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9451C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9451C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Obchodné meno: </w:t>
      </w:r>
      <w:r w:rsidRPr="009451C3">
        <w:rPr>
          <w:rFonts w:asciiTheme="majorHAnsi" w:hAnsiTheme="majorHAnsi"/>
          <w:szCs w:val="20"/>
        </w:rPr>
        <w:tab/>
      </w:r>
    </w:p>
    <w:p w14:paraId="72ABB65B" w14:textId="28E76FCC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Sídlo:</w:t>
      </w:r>
      <w:r w:rsidRPr="009451C3">
        <w:rPr>
          <w:rFonts w:asciiTheme="majorHAnsi" w:hAnsiTheme="majorHAnsi"/>
          <w:szCs w:val="20"/>
        </w:rPr>
        <w:tab/>
      </w:r>
    </w:p>
    <w:p w14:paraId="407FA7C9" w14:textId="51B89F67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Štatutárny zástupca:</w:t>
      </w:r>
      <w:r w:rsidRPr="009451C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9451C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IČO:</w:t>
      </w:r>
      <w:r w:rsidRPr="009451C3">
        <w:rPr>
          <w:rFonts w:asciiTheme="majorHAnsi" w:hAnsiTheme="majorHAnsi"/>
          <w:szCs w:val="20"/>
        </w:rPr>
        <w:tab/>
      </w:r>
    </w:p>
    <w:p w14:paraId="564CFE86" w14:textId="392BDD23" w:rsidR="00751C36" w:rsidRPr="009451C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Zápis v</w:t>
      </w:r>
      <w:r w:rsidR="0028252B" w:rsidRPr="009451C3">
        <w:rPr>
          <w:rFonts w:asciiTheme="majorHAnsi" w:hAnsiTheme="majorHAnsi"/>
          <w:szCs w:val="20"/>
        </w:rPr>
        <w:t xml:space="preserve"> Obch. </w:t>
      </w:r>
      <w:r w:rsidRPr="009451C3">
        <w:rPr>
          <w:rFonts w:asciiTheme="majorHAnsi" w:hAnsiTheme="majorHAnsi"/>
          <w:szCs w:val="20"/>
        </w:rPr>
        <w:t>registri</w:t>
      </w:r>
      <w:r w:rsidR="00751C36" w:rsidRPr="009451C3">
        <w:rPr>
          <w:rFonts w:asciiTheme="majorHAnsi" w:hAnsiTheme="majorHAnsi"/>
          <w:szCs w:val="20"/>
        </w:rPr>
        <w:t>:</w:t>
      </w:r>
      <w:r w:rsidR="00751C36" w:rsidRPr="009451C3">
        <w:rPr>
          <w:rFonts w:asciiTheme="majorHAnsi" w:hAnsiTheme="majorHAnsi"/>
          <w:szCs w:val="20"/>
        </w:rPr>
        <w:tab/>
      </w:r>
    </w:p>
    <w:p w14:paraId="45D0963E" w14:textId="67C71384" w:rsidR="00751C36" w:rsidRPr="002F1AC8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9451C3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4F8C5478" w:rsidR="0048313C" w:rsidRPr="002F1AC8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2F1AC8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582A95">
        <w:rPr>
          <w:rFonts w:asciiTheme="majorHAnsi" w:hAnsiTheme="majorHAnsi"/>
          <w:bCs/>
          <w:sz w:val="20"/>
          <w:szCs w:val="20"/>
        </w:rPr>
        <w:t>á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2F1AC8">
        <w:rPr>
          <w:rFonts w:asciiTheme="majorHAnsi" w:hAnsiTheme="majorHAnsi"/>
          <w:bCs/>
          <w:sz w:val="20"/>
          <w:szCs w:val="20"/>
        </w:rPr>
        <w:t>„</w:t>
      </w:r>
      <w:r w:rsidR="00781F86" w:rsidRPr="00781F86">
        <w:rPr>
          <w:rFonts w:asciiTheme="majorHAnsi" w:hAnsiTheme="majorHAnsi"/>
          <w:bCs/>
          <w:sz w:val="20"/>
          <w:szCs w:val="20"/>
        </w:rPr>
        <w:t>Obstaranie dopravcu na zabezpečenie služieb v pravidelnej autobusovej doprave (MHD) pre mesto Zvolen</w:t>
      </w:r>
      <w:r w:rsidR="009451C3" w:rsidRPr="00582A95">
        <w:rPr>
          <w:rFonts w:asciiTheme="majorHAnsi" w:hAnsiTheme="majorHAnsi"/>
          <w:bCs/>
          <w:sz w:val="20"/>
          <w:szCs w:val="20"/>
        </w:rPr>
        <w:t xml:space="preserve">“ </w:t>
      </w:r>
      <w:r w:rsidR="0048313C" w:rsidRPr="002F1AC8">
        <w:rPr>
          <w:rFonts w:asciiTheme="majorHAnsi" w:hAnsiTheme="majorHAnsi"/>
          <w:bCs/>
          <w:sz w:val="20"/>
          <w:szCs w:val="20"/>
        </w:rPr>
        <w:t>vyhlásen</w:t>
      </w:r>
      <w:r w:rsidR="009451C3" w:rsidRPr="002F1AC8">
        <w:rPr>
          <w:rFonts w:asciiTheme="majorHAnsi" w:hAnsiTheme="majorHAnsi"/>
          <w:bCs/>
          <w:sz w:val="20"/>
          <w:szCs w:val="20"/>
        </w:rPr>
        <w:t>á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781F86" w:rsidRPr="00781F86">
        <w:rPr>
          <w:rFonts w:asciiTheme="majorHAnsi" w:hAnsiTheme="majorHAnsi"/>
          <w:b/>
          <w:bCs/>
          <w:noProof/>
          <w:sz w:val="20"/>
          <w:szCs w:val="20"/>
        </w:rPr>
        <w:t>Mesto Zvolen, Námestie slobody 22, 960 01 Zvolen</w:t>
      </w:r>
      <w:r w:rsidR="009451C3" w:rsidRPr="002F1AC8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2F1AC8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2F1AC8">
        <w:rPr>
          <w:rFonts w:asciiTheme="majorHAnsi" w:hAnsiTheme="majorHAnsi"/>
          <w:bCs/>
          <w:sz w:val="20"/>
          <w:szCs w:val="20"/>
        </w:rPr>
        <w:t>oznámen</w:t>
      </w:r>
      <w:r w:rsidR="00F23719" w:rsidRPr="002F1AC8">
        <w:rPr>
          <w:rFonts w:asciiTheme="majorHAnsi" w:hAnsiTheme="majorHAnsi"/>
          <w:bCs/>
          <w:sz w:val="20"/>
          <w:szCs w:val="20"/>
        </w:rPr>
        <w:t>ia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2F1AC8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2F1AC8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d</w:t>
      </w:r>
      <w:bookmarkStart w:id="0" w:name="_GoBack"/>
      <w:bookmarkEnd w:id="0"/>
      <w:r w:rsidR="0048313C" w:rsidRPr="002F1AC8">
        <w:rPr>
          <w:rFonts w:asciiTheme="majorHAnsi" w:hAnsiTheme="majorHAnsi"/>
          <w:bCs/>
          <w:i/>
          <w:sz w:val="20"/>
          <w:szCs w:val="20"/>
          <w:highlight w:val="lightGray"/>
        </w:rPr>
        <w:t>oplniť číslo značky vo Vestníku</w:t>
      </w:r>
      <w:r w:rsidR="0048313C" w:rsidRPr="002F1AC8">
        <w:rPr>
          <w:rFonts w:asciiTheme="majorHAnsi" w:hAnsiTheme="majorHAnsi"/>
          <w:bCs/>
          <w:i/>
          <w:sz w:val="20"/>
          <w:szCs w:val="20"/>
        </w:rPr>
        <w:t>]</w:t>
      </w:r>
      <w:r w:rsidRPr="002F1AC8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2F1AC8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2F1AC8">
        <w:rPr>
          <w:rFonts w:asciiTheme="majorHAnsi" w:hAnsiTheme="majorHAnsi" w:cs="Arial"/>
          <w:i/>
          <w:sz w:val="20"/>
          <w:szCs w:val="20"/>
        </w:rPr>
        <w:t>[</w:t>
      </w:r>
      <w:r w:rsidRPr="002F1AC8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2F1AC8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2F1AC8">
        <w:rPr>
          <w:rFonts w:asciiTheme="majorHAnsi" w:hAnsiTheme="majorHAnsi" w:cs="Arial"/>
          <w:i/>
          <w:sz w:val="20"/>
          <w:szCs w:val="20"/>
        </w:rPr>
        <w:t>]</w:t>
      </w:r>
      <w:r w:rsidRPr="002F1AC8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2F1AC8">
        <w:rPr>
          <w:rFonts w:asciiTheme="majorHAnsi" w:hAnsiTheme="majorHAnsi" w:cs="Arial"/>
          <w:i/>
          <w:sz w:val="20"/>
          <w:szCs w:val="20"/>
        </w:rPr>
        <w:t>[</w:t>
      </w:r>
      <w:r w:rsidRPr="002F1AC8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2F1AC8">
        <w:rPr>
          <w:rFonts w:asciiTheme="majorHAnsi" w:hAnsiTheme="majorHAnsi" w:cs="Arial"/>
          <w:i/>
          <w:sz w:val="20"/>
          <w:szCs w:val="20"/>
        </w:rPr>
        <w:t>]</w:t>
      </w:r>
      <w:r w:rsidRPr="002F1AC8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2F1AC8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F1AC8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2F1AC8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2F1AC8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 xml:space="preserve">Meno a priezvisko: </w:t>
      </w:r>
      <w:r w:rsidRPr="009451C3">
        <w:rPr>
          <w:rFonts w:asciiTheme="majorHAnsi" w:hAnsiTheme="majorHAnsi"/>
          <w:szCs w:val="20"/>
        </w:rPr>
        <w:tab/>
      </w:r>
    </w:p>
    <w:p w14:paraId="31ED2627" w14:textId="036BC364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Tel. číslo:</w:t>
      </w:r>
      <w:r w:rsidRPr="009451C3">
        <w:rPr>
          <w:rFonts w:asciiTheme="majorHAnsi" w:hAnsiTheme="majorHAnsi"/>
          <w:szCs w:val="20"/>
        </w:rPr>
        <w:tab/>
      </w:r>
    </w:p>
    <w:p w14:paraId="018BE643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9451C3">
        <w:rPr>
          <w:rFonts w:asciiTheme="majorHAnsi" w:hAnsiTheme="majorHAnsi"/>
          <w:szCs w:val="20"/>
        </w:rPr>
        <w:t>email:</w:t>
      </w:r>
    </w:p>
    <w:p w14:paraId="6DF6ED84" w14:textId="77777777" w:rsidR="00F90430" w:rsidRPr="009451C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9451C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9451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9451C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9451C3">
        <w:rPr>
          <w:rFonts w:asciiTheme="majorHAnsi" w:hAnsiTheme="majorHAnsi"/>
          <w:b/>
          <w:szCs w:val="20"/>
        </w:rPr>
        <w:t>Zoznam dokumentov</w:t>
      </w:r>
      <w:r w:rsidR="00720889" w:rsidRPr="009451C3">
        <w:rPr>
          <w:rFonts w:asciiTheme="majorHAnsi" w:hAnsiTheme="majorHAnsi"/>
          <w:b/>
          <w:szCs w:val="20"/>
        </w:rPr>
        <w:t xml:space="preserve"> tvoriacich ponuku</w:t>
      </w:r>
      <w:r w:rsidRPr="009451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9451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059B6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</w:t>
      </w:r>
      <w:r w:rsidRPr="009451C3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9451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9451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Miesto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F24897D" w14:textId="77777777" w:rsidR="00AE0E8A" w:rsidRPr="004059B6" w:rsidRDefault="00AE0E8A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Dátum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:</w:t>
            </w:r>
            <w:r w:rsidRPr="009451C3">
              <w:rPr>
                <w:rFonts w:ascii="Cambria" w:hAnsi="Cambria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6ECF8AA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C0C864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451C3">
              <w:rPr>
                <w:rFonts w:ascii="Cambria" w:hAnsi="Cambria"/>
                <w:sz w:val="20"/>
                <w:szCs w:val="20"/>
              </w:rPr>
              <w:t>[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meno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podpis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osoby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5173E14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oprávnenej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konať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 xml:space="preserve"> za </w:t>
            </w:r>
            <w:proofErr w:type="spellStart"/>
            <w:r w:rsidRPr="009451C3">
              <w:rPr>
                <w:rFonts w:ascii="Cambria" w:hAnsi="Cambria"/>
                <w:sz w:val="20"/>
                <w:szCs w:val="20"/>
              </w:rPr>
              <w:t>uchádzača</w:t>
            </w:r>
            <w:proofErr w:type="spellEnd"/>
            <w:r w:rsidRPr="009451C3">
              <w:rPr>
                <w:rFonts w:ascii="Cambria" w:hAnsi="Cambria"/>
                <w:sz w:val="20"/>
                <w:szCs w:val="20"/>
              </w:rPr>
              <w:t>]</w:t>
            </w:r>
          </w:p>
          <w:p w14:paraId="57B565D9" w14:textId="77777777" w:rsidR="00AE0E8A" w:rsidRPr="004059B6" w:rsidRDefault="00AE0E8A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9451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9451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211D4" w14:textId="77777777" w:rsidR="00FD3852" w:rsidRDefault="00FD3852" w:rsidP="008207CB">
      <w:pPr>
        <w:spacing w:after="0" w:line="240" w:lineRule="auto"/>
      </w:pPr>
      <w:r>
        <w:separator/>
      </w:r>
    </w:p>
  </w:endnote>
  <w:endnote w:type="continuationSeparator" w:id="0">
    <w:p w14:paraId="6D84E1C4" w14:textId="77777777" w:rsidR="00FD3852" w:rsidRDefault="00FD3852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F9D74" w14:textId="77777777" w:rsidR="00FD3852" w:rsidRDefault="00FD3852" w:rsidP="008207CB">
      <w:pPr>
        <w:spacing w:after="0" w:line="240" w:lineRule="auto"/>
      </w:pPr>
      <w:r>
        <w:separator/>
      </w:r>
    </w:p>
  </w:footnote>
  <w:footnote w:type="continuationSeparator" w:id="0">
    <w:p w14:paraId="5B6F20D7" w14:textId="77777777" w:rsidR="00FD3852" w:rsidRDefault="00FD3852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65277088" w:rsidR="008207CB" w:rsidRPr="008207CB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Úvodný</w:t>
    </w:r>
    <w:r w:rsidR="008207CB" w:rsidRPr="008207CB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BB4"/>
    <w:rsid w:val="000C6460"/>
    <w:rsid w:val="00126D10"/>
    <w:rsid w:val="00140C22"/>
    <w:rsid w:val="001A4213"/>
    <w:rsid w:val="00217B22"/>
    <w:rsid w:val="0028252B"/>
    <w:rsid w:val="002C51F9"/>
    <w:rsid w:val="002F1AC8"/>
    <w:rsid w:val="00354620"/>
    <w:rsid w:val="00380037"/>
    <w:rsid w:val="003B42E1"/>
    <w:rsid w:val="003E54A2"/>
    <w:rsid w:val="004059B6"/>
    <w:rsid w:val="00437FF3"/>
    <w:rsid w:val="004721B7"/>
    <w:rsid w:val="0048313C"/>
    <w:rsid w:val="004C192D"/>
    <w:rsid w:val="00580845"/>
    <w:rsid w:val="00582A95"/>
    <w:rsid w:val="005F503A"/>
    <w:rsid w:val="00654A57"/>
    <w:rsid w:val="006802F5"/>
    <w:rsid w:val="00690D24"/>
    <w:rsid w:val="006F11A9"/>
    <w:rsid w:val="00720889"/>
    <w:rsid w:val="0072686A"/>
    <w:rsid w:val="00751C36"/>
    <w:rsid w:val="007720AC"/>
    <w:rsid w:val="00781F86"/>
    <w:rsid w:val="00787470"/>
    <w:rsid w:val="007F56BB"/>
    <w:rsid w:val="008207CB"/>
    <w:rsid w:val="00824A14"/>
    <w:rsid w:val="00832F58"/>
    <w:rsid w:val="008C0DEA"/>
    <w:rsid w:val="00924402"/>
    <w:rsid w:val="009354D0"/>
    <w:rsid w:val="009451C3"/>
    <w:rsid w:val="009C7BB4"/>
    <w:rsid w:val="00A05EA9"/>
    <w:rsid w:val="00A36807"/>
    <w:rsid w:val="00AD2F08"/>
    <w:rsid w:val="00AE0E8A"/>
    <w:rsid w:val="00BA15EF"/>
    <w:rsid w:val="00C27AFF"/>
    <w:rsid w:val="00C875AD"/>
    <w:rsid w:val="00CC7980"/>
    <w:rsid w:val="00D466E0"/>
    <w:rsid w:val="00D76005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18</cp:revision>
  <dcterms:created xsi:type="dcterms:W3CDTF">2019-04-12T09:15:00Z</dcterms:created>
  <dcterms:modified xsi:type="dcterms:W3CDTF">2021-07-02T13:37:00Z</dcterms:modified>
</cp:coreProperties>
</file>