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A4530C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majster Strednej odbornej školy služieb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  <w:t>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0347DDE3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990AFD" w:rsidRPr="004B71A5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Traktor s lesnou nadstavbou a príslušenstvom</w:t>
      </w:r>
      <w:r w:rsidR="00A73FFD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7DABB5A4" w:rsidR="004D0C34" w:rsidRPr="007868E9" w:rsidRDefault="00091FE9" w:rsidP="007868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6084496C" w14:textId="0515A56D" w:rsidR="004D373C" w:rsidRDefault="007868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0868F00F" w:rsidR="00E24ECF" w:rsidRPr="00D2082B" w:rsidDel="006D5E5E" w:rsidRDefault="00165D8B" w:rsidP="006D5E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2" w:author="Debnárová Monika" w:date="2022-05-11T14:19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3" w:author="Debnárová Monika" w:date="2022-05-11T14:19:00Z">
        <w:r w:rsidR="00E24ECF"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14251362" w:rsidR="00E24ECF" w:rsidRPr="00D2082B" w:rsidDel="006D5E5E" w:rsidRDefault="00E24ECF" w:rsidP="006D5E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4" w:author="Debnárová Monika" w:date="2022-05-11T14:19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5" w:author="Debnárová Monika" w:date="2022-05-11T14:19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6" w:author="Debnárová Monika" w:date="2022-05-11T14:19:00Z"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</w:delText>
        </w:r>
        <w:r w:rsidR="003A60FC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666837F6" w:rsidR="00E24ECF" w:rsidRPr="00D2082B" w:rsidDel="006D5E5E" w:rsidRDefault="00E24ECF" w:rsidP="006D5E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7" w:author="Debnárová Monika" w:date="2022-05-11T14:19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8" w:author="Debnárová Monika" w:date="2022-05-11T14:19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9" w:author="Debnárová Monika" w:date="2022-05-11T14:19:00Z"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 je záruka vykonávania záručného a pozáručného servisu, údržby a opráv</w:delText>
        </w:r>
        <w:r w:rsidR="003A60FC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167781CF" w14:textId="4E08654A" w:rsidR="00E24ECF" w:rsidRPr="00D2082B" w:rsidRDefault="00E24ECF" w:rsidP="006D5E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10" w:author="Debnárová Monika" w:date="2022-05-11T14:19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11" w:author="Debnárová Monika" w:date="2022-05-11T14:19:00Z"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c)</w:delText>
        </w:r>
        <w:r w:rsidR="00A54D16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redávajúci sa zaväzuje zabezpečiť dodávku originálnych náhradných dielov, príslušenstva a ostatných komponentov základnej a doplnkovej výbavy najmenej po dobu </w:delText>
        </w:r>
        <w:r w:rsidR="00FE7488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5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rokov od podpisu</w:delText>
        </w:r>
        <w:r w:rsidR="003A60FC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Protokolu o odovzdaní a prevzatí </w:delText>
        </w:r>
        <w:r w:rsidR="004D0C34"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ovaru.</w:delText>
        </w:r>
      </w:del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835DA8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933EF9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48C3CD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4BE39E9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2" w:name="financovanie"/>
      <w:bookmarkEnd w:id="1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17069EA9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</w:t>
      </w:r>
      <w:ins w:id="13" w:author="Debnárová Monika" w:date="2022-05-11T14:19:00Z">
        <w:r w:rsidR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.</w:t>
        </w:r>
      </w:ins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del w:id="14" w:author="Debnárová Monika" w:date="2022-05-11T14:19:00Z">
        <w:r w:rsidR="00993A15" w:rsidRPr="00D2082B" w:rsidDel="006D5E5E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 vrátane nákladov na materiál, filtre, dopravu a práce mechanika na prvú servisnú prehliadku.</w:delText>
        </w:r>
      </w:del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5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15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6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6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25F73DD0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</w:t>
      </w:r>
      <w:del w:id="17" w:author="Debnárová Monika" w:date="2022-05-11T14:19:00Z">
        <w:r w:rsidR="00A73FFD" w:rsidRPr="00D2082B" w:rsidDel="006D5E5E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D2082B" w:rsidDel="006D5E5E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8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18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9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19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0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20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1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21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2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22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3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23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7A51D4F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608C7659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4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24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520D2" w14:textId="77777777" w:rsidR="007A39F2" w:rsidRDefault="007A39F2" w:rsidP="00D75695">
      <w:r>
        <w:separator/>
      </w:r>
    </w:p>
  </w:endnote>
  <w:endnote w:type="continuationSeparator" w:id="0">
    <w:p w14:paraId="2404C355" w14:textId="77777777" w:rsidR="007A39F2" w:rsidRDefault="007A39F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5A6D34A2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65F">
          <w:rPr>
            <w:noProof/>
          </w:rPr>
          <w:t>10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C8976" w14:textId="77777777" w:rsidR="007A39F2" w:rsidRDefault="007A39F2" w:rsidP="00D75695">
      <w:r>
        <w:separator/>
      </w:r>
    </w:p>
  </w:footnote>
  <w:footnote w:type="continuationSeparator" w:id="0">
    <w:p w14:paraId="4781594C" w14:textId="77777777" w:rsidR="007A39F2" w:rsidRDefault="007A39F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023434">
    <w:abstractNumId w:val="25"/>
  </w:num>
  <w:num w:numId="2" w16cid:durableId="589243995">
    <w:abstractNumId w:val="1"/>
  </w:num>
  <w:num w:numId="3" w16cid:durableId="30574557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19644813">
    <w:abstractNumId w:val="13"/>
  </w:num>
  <w:num w:numId="5" w16cid:durableId="1266501848">
    <w:abstractNumId w:val="18"/>
  </w:num>
  <w:num w:numId="6" w16cid:durableId="423578787">
    <w:abstractNumId w:val="14"/>
  </w:num>
  <w:num w:numId="7" w16cid:durableId="1091240734">
    <w:abstractNumId w:val="17"/>
  </w:num>
  <w:num w:numId="8" w16cid:durableId="1147820273">
    <w:abstractNumId w:val="24"/>
  </w:num>
  <w:num w:numId="9" w16cid:durableId="107356827">
    <w:abstractNumId w:val="28"/>
  </w:num>
  <w:num w:numId="10" w16cid:durableId="1773738297">
    <w:abstractNumId w:val="12"/>
  </w:num>
  <w:num w:numId="11" w16cid:durableId="1457483945">
    <w:abstractNumId w:val="4"/>
  </w:num>
  <w:num w:numId="12" w16cid:durableId="2129162099">
    <w:abstractNumId w:val="22"/>
  </w:num>
  <w:num w:numId="13" w16cid:durableId="1387143470">
    <w:abstractNumId w:val="3"/>
  </w:num>
  <w:num w:numId="14" w16cid:durableId="1328634082">
    <w:abstractNumId w:val="8"/>
  </w:num>
  <w:num w:numId="15" w16cid:durableId="2023509131">
    <w:abstractNumId w:val="5"/>
  </w:num>
  <w:num w:numId="16" w16cid:durableId="16655438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5054094">
    <w:abstractNumId w:val="6"/>
  </w:num>
  <w:num w:numId="18" w16cid:durableId="1567259699">
    <w:abstractNumId w:val="10"/>
  </w:num>
  <w:num w:numId="19" w16cid:durableId="2089495446">
    <w:abstractNumId w:val="16"/>
  </w:num>
  <w:num w:numId="20" w16cid:durableId="1112211694">
    <w:abstractNumId w:val="9"/>
  </w:num>
  <w:num w:numId="21" w16cid:durableId="81687931">
    <w:abstractNumId w:val="0"/>
  </w:num>
  <w:num w:numId="22" w16cid:durableId="1985348785">
    <w:abstractNumId w:val="7"/>
  </w:num>
  <w:num w:numId="23" w16cid:durableId="1980183143">
    <w:abstractNumId w:val="19"/>
  </w:num>
  <w:num w:numId="24" w16cid:durableId="768618432">
    <w:abstractNumId w:val="2"/>
  </w:num>
  <w:num w:numId="25" w16cid:durableId="1429043051">
    <w:abstractNumId w:val="20"/>
  </w:num>
  <w:num w:numId="26" w16cid:durableId="563953048">
    <w:abstractNumId w:val="21"/>
  </w:num>
  <w:num w:numId="27" w16cid:durableId="1636985393">
    <w:abstractNumId w:val="26"/>
  </w:num>
  <w:num w:numId="28" w16cid:durableId="1959993075">
    <w:abstractNumId w:val="27"/>
  </w:num>
  <w:num w:numId="29" w16cid:durableId="1252591312">
    <w:abstractNumId w:val="11"/>
  </w:num>
  <w:num w:numId="30" w16cid:durableId="865563819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30678"/>
    <w:rsid w:val="00532773"/>
    <w:rsid w:val="00533915"/>
    <w:rsid w:val="0053649A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D5E5E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868E9"/>
    <w:rsid w:val="00795D97"/>
    <w:rsid w:val="007A1AF5"/>
    <w:rsid w:val="007A39F2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52F6"/>
    <w:rsid w:val="00CF7A5D"/>
    <w:rsid w:val="00D021D2"/>
    <w:rsid w:val="00D07087"/>
    <w:rsid w:val="00D14FBB"/>
    <w:rsid w:val="00D2082B"/>
    <w:rsid w:val="00D2252B"/>
    <w:rsid w:val="00D51C99"/>
    <w:rsid w:val="00D5265F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AA60A-DB0B-4EFA-9194-764AA3E6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10</Pages>
  <Words>4572</Words>
  <Characters>26066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125</cp:revision>
  <dcterms:created xsi:type="dcterms:W3CDTF">2021-10-14T12:56:00Z</dcterms:created>
  <dcterms:modified xsi:type="dcterms:W3CDTF">2022-05-11T12:19:00Z</dcterms:modified>
</cp:coreProperties>
</file>