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0E5176" w14:textId="1B8C5267" w:rsidR="0093682B" w:rsidRPr="00C34320" w:rsidRDefault="0093682B" w:rsidP="00DD43A7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82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CB00F2">
        <w:rPr>
          <w:rFonts w:ascii="Cambria" w:hAnsi="Cambria" w:cs="Arial"/>
          <w:b/>
          <w:bCs/>
          <w:sz w:val="21"/>
          <w:szCs w:val="21"/>
        </w:rPr>
        <w:t>5</w:t>
      </w:r>
      <w:r w:rsidRPr="0093682B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59581D0B" w14:textId="6DA9E03C" w:rsidR="0093682B" w:rsidRDefault="0093682B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290C3D7B" w14:textId="559F6FE0" w:rsidR="00DD43A7" w:rsidRDefault="00DD43A7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6093B632" w14:textId="77777777" w:rsidR="00DD43A7" w:rsidRDefault="00DD43A7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7C1945AD" w14:textId="358B3496" w:rsidR="00484E76" w:rsidRPr="00C07EF9" w:rsidRDefault="00484E76" w:rsidP="00484E76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7092FBA6" w14:textId="77777777" w:rsidR="00484E76" w:rsidRPr="00C07EF9" w:rsidRDefault="00484E76" w:rsidP="00484E76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Państwowe Gospodarstwo Leśne Lasy </w:t>
      </w:r>
    </w:p>
    <w:p w14:paraId="51CD0E9B" w14:textId="77777777" w:rsidR="00484E76" w:rsidRPr="00C07EF9" w:rsidRDefault="00484E76" w:rsidP="00484E76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Państwowe Nadleśnictwo Lutówko</w:t>
      </w:r>
    </w:p>
    <w:p w14:paraId="4D4BD5D2" w14:textId="42B64187" w:rsidR="007D7036" w:rsidRPr="007D7036" w:rsidRDefault="00484E76" w:rsidP="00484E76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Lutówko 18, 89-407 Lutówko</w:t>
      </w:r>
    </w:p>
    <w:p w14:paraId="7156B599" w14:textId="7777777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6C51ACD" w14:textId="77777777" w:rsidR="00E81819" w:rsidRDefault="00E81819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WYKAZ OSÓB </w:t>
      </w:r>
    </w:p>
    <w:p w14:paraId="56D93540" w14:textId="77777777" w:rsidR="007D7036" w:rsidRPr="007D7036" w:rsidRDefault="007D7036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65DCB9CE" w14:textId="45769990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 xml:space="preserve">w postępowaniu o udzielenie zamówienia publicznego pn. </w:t>
      </w:r>
      <w:r w:rsidR="00314F8A" w:rsidRPr="00314F8A">
        <w:rPr>
          <w:rFonts w:ascii="Cambria" w:hAnsi="Cambria"/>
          <w:bCs/>
          <w:sz w:val="22"/>
          <w:szCs w:val="22"/>
          <w:lang w:eastAsia="pl-PL"/>
        </w:rPr>
        <w:t>Opracowanie dokumentacji projektowo-kosztorysowej dla zadania pn.: „</w:t>
      </w:r>
      <w:r w:rsidR="00314F8A" w:rsidRPr="00314F8A">
        <w:rPr>
          <w:rFonts w:ascii="Cambria" w:hAnsi="Cambria"/>
          <w:b/>
          <w:bCs/>
          <w:sz w:val="22"/>
          <w:szCs w:val="22"/>
          <w:lang w:eastAsia="pl-PL"/>
        </w:rPr>
        <w:t>Modernizacja szkółki leśnej Doręgowice</w:t>
      </w:r>
      <w:r w:rsidRPr="00314F8A">
        <w:rPr>
          <w:rFonts w:ascii="Cambria" w:hAnsi="Cambria" w:cs="Arial"/>
          <w:bCs/>
          <w:sz w:val="21"/>
          <w:szCs w:val="21"/>
        </w:rPr>
        <w:t>”,</w:t>
      </w:r>
      <w:r w:rsidRPr="007D7036">
        <w:rPr>
          <w:rFonts w:ascii="Cambria" w:hAnsi="Cambria" w:cs="Arial"/>
          <w:bCs/>
          <w:sz w:val="21"/>
          <w:szCs w:val="21"/>
        </w:rPr>
        <w:t xml:space="preserve"> </w:t>
      </w:r>
    </w:p>
    <w:p w14:paraId="5FD100B5" w14:textId="4A01228C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</w:t>
      </w:r>
    </w:p>
    <w:p w14:paraId="6F47F2EF" w14:textId="6EECC7C1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</w:t>
      </w:r>
    </w:p>
    <w:p w14:paraId="411EC792" w14:textId="363F9B8F" w:rsidR="007D2B03" w:rsidRPr="009F6ED5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 xml:space="preserve">oświadczam, że 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do realizacji zamówienia skieruje następujące osoby:</w:t>
      </w:r>
    </w:p>
    <w:p w14:paraId="6595E4C9" w14:textId="77777777" w:rsidR="00AA7326" w:rsidRPr="00437A49" w:rsidRDefault="00AA7326" w:rsidP="00DD43A7">
      <w:pPr>
        <w:spacing w:before="120" w:after="120"/>
        <w:ind w:left="142" w:hanging="142"/>
        <w:jc w:val="both"/>
        <w:rPr>
          <w:rFonts w:ascii="Cambria" w:hAnsi="Cambria" w:cs="Arial"/>
          <w:bCs/>
          <w:szCs w:val="22"/>
        </w:rPr>
      </w:pPr>
    </w:p>
    <w:tbl>
      <w:tblPr>
        <w:tblStyle w:val="Tabela-Siatka1"/>
        <w:tblpPr w:leftFromText="141" w:rightFromText="141" w:vertAnchor="text" w:horzAnchor="margin" w:tblpX="108" w:tblpY="39"/>
        <w:tblW w:w="13716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4536"/>
        <w:gridCol w:w="4961"/>
        <w:gridCol w:w="1701"/>
      </w:tblGrid>
      <w:tr w:rsidR="00DF5FE4" w:rsidRPr="00E41AFC" w14:paraId="7A3B8334" w14:textId="77777777" w:rsidTr="00A75E4B">
        <w:trPr>
          <w:trHeight w:val="14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02D4" w14:textId="338A166F" w:rsidR="00DF5FE4" w:rsidRPr="009F6ED5" w:rsidRDefault="00DF5FE4" w:rsidP="00DF5FE4">
            <w:pPr>
              <w:spacing w:before="120" w:after="120"/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CED61" w14:textId="77777777" w:rsidR="00DF5FE4" w:rsidRPr="009F6ED5" w:rsidRDefault="00DF5FE4" w:rsidP="00DF5FE4">
            <w:pPr>
              <w:spacing w:before="120" w:after="120"/>
              <w:jc w:val="both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Funkcja/ Osoba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</w:t>
            </w:r>
          </w:p>
          <w:p w14:paraId="1110ABD8" w14:textId="0A2B708B" w:rsidR="00DF5FE4" w:rsidRPr="009F6ED5" w:rsidRDefault="00DF5FE4" w:rsidP="00DF5FE4">
            <w:pPr>
              <w:spacing w:before="120" w:after="120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(imię i nazwisko)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38D0" w14:textId="0D24096B" w:rsidR="00DF5FE4" w:rsidRPr="009F6ED5" w:rsidRDefault="00DF5FE4" w:rsidP="00DF5FE4">
            <w:pPr>
              <w:spacing w:before="120" w:after="120"/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Posiadane uprawnienia budowlane</w:t>
            </w:r>
            <w:r>
              <w:rPr>
                <w:rFonts w:ascii="Cambria" w:hAnsi="Cambria"/>
                <w:bCs/>
                <w:szCs w:val="21"/>
                <w:lang w:eastAsia="pl-PL"/>
              </w:rPr>
              <w:t xml:space="preserve"> - 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numer oraz zakres uprawnień zapewniających prawo wykonywania samodzielnych funkcji technicznych w budownictwie, z podaniem daty i pełnej nazwy i pełnej </w:t>
            </w:r>
            <w:r>
              <w:rPr>
                <w:rFonts w:ascii="Cambria" w:hAnsi="Cambria"/>
                <w:bCs/>
                <w:szCs w:val="21"/>
                <w:lang w:eastAsia="pl-PL"/>
              </w:rPr>
              <w:t>podstawy prawnej ich wydania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08C4" w14:textId="77777777" w:rsidR="00DF5FE4" w:rsidRPr="009F6ED5" w:rsidRDefault="00DF5FE4" w:rsidP="00DF5FE4">
            <w:pPr>
              <w:spacing w:before="120" w:after="12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Doświadczenie</w:t>
            </w:r>
          </w:p>
          <w:p w14:paraId="5C7F1833" w14:textId="3CA8C93B" w:rsidR="00DF5FE4" w:rsidRPr="009F6ED5" w:rsidRDefault="00DF5FE4" w:rsidP="00DF5FE4">
            <w:pPr>
              <w:spacing w:before="120" w:after="120"/>
              <w:jc w:val="center"/>
              <w:rPr>
                <w:rFonts w:ascii="Cambria" w:hAnsi="Cambria"/>
              </w:rPr>
            </w:pPr>
            <w:r w:rsidRPr="009F6ED5">
              <w:rPr>
                <w:rFonts w:ascii="Cambria" w:hAnsi="Cambria"/>
              </w:rPr>
              <w:t xml:space="preserve">Doświadczenie – zadanie, inwestor, zakres </w:t>
            </w:r>
            <w:r>
              <w:rPr>
                <w:rFonts w:ascii="Cambria" w:hAnsi="Cambria"/>
              </w:rPr>
              <w:t xml:space="preserve">usług projektowych </w:t>
            </w:r>
            <w:r w:rsidRPr="009F6ED5">
              <w:rPr>
                <w:rFonts w:ascii="Cambria" w:hAnsi="Cambria"/>
              </w:rPr>
              <w:t>pełniona funkcja i okres pełnienia powierzonej fu</w:t>
            </w:r>
            <w:r>
              <w:rPr>
                <w:rFonts w:ascii="Cambria" w:hAnsi="Cambria"/>
              </w:rPr>
              <w:t>nkcji (od m-c/rok – do m-c/rok)</w:t>
            </w:r>
          </w:p>
          <w:p w14:paraId="29C6E081" w14:textId="0DA55FA1" w:rsidR="00DF5FE4" w:rsidRPr="009F6ED5" w:rsidRDefault="00DF5FE4" w:rsidP="00DF5FE4">
            <w:pPr>
              <w:spacing w:before="120" w:after="120"/>
              <w:jc w:val="center"/>
              <w:rPr>
                <w:rFonts w:ascii="Cambria" w:eastAsia="Calibri" w:hAnsi="Cambria"/>
                <w:bCs/>
                <w:vertAlign w:val="superscript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AEC" w14:textId="315D80E4" w:rsidR="00DF5FE4" w:rsidRPr="009F6ED5" w:rsidRDefault="00DF5FE4" w:rsidP="00DF5FE4">
            <w:pPr>
              <w:spacing w:before="120" w:after="12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Podstawa dysponowania</w:t>
            </w:r>
          </w:p>
        </w:tc>
      </w:tr>
      <w:tr w:rsidR="00DF5FE4" w:rsidRPr="00E41AFC" w14:paraId="4189D1B6" w14:textId="77777777" w:rsidTr="00A75E4B">
        <w:trPr>
          <w:trHeight w:val="1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4911" w14:textId="77777777" w:rsidR="00DF5FE4" w:rsidRPr="00E41AFC" w:rsidRDefault="00DF5FE4" w:rsidP="00DF5FE4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lastRenderedPageBreak/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429F" w14:textId="77777777" w:rsidR="00DF5FE4" w:rsidRPr="0067569D" w:rsidRDefault="00DF5FE4" w:rsidP="00DF5FE4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 xml:space="preserve">Projektant branży </w:t>
            </w:r>
            <w:r w:rsidRPr="0067569D"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</w:p>
          <w:p w14:paraId="68C2BF93" w14:textId="77777777" w:rsidR="00DF5FE4" w:rsidRPr="0067569D" w:rsidRDefault="00DF5FE4" w:rsidP="00DF5FE4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67569D">
              <w:rPr>
                <w:rFonts w:ascii="Cambria" w:eastAsia="Calibri" w:hAnsi="Cambria"/>
                <w:sz w:val="21"/>
                <w:szCs w:val="21"/>
                <w:lang w:eastAsia="pl-PL"/>
              </w:rPr>
              <w:t>Imię i nazwisko:</w:t>
            </w:r>
          </w:p>
          <w:p w14:paraId="2970EFA9" w14:textId="123C673C" w:rsidR="00DF5FE4" w:rsidRPr="00A232FE" w:rsidRDefault="00DF5FE4" w:rsidP="00DF5FE4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67569D"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  <w:r w:rsidRPr="0067569D">
              <w:rPr>
                <w:rFonts w:ascii="Cambria" w:eastAsia="Calibri" w:hAnsi="Cambria"/>
                <w:sz w:val="21"/>
                <w:szCs w:val="21"/>
                <w:lang w:eastAsia="pl-PL"/>
              </w:rPr>
              <w:br/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21B" w14:textId="77777777" w:rsidR="00DF5FE4" w:rsidRPr="00E41AFC" w:rsidRDefault="00DF5FE4" w:rsidP="00DF5FE4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AC3C" w14:textId="77777777" w:rsidR="00DF5FE4" w:rsidRPr="00E41AFC" w:rsidRDefault="00DF5FE4" w:rsidP="00DF5FE4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F54" w14:textId="77777777" w:rsidR="00DF5FE4" w:rsidRPr="00E41AFC" w:rsidRDefault="00DF5FE4" w:rsidP="00DF5FE4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DD3C05" w:rsidRPr="00E41AFC" w14:paraId="07D8C26C" w14:textId="77777777" w:rsidTr="00A75E4B">
        <w:trPr>
          <w:trHeight w:val="1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A0F9" w14:textId="77777777" w:rsidR="00DD3C05" w:rsidRPr="00E41AFC" w:rsidRDefault="00DD3C05" w:rsidP="00DF5FE4">
            <w:pPr>
              <w:spacing w:before="120" w:after="120"/>
              <w:rPr>
                <w:rFonts w:ascii="Cambria" w:hAnsi="Cambria"/>
                <w:bCs/>
                <w:sz w:val="21"/>
                <w:szCs w:val="21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31A6" w14:textId="77777777" w:rsidR="00DD3C05" w:rsidRDefault="00DD3C05" w:rsidP="00DF5FE4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61D5" w14:textId="77777777" w:rsidR="00DD3C05" w:rsidRPr="00E41AFC" w:rsidRDefault="00DD3C05" w:rsidP="00DF5FE4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E884" w14:textId="77777777" w:rsidR="00DD3C05" w:rsidRPr="00E41AFC" w:rsidRDefault="00DD3C05" w:rsidP="00DF5FE4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FC60" w14:textId="77777777" w:rsidR="00DD3C05" w:rsidRPr="00E41AFC" w:rsidRDefault="00DD3C05" w:rsidP="00DF5FE4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DD3C05" w:rsidRPr="00E41AFC" w14:paraId="7AD1A14A" w14:textId="77777777" w:rsidTr="00A75E4B">
        <w:trPr>
          <w:trHeight w:val="1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7306" w14:textId="77777777" w:rsidR="00DD3C05" w:rsidRPr="00E41AFC" w:rsidRDefault="00DD3C05" w:rsidP="00DF5FE4">
            <w:pPr>
              <w:spacing w:before="120" w:after="120"/>
              <w:rPr>
                <w:rFonts w:ascii="Cambria" w:hAnsi="Cambria"/>
                <w:bCs/>
                <w:sz w:val="21"/>
                <w:szCs w:val="21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8957" w14:textId="77777777" w:rsidR="00DD3C05" w:rsidRDefault="00DD3C05" w:rsidP="00DF5FE4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B87A" w14:textId="77777777" w:rsidR="00DD3C05" w:rsidRPr="00E41AFC" w:rsidRDefault="00DD3C05" w:rsidP="00DF5FE4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1368" w14:textId="77777777" w:rsidR="00DD3C05" w:rsidRPr="00E41AFC" w:rsidRDefault="00DD3C05" w:rsidP="00DF5FE4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7CFB" w14:textId="77777777" w:rsidR="00DD3C05" w:rsidRPr="00E41AFC" w:rsidRDefault="00DD3C05" w:rsidP="00DF5FE4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21608595" w14:textId="77777777" w:rsidR="00B57CB9" w:rsidRPr="00F57C20" w:rsidRDefault="00B57CB9" w:rsidP="00B57CB9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0EF172D5" w14:textId="77777777" w:rsidR="00B57CB9" w:rsidRPr="00F57C20" w:rsidRDefault="00B57CB9" w:rsidP="00B57CB9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5FCF16B7" w14:textId="4CA96AA6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484E76">
        <w:rPr>
          <w:rFonts w:ascii="Cambria" w:eastAsia="Calibri" w:hAnsi="Cambria"/>
          <w:sz w:val="21"/>
          <w:szCs w:val="21"/>
          <w:lang w:eastAsia="pl-PL"/>
        </w:rPr>
        <w:t>2</w:t>
      </w:r>
      <w:r w:rsidRPr="00F57C20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26A7534F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7C33B598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6CA7563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F57C2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D5087B3" w14:textId="3DFDE694" w:rsidR="000C70D8" w:rsidRDefault="000C70D8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50839168" w14:textId="77777777" w:rsidR="00075DDC" w:rsidRPr="00F57C20" w:rsidRDefault="00075DDC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0DD0B54D" w14:textId="626E3439" w:rsidR="00F57C20" w:rsidRPr="001D7A0F" w:rsidRDefault="00F57C20" w:rsidP="00F57C2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="009A38C0" w:rsidRPr="009A38C0">
        <w:rPr>
          <w:rFonts w:ascii="Cambria" w:hAnsi="Cambria" w:cs="Arial"/>
          <w:bCs/>
          <w:i/>
          <w:sz w:val="22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ab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ab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</w:t>
      </w:r>
      <w:r w:rsidR="00075DDC">
        <w:rPr>
          <w:rFonts w:ascii="Cambria" w:hAnsi="Cambria" w:cs="Arial"/>
          <w:bCs/>
          <w:i/>
          <w:sz w:val="22"/>
          <w:szCs w:val="22"/>
        </w:rPr>
        <w:t xml:space="preserve"> wykonawcy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 w:rsidR="00075DDC">
        <w:rPr>
          <w:rFonts w:ascii="Cambria" w:hAnsi="Cambria" w:cs="Arial"/>
          <w:bCs/>
          <w:i/>
          <w:sz w:val="22"/>
          <w:szCs w:val="22"/>
        </w:rPr>
        <w:t xml:space="preserve"> wykonawcy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075DDC" w:rsidRPr="009A38C0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>kwalifikowanym podpisem elektronicznym, podpisem zaufanym lub podpisem osobistym lub przez notariusza</w:t>
      </w:r>
      <w:r w:rsidR="00075DDC">
        <w:rPr>
          <w:rFonts w:ascii="Cambria" w:hAnsi="Cambria" w:cs="Arial"/>
          <w:bCs/>
          <w:i/>
          <w:sz w:val="22"/>
          <w:szCs w:val="22"/>
        </w:rPr>
        <w:t>.</w:t>
      </w:r>
    </w:p>
    <w:p w14:paraId="062B3325" w14:textId="77777777" w:rsidR="00F57C20" w:rsidRPr="00F57C20" w:rsidRDefault="00F57C20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sectPr w:rsidR="00F57C20" w:rsidRPr="00F57C20" w:rsidSect="004A27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3F839B" w16cid:durableId="23E249D3"/>
  <w16cid:commentId w16cid:paraId="0CF76F9E" w16cid:durableId="23EB8B2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52385" w14:textId="77777777" w:rsidR="00474B56" w:rsidRDefault="00474B56" w:rsidP="008D76DD">
      <w:r>
        <w:separator/>
      </w:r>
    </w:p>
  </w:endnote>
  <w:endnote w:type="continuationSeparator" w:id="0">
    <w:p w14:paraId="17A0471F" w14:textId="77777777" w:rsidR="00474B56" w:rsidRDefault="00474B56" w:rsidP="008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0F73D" w14:textId="77777777" w:rsidR="008D76DD" w:rsidRDefault="008D76D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97124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2AA63271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8D76DD">
      <w:rPr>
        <w:rFonts w:ascii="Cambria" w:eastAsia="Calibri" w:hAnsi="Cambria"/>
      </w:rPr>
      <w:fldChar w:fldCharType="begin"/>
    </w:r>
    <w:r w:rsidRPr="008D76DD">
      <w:rPr>
        <w:rFonts w:ascii="Cambria" w:eastAsia="Calibri" w:hAnsi="Cambria"/>
      </w:rPr>
      <w:instrText>PAGE   \* MERGEFORMAT</w:instrText>
    </w:r>
    <w:r w:rsidRPr="008D76DD">
      <w:rPr>
        <w:rFonts w:ascii="Cambria" w:eastAsia="Calibri" w:hAnsi="Cambria"/>
      </w:rPr>
      <w:fldChar w:fldCharType="separate"/>
    </w:r>
    <w:r w:rsidR="00DD3C05">
      <w:rPr>
        <w:rFonts w:ascii="Cambria" w:eastAsia="Calibri" w:hAnsi="Cambria"/>
        <w:noProof/>
      </w:rPr>
      <w:t>3</w:t>
    </w:r>
    <w:r w:rsidRPr="008D76DD">
      <w:rPr>
        <w:rFonts w:ascii="Cambria" w:eastAsia="Calibri" w:hAnsi="Cambria"/>
      </w:rPr>
      <w:fldChar w:fldCharType="end"/>
    </w:r>
    <w:r w:rsidRPr="008D76DD">
      <w:rPr>
        <w:rFonts w:ascii="Cambria" w:eastAsia="Calibri" w:hAnsi="Cambria"/>
      </w:rPr>
      <w:t xml:space="preserve"> | </w:t>
    </w:r>
    <w:r w:rsidRPr="008D76DD">
      <w:rPr>
        <w:rFonts w:ascii="Cambria" w:eastAsia="Calibri" w:hAnsi="Cambria"/>
        <w:color w:val="7F7F7F"/>
        <w:spacing w:val="60"/>
      </w:rPr>
      <w:t>Strona</w:t>
    </w:r>
  </w:p>
  <w:p w14:paraId="425C60DA" w14:textId="77777777" w:rsidR="008D76DD" w:rsidRPr="008D76DD" w:rsidRDefault="008D76DD" w:rsidP="008D76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4DCAA" w14:textId="77777777" w:rsidR="008D76DD" w:rsidRDefault="008D7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45FF3" w14:textId="77777777" w:rsidR="00474B56" w:rsidRDefault="00474B56" w:rsidP="008D76DD">
      <w:r>
        <w:separator/>
      </w:r>
    </w:p>
  </w:footnote>
  <w:footnote w:type="continuationSeparator" w:id="0">
    <w:p w14:paraId="4C694FFD" w14:textId="77777777" w:rsidR="00474B56" w:rsidRDefault="00474B56" w:rsidP="008D7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269E2" w14:textId="77777777" w:rsidR="008D76DD" w:rsidRDefault="008D76D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48654" w14:textId="77777777" w:rsidR="008D76DD" w:rsidRDefault="008D76D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9FF1BA" w14:textId="77777777" w:rsidR="008D76DD" w:rsidRDefault="008D76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4D4"/>
    <w:rsid w:val="000024D2"/>
    <w:rsid w:val="00003965"/>
    <w:rsid w:val="00014931"/>
    <w:rsid w:val="00033878"/>
    <w:rsid w:val="000543CD"/>
    <w:rsid w:val="00075DDC"/>
    <w:rsid w:val="00092B80"/>
    <w:rsid w:val="000C70D8"/>
    <w:rsid w:val="00125D24"/>
    <w:rsid w:val="001624D4"/>
    <w:rsid w:val="0016729C"/>
    <w:rsid w:val="00172771"/>
    <w:rsid w:val="001739E6"/>
    <w:rsid w:val="001D128D"/>
    <w:rsid w:val="002B28F8"/>
    <w:rsid w:val="00314F8A"/>
    <w:rsid w:val="0034704F"/>
    <w:rsid w:val="003744F7"/>
    <w:rsid w:val="00437A49"/>
    <w:rsid w:val="00474B56"/>
    <w:rsid w:val="00484E76"/>
    <w:rsid w:val="004A27CC"/>
    <w:rsid w:val="004D14AE"/>
    <w:rsid w:val="004E08C0"/>
    <w:rsid w:val="00527D6C"/>
    <w:rsid w:val="0057191A"/>
    <w:rsid w:val="005A0A04"/>
    <w:rsid w:val="00695E43"/>
    <w:rsid w:val="006F36BC"/>
    <w:rsid w:val="007417C8"/>
    <w:rsid w:val="007645BB"/>
    <w:rsid w:val="007C57CA"/>
    <w:rsid w:val="007D2B03"/>
    <w:rsid w:val="007D7036"/>
    <w:rsid w:val="007E3D58"/>
    <w:rsid w:val="008B3813"/>
    <w:rsid w:val="008D76DD"/>
    <w:rsid w:val="0093682B"/>
    <w:rsid w:val="009A38C0"/>
    <w:rsid w:val="009B34D3"/>
    <w:rsid w:val="009D75F4"/>
    <w:rsid w:val="009F6ED5"/>
    <w:rsid w:val="00A14578"/>
    <w:rsid w:val="00A232FE"/>
    <w:rsid w:val="00A75E4B"/>
    <w:rsid w:val="00AA7326"/>
    <w:rsid w:val="00B027C3"/>
    <w:rsid w:val="00B102DD"/>
    <w:rsid w:val="00B50DDE"/>
    <w:rsid w:val="00B57CB9"/>
    <w:rsid w:val="00C34320"/>
    <w:rsid w:val="00C3452F"/>
    <w:rsid w:val="00C924EB"/>
    <w:rsid w:val="00CB00F2"/>
    <w:rsid w:val="00CB1763"/>
    <w:rsid w:val="00CD682C"/>
    <w:rsid w:val="00D86694"/>
    <w:rsid w:val="00DD3C05"/>
    <w:rsid w:val="00DD43A7"/>
    <w:rsid w:val="00DE4FB9"/>
    <w:rsid w:val="00DF5FE4"/>
    <w:rsid w:val="00E07177"/>
    <w:rsid w:val="00E405EA"/>
    <w:rsid w:val="00E6139F"/>
    <w:rsid w:val="00E81819"/>
    <w:rsid w:val="00EA7DCE"/>
    <w:rsid w:val="00F13018"/>
    <w:rsid w:val="00F41953"/>
    <w:rsid w:val="00F57C20"/>
    <w:rsid w:val="00F73C81"/>
    <w:rsid w:val="00FB657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A132"/>
  <w15:docId w15:val="{6E1BB28D-0452-49F1-9DDB-F7E95D169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1223 N.Lutówko Przemysław Hermann</cp:lastModifiedBy>
  <cp:revision>4</cp:revision>
  <dcterms:created xsi:type="dcterms:W3CDTF">2022-11-03T13:48:00Z</dcterms:created>
  <dcterms:modified xsi:type="dcterms:W3CDTF">2022-12-02T12:08:00Z</dcterms:modified>
</cp:coreProperties>
</file>