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1604" w14:textId="77777777" w:rsidR="00E35501" w:rsidRPr="009D331F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14:paraId="10DF7318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74F2733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29FB44E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23D4F9F1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C8551B7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19CB80A" w14:textId="77777777" w:rsidR="005B38D6" w:rsidRPr="009D331F" w:rsidRDefault="005B38D6" w:rsidP="00E35501">
      <w:pPr>
        <w:spacing w:line="276" w:lineRule="auto"/>
        <w:jc w:val="both"/>
        <w:rPr>
          <w:rFonts w:cs="Arial"/>
        </w:rPr>
      </w:pPr>
    </w:p>
    <w:p w14:paraId="544D3A50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1C2F15F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1EB288FA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423DB2E4" w14:textId="77777777" w:rsidR="00086917" w:rsidRPr="009D331F" w:rsidRDefault="00086917" w:rsidP="00086917">
      <w:pPr>
        <w:spacing w:line="276" w:lineRule="auto"/>
        <w:jc w:val="center"/>
        <w:rPr>
          <w:rFonts w:cs="Arial"/>
          <w:sz w:val="32"/>
        </w:rPr>
      </w:pPr>
    </w:p>
    <w:p w14:paraId="5404A706" w14:textId="77777777" w:rsidR="00DC6463" w:rsidRPr="009D331F" w:rsidRDefault="6DE4F7B8" w:rsidP="6DE4F7B8">
      <w:pPr>
        <w:spacing w:line="276" w:lineRule="auto"/>
        <w:ind w:left="2124" w:firstLine="708"/>
        <w:rPr>
          <w:rFonts w:eastAsia="Arial" w:cs="Arial"/>
          <w:sz w:val="32"/>
          <w:szCs w:val="32"/>
        </w:rPr>
      </w:pPr>
      <w:r w:rsidRPr="009D331F">
        <w:rPr>
          <w:sz w:val="32"/>
          <w:szCs w:val="32"/>
        </w:rPr>
        <w:t>ezdravie</w:t>
      </w:r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9D331F" w14:paraId="03524AFA" w14:textId="77777777" w:rsidTr="59921942">
        <w:trPr>
          <w:cantSplit/>
          <w:trHeight w:val="3818"/>
        </w:trPr>
        <w:tc>
          <w:tcPr>
            <w:tcW w:w="9208" w:type="dxa"/>
          </w:tcPr>
          <w:p w14:paraId="518874FC" w14:textId="77777777" w:rsidR="00E35501" w:rsidRPr="009D331F" w:rsidRDefault="00E35501" w:rsidP="00527CAD">
            <w:pPr>
              <w:spacing w:line="276" w:lineRule="auto"/>
              <w:rPr>
                <w:rFonts w:cs="Arial"/>
              </w:rPr>
            </w:pPr>
          </w:p>
          <w:p w14:paraId="3C0FC8FF" w14:textId="77777777" w:rsidR="0024356C" w:rsidRPr="009D331F" w:rsidRDefault="00283F61" w:rsidP="59921942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051FFB48" wp14:editId="36F7B6AC">
                  <wp:simplePos x="0" y="0"/>
                  <wp:positionH relativeFrom="margin">
                    <wp:posOffset>0</wp:posOffset>
                  </wp:positionH>
                  <wp:positionV relativeFrom="margin">
                    <wp:posOffset>273050</wp:posOffset>
                  </wp:positionV>
                  <wp:extent cx="1676400" cy="167640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356C" w:rsidRPr="009D331F">
              <w:rPr>
                <w:sz w:val="44"/>
                <w:szCs w:val="44"/>
              </w:rPr>
              <w:t xml:space="preserve">Integračný manuál </w:t>
            </w:r>
          </w:p>
          <w:p w14:paraId="7AFCBF49" w14:textId="78A698CF" w:rsidR="0024356C" w:rsidRPr="009D331F" w:rsidRDefault="0024356C" w:rsidP="2C057BC4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sz w:val="44"/>
                <w:szCs w:val="44"/>
              </w:rPr>
              <w:t>Hlásenie o narodení dieťaťa</w:t>
            </w:r>
          </w:p>
          <w:p w14:paraId="4D434842" w14:textId="77777777" w:rsidR="00E35501" w:rsidRPr="009D331F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2937E5D1" w14:textId="77777777" w:rsidR="00E35501" w:rsidRPr="009D331F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60785499" w14:textId="77777777" w:rsidR="00E35501" w:rsidRPr="009D331F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79C225D3" w14:textId="67F588A7" w:rsidR="2C057BC4" w:rsidRPr="009D331F" w:rsidRDefault="2C057BC4"/>
    <w:p w14:paraId="071300B0" w14:textId="77777777" w:rsidR="00851703" w:rsidRPr="009D331F" w:rsidRDefault="00851703" w:rsidP="00E35501">
      <w:pPr>
        <w:pStyle w:val="content"/>
        <w:spacing w:line="276" w:lineRule="auto"/>
        <w:rPr>
          <w:rFonts w:cs="Arial"/>
        </w:rPr>
      </w:pPr>
    </w:p>
    <w:p w14:paraId="7F0E0553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57EF4A7C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0D9B81AC" w14:textId="1DD3F102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21CA4B46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tbl>
      <w:tblPr>
        <w:tblW w:w="5000" w:type="pct"/>
        <w:tblBorders>
          <w:top w:val="single" w:sz="2" w:space="0" w:color="DBDBDB" w:themeColor="accent6" w:themeTint="33"/>
          <w:left w:val="single" w:sz="2" w:space="0" w:color="DBDBDB" w:themeColor="accent6" w:themeTint="33"/>
          <w:bottom w:val="single" w:sz="2" w:space="0" w:color="DBDBDB" w:themeColor="accent6" w:themeTint="33"/>
          <w:right w:val="single" w:sz="2" w:space="0" w:color="DBDBDB" w:themeColor="accent6" w:themeTint="33"/>
          <w:insideH w:val="single" w:sz="2" w:space="0" w:color="DBDBDB" w:themeColor="accent6" w:themeTint="33"/>
          <w:insideV w:val="single" w:sz="2" w:space="0" w:color="DBDBDB" w:themeColor="accent6" w:themeTint="33"/>
        </w:tblBorders>
        <w:tblLook w:val="0000" w:firstRow="0" w:lastRow="0" w:firstColumn="0" w:lastColumn="0" w:noHBand="0" w:noVBand="0"/>
      </w:tblPr>
      <w:tblGrid>
        <w:gridCol w:w="2114"/>
        <w:gridCol w:w="6906"/>
      </w:tblGrid>
      <w:tr w:rsidR="00E35501" w:rsidRPr="009D331F" w14:paraId="45523EC6" w14:textId="77777777" w:rsidTr="5648506E">
        <w:trPr>
          <w:trHeight w:val="245"/>
        </w:trPr>
        <w:tc>
          <w:tcPr>
            <w:tcW w:w="1172" w:type="pct"/>
            <w:vAlign w:val="center"/>
          </w:tcPr>
          <w:p w14:paraId="68B68136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Názov súboru:</w:t>
            </w:r>
          </w:p>
        </w:tc>
        <w:tc>
          <w:tcPr>
            <w:tcW w:w="3828" w:type="pct"/>
            <w:vAlign w:val="center"/>
          </w:tcPr>
          <w:p w14:paraId="3C87EB14" w14:textId="31CD822C" w:rsidR="00E35501" w:rsidRPr="009D331F" w:rsidRDefault="00ED4079" w:rsidP="657DACE9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</w:pPr>
            <w:r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JRUZ_HoN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</w:t>
            </w:r>
            <w:r w:rsidR="00496C09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IM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</w:t>
            </w:r>
            <w:r w:rsidR="14FF12EB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1</w:t>
            </w:r>
            <w:r w:rsidR="00E2149C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_v1.</w:t>
            </w:r>
            <w:r w:rsidR="00BD5E95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2</w:t>
            </w:r>
          </w:p>
        </w:tc>
      </w:tr>
      <w:tr w:rsidR="00E35501" w:rsidRPr="009D331F" w14:paraId="14664E54" w14:textId="77777777" w:rsidTr="5648506E">
        <w:trPr>
          <w:trHeight w:val="264"/>
        </w:trPr>
        <w:tc>
          <w:tcPr>
            <w:tcW w:w="1172" w:type="pct"/>
            <w:vAlign w:val="center"/>
          </w:tcPr>
          <w:p w14:paraId="7F3F09F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Vytvoril:</w:t>
            </w:r>
          </w:p>
        </w:tc>
        <w:tc>
          <w:tcPr>
            <w:tcW w:w="3828" w:type="pct"/>
            <w:vAlign w:val="center"/>
          </w:tcPr>
          <w:p w14:paraId="306E595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Národné c</w:t>
            </w:r>
            <w:r w:rsidR="00497793"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entrum zdravotníckych informácií</w:t>
            </w:r>
          </w:p>
        </w:tc>
      </w:tr>
      <w:tr w:rsidR="00E35501" w:rsidRPr="009D331F" w14:paraId="3946E109" w14:textId="77777777" w:rsidTr="5648506E">
        <w:trPr>
          <w:trHeight w:val="245"/>
        </w:trPr>
        <w:tc>
          <w:tcPr>
            <w:tcW w:w="1172" w:type="pct"/>
            <w:vAlign w:val="center"/>
          </w:tcPr>
          <w:p w14:paraId="33D79953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Verzia: </w:t>
            </w:r>
          </w:p>
        </w:tc>
        <w:tc>
          <w:tcPr>
            <w:tcW w:w="3828" w:type="pct"/>
            <w:vAlign w:val="center"/>
          </w:tcPr>
          <w:p w14:paraId="7121D074" w14:textId="4EF9E2F6" w:rsidR="00E35501" w:rsidRPr="009D331F" w:rsidRDefault="00680772" w:rsidP="6DE4F7B8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1.</w:t>
            </w:r>
            <w:r w:rsidR="005F2176" w:rsidRPr="00322D12">
              <w:rPr>
                <w:rStyle w:val="slostrany"/>
                <w:rFonts w:ascii="Arial" w:eastAsia="Arial" w:hAnsi="Arial" w:cs="Arial"/>
                <w:sz w:val="18"/>
                <w:szCs w:val="18"/>
                <w:highlight w:val="yellow"/>
              </w:rPr>
              <w:t>3</w:t>
            </w:r>
          </w:p>
        </w:tc>
      </w:tr>
      <w:tr w:rsidR="00E35501" w:rsidRPr="009D331F" w14:paraId="469058A1" w14:textId="77777777" w:rsidTr="5648506E">
        <w:trPr>
          <w:trHeight w:val="264"/>
        </w:trPr>
        <w:tc>
          <w:tcPr>
            <w:tcW w:w="1172" w:type="pct"/>
            <w:vAlign w:val="center"/>
          </w:tcPr>
          <w:p w14:paraId="6F33E983" w14:textId="77777777" w:rsidR="00E35501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Status dokumentu:</w:t>
            </w:r>
          </w:p>
        </w:tc>
        <w:tc>
          <w:tcPr>
            <w:tcW w:w="3828" w:type="pct"/>
            <w:vAlign w:val="center"/>
          </w:tcPr>
          <w:p w14:paraId="35923F3A" w14:textId="005F98D1" w:rsidR="00E35501" w:rsidRPr="009D331F" w:rsidRDefault="00680772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Schválený</w:t>
            </w:r>
          </w:p>
        </w:tc>
      </w:tr>
      <w:tr w:rsidR="00E35501" w:rsidRPr="009D331F" w14:paraId="673F6F90" w14:textId="77777777" w:rsidTr="5648506E">
        <w:trPr>
          <w:trHeight w:val="264"/>
        </w:trPr>
        <w:tc>
          <w:tcPr>
            <w:tcW w:w="1172" w:type="pct"/>
            <w:tcBorders>
              <w:bottom w:val="single" w:sz="2" w:space="0" w:color="DBDBDB" w:themeColor="accent6" w:themeTint="33"/>
            </w:tcBorders>
            <w:vAlign w:val="center"/>
          </w:tcPr>
          <w:p w14:paraId="2AA4FA0C" w14:textId="77777777" w:rsidR="00E35501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Použitie: </w:t>
            </w:r>
          </w:p>
        </w:tc>
        <w:tc>
          <w:tcPr>
            <w:tcW w:w="3828" w:type="pct"/>
            <w:tcBorders>
              <w:bottom w:val="single" w:sz="2" w:space="0" w:color="DBDBDB" w:themeColor="accent6" w:themeTint="33"/>
            </w:tcBorders>
            <w:vAlign w:val="center"/>
          </w:tcPr>
          <w:p w14:paraId="161964DF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Externé</w:t>
            </w:r>
          </w:p>
        </w:tc>
      </w:tr>
      <w:tr w:rsidR="00DC6463" w:rsidRPr="009D331F" w14:paraId="2442E823" w14:textId="77777777" w:rsidTr="5648506E">
        <w:trPr>
          <w:trHeight w:val="264"/>
        </w:trPr>
        <w:tc>
          <w:tcPr>
            <w:tcW w:w="1172" w:type="pct"/>
            <w:shd w:val="clear" w:color="auto" w:fill="auto"/>
            <w:vAlign w:val="center"/>
          </w:tcPr>
          <w:p w14:paraId="07A7DC21" w14:textId="77777777" w:rsidR="00DC6463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Dátum: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4DB49848" w14:textId="430A8519" w:rsidR="00DC6463" w:rsidRPr="00B7796C" w:rsidRDefault="00483828" w:rsidP="00497793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commentRangeStart w:id="0"/>
            <w:del w:id="1" w:author="Vidová Katarína, Ing." w:date="2022-11-07T15:29:00Z">
              <w:r w:rsidDel="005F2176">
                <w:rPr>
                  <w:rStyle w:val="slostrany"/>
                  <w:rFonts w:ascii="Arial" w:eastAsia="Arial" w:hAnsi="Arial" w:cs="Arial"/>
                  <w:sz w:val="18"/>
                  <w:szCs w:val="18"/>
                </w:rPr>
                <w:delText>04</w:delText>
              </w:r>
              <w:r w:rsidR="00B7796C" w:rsidRPr="00B7796C" w:rsidDel="005F2176">
                <w:rPr>
                  <w:rStyle w:val="slostrany"/>
                  <w:rFonts w:ascii="Arial" w:eastAsia="Arial" w:hAnsi="Arial" w:cs="Arial"/>
                  <w:sz w:val="18"/>
                  <w:szCs w:val="18"/>
                </w:rPr>
                <w:delText>.05</w:delText>
              </w:r>
              <w:r w:rsidR="004A198D" w:rsidRPr="00B7796C" w:rsidDel="005F2176">
                <w:rPr>
                  <w:rStyle w:val="slostrany"/>
                  <w:rFonts w:ascii="Arial" w:eastAsia="Arial" w:hAnsi="Arial" w:cs="Arial"/>
                  <w:sz w:val="18"/>
                  <w:szCs w:val="18"/>
                </w:rPr>
                <w:delText>.2022</w:delText>
              </w:r>
            </w:del>
            <w:commentRangeEnd w:id="0"/>
            <w:r w:rsidR="005F2176">
              <w:rPr>
                <w:rStyle w:val="Odkaznakomentr"/>
                <w:rFonts w:ascii="Arial" w:hAnsi="Arial"/>
              </w:rPr>
              <w:commentReference w:id="0"/>
            </w:r>
          </w:p>
        </w:tc>
      </w:tr>
    </w:tbl>
    <w:p w14:paraId="483DB6CF" w14:textId="2BAB03F0" w:rsidR="00BD5E95" w:rsidRDefault="00BD5E95"/>
    <w:p w14:paraId="5AC2E002" w14:textId="625B0393" w:rsidR="2C057BC4" w:rsidRPr="00BD5E95" w:rsidRDefault="00BD5E95" w:rsidP="00BD5E95">
      <w:pPr>
        <w:tabs>
          <w:tab w:val="left" w:pos="8250"/>
        </w:tabs>
      </w:pPr>
      <w:r>
        <w:tab/>
      </w:r>
    </w:p>
    <w:p w14:paraId="35D0425C" w14:textId="77777777" w:rsidR="0070054E" w:rsidRPr="009D331F" w:rsidRDefault="008033DE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  <w:bookmarkStart w:id="2" w:name="_Toc321755929"/>
      <w:r w:rsidRPr="009D331F">
        <w:rPr>
          <w:rFonts w:cs="Arial"/>
          <w:b/>
          <w:sz w:val="28"/>
        </w:rPr>
        <w:lastRenderedPageBreak/>
        <w:tab/>
      </w:r>
    </w:p>
    <w:p w14:paraId="118E8D61" w14:textId="77777777" w:rsidR="00875136" w:rsidRPr="009D331F" w:rsidRDefault="4B1F096C" w:rsidP="002654BF">
      <w:pPr>
        <w:pStyle w:val="Obsah1"/>
      </w:pPr>
      <w:r w:rsidRPr="009D331F">
        <w:t>Obsah:</w:t>
      </w:r>
    </w:p>
    <w:bookmarkEnd w:id="2"/>
    <w:p w14:paraId="03D56A0E" w14:textId="0B0429B8" w:rsidR="00396F09" w:rsidRDefault="001C6B33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009D331F">
        <w:fldChar w:fldCharType="begin"/>
      </w:r>
      <w:r w:rsidR="00851703" w:rsidRPr="009D331F">
        <w:instrText xml:space="preserve"> TOC \o "1-4" \h \z \u </w:instrText>
      </w:r>
      <w:r w:rsidRPr="009D331F">
        <w:fldChar w:fldCharType="separate"/>
      </w:r>
      <w:hyperlink w:anchor="_Toc102571048" w:history="1">
        <w:r w:rsidR="00396F09" w:rsidRPr="004C77BC">
          <w:rPr>
            <w:rStyle w:val="Hypertextovprepojenie"/>
            <w:bCs/>
            <w:noProof/>
          </w:rPr>
          <w:t>Zoznam tabuliek: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_Toc102571048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</w:t>
        </w:r>
        <w:r w:rsidR="00396F09">
          <w:rPr>
            <w:noProof/>
            <w:webHidden/>
          </w:rPr>
          <w:fldChar w:fldCharType="end"/>
        </w:r>
      </w:hyperlink>
    </w:p>
    <w:p w14:paraId="2D523E9A" w14:textId="73AC0F4B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49" w:history="1">
        <w:r w:rsidR="00396F09" w:rsidRPr="004C77BC">
          <w:rPr>
            <w:rStyle w:val="Hypertextovprepojenie"/>
            <w:noProof/>
          </w:rPr>
          <w:t>1.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Základné informácie o dokumente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_Toc102571049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4</w:t>
        </w:r>
        <w:r w:rsidR="00396F09">
          <w:rPr>
            <w:noProof/>
            <w:webHidden/>
          </w:rPr>
          <w:fldChar w:fldCharType="end"/>
        </w:r>
      </w:hyperlink>
    </w:p>
    <w:p w14:paraId="47387788" w14:textId="1747F95A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0" w:history="1">
        <w:r w:rsidR="00396F09" w:rsidRPr="004C77BC">
          <w:rPr>
            <w:rStyle w:val="Hypertextovprepojenie"/>
            <w:noProof/>
          </w:rPr>
          <w:t>2.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História zmien dokumentu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4</w:t>
        </w:r>
        <w:r w:rsidR="00396F09">
          <w:rPr>
            <w:noProof/>
            <w:webHidden/>
          </w:rPr>
          <w:fldChar w:fldCharType="end"/>
        </w:r>
      </w:hyperlink>
    </w:p>
    <w:p w14:paraId="5C4E7139" w14:textId="3664EF91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1" w:history="1">
        <w:r w:rsidR="00396F09" w:rsidRPr="004C77BC">
          <w:rPr>
            <w:rStyle w:val="Hypertextovprepojenie"/>
            <w:noProof/>
          </w:rPr>
          <w:t>2.1.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Register zmien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4</w:t>
        </w:r>
        <w:r w:rsidR="00396F09">
          <w:rPr>
            <w:noProof/>
            <w:webHidden/>
          </w:rPr>
          <w:fldChar w:fldCharType="end"/>
        </w:r>
      </w:hyperlink>
    </w:p>
    <w:p w14:paraId="485A8939" w14:textId="5CB539FF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2" w:history="1">
        <w:r w:rsidR="00396F09" w:rsidRPr="004C77BC">
          <w:rPr>
            <w:rStyle w:val="Hypertextovprepojenie"/>
            <w:noProof/>
          </w:rPr>
          <w:t>2.2.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Zoznam skratiek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7</w:t>
        </w:r>
        <w:r w:rsidR="00396F09">
          <w:rPr>
            <w:noProof/>
            <w:webHidden/>
          </w:rPr>
          <w:fldChar w:fldCharType="end"/>
        </w:r>
      </w:hyperlink>
    </w:p>
    <w:p w14:paraId="544F30AA" w14:textId="0D70DE5D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3" w:history="1">
        <w:r w:rsidR="00396F09" w:rsidRPr="004C77BC">
          <w:rPr>
            <w:rStyle w:val="Hypertextovprepojenie"/>
            <w:noProof/>
          </w:rPr>
          <w:t>3.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Biznis špecifikácia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8</w:t>
        </w:r>
        <w:r w:rsidR="00396F09">
          <w:rPr>
            <w:noProof/>
            <w:webHidden/>
          </w:rPr>
          <w:fldChar w:fldCharType="end"/>
        </w:r>
      </w:hyperlink>
    </w:p>
    <w:p w14:paraId="7D0AC53E" w14:textId="7DB6A936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4" w:history="1">
        <w:r w:rsidR="00396F09" w:rsidRPr="004C77BC">
          <w:rPr>
            <w:rStyle w:val="Hypertextovprepojenie"/>
            <w:noProof/>
          </w:rPr>
          <w:t>4.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Procesný model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11</w:t>
        </w:r>
        <w:r w:rsidR="00396F09">
          <w:rPr>
            <w:noProof/>
            <w:webHidden/>
          </w:rPr>
          <w:fldChar w:fldCharType="end"/>
        </w:r>
      </w:hyperlink>
    </w:p>
    <w:p w14:paraId="213DD369" w14:textId="0C09E225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5" w:history="1">
        <w:r w:rsidR="00396F09" w:rsidRPr="004C77BC">
          <w:rPr>
            <w:rStyle w:val="Hypertextovprepojenie"/>
            <w:noProof/>
          </w:rPr>
          <w:t>4.1.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Procesná mapa (L1)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12</w:t>
        </w:r>
        <w:r w:rsidR="00396F09">
          <w:rPr>
            <w:noProof/>
            <w:webHidden/>
          </w:rPr>
          <w:fldChar w:fldCharType="end"/>
        </w:r>
      </w:hyperlink>
    </w:p>
    <w:p w14:paraId="5BE42E99" w14:textId="5D77150D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6" w:history="1">
        <w:r w:rsidR="00396F09" w:rsidRPr="004C77BC">
          <w:rPr>
            <w:rStyle w:val="Hypertextovprepojenie"/>
            <w:noProof/>
          </w:rPr>
          <w:t>4.2.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procesov (L2)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12</w:t>
        </w:r>
        <w:r w:rsidR="00396F09">
          <w:rPr>
            <w:noProof/>
            <w:webHidden/>
          </w:rPr>
          <w:fldChar w:fldCharType="end"/>
        </w:r>
      </w:hyperlink>
    </w:p>
    <w:p w14:paraId="5BDC7A0C" w14:textId="52281C6E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3" w:history="1">
        <w:r w:rsidR="00396F09" w:rsidRPr="004C77BC">
          <w:rPr>
            <w:rStyle w:val="Hypertextovprepojenie"/>
            <w:noProof/>
          </w:rPr>
          <w:t>4.2.1.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A01 – Zápis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12</w:t>
        </w:r>
        <w:r w:rsidR="00396F09">
          <w:rPr>
            <w:noProof/>
            <w:webHidden/>
          </w:rPr>
          <w:fldChar w:fldCharType="end"/>
        </w:r>
      </w:hyperlink>
    </w:p>
    <w:p w14:paraId="34430FBA" w14:textId="23E63C73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4" w:history="1">
        <w:r w:rsidR="00396F09" w:rsidRPr="004C77BC">
          <w:rPr>
            <w:rStyle w:val="Hypertextovprepojenie"/>
            <w:noProof/>
          </w:rPr>
          <w:t>4.2.2.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A02 - Zmena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13</w:t>
        </w:r>
        <w:r w:rsidR="00396F09">
          <w:rPr>
            <w:noProof/>
            <w:webHidden/>
          </w:rPr>
          <w:fldChar w:fldCharType="end"/>
        </w:r>
      </w:hyperlink>
    </w:p>
    <w:p w14:paraId="0BBF2598" w14:textId="2494AC40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5" w:history="1">
        <w:r w:rsidR="00396F09" w:rsidRPr="004C77BC">
          <w:rPr>
            <w:rStyle w:val="Hypertextovprepojenie"/>
            <w:noProof/>
          </w:rPr>
          <w:t>4.2.3.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A03 – Storno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14</w:t>
        </w:r>
        <w:r w:rsidR="00396F09">
          <w:rPr>
            <w:noProof/>
            <w:webHidden/>
          </w:rPr>
          <w:fldChar w:fldCharType="end"/>
        </w:r>
      </w:hyperlink>
    </w:p>
    <w:p w14:paraId="3F11F596" w14:textId="646B9913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6" w:history="1">
        <w:r w:rsidR="00396F09" w:rsidRPr="004C77BC">
          <w:rPr>
            <w:rStyle w:val="Hypertextovprepojenie"/>
            <w:noProof/>
          </w:rPr>
          <w:t>4.2.4.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A04 – Vyhľadanie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15</w:t>
        </w:r>
        <w:r w:rsidR="00396F09">
          <w:rPr>
            <w:noProof/>
            <w:webHidden/>
          </w:rPr>
          <w:fldChar w:fldCharType="end"/>
        </w:r>
      </w:hyperlink>
    </w:p>
    <w:p w14:paraId="2F074C44" w14:textId="1A6C67D3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67" w:history="1">
        <w:r w:rsidR="00396F09" w:rsidRPr="004C77BC">
          <w:rPr>
            <w:rStyle w:val="Hypertextovprepojenie"/>
            <w:noProof/>
          </w:rPr>
          <w:t>4.3.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Scenáre použitia (Procesné scenáre služieb)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_Toc102571067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16</w:t>
        </w:r>
        <w:r w:rsidR="00396F09">
          <w:rPr>
            <w:noProof/>
            <w:webHidden/>
          </w:rPr>
          <w:fldChar w:fldCharType="end"/>
        </w:r>
      </w:hyperlink>
    </w:p>
    <w:p w14:paraId="46059F33" w14:textId="3222D5FF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9" w:history="1">
        <w:r w:rsidR="00396F09" w:rsidRPr="004C77BC">
          <w:rPr>
            <w:rStyle w:val="Hypertextovprepojenie"/>
            <w:noProof/>
          </w:rPr>
          <w:t>4.3.1.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HoN_01_01 – Zápis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16</w:t>
        </w:r>
        <w:r w:rsidR="00396F09">
          <w:rPr>
            <w:noProof/>
            <w:webHidden/>
          </w:rPr>
          <w:fldChar w:fldCharType="end"/>
        </w:r>
      </w:hyperlink>
    </w:p>
    <w:p w14:paraId="60B940D7" w14:textId="6DB22DD9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0" w:history="1">
        <w:r w:rsidR="00396F09" w:rsidRPr="004C77BC">
          <w:rPr>
            <w:rStyle w:val="Hypertextovprepojenie"/>
            <w:noProof/>
          </w:rPr>
          <w:t>4.3.2.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HoN_02_01 – Zmena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19</w:t>
        </w:r>
        <w:r w:rsidR="00396F09">
          <w:rPr>
            <w:noProof/>
            <w:webHidden/>
          </w:rPr>
          <w:fldChar w:fldCharType="end"/>
        </w:r>
      </w:hyperlink>
    </w:p>
    <w:p w14:paraId="3DF965BA" w14:textId="4D3271D0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1" w:history="1">
        <w:r w:rsidR="00396F09" w:rsidRPr="004C77BC">
          <w:rPr>
            <w:rStyle w:val="Hypertextovprepojenie"/>
            <w:noProof/>
          </w:rPr>
          <w:t>4.3.3.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HoN_03_01 – Storno hlásenia o 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20</w:t>
        </w:r>
        <w:r w:rsidR="00396F09">
          <w:rPr>
            <w:noProof/>
            <w:webHidden/>
          </w:rPr>
          <w:fldChar w:fldCharType="end"/>
        </w:r>
      </w:hyperlink>
    </w:p>
    <w:p w14:paraId="23C06072" w14:textId="1B55C572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2" w:history="1">
        <w:r w:rsidR="00396F09" w:rsidRPr="004C77BC">
          <w:rPr>
            <w:rStyle w:val="Hypertextovprepojenie"/>
            <w:noProof/>
          </w:rPr>
          <w:t>4.3.4.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HoN_04_01 – Vyhľadanie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21</w:t>
        </w:r>
        <w:r w:rsidR="00396F09">
          <w:rPr>
            <w:noProof/>
            <w:webHidden/>
          </w:rPr>
          <w:fldChar w:fldCharType="end"/>
        </w:r>
      </w:hyperlink>
    </w:p>
    <w:p w14:paraId="2640C105" w14:textId="5B105AE1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73" w:history="1">
        <w:r w:rsidR="00396F09" w:rsidRPr="004C77BC">
          <w:rPr>
            <w:rStyle w:val="Hypertextovprepojenie"/>
            <w:noProof/>
          </w:rPr>
          <w:t>5.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služieb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22</w:t>
        </w:r>
        <w:r w:rsidR="00396F09">
          <w:rPr>
            <w:noProof/>
            <w:webHidden/>
          </w:rPr>
          <w:fldChar w:fldCharType="end"/>
        </w:r>
      </w:hyperlink>
    </w:p>
    <w:p w14:paraId="1D399ADC" w14:textId="5ED7C1F8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4" w:history="1">
        <w:r w:rsidR="00396F09" w:rsidRPr="004C77BC">
          <w:rPr>
            <w:rStyle w:val="Hypertextovprepojenie"/>
            <w:noProof/>
          </w:rPr>
          <w:t>5.1.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ZapisHlasenieONarodeni_v1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22</w:t>
        </w:r>
        <w:r w:rsidR="00396F09">
          <w:rPr>
            <w:noProof/>
            <w:webHidden/>
          </w:rPr>
          <w:fldChar w:fldCharType="end"/>
        </w:r>
      </w:hyperlink>
    </w:p>
    <w:p w14:paraId="45F6ACAF" w14:textId="12D73BA6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5" w:history="1">
        <w:r w:rsidR="00396F09" w:rsidRPr="004C77BC">
          <w:rPr>
            <w:rStyle w:val="Hypertextovprepojenie"/>
            <w:noProof/>
          </w:rPr>
          <w:t>5.2.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VyhladajHlasenieONarodeni_v1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25</w:t>
        </w:r>
        <w:r w:rsidR="00396F09">
          <w:rPr>
            <w:noProof/>
            <w:webHidden/>
          </w:rPr>
          <w:fldChar w:fldCharType="end"/>
        </w:r>
      </w:hyperlink>
    </w:p>
    <w:p w14:paraId="234B8959" w14:textId="0BDDAF7E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6" w:history="1">
        <w:r w:rsidR="00396F09" w:rsidRPr="004C77BC">
          <w:rPr>
            <w:rStyle w:val="Hypertextovprepojenie"/>
            <w:noProof/>
          </w:rPr>
          <w:t>5.3.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StornujHlasenieONarodeni_v1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26</w:t>
        </w:r>
        <w:r w:rsidR="00396F09">
          <w:rPr>
            <w:noProof/>
            <w:webHidden/>
          </w:rPr>
          <w:fldChar w:fldCharType="end"/>
        </w:r>
      </w:hyperlink>
    </w:p>
    <w:p w14:paraId="23E0D1A8" w14:textId="49A55D9A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77" w:history="1">
        <w:r w:rsidR="00396F09" w:rsidRPr="004C77BC">
          <w:rPr>
            <w:rStyle w:val="Hypertextovprepojenie"/>
            <w:noProof/>
          </w:rPr>
          <w:t>6.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XSD – Popis schémy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_Toc102571077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27</w:t>
        </w:r>
        <w:r w:rsidR="00396F09">
          <w:rPr>
            <w:noProof/>
            <w:webHidden/>
          </w:rPr>
          <w:fldChar w:fldCharType="end"/>
        </w:r>
      </w:hyperlink>
    </w:p>
    <w:p w14:paraId="02D7E7F6" w14:textId="5A44E66B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8" w:history="1">
        <w:r w:rsidR="00396F09" w:rsidRPr="004C77BC">
          <w:rPr>
            <w:rStyle w:val="Hypertextovprepojenie"/>
            <w:noProof/>
          </w:rPr>
          <w:t>6.1.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Schéma xsd Hlasenie_Request_Response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_Toc102571078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27</w:t>
        </w:r>
        <w:r w:rsidR="00396F09">
          <w:rPr>
            <w:noProof/>
            <w:webHidden/>
          </w:rPr>
          <w:fldChar w:fldCharType="end"/>
        </w:r>
      </w:hyperlink>
    </w:p>
    <w:p w14:paraId="2FEA783F" w14:textId="5BB85036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9" w:history="1">
        <w:r w:rsidR="00396F09" w:rsidRPr="004C77BC">
          <w:rPr>
            <w:rStyle w:val="Hypertextovprepojenie"/>
            <w:noProof/>
          </w:rPr>
          <w:t>6.2.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“Adresa”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33</w:t>
        </w:r>
        <w:r w:rsidR="00396F09">
          <w:rPr>
            <w:noProof/>
            <w:webHidden/>
          </w:rPr>
          <w:fldChar w:fldCharType="end"/>
        </w:r>
      </w:hyperlink>
    </w:p>
    <w:p w14:paraId="5113E55A" w14:textId="26F97748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0" w:history="1">
        <w:r w:rsidR="00396F09" w:rsidRPr="004C77BC">
          <w:rPr>
            <w:rStyle w:val="Hypertextovprepojenie"/>
            <w:noProof/>
          </w:rPr>
          <w:t>6.3.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“CV”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33</w:t>
        </w:r>
        <w:r w:rsidR="00396F09">
          <w:rPr>
            <w:noProof/>
            <w:webHidden/>
          </w:rPr>
          <w:fldChar w:fldCharType="end"/>
        </w:r>
      </w:hyperlink>
    </w:p>
    <w:p w14:paraId="03527DB9" w14:textId="5B9405D6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1" w:history="1">
        <w:r w:rsidR="00396F09" w:rsidRPr="004C77BC">
          <w:rPr>
            <w:rStyle w:val="Hypertextovprepojenie"/>
            <w:noProof/>
          </w:rPr>
          <w:t>6.4.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“COMPOSITION”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0EADD563" w14:textId="0F43EB0F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2" w:history="1">
        <w:r w:rsidR="00396F09" w:rsidRPr="004C77BC">
          <w:rPr>
            <w:rStyle w:val="Hypertextovprepojenie"/>
            <w:noProof/>
          </w:rPr>
          <w:t>6.5.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“II”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3DDFECC4" w14:textId="0E4E9528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3" w:history="1">
        <w:r w:rsidR="00396F09" w:rsidRPr="004C77BC">
          <w:rPr>
            <w:rStyle w:val="Hypertextovprepojenie"/>
            <w:noProof/>
          </w:rPr>
          <w:t>6.6.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“FUNCTIONAL_ROLE”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528AF5B7" w14:textId="5686652D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4" w:history="1">
        <w:r w:rsidR="00396F09" w:rsidRPr="004C77BC">
          <w:rPr>
            <w:rStyle w:val="Hypertextovprepojenie"/>
            <w:noProof/>
          </w:rPr>
          <w:t>6.7.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“AUDIT_INFO”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38015781" w14:textId="1B3E5B98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94" w:history="1">
        <w:r w:rsidR="00396F09" w:rsidRPr="004C77BC">
          <w:rPr>
            <w:rStyle w:val="Hypertextovprepojenie"/>
            <w:noProof/>
          </w:rPr>
          <w:t>6.8.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Elektronický podpis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2686CA87" w14:textId="28B3E996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95" w:history="1">
        <w:r w:rsidR="00396F09" w:rsidRPr="004C77BC">
          <w:rPr>
            <w:rStyle w:val="Hypertextovprepojenie"/>
            <w:noProof/>
          </w:rPr>
          <w:t>6.9.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šifrovania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1C146EA4" w14:textId="6736C2D1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98" w:history="1">
        <w:r w:rsidR="00396F09" w:rsidRPr="004C77BC">
          <w:rPr>
            <w:rStyle w:val="Hypertextovprepojenie"/>
            <w:noProof/>
          </w:rPr>
          <w:t>6.9.1.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Rozsah šifrovania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_Toc102571098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56E55C00" w14:textId="3076A5D6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99" w:history="1">
        <w:r w:rsidR="00396F09" w:rsidRPr="004C77BC">
          <w:rPr>
            <w:rStyle w:val="Hypertextovprepojenie"/>
            <w:noProof/>
          </w:rPr>
          <w:t>6.9.2.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šifrovania elementov správy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38073E59" w14:textId="7CB3F1A3" w:rsidR="00396F09" w:rsidRDefault="00C568E2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100" w:history="1">
        <w:r w:rsidR="00396F09" w:rsidRPr="004C77BC">
          <w:rPr>
            <w:rStyle w:val="Hypertextovprepojenie"/>
            <w:noProof/>
          </w:rPr>
          <w:t>6.9.3.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dešifrovania elementov správy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08EFA7B7" w14:textId="05C3A7D9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101" w:history="1">
        <w:r w:rsidR="00396F09" w:rsidRPr="004C77BC">
          <w:rPr>
            <w:rStyle w:val="Hypertextovprepojenie"/>
            <w:noProof/>
          </w:rPr>
          <w:t>7.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Riešenie výpadkov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6D01C09D" w14:textId="58D693C0" w:rsidR="00396F09" w:rsidRDefault="00C568E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102" w:history="1">
        <w:r w:rsidR="00396F09" w:rsidRPr="004C77BC">
          <w:rPr>
            <w:rStyle w:val="Hypertextovprepojenie"/>
            <w:noProof/>
          </w:rPr>
          <w:t>8.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77473C85" w14:textId="651B0359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3" w:history="1">
        <w:r w:rsidR="00396F09" w:rsidRPr="004C77BC">
          <w:rPr>
            <w:rStyle w:val="Hypertextovprepojenie"/>
            <w:noProof/>
          </w:rPr>
          <w:t>8.1.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1 – Dohoda o mene a priezvisku dieťaťa - vzor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02E9B354" w14:textId="131BB6B5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4" w:history="1">
        <w:r w:rsidR="00396F09" w:rsidRPr="004C77BC">
          <w:rPr>
            <w:rStyle w:val="Hypertextovprepojenie"/>
            <w:noProof/>
          </w:rPr>
          <w:t>8.2.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2 – Zoznam chýb pri volaniach služieb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5A915E7A" w14:textId="0C13118E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5" w:history="1">
        <w:r w:rsidR="00396F09" w:rsidRPr="004C77BC">
          <w:rPr>
            <w:rStyle w:val="Hypertextovprepojenie"/>
            <w:noProof/>
          </w:rPr>
          <w:t>8.3.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3 – Archetypy, XSD Schémy a XML príklady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15E25AAC" w14:textId="17993B2D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6" w:history="1">
        <w:r w:rsidR="00396F09" w:rsidRPr="004C77BC">
          <w:rPr>
            <w:rStyle w:val="Hypertextovprepojenie"/>
            <w:noProof/>
          </w:rPr>
          <w:t>8.4.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4 – Procesné scenáre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27BD35A1" w14:textId="0B15CFE2" w:rsidR="00396F09" w:rsidRDefault="00C568E2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7" w:history="1">
        <w:r w:rsidR="00396F09" w:rsidRPr="004C77BC">
          <w:rPr>
            <w:rStyle w:val="Hypertextovprepojenie"/>
            <w:noProof/>
          </w:rPr>
          <w:t>8.5.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5 – E2E TC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_Toc102571107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51F23C69" w14:textId="64DCC098" w:rsidR="00E35501" w:rsidRPr="009D331F" w:rsidRDefault="001C6B33" w:rsidP="00851703">
      <w:pPr>
        <w:spacing w:after="120"/>
        <w:rPr>
          <w:rFonts w:cs="Arial"/>
          <w:b/>
        </w:rPr>
      </w:pPr>
      <w:r w:rsidRPr="009D331F">
        <w:rPr>
          <w:rFonts w:cs="Arial"/>
          <w:b/>
        </w:rPr>
        <w:fldChar w:fldCharType="end"/>
      </w:r>
    </w:p>
    <w:p w14:paraId="5504564B" w14:textId="77777777" w:rsidR="005D6787" w:rsidRPr="009D331F" w:rsidRDefault="4B1F096C" w:rsidP="00D95A9D">
      <w:pPr>
        <w:spacing w:after="120"/>
        <w:outlineLvl w:val="0"/>
        <w:rPr>
          <w:rFonts w:eastAsia="Arial" w:cs="Arial"/>
          <w:b/>
          <w:bCs/>
          <w:sz w:val="24"/>
          <w:szCs w:val="24"/>
        </w:rPr>
      </w:pPr>
      <w:bookmarkStart w:id="3" w:name="_Toc102571048"/>
      <w:r w:rsidRPr="009D331F">
        <w:rPr>
          <w:b/>
          <w:bCs/>
          <w:sz w:val="24"/>
          <w:szCs w:val="24"/>
        </w:rPr>
        <w:t>Zoznam tabuliek:</w:t>
      </w:r>
      <w:bookmarkEnd w:id="3"/>
    </w:p>
    <w:p w14:paraId="21A35058" w14:textId="45530874" w:rsidR="00933450" w:rsidRPr="009D331F" w:rsidRDefault="001C6B33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9D331F">
        <w:rPr>
          <w:rFonts w:cs="Arial"/>
        </w:rPr>
        <w:fldChar w:fldCharType="begin"/>
      </w:r>
      <w:r w:rsidR="00E12D14" w:rsidRPr="009D331F">
        <w:rPr>
          <w:rFonts w:cs="Arial"/>
        </w:rPr>
        <w:instrText xml:space="preserve"> TOC \h \z \c "Tabuľka" </w:instrText>
      </w:r>
      <w:r w:rsidRPr="009D331F">
        <w:rPr>
          <w:rFonts w:cs="Arial"/>
        </w:rPr>
        <w:fldChar w:fldCharType="separate"/>
      </w:r>
      <w:hyperlink w:anchor="_Toc96088596" w:history="1">
        <w:r w:rsidR="00933450" w:rsidRPr="009D331F">
          <w:rPr>
            <w:rStyle w:val="Hypertextovprepojenie"/>
            <w:rFonts w:eastAsiaTheme="majorEastAsia"/>
            <w:noProof/>
          </w:rPr>
          <w:t>Tabuľka 1: Základné informácie o dokumente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_Toc96088596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114E0009" w14:textId="7BE2C44A" w:rsidR="00933450" w:rsidRPr="009D331F" w:rsidRDefault="00C568E2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7" w:history="1">
        <w:r w:rsidR="00933450" w:rsidRPr="009D331F">
          <w:rPr>
            <w:rStyle w:val="Hypertextovprepojenie"/>
            <w:rFonts w:eastAsiaTheme="majorEastAsia"/>
            <w:noProof/>
          </w:rPr>
          <w:t>Tabuľka 2</w:t>
        </w:r>
        <w:r w:rsidR="00933450" w:rsidRPr="009D331F">
          <w:rPr>
            <w:rStyle w:val="Hypertextovprepojenie"/>
            <w:rFonts w:eastAsia="Arial" w:cs="Arial"/>
            <w:noProof/>
          </w:rPr>
          <w:t xml:space="preserve">: </w:t>
        </w:r>
        <w:r w:rsidR="00933450" w:rsidRPr="009D331F">
          <w:rPr>
            <w:rStyle w:val="Hypertextovprepojenie"/>
            <w:rFonts w:eastAsiaTheme="majorEastAsia"/>
            <w:noProof/>
          </w:rPr>
          <w:t>Register zmien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7864185B" w14:textId="56DF2618" w:rsidR="00933450" w:rsidRPr="009D331F" w:rsidRDefault="00C568E2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8" w:history="1">
        <w:r w:rsidR="00933450" w:rsidRPr="009D331F">
          <w:rPr>
            <w:rStyle w:val="Hypertextovprepojenie"/>
            <w:rFonts w:eastAsiaTheme="majorEastAsia"/>
            <w:noProof/>
          </w:rPr>
          <w:t>Tabuľka 3: Zoznam skratiek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5</w:t>
        </w:r>
        <w:r w:rsidR="00933450" w:rsidRPr="009D331F">
          <w:rPr>
            <w:noProof/>
            <w:webHidden/>
          </w:rPr>
          <w:fldChar w:fldCharType="end"/>
        </w:r>
      </w:hyperlink>
    </w:p>
    <w:p w14:paraId="33075904" w14:textId="3A1E5F55" w:rsidR="00933450" w:rsidRPr="009D331F" w:rsidRDefault="00C568E2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9" w:history="1">
        <w:r w:rsidR="00933450" w:rsidRPr="009D331F">
          <w:rPr>
            <w:rStyle w:val="Hypertextovprepojenie"/>
            <w:rFonts w:eastAsiaTheme="majorEastAsia"/>
            <w:noProof/>
          </w:rPr>
          <w:t>Tabuľka 4: Základné používateľské scenáre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6</w:t>
        </w:r>
        <w:r w:rsidR="00933450" w:rsidRPr="009D331F">
          <w:rPr>
            <w:noProof/>
            <w:webHidden/>
          </w:rPr>
          <w:fldChar w:fldCharType="end"/>
        </w:r>
      </w:hyperlink>
    </w:p>
    <w:p w14:paraId="3BEEAEF8" w14:textId="07C6EF7B" w:rsidR="00933450" w:rsidRPr="009D331F" w:rsidRDefault="00C568E2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0" w:history="1">
        <w:r w:rsidR="00933450" w:rsidRPr="009D331F">
          <w:rPr>
            <w:rStyle w:val="Hypertextovprepojenie"/>
            <w:rFonts w:eastAsiaTheme="majorEastAsia"/>
            <w:noProof/>
          </w:rPr>
          <w:t>Tabuľka 5: Proces A01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11</w:t>
        </w:r>
        <w:r w:rsidR="00933450" w:rsidRPr="009D331F">
          <w:rPr>
            <w:noProof/>
            <w:webHidden/>
          </w:rPr>
          <w:fldChar w:fldCharType="end"/>
        </w:r>
      </w:hyperlink>
    </w:p>
    <w:p w14:paraId="4EBB22A1" w14:textId="2718DB40" w:rsidR="00933450" w:rsidRPr="009D331F" w:rsidRDefault="00C568E2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1" w:history="1">
        <w:r w:rsidR="00933450" w:rsidRPr="009D331F">
          <w:rPr>
            <w:rStyle w:val="Hypertextovprepojenie"/>
            <w:rFonts w:eastAsiaTheme="majorEastAsia"/>
            <w:noProof/>
          </w:rPr>
          <w:t>Tabuľka 6: Proces A02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7C2C5FB7" w14:textId="275C91FB" w:rsidR="00933450" w:rsidRPr="009D331F" w:rsidRDefault="00C568E2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2" w:history="1">
        <w:r w:rsidR="00933450" w:rsidRPr="009D331F">
          <w:rPr>
            <w:rStyle w:val="Hypertextovprepojenie"/>
            <w:rFonts w:eastAsiaTheme="majorEastAsia"/>
            <w:noProof/>
          </w:rPr>
          <w:t>Tabuľka 7: Proces A03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4D60D888" w14:textId="40FD765B" w:rsidR="00933450" w:rsidRPr="009D331F" w:rsidRDefault="00C568E2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3" w:history="1">
        <w:r w:rsidR="00933450" w:rsidRPr="009D331F">
          <w:rPr>
            <w:rStyle w:val="Hypertextovprepojenie"/>
            <w:rFonts w:eastAsiaTheme="majorEastAsia"/>
            <w:noProof/>
          </w:rPr>
          <w:t>Tabuľka 8: Proces A04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13</w:t>
        </w:r>
        <w:r w:rsidR="00933450" w:rsidRPr="009D331F">
          <w:rPr>
            <w:noProof/>
            <w:webHidden/>
          </w:rPr>
          <w:fldChar w:fldCharType="end"/>
        </w:r>
      </w:hyperlink>
    </w:p>
    <w:p w14:paraId="5CD6DE3C" w14:textId="652D9B15" w:rsidR="00E35501" w:rsidRPr="009D331F" w:rsidRDefault="001C6B33" w:rsidP="007D1C04">
      <w:pPr>
        <w:pStyle w:val="Zoznamobrzkov"/>
        <w:tabs>
          <w:tab w:val="right" w:leader="dot" w:pos="9016"/>
        </w:tabs>
        <w:rPr>
          <w:rFonts w:cs="Arial"/>
        </w:rPr>
      </w:pPr>
      <w:r w:rsidRPr="009D331F">
        <w:rPr>
          <w:rFonts w:cs="Arial"/>
        </w:rPr>
        <w:fldChar w:fldCharType="end"/>
      </w:r>
      <w:r w:rsidR="00E35501" w:rsidRPr="009D331F">
        <w:rPr>
          <w:rFonts w:cs="Arial"/>
        </w:rPr>
        <w:br w:type="page"/>
      </w:r>
    </w:p>
    <w:p w14:paraId="3A187B64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4" w:name="_Toc102571049"/>
      <w:r w:rsidRPr="009D331F">
        <w:rPr>
          <w:lang w:val="sk-SK"/>
        </w:rPr>
        <w:t>Základné informácie o dokumente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151"/>
      </w:tblGrid>
      <w:tr w:rsidR="00DC6463" w:rsidRPr="009D331F" w14:paraId="6936A1B3" w14:textId="77777777" w:rsidTr="51A082AC">
        <w:tc>
          <w:tcPr>
            <w:tcW w:w="1871" w:type="dxa"/>
            <w:shd w:val="clear" w:color="auto" w:fill="002060"/>
          </w:tcPr>
          <w:p w14:paraId="58426B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Názov</w:t>
            </w:r>
          </w:p>
        </w:tc>
        <w:tc>
          <w:tcPr>
            <w:tcW w:w="7185" w:type="dxa"/>
          </w:tcPr>
          <w:p w14:paraId="072D2023" w14:textId="27AB2085" w:rsidR="00DC6463" w:rsidRPr="009D331F" w:rsidRDefault="12E4CC7E" w:rsidP="1B8080A5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Integračný manuál </w:t>
            </w:r>
            <w:r w:rsidR="34DE964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pre záznam hlásenia o narodení (</w:t>
            </w:r>
            <w:r w:rsidR="6B01B46D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ďalej len “HoN</w:t>
            </w:r>
            <w:r w:rsidR="4609E90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“).</w:t>
            </w:r>
          </w:p>
        </w:tc>
      </w:tr>
      <w:tr w:rsidR="00DC6463" w:rsidRPr="009D331F" w14:paraId="313E41F3" w14:textId="77777777" w:rsidTr="51A082AC">
        <w:tc>
          <w:tcPr>
            <w:tcW w:w="1871" w:type="dxa"/>
            <w:shd w:val="clear" w:color="auto" w:fill="002060"/>
          </w:tcPr>
          <w:p w14:paraId="6FE638B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Účel</w:t>
            </w:r>
          </w:p>
        </w:tc>
        <w:tc>
          <w:tcPr>
            <w:tcW w:w="7185" w:type="dxa"/>
          </w:tcPr>
          <w:p w14:paraId="6E1A21B6" w14:textId="46C875D9" w:rsidR="002169DA" w:rsidRPr="009D331F" w:rsidRDefault="4CB367CA" w:rsidP="0FB5076D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Tento dokument obsahuje informácie pre správnu implementáciu služieb pre zápis </w:t>
            </w:r>
            <w:r w:rsidR="2FD9C360" w:rsidRPr="009D331F">
              <w:rPr>
                <w:sz w:val="18"/>
                <w:szCs w:val="18"/>
              </w:rPr>
              <w:t xml:space="preserve">a zaslanie hlásenia o narodení </w:t>
            </w:r>
            <w:r w:rsidR="00DF2B7D" w:rsidRPr="009D331F">
              <w:rPr>
                <w:sz w:val="18"/>
                <w:szCs w:val="18"/>
              </w:rPr>
              <w:t xml:space="preserve">dieťaťa </w:t>
            </w:r>
            <w:r w:rsidRPr="009D331F">
              <w:rPr>
                <w:sz w:val="18"/>
                <w:szCs w:val="18"/>
              </w:rPr>
              <w:t xml:space="preserve">a informácie pre komunikáciu </w:t>
            </w:r>
            <w:r w:rsidR="00681462" w:rsidRPr="009D331F">
              <w:rPr>
                <w:sz w:val="18"/>
                <w:szCs w:val="18"/>
              </w:rPr>
              <w:t xml:space="preserve">nemocničných </w:t>
            </w:r>
            <w:r w:rsidRPr="009D331F">
              <w:rPr>
                <w:sz w:val="18"/>
                <w:szCs w:val="18"/>
              </w:rPr>
              <w:t>informačných systémov (</w:t>
            </w:r>
            <w:r w:rsidR="00681462" w:rsidRPr="009D331F">
              <w:rPr>
                <w:sz w:val="18"/>
                <w:szCs w:val="18"/>
              </w:rPr>
              <w:t>NIS</w:t>
            </w:r>
            <w:r w:rsidRPr="009D331F">
              <w:rPr>
                <w:sz w:val="18"/>
                <w:szCs w:val="18"/>
              </w:rPr>
              <w:t>)</w:t>
            </w:r>
            <w:r w:rsidR="4609E904" w:rsidRPr="009D331F">
              <w:rPr>
                <w:sz w:val="18"/>
                <w:szCs w:val="18"/>
              </w:rPr>
              <w:t xml:space="preserve"> s N</w:t>
            </w:r>
            <w:r w:rsidRPr="009D331F">
              <w:rPr>
                <w:sz w:val="18"/>
                <w:szCs w:val="18"/>
              </w:rPr>
              <w:t xml:space="preserve">árodným zdravotníckym informačným systémom (NZIS). </w:t>
            </w:r>
          </w:p>
          <w:p w14:paraId="7B8C3887" w14:textId="19958FEB" w:rsidR="000F5A60" w:rsidRPr="009D331F" w:rsidRDefault="4136F2A3" w:rsidP="660E2C0E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je vytvorený s cie</w:t>
            </w:r>
            <w:r w:rsidR="00681462" w:rsidRPr="009D331F">
              <w:rPr>
                <w:sz w:val="18"/>
                <w:szCs w:val="18"/>
              </w:rPr>
              <w:t>ľom poskytnúť dodávateľom NIS</w:t>
            </w:r>
            <w:r w:rsidRPr="009D331F">
              <w:rPr>
                <w:sz w:val="18"/>
                <w:szCs w:val="18"/>
              </w:rPr>
              <w:t xml:space="preserve"> prehľad o spôsobe a možnostiach pripojenia na vybrané ele</w:t>
            </w:r>
            <w:r w:rsidR="008C03C3" w:rsidRPr="009D331F">
              <w:rPr>
                <w:sz w:val="18"/>
                <w:szCs w:val="18"/>
              </w:rPr>
              <w:t>ktronic</w:t>
            </w:r>
            <w:r w:rsidR="00861DFB" w:rsidRPr="009D331F">
              <w:rPr>
                <w:sz w:val="18"/>
                <w:szCs w:val="18"/>
              </w:rPr>
              <w:t>ké služby JRUZ</w:t>
            </w:r>
            <w:r w:rsidRPr="009D331F">
              <w:rPr>
                <w:sz w:val="18"/>
                <w:szCs w:val="18"/>
              </w:rPr>
              <w:t>. Niektoré detaily riešenia môžu byť zmenené na základe overenia funkcionality alebo pripomienok z praktickej prevád</w:t>
            </w:r>
            <w:r w:rsidR="00681462" w:rsidRPr="009D331F">
              <w:rPr>
                <w:sz w:val="18"/>
                <w:szCs w:val="18"/>
              </w:rPr>
              <w:t>zky priamo od dodávateľov NIS</w:t>
            </w:r>
            <w:r w:rsidRPr="009D331F">
              <w:rPr>
                <w:sz w:val="18"/>
                <w:szCs w:val="18"/>
              </w:rPr>
              <w:t>.</w:t>
            </w:r>
          </w:p>
          <w:p w14:paraId="4D618529" w14:textId="77777777" w:rsidR="000F5A60" w:rsidRPr="009D331F" w:rsidRDefault="4B1F096C" w:rsidP="660E2C0E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popisuje vybranú množin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u najčastejšie používaných procesných scenárov. V praxi môžu byť identifikované ďalšie procesné scenáre, ktoré nie sú súčasťou tohto IM a v závislosti od potreby budú postupne zapracované.</w:t>
            </w:r>
          </w:p>
        </w:tc>
      </w:tr>
      <w:tr w:rsidR="00DC6463" w:rsidRPr="009D331F" w14:paraId="23CA04F7" w14:textId="77777777" w:rsidTr="51A082AC">
        <w:tc>
          <w:tcPr>
            <w:tcW w:w="1871" w:type="dxa"/>
            <w:shd w:val="clear" w:color="auto" w:fill="002060"/>
          </w:tcPr>
          <w:p w14:paraId="3C74C8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Rozsah</w:t>
            </w:r>
          </w:p>
        </w:tc>
        <w:tc>
          <w:tcPr>
            <w:tcW w:w="7185" w:type="dxa"/>
          </w:tcPr>
          <w:p w14:paraId="6746D799" w14:textId="18E8C584" w:rsidR="00DC6463" w:rsidRPr="009D331F" w:rsidRDefault="7A4DF636" w:rsidP="67C0EF3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rozhrania, procesy a technické volania</w:t>
            </w:r>
            <w:r w:rsidR="23B35D22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  <w:tr w:rsidR="00DC6463" w:rsidRPr="009D331F" w14:paraId="6173752F" w14:textId="77777777" w:rsidTr="51A082AC">
        <w:tc>
          <w:tcPr>
            <w:tcW w:w="1871" w:type="dxa"/>
            <w:shd w:val="clear" w:color="auto" w:fill="002060"/>
          </w:tcPr>
          <w:p w14:paraId="182D3F4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Cieľová skupina</w:t>
            </w:r>
          </w:p>
        </w:tc>
        <w:tc>
          <w:tcPr>
            <w:tcW w:w="7185" w:type="dxa"/>
          </w:tcPr>
          <w:p w14:paraId="1AE1BF45" w14:textId="386C939D" w:rsidR="00DC6463" w:rsidRPr="009D331F" w:rsidRDefault="00681462" w:rsidP="00A15723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Výrobcovia NIS</w:t>
            </w:r>
            <w:r w:rsidR="00B52188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DC6463" w:rsidRPr="009D331F" w14:paraId="08FBEC00" w14:textId="77777777" w:rsidTr="51A082AC">
        <w:tc>
          <w:tcPr>
            <w:tcW w:w="1871" w:type="dxa"/>
            <w:shd w:val="clear" w:color="auto" w:fill="002060"/>
          </w:tcPr>
          <w:p w14:paraId="256371FB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7185" w:type="dxa"/>
          </w:tcPr>
          <w:p w14:paraId="73185EDB" w14:textId="28A6B06C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</w:t>
            </w:r>
            <w:r w:rsidR="005F2176" w:rsidRPr="00322D12">
              <w:rPr>
                <w:rFonts w:asciiTheme="minorHAnsi" w:eastAsiaTheme="minorEastAsia" w:hAnsiTheme="minorHAnsi" w:cstheme="minorBidi"/>
                <w:sz w:val="18"/>
                <w:szCs w:val="18"/>
                <w:shd w:val="clear" w:color="auto" w:fill="FFFF00"/>
              </w:rPr>
              <w:t>3</w:t>
            </w:r>
          </w:p>
        </w:tc>
      </w:tr>
      <w:tr w:rsidR="00DC6463" w:rsidRPr="009D331F" w14:paraId="0D220E5C" w14:textId="77777777" w:rsidTr="51A082AC">
        <w:tc>
          <w:tcPr>
            <w:tcW w:w="1871" w:type="dxa"/>
            <w:shd w:val="clear" w:color="auto" w:fill="002060"/>
          </w:tcPr>
          <w:p w14:paraId="439979F7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Stav</w:t>
            </w:r>
          </w:p>
        </w:tc>
        <w:tc>
          <w:tcPr>
            <w:tcW w:w="7185" w:type="dxa"/>
          </w:tcPr>
          <w:p w14:paraId="71E8DAE2" w14:textId="574E4802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Schválený</w:t>
            </w:r>
          </w:p>
        </w:tc>
      </w:tr>
      <w:tr w:rsidR="00DC6463" w:rsidRPr="009D331F" w14:paraId="6564C1BE" w14:textId="77777777" w:rsidTr="51A082AC">
        <w:tc>
          <w:tcPr>
            <w:tcW w:w="1871" w:type="dxa"/>
            <w:shd w:val="clear" w:color="auto" w:fill="002060"/>
          </w:tcPr>
          <w:p w14:paraId="6E8D9571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Vlastník</w:t>
            </w:r>
          </w:p>
        </w:tc>
        <w:tc>
          <w:tcPr>
            <w:tcW w:w="7185" w:type="dxa"/>
          </w:tcPr>
          <w:p w14:paraId="48AB0ED4" w14:textId="77777777" w:rsidR="00DC6463" w:rsidRPr="009D331F" w:rsidRDefault="4B1F096C" w:rsidP="4B1F096C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</w:tr>
      <w:tr w:rsidR="00101294" w:rsidRPr="009D331F" w14:paraId="0A36BEC2" w14:textId="77777777" w:rsidTr="51A082AC">
        <w:tc>
          <w:tcPr>
            <w:tcW w:w="1871" w:type="dxa"/>
            <w:shd w:val="clear" w:color="auto" w:fill="002060"/>
          </w:tcPr>
          <w:p w14:paraId="656970FC" w14:textId="77777777" w:rsidR="00101294" w:rsidRPr="009D331F" w:rsidRDefault="6DE4F7B8" w:rsidP="6DE4F7B8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Release</w:t>
            </w:r>
          </w:p>
        </w:tc>
        <w:tc>
          <w:tcPr>
            <w:tcW w:w="7185" w:type="dxa"/>
          </w:tcPr>
          <w:p w14:paraId="19206105" w14:textId="3D469D93" w:rsidR="00101294" w:rsidRPr="009D331F" w:rsidRDefault="00861DFB" w:rsidP="67C0EF39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1Q2022</w:t>
            </w:r>
          </w:p>
        </w:tc>
      </w:tr>
    </w:tbl>
    <w:p w14:paraId="7140C5F5" w14:textId="77777777" w:rsidR="0014384D" w:rsidRPr="009D331F" w:rsidRDefault="0014384D" w:rsidP="4B1F096C">
      <w:pPr>
        <w:pStyle w:val="Popis"/>
        <w:rPr>
          <w:lang w:val="sk-SK"/>
        </w:rPr>
      </w:pPr>
      <w:bookmarkStart w:id="5" w:name="_Toc9608859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1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Základné informácie o dokumente</w:t>
      </w:r>
      <w:bookmarkEnd w:id="5"/>
    </w:p>
    <w:p w14:paraId="5CF72BA8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6" w:name="_Toc102571050"/>
      <w:r w:rsidRPr="009D331F">
        <w:rPr>
          <w:lang w:val="sk-SK"/>
        </w:rPr>
        <w:t>História zmien dokumentu</w:t>
      </w:r>
      <w:bookmarkEnd w:id="6"/>
    </w:p>
    <w:p w14:paraId="1152BC5A" w14:textId="77777777" w:rsidR="0014384D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7" w:name="_Toc102571051"/>
      <w:r w:rsidRPr="009D331F">
        <w:rPr>
          <w:lang w:val="sk-SK"/>
        </w:rPr>
        <w:t>Register zmien</w:t>
      </w:r>
      <w:bookmarkEnd w:id="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1344"/>
        <w:gridCol w:w="1534"/>
        <w:gridCol w:w="935"/>
        <w:gridCol w:w="4246"/>
      </w:tblGrid>
      <w:tr w:rsidR="00DC6463" w:rsidRPr="009D331F" w14:paraId="20D6995D" w14:textId="77777777" w:rsidTr="5648506E">
        <w:trPr>
          <w:cantSplit/>
          <w:tblHeader/>
        </w:trPr>
        <w:tc>
          <w:tcPr>
            <w:tcW w:w="791" w:type="dxa"/>
            <w:shd w:val="clear" w:color="auto" w:fill="002060"/>
          </w:tcPr>
          <w:p w14:paraId="2E1086E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1363" w:type="dxa"/>
            <w:shd w:val="clear" w:color="auto" w:fill="002060"/>
          </w:tcPr>
          <w:p w14:paraId="4B13832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zverejnenia</w:t>
            </w:r>
          </w:p>
        </w:tc>
        <w:tc>
          <w:tcPr>
            <w:tcW w:w="1555" w:type="dxa"/>
            <w:shd w:val="clear" w:color="auto" w:fill="002060"/>
          </w:tcPr>
          <w:p w14:paraId="469BADC9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nadobudnutia účinnosti</w:t>
            </w:r>
          </w:p>
        </w:tc>
        <w:tc>
          <w:tcPr>
            <w:tcW w:w="961" w:type="dxa"/>
            <w:shd w:val="clear" w:color="auto" w:fill="002060"/>
          </w:tcPr>
          <w:p w14:paraId="5D66D57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Autor</w:t>
            </w:r>
          </w:p>
        </w:tc>
        <w:tc>
          <w:tcPr>
            <w:tcW w:w="4346" w:type="dxa"/>
            <w:shd w:val="clear" w:color="auto" w:fill="002060"/>
          </w:tcPr>
          <w:p w14:paraId="4D17B06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Popis zmien v príslušnej verzii</w:t>
            </w:r>
          </w:p>
        </w:tc>
      </w:tr>
      <w:tr w:rsidR="00DC6463" w:rsidRPr="009D331F" w14:paraId="17AD7615" w14:textId="77777777" w:rsidTr="5648506E">
        <w:trPr>
          <w:cantSplit/>
        </w:trPr>
        <w:tc>
          <w:tcPr>
            <w:tcW w:w="791" w:type="dxa"/>
          </w:tcPr>
          <w:p w14:paraId="63C63EA1" w14:textId="4504EFD0" w:rsidR="00DC6463" w:rsidRPr="009D331F" w:rsidRDefault="001D4DEB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0.1</w:t>
            </w:r>
          </w:p>
        </w:tc>
        <w:tc>
          <w:tcPr>
            <w:tcW w:w="1363" w:type="dxa"/>
            <w:shd w:val="clear" w:color="auto" w:fill="auto"/>
          </w:tcPr>
          <w:p w14:paraId="475D8905" w14:textId="4181A925" w:rsidR="00DC6463" w:rsidRPr="009D331F" w:rsidRDefault="00367CD9" w:rsidP="2C057BC4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30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11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="001D4DEB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6A5E592F" w14:textId="39AD4EB2" w:rsidR="00DC6463" w:rsidRPr="009D331F" w:rsidRDefault="00DC6463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961" w:type="dxa"/>
          </w:tcPr>
          <w:p w14:paraId="40904E25" w14:textId="77777777" w:rsidR="00DC6463" w:rsidRPr="009D331F" w:rsidRDefault="4B1F096C" w:rsidP="4B1F096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7B12B4C2" w14:textId="3EFBCE39" w:rsidR="00D93E29" w:rsidRPr="009D331F" w:rsidRDefault="001D4DEB" w:rsidP="00B5218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Draft</w:t>
            </w:r>
            <w:r w:rsidR="00367CD9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1D4DEB" w:rsidRPr="009D331F" w14:paraId="00D9B583" w14:textId="77777777" w:rsidTr="5648506E">
        <w:trPr>
          <w:cantSplit/>
        </w:trPr>
        <w:tc>
          <w:tcPr>
            <w:tcW w:w="791" w:type="dxa"/>
          </w:tcPr>
          <w:p w14:paraId="02DEEC84" w14:textId="0D55DA7A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1.0</w:t>
            </w:r>
          </w:p>
        </w:tc>
        <w:tc>
          <w:tcPr>
            <w:tcW w:w="1363" w:type="dxa"/>
            <w:shd w:val="clear" w:color="auto" w:fill="auto"/>
          </w:tcPr>
          <w:p w14:paraId="3D243688" w14:textId="3A02857C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23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12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314CCA30" w14:textId="30921992" w:rsidR="001D4DEB" w:rsidRPr="009D331F" w:rsidRDefault="00E2149C" w:rsidP="657DACE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01.03</w:t>
            </w:r>
            <w:r w:rsidR="751D8F0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961" w:type="dxa"/>
          </w:tcPr>
          <w:p w14:paraId="69F5688E" w14:textId="4F3EF01D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tcBorders>
              <w:bottom w:val="single" w:sz="4" w:space="0" w:color="auto"/>
            </w:tcBorders>
          </w:tcPr>
          <w:p w14:paraId="06B8F69E" w14:textId="2EBD6358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Schválená</w:t>
            </w:r>
            <w:r w:rsidR="146B624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verzia</w:t>
            </w:r>
          </w:p>
        </w:tc>
      </w:tr>
      <w:tr w:rsidR="001D4DEB" w:rsidRPr="009D331F" w14:paraId="77BA2B75" w14:textId="77777777" w:rsidTr="005F2176">
        <w:trPr>
          <w:cantSplit/>
        </w:trPr>
        <w:tc>
          <w:tcPr>
            <w:tcW w:w="791" w:type="dxa"/>
          </w:tcPr>
          <w:p w14:paraId="62727891" w14:textId="501C5E6D" w:rsidR="001D4DEB" w:rsidRPr="009D331F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1.1</w:t>
            </w:r>
          </w:p>
        </w:tc>
        <w:tc>
          <w:tcPr>
            <w:tcW w:w="1363" w:type="dxa"/>
          </w:tcPr>
          <w:p w14:paraId="5C883564" w14:textId="2C82C647" w:rsidR="001D4DEB" w:rsidRPr="009D331F" w:rsidRDefault="004A198D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1555" w:type="dxa"/>
          </w:tcPr>
          <w:p w14:paraId="70753642" w14:textId="6119BFC2" w:rsidR="001D4DEB" w:rsidRPr="009D331F" w:rsidRDefault="002B1A4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1.3.2022</w:t>
            </w:r>
          </w:p>
        </w:tc>
        <w:tc>
          <w:tcPr>
            <w:tcW w:w="961" w:type="dxa"/>
          </w:tcPr>
          <w:p w14:paraId="5BAF889F" w14:textId="0D2AA611" w:rsidR="001D4DEB" w:rsidRPr="007A498E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tcBorders>
              <w:bottom w:val="single" w:sz="4" w:space="0" w:color="auto"/>
            </w:tcBorders>
            <w:shd w:val="clear" w:color="auto" w:fill="auto"/>
          </w:tcPr>
          <w:p w14:paraId="4784F3A5" w14:textId="11C2B1B8" w:rsidR="007314EC" w:rsidRPr="007A498E" w:rsidRDefault="008761DE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Zmena prístupu k službám pre hlásenie o narodení z lekára na zdravotníckeho pracovníka</w:t>
            </w:r>
            <w:r w:rsidR="009D331F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(lekár, sestra, pôrodná asistentka)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poskytovateľa ústavnej zd</w:t>
            </w:r>
            <w:r w:rsidR="00782628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ravotnej starostlivosti s odborným zameraním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gynekológia a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pôrodníctvo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, resp. neonatológia pri nájdenom dieťati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– zmena sa týka celého dokumentu 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integračnéh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 manuálu a Prílohy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č. 5 - E2E TC</w:t>
            </w:r>
          </w:p>
          <w:p w14:paraId="46EAC000" w14:textId="7A2FDA75" w:rsidR="00C92D17" w:rsidRPr="007A498E" w:rsidRDefault="00C92D17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Presun kroku pre overenie ePZP kartou so začiatku procesného scenára do kroku pre odoslanie do NZIS – kap. 4.3.1 – 4.3.3</w:t>
            </w:r>
          </w:p>
          <w:p w14:paraId="0999A678" w14:textId="6FE98D06" w:rsidR="008761DE" w:rsidRPr="007A498E" w:rsidRDefault="00FD2E59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Oprava názvu xsd schémy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kapitolách 4.3.1 – 4.3.4, 5.1, 6.1</w:t>
            </w:r>
          </w:p>
          <w:p w14:paraId="6DD42453" w14:textId="267C3CB8" w:rsidR="007314EC" w:rsidRPr="007A498E" w:rsidRDefault="007314EC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Oprava OID číselníka pre Vitalita – kapitola 6.1</w:t>
            </w:r>
          </w:p>
          <w:p w14:paraId="3C0D7281" w14:textId="10CB0766" w:rsidR="00327222" w:rsidRPr="007A498E" w:rsidRDefault="00327222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Zrušený rokNarodenia v kap. 6.1 a zosúladenie  s xsd schémou – rok je súčasťou atribútu mesiacNarodenia v tvare YYYY.MM</w:t>
            </w:r>
          </w:p>
          <w:p w14:paraId="07321F96" w14:textId="10AC5CB0" w:rsidR="007314EC" w:rsidRPr="007A498E" w:rsidRDefault="009B1944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Upresnenie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popisu k atribútu 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rodneCislo a atribútu </w:t>
            </w:r>
            <w:r w:rsidR="007314EC" w:rsidRPr="007A498E">
              <w:rPr>
                <w:rFonts w:asciiTheme="minorHAnsi" w:eastAsiaTheme="minorEastAsia" w:hAnsiTheme="minorHAnsi" w:cstheme="minorHAnsi"/>
                <w:sz w:val="18"/>
                <w:szCs w:val="18"/>
              </w:rPr>
              <w:t>casNarodenia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kapitola 6.1</w:t>
            </w:r>
          </w:p>
          <w:p w14:paraId="38693773" w14:textId="766CDEEF" w:rsidR="00933450" w:rsidRPr="007A498E" w:rsidRDefault="00933450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Doplnenie šifrovania a dešifrovania – kap. 5.1 – 5.3, 6.9</w:t>
            </w:r>
          </w:p>
          <w:p w14:paraId="78192555" w14:textId="042F85FB" w:rsidR="001D4DEB" w:rsidRPr="00BD5E95" w:rsidRDefault="00933450" w:rsidP="001D4DE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Elektronicky podpis presunutý do samostatnej kap. 6.8</w:t>
            </w:r>
          </w:p>
        </w:tc>
      </w:tr>
      <w:tr w:rsidR="00BD5E95" w:rsidRPr="009D331F" w14:paraId="6866AFC4" w14:textId="77777777" w:rsidTr="00322D12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</w:tcPr>
          <w:p w14:paraId="431DE1AC" w14:textId="1DFAD41F" w:rsidR="00BD5E95" w:rsidRPr="009D331F" w:rsidRDefault="00BD5E9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14:paraId="6C6756BA" w14:textId="0902A001" w:rsidR="00BD5E95" w:rsidRPr="00E12B7F" w:rsidRDefault="00483828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  <w:highlight w:val="cyan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04</w:t>
            </w:r>
            <w:r w:rsidR="00B7796C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.05</w:t>
            </w:r>
            <w:r w:rsidR="00BD5E95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53771634" w14:textId="7E1ED8A1" w:rsidR="00BD5E95" w:rsidRPr="00E12B7F" w:rsidRDefault="00483828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  <w:highlight w:val="cyan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04</w:t>
            </w:r>
            <w:r w:rsidR="00396F09">
              <w:rPr>
                <w:rFonts w:asciiTheme="minorHAnsi" w:eastAsiaTheme="minorEastAsia" w:hAnsiTheme="minorHAnsi" w:cstheme="minorBidi"/>
                <w:sz w:val="18"/>
                <w:szCs w:val="18"/>
              </w:rPr>
              <w:t>.07</w:t>
            </w:r>
            <w:r w:rsidR="00BD5E95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1A9BB3D1" w14:textId="1ABCEAA9" w:rsidR="00BD5E95" w:rsidRPr="007A498E" w:rsidRDefault="00BD5E9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tcBorders>
              <w:bottom w:val="single" w:sz="4" w:space="0" w:color="auto"/>
            </w:tcBorders>
            <w:shd w:val="clear" w:color="auto" w:fill="auto"/>
          </w:tcPr>
          <w:p w14:paraId="00F6E7F0" w14:textId="77777777" w:rsidR="00BD5E95" w:rsidRDefault="00BD5E95" w:rsidP="00BD5E95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Zapracovanie z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mien, ktoré boli oznámené dňa 11.3.2022:</w:t>
            </w:r>
          </w:p>
          <w:p w14:paraId="258CA9F6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spresnenie codeValue v podmienkach pre atribúty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Matka.stav, Osoba, Osoba trvalyPobyt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63BB1DCA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spresnenie podmienky pre atribút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Osoba trvalyPobyt</w:t>
            </w:r>
          </w:p>
          <w:p w14:paraId="598A3092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5.2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 doplnenie popisu k výstupu služby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VyhladajHlasenieONarodeni_v1, ak je vyhľadávacie kritérium iné ako ID hlásenia</w:t>
            </w:r>
          </w:p>
          <w:p w14:paraId="4FEE7C32" w14:textId="6831A73D" w:rsidR="00E86746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6.1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–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doplnenie popisu pre atribút </w:t>
            </w:r>
            <w:r w:rsidR="00E86746" w:rsidRP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najvyssieVzdelanie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(bez zmeny xsd schémy)</w:t>
            </w:r>
          </w:p>
          <w:p w14:paraId="69B9C45F" w14:textId="468A32DB" w:rsidR="00BD5E95" w:rsidRDefault="00434994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8.1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upravený staticky text v Dohode o mene a</w:t>
            </w:r>
            <w:r w:rsid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priezvisku</w:t>
            </w:r>
          </w:p>
          <w:p w14:paraId="47708725" w14:textId="77777777" w:rsidR="007953F2" w:rsidRDefault="007953F2" w:rsidP="007953F2">
            <w:pPr>
              <w:ind w:left="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1C182ABA" w14:textId="50FA048F" w:rsidR="007953F2" w:rsidRDefault="007953F2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953F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Hlasenie_Request_Response.xsd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oprava nahlásenej chyby pre službu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VyhladajHlasenieONarodeni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zmenený type elementu rodneCisloRodica na string1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supisneCislo zmenené na int10 a ďalšie úpravy, ktoré definujú max. počet znakov alebo max. povolenú hodnotu </w:t>
            </w:r>
          </w:p>
          <w:p w14:paraId="6339C3BF" w14:textId="5BE91FA8" w:rsidR="007953F2" w:rsidRDefault="007953F2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197053C3" w14:textId="5EB571BC" w:rsidR="006305C9" w:rsidRDefault="008E073A" w:rsidP="5648506E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 xml:space="preserve">Kap. 5.1, </w:t>
            </w:r>
            <w:r w:rsidR="006305C9" w:rsidRPr="5648506E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6.1</w:t>
            </w:r>
            <w:r w:rsidR="006305C9" w:rsidRPr="5648506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atribút rodneCislo, musí byť uvedené</w:t>
            </w:r>
            <w:r w:rsidR="006305C9" w:rsidRPr="5648506E">
              <w:rPr>
                <w:rFonts w:asciiTheme="minorHAnsi" w:eastAsiaTheme="minorEastAsia" w:hAnsiTheme="minorHAnsi" w:cstheme="minorBidi"/>
              </w:rPr>
              <w:t xml:space="preserve"> s „/“.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  <w:p w14:paraId="122FC07F" w14:textId="39369804" w:rsidR="006305C9" w:rsidRDefault="006305C9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7E72A572" w14:textId="220D86AA" w:rsidR="00E1067E" w:rsidRDefault="00E1067E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1067E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6.9.1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oprava nesprávne uvedeného názvu služby a názvu súvisiacej kapitoly IM</w:t>
            </w:r>
          </w:p>
          <w:p w14:paraId="163A4469" w14:textId="77777777" w:rsidR="00E1067E" w:rsidRDefault="00E1067E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73AD285B" w14:textId="77777777" w:rsidR="008E073A" w:rsidRDefault="007953F2" w:rsidP="008E073A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953F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Exceptions list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výnimka E700087 - Chyba dešifrovania údajov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je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zmenená na E790006 - Chyba dešifrovania vstupu, ktorá sa používa aj pre iné služby.</w:t>
            </w:r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624E141E" w14:textId="63C0BA04" w:rsidR="00E12B7F" w:rsidRPr="00F627DC" w:rsidRDefault="008E073A" w:rsidP="008E073A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Zároveň bol doplnený popis pre chyby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E700001. </w:t>
            </w:r>
          </w:p>
        </w:tc>
      </w:tr>
      <w:tr w:rsidR="005A15BC" w:rsidRPr="009D331F" w14:paraId="00579ED3" w14:textId="77777777" w:rsidTr="005A15BC">
        <w:trPr>
          <w:cantSplit/>
        </w:trPr>
        <w:tc>
          <w:tcPr>
            <w:tcW w:w="791" w:type="dxa"/>
            <w:shd w:val="clear" w:color="auto" w:fill="FFFF00"/>
          </w:tcPr>
          <w:p w14:paraId="69AC1352" w14:textId="6824A2E7" w:rsidR="000B063A" w:rsidRPr="00FF7E4D" w:rsidRDefault="000B063A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F7E4D">
              <w:rPr>
                <w:rFonts w:asciiTheme="minorHAnsi" w:eastAsiaTheme="minorEastAsia" w:hAnsiTheme="minorHAnsi" w:cstheme="minorBidi"/>
                <w:sz w:val="18"/>
                <w:szCs w:val="18"/>
              </w:rPr>
              <w:t>1.</w:t>
            </w:r>
            <w:commentRangeStart w:id="8"/>
            <w:r w:rsidRPr="00FF7E4D">
              <w:rPr>
                <w:rFonts w:asciiTheme="minorHAnsi" w:eastAsiaTheme="minorEastAsia" w:hAnsiTheme="minorHAnsi" w:cstheme="minorBidi"/>
                <w:sz w:val="18"/>
                <w:szCs w:val="18"/>
              </w:rPr>
              <w:t>3</w:t>
            </w:r>
            <w:commentRangeEnd w:id="8"/>
            <w:r w:rsidRPr="00FF7E4D">
              <w:rPr>
                <w:rStyle w:val="Odkaznakomentr"/>
                <w:sz w:val="18"/>
                <w:szCs w:val="18"/>
              </w:rPr>
              <w:commentReference w:id="8"/>
            </w:r>
          </w:p>
        </w:tc>
        <w:tc>
          <w:tcPr>
            <w:tcW w:w="1363" w:type="dxa"/>
            <w:shd w:val="clear" w:color="auto" w:fill="FFFF00"/>
          </w:tcPr>
          <w:p w14:paraId="096E0E01" w14:textId="764DDDED" w:rsidR="000B063A" w:rsidRPr="00FF7E4D" w:rsidRDefault="00C568E2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1.5.2023</w:t>
            </w:r>
          </w:p>
        </w:tc>
        <w:tc>
          <w:tcPr>
            <w:tcW w:w="1555" w:type="dxa"/>
            <w:shd w:val="clear" w:color="auto" w:fill="FFFF00"/>
          </w:tcPr>
          <w:p w14:paraId="5E1BEE57" w14:textId="5A8A5BDE" w:rsidR="000B063A" w:rsidRPr="00FF7E4D" w:rsidRDefault="00C568E2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1.7.2023</w:t>
            </w:r>
            <w:bookmarkStart w:id="9" w:name="_GoBack"/>
            <w:bookmarkEnd w:id="9"/>
          </w:p>
        </w:tc>
        <w:tc>
          <w:tcPr>
            <w:tcW w:w="961" w:type="dxa"/>
            <w:shd w:val="clear" w:color="auto" w:fill="FFFF00"/>
          </w:tcPr>
          <w:p w14:paraId="70935F5C" w14:textId="16FAF483" w:rsidR="000B063A" w:rsidRPr="00FF7E4D" w:rsidRDefault="004A799E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F7E4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shd w:val="clear" w:color="auto" w:fill="FFFF00"/>
          </w:tcPr>
          <w:p w14:paraId="2BA164C6" w14:textId="03C83BEA" w:rsidR="004A799E" w:rsidRPr="00FF7E4D" w:rsidRDefault="004A799E" w:rsidP="00FF7E4D">
            <w:pPr>
              <w:spacing w:before="0" w:after="160" w:line="259" w:lineRule="auto"/>
              <w:rPr>
                <w:sz w:val="18"/>
                <w:szCs w:val="18"/>
              </w:rPr>
            </w:pPr>
            <w:r w:rsidRPr="00FF7E4D">
              <w:rPr>
                <w:sz w:val="18"/>
                <w:szCs w:val="18"/>
              </w:rPr>
              <w:t>Zapracovanie zmien, ktoré boli oznámené dňa 26.7.2022:</w:t>
            </w:r>
          </w:p>
          <w:p w14:paraId="0EA2E7EB" w14:textId="7D8F9735" w:rsidR="005A15BC" w:rsidRPr="005A15BC" w:rsidRDefault="005A15BC" w:rsidP="005A15BC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73" w:hanging="283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</w:t>
            </w:r>
            <w:r w:rsidR="00BE6031" w:rsidRPr="005A15BC">
              <w:rPr>
                <w:b/>
                <w:sz w:val="18"/>
                <w:szCs w:val="18"/>
              </w:rPr>
              <w:t>ap. 4.3.1</w:t>
            </w:r>
            <w:r w:rsidRPr="005A15BC">
              <w:rPr>
                <w:b/>
                <w:sz w:val="18"/>
                <w:szCs w:val="18"/>
              </w:rPr>
              <w:t>:</w:t>
            </w:r>
          </w:p>
          <w:p w14:paraId="63293778" w14:textId="1C2BAF57" w:rsidR="00BE6031" w:rsidRPr="005A15BC" w:rsidRDefault="00BE6031" w:rsidP="005A15BC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5A15BC">
              <w:rPr>
                <w:sz w:val="18"/>
                <w:szCs w:val="18"/>
              </w:rPr>
              <w:t>v postupe bod 4. d) zrušenie príkladu uvedeného v zátvorke ohľadom  predloženi</w:t>
            </w:r>
            <w:r w:rsidR="005A15BC">
              <w:rPr>
                <w:sz w:val="18"/>
                <w:szCs w:val="18"/>
              </w:rPr>
              <w:t>a</w:t>
            </w:r>
            <w:r w:rsidRPr="005A15BC">
              <w:rPr>
                <w:sz w:val="18"/>
                <w:szCs w:val="18"/>
              </w:rPr>
              <w:t xml:space="preserve"> sobášneho listu</w:t>
            </w:r>
            <w:r>
              <w:rPr>
                <w:sz w:val="18"/>
                <w:szCs w:val="18"/>
              </w:rPr>
              <w:t xml:space="preserve"> pri zápise údajov o otcovi dieťaťa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6B3416F1" w14:textId="77777777" w:rsidR="005A15BC" w:rsidRPr="005A15BC" w:rsidRDefault="005A15BC" w:rsidP="005A15BC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sz w:val="18"/>
                <w:szCs w:val="18"/>
              </w:rPr>
            </w:pPr>
            <w:r w:rsidRPr="005A15BC">
              <w:rPr>
                <w:sz w:val="18"/>
                <w:szCs w:val="18"/>
              </w:rPr>
              <w:t>zrušenie obmedzenia pre zápis DohodaOMene v prípade mŕtvonarodeného dieťaťa</w:t>
            </w:r>
          </w:p>
          <w:p w14:paraId="2ACE62D8" w14:textId="77777777" w:rsidR="005A15BC" w:rsidRPr="005A15BC" w:rsidRDefault="004A799E" w:rsidP="005A15BC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73" w:hanging="283"/>
              <w:rPr>
                <w:b/>
                <w:bCs/>
                <w:color w:val="000000"/>
                <w:sz w:val="18"/>
                <w:szCs w:val="18"/>
              </w:rPr>
            </w:pPr>
            <w:r w:rsidRPr="005A15BC">
              <w:rPr>
                <w:b/>
                <w:sz w:val="18"/>
                <w:szCs w:val="18"/>
              </w:rPr>
              <w:t>kap. 5.1</w:t>
            </w:r>
            <w:r w:rsidR="005A15BC">
              <w:rPr>
                <w:b/>
                <w:sz w:val="18"/>
                <w:szCs w:val="18"/>
              </w:rPr>
              <w:t>:</w:t>
            </w:r>
          </w:p>
          <w:p w14:paraId="7FCCC8D4" w14:textId="69BB661F" w:rsidR="005A15BC" w:rsidRPr="00161055" w:rsidRDefault="005A15BC" w:rsidP="00161055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5A15BC">
              <w:rPr>
                <w:sz w:val="18"/>
                <w:szCs w:val="18"/>
              </w:rPr>
              <w:t xml:space="preserve">zrušenie povinnosti vyplnenia atribútu </w:t>
            </w:r>
            <w:r w:rsidRPr="005A15BC">
              <w:rPr>
                <w:bCs/>
                <w:color w:val="000000"/>
                <w:sz w:val="18"/>
                <w:szCs w:val="18"/>
              </w:rPr>
              <w:t>datumUzavretiaManzelstva</w:t>
            </w:r>
          </w:p>
          <w:p w14:paraId="155D66D8" w14:textId="7A28A955" w:rsidR="00161055" w:rsidRPr="00161055" w:rsidRDefault="00161055" w:rsidP="00161055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FF7E4D">
              <w:rPr>
                <w:sz w:val="18"/>
                <w:szCs w:val="18"/>
              </w:rPr>
              <w:t>úprava podmienky pre zápis DohodaOMene v</w:t>
            </w:r>
            <w:r>
              <w:rPr>
                <w:sz w:val="18"/>
                <w:szCs w:val="18"/>
              </w:rPr>
              <w:t> </w:t>
            </w:r>
            <w:r w:rsidRPr="00FF7E4D">
              <w:rPr>
                <w:sz w:val="18"/>
                <w:szCs w:val="18"/>
              </w:rPr>
              <w:t>prípade</w:t>
            </w:r>
          </w:p>
          <w:p w14:paraId="1004A9FB" w14:textId="77777777" w:rsidR="00161055" w:rsidRPr="00161055" w:rsidRDefault="004A799E" w:rsidP="00161055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61" w:hanging="283"/>
              <w:rPr>
                <w:b/>
                <w:bCs/>
                <w:color w:val="000000"/>
                <w:sz w:val="18"/>
                <w:szCs w:val="18"/>
              </w:rPr>
            </w:pPr>
            <w:r w:rsidRPr="00161055">
              <w:rPr>
                <w:b/>
                <w:sz w:val="18"/>
                <w:szCs w:val="18"/>
              </w:rPr>
              <w:t>kap. 6.1</w:t>
            </w:r>
            <w:r w:rsidRPr="00161055">
              <w:rPr>
                <w:sz w:val="18"/>
                <w:szCs w:val="18"/>
              </w:rPr>
              <w:t xml:space="preserve"> </w:t>
            </w:r>
          </w:p>
          <w:p w14:paraId="30270AEA" w14:textId="77777777" w:rsidR="00161055" w:rsidRPr="00161055" w:rsidRDefault="004A799E" w:rsidP="00161055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161055">
              <w:rPr>
                <w:sz w:val="18"/>
                <w:szCs w:val="18"/>
              </w:rPr>
              <w:t xml:space="preserve">atribút </w:t>
            </w:r>
            <w:r w:rsidRPr="00161055">
              <w:rPr>
                <w:bCs/>
                <w:color w:val="000000"/>
                <w:sz w:val="18"/>
                <w:szCs w:val="18"/>
              </w:rPr>
              <w:t>datumUzavretiaManzelstva</w:t>
            </w:r>
            <w:r w:rsidRPr="00161055">
              <w:rPr>
                <w:color w:val="000000"/>
                <w:sz w:val="18"/>
                <w:szCs w:val="18"/>
              </w:rPr>
              <w:t xml:space="preserve"> zmenený na </w:t>
            </w:r>
            <w:r w:rsidRPr="00161055">
              <w:rPr>
                <w:bCs/>
                <w:color w:val="000000"/>
                <w:sz w:val="18"/>
                <w:szCs w:val="18"/>
              </w:rPr>
              <w:t>nepovinný.</w:t>
            </w:r>
          </w:p>
          <w:p w14:paraId="1B88B920" w14:textId="77777777" w:rsidR="007D6F5C" w:rsidRPr="007D6F5C" w:rsidRDefault="004A799E" w:rsidP="007D6F5C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161055">
              <w:rPr>
                <w:sz w:val="18"/>
                <w:szCs w:val="18"/>
              </w:rPr>
              <w:t>úprava podmienky pre zápis DohodaOMene</w:t>
            </w:r>
            <w:r w:rsidR="007D6F5C">
              <w:rPr>
                <w:sz w:val="18"/>
                <w:szCs w:val="18"/>
              </w:rPr>
              <w:t xml:space="preserve">, zrušenie obmedzenia v prípade </w:t>
            </w:r>
            <w:r w:rsidR="00FF7E4D" w:rsidRPr="00161055">
              <w:rPr>
                <w:sz w:val="18"/>
                <w:szCs w:val="18"/>
              </w:rPr>
              <w:t>mŕtvonarodeného dieťať</w:t>
            </w:r>
            <w:r w:rsidR="007D6F5C">
              <w:rPr>
                <w:sz w:val="18"/>
                <w:szCs w:val="18"/>
              </w:rPr>
              <w:t>a</w:t>
            </w:r>
          </w:p>
          <w:p w14:paraId="652EB538" w14:textId="6EFC23C0" w:rsidR="004A799E" w:rsidRPr="007D6F5C" w:rsidRDefault="00FF7E4D" w:rsidP="007D6F5C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61" w:hanging="283"/>
              <w:rPr>
                <w:b/>
                <w:bCs/>
                <w:color w:val="000000"/>
                <w:sz w:val="18"/>
                <w:szCs w:val="18"/>
              </w:rPr>
            </w:pPr>
            <w:r w:rsidRPr="007D6F5C">
              <w:rPr>
                <w:b/>
                <w:sz w:val="18"/>
                <w:szCs w:val="18"/>
              </w:rPr>
              <w:t>k</w:t>
            </w:r>
            <w:r w:rsidR="004A799E" w:rsidRPr="007D6F5C">
              <w:rPr>
                <w:b/>
                <w:sz w:val="18"/>
                <w:szCs w:val="18"/>
              </w:rPr>
              <w:t>ap</w:t>
            </w:r>
            <w:r w:rsidRPr="007D6F5C">
              <w:rPr>
                <w:b/>
                <w:sz w:val="18"/>
                <w:szCs w:val="18"/>
              </w:rPr>
              <w:t>.</w:t>
            </w:r>
            <w:r w:rsidR="004A799E" w:rsidRPr="007D6F5C">
              <w:rPr>
                <w:b/>
                <w:sz w:val="18"/>
                <w:szCs w:val="18"/>
              </w:rPr>
              <w:t xml:space="preserve"> 8.1</w:t>
            </w:r>
            <w:r w:rsidR="004A799E" w:rsidRPr="007D6F5C">
              <w:rPr>
                <w:sz w:val="18"/>
                <w:szCs w:val="18"/>
              </w:rPr>
              <w:t xml:space="preserve"> </w:t>
            </w:r>
            <w:r w:rsidRPr="007D6F5C">
              <w:rPr>
                <w:sz w:val="18"/>
                <w:szCs w:val="18"/>
              </w:rPr>
              <w:t>– úprava prílohy</w:t>
            </w:r>
            <w:r w:rsidR="004A799E" w:rsidRPr="007D6F5C">
              <w:rPr>
                <w:sz w:val="18"/>
                <w:szCs w:val="18"/>
              </w:rPr>
              <w:t xml:space="preserve"> Dohoda o mene a priezvisku dieťaťa</w:t>
            </w:r>
            <w:r w:rsidRPr="007D6F5C">
              <w:rPr>
                <w:sz w:val="18"/>
                <w:szCs w:val="18"/>
              </w:rPr>
              <w:t xml:space="preserve"> </w:t>
            </w:r>
            <w:r w:rsidR="00BE6031" w:rsidRPr="007D6F5C">
              <w:rPr>
                <w:sz w:val="18"/>
                <w:szCs w:val="18"/>
              </w:rPr>
              <w:t>–</w:t>
            </w:r>
            <w:r w:rsidRPr="007D6F5C">
              <w:rPr>
                <w:sz w:val="18"/>
                <w:szCs w:val="18"/>
              </w:rPr>
              <w:t xml:space="preserve"> vzor</w:t>
            </w:r>
          </w:p>
          <w:p w14:paraId="59F465E0" w14:textId="77777777" w:rsidR="007D6F5C" w:rsidRPr="007D6F5C" w:rsidRDefault="007D6F5C" w:rsidP="007D6F5C">
            <w:pPr>
              <w:pStyle w:val="Odsekzoznamu"/>
              <w:spacing w:before="0" w:after="160" w:line="259" w:lineRule="auto"/>
              <w:ind w:left="361"/>
              <w:rPr>
                <w:b/>
                <w:bCs/>
                <w:color w:val="000000"/>
                <w:sz w:val="18"/>
                <w:szCs w:val="18"/>
              </w:rPr>
            </w:pPr>
          </w:p>
          <w:p w14:paraId="2CEE796B" w14:textId="59E20941" w:rsidR="00BE6031" w:rsidRPr="00322D12" w:rsidRDefault="00322D12" w:rsidP="00322D12">
            <w:pPr>
              <w:spacing w:before="0" w:after="0"/>
              <w:rPr>
                <w:sz w:val="18"/>
                <w:szCs w:val="18"/>
              </w:rPr>
            </w:pPr>
            <w:r w:rsidRPr="00322D12">
              <w:rPr>
                <w:b/>
                <w:sz w:val="18"/>
                <w:szCs w:val="18"/>
              </w:rPr>
              <w:t>Kap. 3, 4.3.1 – 4.3.4</w:t>
            </w:r>
            <w:r>
              <w:rPr>
                <w:sz w:val="18"/>
                <w:szCs w:val="18"/>
              </w:rPr>
              <w:t xml:space="preserve"> - r</w:t>
            </w:r>
            <w:r w:rsidR="00B65736" w:rsidRPr="00322D12">
              <w:rPr>
                <w:sz w:val="18"/>
                <w:szCs w:val="18"/>
              </w:rPr>
              <w:t>ozšírenie prístupu na zápis HoN o</w:t>
            </w:r>
            <w:r w:rsidRPr="00322D12">
              <w:rPr>
                <w:sz w:val="18"/>
                <w:szCs w:val="18"/>
              </w:rPr>
              <w:t> odborné zameranie</w:t>
            </w:r>
            <w:r>
              <w:rPr>
                <w:sz w:val="18"/>
                <w:szCs w:val="18"/>
              </w:rPr>
              <w:t xml:space="preserve"> </w:t>
            </w:r>
            <w:r w:rsidRPr="00322D12">
              <w:rPr>
                <w:sz w:val="18"/>
                <w:szCs w:val="18"/>
              </w:rPr>
              <w:t>jednotka resus. starost. o novorodencov (203)</w:t>
            </w:r>
            <w:r>
              <w:rPr>
                <w:sz w:val="18"/>
                <w:szCs w:val="18"/>
              </w:rPr>
              <w:t xml:space="preserve">, </w:t>
            </w:r>
            <w:r w:rsidRPr="00322D12">
              <w:rPr>
                <w:sz w:val="18"/>
                <w:szCs w:val="18"/>
              </w:rPr>
              <w:t>pôrodná asistencia (806)</w:t>
            </w:r>
          </w:p>
          <w:p w14:paraId="60BE51DE" w14:textId="77777777" w:rsidR="000B063A" w:rsidRPr="00FF7E4D" w:rsidRDefault="000B063A" w:rsidP="00FF7E4D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54FC1173" w14:textId="52A4B8A3" w:rsidR="00844716" w:rsidRPr="009D331F" w:rsidRDefault="004B59F7" w:rsidP="00844716">
      <w:pPr>
        <w:pStyle w:val="Popis"/>
        <w:rPr>
          <w:b w:val="0"/>
          <w:bCs w:val="0"/>
          <w:lang w:val="sk-SK"/>
        </w:rPr>
      </w:pPr>
      <w:bookmarkStart w:id="10" w:name="_Ref321929400"/>
      <w:bookmarkStart w:id="11" w:name="_Ref481584276"/>
      <w:bookmarkStart w:id="12" w:name="_Ref481586948"/>
      <w:bookmarkStart w:id="13" w:name="_Toc278220065"/>
      <w:bookmarkStart w:id="14" w:name="_Toc321928677"/>
      <w:bookmarkStart w:id="15" w:name="_Toc96088597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2</w:t>
      </w:r>
      <w:r w:rsidR="001C6B33" w:rsidRPr="009D331F">
        <w:rPr>
          <w:lang w:val="sk-SK"/>
        </w:rPr>
        <w:fldChar w:fldCharType="end"/>
      </w:r>
      <w:r w:rsidR="005D6787" w:rsidRPr="009D331F">
        <w:rPr>
          <w:rFonts w:eastAsia="Arial" w:cs="Arial"/>
          <w:lang w:val="sk-SK"/>
        </w:rPr>
        <w:t xml:space="preserve">: </w:t>
      </w:r>
      <w:bookmarkEnd w:id="10"/>
      <w:r w:rsidR="00022618" w:rsidRPr="009D331F">
        <w:rPr>
          <w:b w:val="0"/>
          <w:bCs w:val="0"/>
          <w:lang w:val="sk-SK"/>
        </w:rPr>
        <w:t>Regist</w:t>
      </w:r>
      <w:r w:rsidRPr="009D331F">
        <w:rPr>
          <w:b w:val="0"/>
          <w:bCs w:val="0"/>
          <w:lang w:val="sk-SK"/>
        </w:rPr>
        <w:t>e</w:t>
      </w:r>
      <w:r w:rsidR="00022618" w:rsidRPr="009D331F">
        <w:rPr>
          <w:b w:val="0"/>
          <w:bCs w:val="0"/>
          <w:lang w:val="sk-SK"/>
        </w:rPr>
        <w:t>r zm</w:t>
      </w:r>
      <w:r w:rsidRPr="009D331F">
        <w:rPr>
          <w:b w:val="0"/>
          <w:bCs w:val="0"/>
          <w:lang w:val="sk-SK"/>
        </w:rPr>
        <w:t>ie</w:t>
      </w:r>
      <w:r w:rsidR="00022618" w:rsidRPr="009D331F">
        <w:rPr>
          <w:b w:val="0"/>
          <w:bCs w:val="0"/>
          <w:lang w:val="sk-SK"/>
        </w:rPr>
        <w:t>n</w:t>
      </w:r>
      <w:bookmarkEnd w:id="11"/>
      <w:bookmarkEnd w:id="12"/>
      <w:bookmarkEnd w:id="13"/>
      <w:bookmarkEnd w:id="14"/>
      <w:bookmarkEnd w:id="15"/>
    </w:p>
    <w:p w14:paraId="7D46C23C" w14:textId="643FF561" w:rsidR="005D6787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6" w:name="_Toc102571052"/>
      <w:r w:rsidRPr="009D331F">
        <w:rPr>
          <w:lang w:val="sk-SK"/>
        </w:rPr>
        <w:t>Zoznam skratiek</w:t>
      </w:r>
      <w:bookmarkEnd w:id="1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5D6787" w:rsidRPr="009D331F" w14:paraId="245D0FDD" w14:textId="77777777" w:rsidTr="34440D3A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1E96656B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0ABD89D3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Vysvetlenie</w:t>
            </w:r>
          </w:p>
        </w:tc>
      </w:tr>
      <w:tr w:rsidR="00CE087D" w:rsidRPr="009D331F" w14:paraId="4F30BDD3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845BC92" w14:textId="77777777" w:rsidR="00CE087D" w:rsidRPr="009D331F" w:rsidRDefault="6DE4F7B8" w:rsidP="6DE4F7B8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</w:p>
        </w:tc>
        <w:tc>
          <w:tcPr>
            <w:tcW w:w="4216" w:type="pct"/>
            <w:noWrap/>
            <w:vAlign w:val="center"/>
          </w:tcPr>
          <w:p w14:paraId="266015CA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Elektronický preukaz zdravotníckeho pracovníka</w:t>
            </w:r>
          </w:p>
        </w:tc>
      </w:tr>
      <w:tr w:rsidR="00CE087D" w:rsidRPr="009D331F" w14:paraId="1CCDA34F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8851D06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45B71C83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Integračný manuál</w:t>
            </w:r>
          </w:p>
        </w:tc>
      </w:tr>
      <w:tr w:rsidR="00681462" w:rsidRPr="009D331F" w14:paraId="03B00CA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AF6A03D" w14:textId="076D4C19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CISMA</w:t>
            </w:r>
          </w:p>
        </w:tc>
        <w:tc>
          <w:tcPr>
            <w:tcW w:w="4216" w:type="pct"/>
            <w:noWrap/>
            <w:vAlign w:val="center"/>
          </w:tcPr>
          <w:p w14:paraId="726E11DC" w14:textId="5BCCCD42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Centrálny informačný systém matrík</w:t>
            </w:r>
          </w:p>
        </w:tc>
      </w:tr>
      <w:tr w:rsidR="00DC0FA8" w:rsidRPr="009D331F" w14:paraId="0C9B31F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DF73C7E" w14:textId="5CFDCAE8" w:rsidR="00DC0FA8" w:rsidRPr="009D331F" w:rsidRDefault="534CF7EE" w:rsidP="34440D3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HoN</w:t>
            </w:r>
          </w:p>
        </w:tc>
        <w:tc>
          <w:tcPr>
            <w:tcW w:w="4216" w:type="pct"/>
            <w:noWrap/>
            <w:vAlign w:val="center"/>
          </w:tcPr>
          <w:p w14:paraId="00D87F60" w14:textId="12D47473" w:rsidR="00DC0FA8" w:rsidRPr="009D331F" w:rsidRDefault="00DC0FA8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Hlásenie o narodení dieťaťa</w:t>
            </w:r>
          </w:p>
        </w:tc>
      </w:tr>
      <w:tr w:rsidR="00CE087D" w:rsidRPr="009D331F" w14:paraId="0344359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FEDFC0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27DA7842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Informačný systém poskytovateľa zdravotnej starostlivosti</w:t>
            </w:r>
          </w:p>
        </w:tc>
      </w:tr>
      <w:tr w:rsidR="004A783D" w:rsidRPr="009D331F" w14:paraId="15AD385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EF893A1" w14:textId="362FCC12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JRUZ</w:t>
            </w:r>
          </w:p>
        </w:tc>
        <w:tc>
          <w:tcPr>
            <w:tcW w:w="4216" w:type="pct"/>
            <w:noWrap/>
            <w:vAlign w:val="center"/>
          </w:tcPr>
          <w:p w14:paraId="6144563C" w14:textId="0489D15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Jednotná referenčná údajová základňa</w:t>
            </w:r>
          </w:p>
        </w:tc>
      </w:tr>
      <w:tr w:rsidR="004A783D" w:rsidRPr="009D331F" w14:paraId="1B07EA6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90EC28E" w14:textId="64524D0C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MV SR</w:t>
            </w:r>
          </w:p>
        </w:tc>
        <w:tc>
          <w:tcPr>
            <w:tcW w:w="4216" w:type="pct"/>
            <w:noWrap/>
            <w:vAlign w:val="center"/>
          </w:tcPr>
          <w:p w14:paraId="264AB4D4" w14:textId="19797A3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Ministerstvo vnútra SR</w:t>
            </w:r>
          </w:p>
        </w:tc>
      </w:tr>
      <w:tr w:rsidR="004A783D" w:rsidRPr="009D331F" w14:paraId="7EF9AB76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1863CC7" w14:textId="4A176F7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NCZI</w:t>
            </w:r>
          </w:p>
        </w:tc>
        <w:tc>
          <w:tcPr>
            <w:tcW w:w="4216" w:type="pct"/>
            <w:noWrap/>
            <w:vAlign w:val="center"/>
          </w:tcPr>
          <w:p w14:paraId="35D672AA" w14:textId="21FEE156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Národné centrum zdravotníckych informácií</w:t>
            </w:r>
          </w:p>
        </w:tc>
      </w:tr>
      <w:tr w:rsidR="00681462" w:rsidRPr="009D331F" w14:paraId="0EF1957B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B3C6421" w14:textId="60F055A0" w:rsidR="00681462" w:rsidRPr="009D331F" w:rsidRDefault="00681462" w:rsidP="004A783D">
            <w:pPr>
              <w:spacing w:before="120" w:line="192" w:lineRule="auto"/>
            </w:pPr>
            <w:r w:rsidRPr="009D331F">
              <w:t>NIS</w:t>
            </w:r>
          </w:p>
        </w:tc>
        <w:tc>
          <w:tcPr>
            <w:tcW w:w="4216" w:type="pct"/>
            <w:noWrap/>
            <w:vAlign w:val="center"/>
          </w:tcPr>
          <w:p w14:paraId="56DA4763" w14:textId="12FBAE5A" w:rsidR="00681462" w:rsidRPr="009D331F" w:rsidRDefault="00681462" w:rsidP="004A783D">
            <w:pPr>
              <w:spacing w:before="120" w:line="192" w:lineRule="auto"/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Nemocničný informačný systém</w:t>
            </w:r>
          </w:p>
        </w:tc>
      </w:tr>
      <w:tr w:rsidR="004A783D" w:rsidRPr="009D331F" w14:paraId="4DDC4EB8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51487E5" w14:textId="5150C0BD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2FAE5414" w14:textId="10E8E2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Národný Zdravotnícky informačný systém</w:t>
            </w:r>
          </w:p>
        </w:tc>
      </w:tr>
      <w:tr w:rsidR="004A783D" w:rsidRPr="009D331F" w14:paraId="6574F239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AF0A7E5" w14:textId="7F4B9039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1D65CCF7" w14:textId="5E8A6B84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Odborný útvar poskytovateľa zdravotnej starostlivosti</w:t>
            </w:r>
          </w:p>
        </w:tc>
      </w:tr>
      <w:tr w:rsidR="004A783D" w:rsidRPr="009D331F" w14:paraId="7C8F779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7D7462" w14:textId="7B0D31E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31E6C139" w14:textId="4ECF200B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Poskytovateľ zdravotnej starostlivosti</w:t>
            </w:r>
          </w:p>
        </w:tc>
      </w:tr>
      <w:tr w:rsidR="004A783D" w:rsidRPr="009D331F" w14:paraId="01F1583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6EB5ABC" w14:textId="31488DE3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2E049C6A" w14:textId="7874BB7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číslo pacienta</w:t>
            </w:r>
          </w:p>
        </w:tc>
      </w:tr>
      <w:tr w:rsidR="004A783D" w:rsidRPr="009D331F" w14:paraId="479E0EE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14CDCD" w14:textId="2308100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5A27E58C" w14:textId="55045A4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Ústavná zdravotná starostlivosť</w:t>
            </w:r>
          </w:p>
        </w:tc>
      </w:tr>
      <w:tr w:rsidR="004A783D" w:rsidRPr="009D331F" w14:paraId="5C9BE67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FD47D6" w14:textId="57E706FF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30B9A280" w14:textId="2C947F5E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Nadriadený dokument k integračnému manuálu</w:t>
            </w:r>
          </w:p>
        </w:tc>
      </w:tr>
      <w:tr w:rsidR="004A783D" w:rsidRPr="009D331F" w14:paraId="4526DA7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3E50E2A" w14:textId="7CD904A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</w:p>
        </w:tc>
        <w:tc>
          <w:tcPr>
            <w:tcW w:w="4216" w:type="pct"/>
            <w:noWrap/>
            <w:vAlign w:val="center"/>
          </w:tcPr>
          <w:p w14:paraId="655D3E2B" w14:textId="74BC74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Zdravotnícky pracovník</w:t>
            </w:r>
          </w:p>
        </w:tc>
      </w:tr>
    </w:tbl>
    <w:p w14:paraId="57BCAC3A" w14:textId="77777777" w:rsidR="00F94C3F" w:rsidRPr="009D331F" w:rsidRDefault="0014384D" w:rsidP="4B1F096C">
      <w:pPr>
        <w:pStyle w:val="Popis"/>
        <w:rPr>
          <w:b w:val="0"/>
          <w:bCs w:val="0"/>
          <w:lang w:val="sk-SK"/>
        </w:rPr>
      </w:pPr>
      <w:bookmarkStart w:id="17" w:name="_Toc96088598"/>
      <w:bookmarkStart w:id="18" w:name="_Toc278219190"/>
      <w:bookmarkStart w:id="19" w:name="_Toc27821971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3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Zoznam skratiek</w:t>
      </w:r>
      <w:bookmarkEnd w:id="17"/>
      <w:r w:rsidRPr="009D331F">
        <w:rPr>
          <w:b w:val="0"/>
          <w:bCs w:val="0"/>
          <w:lang w:val="sk-SK"/>
        </w:rPr>
        <w:br w:type="page"/>
      </w:r>
    </w:p>
    <w:p w14:paraId="1B287FDC" w14:textId="7AD99819" w:rsidR="00352B77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20" w:name="_Biznis_špecifikácia"/>
      <w:bookmarkStart w:id="21" w:name="_Toc102571053"/>
      <w:bookmarkEnd w:id="20"/>
      <w:r w:rsidRPr="009D331F">
        <w:rPr>
          <w:lang w:val="sk-SK"/>
        </w:rPr>
        <w:t>Biznis špecifikácia</w:t>
      </w:r>
      <w:bookmarkEnd w:id="21"/>
    </w:p>
    <w:p w14:paraId="37C9C3D3" w14:textId="35E1D7E9" w:rsidR="660E2C0E" w:rsidRPr="009D331F" w:rsidRDefault="00352B77" w:rsidP="00575597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Dokument popisuje rámcový návrh riešenia </w:t>
      </w:r>
      <w:r w:rsidR="00575597" w:rsidRPr="009D331F">
        <w:rPr>
          <w:rFonts w:asciiTheme="minorHAnsi" w:hAnsiTheme="minorHAnsi" w:cstheme="minorHAnsi"/>
        </w:rPr>
        <w:t xml:space="preserve">elektronizácie záznamu hlásenia </w:t>
      </w:r>
      <w:r w:rsidR="00DF2B7D" w:rsidRPr="009D331F">
        <w:rPr>
          <w:rFonts w:asciiTheme="minorHAnsi" w:hAnsiTheme="minorHAnsi" w:cstheme="minorHAnsi"/>
        </w:rPr>
        <w:t>o narodení dieťaťa (ďalej len „</w:t>
      </w:r>
      <w:r w:rsidR="00575597" w:rsidRPr="009D331F">
        <w:rPr>
          <w:rFonts w:asciiTheme="minorHAnsi" w:hAnsiTheme="minorHAnsi" w:cstheme="minorHAnsi"/>
        </w:rPr>
        <w:t>HoN“)</w:t>
      </w:r>
      <w:r w:rsidR="00681462" w:rsidRPr="009D331F">
        <w:rPr>
          <w:rFonts w:asciiTheme="minorHAnsi" w:hAnsiTheme="minorHAnsi" w:cstheme="minorHAnsi"/>
        </w:rPr>
        <w:t>, tzn. jeho vytvorenie v NIS</w:t>
      </w:r>
      <w:r w:rsidR="007300B2" w:rsidRPr="009D331F">
        <w:rPr>
          <w:rFonts w:asciiTheme="minorHAnsi" w:hAnsiTheme="minorHAnsi" w:cstheme="minorHAnsi"/>
        </w:rPr>
        <w:t xml:space="preserve"> a </w:t>
      </w:r>
      <w:r w:rsidR="00DF2B7D" w:rsidRPr="009D331F">
        <w:rPr>
          <w:rFonts w:asciiTheme="minorHAnsi" w:hAnsiTheme="minorHAnsi" w:cstheme="minorHAnsi"/>
        </w:rPr>
        <w:t xml:space="preserve">následné </w:t>
      </w:r>
      <w:r w:rsidR="00575597" w:rsidRPr="009D331F">
        <w:rPr>
          <w:rFonts w:asciiTheme="minorHAnsi" w:hAnsiTheme="minorHAnsi" w:cstheme="minorHAnsi"/>
        </w:rPr>
        <w:t xml:space="preserve">zaslanie </w:t>
      </w:r>
      <w:r w:rsidR="00681462" w:rsidRPr="009D331F">
        <w:rPr>
          <w:rFonts w:asciiTheme="minorHAnsi" w:hAnsiTheme="minorHAnsi" w:cstheme="minorHAnsi"/>
        </w:rPr>
        <w:t>do NZIS</w:t>
      </w:r>
      <w:r w:rsidR="00F31EC8" w:rsidRPr="009D331F">
        <w:rPr>
          <w:rFonts w:asciiTheme="minorHAnsi" w:hAnsiTheme="minorHAnsi" w:cstheme="minorHAnsi"/>
        </w:rPr>
        <w:t xml:space="preserve"> pre potreby</w:t>
      </w:r>
      <w:r w:rsidR="00DF2B7D" w:rsidRPr="009D331F">
        <w:rPr>
          <w:rFonts w:asciiTheme="minorHAnsi" w:hAnsiTheme="minorHAnsi" w:cstheme="minorHAnsi"/>
        </w:rPr>
        <w:t xml:space="preserve"> poskytnutia úda</w:t>
      </w:r>
      <w:r w:rsidR="00681462" w:rsidRPr="009D331F">
        <w:rPr>
          <w:rFonts w:asciiTheme="minorHAnsi" w:hAnsiTheme="minorHAnsi" w:cstheme="minorHAnsi"/>
        </w:rPr>
        <w:t>jov pre Ministerstvo vnútra</w:t>
      </w:r>
      <w:r w:rsidR="00DF2B7D" w:rsidRPr="009D331F">
        <w:rPr>
          <w:rFonts w:asciiTheme="minorHAnsi" w:hAnsiTheme="minorHAnsi" w:cstheme="minorHAnsi"/>
        </w:rPr>
        <w:t xml:space="preserve"> SR </w:t>
      </w:r>
      <w:r w:rsidR="00681462" w:rsidRPr="009D331F">
        <w:rPr>
          <w:rFonts w:asciiTheme="minorHAnsi" w:hAnsiTheme="minorHAnsi" w:cstheme="minorHAnsi"/>
        </w:rPr>
        <w:t xml:space="preserve">(ďalej len „MV SR“) </w:t>
      </w:r>
      <w:r w:rsidR="00DF2B7D" w:rsidRPr="009D331F">
        <w:rPr>
          <w:rFonts w:asciiTheme="minorHAnsi" w:hAnsiTheme="minorHAnsi" w:cstheme="minorHAnsi"/>
        </w:rPr>
        <w:t xml:space="preserve">na </w:t>
      </w:r>
      <w:r w:rsidR="00575597" w:rsidRPr="009D331F">
        <w:rPr>
          <w:rFonts w:asciiTheme="minorHAnsi" w:hAnsiTheme="minorHAnsi" w:cstheme="minorHAnsi"/>
        </w:rPr>
        <w:t>zaevidovanie narodenej osoby v príslušných registroch a tiež pre vydanie rodného listu dieťaťa matrikou.</w:t>
      </w:r>
      <w:r w:rsidR="00681462" w:rsidRPr="009D331F">
        <w:rPr>
          <w:rFonts w:asciiTheme="minorHAnsi" w:hAnsiTheme="minorHAnsi" w:cstheme="minorHAnsi"/>
        </w:rPr>
        <w:t xml:space="preserve"> </w:t>
      </w:r>
      <w:r w:rsidR="00575597" w:rsidRPr="009D331F">
        <w:rPr>
          <w:rFonts w:asciiTheme="minorHAnsi" w:hAnsiTheme="minorHAnsi" w:cstheme="minorHAnsi"/>
        </w:rPr>
        <w:t xml:space="preserve"> </w:t>
      </w:r>
      <w:r w:rsidR="00F31EC8" w:rsidRPr="009D331F">
        <w:rPr>
          <w:rFonts w:asciiTheme="minorHAnsi" w:hAnsiTheme="minorHAnsi" w:cstheme="minorHAnsi"/>
        </w:rPr>
        <w:t xml:space="preserve"> </w:t>
      </w:r>
    </w:p>
    <w:p w14:paraId="7E4D7349" w14:textId="77777777" w:rsidR="00B12747" w:rsidRPr="009D331F" w:rsidRDefault="00B12747" w:rsidP="00575597">
      <w:pPr>
        <w:jc w:val="both"/>
        <w:rPr>
          <w:rFonts w:asciiTheme="minorHAnsi" w:hAnsiTheme="minorHAnsi" w:cstheme="minorHAnsi"/>
        </w:rPr>
      </w:pPr>
    </w:p>
    <w:p w14:paraId="5E8EDB30" w14:textId="1D5F502A" w:rsidR="00B12747" w:rsidRPr="009D331F" w:rsidRDefault="007300B2" w:rsidP="00575597">
      <w:pPr>
        <w:jc w:val="both"/>
        <w:rPr>
          <w:rFonts w:asciiTheme="minorHAnsi" w:hAnsiTheme="minorHAnsi" w:cstheme="minorHAnsi"/>
          <w:b/>
          <w:u w:val="single"/>
        </w:rPr>
      </w:pPr>
      <w:r w:rsidRPr="009D331F">
        <w:rPr>
          <w:rFonts w:asciiTheme="minorHAnsi" w:hAnsiTheme="minorHAnsi" w:cstheme="minorHAnsi"/>
        </w:rPr>
        <w:t>E</w:t>
      </w:r>
      <w:r w:rsidR="00B12747" w:rsidRPr="009D331F">
        <w:rPr>
          <w:rFonts w:asciiTheme="minorHAnsi" w:hAnsiTheme="minorHAnsi" w:cstheme="minorHAnsi"/>
        </w:rPr>
        <w:t xml:space="preserve">lektronizácia HoN sa týka </w:t>
      </w:r>
      <w:r w:rsidR="00B12747" w:rsidRPr="009D331F">
        <w:rPr>
          <w:rFonts w:asciiTheme="minorHAnsi" w:hAnsiTheme="minorHAnsi" w:cstheme="minorHAnsi"/>
          <w:b/>
          <w:u w:val="single"/>
        </w:rPr>
        <w:t xml:space="preserve">len detí narodených u poskytovateľov ústavnej zdravotnej starostlivosti na území SR. </w:t>
      </w:r>
    </w:p>
    <w:p w14:paraId="542FD2C1" w14:textId="425D2AC1" w:rsidR="00B12747" w:rsidRPr="009D331F" w:rsidRDefault="00B12747" w:rsidP="00B127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9D331F">
        <w:rPr>
          <w:rFonts w:asciiTheme="minorHAnsi" w:hAnsiTheme="minorHAnsi" w:cstheme="minorHAnsi"/>
          <w:sz w:val="20"/>
          <w:szCs w:val="20"/>
          <w:lang w:eastAsia="en-US"/>
        </w:rPr>
        <w:t>Hlásenia o deťoch narodených mimo PZS, napr. v domácom prostredí a tiež detí narodených mimo územia SR, nie sú riešené v rámci tejto elektronizácie. Hlásenie je v takých prípadoch povinný podať na príslušnú matriku jeden z rodičov dieťaťa.</w:t>
      </w:r>
    </w:p>
    <w:p w14:paraId="6051ED70" w14:textId="3FA771E9" w:rsidR="00B12747" w:rsidRPr="009D331F" w:rsidRDefault="00B1274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Špecifickou situáciou je dieťa nájdené mimo zdravotníckeho zariadenia alebo odložené do hniezda záchrany, kedy </w:t>
      </w:r>
      <w:r w:rsidR="00CC3C6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musí byť IS PZS pripravený zasielať hlásenie aj v týchto prípadoch, bližšie ďalej v bode 1.</w:t>
      </w:r>
    </w:p>
    <w:p w14:paraId="2AC6EF47" w14:textId="5AB2836F" w:rsidR="00575597" w:rsidRPr="009D331F" w:rsidRDefault="00575597" w:rsidP="00575597">
      <w:pPr>
        <w:jc w:val="both"/>
        <w:rPr>
          <w:rFonts w:asciiTheme="minorHAnsi" w:hAnsiTheme="minorHAnsi" w:cstheme="minorHAnsi"/>
        </w:rPr>
      </w:pPr>
    </w:p>
    <w:p w14:paraId="34426A7E" w14:textId="584EF92A" w:rsidR="00575597" w:rsidRPr="009D331F" w:rsidRDefault="00DF2B7D" w:rsidP="00575597">
      <w:pPr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Zápis </w:t>
      </w:r>
      <w:r w:rsidR="002A7C31" w:rsidRPr="009D331F">
        <w:rPr>
          <w:rFonts w:asciiTheme="minorHAnsi" w:hAnsiTheme="minorHAnsi" w:cstheme="minorHAnsi"/>
        </w:rPr>
        <w:t xml:space="preserve">hlásenia o narodení, jeho zaslanie do NCZI a následné poskytnutie údajov MV SR </w:t>
      </w:r>
      <w:r w:rsidR="00575597" w:rsidRPr="009D331F">
        <w:rPr>
          <w:rFonts w:asciiTheme="minorHAnsi" w:hAnsiTheme="minorHAnsi" w:cstheme="minorHAnsi"/>
        </w:rPr>
        <w:t>je v súlade s</w:t>
      </w:r>
      <w:r w:rsidR="002A7C31" w:rsidRPr="009D331F">
        <w:rPr>
          <w:rFonts w:asciiTheme="minorHAnsi" w:hAnsiTheme="minorHAnsi" w:cstheme="minorHAnsi"/>
        </w:rPr>
        <w:t>o schválenou legislatívou:</w:t>
      </w:r>
    </w:p>
    <w:p w14:paraId="72FC2329" w14:textId="76447385" w:rsidR="00575597" w:rsidRPr="009D331F" w:rsidRDefault="00575597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153/2013 Z. z. o národnom zdravotníckom informačnom systéme a o zmene a doplnení niektorých zákonov v znení neskorších predpisov </w:t>
      </w:r>
      <w:r w:rsidR="00A65D3A" w:rsidRPr="009D331F">
        <w:rPr>
          <w:rFonts w:asciiTheme="minorHAnsi" w:hAnsiTheme="minorHAnsi" w:cstheme="minorHAnsi"/>
        </w:rPr>
        <w:t xml:space="preserve">definuje Register záznamov o narodení, definuje účel spracúvania údajov, zoznam spracúvaných údajov a okruh dotknutých osôb, o ktorých sa údaje spracúvajú, ako aj účel ich poskytovania, zoznam údajov, ktoré možno poskytnúť, tretie strany, ktorým sa poskytujú údaje z tohto registra,  </w:t>
      </w:r>
    </w:p>
    <w:p w14:paraId="05D01D94" w14:textId="3166D0CC" w:rsidR="002A7C31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578/2004 Z. z. o poskytovateľoch zdravotnej starostlivosti, zdravotníckych pracovníkoch, stavovských organizáciách v zdravotníctve a o zmene a doplnení niektorých zákonov </w:t>
      </w:r>
      <w:r w:rsidR="00A65D3A" w:rsidRPr="009D331F">
        <w:rPr>
          <w:rFonts w:asciiTheme="minorHAnsi" w:hAnsiTheme="minorHAnsi" w:cstheme="minorHAnsi"/>
        </w:rPr>
        <w:t>definuje povinnosť PZS najneskôr nasledujúci deň po narodení živého dieťaťa alebo po narodení mŕtveho dieťaťa zaslať údaje v rozsahu údajov podľa registra záznamov o narodení okrem rodného čísla do NCZI prostredníctvom NZIS,</w:t>
      </w:r>
    </w:p>
    <w:p w14:paraId="5064DEF3" w14:textId="35F1ED5A" w:rsidR="00B8025F" w:rsidRPr="009D331F" w:rsidRDefault="00B8025F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576/2004 Z. z. o zdravotnej starostlivosti, službách súvisiacich s poskytovaním zdravotnej starostlivosti a o zmene a doplnení niektorých zákonov v znení neskorších predpisov </w:t>
      </w:r>
      <w:r w:rsidR="00C012C0" w:rsidRPr="009D331F">
        <w:rPr>
          <w:rFonts w:asciiTheme="minorHAnsi" w:hAnsiTheme="minorHAnsi" w:cstheme="minorHAnsi"/>
        </w:rPr>
        <w:t xml:space="preserve">definuje postup </w:t>
      </w:r>
      <w:r w:rsidR="00FA61C0" w:rsidRPr="009D331F">
        <w:rPr>
          <w:rFonts w:asciiTheme="minorHAnsi" w:hAnsiTheme="minorHAnsi" w:cstheme="minorHAnsi"/>
        </w:rPr>
        <w:t xml:space="preserve">v prípade, ak </w:t>
      </w:r>
      <w:r w:rsidR="00375F8B" w:rsidRPr="009D331F">
        <w:rPr>
          <w:rFonts w:asciiTheme="minorHAnsi" w:hAnsiTheme="minorHAnsi" w:cstheme="minorHAnsi"/>
        </w:rPr>
        <w:t>matka požiada o utajenie v súvislosti s pôrodom</w:t>
      </w:r>
    </w:p>
    <w:p w14:paraId="074AE98C" w14:textId="3455F11A" w:rsidR="007300B2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154/1994</w:t>
      </w:r>
      <w:r w:rsidR="00575597" w:rsidRPr="009D331F">
        <w:rPr>
          <w:rFonts w:asciiTheme="minorHAnsi" w:hAnsiTheme="minorHAnsi" w:cstheme="minorHAnsi"/>
        </w:rPr>
        <w:t xml:space="preserve"> Z. z. o</w:t>
      </w:r>
      <w:r w:rsidR="00A65D3A" w:rsidRPr="009D331F">
        <w:rPr>
          <w:rFonts w:asciiTheme="minorHAnsi" w:hAnsiTheme="minorHAnsi" w:cstheme="minorHAnsi"/>
        </w:rPr>
        <w:t> </w:t>
      </w:r>
      <w:r w:rsidRPr="009D331F">
        <w:rPr>
          <w:rFonts w:asciiTheme="minorHAnsi" w:hAnsiTheme="minorHAnsi" w:cstheme="minorHAnsi"/>
        </w:rPr>
        <w:t>matrikách</w:t>
      </w:r>
      <w:r w:rsidR="00A65D3A" w:rsidRPr="009D331F">
        <w:rPr>
          <w:rFonts w:asciiTheme="minorHAnsi" w:hAnsiTheme="minorHAnsi" w:cstheme="minorHAnsi"/>
        </w:rPr>
        <w:t xml:space="preserve"> definuje využívanie údajov z registra záznamov o narodení </w:t>
      </w:r>
      <w:r w:rsidR="00CF776F" w:rsidRPr="009D331F">
        <w:rPr>
          <w:rFonts w:asciiTheme="minorHAnsi" w:hAnsiTheme="minorHAnsi" w:cstheme="minorHAnsi"/>
        </w:rPr>
        <w:t>pos</w:t>
      </w:r>
      <w:r w:rsidR="00A65D3A" w:rsidRPr="009D331F">
        <w:rPr>
          <w:rFonts w:asciiTheme="minorHAnsi" w:hAnsiTheme="minorHAnsi" w:cstheme="minorHAnsi"/>
        </w:rPr>
        <w:t>k</w:t>
      </w:r>
      <w:r w:rsidR="00CF776F" w:rsidRPr="009D331F">
        <w:rPr>
          <w:rFonts w:asciiTheme="minorHAnsi" w:hAnsiTheme="minorHAnsi" w:cstheme="minorHAnsi"/>
        </w:rPr>
        <w:t>y</w:t>
      </w:r>
      <w:r w:rsidR="00A65D3A" w:rsidRPr="009D331F">
        <w:rPr>
          <w:rFonts w:asciiTheme="minorHAnsi" w:hAnsiTheme="minorHAnsi" w:cstheme="minorHAnsi"/>
        </w:rPr>
        <w:t>tnutých NCZI pre zápis dieťaťa narodeného u</w:t>
      </w:r>
      <w:r w:rsidR="00CF776F" w:rsidRPr="009D331F">
        <w:rPr>
          <w:rFonts w:asciiTheme="minorHAnsi" w:hAnsiTheme="minorHAnsi" w:cstheme="minorHAnsi"/>
        </w:rPr>
        <w:t xml:space="preserve"> PZS </w:t>
      </w:r>
      <w:r w:rsidR="00A65D3A" w:rsidRPr="009D331F">
        <w:rPr>
          <w:rFonts w:asciiTheme="minorHAnsi" w:hAnsiTheme="minorHAnsi" w:cstheme="minorHAnsi"/>
        </w:rPr>
        <w:t>do knihy narodení</w:t>
      </w:r>
      <w:r w:rsidR="00CF776F" w:rsidRPr="009D331F">
        <w:rPr>
          <w:rFonts w:asciiTheme="minorHAnsi" w:hAnsiTheme="minorHAnsi" w:cstheme="minorHAnsi"/>
        </w:rPr>
        <w:t>.</w:t>
      </w:r>
    </w:p>
    <w:p w14:paraId="48278771" w14:textId="48D91639" w:rsidR="007300B2" w:rsidRPr="009D331F" w:rsidRDefault="007300B2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69BF058" w14:textId="1975E705" w:rsidR="007E43C7" w:rsidRPr="009D331F" w:rsidRDefault="007E43C7" w:rsidP="007E43C7">
      <w:pPr>
        <w:spacing w:before="120" w:after="120" w:line="276" w:lineRule="auto"/>
        <w:jc w:val="both"/>
      </w:pPr>
      <w:r w:rsidRPr="009D331F">
        <w:t>Základné p</w:t>
      </w:r>
      <w:r w:rsidR="009D331F">
        <w:t xml:space="preserve">oužívateľské scenáre </w:t>
      </w:r>
      <w:r w:rsidRPr="009D331F">
        <w:t>týkajúce sa HoN sú nasledovné: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485"/>
      </w:tblGrid>
      <w:tr w:rsidR="007E43C7" w:rsidRPr="009D331F" w14:paraId="68FC1F4B" w14:textId="77777777" w:rsidTr="733193B7">
        <w:tc>
          <w:tcPr>
            <w:tcW w:w="4531" w:type="dxa"/>
            <w:shd w:val="clear" w:color="auto" w:fill="002060"/>
          </w:tcPr>
          <w:p w14:paraId="0760437A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</w:p>
        </w:tc>
        <w:tc>
          <w:tcPr>
            <w:tcW w:w="4485" w:type="dxa"/>
            <w:shd w:val="clear" w:color="auto" w:fill="002060"/>
          </w:tcPr>
          <w:p w14:paraId="13095B31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Typ zdravotnej starostlivosti</w:t>
            </w:r>
          </w:p>
        </w:tc>
      </w:tr>
      <w:tr w:rsidR="007E43C7" w:rsidRPr="009D331F" w14:paraId="311F3493" w14:textId="77777777" w:rsidTr="733193B7">
        <w:trPr>
          <w:trHeight w:val="375"/>
        </w:trPr>
        <w:tc>
          <w:tcPr>
            <w:tcW w:w="4531" w:type="dxa"/>
            <w:vAlign w:val="center"/>
          </w:tcPr>
          <w:p w14:paraId="2B497ECD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spacing w:before="0" w:after="0"/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hlásenia o narodení</w:t>
            </w:r>
          </w:p>
        </w:tc>
        <w:tc>
          <w:tcPr>
            <w:tcW w:w="4485" w:type="dxa"/>
          </w:tcPr>
          <w:p w14:paraId="3D92504B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331C9387" w14:textId="77777777" w:rsidTr="733193B7">
        <w:tc>
          <w:tcPr>
            <w:tcW w:w="4531" w:type="dxa"/>
            <w:vAlign w:val="center"/>
          </w:tcPr>
          <w:p w14:paraId="1530B16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zmeny hlásenia o narodení</w:t>
            </w:r>
          </w:p>
        </w:tc>
        <w:tc>
          <w:tcPr>
            <w:tcW w:w="4485" w:type="dxa"/>
          </w:tcPr>
          <w:p w14:paraId="0811EF7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28A4D533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6A54801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storna zápisu o narodení</w:t>
            </w:r>
          </w:p>
        </w:tc>
        <w:tc>
          <w:tcPr>
            <w:tcW w:w="4485" w:type="dxa"/>
          </w:tcPr>
          <w:p w14:paraId="46C2578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44873FFE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5693C25E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Vyhľadanie hlásenia o narodení</w:t>
            </w:r>
          </w:p>
        </w:tc>
        <w:tc>
          <w:tcPr>
            <w:tcW w:w="4485" w:type="dxa"/>
          </w:tcPr>
          <w:p w14:paraId="7D947CDE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</w:tbl>
    <w:p w14:paraId="13AECA1E" w14:textId="404A0555" w:rsidR="007E43C7" w:rsidRPr="009D331F" w:rsidRDefault="007E43C7" w:rsidP="007E43C7">
      <w:pPr>
        <w:pStyle w:val="Popis"/>
        <w:rPr>
          <w:lang w:val="sk-SK"/>
        </w:rPr>
      </w:pPr>
      <w:bookmarkStart w:id="22" w:name="_Toc96088599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4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Základné používateľské scenáre</w:t>
      </w:r>
      <w:bookmarkEnd w:id="22"/>
    </w:p>
    <w:p w14:paraId="4B3668EA" w14:textId="6CC75239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5AA4746" w14:textId="021B30B8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828B951" w14:textId="0B20364B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DCF8B93" w14:textId="46CF8CA6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8E6F199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764BC43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BE69CDA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3538822" w14:textId="77777777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10194F6" w14:textId="37256F73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hlásenia o narodení</w:t>
      </w:r>
    </w:p>
    <w:p w14:paraId="597CD61C" w14:textId="77777777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FA37986" w14:textId="27383532" w:rsidR="00F01047" w:rsidRPr="00E86746" w:rsidRDefault="00D57A0A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Poskytovateľ zdravotnej starostlivosti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je povinný 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nahlásiť narodenie dieťaťa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do 1 dňa po 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narodení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príslušnej matri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ke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. Pre tento účel zapíše </w:t>
      </w:r>
      <w:r w:rsidR="00C41E39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zdravotnícky pracovník </w:t>
      </w:r>
      <w:r w:rsidR="00CF19D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(ďalej len „ZPr“) </w:t>
      </w:r>
      <w:r w:rsidR="0094651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zodpovedný v PZS za hlásenie o narodení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do IS PZS všetky potrebné údaje</w:t>
      </w:r>
      <w:r w:rsidR="009A445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Rozsah zapisovaných údajov závisí od situácie po pôrode, ktoré môžu nastať:</w:t>
      </w:r>
    </w:p>
    <w:p w14:paraId="32DCC9A8" w14:textId="5D178895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živé dieťa identifikovaným rodičom/matke,</w:t>
      </w:r>
    </w:p>
    <w:p w14:paraId="4733A956" w14:textId="77FFB7C7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mŕtve dieťa identifikovaným rodičom/matke,</w:t>
      </w:r>
    </w:p>
    <w:p w14:paraId="1E829F6E" w14:textId="20BB583D" w:rsidR="00B127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jedná sa o utajený pôrod, tzn. matka po pôrode zanechala dieťa u PZS a zároveň požiadala o utajenie svojej osoby v súvislosti s</w:t>
      </w:r>
      <w:r w:rsidR="00B127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pôrodom</w:t>
      </w:r>
      <w:r w:rsidR="00B127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</w:p>
    <w:p w14:paraId="3A517140" w14:textId="6B758EDE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dieťa nájdené mimo zdravotníckeho zariadenia alebo odložené do hniezda záchrany. </w:t>
      </w:r>
    </w:p>
    <w:p w14:paraId="19B66231" w14:textId="696481D5" w:rsidR="00C23099" w:rsidRPr="00E86746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Nižšie popísaná dátová štruktúra obsahuje pre tento účel špeciálne atribúty</w:t>
      </w:r>
      <w:r w:rsidR="007300B2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(príznaky)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na základe ktorých sa definuje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rozsah údajov, ktoré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zadáva v rámci HoN do </w:t>
      </w:r>
      <w:r w:rsidR="006739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IS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pri konkrétnej situácii.</w:t>
      </w:r>
    </w:p>
    <w:p w14:paraId="58DB6210" w14:textId="4273BD5B" w:rsidR="00CC3C6E" w:rsidRPr="00E86746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0C13C6D" w14:textId="77777777" w:rsidR="00771753" w:rsidRPr="00E86746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  <w:u w:val="single"/>
        </w:rPr>
        <w:t>Upozornenie</w:t>
      </w: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:</w:t>
      </w:r>
      <w:r w:rsidR="00771753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</w:t>
      </w:r>
    </w:p>
    <w:p w14:paraId="7CF8D6E1" w14:textId="68BFCA50" w:rsidR="00771753" w:rsidRPr="00E86746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Z dôvodu nutnej úpravy príslušnej legislatívy, až do odvolania nebude možné zasielať elektronicky </w:t>
      </w:r>
      <w:r w:rsidR="00771753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do NZIS hlásenie o:</w:t>
      </w:r>
    </w:p>
    <w:p w14:paraId="18731FBC" w14:textId="405CDDA1" w:rsidR="00771753" w:rsidRPr="00E86746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utajenom pôrode,</w:t>
      </w:r>
    </w:p>
    <w:p w14:paraId="45AF4D4B" w14:textId="59D603E9" w:rsidR="00771753" w:rsidRPr="00E86746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nájdenom dieťati alebo dieťati uloženom do hniezda záchrany.</w:t>
      </w:r>
    </w:p>
    <w:p w14:paraId="7789B429" w14:textId="77777777" w:rsidR="00771753" w:rsidRPr="00E86746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</w:r>
    </w:p>
    <w:p w14:paraId="0260D4F8" w14:textId="48600C18" w:rsidR="00771753" w:rsidRPr="00E86746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Po nadobudnutí účinnosti legislatívy bude kontrola vypnut</w:t>
      </w:r>
      <w:r w:rsidR="0089349C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á a hlásenia pre uvedené prípady sa budú hneď zasielať elektronicky.</w:t>
      </w: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 </w:t>
      </w:r>
    </w:p>
    <w:p w14:paraId="53C16B52" w14:textId="77777777" w:rsidR="00CC3C6E" w:rsidRPr="00E86746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EA40A8C" w14:textId="5E668275" w:rsidR="00F14619" w:rsidRPr="00E86746" w:rsidRDefault="00F14619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Zápis hlásenia o narodení </w:t>
      </w:r>
      <w:r w:rsidR="00980A7C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môže vykonať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zdravotnícky pracovník</w:t>
      </w:r>
      <w:r w:rsidR="009D331F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– lekár, sestra alebo pôrodná asistentka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poskytovateľa ústavnej zdrav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otnej starostlivosti</w:t>
      </w:r>
      <w:r w:rsid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B65736" w:rsidRP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na útvare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s odborným zameraním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gynekológia a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 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pôrodníctvo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C92D17" w:rsidRPr="00322D12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(009)</w:t>
      </w:r>
      <w:r w:rsidR="00BC7805" w:rsidRPr="00322D12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,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B65736" w:rsidRP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jednotka resus. starost. o novorodencov (203), pôrodná asistencia (806),</w:t>
      </w:r>
      <w:r w:rsid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resp. 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neonatológia (051) v prípade nájdeného dieťaťa</w:t>
      </w:r>
      <w:r w:rsidR="00C92D1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, </w:t>
      </w:r>
      <w:r w:rsidR="00BC7805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autorizovaný a identifikovaný prostredníctvom ePZP.</w:t>
      </w:r>
    </w:p>
    <w:p w14:paraId="1CB7183C" w14:textId="2C8E2F55" w:rsidR="0067393F" w:rsidRPr="00E86746" w:rsidRDefault="00681462" w:rsidP="51A082AC">
      <w:pPr>
        <w:spacing w:before="120" w:after="0" w:line="276" w:lineRule="auto"/>
        <w:jc w:val="both"/>
        <w:rPr>
          <w:rStyle w:val="normaltextrun"/>
          <w:rFonts w:asciiTheme="minorHAnsi" w:eastAsiaTheme="majorEastAsia" w:hAnsiTheme="minorHAnsi" w:cstheme="minorBidi"/>
          <w:lang w:eastAsia="sk-SK"/>
        </w:rPr>
      </w:pP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NIS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v maximálnej možnej miere využije </w:t>
      </w: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v ňom</w:t>
      </w:r>
      <w:r w:rsidR="006822D5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už zadané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údaje o matke dieťaťa, príp. otcovi tak, aby </w:t>
      </w:r>
      <w:r w:rsidR="008761DE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ZPr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, ktorý zapisuje HoN nemusel údaje </w:t>
      </w: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opätovne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typovať do systému. </w:t>
      </w:r>
      <w:r w:rsidR="008761DE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ZPr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je však povinný údaje skontrolovať na základe predložených identifikačných dokladov a postupovať v zmysle príslušnej metodiky pre zadávanie hlásenia o narodení</w:t>
      </w:r>
      <w:r w:rsidR="006822D5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. </w:t>
      </w:r>
    </w:p>
    <w:p w14:paraId="06C3C79A" w14:textId="42F4EE3A" w:rsidR="00F01047" w:rsidRPr="00E86746" w:rsidRDefault="00F0104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7F6DFEF" w14:textId="25FE719E" w:rsidR="00E8233F" w:rsidRPr="00E86746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 rámci HoN </w:t>
      </w:r>
      <w:r w:rsidR="00183CF2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zdravotnícky pracovník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zároveň zapíše údaje týkajúce sa Dohody rodičov/matky o mene a priezvisku dieťaťa (ďalej len „Dohoda“). Matka má možnosť Dohodu podpísať fyzicky u PZS alebo prostredníctvom elektronickej služby </w:t>
      </w:r>
      <w:r w:rsidR="00C44038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cez ÚPVS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(pozn. elektronická služba pre podpis Dohody je mimo scope tohto riešenia</w:t>
      </w:r>
      <w:r w:rsidR="00C44038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bude riešená MV SR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). Ak matka Dohodu podpísala v PZS,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to zaznačí do HoN a po </w:t>
      </w:r>
      <w:r w:rsidR="00C6477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jeho elektronickom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odoslaní  do NZIS, odošle papierovú Dohodu poštou na matriku.    </w:t>
      </w:r>
    </w:p>
    <w:p w14:paraId="2D582EAE" w14:textId="2D5987CD" w:rsidR="00C44038" w:rsidRPr="009D331F" w:rsidRDefault="00E8233F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Keďže tlačivo Dohody obsahuje údaje, ktoré zadáva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HoN, </w:t>
      </w:r>
      <w:r w:rsidR="006739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IS m</w:t>
      </w:r>
      <w:r w:rsidR="2DB31E8D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á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umožniť predvyplnenie údajov Dohody a jej vytlačenie pre podpis matky. </w:t>
      </w:r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Tlačivo Dohody je v</w:t>
      </w:r>
      <w:r w:rsidR="006F6A5A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hyperlink w:anchor="_Príloha_č._1">
        <w:r w:rsidR="00DC0FA8" w:rsidRPr="009D331F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Prílohe č. 1 – Dohoda o mene a priezvisku dieťaťa - vzor</w:t>
        </w:r>
      </w:hyperlink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28D11CE5" w14:textId="38EA07F4" w:rsidR="00F01047" w:rsidRPr="009D331F" w:rsidRDefault="00C44038" w:rsidP="00F010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Dohodu matka nepodpisuje v nasledovných situáciách: </w:t>
      </w:r>
      <w:r w:rsidR="00F01047" w:rsidRPr="009D331F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94E5800" w14:textId="38A18C4F" w:rsidR="00F01047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u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tajený pôrod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23ED29F8" w14:textId="1F16C716" w:rsidR="00C44038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neurčené meno dieťaťa, napr.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rodičia sa 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na mene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nedohodnú, matka nevie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aké meno dá svojmu dieťaťu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</w:p>
    <w:p w14:paraId="4D92FDE5" w14:textId="6C7792A7" w:rsidR="00F01047" w:rsidRPr="00E86746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m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atka bude podpisovať Dohodu prostredníctvom elektronickej služby MV SR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1B232AD0" w14:textId="1C05D430" w:rsidR="00F01047" w:rsidRPr="00E86746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ájdené dieťa mimo PZS alebo o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dlože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né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do hniezda záchrany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34BC6D12" w14:textId="335E1149" w:rsidR="0067393F" w:rsidRPr="00E86746" w:rsidRDefault="0067393F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3BEFB55" w14:textId="766C65EC" w:rsidR="006822D5" w:rsidRPr="009D331F" w:rsidRDefault="006136F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Po zápise všetkých údajov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prostredníctvom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NIS odošle HoN do NZIS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.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NIS 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pri ukladaní údajov do databázy IS </w:t>
      </w:r>
      <w:r w:rsidR="00071AB3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a pred zaslaní do NZIS vykoná 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všetky kontroly v zmysle </w:t>
      </w:r>
      <w:hyperlink w:anchor="_Príloha_č._2">
        <w:r w:rsidR="00DC0FA8" w:rsidRPr="00E86746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Prílohy č. 2 – Zoznam chýb pri volaniach služieb</w:t>
        </w:r>
      </w:hyperlink>
      <w:r w:rsidR="00B926E9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79297846" w14:textId="65C17BE6" w:rsidR="00B8025F" w:rsidRPr="009D331F" w:rsidRDefault="00B8025F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7768FF7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1929A5F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FB95AE6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39D0CE36" w14:textId="4F8E6A7C" w:rsidR="0089349C" w:rsidRPr="009D331F" w:rsidRDefault="0089349C" w:rsidP="51A082AC">
      <w:pPr>
        <w:pStyle w:val="Odsekzoznamu"/>
        <w:ind w:left="0"/>
        <w:jc w:val="both"/>
        <w:rPr>
          <w:i/>
          <w:iCs/>
        </w:rPr>
      </w:pPr>
      <w:r w:rsidRPr="009D331F">
        <w:rPr>
          <w:b/>
          <w:bCs/>
          <w:i/>
          <w:iCs/>
          <w:u w:val="single"/>
        </w:rPr>
        <w:t>Upozornenie</w:t>
      </w:r>
      <w:r w:rsidRPr="009D331F">
        <w:rPr>
          <w:i/>
          <w:iCs/>
        </w:rPr>
        <w:t>:</w:t>
      </w:r>
      <w:r w:rsidR="00E12393" w:rsidRPr="009D331F">
        <w:rPr>
          <w:i/>
          <w:iCs/>
        </w:rPr>
        <w:t xml:space="preserve"> </w:t>
      </w:r>
    </w:p>
    <w:p w14:paraId="0ABFC7DD" w14:textId="150B56D3" w:rsidR="00E12393" w:rsidRPr="00E86746" w:rsidRDefault="00E12393" w:rsidP="51A082AC">
      <w:pPr>
        <w:pStyle w:val="Odsekzoznamu"/>
        <w:ind w:left="0"/>
        <w:jc w:val="both"/>
        <w:rPr>
          <w:i/>
          <w:iCs/>
        </w:rPr>
      </w:pPr>
      <w:r w:rsidRPr="00E86746">
        <w:rPr>
          <w:i/>
          <w:iCs/>
        </w:rPr>
        <w:t>Počas prv</w:t>
      </w:r>
      <w:r w:rsidR="00C64775" w:rsidRPr="00E86746">
        <w:rPr>
          <w:i/>
          <w:iCs/>
        </w:rPr>
        <w:t>ého</w:t>
      </w:r>
      <w:r w:rsidRPr="00E86746">
        <w:rPr>
          <w:i/>
          <w:iCs/>
        </w:rPr>
        <w:t xml:space="preserve"> mesiac</w:t>
      </w:r>
      <w:r w:rsidR="00C64775" w:rsidRPr="00E86746">
        <w:rPr>
          <w:i/>
          <w:iCs/>
        </w:rPr>
        <w:t>a</w:t>
      </w:r>
      <w:r w:rsidRPr="00E86746">
        <w:rPr>
          <w:i/>
          <w:iCs/>
        </w:rPr>
        <w:t xml:space="preserve"> po nasadení riešenia elektronizácie HoN, tzn. </w:t>
      </w:r>
      <w:r w:rsidRPr="00E86746">
        <w:rPr>
          <w:b/>
          <w:bCs/>
          <w:i/>
          <w:iCs/>
        </w:rPr>
        <w:t>do 30.</w:t>
      </w:r>
      <w:r w:rsidR="00C64775" w:rsidRPr="00E86746">
        <w:rPr>
          <w:b/>
          <w:bCs/>
          <w:i/>
          <w:iCs/>
        </w:rPr>
        <w:t>4</w:t>
      </w:r>
      <w:r w:rsidRPr="00E86746">
        <w:rPr>
          <w:b/>
          <w:bCs/>
          <w:i/>
          <w:iCs/>
        </w:rPr>
        <w:t xml:space="preserve">.2022 bude mať </w:t>
      </w:r>
      <w:r w:rsidR="008761DE" w:rsidRPr="00E86746">
        <w:rPr>
          <w:b/>
          <w:bCs/>
          <w:i/>
          <w:iCs/>
        </w:rPr>
        <w:t xml:space="preserve">PZS </w:t>
      </w:r>
      <w:r w:rsidRPr="00E86746">
        <w:rPr>
          <w:b/>
          <w:bCs/>
          <w:i/>
          <w:iCs/>
        </w:rPr>
        <w:t xml:space="preserve">povinnosť zaslať okrem elektronického HoN aj </w:t>
      </w:r>
      <w:r w:rsidR="00C64775" w:rsidRPr="00E86746">
        <w:rPr>
          <w:b/>
          <w:bCs/>
          <w:i/>
          <w:iCs/>
        </w:rPr>
        <w:t xml:space="preserve">jeho </w:t>
      </w:r>
      <w:r w:rsidRPr="00E86746">
        <w:rPr>
          <w:b/>
          <w:bCs/>
          <w:i/>
          <w:iCs/>
        </w:rPr>
        <w:t xml:space="preserve">papierovú verziu </w:t>
      </w:r>
      <w:r w:rsidRPr="00E86746">
        <w:rPr>
          <w:i/>
          <w:iCs/>
        </w:rPr>
        <w:t>(formulár ŠU Obyv 2-12 Hlásenie o narodení). Po tomto termíne sa bude HoN zasielať už len elektronicky.</w:t>
      </w:r>
    </w:p>
    <w:p w14:paraId="4ABB0650" w14:textId="64597C5D" w:rsidR="00E12393" w:rsidRPr="00E86746" w:rsidRDefault="00E12393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804E6D2" w14:textId="7474F85E" w:rsidR="00810DB5" w:rsidRPr="00E86746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1_–_Zápis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4.2.1. A01 – Zápis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466913FA" w14:textId="77777777" w:rsidR="00810DB5" w:rsidRPr="00E86746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5DC4A79" w14:textId="3234EFFD" w:rsidR="007E43C7" w:rsidRPr="00E86746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0B91BDA7" w14:textId="657D35A8" w:rsidR="007E43C7" w:rsidRPr="00E86746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zmeny hlásenia o narodení</w:t>
      </w:r>
    </w:p>
    <w:p w14:paraId="3AB0E381" w14:textId="266186B0" w:rsidR="007E43C7" w:rsidRPr="00E86746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73630D3" w14:textId="5EC7A759" w:rsidR="003949BA" w:rsidRPr="00E86746" w:rsidRDefault="006136F7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 xml:space="preserve">Ak </w:t>
      </w:r>
      <w:r w:rsidR="008761DE" w:rsidRPr="00E86746">
        <w:rPr>
          <w:rFonts w:asciiTheme="minorHAnsi" w:hAnsiTheme="minorHAnsi" w:cstheme="minorBidi"/>
        </w:rPr>
        <w:t>ZPr</w:t>
      </w:r>
      <w:r w:rsidRPr="00E86746">
        <w:rPr>
          <w:rFonts w:asciiTheme="minorHAnsi" w:hAnsiTheme="minorHAnsi" w:cstheme="minorBidi"/>
        </w:rPr>
        <w:t xml:space="preserve"> zistí chybu v zaslanom HoN, môž</w:t>
      </w:r>
      <w:r w:rsidR="008761DE" w:rsidRPr="00E86746">
        <w:rPr>
          <w:rFonts w:asciiTheme="minorHAnsi" w:hAnsiTheme="minorHAnsi" w:cstheme="minorBidi"/>
        </w:rPr>
        <w:t>e</w:t>
      </w:r>
      <w:r w:rsidR="00277945" w:rsidRPr="00E86746">
        <w:rPr>
          <w:rFonts w:asciiTheme="minorHAnsi" w:hAnsiTheme="minorHAnsi" w:cstheme="minorBidi"/>
        </w:rPr>
        <w:t xml:space="preserve"> ho</w:t>
      </w:r>
      <w:r w:rsidRPr="00E86746">
        <w:rPr>
          <w:rFonts w:asciiTheme="minorHAnsi" w:hAnsiTheme="minorHAnsi" w:cstheme="minorBidi"/>
        </w:rPr>
        <w:t xml:space="preserve"> opraviť cez</w:t>
      </w:r>
      <w:r w:rsidR="00681462" w:rsidRPr="00E86746">
        <w:rPr>
          <w:rFonts w:asciiTheme="minorHAnsi" w:hAnsiTheme="minorHAnsi" w:cstheme="minorBidi"/>
        </w:rPr>
        <w:t xml:space="preserve"> zmenu a to aj v prípade, keď</w:t>
      </w:r>
      <w:r w:rsidRPr="00E86746">
        <w:rPr>
          <w:rFonts w:asciiTheme="minorHAnsi" w:hAnsiTheme="minorHAnsi" w:cstheme="minorBidi"/>
        </w:rPr>
        <w:t xml:space="preserve"> hlásenie bol</w:t>
      </w:r>
      <w:r w:rsidR="00681462" w:rsidRPr="00E86746">
        <w:rPr>
          <w:rFonts w:asciiTheme="minorHAnsi" w:hAnsiTheme="minorHAnsi" w:cstheme="minorBidi"/>
        </w:rPr>
        <w:t>o odoslané z NZIS</w:t>
      </w:r>
      <w:r w:rsidRPr="00E86746">
        <w:rPr>
          <w:rFonts w:asciiTheme="minorHAnsi" w:hAnsiTheme="minorHAnsi" w:cstheme="minorBidi"/>
        </w:rPr>
        <w:t xml:space="preserve"> </w:t>
      </w:r>
      <w:r w:rsidR="00681462" w:rsidRPr="00E86746">
        <w:rPr>
          <w:rFonts w:asciiTheme="minorHAnsi" w:hAnsiTheme="minorHAnsi" w:cstheme="minorBidi"/>
        </w:rPr>
        <w:t>do Centrálneho informačného systému matrík (ďalej len „</w:t>
      </w:r>
      <w:r w:rsidR="006F6A5A" w:rsidRPr="00E86746">
        <w:rPr>
          <w:rFonts w:asciiTheme="minorHAnsi" w:hAnsiTheme="minorHAnsi" w:cstheme="minorBidi"/>
        </w:rPr>
        <w:t>CISMA</w:t>
      </w:r>
      <w:r w:rsidR="00681462" w:rsidRPr="00E86746">
        <w:rPr>
          <w:rFonts w:asciiTheme="minorHAnsi" w:hAnsiTheme="minorHAnsi" w:cstheme="minorBidi"/>
        </w:rPr>
        <w:t>“)</w:t>
      </w:r>
      <w:r w:rsidR="006F6A5A" w:rsidRPr="00E86746">
        <w:rPr>
          <w:rFonts w:asciiTheme="minorHAnsi" w:hAnsiTheme="minorHAnsi" w:cstheme="minorBidi"/>
        </w:rPr>
        <w:t xml:space="preserve">. </w:t>
      </w:r>
    </w:p>
    <w:p w14:paraId="2C6D316D" w14:textId="49546F14" w:rsidR="00F0212A" w:rsidRPr="00E86746" w:rsidRDefault="007D6D05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Zmena nie je možná v prípade nesprávne uvedeného</w:t>
      </w:r>
      <w:r w:rsidR="00F0212A" w:rsidRPr="00E86746">
        <w:rPr>
          <w:rFonts w:asciiTheme="minorHAnsi" w:hAnsiTheme="minorHAnsi" w:cstheme="minorBidi"/>
        </w:rPr>
        <w:t>:</w:t>
      </w:r>
      <w:r w:rsidRPr="00E86746">
        <w:rPr>
          <w:rFonts w:asciiTheme="minorHAnsi" w:hAnsiTheme="minorHAnsi" w:cstheme="minorBidi"/>
        </w:rPr>
        <w:t xml:space="preserve"> </w:t>
      </w:r>
    </w:p>
    <w:p w14:paraId="7F622391" w14:textId="13D2E08B" w:rsidR="00F0212A" w:rsidRPr="00E86746" w:rsidRDefault="007D6D05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miesta narodenia dieťaťa</w:t>
      </w:r>
      <w:r w:rsidR="00854DA9" w:rsidRPr="00E86746">
        <w:rPr>
          <w:rFonts w:asciiTheme="minorHAnsi" w:hAnsiTheme="minorHAnsi" w:cstheme="minorBidi"/>
        </w:rPr>
        <w:t>,</w:t>
      </w:r>
    </w:p>
    <w:p w14:paraId="4A0B7360" w14:textId="76D26DE2" w:rsidR="00F0212A" w:rsidRPr="00E86746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príznaku pre utajený pôrod</w:t>
      </w:r>
      <w:r w:rsidR="00854DA9" w:rsidRPr="00E86746">
        <w:rPr>
          <w:rFonts w:asciiTheme="minorHAnsi" w:hAnsiTheme="minorHAnsi" w:cstheme="minorBidi"/>
        </w:rPr>
        <w:t>,</w:t>
      </w:r>
    </w:p>
    <w:p w14:paraId="509EE8BD" w14:textId="0F657B01" w:rsidR="003949BA" w:rsidRPr="00E86746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príznaku pre nájdené dieťa</w:t>
      </w:r>
      <w:r w:rsidR="00854DA9" w:rsidRPr="00E86746">
        <w:rPr>
          <w:rFonts w:asciiTheme="minorHAnsi" w:hAnsiTheme="minorHAnsi" w:cstheme="minorBidi"/>
        </w:rPr>
        <w:t>,</w:t>
      </w:r>
      <w:r w:rsidRPr="00E86746">
        <w:rPr>
          <w:rFonts w:asciiTheme="minorHAnsi" w:hAnsiTheme="minorHAnsi" w:cstheme="minorBidi"/>
        </w:rPr>
        <w:t xml:space="preserve"> </w:t>
      </w:r>
    </w:p>
    <w:p w14:paraId="1EF81069" w14:textId="707CE043" w:rsidR="006F6A5A" w:rsidRPr="00E86746" w:rsidRDefault="00854DA9" w:rsidP="00854DA9">
      <w:pPr>
        <w:jc w:val="both"/>
      </w:pPr>
      <w:r w:rsidRPr="00E86746">
        <w:t>v</w:t>
      </w:r>
      <w:r w:rsidR="003949BA" w:rsidRPr="00E86746">
        <w:t>tedy je nutné pôvodné hlásenie stornovať a zadať nové.</w:t>
      </w:r>
    </w:p>
    <w:p w14:paraId="26288E48" w14:textId="7AC48BDC" w:rsidR="007E43C7" w:rsidRPr="00E86746" w:rsidRDefault="008761DE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ZPr</w:t>
      </w:r>
      <w:r w:rsidR="007E43C7" w:rsidRPr="00E86746">
        <w:rPr>
          <w:rFonts w:asciiTheme="minorHAnsi" w:hAnsiTheme="minorHAnsi" w:cstheme="minorBidi"/>
        </w:rPr>
        <w:t xml:space="preserve"> si vyhľadá cez NIS príslušné HoN, vykoná potrebnú zmenu a opravené HoN odošle. Je dôležité, aby opravené hlásenie mal</w:t>
      </w:r>
      <w:r w:rsidR="00681462" w:rsidRPr="00E86746">
        <w:rPr>
          <w:rFonts w:asciiTheme="minorHAnsi" w:hAnsiTheme="minorHAnsi" w:cstheme="minorBidi"/>
        </w:rPr>
        <w:t xml:space="preserve">o rovnaké ID ako pôvodné hlásenie. Na základe ID  bude CISMA </w:t>
      </w:r>
      <w:r w:rsidR="2CEAE0EA" w:rsidRPr="00E86746">
        <w:rPr>
          <w:rFonts w:asciiTheme="minorHAnsi" w:hAnsiTheme="minorHAnsi" w:cstheme="minorBidi"/>
        </w:rPr>
        <w:t>rozlišovať</w:t>
      </w:r>
      <w:r w:rsidR="007E43C7" w:rsidRPr="00E86746">
        <w:rPr>
          <w:rFonts w:asciiTheme="minorHAnsi" w:hAnsiTheme="minorHAnsi" w:cstheme="minorBidi"/>
        </w:rPr>
        <w:t>, že sa jedná o opravu už zaslaného HoN a nejedná sa o nové.</w:t>
      </w:r>
    </w:p>
    <w:p w14:paraId="07A9C373" w14:textId="316E77A1" w:rsidR="00810DB5" w:rsidRPr="009D331F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>Ďalší detailný popis je uvedený</w:t>
      </w:r>
      <w:r w:rsidRPr="009D331F">
        <w:rPr>
          <w:rFonts w:asciiTheme="minorHAnsi" w:eastAsiaTheme="majorEastAsia" w:hAnsiTheme="minorHAnsi" w:cstheme="minorHAnsi"/>
          <w:sz w:val="20"/>
          <w:szCs w:val="20"/>
        </w:rPr>
        <w:t xml:space="preserve"> v kapitole </w:t>
      </w:r>
      <w:hyperlink w:anchor="_A2_–_Vyhľadanie" w:history="1">
        <w:r w:rsidRPr="009D331F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4.2.2. A02 – Zmena hlásenia o narodení</w:t>
        </w:r>
      </w:hyperlink>
      <w:r w:rsidRPr="009D331F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240B50CB" w14:textId="24ED2884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3EE6C5A0" w14:textId="4EFB481C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storna hlásenia o narodení</w:t>
      </w:r>
    </w:p>
    <w:p w14:paraId="275DCB3B" w14:textId="77777777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27981C0D" w14:textId="6B6ACE37" w:rsidR="006F6A5A" w:rsidRPr="00E86746" w:rsidRDefault="006F6A5A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V prípade, ak HoN bolo  zapísané, resp. aj zaslané omylom</w:t>
      </w:r>
      <w:r w:rsidR="00611EDF" w:rsidRPr="00E86746">
        <w:rPr>
          <w:rFonts w:asciiTheme="minorHAnsi" w:hAnsiTheme="minorHAnsi" w:cstheme="minorBidi"/>
        </w:rPr>
        <w:t xml:space="preserve"> (napr. duplicitne vytvorené hlásenie)</w:t>
      </w:r>
      <w:r w:rsidR="00AF4E4D" w:rsidRPr="00E86746">
        <w:rPr>
          <w:rFonts w:asciiTheme="minorHAnsi" w:hAnsiTheme="minorHAnsi" w:cstheme="minorBidi"/>
        </w:rPr>
        <w:t xml:space="preserve"> alebo bolo nesprávne uvedené miesto narodenia dieťaťa</w:t>
      </w:r>
      <w:r w:rsidR="006F46DE" w:rsidRPr="00E86746">
        <w:rPr>
          <w:rFonts w:asciiTheme="minorHAnsi" w:hAnsiTheme="minorHAnsi" w:cstheme="minorBidi"/>
        </w:rPr>
        <w:t xml:space="preserve">, </w:t>
      </w:r>
      <w:r w:rsidR="00854DA9" w:rsidRPr="00E86746">
        <w:rPr>
          <w:rFonts w:asciiTheme="minorHAnsi" w:hAnsiTheme="minorHAnsi" w:cstheme="minorBidi"/>
        </w:rPr>
        <w:t xml:space="preserve">príznak pre utajený pôrod alebo nájdené dieťa, </w:t>
      </w:r>
      <w:r w:rsidR="006F46DE" w:rsidRPr="00E86746">
        <w:rPr>
          <w:rFonts w:asciiTheme="minorHAnsi" w:hAnsiTheme="minorHAnsi" w:cstheme="minorBidi"/>
        </w:rPr>
        <w:t>NIS</w:t>
      </w:r>
      <w:r w:rsidRPr="00E86746">
        <w:rPr>
          <w:rFonts w:asciiTheme="minorHAnsi" w:hAnsiTheme="minorHAnsi" w:cstheme="minorBidi"/>
        </w:rPr>
        <w:t xml:space="preserve"> umožní hlásenie vyhľadať, stornovať a informáciu o </w:t>
      </w:r>
      <w:r w:rsidR="006F46DE" w:rsidRPr="00E86746">
        <w:rPr>
          <w:rFonts w:asciiTheme="minorHAnsi" w:hAnsiTheme="minorHAnsi" w:cstheme="minorBidi"/>
        </w:rPr>
        <w:t>storne</w:t>
      </w:r>
      <w:r w:rsidRPr="00E86746">
        <w:rPr>
          <w:rFonts w:asciiTheme="minorHAnsi" w:hAnsiTheme="minorHAnsi" w:cstheme="minorBidi"/>
        </w:rPr>
        <w:t xml:space="preserve"> zaslať do NCZI</w:t>
      </w:r>
      <w:r w:rsidR="007E43C7" w:rsidRPr="00E86746">
        <w:rPr>
          <w:rFonts w:asciiTheme="minorHAnsi" w:hAnsiTheme="minorHAnsi" w:cstheme="minorBidi"/>
        </w:rPr>
        <w:t>.</w:t>
      </w:r>
      <w:r w:rsidR="003C2F4D" w:rsidRPr="00E86746">
        <w:rPr>
          <w:rFonts w:asciiTheme="minorHAnsi" w:hAnsiTheme="minorHAnsi" w:cstheme="minorBidi"/>
        </w:rPr>
        <w:t xml:space="preserve"> Pri storne musí </w:t>
      </w:r>
      <w:r w:rsidR="008761DE" w:rsidRPr="00E86746">
        <w:rPr>
          <w:rFonts w:asciiTheme="minorHAnsi" w:hAnsiTheme="minorHAnsi" w:cstheme="minorBidi"/>
        </w:rPr>
        <w:t>ZPr</w:t>
      </w:r>
      <w:r w:rsidR="003C2F4D" w:rsidRPr="00E86746">
        <w:rPr>
          <w:rFonts w:asciiTheme="minorHAnsi" w:hAnsiTheme="minorHAnsi" w:cstheme="minorBidi"/>
        </w:rPr>
        <w:t xml:space="preserve"> vždy označiť, že sa jedná o storno a musí zadať dôvod storna. Rovnako ako pri zmene</w:t>
      </w:r>
      <w:r w:rsidR="00AF4E4D" w:rsidRPr="00E86746">
        <w:rPr>
          <w:rFonts w:asciiTheme="minorHAnsi" w:hAnsiTheme="minorHAnsi" w:cstheme="minorBidi"/>
        </w:rPr>
        <w:t>,</w:t>
      </w:r>
      <w:r w:rsidR="003C2F4D" w:rsidRPr="00E86746">
        <w:rPr>
          <w:rFonts w:asciiTheme="minorHAnsi" w:hAnsiTheme="minorHAnsi" w:cstheme="minorBidi"/>
        </w:rPr>
        <w:t xml:space="preserve"> </w:t>
      </w:r>
      <w:r w:rsidR="00611EDF" w:rsidRPr="00E86746">
        <w:rPr>
          <w:rFonts w:asciiTheme="minorHAnsi" w:hAnsiTheme="minorHAnsi" w:cstheme="minorBidi"/>
        </w:rPr>
        <w:t>aj pri storne</w:t>
      </w:r>
      <w:r w:rsidR="003C2F4D" w:rsidRPr="00E86746">
        <w:rPr>
          <w:rFonts w:asciiTheme="minorHAnsi" w:hAnsiTheme="minorHAnsi" w:cstheme="minorBidi"/>
        </w:rPr>
        <w:t xml:space="preserve"> musí mať stornované HoN rovnaké ID ako pôvodné.</w:t>
      </w:r>
    </w:p>
    <w:p w14:paraId="36AA2A5C" w14:textId="7B75F47C" w:rsidR="00611EDF" w:rsidRPr="00E86746" w:rsidRDefault="00611EDF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 xml:space="preserve">Ak chce </w:t>
      </w:r>
      <w:r w:rsidR="008761DE" w:rsidRPr="00E86746">
        <w:rPr>
          <w:rFonts w:asciiTheme="minorHAnsi" w:hAnsiTheme="minorHAnsi" w:cstheme="minorBidi"/>
        </w:rPr>
        <w:t xml:space="preserve">ZPr </w:t>
      </w:r>
      <w:r w:rsidRPr="00E86746">
        <w:rPr>
          <w:rFonts w:asciiTheme="minorHAnsi" w:hAnsiTheme="minorHAnsi" w:cstheme="minorBidi"/>
        </w:rPr>
        <w:t>opraviť len niektorý údaj</w:t>
      </w:r>
      <w:r w:rsidR="00AF4E4D" w:rsidRPr="00E86746">
        <w:rPr>
          <w:rFonts w:asciiTheme="minorHAnsi" w:hAnsiTheme="minorHAnsi" w:cstheme="minorBidi"/>
        </w:rPr>
        <w:t xml:space="preserve"> okrem miesta narodenia dieťaťa</w:t>
      </w:r>
      <w:r w:rsidR="00854DA9" w:rsidRPr="00E86746">
        <w:rPr>
          <w:rFonts w:asciiTheme="minorHAnsi" w:hAnsiTheme="minorHAnsi" w:cstheme="minorBidi"/>
        </w:rPr>
        <w:t>, príznaku pre utajený pôrod a príznaku pre nájdené dieťa</w:t>
      </w:r>
      <w:r w:rsidRPr="00E86746">
        <w:rPr>
          <w:rFonts w:asciiTheme="minorHAnsi" w:hAnsiTheme="minorHAnsi" w:cstheme="minorBidi"/>
        </w:rPr>
        <w:t>, hlásenie nestornuje, ale vykoná jeho zmenu (pozri bod 2. vyššie).</w:t>
      </w:r>
    </w:p>
    <w:p w14:paraId="5202C650" w14:textId="076E256C" w:rsidR="00810DB5" w:rsidRPr="00E86746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3_–_Storno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4.2.3. A03 – Storno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1E11E8FF" w14:textId="77777777" w:rsidR="00810DB5" w:rsidRPr="00E86746" w:rsidRDefault="00810DB5" w:rsidP="660E2C0E">
      <w:pPr>
        <w:jc w:val="both"/>
        <w:rPr>
          <w:rFonts w:asciiTheme="minorHAnsi" w:hAnsiTheme="minorHAnsi" w:cstheme="minorHAnsi"/>
        </w:rPr>
      </w:pPr>
    </w:p>
    <w:p w14:paraId="15571272" w14:textId="1C20DE48" w:rsidR="003C2F4D" w:rsidRPr="00E86746" w:rsidRDefault="003C2F4D" w:rsidP="660E2C0E">
      <w:pPr>
        <w:jc w:val="both"/>
        <w:rPr>
          <w:rFonts w:asciiTheme="minorHAnsi" w:hAnsiTheme="minorHAnsi" w:cstheme="minorHAnsi"/>
        </w:rPr>
      </w:pPr>
    </w:p>
    <w:p w14:paraId="33FC2F19" w14:textId="2EC7359C" w:rsidR="003C2F4D" w:rsidRPr="00E86746" w:rsidRDefault="003C2F4D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Vyhľadanie hlásenia o narodení</w:t>
      </w:r>
    </w:p>
    <w:p w14:paraId="709B0E8C" w14:textId="00C105C3" w:rsidR="00B8025F" w:rsidRPr="00E86746" w:rsidRDefault="00B8025F" w:rsidP="660E2C0E">
      <w:pPr>
        <w:jc w:val="both"/>
      </w:pPr>
    </w:p>
    <w:p w14:paraId="0806B6BA" w14:textId="349620B5" w:rsidR="00CF4B4F" w:rsidRPr="00E86746" w:rsidRDefault="008761DE" w:rsidP="660E2C0E">
      <w:pPr>
        <w:jc w:val="both"/>
      </w:pPr>
      <w:r w:rsidRPr="00E86746">
        <w:t>ZPr</w:t>
      </w:r>
      <w:r w:rsidR="00CF4B4F" w:rsidRPr="00E86746">
        <w:t xml:space="preserve"> môže vyhľadať zapísané HoN. Po zadaní výberových kritérií NIS odošle požiadavku na vyhľadanie do NZIS</w:t>
      </w:r>
      <w:r w:rsidR="00611EDF" w:rsidRPr="00E86746">
        <w:t xml:space="preserve"> a v</w:t>
      </w:r>
      <w:r w:rsidR="00CF4B4F" w:rsidRPr="00E86746">
        <w:t xml:space="preserve">yhľadané hlásenia </w:t>
      </w:r>
      <w:r w:rsidR="006F46DE" w:rsidRPr="00E86746">
        <w:t xml:space="preserve">(vrátane stornovaných) </w:t>
      </w:r>
      <w:r w:rsidR="00CF4B4F" w:rsidRPr="00E86746">
        <w:t xml:space="preserve">zodpovedajúce zadaným kritériám zobrazí. </w:t>
      </w:r>
      <w:r w:rsidRPr="00E86746">
        <w:t>ZPr</w:t>
      </w:r>
      <w:r w:rsidR="00CF4B4F" w:rsidRPr="00E86746">
        <w:t xml:space="preserve"> si môže zobraziť detail každého hlásenia, pričom sa zobrazí len posledná verzia hlásenia</w:t>
      </w:r>
      <w:r w:rsidR="00611EDF" w:rsidRPr="00E86746">
        <w:t>.</w:t>
      </w:r>
      <w:r w:rsidR="00CF4B4F" w:rsidRPr="00E86746">
        <w:t xml:space="preserve"> </w:t>
      </w:r>
    </w:p>
    <w:p w14:paraId="140AB3D4" w14:textId="69B6EAC3" w:rsidR="00810DB5" w:rsidRPr="00E86746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4_–_Vyhľadanie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4.2.4. A04 – Vyhľadanie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669A4369" w14:textId="088434F3" w:rsidR="00C12AAA" w:rsidRPr="00E86746" w:rsidRDefault="00C12AAA" w:rsidP="00284DBD">
      <w:pPr>
        <w:jc w:val="both"/>
      </w:pPr>
    </w:p>
    <w:p w14:paraId="338DE477" w14:textId="4354F0F2" w:rsidR="00284DBD" w:rsidRPr="00E86746" w:rsidRDefault="00284DBD" w:rsidP="00284DBD">
      <w:pPr>
        <w:jc w:val="both"/>
      </w:pPr>
      <w:r w:rsidRPr="00E86746">
        <w:t>V rámci realizácie HoN využíva NIS nasledovné služby, ktoré sú bližšie definované v ďalších kapitolách:</w:t>
      </w:r>
    </w:p>
    <w:p w14:paraId="65827428" w14:textId="77777777" w:rsidR="00284DBD" w:rsidRPr="00E86746" w:rsidRDefault="00284DBD" w:rsidP="00C64DCB">
      <w:pPr>
        <w:pStyle w:val="Odsekzoznamu"/>
        <w:numPr>
          <w:ilvl w:val="0"/>
          <w:numId w:val="12"/>
        </w:numPr>
        <w:jc w:val="both"/>
      </w:pPr>
      <w:r w:rsidRPr="00E86746">
        <w:rPr>
          <w:color w:val="000000"/>
        </w:rPr>
        <w:t>ZapisHlasenieONarodeni_v1 – služba slúži na zápis nového hlásenia o narodení a na zmenu už vytvoreného a zaslaného hlásenia,</w:t>
      </w:r>
    </w:p>
    <w:p w14:paraId="58AF14F2" w14:textId="77777777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E86746">
        <w:rPr>
          <w:color w:val="000000"/>
        </w:rPr>
        <w:t>StornujHlasenieONarodeni</w:t>
      </w:r>
      <w:r w:rsidRPr="009D331F">
        <w:rPr>
          <w:color w:val="000000"/>
        </w:rPr>
        <w:t>_v1 – služba umožní stornovať HoN, ktoré bolo vytvorené omylom</w:t>
      </w:r>
    </w:p>
    <w:p w14:paraId="6DD049FF" w14:textId="70BA3E1E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9D331F">
        <w:rPr>
          <w:bCs/>
          <w:szCs w:val="24"/>
        </w:rPr>
        <w:t xml:space="preserve">VyhladajHlasenieONarodeni_v1 – služba umožní vyhľadať zapísané HoN podľa zadaného kritéria </w:t>
      </w:r>
    </w:p>
    <w:p w14:paraId="1BCE70BC" w14:textId="77777777" w:rsidR="00082DEE" w:rsidRPr="009D331F" w:rsidRDefault="00082DEE" w:rsidP="006822D5">
      <w:pPr>
        <w:jc w:val="both"/>
        <w:rPr>
          <w:highlight w:val="yellow"/>
        </w:rPr>
      </w:pPr>
    </w:p>
    <w:p w14:paraId="6ACE011A" w14:textId="4CF6E716" w:rsidR="00284DBD" w:rsidRPr="009D331F" w:rsidRDefault="00C12AAA" w:rsidP="00C12AAA">
      <w:pPr>
        <w:spacing w:before="120" w:after="120" w:line="276" w:lineRule="auto"/>
        <w:jc w:val="both"/>
      </w:pPr>
      <w:r w:rsidRPr="009D331F">
        <w:t xml:space="preserve">HoN budú ako objekty evidencie evidované s kódom </w:t>
      </w:r>
      <w:r w:rsidRPr="009D331F">
        <w:rPr>
          <w:b/>
        </w:rPr>
        <w:t>OID 1.3.158.00165387.100.40.105</w:t>
      </w:r>
      <w:r w:rsidRPr="009D331F">
        <w:t>.</w:t>
      </w:r>
      <w:r w:rsidR="00B356C7" w:rsidRPr="009D331F">
        <w:t xml:space="preserve"> </w:t>
      </w:r>
    </w:p>
    <w:p w14:paraId="1DABF50E" w14:textId="1A11EF64" w:rsidR="00F441AF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ascii="Calibri" w:eastAsia="Calibri" w:hAnsi="Calibri" w:cs="Calibri"/>
          <w:sz w:val="22"/>
          <w:szCs w:val="22"/>
        </w:rPr>
        <w:t>Príklad</w:t>
      </w:r>
      <w:r w:rsidR="00DC0FA8" w:rsidRPr="009D331F">
        <w:rPr>
          <w:rFonts w:ascii="Calibri" w:eastAsia="Calibri" w:hAnsi="Calibri" w:cs="Calibri"/>
          <w:sz w:val="22"/>
          <w:szCs w:val="22"/>
        </w:rPr>
        <w:t xml:space="preserve"> verzio</w:t>
      </w:r>
      <w:r w:rsidR="00F441AF" w:rsidRPr="009D331F">
        <w:rPr>
          <w:rFonts w:ascii="Calibri" w:eastAsia="Calibri" w:hAnsi="Calibri" w:cs="Calibri"/>
          <w:sz w:val="22"/>
          <w:szCs w:val="22"/>
        </w:rPr>
        <w:t>vania HoN</w:t>
      </w:r>
      <w:r w:rsidR="00596E0A" w:rsidRPr="009D331F">
        <w:rPr>
          <w:rFonts w:ascii="Calibri" w:eastAsia="Calibri" w:hAnsi="Calibri" w:cs="Calibri"/>
          <w:sz w:val="22"/>
          <w:szCs w:val="22"/>
        </w:rPr>
        <w:t xml:space="preserve"> pri zmene hlásenia (obdobne to platí aj pri stornovaní HoN</w:t>
      </w:r>
      <w:r w:rsidR="00080A10" w:rsidRPr="009D331F">
        <w:rPr>
          <w:rFonts w:ascii="Calibri" w:eastAsia="Calibri" w:hAnsi="Calibri" w:cs="Calibri"/>
          <w:sz w:val="22"/>
          <w:szCs w:val="22"/>
        </w:rPr>
        <w:t>, storno je chápané ako ďalšia verzia</w:t>
      </w:r>
      <w:r w:rsidR="00596E0A" w:rsidRPr="009D331F">
        <w:rPr>
          <w:rFonts w:ascii="Calibri" w:eastAsia="Calibri" w:hAnsi="Calibri" w:cs="Calibri"/>
          <w:sz w:val="22"/>
          <w:szCs w:val="22"/>
        </w:rPr>
        <w:t>):</w:t>
      </w:r>
    </w:p>
    <w:p w14:paraId="6BEB10C1" w14:textId="4C5C23D7" w:rsidR="00596E0A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eastAsia="Calibri"/>
          <w:noProof/>
          <w:lang w:eastAsia="sk-SK"/>
        </w:rPr>
        <w:drawing>
          <wp:inline distT="0" distB="0" distL="0" distR="0" wp14:anchorId="535040DD" wp14:editId="288031EA">
            <wp:extent cx="5731510" cy="1020382"/>
            <wp:effectExtent l="0" t="0" r="2540" b="889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2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648B3" w14:textId="3FDA0909" w:rsidR="006822D5" w:rsidRPr="00E86746" w:rsidRDefault="006822D5" w:rsidP="006822D5">
      <w:pPr>
        <w:jc w:val="both"/>
      </w:pPr>
      <w:r w:rsidRPr="00E86746">
        <w:t xml:space="preserve">Evidovanie </w:t>
      </w:r>
      <w:r w:rsidR="00C12AAA" w:rsidRPr="00E86746">
        <w:t>HoN musí byť riešené prostredníctvom zaručeného</w:t>
      </w:r>
      <w:r w:rsidRPr="00E86746">
        <w:t>, zabezp</w:t>
      </w:r>
      <w:r w:rsidR="00C12AAA" w:rsidRPr="00E86746">
        <w:t>ečeného a dôveryhodného kanála</w:t>
      </w:r>
      <w:r w:rsidRPr="00E86746">
        <w:t>, na ktorý</w:t>
      </w:r>
      <w:r w:rsidR="00C12AAA" w:rsidRPr="00E86746">
        <w:t xml:space="preserve"> sa použije riešenie JRUZ a nutnosť použitia ePZP karty</w:t>
      </w:r>
      <w:r w:rsidRPr="00E86746">
        <w:t xml:space="preserve"> pri elektronickom podpisovaní. Záro</w:t>
      </w:r>
      <w:r w:rsidR="00C12AAA" w:rsidRPr="00E86746">
        <w:t>veň musí byť zabezpečená aj </w:t>
      </w:r>
      <w:r w:rsidRPr="00E86746">
        <w:t xml:space="preserve">následná distribúcia </w:t>
      </w:r>
      <w:r w:rsidR="00C12AAA" w:rsidRPr="00E86746">
        <w:t>HoN do CISMA</w:t>
      </w:r>
      <w:r w:rsidRPr="00E86746">
        <w:t>.</w:t>
      </w:r>
    </w:p>
    <w:p w14:paraId="2992F5C8" w14:textId="2B5A8B11" w:rsidR="006822D5" w:rsidRPr="00E86746" w:rsidRDefault="006822D5" w:rsidP="006822D5">
      <w:pPr>
        <w:jc w:val="both"/>
      </w:pPr>
      <w:r w:rsidRPr="00E86746">
        <w:t>Tento modul j</w:t>
      </w:r>
      <w:r w:rsidR="00C12AAA" w:rsidRPr="00E86746">
        <w:t>e plne integrovaný v JRUZ</w:t>
      </w:r>
      <w:r w:rsidRPr="00E86746">
        <w:t xml:space="preserve"> a využíva existujúce moduly, komunikačné toky a bezpečnostné opatrenia pre overenie </w:t>
      </w:r>
      <w:r w:rsidR="008761DE" w:rsidRPr="00E86746">
        <w:t>ZPr</w:t>
      </w:r>
      <w:r w:rsidRPr="00E86746">
        <w:t>, poskytovateľa, osoby.</w:t>
      </w:r>
      <w:r w:rsidR="00C12AAA" w:rsidRPr="00E86746">
        <w:t xml:space="preserve"> </w:t>
      </w:r>
      <w:r w:rsidRPr="00E86746">
        <w:t xml:space="preserve">Modul dodržiava stanovené pravidlá prenosu údajov, šifrovania údajov a prístupov k údajom. </w:t>
      </w:r>
    </w:p>
    <w:p w14:paraId="05EBB30E" w14:textId="77CEB778" w:rsidR="00612794" w:rsidRPr="009D331F" w:rsidRDefault="00C12AAA" w:rsidP="006822D5">
      <w:pPr>
        <w:spacing w:before="120" w:after="120" w:line="276" w:lineRule="auto"/>
        <w:jc w:val="both"/>
      </w:pPr>
      <w:r w:rsidRPr="00E86746">
        <w:t>Hlásenie o narodení nie je súčasťou</w:t>
      </w:r>
      <w:r w:rsidRPr="009D331F">
        <w:t xml:space="preserve"> EZKO. </w:t>
      </w:r>
    </w:p>
    <w:bookmarkEnd w:id="18"/>
    <w:bookmarkEnd w:id="19"/>
    <w:p w14:paraId="4550C888" w14:textId="2D843EA5" w:rsidR="0061612A" w:rsidRPr="009D331F" w:rsidRDefault="0061612A" w:rsidP="00D66C46"/>
    <w:p w14:paraId="18FBA3E5" w14:textId="77777777" w:rsidR="00CA646E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23" w:name="_Toc102571054"/>
      <w:r w:rsidRPr="009D331F">
        <w:rPr>
          <w:lang w:val="sk-SK"/>
        </w:rPr>
        <w:t>Procesný model</w:t>
      </w:r>
      <w:bookmarkEnd w:id="23"/>
    </w:p>
    <w:p w14:paraId="08CB537F" w14:textId="1A65E3EF" w:rsidR="00F62B3B" w:rsidRPr="009D331F" w:rsidRDefault="5990B26F" w:rsidP="00F62B3B">
      <w:pPr>
        <w:jc w:val="both"/>
      </w:pPr>
      <w:r w:rsidRPr="009D331F">
        <w:t>P</w:t>
      </w:r>
      <w:r w:rsidR="280ED390" w:rsidRPr="009D331F">
        <w:t xml:space="preserve">rocesný model popisuje </w:t>
      </w:r>
      <w:r w:rsidR="00543A6F" w:rsidRPr="009D331F">
        <w:t xml:space="preserve">postup vytvárania </w:t>
      </w:r>
      <w:r w:rsidR="00DF5AAB" w:rsidRPr="009D331F">
        <w:t>z</w:t>
      </w:r>
      <w:r w:rsidR="00543A6F" w:rsidRPr="009D331F">
        <w:t xml:space="preserve">áznamu o narodení </w:t>
      </w:r>
      <w:r w:rsidRPr="009D331F">
        <w:t>a</w:t>
      </w:r>
      <w:r w:rsidR="00543A6F" w:rsidRPr="009D331F">
        <w:t> k nemu patriace procesy</w:t>
      </w:r>
      <w:r w:rsidR="008B3461" w:rsidRPr="009D331F">
        <w:t>.</w:t>
      </w:r>
      <w:r w:rsidRPr="009D331F">
        <w:t xml:space="preserve"> Abstrahuje od jednotlivých klinických procesov</w:t>
      </w:r>
      <w:r w:rsidR="00543A6F" w:rsidRPr="009D331F">
        <w:t>.</w:t>
      </w:r>
    </w:p>
    <w:p w14:paraId="7B4EF7AA" w14:textId="77777777" w:rsidR="00F62B3B" w:rsidRPr="009D331F" w:rsidRDefault="00F62B3B" w:rsidP="00F62B3B">
      <w:pPr>
        <w:jc w:val="both"/>
      </w:pPr>
    </w:p>
    <w:p w14:paraId="1F802E5E" w14:textId="77777777" w:rsidR="00F62B3B" w:rsidRPr="009D331F" w:rsidRDefault="4B1F096C" w:rsidP="00F62B3B">
      <w:pPr>
        <w:jc w:val="both"/>
      </w:pPr>
      <w:r w:rsidRPr="009D331F">
        <w:t>Prehľadnou formou:</w:t>
      </w:r>
    </w:p>
    <w:p w14:paraId="137F9E7F" w14:textId="62BC0E44" w:rsidR="00F62B3B" w:rsidRPr="009D331F" w:rsidRDefault="5990B26F" w:rsidP="00C64DCB">
      <w:pPr>
        <w:pStyle w:val="Odsekzoznamu"/>
        <w:numPr>
          <w:ilvl w:val="0"/>
          <w:numId w:val="24"/>
        </w:numPr>
        <w:jc w:val="both"/>
      </w:pPr>
      <w:r w:rsidRPr="009D331F">
        <w:t xml:space="preserve">Určuje rozsah </w:t>
      </w:r>
      <w:r w:rsidR="00284DBD" w:rsidRPr="009D331F">
        <w:t>služieb pre HoN</w:t>
      </w:r>
      <w:r w:rsidR="280ED390" w:rsidRPr="009D331F">
        <w:t xml:space="preserve"> </w:t>
      </w:r>
      <w:r w:rsidRPr="009D331F">
        <w:t xml:space="preserve">v súlade s popisom </w:t>
      </w:r>
      <w:r w:rsidR="2A90AE69" w:rsidRPr="009D331F">
        <w:t xml:space="preserve">v </w:t>
      </w:r>
      <w:r w:rsidRPr="009D331F">
        <w:t xml:space="preserve">kapitole </w:t>
      </w:r>
      <w:hyperlink w:anchor="_Biznis_špecifikácia" w:history="1">
        <w:r w:rsidRPr="009D331F">
          <w:rPr>
            <w:rStyle w:val="Hypertextovprepojenie"/>
          </w:rPr>
          <w:t>Biznis špecifikácia</w:t>
        </w:r>
      </w:hyperlink>
      <w:r w:rsidR="00284DBD" w:rsidRPr="009D331F">
        <w:rPr>
          <w:rStyle w:val="Hypertextovprepojenie"/>
        </w:rPr>
        <w:t>.</w:t>
      </w:r>
    </w:p>
    <w:p w14:paraId="21F03984" w14:textId="5610EBD4" w:rsidR="00F87C1F" w:rsidRPr="009D331F" w:rsidRDefault="4B1F096C" w:rsidP="00C64DCB">
      <w:pPr>
        <w:pStyle w:val="Odsekzoznamu"/>
        <w:numPr>
          <w:ilvl w:val="0"/>
          <w:numId w:val="24"/>
        </w:numPr>
        <w:jc w:val="both"/>
      </w:pPr>
      <w:r w:rsidRPr="009D331F">
        <w:t>Stan</w:t>
      </w:r>
      <w:r w:rsidR="001D2D23" w:rsidRPr="009D331F">
        <w:t xml:space="preserve">ovuje komunikáciu medzi </w:t>
      </w:r>
      <w:r w:rsidR="00284DBD" w:rsidRPr="009D331F">
        <w:t>N</w:t>
      </w:r>
      <w:r w:rsidR="008B3461" w:rsidRPr="009D331F">
        <w:t>IS</w:t>
      </w:r>
      <w:r w:rsidR="001D2D23" w:rsidRPr="009D331F">
        <w:t xml:space="preserve"> </w:t>
      </w:r>
      <w:r w:rsidR="00792C1A" w:rsidRPr="009D331F">
        <w:t>a NZIS</w:t>
      </w:r>
      <w:r w:rsidRPr="009D331F">
        <w:t xml:space="preserve">. </w:t>
      </w:r>
    </w:p>
    <w:p w14:paraId="17DB4C74" w14:textId="77777777" w:rsidR="00EF0A94" w:rsidRPr="009D331F" w:rsidRDefault="00EF0A94" w:rsidP="00F87C1F"/>
    <w:p w14:paraId="5310CD44" w14:textId="77777777" w:rsidR="00EF0A94" w:rsidRPr="009D331F" w:rsidRDefault="4B1F096C" w:rsidP="00F87C1F">
      <w:r w:rsidRPr="009D331F">
        <w:t xml:space="preserve">Procesný model sa skladá: </w:t>
      </w:r>
    </w:p>
    <w:p w14:paraId="469F7C59" w14:textId="7BEE16CC" w:rsidR="00EF0A94" w:rsidRPr="009D331F" w:rsidRDefault="1B364A4A" w:rsidP="00C64DCB">
      <w:pPr>
        <w:pStyle w:val="Odsekzoznamu"/>
        <w:numPr>
          <w:ilvl w:val="0"/>
          <w:numId w:val="18"/>
        </w:numPr>
      </w:pPr>
      <w:r w:rsidRPr="009D331F">
        <w:t xml:space="preserve">L1 - Procesná mapa </w:t>
      </w:r>
      <w:r w:rsidR="00543A6F" w:rsidRPr="009D331F">
        <w:t>pre Hlásenie o</w:t>
      </w:r>
      <w:r w:rsidR="00AB77DC" w:rsidRPr="009D331F">
        <w:t> </w:t>
      </w:r>
      <w:r w:rsidR="00543A6F" w:rsidRPr="009D331F">
        <w:t>narodení</w:t>
      </w:r>
      <w:r w:rsidR="00AB77DC" w:rsidRPr="009D331F">
        <w:t xml:space="preserve"> (kapitola </w:t>
      </w:r>
      <w:hyperlink w:anchor="_Procesná_mapa_(L1)" w:history="1">
        <w:r w:rsidR="00AB77DC" w:rsidRPr="009D331F">
          <w:rPr>
            <w:rStyle w:val="Hypertextovprepojenie"/>
          </w:rPr>
          <w:t>4.1. Procesná mapa (L1)</w:t>
        </w:r>
      </w:hyperlink>
      <w:r w:rsidR="00AB77DC" w:rsidRPr="009D331F">
        <w:t>)</w:t>
      </w:r>
    </w:p>
    <w:p w14:paraId="6F724995" w14:textId="249EAE4A" w:rsidR="00D1104D" w:rsidRPr="009D331F" w:rsidRDefault="00543A6F" w:rsidP="00C64DCB">
      <w:pPr>
        <w:pStyle w:val="Odsekzoznamu"/>
        <w:numPr>
          <w:ilvl w:val="0"/>
          <w:numId w:val="18"/>
        </w:numPr>
      </w:pPr>
      <w:r w:rsidRPr="009D331F">
        <w:t>L2 - Popis procesov pre Hlásenie o</w:t>
      </w:r>
      <w:r w:rsidR="00AB77DC" w:rsidRPr="009D331F">
        <w:t> </w:t>
      </w:r>
      <w:r w:rsidRPr="009D331F">
        <w:t>narodení</w:t>
      </w:r>
      <w:r w:rsidR="00AB77DC" w:rsidRPr="009D331F">
        <w:t xml:space="preserve"> (kapitola </w:t>
      </w:r>
      <w:hyperlink w:anchor="_Popis_procesov_(L2)" w:history="1">
        <w:r w:rsidR="00AB77DC" w:rsidRPr="009D331F">
          <w:rPr>
            <w:rStyle w:val="Hypertextovprepojenie"/>
          </w:rPr>
          <w:t>4.2. Popis procesov (L2)</w:t>
        </w:r>
      </w:hyperlink>
      <w:r w:rsidR="00AB77DC" w:rsidRPr="009D331F">
        <w:t>)</w:t>
      </w:r>
    </w:p>
    <w:p w14:paraId="0E7DBE83" w14:textId="60764613" w:rsidR="00D1104D" w:rsidRPr="009D331F" w:rsidRDefault="4B1F096C" w:rsidP="00C64DCB">
      <w:pPr>
        <w:pStyle w:val="Odsekzoznamu"/>
        <w:numPr>
          <w:ilvl w:val="0"/>
          <w:numId w:val="18"/>
        </w:numPr>
      </w:pPr>
      <w:r w:rsidRPr="009D331F">
        <w:t>Procesn</w:t>
      </w:r>
      <w:r w:rsidR="003A733A" w:rsidRPr="009D331F">
        <w:t>e</w:t>
      </w:r>
      <w:r w:rsidRPr="009D331F">
        <w:t xml:space="preserve"> scenár</w:t>
      </w:r>
      <w:r w:rsidR="003A733A" w:rsidRPr="009D331F">
        <w:t>e</w:t>
      </w:r>
      <w:r w:rsidR="00AB77DC" w:rsidRPr="009D331F">
        <w:t xml:space="preserve"> (kapitola </w:t>
      </w:r>
      <w:hyperlink w:anchor="_Scenáre_použitia_(Procesné" w:history="1">
        <w:r w:rsidR="00AB77DC" w:rsidRPr="009D331F">
          <w:rPr>
            <w:rStyle w:val="Hypertextovprepojenie"/>
          </w:rPr>
          <w:t>4.3. Scenáre použitia (Procesné scenáre služieb)</w:t>
        </w:r>
      </w:hyperlink>
      <w:r w:rsidR="00AB77DC" w:rsidRPr="009D331F">
        <w:t>)</w:t>
      </w:r>
    </w:p>
    <w:p w14:paraId="23031232" w14:textId="0094FDFE" w:rsidR="000471DB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4" w:name="_Procesná_mapa_(L1)"/>
      <w:bookmarkStart w:id="25" w:name="_Toc102571055"/>
      <w:bookmarkEnd w:id="24"/>
      <w:r w:rsidRPr="009D331F">
        <w:rPr>
          <w:lang w:val="sk-SK"/>
        </w:rPr>
        <w:t>Procesná mapa (L1)</w:t>
      </w:r>
      <w:bookmarkEnd w:id="25"/>
    </w:p>
    <w:p w14:paraId="47DDDB8F" w14:textId="03F2068B" w:rsidR="00740FD1" w:rsidRPr="009D331F" w:rsidRDefault="00C17F1C" w:rsidP="0FB5076D">
      <w:pPr>
        <w:spacing w:before="0" w:after="200" w:line="276" w:lineRule="auto"/>
      </w:pPr>
      <w:r w:rsidRPr="009D331F">
        <w:rPr>
          <w:noProof/>
          <w:lang w:eastAsia="sk-SK"/>
        </w:rPr>
        <w:drawing>
          <wp:inline distT="0" distB="0" distL="0" distR="0" wp14:anchorId="145C551C" wp14:editId="57681CFC">
            <wp:extent cx="2976964" cy="276606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14" cy="278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1B91E" w14:textId="35E47C22" w:rsidR="000471DB" w:rsidRPr="009D331F" w:rsidRDefault="000471DB" w:rsidP="00740FD1">
      <w:pPr>
        <w:ind w:firstLine="708"/>
      </w:pPr>
    </w:p>
    <w:p w14:paraId="197AF534" w14:textId="77777777" w:rsidR="00740FD1" w:rsidRPr="009D331F" w:rsidRDefault="00740FD1" w:rsidP="00740FD1">
      <w:pPr>
        <w:ind w:firstLine="708"/>
      </w:pPr>
    </w:p>
    <w:p w14:paraId="253CDD29" w14:textId="77777777" w:rsidR="001E3A1C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6" w:name="_Popis_procesov_(L2)"/>
      <w:bookmarkStart w:id="27" w:name="_Toc102571056"/>
      <w:bookmarkEnd w:id="26"/>
      <w:r w:rsidRPr="009D331F">
        <w:rPr>
          <w:lang w:val="sk-SK"/>
        </w:rPr>
        <w:t>Popis procesov (L2)</w:t>
      </w:r>
      <w:bookmarkEnd w:id="27"/>
    </w:p>
    <w:p w14:paraId="34CC47D7" w14:textId="3C3F5F32" w:rsidR="00DF5AAB" w:rsidRPr="00E86746" w:rsidRDefault="1E3A2E22" w:rsidP="00F52082">
      <w:pPr>
        <w:jc w:val="both"/>
      </w:pPr>
      <w:r w:rsidRPr="00E86746">
        <w:t>Popis procesov (L2) znázorňuje jednotlivé a</w:t>
      </w:r>
      <w:r w:rsidR="00DF5AAB" w:rsidRPr="00E86746">
        <w:t xml:space="preserve">ktivity realizované </w:t>
      </w:r>
      <w:r w:rsidR="009D331F" w:rsidRPr="00E86746">
        <w:t>ZPr</w:t>
      </w:r>
      <w:r w:rsidRPr="00E86746">
        <w:t xml:space="preserve"> v </w:t>
      </w:r>
      <w:r w:rsidR="00F31EC8" w:rsidRPr="00E86746">
        <w:t>N</w:t>
      </w:r>
      <w:r w:rsidR="006F46DE" w:rsidRPr="00E86746">
        <w:t xml:space="preserve">IS </w:t>
      </w:r>
      <w:r w:rsidR="00DF5AAB" w:rsidRPr="00E86746">
        <w:t xml:space="preserve">v súvislosti s hlásením narodenia dieťaťa </w:t>
      </w:r>
      <w:r w:rsidRPr="00E86746">
        <w:t>a volanie služieb NZIS. Popis procesov abstrahuje od popisu klinických postupov medzi lekárom/zdravotníckym pracovníkom a</w:t>
      </w:r>
      <w:r w:rsidR="3CA9431B" w:rsidRPr="00E86746">
        <w:t> </w:t>
      </w:r>
      <w:r w:rsidRPr="00E86746">
        <w:t xml:space="preserve">pacientom. </w:t>
      </w:r>
    </w:p>
    <w:p w14:paraId="2AFD2A10" w14:textId="480CF97F" w:rsidR="00D1104D" w:rsidRPr="00E86746" w:rsidRDefault="1E3A2E22" w:rsidP="00F52082">
      <w:pPr>
        <w:jc w:val="both"/>
      </w:pPr>
      <w:r w:rsidRPr="00E86746">
        <w:t>Procesy sú následne vyskladané do j</w:t>
      </w:r>
      <w:r w:rsidR="3CA9431B" w:rsidRPr="00E86746">
        <w:t>ednotlivých procesných scenárov.</w:t>
      </w:r>
    </w:p>
    <w:p w14:paraId="4D437C2E" w14:textId="77777777" w:rsidR="00D83E9B" w:rsidRPr="00E86746" w:rsidRDefault="00D83E9B" w:rsidP="00F52082">
      <w:pPr>
        <w:jc w:val="both"/>
      </w:pPr>
    </w:p>
    <w:p w14:paraId="30FFDEC8" w14:textId="77777777" w:rsidR="00D83E9B" w:rsidRPr="00E86746" w:rsidRDefault="4B1F096C" w:rsidP="00F52082">
      <w:pPr>
        <w:jc w:val="both"/>
      </w:pPr>
      <w:r w:rsidRPr="00E86746">
        <w:t>Procesy môžu byť postupne dopĺňané v závislosti od používateľov NZIS, ktorí sú zadelení do jednotlivých rolí v nadväznosti na povolanie zdravotníckeho pracovníka.</w:t>
      </w:r>
    </w:p>
    <w:p w14:paraId="2330D60F" w14:textId="77777777" w:rsidR="00612794" w:rsidRPr="00E86746" w:rsidRDefault="00612794" w:rsidP="00D83E9B"/>
    <w:p w14:paraId="55AB5D0F" w14:textId="42BE8CEA" w:rsidR="00D83E9B" w:rsidRPr="009D331F" w:rsidRDefault="4B1F096C" w:rsidP="00D83E9B">
      <w:r w:rsidRPr="00E86746">
        <w:t>V každom procese sa môžu objaviť</w:t>
      </w:r>
      <w:r w:rsidRPr="009D331F">
        <w:t xml:space="preserve"> aktéri:</w:t>
      </w:r>
    </w:p>
    <w:p w14:paraId="2A1DEF1A" w14:textId="1832943C" w:rsidR="00D83E9B" w:rsidRPr="009D331F" w:rsidRDefault="4B1F096C" w:rsidP="00C64DCB">
      <w:pPr>
        <w:pStyle w:val="Odsekzoznamu"/>
        <w:numPr>
          <w:ilvl w:val="0"/>
          <w:numId w:val="19"/>
        </w:numPr>
      </w:pPr>
      <w:r w:rsidRPr="009D331F">
        <w:t>Zdrav</w:t>
      </w:r>
      <w:r w:rsidR="006F46DE" w:rsidRPr="009D331F">
        <w:t>otnícky pracovník pracujúci v NIS</w:t>
      </w:r>
    </w:p>
    <w:p w14:paraId="596A8C70" w14:textId="7DA0BD3D" w:rsidR="00D83E9B" w:rsidRPr="009D331F" w:rsidRDefault="006F46DE" w:rsidP="00C64DCB">
      <w:pPr>
        <w:pStyle w:val="Odsekzoznamu"/>
        <w:numPr>
          <w:ilvl w:val="0"/>
          <w:numId w:val="19"/>
        </w:numPr>
      </w:pPr>
      <w:r w:rsidRPr="009D331F">
        <w:t>Nemocničný informačný systém (NIS)</w:t>
      </w:r>
    </w:p>
    <w:p w14:paraId="17DE6AC8" w14:textId="38BD7A97" w:rsidR="006F46DE" w:rsidRPr="009D331F" w:rsidRDefault="7A4DF636" w:rsidP="00C64DCB">
      <w:pPr>
        <w:pStyle w:val="Odsekzoznamu"/>
        <w:numPr>
          <w:ilvl w:val="0"/>
          <w:numId w:val="19"/>
        </w:numPr>
      </w:pPr>
      <w:r w:rsidRPr="009D331F">
        <w:t>Národný zdravotnícky informačný systém (NZIS)</w:t>
      </w:r>
    </w:p>
    <w:p w14:paraId="6534FB49" w14:textId="77777777" w:rsidR="00DC0FA8" w:rsidRPr="009D331F" w:rsidRDefault="00DC0FA8" w:rsidP="006F46DE">
      <w:pPr>
        <w:ind w:left="360"/>
      </w:pPr>
    </w:p>
    <w:p w14:paraId="6EA7F0FE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28" w:name="_A1_–_Zápis"/>
      <w:bookmarkStart w:id="29" w:name="_A13_–_Zápis"/>
      <w:bookmarkStart w:id="30" w:name="_A01_–_Zápis"/>
      <w:bookmarkStart w:id="31" w:name="_Toc96088545"/>
      <w:bookmarkStart w:id="32" w:name="_Toc102571057"/>
      <w:bookmarkEnd w:id="28"/>
      <w:bookmarkEnd w:id="29"/>
      <w:bookmarkEnd w:id="30"/>
      <w:bookmarkEnd w:id="31"/>
      <w:bookmarkEnd w:id="32"/>
    </w:p>
    <w:p w14:paraId="7BB3411F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3" w:name="_Toc96088546"/>
      <w:bookmarkStart w:id="34" w:name="_Toc102571058"/>
      <w:bookmarkEnd w:id="33"/>
      <w:bookmarkEnd w:id="34"/>
    </w:p>
    <w:p w14:paraId="02849AA4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5" w:name="_Toc96088547"/>
      <w:bookmarkStart w:id="36" w:name="_Toc102571059"/>
      <w:bookmarkEnd w:id="35"/>
      <w:bookmarkEnd w:id="36"/>
    </w:p>
    <w:p w14:paraId="480C2793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7" w:name="_Toc96088548"/>
      <w:bookmarkStart w:id="38" w:name="_Toc102571060"/>
      <w:bookmarkEnd w:id="37"/>
      <w:bookmarkEnd w:id="38"/>
    </w:p>
    <w:p w14:paraId="4A5D5716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9" w:name="_Toc96088549"/>
      <w:bookmarkStart w:id="40" w:name="_Toc102571061"/>
      <w:bookmarkEnd w:id="39"/>
      <w:bookmarkEnd w:id="40"/>
    </w:p>
    <w:p w14:paraId="0DDB1CB9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41" w:name="_Toc96088550"/>
      <w:bookmarkStart w:id="42" w:name="_Toc102571062"/>
      <w:bookmarkEnd w:id="41"/>
      <w:bookmarkEnd w:id="42"/>
    </w:p>
    <w:p w14:paraId="61FDA4A0" w14:textId="79E2D38F" w:rsidR="00372D13" w:rsidRPr="009D331F" w:rsidRDefault="041BE1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3" w:name="_Toc102571063"/>
      <w:r w:rsidRPr="009D331F">
        <w:rPr>
          <w:lang w:val="sk-SK"/>
        </w:rPr>
        <w:t>A</w:t>
      </w:r>
      <w:r w:rsidR="30AD2ECC" w:rsidRPr="009D331F">
        <w:rPr>
          <w:lang w:val="sk-SK"/>
        </w:rPr>
        <w:t>01</w:t>
      </w:r>
      <w:r w:rsidRPr="009D331F">
        <w:rPr>
          <w:lang w:val="sk-SK"/>
        </w:rPr>
        <w:t xml:space="preserve"> – </w:t>
      </w:r>
      <w:r w:rsidR="56CDB83B" w:rsidRPr="009D331F">
        <w:rPr>
          <w:lang w:val="sk-SK"/>
        </w:rPr>
        <w:t xml:space="preserve">Zápis </w:t>
      </w:r>
      <w:r w:rsidR="00543A6F" w:rsidRPr="009D331F">
        <w:rPr>
          <w:lang w:val="sk-SK"/>
        </w:rPr>
        <w:t>hlásenia o narodení</w:t>
      </w:r>
      <w:bookmarkEnd w:id="43"/>
    </w:p>
    <w:p w14:paraId="48E5926E" w14:textId="77777777" w:rsidR="00904A9B" w:rsidRPr="009D331F" w:rsidRDefault="00904A9B" w:rsidP="00EF1B68">
      <w:pPr>
        <w:rPr>
          <w:b/>
          <w:u w:val="single"/>
        </w:rPr>
      </w:pPr>
    </w:p>
    <w:p w14:paraId="7E6E9145" w14:textId="5695B8F6" w:rsidR="003E3BC4" w:rsidRPr="009D331F" w:rsidRDefault="4B1F096C" w:rsidP="00EF1B68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72D13" w:rsidRPr="009D331F" w14:paraId="38D6BE57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72C7EE03" w14:textId="77777777" w:rsidR="00372D13" w:rsidRPr="009D331F" w:rsidRDefault="7A4DF636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7B02E34B" w14:textId="77777777" w:rsidR="00372D13" w:rsidRPr="009D331F" w:rsidRDefault="00372D13" w:rsidP="00AB6E86">
            <w:pPr>
              <w:rPr>
                <w:sz w:val="18"/>
              </w:rPr>
            </w:pPr>
          </w:p>
        </w:tc>
      </w:tr>
      <w:tr w:rsidR="00372D13" w:rsidRPr="009D331F" w14:paraId="6853427E" w14:textId="77777777" w:rsidTr="51A082AC">
        <w:trPr>
          <w:cantSplit/>
        </w:trPr>
        <w:tc>
          <w:tcPr>
            <w:tcW w:w="993" w:type="dxa"/>
          </w:tcPr>
          <w:p w14:paraId="2150E075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6FC15E80" w14:textId="72AA3587" w:rsidR="00372D13" w:rsidRPr="009D331F" w:rsidRDefault="001A3BA9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Vytvorenie</w:t>
            </w:r>
            <w:r w:rsidR="1A4B74AE" w:rsidRPr="009D331F">
              <w:rPr>
                <w:sz w:val="18"/>
                <w:szCs w:val="18"/>
              </w:rPr>
              <w:t xml:space="preserve"> </w:t>
            </w:r>
            <w:r w:rsidR="00C12AAA" w:rsidRPr="009D331F">
              <w:rPr>
                <w:sz w:val="18"/>
                <w:szCs w:val="18"/>
              </w:rPr>
              <w:t>a odoslanie HoN z NIS</w:t>
            </w:r>
            <w:r w:rsidRPr="009D331F">
              <w:rPr>
                <w:sz w:val="18"/>
                <w:szCs w:val="18"/>
              </w:rPr>
              <w:t xml:space="preserve"> do NZIS</w:t>
            </w:r>
          </w:p>
        </w:tc>
      </w:tr>
      <w:tr w:rsidR="00372D13" w:rsidRPr="009D331F" w14:paraId="31FC0D62" w14:textId="77777777" w:rsidTr="51A082AC">
        <w:trPr>
          <w:cantSplit/>
        </w:trPr>
        <w:tc>
          <w:tcPr>
            <w:tcW w:w="993" w:type="dxa"/>
          </w:tcPr>
          <w:p w14:paraId="5D2ACE7D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4E406EC5" w14:textId="683CE2CB" w:rsidR="00372D13" w:rsidRPr="009D331F" w:rsidRDefault="4CB367CA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útvar, na ktorom pracuje</w:t>
            </w:r>
            <w:r w:rsidR="2E6B9651" w:rsidRPr="009D331F">
              <w:rPr>
                <w:sz w:val="18"/>
                <w:szCs w:val="18"/>
              </w:rPr>
              <w:t>.</w:t>
            </w:r>
          </w:p>
          <w:p w14:paraId="594472FC" w14:textId="2DECF51C" w:rsidR="006F46DE" w:rsidRPr="009D331F" w:rsidRDefault="1E3A2E22" w:rsidP="00C64DCB">
            <w:pPr>
              <w:pStyle w:val="Odsekzoznamu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Poskytnutá zdravotná starostlivosť</w:t>
            </w:r>
            <w:r w:rsidR="006F46DE" w:rsidRPr="009D331F">
              <w:rPr>
                <w:sz w:val="18"/>
                <w:szCs w:val="18"/>
              </w:rPr>
              <w:t xml:space="preserve"> – pôrod dieťaťa, h</w:t>
            </w:r>
            <w:r w:rsidR="4316EC10" w:rsidRPr="009D331F">
              <w:rPr>
                <w:sz w:val="18"/>
                <w:szCs w:val="18"/>
              </w:rPr>
              <w:t xml:space="preserve">lásenie sa zapisuje </w:t>
            </w:r>
            <w:r w:rsidR="00902645" w:rsidRPr="009D331F">
              <w:rPr>
                <w:sz w:val="18"/>
                <w:szCs w:val="18"/>
              </w:rPr>
              <w:t xml:space="preserve">a odosiela </w:t>
            </w:r>
            <w:r w:rsidR="4316EC10" w:rsidRPr="009D331F">
              <w:rPr>
                <w:sz w:val="18"/>
                <w:szCs w:val="18"/>
              </w:rPr>
              <w:t xml:space="preserve">bez ohľadu na to, či sa </w:t>
            </w:r>
            <w:r w:rsidR="00902645" w:rsidRPr="009D331F">
              <w:rPr>
                <w:sz w:val="18"/>
                <w:szCs w:val="18"/>
              </w:rPr>
              <w:t xml:space="preserve">dieťa </w:t>
            </w:r>
            <w:r w:rsidR="4316EC10" w:rsidRPr="009D331F">
              <w:rPr>
                <w:sz w:val="18"/>
                <w:szCs w:val="18"/>
              </w:rPr>
              <w:t>narod</w:t>
            </w:r>
            <w:r w:rsidR="006F46DE" w:rsidRPr="009D331F">
              <w:rPr>
                <w:sz w:val="18"/>
                <w:szCs w:val="18"/>
              </w:rPr>
              <w:t xml:space="preserve">ilo živé alebo mŕtve, resp. sa jedná o dieťa nájdené mimo PZS alebo odložené v hniezde záchrany. </w:t>
            </w:r>
          </w:p>
        </w:tc>
      </w:tr>
      <w:tr w:rsidR="00372D13" w:rsidRPr="009D331F" w14:paraId="6092EC76" w14:textId="77777777" w:rsidTr="51A082AC">
        <w:trPr>
          <w:cantSplit/>
        </w:trPr>
        <w:tc>
          <w:tcPr>
            <w:tcW w:w="993" w:type="dxa"/>
          </w:tcPr>
          <w:p w14:paraId="2D9A284B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0E0887DC" w14:textId="77777777" w:rsidR="009F7C0B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7850C8C0" w14:textId="7BA4A48A" w:rsidR="00372D13" w:rsidRPr="009D331F" w:rsidRDefault="4136F2A3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Zapísaný záznam </w:t>
            </w:r>
            <w:r w:rsidR="001A3BA9" w:rsidRPr="009D331F">
              <w:rPr>
                <w:sz w:val="18"/>
                <w:szCs w:val="18"/>
              </w:rPr>
              <w:t>HoN</w:t>
            </w:r>
            <w:r w:rsidRPr="009D331F">
              <w:rPr>
                <w:sz w:val="18"/>
                <w:szCs w:val="18"/>
              </w:rPr>
              <w:t xml:space="preserve"> podpísaný elektronickým podpisom ZPr </w:t>
            </w:r>
            <w:r w:rsidR="001A3BA9" w:rsidRPr="009D331F">
              <w:rPr>
                <w:sz w:val="18"/>
                <w:szCs w:val="18"/>
              </w:rPr>
              <w:t xml:space="preserve">a odoslaný </w:t>
            </w:r>
            <w:r w:rsidRPr="009D331F">
              <w:rPr>
                <w:sz w:val="18"/>
                <w:szCs w:val="18"/>
              </w:rPr>
              <w:t>do NZIS</w:t>
            </w:r>
          </w:p>
          <w:p w14:paraId="045E1D25" w14:textId="77777777" w:rsidR="00300D0C" w:rsidRPr="009D331F" w:rsidRDefault="00300D0C" w:rsidP="00300D0C">
            <w:pPr>
              <w:pStyle w:val="Odsekzoznamu"/>
              <w:rPr>
                <w:sz w:val="18"/>
              </w:rPr>
            </w:pPr>
          </w:p>
          <w:p w14:paraId="5E1B838F" w14:textId="128B182E" w:rsidR="00372D13" w:rsidRPr="009D331F" w:rsidRDefault="001A3BA9" w:rsidP="001A3BA9">
            <w:pPr>
              <w:rPr>
                <w:i/>
                <w:iCs/>
                <w:sz w:val="18"/>
                <w:szCs w:val="18"/>
              </w:rPr>
            </w:pPr>
            <w:r w:rsidRPr="009D331F">
              <w:rPr>
                <w:i/>
                <w:iCs/>
                <w:sz w:val="18"/>
                <w:szCs w:val="18"/>
              </w:rPr>
              <w:t>Tlač: ZPr vytlačí Dohodu o mene a priezvisku dieťaťa, ak ju matka podpisuje fyzicky v PZS.</w:t>
            </w:r>
          </w:p>
        </w:tc>
      </w:tr>
      <w:tr w:rsidR="00372D13" w:rsidRPr="009D331F" w14:paraId="41B59003" w14:textId="77777777" w:rsidTr="51A082AC">
        <w:trPr>
          <w:cantSplit/>
        </w:trPr>
        <w:tc>
          <w:tcPr>
            <w:tcW w:w="993" w:type="dxa"/>
          </w:tcPr>
          <w:p w14:paraId="7F865569" w14:textId="586AA9B6" w:rsidR="00372D13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638007BC" w14:textId="594C1BED" w:rsidR="00300D0C" w:rsidRPr="009D331F" w:rsidRDefault="00C568E2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1__–" w:history="1">
              <w:r w:rsidR="001A3BA9" w:rsidRPr="009D331F">
                <w:rPr>
                  <w:rStyle w:val="Hypertextovprepojenie"/>
                  <w:sz w:val="18"/>
                  <w:szCs w:val="18"/>
                </w:rPr>
                <w:t>HoN_01_01 - Zápis hlásenia o narodení</w:t>
              </w:r>
            </w:hyperlink>
          </w:p>
        </w:tc>
      </w:tr>
      <w:tr w:rsidR="00372D13" w:rsidRPr="009D331F" w14:paraId="0A7CB665" w14:textId="77777777" w:rsidTr="51A082AC">
        <w:trPr>
          <w:cantSplit/>
        </w:trPr>
        <w:tc>
          <w:tcPr>
            <w:tcW w:w="993" w:type="dxa"/>
          </w:tcPr>
          <w:p w14:paraId="6D629F53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7B8723FE" w14:textId="74BC73C0" w:rsidR="00372D13" w:rsidRPr="009D331F" w:rsidRDefault="00C568E2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1A3BA9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6D6E028D" w14:textId="0460333E" w:rsidR="00372D13" w:rsidRPr="009D331F" w:rsidRDefault="007A0242" w:rsidP="007A0242">
      <w:pPr>
        <w:pStyle w:val="Popis"/>
        <w:rPr>
          <w:lang w:val="sk-SK"/>
        </w:rPr>
      </w:pPr>
      <w:bookmarkStart w:id="44" w:name="_Toc96088600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5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A01</w:t>
      </w:r>
      <w:bookmarkEnd w:id="44"/>
    </w:p>
    <w:p w14:paraId="3064CE77" w14:textId="77777777" w:rsidR="000471DB" w:rsidRPr="009D331F" w:rsidRDefault="000471DB" w:rsidP="000471DB">
      <w:r w:rsidRPr="009D331F">
        <w:tab/>
      </w:r>
      <w:r w:rsidRPr="009D331F">
        <w:tab/>
      </w:r>
    </w:p>
    <w:p w14:paraId="26516CCB" w14:textId="77777777" w:rsidR="005C4215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1CC77F1D" w14:textId="77777777" w:rsidR="005C4215" w:rsidRPr="009D331F" w:rsidRDefault="005C4215" w:rsidP="005C4215"/>
    <w:p w14:paraId="60D8339F" w14:textId="698ECD9B" w:rsidR="0007621F" w:rsidRPr="00E86746" w:rsidRDefault="4CB367CA" w:rsidP="00C64DCB">
      <w:pPr>
        <w:pStyle w:val="Odsekzoznamu"/>
        <w:numPr>
          <w:ilvl w:val="0"/>
          <w:numId w:val="11"/>
        </w:numPr>
        <w:jc w:val="both"/>
      </w:pPr>
      <w:r w:rsidRPr="00E86746">
        <w:t>Pre úspeš</w:t>
      </w:r>
      <w:r w:rsidR="626E7A83" w:rsidRPr="00E86746">
        <w:t xml:space="preserve">né odoslanie záznamu </w:t>
      </w:r>
      <w:r w:rsidR="00902645" w:rsidRPr="00E86746">
        <w:t>HoN</w:t>
      </w:r>
      <w:r w:rsidRPr="00E86746">
        <w:t xml:space="preserve">, je potrebné </w:t>
      </w:r>
      <w:r w:rsidR="069B9178" w:rsidRPr="00E86746">
        <w:t>v</w:t>
      </w:r>
      <w:r w:rsidR="393D42B8" w:rsidRPr="00E86746">
        <w:t> </w:t>
      </w:r>
      <w:r w:rsidR="069B9178" w:rsidRPr="00E86746">
        <w:t>XML</w:t>
      </w:r>
      <w:r w:rsidR="393D42B8" w:rsidRPr="00E86746">
        <w:t xml:space="preserve"> </w:t>
      </w:r>
      <w:r w:rsidR="54A83B44" w:rsidRPr="00E86746">
        <w:t xml:space="preserve">naplniť </w:t>
      </w:r>
      <w:r w:rsidR="3BF399A6" w:rsidRPr="00E86746">
        <w:t>elemen</w:t>
      </w:r>
      <w:r w:rsidR="00542443" w:rsidRPr="00E86746">
        <w:t>ty v zmysle stanovenej XSD</w:t>
      </w:r>
      <w:r w:rsidR="3BF399A6" w:rsidRPr="00E86746">
        <w:t xml:space="preserve"> schémy.</w:t>
      </w:r>
    </w:p>
    <w:p w14:paraId="6141393F" w14:textId="3EF373BD" w:rsidR="00B2317D" w:rsidRPr="00E86746" w:rsidRDefault="4CB367CA" w:rsidP="00C64DCB">
      <w:pPr>
        <w:pStyle w:val="Odsekzoznamu"/>
        <w:numPr>
          <w:ilvl w:val="0"/>
          <w:numId w:val="17"/>
        </w:numPr>
        <w:jc w:val="both"/>
      </w:pPr>
      <w:r w:rsidRPr="00E86746">
        <w:t>Odoslanie záznamu je realizované na pozadí, hneď po odosl</w:t>
      </w:r>
      <w:r w:rsidR="006F46DE" w:rsidRPr="00E86746">
        <w:t>aní záznamu NIS</w:t>
      </w:r>
      <w:r w:rsidRPr="00E86746">
        <w:t xml:space="preserve"> umožní </w:t>
      </w:r>
      <w:r w:rsidR="005C29C2" w:rsidRPr="00E86746">
        <w:t xml:space="preserve">ZPr </w:t>
      </w:r>
      <w:r w:rsidRPr="00E86746">
        <w:t>pracovať so systémom bez potreby čakania na odoslani</w:t>
      </w:r>
      <w:r w:rsidR="0A261679" w:rsidRPr="00E86746">
        <w:t>e</w:t>
      </w:r>
      <w:r w:rsidRPr="00E86746">
        <w:t xml:space="preserve"> záznamu</w:t>
      </w:r>
      <w:r w:rsidR="626E7A83" w:rsidRPr="00E86746">
        <w:t>.</w:t>
      </w:r>
      <w:r w:rsidRPr="00E86746">
        <w:t xml:space="preserve"> </w:t>
      </w:r>
    </w:p>
    <w:p w14:paraId="3B24047A" w14:textId="0A6FF546" w:rsidR="00C12AAA" w:rsidRPr="00E86746" w:rsidRDefault="4CB367CA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r w:rsidR="005C29C2" w:rsidRPr="00E86746">
        <w:t>ZP</w:t>
      </w:r>
      <w:r w:rsidR="006F73FA" w:rsidRPr="00E86746">
        <w:t>r</w:t>
      </w:r>
      <w:r w:rsidRPr="00E86746">
        <w:t xml:space="preserve"> informovaný o výsledku odoslania elektronického záznamu</w:t>
      </w:r>
      <w:r w:rsidR="00902645" w:rsidRPr="00E86746">
        <w:t>. V</w:t>
      </w:r>
      <w:r w:rsidR="0A261679" w:rsidRPr="00E86746">
        <w:t xml:space="preserve"> prípade chyby odoslania bude vyzvaný, aby </w:t>
      </w:r>
      <w:r w:rsidR="00902645" w:rsidRPr="00E86746">
        <w:t>opravil chyby v </w:t>
      </w:r>
      <w:r w:rsidR="0A261679" w:rsidRPr="00E86746">
        <w:t>záznam</w:t>
      </w:r>
      <w:r w:rsidR="00902645" w:rsidRPr="00E86746">
        <w:t xml:space="preserve">e. </w:t>
      </w:r>
    </w:p>
    <w:p w14:paraId="4BD03102" w14:textId="4547345C" w:rsidR="00B2317D" w:rsidRPr="00E86746" w:rsidRDefault="4B1F096C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</w:t>
      </w:r>
      <w:r w:rsidR="006F46DE" w:rsidRPr="00E86746">
        <w:t>ZIS alebo chyby na strane NIS</w:t>
      </w:r>
      <w:r w:rsidRPr="00E86746">
        <w:t xml:space="preserve"> je potrebné každý záznam uložiť do fronty a zabezpečiť jeho následne odoslanie po obnove konektivity alebo od</w:t>
      </w:r>
      <w:r w:rsidR="00E03A90" w:rsidRPr="00E86746">
        <w:t>stránenia chyby na strane NIS</w:t>
      </w:r>
      <w:r w:rsidR="00B43F66" w:rsidRPr="00E86746">
        <w:t>.</w:t>
      </w:r>
    </w:p>
    <w:p w14:paraId="0CF4FF2F" w14:textId="77777777" w:rsidR="00B2317D" w:rsidRPr="00E86746" w:rsidRDefault="6DE4F7B8" w:rsidP="00C64DCB">
      <w:pPr>
        <w:pStyle w:val="Odsekzoznamu"/>
        <w:numPr>
          <w:ilvl w:val="0"/>
          <w:numId w:val="28"/>
        </w:numPr>
        <w:jc w:val="both"/>
      </w:pPr>
      <w:r w:rsidRPr="00E86746">
        <w:t>Fronta je vytváraná zo záznamov, ktoré sú:</w:t>
      </w:r>
    </w:p>
    <w:p w14:paraId="2DEE5F4E" w14:textId="481FFEE9" w:rsidR="00B2317D" w:rsidRPr="00E86746" w:rsidRDefault="5990B26F" w:rsidP="00C64DCB">
      <w:pPr>
        <w:pStyle w:val="Odsekzoznamu"/>
        <w:numPr>
          <w:ilvl w:val="0"/>
          <w:numId w:val="37"/>
        </w:numPr>
        <w:jc w:val="both"/>
      </w:pPr>
      <w:r w:rsidRPr="00E86746">
        <w:t>podpísané prostredníctvom ePZP</w:t>
      </w:r>
      <w:r w:rsidR="252D9697" w:rsidRPr="00E86746">
        <w:t>,</w:t>
      </w:r>
      <w:r w:rsidRPr="00E86746">
        <w:t xml:space="preserve"> ale nebolo možné záznam už odoslať</w:t>
      </w:r>
    </w:p>
    <w:p w14:paraId="2CCAF3C7" w14:textId="0E83064A" w:rsidR="00B2317D" w:rsidRPr="00E86746" w:rsidRDefault="6DE4F7B8" w:rsidP="00C64DCB">
      <w:pPr>
        <w:pStyle w:val="Odsekzoznamu"/>
        <w:numPr>
          <w:ilvl w:val="0"/>
          <w:numId w:val="37"/>
        </w:numPr>
        <w:jc w:val="both"/>
      </w:pPr>
      <w:r w:rsidRPr="00E86746">
        <w:t>nepodpísané prostredníctvom ePZP z dôvodu:</w:t>
      </w:r>
    </w:p>
    <w:p w14:paraId="00F6D4DD" w14:textId="4E06F97F" w:rsidR="00B2317D" w:rsidRPr="00E86746" w:rsidRDefault="6CD4ECB2" w:rsidP="00C64DCB">
      <w:pPr>
        <w:pStyle w:val="Odsekzoznamu"/>
        <w:numPr>
          <w:ilvl w:val="2"/>
          <w:numId w:val="27"/>
        </w:numPr>
        <w:jc w:val="both"/>
      </w:pPr>
      <w:r w:rsidRPr="00E86746">
        <w:t>n</w:t>
      </w:r>
      <w:r w:rsidR="00E03A90" w:rsidRPr="00E86746">
        <w:t>emožnosti podpísať záznam HoN</w:t>
      </w:r>
      <w:r w:rsidR="4136F2A3" w:rsidRPr="00E86746">
        <w:t xml:space="preserve"> z dôvodu offline scenáru</w:t>
      </w:r>
      <w:r w:rsidR="00E03A90" w:rsidRPr="00E86746">
        <w:t>,</w:t>
      </w:r>
      <w:r w:rsidRPr="00E86746">
        <w:t xml:space="preserve"> alebo</w:t>
      </w:r>
    </w:p>
    <w:p w14:paraId="1850E546" w14:textId="4CCBECDC" w:rsidR="00B2317D" w:rsidRPr="00E86746" w:rsidRDefault="005C29C2" w:rsidP="00C64DCB">
      <w:pPr>
        <w:pStyle w:val="Odsekzoznamu"/>
        <w:numPr>
          <w:ilvl w:val="2"/>
          <w:numId w:val="27"/>
        </w:numPr>
        <w:jc w:val="both"/>
      </w:pPr>
      <w:r w:rsidRPr="00E86746">
        <w:t>ZPr</w:t>
      </w:r>
      <w:r w:rsidR="4B1F096C" w:rsidRPr="00E86746">
        <w:t>, ktorý kompletizoval záznam, ne</w:t>
      </w:r>
      <w:r w:rsidRPr="00E86746">
        <w:t xml:space="preserve">má pridelenú ePZP </w:t>
      </w:r>
      <w:r w:rsidR="0092734F" w:rsidRPr="00E86746">
        <w:t xml:space="preserve">s požadovanými </w:t>
      </w:r>
      <w:r w:rsidR="00B410E5" w:rsidRPr="00E86746">
        <w:t>oprávneniami a preto</w:t>
      </w:r>
      <w:r w:rsidRPr="00E86746">
        <w:t xml:space="preserve"> </w:t>
      </w:r>
      <w:r w:rsidR="4B1F096C" w:rsidRPr="00E86746">
        <w:t>nebol umožnený zápis záznamu do NZIS</w:t>
      </w:r>
      <w:r w:rsidR="00B410E5" w:rsidRPr="00E86746">
        <w:t>.</w:t>
      </w:r>
    </w:p>
    <w:p w14:paraId="727870BD" w14:textId="3436F562" w:rsidR="00B2317D" w:rsidRPr="00E86746" w:rsidRDefault="6DE4F7B8" w:rsidP="00C64DCB">
      <w:pPr>
        <w:pStyle w:val="Odsekzoznamu"/>
        <w:numPr>
          <w:ilvl w:val="0"/>
          <w:numId w:val="28"/>
        </w:numPr>
        <w:jc w:val="both"/>
      </w:pPr>
      <w:r w:rsidRPr="00E86746">
        <w:t>Fronta je postupne vyprázdňovaná po obnove konektivity</w:t>
      </w:r>
      <w:r w:rsidR="00902645" w:rsidRPr="00E86746">
        <w:t>:</w:t>
      </w:r>
    </w:p>
    <w:p w14:paraId="76E8D690" w14:textId="719FC355" w:rsidR="00B2317D" w:rsidRPr="00E86746" w:rsidRDefault="4B1F096C" w:rsidP="00C64DCB">
      <w:pPr>
        <w:pStyle w:val="Odsekzoznamu"/>
        <w:numPr>
          <w:ilvl w:val="0"/>
          <w:numId w:val="29"/>
        </w:numPr>
        <w:jc w:val="both"/>
      </w:pPr>
      <w:r w:rsidRPr="00E86746">
        <w:t>Podpísané záznamy sú odosielané len v prípade, ak je podpis časovo platný (4 hodiny od neodoslania záznamu)</w:t>
      </w:r>
      <w:r w:rsidR="00902645" w:rsidRPr="00E86746">
        <w:t>.</w:t>
      </w:r>
    </w:p>
    <w:p w14:paraId="191585FF" w14:textId="744C99FF" w:rsidR="00B410E5" w:rsidRPr="00E86746" w:rsidRDefault="00B410E5" w:rsidP="00C64DCB">
      <w:pPr>
        <w:pStyle w:val="Odsekzoznamu"/>
        <w:numPr>
          <w:ilvl w:val="0"/>
          <w:numId w:val="29"/>
        </w:numPr>
        <w:jc w:val="both"/>
      </w:pPr>
      <w:r w:rsidRPr="00E86746">
        <w:t>Záznamy vytvorené bez podpisu ePZP, až po podpise ePZP s požadovanými oprávneniami</w:t>
      </w:r>
      <w:r w:rsidR="00FD64BC" w:rsidRPr="00E86746">
        <w:t>.</w:t>
      </w:r>
    </w:p>
    <w:p w14:paraId="24682BBB" w14:textId="7226ECF0" w:rsidR="006A592D" w:rsidRPr="009D331F" w:rsidRDefault="006A592D" w:rsidP="006A592D">
      <w:pPr>
        <w:jc w:val="both"/>
      </w:pPr>
    </w:p>
    <w:p w14:paraId="41335564" w14:textId="5B5C7684" w:rsidR="00FE4122" w:rsidRPr="009D331F" w:rsidRDefault="297AF9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5" w:name="_A2_–_Vyhľadanie"/>
      <w:bookmarkStart w:id="46" w:name="_A14_-_Aktualizácia"/>
      <w:bookmarkStart w:id="47" w:name="_A02_-_Zmena"/>
      <w:bookmarkStart w:id="48" w:name="_Toc102571064"/>
      <w:bookmarkEnd w:id="45"/>
      <w:bookmarkEnd w:id="46"/>
      <w:bookmarkEnd w:id="47"/>
      <w:r w:rsidRPr="009D331F">
        <w:rPr>
          <w:lang w:val="sk-SK"/>
        </w:rPr>
        <w:t>A</w:t>
      </w:r>
      <w:r w:rsidR="3C9BD43E" w:rsidRPr="009D331F">
        <w:rPr>
          <w:lang w:val="sk-SK"/>
        </w:rPr>
        <w:t>02</w:t>
      </w:r>
      <w:r w:rsidRPr="009D331F">
        <w:rPr>
          <w:lang w:val="sk-SK"/>
        </w:rPr>
        <w:t xml:space="preserve"> - </w:t>
      </w:r>
      <w:r w:rsidR="2AEAE947" w:rsidRPr="009D331F">
        <w:rPr>
          <w:lang w:val="sk-SK"/>
        </w:rPr>
        <w:t>Zmena</w:t>
      </w:r>
      <w:r w:rsidR="5B952950" w:rsidRPr="009D331F">
        <w:rPr>
          <w:lang w:val="sk-SK"/>
        </w:rPr>
        <w:t xml:space="preserve"> </w:t>
      </w:r>
      <w:r w:rsidR="00543A6F" w:rsidRPr="009D331F">
        <w:rPr>
          <w:lang w:val="sk-SK"/>
        </w:rPr>
        <w:t>hlásenia o narodení</w:t>
      </w:r>
      <w:bookmarkEnd w:id="48"/>
    </w:p>
    <w:p w14:paraId="595BE75F" w14:textId="1861F0E4" w:rsidR="00FE4122" w:rsidRPr="009D331F" w:rsidRDefault="00FE4122" w:rsidP="00FE4122"/>
    <w:p w14:paraId="74775652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FE4122" w:rsidRPr="009D331F" w14:paraId="19504C82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2137872B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A494E5E" w14:textId="77777777" w:rsidR="00FE4122" w:rsidRPr="009D331F" w:rsidRDefault="00FE4122" w:rsidP="009F1D6D">
            <w:pPr>
              <w:rPr>
                <w:sz w:val="18"/>
              </w:rPr>
            </w:pPr>
          </w:p>
        </w:tc>
      </w:tr>
      <w:tr w:rsidR="00FE4122" w:rsidRPr="009D331F" w14:paraId="35E2832F" w14:textId="77777777" w:rsidTr="51A082AC">
        <w:trPr>
          <w:cantSplit/>
        </w:trPr>
        <w:tc>
          <w:tcPr>
            <w:tcW w:w="993" w:type="dxa"/>
          </w:tcPr>
          <w:p w14:paraId="3893E15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C384602" w14:textId="56C2FA0E" w:rsidR="00FE4122" w:rsidRPr="009D331F" w:rsidRDefault="0AD89D43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vykonanie zmeny v zápise už zaslaného HoN, vrátane hlásenia, ktoré už bolo zaslané na matriku a </w:t>
            </w:r>
            <w:r w:rsidR="00E03A90" w:rsidRPr="009D331F">
              <w:rPr>
                <w:sz w:val="18"/>
                <w:szCs w:val="18"/>
              </w:rPr>
              <w:t>odoslanie zmeneného HoN z NIS</w:t>
            </w:r>
            <w:r w:rsidRPr="009D331F">
              <w:rPr>
                <w:sz w:val="18"/>
                <w:szCs w:val="18"/>
              </w:rPr>
              <w:t xml:space="preserve"> do NZIS</w:t>
            </w:r>
            <w:r w:rsidR="00AF4E4D" w:rsidRPr="009D331F">
              <w:rPr>
                <w:sz w:val="18"/>
                <w:szCs w:val="18"/>
              </w:rPr>
              <w:t>. Nie je možné zmeniť miesto narodenia dieťaťa</w:t>
            </w:r>
            <w:r w:rsidR="00854DA9" w:rsidRPr="009D331F">
              <w:rPr>
                <w:sz w:val="18"/>
                <w:szCs w:val="18"/>
              </w:rPr>
              <w:t>, príznak pre utajený pôrod a príznak pre nájdené dieťa</w:t>
            </w:r>
            <w:r w:rsidR="00AF4E4D" w:rsidRPr="009D331F">
              <w:rPr>
                <w:sz w:val="18"/>
                <w:szCs w:val="18"/>
              </w:rPr>
              <w:t>.</w:t>
            </w:r>
          </w:p>
        </w:tc>
      </w:tr>
      <w:tr w:rsidR="00FE4122" w:rsidRPr="009D331F" w14:paraId="38303693" w14:textId="77777777" w:rsidTr="51A082AC">
        <w:trPr>
          <w:cantSplit/>
        </w:trPr>
        <w:tc>
          <w:tcPr>
            <w:tcW w:w="993" w:type="dxa"/>
          </w:tcPr>
          <w:p w14:paraId="4DCF6E5A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29C94917" w14:textId="093CC272" w:rsidR="00FE4122" w:rsidRPr="009D331F" w:rsidRDefault="00FE4122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</w:t>
            </w:r>
            <w:r w:rsidR="00C21057" w:rsidRPr="009D331F">
              <w:rPr>
                <w:sz w:val="18"/>
                <w:szCs w:val="18"/>
              </w:rPr>
              <w:t>na ktorom pracuje a ktorý zároveň vytvoril pôvodné HoN (hlásenie, ktoré sa má zmeniť)</w:t>
            </w:r>
          </w:p>
          <w:p w14:paraId="541B58F3" w14:textId="68368266" w:rsidR="009C0E56" w:rsidRPr="009D331F" w:rsidRDefault="00C21057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Vyhľadané nestornované HoN, meniť je možné len poslednú verziu HoN.</w:t>
            </w:r>
          </w:p>
        </w:tc>
      </w:tr>
      <w:tr w:rsidR="00FE4122" w:rsidRPr="009D331F" w14:paraId="68F7BBBE" w14:textId="77777777" w:rsidTr="51A082AC">
        <w:trPr>
          <w:cantSplit/>
        </w:trPr>
        <w:tc>
          <w:tcPr>
            <w:tcW w:w="993" w:type="dxa"/>
          </w:tcPr>
          <w:p w14:paraId="2CAA6624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201D4A86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5AFE4DB3" w14:textId="6B99CFBE" w:rsidR="00FE4122" w:rsidRPr="009D331F" w:rsidRDefault="56C0FC84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Zapísan</w:t>
            </w:r>
            <w:r w:rsidR="033118B7" w:rsidRPr="009D331F">
              <w:rPr>
                <w:sz w:val="18"/>
                <w:szCs w:val="18"/>
              </w:rPr>
              <w:t>á zmena</w:t>
            </w:r>
            <w:r w:rsidRPr="009D331F">
              <w:rPr>
                <w:sz w:val="18"/>
                <w:szCs w:val="18"/>
              </w:rPr>
              <w:t xml:space="preserve"> </w:t>
            </w:r>
            <w:r w:rsidR="00C21057" w:rsidRPr="009D331F">
              <w:rPr>
                <w:sz w:val="18"/>
                <w:szCs w:val="18"/>
              </w:rPr>
              <w:t>HoN podpísaná</w:t>
            </w:r>
            <w:r w:rsidRPr="009D331F">
              <w:rPr>
                <w:sz w:val="18"/>
                <w:szCs w:val="18"/>
              </w:rPr>
              <w:t xml:space="preserve"> ele</w:t>
            </w:r>
            <w:r w:rsidR="00C21057" w:rsidRPr="009D331F">
              <w:rPr>
                <w:sz w:val="18"/>
                <w:szCs w:val="18"/>
              </w:rPr>
              <w:t>ktronickým podpisom ZPr</w:t>
            </w:r>
            <w:r w:rsidR="00904A9B" w:rsidRPr="009D331F">
              <w:rPr>
                <w:sz w:val="18"/>
                <w:szCs w:val="18"/>
              </w:rPr>
              <w:t xml:space="preserve"> a odoslaná do NZIS</w:t>
            </w:r>
          </w:p>
        </w:tc>
      </w:tr>
      <w:tr w:rsidR="00FE4122" w:rsidRPr="009D331F" w14:paraId="3D9E6426" w14:textId="77777777" w:rsidTr="51A082AC">
        <w:trPr>
          <w:cantSplit/>
        </w:trPr>
        <w:tc>
          <w:tcPr>
            <w:tcW w:w="993" w:type="dxa"/>
          </w:tcPr>
          <w:p w14:paraId="02EA6190" w14:textId="09ED303C" w:rsidR="00FE4122" w:rsidRPr="009D331F" w:rsidRDefault="003B7FAA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51B04C3F" w14:textId="43E6E313" w:rsidR="00FE4122" w:rsidRPr="009D331F" w:rsidRDefault="00C568E2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2_–_Zmena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HoN_02_01 - Zmena hlásenia o narodení</w:t>
              </w:r>
            </w:hyperlink>
          </w:p>
          <w:p w14:paraId="74AD7640" w14:textId="5D4DA709" w:rsidR="00FE6D6A" w:rsidRPr="009D331F" w:rsidRDefault="00FE6D6A" w:rsidP="0FB5076D">
            <w:pPr>
              <w:pStyle w:val="Odsekzoznamu"/>
              <w:rPr>
                <w:sz w:val="18"/>
                <w:szCs w:val="18"/>
              </w:rPr>
            </w:pPr>
          </w:p>
        </w:tc>
      </w:tr>
      <w:tr w:rsidR="00FE4122" w:rsidRPr="009D331F" w14:paraId="477F2E5A" w14:textId="77777777" w:rsidTr="51A082AC">
        <w:trPr>
          <w:cantSplit/>
        </w:trPr>
        <w:tc>
          <w:tcPr>
            <w:tcW w:w="993" w:type="dxa"/>
          </w:tcPr>
          <w:p w14:paraId="0074C9C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6D3461" w14:textId="0583D765" w:rsidR="00FE4122" w:rsidRPr="009D331F" w:rsidRDefault="00C568E2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904A9B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35090703" w14:textId="6B0CABCB" w:rsidR="007A0242" w:rsidRPr="009D331F" w:rsidRDefault="007A0242" w:rsidP="007A0242">
      <w:pPr>
        <w:pStyle w:val="Popis"/>
        <w:rPr>
          <w:lang w:val="sk-SK"/>
        </w:rPr>
      </w:pPr>
      <w:bookmarkStart w:id="49" w:name="_Toc96088601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6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A02</w:t>
      </w:r>
      <w:bookmarkEnd w:id="49"/>
    </w:p>
    <w:p w14:paraId="371DDBC5" w14:textId="77777777" w:rsidR="00FE4122" w:rsidRPr="009D331F" w:rsidRDefault="00FE4122" w:rsidP="00FE4122">
      <w:r w:rsidRPr="009D331F">
        <w:tab/>
      </w:r>
      <w:r w:rsidRPr="009D331F">
        <w:tab/>
      </w:r>
    </w:p>
    <w:p w14:paraId="0F84EA83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7925642D" w14:textId="77777777" w:rsidR="00FE4122" w:rsidRPr="009D331F" w:rsidRDefault="00FE4122" w:rsidP="00FE4122"/>
    <w:p w14:paraId="14649308" w14:textId="77777777" w:rsidR="00E03A90" w:rsidRPr="00E86746" w:rsidRDefault="00E03A90" w:rsidP="00C64DCB">
      <w:pPr>
        <w:pStyle w:val="Odsekzoznamu"/>
        <w:numPr>
          <w:ilvl w:val="0"/>
          <w:numId w:val="11"/>
        </w:numPr>
        <w:jc w:val="both"/>
      </w:pPr>
      <w:bookmarkStart w:id="50" w:name="_A15_–_Storno"/>
      <w:bookmarkEnd w:id="50"/>
      <w:r w:rsidRPr="00E86746">
        <w:t>Pre úspešné odoslanie záznamu HoN, je potrebné v XML naplniť elementy v zmysle stanovenej XSD schémy.</w:t>
      </w:r>
    </w:p>
    <w:p w14:paraId="3B89CD92" w14:textId="21EEFDEC" w:rsidR="00FD4E0D" w:rsidRPr="00E86746" w:rsidRDefault="00FD4E0D" w:rsidP="00C64DCB">
      <w:pPr>
        <w:pStyle w:val="Odsekzoznamu"/>
        <w:numPr>
          <w:ilvl w:val="0"/>
          <w:numId w:val="11"/>
        </w:numPr>
        <w:jc w:val="both"/>
      </w:pPr>
      <w:r w:rsidRPr="00E86746">
        <w:t xml:space="preserve">Zmeniť HoN môže len </w:t>
      </w:r>
      <w:r w:rsidR="007A51B7" w:rsidRPr="00E86746">
        <w:t xml:space="preserve">ZPr </w:t>
      </w:r>
      <w:r w:rsidRPr="00E86746">
        <w:t xml:space="preserve">z rovnakého OUPZS ako </w:t>
      </w:r>
      <w:r w:rsidR="007A51B7" w:rsidRPr="00E86746">
        <w:t>ZPr</w:t>
      </w:r>
      <w:r w:rsidRPr="00E86746">
        <w:t>, ktorý vytvoril pôvodné hlásenie.</w:t>
      </w:r>
    </w:p>
    <w:p w14:paraId="7169436A" w14:textId="688FFEB4" w:rsidR="00E03A90" w:rsidRPr="00E86746" w:rsidRDefault="00E03A90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Odoslanie záznamu je realizované na pozadí, hneď po odoslaní záznamu NIS umožní pracovať so systémom bez potreby čakania na odoslanie záznamu. </w:t>
      </w:r>
    </w:p>
    <w:p w14:paraId="6E4C2B79" w14:textId="4F64B0B6" w:rsidR="00E03A90" w:rsidRPr="00E86746" w:rsidRDefault="00E03A90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r w:rsidR="007A51B7" w:rsidRPr="00E86746">
        <w:t xml:space="preserve">ZPr </w:t>
      </w:r>
      <w:r w:rsidRPr="00E86746">
        <w:t xml:space="preserve">informovaný o výsledku odoslania elektronického záznamu. V prípade chyby odoslania bude vyzvaný, aby opravil chyby v zázname. </w:t>
      </w:r>
    </w:p>
    <w:p w14:paraId="7B2CA56F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NZIS alebo chyby na strane NIS je potrebné každý záznam uložiť do fronty a zabezpečiť jeho následne odoslanie po obnove konektivity alebo odstránenia chyby na strane NIS.</w:t>
      </w:r>
    </w:p>
    <w:p w14:paraId="7AD3837D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r w:rsidRPr="00E86746">
        <w:t>Fronta je vytváraná zo záznamov, ktoré sú:</w:t>
      </w:r>
    </w:p>
    <w:p w14:paraId="1F684F78" w14:textId="64DC1AE5" w:rsidR="00E03A90" w:rsidRPr="00E86746" w:rsidRDefault="00E03A90" w:rsidP="00C64DCB">
      <w:pPr>
        <w:pStyle w:val="Odsekzoznamu"/>
        <w:numPr>
          <w:ilvl w:val="0"/>
          <w:numId w:val="43"/>
        </w:numPr>
        <w:jc w:val="both"/>
      </w:pPr>
      <w:r w:rsidRPr="00E86746">
        <w:t>podpísané prostredníctvom ePZP, ale nebolo možné záznam už odoslať</w:t>
      </w:r>
    </w:p>
    <w:p w14:paraId="7FBD6836" w14:textId="6B00A8CB" w:rsidR="00E03A90" w:rsidRPr="00E86746" w:rsidRDefault="00E03A90" w:rsidP="00C64DCB">
      <w:pPr>
        <w:pStyle w:val="Odsekzoznamu"/>
        <w:numPr>
          <w:ilvl w:val="0"/>
          <w:numId w:val="43"/>
        </w:numPr>
        <w:jc w:val="both"/>
      </w:pPr>
      <w:r w:rsidRPr="00E86746">
        <w:t>nepodpísané prostredníctvom ePZP z dôvodu:</w:t>
      </w:r>
    </w:p>
    <w:p w14:paraId="2053D39C" w14:textId="77777777" w:rsidR="00E03A90" w:rsidRPr="00E86746" w:rsidRDefault="00E03A90" w:rsidP="00C64DCB">
      <w:pPr>
        <w:pStyle w:val="Odsekzoznamu"/>
        <w:numPr>
          <w:ilvl w:val="2"/>
          <w:numId w:val="27"/>
        </w:numPr>
        <w:jc w:val="both"/>
      </w:pPr>
      <w:r w:rsidRPr="00E86746">
        <w:t>nemožnosti podpísať záznam HoN z dôvodu offline scenáru, alebo</w:t>
      </w:r>
    </w:p>
    <w:p w14:paraId="4AE9C20A" w14:textId="3F65B111" w:rsidR="00E03A90" w:rsidRPr="00E86746" w:rsidRDefault="007A51B7" w:rsidP="00C64DCB">
      <w:pPr>
        <w:pStyle w:val="Odsekzoznamu"/>
        <w:numPr>
          <w:ilvl w:val="2"/>
          <w:numId w:val="27"/>
        </w:numPr>
        <w:jc w:val="both"/>
      </w:pPr>
      <w:r w:rsidRPr="00E86746">
        <w:t>ZPr</w:t>
      </w:r>
      <w:r w:rsidR="00E03A90" w:rsidRPr="00E86746">
        <w:t>, ktorý kompletizoval záznam, ne</w:t>
      </w:r>
      <w:r w:rsidRPr="00E86746">
        <w:t>má pridelenú ePZP,</w:t>
      </w:r>
      <w:r w:rsidR="00E03A90" w:rsidRPr="00E86746">
        <w:t xml:space="preserve"> čím nebol umožnený zápis záznamu do NZIS</w:t>
      </w:r>
    </w:p>
    <w:p w14:paraId="04C5E695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r w:rsidRPr="00E86746">
        <w:t>Fronta je postupne vyprázdňovaná po obnove konektivity:</w:t>
      </w:r>
    </w:p>
    <w:p w14:paraId="3F3EE65B" w14:textId="77777777" w:rsidR="00CA0F90" w:rsidRPr="00E86746" w:rsidRDefault="00CA0F90" w:rsidP="00C64DCB">
      <w:pPr>
        <w:pStyle w:val="Odsekzoznamu"/>
        <w:numPr>
          <w:ilvl w:val="0"/>
          <w:numId w:val="44"/>
        </w:numPr>
        <w:jc w:val="both"/>
      </w:pPr>
      <w:r w:rsidRPr="00E86746">
        <w:t>Podpísané záznamy sú odosielané len v prípade, ak je podpis časovo platný (4 hodiny od neodoslania záznamu). </w:t>
      </w:r>
    </w:p>
    <w:p w14:paraId="5AD23EA0" w14:textId="77777777" w:rsidR="00B410E5" w:rsidRPr="00E86746" w:rsidRDefault="00B410E5" w:rsidP="00C64DCB">
      <w:pPr>
        <w:pStyle w:val="Odsekzoznamu"/>
        <w:numPr>
          <w:ilvl w:val="0"/>
          <w:numId w:val="44"/>
        </w:numPr>
        <w:jc w:val="both"/>
      </w:pPr>
      <w:r w:rsidRPr="00E86746">
        <w:t>Záznamy vytvorené bez podpisu ePZP, až po podpise ePZP s požadovanými oprávneniami.</w:t>
      </w:r>
    </w:p>
    <w:p w14:paraId="140516B9" w14:textId="6E75D6E5" w:rsidR="00740FD1" w:rsidRPr="009D331F" w:rsidRDefault="00B410E5" w:rsidP="0FB5076D">
      <w:r w:rsidRPr="009D331F" w:rsidDel="00B410E5">
        <w:rPr>
          <w:highlight w:val="cyan"/>
        </w:rPr>
        <w:t xml:space="preserve"> </w:t>
      </w:r>
    </w:p>
    <w:p w14:paraId="7056F286" w14:textId="25A0FE1A" w:rsidR="00A1109F" w:rsidRPr="009D331F" w:rsidRDefault="147D3DE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51" w:name="_A03_–_Storno"/>
      <w:bookmarkStart w:id="52" w:name="_Toc102571065"/>
      <w:bookmarkEnd w:id="51"/>
      <w:r w:rsidRPr="009D331F">
        <w:rPr>
          <w:lang w:val="sk-SK"/>
        </w:rPr>
        <w:t>A</w:t>
      </w:r>
      <w:r w:rsidR="00296AC4" w:rsidRPr="009D331F">
        <w:rPr>
          <w:lang w:val="sk-SK"/>
        </w:rPr>
        <w:t>03</w:t>
      </w:r>
      <w:r w:rsidRPr="009D331F">
        <w:rPr>
          <w:lang w:val="sk-SK"/>
        </w:rPr>
        <w:t xml:space="preserve"> </w:t>
      </w:r>
      <w:r w:rsidR="00543A6F" w:rsidRPr="009D331F">
        <w:rPr>
          <w:lang w:val="sk-SK"/>
        </w:rPr>
        <w:t>–</w:t>
      </w:r>
      <w:r w:rsidRPr="009D331F">
        <w:rPr>
          <w:lang w:val="sk-SK"/>
        </w:rPr>
        <w:t xml:space="preserve"> </w:t>
      </w:r>
      <w:r w:rsidR="1FA4FCF8" w:rsidRPr="009D331F">
        <w:rPr>
          <w:lang w:val="sk-SK"/>
        </w:rPr>
        <w:t>Storno</w:t>
      </w:r>
      <w:r w:rsidR="00543A6F" w:rsidRPr="009D331F">
        <w:rPr>
          <w:lang w:val="sk-SK"/>
        </w:rPr>
        <w:t xml:space="preserve"> hlásenia o narodení</w:t>
      </w:r>
      <w:bookmarkEnd w:id="52"/>
    </w:p>
    <w:p w14:paraId="0B4A3755" w14:textId="77777777" w:rsidR="00904A9B" w:rsidRPr="009D331F" w:rsidRDefault="00904A9B" w:rsidP="00AB3EBE">
      <w:pPr>
        <w:rPr>
          <w:b/>
          <w:u w:val="single"/>
        </w:rPr>
      </w:pPr>
    </w:p>
    <w:p w14:paraId="03642A79" w14:textId="598CD813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34BE0933" w14:textId="77777777" w:rsidR="00AB3EBE" w:rsidRPr="009D331F" w:rsidRDefault="00AB3EBE" w:rsidP="00AB3EBE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AB3EBE" w:rsidRPr="009D331F" w14:paraId="720BE251" w14:textId="77777777" w:rsidTr="51A082AC">
        <w:tc>
          <w:tcPr>
            <w:tcW w:w="1134" w:type="dxa"/>
            <w:shd w:val="clear" w:color="auto" w:fill="002060"/>
          </w:tcPr>
          <w:p w14:paraId="7973A791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64F04ECC" w14:textId="77777777" w:rsidR="00AB3EBE" w:rsidRPr="009D331F" w:rsidRDefault="00AB3EBE" w:rsidP="009F1D6D">
            <w:pPr>
              <w:rPr>
                <w:sz w:val="18"/>
              </w:rPr>
            </w:pPr>
          </w:p>
        </w:tc>
      </w:tr>
      <w:tr w:rsidR="00AB3EBE" w:rsidRPr="009D331F" w14:paraId="1003F4B0" w14:textId="77777777" w:rsidTr="51A082AC">
        <w:tc>
          <w:tcPr>
            <w:tcW w:w="1134" w:type="dxa"/>
          </w:tcPr>
          <w:p w14:paraId="4CF62114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195FEC96" w14:textId="10974BB9" w:rsidR="00AB3EBE" w:rsidRPr="009D331F" w:rsidRDefault="74A8D955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Stornovanie záznamu </w:t>
            </w:r>
            <w:r w:rsidR="00FE6DDE" w:rsidRPr="009D331F">
              <w:rPr>
                <w:sz w:val="18"/>
                <w:szCs w:val="18"/>
              </w:rPr>
              <w:t xml:space="preserve">HoN, </w:t>
            </w:r>
            <w:r w:rsidRPr="009D331F">
              <w:rPr>
                <w:sz w:val="18"/>
                <w:szCs w:val="18"/>
              </w:rPr>
              <w:t>ktoré vzniklo</w:t>
            </w:r>
            <w:r w:rsidR="00FE6DDE" w:rsidRPr="009D331F">
              <w:rPr>
                <w:sz w:val="18"/>
                <w:szCs w:val="18"/>
              </w:rPr>
              <w:t xml:space="preserve"> z dôvodu administratívnej chyby, tzn. nemalo byť vôbec vytvorené (napr. duplicitne HoN)</w:t>
            </w:r>
            <w:r w:rsidR="01958A14" w:rsidRPr="009D331F">
              <w:rPr>
                <w:sz w:val="18"/>
                <w:szCs w:val="18"/>
              </w:rPr>
              <w:t xml:space="preserve"> alebo pri ktorom je nesprávne uvedené miesto narodenia dieťaťa</w:t>
            </w:r>
            <w:r w:rsidR="00854DA9" w:rsidRPr="009D331F">
              <w:rPr>
                <w:sz w:val="18"/>
                <w:szCs w:val="18"/>
              </w:rPr>
              <w:t>,</w:t>
            </w:r>
            <w:r w:rsidR="00AF11B1" w:rsidRPr="009D331F">
              <w:rPr>
                <w:sz w:val="18"/>
                <w:szCs w:val="18"/>
              </w:rPr>
              <w:t xml:space="preserve"> príznak pre utajený pôrod alebo príznak pre nájdené dieťa</w:t>
            </w:r>
            <w:r w:rsidR="00FE6DDE" w:rsidRPr="009D331F">
              <w:rPr>
                <w:sz w:val="18"/>
                <w:szCs w:val="18"/>
              </w:rPr>
              <w:t xml:space="preserve">. Hlásenie je možné stornovať aj v prípade, ak bolo </w:t>
            </w:r>
            <w:r w:rsidR="00553D14" w:rsidRPr="009D331F">
              <w:rPr>
                <w:sz w:val="18"/>
                <w:szCs w:val="18"/>
              </w:rPr>
              <w:t xml:space="preserve">elektronicky </w:t>
            </w:r>
            <w:r w:rsidR="00FE6DDE" w:rsidRPr="009D331F">
              <w:rPr>
                <w:sz w:val="18"/>
                <w:szCs w:val="18"/>
              </w:rPr>
              <w:t>odoslané na matriku.</w:t>
            </w:r>
          </w:p>
        </w:tc>
      </w:tr>
      <w:tr w:rsidR="00AB3EBE" w:rsidRPr="009D331F" w14:paraId="172EB3FD" w14:textId="77777777" w:rsidTr="51A082AC">
        <w:tc>
          <w:tcPr>
            <w:tcW w:w="1134" w:type="dxa"/>
          </w:tcPr>
          <w:p w14:paraId="02CEAE47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1692CE9D" w14:textId="40201983" w:rsidR="00FE6DD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 a ktorý zároveň vytvoril pôvodné HoN (hlásenie, ktoré sa má stornovať)</w:t>
            </w:r>
          </w:p>
          <w:p w14:paraId="03EF8785" w14:textId="42055840" w:rsidR="00AB3EB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Vyhľadané nestornované HoN.</w:t>
            </w:r>
          </w:p>
        </w:tc>
      </w:tr>
      <w:tr w:rsidR="00AB3EBE" w:rsidRPr="009D331F" w14:paraId="6D04471A" w14:textId="77777777" w:rsidTr="51A082AC">
        <w:tc>
          <w:tcPr>
            <w:tcW w:w="1134" w:type="dxa"/>
          </w:tcPr>
          <w:p w14:paraId="75BBAD00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3BE8CCC4" w14:textId="2B85A677" w:rsidR="00AB3EBE" w:rsidRPr="009D331F" w:rsidRDefault="74A8D95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Elektronický záznam </w:t>
            </w:r>
            <w:r w:rsidR="00FE6DDE" w:rsidRPr="009D331F">
              <w:rPr>
                <w:sz w:val="18"/>
                <w:szCs w:val="18"/>
              </w:rPr>
              <w:t xml:space="preserve">HoN je </w:t>
            </w:r>
            <w:r w:rsidRPr="009D331F">
              <w:rPr>
                <w:sz w:val="18"/>
                <w:szCs w:val="18"/>
              </w:rPr>
              <w:t>stornovaný so zaevidovaným dôvodom storna</w:t>
            </w:r>
            <w:r w:rsidR="00FE6DDE" w:rsidRPr="009D331F">
              <w:rPr>
                <w:sz w:val="18"/>
                <w:szCs w:val="18"/>
              </w:rPr>
              <w:t xml:space="preserve"> a odoslaný do NZIS</w:t>
            </w:r>
            <w:r w:rsidR="41FCC84C" w:rsidRPr="009D331F">
              <w:rPr>
                <w:sz w:val="18"/>
                <w:szCs w:val="18"/>
              </w:rPr>
              <w:t>.</w:t>
            </w:r>
          </w:p>
        </w:tc>
      </w:tr>
      <w:tr w:rsidR="00AB3EBE" w:rsidRPr="009D331F" w14:paraId="1052371B" w14:textId="77777777" w:rsidTr="51A082AC">
        <w:trPr>
          <w:trHeight w:val="381"/>
        </w:trPr>
        <w:tc>
          <w:tcPr>
            <w:tcW w:w="1134" w:type="dxa"/>
          </w:tcPr>
          <w:p w14:paraId="5828B0B9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2C1081D9" w14:textId="4ED4D696" w:rsidR="00AB3EBE" w:rsidRPr="009D331F" w:rsidRDefault="00C568E2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3_–_Storno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HoN_03_01 – Storno hlásenia o narodení</w:t>
              </w:r>
            </w:hyperlink>
          </w:p>
        </w:tc>
      </w:tr>
      <w:tr w:rsidR="00AB3EBE" w:rsidRPr="009D331F" w14:paraId="5BFBA997" w14:textId="77777777" w:rsidTr="51A082AC">
        <w:tc>
          <w:tcPr>
            <w:tcW w:w="1134" w:type="dxa"/>
          </w:tcPr>
          <w:p w14:paraId="3D18AF0C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7002796" w14:textId="55C4FADB" w:rsidR="00AB3EBE" w:rsidRPr="009D331F" w:rsidRDefault="00C568E2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StornujHlasenieONarodeni_v1" w:history="1">
              <w:r w:rsidR="00904A9B" w:rsidRPr="009D331F">
                <w:rPr>
                  <w:rStyle w:val="Hypertextovprepojenie"/>
                  <w:sz w:val="18"/>
                  <w:szCs w:val="18"/>
                </w:rPr>
                <w:t>StornujHlasenieONarodeni_v1</w:t>
              </w:r>
            </w:hyperlink>
          </w:p>
        </w:tc>
      </w:tr>
    </w:tbl>
    <w:p w14:paraId="2D873E0C" w14:textId="0CD64C1D" w:rsidR="007A0242" w:rsidRPr="009D331F" w:rsidRDefault="007A0242" w:rsidP="007A0242">
      <w:pPr>
        <w:pStyle w:val="Popis"/>
        <w:rPr>
          <w:lang w:val="sk-SK"/>
        </w:rPr>
      </w:pPr>
      <w:bookmarkStart w:id="53" w:name="_Toc96088602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7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A03</w:t>
      </w:r>
      <w:bookmarkEnd w:id="53"/>
    </w:p>
    <w:p w14:paraId="1E090F27" w14:textId="77777777" w:rsidR="00904A9B" w:rsidRPr="009D331F" w:rsidRDefault="00904A9B" w:rsidP="00AB3EBE">
      <w:pPr>
        <w:rPr>
          <w:b/>
          <w:u w:val="single"/>
        </w:rPr>
      </w:pPr>
    </w:p>
    <w:p w14:paraId="57DC71D1" w14:textId="767FC081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3F073C83" w14:textId="77777777" w:rsidR="00AB3EBE" w:rsidRPr="009D331F" w:rsidRDefault="00AB3EBE" w:rsidP="00AB3EBE">
      <w:pPr>
        <w:ind w:left="708"/>
        <w:rPr>
          <w:b/>
          <w:bCs/>
          <w:u w:val="single"/>
        </w:rPr>
      </w:pPr>
    </w:p>
    <w:p w14:paraId="6E96E889" w14:textId="389152FB" w:rsidR="00FE6DDE" w:rsidRPr="00E86746" w:rsidRDefault="00FE6DDE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Pre úspešné odoslanie storna záznamu HoN, je potrebné v XML naplniť </w:t>
      </w:r>
      <w:r w:rsidR="00C12AAA" w:rsidRPr="009D331F">
        <w:t xml:space="preserve">elementy v zmysle </w:t>
      </w:r>
      <w:r w:rsidR="00C12AAA" w:rsidRPr="00E86746">
        <w:t>stanovenej XSD</w:t>
      </w:r>
      <w:r w:rsidRPr="00E86746">
        <w:t xml:space="preserve"> schémy.</w:t>
      </w:r>
    </w:p>
    <w:p w14:paraId="6497AC04" w14:textId="402FF718" w:rsidR="00AB3EBE" w:rsidRPr="00E86746" w:rsidRDefault="74A8D955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Storno </w:t>
      </w:r>
      <w:r w:rsidR="00FE6DDE" w:rsidRPr="00E86746">
        <w:t>HoN sa použije len v prípade, kedy HoN vôbec nemalo vzniknúť, napr. v prípade duplicity. Vž</w:t>
      </w:r>
      <w:r w:rsidR="00553D14" w:rsidRPr="00E86746">
        <w:t>dy musí byť zadaný dôvod storna a príznak storna.</w:t>
      </w:r>
    </w:p>
    <w:p w14:paraId="29AF0A6B" w14:textId="3CFBE4FB" w:rsidR="00AB3EBE" w:rsidRPr="00E86746" w:rsidRDefault="00FE6DDE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Ak </w:t>
      </w:r>
      <w:r w:rsidR="007A51B7" w:rsidRPr="00E86746">
        <w:t>ZPr</w:t>
      </w:r>
      <w:r w:rsidRPr="00E86746">
        <w:t xml:space="preserve"> chybne zapísal len niektorý údaj v HoN, storno sa nepoužije, ale sa vykoná zmena HoN v zmysle </w:t>
      </w:r>
      <w:hyperlink w:anchor="_Zapísanie_záznamu_z_1" w:history="1">
        <w:r w:rsidRPr="00E86746">
          <w:rPr>
            <w:rStyle w:val="Hypertextovprepojenie"/>
          </w:rPr>
          <w:t>HoN_01_02 – Zmena hlásenia o narodení</w:t>
        </w:r>
      </w:hyperlink>
      <w:r w:rsidRPr="00E86746">
        <w:t>.</w:t>
      </w:r>
    </w:p>
    <w:p w14:paraId="56D9BD00" w14:textId="6F383613" w:rsidR="00437EB1" w:rsidRPr="00E86746" w:rsidRDefault="00437EB1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Stornovať HoN môže len </w:t>
      </w:r>
      <w:r w:rsidR="007A51B7" w:rsidRPr="00E86746">
        <w:t xml:space="preserve">ZPr </w:t>
      </w:r>
      <w:r w:rsidRPr="00E86746">
        <w:t xml:space="preserve">z rovnakého OUPZS ako </w:t>
      </w:r>
      <w:r w:rsidR="007A51B7" w:rsidRPr="00E86746">
        <w:t>ZPr</w:t>
      </w:r>
      <w:r w:rsidRPr="00E86746">
        <w:t>, ktorý vytvoril pôvodné hlásenie.</w:t>
      </w:r>
    </w:p>
    <w:p w14:paraId="6195713B" w14:textId="5A7F5DED" w:rsidR="00553D14" w:rsidRPr="00E86746" w:rsidRDefault="00553D14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Odoslanie záznamu je realizované na pozadí, hneď po odoslaní záznamu NIS umožní pracovať so systémom bez potreby čakania na odoslanie záznamu. </w:t>
      </w:r>
    </w:p>
    <w:p w14:paraId="3D25DB6C" w14:textId="2694E4AF" w:rsidR="00553D14" w:rsidRPr="00E86746" w:rsidRDefault="00553D14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r w:rsidR="007A51B7" w:rsidRPr="00E86746">
        <w:t>ZPr</w:t>
      </w:r>
      <w:r w:rsidRPr="00E86746">
        <w:t xml:space="preserve"> informovaný o výsledku odoslania elektronického záznamu. V prípade chyby odoslania bude vyzvaný, aby opravil chyby v zázname. </w:t>
      </w:r>
    </w:p>
    <w:p w14:paraId="705F82CB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NZIS alebo chyby na strane NIS je potrebné každý záznam uložiť do fronty a zabezpečiť jeho následne odoslanie po obnove konektivity alebo odstránenia chyby na strane NIS.</w:t>
      </w:r>
    </w:p>
    <w:p w14:paraId="1B29874E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r w:rsidRPr="00E86746">
        <w:t>Fronta je vytváraná zo záznamov, ktoré sú:</w:t>
      </w:r>
    </w:p>
    <w:p w14:paraId="233881FF" w14:textId="3915CCE4" w:rsidR="00553D14" w:rsidRPr="00E86746" w:rsidRDefault="00553D14" w:rsidP="00C64DCB">
      <w:pPr>
        <w:pStyle w:val="Odsekzoznamu"/>
        <w:numPr>
          <w:ilvl w:val="0"/>
          <w:numId w:val="36"/>
        </w:numPr>
        <w:jc w:val="both"/>
      </w:pPr>
      <w:r w:rsidRPr="00E86746">
        <w:t>podpísané prostredníctvom ePZP, ale nebolo možné záznam už odoslať</w:t>
      </w:r>
    </w:p>
    <w:p w14:paraId="49DFD220" w14:textId="14620CF7" w:rsidR="00553D14" w:rsidRPr="00E86746" w:rsidRDefault="00553D14" w:rsidP="00C64DCB">
      <w:pPr>
        <w:pStyle w:val="Odsekzoznamu"/>
        <w:numPr>
          <w:ilvl w:val="0"/>
          <w:numId w:val="36"/>
        </w:numPr>
        <w:jc w:val="both"/>
      </w:pPr>
      <w:r w:rsidRPr="00E86746">
        <w:t>nepodpísané prostredníctvom ePZP z dôvodu:</w:t>
      </w:r>
    </w:p>
    <w:p w14:paraId="2A8D0233" w14:textId="77777777" w:rsidR="00553D14" w:rsidRPr="00E86746" w:rsidRDefault="00553D14" w:rsidP="00C64DCB">
      <w:pPr>
        <w:pStyle w:val="Odsekzoznamu"/>
        <w:numPr>
          <w:ilvl w:val="2"/>
          <w:numId w:val="27"/>
        </w:numPr>
        <w:jc w:val="both"/>
      </w:pPr>
      <w:r w:rsidRPr="00E86746">
        <w:t>nemožnosti podpísať záznam HoN z dôvodu offline scenáru, alebo</w:t>
      </w:r>
    </w:p>
    <w:p w14:paraId="0E6A0524" w14:textId="77777777" w:rsidR="00875108" w:rsidRPr="00E86746" w:rsidRDefault="00875108" w:rsidP="00C64DCB">
      <w:pPr>
        <w:pStyle w:val="Odsekzoznamu"/>
        <w:numPr>
          <w:ilvl w:val="2"/>
          <w:numId w:val="27"/>
        </w:numPr>
        <w:jc w:val="both"/>
      </w:pPr>
      <w:r w:rsidRPr="00E86746">
        <w:t>ZPr, ktorý kompletizoval záznam, nemá pridelenú ePZP, čím nebol umožnený zápis záznamu do NZIS</w:t>
      </w:r>
    </w:p>
    <w:p w14:paraId="78D3D4F8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r w:rsidRPr="00E86746">
        <w:t>Fronta je postupne vyprázdňovaná po obnove konektivity:</w:t>
      </w:r>
    </w:p>
    <w:p w14:paraId="28667880" w14:textId="77777777" w:rsidR="00922A72" w:rsidRPr="00E86746" w:rsidRDefault="00553D14" w:rsidP="00C64DCB">
      <w:pPr>
        <w:pStyle w:val="Odsekzoznamu"/>
        <w:numPr>
          <w:ilvl w:val="0"/>
          <w:numId w:val="45"/>
        </w:numPr>
        <w:jc w:val="both"/>
      </w:pPr>
      <w:r w:rsidRPr="00E86746">
        <w:t>Podpísané záznamy sú odosielané len v prípade, ak je podpis časovo platný (4 hodiny od neodoslania záznamu).</w:t>
      </w:r>
    </w:p>
    <w:p w14:paraId="2CE91F63" w14:textId="77777777" w:rsidR="00875108" w:rsidRPr="00E86746" w:rsidRDefault="00875108" w:rsidP="00C64DCB">
      <w:pPr>
        <w:pStyle w:val="Odsekzoznamu"/>
        <w:numPr>
          <w:ilvl w:val="0"/>
          <w:numId w:val="45"/>
        </w:numPr>
        <w:jc w:val="both"/>
      </w:pPr>
      <w:r w:rsidRPr="00E86746">
        <w:t>Záznamy vytvorené bez podpisu ePZP, až po podpise ePZP s požadovanými oprávneniami.</w:t>
      </w:r>
    </w:p>
    <w:p w14:paraId="5DFF1F9C" w14:textId="3A30B950" w:rsidR="0022411B" w:rsidRPr="009D331F" w:rsidRDefault="0022411B" w:rsidP="59531A39"/>
    <w:p w14:paraId="06CC7464" w14:textId="11EFA678" w:rsidR="00300D0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54" w:name="_A04_–_Vyhľadanie"/>
      <w:bookmarkStart w:id="55" w:name="_Toc102571066"/>
      <w:bookmarkEnd w:id="54"/>
      <w:r w:rsidRPr="009D331F">
        <w:rPr>
          <w:lang w:val="sk-SK"/>
        </w:rPr>
        <w:t>A04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–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Vyhľadanie hlásenia o narodení</w:t>
      </w:r>
      <w:bookmarkEnd w:id="55"/>
    </w:p>
    <w:p w14:paraId="6C99C33E" w14:textId="77777777" w:rsidR="00F65337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61E41416" w14:textId="77777777" w:rsidR="00F65337" w:rsidRPr="009D331F" w:rsidRDefault="00F65337" w:rsidP="00F65337">
      <w:pPr>
        <w:ind w:left="708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00D0C" w:rsidRPr="009D331F" w14:paraId="144E9939" w14:textId="77777777" w:rsidTr="67C0EF39">
        <w:tc>
          <w:tcPr>
            <w:tcW w:w="993" w:type="dxa"/>
            <w:shd w:val="clear" w:color="auto" w:fill="002060"/>
          </w:tcPr>
          <w:p w14:paraId="05E385DC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0492F1B0" w14:textId="77777777" w:rsidR="00300D0C" w:rsidRPr="009D331F" w:rsidRDefault="00300D0C" w:rsidP="0047683D">
            <w:pPr>
              <w:rPr>
                <w:sz w:val="18"/>
              </w:rPr>
            </w:pPr>
          </w:p>
        </w:tc>
      </w:tr>
      <w:tr w:rsidR="00300D0C" w:rsidRPr="009D331F" w14:paraId="1BC91A35" w14:textId="77777777" w:rsidTr="67C0EF39">
        <w:tc>
          <w:tcPr>
            <w:tcW w:w="993" w:type="dxa"/>
          </w:tcPr>
          <w:p w14:paraId="2658E099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3AAD0C99" w14:textId="5E65E683" w:rsidR="00300D0C" w:rsidRPr="009D331F" w:rsidRDefault="4CB367CA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Vyhľadanie </w:t>
            </w:r>
            <w:r w:rsidR="00DB5BC0" w:rsidRPr="009D331F">
              <w:rPr>
                <w:sz w:val="18"/>
                <w:szCs w:val="18"/>
              </w:rPr>
              <w:t>už vytvoreného HoN vrátane stornovaného.</w:t>
            </w:r>
          </w:p>
        </w:tc>
      </w:tr>
      <w:tr w:rsidR="00300D0C" w:rsidRPr="009D331F" w14:paraId="53A78ED0" w14:textId="77777777" w:rsidTr="67C0EF39">
        <w:tc>
          <w:tcPr>
            <w:tcW w:w="993" w:type="dxa"/>
          </w:tcPr>
          <w:p w14:paraId="0CFF27D1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3353173F" w14:textId="77777777" w:rsidR="00DB5BC0" w:rsidRPr="009D331F" w:rsidRDefault="00DB5BC0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</w:t>
            </w:r>
          </w:p>
          <w:p w14:paraId="17D7FA3C" w14:textId="5C7220E2" w:rsidR="00A356A9" w:rsidRPr="009D331F" w:rsidRDefault="08E23B3D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Vyplnené </w:t>
            </w:r>
            <w:r w:rsidR="00DB5BC0" w:rsidRPr="009D331F">
              <w:rPr>
                <w:sz w:val="18"/>
                <w:szCs w:val="18"/>
              </w:rPr>
              <w:t>výberové kritériá pre vyhľadanie HoN</w:t>
            </w:r>
            <w:r w:rsidRPr="009D331F">
              <w:rPr>
                <w:sz w:val="18"/>
                <w:szCs w:val="18"/>
              </w:rPr>
              <w:t>.</w:t>
            </w:r>
          </w:p>
        </w:tc>
      </w:tr>
      <w:tr w:rsidR="00300D0C" w:rsidRPr="009D331F" w14:paraId="60F02466" w14:textId="77777777" w:rsidTr="67C0EF39">
        <w:tc>
          <w:tcPr>
            <w:tcW w:w="993" w:type="dxa"/>
          </w:tcPr>
          <w:p w14:paraId="5E1E922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55DAFFF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6A6933AB" w14:textId="36A56FFF" w:rsidR="00A356A9" w:rsidRPr="009D331F" w:rsidRDefault="4CB367CA" w:rsidP="00C64DCB">
            <w:pPr>
              <w:pStyle w:val="Odsekzoznamu"/>
              <w:numPr>
                <w:ilvl w:val="0"/>
                <w:numId w:val="17"/>
              </w:numPr>
              <w:spacing w:after="0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</w:t>
            </w:r>
            <w:r w:rsidR="00DB5BC0" w:rsidRPr="009D331F">
              <w:rPr>
                <w:sz w:val="18"/>
                <w:szCs w:val="18"/>
              </w:rPr>
              <w:t>HoN</w:t>
            </w:r>
            <w:r w:rsidR="17E09C8A" w:rsidRPr="009D331F">
              <w:rPr>
                <w:sz w:val="18"/>
                <w:szCs w:val="18"/>
              </w:rPr>
              <w:t xml:space="preserve"> </w:t>
            </w:r>
            <w:r w:rsidR="4CB32E95" w:rsidRPr="009D331F">
              <w:rPr>
                <w:sz w:val="18"/>
                <w:szCs w:val="18"/>
              </w:rPr>
              <w:t xml:space="preserve">v zmysle </w:t>
            </w:r>
            <w:r w:rsidR="00DB5BC0" w:rsidRPr="009D331F">
              <w:rPr>
                <w:sz w:val="18"/>
                <w:szCs w:val="18"/>
              </w:rPr>
              <w:t xml:space="preserve">zadaných </w:t>
            </w:r>
            <w:r w:rsidR="4CB32E95" w:rsidRPr="009D331F">
              <w:rPr>
                <w:sz w:val="18"/>
                <w:szCs w:val="18"/>
              </w:rPr>
              <w:t>výberových kritérií.</w:t>
            </w:r>
          </w:p>
        </w:tc>
      </w:tr>
      <w:tr w:rsidR="00300D0C" w:rsidRPr="009D331F" w14:paraId="3D9BBECF" w14:textId="77777777" w:rsidTr="67C0EF39">
        <w:tc>
          <w:tcPr>
            <w:tcW w:w="993" w:type="dxa"/>
          </w:tcPr>
          <w:p w14:paraId="77B151DD" w14:textId="41419FA2" w:rsidR="00300D0C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65FA077" w14:textId="6182D282" w:rsidR="00A356A9" w:rsidRPr="009D331F" w:rsidRDefault="00C568E2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5_–_Vyhľadanie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HoN_04_01 – Vyhľadanie hlásenia o narodení</w:t>
              </w:r>
            </w:hyperlink>
          </w:p>
        </w:tc>
      </w:tr>
      <w:tr w:rsidR="00955CA7" w:rsidRPr="009D331F" w14:paraId="7C245AF3" w14:textId="77777777" w:rsidTr="67C0EF39">
        <w:tc>
          <w:tcPr>
            <w:tcW w:w="993" w:type="dxa"/>
          </w:tcPr>
          <w:p w14:paraId="1AF3F347" w14:textId="77777777" w:rsidR="00955CA7" w:rsidRPr="009D331F" w:rsidRDefault="00955CA7" w:rsidP="00955CA7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C8A9BC" w14:textId="328A75BD" w:rsidR="00D2591E" w:rsidRPr="009D331F" w:rsidRDefault="00C568E2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hyperlink w:anchor="_VyhladajHlasenieONarodeni_v1" w:history="1">
              <w:r w:rsidR="00DB5BC0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>VyhladajHlasenieONarodeni_v1</w:t>
              </w:r>
            </w:hyperlink>
          </w:p>
        </w:tc>
      </w:tr>
    </w:tbl>
    <w:p w14:paraId="6B5C2E76" w14:textId="46D931B6" w:rsidR="007A0242" w:rsidRPr="009D331F" w:rsidRDefault="007A0242" w:rsidP="007A0242">
      <w:pPr>
        <w:pStyle w:val="Popis"/>
        <w:rPr>
          <w:lang w:val="sk-SK"/>
        </w:rPr>
      </w:pPr>
      <w:bookmarkStart w:id="56" w:name="_Toc96088603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8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A04</w:t>
      </w:r>
      <w:bookmarkEnd w:id="56"/>
    </w:p>
    <w:p w14:paraId="712A5EFE" w14:textId="77777777" w:rsidR="007A0242" w:rsidRPr="009D331F" w:rsidRDefault="007A0242" w:rsidP="007A0242">
      <w:pPr>
        <w:rPr>
          <w:b/>
          <w:u w:val="single"/>
        </w:rPr>
      </w:pPr>
    </w:p>
    <w:p w14:paraId="44392A1F" w14:textId="36B8F8B7" w:rsidR="004F7E18" w:rsidRPr="009D331F" w:rsidRDefault="4B1F096C" w:rsidP="007A0242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06707C13" w14:textId="1856FF42" w:rsidR="00EA1D75" w:rsidRPr="00E86746" w:rsidRDefault="00DB5BC0" w:rsidP="00C64DCB">
      <w:pPr>
        <w:pStyle w:val="Odsekzoznamu"/>
        <w:numPr>
          <w:ilvl w:val="0"/>
          <w:numId w:val="17"/>
        </w:numPr>
        <w:jc w:val="both"/>
      </w:pPr>
      <w:r w:rsidRPr="00E86746">
        <w:rPr>
          <w:color w:val="000000"/>
        </w:rPr>
        <w:t>HoN je m</w:t>
      </w:r>
      <w:r w:rsidR="00EA1D75" w:rsidRPr="00E86746">
        <w:rPr>
          <w:color w:val="000000"/>
        </w:rPr>
        <w:t xml:space="preserve">ožné vyhľadať len pre </w:t>
      </w:r>
      <w:r w:rsidR="007A51B7" w:rsidRPr="00E86746">
        <w:rPr>
          <w:color w:val="000000"/>
        </w:rPr>
        <w:t>ZPr</w:t>
      </w:r>
      <w:r w:rsidRPr="00E86746">
        <w:rPr>
          <w:color w:val="000000"/>
        </w:rPr>
        <w:t xml:space="preserve"> </w:t>
      </w:r>
      <w:r w:rsidR="00C1552A" w:rsidRPr="00E86746">
        <w:rPr>
          <w:color w:val="000000"/>
        </w:rPr>
        <w:t>OUPZS</w:t>
      </w:r>
      <w:r w:rsidRPr="00E86746">
        <w:rPr>
          <w:color w:val="000000"/>
        </w:rPr>
        <w:t>, ktorý hlásenie do systému zapísal</w:t>
      </w:r>
      <w:r w:rsidR="00F237CC" w:rsidRPr="00E86746">
        <w:rPr>
          <w:color w:val="000000"/>
        </w:rPr>
        <w:t>. A</w:t>
      </w:r>
      <w:r w:rsidRPr="00E86746">
        <w:rPr>
          <w:color w:val="000000"/>
        </w:rPr>
        <w:t xml:space="preserve">k záznam </w:t>
      </w:r>
      <w:r w:rsidR="00F237CC" w:rsidRPr="00E86746">
        <w:rPr>
          <w:color w:val="000000"/>
        </w:rPr>
        <w:t xml:space="preserve">HoN </w:t>
      </w:r>
      <w:r w:rsidRPr="00E86746">
        <w:rPr>
          <w:color w:val="000000"/>
        </w:rPr>
        <w:t xml:space="preserve">nespĺňa </w:t>
      </w:r>
      <w:r w:rsidR="00F237CC" w:rsidRPr="00E86746">
        <w:rPr>
          <w:color w:val="000000"/>
        </w:rPr>
        <w:t xml:space="preserve">túto podmienku, nie je vyhľadané a zobrazené. </w:t>
      </w:r>
    </w:p>
    <w:p w14:paraId="488062EC" w14:textId="730252EB" w:rsidR="00E318FA" w:rsidRPr="00E86746" w:rsidRDefault="59E7EB08" w:rsidP="00C64DCB">
      <w:pPr>
        <w:pStyle w:val="Odsekzoznamu"/>
        <w:numPr>
          <w:ilvl w:val="0"/>
          <w:numId w:val="17"/>
        </w:numPr>
        <w:jc w:val="both"/>
      </w:pPr>
      <w:r w:rsidRPr="00E86746">
        <w:t>S</w:t>
      </w:r>
      <w:r w:rsidR="7F0076A7" w:rsidRPr="00E86746">
        <w:t>ystém vyhľadá</w:t>
      </w:r>
      <w:r w:rsidRPr="00E86746">
        <w:t xml:space="preserve"> </w:t>
      </w:r>
      <w:r w:rsidR="00EA1D75" w:rsidRPr="00E86746">
        <w:t xml:space="preserve">všetky </w:t>
      </w:r>
      <w:r w:rsidRPr="00E86746">
        <w:t xml:space="preserve">zaevidované </w:t>
      </w:r>
      <w:r w:rsidR="00EA1D75" w:rsidRPr="00E86746">
        <w:t xml:space="preserve">HoN vrátane stornovaných v zmysle zadaných výberových kritérií. </w:t>
      </w:r>
      <w:r w:rsidR="00EA1D75" w:rsidRPr="00E86746">
        <w:rPr>
          <w:color w:val="000000"/>
        </w:rPr>
        <w:t>Ak kritériám nevyhovuje žiaden záznam, je vrátený prázdny zoznam.</w:t>
      </w:r>
    </w:p>
    <w:p w14:paraId="64FD39B1" w14:textId="5B845AD8" w:rsidR="00E318FA" w:rsidRPr="00E86746" w:rsidRDefault="1B45C058" w:rsidP="00C64DCB">
      <w:pPr>
        <w:pStyle w:val="Odsekzoznamu"/>
        <w:numPr>
          <w:ilvl w:val="0"/>
          <w:numId w:val="17"/>
        </w:numPr>
        <w:jc w:val="both"/>
      </w:pPr>
      <w:r w:rsidRPr="00E86746">
        <w:t>S</w:t>
      </w:r>
      <w:r w:rsidR="16FA1C49" w:rsidRPr="00E86746">
        <w:t>ystém vyhľadá</w:t>
      </w:r>
      <w:r w:rsidRPr="00E86746">
        <w:t xml:space="preserve"> </w:t>
      </w:r>
      <w:r w:rsidR="00F237CC" w:rsidRPr="00E86746">
        <w:t>a zobrazí vždy poslednú</w:t>
      </w:r>
      <w:r w:rsidRPr="00E86746">
        <w:t xml:space="preserve"> </w:t>
      </w:r>
      <w:r w:rsidR="00F237CC" w:rsidRPr="00E86746">
        <w:t>verziu záznamu HoN.</w:t>
      </w:r>
    </w:p>
    <w:p w14:paraId="149F1A3C" w14:textId="77777777" w:rsidR="0022411B" w:rsidRPr="009D331F" w:rsidRDefault="0022411B" w:rsidP="0022411B">
      <w:pPr>
        <w:ind w:left="360"/>
        <w:jc w:val="both"/>
      </w:pPr>
    </w:p>
    <w:p w14:paraId="6A4272A9" w14:textId="77777777" w:rsidR="002B5785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57" w:name="_A3_–_Vyhľadanie"/>
      <w:bookmarkStart w:id="58" w:name="_A4_–_Storno"/>
      <w:bookmarkStart w:id="59" w:name="_A5__–"/>
      <w:bookmarkStart w:id="60" w:name="_A6__–"/>
      <w:bookmarkStart w:id="61" w:name="_Toc513046942"/>
      <w:bookmarkStart w:id="62" w:name="_A7_–_Individuálny"/>
      <w:bookmarkStart w:id="63" w:name="_Scenáre_použitia_(Procesné"/>
      <w:bookmarkStart w:id="64" w:name="_Toc102571067"/>
      <w:bookmarkEnd w:id="57"/>
      <w:bookmarkEnd w:id="58"/>
      <w:bookmarkEnd w:id="59"/>
      <w:bookmarkEnd w:id="60"/>
      <w:bookmarkEnd w:id="61"/>
      <w:bookmarkEnd w:id="62"/>
      <w:bookmarkEnd w:id="63"/>
      <w:r w:rsidRPr="009D331F">
        <w:rPr>
          <w:lang w:val="sk-SK"/>
        </w:rPr>
        <w:t>Scenáre použitia (Procesné scenáre služieb)</w:t>
      </w:r>
      <w:bookmarkEnd w:id="64"/>
    </w:p>
    <w:p w14:paraId="1235A1F4" w14:textId="77777777" w:rsidR="00510C5E" w:rsidRPr="009D331F" w:rsidRDefault="4B1F096C" w:rsidP="00510C5E">
      <w:r w:rsidRPr="009D331F">
        <w:t xml:space="preserve">Scenáre použitia stanovujú: </w:t>
      </w:r>
    </w:p>
    <w:p w14:paraId="2E92B7FA" w14:textId="27ECAB5F" w:rsidR="00510C5E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 xml:space="preserve">Predpoklad pre overenie zhody dodávateľov </w:t>
      </w:r>
      <w:r w:rsidR="003E2678" w:rsidRPr="009D331F">
        <w:t>N</w:t>
      </w:r>
      <w:r w:rsidRPr="009D331F">
        <w:t xml:space="preserve">IS PZS </w:t>
      </w:r>
    </w:p>
    <w:p w14:paraId="4DA8BD59" w14:textId="77777777" w:rsidR="00510C5E" w:rsidRPr="009D331F" w:rsidRDefault="4CB367CA" w:rsidP="00C64DCB">
      <w:pPr>
        <w:pStyle w:val="Odsekzoznamu"/>
        <w:numPr>
          <w:ilvl w:val="0"/>
          <w:numId w:val="23"/>
        </w:numPr>
      </w:pPr>
      <w:r w:rsidRPr="009D331F">
        <w:t xml:space="preserve">Časť procesu PZS, ktorá súvisí s prácou v NZIS </w:t>
      </w:r>
    </w:p>
    <w:p w14:paraId="5D74DCC4" w14:textId="77777777" w:rsidR="00510C5E" w:rsidRPr="009D331F" w:rsidRDefault="00510C5E" w:rsidP="00510C5E"/>
    <w:p w14:paraId="67463872" w14:textId="77777777" w:rsidR="00C313E4" w:rsidRPr="009D331F" w:rsidRDefault="4B1F096C" w:rsidP="00C313E4">
      <w:r w:rsidRPr="009D331F">
        <w:t>Scenáre použitia obsahujú:</w:t>
      </w:r>
    </w:p>
    <w:p w14:paraId="0BF0672D" w14:textId="4F9D0C9C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stručný popis</w:t>
      </w:r>
      <w:r w:rsidR="2AB7B7FF" w:rsidRPr="009D331F">
        <w:t>,</w:t>
      </w:r>
    </w:p>
    <w:p w14:paraId="20B2E332" w14:textId="28C0D171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vstupné podmienky</w:t>
      </w:r>
      <w:r w:rsidR="2AB7B7FF" w:rsidRPr="009D331F">
        <w:t>,</w:t>
      </w:r>
    </w:p>
    <w:p w14:paraId="09C2B156" w14:textId="18DBEDAA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odkaz na proces</w:t>
      </w:r>
      <w:r w:rsidR="61010511" w:rsidRPr="009D331F">
        <w:t>,</w:t>
      </w:r>
    </w:p>
    <w:p w14:paraId="0D19DE40" w14:textId="689AEF42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používaný archetyp</w:t>
      </w:r>
      <w:r w:rsidR="61010511" w:rsidRPr="009D331F">
        <w:t>,</w:t>
      </w:r>
    </w:p>
    <w:p w14:paraId="347004F5" w14:textId="58DAE402" w:rsidR="00BE3F0B" w:rsidRPr="009D331F" w:rsidRDefault="6BC05F50" w:rsidP="00C64DCB">
      <w:pPr>
        <w:pStyle w:val="Odsekzoznamu"/>
        <w:numPr>
          <w:ilvl w:val="0"/>
          <w:numId w:val="23"/>
        </w:numPr>
      </w:pPr>
      <w:r w:rsidRPr="009D331F">
        <w:t>s</w:t>
      </w:r>
      <w:r w:rsidR="4B1F096C" w:rsidRPr="009D331F">
        <w:t>lužba</w:t>
      </w:r>
      <w:r w:rsidR="2041ED0C" w:rsidRPr="009D331F">
        <w:t>,</w:t>
      </w:r>
    </w:p>
    <w:p w14:paraId="487AFE53" w14:textId="5C2D0D50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výstupné podmienky</w:t>
      </w:r>
      <w:r w:rsidR="2B229ACD" w:rsidRPr="009D331F">
        <w:t>,</w:t>
      </w:r>
    </w:p>
    <w:p w14:paraId="317B8F65" w14:textId="1B86CBFC" w:rsidR="00C313E4" w:rsidRPr="009D331F" w:rsidRDefault="73867E79" w:rsidP="00C64DCB">
      <w:pPr>
        <w:pStyle w:val="Odsekzoznamu"/>
        <w:numPr>
          <w:ilvl w:val="0"/>
          <w:numId w:val="23"/>
        </w:numPr>
      </w:pPr>
      <w:r w:rsidRPr="009D331F">
        <w:t>h</w:t>
      </w:r>
      <w:r w:rsidR="4B1F096C" w:rsidRPr="009D331F">
        <w:t>lavný scenár</w:t>
      </w:r>
      <w:r w:rsidR="3F1C4AC0" w:rsidRPr="009D331F">
        <w:t>,</w:t>
      </w:r>
    </w:p>
    <w:p w14:paraId="6C38D5FA" w14:textId="5334FDF8" w:rsidR="00BC2ABB" w:rsidRPr="009D331F" w:rsidRDefault="746CE281" w:rsidP="00C64DCB">
      <w:pPr>
        <w:pStyle w:val="Odsekzoznamu"/>
        <w:numPr>
          <w:ilvl w:val="0"/>
          <w:numId w:val="23"/>
        </w:numPr>
      </w:pPr>
      <w:r w:rsidRPr="009D331F">
        <w:t>a</w:t>
      </w:r>
      <w:r w:rsidR="4B1F096C" w:rsidRPr="009D331F">
        <w:t>lternatívne scenáre k hlavnému scenáru, ktoré je potrebné implementovať ako alternatívy pre zdravotníckeho pracovníka</w:t>
      </w:r>
      <w:r w:rsidR="48E88C63" w:rsidRPr="009D331F">
        <w:t>,</w:t>
      </w:r>
    </w:p>
    <w:p w14:paraId="5B75D22D" w14:textId="2A6334C9" w:rsidR="00C313E4" w:rsidRPr="009D331F" w:rsidRDefault="6DE4F7B8" w:rsidP="00C64DCB">
      <w:pPr>
        <w:pStyle w:val="Odsekzoznamu"/>
        <w:numPr>
          <w:ilvl w:val="0"/>
          <w:numId w:val="23"/>
        </w:numPr>
      </w:pPr>
      <w:r w:rsidRPr="009D331F">
        <w:t>Use cases vyplývajúcich z hlavného scenára</w:t>
      </w:r>
      <w:r w:rsidR="41015BE3" w:rsidRPr="009D331F">
        <w:t>.</w:t>
      </w:r>
    </w:p>
    <w:p w14:paraId="520CFA03" w14:textId="77777777" w:rsidR="00731D80" w:rsidRPr="009D331F" w:rsidRDefault="00731D80" w:rsidP="00731D80"/>
    <w:p w14:paraId="56E033FC" w14:textId="6292AFD3" w:rsidR="00601876" w:rsidRPr="009D331F" w:rsidRDefault="4B1F096C" w:rsidP="00CA0F90">
      <w:pPr>
        <w:jc w:val="both"/>
      </w:pPr>
      <w:r w:rsidRPr="009D331F">
        <w:t>Nižšie uvedené scenáre stanovujú minimálnu množinu údajov pre úspešné ov</w:t>
      </w:r>
      <w:r w:rsidR="00CA0F90" w:rsidRPr="009D331F">
        <w:t>erenie zhody, ktoré je potrebné.</w:t>
      </w:r>
    </w:p>
    <w:p w14:paraId="37A40430" w14:textId="22582BEB" w:rsidR="00740FD1" w:rsidRPr="009D331F" w:rsidRDefault="00740FD1" w:rsidP="00CA0F90">
      <w:pPr>
        <w:jc w:val="both"/>
      </w:pPr>
    </w:p>
    <w:p w14:paraId="7F448007" w14:textId="77777777" w:rsidR="005C38ED" w:rsidRPr="009D331F" w:rsidRDefault="005C38ED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65" w:name="_eV_01_01_–_Zapísanie"/>
      <w:bookmarkStart w:id="66" w:name="_eV_01_48_–_Zapísanie"/>
      <w:bookmarkStart w:id="67" w:name="_HoN_01_01__–"/>
      <w:bookmarkStart w:id="68" w:name="_HoN_01_01__"/>
      <w:bookmarkStart w:id="69" w:name="_Toc96088556"/>
      <w:bookmarkStart w:id="70" w:name="_Toc102571068"/>
      <w:bookmarkEnd w:id="65"/>
      <w:bookmarkEnd w:id="66"/>
      <w:bookmarkEnd w:id="67"/>
      <w:bookmarkEnd w:id="68"/>
      <w:bookmarkEnd w:id="69"/>
      <w:bookmarkEnd w:id="70"/>
    </w:p>
    <w:p w14:paraId="72371DCA" w14:textId="64FDFFA0" w:rsidR="006C32F1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71" w:name="_Toc102571069"/>
      <w:r w:rsidRPr="009D331F">
        <w:rPr>
          <w:lang w:val="sk-SK"/>
        </w:rPr>
        <w:t>HoN</w:t>
      </w:r>
      <w:r w:rsidR="09EF3605" w:rsidRPr="009D331F">
        <w:rPr>
          <w:lang w:val="sk-SK"/>
        </w:rPr>
        <w:t>_01_</w:t>
      </w:r>
      <w:r w:rsidR="62854EF2" w:rsidRPr="009D331F">
        <w:rPr>
          <w:lang w:val="sk-SK"/>
        </w:rPr>
        <w:t>01</w:t>
      </w:r>
      <w:r w:rsidR="041BE119" w:rsidRPr="009D331F">
        <w:rPr>
          <w:lang w:val="sk-SK"/>
        </w:rPr>
        <w:t xml:space="preserve"> – Z</w:t>
      </w:r>
      <w:r w:rsidR="6EC220C9" w:rsidRPr="009D331F">
        <w:rPr>
          <w:lang w:val="sk-SK"/>
        </w:rPr>
        <w:t>á</w:t>
      </w:r>
      <w:r w:rsidR="041BE119" w:rsidRPr="009D331F">
        <w:rPr>
          <w:lang w:val="sk-SK"/>
        </w:rPr>
        <w:t>p</w:t>
      </w:r>
      <w:r w:rsidR="1A68F499" w:rsidRPr="009D331F">
        <w:rPr>
          <w:lang w:val="sk-SK"/>
        </w:rPr>
        <w:t>i</w:t>
      </w:r>
      <w:r w:rsidR="041BE119" w:rsidRPr="009D331F">
        <w:rPr>
          <w:lang w:val="sk-SK"/>
        </w:rPr>
        <w:t>s</w:t>
      </w:r>
      <w:r w:rsidR="09EF3605" w:rsidRPr="009D331F">
        <w:rPr>
          <w:lang w:val="sk-SK"/>
        </w:rPr>
        <w:t xml:space="preserve"> </w:t>
      </w:r>
      <w:r w:rsidRPr="009D331F">
        <w:rPr>
          <w:lang w:val="sk-SK"/>
        </w:rPr>
        <w:t>hlásenia o narodení</w:t>
      </w:r>
      <w:bookmarkEnd w:id="71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01876" w:rsidRPr="009D331F" w14:paraId="2511776F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7EC704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F60" w14:textId="493B2277" w:rsidR="00601876" w:rsidRPr="009D331F" w:rsidRDefault="4CB367CA" w:rsidP="0FB5076D">
            <w:pPr>
              <w:pStyle w:val="Bezriadkovania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záznamu HoN a jeho odoslanie do NZIS</w:t>
            </w:r>
          </w:p>
        </w:tc>
      </w:tr>
      <w:tr w:rsidR="00601876" w:rsidRPr="009D331F" w14:paraId="23A66380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A1FA3D5" w14:textId="77777777" w:rsidR="00601876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DFD8" w14:textId="25145075" w:rsidR="00C1552A" w:rsidRPr="00E86746" w:rsidRDefault="5425669B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r w:rsidR="006946B9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s odborným zameraním 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gynekológia a pôrodníctvo (009</w:t>
            </w:r>
            <w:r w:rsidR="006946B9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6946B9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sp. neonatológia (051) v prípade nájdeného dieťa</w:t>
            </w:r>
            <w:r w:rsidR="00163D4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.</w:t>
            </w:r>
            <w:r w:rsidR="00C1552A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0E745E71" w14:textId="77777777" w:rsidR="00601876" w:rsidRPr="00E86746" w:rsidRDefault="00C1552A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Cieľom je vytvoren</w:t>
            </w:r>
            <w:r w:rsidR="00E06D5D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ie HoN, jeho zapísanie do NIS a odoslanie z NIS</w:t>
            </w: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do NZIS</w:t>
            </w:r>
            <w:r w:rsidR="0054176F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.</w:t>
            </w:r>
          </w:p>
          <w:p w14:paraId="5AF19DEC" w14:textId="77777777" w:rsidR="0054176F" w:rsidRPr="00E86746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  <w:u w:val="single"/>
              </w:rPr>
              <w:t>Upozornenie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: </w:t>
            </w:r>
          </w:p>
          <w:p w14:paraId="0244600C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Z dôvodu nutnej úpravy príslušnej legislatívy, až do odvolania nebude možné zasielať</w:t>
            </w: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 elektronicky do NZIS hlásenie o:</w:t>
            </w:r>
          </w:p>
          <w:p w14:paraId="142562C3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utajenom pôrode,</w:t>
            </w:r>
          </w:p>
          <w:p w14:paraId="794A815F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nájdenom dieťati alebo dieťati uloženom do hniezda záchrany.</w:t>
            </w:r>
          </w:p>
          <w:p w14:paraId="3A5202A3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773BFB0E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Po nadobudnutí účinnosti legislatívy bude kontrola vypnutá a hlásenia pre uvedené prípady sa budú hneď zasielať elektronicky.  </w:t>
            </w:r>
          </w:p>
          <w:p w14:paraId="58B7F106" w14:textId="5B84BDDB" w:rsidR="0054176F" w:rsidRPr="009D331F" w:rsidRDefault="0054176F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</w:p>
        </w:tc>
      </w:tr>
      <w:tr w:rsidR="00601876" w:rsidRPr="009D331F" w14:paraId="67FF9CD8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143FAB2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464B" w14:textId="2E5504F5" w:rsidR="00601876" w:rsidRPr="00E86746" w:rsidRDefault="007A51B7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0C5FA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0C5FA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</w:t>
            </w:r>
            <w:r w:rsidR="00D42E3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D42E3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</w:t>
            </w:r>
            <w:r w:rsidR="004458F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51)</w:t>
            </w:r>
            <w:r w:rsidR="00267B5A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v prípade nájdeného dieťa, ktorý je</w:t>
            </w:r>
            <w:r w:rsidR="004458F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EA1D75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identifikovaný cez ePZP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  <w:r w:rsidR="00EA1D75" w:rsidRPr="00E86746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  <w:lang w:val="sk-SK"/>
              </w:rPr>
              <w:t xml:space="preserve"> </w:t>
            </w:r>
          </w:p>
          <w:p w14:paraId="7836C3BA" w14:textId="7A957F6C" w:rsidR="00601876" w:rsidRPr="009D331F" w:rsidRDefault="00C1552A" w:rsidP="00C64DCB">
            <w:pPr>
              <w:pStyle w:val="Odsekzoznamu"/>
              <w:numPr>
                <w:ilvl w:val="0"/>
                <w:numId w:val="20"/>
              </w:numPr>
              <w:spacing w:before="0" w:after="0"/>
              <w:ind w:left="714" w:hanging="357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Narodenie dieťaťa alebo dieťa bolo nájdené mimo PZS alebo odložené v hniezde záchrany. Pri pôrode v PZS je </w:t>
            </w:r>
            <w:r w:rsidR="00C52822" w:rsidRPr="00E86746">
              <w:rPr>
                <w:rFonts w:asciiTheme="majorHAnsi" w:eastAsiaTheme="minorEastAsia" w:hAnsiTheme="majorHAnsi" w:cstheme="majorHAnsi"/>
              </w:rPr>
              <w:t>povinnosť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zaslať HoN bez ohľadu na to, či sa dieťa narodilo</w:t>
            </w:r>
            <w:r w:rsidRPr="009D331F">
              <w:rPr>
                <w:rFonts w:asciiTheme="majorHAnsi" w:eastAsiaTheme="minorEastAsia" w:hAnsiTheme="majorHAnsi" w:cstheme="majorHAnsi"/>
              </w:rPr>
              <w:t xml:space="preserve"> živé alebo mŕtve. </w:t>
            </w:r>
          </w:p>
        </w:tc>
      </w:tr>
      <w:tr w:rsidR="00601876" w:rsidRPr="009D331F" w14:paraId="0B4A8134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43108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FE08" w14:textId="68EAD385" w:rsidR="00601876" w:rsidRPr="009D331F" w:rsidRDefault="00C568E2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A1_–_Zápis">
              <w:r w:rsidR="24F3B18B" w:rsidRPr="009D331F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A01 – Zápis hlásenia o narodení</w:t>
              </w:r>
            </w:hyperlink>
          </w:p>
        </w:tc>
      </w:tr>
      <w:tr w:rsidR="00601876" w:rsidRPr="009D331F" w14:paraId="31CBB8F0" w14:textId="77777777" w:rsidTr="17CAAB94">
        <w:trPr>
          <w:trHeight w:val="4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4B6AF4" w14:textId="3B3B1CEE" w:rsidR="00601876" w:rsidRPr="009D331F" w:rsidRDefault="16EA304F" w:rsidP="0A6360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r w:rsidR="5EC9FEE4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/XSD</w:t>
            </w: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DBEC" w14:textId="7BA5532A" w:rsidR="00136699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4EF36FAB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01876" w:rsidRPr="009D331F" w14:paraId="3932EFA5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F829E9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B532" w14:textId="5A6A91D5" w:rsidR="00601876" w:rsidRPr="00E86746" w:rsidRDefault="00C568E2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24F3B18B" w:rsidRPr="00E86746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01876" w:rsidRPr="009D331F" w14:paraId="6CB35D0E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22054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50B" w14:textId="164C9CBE" w:rsidR="00601876" w:rsidRPr="00E86746" w:rsidRDefault="24F3B18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E86746">
              <w:rPr>
                <w:rFonts w:asciiTheme="majorHAnsi" w:hAnsiTheme="majorHAnsi" w:cstheme="majorBidi"/>
              </w:rPr>
              <w:t>Zapísaný záznam HoN podpísaný elektronickým podpisom ZPr a odoslaný do NZIS</w:t>
            </w:r>
            <w:r w:rsidR="54C6217B" w:rsidRPr="00E86746">
              <w:rPr>
                <w:rFonts w:asciiTheme="majorHAnsi" w:hAnsiTheme="majorHAnsi" w:cstheme="majorBidi"/>
              </w:rPr>
              <w:t>.</w:t>
            </w:r>
          </w:p>
          <w:p w14:paraId="5D53A37A" w14:textId="24CBA1EA" w:rsidR="00E06D5D" w:rsidRPr="00E86746" w:rsidRDefault="54C6217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E86746">
              <w:rPr>
                <w:rFonts w:asciiTheme="majorHAnsi" w:hAnsiTheme="majorHAnsi" w:cstheme="majorBidi"/>
              </w:rPr>
              <w:t xml:space="preserve">Ak matka podpisuje Dohodu o mene a priezvisku fyzicky v PZS, </w:t>
            </w:r>
            <w:r w:rsidR="007A51B7" w:rsidRPr="00E86746">
              <w:rPr>
                <w:rFonts w:asciiTheme="majorHAnsi" w:hAnsiTheme="majorHAnsi" w:cstheme="majorBidi"/>
              </w:rPr>
              <w:t xml:space="preserve">ZPr </w:t>
            </w:r>
            <w:r w:rsidRPr="00E86746">
              <w:rPr>
                <w:rFonts w:asciiTheme="majorHAnsi" w:hAnsiTheme="majorHAnsi" w:cstheme="majorBidi"/>
              </w:rPr>
              <w:t>vytlačí papierovú Dohodu s vyplnenými údajmi pre podpis matky.</w:t>
            </w:r>
          </w:p>
        </w:tc>
      </w:tr>
      <w:tr w:rsidR="00601876" w:rsidRPr="00E86746" w14:paraId="4C4FDC0C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05C4D8" w14:textId="77777777" w:rsidR="00601876" w:rsidRPr="00E86746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25A6" w14:textId="77777777" w:rsidR="00C3680F" w:rsidRPr="00E86746" w:rsidRDefault="00C3680F" w:rsidP="008C03C3">
            <w:pPr>
              <w:spacing w:before="0" w:after="0"/>
              <w:ind w:left="2" w:hanging="2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Postup: </w:t>
            </w:r>
          </w:p>
          <w:p w14:paraId="6381A323" w14:textId="3ED34ED1" w:rsidR="00CF75E1" w:rsidRPr="00E86746" w:rsidRDefault="007A51B7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C3680F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má možnosť vybrať typ hlásenia, ktoré chce zapísať: </w:t>
            </w:r>
          </w:p>
          <w:p w14:paraId="4A1FF17E" w14:textId="77777777" w:rsidR="00CE08C6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Štandardný pôro</w:t>
            </w:r>
            <w:r w:rsidR="00CE08C6" w:rsidRPr="00E86746">
              <w:rPr>
                <w:rFonts w:asciiTheme="majorHAnsi" w:hAnsiTheme="majorHAnsi" w:cstheme="majorHAnsi"/>
                <w:color w:val="000000"/>
              </w:rPr>
              <w:t>d</w:t>
            </w:r>
          </w:p>
          <w:p w14:paraId="53CE7E3A" w14:textId="71970822" w:rsidR="00CE08C6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Utajený pôrod</w:t>
            </w:r>
          </w:p>
          <w:p w14:paraId="2F5113F4" w14:textId="028E224A" w:rsidR="0042554B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Nájdené dieťa, resp. odložené v hniezde záchrany</w:t>
            </w:r>
          </w:p>
          <w:p w14:paraId="02ECA6EB" w14:textId="4B8375DA" w:rsidR="00CE08C6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CF75E1" w:rsidRPr="00E86746">
              <w:rPr>
                <w:rFonts w:asciiTheme="majorHAnsi" w:hAnsiTheme="majorHAnsi" w:cstheme="majorHAnsi"/>
                <w:color w:val="000000"/>
              </w:rPr>
              <w:t xml:space="preserve"> zvolí </w:t>
            </w:r>
            <w:r w:rsidR="00CF75E1" w:rsidRPr="00E86746">
              <w:rPr>
                <w:rFonts w:asciiTheme="majorHAnsi" w:hAnsiTheme="majorHAnsi" w:cstheme="majorHAnsi"/>
                <w:b/>
                <w:color w:val="000000"/>
              </w:rPr>
              <w:t>zápis štandardného pôrodu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 (pre utajený pôrod a nájdené dieťa je popis v alternatívnych scenároch):</w:t>
            </w:r>
          </w:p>
          <w:p w14:paraId="29856111" w14:textId="7C9E2473" w:rsidR="00545B54" w:rsidRPr="00E86746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NIS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:</w:t>
            </w:r>
          </w:p>
          <w:p w14:paraId="75D020AC" w14:textId="59F6DABF" w:rsidR="00CE08C6" w:rsidRPr="00E86746" w:rsidRDefault="00CE08C6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a pozadí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nastaví 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atribúty Nájdené dieťa – príznak = false a Utajený pôrod – príznak = false</w:t>
            </w:r>
          </w:p>
          <w:p w14:paraId="07D0ACAC" w14:textId="507B79E7" w:rsidR="00251D39" w:rsidRPr="00E86746" w:rsidRDefault="00251D39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predvyplní údaje, ktoré už sú 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 xml:space="preserve">v NIS </w:t>
            </w:r>
            <w:r w:rsidRPr="00E86746">
              <w:rPr>
                <w:rFonts w:asciiTheme="majorHAnsi" w:hAnsiTheme="majorHAnsi" w:cstheme="majorHAnsi"/>
                <w:color w:val="000000"/>
              </w:rPr>
              <w:t>evidované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>,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napr. údaje o matke, resp. otcovi. </w:t>
            </w:r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je povinný skontrolovať ich správnosť aj na základe predložených dokladov o matke/otcovi.</w:t>
            </w:r>
          </w:p>
          <w:p w14:paraId="6D80AB91" w14:textId="2C007ED1" w:rsidR="0042554B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42554B" w:rsidRPr="00E86746">
              <w:rPr>
                <w:rFonts w:asciiTheme="majorHAnsi" w:hAnsiTheme="majorHAnsi" w:cstheme="majorHAnsi"/>
                <w:color w:val="000000"/>
              </w:rPr>
              <w:t xml:space="preserve"> postupne vyplní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jednotlivé údaje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: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  <w:p w14:paraId="4A3CBCCB" w14:textId="6D851ACC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Miesto narodenia dieťaťa</w:t>
            </w:r>
          </w:p>
          <w:p w14:paraId="76B599E2" w14:textId="77777777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Dátum a čas narodenia dieťaťa</w:t>
            </w:r>
          </w:p>
          <w:p w14:paraId="049597A5" w14:textId="0255B879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Údaje o matke</w:t>
            </w:r>
          </w:p>
          <w:p w14:paraId="3534679D" w14:textId="5C0EFDE8" w:rsidR="00EC0306" w:rsidRPr="007D6F5C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  <w:highlight w:val="yellow"/>
              </w:rPr>
            </w:pPr>
            <w:r w:rsidRPr="007D6F5C">
              <w:rPr>
                <w:rFonts w:asciiTheme="majorHAnsi" w:hAnsiTheme="majorHAnsi" w:cstheme="majorHAnsi"/>
                <w:color w:val="000000"/>
                <w:highlight w:val="yellow"/>
              </w:rPr>
              <w:t xml:space="preserve">Údaje o otcovi, ak </w:t>
            </w:r>
            <w:r w:rsidR="00545B54" w:rsidRPr="007D6F5C">
              <w:rPr>
                <w:rFonts w:asciiTheme="majorHAnsi" w:hAnsiTheme="majorHAnsi" w:cstheme="majorHAnsi"/>
                <w:color w:val="000000"/>
                <w:highlight w:val="yellow"/>
              </w:rPr>
              <w:t xml:space="preserve">sú údaje o otcovi známe </w:t>
            </w:r>
          </w:p>
          <w:p w14:paraId="3C75EF5F" w14:textId="2A37EFB6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Údaje o pôrode</w:t>
            </w:r>
          </w:p>
          <w:p w14:paraId="4E9A7472" w14:textId="6EA8064D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Trvalý pobyt matky</w:t>
            </w:r>
          </w:p>
          <w:p w14:paraId="3F06B27B" w14:textId="1DDB2796" w:rsidR="00EC0306" w:rsidRPr="00E86746" w:rsidRDefault="1EE3A07F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Trvalý pobyt otca, ak </w:t>
            </w:r>
            <w:r w:rsidR="00E22BBC" w:rsidRPr="00E86746">
              <w:rPr>
                <w:rFonts w:asciiTheme="majorHAnsi" w:hAnsiTheme="majorHAnsi" w:cstheme="majorBidi"/>
                <w:color w:val="000000"/>
              </w:rPr>
              <w:t>sa vypĺňajú údaje o otcovi</w:t>
            </w:r>
          </w:p>
          <w:p w14:paraId="232DCF54" w14:textId="65427018" w:rsidR="31AB74DB" w:rsidRPr="00E86746" w:rsidRDefault="46F651D2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Údaje Dohody o mene a priezvisku dieťaťa</w:t>
            </w:r>
          </w:p>
          <w:p w14:paraId="26101195" w14:textId="77777777" w:rsidR="00B00A83" w:rsidRPr="00E86746" w:rsidRDefault="00B00A83" w:rsidP="008C03C3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39024E9" w14:textId="2DC42E66" w:rsidR="008C03C3" w:rsidRPr="00E86746" w:rsidRDefault="7C191B7E" w:rsidP="733193B7">
            <w:pPr>
              <w:spacing w:before="0" w:after="0"/>
              <w:ind w:left="710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Detailný zoznam všetkých atribútov, p</w:t>
            </w:r>
            <w:r w:rsidR="16F0FB4C" w:rsidRPr="00E86746">
              <w:rPr>
                <w:rFonts w:asciiTheme="majorHAnsi" w:hAnsiTheme="majorHAnsi" w:cstheme="majorBidi"/>
                <w:color w:val="000000"/>
              </w:rPr>
              <w:t>ovinnosti a formát jednotlivých atribútov sú uvedené</w:t>
            </w:r>
            <w:r w:rsidR="0C84A5E8" w:rsidRPr="00E86746">
              <w:rPr>
                <w:rFonts w:asciiTheme="majorHAnsi" w:hAnsiTheme="majorHAnsi" w:cstheme="majorBidi"/>
                <w:color w:val="000000"/>
              </w:rPr>
              <w:t xml:space="preserve"> v kapitole </w:t>
            </w:r>
            <w:hyperlink w:anchor="_XSD_–_Popis">
              <w:r w:rsidR="7C708F7F"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1D6EDD11" w14:textId="77777777" w:rsidR="00972CE1" w:rsidRPr="00E86746" w:rsidRDefault="00972CE1" w:rsidP="00972CE1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47266EE" w14:textId="49F5A4E8" w:rsidR="00B00A83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meno a priezvisko dieťaťa v časti 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>D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>ohoda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 xml:space="preserve"> o mene a priezvisku dieťaťa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, ak ho matka chce uviesť (rodičia sa dohodli na mene dieťaťa). </w:t>
            </w:r>
            <w:r w:rsidR="00B00A83" w:rsidRPr="00E86746">
              <w:rPr>
                <w:rFonts w:asciiTheme="majorHAnsi" w:hAnsiTheme="majorHAnsi" w:cstheme="majorHAnsi"/>
                <w:color w:val="000000"/>
              </w:rPr>
              <w:t xml:space="preserve">Zároveň vyplní príznak „Doručenie RL na adresu trvalého pobytu v SR“, ak o to matka požiadala. </w:t>
            </w:r>
          </w:p>
          <w:p w14:paraId="3012BB4A" w14:textId="6FC4473F" w:rsidR="00251D39" w:rsidRPr="00E86746" w:rsidRDefault="00B00A83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Ak matka podpisuje Dohodu o mene a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> </w:t>
            </w:r>
            <w:r w:rsidRPr="00E86746">
              <w:rPr>
                <w:rFonts w:asciiTheme="majorHAnsi" w:hAnsiTheme="majorHAnsi" w:cstheme="majorHAnsi"/>
                <w:color w:val="000000"/>
              </w:rPr>
              <w:t>priezvisku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 (ďalej len „Dohoda“)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fyzicky v PZS, 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>NIS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 umožní </w:t>
            </w:r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 vytlačiť </w:t>
            </w:r>
            <w:r w:rsidRPr="00E86746">
              <w:rPr>
                <w:rFonts w:asciiTheme="majorHAnsi" w:hAnsiTheme="majorHAnsi" w:cstheme="majorHAnsi"/>
                <w:color w:val="000000"/>
              </w:rPr>
              <w:t>formulár Dohody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, kde budú vyplnené ním zadané údaje 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o dieťati, matke a otcovi 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>(formulár je v </w:t>
            </w:r>
            <w:hyperlink w:anchor="_Príloha_č._1" w:history="1">
              <w:r w:rsidR="00DC0FA8" w:rsidRPr="00E86746">
                <w:rPr>
                  <w:rStyle w:val="Hypertextovprepojenie"/>
                  <w:rFonts w:asciiTheme="majorHAnsi" w:hAnsiTheme="majorHAnsi" w:cstheme="majorHAnsi"/>
                </w:rPr>
                <w:t>Prílohe č. 1 – Dohoda o mene a priezvisku dieťaťa - vzor</w:t>
              </w:r>
            </w:hyperlink>
            <w:r w:rsidR="00394F8E" w:rsidRPr="00E86746">
              <w:rPr>
                <w:rFonts w:asciiTheme="majorHAnsi" w:hAnsiTheme="majorHAnsi" w:cstheme="majorHAnsi"/>
                <w:color w:val="000000"/>
              </w:rPr>
              <w:t>)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 a predloží formulár na podpis matke.</w:t>
            </w:r>
          </w:p>
          <w:p w14:paraId="573B3736" w14:textId="69926F61" w:rsidR="00251D39" w:rsidRPr="00E86746" w:rsidRDefault="7645E761" w:rsidP="34440D3A">
            <w:pPr>
              <w:pStyle w:val="Odsekzoznamu"/>
              <w:spacing w:before="0" w:after="0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Po podpise Dohody matkou,  do HoN</w:t>
            </w:r>
            <w:r w:rsidR="059CE4B2" w:rsidRPr="00E86746">
              <w:rPr>
                <w:rFonts w:asciiTheme="majorHAnsi" w:hAnsiTheme="majorHAnsi" w:cstheme="majorBidi"/>
                <w:color w:val="000000"/>
              </w:rPr>
              <w:t xml:space="preserve"> v</w:t>
            </w:r>
            <w:r w:rsidRPr="00E86746">
              <w:rPr>
                <w:rFonts w:asciiTheme="majorHAnsi" w:hAnsiTheme="majorHAnsi" w:cstheme="majorBidi"/>
                <w:color w:val="000000"/>
              </w:rPr>
              <w:t xml:space="preserve"> </w:t>
            </w:r>
            <w:r w:rsidR="35307CF1" w:rsidRPr="00E86746">
              <w:rPr>
                <w:rFonts w:asciiTheme="majorHAnsi" w:hAnsiTheme="majorHAnsi" w:cstheme="majorBidi"/>
                <w:color w:val="000000"/>
              </w:rPr>
              <w:t>NIS</w:t>
            </w:r>
            <w:r w:rsidR="059CE4B2" w:rsidRPr="00E86746">
              <w:rPr>
                <w:rFonts w:asciiTheme="majorHAnsi" w:hAnsiTheme="majorHAnsi" w:cstheme="majorBidi"/>
                <w:color w:val="000000"/>
              </w:rPr>
              <w:t xml:space="preserve"> uvedie príznak podpisu matky</w:t>
            </w:r>
            <w:r w:rsidRPr="00E86746">
              <w:rPr>
                <w:rFonts w:asciiTheme="majorHAnsi" w:hAnsiTheme="majorHAnsi" w:cstheme="majorBidi"/>
                <w:color w:val="000000"/>
              </w:rPr>
              <w:t>. Podpísanú Dohodu odoš</w:t>
            </w:r>
            <w:r w:rsidR="3BCC452D" w:rsidRPr="00E86746">
              <w:rPr>
                <w:rFonts w:asciiTheme="majorHAnsi" w:hAnsiTheme="majorHAnsi" w:cstheme="majorBidi"/>
                <w:color w:val="000000"/>
              </w:rPr>
              <w:t xml:space="preserve">le poštou na príslušnú matriku. Ak matka Dohodu fyzicky nepodpísala, </w:t>
            </w:r>
            <w:r w:rsidR="00DF1C79" w:rsidRPr="00E86746">
              <w:rPr>
                <w:rFonts w:asciiTheme="majorHAnsi" w:hAnsiTheme="majorHAnsi" w:cstheme="majorBidi"/>
                <w:color w:val="000000"/>
              </w:rPr>
              <w:t>ZPr</w:t>
            </w:r>
            <w:r w:rsidR="30D4FF58" w:rsidRPr="00E86746">
              <w:rPr>
                <w:rFonts w:asciiTheme="majorHAnsi" w:hAnsiTheme="majorHAnsi" w:cstheme="majorBidi"/>
                <w:color w:val="000000"/>
              </w:rPr>
              <w:t xml:space="preserve"> uvedie </w:t>
            </w:r>
            <w:r w:rsidR="3BCC452D" w:rsidRPr="00E86746">
              <w:rPr>
                <w:rFonts w:asciiTheme="majorHAnsi" w:hAnsiTheme="majorHAnsi" w:cstheme="majorBidi"/>
                <w:color w:val="000000"/>
              </w:rPr>
              <w:t>príznak</w:t>
            </w:r>
            <w:r w:rsidR="2471E3A4" w:rsidRPr="00E86746">
              <w:rPr>
                <w:rFonts w:asciiTheme="majorHAnsi" w:hAnsiTheme="majorHAnsi" w:cstheme="majorBidi"/>
                <w:color w:val="000000"/>
              </w:rPr>
              <w:t xml:space="preserve">, že Dohoda nebola podpísaná. </w:t>
            </w:r>
          </w:p>
          <w:p w14:paraId="4F3CCDE0" w14:textId="31C7C763" w:rsidR="00DF4269" w:rsidRPr="00E86746" w:rsidRDefault="00DF426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Keď </w:t>
            </w:r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zadá všetky potrebné údaje, skontroluje HoN a potvrdí jeho zadanie.</w:t>
            </w:r>
          </w:p>
          <w:p w14:paraId="5B3BA8F4" w14:textId="515F6D56" w:rsidR="00DF4269" w:rsidRPr="00E86746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NIS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 skontroluje na aplikačnej úrovni povinnosti a biznis pravidlá vyplnených polí</w:t>
            </w:r>
            <w:r w:rsidR="00C3680F" w:rsidRPr="00E86746">
              <w:rPr>
                <w:rFonts w:asciiTheme="majorHAnsi" w:hAnsiTheme="majorHAnsi" w:cstheme="majorHAnsi"/>
                <w:color w:val="000000"/>
              </w:rPr>
              <w:t>.</w:t>
            </w:r>
          </w:p>
          <w:p w14:paraId="7A4F78A7" w14:textId="13C4254D" w:rsidR="00DF4269" w:rsidRPr="00E86746" w:rsidRDefault="00E06D5D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Po úspešnej kontrole NIS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 na pozadí: </w:t>
            </w:r>
          </w:p>
          <w:p w14:paraId="6BEC45CD" w14:textId="104D720A" w:rsidR="00523810" w:rsidRPr="00E86746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pridelí pre HoN identifikátor</w:t>
            </w:r>
            <w:r w:rsidR="003731C6" w:rsidRPr="00E86746">
              <w:rPr>
                <w:rFonts w:asciiTheme="majorHAnsi" w:hAnsiTheme="majorHAnsi" w:cstheme="majorHAnsi"/>
                <w:color w:val="000000"/>
              </w:rPr>
              <w:t xml:space="preserve"> a zapíše ho do RcID</w:t>
            </w:r>
            <w:r w:rsidRPr="00E86746">
              <w:rPr>
                <w:rFonts w:asciiTheme="majorHAnsi" w:hAnsiTheme="majorHAnsi" w:cstheme="majorHAnsi"/>
                <w:color w:val="000000"/>
              </w:rPr>
              <w:t>. Identifikátor je vybraný z vlastnej číselnej rady IS PZS tak</w:t>
            </w:r>
            <w:r w:rsidR="0059263C" w:rsidRPr="00E86746">
              <w:rPr>
                <w:rFonts w:asciiTheme="majorHAnsi" w:hAnsiTheme="majorHAnsi" w:cstheme="majorHAnsi"/>
                <w:color w:val="000000"/>
              </w:rPr>
              <w:t>,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ako je definované </w:t>
            </w:r>
            <w:r w:rsidR="0059263C" w:rsidRPr="00E86746">
              <w:rPr>
                <w:rFonts w:asciiTheme="majorHAnsi" w:hAnsiTheme="majorHAnsi" w:cstheme="majorHAnsi"/>
                <w:color w:val="000000"/>
              </w:rPr>
              <w:t xml:space="preserve">dokumente </w:t>
            </w:r>
            <w:r w:rsidR="0059263C" w:rsidRPr="00E86746">
              <w:rPr>
                <w:b/>
              </w:rPr>
              <w:t>x070E - Detailná špecifikácia rozhrania - volanie služieb</w:t>
            </w:r>
          </w:p>
          <w:p w14:paraId="2A841CFA" w14:textId="776305EC" w:rsidR="00DF4269" w:rsidRPr="00E86746" w:rsidRDefault="00191B3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r</w:t>
            </w:r>
            <w:r w:rsidR="00523810" w:rsidRPr="00E86746">
              <w:rPr>
                <w:rFonts w:asciiTheme="majorHAnsi" w:eastAsiaTheme="minorEastAsia" w:hAnsiTheme="majorHAnsi" w:cstheme="majorHAnsi"/>
              </w:rPr>
              <w:t xml:space="preserve">ovnaký identifikátor zapíše aj do VersionSetID </w:t>
            </w:r>
          </w:p>
          <w:p w14:paraId="5D64C9F7" w14:textId="3EFDD048" w:rsidR="00FD64BC" w:rsidRPr="00E86746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Pr="00E86746">
              <w:rPr>
                <w:rFonts w:asciiTheme="majorHAnsi" w:eastAsiaTheme="minorEastAsia" w:hAnsiTheme="majorHAnsi" w:cstheme="majorHAnsi"/>
              </w:rPr>
              <w:t>dátum a čas vytvorenia HoN v súlade so server časom</w:t>
            </w:r>
          </w:p>
          <w:p w14:paraId="387C896B" w14:textId="7C137949" w:rsidR="00DF4269" w:rsidRPr="00E86746" w:rsidRDefault="00FD64B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na pozadí </w:t>
            </w:r>
            <w:r w:rsidRPr="00E86746">
              <w:rPr>
                <w:rFonts w:asciiTheme="majorHAnsi" w:hAnsiTheme="majorHAnsi" w:cstheme="majorBidi"/>
                <w:color w:val="000000"/>
              </w:rPr>
              <w:t>skontroluje, či ZPr je prihlásený a identifikovaný prostredníctvom ePZP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a o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došle HoN prostredníctvom služby </w:t>
            </w:r>
            <w:hyperlink w:anchor="_ZapisHlasenieONarodeni_v1" w:history="1">
              <w:r w:rsidR="00E64803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ZapisHlasenieONarodeni_v1</w:t>
              </w:r>
            </w:hyperlink>
            <w:r w:rsidR="00E64803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>do NZIS</w:t>
            </w:r>
            <w:r w:rsidR="00E64803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12F7E63A" w14:textId="4B574277" w:rsidR="00542443" w:rsidRPr="00E86746" w:rsidRDefault="006937FE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NZIS validuje zaslané HoN</w:t>
            </w:r>
            <w:r w:rsidR="00C64E6C" w:rsidRPr="00E86746">
              <w:rPr>
                <w:rFonts w:asciiTheme="majorHAnsi" w:eastAsiaTheme="minorEastAsia" w:hAnsiTheme="majorHAnsi" w:cstheme="majorHAnsi"/>
              </w:rPr>
              <w:t xml:space="preserve">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C64E6C" w:rsidRPr="00E86746">
              <w:rPr>
                <w:rStyle w:val="normaltextrun"/>
                <w:rFonts w:asciiTheme="minorHAnsi" w:eastAsiaTheme="majorEastAsia" w:hAnsiTheme="minorHAnsi" w:cstheme="minorHAnsi"/>
              </w:rPr>
              <w:t xml:space="preserve"> a v prípade úspešnej kontroly HoN zapíše a vráti </w:t>
            </w:r>
            <w:r w:rsidR="00C64E6C" w:rsidRPr="00E86746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455E5020" w14:textId="58859A93" w:rsidR="00C64E6C" w:rsidRPr="00E86746" w:rsidRDefault="00C64E6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ZPr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odoslania HoN.</w:t>
            </w:r>
          </w:p>
          <w:p w14:paraId="33F154D2" w14:textId="675345CF" w:rsidR="00601876" w:rsidRPr="00E86746" w:rsidRDefault="00601876" w:rsidP="00E64803">
            <w:pPr>
              <w:rPr>
                <w:rFonts w:asciiTheme="majorHAnsi" w:eastAsiaTheme="minorEastAsia" w:hAnsiTheme="majorHAnsi" w:cstheme="majorHAnsi"/>
              </w:rPr>
            </w:pPr>
          </w:p>
        </w:tc>
      </w:tr>
      <w:tr w:rsidR="00601876" w:rsidRPr="00E86746" w14:paraId="4513E8DB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B99772" w14:textId="138FF847" w:rsidR="00601876" w:rsidRPr="00E86746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Alternatívny scenár</w:t>
            </w:r>
            <w:r w:rsidR="188D2E0D"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F40F" w14:textId="77777777" w:rsidR="00CE08C6" w:rsidRPr="00E86746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Utajený pôrod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ak matka po pôrode zanechala dieťa v pôrodnici a požiadala o utajenie svojej osoby</w:t>
            </w:r>
            <w:r w:rsidR="00CE08C6" w:rsidRPr="00E86746">
              <w:rPr>
                <w:rFonts w:asciiTheme="majorHAnsi" w:eastAsiaTheme="minorEastAsia" w:hAnsiTheme="majorHAnsi" w:cstheme="majorBidi"/>
              </w:rPr>
              <w:t>:</w:t>
            </w:r>
          </w:p>
          <w:p w14:paraId="409E206A" w14:textId="68892592" w:rsidR="00CE08C6" w:rsidRPr="00E86746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</w:t>
            </w:r>
            <w:r w:rsidR="00545B54" w:rsidRPr="00E86746">
              <w:rPr>
                <w:rFonts w:asciiTheme="majorHAnsi" w:eastAsiaTheme="minorEastAsia" w:hAnsiTheme="majorHAnsi" w:cstheme="majorBidi"/>
              </w:rPr>
              <w:t xml:space="preserve">si zvolí </w:t>
            </w:r>
            <w:r w:rsidR="00CE08C6" w:rsidRPr="00E86746">
              <w:rPr>
                <w:rFonts w:asciiTheme="majorHAnsi" w:eastAsiaTheme="minorEastAsia" w:hAnsiTheme="majorHAnsi" w:cstheme="majorBidi"/>
              </w:rPr>
              <w:t>hlásenie pre utajený pôrod.</w:t>
            </w:r>
          </w:p>
          <w:p w14:paraId="561CDFF8" w14:textId="66129FFD" w:rsidR="00F47C2F" w:rsidRPr="00E86746" w:rsidRDefault="00CE08C6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NIS na pozadí nastaví atribút Utajený pôrod – príznak = true, Nájdené dieťa – príznak = false</w:t>
            </w:r>
            <w:r w:rsidR="00A20E87" w:rsidRPr="00E86746">
              <w:rPr>
                <w:rFonts w:asciiTheme="majorHAnsi" w:eastAsiaTheme="minorEastAsia" w:hAnsiTheme="majorHAnsi" w:cstheme="majorBidi"/>
              </w:rPr>
              <w:t>.</w:t>
            </w:r>
          </w:p>
          <w:p w14:paraId="07A574CA" w14:textId="5ED3716C" w:rsidR="00C53500" w:rsidRPr="00E86746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r w:rsidR="00F47C2F" w:rsidRPr="00E86746">
              <w:rPr>
                <w:rFonts w:asciiTheme="majorHAnsi" w:eastAsiaTheme="minorEastAsia" w:hAnsiTheme="majorHAnsi" w:cstheme="majorBidi"/>
              </w:rPr>
              <w:t xml:space="preserve"> postupne zapíše údaje pre utajený pôrod, pričom 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</w:t>
            </w:r>
            <w:r w:rsidR="54C6217B" w:rsidRPr="00E86746">
              <w:rPr>
                <w:rFonts w:asciiTheme="majorHAnsi" w:eastAsiaTheme="minorEastAsia" w:hAnsiTheme="majorHAnsi" w:cstheme="majorBidi"/>
                <w:b/>
                <w:bCs/>
              </w:rPr>
              <w:t>NIS</w:t>
            </w:r>
            <w:r w:rsidR="541088BD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neumožní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vyplniť:</w:t>
            </w:r>
          </w:p>
          <w:p w14:paraId="44199939" w14:textId="0C817CF6" w:rsidR="00C53500" w:rsidRPr="00E86746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o matke a otcovi</w:t>
            </w:r>
          </w:p>
          <w:p w14:paraId="0F53B9C2" w14:textId="30B74362" w:rsidR="00C53500" w:rsidRPr="00E86746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k Dohode o mene a</w:t>
            </w:r>
            <w:r w:rsidR="00F47C2F" w:rsidRPr="00E86746">
              <w:rPr>
                <w:rFonts w:asciiTheme="majorHAnsi" w:eastAsiaTheme="minorEastAsia" w:hAnsiTheme="majorHAnsi" w:cstheme="majorHAnsi"/>
              </w:rPr>
              <w:t> </w:t>
            </w:r>
            <w:r w:rsidRPr="00E86746">
              <w:rPr>
                <w:rFonts w:asciiTheme="majorHAnsi" w:eastAsiaTheme="minorEastAsia" w:hAnsiTheme="majorHAnsi" w:cstheme="majorHAnsi"/>
              </w:rPr>
              <w:t>priezvisku</w:t>
            </w:r>
          </w:p>
          <w:p w14:paraId="77600AC6" w14:textId="77777777" w:rsidR="00F47C2F" w:rsidRPr="00E86746" w:rsidRDefault="00F47C2F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7F048807" w14:textId="77777777" w:rsidR="00F47C2F" w:rsidRPr="00E86746" w:rsidRDefault="00F47C2F" w:rsidP="00A20E87">
            <w:pPr>
              <w:pStyle w:val="Odsekzoznamu"/>
              <w:ind w:left="1277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BCCEDC9" w14:textId="2413286A" w:rsidR="00F47C2F" w:rsidRPr="00E86746" w:rsidRDefault="00F47C2F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7</w:t>
            </w:r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4A130C28" w14:textId="4AA0B97B" w:rsidR="00F47C2F" w:rsidRPr="00E86746" w:rsidRDefault="00F47C2F" w:rsidP="00A20E87">
            <w:pPr>
              <w:pStyle w:val="Odsekzoznamu"/>
              <w:ind w:left="1440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7ADD5FD" w14:textId="0965D32D" w:rsidR="00127909" w:rsidRPr="00E86746" w:rsidRDefault="00127909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  <w:u w:val="single"/>
              </w:rPr>
              <w:t>Upozornenie</w:t>
            </w:r>
            <w:r w:rsidRPr="00E86746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</w:rPr>
              <w:t xml:space="preserve">: 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Do odvolania bude </w:t>
            </w:r>
            <w:r w:rsidR="00CF381C"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pri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</w:t>
            </w:r>
            <w:r w:rsidR="00CF381C"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zaslaní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hlásenia o utajenom pôrode do NZIS zaslaná výnimka „</w:t>
            </w:r>
            <w:r w:rsidR="00AF11B1" w:rsidRPr="00E86746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“</w:t>
            </w:r>
          </w:p>
          <w:p w14:paraId="1E168F21" w14:textId="77777777" w:rsidR="00F47C2F" w:rsidRPr="00E86746" w:rsidRDefault="00F47C2F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114A585E" w14:textId="77777777" w:rsidR="00F47C2F" w:rsidRPr="00E86746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Nájdené dieťa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ak sa dieťa nájde mimo PZS alebo v Hniezde záchrany</w:t>
            </w:r>
            <w:r w:rsidR="00F47C2F" w:rsidRPr="00E86746">
              <w:rPr>
                <w:rFonts w:asciiTheme="majorHAnsi" w:eastAsiaTheme="minorEastAsia" w:hAnsiTheme="majorHAnsi" w:cstheme="majorBidi"/>
              </w:rPr>
              <w:t>:</w:t>
            </w:r>
          </w:p>
          <w:p w14:paraId="0AC5759E" w14:textId="04CB0A79" w:rsidR="00F47C2F" w:rsidRPr="00E86746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r w:rsidR="00F47C2F" w:rsidRPr="00E86746">
              <w:rPr>
                <w:rFonts w:asciiTheme="majorHAnsi" w:eastAsiaTheme="minorEastAsia" w:hAnsiTheme="majorHAnsi" w:cstheme="majorBidi"/>
              </w:rPr>
              <w:t xml:space="preserve"> si zvolí hlásenie pre nájdené dieťa.</w:t>
            </w:r>
          </w:p>
          <w:p w14:paraId="38BD8FA8" w14:textId="77777777" w:rsidR="00F47C2F" w:rsidRPr="00E86746" w:rsidRDefault="00F47C2F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NIS na pozadí </w:t>
            </w:r>
            <w:r w:rsidRPr="00E86746">
              <w:rPr>
                <w:rFonts w:asciiTheme="majorHAnsi" w:eastAsiaTheme="minorEastAsia" w:hAnsiTheme="majorHAnsi" w:cstheme="majorBidi"/>
              </w:rPr>
              <w:t>nastaví atribút Nájdené dieťa – príznak = true, Utajený pôrod – príznak = false.</w:t>
            </w:r>
          </w:p>
          <w:p w14:paraId="01B6CF0D" w14:textId="4D58D92C" w:rsidR="00C53500" w:rsidRPr="00E86746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A20E87" w:rsidRPr="00E86746">
              <w:rPr>
                <w:rFonts w:asciiTheme="majorHAnsi" w:hAnsiTheme="majorHAnsi" w:cstheme="majorHAnsi"/>
                <w:color w:val="000000"/>
              </w:rPr>
              <w:t xml:space="preserve"> postupne zapíše údaje pre nájdené dieťa:</w:t>
            </w:r>
          </w:p>
          <w:p w14:paraId="57D488F6" w14:textId="2E0C81DF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Miesto narodenia</w:t>
            </w:r>
          </w:p>
          <w:p w14:paraId="30DF10EB" w14:textId="7EE6D6A8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Dátum narodenia, pričom deň bude nepovinný údaj. Čas narodenia sa nevypĺňa.</w:t>
            </w:r>
          </w:p>
          <w:p w14:paraId="78C5F5B8" w14:textId="0088C0AD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o pôrode – vyplnia sa len údaje Vitalita a</w:t>
            </w:r>
            <w:r w:rsidR="00A20E87" w:rsidRPr="00E86746">
              <w:rPr>
                <w:rFonts w:asciiTheme="majorHAnsi" w:eastAsiaTheme="minorEastAsia" w:hAnsiTheme="majorHAnsi" w:cstheme="majorHAnsi"/>
              </w:rPr>
              <w:t> </w:t>
            </w:r>
            <w:r w:rsidRPr="00E86746">
              <w:rPr>
                <w:rFonts w:asciiTheme="majorHAnsi" w:eastAsiaTheme="minorEastAsia" w:hAnsiTheme="majorHAnsi" w:cstheme="majorHAnsi"/>
              </w:rPr>
              <w:t>Pohlavie</w:t>
            </w:r>
          </w:p>
          <w:p w14:paraId="0FF1D204" w14:textId="7DD53867" w:rsidR="00A20E87" w:rsidRPr="00E86746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Hniezdo záchrany – príznak</w:t>
            </w:r>
          </w:p>
          <w:p w14:paraId="62FD6AC0" w14:textId="02891544" w:rsidR="00A20E87" w:rsidRPr="00E86746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Miesto a dátum nájdenia</w:t>
            </w:r>
          </w:p>
          <w:p w14:paraId="735C440A" w14:textId="77777777" w:rsidR="00A20E87" w:rsidRPr="00E86746" w:rsidRDefault="00A20E87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35AB314A" w14:textId="58F4D380" w:rsidR="00A20E87" w:rsidRPr="00E86746" w:rsidRDefault="00A20E87" w:rsidP="00A20E87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4362A945" w14:textId="6490507D" w:rsidR="00A20E87" w:rsidRPr="00E86746" w:rsidRDefault="00A20E87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7</w:t>
            </w:r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5324E6E2" w14:textId="77777777" w:rsidR="00A20E87" w:rsidRPr="00E86746" w:rsidRDefault="00A20E87" w:rsidP="00CF381C">
            <w:pPr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7384F4A0" w14:textId="0FC66DB0" w:rsidR="00972CE1" w:rsidRPr="00E86746" w:rsidRDefault="00127909" w:rsidP="00740FD1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  <w:i/>
                <w:iCs/>
                <w:u w:val="single"/>
              </w:rPr>
              <w:t>Upozornenie</w:t>
            </w:r>
            <w:r w:rsidRPr="00E86746">
              <w:rPr>
                <w:rFonts w:asciiTheme="majorHAnsi" w:eastAsiaTheme="minorEastAsia" w:hAnsiTheme="majorHAnsi" w:cstheme="majorBidi"/>
                <w:b/>
                <w:bCs/>
                <w:i/>
                <w:iCs/>
              </w:rPr>
              <w:t>: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Do odvolania bude </w:t>
            </w:r>
            <w:r w:rsidR="00CF381C" w:rsidRPr="00E86746">
              <w:rPr>
                <w:rFonts w:asciiTheme="majorHAnsi" w:eastAsiaTheme="minorEastAsia" w:hAnsiTheme="majorHAnsi" w:cstheme="majorBidi"/>
                <w:i/>
                <w:iCs/>
              </w:rPr>
              <w:t>pri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zaslan</w:t>
            </w:r>
            <w:r w:rsidR="00CF381C" w:rsidRPr="00E86746">
              <w:rPr>
                <w:rFonts w:asciiTheme="majorHAnsi" w:eastAsiaTheme="minorEastAsia" w:hAnsiTheme="majorHAnsi" w:cstheme="majorBidi"/>
                <w:i/>
                <w:iCs/>
              </w:rPr>
              <w:t>í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hlásenia o nájdenom dieťati do NZIS zaslaná výnimka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 xml:space="preserve"> „</w:t>
            </w:r>
            <w:r w:rsidR="00AF11B1" w:rsidRPr="00E86746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>“</w:t>
            </w:r>
          </w:p>
          <w:p w14:paraId="395D13E6" w14:textId="44323698" w:rsidR="00972CE1" w:rsidRPr="00E86746" w:rsidRDefault="00972CE1" w:rsidP="01B4FF02">
            <w:pPr>
              <w:pStyle w:val="Odsekzoznamu"/>
              <w:spacing w:before="0" w:after="0"/>
              <w:ind w:left="710"/>
              <w:rPr>
                <w:i/>
                <w:iCs/>
                <w:color w:val="000000"/>
              </w:rPr>
            </w:pPr>
          </w:p>
          <w:p w14:paraId="20F3B726" w14:textId="1F47A334" w:rsidR="0025684E" w:rsidRPr="00E86746" w:rsidRDefault="00DF1C7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ZPr</w:t>
            </w:r>
            <w:r w:rsidR="3C0984BE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65B295B2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nevyplnil všetky povinné položky v rámci </w:t>
            </w:r>
            <w:r w:rsidR="3C0984BE" w:rsidRPr="00E86746">
              <w:rPr>
                <w:rFonts w:asciiTheme="majorHAnsi" w:eastAsiaTheme="minorEastAsia" w:hAnsiTheme="majorHAnsi" w:cstheme="majorBidi"/>
                <w:b/>
                <w:bCs/>
              </w:rPr>
              <w:t>HoN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 xml:space="preserve"> - </w:t>
            </w:r>
            <w:r w:rsidR="2BA1BAC9" w:rsidRPr="00E86746">
              <w:rPr>
                <w:rFonts w:asciiTheme="majorHAnsi" w:eastAsiaTheme="minorEastAsia" w:hAnsiTheme="majorHAnsi" w:cstheme="majorBidi"/>
              </w:rPr>
              <w:t>NIS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 xml:space="preserve"> zobrazí 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>informáciu, ktorú položku je potrebné vyplniť</w:t>
            </w:r>
            <w:r w:rsidR="65B295B2" w:rsidRPr="00E86746">
              <w:rPr>
                <w:rFonts w:asciiTheme="majorHAnsi" w:hAnsiTheme="majorHAnsi" w:cstheme="majorBidi"/>
              </w:rPr>
              <w:t>,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 xml:space="preserve"> aby bo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>lo HoN vyplnené korektne a odoslané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 xml:space="preserve"> do NZIS</w:t>
            </w:r>
            <w:r w:rsidR="308387B5" w:rsidRPr="00E86746">
              <w:rPr>
                <w:rFonts w:asciiTheme="majorHAnsi" w:eastAsiaTheme="minorEastAsia" w:hAnsiTheme="majorHAnsi" w:cstheme="majorBidi"/>
              </w:rPr>
              <w:t>.</w:t>
            </w:r>
          </w:p>
          <w:p w14:paraId="5C6902F9" w14:textId="77777777" w:rsidR="004E7C63" w:rsidRPr="00E86746" w:rsidRDefault="004E7C63" w:rsidP="004E7C63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6EF87D79" w14:textId="6D0B63C1" w:rsidR="00C03A74" w:rsidRPr="00E86746" w:rsidRDefault="2BA1BAC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Zaslané HoN nespĺňa validačné kontroly</w:t>
            </w:r>
            <w:r w:rsidR="2F38C075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2F38C075" w:rsidRPr="00E86746">
              <w:rPr>
                <w:rFonts w:asciiTheme="majorHAnsi" w:eastAsiaTheme="minorEastAsia" w:hAnsiTheme="majorHAnsi" w:cstheme="majorBidi"/>
              </w:rPr>
              <w:t xml:space="preserve">pre službu </w:t>
            </w:r>
            <w:hyperlink w:anchor="_ZapisHlasenieONarodeni_v1">
              <w:r w:rsidR="2F38C075" w:rsidRPr="00E86746">
                <w:rPr>
                  <w:rStyle w:val="Hypertextovprepojenie"/>
                  <w:rFonts w:asciiTheme="minorHAnsi" w:eastAsiaTheme="minorEastAsia" w:hAnsiTheme="minorHAnsi" w:cstheme="minorBidi"/>
                </w:rPr>
                <w:t>ZapisHlasenieONarodeni_v1</w:t>
              </w:r>
            </w:hyperlink>
            <w:r w:rsidRPr="00E86746">
              <w:rPr>
                <w:rFonts w:asciiTheme="majorHAnsi" w:eastAsiaTheme="minorEastAsia" w:hAnsiTheme="majorHAnsi" w:cstheme="majorBidi"/>
              </w:rPr>
              <w:t>, NZIS vráti informáciu</w:t>
            </w:r>
            <w:r w:rsidR="0059263C" w:rsidRPr="00E86746">
              <w:rPr>
                <w:rFonts w:asciiTheme="majorHAnsi" w:eastAsiaTheme="minorEastAsia" w:hAnsiTheme="majorHAnsi" w:cstheme="majorBidi"/>
              </w:rPr>
              <w:t xml:space="preserve"> o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68FEC3B2" w14:textId="190CBB7A" w:rsidR="0059263C" w:rsidRPr="00E86746" w:rsidRDefault="0059263C" w:rsidP="0059263C">
            <w:pPr>
              <w:jc w:val="both"/>
              <w:rPr>
                <w:rFonts w:asciiTheme="majorHAnsi" w:eastAsiaTheme="minorEastAsia" w:hAnsiTheme="majorHAnsi" w:cstheme="majorBidi"/>
              </w:rPr>
            </w:pPr>
          </w:p>
          <w:p w14:paraId="0E3C945A" w14:textId="1A4CB73F" w:rsidR="00C03A74" w:rsidRPr="00E86746" w:rsidRDefault="00C03A74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</w:t>
            </w:r>
            <w:r w:rsidR="00F8434D" w:rsidRPr="00E86746">
              <w:rPr>
                <w:rFonts w:asciiTheme="majorHAnsi" w:eastAsiaTheme="minorEastAsia" w:hAnsiTheme="majorHAnsi" w:cstheme="majorBidi"/>
              </w:rPr>
              <w:t xml:space="preserve">informuje </w:t>
            </w:r>
            <w:r w:rsidR="00DF1C79" w:rsidRPr="00E86746">
              <w:rPr>
                <w:rFonts w:asciiTheme="majorHAnsi" w:eastAsiaTheme="minorEastAsia" w:hAnsiTheme="majorHAnsi" w:cstheme="majorBidi"/>
              </w:rPr>
              <w:t>ZPr</w:t>
            </w:r>
            <w:r w:rsidR="00F8434D"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</w:tc>
      </w:tr>
    </w:tbl>
    <w:p w14:paraId="651BF6B1" w14:textId="7829671C" w:rsidR="17CAAB94" w:rsidRDefault="17CAAB94"/>
    <w:p w14:paraId="1618C38C" w14:textId="7AF8EF38" w:rsidR="00740FD1" w:rsidRPr="00E86746" w:rsidRDefault="00740FD1" w:rsidP="00740FD1">
      <w:bookmarkStart w:id="72" w:name="_Zapísanie_záznamu_z_1"/>
      <w:bookmarkStart w:id="73" w:name="_Zapísanie_záznamu_z_2"/>
      <w:bookmarkStart w:id="74" w:name="_eV_01_03_–_Zapísanie"/>
      <w:bookmarkStart w:id="75" w:name="_eV_01_49_–_Aktualizácia"/>
      <w:bookmarkStart w:id="76" w:name="_HoN_01_02_–_Zmena"/>
      <w:bookmarkEnd w:id="72"/>
      <w:bookmarkEnd w:id="73"/>
      <w:bookmarkEnd w:id="74"/>
      <w:bookmarkEnd w:id="75"/>
      <w:bookmarkEnd w:id="76"/>
    </w:p>
    <w:p w14:paraId="27D90130" w14:textId="30E6ABB0" w:rsidR="002C2B27" w:rsidRPr="00E86746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77" w:name="_Toc102571070"/>
      <w:r w:rsidRPr="00E86746">
        <w:rPr>
          <w:lang w:val="sk-SK"/>
        </w:rPr>
        <w:t>HoN</w:t>
      </w:r>
      <w:r w:rsidR="008E5699" w:rsidRPr="00E86746">
        <w:rPr>
          <w:lang w:val="sk-SK"/>
        </w:rPr>
        <w:t>_02</w:t>
      </w:r>
      <w:r w:rsidR="71EBE04E" w:rsidRPr="00E86746">
        <w:rPr>
          <w:lang w:val="sk-SK"/>
        </w:rPr>
        <w:t>_</w:t>
      </w:r>
      <w:r w:rsidR="008E5699" w:rsidRPr="00E86746">
        <w:rPr>
          <w:lang w:val="sk-SK"/>
        </w:rPr>
        <w:t>01</w:t>
      </w:r>
      <w:r w:rsidR="041BE119" w:rsidRPr="00E86746">
        <w:rPr>
          <w:lang w:val="sk-SK"/>
        </w:rPr>
        <w:t xml:space="preserve"> – </w:t>
      </w:r>
      <w:r w:rsidR="68CC09DD" w:rsidRPr="00E86746">
        <w:rPr>
          <w:lang w:val="sk-SK"/>
        </w:rPr>
        <w:t>Zmena</w:t>
      </w:r>
      <w:r w:rsidR="71EBE04E" w:rsidRPr="00E86746">
        <w:rPr>
          <w:lang w:val="sk-SK"/>
        </w:rPr>
        <w:t xml:space="preserve"> </w:t>
      </w:r>
      <w:r w:rsidRPr="00E86746">
        <w:rPr>
          <w:lang w:val="sk-SK"/>
        </w:rPr>
        <w:t>hlásenia o narodení</w:t>
      </w:r>
      <w:bookmarkEnd w:id="77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A5E37" w:rsidRPr="00E86746" w14:paraId="5F7D51E6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0F49EE" w14:textId="77777777" w:rsidR="006A5E37" w:rsidRPr="00E86746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8" w14:textId="4B3559B4" w:rsidR="006A5E37" w:rsidRPr="00E86746" w:rsidRDefault="7F515CB9" w:rsidP="00455401">
            <w:pPr>
              <w:pStyle w:val="Bezriadkovania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455401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zmeny (opravy) už vytvoreného HoN</w:t>
            </w:r>
          </w:p>
        </w:tc>
      </w:tr>
      <w:tr w:rsidR="006A5E37" w:rsidRPr="009D331F" w14:paraId="5FB51ED8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5BBDADD" w14:textId="77777777" w:rsidR="006A5E37" w:rsidRPr="00E86746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43E0" w14:textId="4514D45D" w:rsidR="00587514" w:rsidRPr="00E86746" w:rsidRDefault="4BBBB378" w:rsidP="4A240A89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</w:t>
            </w:r>
            <w:r w:rsidR="00CA78EF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pre </w:t>
            </w:r>
            <w:r w:rsidR="00CA78EF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(051) v prípade nájdeného dieťa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. </w:t>
            </w:r>
          </w:p>
          <w:p w14:paraId="0617F23F" w14:textId="305815E8" w:rsidR="006A5E37" w:rsidRPr="009D331F" w:rsidRDefault="288FFB15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Cieľom je oprava chybne zapísaného údaju/údajov v už vytvorenom HoN a </w:t>
            </w:r>
            <w:r w:rsidR="3B44F6B2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odoslanie zmeneného HoN z NIS</w:t>
            </w: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do NZIS.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Nie je možné zmeniť miesto narodenia dieťaťa</w:t>
            </w:r>
            <w:r w:rsidR="0012790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 pre utajený pôrod a príznak pre nájdené dieťa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6A5E37" w:rsidRPr="009D331F" w14:paraId="7853214E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6D3B0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ACAE" w14:textId="77777777" w:rsidR="0070337A" w:rsidRPr="00E86746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HoN, ktoré bolo vyhľadané prostredníctvom </w:t>
            </w:r>
            <w:hyperlink w:anchor="_eV_01_52_–_Vyhľadanie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3D2C11C" w14:textId="7B235F8A" w:rsidR="0070337A" w:rsidRPr="00E86746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HoN nie je stornované </w:t>
            </w:r>
          </w:p>
          <w:p w14:paraId="1D04D1D0" w14:textId="5ED97F12" w:rsidR="0070337A" w:rsidRPr="00E86746" w:rsidRDefault="00DF1C79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ZPr</w:t>
            </w:r>
            <w:r w:rsidR="00587514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i</w:t>
            </w:r>
            <w:r w:rsidR="0070337A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dentifikovaný </w:t>
            </w:r>
            <w:r w:rsidR="00E06D5D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cez ePZP </w:t>
            </w:r>
            <w:r w:rsidR="00587514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je </w:t>
            </w:r>
            <w:r w:rsidR="00BD3AD3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 rovnakého 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OUPZS</w:t>
            </w:r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ako </w:t>
            </w:r>
            <w:r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ZPr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, ktorý vytvoril</w:t>
            </w:r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HoN, ktoré sa má zmeniť</w:t>
            </w:r>
          </w:p>
          <w:p w14:paraId="069E0C86" w14:textId="3C201095" w:rsidR="0070337A" w:rsidRPr="00E86746" w:rsidRDefault="00455401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j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e možné zmeniť iba poslednú verziu záznamu HoN</w:t>
            </w:r>
          </w:p>
        </w:tc>
      </w:tr>
      <w:tr w:rsidR="006A5E37" w:rsidRPr="009D331F" w14:paraId="73D6A1A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31B77E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DBD" w14:textId="0AE0010F" w:rsidR="006A5E37" w:rsidRPr="00E86746" w:rsidRDefault="00C568E2" w:rsidP="00C64DCB">
            <w:pPr>
              <w:pStyle w:val="Bezriadkovania"/>
              <w:numPr>
                <w:ilvl w:val="0"/>
                <w:numId w:val="10"/>
              </w:numPr>
              <w:spacing w:after="0"/>
              <w:rPr>
                <w:rFonts w:asciiTheme="minorHAnsi" w:eastAsiaTheme="minorEastAsia" w:hAnsiTheme="minorHAnsi" w:cstheme="minorHAnsi"/>
                <w:sz w:val="20"/>
                <w:szCs w:val="20"/>
                <w:lang w:val="sk-SK"/>
              </w:rPr>
            </w:pPr>
            <w:hyperlink w:anchor="_A02_-_Zmena" w:history="1">
              <w:r w:rsidR="00455401"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A02 - Zmena hlásenia o narodení</w:t>
              </w:r>
            </w:hyperlink>
          </w:p>
        </w:tc>
      </w:tr>
      <w:tr w:rsidR="006A5E37" w:rsidRPr="009D331F" w14:paraId="176C754F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040372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A13E" w14:textId="6C9C1843" w:rsidR="002C6D28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54E7BBAB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A5E37" w:rsidRPr="009D331F" w14:paraId="71BBD330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DD0A80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B02F" w14:textId="61528ECF" w:rsidR="006A5E37" w:rsidRPr="00E86746" w:rsidRDefault="00C568E2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4CF21BBE" w:rsidRPr="00E86746">
                <w:rPr>
                  <w:rStyle w:val="Hypertextovprepojenie"/>
                  <w:rFonts w:asciiTheme="minorHAnsi" w:eastAsiaTheme="minorEastAsia" w:hAnsiTheme="minorHAnsi" w:cstheme="min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A5E37" w:rsidRPr="009D331F" w14:paraId="656A582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A1C9A7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F60" w14:textId="6F8DF163" w:rsidR="002C6D28" w:rsidRPr="00E86746" w:rsidRDefault="6B9523BA" w:rsidP="00C64DCB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Bidi"/>
              </w:rPr>
            </w:pPr>
            <w:r w:rsidRPr="00E86746">
              <w:rPr>
                <w:rFonts w:asciiTheme="minorHAnsi" w:hAnsiTheme="minorHAnsi" w:cstheme="minorBidi"/>
              </w:rPr>
              <w:t>Zapísaná zmena HoN podpísaná elektronickým podpisom ZPr a odoslaná do NZIS</w:t>
            </w:r>
            <w:r w:rsidR="3629BDE8" w:rsidRPr="00E86746">
              <w:rPr>
                <w:rFonts w:asciiTheme="minorHAnsi" w:eastAsiaTheme="minorEastAsia" w:hAnsiTheme="minorHAnsi" w:cstheme="minorBidi"/>
              </w:rPr>
              <w:t>.</w:t>
            </w:r>
          </w:p>
        </w:tc>
      </w:tr>
      <w:tr w:rsidR="006A5E37" w:rsidRPr="009D331F" w14:paraId="46B2ABCC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BC4371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C2A6" w14:textId="1EA44D03" w:rsidR="00A000EF" w:rsidRPr="00E86746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má zobrazenú poslednú verziu hl</w:t>
            </w:r>
            <w:r w:rsidR="00C315FD" w:rsidRPr="00E86746">
              <w:rPr>
                <w:rFonts w:asciiTheme="minorHAnsi" w:hAnsiTheme="minorHAnsi" w:cstheme="minorHAnsi"/>
                <w:color w:val="000000"/>
              </w:rPr>
              <w:t>ásenia, ktoré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chce meniť a ktoré</w:t>
            </w:r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si vyhľadal prostredníctvom </w:t>
            </w:r>
            <w:hyperlink w:anchor="_eV_01_52_–_Vyhľadanie" w:history="1">
              <w:r w:rsidR="00A000EF" w:rsidRPr="00E86746">
                <w:rPr>
                  <w:rStyle w:val="Hypertextovprepojenie"/>
                </w:rPr>
                <w:t>HoN_01_05 – Vyhľadanie hlásenia o narodení</w:t>
              </w:r>
            </w:hyperlink>
          </w:p>
          <w:p w14:paraId="037256BD" w14:textId="5B898332" w:rsidR="00BD6E6E" w:rsidRPr="00E86746" w:rsidRDefault="43DD9CEA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Bidi"/>
                <w:color w:val="000000"/>
              </w:rPr>
            </w:pPr>
            <w:r w:rsidRPr="00E86746">
              <w:rPr>
                <w:rFonts w:asciiTheme="minorHAnsi" w:hAnsiTheme="minorHAnsi" w:cstheme="minorBidi"/>
                <w:color w:val="000000"/>
              </w:rPr>
              <w:t>NIS</w:t>
            </w:r>
            <w:r w:rsidR="009D331F" w:rsidRPr="00E86746">
              <w:rPr>
                <w:rFonts w:asciiTheme="minorHAnsi" w:hAnsiTheme="minorHAnsi" w:cstheme="minorBidi"/>
                <w:color w:val="000000"/>
              </w:rPr>
              <w:t xml:space="preserve"> umožní </w:t>
            </w:r>
            <w:r w:rsidR="7455E451" w:rsidRPr="00E86746">
              <w:rPr>
                <w:rFonts w:asciiTheme="minorHAnsi" w:hAnsiTheme="minorHAnsi" w:cstheme="minorBidi"/>
                <w:color w:val="000000"/>
              </w:rPr>
              <w:t>vykonať zmeny na údajoch</w:t>
            </w:r>
            <w:r w:rsidR="5D8EE998" w:rsidRPr="00E86746">
              <w:rPr>
                <w:rFonts w:asciiTheme="minorHAnsi" w:hAnsiTheme="minorHAnsi" w:cstheme="minorBidi"/>
                <w:color w:val="000000"/>
              </w:rPr>
              <w:t xml:space="preserve"> (okrem zmeny miesta narodenia dieťaťa</w:t>
            </w:r>
            <w:r w:rsidR="7C20984F" w:rsidRPr="00E86746">
              <w:rPr>
                <w:rFonts w:asciiTheme="minorHAnsi" w:hAnsiTheme="minorHAnsi" w:cstheme="minorBidi"/>
                <w:color w:val="000000"/>
              </w:rPr>
              <w:t>, príznaku pre utajený pôrod a príznaku pre nájdené dieťa</w:t>
            </w:r>
            <w:r w:rsidR="5D8EE998" w:rsidRPr="00E86746">
              <w:rPr>
                <w:rFonts w:asciiTheme="minorHAnsi" w:hAnsiTheme="minorHAnsi" w:cstheme="minorBidi"/>
                <w:color w:val="000000"/>
              </w:rPr>
              <w:t>)</w:t>
            </w:r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, pričom </w:t>
            </w:r>
            <w:r w:rsidR="009D331F" w:rsidRPr="00E86746">
              <w:rPr>
                <w:rFonts w:asciiTheme="minorHAnsi" w:hAnsiTheme="minorHAnsi" w:cstheme="minorBidi"/>
                <w:color w:val="000000"/>
              </w:rPr>
              <w:t xml:space="preserve">ZPr </w:t>
            </w:r>
            <w:r w:rsidR="6F3F4DED" w:rsidRPr="00E86746">
              <w:rPr>
                <w:rFonts w:asciiTheme="minorHAnsi" w:hAnsiTheme="minorHAnsi" w:cstheme="minorBidi"/>
                <w:color w:val="000000"/>
              </w:rPr>
              <w:t>môže meniť údaje v rozsahu, ktorý platí pre jednotlivé situácie po pôrode rovnako ako pri vytvorení HoN (</w:t>
            </w:r>
            <w:hyperlink w:anchor="_eV_01_01_–_Zapísanie">
              <w:r w:rsidR="6F3F4DED" w:rsidRPr="00E86746">
                <w:rPr>
                  <w:rStyle w:val="Hypertextovprepojenie"/>
                  <w:rFonts w:asciiTheme="minorHAnsi" w:hAnsiTheme="minorHAnsi" w:cstheme="minorBidi"/>
                </w:rPr>
                <w:t>HoN_01_01  – Zápis hlásenia o narodení</w:t>
              </w:r>
            </w:hyperlink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). </w:t>
            </w:r>
          </w:p>
          <w:p w14:paraId="73ED69F9" w14:textId="4611E4F8" w:rsidR="004F7AD3" w:rsidRPr="00E86746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>potvrdí zmenené HoN.</w:t>
            </w:r>
          </w:p>
          <w:p w14:paraId="0ED9AE01" w14:textId="5F4EFA83" w:rsidR="00BD6E6E" w:rsidRPr="00E86746" w:rsidRDefault="004F7AD3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skontroluje na aplikačnej úrovni povinnosti a biznis pravidlá vyplnených polí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>, ktoré sú rovnaké ako pri vytvorení nového HoN.</w:t>
            </w:r>
          </w:p>
          <w:p w14:paraId="494DB5EB" w14:textId="3789DA08" w:rsidR="00BD6E6E" w:rsidRPr="00E86746" w:rsidRDefault="00BD6E6E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Po úspešnej kontrole </w:t>
            </w:r>
            <w:r w:rsidR="006A2D38" w:rsidRPr="00E86746">
              <w:rPr>
                <w:rFonts w:asciiTheme="minorHAnsi" w:eastAsiaTheme="minorEastAsia" w:hAnsiTheme="minorHAnsi" w:cstheme="minorHAnsi"/>
              </w:rPr>
              <w:t>NIS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 na pozadí: </w:t>
            </w:r>
          </w:p>
          <w:p w14:paraId="628CB3E2" w14:textId="5A280D63" w:rsidR="00923497" w:rsidRPr="00E86746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vygeneruje </w:t>
            </w:r>
            <w:r w:rsidR="00923497" w:rsidRPr="00E86746">
              <w:rPr>
                <w:rFonts w:asciiTheme="minorHAnsi" w:hAnsiTheme="minorHAnsi" w:cstheme="minorHAnsi"/>
                <w:color w:val="000000"/>
              </w:rPr>
              <w:t xml:space="preserve">nový </w:t>
            </w:r>
            <w:r w:rsidRPr="00E86746">
              <w:rPr>
                <w:rFonts w:asciiTheme="minorHAnsi" w:hAnsiTheme="minorHAnsi" w:cstheme="minorHAnsi"/>
                <w:color w:val="000000"/>
              </w:rPr>
              <w:t>i</w:t>
            </w:r>
            <w:r w:rsidR="00923497" w:rsidRPr="00E86746">
              <w:rPr>
                <w:rFonts w:asciiTheme="minorHAnsi" w:hAnsiTheme="minorHAnsi" w:cstheme="minorHAnsi"/>
                <w:color w:val="000000"/>
              </w:rPr>
              <w:t>dentifikátor verzie HoN</w:t>
            </w:r>
            <w:r w:rsidR="00FC2E20" w:rsidRPr="00E86746">
              <w:rPr>
                <w:rFonts w:asciiTheme="minorHAnsi" w:hAnsiTheme="minorHAnsi" w:cstheme="minorHAnsi"/>
                <w:color w:val="000000"/>
              </w:rPr>
              <w:t xml:space="preserve"> a zapíše ho do RcID</w:t>
            </w:r>
          </w:p>
          <w:p w14:paraId="78469108" w14:textId="77777777" w:rsidR="00C935AB" w:rsidRPr="00E86746" w:rsidRDefault="00923497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predchádzajúci identifikátor zapíše do Pre</w:t>
            </w:r>
            <w:r w:rsidR="00FC2E20" w:rsidRPr="00E86746">
              <w:rPr>
                <w:rFonts w:asciiTheme="minorHAnsi" w:hAnsiTheme="minorHAnsi" w:cstheme="minorHAnsi"/>
                <w:color w:val="000000"/>
              </w:rPr>
              <w:t>viousVersion</w:t>
            </w:r>
            <w:r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61A92B46" w14:textId="02404FEB" w:rsidR="00A76388" w:rsidRPr="00E86746" w:rsidRDefault="00A76388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pôvodný i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>dentifikátor</w:t>
            </w:r>
            <w:r w:rsidRPr="00E86746">
              <w:rPr>
                <w:rFonts w:asciiTheme="minorHAnsi" w:hAnsiTheme="minorHAnsi" w:cstheme="minorHAnsi"/>
                <w:color w:val="000000"/>
              </w:rPr>
              <w:t xml:space="preserve"> HoN</w:t>
            </w:r>
            <w:r w:rsidR="00353478" w:rsidRPr="00E86746">
              <w:rPr>
                <w:rFonts w:asciiTheme="minorHAnsi" w:hAnsiTheme="minorHAnsi" w:cstheme="minorHAnsi"/>
                <w:color w:val="000000"/>
              </w:rPr>
              <w:t xml:space="preserve"> (identifikátor </w:t>
            </w:r>
            <w:r w:rsidR="00EC0D43" w:rsidRPr="00E86746">
              <w:rPr>
                <w:rFonts w:asciiTheme="minorHAnsi" w:hAnsiTheme="minorHAnsi" w:cstheme="minorHAnsi"/>
                <w:color w:val="000000"/>
              </w:rPr>
              <w:t xml:space="preserve">prvej verzie </w:t>
            </w:r>
            <w:r w:rsidR="00353478" w:rsidRPr="00E86746">
              <w:rPr>
                <w:rFonts w:asciiTheme="minorHAnsi" w:hAnsiTheme="minorHAnsi" w:cstheme="minorHAnsi"/>
                <w:color w:val="000000"/>
              </w:rPr>
              <w:t>HoN</w:t>
            </w:r>
            <w:r w:rsidR="00EC0D43" w:rsidRPr="00E86746">
              <w:rPr>
                <w:rFonts w:asciiTheme="minorHAnsi" w:hAnsiTheme="minorHAnsi" w:cstheme="minorHAnsi"/>
                <w:color w:val="000000"/>
              </w:rPr>
              <w:t>) zostáva nezmenený</w:t>
            </w:r>
            <w:r w:rsidR="007E099A" w:rsidRPr="00E86746">
              <w:rPr>
                <w:rFonts w:asciiTheme="minorHAnsi" w:hAnsiTheme="minorHAnsi" w:cstheme="minorHAnsi"/>
                <w:color w:val="000000"/>
              </w:rPr>
              <w:t xml:space="preserve"> v atribúte VersionSetID</w:t>
            </w:r>
          </w:p>
          <w:p w14:paraId="40C5BC38" w14:textId="2CA18526" w:rsidR="006A2D38" w:rsidRPr="00E86746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E86746">
              <w:rPr>
                <w:rFonts w:asciiTheme="minorHAnsi" w:eastAsiaTheme="minorEastAsia" w:hAnsiTheme="minorHAnsi" w:cstheme="minorHAnsi"/>
              </w:rPr>
              <w:t xml:space="preserve">novej verzie </w:t>
            </w:r>
            <w:r w:rsidRPr="00E86746">
              <w:rPr>
                <w:rFonts w:asciiTheme="minorHAnsi" w:eastAsiaTheme="minorEastAsia" w:hAnsiTheme="minorHAnsi" w:cstheme="minorHAnsi"/>
              </w:rPr>
              <w:t>HoN v súlade so server časom</w:t>
            </w:r>
          </w:p>
          <w:p w14:paraId="674B3F66" w14:textId="048FE1D7" w:rsidR="00BD6E6E" w:rsidRPr="00E86746" w:rsidRDefault="004F7AD3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na pozadí </w:t>
            </w:r>
            <w:r w:rsidR="00FD64BC" w:rsidRPr="00E86746">
              <w:rPr>
                <w:rFonts w:asciiTheme="majorHAnsi" w:hAnsiTheme="majorHAnsi" w:cstheme="majorBidi"/>
                <w:color w:val="000000"/>
              </w:rPr>
              <w:t>skontroluje, či ZPr je prihlásený a identifikovaný prostredníctvom ePZP</w:t>
            </w:r>
            <w:r w:rsidR="00FD64BC" w:rsidRPr="00E86746">
              <w:rPr>
                <w:rFonts w:asciiTheme="minorHAnsi" w:eastAsiaTheme="minorEastAsia" w:hAnsiTheme="minorHAnsi" w:cstheme="minorHAnsi"/>
              </w:rPr>
              <w:t xml:space="preserve"> a 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odošle </w:t>
            </w:r>
            <w:r w:rsidR="00A76388" w:rsidRPr="00E86746">
              <w:rPr>
                <w:rFonts w:asciiTheme="minorHAnsi" w:eastAsiaTheme="minorEastAsia" w:hAnsiTheme="minorHAnsi" w:cstheme="minorHAnsi"/>
              </w:rPr>
              <w:t xml:space="preserve">zmenené 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HoN prostredníctvom služby </w:t>
            </w:r>
            <w:hyperlink w:anchor="_ZapisHlasenieONarodeni_v1" w:history="1">
              <w:r w:rsidR="00BD6E6E"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64B3B127" w14:textId="196F41D0" w:rsidR="009C3460" w:rsidRPr="00E86746" w:rsidRDefault="0832A87E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 xml:space="preserve">NZIS validuje zaslané HoN v zmysle </w:t>
            </w:r>
            <w:hyperlink w:anchor="_Príloha_č._2">
              <w:r w:rsidR="0059263C" w:rsidRPr="00E86746">
                <w:rPr>
                  <w:rStyle w:val="Hypertextovprepojenie"/>
                  <w:rFonts w:asciiTheme="majorHAnsi" w:eastAsiaTheme="minorEastAsia" w:hAnsiTheme="majorHAnsi" w:cstheme="majorBidi"/>
                </w:rPr>
                <w:t>Prílohy č. 2 – Zoznam chýb pri volaniach služieb</w:t>
              </w:r>
            </w:hyperlink>
            <w:r w:rsidRPr="00E86746">
              <w:rPr>
                <w:rStyle w:val="normaltextrun"/>
                <w:rFonts w:asciiTheme="minorHAnsi" w:eastAsiaTheme="majorEastAsia" w:hAnsiTheme="minorHAnsi" w:cstheme="minorBidi"/>
              </w:rPr>
              <w:t xml:space="preserve"> a v prípade úspešnej kontroly </w:t>
            </w:r>
            <w:r w:rsidR="5D8EE998" w:rsidRPr="00E86746">
              <w:rPr>
                <w:rStyle w:val="normaltextrun"/>
                <w:rFonts w:asciiTheme="minorHAnsi" w:eastAsiaTheme="majorEastAsia" w:hAnsiTheme="minorHAnsi" w:cstheme="minorBidi"/>
              </w:rPr>
              <w:t>hlásenie</w:t>
            </w:r>
            <w:r w:rsidRPr="00E86746">
              <w:rPr>
                <w:rStyle w:val="normaltextrun"/>
                <w:rFonts w:asciiTheme="minorHAnsi" w:eastAsiaTheme="majorEastAsia" w:hAnsiTheme="minorHAnsi" w:cstheme="minorBidi"/>
              </w:rPr>
              <w:t xml:space="preserve"> zapíše a vráti </w:t>
            </w:r>
            <w:r w:rsidRPr="00E86746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57FC7680" w14:textId="710CD7B0" w:rsidR="009C3460" w:rsidRPr="00E86746" w:rsidRDefault="009C3460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r w:rsidR="006A2D38" w:rsidRPr="00E86746">
              <w:rPr>
                <w:rFonts w:asciiTheme="majorHAnsi" w:eastAsiaTheme="minorEastAsia" w:hAnsiTheme="majorHAnsi" w:cstheme="majorHAnsi"/>
              </w:rPr>
              <w:t>ZPr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odoslania HoN.</w:t>
            </w:r>
          </w:p>
          <w:p w14:paraId="1E65E945" w14:textId="6CCD80D5" w:rsidR="00300F3C" w:rsidRPr="00E86746" w:rsidRDefault="00300F3C" w:rsidP="00A76388">
            <w:pPr>
              <w:pStyle w:val="Odsekzoznamu"/>
              <w:rPr>
                <w:rFonts w:asciiTheme="minorHAnsi" w:eastAsiaTheme="minorEastAsia" w:hAnsiTheme="minorHAnsi" w:cstheme="minorHAnsi"/>
              </w:rPr>
            </w:pPr>
          </w:p>
        </w:tc>
      </w:tr>
      <w:tr w:rsidR="006A5E37" w:rsidRPr="009D331F" w14:paraId="074757B9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F757FA2" w14:textId="77777777" w:rsidR="006A5E37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3CF4" w14:textId="7B24DEFE" w:rsidR="009C3460" w:rsidRPr="00E86746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>ZPr</w:t>
            </w:r>
            <w:r w:rsidR="009C3460" w:rsidRPr="00E86746">
              <w:rPr>
                <w:rFonts w:asciiTheme="majorHAnsi" w:eastAsiaTheme="minorEastAsia" w:hAnsiTheme="majorHAnsi" w:cstheme="majorHAnsi"/>
                <w:b/>
              </w:rPr>
              <w:t xml:space="preserve"> nevyplnil všetky povinné položky v rámci HoN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E86746">
              <w:rPr>
                <w:rFonts w:asciiTheme="majorHAnsi" w:eastAsiaTheme="minorEastAsia" w:hAnsiTheme="majorHAnsi" w:cstheme="majorHAnsi"/>
              </w:rPr>
              <w:t>–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E86746">
              <w:rPr>
                <w:rFonts w:asciiTheme="majorHAnsi" w:eastAsiaTheme="minorEastAsia" w:hAnsiTheme="majorHAnsi" w:cstheme="majorHAnsi"/>
              </w:rPr>
              <w:t xml:space="preserve">pre zmenené HoN platia rovnaké podmienky vyplnenia údajov ako pri vytvorení HoN v zmysle </w:t>
            </w:r>
            <w:hyperlink w:anchor="_HoN_01_01__" w:history="1">
              <w:r w:rsidR="00587514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HoN_01_01   – Zápis hlásenia o narodení</w:t>
              </w:r>
            </w:hyperlink>
            <w:r w:rsidR="00587514" w:rsidRPr="00E86746">
              <w:rPr>
                <w:rFonts w:asciiTheme="majorHAnsi" w:eastAsiaTheme="minorEastAsia" w:hAnsiTheme="majorHAnsi" w:cstheme="majorHAnsi"/>
              </w:rPr>
              <w:t xml:space="preserve">. Ak niektorá podmienka nie je splnená, 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>NIS zobrazí informáciu, ktorú položku je potrebné vyplniť</w:t>
            </w:r>
            <w:r w:rsidR="009C3460" w:rsidRPr="00E86746">
              <w:rPr>
                <w:rFonts w:asciiTheme="majorHAnsi" w:hAnsiTheme="majorHAnsi" w:cstheme="majorHAnsi"/>
              </w:rPr>
              <w:t>,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aby bolo HoN vyplnené korektne a odoslané do NZIS.</w:t>
            </w:r>
          </w:p>
          <w:p w14:paraId="55CF2D56" w14:textId="77777777" w:rsidR="009C3460" w:rsidRPr="00E86746" w:rsidRDefault="009C3460" w:rsidP="009C3460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3F27087D" w14:textId="5083A753" w:rsidR="002362B3" w:rsidRPr="00E86746" w:rsidRDefault="009C3460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Zaslané </w:t>
            </w:r>
            <w:r w:rsidR="00587514" w:rsidRPr="00E86746">
              <w:rPr>
                <w:rFonts w:asciiTheme="majorHAnsi" w:eastAsiaTheme="minorEastAsia" w:hAnsiTheme="majorHAnsi" w:cstheme="majorHAnsi"/>
                <w:b/>
              </w:rPr>
              <w:t xml:space="preserve">zmenené </w:t>
            </w:r>
            <w:r w:rsidRPr="00E86746">
              <w:rPr>
                <w:rFonts w:asciiTheme="majorHAnsi" w:eastAsiaTheme="minorEastAsia" w:hAnsiTheme="majorHAnsi" w:cstheme="majorHAnsi"/>
                <w:b/>
              </w:rPr>
              <w:t>HoN nespĺňa validačné kontroly</w:t>
            </w:r>
            <w:r w:rsidR="00587514" w:rsidRPr="00E86746">
              <w:rPr>
                <w:rFonts w:asciiTheme="majorHAnsi" w:eastAsiaTheme="minorEastAsia" w:hAnsiTheme="majorHAnsi" w:cstheme="majorHAnsi"/>
                <w:b/>
              </w:rPr>
              <w:t xml:space="preserve"> </w:t>
            </w:r>
            <w:r w:rsidR="00587514" w:rsidRPr="00E86746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ZapisHlasenieONarodeni_v1" w:history="1">
              <w:r w:rsidR="00587514"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Pr="00E86746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87514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4C15FFDE" w14:textId="77777777" w:rsidR="002362B3" w:rsidRPr="00E86746" w:rsidRDefault="002362B3" w:rsidP="002362B3">
            <w:pPr>
              <w:pStyle w:val="Odsekzoznamu"/>
              <w:rPr>
                <w:rFonts w:asciiTheme="majorHAnsi" w:eastAsiaTheme="minorEastAsia" w:hAnsiTheme="majorHAnsi" w:cstheme="majorBidi"/>
                <w:b/>
              </w:rPr>
            </w:pPr>
          </w:p>
          <w:p w14:paraId="53B490AD" w14:textId="434AB5DE" w:rsidR="00CB5EEC" w:rsidRPr="00E86746" w:rsidRDefault="002362B3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r w:rsidR="006A2D38" w:rsidRPr="00E86746">
              <w:rPr>
                <w:rFonts w:asciiTheme="majorHAnsi" w:eastAsiaTheme="minorEastAsia" w:hAnsiTheme="majorHAnsi" w:cstheme="majorBidi"/>
              </w:rPr>
              <w:t>ZPr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  <w:p w14:paraId="729CDFEC" w14:textId="2987500A" w:rsidR="00CB5EEC" w:rsidRPr="00E86746" w:rsidRDefault="00CB5EEC" w:rsidP="00411D5B">
            <w:pPr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</w:tbl>
    <w:p w14:paraId="717B14CA" w14:textId="77777777" w:rsidR="002662A1" w:rsidRPr="009D331F" w:rsidRDefault="002662A1" w:rsidP="00CC1CFF">
      <w:bookmarkStart w:id="78" w:name="_Zapísanie_záznamu_z_3"/>
      <w:bookmarkStart w:id="79" w:name="_Zapísanie_záznamu_z_4"/>
      <w:bookmarkStart w:id="80" w:name="_eV_01_05_–_Zapísanie"/>
      <w:bookmarkStart w:id="81" w:name="_eV_01_50_–_Zapísanie"/>
      <w:bookmarkStart w:id="82" w:name="_Toc494461247"/>
      <w:bookmarkEnd w:id="78"/>
      <w:bookmarkEnd w:id="79"/>
      <w:bookmarkEnd w:id="80"/>
      <w:bookmarkEnd w:id="81"/>
    </w:p>
    <w:p w14:paraId="7699A922" w14:textId="01DBC0B4" w:rsidR="0066208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83" w:name="_eV_01_52_–_Storno"/>
      <w:bookmarkStart w:id="84" w:name="_HoN_01_03_–_Storno"/>
      <w:bookmarkStart w:id="85" w:name="_Toc102571071"/>
      <w:bookmarkEnd w:id="83"/>
      <w:bookmarkEnd w:id="84"/>
      <w:r w:rsidRPr="009D331F">
        <w:rPr>
          <w:lang w:val="sk-SK"/>
        </w:rPr>
        <w:t>HoN</w:t>
      </w:r>
      <w:r w:rsidR="008E5699" w:rsidRPr="009D331F">
        <w:rPr>
          <w:lang w:val="sk-SK"/>
        </w:rPr>
        <w:t>_03_01</w:t>
      </w:r>
      <w:r w:rsidR="6E2D7B5A" w:rsidRPr="009D331F">
        <w:rPr>
          <w:lang w:val="sk-SK"/>
        </w:rPr>
        <w:t xml:space="preserve"> – Storno</w:t>
      </w:r>
      <w:r w:rsidR="00F31EC8" w:rsidRPr="009D331F">
        <w:rPr>
          <w:lang w:val="sk-SK"/>
        </w:rPr>
        <w:t xml:space="preserve"> hlásenia o</w:t>
      </w:r>
      <w:r w:rsidR="00740FD1" w:rsidRPr="009D331F">
        <w:rPr>
          <w:lang w:val="sk-SK"/>
        </w:rPr>
        <w:t> </w:t>
      </w:r>
      <w:r w:rsidR="00F31EC8" w:rsidRPr="009D331F">
        <w:rPr>
          <w:lang w:val="sk-SK"/>
        </w:rPr>
        <w:t>narodení</w:t>
      </w:r>
      <w:bookmarkEnd w:id="85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6208C" w:rsidRPr="009D331F" w14:paraId="2022EEA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FFA6293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0E4" w14:textId="6EACB9D1" w:rsidR="0066208C" w:rsidRPr="00E86746" w:rsidRDefault="2B471D1D" w:rsidP="00616B93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</w:t>
            </w:r>
            <w:r w:rsidR="23A34A60"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00616B93"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vytvoreného HoN</w:t>
            </w:r>
          </w:p>
        </w:tc>
      </w:tr>
      <w:tr w:rsidR="0066208C" w:rsidRPr="009D331F" w14:paraId="6B198ACB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72B2023" w14:textId="77777777" w:rsidR="0066208C" w:rsidRPr="009D331F" w:rsidRDefault="346E8296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C914" w14:textId="4728B98B" w:rsidR="0D75F7D5" w:rsidRPr="00E86746" w:rsidRDefault="2EF69179" w:rsidP="01B4FF02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r w:rsidR="00CF3D97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(051) v prípade nájdeného dieťa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4C7CCEE2" w14:textId="275C9DF4" w:rsidR="0066208C" w:rsidRPr="00E86746" w:rsidRDefault="6640D3AE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Cieľom je storno chybne zapísaného 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HoN, ktor</w:t>
            </w:r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é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zapísal omylom, napr. duplicita hlásenia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alebo hláseni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s nesprávne uvedeným miestom narodenia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príznakom pre utajený pôrod alebo príznakom pre nájdené dieťa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 Ak sa jedná o opravu len niektorého údaju/údajov v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 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(okrem vyššie uvedených)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rieši sa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to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ako zmena.</w:t>
            </w:r>
          </w:p>
        </w:tc>
      </w:tr>
      <w:tr w:rsidR="0066208C" w:rsidRPr="009D331F" w14:paraId="12485F0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EE6DA7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EF2D" w14:textId="77777777" w:rsidR="00BD3AD3" w:rsidRPr="00E86746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HoN, ktoré bolo vyhľadané prostredníctvom </w:t>
            </w:r>
            <w:hyperlink w:anchor="_eV_01_52_–_Vyhľadanie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6D77574" w14:textId="77777777" w:rsidR="00BD3AD3" w:rsidRPr="00E86746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HoN nie je stornované </w:t>
            </w:r>
          </w:p>
          <w:p w14:paraId="1089D1F5" w14:textId="6E340B53" w:rsidR="0066208C" w:rsidRPr="00E86746" w:rsidRDefault="006A2D38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r w:rsidR="4BBBB37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ePZP</w:t>
            </w:r>
            <w:r w:rsidR="2538E89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="4BBBB37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je z rovnakého </w:t>
            </w:r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OUPZS ako </w:t>
            </w:r>
            <w:r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>ZPr</w:t>
            </w:r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, ktorý vytvoril HoN, </w:t>
            </w:r>
            <w:r w:rsidR="3B5A572D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ktoré sa má stornovať.</w:t>
            </w:r>
          </w:p>
        </w:tc>
      </w:tr>
      <w:tr w:rsidR="0066208C" w:rsidRPr="009D331F" w14:paraId="616BADA1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32E4A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268" w14:textId="5CD42CEB" w:rsidR="0066208C" w:rsidRPr="00E86746" w:rsidRDefault="00C568E2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3_–_Storno">
              <w:r w:rsidR="6E9737D0" w:rsidRPr="00E86746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A03 – Storno hlásenia o narodení</w:t>
              </w:r>
            </w:hyperlink>
          </w:p>
        </w:tc>
      </w:tr>
      <w:tr w:rsidR="002662A1" w:rsidRPr="009D331F" w14:paraId="48A6F356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AF0EF1F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7F36" w14:textId="47674BE7" w:rsidR="002662A1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621B1E79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70189043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21756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A10" w14:textId="01C528A9" w:rsidR="002662A1" w:rsidRPr="00E86746" w:rsidRDefault="00C568E2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StornujHlasenieONarodeni_v1">
              <w:r w:rsidR="6E9737D0" w:rsidRPr="00E86746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StornujHlasenieONarodeni_v1</w:t>
              </w:r>
            </w:hyperlink>
          </w:p>
        </w:tc>
      </w:tr>
      <w:tr w:rsidR="002662A1" w:rsidRPr="009D331F" w14:paraId="5FBB3358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33C1E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CBF" w14:textId="7EA4032C" w:rsidR="002662A1" w:rsidRPr="009D331F" w:rsidRDefault="2D01B22D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Stornovaný záznam HoN</w:t>
            </w:r>
          </w:p>
        </w:tc>
      </w:tr>
      <w:tr w:rsidR="002662A1" w:rsidRPr="009D331F" w14:paraId="27941EE9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BADAFD4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41DF" w14:textId="4A0F04E4" w:rsidR="00ED6A0A" w:rsidRPr="00E86746" w:rsidRDefault="006A2D38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má zobrazenú poslednú v</w:t>
            </w:r>
            <w:r w:rsidR="00C315FD" w:rsidRPr="00E86746">
              <w:rPr>
                <w:rFonts w:asciiTheme="minorHAnsi" w:hAnsiTheme="minorHAnsi" w:cstheme="minorHAnsi"/>
                <w:color w:val="000000"/>
              </w:rPr>
              <w:t>erziu hlásenia, ktoré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chce stornovať a ktoré si vyhľadal prostredníctvom </w:t>
            </w:r>
            <w:hyperlink w:anchor="_eV_01_52_–_Vyhľadanie" w:history="1">
              <w:r w:rsidR="00ED6A0A" w:rsidRPr="00E86746">
                <w:rPr>
                  <w:rStyle w:val="Hypertextovprepojenie"/>
                </w:rPr>
                <w:t>HoN_01_05 – Vyhľadanie hlásenia o narodení</w:t>
              </w:r>
            </w:hyperlink>
          </w:p>
          <w:p w14:paraId="7CCFA7F7" w14:textId="0FB918D1" w:rsidR="00ED6A0A" w:rsidRPr="00E86746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vyberie možnosť stornovať HoN.</w:t>
            </w:r>
          </w:p>
          <w:p w14:paraId="795960BD" w14:textId="77777777" w:rsidR="00ED6A0A" w:rsidRPr="00E86746" w:rsidRDefault="00ED6A0A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color w:val="000000"/>
              </w:rPr>
              <w:t>NIS si vyžiada zadanie dôvodu storna a následne potvrdenie storna. Bez zadaného dôvodu nie je možné storno potvrdiť.</w:t>
            </w:r>
          </w:p>
          <w:p w14:paraId="4AFD022F" w14:textId="489E59FF" w:rsidR="004F7AD3" w:rsidRPr="00E86746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color w:val="000000"/>
              </w:rPr>
              <w:t>ZPr</w:t>
            </w:r>
            <w:r w:rsidR="00ED6A0A" w:rsidRPr="00E86746">
              <w:rPr>
                <w:color w:val="000000"/>
              </w:rPr>
              <w:t xml:space="preserve"> uvedi</w:t>
            </w:r>
            <w:r w:rsidR="004F7AD3" w:rsidRPr="00E86746">
              <w:rPr>
                <w:color w:val="000000"/>
              </w:rPr>
              <w:t>e dôvod storna a storno potvrdí.</w:t>
            </w:r>
          </w:p>
          <w:p w14:paraId="1DBE9F46" w14:textId="48FC812B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 skontroluje na aplikačnej úrovni vyplnenie dôvodu storna.</w:t>
            </w:r>
          </w:p>
          <w:p w14:paraId="6CF67994" w14:textId="4171DC18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Po úspešnej kontrole NIS na pozadí: </w:t>
            </w:r>
          </w:p>
          <w:p w14:paraId="4650D2A1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vygeneruje nový identifikátor verzie HoN a zapíše ho do RcID</w:t>
            </w:r>
          </w:p>
          <w:p w14:paraId="25AD33C5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predchádzajúci identifikátor zapíše do PreviousVersion  </w:t>
            </w:r>
          </w:p>
          <w:p w14:paraId="00A7D8C6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pôvodný identifikátor HoN (identifikátor prvej verzie HoN) zostáva nezmenený v atribúte VersionSetID</w:t>
            </w:r>
          </w:p>
          <w:p w14:paraId="4233CCFE" w14:textId="1A92B1A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E86746">
              <w:rPr>
                <w:rFonts w:asciiTheme="minorHAnsi" w:eastAsiaTheme="minorEastAsia" w:hAnsiTheme="minorHAnsi" w:cstheme="minorHAnsi"/>
              </w:rPr>
              <w:t xml:space="preserve">storna </w:t>
            </w:r>
            <w:r w:rsidRPr="00E86746">
              <w:rPr>
                <w:rFonts w:asciiTheme="minorHAnsi" w:eastAsiaTheme="minorEastAsia" w:hAnsiTheme="minorHAnsi" w:cstheme="minorHAnsi"/>
              </w:rPr>
              <w:t>HoN v súlade so server časom</w:t>
            </w:r>
          </w:p>
          <w:p w14:paraId="20C24191" w14:textId="422CD482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NIS na pozadí </w:t>
            </w:r>
            <w:r w:rsidR="00FD64BC" w:rsidRPr="00E86746">
              <w:rPr>
                <w:rFonts w:asciiTheme="minorHAnsi" w:eastAsiaTheme="minorEastAsia" w:hAnsiTheme="minorHAnsi" w:cstheme="minorHAnsi"/>
              </w:rPr>
              <w:t>skontroluje, či ZPr je prihlásený a identifikovaný prostredníctvom ePZP</w:t>
            </w:r>
            <w:r w:rsidR="004055F3" w:rsidRPr="00E86746">
              <w:rPr>
                <w:rFonts w:asciiTheme="minorHAnsi" w:eastAsiaTheme="minorEastAsia" w:hAnsiTheme="minorHAnsi" w:cstheme="minorHAnsi"/>
              </w:rPr>
              <w:t xml:space="preserve"> a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odošle žiadosť o storno HoN prostredníctvom služby </w:t>
            </w:r>
            <w:hyperlink w:anchor="_StornujHlasenieONarodeni_v1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StornujHlasenieONarodeni_v1</w:t>
              </w:r>
            </w:hyperlink>
            <w:r w:rsidRPr="00E86746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575A16D7" w14:textId="437D18A8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NZIS validuje zaslanú žiadosť o storno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</w:rPr>
              <w:t xml:space="preserve">a v prípade úspešnej kontroly </w:t>
            </w:r>
            <w:r w:rsidRPr="00E86746">
              <w:rPr>
                <w:color w:val="000000"/>
              </w:rPr>
              <w:t>NZIS záznam vystornuje a odošle do NIS informáciu o úspešnom vystornovaní. V prípade neúspešnej validácie vráti informáciu o chybe.</w:t>
            </w:r>
          </w:p>
          <w:p w14:paraId="70B6958C" w14:textId="53B06154" w:rsidR="002662A1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r w:rsidR="006A2D38" w:rsidRPr="00E86746">
              <w:rPr>
                <w:rFonts w:asciiTheme="majorHAnsi" w:eastAsiaTheme="minorEastAsia" w:hAnsiTheme="majorHAnsi" w:cstheme="majorHAnsi"/>
              </w:rPr>
              <w:t>ZPr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stornovania HoN.</w:t>
            </w:r>
          </w:p>
        </w:tc>
      </w:tr>
      <w:tr w:rsidR="002662A1" w:rsidRPr="009D331F" w14:paraId="3E01001C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8729EA4" w14:textId="77777777" w:rsidR="002662A1" w:rsidRPr="009D331F" w:rsidRDefault="09086541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4950" w14:textId="5D16E685" w:rsidR="005370F6" w:rsidRPr="00E86746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>ZPr</w:t>
            </w:r>
            <w:r w:rsidR="005370F6" w:rsidRPr="00E86746">
              <w:rPr>
                <w:rFonts w:asciiTheme="majorHAnsi" w:eastAsiaTheme="minorEastAsia" w:hAnsiTheme="majorHAnsi" w:cstheme="majorHAnsi"/>
                <w:b/>
              </w:rPr>
              <w:t xml:space="preserve"> nevyplnil </w:t>
            </w:r>
            <w:r w:rsidR="00355E98" w:rsidRPr="00E86746">
              <w:rPr>
                <w:rFonts w:asciiTheme="majorHAnsi" w:eastAsiaTheme="minorEastAsia" w:hAnsiTheme="majorHAnsi" w:cstheme="majorHAnsi"/>
                <w:b/>
              </w:rPr>
              <w:t xml:space="preserve">dôvod storna – </w:t>
            </w:r>
            <w:r w:rsidR="00355E98" w:rsidRPr="00E86746">
              <w:rPr>
                <w:rFonts w:asciiTheme="majorHAnsi" w:eastAsiaTheme="minorEastAsia" w:hAnsiTheme="majorHAnsi" w:cstheme="majorHAnsi"/>
              </w:rPr>
              <w:t>NIS</w:t>
            </w:r>
            <w:r w:rsidR="00F43AA5" w:rsidRPr="00E86746">
              <w:rPr>
                <w:rFonts w:asciiTheme="majorHAnsi" w:eastAsiaTheme="minorEastAsia" w:hAnsiTheme="majorHAnsi" w:cstheme="majorHAnsi"/>
              </w:rPr>
              <w:t xml:space="preserve"> vyzve </w:t>
            </w:r>
            <w:r w:rsidRPr="00E86746">
              <w:rPr>
                <w:rFonts w:asciiTheme="majorHAnsi" w:eastAsiaTheme="minorEastAsia" w:hAnsiTheme="majorHAnsi" w:cstheme="majorHAnsi"/>
              </w:rPr>
              <w:t>ZPr</w:t>
            </w:r>
            <w:r w:rsidR="00F43AA5" w:rsidRPr="00E86746">
              <w:rPr>
                <w:rFonts w:asciiTheme="majorHAnsi" w:eastAsiaTheme="minorEastAsia" w:hAnsiTheme="majorHAnsi" w:cstheme="majorHAnsi"/>
              </w:rPr>
              <w:t xml:space="preserve"> na zadanie dôvodu storna. </w:t>
            </w:r>
          </w:p>
          <w:p w14:paraId="0BE0D339" w14:textId="77777777" w:rsidR="00F43AA5" w:rsidRPr="00E86746" w:rsidRDefault="00F43AA5" w:rsidP="00F43AA5">
            <w:pPr>
              <w:pStyle w:val="Odsekzoznamu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2E30AD26" w14:textId="2D7B84F8" w:rsidR="00E21135" w:rsidRPr="00E86746" w:rsidRDefault="00E21135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Zaslaná žiadosť o storno HoN nespĺňa validačné kontroly 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StornujHlasenieONarodeni_v1" w:history="1">
              <w:r w:rsidR="005370F6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StornujHlasenieONarodeni_v1</w:t>
              </w:r>
            </w:hyperlink>
            <w:r w:rsidRPr="00E86746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7904DFFE" w14:textId="2A5A9C0B" w:rsidR="00E21135" w:rsidRPr="00E86746" w:rsidRDefault="00E21135" w:rsidP="005370F6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2DC6C85A" w14:textId="6CF5339D" w:rsidR="002662A1" w:rsidRPr="00E86746" w:rsidRDefault="00411D5B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r w:rsidR="006A2D38" w:rsidRPr="00E86746">
              <w:rPr>
                <w:rFonts w:asciiTheme="majorHAnsi" w:eastAsiaTheme="minorEastAsia" w:hAnsiTheme="majorHAnsi" w:cstheme="majorBidi"/>
              </w:rPr>
              <w:t>ZPr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</w:t>
            </w:r>
            <w:r w:rsidR="00740FD1" w:rsidRPr="00E86746">
              <w:rPr>
                <w:rFonts w:asciiTheme="majorHAnsi" w:eastAsiaTheme="minorEastAsia" w:hAnsiTheme="majorHAnsi" w:cstheme="majorBidi"/>
              </w:rPr>
              <w:t>NZIS a hlásenie uloží do fronty.</w:t>
            </w:r>
          </w:p>
        </w:tc>
      </w:tr>
    </w:tbl>
    <w:p w14:paraId="4E54B648" w14:textId="680377C4" w:rsidR="59531A39" w:rsidRPr="009D331F" w:rsidRDefault="59531A39" w:rsidP="59531A39"/>
    <w:p w14:paraId="6A4C3562" w14:textId="337E07E2" w:rsidR="009603C2" w:rsidRPr="009D331F" w:rsidRDefault="00F31EC8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86" w:name="_eV_01_52_–_Vyhľadanie"/>
      <w:bookmarkStart w:id="87" w:name="_eV_01_53_–_Vyhľadanie"/>
      <w:bookmarkStart w:id="88" w:name="_HoN_01_05_–_Vyhľadanie"/>
      <w:bookmarkStart w:id="89" w:name="_Toc102571072"/>
      <w:bookmarkEnd w:id="86"/>
      <w:bookmarkEnd w:id="87"/>
      <w:bookmarkEnd w:id="88"/>
      <w:r w:rsidRPr="009D331F">
        <w:rPr>
          <w:lang w:val="sk-SK"/>
        </w:rPr>
        <w:t>HoN</w:t>
      </w:r>
      <w:r w:rsidR="008E5699" w:rsidRPr="009D331F">
        <w:rPr>
          <w:lang w:val="sk-SK"/>
        </w:rPr>
        <w:t>_04</w:t>
      </w:r>
      <w:r w:rsidR="45DDE627" w:rsidRPr="009D331F">
        <w:rPr>
          <w:lang w:val="sk-SK"/>
        </w:rPr>
        <w:t>_</w:t>
      </w:r>
      <w:r w:rsidR="7CC3584C" w:rsidRPr="009D331F">
        <w:rPr>
          <w:lang w:val="sk-SK"/>
        </w:rPr>
        <w:t>0</w:t>
      </w:r>
      <w:r w:rsidR="008E5699" w:rsidRPr="009D331F">
        <w:rPr>
          <w:lang w:val="sk-SK"/>
        </w:rPr>
        <w:t>1</w:t>
      </w:r>
      <w:r w:rsidR="241A85C5" w:rsidRPr="009D331F">
        <w:rPr>
          <w:lang w:val="sk-SK"/>
        </w:rPr>
        <w:t xml:space="preserve"> – Vyhľadanie </w:t>
      </w:r>
      <w:bookmarkEnd w:id="82"/>
      <w:r w:rsidRPr="009D331F">
        <w:rPr>
          <w:lang w:val="sk-SK"/>
        </w:rPr>
        <w:t>hlásenia o narodení</w:t>
      </w:r>
      <w:bookmarkEnd w:id="89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195"/>
      </w:tblGrid>
      <w:tr w:rsidR="009603C2" w:rsidRPr="009D331F" w14:paraId="6EEFE33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8DBD4" w14:textId="537A89F1" w:rsidR="009603C2" w:rsidRPr="009D331F" w:rsidRDefault="44E076DC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použitia</w:t>
            </w:r>
            <w:r w:rsidR="173E2708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604B8" w14:textId="33949E9B" w:rsidR="009603C2" w:rsidRPr="009D331F" w:rsidRDefault="4BFC38CF" w:rsidP="4A240A8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záznamov </w:t>
            </w:r>
            <w:r w:rsidR="60C1955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o </w:t>
            </w:r>
            <w:r w:rsidR="2873187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eHoN</w:t>
            </w:r>
          </w:p>
        </w:tc>
      </w:tr>
      <w:tr w:rsidR="009603C2" w:rsidRPr="009D331F" w14:paraId="3CC4FDE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26DA" w14:textId="1C1F140E" w:rsidR="009603C2" w:rsidRPr="009D331F" w:rsidRDefault="5990B26F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  <w:r w:rsidR="1FE78CF0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A1A50" w14:textId="4D35BED4" w:rsidR="009603C2" w:rsidRPr="00E86746" w:rsidRDefault="0A7914F5" w:rsidP="4A240A89">
            <w:pPr>
              <w:pStyle w:val="Bezriadkovania"/>
              <w:spacing w:line="276" w:lineRule="auto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r w:rsidR="00493E83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(051) v prípade nájdeného dieťa</w:t>
            </w:r>
            <w:r w:rsidR="00493E83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3BF8398F" w14:textId="64C0152B" w:rsidR="009603C2" w:rsidRPr="00E86746" w:rsidRDefault="00513F92" w:rsidP="00513F92">
            <w:pPr>
              <w:rPr>
                <w:sz w:val="18"/>
                <w:szCs w:val="18"/>
              </w:rPr>
            </w:pPr>
            <w:r w:rsidRPr="00E86746">
              <w:t>Cieľom je vyhľadanie a zobrazenie už zadaných HoN.</w:t>
            </w:r>
          </w:p>
        </w:tc>
      </w:tr>
      <w:tr w:rsidR="009603C2" w:rsidRPr="009D331F" w14:paraId="19E6640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DC11D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E1ADC" w14:textId="32DE8837" w:rsidR="009603C2" w:rsidRPr="00E86746" w:rsidRDefault="006A2D38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r w:rsidR="00D44EC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ePZP</w:t>
            </w:r>
          </w:p>
          <w:p w14:paraId="22AB1F8F" w14:textId="0C07FE13" w:rsidR="00E7241F" w:rsidRPr="00E86746" w:rsidRDefault="00FD35A0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Hlásenie je možné vyhľadať len pre </w:t>
            </w:r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ZPr </w:t>
            </w: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útvaru, ktorý hlásenie do systému zapísal (ak záznam nespĺňa kritériá, nie je vrátený)</w:t>
            </w:r>
          </w:p>
        </w:tc>
      </w:tr>
      <w:tr w:rsidR="009603C2" w:rsidRPr="009D331F" w14:paraId="277BC8B8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91BEB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0CE01" w14:textId="5DE02EEC" w:rsidR="009603C2" w:rsidRPr="00E86746" w:rsidRDefault="00C568E2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4_–_Vyhľadanie">
              <w:r w:rsidR="00F61584" w:rsidRPr="00E86746">
                <w:rPr>
                  <w:rStyle w:val="Hypertextovprepojenie"/>
                  <w:lang w:val="sk-SK"/>
                </w:rPr>
                <w:t>A04: Vyhľadanie hlásenia o narodení</w:t>
              </w:r>
            </w:hyperlink>
          </w:p>
        </w:tc>
      </w:tr>
      <w:tr w:rsidR="002662A1" w:rsidRPr="009D331F" w14:paraId="752D3583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FF1D7" w14:textId="34BF8771" w:rsidR="002662A1" w:rsidRPr="009D331F" w:rsidRDefault="7926C518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r w:rsidR="73E4ACB1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1785" w14:textId="36750F17" w:rsidR="002662A1" w:rsidRPr="00E86746" w:rsidRDefault="1BB3F906" w:rsidP="00C64DCB">
            <w:pPr>
              <w:pStyle w:val="Bezriadkovania"/>
              <w:numPr>
                <w:ilvl w:val="0"/>
                <w:numId w:val="26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180F17C9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6589CCE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C784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50692" w14:textId="35BE8BC9" w:rsidR="002662A1" w:rsidRPr="009D331F" w:rsidRDefault="00C568E2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hyperlink w:anchor="_VyhladajHlasenieONarodeni_v1">
              <w:r w:rsidR="00F66613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VyhladajHlasenieONarodeni_v1</w:t>
              </w:r>
            </w:hyperlink>
          </w:p>
        </w:tc>
      </w:tr>
      <w:tr w:rsidR="002662A1" w:rsidRPr="009D331F" w14:paraId="3F10B4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7A1A5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13951" w14:textId="7994CFEA" w:rsidR="002662A1" w:rsidRPr="009D331F" w:rsidRDefault="3311DB21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Vyhľadané záznamy </w:t>
            </w:r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r w:rsidR="37FD59E3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</w:t>
            </w:r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vrátane stornovaných, zobrazuje sa len posledná verzia záznamu</w:t>
            </w: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2662A1" w:rsidRPr="009D331F" w14:paraId="2C0674C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428C0" w14:textId="14584503" w:rsidR="002662A1" w:rsidRPr="009D331F" w:rsidRDefault="09086541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</w:t>
            </w:r>
            <w:r w:rsidR="6059B912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B4A24" w14:textId="708F45E2" w:rsidR="00F1396E" w:rsidRPr="00E86746" w:rsidRDefault="006A2D38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ZPr</w:t>
            </w:r>
            <w:r w:rsidR="005D40D7" w:rsidRPr="00E86746">
              <w:rPr>
                <w:color w:val="000000"/>
              </w:rPr>
              <w:t xml:space="preserve"> zadá </w:t>
            </w:r>
            <w:r w:rsidR="00602E0C" w:rsidRPr="00E86746">
              <w:rPr>
                <w:color w:val="000000"/>
              </w:rPr>
              <w:t xml:space="preserve">do NIS </w:t>
            </w:r>
            <w:r w:rsidR="005D40D7" w:rsidRPr="00E86746">
              <w:rPr>
                <w:color w:val="000000"/>
              </w:rPr>
              <w:t>vyhľadávacie kritériá</w:t>
            </w:r>
            <w:r w:rsidR="00602E0C" w:rsidRPr="00E86746">
              <w:rPr>
                <w:color w:val="000000"/>
              </w:rPr>
              <w:t xml:space="preserve">, </w:t>
            </w:r>
            <w:r w:rsidR="005D40D7" w:rsidRPr="00E86746">
              <w:rPr>
                <w:color w:val="000000"/>
              </w:rPr>
              <w:t xml:space="preserve">na základe ktorých chce načítať hlásenia. </w:t>
            </w:r>
            <w:r w:rsidR="00602E0C" w:rsidRPr="00E86746">
              <w:rPr>
                <w:color w:val="000000"/>
              </w:rPr>
              <w:t>Kritériom výberu môže byť:</w:t>
            </w:r>
          </w:p>
          <w:p w14:paraId="40200185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ID hláseni</w:t>
            </w:r>
            <w:r w:rsidR="00F1396E" w:rsidRPr="00E86746">
              <w:rPr>
                <w:color w:val="000000"/>
              </w:rPr>
              <w:t>a</w:t>
            </w:r>
          </w:p>
          <w:p w14:paraId="4C35157B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RČ matky</w:t>
            </w:r>
          </w:p>
          <w:p w14:paraId="7367142A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dátum narodenia dieťaťa (interval)</w:t>
            </w:r>
          </w:p>
          <w:p w14:paraId="74CCC6F3" w14:textId="7B758994" w:rsidR="0466515D" w:rsidRPr="00E86746" w:rsidRDefault="5DCF2F55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dátum hlásenia (interval)</w:t>
            </w:r>
          </w:p>
          <w:p w14:paraId="021666B4" w14:textId="7532440E" w:rsidR="00712C97" w:rsidRPr="00E86746" w:rsidRDefault="00096FA4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NIS</w:t>
            </w:r>
            <w:r w:rsidR="005D40D7" w:rsidRPr="00E86746">
              <w:rPr>
                <w:color w:val="000000"/>
              </w:rPr>
              <w:t xml:space="preserve"> vytvorí d</w:t>
            </w:r>
            <w:r w:rsidRPr="00E86746">
              <w:rPr>
                <w:color w:val="000000"/>
              </w:rPr>
              <w:t>otaz na NZIS na získanie HoN</w:t>
            </w:r>
            <w:r w:rsidR="009B328A" w:rsidRPr="00E86746">
              <w:rPr>
                <w:color w:val="000000"/>
              </w:rPr>
              <w:t xml:space="preserve"> podľa zadaných kritérií prostredníctvom služby </w:t>
            </w:r>
            <w:hyperlink w:anchor="_VyhladajHlasenieONarodeni_v1">
              <w:r w:rsidR="009B328A" w:rsidRPr="00E86746">
                <w:rPr>
                  <w:rStyle w:val="Hypertextovprepojenie"/>
                </w:rPr>
                <w:t>VyhladajHlasenieONarodeni_v1</w:t>
              </w:r>
            </w:hyperlink>
            <w:r w:rsidR="009B328A" w:rsidRPr="00E86746">
              <w:rPr>
                <w:color w:val="000000"/>
              </w:rPr>
              <w:t>.</w:t>
            </w:r>
          </w:p>
          <w:p w14:paraId="793B18A5" w14:textId="07206D86" w:rsidR="00A60DC0" w:rsidRPr="00E86746" w:rsidRDefault="00462169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 xml:space="preserve">NZIS vyhľadá </w:t>
            </w:r>
            <w:r w:rsidR="005D40D7" w:rsidRPr="00E86746">
              <w:rPr>
                <w:color w:val="000000"/>
              </w:rPr>
              <w:t>záznamy</w:t>
            </w:r>
            <w:r w:rsidR="0059263C" w:rsidRPr="00E86746">
              <w:rPr>
                <w:color w:val="000000"/>
              </w:rPr>
              <w:t xml:space="preserve"> HoN vyhovujúce zadaným kritériá</w:t>
            </w:r>
            <w:r w:rsidRPr="00E86746">
              <w:rPr>
                <w:color w:val="000000"/>
              </w:rPr>
              <w:t>m</w:t>
            </w:r>
            <w:r w:rsidR="005D40D7" w:rsidRPr="00E86746">
              <w:rPr>
                <w:color w:val="000000"/>
              </w:rPr>
              <w:t xml:space="preserve"> a vráti ich na výstup</w:t>
            </w:r>
            <w:r w:rsidR="000E4286" w:rsidRPr="00E86746">
              <w:rPr>
                <w:color w:val="000000"/>
              </w:rPr>
              <w:t xml:space="preserve"> vrátane stornovaných HoN</w:t>
            </w:r>
            <w:r w:rsidR="00A60DC0" w:rsidRPr="00E86746">
              <w:rPr>
                <w:color w:val="000000"/>
              </w:rPr>
              <w:t>:</w:t>
            </w:r>
            <w:r w:rsidR="005D40D7" w:rsidRPr="00E86746">
              <w:rPr>
                <w:color w:val="000000"/>
              </w:rPr>
              <w:t xml:space="preserve"> </w:t>
            </w:r>
          </w:p>
          <w:p w14:paraId="5DA6EBBB" w14:textId="441AFC1A" w:rsidR="00A60DC0" w:rsidRPr="00E86746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p</w:t>
            </w:r>
            <w:r w:rsidR="005D40D7" w:rsidRPr="00E86746">
              <w:rPr>
                <w:color w:val="000000"/>
              </w:rPr>
              <w:t xml:space="preserve">re </w:t>
            </w:r>
            <w:r w:rsidR="0095445E" w:rsidRPr="00E86746">
              <w:rPr>
                <w:color w:val="000000"/>
              </w:rPr>
              <w:t>každé hlásenie vráti len poslednú verziu</w:t>
            </w:r>
          </w:p>
          <w:p w14:paraId="2F1BB3EA" w14:textId="70CE79A3" w:rsidR="005D40D7" w:rsidRPr="00E86746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 xml:space="preserve">vráti len </w:t>
            </w:r>
            <w:r w:rsidR="00AD5BC9" w:rsidRPr="00E86746">
              <w:rPr>
                <w:color w:val="000000"/>
              </w:rPr>
              <w:t xml:space="preserve">hlásenia, ktoré vytvoril </w:t>
            </w:r>
            <w:r w:rsidR="006A2D38" w:rsidRPr="00E86746">
              <w:rPr>
                <w:color w:val="000000"/>
              </w:rPr>
              <w:t>ZPr</w:t>
            </w:r>
            <w:r w:rsidR="00AD5BC9" w:rsidRPr="00E86746">
              <w:rPr>
                <w:color w:val="000000"/>
              </w:rPr>
              <w:t xml:space="preserve"> z rovnakého OUPZS ako </w:t>
            </w:r>
            <w:r w:rsidR="006A2D38" w:rsidRPr="00E86746">
              <w:rPr>
                <w:color w:val="000000"/>
              </w:rPr>
              <w:t>ZPr</w:t>
            </w:r>
            <w:r w:rsidR="00A53EDE" w:rsidRPr="00E86746">
              <w:rPr>
                <w:color w:val="000000"/>
              </w:rPr>
              <w:t xml:space="preserve">, ktorý </w:t>
            </w:r>
            <w:r w:rsidR="00361DBA" w:rsidRPr="00E86746">
              <w:rPr>
                <w:color w:val="000000"/>
              </w:rPr>
              <w:t>in</w:t>
            </w:r>
            <w:r w:rsidR="007A46BA" w:rsidRPr="00E86746">
              <w:rPr>
                <w:color w:val="000000"/>
              </w:rPr>
              <w:t>icializoval vyhľadanie.</w:t>
            </w:r>
            <w:r w:rsidR="00923EE8" w:rsidRPr="00E86746">
              <w:rPr>
                <w:color w:val="000000"/>
              </w:rPr>
              <w:t xml:space="preserve"> Ak podmienka nie je splnená, NZIS záznam nevráti</w:t>
            </w:r>
            <w:r w:rsidR="00881A06" w:rsidRPr="00E86746">
              <w:rPr>
                <w:color w:val="000000"/>
              </w:rPr>
              <w:t>.</w:t>
            </w:r>
          </w:p>
          <w:p w14:paraId="491C6D41" w14:textId="54BC5996" w:rsidR="00923EE8" w:rsidRPr="00E86746" w:rsidRDefault="0059263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ak kritériá</w:t>
            </w:r>
            <w:r w:rsidR="0013179F" w:rsidRPr="00E86746">
              <w:rPr>
                <w:color w:val="000000"/>
              </w:rPr>
              <w:t>m nevyhovuje žiadny záznam, vráti prázdny zoznam.</w:t>
            </w:r>
          </w:p>
          <w:p w14:paraId="06F5108F" w14:textId="3C1D46D8" w:rsidR="00712C97" w:rsidRPr="00E86746" w:rsidRDefault="0E49041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NIS</w:t>
            </w:r>
            <w:r w:rsidR="00346D02" w:rsidRPr="00E86746">
              <w:rPr>
                <w:color w:val="000000"/>
              </w:rPr>
              <w:t xml:space="preserve"> zobrazí ZPr</w:t>
            </w:r>
            <w:r w:rsidR="28C3B4A6" w:rsidRPr="00E86746">
              <w:rPr>
                <w:color w:val="000000"/>
              </w:rPr>
              <w:t xml:space="preserve"> </w:t>
            </w:r>
            <w:r w:rsidR="60094C98" w:rsidRPr="00E86746">
              <w:rPr>
                <w:color w:val="000000"/>
              </w:rPr>
              <w:t xml:space="preserve">zoznam </w:t>
            </w:r>
            <w:r w:rsidR="1532B54A" w:rsidRPr="00E86746">
              <w:rPr>
                <w:color w:val="000000"/>
              </w:rPr>
              <w:t>vy</w:t>
            </w:r>
            <w:r w:rsidR="60094C98" w:rsidRPr="00E86746">
              <w:rPr>
                <w:color w:val="000000"/>
              </w:rPr>
              <w:t>hľadaných</w:t>
            </w:r>
            <w:r w:rsidR="1532B54A" w:rsidRPr="00E86746">
              <w:rPr>
                <w:color w:val="000000"/>
              </w:rPr>
              <w:t xml:space="preserve"> </w:t>
            </w:r>
            <w:r w:rsidR="60094C98" w:rsidRPr="00E86746">
              <w:rPr>
                <w:color w:val="000000"/>
              </w:rPr>
              <w:t>hlásení</w:t>
            </w:r>
            <w:r w:rsidR="00B1412D" w:rsidRPr="00E86746">
              <w:rPr>
                <w:color w:val="000000"/>
              </w:rPr>
              <w:t>, pričom označí, či sa jedná o hlásenie pre utajený pôrod alebo pre nájdené dieťa.</w:t>
            </w:r>
          </w:p>
          <w:p w14:paraId="5B141214" w14:textId="4A33A436" w:rsidR="002662A1" w:rsidRPr="009D331F" w:rsidRDefault="00346D0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ZPr</w:t>
            </w:r>
            <w:r w:rsidR="00325741" w:rsidRPr="00E86746">
              <w:rPr>
                <w:color w:val="000000"/>
              </w:rPr>
              <w:t xml:space="preserve"> si môže zobraziť detail vyhľadaného hlásenia</w:t>
            </w:r>
            <w:r w:rsidR="007A46BA" w:rsidRPr="00E86746">
              <w:rPr>
                <w:color w:val="000000"/>
              </w:rPr>
              <w:t>, všetky údaje sú len na čítanie.</w:t>
            </w:r>
          </w:p>
        </w:tc>
      </w:tr>
      <w:tr w:rsidR="002662A1" w:rsidRPr="009D331F" w14:paraId="43B2B6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B35F6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EA45" w14:textId="56904733" w:rsidR="002662A1" w:rsidRPr="00E86746" w:rsidRDefault="60221BCB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</w:rPr>
            </w:pPr>
            <w:r w:rsidRPr="00E86746">
              <w:rPr>
                <w:rFonts w:asciiTheme="minorHAnsi" w:eastAsiaTheme="minorEastAsia" w:hAnsiTheme="minorHAnsi" w:cstheme="minorBidi"/>
                <w:b/>
                <w:bCs/>
              </w:rPr>
              <w:t>Neboli zadané žiadne výberové kritériá</w:t>
            </w:r>
            <w:r w:rsidRPr="00E86746">
              <w:rPr>
                <w:rFonts w:asciiTheme="minorHAnsi" w:eastAsiaTheme="minorEastAsia" w:hAnsiTheme="minorHAnsi" w:cstheme="minorBidi"/>
              </w:rPr>
              <w:t xml:space="preserve"> </w:t>
            </w:r>
            <w:r w:rsidR="2B172BDD" w:rsidRPr="00E86746">
              <w:rPr>
                <w:rFonts w:asciiTheme="minorHAnsi" w:eastAsiaTheme="minorEastAsia" w:hAnsiTheme="minorHAnsi" w:cstheme="minorBidi"/>
              </w:rPr>
              <w:t>–</w:t>
            </w:r>
            <w:r w:rsidRPr="00E86746">
              <w:rPr>
                <w:rFonts w:asciiTheme="minorHAnsi" w:eastAsiaTheme="minorEastAsia" w:hAnsiTheme="minorHAnsi" w:cstheme="minorBidi"/>
              </w:rPr>
              <w:t xml:space="preserve"> </w:t>
            </w:r>
            <w:r w:rsidR="4C151B7C" w:rsidRPr="00E86746">
              <w:rPr>
                <w:rFonts w:asciiTheme="minorHAnsi" w:eastAsiaTheme="minorEastAsia" w:hAnsiTheme="minorHAnsi" w:cstheme="minorBidi"/>
              </w:rPr>
              <w:t xml:space="preserve">NZIS vráti všetky záznamy (vrátane stornovaných) vytvorené príslušným OUPZS. </w:t>
            </w:r>
          </w:p>
          <w:p w14:paraId="7E020C7D" w14:textId="77777777" w:rsidR="00881A06" w:rsidRPr="00E86746" w:rsidRDefault="00881A06" w:rsidP="00881A06">
            <w:pPr>
              <w:pStyle w:val="Odsekzoznamu"/>
              <w:rPr>
                <w:rFonts w:asciiTheme="minorHAnsi" w:eastAsiaTheme="minorEastAsia" w:hAnsiTheme="minorHAnsi" w:cstheme="minorBidi"/>
                <w:i/>
                <w:iCs/>
              </w:rPr>
            </w:pPr>
          </w:p>
          <w:p w14:paraId="4F737569" w14:textId="54FACA58" w:rsidR="00590EB7" w:rsidRPr="00E86746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 xml:space="preserve">Nedostupnosť NZIS - 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NIS informuje </w:t>
            </w:r>
            <w:r w:rsidR="00346D02" w:rsidRPr="00E86746">
              <w:rPr>
                <w:rFonts w:asciiTheme="majorHAnsi" w:eastAsiaTheme="minorEastAsia" w:hAnsiTheme="majorHAnsi" w:cstheme="majorBidi"/>
              </w:rPr>
              <w:t>ZPr</w:t>
            </w:r>
            <w:r w:rsidRPr="00E86746">
              <w:rPr>
                <w:rFonts w:asciiTheme="majorHAnsi" w:eastAsiaTheme="minorEastAsia" w:hAnsiTheme="majorHAnsi" w:cstheme="majorBidi"/>
              </w:rPr>
              <w:t>, aby vyhľadanie opakoval neskôr.</w:t>
            </w:r>
          </w:p>
          <w:p w14:paraId="69246C0B" w14:textId="77777777" w:rsidR="00590EB7" w:rsidRPr="00E86746" w:rsidRDefault="00590EB7" w:rsidP="00590EB7">
            <w:pPr>
              <w:pStyle w:val="Odsekzoznamu"/>
              <w:rPr>
                <w:rFonts w:asciiTheme="minorHAnsi" w:eastAsiaTheme="minorEastAsia" w:hAnsiTheme="minorHAnsi" w:cstheme="minorBidi"/>
              </w:rPr>
            </w:pPr>
          </w:p>
          <w:p w14:paraId="45AD36EC" w14:textId="119CCA09" w:rsidR="002662A1" w:rsidRPr="009D331F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E86746">
              <w:rPr>
                <w:rFonts w:asciiTheme="minorHAnsi" w:eastAsiaTheme="minorEastAsia" w:hAnsiTheme="minorHAnsi" w:cstheme="minorBidi"/>
                <w:b/>
              </w:rPr>
              <w:t>Pre zadané výberové</w:t>
            </w:r>
            <w:r w:rsidRPr="009D331F">
              <w:rPr>
                <w:rFonts w:asciiTheme="minorHAnsi" w:eastAsiaTheme="minorEastAsia" w:hAnsiTheme="minorHAnsi" w:cstheme="minorBidi"/>
                <w:b/>
              </w:rPr>
              <w:t xml:space="preserve"> kritériá nie sú splnené podmienky</w:t>
            </w:r>
            <w:r w:rsidR="0059263C" w:rsidRPr="009D331F">
              <w:rPr>
                <w:rFonts w:asciiTheme="minorHAnsi" w:eastAsiaTheme="minorEastAsia" w:hAnsiTheme="minorHAnsi" w:cstheme="minorBidi"/>
              </w:rPr>
              <w:t xml:space="preserve">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Pr="009D331F">
              <w:rPr>
                <w:rFonts w:asciiTheme="minorHAnsi" w:eastAsiaTheme="minorEastAsia" w:hAnsiTheme="minorHAnsi" w:cstheme="minorBidi"/>
              </w:rPr>
              <w:t xml:space="preserve"> (stránkovanie mimo rozsah, chybný dátumový interval).</w:t>
            </w:r>
          </w:p>
          <w:p w14:paraId="201E4110" w14:textId="32D393FA" w:rsidR="002662A1" w:rsidRPr="009D331F" w:rsidDel="009B2D1D" w:rsidRDefault="002662A1" w:rsidP="004E3A5F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577BC40B" w14:textId="77777777" w:rsidR="00B41C6C" w:rsidRPr="009D331F" w:rsidRDefault="00B41C6C" w:rsidP="006A592D">
      <w:pPr>
        <w:pStyle w:val="Nadpis1"/>
        <w:numPr>
          <w:ilvl w:val="0"/>
          <w:numId w:val="0"/>
        </w:numPr>
        <w:rPr>
          <w:lang w:val="sk-SK"/>
        </w:rPr>
      </w:pPr>
      <w:bookmarkStart w:id="90" w:name="_Vyhľadanie_záznamov_z_1"/>
      <w:bookmarkStart w:id="91" w:name="_Toc494651737"/>
      <w:bookmarkStart w:id="92" w:name="_Toc494654677"/>
      <w:bookmarkStart w:id="93" w:name="_Toc494654935"/>
      <w:bookmarkStart w:id="94" w:name="_Toc494655193"/>
      <w:bookmarkStart w:id="95" w:name="_Toc494651839"/>
      <w:bookmarkStart w:id="96" w:name="_Toc494654779"/>
      <w:bookmarkStart w:id="97" w:name="_Toc494655037"/>
      <w:bookmarkStart w:id="98" w:name="_Toc494655295"/>
      <w:bookmarkStart w:id="99" w:name="_eV_01_13_–_Zapísanie"/>
      <w:bookmarkStart w:id="100" w:name="_eV_01_30_–_Vyhľadanie"/>
      <w:bookmarkStart w:id="101" w:name="_eV_01_31_–_Vyhľadanie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1497F614" w14:textId="146DE876" w:rsidR="7A4DF636" w:rsidRPr="009D331F" w:rsidRDefault="7A4DF636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02" w:name="_Toc102571073"/>
      <w:r w:rsidRPr="009D331F">
        <w:rPr>
          <w:lang w:val="sk-SK"/>
        </w:rPr>
        <w:t>Popis služieb</w:t>
      </w:r>
      <w:bookmarkEnd w:id="102"/>
    </w:p>
    <w:p w14:paraId="716A2260" w14:textId="35CC9226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3" w:name="_ZapisHlasenieONarodeni_v1"/>
      <w:bookmarkStart w:id="104" w:name="_Toc102571074"/>
      <w:bookmarkEnd w:id="103"/>
      <w:r w:rsidRPr="009D331F">
        <w:rPr>
          <w:lang w:val="sk-SK"/>
        </w:rPr>
        <w:t>ZapisHlasenieONarodeni_v1</w:t>
      </w:r>
      <w:bookmarkEnd w:id="104"/>
      <w:r w:rsidRPr="009D331F">
        <w:rPr>
          <w:lang w:val="sk-SK"/>
        </w:rPr>
        <w:t xml:space="preserve"> </w:t>
      </w:r>
    </w:p>
    <w:p w14:paraId="24DEFFC7" w14:textId="38460848" w:rsidR="7C800048" w:rsidRPr="009D331F" w:rsidRDefault="7C800048" w:rsidP="4AFF5953">
      <w:pPr>
        <w:rPr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CEF4840" w14:textId="77777777" w:rsidTr="1BB3F906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E42B6A5" w14:textId="59A3021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05BAD" w14:textId="7DD3AE64" w:rsidR="4AFF5953" w:rsidRPr="009D331F" w:rsidRDefault="4AFF5953">
            <w:r w:rsidRPr="009D331F">
              <w:rPr>
                <w:rFonts w:eastAsia="Arial" w:cs="Arial"/>
                <w:color w:val="000000"/>
              </w:rPr>
              <w:t>ZapisHlasenieONarodeni_v1</w:t>
            </w:r>
          </w:p>
        </w:tc>
      </w:tr>
      <w:tr w:rsidR="4AFF5953" w:rsidRPr="009D331F" w14:paraId="4658FF00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C24CA36" w14:textId="32D7494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79DA8" w14:textId="565F6FC5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50CFE395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42A9DBB" w14:textId="74E60F0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E43E0" w14:textId="3BBD230F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</w:tc>
      </w:tr>
      <w:tr w:rsidR="4AFF5953" w:rsidRPr="009D331F" w14:paraId="130D690C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29846D9" w14:textId="00BD43E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39D05" w14:textId="49C01401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34879FEF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71FA19" w14:textId="659B8C2C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E4CAD" w14:textId="2E2824BB" w:rsidR="4AFF5953" w:rsidRPr="00E86746" w:rsidRDefault="4AFF5953">
            <w:r w:rsidRPr="00E86746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  <w:p w14:paraId="7DDCF014" w14:textId="7D3F5929" w:rsidR="4AFF5953" w:rsidRPr="00E86746" w:rsidRDefault="4AFF5953">
            <w:r w:rsidRPr="00E86746">
              <w:rPr>
                <w:rFonts w:eastAsia="Arial" w:cs="Arial"/>
                <w:color w:val="000000"/>
              </w:rPr>
              <w:t xml:space="preserve">Je </w:t>
            </w:r>
            <w:r w:rsidRPr="00E86746">
              <w:rPr>
                <w:rFonts w:asciiTheme="minorHAnsi" w:eastAsia="Arial" w:hAnsiTheme="minorHAnsi" w:cstheme="minorHAnsi"/>
                <w:color w:val="000000"/>
              </w:rPr>
              <w:t xml:space="preserve">prístupná pre </w:t>
            </w:r>
            <w:r w:rsidR="00076CCB" w:rsidRPr="00E86746">
              <w:rPr>
                <w:rFonts w:asciiTheme="minorHAnsi" w:hAnsiTheme="minorHAnsi" w:cstheme="minorHAnsi"/>
              </w:rPr>
              <w:t>autorizovaného zdravotníckeho pracovníka</w:t>
            </w:r>
            <w:r w:rsidR="00076CCB" w:rsidRPr="00E86746">
              <w:rPr>
                <w:rFonts w:ascii="Times New Roman" w:hAnsi="Times New Roman"/>
              </w:rPr>
              <w:t xml:space="preserve"> </w:t>
            </w:r>
            <w:r w:rsidRPr="00E86746">
              <w:rPr>
                <w:rFonts w:eastAsia="Arial" w:cs="Arial"/>
                <w:color w:val="000000"/>
              </w:rPr>
              <w:t>v roli poskytovateľa ZS.</w:t>
            </w:r>
          </w:p>
          <w:p w14:paraId="2F6C14C5" w14:textId="2CF8705F" w:rsidR="4AFF5953" w:rsidRPr="00E86746" w:rsidRDefault="4AFF5953"/>
          <w:p w14:paraId="72033948" w14:textId="31D83346" w:rsidR="4AFF5953" w:rsidRPr="009D331F" w:rsidRDefault="61DEC9AE" w:rsidP="1BB3F906">
            <w:pPr>
              <w:rPr>
                <w:rFonts w:asciiTheme="minorHAnsi" w:hAnsiTheme="minorHAnsi" w:cstheme="minorHAnsi"/>
              </w:rPr>
            </w:pPr>
            <w:r w:rsidRPr="00E86746"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Vstupom </w:t>
            </w:r>
            <w:r w:rsidR="00076CCB" w:rsidRPr="00E86746">
              <w:rPr>
                <w:rFonts w:asciiTheme="minorHAnsi" w:hAnsiTheme="minorHAnsi" w:cstheme="minorHAnsi"/>
              </w:rPr>
              <w:t xml:space="preserve">je podpísaný a šifrovaný záznam o narodení v štruktúre </w:t>
            </w:r>
            <w:r w:rsidR="1BB3F906" w:rsidRPr="00E86746">
              <w:rPr>
                <w:rFonts w:asciiTheme="minorHAnsi" w:eastAsia="Arial" w:hAnsiTheme="minorHAnsi" w:cstheme="minorHAnsi"/>
              </w:rPr>
              <w:t>Hlasenie_Request_Response.xsd</w:t>
            </w:r>
          </w:p>
          <w:p w14:paraId="3DA78452" w14:textId="61A930ED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1F1AA584" w14:textId="0AE1EE8D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14697F53" w14:textId="45976AE4" w:rsidR="4AFF5953" w:rsidRPr="009D331F" w:rsidRDefault="50119197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Potvrdenie zápisu do NZIS </w:t>
            </w:r>
            <w:r w:rsidR="4DDB9DB1" w:rsidRPr="009D331F">
              <w:rPr>
                <w:color w:val="000000"/>
              </w:rPr>
              <w:t xml:space="preserve">(OK) </w:t>
            </w:r>
            <w:r w:rsidRPr="009D331F">
              <w:rPr>
                <w:color w:val="000000"/>
              </w:rPr>
              <w:t xml:space="preserve">a vrátenie </w:t>
            </w:r>
            <w:r w:rsidR="78A710A5" w:rsidRPr="009D331F">
              <w:rPr>
                <w:color w:val="000000"/>
              </w:rPr>
              <w:t>jednoznačn</w:t>
            </w:r>
            <w:r w:rsidR="32C491DF" w:rsidRPr="009D331F">
              <w:rPr>
                <w:color w:val="000000"/>
              </w:rPr>
              <w:t>ého</w:t>
            </w:r>
            <w:r w:rsidR="78A710A5" w:rsidRPr="009D331F">
              <w:rPr>
                <w:color w:val="000000"/>
              </w:rPr>
              <w:t xml:space="preserve"> identifikátor</w:t>
            </w:r>
            <w:r w:rsidR="27621D6D" w:rsidRPr="009D331F">
              <w:rPr>
                <w:color w:val="000000"/>
              </w:rPr>
              <w:t>a</w:t>
            </w:r>
            <w:r w:rsidR="78A710A5" w:rsidRPr="009D331F">
              <w:rPr>
                <w:color w:val="000000"/>
              </w:rPr>
              <w:t xml:space="preserve"> vytvoreného záznamu, podľa ktorého si je možné tento záznam spätne vyžiadať.</w:t>
            </w:r>
          </w:p>
          <w:p w14:paraId="69A14F47" w14:textId="441FA36B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04494F02" w14:textId="44EB8F04" w:rsidR="4AFF5953" w:rsidRPr="009D331F" w:rsidRDefault="51C81F8A">
            <w:pPr>
              <w:rPr>
                <w:rFonts w:eastAsia="Arial" w:cs="Arial"/>
                <w:color w:val="000000"/>
              </w:rPr>
            </w:pPr>
            <w:r w:rsidRPr="009D331F">
              <w:rPr>
                <w:rFonts w:eastAsia="Arial" w:cs="Arial"/>
                <w:color w:val="000000"/>
              </w:rPr>
              <w:t xml:space="preserve">Služba umožňuje zapísať aj hlásenie o narodení nájdeného dieťaťa, alebo hlásenie o utajenom pôrode, kedy sa </w:t>
            </w:r>
            <w:r w:rsidR="0EA2998D" w:rsidRPr="009D331F">
              <w:rPr>
                <w:rFonts w:eastAsia="Arial" w:cs="Arial"/>
                <w:color w:val="000000"/>
              </w:rPr>
              <w:t xml:space="preserve">nezadávajú všetky </w:t>
            </w:r>
            <w:r w:rsidRPr="009D331F">
              <w:rPr>
                <w:rFonts w:eastAsia="Arial" w:cs="Arial"/>
                <w:color w:val="000000"/>
              </w:rPr>
              <w:t xml:space="preserve">informácie </w:t>
            </w:r>
            <w:r w:rsidR="16210AD8" w:rsidRPr="009D331F">
              <w:rPr>
                <w:rFonts w:eastAsia="Arial" w:cs="Arial"/>
                <w:color w:val="000000"/>
              </w:rPr>
              <w:t xml:space="preserve">(napr. </w:t>
            </w:r>
            <w:r w:rsidRPr="009D331F">
              <w:rPr>
                <w:rFonts w:eastAsia="Arial" w:cs="Arial"/>
                <w:color w:val="000000"/>
              </w:rPr>
              <w:t>o rodičoch dieťaťa</w:t>
            </w:r>
            <w:r w:rsidR="3446C0C8" w:rsidRPr="009D331F">
              <w:rPr>
                <w:rFonts w:eastAsia="Arial" w:cs="Arial"/>
                <w:color w:val="000000"/>
              </w:rPr>
              <w:t>)</w:t>
            </w:r>
            <w:r w:rsidRPr="009D331F">
              <w:rPr>
                <w:rFonts w:eastAsia="Arial" w:cs="Arial"/>
                <w:color w:val="000000"/>
              </w:rPr>
              <w:t>.</w:t>
            </w:r>
          </w:p>
          <w:p w14:paraId="1BDA65C5" w14:textId="4F69AE50" w:rsidR="005217D1" w:rsidRPr="009D331F" w:rsidRDefault="005217D1">
            <w:pPr>
              <w:rPr>
                <w:rFonts w:eastAsia="Arial" w:cs="Arial"/>
                <w:color w:val="000000"/>
              </w:rPr>
            </w:pPr>
          </w:p>
          <w:p w14:paraId="6943615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  <w:u w:val="single"/>
              </w:rPr>
              <w:t>Upozornenie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: </w:t>
            </w:r>
          </w:p>
          <w:p w14:paraId="58FA774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Z dôvodu nutnej úpravy príslušnej legislatívy, až do odvolania nebude možné zasielať elektronicky do NZIS hlásenie o:</w:t>
            </w:r>
          </w:p>
          <w:p w14:paraId="1BBF1133" w14:textId="77777777" w:rsidR="005217D1" w:rsidRPr="009D331F" w:rsidRDefault="79E47150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utajenom pôrode,</w:t>
            </w:r>
          </w:p>
          <w:p w14:paraId="0C0397AA" w14:textId="77777777" w:rsidR="005217D1" w:rsidRPr="009D331F" w:rsidRDefault="79E47150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nájdenom dieťati alebo dieťati uloženom do hniezda záchrany.</w:t>
            </w:r>
          </w:p>
          <w:p w14:paraId="00DE08D6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24510257" w14:textId="6B997AF5" w:rsidR="005217D1" w:rsidRPr="009D331F" w:rsidRDefault="79E47150" w:rsidP="01B4FF02">
            <w:pPr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Po nadobudnutí účinnosti legislatívy bude kontrola vypnutá a hlásenia pre uvedené prípady sa budú hneď zasielať elektronicky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  <w:t>.</w:t>
            </w:r>
          </w:p>
          <w:p w14:paraId="7A0EF7D2" w14:textId="77777777" w:rsidR="005217D1" w:rsidRPr="009D331F" w:rsidRDefault="005217D1" w:rsidP="005217D1"/>
          <w:p w14:paraId="7CCED505" w14:textId="3BCA3B06" w:rsidR="4AFF5953" w:rsidRPr="009D331F" w:rsidRDefault="40DC2D54">
            <w:r w:rsidRPr="009D331F">
              <w:rPr>
                <w:rFonts w:eastAsia="Arial" w:cs="Arial"/>
                <w:b/>
                <w:bCs/>
                <w:color w:val="000000"/>
              </w:rPr>
              <w:t>Zmena záznamu</w:t>
            </w:r>
            <w:r w:rsidRPr="009D331F">
              <w:rPr>
                <w:rFonts w:eastAsia="Arial" w:cs="Arial"/>
                <w:color w:val="000000"/>
              </w:rPr>
              <w:t xml:space="preserve"> je vykonaná zápisom nového záznamu. Súčasťou requestu je ID hlásenia, ktoré má byť zmenené - uvádza sa v atribúte PreviousVersion. VersionSetID je identifikátor prvého záznamu v rade. Nie je možné meniť záznam ktorý už bol stornovaný.</w:t>
            </w:r>
            <w:r w:rsidR="0AC85006" w:rsidRPr="009D331F">
              <w:rPr>
                <w:rFonts w:eastAsia="Arial" w:cs="Arial"/>
                <w:color w:val="000000"/>
              </w:rPr>
              <w:t xml:space="preserve"> Nie je možné vykonať zmenu miesta narodenia</w:t>
            </w:r>
            <w:r w:rsidR="79E47150" w:rsidRPr="009D331F">
              <w:rPr>
                <w:rFonts w:eastAsia="Arial" w:cs="Arial"/>
                <w:color w:val="000000"/>
              </w:rPr>
              <w:t>, príznaku pre utajený pôrod a príznaku pre nájdené dieťa</w:t>
            </w:r>
            <w:r w:rsidR="0AC85006" w:rsidRPr="009D331F">
              <w:rPr>
                <w:rFonts w:eastAsia="Arial" w:cs="Arial"/>
                <w:color w:val="000000"/>
              </w:rPr>
              <w:t>.</w:t>
            </w:r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EAD4BA0" w14:textId="203B089E" w:rsidR="4AFF5953" w:rsidRPr="009D331F" w:rsidRDefault="51C81F8A">
            <w:r w:rsidRPr="009D331F">
              <w:rPr>
                <w:rFonts w:eastAsia="Arial" w:cs="Arial"/>
                <w:color w:val="000000"/>
              </w:rPr>
              <w:t xml:space="preserve">Zmenu môže vykonať len zdravotnícky pracovník z </w:t>
            </w:r>
            <w:r w:rsidR="004D0005" w:rsidRPr="009D331F">
              <w:rPr>
                <w:rFonts w:eastAsia="Arial" w:cs="Arial"/>
                <w:color w:val="000000"/>
              </w:rPr>
              <w:t>OUPZS</w:t>
            </w:r>
            <w:r w:rsidRPr="009D331F">
              <w:rPr>
                <w:rFonts w:eastAsia="Arial" w:cs="Arial"/>
                <w:color w:val="000000"/>
              </w:rPr>
              <w:t>, kde bol pôvodný záznam vytvorený.</w:t>
            </w:r>
          </w:p>
          <w:p w14:paraId="485BA99F" w14:textId="196141C9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66454B4" w14:textId="256E0F41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6B52D650" w14:textId="4400D430" w:rsidR="4AFF5953" w:rsidRPr="00E86746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Službu môže volať len identifikovaný a autorizovaný </w:t>
            </w:r>
            <w:r w:rsidR="00346D02" w:rsidRPr="00E86746">
              <w:rPr>
                <w:rFonts w:asciiTheme="minorHAnsi" w:hAnsiTheme="minorHAnsi" w:cstheme="minorHAnsi"/>
                <w:color w:val="000000"/>
              </w:rPr>
              <w:t xml:space="preserve">ZPr </w:t>
            </w:r>
            <w:r w:rsidRPr="00E86746">
              <w:rPr>
                <w:rFonts w:asciiTheme="minorHAnsi" w:hAnsiTheme="minorHAnsi" w:cstheme="minorHAnsi"/>
                <w:color w:val="000000"/>
              </w:rPr>
              <w:t>v roli konkrétneho PZS</w:t>
            </w:r>
            <w:r w:rsidR="00F9251C" w:rsidRPr="00E86746">
              <w:rPr>
                <w:rFonts w:asciiTheme="minorHAnsi" w:hAnsiTheme="minorHAnsi" w:cstheme="minorHAnsi"/>
                <w:color w:val="000000"/>
              </w:rPr>
              <w:t>, ktorý je autorizovaný pre zápis hlásenia</w:t>
            </w:r>
            <w:r w:rsidRPr="00E8674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A531FE2" w14:textId="77777777" w:rsidR="00AF525E" w:rsidRPr="00E86746" w:rsidRDefault="00AF525E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sa nejedná o utajený pôrod, alebo nájdené dieťa, musia byť vyplnené kompletné údaje o narodení.</w:t>
            </w:r>
            <w:r w:rsidRPr="00E86746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7A6AFF0" w14:textId="3C0F06AD" w:rsidR="00AF525E" w:rsidRPr="00E86746" w:rsidRDefault="00AF525E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je potvrdená dohoda o mene, musí byť vyplnené aj meno dieťaťa</w:t>
            </w:r>
            <w:r w:rsidRPr="00E86746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F734897" w14:textId="063A65DB" w:rsidR="4AFF5953" w:rsidRPr="009D331F" w:rsidRDefault="4AFF5953"/>
          <w:p w14:paraId="39EDFDCC" w14:textId="0BA17776" w:rsidR="4AFF5953" w:rsidRPr="005F2176" w:rsidRDefault="4AFF5953">
            <w:r w:rsidRPr="005F2176">
              <w:rPr>
                <w:rFonts w:eastAsia="Arial" w:cs="Arial"/>
                <w:b/>
                <w:bCs/>
                <w:color w:val="000000"/>
              </w:rPr>
              <w:t>Podmienky pre vyplnenie údajov:</w:t>
            </w:r>
          </w:p>
          <w:p w14:paraId="5AC0CA7B" w14:textId="6C0F2E16" w:rsidR="4AFF5953" w:rsidRPr="005F2176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denNarodenia</w:t>
            </w:r>
            <w:r w:rsidRPr="005F2176">
              <w:rPr>
                <w:color w:val="000000"/>
              </w:rPr>
              <w:t xml:space="preserve"> - Poradové číslo dňa v príslušnom mesiaci. Atribút </w:t>
            </w:r>
            <w:r w:rsidR="004D0005" w:rsidRPr="005F2176">
              <w:rPr>
                <w:color w:val="000000"/>
              </w:rPr>
              <w:t>je nepovinný</w:t>
            </w:r>
            <w:r w:rsidRPr="005F2176">
              <w:rPr>
                <w:color w:val="000000"/>
              </w:rPr>
              <w:t>, ak bolo dieťaťa odložené do hniezda záchrany alebo nájdené mimo PZS - viď príznak "</w:t>
            </w:r>
            <w:r w:rsidR="004D0005" w:rsidRPr="005F2176">
              <w:rPr>
                <w:color w:val="000000"/>
              </w:rPr>
              <w:t>najdeneDieta</w:t>
            </w:r>
            <w:r w:rsidRPr="005F2176">
              <w:rPr>
                <w:color w:val="000000"/>
              </w:rPr>
              <w:t xml:space="preserve"> - príznak"</w:t>
            </w:r>
          </w:p>
          <w:p w14:paraId="1D67F1DD" w14:textId="0E48FD67" w:rsidR="00E1067E" w:rsidRPr="005F2176" w:rsidRDefault="00E1067E" w:rsidP="00E1067E">
            <w:pPr>
              <w:pStyle w:val="Odsekzoznamu"/>
              <w:rPr>
                <w:rFonts w:asciiTheme="minorHAnsi" w:eastAsiaTheme="minorEastAsia" w:hAnsiTheme="minorHAnsi" w:cstheme="minorHAnsi"/>
                <w:bCs/>
                <w:color w:val="000000"/>
              </w:rPr>
            </w:pPr>
            <w:r w:rsidRPr="005F2176">
              <w:rPr>
                <w:rFonts w:asciiTheme="minorHAnsi" w:eastAsiaTheme="minorEastAsia" w:hAnsiTheme="minorHAnsi" w:cstheme="minorHAnsi"/>
                <w:bCs/>
                <w:color w:val="000000"/>
              </w:rPr>
              <w:t>Deň musí byť platným dňom v mesiaci narodenia (E700009).</w:t>
            </w:r>
          </w:p>
          <w:p w14:paraId="5124F5A0" w14:textId="17EB7FA2" w:rsidR="4AFF5953" w:rsidRPr="00161055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 xml:space="preserve">casNarodenia, porodPoradie, </w:t>
            </w:r>
            <w:r w:rsidR="4BF988F3" w:rsidRPr="005F2176">
              <w:rPr>
                <w:b/>
                <w:bCs/>
                <w:color w:val="000000"/>
              </w:rPr>
              <w:t xml:space="preserve">porod, </w:t>
            </w:r>
            <w:r w:rsidRPr="005F2176">
              <w:rPr>
                <w:b/>
                <w:bCs/>
                <w:color w:val="000000"/>
              </w:rPr>
              <w:t>porodnaHmotnost, porodnaDlzka a tyzdenTehotenstva</w:t>
            </w:r>
            <w:r w:rsidRPr="005F2176">
              <w:rPr>
                <w:color w:val="000000"/>
              </w:rPr>
              <w:t xml:space="preserve"> </w:t>
            </w:r>
            <w:r w:rsidR="1FD0EA18" w:rsidRPr="005F2176">
              <w:rPr>
                <w:color w:val="000000"/>
              </w:rPr>
              <w:t>–</w:t>
            </w:r>
            <w:r w:rsidRPr="005F2176">
              <w:rPr>
                <w:color w:val="000000"/>
              </w:rPr>
              <w:t xml:space="preserve"> </w:t>
            </w:r>
            <w:r w:rsidR="1FD0EA18" w:rsidRPr="005F2176">
              <w:rPr>
                <w:color w:val="000000"/>
              </w:rPr>
              <w:t>neuvádza sa,</w:t>
            </w:r>
            <w:r w:rsidRPr="005F2176">
              <w:rPr>
                <w:color w:val="000000"/>
              </w:rPr>
              <w:t xml:space="preserve"> ak najdeneDieta=true</w:t>
            </w:r>
          </w:p>
          <w:p w14:paraId="408C1FEA" w14:textId="0E6EAE1B" w:rsidR="00161055" w:rsidRPr="00161055" w:rsidRDefault="00161055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  <w:highlight w:val="yellow"/>
              </w:rPr>
            </w:pPr>
            <w:r w:rsidRPr="00161055">
              <w:rPr>
                <w:rFonts w:asciiTheme="minorHAnsi" w:eastAsiaTheme="minorEastAsia" w:hAnsiTheme="minorHAnsi" w:cstheme="minorBidi"/>
                <w:b/>
                <w:bCs/>
                <w:color w:val="000000"/>
                <w:highlight w:val="yellow"/>
              </w:rPr>
              <w:t xml:space="preserve">datumUzavretiaManzelstva </w:t>
            </w:r>
            <w:r w:rsidRPr="00161055">
              <w:rPr>
                <w:rFonts w:asciiTheme="minorHAnsi" w:eastAsiaTheme="minorEastAsia" w:hAnsiTheme="minorHAnsi" w:cstheme="minorBidi"/>
                <w:bCs/>
                <w:color w:val="000000"/>
                <w:highlight w:val="yellow"/>
              </w:rPr>
              <w:t>je nepovinný</w:t>
            </w:r>
          </w:p>
          <w:p w14:paraId="29D83425" w14:textId="3E9E7BDB" w:rsidR="4AFF5953" w:rsidRPr="005F2176" w:rsidRDefault="25D9C578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Údaje o rodičoch (Matka, O</w:t>
            </w:r>
            <w:r w:rsidR="45507A90" w:rsidRPr="005F2176">
              <w:rPr>
                <w:b/>
                <w:bCs/>
                <w:color w:val="000000"/>
              </w:rPr>
              <w:t>tec</w:t>
            </w:r>
            <w:r w:rsidRPr="005F2176">
              <w:rPr>
                <w:b/>
                <w:bCs/>
                <w:color w:val="000000"/>
              </w:rPr>
              <w:t>)</w:t>
            </w:r>
            <w:r w:rsidRPr="005F2176">
              <w:rPr>
                <w:color w:val="000000"/>
              </w:rPr>
              <w:t xml:space="preserve"> sa nevypĺňajú pokiaľ utajenyPorod = true alebo najdeneDieta = true</w:t>
            </w:r>
          </w:p>
          <w:p w14:paraId="61026017" w14:textId="3C128996" w:rsidR="00B1412D" w:rsidRPr="005F2176" w:rsidRDefault="00B1412D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Matka.stav</w:t>
            </w:r>
            <w:r w:rsidRPr="005F2176">
              <w:rPr>
                <w:color w:val="000000"/>
              </w:rPr>
              <w:t xml:space="preserve"> - povolené hodnoty codeValue: </w:t>
            </w:r>
            <w:r w:rsidR="00434994" w:rsidRPr="005F2176">
              <w:rPr>
                <w:color w:val="000000"/>
              </w:rPr>
              <w:t xml:space="preserve">00000116186, 00000116178, 00000441303, 00000441311 </w:t>
            </w:r>
            <w:r w:rsidR="00643A91" w:rsidRPr="005F2176">
              <w:rPr>
                <w:color w:val="000000"/>
              </w:rPr>
              <w:t xml:space="preserve"> (E000005)</w:t>
            </w:r>
          </w:p>
          <w:p w14:paraId="6EC7DB71" w14:textId="16A8DA3F" w:rsidR="4AFF5953" w:rsidRPr="005F2176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Osoba rodneCislo</w:t>
            </w:r>
            <w:r w:rsidRPr="005F2176">
              <w:rPr>
                <w:color w:val="000000"/>
              </w:rPr>
              <w:t xml:space="preserve"> sa </w:t>
            </w:r>
            <w:r w:rsidR="00E1067E" w:rsidRPr="005F2176">
              <w:rPr>
                <w:color w:val="000000"/>
              </w:rPr>
              <w:t xml:space="preserve">zadáva s lomkou a </w:t>
            </w:r>
            <w:r w:rsidRPr="005F2176">
              <w:rPr>
                <w:color w:val="000000"/>
              </w:rPr>
              <w:t>nenapĺňa, pokiaľ osoba nemá pridelené rodné číslo</w:t>
            </w:r>
          </w:p>
          <w:p w14:paraId="66C77726" w14:textId="43755BFD" w:rsidR="4AFF5953" w:rsidRPr="005F2176" w:rsidRDefault="40DC2D54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 xml:space="preserve">Osoba </w:t>
            </w:r>
            <w:r w:rsidRPr="005F2176">
              <w:rPr>
                <w:color w:val="000000"/>
              </w:rPr>
              <w:t xml:space="preserve">- 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Ak je narodenie v SR (</w:t>
            </w:r>
            <w:r w:rsidR="0AC85006" w:rsidRPr="005F2176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statNarodenia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00434994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00000115659</w:t>
            </w:r>
            <w:r w:rsidR="0AC85006" w:rsidRPr="005F2176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5F2176">
              <w:rPr>
                <w:color w:val="000000"/>
              </w:rPr>
              <w:t xml:space="preserve"> - uvádza sa okresNarodenia a obecNarodenia, ak je narodenie mimo SR - uvádza sa len štát. </w:t>
            </w:r>
            <w:r w:rsidR="4AFF5953" w:rsidRPr="005F2176">
              <w:br/>
            </w:r>
            <w:r w:rsidRPr="005F2176">
              <w:rPr>
                <w:color w:val="000000"/>
              </w:rPr>
              <w:t>Údaje o mieste narodenia a okrese narodenia nebudú vyplnené ak obec narodenia už nepatrí medzi platné obce alebo okres narodenia nepatrí medzi platné okresy.</w:t>
            </w:r>
          </w:p>
          <w:p w14:paraId="2D3FB0E2" w14:textId="00A5CE46" w:rsidR="4AFF5953" w:rsidRPr="005F2176" w:rsidRDefault="40DC2D54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Osoba trvalyPobyt</w:t>
            </w:r>
            <w:r w:rsidRPr="005F2176">
              <w:rPr>
                <w:color w:val="000000"/>
              </w:rPr>
              <w:t xml:space="preserve"> - 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Pre pobyt v SR (</w:t>
            </w:r>
            <w:r w:rsidR="0AC85006" w:rsidRPr="005F2176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00434994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00000115659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)</w:t>
            </w:r>
            <w:r w:rsidR="1FD0EA18" w:rsidRPr="005F2176">
              <w:rPr>
                <w:rFonts w:asciiTheme="minorHAnsi" w:hAnsiTheme="minorHAnsi" w:cstheme="minorBidi"/>
                <w:color w:val="000000"/>
              </w:rPr>
              <w:t>,</w:t>
            </w:r>
            <w:r w:rsidRPr="005F2176">
              <w:rPr>
                <w:rFonts w:asciiTheme="minorHAnsi" w:hAnsiTheme="minorHAnsi" w:cstheme="minorBidi"/>
                <w:color w:val="000000"/>
              </w:rPr>
              <w:t xml:space="preserve"> </w:t>
            </w:r>
            <w:r w:rsidR="00434994" w:rsidRPr="005F2176">
              <w:rPr>
                <w:color w:val="000000"/>
              </w:rPr>
              <w:t xml:space="preserve">je povinné vyplnenie položiek </w:t>
            </w:r>
            <w:r w:rsidRPr="005F2176">
              <w:rPr>
                <w:color w:val="000000"/>
              </w:rPr>
              <w:t>Okres, Obec, Súpisné číslo, Orientačné číslo</w:t>
            </w:r>
            <w:r w:rsidR="476A9781" w:rsidRPr="005F2176">
              <w:rPr>
                <w:color w:val="000000"/>
              </w:rPr>
              <w:t xml:space="preserve"> </w:t>
            </w:r>
            <w:r w:rsidRPr="005F2176">
              <w:rPr>
                <w:color w:val="000000"/>
              </w:rPr>
              <w:t>(ak existuje), Ulic</w:t>
            </w:r>
            <w:r w:rsidR="1FD0EA18" w:rsidRPr="005F2176">
              <w:rPr>
                <w:color w:val="000000"/>
              </w:rPr>
              <w:t>a</w:t>
            </w:r>
            <w:r w:rsidRPr="005F2176">
              <w:rPr>
                <w:color w:val="000000"/>
              </w:rPr>
              <w:t xml:space="preserve"> (ak existuje).</w:t>
            </w:r>
            <w:r w:rsidR="1FD0EA18" w:rsidRPr="005F2176">
              <w:rPr>
                <w:color w:val="000000"/>
              </w:rPr>
              <w:t xml:space="preserve"> </w:t>
            </w:r>
            <w:r w:rsidRPr="005F2176">
              <w:rPr>
                <w:color w:val="000000"/>
              </w:rPr>
              <w:t xml:space="preserve">Pre pobyt mimo SR bude vyplnená len položka </w:t>
            </w:r>
            <w:r w:rsidR="1FD0EA18" w:rsidRPr="005F2176">
              <w:rPr>
                <w:color w:val="000000"/>
              </w:rPr>
              <w:t>stat</w:t>
            </w:r>
            <w:r w:rsidRPr="005F2176">
              <w:rPr>
                <w:color w:val="000000"/>
              </w:rPr>
              <w:t>.</w:t>
            </w:r>
          </w:p>
          <w:p w14:paraId="59E42D9A" w14:textId="77777777" w:rsidR="00161055" w:rsidRPr="00161055" w:rsidRDefault="00161055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highlight w:val="yellow"/>
              </w:rPr>
            </w:pPr>
            <w:r w:rsidRPr="00161055">
              <w:rPr>
                <w:rFonts w:asciiTheme="minorHAnsi" w:hAnsiTheme="minorHAnsi" w:cstheme="minorHAnsi"/>
                <w:b/>
                <w:highlight w:val="yellow"/>
              </w:rPr>
              <w:t>DohodaOMene</w:t>
            </w:r>
            <w:r w:rsidRPr="00161055">
              <w:rPr>
                <w:rFonts w:asciiTheme="minorHAnsi" w:hAnsiTheme="minorHAnsi" w:cstheme="minorHAnsi"/>
                <w:highlight w:val="yellow"/>
              </w:rPr>
              <w:t xml:space="preserve"> - neuvádza sa ak utajenyPorod = true alebo najdeneDieta = true, inak je vrátená E700012</w:t>
            </w:r>
          </w:p>
          <w:p w14:paraId="0E884774" w14:textId="5F8757ED" w:rsidR="00794EC0" w:rsidRPr="005F2176" w:rsidRDefault="00794EC0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 xml:space="preserve">Meno – </w:t>
            </w:r>
            <w:r w:rsidRPr="005F2176">
              <w:rPr>
                <w:rFonts w:asciiTheme="minorHAnsi" w:hAnsiTheme="minorHAnsi" w:cstheme="minorBidi"/>
                <w:color w:val="000000"/>
              </w:rPr>
              <w:t>ak je podpis=true, potom sú všetky polia v skupine povinné.</w:t>
            </w:r>
            <w:r w:rsidRPr="005F217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F1A2DD5" w14:textId="1679E14C" w:rsidR="00FE2035" w:rsidRPr="00AD7CD4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UdajeONajdeni</w:t>
            </w:r>
            <w:r w:rsidRPr="005F2176">
              <w:rPr>
                <w:color w:val="000000"/>
              </w:rPr>
              <w:t xml:space="preserve"> - Informácie o nájdení dieťaťa</w:t>
            </w:r>
            <w:r w:rsidRPr="00AD7CD4">
              <w:rPr>
                <w:color w:val="000000"/>
              </w:rPr>
              <w:t>. Povinné vyplnenie, ak najdeneDieta=true. Inak sa neuvádzajú.</w:t>
            </w:r>
            <w:r w:rsidR="00794EC0" w:rsidRPr="00AD7CD4">
              <w:rPr>
                <w:color w:val="000000"/>
              </w:rPr>
              <w:t xml:space="preserve"> </w:t>
            </w:r>
          </w:p>
          <w:p w14:paraId="53224DCA" w14:textId="3D732CB9" w:rsidR="00F105E8" w:rsidRPr="00AD7CD4" w:rsidRDefault="054B3F59" w:rsidP="01B4FF02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AD7CD4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AD7CD4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E700030.</w:t>
            </w:r>
          </w:p>
          <w:p w14:paraId="660F1154" w14:textId="77777777" w:rsidR="00F105E8" w:rsidRPr="00AD7CD4" w:rsidRDefault="054B3F59" w:rsidP="01B4FF02">
            <w:pPr>
              <w:pStyle w:val="Odsekzoznamu"/>
              <w:rPr>
                <w:b/>
                <w:bCs/>
                <w:color w:val="000000"/>
              </w:rPr>
            </w:pPr>
            <w:r w:rsidRPr="00AD7CD4">
              <w:rPr>
                <w:b/>
                <w:bCs/>
                <w:color w:val="000000"/>
              </w:rPr>
              <w:t xml:space="preserve">(bližšie </w:t>
            </w:r>
            <w:hyperlink w:anchor="_Príloha_č._2" w:history="1">
              <w:r w:rsidRPr="00AD7CD4">
                <w:rPr>
                  <w:rStyle w:val="Hypertextovprepojenie"/>
                  <w:rFonts w:asciiTheme="majorHAnsi" w:eastAsiaTheme="minorEastAsia" w:hAnsiTheme="majorHAnsi" w:cstheme="majorBidi"/>
                </w:rPr>
                <w:t>Príloha č. 2 – Zoznam chýb pri volaniach služieb</w:t>
              </w:r>
            </w:hyperlink>
            <w:r w:rsidRPr="00AD7CD4">
              <w:rPr>
                <w:b/>
                <w:bCs/>
                <w:color w:val="000000"/>
              </w:rPr>
              <w:t xml:space="preserve">)  </w:t>
            </w:r>
          </w:p>
          <w:p w14:paraId="5E79687E" w14:textId="77777777" w:rsidR="00F105E8" w:rsidRPr="00AD7CD4" w:rsidRDefault="054B3F59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Nie je možné zadať príznak jeNajdeneDieta=true a jeUtajenyPorod=true súčasne</w:t>
            </w:r>
          </w:p>
          <w:p w14:paraId="4599E474" w14:textId="1D76E092" w:rsidR="00F105E8" w:rsidRPr="00AD7CD4" w:rsidRDefault="054B3F59" w:rsidP="00161055">
            <w:pPr>
              <w:pStyle w:val="Odsekzoznamu"/>
              <w:numPr>
                <w:ilvl w:val="0"/>
                <w:numId w:val="9"/>
              </w:numPr>
              <w:jc w:val="both"/>
              <w:rPr>
                <w:i/>
                <w:iCs/>
              </w:rPr>
            </w:pPr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Pri zmene hlásenia o narodení nie je možné meniť MiestoNarodenia (okres, obec) ani príznaky jeUtajenyPorod a jeNajdeneDieta</w:t>
            </w:r>
          </w:p>
          <w:p w14:paraId="58474DEF" w14:textId="77777777" w:rsidR="00A875CA" w:rsidRPr="00AD7CD4" w:rsidRDefault="00A875CA">
            <w:pPr>
              <w:rPr>
                <w:rFonts w:eastAsia="Arial" w:cs="Arial"/>
                <w:color w:val="000000"/>
              </w:rPr>
            </w:pPr>
          </w:p>
          <w:p w14:paraId="6A5DC148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  <w:b/>
              </w:rPr>
              <w:t>Podpis údajov</w:t>
            </w:r>
          </w:p>
          <w:p w14:paraId="29CCD826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Vykonáva sa pred šifrovaním údajov. Vytvorený záznam bez elementu "signature" je potrebné podpísať službou SignXmlDocumentByHealthProffesional implementovanou v komponente CryptoController.</w:t>
            </w:r>
          </w:p>
          <w:p w14:paraId="328D0059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Výstupom je štruktúra s vyplneným elementom "signature".</w:t>
            </w:r>
          </w:p>
          <w:p w14:paraId="6653284D" w14:textId="77777777" w:rsidR="00A875CA" w:rsidRPr="00322D12" w:rsidRDefault="00A875CA" w:rsidP="00A875CA">
            <w:pPr>
              <w:rPr>
                <w:rFonts w:asciiTheme="majorHAnsi" w:hAnsiTheme="majorHAnsi" w:cstheme="majorHAnsi"/>
                <w:b/>
              </w:rPr>
            </w:pPr>
          </w:p>
          <w:p w14:paraId="1F3E073D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  <w:b/>
              </w:rPr>
              <w:t>Šifrovanie údajov</w:t>
            </w:r>
          </w:p>
          <w:p w14:paraId="29A86CE7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Odoslané údaje musia byť zašifrované podľa nasledovnéjo postupu:</w:t>
            </w:r>
          </w:p>
          <w:p w14:paraId="3D66A72B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 xml:space="preserve">Podľa predpisu XSD (Schemy\COMMON\Xsd\SDSEnvelope.xsd) je porebné vytvoriť  element SDSEnvelope, kde: </w:t>
            </w:r>
          </w:p>
          <w:p w14:paraId="262800E1" w14:textId="77777777" w:rsidR="00A875CA" w:rsidRPr="00322D12" w:rsidRDefault="00A875CA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"Data" obsahuje element HlasenieONarodeni_Request</w:t>
            </w:r>
          </w:p>
          <w:p w14:paraId="67B66C90" w14:textId="77777777" w:rsidR="00A875CA" w:rsidRPr="00322D12" w:rsidRDefault="00A875CA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"IdPrzs"  obsahuje konštantu „00000000000“.</w:t>
            </w:r>
          </w:p>
          <w:p w14:paraId="5C6FAC53" w14:textId="77777777" w:rsidR="00A875CA" w:rsidRPr="00322D12" w:rsidRDefault="00A875CA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"RandomData" obsahuje pole náhodných 4 bajtov, prekódovný do base64</w:t>
            </w:r>
          </w:p>
          <w:p w14:paraId="4332C817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Serializovať XML element SDSEnvelope ako textový reťazec (v UTF8 kódovaní) a prekódovať ho na byte[]</w:t>
            </w:r>
          </w:p>
          <w:p w14:paraId="0E32EF54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Zavolať metódu EhealthCryptoController.EncryptForNzis a na vstupe jej odovzdať pripravené pole bajtov</w:t>
            </w:r>
          </w:p>
          <w:p w14:paraId="53141C3E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Na výstupe metódy je hodnota typu byte[], ktorá obsahuje šifrovanú správu</w:t>
            </w:r>
          </w:p>
          <w:p w14:paraId="458C4F3D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Šifrovanú správu zakódovať cez base64 a ako textový reťazec naplniť do elementu EncryptedContent podľa schémy EncryptedData-v1.xsd</w:t>
            </w:r>
          </w:p>
          <w:p w14:paraId="32C8B366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Element EncryptedData vložiť do časti "eHTalkMessage.Body.Data".</w:t>
            </w:r>
          </w:p>
          <w:p w14:paraId="070DA6E8" w14:textId="25235A2E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54868139" w14:textId="44261A07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Výnimky:</w:t>
            </w:r>
          </w:p>
          <w:p w14:paraId="00D94D57" w14:textId="29EBEE2E" w:rsidR="4AFF5953" w:rsidRPr="00AD7CD4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Pokus o zápis  </w:t>
            </w:r>
            <w:r w:rsidR="07B74A0B" w:rsidRPr="00AD7CD4">
              <w:rPr>
                <w:color w:val="000000"/>
              </w:rPr>
              <w:t xml:space="preserve">hlásenia pre nájdené dieťa </w:t>
            </w:r>
            <w:r w:rsidR="00794EC0" w:rsidRPr="00AD7CD4">
              <w:rPr>
                <w:color w:val="000000"/>
              </w:rPr>
              <w:t xml:space="preserve"> </w:t>
            </w:r>
            <w:r w:rsidR="476A9781" w:rsidRPr="00AD7CD4">
              <w:rPr>
                <w:color w:val="000000"/>
              </w:rPr>
              <w:t>(</w:t>
            </w:r>
            <w:r w:rsidRPr="00AD7CD4">
              <w:rPr>
                <w:color w:val="000000"/>
              </w:rPr>
              <w:t xml:space="preserve">pred </w:t>
            </w:r>
            <w:r w:rsidR="07B74A0B" w:rsidRPr="00AD7CD4">
              <w:rPr>
                <w:color w:val="000000"/>
              </w:rPr>
              <w:t>účinnosťou</w:t>
            </w:r>
            <w:r w:rsidRPr="00AD7CD4">
              <w:rPr>
                <w:color w:val="000000"/>
              </w:rPr>
              <w:t xml:space="preserve"> legislatívy)</w:t>
            </w:r>
          </w:p>
          <w:p w14:paraId="6CE109EB" w14:textId="33C9D2BE" w:rsidR="00760A14" w:rsidRPr="009D331F" w:rsidRDefault="07B74A0B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Pokus o zápis hlásenia pre utajený pôrod (pred</w:t>
            </w:r>
            <w:r w:rsidRPr="009D331F">
              <w:rPr>
                <w:color w:val="000000"/>
              </w:rPr>
              <w:t xml:space="preserve"> účinnosťou legislatívy)</w:t>
            </w:r>
          </w:p>
          <w:p w14:paraId="3016FCB1" w14:textId="4EFD9BA0" w:rsidR="4AFF5953" w:rsidRPr="009D331F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s daným identifikátorom už existuje</w:t>
            </w:r>
          </w:p>
          <w:p w14:paraId="75AB2EBF" w14:textId="3541B572" w:rsidR="4AFF5953" w:rsidRPr="009D331F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obsahuje syntaktickú chybu (napr. neboli vyplnené všetky povinné polia)</w:t>
            </w:r>
          </w:p>
          <w:p w14:paraId="088F11D8" w14:textId="3AAFA23D" w:rsidR="4AFF5953" w:rsidRPr="005F2176" w:rsidRDefault="40DC2D54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Pokus o zmenu záznamu, ktorý je stornovaný (VersionSta</w:t>
            </w:r>
            <w:r w:rsidR="468190CC" w:rsidRPr="005F2176">
              <w:rPr>
                <w:color w:val="000000"/>
              </w:rPr>
              <w:t>t</w:t>
            </w:r>
            <w:r w:rsidRPr="005F2176">
              <w:rPr>
                <w:color w:val="000000"/>
              </w:rPr>
              <w:t>us = VER04)</w:t>
            </w:r>
          </w:p>
          <w:p w14:paraId="795473C0" w14:textId="77777777" w:rsidR="4AFF5953" w:rsidRPr="005F2176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Pokus o zmenu záznamu, ktorý je v rozpore s podmienkami pre zápis</w:t>
            </w:r>
          </w:p>
          <w:p w14:paraId="25C3454C" w14:textId="77777777" w:rsidR="00B1412D" w:rsidRPr="005F2176" w:rsidRDefault="00B1412D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Pokus o zmenu údajov MiestoNarodenia (okres, obec), jeNajdeneDieta alebo jeUtajenyPorod (E700029)</w:t>
            </w:r>
          </w:p>
          <w:p w14:paraId="23EF3146" w14:textId="24B4D507" w:rsidR="00E1067E" w:rsidRPr="009D331F" w:rsidRDefault="00E1067E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Rodné číslo osoby je uvedené  bez lomky</w:t>
            </w:r>
          </w:p>
        </w:tc>
      </w:tr>
      <w:tr w:rsidR="4AFF5953" w:rsidRPr="009D331F" w14:paraId="27B35601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95971E" w14:textId="38F152D1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9EB97" w14:textId="7D2A8026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Hlasenie_Request_Response.xsd/ZapisHlasenieONarodeni_Request</w:t>
            </w:r>
          </w:p>
        </w:tc>
      </w:tr>
      <w:tr w:rsidR="4AFF5953" w:rsidRPr="009D331F" w14:paraId="3F96B259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BCF5E3B" w14:textId="5706DE6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7481F" w14:textId="6B284173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Hlasenie_Request_Response.xsd/IdentifikatorHlaseniaONarodeni</w:t>
            </w:r>
          </w:p>
        </w:tc>
      </w:tr>
    </w:tbl>
    <w:p w14:paraId="329EF4D8" w14:textId="3216BD1F" w:rsidR="4AFF5953" w:rsidRPr="009D331F" w:rsidRDefault="4AFF5953" w:rsidP="4AFF5953">
      <w:pPr>
        <w:rPr>
          <w:color w:val="000000"/>
        </w:rPr>
      </w:pPr>
    </w:p>
    <w:p w14:paraId="18AE6B86" w14:textId="3FA360FD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5" w:name="_VyhladajHlasenieONarodeni_v1"/>
      <w:bookmarkStart w:id="106" w:name="_Toc102571075"/>
      <w:bookmarkEnd w:id="105"/>
      <w:r w:rsidRPr="009D331F">
        <w:rPr>
          <w:lang w:val="sk-SK"/>
        </w:rPr>
        <w:t>VyhladajHlasenieONarodeni_v1</w:t>
      </w:r>
      <w:bookmarkEnd w:id="106"/>
      <w:r w:rsidRPr="009D331F">
        <w:rPr>
          <w:lang w:val="sk-SK"/>
        </w:rPr>
        <w:t xml:space="preserve"> </w:t>
      </w:r>
    </w:p>
    <w:p w14:paraId="3EA1705F" w14:textId="11250377" w:rsidR="4AFF5953" w:rsidRPr="009D331F" w:rsidRDefault="4AFF5953" w:rsidP="4AFF5953">
      <w:pPr>
        <w:rPr>
          <w:color w:val="000000"/>
        </w:rPr>
      </w:pP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280F21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3B2D60F" w14:textId="5EA1A3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E465D" w14:textId="67CB67B9" w:rsidR="4AFF5953" w:rsidRPr="009D331F" w:rsidRDefault="4AFF5953">
            <w:r w:rsidRPr="009D331F">
              <w:rPr>
                <w:rFonts w:eastAsia="Arial" w:cs="Arial"/>
                <w:color w:val="000000"/>
              </w:rPr>
              <w:t>VyhladajHlasenieONarodeni</w:t>
            </w:r>
          </w:p>
        </w:tc>
      </w:tr>
      <w:tr w:rsidR="4AFF5953" w:rsidRPr="009D331F" w14:paraId="5493D15E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ECBF27B" w14:textId="6B39CAC0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845EA" w14:textId="70D922DC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3A0C3B78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9A61335" w14:textId="1DC5364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4BEA0" w14:textId="7BF1B9B2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vyhľadať hlásenie o narodení (aj stornované).</w:t>
            </w:r>
          </w:p>
        </w:tc>
      </w:tr>
      <w:tr w:rsidR="4AFF5953" w:rsidRPr="009D331F" w14:paraId="7809792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728AB9A" w14:textId="39C907F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ADFF96" w14:textId="34BC2F77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7177A167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12AB89B" w14:textId="555C3C19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65C8A" w14:textId="441D11DE" w:rsidR="4AFF5953" w:rsidRPr="00AD7CD4" w:rsidRDefault="51C81F8A">
            <w:r w:rsidRPr="00AD7CD4">
              <w:rPr>
                <w:rFonts w:eastAsia="Arial" w:cs="Arial"/>
                <w:color w:val="000000"/>
              </w:rPr>
              <w:t xml:space="preserve">Služba umožňuje </w:t>
            </w:r>
            <w:r w:rsidR="27CA1461" w:rsidRPr="00AD7CD4">
              <w:rPr>
                <w:rFonts w:eastAsia="Arial" w:cs="Arial"/>
                <w:color w:val="000000"/>
              </w:rPr>
              <w:t>vyhľadať</w:t>
            </w:r>
            <w:r w:rsidRPr="00AD7CD4">
              <w:rPr>
                <w:rFonts w:eastAsia="Arial" w:cs="Arial"/>
                <w:color w:val="000000"/>
              </w:rPr>
              <w:t xml:space="preserve"> hlásenie o narodení (aj stornované).</w:t>
            </w:r>
          </w:p>
          <w:p w14:paraId="56994299" w14:textId="6F8C23C1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018673BE" w14:textId="3811281C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Vstup:</w:t>
            </w:r>
          </w:p>
          <w:p w14:paraId="3C7700F6" w14:textId="1F78F7BF" w:rsidR="4AFF5953" w:rsidRPr="00AD7CD4" w:rsidRDefault="4AFF5953">
            <w:r w:rsidRPr="00AD7CD4">
              <w:rPr>
                <w:rFonts w:eastAsia="Arial" w:cs="Arial"/>
                <w:color w:val="000000"/>
              </w:rPr>
              <w:t>Na vstupe sú kritéria pre vyhľadanie hlásení o narodení.</w:t>
            </w:r>
          </w:p>
          <w:p w14:paraId="7FFFBF1B" w14:textId="5FA8137E" w:rsidR="4AFF5953" w:rsidRPr="00AD7CD4" w:rsidRDefault="4AFF5953">
            <w:r w:rsidRPr="00AD7CD4">
              <w:rPr>
                <w:rFonts w:eastAsia="Arial" w:cs="Arial"/>
                <w:color w:val="000000"/>
              </w:rPr>
              <w:t>Kritériom výberu môže byť:</w:t>
            </w:r>
          </w:p>
          <w:p w14:paraId="60C7F462" w14:textId="7D626A83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ID hlásenia</w:t>
            </w:r>
          </w:p>
          <w:p w14:paraId="019D39B4" w14:textId="364F9C18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RČ matky</w:t>
            </w:r>
          </w:p>
          <w:p w14:paraId="4E118582" w14:textId="6A220C04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dátum narodenia dieťaťa (interval)</w:t>
            </w:r>
          </w:p>
          <w:p w14:paraId="3E0147C3" w14:textId="18729ACD" w:rsidR="4AFF5953" w:rsidRPr="00AD7CD4" w:rsidRDefault="51C81F8A" w:rsidP="1FADBEBC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eastAsia="Arial" w:cs="Arial"/>
                <w:color w:val="000000"/>
              </w:rPr>
              <w:t xml:space="preserve">    - dátum hlásenia (interval)</w:t>
            </w:r>
          </w:p>
          <w:p w14:paraId="79B788A9" w14:textId="7C762AF2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64A89266" w14:textId="5D233459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Výstup:</w:t>
            </w:r>
          </w:p>
          <w:p w14:paraId="73CE930C" w14:textId="527A7805" w:rsidR="4AFF5953" w:rsidRPr="005F2176" w:rsidRDefault="001F2CAE" w:rsidP="001F2CAE">
            <w:pPr>
              <w:rPr>
                <w:rFonts w:asciiTheme="minorHAnsi" w:hAnsiTheme="minorHAnsi" w:cstheme="minorHAnsi"/>
              </w:rPr>
            </w:pPr>
            <w:r w:rsidRPr="005F2176">
              <w:rPr>
                <w:rFonts w:asciiTheme="minorHAnsi" w:hAnsiTheme="minorHAnsi" w:cstheme="minorHAnsi"/>
                <w:color w:val="000000"/>
              </w:rPr>
              <w:t>Š</w:t>
            </w:r>
            <w:r w:rsidRPr="005F2176">
              <w:rPr>
                <w:rFonts w:asciiTheme="minorHAnsi" w:hAnsiTheme="minorHAnsi" w:cstheme="minorHAnsi"/>
              </w:rPr>
              <w:t>ifrovan</w:t>
            </w:r>
            <w:r w:rsidRPr="005F2176">
              <w:rPr>
                <w:rFonts w:asciiTheme="minorHAnsi" w:hAnsiTheme="minorHAnsi" w:cstheme="minorHAnsi"/>
                <w:color w:val="000000"/>
              </w:rPr>
              <w:t>ý</w:t>
            </w:r>
            <w:r w:rsidRPr="005F2176">
              <w:rPr>
                <w:rFonts w:asciiTheme="minorHAnsi" w:hAnsiTheme="minorHAnsi" w:cstheme="minorHAnsi"/>
              </w:rPr>
              <w:t xml:space="preserve"> zoznam z</w:t>
            </w:r>
            <w:r w:rsidRPr="005F2176">
              <w:rPr>
                <w:rFonts w:asciiTheme="minorHAnsi" w:hAnsiTheme="minorHAnsi" w:cstheme="minorHAnsi"/>
                <w:color w:val="000000"/>
              </w:rPr>
              <w:t>á</w:t>
            </w:r>
            <w:r w:rsidRPr="005F2176">
              <w:rPr>
                <w:rFonts w:asciiTheme="minorHAnsi" w:hAnsiTheme="minorHAnsi" w:cstheme="minorHAnsi"/>
              </w:rPr>
              <w:t>znamov o naroden</w:t>
            </w:r>
            <w:r w:rsidRPr="005F2176">
              <w:rPr>
                <w:rFonts w:asciiTheme="minorHAnsi" w:hAnsiTheme="minorHAnsi" w:cstheme="minorHAnsi"/>
                <w:color w:val="000000"/>
              </w:rPr>
              <w:t>í</w:t>
            </w:r>
            <w:r w:rsidRPr="005F2176">
              <w:rPr>
                <w:rFonts w:asciiTheme="minorHAnsi" w:hAnsiTheme="minorHAnsi" w:cstheme="minorHAnsi"/>
              </w:rPr>
              <w:t xml:space="preserve"> v </w:t>
            </w:r>
            <w:r w:rsidRPr="005F2176">
              <w:rPr>
                <w:rFonts w:asciiTheme="minorHAnsi" w:hAnsiTheme="minorHAnsi" w:cstheme="minorHAnsi"/>
                <w:color w:val="000000"/>
              </w:rPr>
              <w:t>š</w:t>
            </w:r>
            <w:r w:rsidRPr="005F2176">
              <w:rPr>
                <w:rFonts w:asciiTheme="minorHAnsi" w:hAnsiTheme="minorHAnsi" w:cstheme="minorHAnsi"/>
              </w:rPr>
              <w:t>trukt</w:t>
            </w:r>
            <w:r w:rsidRPr="005F2176">
              <w:rPr>
                <w:rFonts w:asciiTheme="minorHAnsi" w:hAnsiTheme="minorHAnsi" w:cstheme="minorHAnsi"/>
                <w:color w:val="000000"/>
              </w:rPr>
              <w:t>ú</w:t>
            </w:r>
            <w:r w:rsidRPr="005F2176">
              <w:rPr>
                <w:rFonts w:asciiTheme="minorHAnsi" w:hAnsiTheme="minorHAnsi" w:cstheme="minorHAnsi"/>
              </w:rPr>
              <w:t>re VyhladajHlasenieONarodeni_Response, ktor</w:t>
            </w:r>
            <w:r w:rsidRPr="005F2176">
              <w:rPr>
                <w:rFonts w:asciiTheme="minorHAnsi" w:hAnsiTheme="minorHAnsi" w:cstheme="minorHAnsi"/>
                <w:color w:val="000000"/>
              </w:rPr>
              <w:t>é</w:t>
            </w:r>
            <w:r w:rsidRPr="005F2176">
              <w:rPr>
                <w:rFonts w:asciiTheme="minorHAnsi" w:hAnsiTheme="minorHAnsi" w:cstheme="minorHAnsi"/>
              </w:rPr>
              <w:t xml:space="preserve"> vyhovuj</w:t>
            </w:r>
            <w:r w:rsidRPr="005F2176">
              <w:rPr>
                <w:rFonts w:asciiTheme="minorHAnsi" w:hAnsiTheme="minorHAnsi" w:cstheme="minorHAnsi"/>
                <w:color w:val="000000"/>
              </w:rPr>
              <w:t>ú</w:t>
            </w:r>
            <w:r w:rsidRPr="005F2176">
              <w:rPr>
                <w:rFonts w:asciiTheme="minorHAnsi" w:hAnsiTheme="minorHAnsi" w:cstheme="minorHAnsi"/>
              </w:rPr>
              <w:t xml:space="preserve"> krit</w:t>
            </w:r>
            <w:r w:rsidRPr="005F2176">
              <w:rPr>
                <w:rFonts w:asciiTheme="minorHAnsi" w:hAnsiTheme="minorHAnsi" w:cstheme="minorHAnsi"/>
                <w:color w:val="000000"/>
              </w:rPr>
              <w:t>é</w:t>
            </w:r>
            <w:r w:rsidRPr="005F2176">
              <w:rPr>
                <w:rFonts w:asciiTheme="minorHAnsi" w:hAnsiTheme="minorHAnsi" w:cstheme="minorHAnsi"/>
              </w:rPr>
              <w:t>ri</w:t>
            </w:r>
            <w:r w:rsidRPr="005F2176">
              <w:rPr>
                <w:rFonts w:asciiTheme="minorHAnsi" w:hAnsiTheme="minorHAnsi" w:cstheme="minorHAnsi"/>
                <w:color w:val="000000"/>
              </w:rPr>
              <w:t>á</w:t>
            </w:r>
            <w:r w:rsidRPr="005F2176">
              <w:rPr>
                <w:rFonts w:asciiTheme="minorHAnsi" w:hAnsiTheme="minorHAnsi" w:cstheme="minorHAnsi"/>
              </w:rPr>
              <w:t>m</w:t>
            </w:r>
          </w:p>
          <w:p w14:paraId="0C1E84C1" w14:textId="128FB823" w:rsidR="4AFF5953" w:rsidRPr="005F2176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V prípade, že v hlásení nie je uvedený presný deň narodenia, za dátum narodenia sa považuje posledný deň</w:t>
            </w:r>
            <w:r w:rsidRPr="005F2176">
              <w:rPr>
                <w:color w:val="FF0000"/>
              </w:rPr>
              <w:t xml:space="preserve"> </w:t>
            </w:r>
            <w:r w:rsidRPr="005F2176">
              <w:rPr>
                <w:color w:val="000000"/>
              </w:rPr>
              <w:t>v mesiaci.</w:t>
            </w:r>
          </w:p>
          <w:p w14:paraId="28EDF01E" w14:textId="5703367F" w:rsidR="4AFF5953" w:rsidRPr="005F2176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Ak kritériám nevyhovuje žiaden záznam, je vrátený prázdny zoznam.</w:t>
            </w:r>
          </w:p>
          <w:p w14:paraId="314E7E8E" w14:textId="7F487F91" w:rsidR="00434994" w:rsidRPr="005F2176" w:rsidRDefault="00434994" w:rsidP="00434994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rFonts w:asciiTheme="minorHAnsi" w:eastAsiaTheme="minorEastAsia" w:hAnsiTheme="minorHAnsi" w:cstheme="minorBidi"/>
                <w:color w:val="000000"/>
              </w:rPr>
              <w:t>V prípade, že nebol zadaný idHlasenia, je na výstup vrátená posledná verzia hlásenia.</w:t>
            </w:r>
          </w:p>
          <w:p w14:paraId="77863391" w14:textId="47032050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0C2DA762" w14:textId="4E64EE2B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Triedenie:</w:t>
            </w:r>
          </w:p>
          <w:p w14:paraId="47E4CE59" w14:textId="46F90E89" w:rsidR="4AFF5953" w:rsidRPr="00AD7CD4" w:rsidRDefault="4AFF5953">
            <w:r w:rsidRPr="00AD7CD4">
              <w:rPr>
                <w:rFonts w:eastAsia="Arial" w:cs="Arial"/>
                <w:color w:val="000000"/>
              </w:rPr>
              <w:t>Záznamy sú defaultne zotriedené podľa dátumu narodenia od najnovšieho.</w:t>
            </w:r>
          </w:p>
          <w:p w14:paraId="74834188" w14:textId="22F1EEB5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71B8B554" w14:textId="77777777" w:rsidR="001F7691" w:rsidRPr="00AD7CD4" w:rsidRDefault="4AFF5953" w:rsidP="001F7691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eastAsia="Arial" w:hAnsiTheme="minorHAnsi" w:cstheme="minorHAnsi"/>
                <w:color w:val="000000"/>
              </w:rPr>
              <w:t xml:space="preserve">Pokiaľ je dátum narodenia zhodný, záznamy sú triedené podľa dátumu a času zápisu do NZIS. </w:t>
            </w:r>
            <w:r w:rsidR="001F7691" w:rsidRPr="00AD7CD4">
              <w:rPr>
                <w:rFonts w:asciiTheme="minorHAnsi" w:hAnsiTheme="minorHAnsi" w:cstheme="minorHAnsi"/>
              </w:rPr>
              <w:t>Pokia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ľ</w:t>
            </w:r>
            <w:r w:rsidR="001F7691" w:rsidRPr="00AD7CD4">
              <w:rPr>
                <w:rFonts w:asciiTheme="minorHAnsi" w:hAnsiTheme="minorHAnsi" w:cstheme="minorHAnsi"/>
              </w:rPr>
              <w:t xml:space="preserve"> je d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>tum narodenia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="001F7691" w:rsidRPr="00AD7CD4">
              <w:rPr>
                <w:rFonts w:asciiTheme="minorHAnsi" w:hAnsiTheme="minorHAnsi" w:cstheme="minorHAnsi"/>
              </w:rPr>
              <w:t>zhodn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="001F7691" w:rsidRPr="00AD7CD4">
              <w:rPr>
                <w:rFonts w:asciiTheme="minorHAnsi" w:hAnsiTheme="minorHAnsi" w:cstheme="minorHAnsi"/>
              </w:rPr>
              <w:t>, rozhoduje d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 xml:space="preserve">tum a 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č</w:t>
            </w:r>
            <w:r w:rsidR="001F7691" w:rsidRPr="00AD7CD4">
              <w:rPr>
                <w:rFonts w:asciiTheme="minorHAnsi" w:hAnsiTheme="minorHAnsi" w:cstheme="minorHAnsi"/>
              </w:rPr>
              <w:t>as z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 xml:space="preserve">pisu do NZIS (time_committed). </w:t>
            </w:r>
          </w:p>
          <w:p w14:paraId="4AABA815" w14:textId="65982DDC" w:rsidR="4AFF5953" w:rsidRPr="00AD7CD4" w:rsidRDefault="4AFF5953"/>
          <w:p w14:paraId="6634D4C0" w14:textId="3F7428F6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29C0DA02" w14:textId="5B803B81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129342A5" w14:textId="797804FB" w:rsidR="00012882" w:rsidRPr="00AD7CD4" w:rsidRDefault="00012882" w:rsidP="00C64DC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Slu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bu m</w:t>
            </w:r>
            <w:r w:rsidRPr="00AD7CD4">
              <w:rPr>
                <w:rFonts w:asciiTheme="minorHAnsi" w:hAnsiTheme="minorHAnsi" w:cstheme="minorHAnsi"/>
                <w:color w:val="000000"/>
              </w:rPr>
              <w:t>ôž</w:t>
            </w:r>
            <w:r w:rsidRPr="00AD7CD4">
              <w:rPr>
                <w:rFonts w:asciiTheme="minorHAnsi" w:hAnsiTheme="minorHAnsi" w:cstheme="minorHAnsi"/>
              </w:rPr>
              <w:t>e vola</w:t>
            </w:r>
            <w:r w:rsidRPr="00AD7CD4">
              <w:rPr>
                <w:rFonts w:asciiTheme="minorHAnsi" w:hAnsiTheme="minorHAnsi" w:cstheme="minorHAnsi"/>
                <w:color w:val="000000"/>
              </w:rPr>
              <w:t>ť</w:t>
            </w:r>
            <w:r w:rsidRPr="00AD7CD4">
              <w:rPr>
                <w:rFonts w:asciiTheme="minorHAnsi" w:hAnsiTheme="minorHAnsi" w:cstheme="minorHAnsi"/>
              </w:rPr>
              <w:t xml:space="preserve"> len identifikovan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a zdravotn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cky pracovn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k v roli konkr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>tneho PZS, ktor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je autorizovan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pre vyh</w:t>
            </w:r>
            <w:r w:rsidRPr="00AD7CD4">
              <w:rPr>
                <w:rFonts w:asciiTheme="minorHAnsi" w:hAnsiTheme="minorHAnsi" w:cstheme="minorHAnsi"/>
                <w:color w:val="000000"/>
              </w:rPr>
              <w:t>ľ</w:t>
            </w:r>
            <w:r w:rsidRPr="00AD7CD4">
              <w:rPr>
                <w:rFonts w:asciiTheme="minorHAnsi" w:hAnsiTheme="minorHAnsi" w:cstheme="minorHAnsi"/>
              </w:rPr>
              <w:t>adanie hl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senia.</w:t>
            </w:r>
          </w:p>
          <w:p w14:paraId="1ABC2F6D" w14:textId="77777777" w:rsidR="4AFF5953" w:rsidRPr="00AD7CD4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Hlásenie je možné vyhľadať len pre pracovníka útvaru, ktorý hlásenie do systému zapísal (ak záznam nespĺňa kritériá, nie je vrátený)</w:t>
            </w:r>
          </w:p>
          <w:p w14:paraId="45EF094E" w14:textId="77777777" w:rsidR="003D1E1E" w:rsidRPr="00AD7CD4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237A79CC" w14:textId="77777777" w:rsidR="003D1E1E" w:rsidRPr="00AD7CD4" w:rsidRDefault="003D1E1E" w:rsidP="003D1E1E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  <w:b/>
                <w:color w:val="000000"/>
              </w:rPr>
              <w:t>Dešifrovanie výstupu:</w:t>
            </w:r>
          </w:p>
          <w:p w14:paraId="16154596" w14:textId="2C9F4740" w:rsidR="003D1E1E" w:rsidRPr="00AD7CD4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Theme="minorHAnsi" w:hAnsiTheme="minorHAnsi" w:cstheme="minorHAnsi"/>
              </w:rPr>
              <w:t>Na v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>stupe je v</w:t>
            </w:r>
            <w:r w:rsidRPr="00AD7CD4">
              <w:rPr>
                <w:rFonts w:asciiTheme="minorHAnsi" w:hAnsiTheme="minorHAnsi" w:cstheme="minorHAnsi"/>
                <w:color w:val="000000"/>
              </w:rPr>
              <w:t>č</w:t>
            </w:r>
            <w:r w:rsidRPr="00AD7CD4">
              <w:rPr>
                <w:rFonts w:asciiTheme="minorHAnsi" w:hAnsiTheme="minorHAnsi" w:cstheme="minorHAnsi"/>
              </w:rPr>
              <w:t>asti "Data" vlo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en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element EncryptedData.</w:t>
            </w:r>
            <w:r w:rsidRPr="00AD7CD4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Pr="00AD7CD4">
              <w:rPr>
                <w:rFonts w:asciiTheme="minorHAnsi" w:hAnsiTheme="minorHAnsi" w:cstheme="minorHAnsi"/>
              </w:rPr>
              <w:t>Bin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 xml:space="preserve">rne 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>daje z tohto elementu je mo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 xml:space="preserve"> de</w:t>
            </w: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ifrova</w:t>
            </w:r>
            <w:r w:rsidRPr="00AD7CD4">
              <w:rPr>
                <w:rFonts w:asciiTheme="minorHAnsi" w:hAnsiTheme="minorHAnsi" w:cstheme="minorHAnsi"/>
                <w:color w:val="000000"/>
              </w:rPr>
              <w:t>ť</w:t>
            </w:r>
            <w:r w:rsidRPr="00AD7CD4">
              <w:rPr>
                <w:rFonts w:asciiTheme="minorHAnsi" w:hAnsiTheme="minorHAnsi" w:cstheme="minorHAnsi"/>
              </w:rPr>
              <w:t xml:space="preserve"> prostredn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ctvom komponentu CryptoController slu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bou DecryptDataForHealthProfessional(). Popis a postup je uveden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v dokument X070 kapitola 6.1.1.9 Met</w:t>
            </w:r>
            <w:r w:rsidRPr="00AD7CD4">
              <w:rPr>
                <w:rFonts w:asciiTheme="minorHAnsi" w:hAnsiTheme="minorHAnsi" w:cstheme="minorHAnsi"/>
                <w:color w:val="000000"/>
              </w:rPr>
              <w:t>ó</w:t>
            </w:r>
            <w:r w:rsidRPr="00AD7CD4">
              <w:rPr>
                <w:rFonts w:asciiTheme="minorHAnsi" w:hAnsiTheme="minorHAnsi" w:cstheme="minorHAnsi"/>
              </w:rPr>
              <w:t xml:space="preserve">da </w:t>
            </w:r>
            <w:r w:rsidRPr="00AD7CD4">
              <w:rPr>
                <w:rFonts w:asciiTheme="minorHAnsi" w:hAnsiTheme="minorHAnsi" w:cstheme="minorHAnsi"/>
                <w:color w:val="000000"/>
              </w:rPr>
              <w:t>„</w:t>
            </w:r>
            <w:r w:rsidRPr="00AD7CD4">
              <w:rPr>
                <w:rFonts w:asciiTheme="minorHAnsi" w:hAnsiTheme="minorHAnsi" w:cstheme="minorHAnsi"/>
              </w:rPr>
              <w:t>DecryptDataForHealthProfessional</w:t>
            </w:r>
            <w:r w:rsidRPr="00AD7CD4">
              <w:rPr>
                <w:rFonts w:asciiTheme="minorHAnsi" w:hAnsiTheme="minorHAnsi" w:cstheme="minorHAnsi"/>
                <w:color w:val="000000"/>
              </w:rPr>
              <w:t>”</w:t>
            </w:r>
          </w:p>
        </w:tc>
      </w:tr>
      <w:tr w:rsidR="00F105E8" w:rsidRPr="009D331F" w14:paraId="4761F49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6FEA2A0" w14:textId="4BA54BD6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2B94B" w14:textId="0CF6BA0C" w:rsidR="00F105E8" w:rsidRPr="00AD7CD4" w:rsidRDefault="054B3F59" w:rsidP="01B4FF02">
            <w:pPr>
              <w:rPr>
                <w:rFonts w:eastAsia="Arial" w:cs="Arial"/>
                <w:color w:val="000000"/>
              </w:rPr>
            </w:pPr>
            <w:r w:rsidRPr="00AD7CD4">
              <w:rPr>
                <w:color w:val="000000"/>
              </w:rPr>
              <w:t>Hlasenie_Request_Response.xsd/VyhladajHlasenieONarodeni_Request</w:t>
            </w:r>
          </w:p>
        </w:tc>
      </w:tr>
      <w:tr w:rsidR="00F105E8" w:rsidRPr="009D331F" w14:paraId="269CE221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802BDF5" w14:textId="166929DF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1C25B" w14:textId="134AA922" w:rsidR="00F105E8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Hlasenie_Request_Response.xsd/VyhladajHlasenieONarodeni_Response</w:t>
            </w:r>
          </w:p>
        </w:tc>
      </w:tr>
    </w:tbl>
    <w:p w14:paraId="723EC505" w14:textId="489BBDEA" w:rsidR="4AFF5953" w:rsidRPr="009D331F" w:rsidRDefault="4AFF5953" w:rsidP="4AFF5953"/>
    <w:p w14:paraId="03D215C4" w14:textId="79A7BB12" w:rsidR="7464682D" w:rsidRPr="009D331F" w:rsidRDefault="7464682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7" w:name="_StornujHlasenieONarodeni_v1"/>
      <w:bookmarkStart w:id="108" w:name="_Toc102571076"/>
      <w:bookmarkEnd w:id="107"/>
      <w:r w:rsidRPr="009D331F">
        <w:rPr>
          <w:lang w:val="sk-SK"/>
        </w:rPr>
        <w:t>StornujHlasenieONarodeni_v1</w:t>
      </w:r>
      <w:bookmarkEnd w:id="108"/>
      <w:r w:rsidRPr="009D331F">
        <w:rPr>
          <w:lang w:val="sk-SK"/>
        </w:rPr>
        <w:t xml:space="preserve"> </w:t>
      </w:r>
    </w:p>
    <w:p w14:paraId="6AD01EA6" w14:textId="2336CF02" w:rsidR="7464682D" w:rsidRPr="009D331F" w:rsidRDefault="7464682D" w:rsidP="4AFF5953">
      <w:pPr>
        <w:rPr>
          <w:rFonts w:ascii="Times New Roman" w:hAnsi="Times New Roman"/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184915B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B6862EB" w14:textId="4CB6CF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9B98D" w14:textId="263A8940" w:rsidR="4AFF5953" w:rsidRPr="009D331F" w:rsidRDefault="4AFF5953">
            <w:r w:rsidRPr="009D331F">
              <w:rPr>
                <w:rFonts w:eastAsia="Arial" w:cs="Arial"/>
                <w:color w:val="000000"/>
              </w:rPr>
              <w:t>StornujHlasenieONarodeni_v1</w:t>
            </w:r>
          </w:p>
        </w:tc>
      </w:tr>
      <w:tr w:rsidR="4AFF5953" w:rsidRPr="009D331F" w14:paraId="76F328C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C3C4E1" w14:textId="1E853B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58715" w14:textId="74F8E518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6D137DB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57E2BA6" w14:textId="16296678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BF615" w14:textId="65B42986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stornovanie hlásenia o narodení</w:t>
            </w:r>
          </w:p>
        </w:tc>
      </w:tr>
      <w:tr w:rsidR="4AFF5953" w:rsidRPr="009D331F" w14:paraId="62BA9FF2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6BB995D" w14:textId="472A9AC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89824" w14:textId="6138AEC3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1126623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8D53CED" w14:textId="0FF075D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EB14C" w14:textId="384C1910" w:rsidR="4AFF5953" w:rsidRPr="00AD7CD4" w:rsidRDefault="4AFF5953">
            <w:r w:rsidRPr="00AD7CD4">
              <w:rPr>
                <w:rFonts w:eastAsia="Arial" w:cs="Arial"/>
                <w:color w:val="000000"/>
              </w:rPr>
              <w:t>Služba umožňuje stornovanie hlásenia o narodení.</w:t>
            </w:r>
          </w:p>
          <w:p w14:paraId="7C942DA6" w14:textId="4D13BEA8" w:rsidR="4AFF5953" w:rsidRPr="00AD7CD4" w:rsidRDefault="4AFF5953">
            <w:r w:rsidRPr="00AD7CD4">
              <w:rPr>
                <w:rFonts w:eastAsia="Arial" w:cs="Arial"/>
                <w:color w:val="000000"/>
              </w:rPr>
              <w:t>Vykonáva sa zápisom záznamu, ktorý obsahuje informácie o storne bez časti content.</w:t>
            </w:r>
          </w:p>
          <w:p w14:paraId="283057D1" w14:textId="0769CAD9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4D45FC9A" w14:textId="427CD3C0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Vstup</w:t>
            </w:r>
          </w:p>
          <w:p w14:paraId="3D7F65CF" w14:textId="77777777" w:rsidR="00462015" w:rsidRPr="00AD7CD4" w:rsidRDefault="00462015" w:rsidP="00462015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Na vstupe je podp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san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znam, ktor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obsahuje:</w:t>
            </w:r>
          </w:p>
          <w:p w14:paraId="5B718F4A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identifik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tor stornovan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>ho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znamu (PreviousVersion)</w:t>
            </w:r>
          </w:p>
          <w:p w14:paraId="2E92E299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d</w:t>
            </w:r>
            <w:r w:rsidRPr="00AD7CD4">
              <w:rPr>
                <w:rFonts w:asciiTheme="minorHAnsi" w:hAnsiTheme="minorHAnsi" w:cstheme="minorHAnsi"/>
                <w:color w:val="000000"/>
              </w:rPr>
              <w:t>ô</w:t>
            </w:r>
            <w:r w:rsidRPr="00AD7CD4">
              <w:rPr>
                <w:rFonts w:asciiTheme="minorHAnsi" w:hAnsiTheme="minorHAnsi" w:cstheme="minorHAnsi"/>
              </w:rPr>
              <w:t>vod storna (ReasonForRevision)</w:t>
            </w:r>
          </w:p>
          <w:p w14:paraId="540BE3D1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version_status - VER04</w:t>
            </w:r>
          </w:p>
          <w:p w14:paraId="672FB9C4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 xml:space="preserve">a </w:t>
            </w:r>
            <w:r w:rsidRPr="00AD7CD4">
              <w:rPr>
                <w:rFonts w:asciiTheme="minorHAnsi" w:hAnsiTheme="minorHAnsi" w:cstheme="minorHAnsi"/>
                <w:color w:val="000000"/>
              </w:rPr>
              <w:t>ď</w:t>
            </w:r>
            <w:r w:rsidRPr="00AD7CD4">
              <w:rPr>
                <w:rFonts w:asciiTheme="minorHAnsi" w:hAnsiTheme="minorHAnsi" w:cstheme="minorHAnsi"/>
              </w:rPr>
              <w:t>al</w:t>
            </w: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ie predp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san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 xml:space="preserve"> meta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>daje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znamu o storne</w:t>
            </w:r>
          </w:p>
          <w:p w14:paraId="77AF5D6D" w14:textId="71E341D0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39A35082" w14:textId="45959F84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308783B9" w14:textId="5C3C59C8" w:rsidR="4AFF5953" w:rsidRPr="00AD7CD4" w:rsidRDefault="4AFF5953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potvrdenie operácie príp. dôvod neúspechu</w:t>
            </w:r>
          </w:p>
          <w:p w14:paraId="17FFBCC1" w14:textId="77777777" w:rsidR="00F84535" w:rsidRPr="00AD7CD4" w:rsidRDefault="51C81F8A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identifikátor storna - záznamu, ktorým bolo storno vykonané</w:t>
            </w:r>
          </w:p>
          <w:p w14:paraId="6826880E" w14:textId="77777777" w:rsidR="00F84535" w:rsidRPr="00AD7CD4" w:rsidRDefault="00F84535" w:rsidP="00F84535">
            <w:pPr>
              <w:pStyle w:val="Odsekzoznamu"/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7A08C039" w14:textId="4A4FBA61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4E999201" w14:textId="12562C50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Službu môže volať len identifikovaný a autorizovaný </w:t>
            </w:r>
            <w:r w:rsidR="00346D02" w:rsidRPr="00AD7CD4">
              <w:rPr>
                <w:color w:val="000000"/>
              </w:rPr>
              <w:t>ZPr</w:t>
            </w:r>
            <w:r w:rsidRPr="00AD7CD4">
              <w:rPr>
                <w:color w:val="000000"/>
              </w:rPr>
              <w:t xml:space="preserve"> v roli konkrétneho PZS.</w:t>
            </w:r>
          </w:p>
          <w:p w14:paraId="04D66AB6" w14:textId="5986CDE6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Stornovaný záznam má uvedenú verziu </w:t>
            </w:r>
            <w:r w:rsidR="00F84535" w:rsidRPr="00AD7CD4">
              <w:rPr>
                <w:color w:val="000000"/>
              </w:rPr>
              <w:t xml:space="preserve">RcID </w:t>
            </w:r>
            <w:r w:rsidRPr="00AD7CD4">
              <w:rPr>
                <w:color w:val="000000"/>
              </w:rPr>
              <w:t>a identifikátor záznamu, ktorý je stornovaný</w:t>
            </w:r>
            <w:r w:rsidR="00F84535" w:rsidRPr="00AD7CD4">
              <w:rPr>
                <w:color w:val="000000"/>
              </w:rPr>
              <w:t xml:space="preserve"> (VersionSetID)</w:t>
            </w:r>
          </w:p>
          <w:p w14:paraId="1BC152A5" w14:textId="4F7875DB" w:rsidR="4AFF5953" w:rsidRPr="00AD7CD4" w:rsidRDefault="4CC6D1FF" w:rsidP="01B4FF02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Identifikátor stornovaného záznamu ma zhodné </w:t>
            </w:r>
            <w:r w:rsidR="00BC79E0" w:rsidRPr="00AD7CD4">
              <w:rPr>
                <w:color w:val="000000"/>
              </w:rPr>
              <w:t>O</w:t>
            </w:r>
            <w:r w:rsidRPr="00AD7CD4">
              <w:rPr>
                <w:color w:val="000000"/>
              </w:rPr>
              <w:t>ID ako záznam storna</w:t>
            </w:r>
          </w:p>
          <w:p w14:paraId="4EB17054" w14:textId="3EDEEFEF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Autor pôvodného záznamu a autor storna musí patriť pod zhodného OUPZS</w:t>
            </w:r>
          </w:p>
          <w:p w14:paraId="4480ACD6" w14:textId="517D9F52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Pôvodný záznam musí existovať a musí byť POSLEDNÝ V RADE</w:t>
            </w:r>
          </w:p>
          <w:p w14:paraId="0E1DC497" w14:textId="621BC98B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Pôvodný záznam nesmie byť stornovaný</w:t>
            </w:r>
          </w:p>
          <w:p w14:paraId="1545420E" w14:textId="0BA53DEB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2753E413" w14:textId="6F84E56B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Výnimky:</w:t>
            </w:r>
          </w:p>
          <w:p w14:paraId="4C081935" w14:textId="763A0600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Záznam už bol stornovaný</w:t>
            </w:r>
          </w:p>
          <w:p w14:paraId="1928C3FE" w14:textId="5AFCF603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Prihlásený používateľ nemôže vykonať požadovanú operáciu</w:t>
            </w:r>
            <w:r w:rsidR="00F84535" w:rsidRPr="00AD7CD4">
              <w:rPr>
                <w:color w:val="000000"/>
              </w:rPr>
              <w:t xml:space="preserve"> </w:t>
            </w:r>
            <w:r w:rsidRPr="00AD7CD4">
              <w:rPr>
                <w:color w:val="000000"/>
              </w:rPr>
              <w:t>- Storno môže vykonať len autor pôvodného záznamu alebo zdravotnícky pracovník zo zhodného OU PZS ako autor záznamu</w:t>
            </w:r>
          </w:p>
          <w:p w14:paraId="62675686" w14:textId="546E2E01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Chýba dôvod storna</w:t>
            </w:r>
          </w:p>
          <w:p w14:paraId="752B20D4" w14:textId="77777777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Hlásenie s daným ID neexistuje</w:t>
            </w:r>
          </w:p>
          <w:p w14:paraId="577711EE" w14:textId="77777777" w:rsidR="00767D77" w:rsidRPr="00AD7CD4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153659F4" w14:textId="77777777" w:rsidR="00767D77" w:rsidRPr="00AD7CD4" w:rsidRDefault="00767D77" w:rsidP="00767D77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  <w:b/>
                <w:color w:val="000000"/>
              </w:rPr>
              <w:t>Podpis údajov</w:t>
            </w:r>
          </w:p>
          <w:p w14:paraId="6125A242" w14:textId="77777777" w:rsidR="00767D77" w:rsidRPr="00AD7CD4" w:rsidRDefault="00767D77" w:rsidP="00767D77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Vykon</w:t>
            </w:r>
            <w:r w:rsidRPr="00AD7CD4">
              <w:rPr>
                <w:rFonts w:ascii="Times New Roman" w:hAnsi="Times New Roman"/>
                <w:color w:val="000000"/>
              </w:rPr>
              <w:t>á</w:t>
            </w:r>
            <w:r w:rsidRPr="00AD7CD4">
              <w:rPr>
                <w:rFonts w:ascii="Times New Roman" w:hAnsi="Times New Roman"/>
              </w:rPr>
              <w:t xml:space="preserve">va sa pred </w:t>
            </w:r>
            <w:r w:rsidRPr="00AD7CD4">
              <w:rPr>
                <w:rFonts w:ascii="Times New Roman" w:hAnsi="Times New Roman"/>
                <w:color w:val="000000"/>
              </w:rPr>
              <w:t>š</w:t>
            </w:r>
            <w:r w:rsidRPr="00AD7CD4">
              <w:rPr>
                <w:rFonts w:ascii="Times New Roman" w:hAnsi="Times New Roman"/>
              </w:rPr>
              <w:t>ifrovan</w:t>
            </w:r>
            <w:r w:rsidRPr="00AD7CD4">
              <w:rPr>
                <w:rFonts w:ascii="Times New Roman" w:hAnsi="Times New Roman"/>
                <w:color w:val="000000"/>
              </w:rPr>
              <w:t>í</w:t>
            </w:r>
            <w:r w:rsidRPr="00AD7CD4">
              <w:rPr>
                <w:rFonts w:ascii="Times New Roman" w:hAnsi="Times New Roman"/>
              </w:rPr>
              <w:t xml:space="preserve">m </w:t>
            </w:r>
            <w:r w:rsidRPr="00AD7CD4">
              <w:rPr>
                <w:rFonts w:ascii="Times New Roman" w:hAnsi="Times New Roman"/>
                <w:color w:val="000000"/>
              </w:rPr>
              <w:t>ú</w:t>
            </w:r>
            <w:r w:rsidRPr="00AD7CD4">
              <w:rPr>
                <w:rFonts w:ascii="Times New Roman" w:hAnsi="Times New Roman"/>
              </w:rPr>
              <w:t>dajov. Vytvoren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 xml:space="preserve"> z</w:t>
            </w:r>
            <w:r w:rsidRPr="00AD7CD4">
              <w:rPr>
                <w:rFonts w:ascii="Times New Roman" w:hAnsi="Times New Roman"/>
                <w:color w:val="000000"/>
              </w:rPr>
              <w:t>á</w:t>
            </w:r>
            <w:r w:rsidRPr="00AD7CD4">
              <w:rPr>
                <w:rFonts w:ascii="Times New Roman" w:hAnsi="Times New Roman"/>
              </w:rPr>
              <w:t>znam bez elementu "signature" je potrebn</w:t>
            </w:r>
            <w:r w:rsidRPr="00AD7CD4">
              <w:rPr>
                <w:rFonts w:ascii="Times New Roman" w:hAnsi="Times New Roman"/>
                <w:color w:val="000000"/>
              </w:rPr>
              <w:t>é</w:t>
            </w:r>
            <w:r w:rsidRPr="00AD7CD4">
              <w:rPr>
                <w:rFonts w:ascii="Times New Roman" w:hAnsi="Times New Roman"/>
              </w:rPr>
              <w:t xml:space="preserve"> podp</w:t>
            </w:r>
            <w:r w:rsidRPr="00AD7CD4">
              <w:rPr>
                <w:rFonts w:ascii="Times New Roman" w:hAnsi="Times New Roman"/>
                <w:color w:val="000000"/>
              </w:rPr>
              <w:t>í</w:t>
            </w:r>
            <w:r w:rsidRPr="00AD7CD4">
              <w:rPr>
                <w:rFonts w:ascii="Times New Roman" w:hAnsi="Times New Roman"/>
              </w:rPr>
              <w:t>sa</w:t>
            </w:r>
            <w:r w:rsidRPr="00AD7CD4">
              <w:rPr>
                <w:rFonts w:ascii="Times New Roman" w:hAnsi="Times New Roman"/>
                <w:color w:val="000000"/>
              </w:rPr>
              <w:t>ť</w:t>
            </w:r>
            <w:r w:rsidRPr="00AD7CD4">
              <w:rPr>
                <w:rFonts w:ascii="Times New Roman" w:hAnsi="Times New Roman"/>
              </w:rPr>
              <w:t xml:space="preserve"> slu</w:t>
            </w:r>
            <w:r w:rsidRPr="00AD7CD4">
              <w:rPr>
                <w:rFonts w:ascii="Times New Roman" w:hAnsi="Times New Roman"/>
                <w:color w:val="000000"/>
              </w:rPr>
              <w:t>ž</w:t>
            </w:r>
            <w:r w:rsidRPr="00AD7CD4">
              <w:rPr>
                <w:rFonts w:ascii="Times New Roman" w:hAnsi="Times New Roman"/>
              </w:rPr>
              <w:t>bou SignXmlDocumentByHealthProffesional implementovanou v komponente CryptoController.</w:t>
            </w:r>
          </w:p>
          <w:p w14:paraId="2B320A38" w14:textId="7BCE95CA" w:rsidR="00767D77" w:rsidRPr="00AD7CD4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="Times New Roman" w:hAnsi="Times New Roman"/>
              </w:rPr>
              <w:t>V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 xml:space="preserve">stupom je </w:t>
            </w:r>
            <w:r w:rsidRPr="00AD7CD4">
              <w:rPr>
                <w:rFonts w:ascii="Times New Roman" w:hAnsi="Times New Roman"/>
                <w:color w:val="000000"/>
              </w:rPr>
              <w:t>š</w:t>
            </w:r>
            <w:r w:rsidRPr="00AD7CD4">
              <w:rPr>
                <w:rFonts w:ascii="Times New Roman" w:hAnsi="Times New Roman"/>
              </w:rPr>
              <w:t>trukt</w:t>
            </w:r>
            <w:r w:rsidRPr="00AD7CD4">
              <w:rPr>
                <w:rFonts w:ascii="Times New Roman" w:hAnsi="Times New Roman"/>
                <w:color w:val="000000"/>
              </w:rPr>
              <w:t>ú</w:t>
            </w:r>
            <w:r w:rsidRPr="00AD7CD4">
              <w:rPr>
                <w:rFonts w:ascii="Times New Roman" w:hAnsi="Times New Roman"/>
              </w:rPr>
              <w:t>ra s vyplnen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>m elementom "signature".</w:t>
            </w:r>
          </w:p>
        </w:tc>
      </w:tr>
      <w:tr w:rsidR="4AFF5953" w:rsidRPr="009D331F" w14:paraId="092E69F6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57A9CF2" w14:textId="74A19D1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55E0F" w14:textId="5B35B374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Hlasenie_Request_Response.xsd/StornujHlasenieONarodeni_v1_Request</w:t>
            </w:r>
          </w:p>
        </w:tc>
      </w:tr>
      <w:tr w:rsidR="4AFF5953" w:rsidRPr="009D331F" w14:paraId="0275B335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273DFE4" w14:textId="55EF2F6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59725" w14:textId="3FD5FDA6" w:rsidR="4AFF5953" w:rsidRPr="009D331F" w:rsidRDefault="054B3F59" w:rsidP="7BCA33E5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Hlasenie_Request_Response.xsd/IdentifikatorHlaseniaONarodeni</w:t>
            </w:r>
          </w:p>
        </w:tc>
      </w:tr>
    </w:tbl>
    <w:p w14:paraId="7F06F893" w14:textId="77777777" w:rsidR="00D85FE5" w:rsidRPr="009D331F" w:rsidRDefault="00D85FE5" w:rsidP="00D85FE5"/>
    <w:p w14:paraId="08E59D12" w14:textId="77777777" w:rsidR="00D85FE5" w:rsidRPr="009D331F" w:rsidRDefault="00D85FE5" w:rsidP="00D85FE5"/>
    <w:p w14:paraId="54CCFBE1" w14:textId="50C2A849" w:rsidR="00585A0F" w:rsidRPr="009D331F" w:rsidRDefault="0DE7389B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09" w:name="_XSD_–_Popis"/>
      <w:bookmarkStart w:id="110" w:name="_Toc102571077"/>
      <w:bookmarkEnd w:id="109"/>
      <w:r w:rsidRPr="009D331F">
        <w:rPr>
          <w:lang w:val="sk-SK"/>
        </w:rPr>
        <w:t>XSD</w:t>
      </w:r>
      <w:r w:rsidR="4C1EBA97" w:rsidRPr="009D331F">
        <w:rPr>
          <w:lang w:val="sk-SK"/>
        </w:rPr>
        <w:t xml:space="preserve"> – P</w:t>
      </w:r>
      <w:r w:rsidR="74152FB2" w:rsidRPr="009D331F">
        <w:rPr>
          <w:lang w:val="sk-SK"/>
        </w:rPr>
        <w:t>opis schémy</w:t>
      </w:r>
      <w:bookmarkEnd w:id="110"/>
    </w:p>
    <w:p w14:paraId="3B31BD96" w14:textId="0752DE6A" w:rsidR="22158E5E" w:rsidRPr="009D331F" w:rsidRDefault="22158E5E" w:rsidP="01B4FF02">
      <w:pPr>
        <w:spacing w:before="120" w:after="120" w:line="276" w:lineRule="auto"/>
        <w:jc w:val="both"/>
        <w:rPr>
          <w:rFonts w:asciiTheme="minorHAnsi" w:eastAsia="Calibri" w:hAnsiTheme="minorHAnsi" w:cstheme="minorBidi"/>
          <w:color w:val="000000"/>
        </w:rPr>
      </w:pPr>
      <w:r w:rsidRPr="009D331F">
        <w:rPr>
          <w:rFonts w:asciiTheme="minorHAnsi" w:eastAsia="Calibri" w:hAnsiTheme="minorHAnsi" w:cstheme="minorBidi"/>
          <w:color w:val="000000"/>
        </w:rPr>
        <w:t>Záznam hlásenia o narodení je odvodený od dátového typu COMPOSITION, ktorý predpisuje povinné meta</w:t>
      </w:r>
      <w:r w:rsidR="10B6748D" w:rsidRPr="009D331F">
        <w:rPr>
          <w:rFonts w:asciiTheme="minorHAnsi" w:eastAsia="Calibri" w:hAnsiTheme="minorHAnsi" w:cstheme="minorBidi"/>
          <w:color w:val="000000"/>
        </w:rPr>
        <w:t xml:space="preserve"> </w:t>
      </w:r>
      <w:r w:rsidRPr="009D331F">
        <w:rPr>
          <w:rFonts w:asciiTheme="minorHAnsi" w:eastAsia="Calibri" w:hAnsiTheme="minorHAnsi" w:cstheme="minorBidi"/>
          <w:color w:val="000000"/>
        </w:rPr>
        <w:t>údaje každého záznamu (autor záznamu, použitý IS PZS, verz</w:t>
      </w:r>
      <w:r w:rsidR="0059263C" w:rsidRPr="009D331F">
        <w:rPr>
          <w:rFonts w:asciiTheme="minorHAnsi" w:eastAsia="Calibri" w:hAnsiTheme="minorHAnsi" w:cstheme="minorBidi"/>
          <w:color w:val="000000"/>
        </w:rPr>
        <w:t>i</w:t>
      </w:r>
      <w:r w:rsidRPr="009D331F">
        <w:rPr>
          <w:rFonts w:asciiTheme="minorHAnsi" w:eastAsia="Calibri" w:hAnsiTheme="minorHAnsi" w:cstheme="minorBidi"/>
          <w:color w:val="000000"/>
        </w:rPr>
        <w:t>ovanie, ... )</w:t>
      </w:r>
      <w:r w:rsidR="00AF525E" w:rsidRPr="009D331F">
        <w:rPr>
          <w:rFonts w:asciiTheme="minorHAnsi" w:eastAsia="Calibri" w:hAnsiTheme="minorHAnsi" w:cstheme="minorBidi"/>
          <w:color w:val="000000"/>
        </w:rPr>
        <w:t>.</w:t>
      </w:r>
    </w:p>
    <w:p w14:paraId="3FBE4366" w14:textId="26A7D994" w:rsidR="22158E5E" w:rsidRPr="009D331F" w:rsidRDefault="22158E5E" w:rsidP="0059263C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Štruktúra obsahovej časti hlásenia bola navrhnutá v súlade so zadaním, pričom referencie na JRÚZ registre a číselníky sú riešené podobne ako v prípade ADL, t.j. prostredníctvom dátových typov CV a II.</w:t>
      </w:r>
    </w:p>
    <w:p w14:paraId="7424D571" w14:textId="0CCDDE68" w:rsidR="00825E84" w:rsidRPr="009D331F" w:rsidRDefault="155E9F88" w:rsidP="0059263C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Poradie elementov a celá štruktúra je exaktne definovan</w:t>
      </w:r>
      <w:r w:rsidR="00794EC0" w:rsidRPr="009D331F">
        <w:rPr>
          <w:rFonts w:asciiTheme="minorHAnsi" w:hAnsiTheme="minorHAnsi" w:cstheme="minorHAnsi"/>
        </w:rPr>
        <w:t>á</w:t>
      </w:r>
      <w:r w:rsidRPr="009D331F">
        <w:rPr>
          <w:rFonts w:asciiTheme="minorHAnsi" w:hAnsiTheme="minorHAnsi" w:cstheme="minorHAnsi"/>
        </w:rPr>
        <w:t xml:space="preserve"> v </w:t>
      </w:r>
      <w:r w:rsidR="47BBD2EB" w:rsidRPr="009D331F">
        <w:rPr>
          <w:rFonts w:asciiTheme="minorHAnsi" w:hAnsiTheme="minorHAnsi" w:cstheme="minorHAnsi"/>
        </w:rPr>
        <w:t>XSD</w:t>
      </w:r>
      <w:r w:rsidRPr="009D331F">
        <w:rPr>
          <w:rFonts w:asciiTheme="minorHAnsi" w:hAnsiTheme="minorHAnsi" w:cstheme="minorHAnsi"/>
        </w:rPr>
        <w:t xml:space="preserve"> schéme</w:t>
      </w:r>
      <w:r w:rsidR="34F35E59" w:rsidRPr="009D331F">
        <w:rPr>
          <w:rFonts w:asciiTheme="minorHAnsi" w:hAnsiTheme="minorHAnsi" w:cstheme="minorHAnsi"/>
        </w:rPr>
        <w:t xml:space="preserve"> v prílohe</w:t>
      </w:r>
      <w:r w:rsidRPr="009D331F">
        <w:rPr>
          <w:rFonts w:asciiTheme="minorHAnsi" w:hAnsiTheme="minorHAnsi" w:cstheme="minorHAnsi"/>
        </w:rPr>
        <w:t>. Nižšie uvedené tabuľky slúžia na doplnenie významu jednotlivých textových elementov. Neurčujú poradie elementov.</w:t>
      </w:r>
    </w:p>
    <w:p w14:paraId="441D47F0" w14:textId="32FA91B7" w:rsidR="00585A0F" w:rsidRPr="009D331F" w:rsidRDefault="27279912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1" w:name="_Záznam_z_odborného"/>
      <w:bookmarkStart w:id="112" w:name="_Záznam_o_ePanDPN"/>
      <w:bookmarkStart w:id="113" w:name="_Toc102571078"/>
      <w:bookmarkEnd w:id="111"/>
      <w:bookmarkEnd w:id="112"/>
      <w:r w:rsidRPr="009D331F">
        <w:rPr>
          <w:lang w:val="sk-SK"/>
        </w:rPr>
        <w:t xml:space="preserve">Schéma xsd </w:t>
      </w:r>
      <w:r w:rsidR="1BB3F906" w:rsidRPr="009D331F">
        <w:rPr>
          <w:lang w:val="sk-SK"/>
        </w:rPr>
        <w:t>Hlasenie_Request_Response</w:t>
      </w:r>
      <w:bookmarkEnd w:id="113"/>
    </w:p>
    <w:p w14:paraId="325D8DA4" w14:textId="7D0F1025" w:rsidR="00585A0F" w:rsidRPr="009D331F" w:rsidRDefault="4BFC38CF" w:rsidP="00585A0F">
      <w:r w:rsidRPr="009D331F">
        <w:t xml:space="preserve">Štruktúra záznamu je pre všetky </w:t>
      </w:r>
      <w:r w:rsidR="7E7A8C66" w:rsidRPr="009D331F">
        <w:t>služby</w:t>
      </w:r>
      <w:r w:rsidRPr="009D331F">
        <w:t xml:space="preserve"> totožná</w:t>
      </w:r>
      <w:r w:rsidR="4AD56BF1" w:rsidRPr="009D331F">
        <w:t>.</w:t>
      </w:r>
    </w:p>
    <w:p w14:paraId="1C45FA91" w14:textId="6AA35E0F" w:rsidR="00585A0F" w:rsidRPr="009D331F" w:rsidRDefault="4B1F096C" w:rsidP="00585A0F">
      <w:pPr>
        <w:jc w:val="both"/>
      </w:pPr>
      <w:r w:rsidRPr="009D331F">
        <w:t xml:space="preserve">Rozdiel tvorí len iné použitie jednotlivých atribútov podľa typu </w:t>
      </w:r>
      <w:r w:rsidR="00613F2E" w:rsidRPr="009D331F">
        <w:t>scenára použitia</w:t>
      </w:r>
      <w:r w:rsidRPr="009D331F">
        <w:t>.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2970"/>
        <w:gridCol w:w="6102"/>
      </w:tblGrid>
      <w:tr w:rsidR="00EC626E" w:rsidRPr="009D331F" w14:paraId="358271BF" w14:textId="77777777" w:rsidTr="424CF5FC">
        <w:trPr>
          <w:trHeight w:val="193"/>
          <w:tblHeader/>
        </w:trPr>
        <w:tc>
          <w:tcPr>
            <w:tcW w:w="297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A5D73" w14:textId="3B593082" w:rsidR="00EC626E" w:rsidRPr="009D331F" w:rsidRDefault="3D34A78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XSD</w:t>
            </w:r>
            <w:r w:rsidR="4F0256A0" w:rsidRPr="009D331F">
              <w:rPr>
                <w:rFonts w:asciiTheme="minorHAnsi" w:eastAsiaTheme="minorEastAsia" w:hAnsiTheme="minorHAnsi" w:cstheme="minorHAnsi"/>
              </w:rPr>
              <w:t>- Element</w:t>
            </w:r>
            <w:r w:rsidR="6793B673" w:rsidRPr="009D331F">
              <w:rPr>
                <w:rFonts w:asciiTheme="minorHAnsi" w:eastAsiaTheme="minorEastAsia" w:hAnsiTheme="minorHAnsi" w:cstheme="minorHAnsi"/>
              </w:rPr>
              <w:t>/ComplexType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9CFD745" w14:textId="77777777" w:rsidR="00EC626E" w:rsidRPr="009D331F" w:rsidRDefault="6DE4F7B8" w:rsidP="3C364249">
            <w:pPr>
              <w:rPr>
                <w:rFonts w:asciiTheme="minorHAnsi" w:eastAsiaTheme="minorEastAsia" w:hAnsiTheme="minorHAnsi" w:cstheme="minorHAnsi"/>
                <w:color w:val="FFFFFF" w:themeColor="background2"/>
              </w:rPr>
            </w:pPr>
            <w:r w:rsidRPr="009D331F">
              <w:rPr>
                <w:rFonts w:asciiTheme="minorHAnsi" w:eastAsiaTheme="minorEastAsia" w:hAnsiTheme="minorHAnsi" w:cstheme="minorHAnsi"/>
                <w:color w:val="FFFFFF" w:themeColor="background2"/>
              </w:rPr>
              <w:t>Popis:</w:t>
            </w:r>
          </w:p>
        </w:tc>
      </w:tr>
      <w:tr w:rsidR="00DB7DCD" w:rsidRPr="009D331F" w14:paraId="5EAFFFE7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7E84" w14:textId="6161535E" w:rsidR="00DB7DCD" w:rsidRPr="009D331F" w:rsidRDefault="21BFD6A5" w:rsidP="3C364249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EXTRACT</w:t>
            </w:r>
          </w:p>
          <w:p w14:paraId="685273A4" w14:textId="132742E6" w:rsidR="00DB7DCD" w:rsidRPr="009D331F" w:rsidRDefault="21BFD6A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9689" w14:textId="471DEE39" w:rsidR="00534633" w:rsidRPr="009D331F" w:rsidRDefault="00534633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</w:tr>
      <w:tr w:rsidR="59531A39" w:rsidRPr="009D331F" w14:paraId="12A90B69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C514" w14:textId="351958E8" w:rsidR="029E0EF3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TimeCreated</w:t>
            </w:r>
          </w:p>
          <w:p w14:paraId="34CA4FF2" w14:textId="643E3A89" w:rsidR="029E0EF3" w:rsidRPr="009D331F" w:rsidRDefault="47D2C6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C6FB004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F028" w14:textId="238B2F1E" w:rsidR="73E0C926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vytvorenia extraktu</w:t>
            </w:r>
          </w:p>
        </w:tc>
      </w:tr>
      <w:tr w:rsidR="00D52A42" w:rsidRPr="009D331F" w14:paraId="615341A2" w14:textId="77777777" w:rsidTr="424CF5FC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321D" w14:textId="4EA5C1E1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EhrSystem</w:t>
            </w:r>
          </w:p>
          <w:p w14:paraId="20F92912" w14:textId="42588777" w:rsidR="00D52A42" w:rsidRPr="009D331F" w:rsidRDefault="180AD51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0087F99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46CC" w14:textId="4DA518EE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Identifikácia systému PZS</w:t>
            </w:r>
            <w:r w:rsidR="00CA15E0" w:rsidRPr="009D331F">
              <w:rPr>
                <w:rFonts w:asciiTheme="minorHAnsi" w:eastAsiaTheme="minorEastAsia" w:hAnsiTheme="minorHAnsi" w:cstheme="minorHAnsi"/>
              </w:rPr>
              <w:t>,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v ktorom extrakt vznikol.</w:t>
            </w:r>
          </w:p>
          <w:p w14:paraId="1D29A2B2" w14:textId="6F726545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ComplexType “</w:t>
            </w:r>
            <w:r w:rsidR="26A463BD" w:rsidRPr="009D331F">
              <w:rPr>
                <w:rFonts w:asciiTheme="minorHAnsi" w:eastAsiaTheme="minorEastAsia" w:hAnsiTheme="minorHAnsi" w:cstheme="minorHAnsi"/>
              </w:rPr>
              <w:t>II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00D52A42" w:rsidRPr="009D331F" w14:paraId="489A64D6" w14:textId="77777777" w:rsidTr="424CF5FC">
        <w:trPr>
          <w:trHeight w:val="7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F51E" w14:textId="02C4A7FE" w:rsidR="00D52A42" w:rsidRPr="009D331F" w:rsidRDefault="63BBDAE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AllCompositions</w:t>
            </w:r>
          </w:p>
          <w:p w14:paraId="5F6A9C55" w14:textId="5951B712" w:rsidR="00D52A42" w:rsidRPr="009D331F" w:rsidRDefault="5B59537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598489B0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6424" w14:textId="2CE36AA1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ComplexType “</w:t>
            </w:r>
            <w:r w:rsidR="147904D5" w:rsidRPr="009D331F">
              <w:rPr>
                <w:rFonts w:asciiTheme="minorHAnsi" w:eastAsiaTheme="minorEastAsia" w:hAnsiTheme="minorHAnsi" w:cstheme="minorHAnsi"/>
              </w:rPr>
              <w:t>COMPOSITION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19E85138" w:rsidRPr="009D331F" w14:paraId="731A8C3D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59891143" w14:textId="698C0E8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0DF6306" w14:textId="30DCB5B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24420037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A657" w14:textId="746D5318" w:rsidR="27034FD8" w:rsidRPr="009D331F" w:rsidRDefault="27034FD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HlasenieONarodeni</w:t>
            </w:r>
          </w:p>
          <w:p w14:paraId="79F9A6DF" w14:textId="1AD4E164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BA2B27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D29BF4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36477AE6" w14:textId="2B5F9233" w:rsidR="1D4A80AC" w:rsidRPr="009D331F" w:rsidRDefault="5FD93725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B5D5" w14:textId="76E02ADE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Záznam hlásenia o  narodení v Registri záznamov o narodení.</w:t>
            </w:r>
          </w:p>
          <w:p w14:paraId="174AC126" w14:textId="35A67311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OID: 1.3.158.00165387.100.40.105</w:t>
            </w:r>
          </w:p>
        </w:tc>
      </w:tr>
      <w:tr w:rsidR="59531A39" w:rsidRPr="009D331F" w14:paraId="028F4D3C" w14:textId="77777777" w:rsidTr="424CF5FC">
        <w:trPr>
          <w:trHeight w:val="5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A50" w14:textId="09406922" w:rsidR="6042CBB8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datumVytvoreniaHlasenia</w:t>
            </w:r>
          </w:p>
          <w:p w14:paraId="281FD76E" w14:textId="3FCC6361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258FF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82D2185" w:rsidRPr="009D331F">
              <w:rPr>
                <w:rFonts w:asciiTheme="minorHAnsi" w:eastAsiaTheme="minorEastAsia" w:hAnsiTheme="minorHAnsi" w:cstheme="minorHAnsi"/>
              </w:rPr>
              <w:t>2</w:t>
            </w:r>
            <w:r w:rsidR="3F78B9DF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C618" w14:textId="4F8EDD7A" w:rsidR="1D4A80AC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a čas vytvorenia hlásenia</w:t>
            </w:r>
          </w:p>
        </w:tc>
      </w:tr>
      <w:tr w:rsidR="59531A39" w:rsidRPr="009D331F" w14:paraId="465D7C47" w14:textId="77777777" w:rsidTr="424CF5FC">
        <w:trPr>
          <w:trHeight w:val="70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BA25" w14:textId="7A1B79E8" w:rsidR="4EA354F5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udajeONarodeni</w:t>
            </w:r>
          </w:p>
          <w:p w14:paraId="69747AC8" w14:textId="0264898E" w:rsidR="59531A39" w:rsidRPr="009D331F" w:rsidRDefault="171D332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41A7114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6C6CCCDE" w:rsidRPr="009D331F">
              <w:rPr>
                <w:rFonts w:asciiTheme="minorHAnsi" w:eastAsiaTheme="minorEastAsia" w:hAnsiTheme="minorHAnsi" w:cstheme="minorHAnsi"/>
              </w:rPr>
              <w:t>2.2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7612" w14:textId="77777777" w:rsidR="59531A39" w:rsidRPr="009D331F" w:rsidRDefault="326585B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ComplexType  </w:t>
            </w:r>
            <w:r w:rsidR="6CE4465C" w:rsidRPr="009D331F">
              <w:rPr>
                <w:rFonts w:asciiTheme="minorHAnsi" w:eastAsiaTheme="minorEastAsia" w:hAnsiTheme="minorHAnsi" w:cstheme="minorBidi"/>
              </w:rPr>
              <w:t>"UdajeONarodeni"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6720936D" w14:textId="5D204FDB" w:rsidR="00B177A4" w:rsidRPr="009D331F" w:rsidRDefault="00B177A4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778D3A4F" w14:textId="77777777" w:rsidTr="424CF5FC">
        <w:trPr>
          <w:trHeight w:val="48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4109" w14:textId="39C26842" w:rsidR="0E86BD31" w:rsidRPr="009D331F" w:rsidRDefault="0E86BD31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jeUtajenyPorod</w:t>
            </w:r>
          </w:p>
          <w:p w14:paraId="2A33548C" w14:textId="6B4B9B18" w:rsidR="59531A39" w:rsidRPr="009D331F" w:rsidRDefault="3965B41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131A201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D224E1B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B10F" w14:textId="0B9A933B" w:rsidR="59531A39" w:rsidRPr="009D331F" w:rsidRDefault="221C2A6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Utajený pôrod 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–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 príznak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15A1F8BF" w14:textId="65BE0C23" w:rsidR="00B177A4" w:rsidRPr="009D331F" w:rsidRDefault="00B177A4" w:rsidP="51A082AC">
            <w:pPr>
              <w:pStyle w:val="Odsekzoznamu"/>
              <w:ind w:left="0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utajenom pôrode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2B7F1EE3" w14:textId="77777777" w:rsidTr="424CF5FC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8DF3" w14:textId="58A74922" w:rsidR="221C2A69" w:rsidRPr="009D331F" w:rsidRDefault="069862D6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jeNajdeneDieta</w:t>
            </w:r>
          </w:p>
          <w:p w14:paraId="5CF3F25B" w14:textId="6DD8AE3D" w:rsidR="59531A39" w:rsidRPr="009D331F" w:rsidRDefault="0759B78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B0DA8C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66C2120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7615" w14:textId="4F00FD73" w:rsidR="619B4C12" w:rsidRPr="009D331F" w:rsidRDefault="6966C817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Príznak, že dieťa bolo nájdené (v hniezde záchrany alebo mimo)</w:t>
            </w:r>
          </w:p>
          <w:p w14:paraId="5218399C" w14:textId="42EE0568" w:rsidR="619B4C12" w:rsidRPr="009D331F" w:rsidRDefault="498ADA96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Pr="009D331F">
              <w:rPr>
                <w:rFonts w:cs="Arial"/>
                <w:i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198E6B64" w:rsidRPr="009D331F" w14:paraId="215A64F9" w14:textId="77777777" w:rsidTr="424CF5FC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2E7B" w14:textId="3F684D0D" w:rsidR="198E6B64" w:rsidRPr="009D331F" w:rsidRDefault="130C42D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matka</w:t>
            </w:r>
          </w:p>
          <w:p w14:paraId="734A34A1" w14:textId="346493B6" w:rsidR="198E6B64" w:rsidRPr="009D331F" w:rsidRDefault="56C373E0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71FD8D51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C3FE" w14:textId="3ABAFDA9" w:rsidR="014FAC92" w:rsidRPr="009D331F" w:rsidRDefault="474E4A95" w:rsidP="19E85138">
            <w:pPr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 </w:t>
            </w:r>
            <w:r w:rsidR="014FAC92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"Matka"</w:t>
            </w:r>
            <w:r w:rsidR="00AF525E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.</w:t>
            </w:r>
          </w:p>
          <w:p w14:paraId="070A7B3C" w14:textId="0EBB3C77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Údaje o osobe – matke sú povinné, a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a nejedná o utajený pôrod, tzn. atribút 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utajenyPorod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= 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alebo sa nejedná o dieťa nájdené v hniezde záchrany alebo mimo PZS, tzn. atribút 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najdeneDieta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r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.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 Inak sa údaje neuvádzajú.</w:t>
            </w:r>
          </w:p>
        </w:tc>
      </w:tr>
      <w:tr w:rsidR="198E6B64" w:rsidRPr="009D331F" w14:paraId="2E1520D2" w14:textId="77777777" w:rsidTr="424CF5FC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9CCD" w14:textId="44E8A4FA" w:rsidR="198E6B64" w:rsidRPr="009D331F" w:rsidRDefault="6439888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otec</w:t>
            </w:r>
          </w:p>
          <w:p w14:paraId="352670EE" w14:textId="72760B47" w:rsidR="198E6B64" w:rsidRPr="009D331F" w:rsidRDefault="5A58F2B6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5C6194B0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7629" w14:textId="3DC99369" w:rsidR="198E6B64" w:rsidRPr="009D331F" w:rsidRDefault="501E1C67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ComplexType  </w:t>
            </w:r>
            <w:r w:rsidR="6A9EC2F7" w:rsidRPr="009D331F">
              <w:rPr>
                <w:rFonts w:asciiTheme="minorHAnsi" w:hAnsiTheme="minorHAnsi" w:cstheme="minorBidi"/>
              </w:rPr>
              <w:t>"Osoba"</w:t>
            </w:r>
            <w:r w:rsidR="00AF525E" w:rsidRPr="009D331F">
              <w:rPr>
                <w:rFonts w:asciiTheme="minorHAnsi" w:hAnsiTheme="minorHAnsi" w:cstheme="minorBidi"/>
              </w:rPr>
              <w:t>.</w:t>
            </w:r>
          </w:p>
          <w:p w14:paraId="5C5BE695" w14:textId="055E39CA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Údaje o osobe – otcovi sa môžu vyplniť (sú nepovinné), a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 nejedná o utajený pôrod, tzn.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atribút utajenyPorod =false 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alebo sa nejedná o dieťa nájdené v hniezde záchrany alebo mimo PZS, tzn. atribút najdeneDieta = false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. Inak sa údaje neuvádzajú.</w:t>
            </w:r>
          </w:p>
        </w:tc>
      </w:tr>
      <w:tr w:rsidR="61C89BBF" w:rsidRPr="009D331F" w14:paraId="181FE610" w14:textId="77777777" w:rsidTr="424CF5FC">
        <w:trPr>
          <w:trHeight w:val="6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602" w14:textId="6348EEFB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dohodaOMene</w:t>
            </w:r>
          </w:p>
          <w:p w14:paraId="781F56CB" w14:textId="05D59795" w:rsidR="05000D59" w:rsidRPr="009D331F" w:rsidRDefault="74CFFE7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B69819F" w:rsidRPr="009D331F">
              <w:rPr>
                <w:rFonts w:asciiTheme="minorHAnsi" w:eastAsiaTheme="minorEastAsia" w:hAnsiTheme="minorHAnsi" w:cstheme="minorHAnsi"/>
              </w:rPr>
              <w:t>7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0E92" w14:textId="21215EC0" w:rsidR="05000D59" w:rsidRPr="009D331F" w:rsidRDefault="0E626C50" w:rsidP="61C89BBF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 </w:t>
            </w:r>
            <w:r w:rsidR="05000D59" w:rsidRPr="009D331F">
              <w:rPr>
                <w:rFonts w:asciiTheme="minorHAnsi" w:hAnsiTheme="minorHAnsi" w:cstheme="minorHAnsi"/>
              </w:rPr>
              <w:t>"DohodaOMene"</w:t>
            </w:r>
          </w:p>
        </w:tc>
      </w:tr>
      <w:tr w:rsidR="61C89BBF" w:rsidRPr="009D331F" w14:paraId="39C26942" w14:textId="77777777" w:rsidTr="424CF5FC">
        <w:trPr>
          <w:trHeight w:val="55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8DD" w14:textId="7B58BBAF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najdeneDieta</w:t>
            </w:r>
          </w:p>
          <w:p w14:paraId="57BD35E8" w14:textId="452D72B8" w:rsidR="05000D59" w:rsidRPr="009D331F" w:rsidRDefault="6FA2350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E6B6942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40C2" w14:textId="3F1DDE78" w:rsidR="05000D59" w:rsidRPr="009D331F" w:rsidRDefault="2F0985DB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</w:t>
            </w:r>
            <w:r w:rsidR="05000D59" w:rsidRPr="009D331F">
              <w:rPr>
                <w:rFonts w:asciiTheme="minorHAnsi" w:hAnsiTheme="minorHAnsi" w:cstheme="minorHAnsi"/>
              </w:rPr>
              <w:t>"UdajeONajdeni"</w:t>
            </w:r>
          </w:p>
        </w:tc>
      </w:tr>
      <w:tr w:rsidR="61C89BBF" w:rsidRPr="009D331F" w14:paraId="070CFB23" w14:textId="77777777" w:rsidTr="424CF5FC">
        <w:trPr>
          <w:trHeight w:val="46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5CAB" w14:textId="6738B7B6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storno</w:t>
            </w:r>
          </w:p>
          <w:p w14:paraId="59001D21" w14:textId="3E2CC208" w:rsidR="05000D59" w:rsidRPr="009D331F" w:rsidRDefault="68EF057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078B67A2" w:rsidRPr="009D331F">
              <w:rPr>
                <w:rFonts w:asciiTheme="minorHAnsi" w:eastAsiaTheme="minorEastAsia" w:hAnsiTheme="minorHAnsi" w:cstheme="minorHAnsi"/>
              </w:rPr>
              <w:t>9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843B" w14:textId="6C846030" w:rsidR="05000D59" w:rsidRPr="009D331F" w:rsidRDefault="099C603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 </w:t>
            </w:r>
            <w:r w:rsidR="05000D59" w:rsidRPr="009D331F">
              <w:rPr>
                <w:rFonts w:asciiTheme="minorHAnsi" w:hAnsiTheme="minorHAnsi" w:cstheme="minorHAnsi"/>
              </w:rPr>
              <w:t>"Storno"</w:t>
            </w:r>
          </w:p>
        </w:tc>
      </w:tr>
      <w:tr w:rsidR="19E85138" w:rsidRPr="009D331F" w14:paraId="57B2DE3A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33C442F" w14:textId="5A1CDB7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C097FB6" w14:textId="147F882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5F59C2F8" w14:textId="77777777" w:rsidTr="424CF5FC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47BF" w14:textId="237150BE" w:rsidR="5527FCC3" w:rsidRPr="009D331F" w:rsidRDefault="5527FCC3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Matka</w:t>
            </w:r>
          </w:p>
          <w:p w14:paraId="279257B8" w14:textId="0C4D715E" w:rsidR="29DBC630" w:rsidRPr="009D331F" w:rsidRDefault="4E25936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.</w:t>
            </w:r>
            <w:r w:rsidR="5D98FA90" w:rsidRPr="009D331F">
              <w:rPr>
                <w:rFonts w:asciiTheme="minorHAnsi" w:eastAsiaTheme="minorEastAsia" w:hAnsiTheme="minorHAnsi" w:cstheme="minorHAnsi"/>
              </w:rPr>
              <w:t>3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4B59DBF5" w14:textId="6260B226" w:rsidR="3591B457" w:rsidRPr="009D331F" w:rsidRDefault="3591B457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  <w:p w14:paraId="157F6795" w14:textId="2ABD0B24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13F2" w14:textId="2A5A9C0B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matke dieťaťa.</w:t>
            </w:r>
          </w:p>
          <w:p w14:paraId="1026291F" w14:textId="4BEA1BA9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matke sa neuvádzajú, ak nie sú známe (odloženie dieťaťa do hniezda záchrany, nájdenie mimo PZS ) - viď atribút najdeneDieta = true.</w:t>
            </w:r>
          </w:p>
          <w:p w14:paraId="5ED70003" w14:textId="56126421" w:rsidR="59531A39" w:rsidRPr="009D331F" w:rsidRDefault="76C0AA75" w:rsidP="424CF5FC">
            <w:pPr>
              <w:rPr>
                <w:rFonts w:asciiTheme="minorHAnsi" w:eastAsiaTheme="minorEastAsia" w:hAnsiTheme="minorHAnsi" w:cstheme="minorBidi"/>
              </w:rPr>
            </w:pPr>
            <w:r w:rsidRPr="424CF5FC">
              <w:rPr>
                <w:rFonts w:asciiTheme="minorHAnsi" w:eastAsiaTheme="minorEastAsia" w:hAnsiTheme="minorHAnsi" w:cstheme="minorBidi"/>
              </w:rPr>
              <w:t>Rovnako sa údaje neuvádzajú v prípade, ak matka požiadala o utajenie pôrodu - utajenyPorod=true</w:t>
            </w:r>
          </w:p>
        </w:tc>
      </w:tr>
      <w:tr w:rsidR="59531A39" w:rsidRPr="009D331F" w14:paraId="4A893FD2" w14:textId="77777777" w:rsidTr="424CF5FC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62A" w14:textId="2A5A9C0B" w:rsidR="76C0AA75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stav</w:t>
            </w:r>
          </w:p>
          <w:p w14:paraId="623F9F87" w14:textId="27BC3381" w:rsidR="59531A39" w:rsidRPr="009D331F" w:rsidRDefault="61C363A1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47A0D5E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.1)</w:t>
            </w:r>
          </w:p>
          <w:p w14:paraId="5510D03F" w14:textId="02B9D8BB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F491" w14:textId="11AC92A3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OID 1.3.158.00165387.100.10.56</w:t>
            </w:r>
            <w:r w:rsidR="00F305E3" w:rsidRPr="009D331F">
              <w:rPr>
                <w:rFonts w:asciiTheme="minorHAnsi" w:eastAsiaTheme="minorEastAsia" w:hAnsiTheme="minorHAnsi" w:cstheme="minorHAnsi"/>
              </w:rPr>
              <w:t>. Povolené hodnoty sú:</w:t>
            </w:r>
          </w:p>
          <w:p w14:paraId="19CCF1B3" w14:textId="69245CAD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1 - slobodná</w:t>
            </w:r>
          </w:p>
          <w:p w14:paraId="594A5F48" w14:textId="63C5FB24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2 - vydatá</w:t>
            </w:r>
          </w:p>
          <w:p w14:paraId="0BC2E253" w14:textId="4A240481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3 - rozvedená</w:t>
            </w:r>
          </w:p>
          <w:p w14:paraId="57CBF11A" w14:textId="40295E79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4 - vdova</w:t>
            </w:r>
          </w:p>
        </w:tc>
      </w:tr>
      <w:tr w:rsidR="007C2BB6" w:rsidRPr="009D331F" w14:paraId="1DFCD653" w14:textId="77777777" w:rsidTr="424CF5FC">
        <w:trPr>
          <w:trHeight w:val="6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343F" w14:textId="681989AD" w:rsidR="007C2BB6" w:rsidRPr="009D331F" w:rsidRDefault="18CCE3F4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60144577" w:rsidRPr="009D331F">
              <w:rPr>
                <w:rFonts w:asciiTheme="minorHAnsi" w:eastAsiaTheme="minorEastAsia" w:hAnsiTheme="minorHAnsi" w:cstheme="minorHAnsi"/>
              </w:rPr>
              <w:t>atumUzavretiaManzelstv</w:t>
            </w:r>
            <w:r w:rsidR="45ABBE07" w:rsidRPr="009D331F">
              <w:rPr>
                <w:rFonts w:asciiTheme="minorHAnsi" w:eastAsiaTheme="minorEastAsia" w:hAnsiTheme="minorHAnsi" w:cstheme="minorHAnsi"/>
              </w:rPr>
              <w:t>a</w:t>
            </w:r>
          </w:p>
          <w:p w14:paraId="6D031228" w14:textId="377C359F" w:rsidR="007C2BB6" w:rsidRPr="009D331F" w:rsidRDefault="360562C2" w:rsidP="19E85138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628850C" w:rsidRPr="009D331F">
              <w:rPr>
                <w:rFonts w:asciiTheme="minorHAnsi" w:eastAsiaTheme="minorEastAsia" w:hAnsiTheme="minorHAnsi" w:cstheme="minorHAnsi"/>
              </w:rPr>
              <w:t>3</w:t>
            </w:r>
            <w:r w:rsidR="52169D75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4556" w14:textId="21428942" w:rsidR="007C2BB6" w:rsidRPr="009D331F" w:rsidRDefault="637EA145" w:rsidP="00161055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uzavretia manželstva rodičov</w:t>
            </w:r>
            <w:r w:rsidR="00161055">
              <w:rPr>
                <w:rFonts w:asciiTheme="minorHAnsi" w:eastAsiaTheme="minorEastAsia" w:hAnsiTheme="minorHAnsi" w:cstheme="minorHAnsi"/>
              </w:rPr>
              <w:t xml:space="preserve">, </w:t>
            </w:r>
            <w:r w:rsidR="00161055" w:rsidRPr="00161055">
              <w:rPr>
                <w:rFonts w:asciiTheme="minorHAnsi" w:eastAsiaTheme="minorEastAsia" w:hAnsiTheme="minorHAnsi" w:cstheme="minorHAnsi"/>
                <w:highlight w:val="yellow"/>
              </w:rPr>
              <w:t>nepovinné.</w:t>
            </w:r>
            <w:r w:rsidR="00161055">
              <w:rPr>
                <w:rFonts w:asciiTheme="minorHAnsi" w:eastAsiaTheme="minorEastAsia" w:hAnsiTheme="minorHAnsi" w:cstheme="minorHAnsi"/>
              </w:rPr>
              <w:t xml:space="preserve"> </w:t>
            </w:r>
          </w:p>
        </w:tc>
      </w:tr>
      <w:tr w:rsidR="007C2BB6" w:rsidRPr="009D331F" w14:paraId="2F40439B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C8FA" w14:textId="498CFA89" w:rsidR="265D35C3" w:rsidRPr="009D331F" w:rsidRDefault="265D35C3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poradieDietataCelkom</w:t>
            </w:r>
          </w:p>
          <w:p w14:paraId="39BF26CA" w14:textId="45C24CBB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4E71019" w:rsidRPr="009D331F">
              <w:rPr>
                <w:rFonts w:asciiTheme="minorHAnsi" w:eastAsiaTheme="minorEastAsia" w:hAnsiTheme="minorHAnsi" w:cstheme="minorHAnsi"/>
              </w:rPr>
              <w:t>3</w:t>
            </w:r>
            <w:r w:rsidR="187B5432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E4FA" w14:textId="7CA3B496" w:rsidR="007C2BB6" w:rsidRPr="009D331F" w:rsidRDefault="6DF55118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spolu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7C2BB6" w:rsidRPr="009D331F" w14:paraId="2056DEEF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D66E" w14:textId="05CFD8AA" w:rsidR="30DCD4A7" w:rsidRPr="009D331F" w:rsidRDefault="30DCD4A7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poradieDietataVManzelstve</w:t>
            </w:r>
          </w:p>
          <w:p w14:paraId="0DF04986" w14:textId="3B3C1AC4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C76838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7F0F688" w:rsidRPr="009D331F">
              <w:rPr>
                <w:rFonts w:asciiTheme="minorHAnsi" w:eastAsiaTheme="minorEastAsia" w:hAnsiTheme="minorHAnsi" w:cstheme="minorHAnsi"/>
              </w:rPr>
              <w:t>3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.</w:t>
            </w:r>
            <w:r w:rsidR="13C06605" w:rsidRPr="009D331F">
              <w:rPr>
                <w:rFonts w:asciiTheme="minorHAnsi" w:eastAsiaTheme="minorEastAsia" w:hAnsiTheme="minorHAnsi" w:cstheme="minorHAnsi"/>
              </w:rPr>
              <w:t>4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4091" w14:textId="3395975F" w:rsidR="007C2BB6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v terajšom manželstve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04D40F0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698D" w14:textId="7C39D06A" w:rsidR="1E486382" w:rsidRPr="009D331F" w:rsidRDefault="0536A8F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atumNarodeniaPredchDietata</w:t>
            </w:r>
          </w:p>
          <w:p w14:paraId="2FAFAEF0" w14:textId="290A5921" w:rsidR="1E486382" w:rsidRPr="009D331F" w:rsidRDefault="23C406F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03C49DCC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6C1DB0C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F6F1" w14:textId="0CC88593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narodenia predchádzajúceho dieťaťa  (živo i mŕtvo)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CA99E7F" w14:textId="77777777" w:rsidTr="424CF5FC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20D6" w14:textId="4BD58D0A" w:rsidR="1E486382" w:rsidRPr="009D331F" w:rsidRDefault="5FB43B11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sobneUdaje</w:t>
            </w:r>
          </w:p>
          <w:p w14:paraId="13A7335F" w14:textId="13538AF4" w:rsidR="1E486382" w:rsidRPr="009D331F" w:rsidRDefault="3280898B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5C8142B8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2EF187B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01E7" w14:textId="07FB0D97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Matka</w:t>
            </w:r>
          </w:p>
          <w:p w14:paraId="464656A8" w14:textId="2B97EEF2" w:rsidR="1E486382" w:rsidRPr="009D331F" w:rsidRDefault="77F879E8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osobné údaje matky dieťaťa v rozsahu elementu “Osoba”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6E4D0044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0BC21AC" w14:textId="29147750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8198C03" w14:textId="6855778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D5CBB61" w:rsidRPr="009D331F" w14:paraId="3109CA3A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DC2C" w14:textId="0FE69520" w:rsidR="3D5CBB61" w:rsidRPr="009D331F" w:rsidRDefault="73DFE418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Osoba</w:t>
            </w:r>
          </w:p>
          <w:p w14:paraId="50744063" w14:textId="56CD5248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18B52B1" w:rsidRPr="009D331F">
              <w:rPr>
                <w:rFonts w:asciiTheme="minorHAnsi" w:eastAsiaTheme="minorEastAsia" w:hAnsiTheme="minorHAnsi" w:cstheme="minorHAnsi"/>
              </w:rPr>
              <w:t>4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67233A3F" w14:textId="6260B226" w:rsidR="3D5CBB61" w:rsidRPr="009D331F" w:rsidRDefault="4AFEAB5C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  <w:p w14:paraId="35A86311" w14:textId="2189A73B" w:rsidR="3D5CBB61" w:rsidRPr="009D331F" w:rsidRDefault="3D5CBB61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E3FA" w14:textId="084A3175" w:rsidR="3D5CBB61" w:rsidRPr="00AD7CD4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Údaje o fyzickej osobe.</w:t>
            </w:r>
          </w:p>
          <w:p w14:paraId="3FA58828" w14:textId="6F3CC8A4" w:rsidR="3D5CBB61" w:rsidRPr="00AD7CD4" w:rsidRDefault="243C5A53" w:rsidP="51A082AC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 xml:space="preserve">Ak je narodenie v SR - uvádza sa okres a obec, </w:t>
            </w:r>
            <w:r w:rsidR="1F399230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štát sa uvedie ako Slovenská republika</w:t>
            </w:r>
            <w:r w:rsidR="00B76F8D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  <w:bdr w:val="none" w:sz="0" w:space="0" w:color="auto" w:frame="1"/>
              </w:rPr>
              <w:t xml:space="preserve"> </w:t>
            </w:r>
            <w:r w:rsidR="00B76F8D" w:rsidRPr="00AD7CD4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="00B76F8D" w:rsidRPr="00AD7CD4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r w:rsidR="00B76F8D" w:rsidRPr="00AD7CD4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="1F399230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, </w:t>
            </w:r>
            <w:r w:rsidRPr="00AD7CD4">
              <w:rPr>
                <w:rFonts w:asciiTheme="minorHAnsi" w:eastAsiaTheme="minorEastAsia" w:hAnsiTheme="minorHAnsi" w:cstheme="minorBidi"/>
              </w:rPr>
              <w:t xml:space="preserve">ak je narodenie mimo SR - uvádza sa len štát. </w:t>
            </w:r>
          </w:p>
          <w:p w14:paraId="0BD5FEF0" w14:textId="2D48070C" w:rsidR="3D5CBB61" w:rsidRPr="00AD7CD4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Údaje o mieste narodenia a okrese narodenia nebudú vyplnené ak obec narodenia už nepatrí medzi platné obce alebo okres narodenia nepatrí medzi platné okresy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D5CBB61" w:rsidRPr="009D331F" w14:paraId="6B78F17A" w14:textId="77777777" w:rsidTr="424CF5FC">
        <w:trPr>
          <w:trHeight w:val="38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6A7E" w14:textId="5D4EE057" w:rsidR="3D5CBB61" w:rsidRPr="009D331F" w:rsidRDefault="382A47F1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rodneCislo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98BBD5" w14:textId="74D4D71F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2D6F7F" w:rsidRPr="009D331F">
              <w:rPr>
                <w:rFonts w:asciiTheme="minorHAnsi" w:eastAsiaTheme="minorEastAsia" w:hAnsiTheme="minorHAnsi" w:cstheme="minorHAnsi"/>
              </w:rPr>
              <w:t>4</w:t>
            </w:r>
            <w:r w:rsidR="6E812AAE" w:rsidRPr="009D331F">
              <w:rPr>
                <w:rFonts w:asciiTheme="minorHAnsi" w:eastAsiaTheme="minorEastAsia" w:hAnsiTheme="minorHAnsi" w:cstheme="minorHAnsi"/>
              </w:rPr>
              <w:t>.1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C54C" w14:textId="0F70AC12" w:rsidR="3D5CBB61" w:rsidRPr="00AD7CD4" w:rsidRDefault="46905B3F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Rodné číslo.</w:t>
            </w:r>
          </w:p>
          <w:p w14:paraId="759351B1" w14:textId="4DD17536" w:rsidR="3D5CBB61" w:rsidRPr="00AD7CD4" w:rsidRDefault="009B1944" w:rsidP="006305C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Uvádza sa len, ak </w:t>
            </w:r>
            <w:r w:rsidRPr="005F2176">
              <w:rPr>
                <w:rFonts w:asciiTheme="minorHAnsi" w:eastAsiaTheme="minorEastAsia" w:hAnsiTheme="minorHAnsi" w:cstheme="minorHAnsi"/>
              </w:rPr>
              <w:t xml:space="preserve">je pridelené slovenské RČ. </w:t>
            </w:r>
            <w:r w:rsidR="006305C9" w:rsidRPr="005F2176">
              <w:rPr>
                <w:rFonts w:asciiTheme="minorHAnsi" w:eastAsiaTheme="minorEastAsia" w:hAnsiTheme="minorHAnsi" w:cstheme="minorHAnsi"/>
              </w:rPr>
              <w:t xml:space="preserve">Musí byť uvedené </w:t>
            </w:r>
            <w:r w:rsidRPr="005F2176">
              <w:rPr>
                <w:rFonts w:asciiTheme="minorHAnsi" w:eastAsiaTheme="minorEastAsia" w:hAnsiTheme="minorHAnsi" w:cstheme="minorHAnsi"/>
              </w:rPr>
              <w:t>s lomítkom.</w:t>
            </w:r>
          </w:p>
        </w:tc>
      </w:tr>
      <w:tr w:rsidR="3C364249" w:rsidRPr="009D331F" w14:paraId="25FD3D08" w14:textId="77777777" w:rsidTr="424CF5FC">
        <w:trPr>
          <w:trHeight w:val="62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58AF" w14:textId="356B290A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ifo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551B14E" w14:textId="61DDDED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0488B9A" w:rsidRPr="009D331F">
              <w:rPr>
                <w:rFonts w:asciiTheme="minorHAnsi" w:eastAsiaTheme="minorEastAsia" w:hAnsiTheme="minorHAnsi" w:cstheme="minorHAnsi"/>
              </w:rPr>
              <w:t>4</w:t>
            </w:r>
            <w:r w:rsidR="4AD9D8FB" w:rsidRPr="009D331F">
              <w:rPr>
                <w:rFonts w:asciiTheme="minorHAnsi" w:eastAsiaTheme="minorEastAsia" w:hAnsiTheme="minorHAnsi" w:cstheme="minorHAnsi"/>
              </w:rPr>
              <w:t>.2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FA3A" w14:textId="7777777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fyzickej osoby</w:t>
            </w:r>
          </w:p>
          <w:p w14:paraId="46E7E6EB" w14:textId="648A4CA6" w:rsidR="00611BFE" w:rsidRPr="009D331F" w:rsidRDefault="00611BF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Nepovinný atribút.</w:t>
            </w:r>
          </w:p>
        </w:tc>
      </w:tr>
      <w:tr w:rsidR="3C364249" w:rsidRPr="009D331F" w14:paraId="7E7E3718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40BC" w14:textId="4FDC103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DCD8FEE" w14:textId="1D6C9875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50B8211" w:rsidRPr="009D331F">
              <w:rPr>
                <w:rFonts w:asciiTheme="minorHAnsi" w:eastAsiaTheme="minorEastAsia" w:hAnsiTheme="minorHAnsi" w:cstheme="minorHAnsi"/>
              </w:rPr>
              <w:t>4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.</w:t>
            </w:r>
            <w:r w:rsidR="4730A892" w:rsidRPr="009D331F">
              <w:rPr>
                <w:rFonts w:asciiTheme="minorHAnsi" w:eastAsiaTheme="minorEastAsia" w:hAnsiTheme="minorHAnsi" w:cstheme="minorHAnsi"/>
              </w:rPr>
              <w:t>3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1FD" w14:textId="4D5DD597" w:rsidR="3C364249" w:rsidRPr="009D331F" w:rsidRDefault="59045C2F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 osoby</w:t>
            </w:r>
          </w:p>
        </w:tc>
      </w:tr>
      <w:tr w:rsidR="3C364249" w:rsidRPr="009D331F" w14:paraId="32E59E2E" w14:textId="77777777" w:rsidTr="424CF5FC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683C" w14:textId="689F670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 xml:space="preserve">o </w:t>
            </w:r>
          </w:p>
          <w:p w14:paraId="4586E2C1" w14:textId="66F96540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BC5F746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.</w:t>
            </w:r>
            <w:r w:rsidR="3B74FEE7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7CC6" w14:textId="346A8FCB" w:rsidR="3C364249" w:rsidRPr="009D331F" w:rsidRDefault="41BC0DF3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Priezvisko osoby</w:t>
            </w:r>
          </w:p>
        </w:tc>
      </w:tr>
      <w:tr w:rsidR="3C364249" w:rsidRPr="009D331F" w14:paraId="7D0D9129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BD08" w14:textId="5882210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rodnePriezvisko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592D145" w14:textId="6CCE6B4E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EBE28B8" w:rsidRPr="009D331F">
              <w:rPr>
                <w:rFonts w:asciiTheme="minorHAnsi" w:eastAsiaTheme="minorEastAsia" w:hAnsiTheme="minorHAnsi" w:cstheme="minorHAnsi"/>
              </w:rPr>
              <w:t>4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.</w:t>
            </w:r>
            <w:r w:rsidR="19E54F4D" w:rsidRPr="009D331F">
              <w:rPr>
                <w:rFonts w:asciiTheme="minorHAnsi" w:eastAsiaTheme="minorEastAsia" w:hAnsiTheme="minorHAnsi" w:cstheme="minorHAnsi"/>
              </w:rPr>
              <w:t>5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75FD" w14:textId="6DA5C3B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priezvisko</w:t>
            </w:r>
          </w:p>
        </w:tc>
      </w:tr>
      <w:tr w:rsidR="3C364249" w:rsidRPr="009D331F" w14:paraId="2D629B53" w14:textId="77777777" w:rsidTr="424CF5FC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81CD" w14:textId="0EDB2D21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datumNarodenia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722DAA" w14:textId="70DA685D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A986350" w:rsidRPr="009D331F">
              <w:rPr>
                <w:rFonts w:asciiTheme="minorHAnsi" w:eastAsiaTheme="minorEastAsia" w:hAnsiTheme="minorHAnsi" w:cstheme="minorHAnsi"/>
              </w:rPr>
              <w:t>4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.</w:t>
            </w:r>
            <w:r w:rsidR="31D2199C" w:rsidRPr="009D331F">
              <w:rPr>
                <w:rFonts w:asciiTheme="minorHAnsi" w:eastAsiaTheme="minorEastAsia" w:hAnsiTheme="minorHAnsi" w:cstheme="minorHAnsi"/>
              </w:rPr>
              <w:t>6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F2FF" w14:textId="487C08F9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narodenia</w:t>
            </w:r>
          </w:p>
        </w:tc>
      </w:tr>
      <w:tr w:rsidR="3C364249" w:rsidRPr="009D331F" w14:paraId="03185881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6F5" w14:textId="4F995680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statneObcianstvo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0FFE145" w14:textId="59360659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2541B86" w:rsidRPr="009D331F">
              <w:rPr>
                <w:rFonts w:asciiTheme="minorHAnsi" w:eastAsiaTheme="minorEastAsia" w:hAnsiTheme="minorHAnsi" w:cstheme="minorHAnsi"/>
              </w:rPr>
              <w:t>4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.</w:t>
            </w:r>
            <w:r w:rsidR="7F6EF75F" w:rsidRPr="009D331F">
              <w:rPr>
                <w:rFonts w:asciiTheme="minorHAnsi" w:eastAsiaTheme="minorEastAsia" w:hAnsiTheme="minorHAnsi" w:cstheme="minorHAnsi"/>
              </w:rPr>
              <w:t>7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54D4" w14:textId="6E9C6FBB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Štátne občianstvo - kód krajiny.</w:t>
            </w:r>
          </w:p>
          <w:p w14:paraId="52967CE6" w14:textId="0F8E718F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0BC943F0" w14:textId="77777777" w:rsidTr="424CF5FC">
        <w:trPr>
          <w:trHeight w:val="47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914A" w14:textId="5BE71976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narodnost</w:t>
            </w:r>
            <w:r w:rsidR="428270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EBAA9F" w14:textId="43D3A312" w:rsidR="6463D72F" w:rsidRPr="009D331F" w:rsidRDefault="4282702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4FE1A2C8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57EE3DA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366D" w14:textId="5CED81D6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Národnosť</w:t>
            </w:r>
          </w:p>
          <w:p w14:paraId="771B468D" w14:textId="12E1C39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1.3.158.00165387.100.10.258</w:t>
            </w:r>
          </w:p>
        </w:tc>
      </w:tr>
      <w:tr w:rsidR="3C364249" w:rsidRPr="009D331F" w14:paraId="1C80ED12" w14:textId="77777777" w:rsidTr="424CF5FC">
        <w:trPr>
          <w:trHeight w:val="66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75F2" w14:textId="16227C53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statNarodenia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938100F" w14:textId="70210FC1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44961F50" w:rsidRPr="009D331F">
              <w:rPr>
                <w:rFonts w:asciiTheme="minorHAnsi" w:eastAsiaTheme="minorEastAsia" w:hAnsiTheme="minorHAnsi" w:cstheme="minorHAnsi"/>
              </w:rPr>
              <w:t>4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.</w:t>
            </w:r>
            <w:r w:rsidR="2AD4DA9A" w:rsidRPr="009D331F">
              <w:rPr>
                <w:rFonts w:asciiTheme="minorHAnsi" w:eastAsiaTheme="minorEastAsia" w:hAnsiTheme="minorHAnsi" w:cstheme="minorHAnsi"/>
              </w:rPr>
              <w:t>9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F2D3" w14:textId="1D5F0B20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 resp. krajina narodenia - kód krajiny.</w:t>
            </w:r>
          </w:p>
          <w:p w14:paraId="2FEDC9E8" w14:textId="55A0816A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1D1BF915" w14:textId="77777777" w:rsidTr="424CF5FC">
        <w:trPr>
          <w:trHeight w:val="48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4CD4" w14:textId="708B8C5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okresNarodenia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F59B447" w14:textId="6640ACE8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5CCAD3A" w:rsidRPr="009D331F">
              <w:rPr>
                <w:rFonts w:asciiTheme="minorHAnsi" w:eastAsiaTheme="minorEastAsia" w:hAnsiTheme="minorHAnsi" w:cstheme="minorHAnsi"/>
              </w:rPr>
              <w:t>4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.</w:t>
            </w:r>
            <w:r w:rsidR="05737B1F" w:rsidRPr="009D331F">
              <w:rPr>
                <w:rFonts w:asciiTheme="minorHAnsi" w:eastAsiaTheme="minorEastAsia" w:hAnsiTheme="minorHAnsi" w:cstheme="minorHAnsi"/>
              </w:rPr>
              <w:t>10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622B" w14:textId="72881095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Okres narodenia</w:t>
            </w:r>
          </w:p>
          <w:p w14:paraId="0A6A1FFE" w14:textId="3C69216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1.3.158.00165387.100.10.44</w:t>
            </w:r>
          </w:p>
        </w:tc>
      </w:tr>
      <w:tr w:rsidR="3C364249" w:rsidRPr="009D331F" w14:paraId="1EAAE029" w14:textId="77777777" w:rsidTr="424CF5FC">
        <w:trPr>
          <w:trHeight w:val="5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A31C" w14:textId="78CF1C42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obecNarodenia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AD1BFA8" w14:textId="015D240A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63CDEC" w:rsidRPr="009D331F">
              <w:rPr>
                <w:rFonts w:asciiTheme="minorHAnsi" w:eastAsiaTheme="minorEastAsia" w:hAnsiTheme="minorHAnsi" w:cstheme="minorHAnsi"/>
              </w:rPr>
              <w:t>4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.</w:t>
            </w:r>
            <w:r w:rsidR="7B081B2E" w:rsidRPr="009D331F">
              <w:rPr>
                <w:rFonts w:asciiTheme="minorHAnsi" w:eastAsiaTheme="minorEastAsia" w:hAnsiTheme="minorHAnsi" w:cstheme="minorHAnsi"/>
              </w:rPr>
              <w:t>11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8448" w14:textId="1AFF920E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Obec narodenia</w:t>
            </w:r>
          </w:p>
          <w:p w14:paraId="43D0408D" w14:textId="538640C4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1.3.158.00165387.100.10.45</w:t>
            </w:r>
          </w:p>
        </w:tc>
      </w:tr>
      <w:tr w:rsidR="3C364249" w:rsidRPr="009D331F" w14:paraId="4763373D" w14:textId="77777777" w:rsidTr="424CF5FC">
        <w:trPr>
          <w:trHeight w:val="4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F82" w14:textId="33381D3C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najvyssieVzdelanie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929FA0B" w14:textId="348A8DB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C8CC353" w:rsidRPr="009D331F">
              <w:rPr>
                <w:rFonts w:asciiTheme="minorHAnsi" w:eastAsiaTheme="minorEastAsia" w:hAnsiTheme="minorHAnsi" w:cstheme="minorHAnsi"/>
              </w:rPr>
              <w:t>4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.</w:t>
            </w:r>
            <w:r w:rsidR="718822D5" w:rsidRPr="009D331F">
              <w:rPr>
                <w:rFonts w:asciiTheme="minorHAnsi" w:eastAsiaTheme="minorEastAsia" w:hAnsiTheme="minorHAnsi" w:cstheme="minorHAnsi"/>
              </w:rPr>
              <w:t>12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102C" w14:textId="1122A462" w:rsidR="6463D72F" w:rsidRPr="005F2176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>Najvyššie dosiahnuté vzdelanie</w:t>
            </w:r>
          </w:p>
          <w:p w14:paraId="5CFC089E" w14:textId="6E81A194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Vyplní sa položka "skratka" z číselníka 1.3.158.00165387.100.10.266 - Stupeň dosiahnutého vzdelania </w:t>
            </w:r>
          </w:p>
          <w:p w14:paraId="7422EFCC" w14:textId="2DA4D95C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Príklad hodnôt: </w:t>
            </w:r>
          </w:p>
          <w:p w14:paraId="3A43395D" w14:textId="76C0E929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0 - neukončené základné vzdelanie </w:t>
            </w:r>
          </w:p>
          <w:p w14:paraId="51C9B1DE" w14:textId="5F832923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1 - základné vzdelanie </w:t>
            </w:r>
          </w:p>
          <w:p w14:paraId="04FB0271" w14:textId="23E733A3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2 - nižšie stredné odborné vzdelanie (bez výučného listu) </w:t>
            </w:r>
          </w:p>
          <w:p w14:paraId="14C9DE56" w14:textId="76930211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3 - stredné odborné vzdelanie (s výučným listom) </w:t>
            </w:r>
          </w:p>
          <w:p w14:paraId="5600A130" w14:textId="74AD215B" w:rsidR="6463D72F" w:rsidRPr="009D331F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>4 - úplné stredné všeobecné alebo odborné vzdelanie (s maturitou) .....</w:t>
            </w:r>
          </w:p>
        </w:tc>
      </w:tr>
      <w:tr w:rsidR="3C364249" w:rsidRPr="009D331F" w14:paraId="13F858B1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99E1" w14:textId="50549FEF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trvalyPobyt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FDFD0CA" w14:textId="2CC54E94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D7F00FF" w:rsidRPr="009D331F">
              <w:rPr>
                <w:rFonts w:asciiTheme="minorHAnsi" w:eastAsiaTheme="minorEastAsia" w:hAnsiTheme="minorHAnsi" w:cstheme="minorHAnsi"/>
              </w:rPr>
              <w:t>4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.</w:t>
            </w:r>
            <w:r w:rsidR="049C1F1F" w:rsidRPr="009D331F">
              <w:rPr>
                <w:rFonts w:asciiTheme="minorHAnsi" w:eastAsiaTheme="minorEastAsia" w:hAnsiTheme="minorHAnsi" w:cstheme="minorHAnsi"/>
              </w:rPr>
              <w:t>13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857A" w14:textId="47F485CC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Adresa trvalého pobytu.</w:t>
            </w:r>
          </w:p>
          <w:p w14:paraId="5C9DB58F" w14:textId="0CC02173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adresy v rozsahu elementu “Adresa”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  <w:p w14:paraId="3B4DC101" w14:textId="40450823" w:rsidR="005414E6" w:rsidRPr="009D331F" w:rsidRDefault="1F399230" w:rsidP="51A082A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Pre pobyt v SR budú vyplnené položky Okres, Obec, Súpisné číslo, Orientačné číslo(ak existuje), Ulicu (ak existuje), štát bude nastavený na Slovenská republika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 xml:space="preserve"> </w:t>
            </w:r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="006B5F27" w:rsidRPr="009D331F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.</w:t>
            </w:r>
            <w:r w:rsidRPr="009D331F">
              <w:rPr>
                <w:rStyle w:val="eop"/>
                <w:rFonts w:asciiTheme="minorHAnsi" w:hAnsiTheme="minorHAnsi" w:cstheme="minorBidi"/>
                <w:sz w:val="20"/>
                <w:szCs w:val="20"/>
              </w:rPr>
              <w:t> </w:t>
            </w:r>
          </w:p>
          <w:p w14:paraId="56625099" w14:textId="73AD0090" w:rsidR="005414E6" w:rsidRPr="009D331F" w:rsidRDefault="005414E6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Pre pobyt mimo SR bu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de vyplnená len položka stat.</w:t>
            </w:r>
          </w:p>
        </w:tc>
      </w:tr>
      <w:tr w:rsidR="19E85138" w:rsidRPr="009D331F" w14:paraId="20E606BF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20353EE" w14:textId="4C75A49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15DE1096" w14:textId="10CF8EB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DF93008" w:rsidRPr="009D331F" w14:paraId="3C942FE8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9D61" w14:textId="58CE5FEB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DohodaOMene</w:t>
            </w:r>
          </w:p>
          <w:p w14:paraId="70A14776" w14:textId="10C4F11B" w:rsidR="5DF93008" w:rsidRPr="009D331F" w:rsidRDefault="5DF9300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6E137E07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292BCEFA" w14:textId="6260B226" w:rsidR="5DF93008" w:rsidRPr="009D331F" w:rsidRDefault="32DB7EBA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  <w:p w14:paraId="54B02E00" w14:textId="4D53782B" w:rsidR="5DF93008" w:rsidRPr="009D331F" w:rsidRDefault="5DF9300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FDA4" w14:textId="2E478964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Dohoda rodičov o mene dieťa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ť</w:t>
            </w:r>
            <w:r w:rsidRPr="009D331F">
              <w:rPr>
                <w:rFonts w:asciiTheme="minorHAnsi" w:eastAsiaTheme="minorEastAsia" w:hAnsiTheme="minorHAnsi" w:cstheme="minorHAnsi"/>
              </w:rPr>
              <w:t>a.</w:t>
            </w:r>
          </w:p>
          <w:p w14:paraId="4880AC4E" w14:textId="44D10941" w:rsidR="5DF93008" w:rsidRPr="009D331F" w:rsidRDefault="5DF93008" w:rsidP="007D6F5C">
            <w:pPr>
              <w:rPr>
                <w:rFonts w:asciiTheme="minorHAnsi" w:eastAsiaTheme="minorEastAsia" w:hAnsiTheme="minorHAnsi" w:cstheme="minorHAnsi"/>
              </w:rPr>
            </w:pPr>
            <w:r w:rsidRPr="007D6F5C">
              <w:rPr>
                <w:rFonts w:asciiTheme="minorHAnsi" w:eastAsiaTheme="minorEastAsia" w:hAnsiTheme="minorHAnsi" w:cstheme="minorHAnsi"/>
                <w:highlight w:val="yellow"/>
              </w:rPr>
              <w:t>Údaje sa neuvádzajú, ak matka požiadala o utajenie jej osoby v súvislosti s pôrodom, ak sa rodičia nedohodli na mene a priezvisku, ak matka neurčila meno a priezvisko, alebo ak sa jedná o nájdené dieťa.</w:t>
            </w:r>
          </w:p>
        </w:tc>
      </w:tr>
      <w:tr w:rsidR="5DF93008" w:rsidRPr="009D331F" w14:paraId="7C63CC76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9CA" w14:textId="1DEBA711" w:rsidR="5DF93008" w:rsidRPr="009D331F" w:rsidRDefault="5DF93008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jePodpis</w:t>
            </w:r>
          </w:p>
          <w:p w14:paraId="2D00EF84" w14:textId="6DB95B1A" w:rsidR="5DF93008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HoN.</w:t>
            </w:r>
            <w:r w:rsidR="66A78D77" w:rsidRPr="009D331F">
              <w:rPr>
                <w:rFonts w:asciiTheme="minorHAnsi" w:eastAsiaTheme="minorEastAsia" w:hAnsiTheme="minorHAnsi" w:cstheme="minorBidi"/>
              </w:rPr>
              <w:t>5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D90E" w14:textId="3FDC6220" w:rsidR="5DF93008" w:rsidRPr="009D331F" w:rsidRDefault="5DF93008" w:rsidP="5DF93008">
            <w:pPr>
              <w:rPr>
                <w:rFonts w:asciiTheme="minorHAnsi" w:eastAsiaTheme="minorEastAsia" w:hAnsiTheme="minorHAnsi" w:cstheme="minorHAnsi"/>
                <w:u w:val="single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či existuje podpis matky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, tzn. či matka podpísala 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v PZS papierovú dohodu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 o mene a priezvisku dieťaťa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5DF93008" w:rsidRPr="009D331F" w14:paraId="490ADFBA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B347" w14:textId="790B2AC8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  <w:r w:rsidR="09BB613B" w:rsidRPr="009D331F">
              <w:rPr>
                <w:rFonts w:asciiTheme="minorHAnsi" w:eastAsiaTheme="minorEastAsia" w:hAnsiTheme="minorHAnsi" w:cstheme="minorBidi"/>
              </w:rPr>
              <w:t>Dietata</w:t>
            </w:r>
          </w:p>
          <w:p w14:paraId="71EC619A" w14:textId="0333A111" w:rsidR="5DF93008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HoN.</w:t>
            </w:r>
            <w:r w:rsidR="4E7BBA08" w:rsidRPr="009D331F">
              <w:rPr>
                <w:rFonts w:asciiTheme="minorHAnsi" w:eastAsiaTheme="minorEastAsia" w:hAnsiTheme="minorHAnsi" w:cstheme="minorBidi"/>
              </w:rPr>
              <w:t>5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1B0A" w14:textId="5B6CD10B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ComplexType </w:t>
            </w:r>
            <w:r w:rsidRPr="009D331F">
              <w:rPr>
                <w:rFonts w:asciiTheme="minorHAnsi" w:hAnsiTheme="minorHAnsi" w:cstheme="minorBidi"/>
              </w:rPr>
              <w:t>"Meno"</w:t>
            </w:r>
          </w:p>
        </w:tc>
      </w:tr>
      <w:tr w:rsidR="19E85138" w:rsidRPr="009D331F" w14:paraId="57AC19A2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00DC5D55" w14:textId="5FE4F311" w:rsidR="19E85138" w:rsidRPr="009D331F" w:rsidRDefault="19E85138" w:rsidP="51A082AC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E41867A" w14:textId="6C2885B9" w:rsidR="19E85138" w:rsidRPr="009D331F" w:rsidRDefault="19E85138" w:rsidP="7BCA33E5">
            <w:pPr>
              <w:rPr>
                <w:rFonts w:asciiTheme="minorHAnsi" w:hAnsiTheme="minorHAnsi" w:cstheme="minorBidi"/>
              </w:rPr>
            </w:pPr>
          </w:p>
        </w:tc>
      </w:tr>
      <w:tr w:rsidR="607BD462" w:rsidRPr="009D331F" w14:paraId="051C296A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9E37" w14:textId="066016F3" w:rsidR="607BD462" w:rsidRPr="009D331F" w:rsidRDefault="6041200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1E75D0CD" w14:textId="2FFE9FFF" w:rsidR="607BD462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HoN.</w:t>
            </w:r>
            <w:r w:rsidR="3C3445E3" w:rsidRPr="009D331F">
              <w:rPr>
                <w:rFonts w:asciiTheme="minorHAnsi" w:eastAsiaTheme="minorEastAsia" w:hAnsiTheme="minorHAnsi" w:cstheme="minorBidi"/>
              </w:rPr>
              <w:t>6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)</w:t>
            </w:r>
          </w:p>
          <w:p w14:paraId="1E1D1BCC" w14:textId="20D97B9B" w:rsidR="607BD462" w:rsidRPr="009D331F" w:rsidRDefault="00A83C19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644F" w14:textId="6DCC4640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Dieťa</w:t>
            </w:r>
          </w:p>
          <w:p w14:paraId="6D500E7B" w14:textId="0CD487E7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 a priezvisko dieťaťa, ktoré je uvedené na základe dohody rodičov.</w:t>
            </w:r>
          </w:p>
        </w:tc>
      </w:tr>
      <w:tr w:rsidR="607BD462" w:rsidRPr="009D331F" w14:paraId="3190F2F7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FDC1" w14:textId="17F322C5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73EFBA4A" w14:textId="5D94EBEE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2B277A34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C590" w14:textId="038F65A1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Meno dieťaťa </w:t>
            </w:r>
          </w:p>
        </w:tc>
      </w:tr>
      <w:tr w:rsidR="607BD462" w:rsidRPr="009D331F" w14:paraId="36207755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CBE9" w14:textId="5496758A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Priezvisko </w:t>
            </w:r>
          </w:p>
          <w:p w14:paraId="7F299FA1" w14:textId="0B15B54F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04385890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9F35" w14:textId="2F3A76BB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Priezvisko dieťaťa </w:t>
            </w:r>
          </w:p>
        </w:tc>
      </w:tr>
      <w:tr w:rsidR="607BD462" w:rsidRPr="009D331F" w14:paraId="5601A36C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1101" w14:textId="7C2BB55A" w:rsidR="607BD462" w:rsidRPr="009D331F" w:rsidRDefault="607BD462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DoručenieRLDomov</w:t>
            </w:r>
          </w:p>
          <w:p w14:paraId="4066D82D" w14:textId="5449FC8F" w:rsidR="607BD462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75E991C" w:rsidRPr="009D331F">
              <w:rPr>
                <w:rFonts w:asciiTheme="minorHAnsi" w:eastAsiaTheme="minorEastAsia" w:hAnsiTheme="minorHAnsi" w:cstheme="minorHAns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F1E" w14:textId="61D238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Príznak, že RL má byť doručený na adresu trvalého bydliska, hodnoty True a </w:t>
            </w:r>
            <w:r w:rsidR="7E4406C2" w:rsidRPr="009D331F">
              <w:rPr>
                <w:rFonts w:asciiTheme="minorHAnsi" w:eastAsiaTheme="minorEastAsia" w:hAnsiTheme="minorHAnsi" w:cstheme="minorHAnsi"/>
              </w:rPr>
              <w:t>F</w:t>
            </w:r>
            <w:r w:rsidRPr="009D331F">
              <w:rPr>
                <w:rFonts w:asciiTheme="minorHAnsi" w:eastAsiaTheme="minorEastAsia" w:hAnsiTheme="minorHAnsi" w:cstheme="minorHAnsi"/>
              </w:rPr>
              <w:t>alse.</w:t>
            </w:r>
          </w:p>
        </w:tc>
      </w:tr>
      <w:tr w:rsidR="19E85138" w:rsidRPr="009D331F" w14:paraId="13969EE3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D1C865A" w14:textId="478AAD7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475EAAA5" w14:textId="2287FF6F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6D6E0677" w14:textId="77777777" w:rsidTr="424CF5FC">
        <w:trPr>
          <w:trHeight w:val="6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F555" w14:textId="47DBA6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UdajeONajdeni</w:t>
            </w:r>
          </w:p>
          <w:p w14:paraId="22416838" w14:textId="53184863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10E75B8" w:rsidRPr="009D331F">
              <w:rPr>
                <w:rFonts w:asciiTheme="minorHAnsi" w:eastAsiaTheme="minorEastAsia" w:hAnsiTheme="minorHAnsi" w:cstheme="minorHAnsi"/>
              </w:rPr>
              <w:t>7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05AA533A" w14:textId="6938E611" w:rsidR="7AD64BFA" w:rsidRPr="009D331F" w:rsidRDefault="1E76EBF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A84E" w14:textId="2CE8236D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Informácie o nájdení dieťaťa.</w:t>
            </w:r>
          </w:p>
          <w:p w14:paraId="6D2259C7" w14:textId="646B45F1" w:rsidR="7AD64BFA" w:rsidRPr="009D331F" w:rsidRDefault="48BBED9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Povinné vyplnenie, ak najdeneDieta=true. Inak sa neuvádzajú.</w:t>
            </w:r>
          </w:p>
          <w:p w14:paraId="5AE476DC" w14:textId="05982C94" w:rsidR="000D1FCA" w:rsidRPr="009D331F" w:rsidRDefault="00B177A4" w:rsidP="51A082AC">
            <w:pPr>
              <w:rPr>
                <w:rFonts w:asciiTheme="minorHAnsi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235BDF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3C364249" w:rsidRPr="009D331F" w14:paraId="34581798" w14:textId="77777777" w:rsidTr="424CF5FC">
        <w:trPr>
          <w:trHeight w:val="5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C75A" w14:textId="64FBEFA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hniezdoZachrany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993662B" w14:textId="27AA2B59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D1DA5B7" w:rsidRPr="009D331F">
              <w:rPr>
                <w:rFonts w:asciiTheme="minorHAnsi" w:eastAsiaTheme="minorEastAsia" w:hAnsiTheme="minorHAnsi" w:cstheme="minorHAnsi"/>
              </w:rPr>
              <w:t>7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.</w:t>
            </w:r>
            <w:r w:rsidR="78793F52" w:rsidRPr="009D331F">
              <w:rPr>
                <w:rFonts w:asciiTheme="minorHAnsi" w:eastAsiaTheme="minorEastAsia" w:hAnsiTheme="minorHAnsi" w:cstheme="minorHAnsi"/>
              </w:rPr>
              <w:t>1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951" w14:textId="046B28A3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že sa jedná o dieťa uložené do hniezda záchrany.</w:t>
            </w:r>
          </w:p>
        </w:tc>
      </w:tr>
      <w:tr w:rsidR="3C364249" w:rsidRPr="009D331F" w14:paraId="79709260" w14:textId="77777777" w:rsidTr="424CF5FC">
        <w:trPr>
          <w:trHeight w:val="54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C413" w14:textId="1FA595D4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datumNajdenia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D4F135" w14:textId="29924EF6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7D94D01" w:rsidRPr="009D331F">
              <w:rPr>
                <w:rFonts w:asciiTheme="minorHAnsi" w:eastAsiaTheme="minorEastAsia" w:hAnsiTheme="minorHAnsi" w:cstheme="minorHAnsi"/>
              </w:rPr>
              <w:t>7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EE54" w14:textId="3ABA732B" w:rsidR="7AD64BFA" w:rsidRPr="009D331F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nájdenia dieťať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a v prípade jeho nájdenia v hniezde záchrany alebo mimo.</w:t>
            </w:r>
          </w:p>
        </w:tc>
      </w:tr>
      <w:tr w:rsidR="3C364249" w:rsidRPr="009D331F" w14:paraId="3B6ABA09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AA6" w14:textId="695E825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miestoNajdenia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4DC6AB0" w14:textId="74FC11AE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19847FC" w:rsidRPr="009D331F">
              <w:rPr>
                <w:rFonts w:asciiTheme="minorHAnsi" w:eastAsiaTheme="minorEastAsia" w:hAnsiTheme="minorHAnsi" w:cstheme="minorHAnsi"/>
              </w:rPr>
              <w:t>7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.</w:t>
            </w:r>
            <w:r w:rsidR="75341FC1" w:rsidRPr="009D331F">
              <w:rPr>
                <w:rFonts w:asciiTheme="minorHAnsi" w:eastAsiaTheme="minorEastAsia" w:hAnsiTheme="minorHAnsi" w:cstheme="minorHAnsi"/>
              </w:rPr>
              <w:t>3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3053" w14:textId="74714B3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Miesto nájdenia dieťaťa.</w:t>
            </w:r>
          </w:p>
          <w:p w14:paraId="738688B4" w14:textId="7152AAA5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Popis miesta nájdenia dieťaťa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057ACA0E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DD01AAB" w14:textId="25B56EB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173F4F6" w14:textId="7CA0674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03636FA2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F9B5" w14:textId="12E18C99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UdajeONarodeni</w:t>
            </w:r>
          </w:p>
          <w:p w14:paraId="6E7261AD" w14:textId="5FD0754F" w:rsidR="7AD64BFA" w:rsidRPr="00AD7CD4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48BBED92" w:rsidRPr="00AD7CD4">
              <w:rPr>
                <w:rFonts w:asciiTheme="minorHAnsi" w:eastAsiaTheme="minorEastAsia" w:hAnsiTheme="minorHAnsi" w:cstheme="minorHAnsi"/>
              </w:rPr>
              <w:t>HoN.</w:t>
            </w:r>
            <w:r w:rsidR="58837CAD" w:rsidRPr="00AD7CD4">
              <w:rPr>
                <w:rFonts w:asciiTheme="minorHAnsi" w:eastAsiaTheme="minorEastAsia" w:hAnsiTheme="minorHAnsi" w:cstheme="minorHAnsi"/>
              </w:rPr>
              <w:t>8</w:t>
            </w:r>
            <w:r w:rsidR="48BBED92" w:rsidRPr="00AD7CD4">
              <w:rPr>
                <w:rFonts w:asciiTheme="minorHAnsi" w:eastAsiaTheme="minorEastAsia" w:hAnsiTheme="minorHAnsi" w:cstheme="minorHAnsi"/>
              </w:rPr>
              <w:t>)</w:t>
            </w:r>
          </w:p>
          <w:p w14:paraId="3D99C84A" w14:textId="4AD91797" w:rsidR="7AD64BFA" w:rsidRPr="00AD7CD4" w:rsidRDefault="066928CF" w:rsidP="19E85138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11E1" w14:textId="6DC6DB73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Záznam zdravotníckeho zariadenia o narodení.</w:t>
            </w:r>
          </w:p>
          <w:p w14:paraId="4DDACDAD" w14:textId="3046A0E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Vybrané údaje sa neuvádzajú, ak sa jedná o utajený pôrod, alebo bolo dieťaťa odložené do hniezda záchrany resp. nájdené mimo PZS.</w:t>
            </w:r>
          </w:p>
        </w:tc>
      </w:tr>
      <w:tr w:rsidR="3C364249" w:rsidRPr="009D331F" w14:paraId="1A0B21CE" w14:textId="77777777" w:rsidTr="424CF5FC">
        <w:trPr>
          <w:trHeight w:val="5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C353" w14:textId="2F9ABFB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mesiacNarodenia</w:t>
            </w:r>
            <w:r w:rsidR="452CEFEE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5035F4" w14:textId="42B70CC9" w:rsidR="7AD64BFA" w:rsidRPr="00AD7CD4" w:rsidRDefault="452CEFEE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(HoN.</w:t>
            </w:r>
            <w:r w:rsidR="6C33A1A1" w:rsidRPr="00AD7CD4">
              <w:rPr>
                <w:rFonts w:asciiTheme="minorHAnsi" w:eastAsiaTheme="minorEastAsia" w:hAnsiTheme="minorHAnsi" w:cstheme="minorBidi"/>
              </w:rPr>
              <w:t>8</w:t>
            </w:r>
            <w:r w:rsidRPr="00AD7CD4">
              <w:rPr>
                <w:rFonts w:asciiTheme="minorHAnsi" w:eastAsiaTheme="minorEastAsia" w:hAnsiTheme="minorHAnsi" w:cstheme="minorBidi"/>
              </w:rPr>
              <w:t>.</w:t>
            </w:r>
            <w:r w:rsidR="71E0DF05" w:rsidRPr="00AD7CD4">
              <w:rPr>
                <w:rFonts w:asciiTheme="minorHAnsi" w:eastAsiaTheme="minorEastAsia" w:hAnsiTheme="minorHAnsi" w:cstheme="minorBidi"/>
              </w:rPr>
              <w:t>1</w:t>
            </w:r>
            <w:r w:rsidRPr="00AD7CD4">
              <w:rPr>
                <w:rFonts w:asciiTheme="minorHAnsi" w:eastAsiaTheme="minorEastAsia" w:hAnsiTheme="minorHAnsi" w:cstheme="minorBid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EC22" w14:textId="0E56EB66" w:rsidR="7AD64BFA" w:rsidRPr="00AD7CD4" w:rsidRDefault="48BBED92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 xml:space="preserve">Mesiac narodenia </w:t>
            </w:r>
            <w:r w:rsidR="76363749" w:rsidRPr="00AD7CD4">
              <w:rPr>
                <w:rFonts w:asciiTheme="minorHAnsi" w:eastAsiaTheme="minorEastAsia" w:hAnsiTheme="minorHAnsi" w:cstheme="minorBidi"/>
              </w:rPr>
              <w:t>dieťaťa</w:t>
            </w:r>
            <w:r w:rsidRPr="00AD7CD4">
              <w:rPr>
                <w:rFonts w:asciiTheme="minorHAnsi" w:eastAsiaTheme="minorEastAsia" w:hAnsiTheme="minorHAnsi" w:cstheme="minorBidi"/>
              </w:rPr>
              <w:t xml:space="preserve"> v tvare YYYY.MM.</w:t>
            </w:r>
          </w:p>
        </w:tc>
      </w:tr>
      <w:tr w:rsidR="3C364249" w:rsidRPr="009D331F" w14:paraId="49F02C5D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401A" w14:textId="50FD251D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denNarodenia</w:t>
            </w:r>
            <w:r w:rsidR="4DC37B0C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3B95F6" w14:textId="1E2A467B" w:rsidR="7AD64BFA" w:rsidRPr="00AD7CD4" w:rsidRDefault="4DC37B0C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(HoN.</w:t>
            </w:r>
            <w:r w:rsidR="5F107A34" w:rsidRPr="00AD7CD4">
              <w:rPr>
                <w:rFonts w:asciiTheme="minorHAnsi" w:eastAsiaTheme="minorEastAsia" w:hAnsiTheme="minorHAnsi" w:cstheme="minorBidi"/>
              </w:rPr>
              <w:t>8</w:t>
            </w:r>
            <w:r w:rsidRPr="00AD7CD4">
              <w:rPr>
                <w:rFonts w:asciiTheme="minorHAnsi" w:eastAsiaTheme="minorEastAsia" w:hAnsiTheme="minorHAnsi" w:cstheme="minorBidi"/>
              </w:rPr>
              <w:t>.</w:t>
            </w:r>
            <w:r w:rsidR="7374BA3F" w:rsidRPr="00AD7CD4">
              <w:rPr>
                <w:rFonts w:asciiTheme="minorHAnsi" w:eastAsiaTheme="minorEastAsia" w:hAnsiTheme="minorHAnsi" w:cstheme="minorBidi"/>
              </w:rPr>
              <w:t>2</w:t>
            </w:r>
            <w:r w:rsidRPr="00AD7CD4">
              <w:rPr>
                <w:rFonts w:asciiTheme="minorHAnsi" w:eastAsiaTheme="minorEastAsia" w:hAnsiTheme="minorHAnsi" w:cstheme="minorBid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660C" w14:textId="3E7F446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Deň narodenia - Poradové číslo dňa v príslušnom mesiaci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  <w:p w14:paraId="6574FA8B" w14:textId="45EFB3AF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Atribút 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je nepovinný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, ak bolo dieťaťa odložené do hniezda záchrany alebo nájdené mimo PZS - 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atribút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"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najdeneDieta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  <w:r w:rsidR="00E92197" w:rsidRPr="00AD7CD4">
              <w:rPr>
                <w:rFonts w:asciiTheme="minorHAnsi" w:eastAsiaTheme="minorEastAsia" w:hAnsiTheme="minorHAnsi" w:cstheme="minorHAnsi"/>
              </w:rPr>
              <w:t>–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príznak</w:t>
            </w:r>
            <w:r w:rsidR="00E92197" w:rsidRPr="00AD7CD4">
              <w:rPr>
                <w:rFonts w:asciiTheme="minorHAnsi" w:eastAsiaTheme="minorEastAsia" w:hAnsiTheme="minorHAnsi" w:cstheme="minorHAnsi"/>
              </w:rPr>
              <w:t>=true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53F895A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07FB" w14:textId="0EC80185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casNarodenia</w:t>
            </w:r>
            <w:r w:rsidR="75FB3BB4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8D5CB2E" w14:textId="7C843047" w:rsidR="7AD64BFA" w:rsidRPr="00AD7CD4" w:rsidRDefault="75FB3BB4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16D4D7A8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3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CD90" w14:textId="40916D30" w:rsidR="7AD64BFA" w:rsidRPr="00AD7CD4" w:rsidRDefault="7AD64BFA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Čas narodenia</w:t>
            </w:r>
            <w:r w:rsidR="00465D36" w:rsidRPr="00AD7CD4">
              <w:rPr>
                <w:rFonts w:asciiTheme="minorHAnsi" w:eastAsiaTheme="minorEastAsia" w:hAnsiTheme="minorHAnsi" w:cstheme="minorBidi"/>
              </w:rPr>
              <w:t>, uvádza sa hodina a minúta (nie je požadované uvádzať s presnosťou na sekundy)</w:t>
            </w:r>
            <w:r w:rsidRPr="00AD7CD4">
              <w:rPr>
                <w:rFonts w:asciiTheme="minorHAnsi" w:eastAsiaTheme="minorEastAsia" w:hAnsiTheme="minorHAnsi" w:cstheme="minorBidi"/>
              </w:rPr>
              <w:t>, v tvare hh:mm:ss, kde ss = “00”.</w:t>
            </w:r>
          </w:p>
          <w:p w14:paraId="3C0D6DC3" w14:textId="4B15A08F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Atribút sa neuvádza, ak bolo dieťaťa odložené do hniezda záchrany alebo nájdené mimo PZS - atribút najdeneDieta = true.</w:t>
            </w:r>
          </w:p>
        </w:tc>
      </w:tr>
      <w:tr w:rsidR="3C364249" w:rsidRPr="009D331F" w14:paraId="524F1918" w14:textId="77777777" w:rsidTr="424CF5FC">
        <w:trPr>
          <w:trHeight w:val="60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248E" w14:textId="5F31624E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pohlavie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AAE982" w14:textId="7B381463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HoN.</w:t>
            </w:r>
            <w:r w:rsidR="670B9AB7" w:rsidRPr="00AD7CD4">
              <w:rPr>
                <w:rFonts w:asciiTheme="minorHAnsi" w:eastAsiaTheme="minorEastAsia" w:hAnsiTheme="minorHAnsi" w:cstheme="minorHAnsi"/>
              </w:rPr>
              <w:t>8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4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95E" w14:textId="48A7C1C7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Pohlavie</w:t>
            </w:r>
          </w:p>
          <w:p w14:paraId="0D0CC788" w14:textId="60410CB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OID: 1.3.158.00165387.100.10.55</w:t>
            </w:r>
          </w:p>
        </w:tc>
      </w:tr>
      <w:tr w:rsidR="3C364249" w:rsidRPr="009D331F" w14:paraId="4A70707C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33AD" w14:textId="0C1248AF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vitalita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8762B8" w14:textId="4481EABF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3011675" w:rsidRPr="00AD7CD4">
              <w:rPr>
                <w:rFonts w:asciiTheme="minorHAnsi" w:eastAsiaTheme="minorEastAsia" w:hAnsiTheme="minorHAnsi" w:cstheme="minorHAnsi"/>
              </w:rPr>
              <w:t>8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5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9232" w14:textId="4857685D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Vitalita:</w:t>
            </w:r>
          </w:p>
          <w:p w14:paraId="67D52918" w14:textId="33ED4408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OID: </w:t>
            </w:r>
            <w:r w:rsidR="00465D36" w:rsidRPr="00AD7CD4">
              <w:rPr>
                <w:rFonts w:asciiTheme="minorHAnsi" w:eastAsiaTheme="minorEastAsia" w:hAnsiTheme="minorHAnsi" w:cstheme="minorHAnsi"/>
              </w:rPr>
              <w:t>1.3.158.00165387.100.10.267</w:t>
            </w:r>
          </w:p>
        </w:tc>
      </w:tr>
      <w:tr w:rsidR="3C364249" w:rsidRPr="009D331F" w14:paraId="14324923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7692" w14:textId="6F5A0777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055A57B" w14:textId="50E2D336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987AA25" w:rsidRPr="00AD7CD4">
              <w:rPr>
                <w:rFonts w:asciiTheme="minorHAnsi" w:eastAsiaTheme="minorEastAsia" w:hAnsiTheme="minorHAnsi" w:cstheme="minorHAnsi"/>
              </w:rPr>
              <w:t>8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6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BA1" w14:textId="3596F7B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Príznak viacpočetného pôrodu</w:t>
            </w:r>
          </w:p>
          <w:p w14:paraId="3EFE3B30" w14:textId="4818C337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1 - jedno dieťa</w:t>
            </w:r>
          </w:p>
          <w:p w14:paraId="3232600B" w14:textId="3281F621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2 - dvojča</w:t>
            </w:r>
          </w:p>
          <w:p w14:paraId="2773EF37" w14:textId="0C9E6E36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3 - trojča</w:t>
            </w:r>
          </w:p>
          <w:p w14:paraId="2A3C4213" w14:textId="2D244EBB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.....</w:t>
            </w:r>
          </w:p>
          <w:p w14:paraId="10EDA0C0" w14:textId="2AEBDF77" w:rsidR="7AD64BFA" w:rsidRPr="00AD7CD4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Neuvádza sa, ak najdeneDieta=true.</w:t>
            </w:r>
          </w:p>
        </w:tc>
      </w:tr>
      <w:tr w:rsidR="3C364249" w:rsidRPr="009D331F" w14:paraId="63BF98C9" w14:textId="77777777" w:rsidTr="424CF5FC">
        <w:trPr>
          <w:trHeight w:val="7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953A" w14:textId="7463AA53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porodPoradie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847F47F" w14:textId="4CEBEE40" w:rsidR="7AD64BFA" w:rsidRPr="00AD7CD4" w:rsidRDefault="00D66942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HoN.</w:t>
            </w:r>
            <w:r w:rsidR="038B532C" w:rsidRPr="00AD7CD4">
              <w:rPr>
                <w:rFonts w:asciiTheme="minorHAnsi" w:eastAsiaTheme="minorEastAsia" w:hAnsiTheme="minorHAnsi" w:cstheme="minorHAnsi"/>
              </w:rPr>
              <w:t>8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7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A6EE" w14:textId="2B7F8E68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 pôrodu.</w:t>
            </w:r>
          </w:p>
          <w:p w14:paraId="7287C6C6" w14:textId="173A076A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66CF92DF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CAEC" w14:textId="2E1F1E06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porodnaDlzka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1B4370D" w14:textId="6334FACD" w:rsidR="7AD64BFA" w:rsidRPr="00AD7CD4" w:rsidRDefault="00D66942" w:rsidP="00D50320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CFC61A7" w:rsidRPr="00AD7CD4">
              <w:rPr>
                <w:rFonts w:asciiTheme="minorHAnsi" w:eastAsiaTheme="minorEastAsia" w:hAnsiTheme="minorHAnsi" w:cstheme="minorHAnsi"/>
              </w:rPr>
              <w:t>8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8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6996" w14:textId="1D63BB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dĺžka (v cm). </w:t>
            </w:r>
          </w:p>
          <w:p w14:paraId="6FB2F24B" w14:textId="374271AE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7B32120E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5E14" w14:textId="2E45083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porodnaHmotnost</w:t>
            </w:r>
            <w:r w:rsidR="1377C848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A63E761" w14:textId="74D4D463" w:rsidR="7AD64BFA" w:rsidRPr="00AD7CD4" w:rsidRDefault="1377C84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4ED403DD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9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0963" w14:textId="5E58F02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hmotnosť (v gramoch). </w:t>
            </w:r>
          </w:p>
          <w:p w14:paraId="44078C63" w14:textId="0139CEBB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41080237" w14:textId="77777777" w:rsidTr="424CF5FC">
        <w:trPr>
          <w:trHeight w:val="4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85B1" w14:textId="31C134CD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tyzdenTehotenstva</w:t>
            </w:r>
            <w:r w:rsidR="1ABE3BC2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EDEC886" w14:textId="597F365E" w:rsidR="7AD64BFA" w:rsidRPr="00AD7CD4" w:rsidRDefault="1ABE3BC2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4490034F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10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BD81" w14:textId="41766A5C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Týždeň tehotenstva. </w:t>
            </w:r>
          </w:p>
          <w:p w14:paraId="685DF105" w14:textId="34B48620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D046CC2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0C9" w14:textId="37638D9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rodisko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B986B1" w14:textId="1FFC7860" w:rsidR="7AD64BFA" w:rsidRPr="00AD7CD4" w:rsidRDefault="00CD5F11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HoN.</w:t>
            </w:r>
            <w:r w:rsidR="51849859" w:rsidRPr="00AD7CD4">
              <w:rPr>
                <w:rFonts w:asciiTheme="minorHAnsi" w:eastAsiaTheme="minorEastAsia" w:hAnsiTheme="minorHAnsi" w:cstheme="minorHAnsi"/>
              </w:rPr>
              <w:t>8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11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CBC5" w14:textId="77B92CEE" w:rsidR="32705C9F" w:rsidRPr="009D331F" w:rsidRDefault="32705C9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Identifikácia miesta narodenia</w:t>
            </w:r>
          </w:p>
          <w:p w14:paraId="5F59F412" w14:textId="450682C0" w:rsidR="08ABF0AE" w:rsidRPr="009D331F" w:rsidRDefault="08ABF0A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r w:rsidR="25553862" w:rsidRPr="009D331F">
              <w:rPr>
                <w:rFonts w:asciiTheme="minorHAnsi" w:eastAsiaTheme="minorEastAsia" w:hAnsiTheme="minorHAnsi" w:cstheme="minorHAnsi"/>
              </w:rPr>
              <w:t>ComplexType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“MiestoNarodenia”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2BF74746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BA36C1D" w14:textId="5E5456BC" w:rsidR="19E85138" w:rsidRPr="00AD7CD4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924C9FB" w14:textId="4757F7C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4338825C" w:rsidRPr="009D331F" w14:paraId="35BD1B8C" w14:textId="77777777" w:rsidTr="424CF5FC">
        <w:trPr>
          <w:trHeight w:val="6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CE48" w14:textId="40056965" w:rsidR="4338825C" w:rsidRPr="00AD7CD4" w:rsidRDefault="4338825C" w:rsidP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MiestoNarodenia</w:t>
            </w:r>
          </w:p>
          <w:p w14:paraId="06933017" w14:textId="73620BA2" w:rsidR="4338825C" w:rsidRPr="00AD7CD4" w:rsidRDefault="0044336B" w:rsidP="19E85138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</w:t>
            </w:r>
            <w:r w:rsidR="4338825C" w:rsidRPr="00AD7CD4">
              <w:rPr>
                <w:rFonts w:asciiTheme="minorHAnsi" w:hAnsiTheme="minorHAnsi" w:cstheme="minorHAnsi"/>
              </w:rPr>
              <w:t>HoN.</w:t>
            </w:r>
            <w:r w:rsidR="7D5C018C" w:rsidRPr="00AD7CD4">
              <w:rPr>
                <w:rFonts w:asciiTheme="minorHAnsi" w:hAnsiTheme="minorHAnsi" w:cstheme="minorHAnsi"/>
              </w:rPr>
              <w:t>9</w:t>
            </w:r>
            <w:r w:rsidR="4338825C" w:rsidRPr="00AD7CD4">
              <w:rPr>
                <w:rFonts w:asciiTheme="minorHAnsi" w:hAnsiTheme="minorHAnsi" w:cstheme="minorHAnsi"/>
              </w:rPr>
              <w:t>)</w:t>
            </w:r>
          </w:p>
          <w:p w14:paraId="0B99A4D8" w14:textId="76891E03" w:rsidR="4338825C" w:rsidRPr="00AD7CD4" w:rsidRDefault="13D4A0CD" w:rsidP="19E85138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D395" w14:textId="77777777" w:rsidR="4338825C" w:rsidRPr="009D331F" w:rsidRDefault="4338825C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Záznam zdravotníckeho zariadenia o mieste narodenia dieťaťa.</w:t>
            </w:r>
          </w:p>
          <w:p w14:paraId="4341A469" w14:textId="036A6707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narodenia dieťaťa v zdravotníckom zariadení je to okres a obec, kde sa zdravotnícke zariadenie nachádza</w:t>
            </w:r>
            <w:r w:rsidR="00B177A4" w:rsidRPr="009D331F">
              <w:rPr>
                <w:rFonts w:asciiTheme="minorHAnsi" w:hAnsiTheme="minorHAnsi" w:cstheme="minorBidi"/>
              </w:rPr>
              <w:t>.</w:t>
            </w:r>
          </w:p>
          <w:p w14:paraId="73D586A1" w14:textId="2E6C6633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nájdeného dieťaťa je to obec a okres, kde sa dieťa našlo.</w:t>
            </w:r>
          </w:p>
        </w:tc>
      </w:tr>
      <w:tr w:rsidR="4338825C" w:rsidRPr="009D331F" w14:paraId="0319FB0E" w14:textId="77777777" w:rsidTr="424CF5FC">
        <w:trPr>
          <w:trHeight w:val="7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862" w14:textId="01C97DCA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Okres</w:t>
            </w:r>
          </w:p>
          <w:p w14:paraId="600E4CF4" w14:textId="238D611B" w:rsidR="4338825C" w:rsidRPr="00AD7CD4" w:rsidRDefault="4338825C" w:rsidP="0044336B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(HoN.</w:t>
            </w:r>
            <w:r w:rsidR="0294B92D" w:rsidRPr="00AD7CD4">
              <w:rPr>
                <w:rFonts w:asciiTheme="minorHAnsi" w:hAnsiTheme="minorHAnsi" w:cstheme="minorHAnsi"/>
              </w:rPr>
              <w:t>9</w:t>
            </w:r>
            <w:r w:rsidRPr="00AD7CD4">
              <w:rPr>
                <w:rFonts w:asciiTheme="minorHAnsi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8045" w14:textId="57FDCFCD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Okres. OID: 1.3.158.00165387.100.10.44</w:t>
            </w:r>
          </w:p>
        </w:tc>
      </w:tr>
      <w:tr w:rsidR="4338825C" w:rsidRPr="009D331F" w14:paraId="5E98EAB4" w14:textId="77777777" w:rsidTr="424CF5FC">
        <w:trPr>
          <w:trHeight w:val="69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0B26" w14:textId="6A28D0F6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Obec</w:t>
            </w:r>
          </w:p>
          <w:p w14:paraId="65ABBB53" w14:textId="427F5941" w:rsidR="4338825C" w:rsidRPr="00AD7CD4" w:rsidRDefault="4338825C" w:rsidP="0044336B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(HoN.</w:t>
            </w:r>
            <w:r w:rsidR="2C373B2F" w:rsidRPr="00AD7CD4">
              <w:rPr>
                <w:rFonts w:asciiTheme="minorHAnsi" w:hAnsiTheme="minorHAnsi" w:cstheme="minorHAnsi"/>
              </w:rPr>
              <w:t>9</w:t>
            </w:r>
            <w:r w:rsidRPr="00AD7CD4">
              <w:rPr>
                <w:rFonts w:asciiTheme="minorHAnsi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E96E" w14:textId="49FA032F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Obec. OID: 1.3.158.00165387.100.10.45</w:t>
            </w:r>
          </w:p>
        </w:tc>
      </w:tr>
      <w:tr w:rsidR="4338825C" w:rsidRPr="009D331F" w14:paraId="70B5A12C" w14:textId="77777777" w:rsidTr="424CF5FC">
        <w:trPr>
          <w:trHeight w:val="70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ABA6" w14:textId="6C3A374C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SpisovaZnacka</w:t>
            </w:r>
          </w:p>
          <w:p w14:paraId="2F08E1AF" w14:textId="5F05C71E" w:rsidR="4338825C" w:rsidRPr="00AD7CD4" w:rsidRDefault="0044336B" w:rsidP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</w:t>
            </w:r>
            <w:r w:rsidR="4338825C" w:rsidRPr="00AD7CD4">
              <w:rPr>
                <w:rFonts w:asciiTheme="minorHAnsi" w:hAnsiTheme="minorHAnsi" w:cstheme="minorHAnsi"/>
              </w:rPr>
              <w:t>HoN.</w:t>
            </w:r>
            <w:r w:rsidR="041CC7DF" w:rsidRPr="00AD7CD4">
              <w:rPr>
                <w:rFonts w:asciiTheme="minorHAnsi" w:hAnsiTheme="minorHAnsi" w:cstheme="minorHAnsi"/>
              </w:rPr>
              <w:t>9</w:t>
            </w:r>
            <w:r w:rsidR="4338825C" w:rsidRPr="00AD7CD4">
              <w:rPr>
                <w:rFonts w:asciiTheme="minorHAnsi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F538" w14:textId="768B821A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Spisová značka evidovaná v zdravotníckom zariadení</w:t>
            </w:r>
            <w:r w:rsidR="008E050B" w:rsidRPr="009D331F">
              <w:rPr>
                <w:rFonts w:asciiTheme="minorHAnsi" w:hAnsiTheme="minorHAnsi" w:cstheme="minorHAnsi"/>
              </w:rPr>
              <w:t xml:space="preserve">, </w:t>
            </w:r>
            <w:r w:rsidR="008E050B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  <w:bdr w:val="none" w:sz="0" w:space="0" w:color="auto" w:frame="1"/>
              </w:rPr>
              <w:t>tzn. je to poradové číslo pôrodu 1-9999 podľa poradia v pôrodnej knihe príslušnej gynekologicko-pôrodníckej kliniky/oddelenia</w:t>
            </w:r>
          </w:p>
        </w:tc>
      </w:tr>
      <w:tr w:rsidR="4338825C" w:rsidRPr="009D331F" w14:paraId="79320104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D11" w14:textId="123B6923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PorodnaKniha</w:t>
            </w:r>
          </w:p>
          <w:p w14:paraId="3140349C" w14:textId="45D30F9A" w:rsidR="4338825C" w:rsidRPr="009D331F" w:rsidRDefault="4338825C" w:rsidP="0044336B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(HoN.</w:t>
            </w:r>
            <w:r w:rsidR="1299D3E1" w:rsidRPr="009D331F">
              <w:rPr>
                <w:rFonts w:asciiTheme="minorHAnsi" w:hAnsiTheme="minorHAnsi" w:cstheme="minorHAnsi"/>
              </w:rPr>
              <w:t>9</w:t>
            </w:r>
            <w:r w:rsidRPr="009D331F">
              <w:rPr>
                <w:rFonts w:asciiTheme="minorHAnsi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C62E" w14:textId="3A9C5B73" w:rsidR="4338825C" w:rsidRPr="009D331F" w:rsidRDefault="5601AF7E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Identifikácia pôrodnej knihy v zdravotníckom zariadení</w:t>
            </w:r>
            <w:r w:rsidR="00206C2E" w:rsidRPr="009D331F">
              <w:rPr>
                <w:rFonts w:asciiTheme="minorHAnsi" w:hAnsiTheme="minorHAnsi" w:cstheme="minorHAnsi"/>
              </w:rPr>
              <w:t>:</w:t>
            </w:r>
          </w:p>
          <w:p w14:paraId="1A3BACC6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1 (oficiálna pôrodná kniha)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E5FEF68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2 (platí len pre ZZ Košice a Prešov) 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E3521C9" w14:textId="62C3FE7D" w:rsidR="008E050B" w:rsidRPr="009D331F" w:rsidRDefault="008E050B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9 (fiktívne číslo pôrodnej knihy) - identi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 xml:space="preserve">fikácia pôrodu mimo ústavného zdravotného zariadenia </w:t>
            </w:r>
          </w:p>
        </w:tc>
      </w:tr>
      <w:tr w:rsidR="19E85138" w:rsidRPr="009D331F" w14:paraId="4110AAB5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F6B4D10" w14:textId="45B306D8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4ED195C" w14:textId="15E13DF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1791DBF0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DE56" w14:textId="35FBAF06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Storno</w:t>
            </w:r>
          </w:p>
          <w:p w14:paraId="4AFB5352" w14:textId="3B4D4FA5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E4C47EA" w:rsidRPr="009D331F">
              <w:rPr>
                <w:rFonts w:asciiTheme="minorHAnsi" w:eastAsiaTheme="minorEastAsia" w:hAnsiTheme="minorHAnsi" w:cstheme="minorHAnsi"/>
              </w:rPr>
              <w:t>1</w:t>
            </w:r>
            <w:r w:rsidR="68AB1C7C" w:rsidRPr="009D331F">
              <w:rPr>
                <w:rFonts w:asciiTheme="minorHAnsi" w:eastAsiaTheme="minorEastAsia" w:hAnsiTheme="minorHAnsi" w:cstheme="minorHAnsi"/>
              </w:rPr>
              <w:t>0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7F8FFC38" w14:textId="1564A7D7" w:rsidR="607BD462" w:rsidRPr="009D331F" w:rsidRDefault="4AF07242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7541" w14:textId="236D95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Informácia o vykonanom storne záznamu.</w:t>
            </w:r>
          </w:p>
        </w:tc>
      </w:tr>
      <w:tr w:rsidR="3C364249" w:rsidRPr="009D331F" w14:paraId="25A25BD9" w14:textId="77777777" w:rsidTr="424CF5FC">
        <w:trPr>
          <w:trHeight w:val="59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9D43" w14:textId="1AC419D8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</w:t>
            </w:r>
          </w:p>
          <w:p w14:paraId="6CF8C763" w14:textId="1ABA4D1F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216C911A" w:rsidRPr="009D331F">
              <w:rPr>
                <w:rFonts w:asciiTheme="minorHAnsi" w:eastAsiaTheme="minorEastAsia" w:hAnsiTheme="minorHAnsi" w:cstheme="minorHAnsi"/>
              </w:rPr>
              <w:t>1</w:t>
            </w:r>
            <w:r w:rsidR="47377017" w:rsidRPr="009D331F">
              <w:rPr>
                <w:rFonts w:asciiTheme="minorHAnsi" w:eastAsiaTheme="minorEastAsia" w:hAnsiTheme="minorHAnsi" w:cstheme="minorHAnsi"/>
              </w:rPr>
              <w:t>0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EF07" w14:textId="1FB91E07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vykonania storna</w:t>
            </w:r>
          </w:p>
        </w:tc>
      </w:tr>
      <w:tr w:rsidR="3C364249" w:rsidRPr="009D331F" w14:paraId="203FE9EA" w14:textId="77777777" w:rsidTr="424CF5FC">
        <w:trPr>
          <w:trHeight w:val="63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21F9" w14:textId="62B0C58B" w:rsidR="607BD462" w:rsidRPr="009D331F" w:rsidRDefault="71B4FDE4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ovod</w:t>
            </w:r>
          </w:p>
          <w:p w14:paraId="29E339C1" w14:textId="7E435A7A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211B2D4" w:rsidRPr="009D331F">
              <w:rPr>
                <w:rFonts w:asciiTheme="minorHAnsi" w:eastAsiaTheme="minorEastAsia" w:hAnsiTheme="minorHAnsi" w:cstheme="minorHAnsi"/>
              </w:rPr>
              <w:t>1</w:t>
            </w:r>
            <w:r w:rsidR="50141613" w:rsidRPr="009D331F">
              <w:rPr>
                <w:rFonts w:asciiTheme="minorHAnsi" w:eastAsiaTheme="minorEastAsia" w:hAnsiTheme="minorHAnsi" w:cstheme="minorHAnsi"/>
              </w:rPr>
              <w:t>0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D130" w14:textId="3156E2B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Dôvod vykonania storna</w:t>
            </w:r>
          </w:p>
        </w:tc>
      </w:tr>
      <w:tr w:rsidR="3C364249" w:rsidRPr="009D331F" w14:paraId="0F04B8FB" w14:textId="77777777" w:rsidTr="424CF5FC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F6C3" w14:textId="2B6B76CF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vykonalOuPZS</w:t>
            </w:r>
          </w:p>
          <w:p w14:paraId="5D0D8FD0" w14:textId="13E2A3DB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87B286D" w:rsidRPr="009D331F">
              <w:rPr>
                <w:rFonts w:asciiTheme="minorHAnsi" w:eastAsiaTheme="minorEastAsia" w:hAnsiTheme="minorHAnsi" w:cstheme="minorHAnsi"/>
              </w:rPr>
              <w:t>1</w:t>
            </w:r>
            <w:r w:rsidR="70BC619C" w:rsidRPr="009D331F">
              <w:rPr>
                <w:rFonts w:asciiTheme="minorHAnsi" w:eastAsiaTheme="minorEastAsia" w:hAnsiTheme="minorHAnsi" w:cstheme="minorHAnsi"/>
              </w:rPr>
              <w:t>0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E408" w14:textId="4BF3A1FE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odborného útvaru PZS, ktorý storno vykonal.</w:t>
            </w:r>
          </w:p>
          <w:p w14:paraId="0AAC0E15" w14:textId="4ABEC23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  <w:tr w:rsidR="3C364249" w:rsidRPr="009D331F" w14:paraId="6795C15E" w14:textId="77777777" w:rsidTr="424CF5FC">
        <w:trPr>
          <w:trHeight w:val="6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2F29" w14:textId="6C534161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vykonalZdrparc</w:t>
            </w:r>
          </w:p>
          <w:p w14:paraId="204EB363" w14:textId="4257A31D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3E70BD0D" w:rsidRPr="009D331F">
              <w:rPr>
                <w:rFonts w:asciiTheme="minorHAnsi" w:eastAsiaTheme="minorEastAsia" w:hAnsiTheme="minorHAnsi" w:cstheme="minorHAnsi"/>
              </w:rPr>
              <w:t>1</w:t>
            </w:r>
            <w:r w:rsidR="459F85CC" w:rsidRPr="009D331F">
              <w:rPr>
                <w:rFonts w:asciiTheme="minorHAnsi" w:eastAsiaTheme="minorEastAsia" w:hAnsiTheme="minorHAnsi" w:cstheme="minorHAnsi"/>
              </w:rPr>
              <w:t>0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BF2B" w14:textId="2DE0B0A2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zdravotníckeho pracovníka, ktorý storno vykonal.</w:t>
            </w:r>
          </w:p>
          <w:p w14:paraId="4A679684" w14:textId="264E426D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</w:tbl>
    <w:p w14:paraId="2C534A7F" w14:textId="4C3E6180" w:rsidR="00C26A9D" w:rsidRPr="009D331F" w:rsidRDefault="00C26A9D">
      <w:pPr>
        <w:spacing w:before="0" w:after="200" w:line="276" w:lineRule="auto"/>
      </w:pPr>
    </w:p>
    <w:p w14:paraId="3178E699" w14:textId="32DB7827" w:rsidR="6FA1D55B" w:rsidRPr="009D331F" w:rsidRDefault="668CA701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4" w:name="_Toc102571079"/>
      <w:r w:rsidRPr="009D331F">
        <w:rPr>
          <w:lang w:val="sk-SK"/>
        </w:rPr>
        <w:t xml:space="preserve">Complex </w:t>
      </w:r>
      <w:r w:rsidR="5A02233A" w:rsidRPr="009D331F">
        <w:rPr>
          <w:lang w:val="sk-SK"/>
        </w:rPr>
        <w:t>t</w:t>
      </w:r>
      <w:r w:rsidRPr="009D331F">
        <w:rPr>
          <w:lang w:val="sk-SK"/>
        </w:rPr>
        <w:t xml:space="preserve">ype </w:t>
      </w:r>
      <w:r w:rsidR="4D54F7E6" w:rsidRPr="009D331F">
        <w:rPr>
          <w:lang w:val="sk-SK"/>
        </w:rPr>
        <w:t>“</w:t>
      </w:r>
      <w:r w:rsidRPr="009D331F">
        <w:rPr>
          <w:lang w:val="sk-SK"/>
        </w:rPr>
        <w:t>Adresa</w:t>
      </w:r>
      <w:r w:rsidR="30863A20" w:rsidRPr="009D331F">
        <w:rPr>
          <w:lang w:val="sk-SK"/>
        </w:rPr>
        <w:t>”</w:t>
      </w:r>
      <w:bookmarkEnd w:id="114"/>
    </w:p>
    <w:p w14:paraId="4D577C0A" w14:textId="5C38BC6A" w:rsidR="3C364249" w:rsidRPr="009D331F" w:rsidRDefault="3C364249" w:rsidP="3C364249"/>
    <w:p w14:paraId="729826A2" w14:textId="247787AE" w:rsidR="6FA1D55B" w:rsidRPr="009D331F" w:rsidRDefault="6FA1D55B" w:rsidP="3C364249">
      <w:r w:rsidRPr="009D331F">
        <w:t>Popis komplexného typu pre opakované použitie.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624"/>
        <w:gridCol w:w="6448"/>
      </w:tblGrid>
      <w:tr w:rsidR="3C364249" w:rsidRPr="009D331F" w14:paraId="1959F33E" w14:textId="77777777" w:rsidTr="002B25BF">
        <w:trPr>
          <w:trHeight w:val="193"/>
        </w:trPr>
        <w:tc>
          <w:tcPr>
            <w:tcW w:w="262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520BA7F" w14:textId="54DA033F" w:rsidR="3C364249" w:rsidRPr="009D331F" w:rsidRDefault="3C364249" w:rsidP="3C364249">
            <w:pPr>
              <w:rPr>
                <w:sz w:val="18"/>
                <w:szCs w:val="18"/>
              </w:rPr>
            </w:pPr>
          </w:p>
          <w:p w14:paraId="611524FB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A57AB07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EDB94A2" w14:textId="77777777" w:rsidTr="002B25BF">
        <w:trPr>
          <w:trHeight w:val="89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11D" w14:textId="703CB513" w:rsidR="3C364249" w:rsidRPr="009D331F" w:rsidRDefault="3C364249" w:rsidP="3C364249">
            <w:r w:rsidRPr="009D331F">
              <w:rPr>
                <w:sz w:val="18"/>
                <w:szCs w:val="18"/>
              </w:rPr>
              <w:t>Adresa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E8E8" w14:textId="75D28525" w:rsidR="3C364249" w:rsidRPr="009D331F" w:rsidRDefault="3C364249" w:rsidP="3C364249">
            <w:r w:rsidRPr="009D331F">
              <w:t>Adresa pobytu osoby.</w:t>
            </w:r>
          </w:p>
          <w:p w14:paraId="16075F10" w14:textId="3C16AF38" w:rsidR="3C364249" w:rsidRPr="009D331F" w:rsidRDefault="3C364249" w:rsidP="3C364249">
            <w:r w:rsidRPr="009D331F">
              <w:t>Pre pobyt v SR budú vyplnené položky:</w:t>
            </w:r>
          </w:p>
          <w:p w14:paraId="70701FF4" w14:textId="78D4D682" w:rsidR="3C364249" w:rsidRPr="009D331F" w:rsidRDefault="3C364249" w:rsidP="3C364249">
            <w:r w:rsidRPr="009D331F">
              <w:t xml:space="preserve">Okres, </w:t>
            </w:r>
          </w:p>
          <w:p w14:paraId="7DD841AB" w14:textId="7C4D482C" w:rsidR="3C364249" w:rsidRPr="009D331F" w:rsidRDefault="3C364249" w:rsidP="3C364249">
            <w:r w:rsidRPr="009D331F">
              <w:t xml:space="preserve">Obec, </w:t>
            </w:r>
          </w:p>
          <w:p w14:paraId="6188DB3F" w14:textId="3CC1035D" w:rsidR="3C364249" w:rsidRPr="009D331F" w:rsidRDefault="3C364249" w:rsidP="3C364249">
            <w:r w:rsidRPr="009D331F">
              <w:t xml:space="preserve">Súpisné číslo, </w:t>
            </w:r>
          </w:p>
          <w:p w14:paraId="7F320DE0" w14:textId="7AE64FB5" w:rsidR="3C364249" w:rsidRPr="009D331F" w:rsidRDefault="3C364249" w:rsidP="3C364249">
            <w:r w:rsidRPr="009D331F">
              <w:t xml:space="preserve">Orientačné číslo(ak existuje), </w:t>
            </w:r>
          </w:p>
          <w:p w14:paraId="607679E3" w14:textId="77777777" w:rsidR="008E050B" w:rsidRPr="009D331F" w:rsidRDefault="3C364249" w:rsidP="3C364249">
            <w:r w:rsidRPr="009D331F">
              <w:t>Ulicu (ak existuje)</w:t>
            </w:r>
          </w:p>
          <w:p w14:paraId="1021A80C" w14:textId="43DEE812" w:rsidR="3C364249" w:rsidRPr="009D331F" w:rsidRDefault="5B0FD776" w:rsidP="51A082AC">
            <w:pPr>
              <w:rPr>
                <w:rFonts w:asciiTheme="minorHAnsi" w:hAnsiTheme="minorHAnsi" w:cstheme="minorBidi"/>
              </w:rPr>
            </w:pPr>
            <w:r w:rsidRPr="009D331F">
              <w:t xml:space="preserve">Stat </w:t>
            </w:r>
            <w:r w:rsidRPr="009D331F">
              <w:rPr>
                <w:rFonts w:asciiTheme="minorHAnsi" w:hAnsiTheme="minorHAnsi" w:cstheme="minorBidi"/>
              </w:rPr>
              <w:t xml:space="preserve">= </w:t>
            </w:r>
            <w:r w:rsidR="006B5F27" w:rsidRPr="009D331F">
              <w:rPr>
                <w:rFonts w:asciiTheme="minorHAnsi" w:hAnsiTheme="minorHAnsi" w:cstheme="minorBidi"/>
              </w:rPr>
              <w:t xml:space="preserve">SR 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(</w:t>
            </w:r>
            <w:r w:rsidR="006B5F27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115659)</w:t>
            </w:r>
          </w:p>
          <w:p w14:paraId="0DF81895" w14:textId="5EA91A90" w:rsidR="3C364249" w:rsidRPr="009D331F" w:rsidRDefault="3C364249" w:rsidP="3C364249">
            <w:r w:rsidRPr="009D331F">
              <w:t>Pre pobyt mimo SR bude vyplnená položka:</w:t>
            </w:r>
          </w:p>
          <w:p w14:paraId="50519C20" w14:textId="14BD34F6" w:rsidR="3C364249" w:rsidRPr="009D331F" w:rsidRDefault="008E050B" w:rsidP="5DF93008">
            <w:r w:rsidRPr="009D331F">
              <w:t>Stat</w:t>
            </w:r>
            <w:r w:rsidR="13CCE4A4" w:rsidRPr="009D331F">
              <w:t>.</w:t>
            </w:r>
          </w:p>
        </w:tc>
      </w:tr>
      <w:tr w:rsidR="3C364249" w:rsidRPr="009D331F" w14:paraId="4F55362F" w14:textId="77777777" w:rsidTr="002B25BF">
        <w:trPr>
          <w:trHeight w:val="5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F388" w14:textId="5E1B31C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Stat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99EF" w14:textId="6D39941A" w:rsidR="3C364249" w:rsidRPr="009D331F" w:rsidRDefault="13CCE4A4" w:rsidP="5DF93008">
            <w:r w:rsidRPr="009D331F">
              <w:t xml:space="preserve">Štát adresy podľa číselníka krajín. </w:t>
            </w:r>
          </w:p>
          <w:p w14:paraId="4AF58224" w14:textId="60E47775" w:rsidR="3C364249" w:rsidRPr="009D331F" w:rsidRDefault="3C364249" w:rsidP="3C364249">
            <w:r w:rsidRPr="009D331F">
              <w:t xml:space="preserve">          OID: 1.3.158.00165387.100.10.51</w:t>
            </w:r>
          </w:p>
        </w:tc>
      </w:tr>
      <w:tr w:rsidR="3C364249" w:rsidRPr="009D331F" w14:paraId="375EF9DF" w14:textId="77777777" w:rsidTr="002B25BF">
        <w:trPr>
          <w:trHeight w:val="33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A7DA" w14:textId="1DA0C271" w:rsidR="3C364249" w:rsidRPr="009D331F" w:rsidRDefault="3C364249">
            <w:r w:rsidRPr="009D331F">
              <w:rPr>
                <w:sz w:val="18"/>
                <w:szCs w:val="18"/>
              </w:rPr>
              <w:t>Okres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55E6" w14:textId="44D79B43" w:rsidR="3C364249" w:rsidRPr="009D331F" w:rsidRDefault="3C364249" w:rsidP="3C364249">
            <w:r w:rsidRPr="009D331F">
              <w:t xml:space="preserve">Okres. </w:t>
            </w:r>
          </w:p>
          <w:p w14:paraId="17E6BE1B" w14:textId="36B852BD" w:rsidR="3C364249" w:rsidRPr="009D331F" w:rsidRDefault="3C364249" w:rsidP="3C364249">
            <w:r w:rsidRPr="009D331F">
              <w:t xml:space="preserve">          OID: 1.3.158.00165387.100.10.44</w:t>
            </w:r>
          </w:p>
        </w:tc>
      </w:tr>
      <w:tr w:rsidR="3C364249" w:rsidRPr="009D331F" w14:paraId="4C25622C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EF1" w14:textId="6D447360" w:rsidR="3C364249" w:rsidRPr="009D331F" w:rsidRDefault="3C364249">
            <w:r w:rsidRPr="009D331F">
              <w:rPr>
                <w:sz w:val="18"/>
                <w:szCs w:val="18"/>
              </w:rPr>
              <w:t>Obec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D754" w14:textId="1B24A87A" w:rsidR="3C364249" w:rsidRPr="009D331F" w:rsidRDefault="3C364249" w:rsidP="3C364249">
            <w:r w:rsidRPr="009D331F">
              <w:t xml:space="preserve">Obec. </w:t>
            </w:r>
          </w:p>
          <w:p w14:paraId="3F8CA99B" w14:textId="55352D93" w:rsidR="3C364249" w:rsidRPr="009D331F" w:rsidRDefault="3C364249" w:rsidP="3C364249">
            <w:r w:rsidRPr="009D331F">
              <w:t xml:space="preserve">          OID: 1.3.158.00165387.100.10.45</w:t>
            </w:r>
          </w:p>
        </w:tc>
      </w:tr>
      <w:tr w:rsidR="3C364249" w:rsidRPr="009D331F" w14:paraId="49C10B03" w14:textId="77777777" w:rsidTr="002B25BF">
        <w:trPr>
          <w:trHeight w:val="30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692A" w14:textId="3F23584F" w:rsidR="3C364249" w:rsidRPr="009D331F" w:rsidRDefault="3C364249" w:rsidP="3C364249">
            <w:r w:rsidRPr="009D331F">
              <w:rPr>
                <w:sz w:val="18"/>
                <w:szCs w:val="18"/>
              </w:rPr>
              <w:t>Ulica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C931" w14:textId="697AC74A" w:rsidR="3C364249" w:rsidRPr="009D331F" w:rsidRDefault="3C364249" w:rsidP="3C364249"/>
        </w:tc>
      </w:tr>
      <w:tr w:rsidR="3C364249" w:rsidRPr="009D331F" w14:paraId="705377C8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808B" w14:textId="461756EE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CisloSupisne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241D" w14:textId="77021FFA" w:rsidR="3C364249" w:rsidRPr="009D331F" w:rsidRDefault="3C364249" w:rsidP="3C364249"/>
        </w:tc>
      </w:tr>
      <w:tr w:rsidR="3C364249" w:rsidRPr="009D331F" w14:paraId="6894B9B6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C0D5" w14:textId="26044B1E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CisloOrientacne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2854" w14:textId="38BC8ED7" w:rsidR="3C364249" w:rsidRPr="009D331F" w:rsidRDefault="3C364249" w:rsidP="3C364249">
            <w:pPr>
              <w:jc w:val="both"/>
            </w:pPr>
          </w:p>
        </w:tc>
      </w:tr>
    </w:tbl>
    <w:p w14:paraId="2BC93883" w14:textId="6638D57B" w:rsidR="3C364249" w:rsidRPr="009D331F" w:rsidRDefault="3C364249" w:rsidP="3C364249">
      <w:pPr>
        <w:spacing w:before="0" w:after="200" w:line="276" w:lineRule="auto"/>
      </w:pPr>
    </w:p>
    <w:p w14:paraId="5ED33DE0" w14:textId="213CEC20" w:rsidR="4BF4C1D6" w:rsidRPr="009D331F" w:rsidRDefault="2375681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5" w:name="_Toc102571080"/>
      <w:r w:rsidRPr="009D331F">
        <w:rPr>
          <w:lang w:val="sk-SK"/>
        </w:rPr>
        <w:t xml:space="preserve">Complex type </w:t>
      </w:r>
      <w:r w:rsidR="30BB5871" w:rsidRPr="009D331F">
        <w:rPr>
          <w:lang w:val="sk-SK"/>
        </w:rPr>
        <w:t>“</w:t>
      </w:r>
      <w:r w:rsidRPr="009D331F">
        <w:rPr>
          <w:lang w:val="sk-SK"/>
        </w:rPr>
        <w:t>CV</w:t>
      </w:r>
      <w:r w:rsidR="79FA6AF3" w:rsidRPr="009D331F">
        <w:rPr>
          <w:lang w:val="sk-SK"/>
        </w:rPr>
        <w:t>”</w:t>
      </w:r>
      <w:bookmarkEnd w:id="115"/>
    </w:p>
    <w:p w14:paraId="2D8161BF" w14:textId="341A8BC8" w:rsidR="3C364249" w:rsidRPr="009D331F" w:rsidRDefault="3C364249" w:rsidP="3C364249"/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3C364249" w:rsidRPr="009D331F" w14:paraId="35D047CE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DCCB78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8A264F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53F4E0D3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C715" w14:textId="6C215689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CV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32BF" w14:textId="471DEE3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CC506CC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B89B" w14:textId="0951B3AE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codeValue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DD5D" w14:textId="02D13F5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35F0776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2751" w14:textId="1D06B665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codingScheme_oid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1E95" w14:textId="3EE0738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B798A6A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3AF0" w14:textId="1C39FC5E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codingSchemeVersion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6FF0" w14:textId="5ADCB99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FC09B9A" w14:textId="77777777" w:rsidTr="002B25BF">
        <w:trPr>
          <w:trHeight w:val="30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1211" w14:textId="2BD4C7C6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displayName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5D4D" w14:textId="697AC74A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</w:tbl>
    <w:p w14:paraId="6BE8FF8F" w14:textId="4B2D2A38" w:rsidR="3C364249" w:rsidRPr="009D331F" w:rsidRDefault="3C364249" w:rsidP="3C364249">
      <w:pPr>
        <w:spacing w:before="0" w:after="200" w:line="276" w:lineRule="auto"/>
      </w:pPr>
    </w:p>
    <w:p w14:paraId="1E4DF0A4" w14:textId="55EF8811" w:rsidR="3C364249" w:rsidRPr="009D331F" w:rsidRDefault="4ABD92F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6" w:name="_Toc102571081"/>
      <w:r w:rsidRPr="009D331F">
        <w:rPr>
          <w:lang w:val="sk-SK"/>
        </w:rPr>
        <w:t xml:space="preserve">Complex type </w:t>
      </w:r>
      <w:r w:rsidR="0EF76174" w:rsidRPr="009D331F">
        <w:rPr>
          <w:lang w:val="sk-SK"/>
        </w:rPr>
        <w:t>“</w:t>
      </w:r>
      <w:r w:rsidRPr="009D331F">
        <w:rPr>
          <w:lang w:val="sk-SK"/>
        </w:rPr>
        <w:t>COMPOSITION</w:t>
      </w:r>
      <w:r w:rsidR="1DCFE335" w:rsidRPr="009D331F">
        <w:rPr>
          <w:lang w:val="sk-SK"/>
        </w:rPr>
        <w:t>”</w:t>
      </w:r>
      <w:bookmarkEnd w:id="116"/>
    </w:p>
    <w:tbl>
      <w:tblPr>
        <w:tblW w:w="9072" w:type="dxa"/>
        <w:tblLook w:val="04A0" w:firstRow="1" w:lastRow="0" w:firstColumn="1" w:lastColumn="0" w:noHBand="0" w:noVBand="1"/>
      </w:tblPr>
      <w:tblGrid>
        <w:gridCol w:w="2629"/>
        <w:gridCol w:w="6443"/>
      </w:tblGrid>
      <w:tr w:rsidR="3C364249" w:rsidRPr="009D331F" w14:paraId="46C9FB27" w14:textId="77777777" w:rsidTr="002B25BF">
        <w:trPr>
          <w:trHeight w:val="193"/>
        </w:trPr>
        <w:tc>
          <w:tcPr>
            <w:tcW w:w="262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B6A1856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4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EEC4B95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2DB5D3E6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C907" w14:textId="224FB46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COMPOSITION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59BF" w14:textId="471DEE39" w:rsidR="3C364249" w:rsidRPr="009D331F" w:rsidRDefault="3C364249" w:rsidP="3C364249"/>
        </w:tc>
      </w:tr>
      <w:tr w:rsidR="3C364249" w:rsidRPr="009D331F" w14:paraId="5B6C4CB2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B5D4" w14:textId="328259C9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RcID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F08" w14:textId="585EDD11" w:rsidR="3C364249" w:rsidRPr="009D331F" w:rsidRDefault="3C364249">
            <w:r w:rsidRPr="009D331F">
              <w:t xml:space="preserve">Jednoznačný identifikátor záznamu </w:t>
            </w:r>
          </w:p>
          <w:p w14:paraId="5CBEE899" w14:textId="5E454BEE" w:rsidR="3C364249" w:rsidRPr="009D331F" w:rsidRDefault="3C364249">
            <w:r w:rsidRPr="009D331F">
              <w:t>Obsahuje údaje v rozsahu ComplexType “II”</w:t>
            </w:r>
          </w:p>
        </w:tc>
      </w:tr>
      <w:tr w:rsidR="3C364249" w:rsidRPr="009D331F" w14:paraId="069E588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9D41" w14:textId="1415EE5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Composer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F854" w14:textId="76C0E322" w:rsidR="3C364249" w:rsidRPr="009D331F" w:rsidRDefault="3C364249" w:rsidP="3C364249">
            <w:r w:rsidRPr="009D331F">
              <w:t>Zdroj informácii - autor pôvodného záznamu alebo informácie.</w:t>
            </w:r>
          </w:p>
          <w:p w14:paraId="2ED20A16" w14:textId="32AAA528" w:rsidR="3C364249" w:rsidRPr="009D331F" w:rsidRDefault="3C364249" w:rsidP="3C364249">
            <w:r w:rsidRPr="009D331F">
              <w:t xml:space="preserve">            Je zodpovedný za informačný obsah záznamu.</w:t>
            </w:r>
          </w:p>
          <w:p w14:paraId="40101BC5" w14:textId="725B6E5D" w:rsidR="3C364249" w:rsidRPr="009D331F" w:rsidRDefault="3C364249">
            <w:r w:rsidRPr="009D331F">
              <w:t>Obsahuje údaje v rozsahu ComplexType “FUNCTIONAL_ROLE”</w:t>
            </w:r>
          </w:p>
        </w:tc>
      </w:tr>
      <w:tr w:rsidR="3C364249" w:rsidRPr="009D331F" w14:paraId="1D44371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22FF" w14:textId="414397CE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Committal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28FD" w14:textId="7BC0C0EE" w:rsidR="3C364249" w:rsidRPr="009D331F" w:rsidRDefault="3C364249">
            <w:r w:rsidRPr="009D331F">
              <w:t>Obsahuje údaje v rozsahu ComplexType “AUDIT_INFO”</w:t>
            </w:r>
          </w:p>
        </w:tc>
      </w:tr>
    </w:tbl>
    <w:p w14:paraId="6A135999" w14:textId="0EFA12F0" w:rsidR="47C82B80" w:rsidRPr="009D331F" w:rsidRDefault="47C82B80"/>
    <w:p w14:paraId="2AB530EB" w14:textId="77777777" w:rsidR="009461F0" w:rsidRPr="009D331F" w:rsidRDefault="009461F0"/>
    <w:p w14:paraId="2BAB2444" w14:textId="4F817289" w:rsidR="3C364249" w:rsidRPr="009D331F" w:rsidRDefault="1CBAE18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7" w:name="_Toc102571082"/>
      <w:r w:rsidRPr="009D331F">
        <w:rPr>
          <w:lang w:val="sk-SK"/>
        </w:rPr>
        <w:t>Complex type “II”</w:t>
      </w:r>
      <w:bookmarkEnd w:id="117"/>
    </w:p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19E85138" w:rsidRPr="009D331F" w14:paraId="1AAD35D4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B800B3C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22CB9EF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010CAF95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C010" w14:textId="0C69FCA4" w:rsidR="19E85138" w:rsidRPr="009D331F" w:rsidRDefault="19E85138">
            <w:r w:rsidRPr="009D331F">
              <w:rPr>
                <w:sz w:val="18"/>
                <w:szCs w:val="18"/>
              </w:rPr>
              <w:t>II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1507" w14:textId="471DEE3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42ABE447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F7D0" w14:textId="63E252F3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extension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7571" w14:textId="02D13F50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307C18A7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1F46" w14:textId="3446FF2C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root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855E" w14:textId="3EE0738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</w:tbl>
    <w:p w14:paraId="40FC8FD5" w14:textId="5C444E4C" w:rsidR="3C364249" w:rsidRPr="009D331F" w:rsidRDefault="3C364249" w:rsidP="19E85138">
      <w:pPr>
        <w:spacing w:before="0" w:after="200" w:line="276" w:lineRule="auto"/>
      </w:pPr>
    </w:p>
    <w:p w14:paraId="76745C81" w14:textId="137A4FB0" w:rsidR="3C364249" w:rsidRPr="009D331F" w:rsidRDefault="7B8921FC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8" w:name="_Toc102571083"/>
      <w:r w:rsidRPr="009D331F">
        <w:rPr>
          <w:lang w:val="sk-SK"/>
        </w:rPr>
        <w:t>Complex type “FUNCTIONAL_ROLE”</w:t>
      </w:r>
      <w:bookmarkEnd w:id="118"/>
    </w:p>
    <w:tbl>
      <w:tblPr>
        <w:tblW w:w="9072" w:type="dxa"/>
        <w:tblLook w:val="04A0" w:firstRow="1" w:lastRow="0" w:firstColumn="1" w:lastColumn="0" w:noHBand="0" w:noVBand="1"/>
      </w:tblPr>
      <w:tblGrid>
        <w:gridCol w:w="2626"/>
        <w:gridCol w:w="6446"/>
      </w:tblGrid>
      <w:tr w:rsidR="19E85138" w:rsidRPr="009D331F" w14:paraId="45E859B0" w14:textId="77777777" w:rsidTr="002B25BF">
        <w:trPr>
          <w:trHeight w:val="193"/>
        </w:trPr>
        <w:tc>
          <w:tcPr>
            <w:tcW w:w="262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AC5FD63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4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85C5F35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653F31A8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53C7" w14:textId="6372292B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FUNCTIONAL_ROLE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646" w14:textId="5B918769" w:rsidR="19E85138" w:rsidRPr="009D331F" w:rsidRDefault="19E85138" w:rsidP="19E85138"/>
        </w:tc>
      </w:tr>
      <w:tr w:rsidR="19E85138" w:rsidRPr="009D331F" w14:paraId="6CCAF536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87DB" w14:textId="08983D05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HealthcareFacility 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BAD2" w14:textId="0ABCF997" w:rsidR="19E85138" w:rsidRPr="009D331F" w:rsidRDefault="19E85138" w:rsidP="19E85138">
            <w:r w:rsidRPr="009D331F">
              <w:t>Identifikácia zariadenia kde bol záznam vytvorený.</w:t>
            </w:r>
          </w:p>
          <w:p w14:paraId="64F49D61" w14:textId="12D6B5D1" w:rsidR="19E85138" w:rsidRPr="009D331F" w:rsidRDefault="19E85138" w:rsidP="19E85138">
            <w:r w:rsidRPr="009D331F">
              <w:t xml:space="preserve">            OID: 1.3.158.00165387.100.40.70 - Odborný útvar PZS</w:t>
            </w:r>
          </w:p>
        </w:tc>
      </w:tr>
      <w:tr w:rsidR="19E85138" w:rsidRPr="009D331F" w14:paraId="0CD7183E" w14:textId="77777777" w:rsidTr="002B25BF">
        <w:trPr>
          <w:trHeight w:val="335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63FF" w14:textId="72589D2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Performer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073D" w14:textId="2E21E944" w:rsidR="19E85138" w:rsidRPr="009D331F" w:rsidRDefault="19E85138" w:rsidP="19E85138">
            <w:r w:rsidRPr="009D331F">
              <w:t>Identifikácia zdravotníckeho pracovníka, ktorý záznam v pôvodnom systéme vytvoril.</w:t>
            </w:r>
          </w:p>
          <w:p w14:paraId="3BF1DD5D" w14:textId="71C41CFE" w:rsidR="19E85138" w:rsidRPr="009D331F" w:rsidRDefault="19E85138" w:rsidP="19E85138">
            <w:r w:rsidRPr="009D331F">
              <w:t xml:space="preserve">            OID: 1.3.158.00165387.100.40.90 - Zdravotnícky pracovník</w:t>
            </w:r>
          </w:p>
        </w:tc>
      </w:tr>
      <w:tr w:rsidR="19E85138" w:rsidRPr="009D331F" w14:paraId="1E701430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7B0" w14:textId="23B117C7" w:rsidR="19E85138" w:rsidRPr="009D331F" w:rsidRDefault="19E85138">
            <w:r w:rsidRPr="009D331F">
              <w:rPr>
                <w:sz w:val="18"/>
                <w:szCs w:val="18"/>
              </w:rPr>
              <w:t>Function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887A" w14:textId="6A9B5602" w:rsidR="19E85138" w:rsidRPr="009D331F" w:rsidRDefault="19E85138" w:rsidP="19E85138">
            <w:r w:rsidRPr="009D331F">
              <w:t>Identifikácia zdravotníckej odbornosti zdravotníckeho pracovníka, ktorý záznam v pôvodnom systéme vytvoril podľa číselníka Zdravotníckych odborností OID 1.3.158.00165387.100.10.34</w:t>
            </w:r>
          </w:p>
        </w:tc>
      </w:tr>
    </w:tbl>
    <w:p w14:paraId="31CEB6F5" w14:textId="590EE4B0" w:rsidR="3C364249" w:rsidRPr="009D331F" w:rsidRDefault="3C364249" w:rsidP="19E85138">
      <w:pPr>
        <w:spacing w:before="0" w:after="200" w:line="276" w:lineRule="auto"/>
      </w:pPr>
    </w:p>
    <w:p w14:paraId="57FC18F2" w14:textId="78FEB73B" w:rsidR="3C364249" w:rsidRPr="009D331F" w:rsidRDefault="42EA97F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9" w:name="_Toc102571084"/>
      <w:r w:rsidRPr="009D331F">
        <w:rPr>
          <w:lang w:val="sk-SK"/>
        </w:rPr>
        <w:t xml:space="preserve">Complex type </w:t>
      </w:r>
      <w:r w:rsidR="71683967" w:rsidRPr="009D331F">
        <w:rPr>
          <w:lang w:val="sk-SK"/>
        </w:rPr>
        <w:t>“</w:t>
      </w:r>
      <w:r w:rsidRPr="009D331F">
        <w:rPr>
          <w:lang w:val="sk-SK"/>
        </w:rPr>
        <w:t>AUDIT_INFO</w:t>
      </w:r>
      <w:r w:rsidR="05751EB6" w:rsidRPr="009D331F">
        <w:rPr>
          <w:lang w:val="sk-SK"/>
        </w:rPr>
        <w:t>”</w:t>
      </w:r>
      <w:bookmarkEnd w:id="119"/>
    </w:p>
    <w:tbl>
      <w:tblPr>
        <w:tblW w:w="9072" w:type="dxa"/>
        <w:tblLook w:val="04A0" w:firstRow="1" w:lastRow="0" w:firstColumn="1" w:lastColumn="0" w:noHBand="0" w:noVBand="1"/>
      </w:tblPr>
      <w:tblGrid>
        <w:gridCol w:w="2633"/>
        <w:gridCol w:w="6439"/>
      </w:tblGrid>
      <w:tr w:rsidR="3C364249" w:rsidRPr="009D331F" w14:paraId="5016D884" w14:textId="77777777" w:rsidTr="002B25BF">
        <w:trPr>
          <w:trHeight w:val="193"/>
        </w:trPr>
        <w:tc>
          <w:tcPr>
            <w:tcW w:w="263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774D42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3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46EBEA3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3E342F2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CF7F" w14:textId="56732843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AUDIT_INFO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173C" w14:textId="471DEE39" w:rsidR="3C364249" w:rsidRPr="009D331F" w:rsidRDefault="3C364249" w:rsidP="3C364249"/>
        </w:tc>
      </w:tr>
      <w:tr w:rsidR="3C364249" w:rsidRPr="009D331F" w14:paraId="5949CD9B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440C" w14:textId="77C37E6B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Committer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557B" w14:textId="6CAB59D4" w:rsidR="3C364249" w:rsidRPr="009D331F" w:rsidRDefault="3C364249" w:rsidP="3C364249">
            <w:r w:rsidRPr="009D331F">
              <w:t>Identifikátor zdravotníckeho pracovníka, ktorý záznam zaradil do extraktu</w:t>
            </w:r>
          </w:p>
        </w:tc>
      </w:tr>
      <w:tr w:rsidR="3C364249" w:rsidRPr="009D331F" w14:paraId="5474725A" w14:textId="77777777" w:rsidTr="002B25BF">
        <w:trPr>
          <w:trHeight w:val="33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0A2E" w14:textId="2E1B377D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TimeCommitted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41E2" w14:textId="1515D56C" w:rsidR="3C364249" w:rsidRPr="009D331F" w:rsidRDefault="3C364249" w:rsidP="3C364249">
            <w:r w:rsidRPr="009D331F">
              <w:t>Dátum a čas vzniku záznamu v zdrojovom systéme.</w:t>
            </w:r>
          </w:p>
        </w:tc>
      </w:tr>
      <w:tr w:rsidR="3C364249" w:rsidRPr="009D331F" w14:paraId="7BD75ADC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BCE5" w14:textId="6573F13D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VersionStatus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C6CE" w14:textId="6049B5B9" w:rsidR="3C364249" w:rsidRPr="009D331F" w:rsidRDefault="3C364249" w:rsidP="3C364249">
            <w:r w:rsidRPr="009D331F">
              <w:t>Status verzie danej kompozície s hľadiska medicínsko-právneho. Povolená hodnota je „VER01“. Význam hodnoty je, že ide o verziu, ktorá bola odoslaná ako ukončená bez predpokladanej potreby ďalšej revízie. Položka je povinná ak má COMPOSITION položku synthesised = FALSE</w:t>
            </w:r>
          </w:p>
          <w:p w14:paraId="5BF6B4CF" w14:textId="006682AC" w:rsidR="3C364249" w:rsidRPr="009D331F" w:rsidRDefault="3C364249" w:rsidP="3C364249">
            <w:r w:rsidRPr="009D331F">
              <w:t xml:space="preserve">            VER00 Draft</w:t>
            </w:r>
          </w:p>
          <w:p w14:paraId="077E4A57" w14:textId="6BF8ED94" w:rsidR="3C364249" w:rsidRPr="009D331F" w:rsidRDefault="3C364249" w:rsidP="3C364249">
            <w:r w:rsidRPr="009D331F">
              <w:t xml:space="preserve">            VER01 Finished</w:t>
            </w:r>
          </w:p>
          <w:p w14:paraId="0DC250C6" w14:textId="0CB49453" w:rsidR="3C364249" w:rsidRPr="009D331F" w:rsidRDefault="3C364249" w:rsidP="3C364249">
            <w:r w:rsidRPr="009D331F">
              <w:t xml:space="preserve">            VER04 Deletion</w:t>
            </w:r>
          </w:p>
        </w:tc>
      </w:tr>
      <w:tr w:rsidR="3C364249" w:rsidRPr="009D331F" w14:paraId="766D4791" w14:textId="77777777" w:rsidTr="002B25BF">
        <w:trPr>
          <w:trHeight w:val="30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6C57" w14:textId="33E1AE0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PreviousVersion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58EF" w14:textId="48CF7D69" w:rsidR="3C364249" w:rsidRPr="009D331F" w:rsidRDefault="0B0C8462" w:rsidP="3C364249">
            <w:r w:rsidRPr="009D331F">
              <w:t>Hodnota RcID predchádzajúcej verzie záznamu HoN</w:t>
            </w:r>
          </w:p>
        </w:tc>
      </w:tr>
      <w:tr w:rsidR="3C364249" w:rsidRPr="009D331F" w14:paraId="0F2B84C7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5E7B" w14:textId="2E9C3314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VersionSetId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8FCA" w14:textId="184FC668" w:rsidR="3C364249" w:rsidRPr="009D331F" w:rsidRDefault="1E719964" w:rsidP="3C364249">
            <w:r w:rsidRPr="009D331F">
              <w:t>Hodnota</w:t>
            </w:r>
            <w:r w:rsidR="1662843C" w:rsidRPr="009D331F">
              <w:t xml:space="preserve"> </w:t>
            </w:r>
            <w:r w:rsidR="016B863F" w:rsidRPr="009D331F">
              <w:t>R</w:t>
            </w:r>
            <w:r w:rsidR="1662843C" w:rsidRPr="009D331F">
              <w:t>c</w:t>
            </w:r>
            <w:r w:rsidR="3444728E" w:rsidRPr="009D331F">
              <w:t>ID</w:t>
            </w:r>
            <w:r w:rsidR="1662843C" w:rsidRPr="009D331F">
              <w:t xml:space="preserve"> </w:t>
            </w:r>
            <w:r w:rsidR="31882C5F" w:rsidRPr="009D331F">
              <w:t>prvej verzie záznamu HoN</w:t>
            </w:r>
          </w:p>
        </w:tc>
      </w:tr>
    </w:tbl>
    <w:p w14:paraId="08773A64" w14:textId="12ABD284" w:rsidR="3C364249" w:rsidRPr="009D331F" w:rsidRDefault="3C364249" w:rsidP="3C364249">
      <w:pPr>
        <w:spacing w:before="0" w:after="200" w:line="276" w:lineRule="auto"/>
      </w:pPr>
    </w:p>
    <w:p w14:paraId="7DF28CD3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0" w:name="_Toc96088573"/>
      <w:bookmarkStart w:id="121" w:name="_Toc102571085"/>
      <w:bookmarkEnd w:id="120"/>
      <w:bookmarkEnd w:id="121"/>
    </w:p>
    <w:p w14:paraId="7F729A08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2" w:name="_Toc96088574"/>
      <w:bookmarkStart w:id="123" w:name="_Toc102571086"/>
      <w:bookmarkEnd w:id="122"/>
      <w:bookmarkEnd w:id="123"/>
    </w:p>
    <w:p w14:paraId="1B9E2A56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4" w:name="_Toc96088575"/>
      <w:bookmarkStart w:id="125" w:name="_Toc102571087"/>
      <w:bookmarkEnd w:id="124"/>
      <w:bookmarkEnd w:id="125"/>
    </w:p>
    <w:p w14:paraId="0A58F77A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6" w:name="_Toc96088576"/>
      <w:bookmarkStart w:id="127" w:name="_Toc102571088"/>
      <w:bookmarkEnd w:id="126"/>
      <w:bookmarkEnd w:id="127"/>
    </w:p>
    <w:p w14:paraId="24BB6F1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8" w:name="_Toc96088577"/>
      <w:bookmarkStart w:id="129" w:name="_Toc102571089"/>
      <w:bookmarkEnd w:id="128"/>
      <w:bookmarkEnd w:id="129"/>
    </w:p>
    <w:p w14:paraId="75F1E8B2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0" w:name="_Toc96088578"/>
      <w:bookmarkStart w:id="131" w:name="_Toc102571090"/>
      <w:bookmarkEnd w:id="130"/>
      <w:bookmarkEnd w:id="131"/>
    </w:p>
    <w:p w14:paraId="27D8148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2" w:name="_Toc96088579"/>
      <w:bookmarkStart w:id="133" w:name="_Toc102571091"/>
      <w:bookmarkEnd w:id="132"/>
      <w:bookmarkEnd w:id="133"/>
    </w:p>
    <w:p w14:paraId="733B8D0F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4" w:name="_Toc96088580"/>
      <w:bookmarkStart w:id="135" w:name="_Toc102571092"/>
      <w:bookmarkEnd w:id="134"/>
      <w:bookmarkEnd w:id="135"/>
    </w:p>
    <w:p w14:paraId="5407715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6" w:name="_Toc96088581"/>
      <w:bookmarkStart w:id="137" w:name="_Toc102571093"/>
      <w:bookmarkEnd w:id="136"/>
      <w:bookmarkEnd w:id="137"/>
    </w:p>
    <w:p w14:paraId="0DC8CB9A" w14:textId="4E9F658B" w:rsidR="00C26A9D" w:rsidRPr="009D331F" w:rsidRDefault="0FEA2F7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8" w:name="_Toc102571094"/>
      <w:r w:rsidRPr="009D331F">
        <w:rPr>
          <w:lang w:val="sk-SK"/>
        </w:rPr>
        <w:t>Elektronický podpis</w:t>
      </w:r>
      <w:bookmarkEnd w:id="138"/>
    </w:p>
    <w:p w14:paraId="35A2FE12" w14:textId="4446F74E" w:rsidR="00982683" w:rsidRPr="009D331F" w:rsidRDefault="0FEA2F76" w:rsidP="0082075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Podmienkou prijatia záznamu hlásenia o narodení ako aj jeho zmeny alebo storna bude elektronicky podpísaná štruktúra EXTRACT kartou ePZP. Tento podpis zabezpečí nepopierateľnosť autorstva záznamu a garantuje, že záznam nebol počas prenosu ani v samosta</w:t>
      </w:r>
      <w:r w:rsidR="00982683" w:rsidRPr="009D331F">
        <w:rPr>
          <w:rFonts w:asciiTheme="minorHAnsi" w:eastAsia="Calibri" w:hAnsiTheme="minorHAnsi" w:cstheme="minorHAnsi"/>
          <w:color w:val="000000"/>
        </w:rPr>
        <w:t>t</w:t>
      </w:r>
      <w:r w:rsidRPr="009D331F">
        <w:rPr>
          <w:rFonts w:asciiTheme="minorHAnsi" w:eastAsia="Calibri" w:hAnsiTheme="minorHAnsi" w:cstheme="minorHAnsi"/>
          <w:color w:val="000000"/>
        </w:rPr>
        <w:t xml:space="preserve">nom NZIS upravený alebo modifikovaný. Elektronický podpis záznamu bude vykonávaný na klientskej strane existujúcim komponentom CryptoController, ktorý je používaný aj na podpis zdravotných </w:t>
      </w:r>
      <w:r w:rsidR="00982683" w:rsidRPr="009D331F">
        <w:rPr>
          <w:rFonts w:asciiTheme="minorHAnsi" w:eastAsia="Calibri" w:hAnsiTheme="minorHAnsi" w:cstheme="minorHAnsi"/>
          <w:color w:val="000000"/>
        </w:rPr>
        <w:t>záznamov.</w:t>
      </w:r>
    </w:p>
    <w:p w14:paraId="5C0D459B" w14:textId="5B11B622" w:rsidR="00982683" w:rsidRPr="009D331F" w:rsidRDefault="4B00FF07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9" w:name="_Toc102571095"/>
      <w:r w:rsidRPr="009D331F">
        <w:rPr>
          <w:lang w:val="sk-SK"/>
        </w:rPr>
        <w:t>Popis šifrovania</w:t>
      </w:r>
      <w:bookmarkEnd w:id="139"/>
    </w:p>
    <w:p w14:paraId="2049319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40" w:name="_Toc96088584"/>
      <w:bookmarkStart w:id="141" w:name="_Toc102571096"/>
      <w:bookmarkEnd w:id="140"/>
      <w:bookmarkEnd w:id="141"/>
    </w:p>
    <w:p w14:paraId="0484793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42" w:name="_Toc96088585"/>
      <w:bookmarkStart w:id="143" w:name="_Toc102571097"/>
      <w:bookmarkEnd w:id="142"/>
      <w:bookmarkEnd w:id="143"/>
    </w:p>
    <w:p w14:paraId="57C5F2C4" w14:textId="32FF3AEE" w:rsidR="009461F0" w:rsidRPr="009D331F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4" w:name="_Toc102571098"/>
      <w:r w:rsidRPr="009D331F">
        <w:rPr>
          <w:lang w:val="sk-SK"/>
        </w:rPr>
        <w:t>Rozsah šifrovania</w:t>
      </w:r>
      <w:bookmarkEnd w:id="144"/>
    </w:p>
    <w:p w14:paraId="2AB03006" w14:textId="19F5D651" w:rsidR="009461F0" w:rsidRPr="00AD7CD4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>Šifrovanie sa týka služieb:</w:t>
      </w:r>
    </w:p>
    <w:p w14:paraId="4A791FAF" w14:textId="1457543E" w:rsidR="009461F0" w:rsidRPr="00AD7CD4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</w:rPr>
      </w:pPr>
      <w:r w:rsidRPr="00AD7CD4">
        <w:rPr>
          <w:rFonts w:asciiTheme="minorHAnsi" w:eastAsia="Calibri" w:hAnsiTheme="minorHAnsi" w:cstheme="minorHAnsi"/>
          <w:color w:val="000000"/>
        </w:rPr>
        <w:t>ZapisHlasenieONarodeni_v1</w:t>
      </w:r>
    </w:p>
    <w:p w14:paraId="107C31CA" w14:textId="26D7C157" w:rsidR="009461F0" w:rsidRPr="00AD7CD4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</w:rPr>
      </w:pPr>
      <w:r w:rsidRPr="00AD7CD4">
        <w:rPr>
          <w:rFonts w:asciiTheme="minorHAnsi" w:eastAsia="Calibri" w:hAnsiTheme="minorHAnsi" w:cstheme="minorHAnsi"/>
          <w:color w:val="000000"/>
        </w:rPr>
        <w:t>VyhladajHlasenieONarodeni_v1</w:t>
      </w:r>
    </w:p>
    <w:p w14:paraId="6BA00F40" w14:textId="5B4E527C" w:rsidR="009461F0" w:rsidRPr="005F2176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 xml:space="preserve"> </w:t>
      </w:r>
      <w:r w:rsidRPr="005F2176">
        <w:rPr>
          <w:rFonts w:asciiTheme="minorHAnsi" w:eastAsia="Calibri" w:hAnsiTheme="minorHAnsi" w:cstheme="minorHAnsi"/>
        </w:rPr>
        <w:t xml:space="preserve">Šifrovanie pre službu </w:t>
      </w:r>
      <w:r w:rsidRPr="005F2176">
        <w:rPr>
          <w:rFonts w:asciiTheme="minorHAnsi" w:eastAsia="Calibri" w:hAnsiTheme="minorHAnsi" w:cstheme="minorHAnsi"/>
          <w:color w:val="000000"/>
        </w:rPr>
        <w:t xml:space="preserve">ZapisHlasenieONarodeni_v1 </w:t>
      </w:r>
      <w:r w:rsidRPr="005F2176">
        <w:rPr>
          <w:rFonts w:asciiTheme="minorHAnsi" w:eastAsia="Calibri" w:hAnsiTheme="minorHAnsi" w:cstheme="minorHAnsi"/>
        </w:rPr>
        <w:t>znamená:</w:t>
      </w:r>
    </w:p>
    <w:p w14:paraId="7FB07813" w14:textId="57EBB189" w:rsidR="009461F0" w:rsidRPr="005F2176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 xml:space="preserve">Classname služby bude </w:t>
      </w:r>
      <w:r w:rsidR="008D7E65" w:rsidRPr="005F2176">
        <w:rPr>
          <w:color w:val="000000"/>
        </w:rPr>
        <w:t>ZapisHlasenieONarodeni_v1</w:t>
      </w:r>
    </w:p>
    <w:p w14:paraId="72F99D7B" w14:textId="47304E4B" w:rsidR="009461F0" w:rsidRPr="005F2176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>Šifrovanie requestu tejto služby sa zreali</w:t>
      </w:r>
      <w:r w:rsidR="008D7E65" w:rsidRPr="005F2176">
        <w:rPr>
          <w:rFonts w:asciiTheme="minorHAnsi" w:hAnsiTheme="minorHAnsi" w:cstheme="minorHAnsi"/>
          <w:color w:val="000000"/>
        </w:rPr>
        <w:t xml:space="preserve">zuje podľa popisu v kapitole </w:t>
      </w:r>
      <w:hyperlink w:anchor="_Popis_šifrovania_elementov" w:history="1">
        <w:r w:rsidR="008D7E65" w:rsidRPr="005F2176">
          <w:rPr>
            <w:rStyle w:val="Hypertextovprepojenie"/>
            <w:rFonts w:asciiTheme="minorHAnsi" w:hAnsiTheme="minorHAnsi" w:cstheme="minorHAnsi"/>
          </w:rPr>
          <w:t>6.9.2 Popis šifrovania elementov správy</w:t>
        </w:r>
      </w:hyperlink>
    </w:p>
    <w:p w14:paraId="3E90390B" w14:textId="48AB9EB3" w:rsidR="009461F0" w:rsidRPr="005F2176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5F2176">
        <w:rPr>
          <w:rFonts w:asciiTheme="minorHAnsi" w:eastAsia="Calibri" w:hAnsiTheme="minorHAnsi" w:cstheme="minorHAnsi"/>
          <w:color w:val="000000"/>
        </w:rPr>
        <w:t xml:space="preserve"> </w:t>
      </w:r>
      <w:r w:rsidRPr="005F2176">
        <w:rPr>
          <w:rFonts w:asciiTheme="minorHAnsi" w:eastAsia="Calibri" w:hAnsiTheme="minorHAnsi" w:cstheme="minorHAnsi"/>
        </w:rPr>
        <w:t>Dešifrovanie pre službu VyhladajHlasenieONarodeni_v1</w:t>
      </w:r>
      <w:r w:rsidRPr="005F2176">
        <w:rPr>
          <w:rFonts w:asciiTheme="minorHAnsi" w:eastAsia="Calibri" w:hAnsiTheme="minorHAnsi" w:cstheme="minorHAnsi"/>
          <w:color w:val="000000"/>
        </w:rPr>
        <w:t xml:space="preserve"> </w:t>
      </w:r>
      <w:r w:rsidRPr="005F2176">
        <w:rPr>
          <w:rFonts w:asciiTheme="minorHAnsi" w:eastAsia="Calibri" w:hAnsiTheme="minorHAnsi" w:cstheme="minorHAnsi"/>
        </w:rPr>
        <w:t>znamená:</w:t>
      </w:r>
    </w:p>
    <w:p w14:paraId="358700B3" w14:textId="58DD9DD6" w:rsidR="009461F0" w:rsidRPr="005F2176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>Classname služby b</w:t>
      </w:r>
      <w:r w:rsidR="008D7E65" w:rsidRPr="005F2176">
        <w:rPr>
          <w:rFonts w:asciiTheme="minorHAnsi" w:hAnsiTheme="minorHAnsi" w:cstheme="minorHAnsi"/>
          <w:color w:val="000000"/>
        </w:rPr>
        <w:t>ude VyhladajHlasenieONarodeni_</w:t>
      </w:r>
      <w:r w:rsidRPr="005F2176">
        <w:rPr>
          <w:rFonts w:asciiTheme="minorHAnsi" w:hAnsiTheme="minorHAnsi" w:cstheme="minorHAnsi"/>
          <w:color w:val="000000"/>
        </w:rPr>
        <w:t>v1</w:t>
      </w:r>
    </w:p>
    <w:p w14:paraId="7F8E7B83" w14:textId="7FBF9B4D" w:rsidR="009461F0" w:rsidRPr="005F2176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 xml:space="preserve">Response sa dešifruje podľa popisu v kapitole </w:t>
      </w:r>
      <w:hyperlink w:anchor="_Popis_dešifrovania_elementov" w:history="1">
        <w:r w:rsidR="008D7E65" w:rsidRPr="005F2176">
          <w:rPr>
            <w:rStyle w:val="Hypertextovprepojenie"/>
            <w:rFonts w:asciiTheme="minorHAnsi" w:hAnsiTheme="minorHAnsi" w:cstheme="minorHAnsi"/>
          </w:rPr>
          <w:t>6.9.3 Popis dešifrovania elementov správy</w:t>
        </w:r>
      </w:hyperlink>
    </w:p>
    <w:p w14:paraId="2BE54B2D" w14:textId="4CBBE7F5" w:rsidR="009461F0" w:rsidRPr="00AD7CD4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5" w:name="_Popis_šifrovania_elementov"/>
      <w:bookmarkStart w:id="146" w:name="_Toc102571099"/>
      <w:bookmarkEnd w:id="145"/>
      <w:r w:rsidRPr="00AD7CD4">
        <w:rPr>
          <w:lang w:val="sk-SK"/>
        </w:rPr>
        <w:t>Popis šifrovania elementov správy</w:t>
      </w:r>
      <w:bookmarkEnd w:id="146"/>
    </w:p>
    <w:p w14:paraId="65264F8E" w14:textId="574C39E7" w:rsidR="009461F0" w:rsidRPr="00AD7CD4" w:rsidRDefault="284CC031" w:rsidP="009349E3">
      <w:pPr>
        <w:spacing w:before="0" w:after="200" w:line="257" w:lineRule="auto"/>
        <w:jc w:val="both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>Požiadavky na službu označené ako šifrované SDSEnvelope je potrebné do NZIS zasielať šifrované vykonaním nasledovného postupu:</w:t>
      </w:r>
    </w:p>
    <w:p w14:paraId="160C14CB" w14:textId="4E44D2FB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Pripraviť si údaje v XSD type podľa príslušnej služby </w:t>
      </w:r>
    </w:p>
    <w:p w14:paraId="70B1D3AF" w14:textId="1A9A5887" w:rsidR="009461F0" w:rsidRPr="00AD7CD4" w:rsidRDefault="284CC031" w:rsidP="009349E3">
      <w:pPr>
        <w:pStyle w:val="Odsekzoznamu"/>
        <w:numPr>
          <w:ilvl w:val="1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</w:rPr>
      </w:pPr>
      <w:r w:rsidRPr="00AD7CD4">
        <w:rPr>
          <w:rFonts w:asciiTheme="minorHAnsi" w:hAnsiTheme="minorHAnsi" w:cstheme="minorHAnsi"/>
        </w:rPr>
        <w:t xml:space="preserve">Napríklad </w:t>
      </w:r>
      <w:r w:rsidRPr="00AD7CD4">
        <w:rPr>
          <w:rFonts w:asciiTheme="minorHAnsi" w:hAnsiTheme="minorHAnsi" w:cstheme="minorHAnsi"/>
          <w:b/>
          <w:bCs/>
        </w:rPr>
        <w:t xml:space="preserve">HlasenieONarodeni_Request </w:t>
      </w:r>
    </w:p>
    <w:p w14:paraId="3BF2645F" w14:textId="00012537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Vložiť ich do elementu </w:t>
      </w:r>
      <w:r w:rsidRPr="00AD7CD4">
        <w:rPr>
          <w:rFonts w:asciiTheme="minorHAnsi" w:hAnsiTheme="minorHAnsi" w:cstheme="minorHAnsi"/>
          <w:b/>
          <w:bCs/>
        </w:rPr>
        <w:t>Data</w:t>
      </w:r>
      <w:r w:rsidRPr="00AD7CD4">
        <w:rPr>
          <w:rFonts w:asciiTheme="minorHAnsi" w:hAnsiTheme="minorHAnsi" w:cstheme="minorHAnsi"/>
        </w:rPr>
        <w:t xml:space="preserve"> XSD typu </w:t>
      </w:r>
      <w:r w:rsidRPr="00AD7CD4">
        <w:rPr>
          <w:rFonts w:asciiTheme="minorHAnsi" w:hAnsiTheme="minorHAnsi" w:cstheme="minorHAnsi"/>
          <w:b/>
          <w:bCs/>
        </w:rPr>
        <w:t>SDSEnvelope</w:t>
      </w:r>
      <w:r w:rsidRPr="00AD7CD4">
        <w:rPr>
          <w:rFonts w:asciiTheme="minorHAnsi" w:hAnsiTheme="minorHAnsi" w:cstheme="minorHAnsi"/>
        </w:rPr>
        <w:t>, ktorý sa využíva na prenos šifrovaných údajov v NZIS</w:t>
      </w:r>
    </w:p>
    <w:p w14:paraId="604D6767" w14:textId="3BDBCD53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Do SDSEnvelope vložiť do elementu </w:t>
      </w:r>
      <w:r w:rsidRPr="00AD7CD4">
        <w:rPr>
          <w:rFonts w:asciiTheme="minorHAnsi" w:hAnsiTheme="minorHAnsi" w:cstheme="minorHAnsi"/>
          <w:b/>
          <w:bCs/>
        </w:rPr>
        <w:t>IdPrzs</w:t>
      </w:r>
      <w:r w:rsidRPr="00AD7CD4">
        <w:rPr>
          <w:rFonts w:asciiTheme="minorHAnsi" w:hAnsiTheme="minorHAnsi" w:cstheme="minorHAnsi"/>
        </w:rPr>
        <w:t xml:space="preserve"> konštantu „00000000000“ vzhľadom na to že záznam nie je príslušný k PrZS, keďže takáto osoba ešte nie je v registri PrZS. Identifikátor je v plaintext podobe.</w:t>
      </w:r>
    </w:p>
    <w:p w14:paraId="67EADDD7" w14:textId="191027E1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Vygenerovať pole náhodných 4 bajtov, prekódovať ho do base64 reťazca a ten vložiť do elementu </w:t>
      </w:r>
      <w:r w:rsidRPr="00AD7CD4">
        <w:rPr>
          <w:rFonts w:asciiTheme="minorHAnsi" w:hAnsiTheme="minorHAnsi" w:cstheme="minorHAnsi"/>
          <w:b/>
          <w:bCs/>
        </w:rPr>
        <w:t>RandomData</w:t>
      </w:r>
      <w:r w:rsidRPr="00AD7CD4">
        <w:rPr>
          <w:rFonts w:asciiTheme="minorHAnsi" w:hAnsiTheme="minorHAnsi" w:cstheme="minorHAnsi"/>
        </w:rPr>
        <w:t xml:space="preserve"> v SDSEnvelope</w:t>
      </w:r>
    </w:p>
    <w:p w14:paraId="33D48CA9" w14:textId="2D4AF75B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>Zaserializovať XML element SDSEnvelope ako textový reťazec (v UTF8 kódovaní) a prekódovať ho na byte[]</w:t>
      </w:r>
    </w:p>
    <w:p w14:paraId="35C86E12" w14:textId="65AD745D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>Zavolať metódu EhealthCryptoController.</w:t>
      </w:r>
      <w:r w:rsidRPr="00AD7CD4">
        <w:rPr>
          <w:rFonts w:asciiTheme="minorHAnsi" w:hAnsiTheme="minorHAnsi" w:cstheme="minorHAnsi"/>
          <w:b/>
          <w:bCs/>
        </w:rPr>
        <w:t>EncryptForNzis</w:t>
      </w:r>
      <w:r w:rsidRPr="00AD7CD4">
        <w:rPr>
          <w:rFonts w:asciiTheme="minorHAnsi" w:hAnsiTheme="minorHAnsi" w:cstheme="minorHAnsi"/>
        </w:rPr>
        <w:t xml:space="preserve"> a na vstupe jej odovzdať pripravené pole bajtov</w:t>
      </w:r>
    </w:p>
    <w:p w14:paraId="3A024271" w14:textId="5A2FDC8F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>Na výstupe metódy je hodnota typu byte[], ktorá obsahuje šifrované osobné údaje</w:t>
      </w:r>
    </w:p>
    <w:p w14:paraId="55A3F69C" w14:textId="4B5431D4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</w:rPr>
      </w:pPr>
      <w:r w:rsidRPr="00AD7CD4">
        <w:rPr>
          <w:rFonts w:asciiTheme="minorHAnsi" w:hAnsiTheme="minorHAnsi" w:cstheme="minorHAnsi"/>
        </w:rPr>
        <w:t xml:space="preserve">Šifrované osobné údaje zakódovať cez base64 a ako textový reťazec naplniť do elementu </w:t>
      </w:r>
      <w:r w:rsidRPr="00AD7CD4">
        <w:rPr>
          <w:rFonts w:asciiTheme="minorHAnsi" w:hAnsiTheme="minorHAnsi" w:cstheme="minorHAnsi"/>
          <w:b/>
          <w:bCs/>
        </w:rPr>
        <w:t>EncryptedData</w:t>
      </w:r>
    </w:p>
    <w:p w14:paraId="70BA550F" w14:textId="26D3E7FA" w:rsidR="009461F0" w:rsidRPr="00AD7CD4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7" w:name="_Popis_dešifrovania_elementov"/>
      <w:bookmarkStart w:id="148" w:name="_Toc102571100"/>
      <w:bookmarkEnd w:id="147"/>
      <w:r w:rsidRPr="00AD7CD4">
        <w:rPr>
          <w:lang w:val="sk-SK"/>
        </w:rPr>
        <w:t>Popis dešifrovania elementov správy</w:t>
      </w:r>
      <w:bookmarkEnd w:id="148"/>
    </w:p>
    <w:p w14:paraId="7A102E57" w14:textId="1493A2F3" w:rsidR="009461F0" w:rsidRPr="009D331F" w:rsidRDefault="284CC031" w:rsidP="009349E3">
      <w:pPr>
        <w:pStyle w:val="Odsekzoznamu"/>
        <w:spacing w:before="0" w:after="200" w:line="252" w:lineRule="auto"/>
        <w:ind w:left="0"/>
        <w:jc w:val="both"/>
        <w:rPr>
          <w:rFonts w:asciiTheme="minorHAnsi" w:hAnsiTheme="minorHAnsi" w:cstheme="minorHAnsi"/>
          <w:i/>
          <w:iCs/>
        </w:rPr>
      </w:pPr>
      <w:r w:rsidRPr="00AD7CD4">
        <w:rPr>
          <w:rFonts w:asciiTheme="minorHAnsi" w:eastAsia="Calibri" w:hAnsiTheme="minorHAnsi" w:cstheme="minorHAnsi"/>
        </w:rPr>
        <w:t xml:space="preserve">Odpoveď zo služby v šifrovanej podobe je potrebné dešifrovať prostredníctvom eCC službou DecryptDataForHealthProfessional(). Popis a postup je uvedený v dokument X070 kapitola </w:t>
      </w:r>
      <w:r w:rsidRPr="00AD7CD4">
        <w:rPr>
          <w:rFonts w:asciiTheme="minorHAnsi" w:eastAsia="Calibri" w:hAnsiTheme="minorHAnsi" w:cstheme="minorHAnsi"/>
          <w:i/>
          <w:iCs/>
        </w:rPr>
        <w:t>6.1.1.9 Metóda „DecryptDataForHealthProfessional”</w:t>
      </w:r>
    </w:p>
    <w:p w14:paraId="05BC136A" w14:textId="1205A88D" w:rsidR="284CC031" w:rsidRPr="009D331F" w:rsidRDefault="284CC031" w:rsidP="284CC031">
      <w:pPr>
        <w:pStyle w:val="Odsekzoznamu"/>
        <w:spacing w:before="0" w:after="200" w:line="252" w:lineRule="auto"/>
        <w:ind w:left="0"/>
        <w:rPr>
          <w:i/>
          <w:iCs/>
        </w:rPr>
      </w:pPr>
    </w:p>
    <w:p w14:paraId="1AED4A8C" w14:textId="41501DAA" w:rsidR="00C26A9D" w:rsidRPr="009D331F" w:rsidRDefault="6F1397E1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49" w:name="_Toc102571101"/>
      <w:r w:rsidRPr="009D331F">
        <w:rPr>
          <w:lang w:val="sk-SK"/>
        </w:rPr>
        <w:t>Riešenie výpadkov</w:t>
      </w:r>
      <w:bookmarkEnd w:id="149"/>
    </w:p>
    <w:p w14:paraId="4FA214DC" w14:textId="54A38D4B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V prípade výpadku na strane </w:t>
      </w:r>
      <w:r w:rsidR="34191A28" w:rsidRPr="009D331F">
        <w:rPr>
          <w:rFonts w:asciiTheme="minorHAnsi" w:eastAsia="Calibri" w:hAnsiTheme="minorHAnsi" w:cstheme="minorHAnsi"/>
          <w:color w:val="000000"/>
        </w:rPr>
        <w:t xml:space="preserve">IS </w:t>
      </w:r>
      <w:r w:rsidRPr="009D331F">
        <w:rPr>
          <w:rFonts w:asciiTheme="minorHAnsi" w:eastAsia="Calibri" w:hAnsiTheme="minorHAnsi" w:cstheme="minorHAnsi"/>
          <w:color w:val="000000"/>
        </w:rPr>
        <w:t>PZS musí prenos hl</w:t>
      </w:r>
      <w:r w:rsidR="00982683" w:rsidRPr="009D331F">
        <w:rPr>
          <w:rFonts w:asciiTheme="minorHAnsi" w:eastAsia="Calibri" w:hAnsiTheme="minorHAnsi" w:cstheme="minorHAnsi"/>
          <w:color w:val="000000"/>
        </w:rPr>
        <w:t xml:space="preserve">ásenia IS PZS vykonať okamžite </w:t>
      </w:r>
      <w:r w:rsidRPr="009D331F">
        <w:rPr>
          <w:rFonts w:asciiTheme="minorHAnsi" w:eastAsia="Calibri" w:hAnsiTheme="minorHAnsi" w:cstheme="minorHAnsi"/>
          <w:color w:val="000000"/>
        </w:rPr>
        <w:t xml:space="preserve">po sprevádzkovaní IS. </w:t>
      </w:r>
    </w:p>
    <w:p w14:paraId="6F96F78F" w14:textId="02C24B84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V prípade výpadku systému CISMA budú hlásenia o narodení ukladané v NZIS do doby, pokiaľ CISMA nebude znova sprevádzkovaný. Následne systém NZIS automaticky odošle všetky neodoslané hlásenia do CISMA.</w:t>
      </w:r>
    </w:p>
    <w:p w14:paraId="7D907BBE" w14:textId="783EC483" w:rsidR="00C26A9D" w:rsidRPr="009D331F" w:rsidRDefault="6F1397E1" w:rsidP="009074BF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V prípade výpadku na strane NZIS musí IS PZS zabezpečiť lokálne uloženie hlásenia o narodení a hlásenie odoslať po sprevádzkovaní NZIS. V prípade dlhodobého výpadku NZIS musí prevádzkovateľ NZIS informovať používateľov systému o náhradnom spôsobe prenosu hlásení o narodení na matričný úrad.</w:t>
      </w:r>
    </w:p>
    <w:p w14:paraId="330CF7C4" w14:textId="72009DFD" w:rsidR="494BF597" w:rsidRPr="009D331F" w:rsidRDefault="494BF597" w:rsidP="494BF597"/>
    <w:p w14:paraId="38134E05" w14:textId="77777777" w:rsidR="0080178B" w:rsidRPr="009D331F" w:rsidRDefault="54463B8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50" w:name="_Registrovaný_liek"/>
      <w:bookmarkStart w:id="151" w:name="_Toc494803494"/>
      <w:bookmarkStart w:id="152" w:name="_Toc102571102"/>
      <w:bookmarkEnd w:id="150"/>
      <w:r w:rsidRPr="009D331F">
        <w:rPr>
          <w:lang w:val="sk-SK"/>
        </w:rPr>
        <w:t>Prílohy</w:t>
      </w:r>
      <w:bookmarkEnd w:id="151"/>
      <w:bookmarkEnd w:id="152"/>
    </w:p>
    <w:p w14:paraId="3C8FB88E" w14:textId="35DFA279" w:rsidR="0080178B" w:rsidRPr="007D6F5C" w:rsidRDefault="46D2BA68" w:rsidP="009349E3">
      <w:pPr>
        <w:pStyle w:val="Nadpis2"/>
        <w:numPr>
          <w:ilvl w:val="1"/>
          <w:numId w:val="56"/>
        </w:numPr>
        <w:rPr>
          <w:highlight w:val="yellow"/>
          <w:lang w:val="sk-SK"/>
        </w:rPr>
      </w:pPr>
      <w:bookmarkStart w:id="153" w:name="_Príloha_č._1"/>
      <w:bookmarkStart w:id="154" w:name="_Toc102571103"/>
      <w:bookmarkEnd w:id="153"/>
      <w:r w:rsidRPr="007D6F5C">
        <w:rPr>
          <w:highlight w:val="yellow"/>
          <w:lang w:val="sk-SK"/>
        </w:rPr>
        <w:t xml:space="preserve">Príloha č. </w:t>
      </w:r>
      <w:r w:rsidR="3F9CEA76" w:rsidRPr="007D6F5C">
        <w:rPr>
          <w:highlight w:val="yellow"/>
          <w:lang w:val="sk-SK"/>
        </w:rPr>
        <w:t>1</w:t>
      </w:r>
      <w:r w:rsidR="36D8C914" w:rsidRPr="007D6F5C">
        <w:rPr>
          <w:highlight w:val="yellow"/>
          <w:lang w:val="sk-SK"/>
        </w:rPr>
        <w:t xml:space="preserve"> – </w:t>
      </w:r>
      <w:r w:rsidR="00982683" w:rsidRPr="007D6F5C">
        <w:rPr>
          <w:highlight w:val="yellow"/>
          <w:lang w:val="sk-SK"/>
        </w:rPr>
        <w:t>Dohoda o mene a priezvisku dieťaťa - vzor</w:t>
      </w:r>
      <w:bookmarkEnd w:id="154"/>
    </w:p>
    <w:p w14:paraId="70A8014A" w14:textId="58193CF7" w:rsidR="000D28B5" w:rsidRPr="009D331F" w:rsidRDefault="2A7C5C86" w:rsidP="67C0EF39">
      <w:r w:rsidRPr="009D331F">
        <w:t xml:space="preserve"> </w:t>
      </w:r>
      <w:r w:rsidR="5AD66CF2" w:rsidRPr="009D331F">
        <w:t>\eZdravie_DFS_sluzby\</w:t>
      </w:r>
      <w:r w:rsidR="4AE1AD39" w:rsidRPr="009D331F">
        <w:t xml:space="preserve">IM </w:t>
      </w:r>
      <w:r w:rsidR="7232E3CD" w:rsidRPr="009D331F">
        <w:t>HoN</w:t>
      </w:r>
      <w:r w:rsidR="4AE1AD39" w:rsidRPr="009D331F">
        <w:t>_v1</w:t>
      </w:r>
      <w:r w:rsidR="00831588" w:rsidRPr="009D331F">
        <w:t>\</w:t>
      </w:r>
      <w:r w:rsidR="00B84949" w:rsidRPr="009D331F">
        <w:t>dohoda_o_mene_vzor</w:t>
      </w:r>
    </w:p>
    <w:p w14:paraId="452ECE16" w14:textId="2C745E8E" w:rsidR="1D63461E" w:rsidRPr="009D331F" w:rsidRDefault="0C669BD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5" w:name="_Príloha_č._2"/>
      <w:bookmarkStart w:id="156" w:name="_Toc102571104"/>
      <w:bookmarkEnd w:id="155"/>
      <w:r w:rsidRPr="009D331F">
        <w:rPr>
          <w:lang w:val="sk-SK"/>
        </w:rPr>
        <w:t xml:space="preserve">Príloha č. </w:t>
      </w:r>
      <w:r w:rsidR="36992FEA" w:rsidRPr="009D331F">
        <w:rPr>
          <w:lang w:val="sk-SK"/>
        </w:rPr>
        <w:t>2</w:t>
      </w:r>
      <w:r w:rsidRPr="009D331F">
        <w:rPr>
          <w:lang w:val="sk-SK"/>
        </w:rPr>
        <w:t xml:space="preserve"> – Zoznam chýb pri volaniach služieb</w:t>
      </w:r>
      <w:bookmarkEnd w:id="156"/>
    </w:p>
    <w:p w14:paraId="0399859A" w14:textId="443B7714" w:rsidR="1D63461E" w:rsidRPr="009D331F" w:rsidRDefault="1A6FB959" w:rsidP="2C057BC4">
      <w:r w:rsidRPr="009D331F">
        <w:t xml:space="preserve"> \eZdravie_DFS_sluzby\</w:t>
      </w:r>
      <w:r w:rsidR="00820753" w:rsidRPr="009D331F">
        <w:t>Prilohy</w:t>
      </w:r>
      <w:r w:rsidR="176A308B" w:rsidRPr="009D331F">
        <w:t>_XYZ</w:t>
      </w:r>
      <w:r w:rsidR="00820753" w:rsidRPr="009D331F">
        <w:t>\</w:t>
      </w:r>
      <w:r w:rsidR="0E4B47B2" w:rsidRPr="009D331F">
        <w:t>x070E_Exceptions_list_vXYZ</w:t>
      </w:r>
    </w:p>
    <w:p w14:paraId="78466EB0" w14:textId="2D13ED87" w:rsidR="00AE2D47" w:rsidRPr="009D331F" w:rsidRDefault="36D8C914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7" w:name="_Toc102571105"/>
      <w:r w:rsidRPr="009D331F">
        <w:rPr>
          <w:lang w:val="sk-SK"/>
        </w:rPr>
        <w:t xml:space="preserve">Príloha č. </w:t>
      </w:r>
      <w:r w:rsidR="0A7B483E" w:rsidRPr="009D331F">
        <w:rPr>
          <w:lang w:val="sk-SK"/>
        </w:rPr>
        <w:t>3</w:t>
      </w:r>
      <w:r w:rsidRPr="009D331F">
        <w:rPr>
          <w:lang w:val="sk-SK"/>
        </w:rPr>
        <w:t xml:space="preserve"> – Archetypy</w:t>
      </w:r>
      <w:r w:rsidR="46D2BA68" w:rsidRPr="009D331F">
        <w:rPr>
          <w:lang w:val="sk-SK"/>
        </w:rPr>
        <w:t>, XSD Schémy a XML príklady</w:t>
      </w:r>
      <w:bookmarkEnd w:id="157"/>
    </w:p>
    <w:p w14:paraId="7AE83E91" w14:textId="03E3433E" w:rsidR="51A082AC" w:rsidRPr="009D331F" w:rsidRDefault="00820753" w:rsidP="7C3B1C82">
      <w:pPr>
        <w:pStyle w:val="Bezriadkovania"/>
        <w:spacing w:after="0"/>
        <w:rPr>
          <w:rFonts w:asciiTheme="majorHAnsi" w:eastAsia="Arial" w:hAnsiTheme="majorHAnsi" w:cstheme="majorBidi"/>
          <w:color w:val="000000"/>
          <w:sz w:val="20"/>
          <w:szCs w:val="20"/>
          <w:lang w:val="sk-SK"/>
        </w:rPr>
      </w:pPr>
      <w:r w:rsidRPr="009D331F">
        <w:rPr>
          <w:rFonts w:ascii="Arial" w:hAnsi="Arial"/>
          <w:color w:val="auto"/>
          <w:sz w:val="20"/>
          <w:szCs w:val="20"/>
          <w:lang w:val="sk-SK"/>
        </w:rPr>
        <w:t>\eZdravie_DFS_sluzby\Prilohy</w:t>
      </w:r>
      <w:r w:rsidR="262E695A" w:rsidRPr="009D331F">
        <w:rPr>
          <w:rFonts w:ascii="Arial" w:hAnsi="Arial"/>
          <w:color w:val="auto"/>
          <w:sz w:val="20"/>
          <w:szCs w:val="20"/>
          <w:lang w:val="sk-SK"/>
        </w:rPr>
        <w:t>_XZY</w:t>
      </w:r>
      <w:r w:rsidRPr="009D331F">
        <w:rPr>
          <w:rFonts w:ascii="Arial" w:hAnsi="Arial"/>
          <w:color w:val="auto"/>
          <w:sz w:val="20"/>
          <w:szCs w:val="20"/>
          <w:lang w:val="sk-SK"/>
        </w:rPr>
        <w:t>\Schemy\HoN</w:t>
      </w:r>
    </w:p>
    <w:p w14:paraId="4F7907F7" w14:textId="07A133CF" w:rsidR="00AF6B9B" w:rsidRPr="009D331F" w:rsidRDefault="46D2BA6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8" w:name="_Toc102571106"/>
      <w:r w:rsidRPr="009D331F">
        <w:rPr>
          <w:lang w:val="sk-SK"/>
        </w:rPr>
        <w:t xml:space="preserve">Príloha č. </w:t>
      </w:r>
      <w:r w:rsidR="0B604B40" w:rsidRPr="009D331F">
        <w:rPr>
          <w:lang w:val="sk-SK"/>
        </w:rPr>
        <w:t>4</w:t>
      </w:r>
      <w:r w:rsidR="082B845E" w:rsidRPr="009D331F">
        <w:rPr>
          <w:lang w:val="sk-SK"/>
        </w:rPr>
        <w:t xml:space="preserve"> – </w:t>
      </w:r>
      <w:r w:rsidRPr="009D331F">
        <w:rPr>
          <w:lang w:val="sk-SK"/>
        </w:rPr>
        <w:t>Procesné scenáre</w:t>
      </w:r>
      <w:bookmarkEnd w:id="158"/>
    </w:p>
    <w:p w14:paraId="71336B30" w14:textId="43AEAB84" w:rsidR="000D28B5" w:rsidRPr="009D331F" w:rsidRDefault="0AB3D264" w:rsidP="00AF6B9B">
      <w:r w:rsidRPr="009D331F">
        <w:t>\ezdravie_P</w:t>
      </w:r>
      <w:r w:rsidR="00594F2E" w:rsidRPr="009D331F">
        <w:t>rocesne_scenare_sluzieb_vXYZ</w:t>
      </w:r>
      <w:r w:rsidRPr="009D331F">
        <w:t>.xlsx</w:t>
      </w:r>
    </w:p>
    <w:p w14:paraId="31A82D6C" w14:textId="7AF629A1" w:rsidR="002C26F0" w:rsidRPr="009D331F" w:rsidRDefault="5FA9E309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9" w:name="_Toc102571107"/>
      <w:r w:rsidRPr="009D331F">
        <w:rPr>
          <w:lang w:val="sk-SK"/>
        </w:rPr>
        <w:t>Príloha</w:t>
      </w:r>
      <w:r w:rsidR="2F07B347" w:rsidRPr="009D331F">
        <w:rPr>
          <w:lang w:val="sk-SK"/>
        </w:rPr>
        <w:t xml:space="preserve"> </w:t>
      </w:r>
      <w:r w:rsidRPr="009D331F">
        <w:rPr>
          <w:lang w:val="sk-SK"/>
        </w:rPr>
        <w:t xml:space="preserve">č. </w:t>
      </w:r>
      <w:r w:rsidR="00982683" w:rsidRPr="009D331F">
        <w:rPr>
          <w:lang w:val="sk-SK"/>
        </w:rPr>
        <w:t>5</w:t>
      </w:r>
      <w:r w:rsidRPr="009D331F">
        <w:rPr>
          <w:lang w:val="sk-SK"/>
        </w:rPr>
        <w:t xml:space="preserve"> – E2E TC</w:t>
      </w:r>
      <w:bookmarkEnd w:id="159"/>
    </w:p>
    <w:p w14:paraId="1BE347B3" w14:textId="22BB4409" w:rsidR="002C26F0" w:rsidRPr="009D331F" w:rsidRDefault="0AB3D264" w:rsidP="002C26F0">
      <w:r w:rsidRPr="009D331F">
        <w:t xml:space="preserve">\eZdravie_DFS_sluzby\IM </w:t>
      </w:r>
      <w:r w:rsidR="359CBB73" w:rsidRPr="009D331F">
        <w:t>HoN</w:t>
      </w:r>
      <w:r w:rsidR="55B0B487" w:rsidRPr="009D331F">
        <w:t>_v1</w:t>
      </w:r>
      <w:r w:rsidRPr="009D331F">
        <w:t>\</w:t>
      </w:r>
      <w:r w:rsidR="4FF26D50" w:rsidRPr="009D331F">
        <w:t>ezdravie_</w:t>
      </w:r>
      <w:r w:rsidR="3D74784E" w:rsidRPr="009D331F">
        <w:t>HoN</w:t>
      </w:r>
      <w:r w:rsidR="4FF26D50" w:rsidRPr="009D331F">
        <w:t>_E2E_TC_</w:t>
      </w:r>
      <w:r w:rsidR="00A90DE1" w:rsidRPr="009D331F">
        <w:t>v1_</w:t>
      </w:r>
      <w:r w:rsidR="4FF26D50" w:rsidRPr="009D331F">
        <w:t>v</w:t>
      </w:r>
      <w:r w:rsidR="00594F2E" w:rsidRPr="009D331F">
        <w:t>XYZ</w:t>
      </w:r>
      <w:r w:rsidR="4FF26D50" w:rsidRPr="009D331F">
        <w:t>.xlsx</w:t>
      </w:r>
    </w:p>
    <w:p w14:paraId="2515F370" w14:textId="0A1C89EA" w:rsidR="00ED73E9" w:rsidRPr="009D331F" w:rsidRDefault="00ED73E9" w:rsidP="002B193B">
      <w:pPr>
        <w:tabs>
          <w:tab w:val="left" w:pos="7200"/>
        </w:tabs>
      </w:pPr>
    </w:p>
    <w:sectPr w:rsidR="00ED73E9" w:rsidRPr="009D331F" w:rsidSect="00361E6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440" w:right="1440" w:bottom="1559" w:left="1440" w:header="567" w:footer="27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Vidová Katarína, Ing." w:date="2022-11-07T15:29:00Z" w:initials="VKI">
    <w:p w14:paraId="5904094C" w14:textId="4FC6C2F8" w:rsidR="00B65736" w:rsidRDefault="00B65736">
      <w:pPr>
        <w:pStyle w:val="Textkomentra"/>
      </w:pPr>
      <w:r>
        <w:rPr>
          <w:rStyle w:val="Odkaznakomentr"/>
        </w:rPr>
        <w:annotationRef/>
      </w:r>
      <w:r>
        <w:t xml:space="preserve">Doplniť </w:t>
      </w:r>
    </w:p>
  </w:comment>
  <w:comment w:id="8" w:author="Vidová Katarína, Ing." w:date="2022-11-07T15:32:00Z" w:initials="VKI">
    <w:p w14:paraId="2B515D76" w14:textId="122161F6" w:rsidR="00B65736" w:rsidRDefault="00B65736">
      <w:pPr>
        <w:pStyle w:val="Textkomentra"/>
      </w:pPr>
      <w:r>
        <w:rPr>
          <w:rStyle w:val="Odkaznakomentr"/>
        </w:rPr>
        <w:annotationRef/>
      </w:r>
      <w:r>
        <w:t>Doplniť dátum zverejnenia a dátum nadobudnutia účinnosti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904094C" w15:done="0"/>
  <w15:commentEx w15:paraId="2B515D76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37A088" w16cex:dateUtc="2021-11-08T00:40:00Z"/>
  <w16cex:commentExtensible w16cex:durableId="2537A089" w16cex:dateUtc="2021-11-09T17:19:00Z"/>
  <w16cex:commentExtensible w16cex:durableId="2537A08A" w16cex:dateUtc="2021-11-06T03:35:00Z"/>
  <w16cex:commentExtensible w16cex:durableId="37B025A3" w16cex:dateUtc="2021-11-15T18:03:00Z"/>
  <w16cex:commentExtensible w16cex:durableId="7A9CFE28" w16cex:dateUtc="2021-11-15T21:58:00Z"/>
  <w16cex:commentExtensible w16cex:durableId="2537A08B" w16cex:dateUtc="2021-11-08T01:37:00Z"/>
  <w16cex:commentExtensible w16cex:durableId="2537A08C" w16cex:dateUtc="2021-11-09T17:22:00Z"/>
  <w16cex:commentExtensible w16cex:durableId="2537A08D" w16cex:dateUtc="2021-11-04T22:46:00Z"/>
  <w16cex:commentExtensible w16cex:durableId="2537A08E" w16cex:dateUtc="2021-11-09T17:27:00Z"/>
  <w16cex:commentExtensible w16cex:durableId="2537A08F" w16cex:dateUtc="2021-11-10T18:21:00Z"/>
  <w16cex:commentExtensible w16cex:durableId="2537A090" w16cex:dateUtc="2021-11-08T01:59:00Z"/>
  <w16cex:commentExtensible w16cex:durableId="2537A091" w16cex:dateUtc="2021-11-10T16:10:00Z"/>
  <w16cex:commentExtensible w16cex:durableId="2537A092" w16cex:dateUtc="2021-11-08T02:01:00Z"/>
  <w16cex:commentExtensible w16cex:durableId="2537A093" w16cex:dateUtc="2021-11-09T17:34:00Z"/>
  <w16cex:commentExtensible w16cex:durableId="2537A094" w16cex:dateUtc="2021-11-08T02:01:00Z"/>
  <w16cex:commentExtensible w16cex:durableId="2537A095" w16cex:dateUtc="2021-11-09T17:36:00Z"/>
  <w16cex:commentExtensible w16cex:durableId="252F1FAE" w16cex:dateUtc="2021-11-04T22:26:00Z"/>
  <w16cex:commentExtensible w16cex:durableId="2537A097" w16cex:dateUtc="2021-11-08T02:32:00Z"/>
  <w16cex:commentExtensible w16cex:durableId="2537A098" w16cex:dateUtc="2021-11-09T17:38:00Z"/>
  <w16cex:commentExtensible w16cex:durableId="2537A099" w16cex:dateUtc="2021-11-10T18:22:00Z"/>
  <w16cex:commentExtensible w16cex:durableId="252F1FAF" w16cex:dateUtc="2021-11-04T22:28:00Z"/>
  <w16cex:commentExtensible w16cex:durableId="2537A09B" w16cex:dateUtc="2021-11-09T17:40:00Z"/>
  <w16cex:commentExtensible w16cex:durableId="2537A09C" w16cex:dateUtc="2021-11-09T01:02:00Z"/>
  <w16cex:commentExtensible w16cex:durableId="2537A09D" w16cex:dateUtc="2021-11-09T01:18:00Z"/>
  <w16cex:commentExtensible w16cex:durableId="2537A09F" w16cex:dateUtc="2021-11-10T21:22:00Z"/>
  <w16cex:commentExtensible w16cex:durableId="2537A0A0" w16cex:dateUtc="2021-11-10T21:29:00Z"/>
  <w16cex:commentExtensible w16cex:durableId="2537A0A5" w16cex:dateUtc="2021-11-10T21:22:00Z"/>
  <w16cex:commentExtensible w16cex:durableId="2537A0A6" w16cex:dateUtc="2021-11-10T21:29:00Z"/>
  <w16cex:commentExtensible w16cex:durableId="2537A0AA" w16cex:dateUtc="2021-11-10T21:22:00Z"/>
  <w16cex:commentExtensible w16cex:durableId="2537A0AB" w16cex:dateUtc="2021-11-10T21:29:00Z"/>
  <w16cex:commentExtensible w16cex:durableId="441A0A9A" w16cex:dateUtc="2021-11-16T17:46:00Z"/>
  <w16cex:commentExtensible w16cex:durableId="24F8F9D9" w16cex:dateUtc="2021-11-16T18:51:00Z"/>
  <w16cex:commentExtensible w16cex:durableId="0EE68095" w16cex:dateUtc="2021-11-16T18:59:00Z"/>
  <w16cex:commentExtensible w16cex:durableId="09BF6D86" w16cex:dateUtc="2021-11-16T19:20:00Z"/>
  <w16cex:commentExtensible w16cex:durableId="2030A07B" w16cex:dateUtc="2021-12-17T18:38:57.27Z"/>
  <w16cex:commentExtensible w16cex:durableId="0BD01350" w16cex:dateUtc="2021-11-16T19:35:00Z"/>
  <w16cex:commentExtensible w16cex:durableId="760576D0" w16cex:dateUtc="2021-11-26T07:23:56.046Z"/>
  <w16cex:commentExtensible w16cex:durableId="6C948B90" w16cex:dateUtc="2021-11-26T07:25:00.083Z"/>
  <w16cex:commentExtensible w16cex:durableId="7BACA93D" w16cex:dateUtc="2021-11-26T07:39:06.895Z"/>
  <w16cex:commentExtensible w16cex:durableId="51A5852B" w16cex:dateUtc="2021-11-26T07:48:26.23Z"/>
  <w16cex:commentExtensible w16cex:durableId="003D4985" w16cex:dateUtc="2021-12-03T11:45:30.217Z"/>
  <w16cex:commentExtensible w16cex:durableId="39A34E16" w16cex:dateUtc="2021-12-03T11:50:56.425Z"/>
  <w16cex:commentExtensible w16cex:durableId="3FFE18F5" w16cex:dateUtc="2021-12-17T18:18:19.496Z"/>
  <w16cex:commentExtensible w16cex:durableId="5CD0068F" w16cex:dateUtc="2021-12-20T08:35:49.589Z"/>
  <w16cex:commentExtensible w16cex:durableId="6654D120" w16cex:dateUtc="2021-12-20T08:37:10.703Z"/>
  <w16cex:commentExtensible w16cex:durableId="0457584B" w16cex:dateUtc="2021-12-20T08:44:55.912Z"/>
  <w16cex:commentExtensible w16cex:durableId="4E74D9C6" w16cex:dateUtc="2021-12-21T12:14:19.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9A81173" w16cid:durableId="2537A088"/>
  <w16cid:commentId w16cid:paraId="422AFFE7" w16cid:durableId="2537A089"/>
  <w16cid:commentId w16cid:paraId="40C34126" w16cid:durableId="2537A08A"/>
  <w16cid:commentId w16cid:paraId="36F7E243" w16cid:durableId="37B025A3"/>
  <w16cid:commentId w16cid:paraId="47693490" w16cid:durableId="7A9CFE28"/>
  <w16cid:commentId w16cid:paraId="08436B1D" w16cid:durableId="2537A08B"/>
  <w16cid:commentId w16cid:paraId="1CF46D8F" w16cid:durableId="2537A08C"/>
  <w16cid:commentId w16cid:paraId="17A3829B" w16cid:durableId="2537A08D"/>
  <w16cid:commentId w16cid:paraId="5CA6BE4A" w16cid:durableId="2537A08E"/>
  <w16cid:commentId w16cid:paraId="5F8CE5DD" w16cid:durableId="2537A08F"/>
  <w16cid:commentId w16cid:paraId="6CB39DD5" w16cid:durableId="2537A090"/>
  <w16cid:commentId w16cid:paraId="67E07529" w16cid:durableId="2537A091"/>
  <w16cid:commentId w16cid:paraId="0EE755BF" w16cid:durableId="2537A092"/>
  <w16cid:commentId w16cid:paraId="4B7A45A3" w16cid:durableId="2537A093"/>
  <w16cid:commentId w16cid:paraId="26C6E6EA" w16cid:durableId="2537A094"/>
  <w16cid:commentId w16cid:paraId="1C039B34" w16cid:durableId="2537A095"/>
  <w16cid:commentId w16cid:paraId="527E60A9" w16cid:durableId="252F1FAE"/>
  <w16cid:commentId w16cid:paraId="69DDF89D" w16cid:durableId="2537A097"/>
  <w16cid:commentId w16cid:paraId="254D9C4F" w16cid:durableId="2537A098"/>
  <w16cid:commentId w16cid:paraId="2A7315A7" w16cid:durableId="2537A099"/>
  <w16cid:commentId w16cid:paraId="4872D0E6" w16cid:durableId="252F1FAF"/>
  <w16cid:commentId w16cid:paraId="0D72745D" w16cid:durableId="2537A09B"/>
  <w16cid:commentId w16cid:paraId="78FED392" w16cid:durableId="2537A09C"/>
  <w16cid:commentId w16cid:paraId="6D6FE4F7" w16cid:durableId="2537A09D"/>
  <w16cid:commentId w16cid:paraId="5FB532C0" w16cid:durableId="2537A09F"/>
  <w16cid:commentId w16cid:paraId="46DB566C" w16cid:durableId="2537A0A0"/>
  <w16cid:commentId w16cid:paraId="79083E3C" w16cid:durableId="2537A0A5"/>
  <w16cid:commentId w16cid:paraId="79A4A318" w16cid:durableId="2537A0A6"/>
  <w16cid:commentId w16cid:paraId="75BBB196" w16cid:durableId="2537A0AA"/>
  <w16cid:commentId w16cid:paraId="1C6F5B81" w16cid:durableId="2537A0AB"/>
  <w16cid:commentId w16cid:paraId="44E7CC06" w16cid:durableId="441A0A9A"/>
  <w16cid:commentId w16cid:paraId="09EC6B48" w16cid:durableId="24F8F9D9"/>
  <w16cid:commentId w16cid:paraId="3310E0AA" w16cid:durableId="0EE68095"/>
  <w16cid:commentId w16cid:paraId="7741AB7E" w16cid:durableId="09BF6D86"/>
  <w16cid:commentId w16cid:paraId="064FBEFA" w16cid:durableId="0BD01350"/>
  <w16cid:commentId w16cid:paraId="1F7132C7" w16cid:durableId="67D59A67"/>
  <w16cid:commentId w16cid:paraId="7F6E1C19" w16cid:durableId="34697693"/>
  <w16cid:commentId w16cid:paraId="3C5F5020" w16cid:durableId="5D526559"/>
  <w16cid:commentId w16cid:paraId="2EAEF40E" w16cid:durableId="760576D0"/>
  <w16cid:commentId w16cid:paraId="5D2C625D" w16cid:durableId="6C948B90"/>
  <w16cid:commentId w16cid:paraId="50B14098" w16cid:durableId="7BACA93D"/>
  <w16cid:commentId w16cid:paraId="05712C3F" w16cid:durableId="51A5852B"/>
  <w16cid:commentId w16cid:paraId="03278689" w16cid:durableId="1EC54303"/>
  <w16cid:commentId w16cid:paraId="56CDE772" w16cid:durableId="003D4985"/>
  <w16cid:commentId w16cid:paraId="77F5B91A" w16cid:durableId="39A34E16"/>
  <w16cid:commentId w16cid:paraId="3737CA2E" w16cid:durableId="1B2A6F5C"/>
  <w16cid:commentId w16cid:paraId="277B9211" w16cid:durableId="3DDAED7A"/>
  <w16cid:commentId w16cid:paraId="4A01C112" w16cid:durableId="3FFE18F5"/>
  <w16cid:commentId w16cid:paraId="1E796A64" w16cid:durableId="2030A07B"/>
  <w16cid:commentId w16cid:paraId="55FC4CD2" w16cid:durableId="5CD0068F"/>
  <w16cid:commentId w16cid:paraId="469D7136" w16cid:durableId="6654D120"/>
  <w16cid:commentId w16cid:paraId="21D04F19" w16cid:durableId="0457584B"/>
  <w16cid:commentId w16cid:paraId="084AB3CD" w16cid:durableId="4E74D9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8984" w14:textId="77777777" w:rsidR="007A7AC0" w:rsidRPr="004C1F3F" w:rsidRDefault="007A7AC0" w:rsidP="00E35501">
      <w:r>
        <w:separator/>
      </w:r>
    </w:p>
  </w:endnote>
  <w:endnote w:type="continuationSeparator" w:id="0">
    <w:p w14:paraId="3B5C1FE9" w14:textId="77777777" w:rsidR="007A7AC0" w:rsidRPr="004C1F3F" w:rsidRDefault="007A7AC0" w:rsidP="00E35501">
      <w:r>
        <w:continuationSeparator/>
      </w:r>
    </w:p>
  </w:endnote>
  <w:endnote w:type="continuationNotice" w:id="1">
    <w:p w14:paraId="4E7EC313" w14:textId="77777777" w:rsidR="007A7AC0" w:rsidRDefault="007A7A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C049F" w14:textId="77777777" w:rsidR="00322D12" w:rsidRDefault="00322D1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2" w:type="pct"/>
      <w:tblInd w:w="-142" w:type="dxa"/>
      <w:tblLook w:val="0000" w:firstRow="0" w:lastRow="0" w:firstColumn="0" w:lastColumn="0" w:noHBand="0" w:noVBand="0"/>
    </w:tblPr>
    <w:tblGrid>
      <w:gridCol w:w="4078"/>
      <w:gridCol w:w="4916"/>
    </w:tblGrid>
    <w:tr w:rsidR="00B65736" w:rsidRPr="00A64F87" w14:paraId="3408E6D8" w14:textId="77777777" w:rsidTr="6DE4F7B8">
      <w:trPr>
        <w:trHeight w:val="288"/>
      </w:trPr>
      <w:tc>
        <w:tcPr>
          <w:tcW w:w="2267" w:type="pct"/>
          <w:vAlign w:val="center"/>
        </w:tcPr>
        <w:p w14:paraId="5F42CF0D" w14:textId="71D58A06" w:rsidR="00B65736" w:rsidRPr="004B59F7" w:rsidRDefault="00B65736" w:rsidP="4B1F096C">
          <w:pPr>
            <w:pStyle w:val="Pta"/>
            <w:tabs>
              <w:tab w:val="clear" w:pos="4536"/>
              <w:tab w:val="clear" w:pos="9072"/>
            </w:tabs>
            <w:rPr>
              <w:rFonts w:eastAsia="Arial" w:cs="Arial"/>
              <w:sz w:val="16"/>
              <w:szCs w:val="16"/>
            </w:rPr>
          </w:pPr>
          <w:r w:rsidRPr="4B1F096C">
            <w:rPr>
              <w:rStyle w:val="slostrany"/>
              <w:sz w:val="16"/>
              <w:szCs w:val="16"/>
            </w:rPr>
            <w:t xml:space="preserve">Vytlačené dňa: </w:t>
          </w:r>
          <w:r w:rsidRPr="00861DFB">
            <w:fldChar w:fldCharType="begin"/>
          </w:r>
          <w:r w:rsidRPr="00861DFB">
            <w:rPr>
              <w:rStyle w:val="slostrany"/>
              <w:rFonts w:eastAsiaTheme="majorEastAsia" w:cs="Arial"/>
              <w:sz w:val="16"/>
            </w:rPr>
            <w:instrText xml:space="preserve"> TIME \@ "d. MMMM yyyy" </w:instrText>
          </w:r>
          <w:r w:rsidRPr="00861DFB">
            <w:rPr>
              <w:rStyle w:val="slostrany"/>
              <w:rFonts w:eastAsiaTheme="majorEastAsia" w:cs="Arial"/>
              <w:sz w:val="16"/>
            </w:rPr>
            <w:fldChar w:fldCharType="separate"/>
          </w:r>
          <w:r w:rsidR="00C568E2">
            <w:rPr>
              <w:rStyle w:val="slostrany"/>
              <w:rFonts w:eastAsiaTheme="majorEastAsia" w:cs="Arial"/>
              <w:noProof/>
              <w:sz w:val="16"/>
            </w:rPr>
            <w:t>27. apríla 2023</w:t>
          </w:r>
          <w:r w:rsidRPr="00861DFB">
            <w:fldChar w:fldCharType="end"/>
          </w:r>
        </w:p>
      </w:tc>
      <w:tc>
        <w:tcPr>
          <w:tcW w:w="2733" w:type="pct"/>
          <w:vAlign w:val="center"/>
        </w:tcPr>
        <w:p w14:paraId="210E1358" w14:textId="3EA06A93" w:rsidR="00B65736" w:rsidRPr="00A64F87" w:rsidRDefault="00B65736" w:rsidP="00612794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ind w:right="-6"/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00A64F87">
            <w:rPr>
              <w:snapToGrid w:val="0"/>
              <w:sz w:val="16"/>
              <w:szCs w:val="16"/>
              <w:lang w:eastAsia="cs-CZ"/>
            </w:rPr>
            <w:t xml:space="preserve">Názov súboru: </w:t>
          </w:r>
          <w:r w:rsidRPr="00A64F87">
            <w:rPr>
              <w:sz w:val="18"/>
              <w:szCs w:val="18"/>
            </w:rPr>
            <w:fldChar w:fldCharType="begin"/>
          </w:r>
          <w:r w:rsidRPr="00A64F87">
            <w:rPr>
              <w:rStyle w:val="slostrany"/>
              <w:rFonts w:eastAsiaTheme="majorEastAsia" w:cs="Arial"/>
              <w:snapToGrid w:val="0"/>
              <w:sz w:val="18"/>
              <w:szCs w:val="18"/>
            </w:rPr>
            <w:instrText xml:space="preserve"> FILENAME </w:instrText>
          </w:r>
          <w:r w:rsidRPr="00A64F87">
            <w:rPr>
              <w:rStyle w:val="slostrany"/>
              <w:rFonts w:eastAsiaTheme="majorEastAsia" w:cs="Arial"/>
              <w:snapToGrid w:val="0"/>
            </w:rPr>
            <w:fldChar w:fldCharType="separate"/>
          </w:r>
          <w:r w:rsidR="00F424C0">
            <w:rPr>
              <w:rStyle w:val="slostrany"/>
              <w:rFonts w:eastAsiaTheme="majorEastAsia" w:cs="Arial"/>
              <w:noProof/>
              <w:snapToGrid w:val="0"/>
              <w:sz w:val="18"/>
              <w:szCs w:val="18"/>
            </w:rPr>
            <w:t>JRUZ_HoN_IM_V1_v1.3</w:t>
          </w:r>
          <w:r w:rsidRPr="00A64F87">
            <w:rPr>
              <w:sz w:val="18"/>
              <w:szCs w:val="18"/>
            </w:rPr>
            <w:fldChar w:fldCharType="end"/>
          </w:r>
          <w:r w:rsidRPr="00A64F87">
            <w:rPr>
              <w:rFonts w:eastAsia="Arial" w:cs="Arial"/>
              <w:sz w:val="16"/>
              <w:szCs w:val="16"/>
              <w:lang w:eastAsia="cs-CZ"/>
            </w:rPr>
            <w:t xml:space="preserve"> </w:t>
          </w:r>
        </w:p>
      </w:tc>
    </w:tr>
    <w:tr w:rsidR="00B65736" w:rsidRPr="004B59F7" w14:paraId="4E72FCAD" w14:textId="77777777" w:rsidTr="6DE4F7B8">
      <w:trPr>
        <w:trHeight w:val="288"/>
      </w:trPr>
      <w:tc>
        <w:tcPr>
          <w:tcW w:w="2267" w:type="pct"/>
          <w:vAlign w:val="center"/>
        </w:tcPr>
        <w:p w14:paraId="548CB812" w14:textId="77777777" w:rsidR="00B65736" w:rsidRPr="004B59F7" w:rsidRDefault="00B65736" w:rsidP="00022618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Arial"/>
              <w:sz w:val="16"/>
            </w:rPr>
          </w:pPr>
        </w:p>
      </w:tc>
      <w:tc>
        <w:tcPr>
          <w:tcW w:w="2733" w:type="pct"/>
          <w:vAlign w:val="center"/>
        </w:tcPr>
        <w:p w14:paraId="357E6EF2" w14:textId="1B1163B7" w:rsidR="00B65736" w:rsidRPr="004B59F7" w:rsidRDefault="00B65736" w:rsidP="4B1F096C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Strana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PAGE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C568E2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7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  <w:r w:rsidRPr="4B1F096C">
            <w:rPr>
              <w:rStyle w:val="slostrany"/>
              <w:snapToGrid w:val="0"/>
              <w:sz w:val="16"/>
              <w:szCs w:val="16"/>
              <w:lang w:eastAsia="cs-CZ"/>
            </w:rPr>
            <w:t xml:space="preserve"> z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NUMPAGES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C568E2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37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</w:p>
      </w:tc>
    </w:tr>
  </w:tbl>
  <w:p w14:paraId="2C544C9E" w14:textId="77777777" w:rsidR="00B65736" w:rsidRPr="004B59F7" w:rsidRDefault="00B65736">
    <w:pPr>
      <w:pStyle w:val="Pta"/>
      <w:rPr>
        <w:rFonts w:cs="Arial"/>
      </w:rPr>
    </w:pPr>
  </w:p>
  <w:p w14:paraId="390C2616" w14:textId="77777777" w:rsidR="00B65736" w:rsidRPr="004B59F7" w:rsidRDefault="00B65736"/>
  <w:p w14:paraId="221DE7EB" w14:textId="77777777" w:rsidR="00B65736" w:rsidRDefault="00B6573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80E1" w14:textId="77777777" w:rsidR="00322D12" w:rsidRDefault="00322D1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8A925" w14:textId="77777777" w:rsidR="007A7AC0" w:rsidRPr="004C1F3F" w:rsidRDefault="007A7AC0" w:rsidP="00E35501">
      <w:r>
        <w:separator/>
      </w:r>
    </w:p>
  </w:footnote>
  <w:footnote w:type="continuationSeparator" w:id="0">
    <w:p w14:paraId="761D4795" w14:textId="77777777" w:rsidR="007A7AC0" w:rsidRPr="004C1F3F" w:rsidRDefault="007A7AC0" w:rsidP="00E35501">
      <w:r>
        <w:continuationSeparator/>
      </w:r>
    </w:p>
  </w:footnote>
  <w:footnote w:type="continuationNotice" w:id="1">
    <w:p w14:paraId="091C6E36" w14:textId="77777777" w:rsidR="007A7AC0" w:rsidRDefault="007A7A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73D6" w14:textId="77777777" w:rsidR="00322D12" w:rsidRDefault="00322D1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473EE" w14:textId="42CF42F3" w:rsidR="00B65736" w:rsidRPr="004B59F7" w:rsidRDefault="00B65736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57B0B558" wp14:editId="7462A04B">
          <wp:simplePos x="0" y="0"/>
          <wp:positionH relativeFrom="margin">
            <wp:posOffset>4943475</wp:posOffset>
          </wp:positionH>
          <wp:positionV relativeFrom="margin">
            <wp:posOffset>-838835</wp:posOffset>
          </wp:positionV>
          <wp:extent cx="1529080" cy="647700"/>
          <wp:effectExtent l="0" t="0" r="0" b="0"/>
          <wp:wrapSquare wrapText="bothSides"/>
          <wp:docPr id="65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Logo_zakladna podob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08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29434C1" wp14:editId="24484BE8">
          <wp:simplePos x="0" y="0"/>
          <wp:positionH relativeFrom="column">
            <wp:posOffset>1781175</wp:posOffset>
          </wp:positionH>
          <wp:positionV relativeFrom="paragraph">
            <wp:posOffset>49530</wp:posOffset>
          </wp:positionV>
          <wp:extent cx="2933700" cy="285750"/>
          <wp:effectExtent l="0" t="0" r="0" b="0"/>
          <wp:wrapNone/>
          <wp:docPr id="68" name="Obrázok 68" descr="cid:image001.jpg@01D50CC2.FC874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image001.jpg@01D50CC2.FC87459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B1F096C">
      <w:rPr>
        <w:sz w:val="18"/>
        <w:szCs w:val="18"/>
      </w:rPr>
      <w:t>ezdravie</w:t>
    </w:r>
  </w:p>
  <w:p w14:paraId="67D02ED3" w14:textId="6D0ABEB6" w:rsidR="00B65736" w:rsidRDefault="00B65736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sz w:val="18"/>
        <w:szCs w:val="18"/>
      </w:rPr>
    </w:pPr>
    <w:r>
      <w:rPr>
        <w:sz w:val="18"/>
        <w:szCs w:val="18"/>
      </w:rPr>
      <w:t xml:space="preserve">Integračný manuál </w:t>
    </w:r>
  </w:p>
  <w:p w14:paraId="38A14BCA" w14:textId="4D111BFE" w:rsidR="00B65736" w:rsidRPr="0024356C" w:rsidRDefault="00B65736" w:rsidP="0024356C">
    <w:pPr>
      <w:pStyle w:val="Hlavika"/>
      <w:tabs>
        <w:tab w:val="right" w:pos="9922"/>
      </w:tabs>
      <w:spacing w:line="276" w:lineRule="auto"/>
      <w:rPr>
        <w:rFonts w:eastAsia="Arial" w:cs="Arial"/>
        <w:sz w:val="18"/>
        <w:szCs w:val="18"/>
        <w:lang w:val="cs-CZ"/>
      </w:rPr>
    </w:pPr>
    <w:r>
      <w:rPr>
        <w:sz w:val="18"/>
        <w:szCs w:val="18"/>
      </w:rPr>
      <w:t>Hlásenie o narodení dieťaťa</w:t>
    </w: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8AFDE" w14:textId="77777777" w:rsidR="00322D12" w:rsidRDefault="00322D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9E11"/>
    <w:multiLevelType w:val="multilevel"/>
    <w:tmpl w:val="FFFFFFFF"/>
    <w:lvl w:ilvl="0">
      <w:start w:val="1"/>
      <w:numFmt w:val="bullet"/>
      <w:lvlText w:val="·"/>
      <w:lvlJc w:val="left"/>
      <w:rPr>
        <w:rFonts w:ascii="Symbol" w:hAnsi="Symbol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" w15:restartNumberingAfterBreak="0">
    <w:nsid w:val="01170552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16E5B3C"/>
    <w:multiLevelType w:val="multilevel"/>
    <w:tmpl w:val="016E5B99"/>
    <w:name w:val="HTML-List7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" w15:restartNumberingAfterBreak="0">
    <w:nsid w:val="03F21AD2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B13A9"/>
    <w:multiLevelType w:val="hybridMultilevel"/>
    <w:tmpl w:val="FFFFFFFF"/>
    <w:lvl w:ilvl="0" w:tplc="DF78BE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EDC7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74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C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64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2EC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A5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ED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E0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06CC1"/>
    <w:multiLevelType w:val="hybridMultilevel"/>
    <w:tmpl w:val="E49CC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CF3AE"/>
    <w:multiLevelType w:val="multilevel"/>
    <w:tmpl w:val="08ECF48C"/>
    <w:name w:val="HTML-List1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" w15:restartNumberingAfterBreak="0">
    <w:nsid w:val="0932009C"/>
    <w:multiLevelType w:val="hybridMultilevel"/>
    <w:tmpl w:val="D48A6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0B99250B"/>
    <w:multiLevelType w:val="hybridMultilevel"/>
    <w:tmpl w:val="7340C9EA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CAA05EA"/>
    <w:multiLevelType w:val="hybridMultilevel"/>
    <w:tmpl w:val="01E2985C"/>
    <w:lvl w:ilvl="0" w:tplc="782A5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2D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6C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1C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847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2E3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0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41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64F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92700A"/>
    <w:multiLevelType w:val="hybridMultilevel"/>
    <w:tmpl w:val="5A4EF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A5EB0"/>
    <w:multiLevelType w:val="hybridMultilevel"/>
    <w:tmpl w:val="A212F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2C0966"/>
    <w:multiLevelType w:val="hybridMultilevel"/>
    <w:tmpl w:val="60A86A2C"/>
    <w:lvl w:ilvl="0" w:tplc="7F984FEC">
      <w:start w:val="1"/>
      <w:numFmt w:val="decimal"/>
      <w:lvlText w:val="%1."/>
      <w:lvlJc w:val="left"/>
      <w:pPr>
        <w:ind w:left="720" w:hanging="360"/>
      </w:pPr>
    </w:lvl>
    <w:lvl w:ilvl="1" w:tplc="817AC90E">
      <w:start w:val="1"/>
      <w:numFmt w:val="lowerLetter"/>
      <w:lvlText w:val="%2."/>
      <w:lvlJc w:val="left"/>
      <w:pPr>
        <w:ind w:left="1440" w:hanging="360"/>
      </w:pPr>
    </w:lvl>
    <w:lvl w:ilvl="2" w:tplc="CD107E80">
      <w:start w:val="1"/>
      <w:numFmt w:val="lowerRoman"/>
      <w:lvlText w:val="%3."/>
      <w:lvlJc w:val="right"/>
      <w:pPr>
        <w:ind w:left="2160" w:hanging="180"/>
      </w:pPr>
    </w:lvl>
    <w:lvl w:ilvl="3" w:tplc="81E8200C">
      <w:start w:val="1"/>
      <w:numFmt w:val="decimal"/>
      <w:lvlText w:val="%4."/>
      <w:lvlJc w:val="left"/>
      <w:pPr>
        <w:ind w:left="2880" w:hanging="360"/>
      </w:pPr>
    </w:lvl>
    <w:lvl w:ilvl="4" w:tplc="B4247A82">
      <w:start w:val="1"/>
      <w:numFmt w:val="lowerLetter"/>
      <w:lvlText w:val="%5."/>
      <w:lvlJc w:val="left"/>
      <w:pPr>
        <w:ind w:left="3600" w:hanging="360"/>
      </w:pPr>
    </w:lvl>
    <w:lvl w:ilvl="5" w:tplc="4938741A">
      <w:start w:val="1"/>
      <w:numFmt w:val="lowerRoman"/>
      <w:lvlText w:val="%6."/>
      <w:lvlJc w:val="right"/>
      <w:pPr>
        <w:ind w:left="4320" w:hanging="180"/>
      </w:pPr>
    </w:lvl>
    <w:lvl w:ilvl="6" w:tplc="759428EC">
      <w:start w:val="1"/>
      <w:numFmt w:val="decimal"/>
      <w:lvlText w:val="%7."/>
      <w:lvlJc w:val="left"/>
      <w:pPr>
        <w:ind w:left="5040" w:hanging="360"/>
      </w:pPr>
    </w:lvl>
    <w:lvl w:ilvl="7" w:tplc="49BC125E">
      <w:start w:val="1"/>
      <w:numFmt w:val="lowerLetter"/>
      <w:lvlText w:val="%8."/>
      <w:lvlJc w:val="left"/>
      <w:pPr>
        <w:ind w:left="5760" w:hanging="360"/>
      </w:pPr>
    </w:lvl>
    <w:lvl w:ilvl="8" w:tplc="09F08D3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FE0729"/>
    <w:multiLevelType w:val="hybridMultilevel"/>
    <w:tmpl w:val="B64CF9B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55B6AB6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AC7FF4"/>
    <w:multiLevelType w:val="hybridMultilevel"/>
    <w:tmpl w:val="3662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560119"/>
    <w:multiLevelType w:val="hybridMultilevel"/>
    <w:tmpl w:val="EF7AC922"/>
    <w:lvl w:ilvl="0" w:tplc="6A907A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471718"/>
    <w:multiLevelType w:val="hybridMultilevel"/>
    <w:tmpl w:val="3536A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660743"/>
    <w:multiLevelType w:val="hybridMultilevel"/>
    <w:tmpl w:val="FFFFFFFF"/>
    <w:lvl w:ilvl="0" w:tplc="8FE487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00EA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C6C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68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A6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D8C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AD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07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685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CC2AD0"/>
    <w:multiLevelType w:val="hybridMultilevel"/>
    <w:tmpl w:val="6BCE4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E86A9F"/>
    <w:multiLevelType w:val="multilevel"/>
    <w:tmpl w:val="9AB0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1C147156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206A3529"/>
    <w:multiLevelType w:val="hybridMultilevel"/>
    <w:tmpl w:val="373A2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C16FC4"/>
    <w:multiLevelType w:val="hybridMultilevel"/>
    <w:tmpl w:val="1EF862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17">
      <w:start w:val="1"/>
      <w:numFmt w:val="lowerLetter"/>
      <w:lvlText w:val="%4)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560C6C"/>
    <w:multiLevelType w:val="multilevel"/>
    <w:tmpl w:val="23560D1F"/>
    <w:name w:val="HTML-List10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3" w15:restartNumberingAfterBreak="0">
    <w:nsid w:val="23560C73"/>
    <w:multiLevelType w:val="multilevel"/>
    <w:tmpl w:val="23560D2F"/>
    <w:name w:val="HTML-List11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4" w15:restartNumberingAfterBreak="0">
    <w:nsid w:val="23560FBF"/>
    <w:multiLevelType w:val="multilevel"/>
    <w:tmpl w:val="23560FCF"/>
    <w:lvl w:ilvl="0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5" w15:restartNumberingAfterBreak="0">
    <w:nsid w:val="2393675B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887D79"/>
    <w:multiLevelType w:val="hybridMultilevel"/>
    <w:tmpl w:val="DFF079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5446AB"/>
    <w:multiLevelType w:val="multilevel"/>
    <w:tmpl w:val="29544706"/>
    <w:name w:val="HTML-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 w15:restartNumberingAfterBreak="0">
    <w:nsid w:val="2B103AFB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5ECAC"/>
    <w:multiLevelType w:val="multilevel"/>
    <w:tmpl w:val="2C95ECD8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0" w15:restartNumberingAfterBreak="0">
    <w:nsid w:val="2C9600BE"/>
    <w:multiLevelType w:val="multilevel"/>
    <w:tmpl w:val="0CCCCCCC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1" w15:restartNumberingAfterBreak="0">
    <w:nsid w:val="2C9609A7"/>
    <w:multiLevelType w:val="multilevel"/>
    <w:tmpl w:val="2C9609A7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2" w15:restartNumberingAfterBreak="0">
    <w:nsid w:val="2C9609A9"/>
    <w:multiLevelType w:val="multilevel"/>
    <w:tmpl w:val="2C9609C6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43" w15:restartNumberingAfterBreak="0">
    <w:nsid w:val="2CD1187C"/>
    <w:multiLevelType w:val="hybridMultilevel"/>
    <w:tmpl w:val="F258DA0E"/>
    <w:lvl w:ilvl="0" w:tplc="D35AD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55AC3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40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F8F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05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C9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28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0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4C0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D6240D"/>
    <w:multiLevelType w:val="hybridMultilevel"/>
    <w:tmpl w:val="9F0877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5A68AE"/>
    <w:multiLevelType w:val="hybridMultilevel"/>
    <w:tmpl w:val="25C0B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A0FD6">
      <w:numFmt w:val="bullet"/>
      <w:lvlText w:val="•"/>
      <w:lvlJc w:val="left"/>
      <w:pPr>
        <w:ind w:left="1830" w:hanging="750"/>
      </w:pPr>
      <w:rPr>
        <w:rFonts w:ascii="Calibri" w:eastAsia="Times New Roman" w:hAnsi="Calibri" w:cs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7B734D9"/>
    <w:multiLevelType w:val="hybridMultilevel"/>
    <w:tmpl w:val="FFFFFFFF"/>
    <w:lvl w:ilvl="0" w:tplc="5A52984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8946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06E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6A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67A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0E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4E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84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C44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264478"/>
    <w:multiLevelType w:val="hybridMultilevel"/>
    <w:tmpl w:val="457070B2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AE2364">
      <w:start w:val="1"/>
      <w:numFmt w:val="lowerLetter"/>
      <w:lvlText w:val="%4.)"/>
      <w:lvlJc w:val="left"/>
      <w:pPr>
        <w:ind w:left="3240" w:hanging="360"/>
      </w:pPr>
      <w:rPr>
        <w:rFonts w:hint="default"/>
      </w:rPr>
    </w:lvl>
    <w:lvl w:ilvl="4" w:tplc="E05825B6">
      <w:start w:val="1"/>
      <w:numFmt w:val="lowerLetter"/>
      <w:lvlText w:val="%5.)"/>
      <w:lvlJc w:val="left"/>
      <w:pPr>
        <w:ind w:left="3960" w:hanging="360"/>
      </w:pPr>
      <w:rPr>
        <w:rFonts w:ascii="Arial" w:eastAsia="Times New Roman" w:hAnsi="Arial" w:cs="Times New Roman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9571041"/>
    <w:multiLevelType w:val="multilevel"/>
    <w:tmpl w:val="412451D4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9D31EC2"/>
    <w:multiLevelType w:val="hybridMultilevel"/>
    <w:tmpl w:val="4816F1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7">
      <w:start w:val="1"/>
      <w:numFmt w:val="lowerLetter"/>
      <w:lvlText w:val="%5)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67128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DD72A5F"/>
    <w:multiLevelType w:val="hybridMultilevel"/>
    <w:tmpl w:val="4F362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324F16"/>
    <w:multiLevelType w:val="hybridMultilevel"/>
    <w:tmpl w:val="FFFFFFFF"/>
    <w:lvl w:ilvl="0" w:tplc="77987D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D503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F64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C8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E6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1CA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C5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4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EFB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C96039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3F91500B"/>
    <w:multiLevelType w:val="hybridMultilevel"/>
    <w:tmpl w:val="9B2A3BF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13E23A72">
      <w:start w:val="1"/>
      <w:numFmt w:val="lowerLetter"/>
      <w:lvlText w:val="%3.)"/>
      <w:lvlJc w:val="right"/>
      <w:pPr>
        <w:ind w:left="2880" w:hanging="180"/>
      </w:pPr>
      <w:rPr>
        <w:rFonts w:asciiTheme="minorHAnsi" w:eastAsia="Times New Roman" w:hAnsiTheme="minorHAnsi" w:cstheme="minorHAnsi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11A40A4"/>
    <w:multiLevelType w:val="hybridMultilevel"/>
    <w:tmpl w:val="5240C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7C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auto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3073A8"/>
    <w:multiLevelType w:val="hybridMultilevel"/>
    <w:tmpl w:val="D878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A683BA4">
      <w:start w:val="1"/>
      <w:numFmt w:val="lowerLetter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6975FF"/>
    <w:multiLevelType w:val="hybridMultilevel"/>
    <w:tmpl w:val="1D12C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D7165A"/>
    <w:multiLevelType w:val="hybridMultilevel"/>
    <w:tmpl w:val="22C07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06E45B2"/>
    <w:multiLevelType w:val="hybridMultilevel"/>
    <w:tmpl w:val="F468D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2195447"/>
    <w:multiLevelType w:val="hybridMultilevel"/>
    <w:tmpl w:val="AEB629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2EC7E1F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2" w15:restartNumberingAfterBreak="0">
    <w:nsid w:val="573B4BE3"/>
    <w:multiLevelType w:val="multilevel"/>
    <w:tmpl w:val="99CCB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7C02D2C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 w15:restartNumberingAfterBreak="0">
    <w:nsid w:val="58A15E4A"/>
    <w:multiLevelType w:val="hybridMultilevel"/>
    <w:tmpl w:val="1A62A82C"/>
    <w:lvl w:ilvl="0" w:tplc="15F47EB4">
      <w:start w:val="1"/>
      <w:numFmt w:val="decimal"/>
      <w:lvlText w:val="%1."/>
      <w:lvlJc w:val="left"/>
      <w:pPr>
        <w:ind w:left="720" w:hanging="360"/>
      </w:pPr>
    </w:lvl>
    <w:lvl w:ilvl="1" w:tplc="48B23DDA">
      <w:start w:val="1"/>
      <w:numFmt w:val="lowerLetter"/>
      <w:lvlText w:val="%2."/>
      <w:lvlJc w:val="left"/>
      <w:pPr>
        <w:ind w:left="1440" w:hanging="360"/>
      </w:pPr>
    </w:lvl>
    <w:lvl w:ilvl="2" w:tplc="262E3B72">
      <w:start w:val="1"/>
      <w:numFmt w:val="lowerRoman"/>
      <w:lvlText w:val="%3."/>
      <w:lvlJc w:val="right"/>
      <w:pPr>
        <w:ind w:left="2160" w:hanging="180"/>
      </w:pPr>
    </w:lvl>
    <w:lvl w:ilvl="3" w:tplc="14C8B454">
      <w:start w:val="1"/>
      <w:numFmt w:val="decimal"/>
      <w:lvlText w:val="%4."/>
      <w:lvlJc w:val="left"/>
      <w:pPr>
        <w:ind w:left="2880" w:hanging="360"/>
      </w:pPr>
    </w:lvl>
    <w:lvl w:ilvl="4" w:tplc="8F94A92C">
      <w:start w:val="1"/>
      <w:numFmt w:val="lowerLetter"/>
      <w:lvlText w:val="%5."/>
      <w:lvlJc w:val="left"/>
      <w:pPr>
        <w:ind w:left="3600" w:hanging="360"/>
      </w:pPr>
    </w:lvl>
    <w:lvl w:ilvl="5" w:tplc="95EA9A46">
      <w:start w:val="1"/>
      <w:numFmt w:val="lowerRoman"/>
      <w:lvlText w:val="%6."/>
      <w:lvlJc w:val="right"/>
      <w:pPr>
        <w:ind w:left="4320" w:hanging="180"/>
      </w:pPr>
    </w:lvl>
    <w:lvl w:ilvl="6" w:tplc="107018F8">
      <w:start w:val="1"/>
      <w:numFmt w:val="decimal"/>
      <w:lvlText w:val="%7."/>
      <w:lvlJc w:val="left"/>
      <w:pPr>
        <w:ind w:left="5040" w:hanging="360"/>
      </w:pPr>
    </w:lvl>
    <w:lvl w:ilvl="7" w:tplc="5F189086">
      <w:start w:val="1"/>
      <w:numFmt w:val="lowerLetter"/>
      <w:lvlText w:val="%8."/>
      <w:lvlJc w:val="left"/>
      <w:pPr>
        <w:ind w:left="5760" w:hanging="360"/>
      </w:pPr>
    </w:lvl>
    <w:lvl w:ilvl="8" w:tplc="EAEC2380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87396C"/>
    <w:multiLevelType w:val="hybridMultilevel"/>
    <w:tmpl w:val="A63CFF56"/>
    <w:lvl w:ilvl="0" w:tplc="0A36053A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5B0359B4"/>
    <w:multiLevelType w:val="hybridMultilevel"/>
    <w:tmpl w:val="3F3A1E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61D1"/>
    <w:multiLevelType w:val="hybridMultilevel"/>
    <w:tmpl w:val="A8A0720C"/>
    <w:lvl w:ilvl="0" w:tplc="C0D6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49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06F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6F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4E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18E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8A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2CE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00C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A6645D"/>
    <w:multiLevelType w:val="hybridMultilevel"/>
    <w:tmpl w:val="2ABA8F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83FFA"/>
    <w:multiLevelType w:val="hybridMultilevel"/>
    <w:tmpl w:val="2312C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066301"/>
    <w:multiLevelType w:val="multilevel"/>
    <w:tmpl w:val="6184819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66CD0B88"/>
    <w:multiLevelType w:val="hybridMultilevel"/>
    <w:tmpl w:val="0E9824B2"/>
    <w:lvl w:ilvl="0" w:tplc="55BC895E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61332A"/>
    <w:multiLevelType w:val="hybridMultilevel"/>
    <w:tmpl w:val="4296FF96"/>
    <w:lvl w:ilvl="0" w:tplc="834A0FD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BE4418"/>
    <w:multiLevelType w:val="hybridMultilevel"/>
    <w:tmpl w:val="FFFFFFFF"/>
    <w:lvl w:ilvl="0" w:tplc="3774B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E4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E9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0A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D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8A3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A6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0B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44A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52A30C1"/>
    <w:multiLevelType w:val="hybridMultilevel"/>
    <w:tmpl w:val="DDE085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56147A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777FCA"/>
    <w:multiLevelType w:val="hybridMultilevel"/>
    <w:tmpl w:val="80305A26"/>
    <w:lvl w:ilvl="0" w:tplc="55BC895E">
      <w:start w:val="1"/>
      <w:numFmt w:val="bullet"/>
      <w:lvlText w:val="-"/>
      <w:lvlJc w:val="left"/>
      <w:pPr>
        <w:ind w:left="1128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7" w15:restartNumberingAfterBreak="0">
    <w:nsid w:val="7D060FFB"/>
    <w:multiLevelType w:val="hybridMultilevel"/>
    <w:tmpl w:val="FFFFFFFF"/>
    <w:lvl w:ilvl="0" w:tplc="A6ACB7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488E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45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89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24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A4D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EB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A4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281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5A1625"/>
    <w:multiLevelType w:val="hybridMultilevel"/>
    <w:tmpl w:val="5A2EEDE4"/>
    <w:lvl w:ilvl="0" w:tplc="C308C4A8">
      <w:start w:val="1"/>
      <w:numFmt w:val="decimal"/>
      <w:lvlText w:val="%1."/>
      <w:lvlJc w:val="left"/>
      <w:pPr>
        <w:ind w:left="720" w:hanging="360"/>
      </w:pPr>
    </w:lvl>
    <w:lvl w:ilvl="1" w:tplc="F6547AEC">
      <w:start w:val="1"/>
      <w:numFmt w:val="lowerLetter"/>
      <w:lvlText w:val="%2."/>
      <w:lvlJc w:val="left"/>
      <w:pPr>
        <w:ind w:left="1440" w:hanging="360"/>
      </w:pPr>
    </w:lvl>
    <w:lvl w:ilvl="2" w:tplc="536A70E0">
      <w:start w:val="1"/>
      <w:numFmt w:val="lowerRoman"/>
      <w:lvlText w:val="%3."/>
      <w:lvlJc w:val="right"/>
      <w:pPr>
        <w:ind w:left="2160" w:hanging="180"/>
      </w:pPr>
    </w:lvl>
    <w:lvl w:ilvl="3" w:tplc="D316A00A">
      <w:start w:val="1"/>
      <w:numFmt w:val="decimal"/>
      <w:lvlText w:val="%4."/>
      <w:lvlJc w:val="left"/>
      <w:pPr>
        <w:ind w:left="2880" w:hanging="360"/>
      </w:pPr>
    </w:lvl>
    <w:lvl w:ilvl="4" w:tplc="2F3089A4">
      <w:start w:val="1"/>
      <w:numFmt w:val="lowerLetter"/>
      <w:lvlText w:val="%5."/>
      <w:lvlJc w:val="left"/>
      <w:pPr>
        <w:ind w:left="3600" w:hanging="360"/>
      </w:pPr>
    </w:lvl>
    <w:lvl w:ilvl="5" w:tplc="BEC28C82">
      <w:start w:val="1"/>
      <w:numFmt w:val="lowerRoman"/>
      <w:lvlText w:val="%6."/>
      <w:lvlJc w:val="right"/>
      <w:pPr>
        <w:ind w:left="4320" w:hanging="180"/>
      </w:pPr>
    </w:lvl>
    <w:lvl w:ilvl="6" w:tplc="E8F6A53C">
      <w:start w:val="1"/>
      <w:numFmt w:val="decimal"/>
      <w:lvlText w:val="%7."/>
      <w:lvlJc w:val="left"/>
      <w:pPr>
        <w:ind w:left="5040" w:hanging="360"/>
      </w:pPr>
    </w:lvl>
    <w:lvl w:ilvl="7" w:tplc="85208A6A">
      <w:start w:val="1"/>
      <w:numFmt w:val="lowerLetter"/>
      <w:lvlText w:val="%8."/>
      <w:lvlJc w:val="left"/>
      <w:pPr>
        <w:ind w:left="5760" w:hanging="360"/>
      </w:pPr>
    </w:lvl>
    <w:lvl w:ilvl="8" w:tplc="9C7A82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7"/>
  </w:num>
  <w:num w:numId="2">
    <w:abstractNumId w:val="78"/>
  </w:num>
  <w:num w:numId="3">
    <w:abstractNumId w:val="64"/>
  </w:num>
  <w:num w:numId="4">
    <w:abstractNumId w:val="20"/>
  </w:num>
  <w:num w:numId="5">
    <w:abstractNumId w:val="4"/>
  </w:num>
  <w:num w:numId="6">
    <w:abstractNumId w:val="46"/>
  </w:num>
  <w:num w:numId="7">
    <w:abstractNumId w:val="52"/>
  </w:num>
  <w:num w:numId="8">
    <w:abstractNumId w:val="77"/>
  </w:num>
  <w:num w:numId="9">
    <w:abstractNumId w:val="26"/>
  </w:num>
  <w:num w:numId="10">
    <w:abstractNumId w:val="43"/>
  </w:num>
  <w:num w:numId="11">
    <w:abstractNumId w:val="17"/>
  </w:num>
  <w:num w:numId="12">
    <w:abstractNumId w:val="73"/>
  </w:num>
  <w:num w:numId="13">
    <w:abstractNumId w:val="70"/>
  </w:num>
  <w:num w:numId="14">
    <w:abstractNumId w:val="56"/>
  </w:num>
  <w:num w:numId="15">
    <w:abstractNumId w:val="27"/>
  </w:num>
  <w:num w:numId="16">
    <w:abstractNumId w:val="23"/>
  </w:num>
  <w:num w:numId="17">
    <w:abstractNumId w:val="55"/>
  </w:num>
  <w:num w:numId="18">
    <w:abstractNumId w:val="30"/>
  </w:num>
  <w:num w:numId="19">
    <w:abstractNumId w:val="25"/>
  </w:num>
  <w:num w:numId="20">
    <w:abstractNumId w:val="69"/>
  </w:num>
  <w:num w:numId="21">
    <w:abstractNumId w:val="58"/>
  </w:num>
  <w:num w:numId="22">
    <w:abstractNumId w:val="18"/>
  </w:num>
  <w:num w:numId="23">
    <w:abstractNumId w:val="19"/>
  </w:num>
  <w:num w:numId="24">
    <w:abstractNumId w:val="5"/>
  </w:num>
  <w:num w:numId="25">
    <w:abstractNumId w:val="69"/>
  </w:num>
  <w:num w:numId="26">
    <w:abstractNumId w:val="58"/>
  </w:num>
  <w:num w:numId="27">
    <w:abstractNumId w:val="47"/>
  </w:num>
  <w:num w:numId="28">
    <w:abstractNumId w:val="7"/>
  </w:num>
  <w:num w:numId="29">
    <w:abstractNumId w:val="29"/>
  </w:num>
  <w:num w:numId="30">
    <w:abstractNumId w:val="60"/>
  </w:num>
  <w:num w:numId="31">
    <w:abstractNumId w:val="45"/>
  </w:num>
  <w:num w:numId="32">
    <w:abstractNumId w:val="65"/>
  </w:num>
  <w:num w:numId="33">
    <w:abstractNumId w:val="51"/>
  </w:num>
  <w:num w:numId="34">
    <w:abstractNumId w:val="3"/>
  </w:num>
  <w:num w:numId="35">
    <w:abstractNumId w:val="22"/>
  </w:num>
  <w:num w:numId="36">
    <w:abstractNumId w:val="16"/>
  </w:num>
  <w:num w:numId="37">
    <w:abstractNumId w:val="1"/>
  </w:num>
  <w:num w:numId="38">
    <w:abstractNumId w:val="38"/>
  </w:num>
  <w:num w:numId="39">
    <w:abstractNumId w:val="68"/>
  </w:num>
  <w:num w:numId="40">
    <w:abstractNumId w:val="75"/>
  </w:num>
  <w:num w:numId="41">
    <w:abstractNumId w:val="72"/>
  </w:num>
  <w:num w:numId="42">
    <w:abstractNumId w:val="28"/>
  </w:num>
  <w:num w:numId="43">
    <w:abstractNumId w:val="61"/>
  </w:num>
  <w:num w:numId="44">
    <w:abstractNumId w:val="53"/>
  </w:num>
  <w:num w:numId="45">
    <w:abstractNumId w:val="63"/>
  </w:num>
  <w:num w:numId="46">
    <w:abstractNumId w:val="54"/>
  </w:num>
  <w:num w:numId="47">
    <w:abstractNumId w:val="21"/>
  </w:num>
  <w:num w:numId="48">
    <w:abstractNumId w:val="35"/>
  </w:num>
  <w:num w:numId="49">
    <w:abstractNumId w:val="57"/>
  </w:num>
  <w:num w:numId="50">
    <w:abstractNumId w:val="59"/>
  </w:num>
  <w:num w:numId="5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2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3">
    <w:abstractNumId w:val="31"/>
  </w:num>
  <w:num w:numId="54">
    <w:abstractNumId w:val="49"/>
  </w:num>
  <w:num w:numId="55">
    <w:abstractNumId w:val="62"/>
  </w:num>
  <w:num w:numId="56">
    <w:abstractNumId w:val="48"/>
  </w:num>
  <w:num w:numId="57">
    <w:abstractNumId w:val="50"/>
  </w:num>
  <w:num w:numId="58">
    <w:abstractNumId w:val="34"/>
  </w:num>
  <w:num w:numId="59">
    <w:abstractNumId w:val="66"/>
  </w:num>
  <w:num w:numId="60">
    <w:abstractNumId w:val="44"/>
  </w:num>
  <w:num w:numId="61">
    <w:abstractNumId w:val="24"/>
  </w:num>
  <w:num w:numId="62">
    <w:abstractNumId w:val="36"/>
  </w:num>
  <w:num w:numId="63">
    <w:abstractNumId w:val="76"/>
  </w:num>
  <w:num w:numId="64">
    <w:abstractNumId w:val="74"/>
  </w:num>
  <w:num w:numId="65">
    <w:abstractNumId w:val="0"/>
  </w:num>
  <w:num w:numId="66">
    <w:abstractNumId w:val="71"/>
  </w:num>
  <w:numIdMacAtCleanup w:val="5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dová Katarína, Ing.">
    <w15:presenceInfo w15:providerId="AD" w15:userId="S-1-5-21-3572817886-2204131364-2097814758-166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53B"/>
    <w:rsid w:val="0000073A"/>
    <w:rsid w:val="00001879"/>
    <w:rsid w:val="00001907"/>
    <w:rsid w:val="00003072"/>
    <w:rsid w:val="00003498"/>
    <w:rsid w:val="00005F3A"/>
    <w:rsid w:val="0000611F"/>
    <w:rsid w:val="0000620C"/>
    <w:rsid w:val="00006F65"/>
    <w:rsid w:val="00006FEA"/>
    <w:rsid w:val="00010760"/>
    <w:rsid w:val="00010859"/>
    <w:rsid w:val="00011A4E"/>
    <w:rsid w:val="00012882"/>
    <w:rsid w:val="000132B2"/>
    <w:rsid w:val="00013E86"/>
    <w:rsid w:val="00014458"/>
    <w:rsid w:val="00014FF9"/>
    <w:rsid w:val="0001643E"/>
    <w:rsid w:val="00016D0E"/>
    <w:rsid w:val="0001783C"/>
    <w:rsid w:val="00022618"/>
    <w:rsid w:val="0002295A"/>
    <w:rsid w:val="000233B8"/>
    <w:rsid w:val="00023C78"/>
    <w:rsid w:val="000240E8"/>
    <w:rsid w:val="000259A9"/>
    <w:rsid w:val="00025F13"/>
    <w:rsid w:val="0002718E"/>
    <w:rsid w:val="000301D8"/>
    <w:rsid w:val="00030586"/>
    <w:rsid w:val="00030860"/>
    <w:rsid w:val="000309D7"/>
    <w:rsid w:val="0003180E"/>
    <w:rsid w:val="000318CB"/>
    <w:rsid w:val="00032CEF"/>
    <w:rsid w:val="00032F82"/>
    <w:rsid w:val="00035348"/>
    <w:rsid w:val="000361F4"/>
    <w:rsid w:val="000378D5"/>
    <w:rsid w:val="0004019A"/>
    <w:rsid w:val="00040A0E"/>
    <w:rsid w:val="00040BBC"/>
    <w:rsid w:val="00042C8C"/>
    <w:rsid w:val="00042D9B"/>
    <w:rsid w:val="00043EA4"/>
    <w:rsid w:val="000444CB"/>
    <w:rsid w:val="000448C2"/>
    <w:rsid w:val="000449B5"/>
    <w:rsid w:val="0004706E"/>
    <w:rsid w:val="000471DB"/>
    <w:rsid w:val="000508F9"/>
    <w:rsid w:val="000522B3"/>
    <w:rsid w:val="0005298F"/>
    <w:rsid w:val="00052EF1"/>
    <w:rsid w:val="0005322A"/>
    <w:rsid w:val="00053D4B"/>
    <w:rsid w:val="0005465A"/>
    <w:rsid w:val="00054A8B"/>
    <w:rsid w:val="000570EE"/>
    <w:rsid w:val="00057590"/>
    <w:rsid w:val="00060FA7"/>
    <w:rsid w:val="0006198E"/>
    <w:rsid w:val="000629EE"/>
    <w:rsid w:val="00062D35"/>
    <w:rsid w:val="00063978"/>
    <w:rsid w:val="00063C41"/>
    <w:rsid w:val="00063D74"/>
    <w:rsid w:val="00064FF8"/>
    <w:rsid w:val="00067383"/>
    <w:rsid w:val="00067B85"/>
    <w:rsid w:val="00067F4D"/>
    <w:rsid w:val="00070359"/>
    <w:rsid w:val="000704F9"/>
    <w:rsid w:val="00071190"/>
    <w:rsid w:val="00071AB3"/>
    <w:rsid w:val="00072CFB"/>
    <w:rsid w:val="0007340F"/>
    <w:rsid w:val="00074F3F"/>
    <w:rsid w:val="000750A0"/>
    <w:rsid w:val="0007621F"/>
    <w:rsid w:val="00076B47"/>
    <w:rsid w:val="00076CCB"/>
    <w:rsid w:val="00076FA1"/>
    <w:rsid w:val="00077B3B"/>
    <w:rsid w:val="00077F07"/>
    <w:rsid w:val="000808C6"/>
    <w:rsid w:val="00080A10"/>
    <w:rsid w:val="00080DE3"/>
    <w:rsid w:val="000811BB"/>
    <w:rsid w:val="000824AA"/>
    <w:rsid w:val="000829D7"/>
    <w:rsid w:val="00082DEE"/>
    <w:rsid w:val="00083ACD"/>
    <w:rsid w:val="0008476E"/>
    <w:rsid w:val="000849E1"/>
    <w:rsid w:val="0008566F"/>
    <w:rsid w:val="00086351"/>
    <w:rsid w:val="00086387"/>
    <w:rsid w:val="00086447"/>
    <w:rsid w:val="0008649F"/>
    <w:rsid w:val="000864FE"/>
    <w:rsid w:val="00086917"/>
    <w:rsid w:val="00087289"/>
    <w:rsid w:val="00090351"/>
    <w:rsid w:val="000918AA"/>
    <w:rsid w:val="00091B41"/>
    <w:rsid w:val="00092729"/>
    <w:rsid w:val="0009458C"/>
    <w:rsid w:val="00094C23"/>
    <w:rsid w:val="0009515E"/>
    <w:rsid w:val="00096FA4"/>
    <w:rsid w:val="0009AD79"/>
    <w:rsid w:val="000A094D"/>
    <w:rsid w:val="000A0FD3"/>
    <w:rsid w:val="000A1758"/>
    <w:rsid w:val="000A1FAE"/>
    <w:rsid w:val="000A250B"/>
    <w:rsid w:val="000A322C"/>
    <w:rsid w:val="000A360F"/>
    <w:rsid w:val="000A422E"/>
    <w:rsid w:val="000A4872"/>
    <w:rsid w:val="000A4CC5"/>
    <w:rsid w:val="000A7C32"/>
    <w:rsid w:val="000B063A"/>
    <w:rsid w:val="000B078C"/>
    <w:rsid w:val="000B0A2E"/>
    <w:rsid w:val="000B0AE9"/>
    <w:rsid w:val="000B115B"/>
    <w:rsid w:val="000B1396"/>
    <w:rsid w:val="000B2C38"/>
    <w:rsid w:val="000B389F"/>
    <w:rsid w:val="000B3CA9"/>
    <w:rsid w:val="000B3F02"/>
    <w:rsid w:val="000B4819"/>
    <w:rsid w:val="000B5C9B"/>
    <w:rsid w:val="000B5F9B"/>
    <w:rsid w:val="000B637A"/>
    <w:rsid w:val="000B6994"/>
    <w:rsid w:val="000B6B55"/>
    <w:rsid w:val="000B7E27"/>
    <w:rsid w:val="000BC7B0"/>
    <w:rsid w:val="000C1941"/>
    <w:rsid w:val="000C3880"/>
    <w:rsid w:val="000C5FA3"/>
    <w:rsid w:val="000C663E"/>
    <w:rsid w:val="000C7375"/>
    <w:rsid w:val="000C7836"/>
    <w:rsid w:val="000D00E0"/>
    <w:rsid w:val="000D011E"/>
    <w:rsid w:val="000D1253"/>
    <w:rsid w:val="000D1C2B"/>
    <w:rsid w:val="000D1FCA"/>
    <w:rsid w:val="000D28B5"/>
    <w:rsid w:val="000D3A34"/>
    <w:rsid w:val="000D5D72"/>
    <w:rsid w:val="000D6B05"/>
    <w:rsid w:val="000D79A4"/>
    <w:rsid w:val="000E066D"/>
    <w:rsid w:val="000E105E"/>
    <w:rsid w:val="000E189D"/>
    <w:rsid w:val="000E1D3E"/>
    <w:rsid w:val="000E23CC"/>
    <w:rsid w:val="000E25C7"/>
    <w:rsid w:val="000E25D7"/>
    <w:rsid w:val="000E2893"/>
    <w:rsid w:val="000E323C"/>
    <w:rsid w:val="000E3307"/>
    <w:rsid w:val="000E388F"/>
    <w:rsid w:val="000E4286"/>
    <w:rsid w:val="000E449C"/>
    <w:rsid w:val="000E5569"/>
    <w:rsid w:val="000E5BF3"/>
    <w:rsid w:val="000E6EF9"/>
    <w:rsid w:val="000F01C3"/>
    <w:rsid w:val="000F0A94"/>
    <w:rsid w:val="000F0BB2"/>
    <w:rsid w:val="000F0C94"/>
    <w:rsid w:val="000F1902"/>
    <w:rsid w:val="000F2469"/>
    <w:rsid w:val="000F43F9"/>
    <w:rsid w:val="000F47AA"/>
    <w:rsid w:val="000F56E9"/>
    <w:rsid w:val="000F5A60"/>
    <w:rsid w:val="000F5E36"/>
    <w:rsid w:val="000F6258"/>
    <w:rsid w:val="000F6793"/>
    <w:rsid w:val="000F6F92"/>
    <w:rsid w:val="000F7719"/>
    <w:rsid w:val="000F7B10"/>
    <w:rsid w:val="000F7DE5"/>
    <w:rsid w:val="001002A3"/>
    <w:rsid w:val="00100819"/>
    <w:rsid w:val="00101236"/>
    <w:rsid w:val="00101294"/>
    <w:rsid w:val="001020B2"/>
    <w:rsid w:val="001046A1"/>
    <w:rsid w:val="00104AF4"/>
    <w:rsid w:val="00105288"/>
    <w:rsid w:val="00106027"/>
    <w:rsid w:val="001104C5"/>
    <w:rsid w:val="00112174"/>
    <w:rsid w:val="00112295"/>
    <w:rsid w:val="00112955"/>
    <w:rsid w:val="00112CC1"/>
    <w:rsid w:val="001143FA"/>
    <w:rsid w:val="00114515"/>
    <w:rsid w:val="001153F4"/>
    <w:rsid w:val="001160C9"/>
    <w:rsid w:val="0012123D"/>
    <w:rsid w:val="001219C3"/>
    <w:rsid w:val="00121D02"/>
    <w:rsid w:val="001227C4"/>
    <w:rsid w:val="0012752C"/>
    <w:rsid w:val="001276BA"/>
    <w:rsid w:val="00127909"/>
    <w:rsid w:val="001302E0"/>
    <w:rsid w:val="001309FA"/>
    <w:rsid w:val="0013179F"/>
    <w:rsid w:val="001319E3"/>
    <w:rsid w:val="00132E7D"/>
    <w:rsid w:val="00133656"/>
    <w:rsid w:val="00133D0C"/>
    <w:rsid w:val="001342E0"/>
    <w:rsid w:val="00134767"/>
    <w:rsid w:val="001347BC"/>
    <w:rsid w:val="00134A9B"/>
    <w:rsid w:val="00135443"/>
    <w:rsid w:val="00136699"/>
    <w:rsid w:val="00136958"/>
    <w:rsid w:val="00136BEE"/>
    <w:rsid w:val="00137780"/>
    <w:rsid w:val="00137C68"/>
    <w:rsid w:val="00140DBB"/>
    <w:rsid w:val="0014384D"/>
    <w:rsid w:val="00144380"/>
    <w:rsid w:val="001446C3"/>
    <w:rsid w:val="001450B9"/>
    <w:rsid w:val="001454ED"/>
    <w:rsid w:val="00147AC9"/>
    <w:rsid w:val="00147C62"/>
    <w:rsid w:val="0015011A"/>
    <w:rsid w:val="001515A4"/>
    <w:rsid w:val="00152892"/>
    <w:rsid w:val="00153747"/>
    <w:rsid w:val="0015418A"/>
    <w:rsid w:val="001542D9"/>
    <w:rsid w:val="001601B2"/>
    <w:rsid w:val="00161055"/>
    <w:rsid w:val="001617D5"/>
    <w:rsid w:val="00161FAB"/>
    <w:rsid w:val="001634AD"/>
    <w:rsid w:val="00163D48"/>
    <w:rsid w:val="001641A4"/>
    <w:rsid w:val="001653D7"/>
    <w:rsid w:val="001655B5"/>
    <w:rsid w:val="00170644"/>
    <w:rsid w:val="001730B0"/>
    <w:rsid w:val="00176F90"/>
    <w:rsid w:val="00177797"/>
    <w:rsid w:val="00177B8D"/>
    <w:rsid w:val="00177C49"/>
    <w:rsid w:val="001801A8"/>
    <w:rsid w:val="0018048B"/>
    <w:rsid w:val="00180E72"/>
    <w:rsid w:val="001824A2"/>
    <w:rsid w:val="001832B2"/>
    <w:rsid w:val="00183CF2"/>
    <w:rsid w:val="00184B10"/>
    <w:rsid w:val="001861C9"/>
    <w:rsid w:val="00186A1A"/>
    <w:rsid w:val="00187451"/>
    <w:rsid w:val="001878B9"/>
    <w:rsid w:val="00191134"/>
    <w:rsid w:val="00191B39"/>
    <w:rsid w:val="00192260"/>
    <w:rsid w:val="001931D4"/>
    <w:rsid w:val="00193258"/>
    <w:rsid w:val="001949B4"/>
    <w:rsid w:val="001A0BA5"/>
    <w:rsid w:val="001A27D2"/>
    <w:rsid w:val="001A3118"/>
    <w:rsid w:val="001A3BA9"/>
    <w:rsid w:val="001A41C0"/>
    <w:rsid w:val="001A4964"/>
    <w:rsid w:val="001A5FE2"/>
    <w:rsid w:val="001A6675"/>
    <w:rsid w:val="001A6AFA"/>
    <w:rsid w:val="001A7848"/>
    <w:rsid w:val="001A7B85"/>
    <w:rsid w:val="001B104A"/>
    <w:rsid w:val="001B141A"/>
    <w:rsid w:val="001B223C"/>
    <w:rsid w:val="001B2342"/>
    <w:rsid w:val="001B2D62"/>
    <w:rsid w:val="001B3820"/>
    <w:rsid w:val="001B39D7"/>
    <w:rsid w:val="001B4860"/>
    <w:rsid w:val="001B4F86"/>
    <w:rsid w:val="001B5E87"/>
    <w:rsid w:val="001B5FE5"/>
    <w:rsid w:val="001B6C86"/>
    <w:rsid w:val="001B6E92"/>
    <w:rsid w:val="001B71D0"/>
    <w:rsid w:val="001C0143"/>
    <w:rsid w:val="001C029E"/>
    <w:rsid w:val="001C0339"/>
    <w:rsid w:val="001C1995"/>
    <w:rsid w:val="001C1DA6"/>
    <w:rsid w:val="001C2935"/>
    <w:rsid w:val="001C4658"/>
    <w:rsid w:val="001C4BC8"/>
    <w:rsid w:val="001C4E28"/>
    <w:rsid w:val="001C554C"/>
    <w:rsid w:val="001C613D"/>
    <w:rsid w:val="001C6B33"/>
    <w:rsid w:val="001D0474"/>
    <w:rsid w:val="001D14F9"/>
    <w:rsid w:val="001D18ED"/>
    <w:rsid w:val="001D1D55"/>
    <w:rsid w:val="001D297E"/>
    <w:rsid w:val="001D2B9C"/>
    <w:rsid w:val="001D2C0C"/>
    <w:rsid w:val="001D2D23"/>
    <w:rsid w:val="001D33F4"/>
    <w:rsid w:val="001D3BAA"/>
    <w:rsid w:val="001D40E5"/>
    <w:rsid w:val="001D4949"/>
    <w:rsid w:val="001D4DEB"/>
    <w:rsid w:val="001D5B81"/>
    <w:rsid w:val="001D672F"/>
    <w:rsid w:val="001D6F4C"/>
    <w:rsid w:val="001E036E"/>
    <w:rsid w:val="001E0A2E"/>
    <w:rsid w:val="001E1D0C"/>
    <w:rsid w:val="001E1E72"/>
    <w:rsid w:val="001E2351"/>
    <w:rsid w:val="001E2CE7"/>
    <w:rsid w:val="001E35AC"/>
    <w:rsid w:val="001E384F"/>
    <w:rsid w:val="001E3A1C"/>
    <w:rsid w:val="001E3AFF"/>
    <w:rsid w:val="001E4714"/>
    <w:rsid w:val="001E5451"/>
    <w:rsid w:val="001E56F0"/>
    <w:rsid w:val="001E6F8D"/>
    <w:rsid w:val="001E7C0D"/>
    <w:rsid w:val="001F0153"/>
    <w:rsid w:val="001F2CAE"/>
    <w:rsid w:val="001F4279"/>
    <w:rsid w:val="001F5C14"/>
    <w:rsid w:val="001F5C52"/>
    <w:rsid w:val="001F5C78"/>
    <w:rsid w:val="001F63D4"/>
    <w:rsid w:val="001F6694"/>
    <w:rsid w:val="001F6B9A"/>
    <w:rsid w:val="001F7691"/>
    <w:rsid w:val="001F7B1E"/>
    <w:rsid w:val="00200A48"/>
    <w:rsid w:val="00201633"/>
    <w:rsid w:val="00201E9D"/>
    <w:rsid w:val="0020210E"/>
    <w:rsid w:val="00202E56"/>
    <w:rsid w:val="00202FD9"/>
    <w:rsid w:val="00204000"/>
    <w:rsid w:val="00204E47"/>
    <w:rsid w:val="0020592E"/>
    <w:rsid w:val="00205985"/>
    <w:rsid w:val="00206C2E"/>
    <w:rsid w:val="00206E31"/>
    <w:rsid w:val="002077D0"/>
    <w:rsid w:val="00207EB9"/>
    <w:rsid w:val="00211852"/>
    <w:rsid w:val="00211888"/>
    <w:rsid w:val="00211A8C"/>
    <w:rsid w:val="002125F7"/>
    <w:rsid w:val="00212768"/>
    <w:rsid w:val="00212DFE"/>
    <w:rsid w:val="002146F2"/>
    <w:rsid w:val="00214D75"/>
    <w:rsid w:val="002163FF"/>
    <w:rsid w:val="002169DA"/>
    <w:rsid w:val="002206FE"/>
    <w:rsid w:val="00220CF3"/>
    <w:rsid w:val="00221E09"/>
    <w:rsid w:val="002220AB"/>
    <w:rsid w:val="00222374"/>
    <w:rsid w:val="002227BD"/>
    <w:rsid w:val="00222D59"/>
    <w:rsid w:val="00223234"/>
    <w:rsid w:val="0022395D"/>
    <w:rsid w:val="00223FB2"/>
    <w:rsid w:val="0022411B"/>
    <w:rsid w:val="00224444"/>
    <w:rsid w:val="002251DE"/>
    <w:rsid w:val="00225280"/>
    <w:rsid w:val="00225A78"/>
    <w:rsid w:val="00226D32"/>
    <w:rsid w:val="00227E69"/>
    <w:rsid w:val="0023051F"/>
    <w:rsid w:val="00230A3A"/>
    <w:rsid w:val="002313D9"/>
    <w:rsid w:val="00232688"/>
    <w:rsid w:val="00235426"/>
    <w:rsid w:val="0023568C"/>
    <w:rsid w:val="00235BDF"/>
    <w:rsid w:val="00235EA1"/>
    <w:rsid w:val="00235EB9"/>
    <w:rsid w:val="002362B3"/>
    <w:rsid w:val="0023713B"/>
    <w:rsid w:val="00240047"/>
    <w:rsid w:val="002410C4"/>
    <w:rsid w:val="00242AF7"/>
    <w:rsid w:val="00242B3E"/>
    <w:rsid w:val="00243463"/>
    <w:rsid w:val="0024356C"/>
    <w:rsid w:val="00244828"/>
    <w:rsid w:val="002448B7"/>
    <w:rsid w:val="00244DAF"/>
    <w:rsid w:val="00244E44"/>
    <w:rsid w:val="00244FCB"/>
    <w:rsid w:val="002473D0"/>
    <w:rsid w:val="002476CA"/>
    <w:rsid w:val="00247901"/>
    <w:rsid w:val="00247E53"/>
    <w:rsid w:val="00247E85"/>
    <w:rsid w:val="00250AA9"/>
    <w:rsid w:val="00250ECC"/>
    <w:rsid w:val="002512EC"/>
    <w:rsid w:val="00251335"/>
    <w:rsid w:val="00251D39"/>
    <w:rsid w:val="00251E6E"/>
    <w:rsid w:val="002521DF"/>
    <w:rsid w:val="00253D52"/>
    <w:rsid w:val="00254109"/>
    <w:rsid w:val="00256361"/>
    <w:rsid w:val="0025684E"/>
    <w:rsid w:val="002615E4"/>
    <w:rsid w:val="00262A51"/>
    <w:rsid w:val="00262DD4"/>
    <w:rsid w:val="00264839"/>
    <w:rsid w:val="00264A8C"/>
    <w:rsid w:val="00264B71"/>
    <w:rsid w:val="00264F9D"/>
    <w:rsid w:val="00264FC6"/>
    <w:rsid w:val="00264FEE"/>
    <w:rsid w:val="0026541D"/>
    <w:rsid w:val="002654BF"/>
    <w:rsid w:val="002659C9"/>
    <w:rsid w:val="00265A3B"/>
    <w:rsid w:val="00265C3C"/>
    <w:rsid w:val="002660B3"/>
    <w:rsid w:val="0026612E"/>
    <w:rsid w:val="002662A1"/>
    <w:rsid w:val="00266590"/>
    <w:rsid w:val="00266DC3"/>
    <w:rsid w:val="00267B5A"/>
    <w:rsid w:val="00272546"/>
    <w:rsid w:val="002729E8"/>
    <w:rsid w:val="00274068"/>
    <w:rsid w:val="0027406C"/>
    <w:rsid w:val="002740FC"/>
    <w:rsid w:val="002765D6"/>
    <w:rsid w:val="002773F4"/>
    <w:rsid w:val="00277945"/>
    <w:rsid w:val="002806A9"/>
    <w:rsid w:val="002811CB"/>
    <w:rsid w:val="002817BC"/>
    <w:rsid w:val="00281874"/>
    <w:rsid w:val="002837E6"/>
    <w:rsid w:val="0028383C"/>
    <w:rsid w:val="00283F61"/>
    <w:rsid w:val="00284DBD"/>
    <w:rsid w:val="002858B7"/>
    <w:rsid w:val="00285A0E"/>
    <w:rsid w:val="002873B5"/>
    <w:rsid w:val="00287F1E"/>
    <w:rsid w:val="0028BE65"/>
    <w:rsid w:val="002903CA"/>
    <w:rsid w:val="00290F15"/>
    <w:rsid w:val="002946B4"/>
    <w:rsid w:val="002950D0"/>
    <w:rsid w:val="002960AB"/>
    <w:rsid w:val="002962FC"/>
    <w:rsid w:val="002963EB"/>
    <w:rsid w:val="00296AC4"/>
    <w:rsid w:val="00297578"/>
    <w:rsid w:val="002A0157"/>
    <w:rsid w:val="002A153E"/>
    <w:rsid w:val="002A5D23"/>
    <w:rsid w:val="002A6ADF"/>
    <w:rsid w:val="002A7C31"/>
    <w:rsid w:val="002B0832"/>
    <w:rsid w:val="002B193B"/>
    <w:rsid w:val="002B1A45"/>
    <w:rsid w:val="002B25BF"/>
    <w:rsid w:val="002B2819"/>
    <w:rsid w:val="002B3D8B"/>
    <w:rsid w:val="002B547D"/>
    <w:rsid w:val="002B5785"/>
    <w:rsid w:val="002B5C4D"/>
    <w:rsid w:val="002B6B2C"/>
    <w:rsid w:val="002B6C49"/>
    <w:rsid w:val="002B6DFE"/>
    <w:rsid w:val="002C1240"/>
    <w:rsid w:val="002C20B4"/>
    <w:rsid w:val="002C26F0"/>
    <w:rsid w:val="002C2B27"/>
    <w:rsid w:val="002C3213"/>
    <w:rsid w:val="002C3CD0"/>
    <w:rsid w:val="002C3E72"/>
    <w:rsid w:val="002C3FAC"/>
    <w:rsid w:val="002C4799"/>
    <w:rsid w:val="002C6C5E"/>
    <w:rsid w:val="002C6D28"/>
    <w:rsid w:val="002C7355"/>
    <w:rsid w:val="002C7E18"/>
    <w:rsid w:val="002D0AD4"/>
    <w:rsid w:val="002D0AF1"/>
    <w:rsid w:val="002D21F8"/>
    <w:rsid w:val="002D2891"/>
    <w:rsid w:val="002D2F66"/>
    <w:rsid w:val="002D341E"/>
    <w:rsid w:val="002D4D7B"/>
    <w:rsid w:val="002D7881"/>
    <w:rsid w:val="002E0084"/>
    <w:rsid w:val="002E0342"/>
    <w:rsid w:val="002E0696"/>
    <w:rsid w:val="002E0E66"/>
    <w:rsid w:val="002E0F72"/>
    <w:rsid w:val="002E19A0"/>
    <w:rsid w:val="002E3694"/>
    <w:rsid w:val="002E3E23"/>
    <w:rsid w:val="002E3F24"/>
    <w:rsid w:val="002E45FB"/>
    <w:rsid w:val="002E4784"/>
    <w:rsid w:val="002E5438"/>
    <w:rsid w:val="002E5619"/>
    <w:rsid w:val="002E5BA8"/>
    <w:rsid w:val="002E5EFD"/>
    <w:rsid w:val="002E60BA"/>
    <w:rsid w:val="002E6112"/>
    <w:rsid w:val="002E678F"/>
    <w:rsid w:val="002E7259"/>
    <w:rsid w:val="002E7B6C"/>
    <w:rsid w:val="002F0581"/>
    <w:rsid w:val="002F1734"/>
    <w:rsid w:val="002F1B4D"/>
    <w:rsid w:val="002F2718"/>
    <w:rsid w:val="002F29F6"/>
    <w:rsid w:val="002F3049"/>
    <w:rsid w:val="002F4377"/>
    <w:rsid w:val="002F5122"/>
    <w:rsid w:val="002F6410"/>
    <w:rsid w:val="002F6937"/>
    <w:rsid w:val="002F7736"/>
    <w:rsid w:val="00300D0C"/>
    <w:rsid w:val="00300F3C"/>
    <w:rsid w:val="00301181"/>
    <w:rsid w:val="003012A1"/>
    <w:rsid w:val="00301468"/>
    <w:rsid w:val="00302650"/>
    <w:rsid w:val="00303417"/>
    <w:rsid w:val="003035A1"/>
    <w:rsid w:val="003036B7"/>
    <w:rsid w:val="003037A6"/>
    <w:rsid w:val="00303913"/>
    <w:rsid w:val="00304053"/>
    <w:rsid w:val="003041D4"/>
    <w:rsid w:val="00304FF5"/>
    <w:rsid w:val="0030516E"/>
    <w:rsid w:val="003058AD"/>
    <w:rsid w:val="0030590E"/>
    <w:rsid w:val="00305C05"/>
    <w:rsid w:val="00306677"/>
    <w:rsid w:val="003079CF"/>
    <w:rsid w:val="003112A3"/>
    <w:rsid w:val="00311300"/>
    <w:rsid w:val="00311D23"/>
    <w:rsid w:val="003126F2"/>
    <w:rsid w:val="0031356C"/>
    <w:rsid w:val="00314AA4"/>
    <w:rsid w:val="003157E7"/>
    <w:rsid w:val="00315E07"/>
    <w:rsid w:val="003162C6"/>
    <w:rsid w:val="003164BF"/>
    <w:rsid w:val="0032102E"/>
    <w:rsid w:val="00322AB5"/>
    <w:rsid w:val="00322D12"/>
    <w:rsid w:val="003242F7"/>
    <w:rsid w:val="00325121"/>
    <w:rsid w:val="00325741"/>
    <w:rsid w:val="0032604A"/>
    <w:rsid w:val="0032609D"/>
    <w:rsid w:val="0032620C"/>
    <w:rsid w:val="00326A72"/>
    <w:rsid w:val="00327222"/>
    <w:rsid w:val="0032745C"/>
    <w:rsid w:val="003279CC"/>
    <w:rsid w:val="00331944"/>
    <w:rsid w:val="00332A69"/>
    <w:rsid w:val="00332E8E"/>
    <w:rsid w:val="0033341C"/>
    <w:rsid w:val="00333626"/>
    <w:rsid w:val="00335925"/>
    <w:rsid w:val="00335CBE"/>
    <w:rsid w:val="00336149"/>
    <w:rsid w:val="0033793D"/>
    <w:rsid w:val="0034118F"/>
    <w:rsid w:val="003413A9"/>
    <w:rsid w:val="00343152"/>
    <w:rsid w:val="00343332"/>
    <w:rsid w:val="00343D69"/>
    <w:rsid w:val="003440CD"/>
    <w:rsid w:val="0034510F"/>
    <w:rsid w:val="003467AE"/>
    <w:rsid w:val="00346D02"/>
    <w:rsid w:val="00347DA7"/>
    <w:rsid w:val="0035057E"/>
    <w:rsid w:val="00351643"/>
    <w:rsid w:val="00351B05"/>
    <w:rsid w:val="003520AC"/>
    <w:rsid w:val="003527E1"/>
    <w:rsid w:val="00352B77"/>
    <w:rsid w:val="00353478"/>
    <w:rsid w:val="00354433"/>
    <w:rsid w:val="0035475E"/>
    <w:rsid w:val="0035545A"/>
    <w:rsid w:val="003555EB"/>
    <w:rsid w:val="0035568F"/>
    <w:rsid w:val="00355E98"/>
    <w:rsid w:val="003566DF"/>
    <w:rsid w:val="00356E89"/>
    <w:rsid w:val="0035752C"/>
    <w:rsid w:val="0035758E"/>
    <w:rsid w:val="003603DE"/>
    <w:rsid w:val="00361DBA"/>
    <w:rsid w:val="00361E64"/>
    <w:rsid w:val="00362089"/>
    <w:rsid w:val="00362279"/>
    <w:rsid w:val="00362B20"/>
    <w:rsid w:val="003635B9"/>
    <w:rsid w:val="0036374D"/>
    <w:rsid w:val="003640AC"/>
    <w:rsid w:val="00364C56"/>
    <w:rsid w:val="00365A16"/>
    <w:rsid w:val="00365F1B"/>
    <w:rsid w:val="00366DAC"/>
    <w:rsid w:val="0036767E"/>
    <w:rsid w:val="00367CD9"/>
    <w:rsid w:val="00370F3B"/>
    <w:rsid w:val="00371350"/>
    <w:rsid w:val="00371BF1"/>
    <w:rsid w:val="00372D13"/>
    <w:rsid w:val="003731C6"/>
    <w:rsid w:val="00375F8B"/>
    <w:rsid w:val="00376136"/>
    <w:rsid w:val="00377711"/>
    <w:rsid w:val="0038418C"/>
    <w:rsid w:val="003856EA"/>
    <w:rsid w:val="00386CFB"/>
    <w:rsid w:val="00387055"/>
    <w:rsid w:val="00387149"/>
    <w:rsid w:val="0039073C"/>
    <w:rsid w:val="003916B8"/>
    <w:rsid w:val="003937A5"/>
    <w:rsid w:val="003938E3"/>
    <w:rsid w:val="00393E50"/>
    <w:rsid w:val="00394535"/>
    <w:rsid w:val="003949BA"/>
    <w:rsid w:val="00394DB3"/>
    <w:rsid w:val="00394F8E"/>
    <w:rsid w:val="0039575F"/>
    <w:rsid w:val="00396F09"/>
    <w:rsid w:val="0039A02D"/>
    <w:rsid w:val="003A0A5D"/>
    <w:rsid w:val="003A0DBD"/>
    <w:rsid w:val="003A0EAC"/>
    <w:rsid w:val="003A23CF"/>
    <w:rsid w:val="003A2413"/>
    <w:rsid w:val="003A33EB"/>
    <w:rsid w:val="003A3F97"/>
    <w:rsid w:val="003A63D1"/>
    <w:rsid w:val="003A733A"/>
    <w:rsid w:val="003A73EF"/>
    <w:rsid w:val="003A7829"/>
    <w:rsid w:val="003B0E5D"/>
    <w:rsid w:val="003B3182"/>
    <w:rsid w:val="003B3729"/>
    <w:rsid w:val="003B4A52"/>
    <w:rsid w:val="003B554F"/>
    <w:rsid w:val="003B6439"/>
    <w:rsid w:val="003B67E2"/>
    <w:rsid w:val="003B7FAA"/>
    <w:rsid w:val="003C013D"/>
    <w:rsid w:val="003C1444"/>
    <w:rsid w:val="003C2924"/>
    <w:rsid w:val="003C2F4D"/>
    <w:rsid w:val="003C3CD7"/>
    <w:rsid w:val="003C3EB9"/>
    <w:rsid w:val="003C4D92"/>
    <w:rsid w:val="003C4ED7"/>
    <w:rsid w:val="003C5950"/>
    <w:rsid w:val="003C5AE5"/>
    <w:rsid w:val="003C6EB6"/>
    <w:rsid w:val="003C7DFD"/>
    <w:rsid w:val="003D0514"/>
    <w:rsid w:val="003D0DBB"/>
    <w:rsid w:val="003D1B02"/>
    <w:rsid w:val="003D1E1E"/>
    <w:rsid w:val="003D25DA"/>
    <w:rsid w:val="003D2D65"/>
    <w:rsid w:val="003D37A4"/>
    <w:rsid w:val="003D4409"/>
    <w:rsid w:val="003D4707"/>
    <w:rsid w:val="003D4F6E"/>
    <w:rsid w:val="003D5ADE"/>
    <w:rsid w:val="003D5DF2"/>
    <w:rsid w:val="003D71A8"/>
    <w:rsid w:val="003E047F"/>
    <w:rsid w:val="003E10DD"/>
    <w:rsid w:val="003E25EE"/>
    <w:rsid w:val="003E2678"/>
    <w:rsid w:val="003E3399"/>
    <w:rsid w:val="003E354E"/>
    <w:rsid w:val="003E3BC4"/>
    <w:rsid w:val="003E3E16"/>
    <w:rsid w:val="003E49A3"/>
    <w:rsid w:val="003F23EC"/>
    <w:rsid w:val="003F3D7A"/>
    <w:rsid w:val="003F3DAE"/>
    <w:rsid w:val="003F4404"/>
    <w:rsid w:val="003F4573"/>
    <w:rsid w:val="003F4ED1"/>
    <w:rsid w:val="003F754B"/>
    <w:rsid w:val="003F7F77"/>
    <w:rsid w:val="00400B5C"/>
    <w:rsid w:val="00400BBA"/>
    <w:rsid w:val="00400F69"/>
    <w:rsid w:val="00401AFC"/>
    <w:rsid w:val="00402C5D"/>
    <w:rsid w:val="00403A6A"/>
    <w:rsid w:val="0040555C"/>
    <w:rsid w:val="004055F3"/>
    <w:rsid w:val="00406C8D"/>
    <w:rsid w:val="004117AB"/>
    <w:rsid w:val="00411C08"/>
    <w:rsid w:val="00411D5B"/>
    <w:rsid w:val="0041299A"/>
    <w:rsid w:val="0041601A"/>
    <w:rsid w:val="00416202"/>
    <w:rsid w:val="00416CB3"/>
    <w:rsid w:val="00416E8D"/>
    <w:rsid w:val="004170ED"/>
    <w:rsid w:val="00421761"/>
    <w:rsid w:val="00421E12"/>
    <w:rsid w:val="00422C6F"/>
    <w:rsid w:val="00423064"/>
    <w:rsid w:val="004237B0"/>
    <w:rsid w:val="00424D49"/>
    <w:rsid w:val="00424D76"/>
    <w:rsid w:val="0042554B"/>
    <w:rsid w:val="0042563A"/>
    <w:rsid w:val="004279C6"/>
    <w:rsid w:val="00427C76"/>
    <w:rsid w:val="00427D88"/>
    <w:rsid w:val="0043015F"/>
    <w:rsid w:val="00430655"/>
    <w:rsid w:val="004324EB"/>
    <w:rsid w:val="004327AB"/>
    <w:rsid w:val="0043352F"/>
    <w:rsid w:val="004338B6"/>
    <w:rsid w:val="00433B21"/>
    <w:rsid w:val="00434994"/>
    <w:rsid w:val="004357D7"/>
    <w:rsid w:val="00436BDA"/>
    <w:rsid w:val="00436EA4"/>
    <w:rsid w:val="0043796F"/>
    <w:rsid w:val="00437EB1"/>
    <w:rsid w:val="0044021E"/>
    <w:rsid w:val="00440934"/>
    <w:rsid w:val="00440F30"/>
    <w:rsid w:val="00440FAD"/>
    <w:rsid w:val="004413FD"/>
    <w:rsid w:val="0044336B"/>
    <w:rsid w:val="00443EEC"/>
    <w:rsid w:val="004458F3"/>
    <w:rsid w:val="00445DCB"/>
    <w:rsid w:val="00446CB3"/>
    <w:rsid w:val="00447401"/>
    <w:rsid w:val="00450778"/>
    <w:rsid w:val="00451807"/>
    <w:rsid w:val="00451E95"/>
    <w:rsid w:val="00452179"/>
    <w:rsid w:val="0045224E"/>
    <w:rsid w:val="004522CD"/>
    <w:rsid w:val="004523E5"/>
    <w:rsid w:val="0045392B"/>
    <w:rsid w:val="0045395E"/>
    <w:rsid w:val="00454206"/>
    <w:rsid w:val="00454750"/>
    <w:rsid w:val="00454888"/>
    <w:rsid w:val="00455401"/>
    <w:rsid w:val="0045565E"/>
    <w:rsid w:val="00456427"/>
    <w:rsid w:val="00456B2F"/>
    <w:rsid w:val="00457455"/>
    <w:rsid w:val="0046043C"/>
    <w:rsid w:val="00460B9A"/>
    <w:rsid w:val="00461395"/>
    <w:rsid w:val="00462015"/>
    <w:rsid w:val="00462169"/>
    <w:rsid w:val="00462E5A"/>
    <w:rsid w:val="00465815"/>
    <w:rsid w:val="00465D36"/>
    <w:rsid w:val="00466C5C"/>
    <w:rsid w:val="00467E2C"/>
    <w:rsid w:val="00471C38"/>
    <w:rsid w:val="0047363F"/>
    <w:rsid w:val="00474AC2"/>
    <w:rsid w:val="004752E5"/>
    <w:rsid w:val="00475517"/>
    <w:rsid w:val="0047568B"/>
    <w:rsid w:val="00475CFF"/>
    <w:rsid w:val="0047683D"/>
    <w:rsid w:val="00476EF5"/>
    <w:rsid w:val="00477AB6"/>
    <w:rsid w:val="004806AC"/>
    <w:rsid w:val="004807BC"/>
    <w:rsid w:val="00480E90"/>
    <w:rsid w:val="00480EDB"/>
    <w:rsid w:val="004828FD"/>
    <w:rsid w:val="00482DD2"/>
    <w:rsid w:val="00483828"/>
    <w:rsid w:val="00485119"/>
    <w:rsid w:val="0048699D"/>
    <w:rsid w:val="004869CA"/>
    <w:rsid w:val="0048772E"/>
    <w:rsid w:val="00487773"/>
    <w:rsid w:val="00487BD0"/>
    <w:rsid w:val="00492126"/>
    <w:rsid w:val="00492762"/>
    <w:rsid w:val="00492F4E"/>
    <w:rsid w:val="004936F1"/>
    <w:rsid w:val="00493E6F"/>
    <w:rsid w:val="00493E83"/>
    <w:rsid w:val="00494D8E"/>
    <w:rsid w:val="00494FC0"/>
    <w:rsid w:val="00495ED1"/>
    <w:rsid w:val="00495FBE"/>
    <w:rsid w:val="00496C09"/>
    <w:rsid w:val="00496D74"/>
    <w:rsid w:val="0049714B"/>
    <w:rsid w:val="00497793"/>
    <w:rsid w:val="00497B02"/>
    <w:rsid w:val="004A0701"/>
    <w:rsid w:val="004A0AD0"/>
    <w:rsid w:val="004A196A"/>
    <w:rsid w:val="004A198D"/>
    <w:rsid w:val="004A1CA1"/>
    <w:rsid w:val="004A29F8"/>
    <w:rsid w:val="004A2E29"/>
    <w:rsid w:val="004A36F9"/>
    <w:rsid w:val="004A3AB9"/>
    <w:rsid w:val="004A4617"/>
    <w:rsid w:val="004A5A0B"/>
    <w:rsid w:val="004A6642"/>
    <w:rsid w:val="004A6B4C"/>
    <w:rsid w:val="004A783D"/>
    <w:rsid w:val="004A799E"/>
    <w:rsid w:val="004B369D"/>
    <w:rsid w:val="004B4F9B"/>
    <w:rsid w:val="004B55E3"/>
    <w:rsid w:val="004B59F7"/>
    <w:rsid w:val="004B5AD0"/>
    <w:rsid w:val="004B7065"/>
    <w:rsid w:val="004B7841"/>
    <w:rsid w:val="004B7C80"/>
    <w:rsid w:val="004B7E75"/>
    <w:rsid w:val="004B7F49"/>
    <w:rsid w:val="004C1A56"/>
    <w:rsid w:val="004C20F7"/>
    <w:rsid w:val="004C2211"/>
    <w:rsid w:val="004C3531"/>
    <w:rsid w:val="004C42CA"/>
    <w:rsid w:val="004C4BAF"/>
    <w:rsid w:val="004C5177"/>
    <w:rsid w:val="004C68E5"/>
    <w:rsid w:val="004C6B36"/>
    <w:rsid w:val="004C726E"/>
    <w:rsid w:val="004C7E38"/>
    <w:rsid w:val="004D0005"/>
    <w:rsid w:val="004D0D4F"/>
    <w:rsid w:val="004D128E"/>
    <w:rsid w:val="004D1384"/>
    <w:rsid w:val="004D39E3"/>
    <w:rsid w:val="004D5314"/>
    <w:rsid w:val="004D6FF3"/>
    <w:rsid w:val="004E09E1"/>
    <w:rsid w:val="004E0A30"/>
    <w:rsid w:val="004E25DD"/>
    <w:rsid w:val="004E29D9"/>
    <w:rsid w:val="004E3A5F"/>
    <w:rsid w:val="004E3AD8"/>
    <w:rsid w:val="004E3B09"/>
    <w:rsid w:val="004E4B42"/>
    <w:rsid w:val="004E4EB5"/>
    <w:rsid w:val="004E4F51"/>
    <w:rsid w:val="004E63D1"/>
    <w:rsid w:val="004E6FAC"/>
    <w:rsid w:val="004E7115"/>
    <w:rsid w:val="004E7C63"/>
    <w:rsid w:val="004EDBA7"/>
    <w:rsid w:val="004F0487"/>
    <w:rsid w:val="004F1D9C"/>
    <w:rsid w:val="004F1F5C"/>
    <w:rsid w:val="004F28EB"/>
    <w:rsid w:val="004F4F9C"/>
    <w:rsid w:val="004F5534"/>
    <w:rsid w:val="004F556D"/>
    <w:rsid w:val="004F5BBF"/>
    <w:rsid w:val="004F659C"/>
    <w:rsid w:val="004F76A2"/>
    <w:rsid w:val="004F7895"/>
    <w:rsid w:val="004F7AD3"/>
    <w:rsid w:val="004F7E18"/>
    <w:rsid w:val="0050114B"/>
    <w:rsid w:val="00501196"/>
    <w:rsid w:val="00501D3B"/>
    <w:rsid w:val="00501E4D"/>
    <w:rsid w:val="005027EA"/>
    <w:rsid w:val="00504220"/>
    <w:rsid w:val="00504C22"/>
    <w:rsid w:val="00504CC1"/>
    <w:rsid w:val="00504F06"/>
    <w:rsid w:val="00505430"/>
    <w:rsid w:val="0050720E"/>
    <w:rsid w:val="0050737A"/>
    <w:rsid w:val="005075A4"/>
    <w:rsid w:val="00507787"/>
    <w:rsid w:val="00510C5E"/>
    <w:rsid w:val="005117A2"/>
    <w:rsid w:val="00512ADB"/>
    <w:rsid w:val="00512F31"/>
    <w:rsid w:val="00513F92"/>
    <w:rsid w:val="005141F3"/>
    <w:rsid w:val="00514D61"/>
    <w:rsid w:val="005154D0"/>
    <w:rsid w:val="005201E6"/>
    <w:rsid w:val="00520BB4"/>
    <w:rsid w:val="0052141B"/>
    <w:rsid w:val="00521509"/>
    <w:rsid w:val="005217D1"/>
    <w:rsid w:val="00521AF7"/>
    <w:rsid w:val="005231AC"/>
    <w:rsid w:val="00523233"/>
    <w:rsid w:val="0052329E"/>
    <w:rsid w:val="00523810"/>
    <w:rsid w:val="00527119"/>
    <w:rsid w:val="00527CAD"/>
    <w:rsid w:val="005322E5"/>
    <w:rsid w:val="0053397C"/>
    <w:rsid w:val="00533E43"/>
    <w:rsid w:val="00534633"/>
    <w:rsid w:val="00534AB0"/>
    <w:rsid w:val="00534F22"/>
    <w:rsid w:val="005352C3"/>
    <w:rsid w:val="005363A4"/>
    <w:rsid w:val="00536BBD"/>
    <w:rsid w:val="005370F6"/>
    <w:rsid w:val="005414E6"/>
    <w:rsid w:val="0054176F"/>
    <w:rsid w:val="00542443"/>
    <w:rsid w:val="00542564"/>
    <w:rsid w:val="0054289D"/>
    <w:rsid w:val="00542C0B"/>
    <w:rsid w:val="00542EB9"/>
    <w:rsid w:val="005436AE"/>
    <w:rsid w:val="0054377C"/>
    <w:rsid w:val="00543971"/>
    <w:rsid w:val="00543A6F"/>
    <w:rsid w:val="00544A25"/>
    <w:rsid w:val="00545171"/>
    <w:rsid w:val="00545B54"/>
    <w:rsid w:val="005461B4"/>
    <w:rsid w:val="0054654E"/>
    <w:rsid w:val="00546E21"/>
    <w:rsid w:val="00550180"/>
    <w:rsid w:val="00550A2D"/>
    <w:rsid w:val="00550D23"/>
    <w:rsid w:val="005516BF"/>
    <w:rsid w:val="005519AC"/>
    <w:rsid w:val="00551CF8"/>
    <w:rsid w:val="00553D14"/>
    <w:rsid w:val="00553F62"/>
    <w:rsid w:val="0055427B"/>
    <w:rsid w:val="00554BF3"/>
    <w:rsid w:val="00555C8A"/>
    <w:rsid w:val="0055640F"/>
    <w:rsid w:val="00556A72"/>
    <w:rsid w:val="00556AC9"/>
    <w:rsid w:val="0055732A"/>
    <w:rsid w:val="005575A2"/>
    <w:rsid w:val="00560391"/>
    <w:rsid w:val="00560442"/>
    <w:rsid w:val="00560E45"/>
    <w:rsid w:val="005621B5"/>
    <w:rsid w:val="005625DA"/>
    <w:rsid w:val="00562EEC"/>
    <w:rsid w:val="00563253"/>
    <w:rsid w:val="0056325D"/>
    <w:rsid w:val="005633E0"/>
    <w:rsid w:val="0056356F"/>
    <w:rsid w:val="00563EE4"/>
    <w:rsid w:val="00563FCF"/>
    <w:rsid w:val="00564486"/>
    <w:rsid w:val="0056545B"/>
    <w:rsid w:val="00565F1B"/>
    <w:rsid w:val="00566033"/>
    <w:rsid w:val="00566436"/>
    <w:rsid w:val="005664BB"/>
    <w:rsid w:val="00567880"/>
    <w:rsid w:val="0056DEC8"/>
    <w:rsid w:val="00570E15"/>
    <w:rsid w:val="00572AA4"/>
    <w:rsid w:val="00572D6A"/>
    <w:rsid w:val="005732F6"/>
    <w:rsid w:val="00575597"/>
    <w:rsid w:val="005757FF"/>
    <w:rsid w:val="0057683E"/>
    <w:rsid w:val="005769EA"/>
    <w:rsid w:val="00576B0F"/>
    <w:rsid w:val="00577CE6"/>
    <w:rsid w:val="00580F67"/>
    <w:rsid w:val="00581243"/>
    <w:rsid w:val="005815F0"/>
    <w:rsid w:val="00581E74"/>
    <w:rsid w:val="0058226D"/>
    <w:rsid w:val="00582E2D"/>
    <w:rsid w:val="0058436B"/>
    <w:rsid w:val="00584DC7"/>
    <w:rsid w:val="00585054"/>
    <w:rsid w:val="005856BC"/>
    <w:rsid w:val="00585A0F"/>
    <w:rsid w:val="00586529"/>
    <w:rsid w:val="0058711A"/>
    <w:rsid w:val="00587514"/>
    <w:rsid w:val="00590C93"/>
    <w:rsid w:val="00590EB7"/>
    <w:rsid w:val="0059204D"/>
    <w:rsid w:val="0059263C"/>
    <w:rsid w:val="00593B2D"/>
    <w:rsid w:val="00593D6F"/>
    <w:rsid w:val="00594645"/>
    <w:rsid w:val="005949A4"/>
    <w:rsid w:val="00594B09"/>
    <w:rsid w:val="00594F2E"/>
    <w:rsid w:val="00595684"/>
    <w:rsid w:val="005960A2"/>
    <w:rsid w:val="00596E0A"/>
    <w:rsid w:val="0059754F"/>
    <w:rsid w:val="005975F4"/>
    <w:rsid w:val="005975F8"/>
    <w:rsid w:val="005978BF"/>
    <w:rsid w:val="00597C76"/>
    <w:rsid w:val="00597D38"/>
    <w:rsid w:val="005A0155"/>
    <w:rsid w:val="005A024D"/>
    <w:rsid w:val="005A0728"/>
    <w:rsid w:val="005A0F35"/>
    <w:rsid w:val="005A15BC"/>
    <w:rsid w:val="005A1ECB"/>
    <w:rsid w:val="005A2037"/>
    <w:rsid w:val="005A2590"/>
    <w:rsid w:val="005A25AD"/>
    <w:rsid w:val="005A32B5"/>
    <w:rsid w:val="005A3FB7"/>
    <w:rsid w:val="005A4033"/>
    <w:rsid w:val="005A4A30"/>
    <w:rsid w:val="005A4E2C"/>
    <w:rsid w:val="005A59D7"/>
    <w:rsid w:val="005A5CA2"/>
    <w:rsid w:val="005A5F46"/>
    <w:rsid w:val="005A74C8"/>
    <w:rsid w:val="005B2815"/>
    <w:rsid w:val="005B38D6"/>
    <w:rsid w:val="005B3A6C"/>
    <w:rsid w:val="005B3D5E"/>
    <w:rsid w:val="005B436D"/>
    <w:rsid w:val="005B46B3"/>
    <w:rsid w:val="005B529D"/>
    <w:rsid w:val="005B5665"/>
    <w:rsid w:val="005B5670"/>
    <w:rsid w:val="005B7717"/>
    <w:rsid w:val="005C05A8"/>
    <w:rsid w:val="005C2813"/>
    <w:rsid w:val="005C29C2"/>
    <w:rsid w:val="005C308E"/>
    <w:rsid w:val="005C3546"/>
    <w:rsid w:val="005C38ED"/>
    <w:rsid w:val="005C4215"/>
    <w:rsid w:val="005C4430"/>
    <w:rsid w:val="005C48D6"/>
    <w:rsid w:val="005C4C12"/>
    <w:rsid w:val="005C4F01"/>
    <w:rsid w:val="005C4FFE"/>
    <w:rsid w:val="005C5BCB"/>
    <w:rsid w:val="005C6070"/>
    <w:rsid w:val="005C614C"/>
    <w:rsid w:val="005D11DC"/>
    <w:rsid w:val="005D17A9"/>
    <w:rsid w:val="005D20F0"/>
    <w:rsid w:val="005D23E9"/>
    <w:rsid w:val="005D2CC1"/>
    <w:rsid w:val="005D37EE"/>
    <w:rsid w:val="005D394C"/>
    <w:rsid w:val="005D40D7"/>
    <w:rsid w:val="005D54CE"/>
    <w:rsid w:val="005D606C"/>
    <w:rsid w:val="005D622B"/>
    <w:rsid w:val="005D6787"/>
    <w:rsid w:val="005D6A50"/>
    <w:rsid w:val="005D6B36"/>
    <w:rsid w:val="005D7267"/>
    <w:rsid w:val="005E03FD"/>
    <w:rsid w:val="005E1B62"/>
    <w:rsid w:val="005E57A8"/>
    <w:rsid w:val="005E5FF8"/>
    <w:rsid w:val="005E61F5"/>
    <w:rsid w:val="005E73F5"/>
    <w:rsid w:val="005E7B2C"/>
    <w:rsid w:val="005F0F6C"/>
    <w:rsid w:val="005F1943"/>
    <w:rsid w:val="005F1A4F"/>
    <w:rsid w:val="005F1ACF"/>
    <w:rsid w:val="005F1C0D"/>
    <w:rsid w:val="005F2176"/>
    <w:rsid w:val="005F2252"/>
    <w:rsid w:val="005F487C"/>
    <w:rsid w:val="005F6E6D"/>
    <w:rsid w:val="005F74A5"/>
    <w:rsid w:val="00601876"/>
    <w:rsid w:val="00601DD6"/>
    <w:rsid w:val="00602158"/>
    <w:rsid w:val="006024F0"/>
    <w:rsid w:val="00602E0C"/>
    <w:rsid w:val="0060316E"/>
    <w:rsid w:val="00603671"/>
    <w:rsid w:val="00604EA7"/>
    <w:rsid w:val="00605226"/>
    <w:rsid w:val="00605789"/>
    <w:rsid w:val="00605F1C"/>
    <w:rsid w:val="00606941"/>
    <w:rsid w:val="006074A8"/>
    <w:rsid w:val="0060785F"/>
    <w:rsid w:val="00607860"/>
    <w:rsid w:val="00607EFA"/>
    <w:rsid w:val="00611163"/>
    <w:rsid w:val="00611BFE"/>
    <w:rsid w:val="00611EDF"/>
    <w:rsid w:val="00612145"/>
    <w:rsid w:val="00612794"/>
    <w:rsid w:val="006132AA"/>
    <w:rsid w:val="006136F7"/>
    <w:rsid w:val="0061383F"/>
    <w:rsid w:val="00613F2E"/>
    <w:rsid w:val="00614239"/>
    <w:rsid w:val="006149C5"/>
    <w:rsid w:val="0061612A"/>
    <w:rsid w:val="006163AA"/>
    <w:rsid w:val="006163E2"/>
    <w:rsid w:val="00616B93"/>
    <w:rsid w:val="00617BAE"/>
    <w:rsid w:val="00617D53"/>
    <w:rsid w:val="006205CC"/>
    <w:rsid w:val="00620854"/>
    <w:rsid w:val="0062101E"/>
    <w:rsid w:val="00621029"/>
    <w:rsid w:val="00621BE7"/>
    <w:rsid w:val="0062295A"/>
    <w:rsid w:val="006238EE"/>
    <w:rsid w:val="00623D98"/>
    <w:rsid w:val="00624134"/>
    <w:rsid w:val="0062446D"/>
    <w:rsid w:val="006253D3"/>
    <w:rsid w:val="006273D9"/>
    <w:rsid w:val="00630122"/>
    <w:rsid w:val="006305C9"/>
    <w:rsid w:val="00630763"/>
    <w:rsid w:val="0063285D"/>
    <w:rsid w:val="00632938"/>
    <w:rsid w:val="00632EBF"/>
    <w:rsid w:val="006335FC"/>
    <w:rsid w:val="00634809"/>
    <w:rsid w:val="006352BF"/>
    <w:rsid w:val="0063560E"/>
    <w:rsid w:val="00635633"/>
    <w:rsid w:val="006360CA"/>
    <w:rsid w:val="00636161"/>
    <w:rsid w:val="006362A3"/>
    <w:rsid w:val="00636FAD"/>
    <w:rsid w:val="00637488"/>
    <w:rsid w:val="006378A9"/>
    <w:rsid w:val="00637BDB"/>
    <w:rsid w:val="0064125C"/>
    <w:rsid w:val="006418A4"/>
    <w:rsid w:val="00643A91"/>
    <w:rsid w:val="00643B01"/>
    <w:rsid w:val="00643C2A"/>
    <w:rsid w:val="00644C68"/>
    <w:rsid w:val="00644D3D"/>
    <w:rsid w:val="006459C4"/>
    <w:rsid w:val="00645EAF"/>
    <w:rsid w:val="006462C0"/>
    <w:rsid w:val="006469D9"/>
    <w:rsid w:val="00646F91"/>
    <w:rsid w:val="00647B1F"/>
    <w:rsid w:val="006520EF"/>
    <w:rsid w:val="006522F4"/>
    <w:rsid w:val="0065300B"/>
    <w:rsid w:val="00653532"/>
    <w:rsid w:val="0065362E"/>
    <w:rsid w:val="00653B76"/>
    <w:rsid w:val="006542D1"/>
    <w:rsid w:val="0065556F"/>
    <w:rsid w:val="00655B94"/>
    <w:rsid w:val="00660F02"/>
    <w:rsid w:val="006617B7"/>
    <w:rsid w:val="0066208C"/>
    <w:rsid w:val="006628C8"/>
    <w:rsid w:val="00662F54"/>
    <w:rsid w:val="00663423"/>
    <w:rsid w:val="0066393D"/>
    <w:rsid w:val="006642BB"/>
    <w:rsid w:val="00664EDA"/>
    <w:rsid w:val="0066687D"/>
    <w:rsid w:val="00666C68"/>
    <w:rsid w:val="006673AF"/>
    <w:rsid w:val="006704A1"/>
    <w:rsid w:val="00670ACE"/>
    <w:rsid w:val="00670B40"/>
    <w:rsid w:val="00671827"/>
    <w:rsid w:val="0067199A"/>
    <w:rsid w:val="006721D0"/>
    <w:rsid w:val="00673403"/>
    <w:rsid w:val="0067393F"/>
    <w:rsid w:val="00673EC7"/>
    <w:rsid w:val="00674B4D"/>
    <w:rsid w:val="00676BAE"/>
    <w:rsid w:val="00677D38"/>
    <w:rsid w:val="00680772"/>
    <w:rsid w:val="00681462"/>
    <w:rsid w:val="006822D5"/>
    <w:rsid w:val="006825B9"/>
    <w:rsid w:val="00683493"/>
    <w:rsid w:val="00683A2A"/>
    <w:rsid w:val="00685BA7"/>
    <w:rsid w:val="0068697A"/>
    <w:rsid w:val="00686E4E"/>
    <w:rsid w:val="0068799D"/>
    <w:rsid w:val="00687A1B"/>
    <w:rsid w:val="00690247"/>
    <w:rsid w:val="00690804"/>
    <w:rsid w:val="00690E39"/>
    <w:rsid w:val="00690E8E"/>
    <w:rsid w:val="00692A91"/>
    <w:rsid w:val="006937D7"/>
    <w:rsid w:val="006937FE"/>
    <w:rsid w:val="006946B9"/>
    <w:rsid w:val="0069634E"/>
    <w:rsid w:val="006967B8"/>
    <w:rsid w:val="006A011F"/>
    <w:rsid w:val="006A1410"/>
    <w:rsid w:val="006A1E24"/>
    <w:rsid w:val="006A212F"/>
    <w:rsid w:val="006A2D38"/>
    <w:rsid w:val="006A4962"/>
    <w:rsid w:val="006A5515"/>
    <w:rsid w:val="006A592D"/>
    <w:rsid w:val="006A5E37"/>
    <w:rsid w:val="006A75AB"/>
    <w:rsid w:val="006B013E"/>
    <w:rsid w:val="006B05EE"/>
    <w:rsid w:val="006B1116"/>
    <w:rsid w:val="006B1BE0"/>
    <w:rsid w:val="006B3B2F"/>
    <w:rsid w:val="006B3D2F"/>
    <w:rsid w:val="006B3EC9"/>
    <w:rsid w:val="006B5F27"/>
    <w:rsid w:val="006B6AE1"/>
    <w:rsid w:val="006C171B"/>
    <w:rsid w:val="006C20F1"/>
    <w:rsid w:val="006C32F1"/>
    <w:rsid w:val="006C4E0F"/>
    <w:rsid w:val="006C5D63"/>
    <w:rsid w:val="006D0D74"/>
    <w:rsid w:val="006D10FA"/>
    <w:rsid w:val="006D2F5B"/>
    <w:rsid w:val="006D3CB4"/>
    <w:rsid w:val="006D4A6A"/>
    <w:rsid w:val="006D5A26"/>
    <w:rsid w:val="006D5C8F"/>
    <w:rsid w:val="006D6662"/>
    <w:rsid w:val="006D6FBC"/>
    <w:rsid w:val="006D7AB9"/>
    <w:rsid w:val="006DE5E1"/>
    <w:rsid w:val="006E0573"/>
    <w:rsid w:val="006E07A7"/>
    <w:rsid w:val="006E136F"/>
    <w:rsid w:val="006E180D"/>
    <w:rsid w:val="006E215B"/>
    <w:rsid w:val="006E2A46"/>
    <w:rsid w:val="006E3BE2"/>
    <w:rsid w:val="006E4252"/>
    <w:rsid w:val="006F034B"/>
    <w:rsid w:val="006F09FE"/>
    <w:rsid w:val="006F0FCB"/>
    <w:rsid w:val="006F15F7"/>
    <w:rsid w:val="006F4133"/>
    <w:rsid w:val="006F4424"/>
    <w:rsid w:val="006F46DE"/>
    <w:rsid w:val="006F48A4"/>
    <w:rsid w:val="006F5152"/>
    <w:rsid w:val="006F6260"/>
    <w:rsid w:val="006F6A5A"/>
    <w:rsid w:val="006F6CDF"/>
    <w:rsid w:val="006F7112"/>
    <w:rsid w:val="006F73FA"/>
    <w:rsid w:val="0070054E"/>
    <w:rsid w:val="00700A07"/>
    <w:rsid w:val="007026D3"/>
    <w:rsid w:val="00703146"/>
    <w:rsid w:val="0070337A"/>
    <w:rsid w:val="007034BD"/>
    <w:rsid w:val="0070391A"/>
    <w:rsid w:val="0070416F"/>
    <w:rsid w:val="007044FA"/>
    <w:rsid w:val="00704E6D"/>
    <w:rsid w:val="0070545D"/>
    <w:rsid w:val="00705E72"/>
    <w:rsid w:val="00705E7C"/>
    <w:rsid w:val="00707852"/>
    <w:rsid w:val="00707853"/>
    <w:rsid w:val="00707AC4"/>
    <w:rsid w:val="0071069F"/>
    <w:rsid w:val="00712142"/>
    <w:rsid w:val="0071247C"/>
    <w:rsid w:val="007129EE"/>
    <w:rsid w:val="00712C97"/>
    <w:rsid w:val="00714405"/>
    <w:rsid w:val="00720FCA"/>
    <w:rsid w:val="00721419"/>
    <w:rsid w:val="00721EB7"/>
    <w:rsid w:val="00722556"/>
    <w:rsid w:val="007226E6"/>
    <w:rsid w:val="00724E79"/>
    <w:rsid w:val="00725645"/>
    <w:rsid w:val="007276A7"/>
    <w:rsid w:val="007279BC"/>
    <w:rsid w:val="007300B2"/>
    <w:rsid w:val="007310FD"/>
    <w:rsid w:val="007314EC"/>
    <w:rsid w:val="00731D80"/>
    <w:rsid w:val="00733048"/>
    <w:rsid w:val="007330B8"/>
    <w:rsid w:val="007339C8"/>
    <w:rsid w:val="0073489F"/>
    <w:rsid w:val="00734F32"/>
    <w:rsid w:val="0073556E"/>
    <w:rsid w:val="007362B8"/>
    <w:rsid w:val="007367E1"/>
    <w:rsid w:val="007379E8"/>
    <w:rsid w:val="00737AE2"/>
    <w:rsid w:val="00740FD1"/>
    <w:rsid w:val="007411B8"/>
    <w:rsid w:val="0074122A"/>
    <w:rsid w:val="00741E71"/>
    <w:rsid w:val="00742CD9"/>
    <w:rsid w:val="00742E23"/>
    <w:rsid w:val="0074431F"/>
    <w:rsid w:val="007452B5"/>
    <w:rsid w:val="00745447"/>
    <w:rsid w:val="007463CD"/>
    <w:rsid w:val="00746D74"/>
    <w:rsid w:val="007470D9"/>
    <w:rsid w:val="0074774B"/>
    <w:rsid w:val="00747D50"/>
    <w:rsid w:val="0075028F"/>
    <w:rsid w:val="0075039D"/>
    <w:rsid w:val="007509BA"/>
    <w:rsid w:val="00750E38"/>
    <w:rsid w:val="00750EE9"/>
    <w:rsid w:val="0075216A"/>
    <w:rsid w:val="0075353A"/>
    <w:rsid w:val="007546EE"/>
    <w:rsid w:val="00756D5B"/>
    <w:rsid w:val="00757573"/>
    <w:rsid w:val="007603A7"/>
    <w:rsid w:val="00760A14"/>
    <w:rsid w:val="00761A7B"/>
    <w:rsid w:val="00762EDE"/>
    <w:rsid w:val="00763ABF"/>
    <w:rsid w:val="00763D5A"/>
    <w:rsid w:val="00765056"/>
    <w:rsid w:val="00766212"/>
    <w:rsid w:val="0076629E"/>
    <w:rsid w:val="007668FB"/>
    <w:rsid w:val="00767008"/>
    <w:rsid w:val="00767169"/>
    <w:rsid w:val="007672D0"/>
    <w:rsid w:val="007678D8"/>
    <w:rsid w:val="00767D77"/>
    <w:rsid w:val="007707A8"/>
    <w:rsid w:val="0077099E"/>
    <w:rsid w:val="007709F0"/>
    <w:rsid w:val="00770CEB"/>
    <w:rsid w:val="00771584"/>
    <w:rsid w:val="00771753"/>
    <w:rsid w:val="00772C47"/>
    <w:rsid w:val="00772FD5"/>
    <w:rsid w:val="0077368C"/>
    <w:rsid w:val="007738BE"/>
    <w:rsid w:val="00773AC4"/>
    <w:rsid w:val="00773F11"/>
    <w:rsid w:val="007756F0"/>
    <w:rsid w:val="00775BC3"/>
    <w:rsid w:val="00775EF6"/>
    <w:rsid w:val="00776A76"/>
    <w:rsid w:val="00777F03"/>
    <w:rsid w:val="0078109D"/>
    <w:rsid w:val="007825D5"/>
    <w:rsid w:val="00782628"/>
    <w:rsid w:val="00783251"/>
    <w:rsid w:val="00783610"/>
    <w:rsid w:val="00783FDC"/>
    <w:rsid w:val="00784963"/>
    <w:rsid w:val="0078541B"/>
    <w:rsid w:val="007854E6"/>
    <w:rsid w:val="007858D2"/>
    <w:rsid w:val="00786627"/>
    <w:rsid w:val="007901D8"/>
    <w:rsid w:val="00790609"/>
    <w:rsid w:val="0079112B"/>
    <w:rsid w:val="00791CB3"/>
    <w:rsid w:val="00791E24"/>
    <w:rsid w:val="00792611"/>
    <w:rsid w:val="00792C1A"/>
    <w:rsid w:val="00792CD2"/>
    <w:rsid w:val="0079318A"/>
    <w:rsid w:val="0079382A"/>
    <w:rsid w:val="0079425D"/>
    <w:rsid w:val="00794EC0"/>
    <w:rsid w:val="00794ECB"/>
    <w:rsid w:val="007952E2"/>
    <w:rsid w:val="007953F2"/>
    <w:rsid w:val="007959A4"/>
    <w:rsid w:val="00797F80"/>
    <w:rsid w:val="00797F89"/>
    <w:rsid w:val="007A0242"/>
    <w:rsid w:val="007A1933"/>
    <w:rsid w:val="007A236E"/>
    <w:rsid w:val="007A293D"/>
    <w:rsid w:val="007A29EC"/>
    <w:rsid w:val="007A2D09"/>
    <w:rsid w:val="007A3B67"/>
    <w:rsid w:val="007A3EF4"/>
    <w:rsid w:val="007A46BA"/>
    <w:rsid w:val="007A493A"/>
    <w:rsid w:val="007A498E"/>
    <w:rsid w:val="007A5010"/>
    <w:rsid w:val="007A51B7"/>
    <w:rsid w:val="007A7AC0"/>
    <w:rsid w:val="007A7D88"/>
    <w:rsid w:val="007AB7FC"/>
    <w:rsid w:val="007B0194"/>
    <w:rsid w:val="007B11A7"/>
    <w:rsid w:val="007B1627"/>
    <w:rsid w:val="007B1F4E"/>
    <w:rsid w:val="007B2F5B"/>
    <w:rsid w:val="007B2F65"/>
    <w:rsid w:val="007B31C6"/>
    <w:rsid w:val="007B3A88"/>
    <w:rsid w:val="007B3D54"/>
    <w:rsid w:val="007B5495"/>
    <w:rsid w:val="007B5CB0"/>
    <w:rsid w:val="007B5E59"/>
    <w:rsid w:val="007B5FC2"/>
    <w:rsid w:val="007B641E"/>
    <w:rsid w:val="007B6A4B"/>
    <w:rsid w:val="007B7CCE"/>
    <w:rsid w:val="007C1032"/>
    <w:rsid w:val="007C1045"/>
    <w:rsid w:val="007C29ED"/>
    <w:rsid w:val="007C2BB6"/>
    <w:rsid w:val="007C2CFA"/>
    <w:rsid w:val="007C4B84"/>
    <w:rsid w:val="007C4F89"/>
    <w:rsid w:val="007C5514"/>
    <w:rsid w:val="007C5EDF"/>
    <w:rsid w:val="007C614C"/>
    <w:rsid w:val="007C6693"/>
    <w:rsid w:val="007D0084"/>
    <w:rsid w:val="007D040A"/>
    <w:rsid w:val="007D0884"/>
    <w:rsid w:val="007D0BCD"/>
    <w:rsid w:val="007D0C58"/>
    <w:rsid w:val="007D0EBC"/>
    <w:rsid w:val="007D1C04"/>
    <w:rsid w:val="007D1D4F"/>
    <w:rsid w:val="007D45F6"/>
    <w:rsid w:val="007D4C45"/>
    <w:rsid w:val="007D4FC5"/>
    <w:rsid w:val="007D67FD"/>
    <w:rsid w:val="007D6B9D"/>
    <w:rsid w:val="007D6D05"/>
    <w:rsid w:val="007D6F5C"/>
    <w:rsid w:val="007D7AB0"/>
    <w:rsid w:val="007E099A"/>
    <w:rsid w:val="007E1222"/>
    <w:rsid w:val="007E2786"/>
    <w:rsid w:val="007E3C41"/>
    <w:rsid w:val="007E43C7"/>
    <w:rsid w:val="007E55E4"/>
    <w:rsid w:val="007E5766"/>
    <w:rsid w:val="007E5F3C"/>
    <w:rsid w:val="007E6279"/>
    <w:rsid w:val="007E641B"/>
    <w:rsid w:val="007E6F25"/>
    <w:rsid w:val="007E70EA"/>
    <w:rsid w:val="007E7146"/>
    <w:rsid w:val="007E75AD"/>
    <w:rsid w:val="007E7F09"/>
    <w:rsid w:val="007F256C"/>
    <w:rsid w:val="007F282D"/>
    <w:rsid w:val="007F408A"/>
    <w:rsid w:val="007F452A"/>
    <w:rsid w:val="007F4A26"/>
    <w:rsid w:val="007F55A6"/>
    <w:rsid w:val="007F6FAD"/>
    <w:rsid w:val="007F7936"/>
    <w:rsid w:val="0080178B"/>
    <w:rsid w:val="0080272C"/>
    <w:rsid w:val="008033DE"/>
    <w:rsid w:val="00803568"/>
    <w:rsid w:val="00803585"/>
    <w:rsid w:val="00803769"/>
    <w:rsid w:val="00803A92"/>
    <w:rsid w:val="00803E2C"/>
    <w:rsid w:val="008051A7"/>
    <w:rsid w:val="00805519"/>
    <w:rsid w:val="008058EE"/>
    <w:rsid w:val="00805D1C"/>
    <w:rsid w:val="008106C4"/>
    <w:rsid w:val="00810D56"/>
    <w:rsid w:val="00810DB5"/>
    <w:rsid w:val="008128CA"/>
    <w:rsid w:val="00812A59"/>
    <w:rsid w:val="00812BC7"/>
    <w:rsid w:val="00812C37"/>
    <w:rsid w:val="00812CCE"/>
    <w:rsid w:val="00812E6A"/>
    <w:rsid w:val="00814D36"/>
    <w:rsid w:val="00815A0C"/>
    <w:rsid w:val="008167F0"/>
    <w:rsid w:val="00820753"/>
    <w:rsid w:val="0082086B"/>
    <w:rsid w:val="008208EC"/>
    <w:rsid w:val="00820C5B"/>
    <w:rsid w:val="00820DB1"/>
    <w:rsid w:val="00820F23"/>
    <w:rsid w:val="00821217"/>
    <w:rsid w:val="0082123C"/>
    <w:rsid w:val="00823117"/>
    <w:rsid w:val="0082318E"/>
    <w:rsid w:val="00823ED7"/>
    <w:rsid w:val="0082412E"/>
    <w:rsid w:val="00824762"/>
    <w:rsid w:val="00825E84"/>
    <w:rsid w:val="00826612"/>
    <w:rsid w:val="008303C4"/>
    <w:rsid w:val="00831588"/>
    <w:rsid w:val="00831638"/>
    <w:rsid w:val="00832E20"/>
    <w:rsid w:val="00833358"/>
    <w:rsid w:val="008333AA"/>
    <w:rsid w:val="00834F52"/>
    <w:rsid w:val="008365CA"/>
    <w:rsid w:val="0083E6E2"/>
    <w:rsid w:val="00840160"/>
    <w:rsid w:val="00840643"/>
    <w:rsid w:val="00840835"/>
    <w:rsid w:val="00841A8A"/>
    <w:rsid w:val="00841C4A"/>
    <w:rsid w:val="00842D6F"/>
    <w:rsid w:val="00842E94"/>
    <w:rsid w:val="00842EBF"/>
    <w:rsid w:val="00843587"/>
    <w:rsid w:val="0084361C"/>
    <w:rsid w:val="00844716"/>
    <w:rsid w:val="0084556E"/>
    <w:rsid w:val="00845DAD"/>
    <w:rsid w:val="00851039"/>
    <w:rsid w:val="00851132"/>
    <w:rsid w:val="008512E5"/>
    <w:rsid w:val="00851457"/>
    <w:rsid w:val="00851703"/>
    <w:rsid w:val="008519AF"/>
    <w:rsid w:val="00851DDE"/>
    <w:rsid w:val="008527C9"/>
    <w:rsid w:val="00852977"/>
    <w:rsid w:val="00852D72"/>
    <w:rsid w:val="00852ECB"/>
    <w:rsid w:val="00853BA0"/>
    <w:rsid w:val="00853CDA"/>
    <w:rsid w:val="008541E5"/>
    <w:rsid w:val="00854DA9"/>
    <w:rsid w:val="008557FC"/>
    <w:rsid w:val="008562A8"/>
    <w:rsid w:val="00856834"/>
    <w:rsid w:val="00857012"/>
    <w:rsid w:val="00859EA9"/>
    <w:rsid w:val="008602DB"/>
    <w:rsid w:val="008613C8"/>
    <w:rsid w:val="00861759"/>
    <w:rsid w:val="00861DFB"/>
    <w:rsid w:val="00866FDD"/>
    <w:rsid w:val="0086713D"/>
    <w:rsid w:val="00867509"/>
    <w:rsid w:val="00870952"/>
    <w:rsid w:val="00872059"/>
    <w:rsid w:val="00874144"/>
    <w:rsid w:val="00874D19"/>
    <w:rsid w:val="00875108"/>
    <w:rsid w:val="00875136"/>
    <w:rsid w:val="0087578B"/>
    <w:rsid w:val="00875F94"/>
    <w:rsid w:val="008761DE"/>
    <w:rsid w:val="00876455"/>
    <w:rsid w:val="008769C3"/>
    <w:rsid w:val="008772B2"/>
    <w:rsid w:val="00877D98"/>
    <w:rsid w:val="00877F14"/>
    <w:rsid w:val="00877F35"/>
    <w:rsid w:val="00880B0E"/>
    <w:rsid w:val="00880D3E"/>
    <w:rsid w:val="0088147B"/>
    <w:rsid w:val="00881A06"/>
    <w:rsid w:val="008823E5"/>
    <w:rsid w:val="0088326C"/>
    <w:rsid w:val="00883567"/>
    <w:rsid w:val="00884DF6"/>
    <w:rsid w:val="0088597D"/>
    <w:rsid w:val="0088602D"/>
    <w:rsid w:val="00886AF7"/>
    <w:rsid w:val="00887C62"/>
    <w:rsid w:val="00887F0C"/>
    <w:rsid w:val="00891205"/>
    <w:rsid w:val="00891E36"/>
    <w:rsid w:val="00893124"/>
    <w:rsid w:val="0089349C"/>
    <w:rsid w:val="00893A8B"/>
    <w:rsid w:val="00893B67"/>
    <w:rsid w:val="00894227"/>
    <w:rsid w:val="00894603"/>
    <w:rsid w:val="00894DE7"/>
    <w:rsid w:val="00895868"/>
    <w:rsid w:val="00896BE9"/>
    <w:rsid w:val="00896F33"/>
    <w:rsid w:val="00897716"/>
    <w:rsid w:val="00897809"/>
    <w:rsid w:val="00897980"/>
    <w:rsid w:val="008A0F90"/>
    <w:rsid w:val="008A1B80"/>
    <w:rsid w:val="008A22D1"/>
    <w:rsid w:val="008A2719"/>
    <w:rsid w:val="008A2748"/>
    <w:rsid w:val="008A295E"/>
    <w:rsid w:val="008A2FCD"/>
    <w:rsid w:val="008A436D"/>
    <w:rsid w:val="008A4BCC"/>
    <w:rsid w:val="008A4D7D"/>
    <w:rsid w:val="008A561D"/>
    <w:rsid w:val="008A6691"/>
    <w:rsid w:val="008A6F12"/>
    <w:rsid w:val="008A72B4"/>
    <w:rsid w:val="008A760A"/>
    <w:rsid w:val="008B018C"/>
    <w:rsid w:val="008B01DD"/>
    <w:rsid w:val="008B0895"/>
    <w:rsid w:val="008B0E28"/>
    <w:rsid w:val="008B0FF0"/>
    <w:rsid w:val="008B155B"/>
    <w:rsid w:val="008B1C92"/>
    <w:rsid w:val="008B2C36"/>
    <w:rsid w:val="008B3150"/>
    <w:rsid w:val="008B3461"/>
    <w:rsid w:val="008B4F1B"/>
    <w:rsid w:val="008B6609"/>
    <w:rsid w:val="008B6B6F"/>
    <w:rsid w:val="008B70EF"/>
    <w:rsid w:val="008BD468"/>
    <w:rsid w:val="008C03C3"/>
    <w:rsid w:val="008C06C6"/>
    <w:rsid w:val="008C0ABF"/>
    <w:rsid w:val="008C1412"/>
    <w:rsid w:val="008C15F2"/>
    <w:rsid w:val="008C1801"/>
    <w:rsid w:val="008C20A9"/>
    <w:rsid w:val="008C2C97"/>
    <w:rsid w:val="008C3047"/>
    <w:rsid w:val="008C3071"/>
    <w:rsid w:val="008C35D8"/>
    <w:rsid w:val="008C385E"/>
    <w:rsid w:val="008C710D"/>
    <w:rsid w:val="008D0142"/>
    <w:rsid w:val="008D0FBB"/>
    <w:rsid w:val="008D168C"/>
    <w:rsid w:val="008D254D"/>
    <w:rsid w:val="008D2835"/>
    <w:rsid w:val="008D2D75"/>
    <w:rsid w:val="008D3760"/>
    <w:rsid w:val="008D49FF"/>
    <w:rsid w:val="008D4D80"/>
    <w:rsid w:val="008D7566"/>
    <w:rsid w:val="008D7E65"/>
    <w:rsid w:val="008D7FB8"/>
    <w:rsid w:val="008E050B"/>
    <w:rsid w:val="008E073A"/>
    <w:rsid w:val="008E1509"/>
    <w:rsid w:val="008E2A77"/>
    <w:rsid w:val="008E356D"/>
    <w:rsid w:val="008E4B4D"/>
    <w:rsid w:val="008E5699"/>
    <w:rsid w:val="008E58F8"/>
    <w:rsid w:val="008E6E5B"/>
    <w:rsid w:val="008E7DC8"/>
    <w:rsid w:val="008E7DFB"/>
    <w:rsid w:val="008F149D"/>
    <w:rsid w:val="008F14CD"/>
    <w:rsid w:val="008F1A47"/>
    <w:rsid w:val="008F1B47"/>
    <w:rsid w:val="008F30BE"/>
    <w:rsid w:val="008F35BA"/>
    <w:rsid w:val="008F40F3"/>
    <w:rsid w:val="008F5308"/>
    <w:rsid w:val="008F53F0"/>
    <w:rsid w:val="008F5668"/>
    <w:rsid w:val="008F56C2"/>
    <w:rsid w:val="008F71C3"/>
    <w:rsid w:val="008F7331"/>
    <w:rsid w:val="008F781B"/>
    <w:rsid w:val="009008CD"/>
    <w:rsid w:val="0090109E"/>
    <w:rsid w:val="009019E0"/>
    <w:rsid w:val="0090250A"/>
    <w:rsid w:val="00902645"/>
    <w:rsid w:val="00902D52"/>
    <w:rsid w:val="0090328B"/>
    <w:rsid w:val="009037D9"/>
    <w:rsid w:val="00903D96"/>
    <w:rsid w:val="00903E30"/>
    <w:rsid w:val="00903F4B"/>
    <w:rsid w:val="00904A9B"/>
    <w:rsid w:val="00905863"/>
    <w:rsid w:val="00905C07"/>
    <w:rsid w:val="0090656F"/>
    <w:rsid w:val="009074A5"/>
    <w:rsid w:val="009074BF"/>
    <w:rsid w:val="00907DF4"/>
    <w:rsid w:val="0091000B"/>
    <w:rsid w:val="0091020E"/>
    <w:rsid w:val="00910514"/>
    <w:rsid w:val="00911695"/>
    <w:rsid w:val="009126E2"/>
    <w:rsid w:val="00912ED8"/>
    <w:rsid w:val="00913D98"/>
    <w:rsid w:val="00914A2A"/>
    <w:rsid w:val="00914B07"/>
    <w:rsid w:val="00915CD9"/>
    <w:rsid w:val="0091799D"/>
    <w:rsid w:val="0092075A"/>
    <w:rsid w:val="0092118A"/>
    <w:rsid w:val="00922A72"/>
    <w:rsid w:val="009231A5"/>
    <w:rsid w:val="00923342"/>
    <w:rsid w:val="00923485"/>
    <w:rsid w:val="00923497"/>
    <w:rsid w:val="00923EE8"/>
    <w:rsid w:val="00924C58"/>
    <w:rsid w:val="0092527B"/>
    <w:rsid w:val="00925541"/>
    <w:rsid w:val="00926F6C"/>
    <w:rsid w:val="0092734F"/>
    <w:rsid w:val="00927598"/>
    <w:rsid w:val="00927950"/>
    <w:rsid w:val="00927AE9"/>
    <w:rsid w:val="00930676"/>
    <w:rsid w:val="009309E2"/>
    <w:rsid w:val="00930B88"/>
    <w:rsid w:val="00930E07"/>
    <w:rsid w:val="00931256"/>
    <w:rsid w:val="00932B5F"/>
    <w:rsid w:val="00933450"/>
    <w:rsid w:val="00933D50"/>
    <w:rsid w:val="009346EC"/>
    <w:rsid w:val="009349E3"/>
    <w:rsid w:val="00935177"/>
    <w:rsid w:val="009356C0"/>
    <w:rsid w:val="0093623E"/>
    <w:rsid w:val="00936C85"/>
    <w:rsid w:val="0093782D"/>
    <w:rsid w:val="00937D0F"/>
    <w:rsid w:val="0094053A"/>
    <w:rsid w:val="00941F58"/>
    <w:rsid w:val="009428FD"/>
    <w:rsid w:val="00943C29"/>
    <w:rsid w:val="00944016"/>
    <w:rsid w:val="009456E6"/>
    <w:rsid w:val="009461F0"/>
    <w:rsid w:val="00946517"/>
    <w:rsid w:val="00946D55"/>
    <w:rsid w:val="0094F163"/>
    <w:rsid w:val="0095092E"/>
    <w:rsid w:val="00950ECE"/>
    <w:rsid w:val="0095237B"/>
    <w:rsid w:val="009527A0"/>
    <w:rsid w:val="009527A8"/>
    <w:rsid w:val="0095364D"/>
    <w:rsid w:val="009538B2"/>
    <w:rsid w:val="0095445E"/>
    <w:rsid w:val="0095549E"/>
    <w:rsid w:val="00955CA7"/>
    <w:rsid w:val="009565E3"/>
    <w:rsid w:val="00956F90"/>
    <w:rsid w:val="00957026"/>
    <w:rsid w:val="0095746A"/>
    <w:rsid w:val="0095764F"/>
    <w:rsid w:val="009603C2"/>
    <w:rsid w:val="00960E8A"/>
    <w:rsid w:val="0096134C"/>
    <w:rsid w:val="00961812"/>
    <w:rsid w:val="009645F8"/>
    <w:rsid w:val="00964B7D"/>
    <w:rsid w:val="00964E73"/>
    <w:rsid w:val="00965753"/>
    <w:rsid w:val="00967265"/>
    <w:rsid w:val="00970228"/>
    <w:rsid w:val="00972A7B"/>
    <w:rsid w:val="00972CE1"/>
    <w:rsid w:val="00973565"/>
    <w:rsid w:val="009759FC"/>
    <w:rsid w:val="0098042F"/>
    <w:rsid w:val="009806BE"/>
    <w:rsid w:val="00980A7C"/>
    <w:rsid w:val="00981034"/>
    <w:rsid w:val="009819E2"/>
    <w:rsid w:val="00981CCD"/>
    <w:rsid w:val="0098237D"/>
    <w:rsid w:val="009823C8"/>
    <w:rsid w:val="00982683"/>
    <w:rsid w:val="00982E58"/>
    <w:rsid w:val="009838CD"/>
    <w:rsid w:val="0098503C"/>
    <w:rsid w:val="00986359"/>
    <w:rsid w:val="00986B4C"/>
    <w:rsid w:val="00987F7E"/>
    <w:rsid w:val="009917FD"/>
    <w:rsid w:val="00991A45"/>
    <w:rsid w:val="00991B70"/>
    <w:rsid w:val="0099239B"/>
    <w:rsid w:val="00992435"/>
    <w:rsid w:val="0099393F"/>
    <w:rsid w:val="00993BCF"/>
    <w:rsid w:val="00993C2E"/>
    <w:rsid w:val="0099464C"/>
    <w:rsid w:val="00994D0F"/>
    <w:rsid w:val="00996A7B"/>
    <w:rsid w:val="00996CED"/>
    <w:rsid w:val="00996E18"/>
    <w:rsid w:val="0099774A"/>
    <w:rsid w:val="009A0432"/>
    <w:rsid w:val="009A1D0B"/>
    <w:rsid w:val="009A20D2"/>
    <w:rsid w:val="009A26D8"/>
    <w:rsid w:val="009A3083"/>
    <w:rsid w:val="009A34E3"/>
    <w:rsid w:val="009A3E1D"/>
    <w:rsid w:val="009A4456"/>
    <w:rsid w:val="009A4B28"/>
    <w:rsid w:val="009A5B20"/>
    <w:rsid w:val="009A64D4"/>
    <w:rsid w:val="009A668A"/>
    <w:rsid w:val="009B1944"/>
    <w:rsid w:val="009B2502"/>
    <w:rsid w:val="009B2D1D"/>
    <w:rsid w:val="009B2E45"/>
    <w:rsid w:val="009B328A"/>
    <w:rsid w:val="009B340B"/>
    <w:rsid w:val="009B4D34"/>
    <w:rsid w:val="009C092A"/>
    <w:rsid w:val="009C0E56"/>
    <w:rsid w:val="009C1A59"/>
    <w:rsid w:val="009C2B91"/>
    <w:rsid w:val="009C3460"/>
    <w:rsid w:val="009C3867"/>
    <w:rsid w:val="009C3BD3"/>
    <w:rsid w:val="009C4213"/>
    <w:rsid w:val="009C53FD"/>
    <w:rsid w:val="009C5AA3"/>
    <w:rsid w:val="009C5BA8"/>
    <w:rsid w:val="009C5D78"/>
    <w:rsid w:val="009C6DEF"/>
    <w:rsid w:val="009C6E5A"/>
    <w:rsid w:val="009C75F6"/>
    <w:rsid w:val="009D084B"/>
    <w:rsid w:val="009D106B"/>
    <w:rsid w:val="009D1749"/>
    <w:rsid w:val="009D331F"/>
    <w:rsid w:val="009D3CA0"/>
    <w:rsid w:val="009D4223"/>
    <w:rsid w:val="009D5936"/>
    <w:rsid w:val="009D5D72"/>
    <w:rsid w:val="009E19F4"/>
    <w:rsid w:val="009E219E"/>
    <w:rsid w:val="009E36AE"/>
    <w:rsid w:val="009E3CE5"/>
    <w:rsid w:val="009E5687"/>
    <w:rsid w:val="009E6CDC"/>
    <w:rsid w:val="009F03CE"/>
    <w:rsid w:val="009F0AD1"/>
    <w:rsid w:val="009F126C"/>
    <w:rsid w:val="009F1D6D"/>
    <w:rsid w:val="009F24A4"/>
    <w:rsid w:val="009F2EC6"/>
    <w:rsid w:val="009F2FAB"/>
    <w:rsid w:val="009F343D"/>
    <w:rsid w:val="009F3565"/>
    <w:rsid w:val="009F5297"/>
    <w:rsid w:val="009F679C"/>
    <w:rsid w:val="009F7280"/>
    <w:rsid w:val="009F72C5"/>
    <w:rsid w:val="009F7C0B"/>
    <w:rsid w:val="00A000EF"/>
    <w:rsid w:val="00A004C9"/>
    <w:rsid w:val="00A00795"/>
    <w:rsid w:val="00A02076"/>
    <w:rsid w:val="00A027FD"/>
    <w:rsid w:val="00A039C2"/>
    <w:rsid w:val="00A04337"/>
    <w:rsid w:val="00A0490D"/>
    <w:rsid w:val="00A0505A"/>
    <w:rsid w:val="00A05289"/>
    <w:rsid w:val="00A05F84"/>
    <w:rsid w:val="00A06996"/>
    <w:rsid w:val="00A07E67"/>
    <w:rsid w:val="00A1109F"/>
    <w:rsid w:val="00A1323D"/>
    <w:rsid w:val="00A14052"/>
    <w:rsid w:val="00A14347"/>
    <w:rsid w:val="00A14AD7"/>
    <w:rsid w:val="00A14CCD"/>
    <w:rsid w:val="00A156F5"/>
    <w:rsid w:val="00A15723"/>
    <w:rsid w:val="00A177A8"/>
    <w:rsid w:val="00A20E87"/>
    <w:rsid w:val="00A21942"/>
    <w:rsid w:val="00A21F7D"/>
    <w:rsid w:val="00A22018"/>
    <w:rsid w:val="00A24448"/>
    <w:rsid w:val="00A24669"/>
    <w:rsid w:val="00A25718"/>
    <w:rsid w:val="00A25CC4"/>
    <w:rsid w:val="00A26902"/>
    <w:rsid w:val="00A26A69"/>
    <w:rsid w:val="00A26E92"/>
    <w:rsid w:val="00A27F26"/>
    <w:rsid w:val="00A303D5"/>
    <w:rsid w:val="00A3195E"/>
    <w:rsid w:val="00A32016"/>
    <w:rsid w:val="00A322CA"/>
    <w:rsid w:val="00A33C30"/>
    <w:rsid w:val="00A34403"/>
    <w:rsid w:val="00A34C9B"/>
    <w:rsid w:val="00A3528E"/>
    <w:rsid w:val="00A356A9"/>
    <w:rsid w:val="00A3571A"/>
    <w:rsid w:val="00A363A3"/>
    <w:rsid w:val="00A37391"/>
    <w:rsid w:val="00A40585"/>
    <w:rsid w:val="00A40EF3"/>
    <w:rsid w:val="00A4184F"/>
    <w:rsid w:val="00A418B6"/>
    <w:rsid w:val="00A41D8B"/>
    <w:rsid w:val="00A42EC9"/>
    <w:rsid w:val="00A433AC"/>
    <w:rsid w:val="00A43969"/>
    <w:rsid w:val="00A43C6B"/>
    <w:rsid w:val="00A45B55"/>
    <w:rsid w:val="00A4776F"/>
    <w:rsid w:val="00A4CB70"/>
    <w:rsid w:val="00A51039"/>
    <w:rsid w:val="00A5138D"/>
    <w:rsid w:val="00A51722"/>
    <w:rsid w:val="00A5177F"/>
    <w:rsid w:val="00A53EDE"/>
    <w:rsid w:val="00A54C37"/>
    <w:rsid w:val="00A568C2"/>
    <w:rsid w:val="00A57760"/>
    <w:rsid w:val="00A602B8"/>
    <w:rsid w:val="00A60489"/>
    <w:rsid w:val="00A60DC0"/>
    <w:rsid w:val="00A61154"/>
    <w:rsid w:val="00A615DA"/>
    <w:rsid w:val="00A61848"/>
    <w:rsid w:val="00A61854"/>
    <w:rsid w:val="00A62337"/>
    <w:rsid w:val="00A62343"/>
    <w:rsid w:val="00A6382F"/>
    <w:rsid w:val="00A63EF3"/>
    <w:rsid w:val="00A64E85"/>
    <w:rsid w:val="00A64F87"/>
    <w:rsid w:val="00A651B2"/>
    <w:rsid w:val="00A65D3A"/>
    <w:rsid w:val="00A66187"/>
    <w:rsid w:val="00A66848"/>
    <w:rsid w:val="00A72321"/>
    <w:rsid w:val="00A73132"/>
    <w:rsid w:val="00A73C81"/>
    <w:rsid w:val="00A745CF"/>
    <w:rsid w:val="00A74FE3"/>
    <w:rsid w:val="00A75563"/>
    <w:rsid w:val="00A76388"/>
    <w:rsid w:val="00A76DE9"/>
    <w:rsid w:val="00A77FFB"/>
    <w:rsid w:val="00A80607"/>
    <w:rsid w:val="00A806C3"/>
    <w:rsid w:val="00A80A31"/>
    <w:rsid w:val="00A81680"/>
    <w:rsid w:val="00A82E2A"/>
    <w:rsid w:val="00A82EB8"/>
    <w:rsid w:val="00A8325E"/>
    <w:rsid w:val="00A8398E"/>
    <w:rsid w:val="00A83C19"/>
    <w:rsid w:val="00A84A86"/>
    <w:rsid w:val="00A85DD1"/>
    <w:rsid w:val="00A86144"/>
    <w:rsid w:val="00A86B56"/>
    <w:rsid w:val="00A875CA"/>
    <w:rsid w:val="00A903A9"/>
    <w:rsid w:val="00A90DE1"/>
    <w:rsid w:val="00A9135D"/>
    <w:rsid w:val="00A91F6B"/>
    <w:rsid w:val="00A92AA6"/>
    <w:rsid w:val="00A932BA"/>
    <w:rsid w:val="00A935A6"/>
    <w:rsid w:val="00A94B53"/>
    <w:rsid w:val="00A954B4"/>
    <w:rsid w:val="00A95B13"/>
    <w:rsid w:val="00A96AA2"/>
    <w:rsid w:val="00A97639"/>
    <w:rsid w:val="00AA09BB"/>
    <w:rsid w:val="00AA1155"/>
    <w:rsid w:val="00AA12B1"/>
    <w:rsid w:val="00AA251A"/>
    <w:rsid w:val="00AA25FB"/>
    <w:rsid w:val="00AA26A5"/>
    <w:rsid w:val="00AA280C"/>
    <w:rsid w:val="00AA3911"/>
    <w:rsid w:val="00AA49E9"/>
    <w:rsid w:val="00AA67EC"/>
    <w:rsid w:val="00AA688F"/>
    <w:rsid w:val="00AA6C3B"/>
    <w:rsid w:val="00AA718F"/>
    <w:rsid w:val="00AB0327"/>
    <w:rsid w:val="00AB0B7F"/>
    <w:rsid w:val="00AB1E9E"/>
    <w:rsid w:val="00AB1EF8"/>
    <w:rsid w:val="00AB29EA"/>
    <w:rsid w:val="00AB2D51"/>
    <w:rsid w:val="00AB3EBE"/>
    <w:rsid w:val="00AB4188"/>
    <w:rsid w:val="00AB5409"/>
    <w:rsid w:val="00AB55D3"/>
    <w:rsid w:val="00AB591C"/>
    <w:rsid w:val="00AB5B3B"/>
    <w:rsid w:val="00AB5B71"/>
    <w:rsid w:val="00AB6E86"/>
    <w:rsid w:val="00AB7584"/>
    <w:rsid w:val="00AB77DC"/>
    <w:rsid w:val="00AB78FA"/>
    <w:rsid w:val="00AC0297"/>
    <w:rsid w:val="00AC04C6"/>
    <w:rsid w:val="00AC0816"/>
    <w:rsid w:val="00AC1E45"/>
    <w:rsid w:val="00AC29B2"/>
    <w:rsid w:val="00AC46BB"/>
    <w:rsid w:val="00AC5427"/>
    <w:rsid w:val="00AC6837"/>
    <w:rsid w:val="00AC72EF"/>
    <w:rsid w:val="00AC7974"/>
    <w:rsid w:val="00AC7FFA"/>
    <w:rsid w:val="00AD045A"/>
    <w:rsid w:val="00AD08F0"/>
    <w:rsid w:val="00AD0BD0"/>
    <w:rsid w:val="00AD11E4"/>
    <w:rsid w:val="00AD194E"/>
    <w:rsid w:val="00AD1DFD"/>
    <w:rsid w:val="00AD20E9"/>
    <w:rsid w:val="00AD292F"/>
    <w:rsid w:val="00AD3612"/>
    <w:rsid w:val="00AD4BE3"/>
    <w:rsid w:val="00AD4F19"/>
    <w:rsid w:val="00AD4FD0"/>
    <w:rsid w:val="00AD5448"/>
    <w:rsid w:val="00AD5BC9"/>
    <w:rsid w:val="00AD5CCD"/>
    <w:rsid w:val="00AD7783"/>
    <w:rsid w:val="00AD7BB9"/>
    <w:rsid w:val="00AD7CD4"/>
    <w:rsid w:val="00AE11E8"/>
    <w:rsid w:val="00AE13C5"/>
    <w:rsid w:val="00AE1ABF"/>
    <w:rsid w:val="00AE2977"/>
    <w:rsid w:val="00AE2D47"/>
    <w:rsid w:val="00AE2FCC"/>
    <w:rsid w:val="00AE3079"/>
    <w:rsid w:val="00AE3782"/>
    <w:rsid w:val="00AE3DEB"/>
    <w:rsid w:val="00AE512C"/>
    <w:rsid w:val="00AE7616"/>
    <w:rsid w:val="00AF11B1"/>
    <w:rsid w:val="00AF161E"/>
    <w:rsid w:val="00AF274E"/>
    <w:rsid w:val="00AF2957"/>
    <w:rsid w:val="00AF2C41"/>
    <w:rsid w:val="00AF31D0"/>
    <w:rsid w:val="00AF3A9D"/>
    <w:rsid w:val="00AF4348"/>
    <w:rsid w:val="00AF4B56"/>
    <w:rsid w:val="00AF4E4D"/>
    <w:rsid w:val="00AF525E"/>
    <w:rsid w:val="00AF5A32"/>
    <w:rsid w:val="00AF63E1"/>
    <w:rsid w:val="00AF6B9B"/>
    <w:rsid w:val="00B0000A"/>
    <w:rsid w:val="00B00A83"/>
    <w:rsid w:val="00B01138"/>
    <w:rsid w:val="00B019B9"/>
    <w:rsid w:val="00B024EE"/>
    <w:rsid w:val="00B0286E"/>
    <w:rsid w:val="00B02F12"/>
    <w:rsid w:val="00B03004"/>
    <w:rsid w:val="00B0313B"/>
    <w:rsid w:val="00B05468"/>
    <w:rsid w:val="00B05516"/>
    <w:rsid w:val="00B058F0"/>
    <w:rsid w:val="00B06377"/>
    <w:rsid w:val="00B065E1"/>
    <w:rsid w:val="00B07261"/>
    <w:rsid w:val="00B0745E"/>
    <w:rsid w:val="00B102B8"/>
    <w:rsid w:val="00B102E9"/>
    <w:rsid w:val="00B107CA"/>
    <w:rsid w:val="00B10D5C"/>
    <w:rsid w:val="00B125E3"/>
    <w:rsid w:val="00B126E6"/>
    <w:rsid w:val="00B12747"/>
    <w:rsid w:val="00B12F10"/>
    <w:rsid w:val="00B1412D"/>
    <w:rsid w:val="00B14557"/>
    <w:rsid w:val="00B14F4B"/>
    <w:rsid w:val="00B1551B"/>
    <w:rsid w:val="00B15E24"/>
    <w:rsid w:val="00B1681A"/>
    <w:rsid w:val="00B16D79"/>
    <w:rsid w:val="00B16EFE"/>
    <w:rsid w:val="00B170E5"/>
    <w:rsid w:val="00B1737D"/>
    <w:rsid w:val="00B1778A"/>
    <w:rsid w:val="00B177A4"/>
    <w:rsid w:val="00B17FE3"/>
    <w:rsid w:val="00B217D2"/>
    <w:rsid w:val="00B21C58"/>
    <w:rsid w:val="00B22035"/>
    <w:rsid w:val="00B2317D"/>
    <w:rsid w:val="00B24000"/>
    <w:rsid w:val="00B249BA"/>
    <w:rsid w:val="00B24D08"/>
    <w:rsid w:val="00B26FB3"/>
    <w:rsid w:val="00B27F85"/>
    <w:rsid w:val="00B27FCE"/>
    <w:rsid w:val="00B280B6"/>
    <w:rsid w:val="00B30555"/>
    <w:rsid w:val="00B308F8"/>
    <w:rsid w:val="00B31057"/>
    <w:rsid w:val="00B318B0"/>
    <w:rsid w:val="00B31DEC"/>
    <w:rsid w:val="00B3255D"/>
    <w:rsid w:val="00B33B7A"/>
    <w:rsid w:val="00B34E53"/>
    <w:rsid w:val="00B356C7"/>
    <w:rsid w:val="00B35DF5"/>
    <w:rsid w:val="00B35E3C"/>
    <w:rsid w:val="00B362B0"/>
    <w:rsid w:val="00B363AD"/>
    <w:rsid w:val="00B36C93"/>
    <w:rsid w:val="00B410E5"/>
    <w:rsid w:val="00B414C7"/>
    <w:rsid w:val="00B41A85"/>
    <w:rsid w:val="00B41B76"/>
    <w:rsid w:val="00B41C6C"/>
    <w:rsid w:val="00B41EC1"/>
    <w:rsid w:val="00B43A44"/>
    <w:rsid w:val="00B43AF8"/>
    <w:rsid w:val="00B43D95"/>
    <w:rsid w:val="00B43F66"/>
    <w:rsid w:val="00B47DF8"/>
    <w:rsid w:val="00B47F61"/>
    <w:rsid w:val="00B50039"/>
    <w:rsid w:val="00B50776"/>
    <w:rsid w:val="00B50905"/>
    <w:rsid w:val="00B52170"/>
    <w:rsid w:val="00B52188"/>
    <w:rsid w:val="00B53767"/>
    <w:rsid w:val="00B540BB"/>
    <w:rsid w:val="00B54C00"/>
    <w:rsid w:val="00B55CB0"/>
    <w:rsid w:val="00B56265"/>
    <w:rsid w:val="00B571D9"/>
    <w:rsid w:val="00B57ACC"/>
    <w:rsid w:val="00B606A3"/>
    <w:rsid w:val="00B617E3"/>
    <w:rsid w:val="00B61979"/>
    <w:rsid w:val="00B64EEF"/>
    <w:rsid w:val="00B65736"/>
    <w:rsid w:val="00B65845"/>
    <w:rsid w:val="00B65FC1"/>
    <w:rsid w:val="00B66AA4"/>
    <w:rsid w:val="00B66B88"/>
    <w:rsid w:val="00B66D78"/>
    <w:rsid w:val="00B671B3"/>
    <w:rsid w:val="00B67AF5"/>
    <w:rsid w:val="00B70DE1"/>
    <w:rsid w:val="00B719BE"/>
    <w:rsid w:val="00B72090"/>
    <w:rsid w:val="00B729DB"/>
    <w:rsid w:val="00B73425"/>
    <w:rsid w:val="00B7457A"/>
    <w:rsid w:val="00B74C63"/>
    <w:rsid w:val="00B75119"/>
    <w:rsid w:val="00B7553C"/>
    <w:rsid w:val="00B75616"/>
    <w:rsid w:val="00B766CA"/>
    <w:rsid w:val="00B768BD"/>
    <w:rsid w:val="00B76C8B"/>
    <w:rsid w:val="00B76F8D"/>
    <w:rsid w:val="00B77431"/>
    <w:rsid w:val="00B774AE"/>
    <w:rsid w:val="00B7796C"/>
    <w:rsid w:val="00B8025F"/>
    <w:rsid w:val="00B8083F"/>
    <w:rsid w:val="00B809CE"/>
    <w:rsid w:val="00B81610"/>
    <w:rsid w:val="00B8174B"/>
    <w:rsid w:val="00B81CF2"/>
    <w:rsid w:val="00B824AE"/>
    <w:rsid w:val="00B84106"/>
    <w:rsid w:val="00B84235"/>
    <w:rsid w:val="00B842C2"/>
    <w:rsid w:val="00B84949"/>
    <w:rsid w:val="00B84ECC"/>
    <w:rsid w:val="00B84EDA"/>
    <w:rsid w:val="00B85498"/>
    <w:rsid w:val="00B8588A"/>
    <w:rsid w:val="00B86401"/>
    <w:rsid w:val="00B8696C"/>
    <w:rsid w:val="00B87691"/>
    <w:rsid w:val="00B920FC"/>
    <w:rsid w:val="00B926E9"/>
    <w:rsid w:val="00B94053"/>
    <w:rsid w:val="00B951D3"/>
    <w:rsid w:val="00B95257"/>
    <w:rsid w:val="00B95F40"/>
    <w:rsid w:val="00B974C2"/>
    <w:rsid w:val="00BA01AD"/>
    <w:rsid w:val="00BA11FA"/>
    <w:rsid w:val="00BA1D10"/>
    <w:rsid w:val="00BA31D1"/>
    <w:rsid w:val="00BA4A07"/>
    <w:rsid w:val="00BA4B33"/>
    <w:rsid w:val="00BA5B3B"/>
    <w:rsid w:val="00BA63AA"/>
    <w:rsid w:val="00BA64E1"/>
    <w:rsid w:val="00BB0127"/>
    <w:rsid w:val="00BB0E5A"/>
    <w:rsid w:val="00BB225C"/>
    <w:rsid w:val="00BB2703"/>
    <w:rsid w:val="00BB2F03"/>
    <w:rsid w:val="00BB3276"/>
    <w:rsid w:val="00BB3943"/>
    <w:rsid w:val="00BB3DA6"/>
    <w:rsid w:val="00BB4349"/>
    <w:rsid w:val="00BB4856"/>
    <w:rsid w:val="00BB4BBA"/>
    <w:rsid w:val="00BB5403"/>
    <w:rsid w:val="00BB625B"/>
    <w:rsid w:val="00BB65B3"/>
    <w:rsid w:val="00BB6667"/>
    <w:rsid w:val="00BB75EC"/>
    <w:rsid w:val="00BB7B77"/>
    <w:rsid w:val="00BB7CBC"/>
    <w:rsid w:val="00BC0319"/>
    <w:rsid w:val="00BC0B9F"/>
    <w:rsid w:val="00BC0DA7"/>
    <w:rsid w:val="00BC1B7C"/>
    <w:rsid w:val="00BC2ABB"/>
    <w:rsid w:val="00BC31CD"/>
    <w:rsid w:val="00BC328F"/>
    <w:rsid w:val="00BC380D"/>
    <w:rsid w:val="00BC4247"/>
    <w:rsid w:val="00BC54D5"/>
    <w:rsid w:val="00BC57CF"/>
    <w:rsid w:val="00BC69ED"/>
    <w:rsid w:val="00BC7805"/>
    <w:rsid w:val="00BC79E0"/>
    <w:rsid w:val="00BC7B4E"/>
    <w:rsid w:val="00BD0BA4"/>
    <w:rsid w:val="00BD0C84"/>
    <w:rsid w:val="00BD0D2C"/>
    <w:rsid w:val="00BD1883"/>
    <w:rsid w:val="00BD29EC"/>
    <w:rsid w:val="00BD3AD3"/>
    <w:rsid w:val="00BD5E95"/>
    <w:rsid w:val="00BD6575"/>
    <w:rsid w:val="00BD6E6E"/>
    <w:rsid w:val="00BE0A01"/>
    <w:rsid w:val="00BE1009"/>
    <w:rsid w:val="00BE16A0"/>
    <w:rsid w:val="00BE206E"/>
    <w:rsid w:val="00BE2498"/>
    <w:rsid w:val="00BE24BD"/>
    <w:rsid w:val="00BE3F0B"/>
    <w:rsid w:val="00BE4AE9"/>
    <w:rsid w:val="00BE503A"/>
    <w:rsid w:val="00BE5102"/>
    <w:rsid w:val="00BE6031"/>
    <w:rsid w:val="00BE766F"/>
    <w:rsid w:val="00BF0485"/>
    <w:rsid w:val="00BF14C4"/>
    <w:rsid w:val="00BF1BA1"/>
    <w:rsid w:val="00BF1DC6"/>
    <w:rsid w:val="00BF33C1"/>
    <w:rsid w:val="00BF3ECA"/>
    <w:rsid w:val="00BF3EFD"/>
    <w:rsid w:val="00BF407A"/>
    <w:rsid w:val="00BF46FF"/>
    <w:rsid w:val="00BF6081"/>
    <w:rsid w:val="00BF61E4"/>
    <w:rsid w:val="00BF642F"/>
    <w:rsid w:val="00BF64E4"/>
    <w:rsid w:val="00BF688A"/>
    <w:rsid w:val="00C00AFC"/>
    <w:rsid w:val="00C00B5F"/>
    <w:rsid w:val="00C00D89"/>
    <w:rsid w:val="00C012C0"/>
    <w:rsid w:val="00C024AA"/>
    <w:rsid w:val="00C02E1E"/>
    <w:rsid w:val="00C030B5"/>
    <w:rsid w:val="00C03A74"/>
    <w:rsid w:val="00C03EDD"/>
    <w:rsid w:val="00C043AC"/>
    <w:rsid w:val="00C06D3F"/>
    <w:rsid w:val="00C07729"/>
    <w:rsid w:val="00C10729"/>
    <w:rsid w:val="00C11163"/>
    <w:rsid w:val="00C113A0"/>
    <w:rsid w:val="00C11DCA"/>
    <w:rsid w:val="00C1219E"/>
    <w:rsid w:val="00C12AAA"/>
    <w:rsid w:val="00C12FDC"/>
    <w:rsid w:val="00C130EC"/>
    <w:rsid w:val="00C13632"/>
    <w:rsid w:val="00C1552A"/>
    <w:rsid w:val="00C15EAE"/>
    <w:rsid w:val="00C17330"/>
    <w:rsid w:val="00C17A97"/>
    <w:rsid w:val="00C17E4B"/>
    <w:rsid w:val="00C17F1C"/>
    <w:rsid w:val="00C20027"/>
    <w:rsid w:val="00C203DA"/>
    <w:rsid w:val="00C20D2C"/>
    <w:rsid w:val="00C20E7C"/>
    <w:rsid w:val="00C21057"/>
    <w:rsid w:val="00C23099"/>
    <w:rsid w:val="00C2363E"/>
    <w:rsid w:val="00C23CAC"/>
    <w:rsid w:val="00C2418B"/>
    <w:rsid w:val="00C2613E"/>
    <w:rsid w:val="00C26A9D"/>
    <w:rsid w:val="00C26F7D"/>
    <w:rsid w:val="00C27828"/>
    <w:rsid w:val="00C313E4"/>
    <w:rsid w:val="00C315FD"/>
    <w:rsid w:val="00C351D0"/>
    <w:rsid w:val="00C35249"/>
    <w:rsid w:val="00C35BBA"/>
    <w:rsid w:val="00C3680F"/>
    <w:rsid w:val="00C37F92"/>
    <w:rsid w:val="00C40D2E"/>
    <w:rsid w:val="00C41E39"/>
    <w:rsid w:val="00C43B3A"/>
    <w:rsid w:val="00C44038"/>
    <w:rsid w:val="00C44B26"/>
    <w:rsid w:val="00C44B86"/>
    <w:rsid w:val="00C45BB9"/>
    <w:rsid w:val="00C46119"/>
    <w:rsid w:val="00C4719A"/>
    <w:rsid w:val="00C4726F"/>
    <w:rsid w:val="00C47BA4"/>
    <w:rsid w:val="00C507E4"/>
    <w:rsid w:val="00C5094E"/>
    <w:rsid w:val="00C513CB"/>
    <w:rsid w:val="00C515EF"/>
    <w:rsid w:val="00C524F0"/>
    <w:rsid w:val="00C52822"/>
    <w:rsid w:val="00C53500"/>
    <w:rsid w:val="00C544A6"/>
    <w:rsid w:val="00C5485F"/>
    <w:rsid w:val="00C54DC4"/>
    <w:rsid w:val="00C556FA"/>
    <w:rsid w:val="00C557A0"/>
    <w:rsid w:val="00C5583E"/>
    <w:rsid w:val="00C5606E"/>
    <w:rsid w:val="00C568E2"/>
    <w:rsid w:val="00C604CD"/>
    <w:rsid w:val="00C616FF"/>
    <w:rsid w:val="00C61FFA"/>
    <w:rsid w:val="00C621FE"/>
    <w:rsid w:val="00C6235F"/>
    <w:rsid w:val="00C627A2"/>
    <w:rsid w:val="00C63195"/>
    <w:rsid w:val="00C63D5F"/>
    <w:rsid w:val="00C644EF"/>
    <w:rsid w:val="00C64775"/>
    <w:rsid w:val="00C64BC1"/>
    <w:rsid w:val="00C64DCB"/>
    <w:rsid w:val="00C64E6C"/>
    <w:rsid w:val="00C6784A"/>
    <w:rsid w:val="00C71D4B"/>
    <w:rsid w:val="00C72466"/>
    <w:rsid w:val="00C733F2"/>
    <w:rsid w:val="00C77843"/>
    <w:rsid w:val="00C80F96"/>
    <w:rsid w:val="00C81347"/>
    <w:rsid w:val="00C82FD3"/>
    <w:rsid w:val="00C830D8"/>
    <w:rsid w:val="00C83458"/>
    <w:rsid w:val="00C83CC4"/>
    <w:rsid w:val="00C84ABB"/>
    <w:rsid w:val="00C84B38"/>
    <w:rsid w:val="00C85317"/>
    <w:rsid w:val="00C86205"/>
    <w:rsid w:val="00C86265"/>
    <w:rsid w:val="00C86476"/>
    <w:rsid w:val="00C87AEC"/>
    <w:rsid w:val="00C90102"/>
    <w:rsid w:val="00C91074"/>
    <w:rsid w:val="00C91503"/>
    <w:rsid w:val="00C918D0"/>
    <w:rsid w:val="00C922DE"/>
    <w:rsid w:val="00C92D17"/>
    <w:rsid w:val="00C935AB"/>
    <w:rsid w:val="00C936FF"/>
    <w:rsid w:val="00C94FD9"/>
    <w:rsid w:val="00C95595"/>
    <w:rsid w:val="00C959AA"/>
    <w:rsid w:val="00C960DC"/>
    <w:rsid w:val="00C96CDD"/>
    <w:rsid w:val="00C9717A"/>
    <w:rsid w:val="00C974AB"/>
    <w:rsid w:val="00C97D3E"/>
    <w:rsid w:val="00CA0213"/>
    <w:rsid w:val="00CA0458"/>
    <w:rsid w:val="00CA0F90"/>
    <w:rsid w:val="00CA106F"/>
    <w:rsid w:val="00CA15E0"/>
    <w:rsid w:val="00CA3903"/>
    <w:rsid w:val="00CA4096"/>
    <w:rsid w:val="00CA4C5C"/>
    <w:rsid w:val="00CA52B3"/>
    <w:rsid w:val="00CA646E"/>
    <w:rsid w:val="00CA74A0"/>
    <w:rsid w:val="00CA78EF"/>
    <w:rsid w:val="00CA7BA2"/>
    <w:rsid w:val="00CB01F9"/>
    <w:rsid w:val="00CB12ED"/>
    <w:rsid w:val="00CB1983"/>
    <w:rsid w:val="00CB2058"/>
    <w:rsid w:val="00CB2FE3"/>
    <w:rsid w:val="00CB3198"/>
    <w:rsid w:val="00CB3C70"/>
    <w:rsid w:val="00CB4391"/>
    <w:rsid w:val="00CB4AAB"/>
    <w:rsid w:val="00CB4F4B"/>
    <w:rsid w:val="00CB5936"/>
    <w:rsid w:val="00CB5EEC"/>
    <w:rsid w:val="00CB63C9"/>
    <w:rsid w:val="00CB692B"/>
    <w:rsid w:val="00CB6E93"/>
    <w:rsid w:val="00CC00AD"/>
    <w:rsid w:val="00CC149F"/>
    <w:rsid w:val="00CC1B3B"/>
    <w:rsid w:val="00CC1CFF"/>
    <w:rsid w:val="00CC2E1D"/>
    <w:rsid w:val="00CC2F27"/>
    <w:rsid w:val="00CC312C"/>
    <w:rsid w:val="00CC3617"/>
    <w:rsid w:val="00CC3BDA"/>
    <w:rsid w:val="00CC3C6E"/>
    <w:rsid w:val="00CC440F"/>
    <w:rsid w:val="00CC4E0A"/>
    <w:rsid w:val="00CC55AF"/>
    <w:rsid w:val="00CC5D60"/>
    <w:rsid w:val="00CC5DF8"/>
    <w:rsid w:val="00CC5F97"/>
    <w:rsid w:val="00CC5FE4"/>
    <w:rsid w:val="00CC74B4"/>
    <w:rsid w:val="00CC75CB"/>
    <w:rsid w:val="00CC76BE"/>
    <w:rsid w:val="00CC7786"/>
    <w:rsid w:val="00CC7EE6"/>
    <w:rsid w:val="00CCB30E"/>
    <w:rsid w:val="00CD025A"/>
    <w:rsid w:val="00CD04A7"/>
    <w:rsid w:val="00CD1F2B"/>
    <w:rsid w:val="00CD2888"/>
    <w:rsid w:val="00CD3B46"/>
    <w:rsid w:val="00CD435E"/>
    <w:rsid w:val="00CD57A8"/>
    <w:rsid w:val="00CD5F11"/>
    <w:rsid w:val="00CD7277"/>
    <w:rsid w:val="00CD7A88"/>
    <w:rsid w:val="00CE087D"/>
    <w:rsid w:val="00CE08C6"/>
    <w:rsid w:val="00CE2332"/>
    <w:rsid w:val="00CE3975"/>
    <w:rsid w:val="00CE3E09"/>
    <w:rsid w:val="00CE3E9B"/>
    <w:rsid w:val="00CE6EBA"/>
    <w:rsid w:val="00CE70F1"/>
    <w:rsid w:val="00CE7F2E"/>
    <w:rsid w:val="00CF15F4"/>
    <w:rsid w:val="00CF19D6"/>
    <w:rsid w:val="00CF21A6"/>
    <w:rsid w:val="00CF224F"/>
    <w:rsid w:val="00CF28CE"/>
    <w:rsid w:val="00CF2A05"/>
    <w:rsid w:val="00CF3307"/>
    <w:rsid w:val="00CF3399"/>
    <w:rsid w:val="00CF36D9"/>
    <w:rsid w:val="00CF381C"/>
    <w:rsid w:val="00CF3D97"/>
    <w:rsid w:val="00CF4B4F"/>
    <w:rsid w:val="00CF4EC5"/>
    <w:rsid w:val="00CF75E1"/>
    <w:rsid w:val="00CF776F"/>
    <w:rsid w:val="00D0063E"/>
    <w:rsid w:val="00D00D75"/>
    <w:rsid w:val="00D01639"/>
    <w:rsid w:val="00D01D30"/>
    <w:rsid w:val="00D043AB"/>
    <w:rsid w:val="00D05151"/>
    <w:rsid w:val="00D0521E"/>
    <w:rsid w:val="00D06EB5"/>
    <w:rsid w:val="00D10289"/>
    <w:rsid w:val="00D1056B"/>
    <w:rsid w:val="00D10722"/>
    <w:rsid w:val="00D1104D"/>
    <w:rsid w:val="00D11964"/>
    <w:rsid w:val="00D11ADE"/>
    <w:rsid w:val="00D12CFC"/>
    <w:rsid w:val="00D1310E"/>
    <w:rsid w:val="00D13F53"/>
    <w:rsid w:val="00D1404A"/>
    <w:rsid w:val="00D142D7"/>
    <w:rsid w:val="00D14FD5"/>
    <w:rsid w:val="00D1584E"/>
    <w:rsid w:val="00D15B1D"/>
    <w:rsid w:val="00D16B30"/>
    <w:rsid w:val="00D17885"/>
    <w:rsid w:val="00D17F09"/>
    <w:rsid w:val="00D2047A"/>
    <w:rsid w:val="00D20DEA"/>
    <w:rsid w:val="00D2154C"/>
    <w:rsid w:val="00D2237E"/>
    <w:rsid w:val="00D225E5"/>
    <w:rsid w:val="00D24AB8"/>
    <w:rsid w:val="00D24C25"/>
    <w:rsid w:val="00D24F38"/>
    <w:rsid w:val="00D25872"/>
    <w:rsid w:val="00D2591E"/>
    <w:rsid w:val="00D2648B"/>
    <w:rsid w:val="00D303CA"/>
    <w:rsid w:val="00D313FF"/>
    <w:rsid w:val="00D32788"/>
    <w:rsid w:val="00D32803"/>
    <w:rsid w:val="00D34AA4"/>
    <w:rsid w:val="00D35DDD"/>
    <w:rsid w:val="00D35EF9"/>
    <w:rsid w:val="00D363CB"/>
    <w:rsid w:val="00D378EE"/>
    <w:rsid w:val="00D42E33"/>
    <w:rsid w:val="00D431C6"/>
    <w:rsid w:val="00D433A8"/>
    <w:rsid w:val="00D43748"/>
    <w:rsid w:val="00D4394F"/>
    <w:rsid w:val="00D43ADB"/>
    <w:rsid w:val="00D445AD"/>
    <w:rsid w:val="00D44EC9"/>
    <w:rsid w:val="00D457B8"/>
    <w:rsid w:val="00D45FB1"/>
    <w:rsid w:val="00D46098"/>
    <w:rsid w:val="00D46212"/>
    <w:rsid w:val="00D4706D"/>
    <w:rsid w:val="00D50320"/>
    <w:rsid w:val="00D50AB9"/>
    <w:rsid w:val="00D50F17"/>
    <w:rsid w:val="00D5168A"/>
    <w:rsid w:val="00D51A68"/>
    <w:rsid w:val="00D51D39"/>
    <w:rsid w:val="00D52A42"/>
    <w:rsid w:val="00D5382A"/>
    <w:rsid w:val="00D538D3"/>
    <w:rsid w:val="00D544B2"/>
    <w:rsid w:val="00D546B9"/>
    <w:rsid w:val="00D55234"/>
    <w:rsid w:val="00D56B28"/>
    <w:rsid w:val="00D57953"/>
    <w:rsid w:val="00D5795F"/>
    <w:rsid w:val="00D57A0A"/>
    <w:rsid w:val="00D57EDF"/>
    <w:rsid w:val="00D60436"/>
    <w:rsid w:val="00D6075B"/>
    <w:rsid w:val="00D60AAF"/>
    <w:rsid w:val="00D6211F"/>
    <w:rsid w:val="00D6264B"/>
    <w:rsid w:val="00D63566"/>
    <w:rsid w:val="00D638B4"/>
    <w:rsid w:val="00D63920"/>
    <w:rsid w:val="00D63ECD"/>
    <w:rsid w:val="00D641AB"/>
    <w:rsid w:val="00D64DA1"/>
    <w:rsid w:val="00D65429"/>
    <w:rsid w:val="00D65B06"/>
    <w:rsid w:val="00D66135"/>
    <w:rsid w:val="00D66942"/>
    <w:rsid w:val="00D66C46"/>
    <w:rsid w:val="00D6791B"/>
    <w:rsid w:val="00D70D70"/>
    <w:rsid w:val="00D70F1C"/>
    <w:rsid w:val="00D7212B"/>
    <w:rsid w:val="00D72748"/>
    <w:rsid w:val="00D728DE"/>
    <w:rsid w:val="00D7587A"/>
    <w:rsid w:val="00D75C10"/>
    <w:rsid w:val="00D77173"/>
    <w:rsid w:val="00D777B3"/>
    <w:rsid w:val="00D80F88"/>
    <w:rsid w:val="00D81346"/>
    <w:rsid w:val="00D81359"/>
    <w:rsid w:val="00D83D28"/>
    <w:rsid w:val="00D83E9B"/>
    <w:rsid w:val="00D84B57"/>
    <w:rsid w:val="00D8588D"/>
    <w:rsid w:val="00D859E1"/>
    <w:rsid w:val="00D85FE5"/>
    <w:rsid w:val="00D869B8"/>
    <w:rsid w:val="00D90C88"/>
    <w:rsid w:val="00D90F19"/>
    <w:rsid w:val="00D91B86"/>
    <w:rsid w:val="00D92B8A"/>
    <w:rsid w:val="00D93000"/>
    <w:rsid w:val="00D937CE"/>
    <w:rsid w:val="00D93E29"/>
    <w:rsid w:val="00D942A6"/>
    <w:rsid w:val="00D946CB"/>
    <w:rsid w:val="00D9476E"/>
    <w:rsid w:val="00D9551C"/>
    <w:rsid w:val="00D958BE"/>
    <w:rsid w:val="00D95A9D"/>
    <w:rsid w:val="00D95D06"/>
    <w:rsid w:val="00D96A6E"/>
    <w:rsid w:val="00D96AF9"/>
    <w:rsid w:val="00D96CF7"/>
    <w:rsid w:val="00DA00F6"/>
    <w:rsid w:val="00DA01F2"/>
    <w:rsid w:val="00DA0322"/>
    <w:rsid w:val="00DA1911"/>
    <w:rsid w:val="00DA2207"/>
    <w:rsid w:val="00DA2889"/>
    <w:rsid w:val="00DA35FA"/>
    <w:rsid w:val="00DA438F"/>
    <w:rsid w:val="00DA5146"/>
    <w:rsid w:val="00DA6A3D"/>
    <w:rsid w:val="00DA6CDC"/>
    <w:rsid w:val="00DA74D3"/>
    <w:rsid w:val="00DB02D4"/>
    <w:rsid w:val="00DB0E89"/>
    <w:rsid w:val="00DB1C34"/>
    <w:rsid w:val="00DB2E4C"/>
    <w:rsid w:val="00DB36F3"/>
    <w:rsid w:val="00DB3961"/>
    <w:rsid w:val="00DB5BC0"/>
    <w:rsid w:val="00DB692A"/>
    <w:rsid w:val="00DB6DA0"/>
    <w:rsid w:val="00DB77B9"/>
    <w:rsid w:val="00DB7AEA"/>
    <w:rsid w:val="00DB7DCD"/>
    <w:rsid w:val="00DC094D"/>
    <w:rsid w:val="00DC0FA8"/>
    <w:rsid w:val="00DC127D"/>
    <w:rsid w:val="00DC28FE"/>
    <w:rsid w:val="00DC2AD6"/>
    <w:rsid w:val="00DC35E5"/>
    <w:rsid w:val="00DC496C"/>
    <w:rsid w:val="00DC5452"/>
    <w:rsid w:val="00DC5F29"/>
    <w:rsid w:val="00DC6463"/>
    <w:rsid w:val="00DC647E"/>
    <w:rsid w:val="00DC6A69"/>
    <w:rsid w:val="00DC72FE"/>
    <w:rsid w:val="00DC7C56"/>
    <w:rsid w:val="00DD0B4A"/>
    <w:rsid w:val="00DD1186"/>
    <w:rsid w:val="00DD153B"/>
    <w:rsid w:val="00DD1D04"/>
    <w:rsid w:val="00DD203E"/>
    <w:rsid w:val="00DD4195"/>
    <w:rsid w:val="00DD4B02"/>
    <w:rsid w:val="00DD54D3"/>
    <w:rsid w:val="00DD5A90"/>
    <w:rsid w:val="00DD6CCB"/>
    <w:rsid w:val="00DD74B8"/>
    <w:rsid w:val="00DD793B"/>
    <w:rsid w:val="00DD7C17"/>
    <w:rsid w:val="00DE0624"/>
    <w:rsid w:val="00DE0A52"/>
    <w:rsid w:val="00DE1CC1"/>
    <w:rsid w:val="00DE1DFB"/>
    <w:rsid w:val="00DE315E"/>
    <w:rsid w:val="00DE3DAF"/>
    <w:rsid w:val="00DE5371"/>
    <w:rsid w:val="00DE5EC6"/>
    <w:rsid w:val="00DE60B0"/>
    <w:rsid w:val="00DE6E1C"/>
    <w:rsid w:val="00DE6E4D"/>
    <w:rsid w:val="00DE7272"/>
    <w:rsid w:val="00DF04D2"/>
    <w:rsid w:val="00DF17EA"/>
    <w:rsid w:val="00DF1C79"/>
    <w:rsid w:val="00DF235E"/>
    <w:rsid w:val="00DF265E"/>
    <w:rsid w:val="00DF26CF"/>
    <w:rsid w:val="00DF27C4"/>
    <w:rsid w:val="00DF2B7D"/>
    <w:rsid w:val="00DF4269"/>
    <w:rsid w:val="00DF4304"/>
    <w:rsid w:val="00DF52C7"/>
    <w:rsid w:val="00DF5986"/>
    <w:rsid w:val="00DF5AAB"/>
    <w:rsid w:val="00DF6533"/>
    <w:rsid w:val="00DF6F2E"/>
    <w:rsid w:val="00E0085E"/>
    <w:rsid w:val="00E01A4C"/>
    <w:rsid w:val="00E01DDE"/>
    <w:rsid w:val="00E01EE9"/>
    <w:rsid w:val="00E03A90"/>
    <w:rsid w:val="00E03FD0"/>
    <w:rsid w:val="00E040D4"/>
    <w:rsid w:val="00E05DD2"/>
    <w:rsid w:val="00E06D5D"/>
    <w:rsid w:val="00E07582"/>
    <w:rsid w:val="00E07976"/>
    <w:rsid w:val="00E10119"/>
    <w:rsid w:val="00E101C5"/>
    <w:rsid w:val="00E1067E"/>
    <w:rsid w:val="00E10818"/>
    <w:rsid w:val="00E10D4D"/>
    <w:rsid w:val="00E12393"/>
    <w:rsid w:val="00E12B7F"/>
    <w:rsid w:val="00E12D14"/>
    <w:rsid w:val="00E16918"/>
    <w:rsid w:val="00E17131"/>
    <w:rsid w:val="00E17B16"/>
    <w:rsid w:val="00E17FF2"/>
    <w:rsid w:val="00E20712"/>
    <w:rsid w:val="00E21135"/>
    <w:rsid w:val="00E2149C"/>
    <w:rsid w:val="00E21766"/>
    <w:rsid w:val="00E22BBC"/>
    <w:rsid w:val="00E23879"/>
    <w:rsid w:val="00E25854"/>
    <w:rsid w:val="00E25B21"/>
    <w:rsid w:val="00E25BD3"/>
    <w:rsid w:val="00E25E95"/>
    <w:rsid w:val="00E268A9"/>
    <w:rsid w:val="00E26FFB"/>
    <w:rsid w:val="00E2729E"/>
    <w:rsid w:val="00E27513"/>
    <w:rsid w:val="00E279D0"/>
    <w:rsid w:val="00E27C51"/>
    <w:rsid w:val="00E27CEE"/>
    <w:rsid w:val="00E30BEC"/>
    <w:rsid w:val="00E318FA"/>
    <w:rsid w:val="00E32C41"/>
    <w:rsid w:val="00E33260"/>
    <w:rsid w:val="00E33D34"/>
    <w:rsid w:val="00E3543E"/>
    <w:rsid w:val="00E35501"/>
    <w:rsid w:val="00E37B17"/>
    <w:rsid w:val="00E40616"/>
    <w:rsid w:val="00E4104E"/>
    <w:rsid w:val="00E416BE"/>
    <w:rsid w:val="00E42C23"/>
    <w:rsid w:val="00E440C8"/>
    <w:rsid w:val="00E454DB"/>
    <w:rsid w:val="00E456D9"/>
    <w:rsid w:val="00E45BB0"/>
    <w:rsid w:val="00E45FA4"/>
    <w:rsid w:val="00E504BD"/>
    <w:rsid w:val="00E50675"/>
    <w:rsid w:val="00E50CEF"/>
    <w:rsid w:val="00E51061"/>
    <w:rsid w:val="00E515DB"/>
    <w:rsid w:val="00E525F3"/>
    <w:rsid w:val="00E52E2D"/>
    <w:rsid w:val="00E530E0"/>
    <w:rsid w:val="00E53F10"/>
    <w:rsid w:val="00E5562F"/>
    <w:rsid w:val="00E565A1"/>
    <w:rsid w:val="00E56DFB"/>
    <w:rsid w:val="00E56E04"/>
    <w:rsid w:val="00E57F4B"/>
    <w:rsid w:val="00E600C4"/>
    <w:rsid w:val="00E618A9"/>
    <w:rsid w:val="00E62714"/>
    <w:rsid w:val="00E62D2C"/>
    <w:rsid w:val="00E63A26"/>
    <w:rsid w:val="00E641A2"/>
    <w:rsid w:val="00E64803"/>
    <w:rsid w:val="00E65589"/>
    <w:rsid w:val="00E65EE5"/>
    <w:rsid w:val="00E662FB"/>
    <w:rsid w:val="00E66799"/>
    <w:rsid w:val="00E66808"/>
    <w:rsid w:val="00E66A06"/>
    <w:rsid w:val="00E66ED8"/>
    <w:rsid w:val="00E678F3"/>
    <w:rsid w:val="00E71B4A"/>
    <w:rsid w:val="00E7241F"/>
    <w:rsid w:val="00E728DF"/>
    <w:rsid w:val="00E730E7"/>
    <w:rsid w:val="00E738F2"/>
    <w:rsid w:val="00E75DDB"/>
    <w:rsid w:val="00E75F94"/>
    <w:rsid w:val="00E761ED"/>
    <w:rsid w:val="00E7700F"/>
    <w:rsid w:val="00E771B3"/>
    <w:rsid w:val="00E7733D"/>
    <w:rsid w:val="00E774DD"/>
    <w:rsid w:val="00E81B38"/>
    <w:rsid w:val="00E8233F"/>
    <w:rsid w:val="00E823E9"/>
    <w:rsid w:val="00E8299A"/>
    <w:rsid w:val="00E84163"/>
    <w:rsid w:val="00E84530"/>
    <w:rsid w:val="00E8473D"/>
    <w:rsid w:val="00E84ACD"/>
    <w:rsid w:val="00E8504E"/>
    <w:rsid w:val="00E8585C"/>
    <w:rsid w:val="00E85D1D"/>
    <w:rsid w:val="00E86746"/>
    <w:rsid w:val="00E87111"/>
    <w:rsid w:val="00E87F46"/>
    <w:rsid w:val="00E904B4"/>
    <w:rsid w:val="00E904E9"/>
    <w:rsid w:val="00E90E17"/>
    <w:rsid w:val="00E92197"/>
    <w:rsid w:val="00E926B8"/>
    <w:rsid w:val="00E92C47"/>
    <w:rsid w:val="00E95C9E"/>
    <w:rsid w:val="00E9609D"/>
    <w:rsid w:val="00E961F3"/>
    <w:rsid w:val="00EA0795"/>
    <w:rsid w:val="00EA1A2D"/>
    <w:rsid w:val="00EA1D75"/>
    <w:rsid w:val="00EA2AA2"/>
    <w:rsid w:val="00EA2CD7"/>
    <w:rsid w:val="00EA2CE1"/>
    <w:rsid w:val="00EA46EC"/>
    <w:rsid w:val="00EA506C"/>
    <w:rsid w:val="00EA52A5"/>
    <w:rsid w:val="00EA65C9"/>
    <w:rsid w:val="00EA7E45"/>
    <w:rsid w:val="00EB0AE2"/>
    <w:rsid w:val="00EB493F"/>
    <w:rsid w:val="00EB4BF2"/>
    <w:rsid w:val="00EB50F5"/>
    <w:rsid w:val="00EB6310"/>
    <w:rsid w:val="00EB7B23"/>
    <w:rsid w:val="00EC0151"/>
    <w:rsid w:val="00EC0306"/>
    <w:rsid w:val="00EC0D43"/>
    <w:rsid w:val="00EC1B33"/>
    <w:rsid w:val="00EC27E0"/>
    <w:rsid w:val="00EC2D2A"/>
    <w:rsid w:val="00EC3606"/>
    <w:rsid w:val="00EC4606"/>
    <w:rsid w:val="00EC4B87"/>
    <w:rsid w:val="00EC561C"/>
    <w:rsid w:val="00EC626E"/>
    <w:rsid w:val="00EC6CD1"/>
    <w:rsid w:val="00EC7F87"/>
    <w:rsid w:val="00ED0755"/>
    <w:rsid w:val="00ED0AA4"/>
    <w:rsid w:val="00ED1C33"/>
    <w:rsid w:val="00ED28BB"/>
    <w:rsid w:val="00ED36F9"/>
    <w:rsid w:val="00ED4079"/>
    <w:rsid w:val="00ED4084"/>
    <w:rsid w:val="00ED500E"/>
    <w:rsid w:val="00ED5498"/>
    <w:rsid w:val="00ED5BCD"/>
    <w:rsid w:val="00ED644E"/>
    <w:rsid w:val="00ED6A0A"/>
    <w:rsid w:val="00ED71F4"/>
    <w:rsid w:val="00ED7253"/>
    <w:rsid w:val="00ED73E9"/>
    <w:rsid w:val="00ED7D05"/>
    <w:rsid w:val="00EE0278"/>
    <w:rsid w:val="00EE0307"/>
    <w:rsid w:val="00EE06B9"/>
    <w:rsid w:val="00EE22F6"/>
    <w:rsid w:val="00EE2400"/>
    <w:rsid w:val="00EE3145"/>
    <w:rsid w:val="00EE3280"/>
    <w:rsid w:val="00EE372D"/>
    <w:rsid w:val="00EE3BAF"/>
    <w:rsid w:val="00EE3E7D"/>
    <w:rsid w:val="00EE4970"/>
    <w:rsid w:val="00EE5C1C"/>
    <w:rsid w:val="00EE7F46"/>
    <w:rsid w:val="00EE7F79"/>
    <w:rsid w:val="00EF0A94"/>
    <w:rsid w:val="00EF16D8"/>
    <w:rsid w:val="00EF1B68"/>
    <w:rsid w:val="00EF1E72"/>
    <w:rsid w:val="00EF44C3"/>
    <w:rsid w:val="00EF6076"/>
    <w:rsid w:val="00EF681F"/>
    <w:rsid w:val="00F00C1B"/>
    <w:rsid w:val="00F01047"/>
    <w:rsid w:val="00F01C3B"/>
    <w:rsid w:val="00F0212A"/>
    <w:rsid w:val="00F03247"/>
    <w:rsid w:val="00F037DB"/>
    <w:rsid w:val="00F03DDB"/>
    <w:rsid w:val="00F06AAD"/>
    <w:rsid w:val="00F06EC1"/>
    <w:rsid w:val="00F0717D"/>
    <w:rsid w:val="00F10443"/>
    <w:rsid w:val="00F105E8"/>
    <w:rsid w:val="00F10840"/>
    <w:rsid w:val="00F10978"/>
    <w:rsid w:val="00F1148B"/>
    <w:rsid w:val="00F1177C"/>
    <w:rsid w:val="00F122A2"/>
    <w:rsid w:val="00F134A3"/>
    <w:rsid w:val="00F134A9"/>
    <w:rsid w:val="00F1396E"/>
    <w:rsid w:val="00F13DE5"/>
    <w:rsid w:val="00F142D0"/>
    <w:rsid w:val="00F14619"/>
    <w:rsid w:val="00F1499D"/>
    <w:rsid w:val="00F15ABA"/>
    <w:rsid w:val="00F163C0"/>
    <w:rsid w:val="00F16769"/>
    <w:rsid w:val="00F1753B"/>
    <w:rsid w:val="00F20170"/>
    <w:rsid w:val="00F208A0"/>
    <w:rsid w:val="00F22B70"/>
    <w:rsid w:val="00F237CC"/>
    <w:rsid w:val="00F26D10"/>
    <w:rsid w:val="00F26D79"/>
    <w:rsid w:val="00F27CE8"/>
    <w:rsid w:val="00F305E3"/>
    <w:rsid w:val="00F30C25"/>
    <w:rsid w:val="00F31EC8"/>
    <w:rsid w:val="00F33B77"/>
    <w:rsid w:val="00F34008"/>
    <w:rsid w:val="00F3406C"/>
    <w:rsid w:val="00F346F4"/>
    <w:rsid w:val="00F3487D"/>
    <w:rsid w:val="00F354FA"/>
    <w:rsid w:val="00F35602"/>
    <w:rsid w:val="00F365C5"/>
    <w:rsid w:val="00F36A1B"/>
    <w:rsid w:val="00F3763B"/>
    <w:rsid w:val="00F40094"/>
    <w:rsid w:val="00F40CE3"/>
    <w:rsid w:val="00F41B67"/>
    <w:rsid w:val="00F422B3"/>
    <w:rsid w:val="00F423E9"/>
    <w:rsid w:val="00F424C0"/>
    <w:rsid w:val="00F42733"/>
    <w:rsid w:val="00F43AA5"/>
    <w:rsid w:val="00F44016"/>
    <w:rsid w:val="00F441AF"/>
    <w:rsid w:val="00F4691E"/>
    <w:rsid w:val="00F46B1A"/>
    <w:rsid w:val="00F46B53"/>
    <w:rsid w:val="00F46E36"/>
    <w:rsid w:val="00F47C2F"/>
    <w:rsid w:val="00F50671"/>
    <w:rsid w:val="00F508BB"/>
    <w:rsid w:val="00F50D64"/>
    <w:rsid w:val="00F50E39"/>
    <w:rsid w:val="00F51122"/>
    <w:rsid w:val="00F51FB0"/>
    <w:rsid w:val="00F52082"/>
    <w:rsid w:val="00F5268E"/>
    <w:rsid w:val="00F52B04"/>
    <w:rsid w:val="00F52C0D"/>
    <w:rsid w:val="00F52D67"/>
    <w:rsid w:val="00F53324"/>
    <w:rsid w:val="00F537BE"/>
    <w:rsid w:val="00F55B65"/>
    <w:rsid w:val="00F56309"/>
    <w:rsid w:val="00F5690C"/>
    <w:rsid w:val="00F61584"/>
    <w:rsid w:val="00F61C2E"/>
    <w:rsid w:val="00F61DF5"/>
    <w:rsid w:val="00F627DC"/>
    <w:rsid w:val="00F62B3B"/>
    <w:rsid w:val="00F642E5"/>
    <w:rsid w:val="00F6491A"/>
    <w:rsid w:val="00F64D4D"/>
    <w:rsid w:val="00F65337"/>
    <w:rsid w:val="00F653DB"/>
    <w:rsid w:val="00F659DB"/>
    <w:rsid w:val="00F65FAF"/>
    <w:rsid w:val="00F66356"/>
    <w:rsid w:val="00F66613"/>
    <w:rsid w:val="00F66EB8"/>
    <w:rsid w:val="00F6FF25"/>
    <w:rsid w:val="00F70D0A"/>
    <w:rsid w:val="00F712F8"/>
    <w:rsid w:val="00F7178C"/>
    <w:rsid w:val="00F7253E"/>
    <w:rsid w:val="00F72998"/>
    <w:rsid w:val="00F7379B"/>
    <w:rsid w:val="00F750C3"/>
    <w:rsid w:val="00F769E1"/>
    <w:rsid w:val="00F81060"/>
    <w:rsid w:val="00F82122"/>
    <w:rsid w:val="00F827F1"/>
    <w:rsid w:val="00F82BBB"/>
    <w:rsid w:val="00F83C14"/>
    <w:rsid w:val="00F84304"/>
    <w:rsid w:val="00F8434D"/>
    <w:rsid w:val="00F84535"/>
    <w:rsid w:val="00F848B0"/>
    <w:rsid w:val="00F849DD"/>
    <w:rsid w:val="00F84DA8"/>
    <w:rsid w:val="00F8662E"/>
    <w:rsid w:val="00F87B15"/>
    <w:rsid w:val="00F87C1F"/>
    <w:rsid w:val="00F87E2C"/>
    <w:rsid w:val="00F9095C"/>
    <w:rsid w:val="00F90D6A"/>
    <w:rsid w:val="00F915FD"/>
    <w:rsid w:val="00F9251C"/>
    <w:rsid w:val="00F9437C"/>
    <w:rsid w:val="00F94C3F"/>
    <w:rsid w:val="00F96008"/>
    <w:rsid w:val="00F960AC"/>
    <w:rsid w:val="00F9798A"/>
    <w:rsid w:val="00FA0539"/>
    <w:rsid w:val="00FA0638"/>
    <w:rsid w:val="00FA0F3C"/>
    <w:rsid w:val="00FA20FD"/>
    <w:rsid w:val="00FA3066"/>
    <w:rsid w:val="00FA33BF"/>
    <w:rsid w:val="00FA4CB9"/>
    <w:rsid w:val="00FA61C0"/>
    <w:rsid w:val="00FA704A"/>
    <w:rsid w:val="00FA71E5"/>
    <w:rsid w:val="00FA78F7"/>
    <w:rsid w:val="00FA7F2E"/>
    <w:rsid w:val="00FB0184"/>
    <w:rsid w:val="00FB113B"/>
    <w:rsid w:val="00FB1C81"/>
    <w:rsid w:val="00FB2F28"/>
    <w:rsid w:val="00FB48FB"/>
    <w:rsid w:val="00FB4D68"/>
    <w:rsid w:val="00FB57E4"/>
    <w:rsid w:val="00FB5E24"/>
    <w:rsid w:val="00FB6D78"/>
    <w:rsid w:val="00FB7436"/>
    <w:rsid w:val="00FB7615"/>
    <w:rsid w:val="00FC0DA3"/>
    <w:rsid w:val="00FC0E88"/>
    <w:rsid w:val="00FC2E20"/>
    <w:rsid w:val="00FC3B0B"/>
    <w:rsid w:val="00FC4405"/>
    <w:rsid w:val="00FC49FC"/>
    <w:rsid w:val="00FC58D0"/>
    <w:rsid w:val="00FC6C58"/>
    <w:rsid w:val="00FD059D"/>
    <w:rsid w:val="00FD07B6"/>
    <w:rsid w:val="00FD0B2F"/>
    <w:rsid w:val="00FD17D1"/>
    <w:rsid w:val="00FD23E4"/>
    <w:rsid w:val="00FD2B72"/>
    <w:rsid w:val="00FD2B7D"/>
    <w:rsid w:val="00FD2E59"/>
    <w:rsid w:val="00FD35A0"/>
    <w:rsid w:val="00FD4D1D"/>
    <w:rsid w:val="00FD4E0D"/>
    <w:rsid w:val="00FD50C6"/>
    <w:rsid w:val="00FD5507"/>
    <w:rsid w:val="00FD5648"/>
    <w:rsid w:val="00FD5A2E"/>
    <w:rsid w:val="00FD5E17"/>
    <w:rsid w:val="00FD64BC"/>
    <w:rsid w:val="00FD65D4"/>
    <w:rsid w:val="00FD7E05"/>
    <w:rsid w:val="00FDD5F6"/>
    <w:rsid w:val="00FE03C3"/>
    <w:rsid w:val="00FE1F65"/>
    <w:rsid w:val="00FE2035"/>
    <w:rsid w:val="00FE3271"/>
    <w:rsid w:val="00FE3F8A"/>
    <w:rsid w:val="00FE4122"/>
    <w:rsid w:val="00FE4D4F"/>
    <w:rsid w:val="00FE4EA1"/>
    <w:rsid w:val="00FE5D33"/>
    <w:rsid w:val="00FE5E08"/>
    <w:rsid w:val="00FE6D6A"/>
    <w:rsid w:val="00FE6DDE"/>
    <w:rsid w:val="00FE74D3"/>
    <w:rsid w:val="00FE7EC1"/>
    <w:rsid w:val="00FF0599"/>
    <w:rsid w:val="00FF0C3E"/>
    <w:rsid w:val="00FF10F9"/>
    <w:rsid w:val="00FF1166"/>
    <w:rsid w:val="00FF1675"/>
    <w:rsid w:val="00FF1C79"/>
    <w:rsid w:val="00FF244D"/>
    <w:rsid w:val="00FF27BA"/>
    <w:rsid w:val="00FF2D73"/>
    <w:rsid w:val="00FF2D93"/>
    <w:rsid w:val="00FF3880"/>
    <w:rsid w:val="00FF47B5"/>
    <w:rsid w:val="00FF6533"/>
    <w:rsid w:val="00FF73DD"/>
    <w:rsid w:val="00FF7E4D"/>
    <w:rsid w:val="01058969"/>
    <w:rsid w:val="010D00A4"/>
    <w:rsid w:val="010FE2A3"/>
    <w:rsid w:val="0111FBA4"/>
    <w:rsid w:val="0118BEEE"/>
    <w:rsid w:val="0118C03D"/>
    <w:rsid w:val="011CF5B4"/>
    <w:rsid w:val="011DA412"/>
    <w:rsid w:val="01328854"/>
    <w:rsid w:val="01363C15"/>
    <w:rsid w:val="013E7E8C"/>
    <w:rsid w:val="01497D00"/>
    <w:rsid w:val="014FAC92"/>
    <w:rsid w:val="015D4AAE"/>
    <w:rsid w:val="0167408D"/>
    <w:rsid w:val="016981AC"/>
    <w:rsid w:val="016B863F"/>
    <w:rsid w:val="0179EDB7"/>
    <w:rsid w:val="01806817"/>
    <w:rsid w:val="0180D328"/>
    <w:rsid w:val="01819F11"/>
    <w:rsid w:val="01833693"/>
    <w:rsid w:val="0183B7CE"/>
    <w:rsid w:val="01853BC1"/>
    <w:rsid w:val="01865053"/>
    <w:rsid w:val="018B52B1"/>
    <w:rsid w:val="01945462"/>
    <w:rsid w:val="01958A14"/>
    <w:rsid w:val="019B4211"/>
    <w:rsid w:val="01A01B61"/>
    <w:rsid w:val="01A0B504"/>
    <w:rsid w:val="01B24D44"/>
    <w:rsid w:val="01B4FF02"/>
    <w:rsid w:val="01B519D0"/>
    <w:rsid w:val="01B5D297"/>
    <w:rsid w:val="01BA0280"/>
    <w:rsid w:val="01BB22D2"/>
    <w:rsid w:val="01BC4831"/>
    <w:rsid w:val="01C08DEC"/>
    <w:rsid w:val="01C1F698"/>
    <w:rsid w:val="01C20BBF"/>
    <w:rsid w:val="01C28683"/>
    <w:rsid w:val="01CBB39D"/>
    <w:rsid w:val="01CEFAF4"/>
    <w:rsid w:val="01CF31C7"/>
    <w:rsid w:val="01D16A92"/>
    <w:rsid w:val="01D1EF51"/>
    <w:rsid w:val="01DC1074"/>
    <w:rsid w:val="01DFEDD8"/>
    <w:rsid w:val="01F9A6D9"/>
    <w:rsid w:val="020D793C"/>
    <w:rsid w:val="021A9283"/>
    <w:rsid w:val="0220B0A1"/>
    <w:rsid w:val="02210D2F"/>
    <w:rsid w:val="0222204A"/>
    <w:rsid w:val="02228FCD"/>
    <w:rsid w:val="02235B5B"/>
    <w:rsid w:val="02242C17"/>
    <w:rsid w:val="022C6752"/>
    <w:rsid w:val="0230B42B"/>
    <w:rsid w:val="0232879C"/>
    <w:rsid w:val="0235FF4D"/>
    <w:rsid w:val="023C9C8D"/>
    <w:rsid w:val="023CD2ED"/>
    <w:rsid w:val="023D4A98"/>
    <w:rsid w:val="02491A6B"/>
    <w:rsid w:val="024FF14B"/>
    <w:rsid w:val="02541B86"/>
    <w:rsid w:val="0256A077"/>
    <w:rsid w:val="02587D32"/>
    <w:rsid w:val="025ECD99"/>
    <w:rsid w:val="02633040"/>
    <w:rsid w:val="02647AEC"/>
    <w:rsid w:val="0267D801"/>
    <w:rsid w:val="026A130A"/>
    <w:rsid w:val="026E51A3"/>
    <w:rsid w:val="026EAFBA"/>
    <w:rsid w:val="02718E8B"/>
    <w:rsid w:val="0281BFDA"/>
    <w:rsid w:val="0292CF86"/>
    <w:rsid w:val="0294B92D"/>
    <w:rsid w:val="02969D7B"/>
    <w:rsid w:val="029E0EF3"/>
    <w:rsid w:val="02A2A10F"/>
    <w:rsid w:val="02AE14AB"/>
    <w:rsid w:val="02AFAA4F"/>
    <w:rsid w:val="02B46F45"/>
    <w:rsid w:val="02CEE0EA"/>
    <w:rsid w:val="02D42627"/>
    <w:rsid w:val="02D6D3EE"/>
    <w:rsid w:val="02D74CFF"/>
    <w:rsid w:val="02DA950A"/>
    <w:rsid w:val="02DB371A"/>
    <w:rsid w:val="02E3FC12"/>
    <w:rsid w:val="02E9F029"/>
    <w:rsid w:val="02EF187B"/>
    <w:rsid w:val="02F159E2"/>
    <w:rsid w:val="02F5EE28"/>
    <w:rsid w:val="02F60817"/>
    <w:rsid w:val="02F92AE9"/>
    <w:rsid w:val="02FC8E12"/>
    <w:rsid w:val="0301F315"/>
    <w:rsid w:val="0307E3C5"/>
    <w:rsid w:val="030BD4CA"/>
    <w:rsid w:val="03108790"/>
    <w:rsid w:val="03156DE7"/>
    <w:rsid w:val="031DC2B7"/>
    <w:rsid w:val="0329082D"/>
    <w:rsid w:val="033024C3"/>
    <w:rsid w:val="033118B7"/>
    <w:rsid w:val="033431E5"/>
    <w:rsid w:val="033BD446"/>
    <w:rsid w:val="034034A0"/>
    <w:rsid w:val="03424F76"/>
    <w:rsid w:val="0342801B"/>
    <w:rsid w:val="03498C11"/>
    <w:rsid w:val="034A2C41"/>
    <w:rsid w:val="035456B3"/>
    <w:rsid w:val="03676E41"/>
    <w:rsid w:val="036BCD63"/>
    <w:rsid w:val="036FB638"/>
    <w:rsid w:val="037032DC"/>
    <w:rsid w:val="0370572F"/>
    <w:rsid w:val="03742F33"/>
    <w:rsid w:val="037A200A"/>
    <w:rsid w:val="038A100C"/>
    <w:rsid w:val="038B532C"/>
    <w:rsid w:val="039360AB"/>
    <w:rsid w:val="03A28124"/>
    <w:rsid w:val="03A3E4F2"/>
    <w:rsid w:val="03A729AE"/>
    <w:rsid w:val="03B105C5"/>
    <w:rsid w:val="03BD0D20"/>
    <w:rsid w:val="03BF918B"/>
    <w:rsid w:val="03C49DCC"/>
    <w:rsid w:val="03CB7F4E"/>
    <w:rsid w:val="03CC9DAF"/>
    <w:rsid w:val="03D12FB6"/>
    <w:rsid w:val="03D2D2E0"/>
    <w:rsid w:val="03D89B80"/>
    <w:rsid w:val="03E3D8BE"/>
    <w:rsid w:val="03ECAE38"/>
    <w:rsid w:val="03ECB582"/>
    <w:rsid w:val="03FA027A"/>
    <w:rsid w:val="0400E525"/>
    <w:rsid w:val="04046665"/>
    <w:rsid w:val="0406FFBB"/>
    <w:rsid w:val="04175966"/>
    <w:rsid w:val="0419F385"/>
    <w:rsid w:val="041BE119"/>
    <w:rsid w:val="041CC7DF"/>
    <w:rsid w:val="042ACF49"/>
    <w:rsid w:val="042E9FE7"/>
    <w:rsid w:val="04385890"/>
    <w:rsid w:val="043B527F"/>
    <w:rsid w:val="043C601C"/>
    <w:rsid w:val="043E7170"/>
    <w:rsid w:val="044B6C14"/>
    <w:rsid w:val="0452120D"/>
    <w:rsid w:val="04523E64"/>
    <w:rsid w:val="0456474B"/>
    <w:rsid w:val="045C83FC"/>
    <w:rsid w:val="0466515D"/>
    <w:rsid w:val="0466EC9C"/>
    <w:rsid w:val="04674C7C"/>
    <w:rsid w:val="0468A723"/>
    <w:rsid w:val="0471AC89"/>
    <w:rsid w:val="047B53E6"/>
    <w:rsid w:val="0481E248"/>
    <w:rsid w:val="048A787C"/>
    <w:rsid w:val="049C1F1F"/>
    <w:rsid w:val="04A6D2CF"/>
    <w:rsid w:val="04AB4F27"/>
    <w:rsid w:val="04C79A1D"/>
    <w:rsid w:val="04CE77F6"/>
    <w:rsid w:val="04D3E0BC"/>
    <w:rsid w:val="04D7517D"/>
    <w:rsid w:val="04E0CE91"/>
    <w:rsid w:val="04E71019"/>
    <w:rsid w:val="04E7E139"/>
    <w:rsid w:val="04F534AA"/>
    <w:rsid w:val="04F75177"/>
    <w:rsid w:val="04FFA5C8"/>
    <w:rsid w:val="05000D59"/>
    <w:rsid w:val="0501950E"/>
    <w:rsid w:val="0503DB8A"/>
    <w:rsid w:val="050CC95A"/>
    <w:rsid w:val="0525E4D7"/>
    <w:rsid w:val="0536A8FC"/>
    <w:rsid w:val="0536B87E"/>
    <w:rsid w:val="0537B0F2"/>
    <w:rsid w:val="05394873"/>
    <w:rsid w:val="053BE679"/>
    <w:rsid w:val="053D7805"/>
    <w:rsid w:val="053EAA7F"/>
    <w:rsid w:val="05472132"/>
    <w:rsid w:val="054B3F59"/>
    <w:rsid w:val="054E3A9B"/>
    <w:rsid w:val="05615A6F"/>
    <w:rsid w:val="0561AF7F"/>
    <w:rsid w:val="056F6EDA"/>
    <w:rsid w:val="056FD0BE"/>
    <w:rsid w:val="0570E1B2"/>
    <w:rsid w:val="05737B1F"/>
    <w:rsid w:val="0574045D"/>
    <w:rsid w:val="05751EB6"/>
    <w:rsid w:val="05841AB3"/>
    <w:rsid w:val="058D670F"/>
    <w:rsid w:val="05917455"/>
    <w:rsid w:val="05942A40"/>
    <w:rsid w:val="059A61EF"/>
    <w:rsid w:val="059CE4B2"/>
    <w:rsid w:val="05A04ED0"/>
    <w:rsid w:val="05A36DD9"/>
    <w:rsid w:val="05ABDC05"/>
    <w:rsid w:val="05B27F58"/>
    <w:rsid w:val="05BC6F67"/>
    <w:rsid w:val="05C511D4"/>
    <w:rsid w:val="05CF13FF"/>
    <w:rsid w:val="05D31DBA"/>
    <w:rsid w:val="05D3DB37"/>
    <w:rsid w:val="05E21637"/>
    <w:rsid w:val="05E3FBB9"/>
    <w:rsid w:val="05E53B57"/>
    <w:rsid w:val="05EEB346"/>
    <w:rsid w:val="0606B6DE"/>
    <w:rsid w:val="061045A7"/>
    <w:rsid w:val="06174285"/>
    <w:rsid w:val="061ACB68"/>
    <w:rsid w:val="061F6EAC"/>
    <w:rsid w:val="062AD29E"/>
    <w:rsid w:val="062E5B42"/>
    <w:rsid w:val="06311B86"/>
    <w:rsid w:val="063B0BB1"/>
    <w:rsid w:val="0644DF9D"/>
    <w:rsid w:val="064A7CED"/>
    <w:rsid w:val="064B5AF3"/>
    <w:rsid w:val="064EA88B"/>
    <w:rsid w:val="0652B74C"/>
    <w:rsid w:val="0657084F"/>
    <w:rsid w:val="066928CF"/>
    <w:rsid w:val="066D5AC7"/>
    <w:rsid w:val="066E3FC5"/>
    <w:rsid w:val="06723F1F"/>
    <w:rsid w:val="067A1915"/>
    <w:rsid w:val="068076B9"/>
    <w:rsid w:val="06862928"/>
    <w:rsid w:val="069862D6"/>
    <w:rsid w:val="069B9178"/>
    <w:rsid w:val="069BA92A"/>
    <w:rsid w:val="069F2EBE"/>
    <w:rsid w:val="06AC11BA"/>
    <w:rsid w:val="06AF6067"/>
    <w:rsid w:val="06AF70BD"/>
    <w:rsid w:val="06B177A7"/>
    <w:rsid w:val="06B92D65"/>
    <w:rsid w:val="06C21C2A"/>
    <w:rsid w:val="06C52741"/>
    <w:rsid w:val="06C895A1"/>
    <w:rsid w:val="06CC1BDD"/>
    <w:rsid w:val="06CE2EE0"/>
    <w:rsid w:val="06DA202F"/>
    <w:rsid w:val="06E7F368"/>
    <w:rsid w:val="06E94208"/>
    <w:rsid w:val="0704254E"/>
    <w:rsid w:val="07084619"/>
    <w:rsid w:val="070C0B91"/>
    <w:rsid w:val="070F6171"/>
    <w:rsid w:val="0711926E"/>
    <w:rsid w:val="0717BB03"/>
    <w:rsid w:val="07233AD9"/>
    <w:rsid w:val="0725800E"/>
    <w:rsid w:val="072AE312"/>
    <w:rsid w:val="0738A01C"/>
    <w:rsid w:val="073B5E02"/>
    <w:rsid w:val="073E69BC"/>
    <w:rsid w:val="07493C45"/>
    <w:rsid w:val="07508F2D"/>
    <w:rsid w:val="07536919"/>
    <w:rsid w:val="0759B781"/>
    <w:rsid w:val="075E7B42"/>
    <w:rsid w:val="076EA569"/>
    <w:rsid w:val="0773641A"/>
    <w:rsid w:val="077FA547"/>
    <w:rsid w:val="078600F4"/>
    <w:rsid w:val="078B67A2"/>
    <w:rsid w:val="078E80F4"/>
    <w:rsid w:val="079098F3"/>
    <w:rsid w:val="0790BF88"/>
    <w:rsid w:val="07936CFA"/>
    <w:rsid w:val="0794D7F3"/>
    <w:rsid w:val="07A92AF4"/>
    <w:rsid w:val="07AA6713"/>
    <w:rsid w:val="07B74A0B"/>
    <w:rsid w:val="07B85FF0"/>
    <w:rsid w:val="07BEA030"/>
    <w:rsid w:val="07CB9B6D"/>
    <w:rsid w:val="07D0DDA0"/>
    <w:rsid w:val="07D43D5D"/>
    <w:rsid w:val="07D94D01"/>
    <w:rsid w:val="07E46E11"/>
    <w:rsid w:val="07E7209A"/>
    <w:rsid w:val="07F0F688"/>
    <w:rsid w:val="0816B5FA"/>
    <w:rsid w:val="0817B559"/>
    <w:rsid w:val="08194E19"/>
    <w:rsid w:val="081A9748"/>
    <w:rsid w:val="081F29F9"/>
    <w:rsid w:val="081FF70D"/>
    <w:rsid w:val="08210779"/>
    <w:rsid w:val="0821F989"/>
    <w:rsid w:val="0824E649"/>
    <w:rsid w:val="082B845E"/>
    <w:rsid w:val="082CB80C"/>
    <w:rsid w:val="082E417E"/>
    <w:rsid w:val="0832A87E"/>
    <w:rsid w:val="0844B538"/>
    <w:rsid w:val="084DD610"/>
    <w:rsid w:val="0869780B"/>
    <w:rsid w:val="087412F0"/>
    <w:rsid w:val="0874366D"/>
    <w:rsid w:val="08757495"/>
    <w:rsid w:val="08796780"/>
    <w:rsid w:val="0884CC45"/>
    <w:rsid w:val="0888E95C"/>
    <w:rsid w:val="0892E574"/>
    <w:rsid w:val="0893C4A6"/>
    <w:rsid w:val="08986D42"/>
    <w:rsid w:val="089F41A7"/>
    <w:rsid w:val="08A4618F"/>
    <w:rsid w:val="08ABF0AE"/>
    <w:rsid w:val="08AC7647"/>
    <w:rsid w:val="08CE8577"/>
    <w:rsid w:val="08D2A9E8"/>
    <w:rsid w:val="08D99AD1"/>
    <w:rsid w:val="08DAD6FD"/>
    <w:rsid w:val="08E23B3D"/>
    <w:rsid w:val="08E4EBEC"/>
    <w:rsid w:val="08E632CC"/>
    <w:rsid w:val="08FAF76F"/>
    <w:rsid w:val="09086541"/>
    <w:rsid w:val="090C7E40"/>
    <w:rsid w:val="0918E9B6"/>
    <w:rsid w:val="091EABA1"/>
    <w:rsid w:val="09270850"/>
    <w:rsid w:val="093FB855"/>
    <w:rsid w:val="09495719"/>
    <w:rsid w:val="094A789E"/>
    <w:rsid w:val="094FEA11"/>
    <w:rsid w:val="09548090"/>
    <w:rsid w:val="095C5A05"/>
    <w:rsid w:val="09618EF8"/>
    <w:rsid w:val="0963110A"/>
    <w:rsid w:val="0966B5D8"/>
    <w:rsid w:val="096E09CE"/>
    <w:rsid w:val="0974C3D1"/>
    <w:rsid w:val="097A088E"/>
    <w:rsid w:val="0980AA97"/>
    <w:rsid w:val="098C6505"/>
    <w:rsid w:val="09921E79"/>
    <w:rsid w:val="099BA2B8"/>
    <w:rsid w:val="099C6030"/>
    <w:rsid w:val="099EF438"/>
    <w:rsid w:val="09A3C515"/>
    <w:rsid w:val="09A5E087"/>
    <w:rsid w:val="09B0E436"/>
    <w:rsid w:val="09B159EE"/>
    <w:rsid w:val="09B385BA"/>
    <w:rsid w:val="09B4D095"/>
    <w:rsid w:val="09BA73E1"/>
    <w:rsid w:val="09BB613B"/>
    <w:rsid w:val="09BE7D50"/>
    <w:rsid w:val="09BEF7DF"/>
    <w:rsid w:val="09C1D1F5"/>
    <w:rsid w:val="09C7200C"/>
    <w:rsid w:val="09C76C88"/>
    <w:rsid w:val="09C8C35B"/>
    <w:rsid w:val="09CDB15B"/>
    <w:rsid w:val="09D34E5D"/>
    <w:rsid w:val="09D4BE1A"/>
    <w:rsid w:val="09DD28D5"/>
    <w:rsid w:val="09E72A52"/>
    <w:rsid w:val="09EF3605"/>
    <w:rsid w:val="0A05486C"/>
    <w:rsid w:val="0A064CA7"/>
    <w:rsid w:val="0A073C39"/>
    <w:rsid w:val="0A134C7B"/>
    <w:rsid w:val="0A16A38D"/>
    <w:rsid w:val="0A1A9AEC"/>
    <w:rsid w:val="0A1EB981"/>
    <w:rsid w:val="0A1FDF04"/>
    <w:rsid w:val="0A255100"/>
    <w:rsid w:val="0A261679"/>
    <w:rsid w:val="0A29C503"/>
    <w:rsid w:val="0A328261"/>
    <w:rsid w:val="0A35918C"/>
    <w:rsid w:val="0A38E944"/>
    <w:rsid w:val="0A393A80"/>
    <w:rsid w:val="0A394EE3"/>
    <w:rsid w:val="0A39B743"/>
    <w:rsid w:val="0A3C36B9"/>
    <w:rsid w:val="0A459A3B"/>
    <w:rsid w:val="0A4A7704"/>
    <w:rsid w:val="0A4AB5F7"/>
    <w:rsid w:val="0A4DC379"/>
    <w:rsid w:val="0A5AB7B3"/>
    <w:rsid w:val="0A636042"/>
    <w:rsid w:val="0A674727"/>
    <w:rsid w:val="0A67B130"/>
    <w:rsid w:val="0A6A71A0"/>
    <w:rsid w:val="0A75A5D6"/>
    <w:rsid w:val="0A78BE4F"/>
    <w:rsid w:val="0A7914F5"/>
    <w:rsid w:val="0A7B483E"/>
    <w:rsid w:val="0A816180"/>
    <w:rsid w:val="0A8393B5"/>
    <w:rsid w:val="0A97287C"/>
    <w:rsid w:val="0A986350"/>
    <w:rsid w:val="0A9A89DD"/>
    <w:rsid w:val="0A9DDDE9"/>
    <w:rsid w:val="0AB04B86"/>
    <w:rsid w:val="0AB3D264"/>
    <w:rsid w:val="0AB4C849"/>
    <w:rsid w:val="0AB72573"/>
    <w:rsid w:val="0ABBDCD7"/>
    <w:rsid w:val="0ABFA664"/>
    <w:rsid w:val="0AC24120"/>
    <w:rsid w:val="0AC85006"/>
    <w:rsid w:val="0AC93C45"/>
    <w:rsid w:val="0AC93EA0"/>
    <w:rsid w:val="0AD89D43"/>
    <w:rsid w:val="0ADA2801"/>
    <w:rsid w:val="0AF1101C"/>
    <w:rsid w:val="0B0C8462"/>
    <w:rsid w:val="0B158FCB"/>
    <w:rsid w:val="0B178F89"/>
    <w:rsid w:val="0B29E500"/>
    <w:rsid w:val="0B2DF382"/>
    <w:rsid w:val="0B341D31"/>
    <w:rsid w:val="0B466D8C"/>
    <w:rsid w:val="0B49F48F"/>
    <w:rsid w:val="0B4F142B"/>
    <w:rsid w:val="0B4F561B"/>
    <w:rsid w:val="0B514E59"/>
    <w:rsid w:val="0B564442"/>
    <w:rsid w:val="0B5CB4DD"/>
    <w:rsid w:val="0B604B40"/>
    <w:rsid w:val="0B628163"/>
    <w:rsid w:val="0B62889E"/>
    <w:rsid w:val="0B69F7F4"/>
    <w:rsid w:val="0B6D8492"/>
    <w:rsid w:val="0B82FAB3"/>
    <w:rsid w:val="0B883A35"/>
    <w:rsid w:val="0BA2B273"/>
    <w:rsid w:val="0BBA0094"/>
    <w:rsid w:val="0BBCAF41"/>
    <w:rsid w:val="0BCDC6D8"/>
    <w:rsid w:val="0BEB1E0B"/>
    <w:rsid w:val="0BFAED61"/>
    <w:rsid w:val="0BFBF4E8"/>
    <w:rsid w:val="0C067880"/>
    <w:rsid w:val="0C089273"/>
    <w:rsid w:val="0C0A58DB"/>
    <w:rsid w:val="0C10F5DE"/>
    <w:rsid w:val="0C13E7F8"/>
    <w:rsid w:val="0C148EB0"/>
    <w:rsid w:val="0C16BDAD"/>
    <w:rsid w:val="0C24498E"/>
    <w:rsid w:val="0C263044"/>
    <w:rsid w:val="0C2C4D41"/>
    <w:rsid w:val="0C2EF99B"/>
    <w:rsid w:val="0C388D46"/>
    <w:rsid w:val="0C39AECF"/>
    <w:rsid w:val="0C429190"/>
    <w:rsid w:val="0C4B69AA"/>
    <w:rsid w:val="0C4E2B41"/>
    <w:rsid w:val="0C4E45E5"/>
    <w:rsid w:val="0C506B51"/>
    <w:rsid w:val="0C669BDA"/>
    <w:rsid w:val="0C6795E1"/>
    <w:rsid w:val="0C6AFE0C"/>
    <w:rsid w:val="0C785312"/>
    <w:rsid w:val="0C7AB91A"/>
    <w:rsid w:val="0C80F7DB"/>
    <w:rsid w:val="0C84A5E8"/>
    <w:rsid w:val="0C8AF962"/>
    <w:rsid w:val="0C904368"/>
    <w:rsid w:val="0CB2A908"/>
    <w:rsid w:val="0CB2E115"/>
    <w:rsid w:val="0CC466B4"/>
    <w:rsid w:val="0CC4ACF2"/>
    <w:rsid w:val="0CC72C7F"/>
    <w:rsid w:val="0CCB71DB"/>
    <w:rsid w:val="0CDFFE09"/>
    <w:rsid w:val="0CE21B33"/>
    <w:rsid w:val="0CED341C"/>
    <w:rsid w:val="0CFC92A9"/>
    <w:rsid w:val="0D0183E6"/>
    <w:rsid w:val="0D099243"/>
    <w:rsid w:val="0D0FADB3"/>
    <w:rsid w:val="0D21DCAA"/>
    <w:rsid w:val="0D2424FF"/>
    <w:rsid w:val="0D2BDDB8"/>
    <w:rsid w:val="0D315DAE"/>
    <w:rsid w:val="0D34FC05"/>
    <w:rsid w:val="0D3C7C62"/>
    <w:rsid w:val="0D3D7230"/>
    <w:rsid w:val="0D43CA00"/>
    <w:rsid w:val="0D4C3D47"/>
    <w:rsid w:val="0D57AE49"/>
    <w:rsid w:val="0D585C32"/>
    <w:rsid w:val="0D5D1D63"/>
    <w:rsid w:val="0D5EFC88"/>
    <w:rsid w:val="0D60CFCE"/>
    <w:rsid w:val="0D61731D"/>
    <w:rsid w:val="0D72F717"/>
    <w:rsid w:val="0D75F7D5"/>
    <w:rsid w:val="0D7F00FF"/>
    <w:rsid w:val="0D860DD9"/>
    <w:rsid w:val="0D8E61A5"/>
    <w:rsid w:val="0D9BC548"/>
    <w:rsid w:val="0D9CFFD3"/>
    <w:rsid w:val="0DA043F2"/>
    <w:rsid w:val="0DA4055E"/>
    <w:rsid w:val="0DA56FA0"/>
    <w:rsid w:val="0DA7C76B"/>
    <w:rsid w:val="0DB02EF9"/>
    <w:rsid w:val="0DBD28C2"/>
    <w:rsid w:val="0DBE08EA"/>
    <w:rsid w:val="0DC04B47"/>
    <w:rsid w:val="0DC9FC07"/>
    <w:rsid w:val="0DCD9F71"/>
    <w:rsid w:val="0DD21E5B"/>
    <w:rsid w:val="0DE30B6F"/>
    <w:rsid w:val="0DE7389B"/>
    <w:rsid w:val="0E05DBDE"/>
    <w:rsid w:val="0E0856F7"/>
    <w:rsid w:val="0E0884CB"/>
    <w:rsid w:val="0E0C4F15"/>
    <w:rsid w:val="0E14AABA"/>
    <w:rsid w:val="0E1914FC"/>
    <w:rsid w:val="0E1C3E89"/>
    <w:rsid w:val="0E20C3B7"/>
    <w:rsid w:val="0E2511B2"/>
    <w:rsid w:val="0E258FF3"/>
    <w:rsid w:val="0E2696D1"/>
    <w:rsid w:val="0E33D6D4"/>
    <w:rsid w:val="0E363226"/>
    <w:rsid w:val="0E397677"/>
    <w:rsid w:val="0E40FF13"/>
    <w:rsid w:val="0E43D92B"/>
    <w:rsid w:val="0E490412"/>
    <w:rsid w:val="0E4B47B2"/>
    <w:rsid w:val="0E4C47EA"/>
    <w:rsid w:val="0E5C8D4C"/>
    <w:rsid w:val="0E5D90A0"/>
    <w:rsid w:val="0E5FA8B2"/>
    <w:rsid w:val="0E60D2B9"/>
    <w:rsid w:val="0E626C50"/>
    <w:rsid w:val="0E68D2F9"/>
    <w:rsid w:val="0E6C2A16"/>
    <w:rsid w:val="0E6E9F9F"/>
    <w:rsid w:val="0E745A7C"/>
    <w:rsid w:val="0E767600"/>
    <w:rsid w:val="0E7B47FC"/>
    <w:rsid w:val="0E815DE9"/>
    <w:rsid w:val="0E819EE8"/>
    <w:rsid w:val="0E8578BE"/>
    <w:rsid w:val="0E8581D0"/>
    <w:rsid w:val="0E86BD31"/>
    <w:rsid w:val="0E8845FB"/>
    <w:rsid w:val="0E89B710"/>
    <w:rsid w:val="0E9DFB40"/>
    <w:rsid w:val="0EA0960E"/>
    <w:rsid w:val="0EA2998D"/>
    <w:rsid w:val="0EA52554"/>
    <w:rsid w:val="0EA6CE7C"/>
    <w:rsid w:val="0EAA4C4F"/>
    <w:rsid w:val="0EADC0C1"/>
    <w:rsid w:val="0EB950C8"/>
    <w:rsid w:val="0EBA9B75"/>
    <w:rsid w:val="0ECE3FEF"/>
    <w:rsid w:val="0EE5E04F"/>
    <w:rsid w:val="0EF11829"/>
    <w:rsid w:val="0EF216CD"/>
    <w:rsid w:val="0EF76174"/>
    <w:rsid w:val="0F050C5C"/>
    <w:rsid w:val="0F07AEC6"/>
    <w:rsid w:val="0F0B9C5C"/>
    <w:rsid w:val="0F0F6134"/>
    <w:rsid w:val="0F108B2F"/>
    <w:rsid w:val="0F10950C"/>
    <w:rsid w:val="0F2F3B8C"/>
    <w:rsid w:val="0F3ADEBC"/>
    <w:rsid w:val="0F3E595F"/>
    <w:rsid w:val="0F4916F9"/>
    <w:rsid w:val="0F4A4859"/>
    <w:rsid w:val="0F50CF02"/>
    <w:rsid w:val="0F56DCB8"/>
    <w:rsid w:val="0F6473E8"/>
    <w:rsid w:val="0F6DDF54"/>
    <w:rsid w:val="0F6E30C4"/>
    <w:rsid w:val="0F896030"/>
    <w:rsid w:val="0F925A43"/>
    <w:rsid w:val="0F9A2953"/>
    <w:rsid w:val="0FA74D8E"/>
    <w:rsid w:val="0FA8DFD8"/>
    <w:rsid w:val="0FA8FF3B"/>
    <w:rsid w:val="0FAA5B1D"/>
    <w:rsid w:val="0FB5076D"/>
    <w:rsid w:val="0FBBB252"/>
    <w:rsid w:val="0FC64D5B"/>
    <w:rsid w:val="0FCCDD01"/>
    <w:rsid w:val="0FCF72AD"/>
    <w:rsid w:val="0FD275DF"/>
    <w:rsid w:val="0FD508A8"/>
    <w:rsid w:val="0FD9A04C"/>
    <w:rsid w:val="0FE6AAE0"/>
    <w:rsid w:val="0FEA2F76"/>
    <w:rsid w:val="0FEED21A"/>
    <w:rsid w:val="0FF2B72A"/>
    <w:rsid w:val="0FF7EF28"/>
    <w:rsid w:val="1006206D"/>
    <w:rsid w:val="10084FA7"/>
    <w:rsid w:val="10087F99"/>
    <w:rsid w:val="1009D50A"/>
    <w:rsid w:val="1013144D"/>
    <w:rsid w:val="10281DE0"/>
    <w:rsid w:val="102E4A68"/>
    <w:rsid w:val="102F6D39"/>
    <w:rsid w:val="1032904D"/>
    <w:rsid w:val="1042310F"/>
    <w:rsid w:val="104FE048"/>
    <w:rsid w:val="1058740A"/>
    <w:rsid w:val="10601C56"/>
    <w:rsid w:val="106B006C"/>
    <w:rsid w:val="106B8C1C"/>
    <w:rsid w:val="106C45F4"/>
    <w:rsid w:val="106F6B0A"/>
    <w:rsid w:val="1074092A"/>
    <w:rsid w:val="1075F533"/>
    <w:rsid w:val="107A39F1"/>
    <w:rsid w:val="107E9B0F"/>
    <w:rsid w:val="1084FA7E"/>
    <w:rsid w:val="1086597C"/>
    <w:rsid w:val="10939F24"/>
    <w:rsid w:val="10A41C79"/>
    <w:rsid w:val="10ACB6AB"/>
    <w:rsid w:val="10ADC519"/>
    <w:rsid w:val="10B6748D"/>
    <w:rsid w:val="10B9EE03"/>
    <w:rsid w:val="10BBE82C"/>
    <w:rsid w:val="10C31FC1"/>
    <w:rsid w:val="10CC9C7B"/>
    <w:rsid w:val="10E644D3"/>
    <w:rsid w:val="10E93058"/>
    <w:rsid w:val="10F1D755"/>
    <w:rsid w:val="10FAE7C4"/>
    <w:rsid w:val="11060954"/>
    <w:rsid w:val="1113C9FD"/>
    <w:rsid w:val="1123155E"/>
    <w:rsid w:val="112C1CCD"/>
    <w:rsid w:val="112CBD5B"/>
    <w:rsid w:val="1139DDF8"/>
    <w:rsid w:val="113C048A"/>
    <w:rsid w:val="11461762"/>
    <w:rsid w:val="1148FD7D"/>
    <w:rsid w:val="11498DED"/>
    <w:rsid w:val="115DED69"/>
    <w:rsid w:val="115E2C19"/>
    <w:rsid w:val="11633B1A"/>
    <w:rsid w:val="1174F3BC"/>
    <w:rsid w:val="1179125D"/>
    <w:rsid w:val="117D85CB"/>
    <w:rsid w:val="11847508"/>
    <w:rsid w:val="1184A201"/>
    <w:rsid w:val="11868A09"/>
    <w:rsid w:val="1187759B"/>
    <w:rsid w:val="11941612"/>
    <w:rsid w:val="11982519"/>
    <w:rsid w:val="119847FC"/>
    <w:rsid w:val="119AD860"/>
    <w:rsid w:val="11A47C4B"/>
    <w:rsid w:val="11A491ED"/>
    <w:rsid w:val="11B194A0"/>
    <w:rsid w:val="11B5F8B5"/>
    <w:rsid w:val="11BBCDAC"/>
    <w:rsid w:val="11C7BDB2"/>
    <w:rsid w:val="11C8289B"/>
    <w:rsid w:val="11D1469C"/>
    <w:rsid w:val="11D517CE"/>
    <w:rsid w:val="11E0D687"/>
    <w:rsid w:val="11E20312"/>
    <w:rsid w:val="11E67909"/>
    <w:rsid w:val="11FDFF28"/>
    <w:rsid w:val="1202A02C"/>
    <w:rsid w:val="120BE842"/>
    <w:rsid w:val="1217CF69"/>
    <w:rsid w:val="1219952B"/>
    <w:rsid w:val="121C91A9"/>
    <w:rsid w:val="122CCB6F"/>
    <w:rsid w:val="122EC453"/>
    <w:rsid w:val="123000CA"/>
    <w:rsid w:val="12406B4A"/>
    <w:rsid w:val="1246005F"/>
    <w:rsid w:val="1248D7EF"/>
    <w:rsid w:val="124F2295"/>
    <w:rsid w:val="125190DA"/>
    <w:rsid w:val="1261D2C8"/>
    <w:rsid w:val="12644DBA"/>
    <w:rsid w:val="126491FF"/>
    <w:rsid w:val="1264CA99"/>
    <w:rsid w:val="126C4D93"/>
    <w:rsid w:val="1273D5FD"/>
    <w:rsid w:val="12748E47"/>
    <w:rsid w:val="1278E54E"/>
    <w:rsid w:val="127B388E"/>
    <w:rsid w:val="127B683C"/>
    <w:rsid w:val="1295EA84"/>
    <w:rsid w:val="1299D3E1"/>
    <w:rsid w:val="129DE3DB"/>
    <w:rsid w:val="129FCA32"/>
    <w:rsid w:val="12A13A54"/>
    <w:rsid w:val="12AEE20E"/>
    <w:rsid w:val="12B15DB8"/>
    <w:rsid w:val="12BBA51A"/>
    <w:rsid w:val="12BFF8CA"/>
    <w:rsid w:val="12E4CC7E"/>
    <w:rsid w:val="12E83666"/>
    <w:rsid w:val="12EB69E0"/>
    <w:rsid w:val="12EEC86F"/>
    <w:rsid w:val="12FE27ED"/>
    <w:rsid w:val="13011675"/>
    <w:rsid w:val="130530C2"/>
    <w:rsid w:val="130649CC"/>
    <w:rsid w:val="13094ABB"/>
    <w:rsid w:val="130C42D0"/>
    <w:rsid w:val="1316A7CE"/>
    <w:rsid w:val="1318AB30"/>
    <w:rsid w:val="132A7424"/>
    <w:rsid w:val="13326320"/>
    <w:rsid w:val="13450EC5"/>
    <w:rsid w:val="136369A0"/>
    <w:rsid w:val="136B4A6D"/>
    <w:rsid w:val="136B9744"/>
    <w:rsid w:val="136FEDDE"/>
    <w:rsid w:val="1375A611"/>
    <w:rsid w:val="1377A199"/>
    <w:rsid w:val="1377C848"/>
    <w:rsid w:val="137F56E8"/>
    <w:rsid w:val="1384ACE3"/>
    <w:rsid w:val="138776D5"/>
    <w:rsid w:val="13891361"/>
    <w:rsid w:val="13895D25"/>
    <w:rsid w:val="1389BC86"/>
    <w:rsid w:val="1389E1EB"/>
    <w:rsid w:val="138F4405"/>
    <w:rsid w:val="139B8E7B"/>
    <w:rsid w:val="13A1565B"/>
    <w:rsid w:val="13C06605"/>
    <w:rsid w:val="13C16323"/>
    <w:rsid w:val="13C2BC42"/>
    <w:rsid w:val="13C32EA7"/>
    <w:rsid w:val="13CCE4A4"/>
    <w:rsid w:val="13CD6A77"/>
    <w:rsid w:val="13D4A0CD"/>
    <w:rsid w:val="13E48586"/>
    <w:rsid w:val="13E987E1"/>
    <w:rsid w:val="13EAFA8B"/>
    <w:rsid w:val="13EFC695"/>
    <w:rsid w:val="13F5710B"/>
    <w:rsid w:val="13F6359F"/>
    <w:rsid w:val="13FA21F7"/>
    <w:rsid w:val="13FAAB9E"/>
    <w:rsid w:val="13FCF97C"/>
    <w:rsid w:val="13FDA329"/>
    <w:rsid w:val="140AF6A6"/>
    <w:rsid w:val="141AC9F1"/>
    <w:rsid w:val="141CFDAB"/>
    <w:rsid w:val="142DE726"/>
    <w:rsid w:val="143854FC"/>
    <w:rsid w:val="1439610B"/>
    <w:rsid w:val="143BE252"/>
    <w:rsid w:val="1444663F"/>
    <w:rsid w:val="14508BE5"/>
    <w:rsid w:val="14528A57"/>
    <w:rsid w:val="145896B8"/>
    <w:rsid w:val="14638941"/>
    <w:rsid w:val="146B624C"/>
    <w:rsid w:val="146F5301"/>
    <w:rsid w:val="14705A71"/>
    <w:rsid w:val="1474E066"/>
    <w:rsid w:val="147904D5"/>
    <w:rsid w:val="147D3DE1"/>
    <w:rsid w:val="147DEB30"/>
    <w:rsid w:val="1485F0BB"/>
    <w:rsid w:val="14A32274"/>
    <w:rsid w:val="14A51337"/>
    <w:rsid w:val="14A8F899"/>
    <w:rsid w:val="14B77E4B"/>
    <w:rsid w:val="14BB8D7D"/>
    <w:rsid w:val="14C56E61"/>
    <w:rsid w:val="14C8F091"/>
    <w:rsid w:val="14CA8C8C"/>
    <w:rsid w:val="14D29A1D"/>
    <w:rsid w:val="14D5B741"/>
    <w:rsid w:val="14DC0C65"/>
    <w:rsid w:val="14E8932E"/>
    <w:rsid w:val="14EA09C8"/>
    <w:rsid w:val="14EF088F"/>
    <w:rsid w:val="14F24BE9"/>
    <w:rsid w:val="14F479C6"/>
    <w:rsid w:val="14F6402E"/>
    <w:rsid w:val="14F9C530"/>
    <w:rsid w:val="14FF12EB"/>
    <w:rsid w:val="150153FD"/>
    <w:rsid w:val="150B000A"/>
    <w:rsid w:val="150B56D7"/>
    <w:rsid w:val="152D44A0"/>
    <w:rsid w:val="1532B54A"/>
    <w:rsid w:val="1542A7E0"/>
    <w:rsid w:val="154FD1F1"/>
    <w:rsid w:val="1555CB68"/>
    <w:rsid w:val="155E9F88"/>
    <w:rsid w:val="15610D44"/>
    <w:rsid w:val="157499EB"/>
    <w:rsid w:val="157B2745"/>
    <w:rsid w:val="157EE3DA"/>
    <w:rsid w:val="159812C4"/>
    <w:rsid w:val="1598B12E"/>
    <w:rsid w:val="15A1FCA8"/>
    <w:rsid w:val="15A3EF16"/>
    <w:rsid w:val="15ACF4D7"/>
    <w:rsid w:val="15B055C7"/>
    <w:rsid w:val="15B7DA02"/>
    <w:rsid w:val="15CC0CD1"/>
    <w:rsid w:val="15D18B5A"/>
    <w:rsid w:val="15D34E48"/>
    <w:rsid w:val="15D7C11E"/>
    <w:rsid w:val="15DC0901"/>
    <w:rsid w:val="15EEED4E"/>
    <w:rsid w:val="15F202A3"/>
    <w:rsid w:val="15F607FB"/>
    <w:rsid w:val="160F68AA"/>
    <w:rsid w:val="16210AD8"/>
    <w:rsid w:val="16364E17"/>
    <w:rsid w:val="16496E7E"/>
    <w:rsid w:val="165807C3"/>
    <w:rsid w:val="165EC511"/>
    <w:rsid w:val="1662843C"/>
    <w:rsid w:val="166C2120"/>
    <w:rsid w:val="167320D6"/>
    <w:rsid w:val="16750C35"/>
    <w:rsid w:val="167A83A7"/>
    <w:rsid w:val="1689E626"/>
    <w:rsid w:val="1696936D"/>
    <w:rsid w:val="16984401"/>
    <w:rsid w:val="1698F6E9"/>
    <w:rsid w:val="1699C0E4"/>
    <w:rsid w:val="16AC1B70"/>
    <w:rsid w:val="16B1C151"/>
    <w:rsid w:val="16B4F0EC"/>
    <w:rsid w:val="16B4FE6B"/>
    <w:rsid w:val="16C45ED4"/>
    <w:rsid w:val="16CAA317"/>
    <w:rsid w:val="16D4D7A8"/>
    <w:rsid w:val="16D5D0A1"/>
    <w:rsid w:val="16D76498"/>
    <w:rsid w:val="16DDE87D"/>
    <w:rsid w:val="16EA304F"/>
    <w:rsid w:val="16EF6C1E"/>
    <w:rsid w:val="16F0F15C"/>
    <w:rsid w:val="16F0FB4C"/>
    <w:rsid w:val="16F1BC26"/>
    <w:rsid w:val="16F49CE1"/>
    <w:rsid w:val="16FA1C49"/>
    <w:rsid w:val="17087F34"/>
    <w:rsid w:val="1710A5B3"/>
    <w:rsid w:val="1713DC6D"/>
    <w:rsid w:val="17184930"/>
    <w:rsid w:val="171AA711"/>
    <w:rsid w:val="171D3327"/>
    <w:rsid w:val="171F1506"/>
    <w:rsid w:val="1725812F"/>
    <w:rsid w:val="17269E08"/>
    <w:rsid w:val="1729EC8E"/>
    <w:rsid w:val="1735E827"/>
    <w:rsid w:val="173E2708"/>
    <w:rsid w:val="1748CDC4"/>
    <w:rsid w:val="176A308B"/>
    <w:rsid w:val="176B1B8D"/>
    <w:rsid w:val="176E9D94"/>
    <w:rsid w:val="177C801E"/>
    <w:rsid w:val="1783F4DF"/>
    <w:rsid w:val="17841BB8"/>
    <w:rsid w:val="1784E262"/>
    <w:rsid w:val="17865A44"/>
    <w:rsid w:val="179558B8"/>
    <w:rsid w:val="179C748D"/>
    <w:rsid w:val="17A11E26"/>
    <w:rsid w:val="17A1769B"/>
    <w:rsid w:val="17AE8DCA"/>
    <w:rsid w:val="17B2A396"/>
    <w:rsid w:val="17B5B677"/>
    <w:rsid w:val="17BBA789"/>
    <w:rsid w:val="17C05A2E"/>
    <w:rsid w:val="17C383E7"/>
    <w:rsid w:val="17C53113"/>
    <w:rsid w:val="17CAAB94"/>
    <w:rsid w:val="17DAD658"/>
    <w:rsid w:val="17DC82E5"/>
    <w:rsid w:val="17E03DDB"/>
    <w:rsid w:val="17E09C8A"/>
    <w:rsid w:val="17F4DB8A"/>
    <w:rsid w:val="17F6B71F"/>
    <w:rsid w:val="17FCD551"/>
    <w:rsid w:val="18009153"/>
    <w:rsid w:val="180A1289"/>
    <w:rsid w:val="180A1D17"/>
    <w:rsid w:val="180AD51A"/>
    <w:rsid w:val="180F17C9"/>
    <w:rsid w:val="1816AF50"/>
    <w:rsid w:val="18237F08"/>
    <w:rsid w:val="1825B687"/>
    <w:rsid w:val="1831B49E"/>
    <w:rsid w:val="183540B1"/>
    <w:rsid w:val="183B0A13"/>
    <w:rsid w:val="1840F3C6"/>
    <w:rsid w:val="1842984C"/>
    <w:rsid w:val="18475BC5"/>
    <w:rsid w:val="184FCB61"/>
    <w:rsid w:val="1855BA8D"/>
    <w:rsid w:val="185878C5"/>
    <w:rsid w:val="185EC522"/>
    <w:rsid w:val="18621BF4"/>
    <w:rsid w:val="18665A98"/>
    <w:rsid w:val="18669DE3"/>
    <w:rsid w:val="18706F67"/>
    <w:rsid w:val="1879AA93"/>
    <w:rsid w:val="187B5432"/>
    <w:rsid w:val="1881A061"/>
    <w:rsid w:val="188C5BF7"/>
    <w:rsid w:val="188C7EA2"/>
    <w:rsid w:val="188D2E0D"/>
    <w:rsid w:val="188DEFA2"/>
    <w:rsid w:val="1890C88C"/>
    <w:rsid w:val="1893E1BA"/>
    <w:rsid w:val="189E7379"/>
    <w:rsid w:val="18AB0546"/>
    <w:rsid w:val="18BBDB5D"/>
    <w:rsid w:val="18CBC924"/>
    <w:rsid w:val="18CCE3F4"/>
    <w:rsid w:val="18D9FBD3"/>
    <w:rsid w:val="18DC1C26"/>
    <w:rsid w:val="18DCE94B"/>
    <w:rsid w:val="18EA10DF"/>
    <w:rsid w:val="18EED532"/>
    <w:rsid w:val="18EFF93F"/>
    <w:rsid w:val="18F93DC7"/>
    <w:rsid w:val="18FFC78C"/>
    <w:rsid w:val="1913F6E3"/>
    <w:rsid w:val="19185347"/>
    <w:rsid w:val="191D19FC"/>
    <w:rsid w:val="192744FD"/>
    <w:rsid w:val="192978FB"/>
    <w:rsid w:val="192A3691"/>
    <w:rsid w:val="193671D5"/>
    <w:rsid w:val="19385771"/>
    <w:rsid w:val="194538FA"/>
    <w:rsid w:val="195C0A69"/>
    <w:rsid w:val="1967D348"/>
    <w:rsid w:val="196A9316"/>
    <w:rsid w:val="196F79C7"/>
    <w:rsid w:val="19748642"/>
    <w:rsid w:val="19769830"/>
    <w:rsid w:val="197C3DB2"/>
    <w:rsid w:val="197F26DD"/>
    <w:rsid w:val="19823BE7"/>
    <w:rsid w:val="19826892"/>
    <w:rsid w:val="1987AA25"/>
    <w:rsid w:val="198AF3B6"/>
    <w:rsid w:val="198E6B64"/>
    <w:rsid w:val="198FEEDB"/>
    <w:rsid w:val="1996B8BF"/>
    <w:rsid w:val="19A4C3BE"/>
    <w:rsid w:val="19A64B99"/>
    <w:rsid w:val="19AC51ED"/>
    <w:rsid w:val="19B05810"/>
    <w:rsid w:val="19B42CC0"/>
    <w:rsid w:val="19BEFC93"/>
    <w:rsid w:val="19D97C5F"/>
    <w:rsid w:val="19E09A2C"/>
    <w:rsid w:val="19E2F3ED"/>
    <w:rsid w:val="19E54F4D"/>
    <w:rsid w:val="19E85138"/>
    <w:rsid w:val="19E8FFEF"/>
    <w:rsid w:val="19FE99E8"/>
    <w:rsid w:val="1A07F034"/>
    <w:rsid w:val="1A0C1372"/>
    <w:rsid w:val="1A0EE68F"/>
    <w:rsid w:val="1A104CF5"/>
    <w:rsid w:val="1A197CEE"/>
    <w:rsid w:val="1A2ED059"/>
    <w:rsid w:val="1A2FFAE5"/>
    <w:rsid w:val="1A39F9D8"/>
    <w:rsid w:val="1A3CE836"/>
    <w:rsid w:val="1A43C037"/>
    <w:rsid w:val="1A450683"/>
    <w:rsid w:val="1A4B74AE"/>
    <w:rsid w:val="1A4BE552"/>
    <w:rsid w:val="1A674480"/>
    <w:rsid w:val="1A68F499"/>
    <w:rsid w:val="1A6A8991"/>
    <w:rsid w:val="1A6DEC27"/>
    <w:rsid w:val="1A6FB959"/>
    <w:rsid w:val="1A732558"/>
    <w:rsid w:val="1A81BC4C"/>
    <w:rsid w:val="1A81F02E"/>
    <w:rsid w:val="1A83A627"/>
    <w:rsid w:val="1A8EB8D5"/>
    <w:rsid w:val="1A998DE1"/>
    <w:rsid w:val="1A9BE510"/>
    <w:rsid w:val="1AAB1206"/>
    <w:rsid w:val="1AACEB9A"/>
    <w:rsid w:val="1AB619C8"/>
    <w:rsid w:val="1ABA90FA"/>
    <w:rsid w:val="1ABCBF14"/>
    <w:rsid w:val="1ABE3BC2"/>
    <w:rsid w:val="1ABF6E66"/>
    <w:rsid w:val="1ACBC444"/>
    <w:rsid w:val="1ACDBB90"/>
    <w:rsid w:val="1ACFB41E"/>
    <w:rsid w:val="1AD140D3"/>
    <w:rsid w:val="1AD8BEE8"/>
    <w:rsid w:val="1AD96C52"/>
    <w:rsid w:val="1ADFAD0F"/>
    <w:rsid w:val="1AF22548"/>
    <w:rsid w:val="1AF26049"/>
    <w:rsid w:val="1AFC5A56"/>
    <w:rsid w:val="1B01A3FD"/>
    <w:rsid w:val="1B02E22B"/>
    <w:rsid w:val="1B1E0C04"/>
    <w:rsid w:val="1B275A7F"/>
    <w:rsid w:val="1B29DFA6"/>
    <w:rsid w:val="1B2D665A"/>
    <w:rsid w:val="1B364A4A"/>
    <w:rsid w:val="1B377593"/>
    <w:rsid w:val="1B394C87"/>
    <w:rsid w:val="1B41DB08"/>
    <w:rsid w:val="1B45C058"/>
    <w:rsid w:val="1B59B01F"/>
    <w:rsid w:val="1B6E6A31"/>
    <w:rsid w:val="1B70B4E9"/>
    <w:rsid w:val="1B714340"/>
    <w:rsid w:val="1B7D62E6"/>
    <w:rsid w:val="1B800B91"/>
    <w:rsid w:val="1B801ED8"/>
    <w:rsid w:val="1B8080A5"/>
    <w:rsid w:val="1B845C1E"/>
    <w:rsid w:val="1B87AAE6"/>
    <w:rsid w:val="1B89E816"/>
    <w:rsid w:val="1B932E50"/>
    <w:rsid w:val="1B9445D5"/>
    <w:rsid w:val="1B94AF02"/>
    <w:rsid w:val="1B9B5187"/>
    <w:rsid w:val="1BB37578"/>
    <w:rsid w:val="1BB3F906"/>
    <w:rsid w:val="1BB49E69"/>
    <w:rsid w:val="1BBE212F"/>
    <w:rsid w:val="1BBE8E2C"/>
    <w:rsid w:val="1BC2BB43"/>
    <w:rsid w:val="1BC462BF"/>
    <w:rsid w:val="1BC7ADAB"/>
    <w:rsid w:val="1BCDA578"/>
    <w:rsid w:val="1BE440AC"/>
    <w:rsid w:val="1BE856FE"/>
    <w:rsid w:val="1BEFAC57"/>
    <w:rsid w:val="1BEFAD4D"/>
    <w:rsid w:val="1C263D56"/>
    <w:rsid w:val="1C2883F0"/>
    <w:rsid w:val="1C2D02B2"/>
    <w:rsid w:val="1C2D6F7F"/>
    <w:rsid w:val="1C2F8F2B"/>
    <w:rsid w:val="1C36833C"/>
    <w:rsid w:val="1C4207D2"/>
    <w:rsid w:val="1C503AC0"/>
    <w:rsid w:val="1C588F75"/>
    <w:rsid w:val="1C63CDEC"/>
    <w:rsid w:val="1C6B6D1B"/>
    <w:rsid w:val="1C6FB004"/>
    <w:rsid w:val="1C7E0F0B"/>
    <w:rsid w:val="1C7FA0B9"/>
    <w:rsid w:val="1C970F8F"/>
    <w:rsid w:val="1CAB9E63"/>
    <w:rsid w:val="1CAC024D"/>
    <w:rsid w:val="1CADDB47"/>
    <w:rsid w:val="1CAE341B"/>
    <w:rsid w:val="1CB01D3B"/>
    <w:rsid w:val="1CBAE186"/>
    <w:rsid w:val="1CBD392D"/>
    <w:rsid w:val="1CCA8CC8"/>
    <w:rsid w:val="1CCE6579"/>
    <w:rsid w:val="1CDC6480"/>
    <w:rsid w:val="1CE1EE42"/>
    <w:rsid w:val="1CEC3BF0"/>
    <w:rsid w:val="1CFC61A7"/>
    <w:rsid w:val="1CFEADB5"/>
    <w:rsid w:val="1D02840E"/>
    <w:rsid w:val="1D0E21F9"/>
    <w:rsid w:val="1D0F7FCE"/>
    <w:rsid w:val="1D13307C"/>
    <w:rsid w:val="1D154CCD"/>
    <w:rsid w:val="1D181DCC"/>
    <w:rsid w:val="1D2C25D5"/>
    <w:rsid w:val="1D2E76E9"/>
    <w:rsid w:val="1D358D33"/>
    <w:rsid w:val="1D3B9FEE"/>
    <w:rsid w:val="1D420E87"/>
    <w:rsid w:val="1D43B434"/>
    <w:rsid w:val="1D43D4CA"/>
    <w:rsid w:val="1D45D143"/>
    <w:rsid w:val="1D49B395"/>
    <w:rsid w:val="1D4A80AC"/>
    <w:rsid w:val="1D4C5F6C"/>
    <w:rsid w:val="1D4E2FEE"/>
    <w:rsid w:val="1D633EE2"/>
    <w:rsid w:val="1D63461E"/>
    <w:rsid w:val="1D6921A8"/>
    <w:rsid w:val="1D74291B"/>
    <w:rsid w:val="1D91A37D"/>
    <w:rsid w:val="1D9307BF"/>
    <w:rsid w:val="1D937847"/>
    <w:rsid w:val="1D9D614D"/>
    <w:rsid w:val="1D9EE542"/>
    <w:rsid w:val="1DABA0E1"/>
    <w:rsid w:val="1DB0C9D9"/>
    <w:rsid w:val="1DBADE52"/>
    <w:rsid w:val="1DC7FE7C"/>
    <w:rsid w:val="1DCFE335"/>
    <w:rsid w:val="1DDC8DA7"/>
    <w:rsid w:val="1E077A0F"/>
    <w:rsid w:val="1E0A5531"/>
    <w:rsid w:val="1E0AC0B6"/>
    <w:rsid w:val="1E0D61DD"/>
    <w:rsid w:val="1E104387"/>
    <w:rsid w:val="1E174DD1"/>
    <w:rsid w:val="1E1BA563"/>
    <w:rsid w:val="1E1DC26F"/>
    <w:rsid w:val="1E380280"/>
    <w:rsid w:val="1E3A2E22"/>
    <w:rsid w:val="1E3D0BA2"/>
    <w:rsid w:val="1E40BC91"/>
    <w:rsid w:val="1E486382"/>
    <w:rsid w:val="1E4C088D"/>
    <w:rsid w:val="1E51ABBB"/>
    <w:rsid w:val="1E573721"/>
    <w:rsid w:val="1E5B6773"/>
    <w:rsid w:val="1E5E40A4"/>
    <w:rsid w:val="1E62068F"/>
    <w:rsid w:val="1E629B91"/>
    <w:rsid w:val="1E640BCD"/>
    <w:rsid w:val="1E678310"/>
    <w:rsid w:val="1E7030D4"/>
    <w:rsid w:val="1E719964"/>
    <w:rsid w:val="1E71F51A"/>
    <w:rsid w:val="1E76EBF9"/>
    <w:rsid w:val="1E82783A"/>
    <w:rsid w:val="1E958B23"/>
    <w:rsid w:val="1E958FC4"/>
    <w:rsid w:val="1EA8121F"/>
    <w:rsid w:val="1EA9E596"/>
    <w:rsid w:val="1EAC935A"/>
    <w:rsid w:val="1EAFB9F4"/>
    <w:rsid w:val="1EB38854"/>
    <w:rsid w:val="1EB8EA8B"/>
    <w:rsid w:val="1EBB528A"/>
    <w:rsid w:val="1EBE28B8"/>
    <w:rsid w:val="1EC0C46E"/>
    <w:rsid w:val="1EC1FDE3"/>
    <w:rsid w:val="1EC96749"/>
    <w:rsid w:val="1ECC2D54"/>
    <w:rsid w:val="1ECC601E"/>
    <w:rsid w:val="1ECDD1C1"/>
    <w:rsid w:val="1EE3A07F"/>
    <w:rsid w:val="1EFE8835"/>
    <w:rsid w:val="1F003909"/>
    <w:rsid w:val="1F00EC27"/>
    <w:rsid w:val="1F044921"/>
    <w:rsid w:val="1F122240"/>
    <w:rsid w:val="1F1A43BF"/>
    <w:rsid w:val="1F30AB8B"/>
    <w:rsid w:val="1F34B662"/>
    <w:rsid w:val="1F399230"/>
    <w:rsid w:val="1F3EB7A4"/>
    <w:rsid w:val="1F410761"/>
    <w:rsid w:val="1F5254A5"/>
    <w:rsid w:val="1F526304"/>
    <w:rsid w:val="1F56AEB3"/>
    <w:rsid w:val="1F5DAD82"/>
    <w:rsid w:val="1F5FBFDA"/>
    <w:rsid w:val="1F626617"/>
    <w:rsid w:val="1F6675D7"/>
    <w:rsid w:val="1F68BEF6"/>
    <w:rsid w:val="1F6D57F8"/>
    <w:rsid w:val="1F6E3502"/>
    <w:rsid w:val="1F702993"/>
    <w:rsid w:val="1F7772EE"/>
    <w:rsid w:val="1F786F37"/>
    <w:rsid w:val="1F7B06F4"/>
    <w:rsid w:val="1F7B2944"/>
    <w:rsid w:val="1F7CE139"/>
    <w:rsid w:val="1F85DFD7"/>
    <w:rsid w:val="1F86A594"/>
    <w:rsid w:val="1F86D97D"/>
    <w:rsid w:val="1F86EB0A"/>
    <w:rsid w:val="1F874CCF"/>
    <w:rsid w:val="1FA0F5F1"/>
    <w:rsid w:val="1FA4FCF8"/>
    <w:rsid w:val="1FAC13E8"/>
    <w:rsid w:val="1FADBEBC"/>
    <w:rsid w:val="1FB1DEA2"/>
    <w:rsid w:val="1FD058C1"/>
    <w:rsid w:val="1FD0D768"/>
    <w:rsid w:val="1FD0EA18"/>
    <w:rsid w:val="1FD632C6"/>
    <w:rsid w:val="1FDAAF46"/>
    <w:rsid w:val="1FDCAF0A"/>
    <w:rsid w:val="1FE78CF0"/>
    <w:rsid w:val="1FEC1467"/>
    <w:rsid w:val="1FF52294"/>
    <w:rsid w:val="1FF78ACE"/>
    <w:rsid w:val="1FF95025"/>
    <w:rsid w:val="2009EFA4"/>
    <w:rsid w:val="2020B0E2"/>
    <w:rsid w:val="202378B0"/>
    <w:rsid w:val="202395F7"/>
    <w:rsid w:val="2027AB43"/>
    <w:rsid w:val="2030BBA4"/>
    <w:rsid w:val="2034B540"/>
    <w:rsid w:val="203B6C60"/>
    <w:rsid w:val="203EB8EA"/>
    <w:rsid w:val="2041ED0C"/>
    <w:rsid w:val="2051006E"/>
    <w:rsid w:val="2055899A"/>
    <w:rsid w:val="205C94CF"/>
    <w:rsid w:val="20647ABB"/>
    <w:rsid w:val="20661A16"/>
    <w:rsid w:val="206C8FA0"/>
    <w:rsid w:val="206FECEE"/>
    <w:rsid w:val="208359AB"/>
    <w:rsid w:val="2084A545"/>
    <w:rsid w:val="209542AD"/>
    <w:rsid w:val="209B6D1C"/>
    <w:rsid w:val="20A657A6"/>
    <w:rsid w:val="20A956FD"/>
    <w:rsid w:val="20AD85DD"/>
    <w:rsid w:val="20B93072"/>
    <w:rsid w:val="20BA0B94"/>
    <w:rsid w:val="20C410FC"/>
    <w:rsid w:val="20C52F90"/>
    <w:rsid w:val="20C8C202"/>
    <w:rsid w:val="20C98E5D"/>
    <w:rsid w:val="20D2393D"/>
    <w:rsid w:val="20D602AC"/>
    <w:rsid w:val="20D6941F"/>
    <w:rsid w:val="20DC639A"/>
    <w:rsid w:val="20DD8072"/>
    <w:rsid w:val="20EAAF60"/>
    <w:rsid w:val="20EAD80D"/>
    <w:rsid w:val="20EB2D0E"/>
    <w:rsid w:val="20F0B40E"/>
    <w:rsid w:val="20F2CBBB"/>
    <w:rsid w:val="20FF662B"/>
    <w:rsid w:val="21052FA6"/>
    <w:rsid w:val="21072426"/>
    <w:rsid w:val="2109195A"/>
    <w:rsid w:val="21143F98"/>
    <w:rsid w:val="2115BC27"/>
    <w:rsid w:val="211688DA"/>
    <w:rsid w:val="2116D560"/>
    <w:rsid w:val="21182540"/>
    <w:rsid w:val="211F4FE0"/>
    <w:rsid w:val="2136CF64"/>
    <w:rsid w:val="21386185"/>
    <w:rsid w:val="21423CE1"/>
    <w:rsid w:val="214CCF35"/>
    <w:rsid w:val="216C911A"/>
    <w:rsid w:val="21702B47"/>
    <w:rsid w:val="21733256"/>
    <w:rsid w:val="2179389A"/>
    <w:rsid w:val="217ED351"/>
    <w:rsid w:val="217FA071"/>
    <w:rsid w:val="2181C290"/>
    <w:rsid w:val="219F4EF3"/>
    <w:rsid w:val="21A00B39"/>
    <w:rsid w:val="21A3EBE1"/>
    <w:rsid w:val="21A586EB"/>
    <w:rsid w:val="21A92518"/>
    <w:rsid w:val="21BEE40D"/>
    <w:rsid w:val="21BFD6A5"/>
    <w:rsid w:val="21C767DE"/>
    <w:rsid w:val="21CAF105"/>
    <w:rsid w:val="21EC5B03"/>
    <w:rsid w:val="21F5EAFA"/>
    <w:rsid w:val="22158E5E"/>
    <w:rsid w:val="22159E89"/>
    <w:rsid w:val="22196336"/>
    <w:rsid w:val="221C2A69"/>
    <w:rsid w:val="221E2BEE"/>
    <w:rsid w:val="221E4B5C"/>
    <w:rsid w:val="2224771A"/>
    <w:rsid w:val="22344138"/>
    <w:rsid w:val="224658A3"/>
    <w:rsid w:val="224718B4"/>
    <w:rsid w:val="225EA916"/>
    <w:rsid w:val="22755DBD"/>
    <w:rsid w:val="22837CB7"/>
    <w:rsid w:val="2287933D"/>
    <w:rsid w:val="2287C674"/>
    <w:rsid w:val="2294D4DC"/>
    <w:rsid w:val="229EE1AB"/>
    <w:rsid w:val="22AFB9DD"/>
    <w:rsid w:val="22B0EEBF"/>
    <w:rsid w:val="22B4B414"/>
    <w:rsid w:val="22B96B3B"/>
    <w:rsid w:val="22BB0190"/>
    <w:rsid w:val="22C28147"/>
    <w:rsid w:val="22C9E0E2"/>
    <w:rsid w:val="22D19697"/>
    <w:rsid w:val="22D315CF"/>
    <w:rsid w:val="22D92F8A"/>
    <w:rsid w:val="22FA924A"/>
    <w:rsid w:val="2300477D"/>
    <w:rsid w:val="2303680B"/>
    <w:rsid w:val="23043190"/>
    <w:rsid w:val="2308380C"/>
    <w:rsid w:val="2323B2EE"/>
    <w:rsid w:val="232EEEC9"/>
    <w:rsid w:val="23327DA7"/>
    <w:rsid w:val="23346FB2"/>
    <w:rsid w:val="23388818"/>
    <w:rsid w:val="233F5B50"/>
    <w:rsid w:val="234CD824"/>
    <w:rsid w:val="23533433"/>
    <w:rsid w:val="23584648"/>
    <w:rsid w:val="236888AC"/>
    <w:rsid w:val="236AD41D"/>
    <w:rsid w:val="236E6A8A"/>
    <w:rsid w:val="23724F7D"/>
    <w:rsid w:val="2375681D"/>
    <w:rsid w:val="2379A405"/>
    <w:rsid w:val="237E42DB"/>
    <w:rsid w:val="23974436"/>
    <w:rsid w:val="23A34A60"/>
    <w:rsid w:val="23B14485"/>
    <w:rsid w:val="23B35D22"/>
    <w:rsid w:val="23B7CC1F"/>
    <w:rsid w:val="23C406F4"/>
    <w:rsid w:val="23DA21CB"/>
    <w:rsid w:val="23DD0662"/>
    <w:rsid w:val="23E20834"/>
    <w:rsid w:val="23F1ADD1"/>
    <w:rsid w:val="23F295A3"/>
    <w:rsid w:val="23F349DF"/>
    <w:rsid w:val="23FD2CB7"/>
    <w:rsid w:val="23FF2230"/>
    <w:rsid w:val="240565EE"/>
    <w:rsid w:val="2407EF55"/>
    <w:rsid w:val="240DAB24"/>
    <w:rsid w:val="2410A4A1"/>
    <w:rsid w:val="2413DA14"/>
    <w:rsid w:val="24182096"/>
    <w:rsid w:val="2418A570"/>
    <w:rsid w:val="241A7114"/>
    <w:rsid w:val="241A85C5"/>
    <w:rsid w:val="24203381"/>
    <w:rsid w:val="2421F57F"/>
    <w:rsid w:val="2423D23B"/>
    <w:rsid w:val="242D2CB9"/>
    <w:rsid w:val="242D9B61"/>
    <w:rsid w:val="243694DE"/>
    <w:rsid w:val="243C5A53"/>
    <w:rsid w:val="2444BDA5"/>
    <w:rsid w:val="244996FA"/>
    <w:rsid w:val="24511A84"/>
    <w:rsid w:val="245A1C20"/>
    <w:rsid w:val="2471E3A4"/>
    <w:rsid w:val="2477F406"/>
    <w:rsid w:val="247EBE05"/>
    <w:rsid w:val="24876E1A"/>
    <w:rsid w:val="2496C709"/>
    <w:rsid w:val="2496CCF3"/>
    <w:rsid w:val="249A5BDC"/>
    <w:rsid w:val="249F3ADF"/>
    <w:rsid w:val="24B7016F"/>
    <w:rsid w:val="24C223BB"/>
    <w:rsid w:val="24CBD641"/>
    <w:rsid w:val="24CBED28"/>
    <w:rsid w:val="24D440AD"/>
    <w:rsid w:val="24D8D148"/>
    <w:rsid w:val="24D8FB39"/>
    <w:rsid w:val="24DA8738"/>
    <w:rsid w:val="24DFDA04"/>
    <w:rsid w:val="24E6878D"/>
    <w:rsid w:val="24F3B18B"/>
    <w:rsid w:val="24F43510"/>
    <w:rsid w:val="24F8B1AF"/>
    <w:rsid w:val="24F8E7C7"/>
    <w:rsid w:val="251063E2"/>
    <w:rsid w:val="25190226"/>
    <w:rsid w:val="251CA9A3"/>
    <w:rsid w:val="251CAEF2"/>
    <w:rsid w:val="2524EFAD"/>
    <w:rsid w:val="252D9697"/>
    <w:rsid w:val="25356384"/>
    <w:rsid w:val="25379549"/>
    <w:rsid w:val="2538E899"/>
    <w:rsid w:val="253E390E"/>
    <w:rsid w:val="2541C633"/>
    <w:rsid w:val="254AA105"/>
    <w:rsid w:val="2554144C"/>
    <w:rsid w:val="25553862"/>
    <w:rsid w:val="255FDA09"/>
    <w:rsid w:val="2565F6CB"/>
    <w:rsid w:val="256C13EF"/>
    <w:rsid w:val="256E3F6B"/>
    <w:rsid w:val="256F1E5F"/>
    <w:rsid w:val="25706018"/>
    <w:rsid w:val="257C6BA2"/>
    <w:rsid w:val="257F7856"/>
    <w:rsid w:val="25827209"/>
    <w:rsid w:val="25830580"/>
    <w:rsid w:val="2587E22F"/>
    <w:rsid w:val="25903C43"/>
    <w:rsid w:val="2595E467"/>
    <w:rsid w:val="259BC708"/>
    <w:rsid w:val="25A20D50"/>
    <w:rsid w:val="25AE4A5E"/>
    <w:rsid w:val="25B555FD"/>
    <w:rsid w:val="25BC03E2"/>
    <w:rsid w:val="25C4C8E0"/>
    <w:rsid w:val="25D916D8"/>
    <w:rsid w:val="25D9C578"/>
    <w:rsid w:val="25E00CE4"/>
    <w:rsid w:val="25E016FE"/>
    <w:rsid w:val="25E1E397"/>
    <w:rsid w:val="25E4BCD1"/>
    <w:rsid w:val="25E749BE"/>
    <w:rsid w:val="25EF1561"/>
    <w:rsid w:val="260407CD"/>
    <w:rsid w:val="260F09DD"/>
    <w:rsid w:val="26191186"/>
    <w:rsid w:val="2619BCF8"/>
    <w:rsid w:val="2619D615"/>
    <w:rsid w:val="26249889"/>
    <w:rsid w:val="262E695A"/>
    <w:rsid w:val="2634C9CB"/>
    <w:rsid w:val="263AF476"/>
    <w:rsid w:val="263E5166"/>
    <w:rsid w:val="264088EA"/>
    <w:rsid w:val="26412A72"/>
    <w:rsid w:val="26417C21"/>
    <w:rsid w:val="2645FCD6"/>
    <w:rsid w:val="2646B47C"/>
    <w:rsid w:val="264CFF58"/>
    <w:rsid w:val="264D6F83"/>
    <w:rsid w:val="2657332D"/>
    <w:rsid w:val="265B7A28"/>
    <w:rsid w:val="265D35C3"/>
    <w:rsid w:val="266EE2B3"/>
    <w:rsid w:val="2676093A"/>
    <w:rsid w:val="267EF601"/>
    <w:rsid w:val="267F7C60"/>
    <w:rsid w:val="2681246A"/>
    <w:rsid w:val="26824224"/>
    <w:rsid w:val="269FCF26"/>
    <w:rsid w:val="26A463BD"/>
    <w:rsid w:val="26A916DD"/>
    <w:rsid w:val="26AB304A"/>
    <w:rsid w:val="26B6242B"/>
    <w:rsid w:val="26B8722C"/>
    <w:rsid w:val="26BC921E"/>
    <w:rsid w:val="26C289B5"/>
    <w:rsid w:val="26CD4E4E"/>
    <w:rsid w:val="26CEE4F8"/>
    <w:rsid w:val="26D34C26"/>
    <w:rsid w:val="26D85935"/>
    <w:rsid w:val="26DA740E"/>
    <w:rsid w:val="26DD1753"/>
    <w:rsid w:val="26E2520E"/>
    <w:rsid w:val="26E953E7"/>
    <w:rsid w:val="26EC4ADD"/>
    <w:rsid w:val="26F2986F"/>
    <w:rsid w:val="26FAEC20"/>
    <w:rsid w:val="27034FD8"/>
    <w:rsid w:val="270ABE03"/>
    <w:rsid w:val="270D9908"/>
    <w:rsid w:val="270E8796"/>
    <w:rsid w:val="271EAFFE"/>
    <w:rsid w:val="271FFD02"/>
    <w:rsid w:val="27279912"/>
    <w:rsid w:val="272B604A"/>
    <w:rsid w:val="2734C167"/>
    <w:rsid w:val="273E7BAE"/>
    <w:rsid w:val="273E7BC6"/>
    <w:rsid w:val="273FBD81"/>
    <w:rsid w:val="27456569"/>
    <w:rsid w:val="27477B43"/>
    <w:rsid w:val="274B526B"/>
    <w:rsid w:val="27527AFD"/>
    <w:rsid w:val="27621D6D"/>
    <w:rsid w:val="27695C76"/>
    <w:rsid w:val="276B666C"/>
    <w:rsid w:val="277906BA"/>
    <w:rsid w:val="277CEF69"/>
    <w:rsid w:val="27894F16"/>
    <w:rsid w:val="2791EB3C"/>
    <w:rsid w:val="2793CCE3"/>
    <w:rsid w:val="2799CE3F"/>
    <w:rsid w:val="279A916E"/>
    <w:rsid w:val="279AD2F4"/>
    <w:rsid w:val="27A60550"/>
    <w:rsid w:val="27B2CED9"/>
    <w:rsid w:val="27B7870F"/>
    <w:rsid w:val="27CA1461"/>
    <w:rsid w:val="27D03250"/>
    <w:rsid w:val="27D0B843"/>
    <w:rsid w:val="27D30D75"/>
    <w:rsid w:val="27D3BF36"/>
    <w:rsid w:val="27F120FA"/>
    <w:rsid w:val="27FBDCF9"/>
    <w:rsid w:val="28057A46"/>
    <w:rsid w:val="280D7CF9"/>
    <w:rsid w:val="280ED390"/>
    <w:rsid w:val="28195AD4"/>
    <w:rsid w:val="28206332"/>
    <w:rsid w:val="282E81F5"/>
    <w:rsid w:val="283DF962"/>
    <w:rsid w:val="284CC031"/>
    <w:rsid w:val="2850B501"/>
    <w:rsid w:val="28612B1F"/>
    <w:rsid w:val="28687837"/>
    <w:rsid w:val="28687E7B"/>
    <w:rsid w:val="2873187A"/>
    <w:rsid w:val="28768A15"/>
    <w:rsid w:val="28800778"/>
    <w:rsid w:val="288024E7"/>
    <w:rsid w:val="2889BD6A"/>
    <w:rsid w:val="288FFB15"/>
    <w:rsid w:val="2893CFDE"/>
    <w:rsid w:val="289AAA08"/>
    <w:rsid w:val="289CE362"/>
    <w:rsid w:val="28A55FC3"/>
    <w:rsid w:val="28A68808"/>
    <w:rsid w:val="28A96969"/>
    <w:rsid w:val="28B3DF2F"/>
    <w:rsid w:val="28C0271B"/>
    <w:rsid w:val="28C0C569"/>
    <w:rsid w:val="28C2227D"/>
    <w:rsid w:val="28C3B4A6"/>
    <w:rsid w:val="28DC6EA5"/>
    <w:rsid w:val="28E0FD1E"/>
    <w:rsid w:val="28EC55CA"/>
    <w:rsid w:val="28F6273C"/>
    <w:rsid w:val="28FC3517"/>
    <w:rsid w:val="28FC588E"/>
    <w:rsid w:val="2905EE1D"/>
    <w:rsid w:val="290A525A"/>
    <w:rsid w:val="291298A5"/>
    <w:rsid w:val="2928C541"/>
    <w:rsid w:val="2932190E"/>
    <w:rsid w:val="29323B2B"/>
    <w:rsid w:val="2933E3CB"/>
    <w:rsid w:val="2934B09C"/>
    <w:rsid w:val="29359EA0"/>
    <w:rsid w:val="2935BEB0"/>
    <w:rsid w:val="293F4D31"/>
    <w:rsid w:val="29496698"/>
    <w:rsid w:val="295C5D86"/>
    <w:rsid w:val="295F1FE4"/>
    <w:rsid w:val="2962B8C8"/>
    <w:rsid w:val="2967231B"/>
    <w:rsid w:val="29672F6C"/>
    <w:rsid w:val="2969ECBC"/>
    <w:rsid w:val="2972559B"/>
    <w:rsid w:val="29773B07"/>
    <w:rsid w:val="297AF919"/>
    <w:rsid w:val="298028D1"/>
    <w:rsid w:val="298F1D81"/>
    <w:rsid w:val="2997EAE0"/>
    <w:rsid w:val="2999445C"/>
    <w:rsid w:val="299AB4F1"/>
    <w:rsid w:val="29ABF011"/>
    <w:rsid w:val="29B0C0B0"/>
    <w:rsid w:val="29B702DA"/>
    <w:rsid w:val="29B818FE"/>
    <w:rsid w:val="29BB5ACE"/>
    <w:rsid w:val="29C1AFCC"/>
    <w:rsid w:val="29C1D26B"/>
    <w:rsid w:val="29D6C1C5"/>
    <w:rsid w:val="29DBC630"/>
    <w:rsid w:val="29E8E589"/>
    <w:rsid w:val="29EBE843"/>
    <w:rsid w:val="29F0715F"/>
    <w:rsid w:val="2A06D5B7"/>
    <w:rsid w:val="2A0855A2"/>
    <w:rsid w:val="2A2062BE"/>
    <w:rsid w:val="2A2246AC"/>
    <w:rsid w:val="2A2E5FB3"/>
    <w:rsid w:val="2A3BD5F2"/>
    <w:rsid w:val="2A3DA4CA"/>
    <w:rsid w:val="2A407C61"/>
    <w:rsid w:val="2A463437"/>
    <w:rsid w:val="2A46F06E"/>
    <w:rsid w:val="2A4912CB"/>
    <w:rsid w:val="2A49607F"/>
    <w:rsid w:val="2A52E979"/>
    <w:rsid w:val="2A5D4273"/>
    <w:rsid w:val="2A67DBCE"/>
    <w:rsid w:val="2A71268F"/>
    <w:rsid w:val="2A7C5C86"/>
    <w:rsid w:val="2A7D8EC6"/>
    <w:rsid w:val="2A8523B3"/>
    <w:rsid w:val="2A89604E"/>
    <w:rsid w:val="2A90AE69"/>
    <w:rsid w:val="2A92499A"/>
    <w:rsid w:val="2AA4C61D"/>
    <w:rsid w:val="2AAE3075"/>
    <w:rsid w:val="2AAF25F5"/>
    <w:rsid w:val="2AB01B34"/>
    <w:rsid w:val="2AB7B7FF"/>
    <w:rsid w:val="2AC01B67"/>
    <w:rsid w:val="2AC3D596"/>
    <w:rsid w:val="2AC3FD51"/>
    <w:rsid w:val="2ACDB435"/>
    <w:rsid w:val="2ACFB42C"/>
    <w:rsid w:val="2AD4D947"/>
    <w:rsid w:val="2AD4DA9A"/>
    <w:rsid w:val="2AD5605A"/>
    <w:rsid w:val="2AD893B5"/>
    <w:rsid w:val="2ADAF42C"/>
    <w:rsid w:val="2ADAFFAF"/>
    <w:rsid w:val="2AE588FE"/>
    <w:rsid w:val="2AE6DC4A"/>
    <w:rsid w:val="2AEAE947"/>
    <w:rsid w:val="2B02A112"/>
    <w:rsid w:val="2B0617A1"/>
    <w:rsid w:val="2B08E794"/>
    <w:rsid w:val="2B0B6890"/>
    <w:rsid w:val="2B14B951"/>
    <w:rsid w:val="2B163BB5"/>
    <w:rsid w:val="2B172BDD"/>
    <w:rsid w:val="2B1BEF95"/>
    <w:rsid w:val="2B229ACD"/>
    <w:rsid w:val="2B277A34"/>
    <w:rsid w:val="2B31AB52"/>
    <w:rsid w:val="2B367F0B"/>
    <w:rsid w:val="2B3A5550"/>
    <w:rsid w:val="2B471D1D"/>
    <w:rsid w:val="2B51701B"/>
    <w:rsid w:val="2B52D33B"/>
    <w:rsid w:val="2B67C154"/>
    <w:rsid w:val="2B6E0F70"/>
    <w:rsid w:val="2B7480A0"/>
    <w:rsid w:val="2B755A6E"/>
    <w:rsid w:val="2B764B62"/>
    <w:rsid w:val="2B8265A3"/>
    <w:rsid w:val="2B84D3B4"/>
    <w:rsid w:val="2B87DC61"/>
    <w:rsid w:val="2B90160C"/>
    <w:rsid w:val="2B99BCE0"/>
    <w:rsid w:val="2BA1BAC9"/>
    <w:rsid w:val="2BA5B9EC"/>
    <w:rsid w:val="2BAB8953"/>
    <w:rsid w:val="2BC4E452"/>
    <w:rsid w:val="2BCA3014"/>
    <w:rsid w:val="2BCE87D2"/>
    <w:rsid w:val="2BCFF7E2"/>
    <w:rsid w:val="2BD07947"/>
    <w:rsid w:val="2BD8A648"/>
    <w:rsid w:val="2BE1DEFF"/>
    <w:rsid w:val="2BEB8969"/>
    <w:rsid w:val="2BEE0E0A"/>
    <w:rsid w:val="2BEE3A0E"/>
    <w:rsid w:val="2BF2F427"/>
    <w:rsid w:val="2BF3AA10"/>
    <w:rsid w:val="2BFADBC0"/>
    <w:rsid w:val="2C057BC4"/>
    <w:rsid w:val="2C0AFB3C"/>
    <w:rsid w:val="2C0B2506"/>
    <w:rsid w:val="2C0DBCD7"/>
    <w:rsid w:val="2C13E4A8"/>
    <w:rsid w:val="2C1FAED9"/>
    <w:rsid w:val="2C2C82F4"/>
    <w:rsid w:val="2C373B2F"/>
    <w:rsid w:val="2C3783A3"/>
    <w:rsid w:val="2C489654"/>
    <w:rsid w:val="2C4EE2F8"/>
    <w:rsid w:val="2C518FCE"/>
    <w:rsid w:val="2C5A13B2"/>
    <w:rsid w:val="2C5D6635"/>
    <w:rsid w:val="2C6277E2"/>
    <w:rsid w:val="2C69BC96"/>
    <w:rsid w:val="2C6B848D"/>
    <w:rsid w:val="2C6D3DFF"/>
    <w:rsid w:val="2C70E032"/>
    <w:rsid w:val="2C76838E"/>
    <w:rsid w:val="2C776A78"/>
    <w:rsid w:val="2C7B394B"/>
    <w:rsid w:val="2C7DA3C6"/>
    <w:rsid w:val="2C836329"/>
    <w:rsid w:val="2C83E61F"/>
    <w:rsid w:val="2C8BF419"/>
    <w:rsid w:val="2C8DDC21"/>
    <w:rsid w:val="2C92244C"/>
    <w:rsid w:val="2CA7E1F3"/>
    <w:rsid w:val="2CAE1EF2"/>
    <w:rsid w:val="2CB3CA96"/>
    <w:rsid w:val="2CB5F600"/>
    <w:rsid w:val="2CC3FD98"/>
    <w:rsid w:val="2CD659C5"/>
    <w:rsid w:val="2CD98149"/>
    <w:rsid w:val="2CD9A086"/>
    <w:rsid w:val="2CEAE0EA"/>
    <w:rsid w:val="2CF0635A"/>
    <w:rsid w:val="2CF24231"/>
    <w:rsid w:val="2CF979C2"/>
    <w:rsid w:val="2D01B22D"/>
    <w:rsid w:val="2D077E14"/>
    <w:rsid w:val="2D07E62C"/>
    <w:rsid w:val="2D090B73"/>
    <w:rsid w:val="2D09C9D4"/>
    <w:rsid w:val="2D1EBC03"/>
    <w:rsid w:val="2D2461B0"/>
    <w:rsid w:val="2D3B8A7F"/>
    <w:rsid w:val="2D42157F"/>
    <w:rsid w:val="2D4DC57A"/>
    <w:rsid w:val="2D5612DC"/>
    <w:rsid w:val="2D5724B7"/>
    <w:rsid w:val="2D626AFD"/>
    <w:rsid w:val="2D73005B"/>
    <w:rsid w:val="2D77A89A"/>
    <w:rsid w:val="2D7EA2F6"/>
    <w:rsid w:val="2D7FA441"/>
    <w:rsid w:val="2D82F62A"/>
    <w:rsid w:val="2D868530"/>
    <w:rsid w:val="2D900923"/>
    <w:rsid w:val="2D9C402C"/>
    <w:rsid w:val="2DA1C6AA"/>
    <w:rsid w:val="2DA37E35"/>
    <w:rsid w:val="2DAC7EFB"/>
    <w:rsid w:val="2DAD29A1"/>
    <w:rsid w:val="2DAD8AE7"/>
    <w:rsid w:val="2DB31E8D"/>
    <w:rsid w:val="2DBB4383"/>
    <w:rsid w:val="2DBD95BB"/>
    <w:rsid w:val="2DD0879D"/>
    <w:rsid w:val="2DD96AA7"/>
    <w:rsid w:val="2DD975C4"/>
    <w:rsid w:val="2DDD12F4"/>
    <w:rsid w:val="2DEA6140"/>
    <w:rsid w:val="2DF1C94F"/>
    <w:rsid w:val="2DF97034"/>
    <w:rsid w:val="2DFB4B80"/>
    <w:rsid w:val="2E07E0D3"/>
    <w:rsid w:val="2E184A19"/>
    <w:rsid w:val="2E1C789A"/>
    <w:rsid w:val="2E244DCD"/>
    <w:rsid w:val="2E2DFDDD"/>
    <w:rsid w:val="2E2F2B88"/>
    <w:rsid w:val="2E37FFD4"/>
    <w:rsid w:val="2E404E8F"/>
    <w:rsid w:val="2E54EDF1"/>
    <w:rsid w:val="2E5D87B2"/>
    <w:rsid w:val="2E67C23F"/>
    <w:rsid w:val="2E6B9651"/>
    <w:rsid w:val="2E6BB4FD"/>
    <w:rsid w:val="2E80F881"/>
    <w:rsid w:val="2E888CCD"/>
    <w:rsid w:val="2E8A3A70"/>
    <w:rsid w:val="2E8C11D2"/>
    <w:rsid w:val="2EA26778"/>
    <w:rsid w:val="2EA347FF"/>
    <w:rsid w:val="2EA7606F"/>
    <w:rsid w:val="2EAD86C4"/>
    <w:rsid w:val="2EB191E4"/>
    <w:rsid w:val="2EB4B18A"/>
    <w:rsid w:val="2EBCB395"/>
    <w:rsid w:val="2EC742B7"/>
    <w:rsid w:val="2ED2ED51"/>
    <w:rsid w:val="2EDAF4DB"/>
    <w:rsid w:val="2EE17C0A"/>
    <w:rsid w:val="2EE25491"/>
    <w:rsid w:val="2EF431CD"/>
    <w:rsid w:val="2EF69179"/>
    <w:rsid w:val="2EFB3CEC"/>
    <w:rsid w:val="2EFE85D5"/>
    <w:rsid w:val="2EFF5EFA"/>
    <w:rsid w:val="2F07B347"/>
    <w:rsid w:val="2F0985DB"/>
    <w:rsid w:val="2F109B3A"/>
    <w:rsid w:val="2F1695E8"/>
    <w:rsid w:val="2F2EDBCB"/>
    <w:rsid w:val="2F327C82"/>
    <w:rsid w:val="2F33FF06"/>
    <w:rsid w:val="2F38C075"/>
    <w:rsid w:val="2F3DB0BF"/>
    <w:rsid w:val="2F517896"/>
    <w:rsid w:val="2F617027"/>
    <w:rsid w:val="2F678E22"/>
    <w:rsid w:val="2F6ADB5C"/>
    <w:rsid w:val="2F6AE22E"/>
    <w:rsid w:val="2F7C38C0"/>
    <w:rsid w:val="2F7C87F9"/>
    <w:rsid w:val="2F82B7F7"/>
    <w:rsid w:val="2F87FF34"/>
    <w:rsid w:val="2F8C1A6C"/>
    <w:rsid w:val="2F9A1E7B"/>
    <w:rsid w:val="2FA57525"/>
    <w:rsid w:val="2FAF1C3C"/>
    <w:rsid w:val="2FB1CBCA"/>
    <w:rsid w:val="2FC17D9F"/>
    <w:rsid w:val="2FC8C029"/>
    <w:rsid w:val="2FCDAF69"/>
    <w:rsid w:val="2FD9C360"/>
    <w:rsid w:val="2FE4CE33"/>
    <w:rsid w:val="2FEBA70E"/>
    <w:rsid w:val="2FEC1269"/>
    <w:rsid w:val="2FFD54D1"/>
    <w:rsid w:val="301AFF3B"/>
    <w:rsid w:val="3020D309"/>
    <w:rsid w:val="302A1C42"/>
    <w:rsid w:val="302D876B"/>
    <w:rsid w:val="302E9DA6"/>
    <w:rsid w:val="303096C0"/>
    <w:rsid w:val="3031543B"/>
    <w:rsid w:val="30352575"/>
    <w:rsid w:val="30360B9F"/>
    <w:rsid w:val="30371600"/>
    <w:rsid w:val="30375A9B"/>
    <w:rsid w:val="30395C1B"/>
    <w:rsid w:val="303E2E61"/>
    <w:rsid w:val="3043A000"/>
    <w:rsid w:val="304CC745"/>
    <w:rsid w:val="304D0E95"/>
    <w:rsid w:val="3059DD52"/>
    <w:rsid w:val="3061452A"/>
    <w:rsid w:val="30682B9C"/>
    <w:rsid w:val="3068E2BD"/>
    <w:rsid w:val="306F61C4"/>
    <w:rsid w:val="306F8F6F"/>
    <w:rsid w:val="30740F90"/>
    <w:rsid w:val="3077C380"/>
    <w:rsid w:val="30808997"/>
    <w:rsid w:val="3082938A"/>
    <w:rsid w:val="308387B5"/>
    <w:rsid w:val="30863A20"/>
    <w:rsid w:val="3088F9FF"/>
    <w:rsid w:val="308ECCEA"/>
    <w:rsid w:val="3092C990"/>
    <w:rsid w:val="309B791C"/>
    <w:rsid w:val="30A27FA9"/>
    <w:rsid w:val="30AD2ECC"/>
    <w:rsid w:val="30ADF145"/>
    <w:rsid w:val="30B0D8A1"/>
    <w:rsid w:val="30B3A865"/>
    <w:rsid w:val="30B8AD44"/>
    <w:rsid w:val="30BB5310"/>
    <w:rsid w:val="30BB5871"/>
    <w:rsid w:val="30BB9910"/>
    <w:rsid w:val="30C1F4AD"/>
    <w:rsid w:val="30D4FF58"/>
    <w:rsid w:val="30DA7F10"/>
    <w:rsid w:val="30DCD4A7"/>
    <w:rsid w:val="30DDD169"/>
    <w:rsid w:val="30E0F96C"/>
    <w:rsid w:val="30E55CA2"/>
    <w:rsid w:val="30F526CB"/>
    <w:rsid w:val="30F94E77"/>
    <w:rsid w:val="30FCF02A"/>
    <w:rsid w:val="311AE08B"/>
    <w:rsid w:val="31209D78"/>
    <w:rsid w:val="31234432"/>
    <w:rsid w:val="3125C232"/>
    <w:rsid w:val="312B9027"/>
    <w:rsid w:val="3130C9B1"/>
    <w:rsid w:val="31326C0F"/>
    <w:rsid w:val="314812E7"/>
    <w:rsid w:val="314CEFBD"/>
    <w:rsid w:val="31606ECE"/>
    <w:rsid w:val="31682D73"/>
    <w:rsid w:val="316EEC08"/>
    <w:rsid w:val="3173A247"/>
    <w:rsid w:val="317B07A2"/>
    <w:rsid w:val="317C96FC"/>
    <w:rsid w:val="31826583"/>
    <w:rsid w:val="31882C5F"/>
    <w:rsid w:val="31889242"/>
    <w:rsid w:val="318ABDFF"/>
    <w:rsid w:val="3191D4FB"/>
    <w:rsid w:val="31A7D691"/>
    <w:rsid w:val="31A7F07D"/>
    <w:rsid w:val="31AB74DB"/>
    <w:rsid w:val="31B9D744"/>
    <w:rsid w:val="31BCE641"/>
    <w:rsid w:val="31C36BB6"/>
    <w:rsid w:val="31C63C22"/>
    <w:rsid w:val="31D058DB"/>
    <w:rsid w:val="31D2199C"/>
    <w:rsid w:val="31D6076D"/>
    <w:rsid w:val="31DCE1C6"/>
    <w:rsid w:val="31E75E0A"/>
    <w:rsid w:val="31F81023"/>
    <w:rsid w:val="31FBCD9C"/>
    <w:rsid w:val="3202A298"/>
    <w:rsid w:val="320C89EC"/>
    <w:rsid w:val="32106CFD"/>
    <w:rsid w:val="3215ABDB"/>
    <w:rsid w:val="3219B0EB"/>
    <w:rsid w:val="321C4512"/>
    <w:rsid w:val="321CDA18"/>
    <w:rsid w:val="321E000D"/>
    <w:rsid w:val="322566DB"/>
    <w:rsid w:val="322BB71D"/>
    <w:rsid w:val="322DBF7A"/>
    <w:rsid w:val="3242D79A"/>
    <w:rsid w:val="3243C3E1"/>
    <w:rsid w:val="324A629F"/>
    <w:rsid w:val="325930A5"/>
    <w:rsid w:val="326585B2"/>
    <w:rsid w:val="326AE6F9"/>
    <w:rsid w:val="326F7794"/>
    <w:rsid w:val="32705C9F"/>
    <w:rsid w:val="3277FE3B"/>
    <w:rsid w:val="32788DC0"/>
    <w:rsid w:val="327D7892"/>
    <w:rsid w:val="3280898B"/>
    <w:rsid w:val="328357F3"/>
    <w:rsid w:val="3285CA9E"/>
    <w:rsid w:val="328EE7D3"/>
    <w:rsid w:val="32B0DA8C"/>
    <w:rsid w:val="32B0F8D3"/>
    <w:rsid w:val="32B27645"/>
    <w:rsid w:val="32BD7FAF"/>
    <w:rsid w:val="32BE0FBA"/>
    <w:rsid w:val="32C16FE2"/>
    <w:rsid w:val="32C491DF"/>
    <w:rsid w:val="32C89E8E"/>
    <w:rsid w:val="32D29BF4"/>
    <w:rsid w:val="32D794D2"/>
    <w:rsid w:val="32DB7EBA"/>
    <w:rsid w:val="32DDA627"/>
    <w:rsid w:val="32E13BAB"/>
    <w:rsid w:val="32F14B6F"/>
    <w:rsid w:val="32F50492"/>
    <w:rsid w:val="330F43E9"/>
    <w:rsid w:val="3311DB21"/>
    <w:rsid w:val="33183EBE"/>
    <w:rsid w:val="331F8C09"/>
    <w:rsid w:val="332462A3"/>
    <w:rsid w:val="3328A32A"/>
    <w:rsid w:val="3332CEC6"/>
    <w:rsid w:val="33383531"/>
    <w:rsid w:val="3341CF6E"/>
    <w:rsid w:val="3349734A"/>
    <w:rsid w:val="334FE861"/>
    <w:rsid w:val="3350BD26"/>
    <w:rsid w:val="335FE5A4"/>
    <w:rsid w:val="3364FA37"/>
    <w:rsid w:val="3377F643"/>
    <w:rsid w:val="337CCF05"/>
    <w:rsid w:val="337EF90E"/>
    <w:rsid w:val="3383C113"/>
    <w:rsid w:val="33853DCC"/>
    <w:rsid w:val="338DFE9C"/>
    <w:rsid w:val="3390C202"/>
    <w:rsid w:val="339D17C0"/>
    <w:rsid w:val="33A15E99"/>
    <w:rsid w:val="33AB2189"/>
    <w:rsid w:val="33B5CFEC"/>
    <w:rsid w:val="33B67D83"/>
    <w:rsid w:val="33C1462D"/>
    <w:rsid w:val="33C19E04"/>
    <w:rsid w:val="33C64AE6"/>
    <w:rsid w:val="33CB2372"/>
    <w:rsid w:val="33D240D3"/>
    <w:rsid w:val="33D6E6AC"/>
    <w:rsid w:val="33DCC3EB"/>
    <w:rsid w:val="33FF090F"/>
    <w:rsid w:val="34077029"/>
    <w:rsid w:val="3407EC5B"/>
    <w:rsid w:val="340F2434"/>
    <w:rsid w:val="34191A28"/>
    <w:rsid w:val="3419FAB5"/>
    <w:rsid w:val="3426110B"/>
    <w:rsid w:val="342CD73F"/>
    <w:rsid w:val="343163F0"/>
    <w:rsid w:val="34326C7B"/>
    <w:rsid w:val="343C6464"/>
    <w:rsid w:val="34440D3A"/>
    <w:rsid w:val="3444728E"/>
    <w:rsid w:val="3446C0C8"/>
    <w:rsid w:val="344EAA7F"/>
    <w:rsid w:val="34542EC2"/>
    <w:rsid w:val="3456FD7A"/>
    <w:rsid w:val="34575388"/>
    <w:rsid w:val="34661EDB"/>
    <w:rsid w:val="34688A4D"/>
    <w:rsid w:val="346AE206"/>
    <w:rsid w:val="346B30CE"/>
    <w:rsid w:val="346E8296"/>
    <w:rsid w:val="34938F51"/>
    <w:rsid w:val="34A069B2"/>
    <w:rsid w:val="34A290E1"/>
    <w:rsid w:val="34AFFE86"/>
    <w:rsid w:val="34BB2B42"/>
    <w:rsid w:val="34BE3B81"/>
    <w:rsid w:val="34BF3809"/>
    <w:rsid w:val="34C07EA3"/>
    <w:rsid w:val="34C4688C"/>
    <w:rsid w:val="34C76F8B"/>
    <w:rsid w:val="34CA6D71"/>
    <w:rsid w:val="34DB25B7"/>
    <w:rsid w:val="34DC0DB1"/>
    <w:rsid w:val="34DE964E"/>
    <w:rsid w:val="34DF618C"/>
    <w:rsid w:val="34E71E01"/>
    <w:rsid w:val="34F072C8"/>
    <w:rsid w:val="34F35E59"/>
    <w:rsid w:val="34F75BF0"/>
    <w:rsid w:val="34F87554"/>
    <w:rsid w:val="35005E75"/>
    <w:rsid w:val="3502A0B8"/>
    <w:rsid w:val="3508A634"/>
    <w:rsid w:val="350A7DE0"/>
    <w:rsid w:val="35104628"/>
    <w:rsid w:val="35147828"/>
    <w:rsid w:val="35154481"/>
    <w:rsid w:val="351A50E9"/>
    <w:rsid w:val="351A956B"/>
    <w:rsid w:val="351B46CD"/>
    <w:rsid w:val="352117F9"/>
    <w:rsid w:val="35231798"/>
    <w:rsid w:val="35284C3B"/>
    <w:rsid w:val="35306B3A"/>
    <w:rsid w:val="35307CF1"/>
    <w:rsid w:val="35314B34"/>
    <w:rsid w:val="35375FE5"/>
    <w:rsid w:val="35388ACD"/>
    <w:rsid w:val="353999E3"/>
    <w:rsid w:val="353CC017"/>
    <w:rsid w:val="35400AFA"/>
    <w:rsid w:val="3544E9B6"/>
    <w:rsid w:val="3550ACA7"/>
    <w:rsid w:val="3559D937"/>
    <w:rsid w:val="355C2182"/>
    <w:rsid w:val="356A39CF"/>
    <w:rsid w:val="356ABE7A"/>
    <w:rsid w:val="35705F8E"/>
    <w:rsid w:val="35789A14"/>
    <w:rsid w:val="35807708"/>
    <w:rsid w:val="35838585"/>
    <w:rsid w:val="3583D961"/>
    <w:rsid w:val="35862014"/>
    <w:rsid w:val="35872A4B"/>
    <w:rsid w:val="358BE6B2"/>
    <w:rsid w:val="3590C674"/>
    <w:rsid w:val="3591B457"/>
    <w:rsid w:val="35931C61"/>
    <w:rsid w:val="359C1182"/>
    <w:rsid w:val="359CBB73"/>
    <w:rsid w:val="35A3E7DF"/>
    <w:rsid w:val="35BED44C"/>
    <w:rsid w:val="35BF9C02"/>
    <w:rsid w:val="35C05546"/>
    <w:rsid w:val="35CD33C7"/>
    <w:rsid w:val="35CFF6E3"/>
    <w:rsid w:val="35DA1532"/>
    <w:rsid w:val="35DFD562"/>
    <w:rsid w:val="35E36EE5"/>
    <w:rsid w:val="35E57360"/>
    <w:rsid w:val="35E9AE4E"/>
    <w:rsid w:val="35EF7558"/>
    <w:rsid w:val="360134EC"/>
    <w:rsid w:val="36014A84"/>
    <w:rsid w:val="3601D5DE"/>
    <w:rsid w:val="36045AAE"/>
    <w:rsid w:val="360562C2"/>
    <w:rsid w:val="361F5B23"/>
    <w:rsid w:val="36241587"/>
    <w:rsid w:val="362669EE"/>
    <w:rsid w:val="36273AC2"/>
    <w:rsid w:val="3629BDE8"/>
    <w:rsid w:val="364D4F7C"/>
    <w:rsid w:val="36561B1B"/>
    <w:rsid w:val="3656FBA3"/>
    <w:rsid w:val="367BB45E"/>
    <w:rsid w:val="368696C6"/>
    <w:rsid w:val="368FBDE8"/>
    <w:rsid w:val="368FE7B7"/>
    <w:rsid w:val="36992FEA"/>
    <w:rsid w:val="369BB8BD"/>
    <w:rsid w:val="369E3152"/>
    <w:rsid w:val="36A92E49"/>
    <w:rsid w:val="36AA6004"/>
    <w:rsid w:val="36AAD96E"/>
    <w:rsid w:val="36B70B5B"/>
    <w:rsid w:val="36B88481"/>
    <w:rsid w:val="36B8F3C1"/>
    <w:rsid w:val="36B8FC3F"/>
    <w:rsid w:val="36BAC8ED"/>
    <w:rsid w:val="36C402D9"/>
    <w:rsid w:val="36C9D66A"/>
    <w:rsid w:val="36CF8E2C"/>
    <w:rsid w:val="36D44DBF"/>
    <w:rsid w:val="36D86BC8"/>
    <w:rsid w:val="36D8C48D"/>
    <w:rsid w:val="36D8C914"/>
    <w:rsid w:val="36E06DB3"/>
    <w:rsid w:val="36EAF8A6"/>
    <w:rsid w:val="36F0FB64"/>
    <w:rsid w:val="36F667DF"/>
    <w:rsid w:val="36F76393"/>
    <w:rsid w:val="36FE72FC"/>
    <w:rsid w:val="370178CA"/>
    <w:rsid w:val="37075AC1"/>
    <w:rsid w:val="370A9475"/>
    <w:rsid w:val="3713CD9E"/>
    <w:rsid w:val="3715F517"/>
    <w:rsid w:val="37222592"/>
    <w:rsid w:val="37234FCB"/>
    <w:rsid w:val="3723885E"/>
    <w:rsid w:val="3728570A"/>
    <w:rsid w:val="372F21E5"/>
    <w:rsid w:val="37346DA1"/>
    <w:rsid w:val="373EAA12"/>
    <w:rsid w:val="373FB52F"/>
    <w:rsid w:val="3749A9EA"/>
    <w:rsid w:val="3749D076"/>
    <w:rsid w:val="374E9E57"/>
    <w:rsid w:val="3777F02E"/>
    <w:rsid w:val="377B09E8"/>
    <w:rsid w:val="3785C7FC"/>
    <w:rsid w:val="378FC0E6"/>
    <w:rsid w:val="37905795"/>
    <w:rsid w:val="379675C4"/>
    <w:rsid w:val="379FAD86"/>
    <w:rsid w:val="37B143A2"/>
    <w:rsid w:val="37BD6701"/>
    <w:rsid w:val="37BDAE25"/>
    <w:rsid w:val="37C154F1"/>
    <w:rsid w:val="37C34CCE"/>
    <w:rsid w:val="37C9A68A"/>
    <w:rsid w:val="37CC8F84"/>
    <w:rsid w:val="37D3B7C6"/>
    <w:rsid w:val="37DB3079"/>
    <w:rsid w:val="37E22C9A"/>
    <w:rsid w:val="37E76E59"/>
    <w:rsid w:val="37F13EAE"/>
    <w:rsid w:val="37F4C228"/>
    <w:rsid w:val="37FD59E3"/>
    <w:rsid w:val="38066EB8"/>
    <w:rsid w:val="380F148F"/>
    <w:rsid w:val="380FF06B"/>
    <w:rsid w:val="38165B6B"/>
    <w:rsid w:val="381C6C76"/>
    <w:rsid w:val="38208613"/>
    <w:rsid w:val="38223001"/>
    <w:rsid w:val="382918C8"/>
    <w:rsid w:val="382A47F1"/>
    <w:rsid w:val="38379692"/>
    <w:rsid w:val="383A01B3"/>
    <w:rsid w:val="383B3E4B"/>
    <w:rsid w:val="383C84C3"/>
    <w:rsid w:val="383FCA8F"/>
    <w:rsid w:val="38408A7A"/>
    <w:rsid w:val="38426C80"/>
    <w:rsid w:val="3844AF33"/>
    <w:rsid w:val="38557857"/>
    <w:rsid w:val="3858B8BB"/>
    <w:rsid w:val="38623CF4"/>
    <w:rsid w:val="38655C6C"/>
    <w:rsid w:val="38674D52"/>
    <w:rsid w:val="386E336D"/>
    <w:rsid w:val="386F3F2D"/>
    <w:rsid w:val="3873F3D1"/>
    <w:rsid w:val="387A41EC"/>
    <w:rsid w:val="387D87B2"/>
    <w:rsid w:val="3881A4AE"/>
    <w:rsid w:val="3882B9F4"/>
    <w:rsid w:val="3885831F"/>
    <w:rsid w:val="38887732"/>
    <w:rsid w:val="388D3CC3"/>
    <w:rsid w:val="388F8ABF"/>
    <w:rsid w:val="38A3B4FC"/>
    <w:rsid w:val="38A79039"/>
    <w:rsid w:val="38A8FA9C"/>
    <w:rsid w:val="38BA687E"/>
    <w:rsid w:val="38BFC709"/>
    <w:rsid w:val="38C87BFE"/>
    <w:rsid w:val="38CA152F"/>
    <w:rsid w:val="38D2E511"/>
    <w:rsid w:val="38DBA4A9"/>
    <w:rsid w:val="38DC727E"/>
    <w:rsid w:val="38EB9679"/>
    <w:rsid w:val="38F09773"/>
    <w:rsid w:val="38F39707"/>
    <w:rsid w:val="38F5FC94"/>
    <w:rsid w:val="38FA5034"/>
    <w:rsid w:val="38FCE70B"/>
    <w:rsid w:val="3901DC5E"/>
    <w:rsid w:val="39028DB9"/>
    <w:rsid w:val="3904D09B"/>
    <w:rsid w:val="391382E7"/>
    <w:rsid w:val="391BDD8B"/>
    <w:rsid w:val="392AE804"/>
    <w:rsid w:val="392E41ED"/>
    <w:rsid w:val="393334E5"/>
    <w:rsid w:val="39371FEA"/>
    <w:rsid w:val="393D42B8"/>
    <w:rsid w:val="39401440"/>
    <w:rsid w:val="39445A96"/>
    <w:rsid w:val="39454D9E"/>
    <w:rsid w:val="3947C240"/>
    <w:rsid w:val="3957B43E"/>
    <w:rsid w:val="395AC70E"/>
    <w:rsid w:val="3965B411"/>
    <w:rsid w:val="39670074"/>
    <w:rsid w:val="3972D3F5"/>
    <w:rsid w:val="397A7BCA"/>
    <w:rsid w:val="39867CE9"/>
    <w:rsid w:val="39944062"/>
    <w:rsid w:val="3997DDA7"/>
    <w:rsid w:val="399D396B"/>
    <w:rsid w:val="399EB91C"/>
    <w:rsid w:val="399FF545"/>
    <w:rsid w:val="39B630ED"/>
    <w:rsid w:val="39B82576"/>
    <w:rsid w:val="39BCF254"/>
    <w:rsid w:val="39C0EBA7"/>
    <w:rsid w:val="39C12ED1"/>
    <w:rsid w:val="39CBBEAF"/>
    <w:rsid w:val="39CD0F16"/>
    <w:rsid w:val="39CFA33C"/>
    <w:rsid w:val="39D9B86B"/>
    <w:rsid w:val="39E51AED"/>
    <w:rsid w:val="39E5F009"/>
    <w:rsid w:val="39E84DC0"/>
    <w:rsid w:val="3A10D715"/>
    <w:rsid w:val="3A18EDDE"/>
    <w:rsid w:val="3A238EAB"/>
    <w:rsid w:val="3A26F5FC"/>
    <w:rsid w:val="3A3087B1"/>
    <w:rsid w:val="3A3BC03C"/>
    <w:rsid w:val="3A4C056F"/>
    <w:rsid w:val="3A512E61"/>
    <w:rsid w:val="3A57E342"/>
    <w:rsid w:val="3A6103C5"/>
    <w:rsid w:val="3A67B8F3"/>
    <w:rsid w:val="3A7BE33E"/>
    <w:rsid w:val="3A80CC74"/>
    <w:rsid w:val="3A82C689"/>
    <w:rsid w:val="3A8B174A"/>
    <w:rsid w:val="3A9EF1F3"/>
    <w:rsid w:val="3AB48180"/>
    <w:rsid w:val="3ABC950B"/>
    <w:rsid w:val="3AC00CE9"/>
    <w:rsid w:val="3AC283E0"/>
    <w:rsid w:val="3AC9D976"/>
    <w:rsid w:val="3ACA7EB7"/>
    <w:rsid w:val="3ACAD401"/>
    <w:rsid w:val="3ACE6A6E"/>
    <w:rsid w:val="3ACEB4A1"/>
    <w:rsid w:val="3AD3FD3B"/>
    <w:rsid w:val="3AD7CE46"/>
    <w:rsid w:val="3AE23AF3"/>
    <w:rsid w:val="3AE61388"/>
    <w:rsid w:val="3AE9FCBC"/>
    <w:rsid w:val="3AF79AE3"/>
    <w:rsid w:val="3AFCF9AD"/>
    <w:rsid w:val="3B02054D"/>
    <w:rsid w:val="3B043078"/>
    <w:rsid w:val="3B132A84"/>
    <w:rsid w:val="3B15FF55"/>
    <w:rsid w:val="3B181487"/>
    <w:rsid w:val="3B1ED924"/>
    <w:rsid w:val="3B1F885B"/>
    <w:rsid w:val="3B232E83"/>
    <w:rsid w:val="3B23584F"/>
    <w:rsid w:val="3B24732D"/>
    <w:rsid w:val="3B2B8F83"/>
    <w:rsid w:val="3B2DFE9E"/>
    <w:rsid w:val="3B3AC520"/>
    <w:rsid w:val="3B44F6B2"/>
    <w:rsid w:val="3B49AB4D"/>
    <w:rsid w:val="3B5630BF"/>
    <w:rsid w:val="3B56CE91"/>
    <w:rsid w:val="3B5778D3"/>
    <w:rsid w:val="3B5A572D"/>
    <w:rsid w:val="3B60B98A"/>
    <w:rsid w:val="3B628CFB"/>
    <w:rsid w:val="3B632F0B"/>
    <w:rsid w:val="3B74FEE7"/>
    <w:rsid w:val="3B7789CC"/>
    <w:rsid w:val="3B7AC511"/>
    <w:rsid w:val="3B7AE5EB"/>
    <w:rsid w:val="3B80CB61"/>
    <w:rsid w:val="3B81B8AE"/>
    <w:rsid w:val="3B81C06A"/>
    <w:rsid w:val="3B850CD8"/>
    <w:rsid w:val="3B8DCBEA"/>
    <w:rsid w:val="3B928203"/>
    <w:rsid w:val="3B9527DE"/>
    <w:rsid w:val="3B963AC7"/>
    <w:rsid w:val="3B976EA7"/>
    <w:rsid w:val="3B9B4291"/>
    <w:rsid w:val="3B9D6F6B"/>
    <w:rsid w:val="3BABAF31"/>
    <w:rsid w:val="3BAD0C35"/>
    <w:rsid w:val="3BC9B884"/>
    <w:rsid w:val="3BCC452D"/>
    <w:rsid w:val="3BCDE7B9"/>
    <w:rsid w:val="3BD79551"/>
    <w:rsid w:val="3BD8A184"/>
    <w:rsid w:val="3BDF48F8"/>
    <w:rsid w:val="3BE88BDF"/>
    <w:rsid w:val="3BEBAEA5"/>
    <w:rsid w:val="3BF399A6"/>
    <w:rsid w:val="3BF6B6C9"/>
    <w:rsid w:val="3BFBB036"/>
    <w:rsid w:val="3BFC7CEC"/>
    <w:rsid w:val="3C01C154"/>
    <w:rsid w:val="3C0984BE"/>
    <w:rsid w:val="3C146911"/>
    <w:rsid w:val="3C1659DA"/>
    <w:rsid w:val="3C21609C"/>
    <w:rsid w:val="3C29AE7A"/>
    <w:rsid w:val="3C2EA722"/>
    <w:rsid w:val="3C3445E3"/>
    <w:rsid w:val="3C34A688"/>
    <w:rsid w:val="3C364249"/>
    <w:rsid w:val="3C40D86B"/>
    <w:rsid w:val="3C4D57A9"/>
    <w:rsid w:val="3C4F5050"/>
    <w:rsid w:val="3C537D30"/>
    <w:rsid w:val="3C58602A"/>
    <w:rsid w:val="3C5FA754"/>
    <w:rsid w:val="3C62B20F"/>
    <w:rsid w:val="3C656568"/>
    <w:rsid w:val="3C73E3C5"/>
    <w:rsid w:val="3C7EBC08"/>
    <w:rsid w:val="3C81589C"/>
    <w:rsid w:val="3C958D13"/>
    <w:rsid w:val="3C9BD43E"/>
    <w:rsid w:val="3CA4E46F"/>
    <w:rsid w:val="3CA650C5"/>
    <w:rsid w:val="3CA9431B"/>
    <w:rsid w:val="3CAD822B"/>
    <w:rsid w:val="3CB41317"/>
    <w:rsid w:val="3CB41430"/>
    <w:rsid w:val="3CC3AFD8"/>
    <w:rsid w:val="3CC69F46"/>
    <w:rsid w:val="3CD7F151"/>
    <w:rsid w:val="3CEB877B"/>
    <w:rsid w:val="3CF1C367"/>
    <w:rsid w:val="3CF24E51"/>
    <w:rsid w:val="3CFD0D48"/>
    <w:rsid w:val="3CFFC6E2"/>
    <w:rsid w:val="3D058133"/>
    <w:rsid w:val="3D09B0CE"/>
    <w:rsid w:val="3D19CAC1"/>
    <w:rsid w:val="3D257007"/>
    <w:rsid w:val="3D258F64"/>
    <w:rsid w:val="3D2C0715"/>
    <w:rsid w:val="3D34A784"/>
    <w:rsid w:val="3D490445"/>
    <w:rsid w:val="3D5128F3"/>
    <w:rsid w:val="3D564F79"/>
    <w:rsid w:val="3D57F3E8"/>
    <w:rsid w:val="3D5CBB61"/>
    <w:rsid w:val="3D5E05BE"/>
    <w:rsid w:val="3D6693CD"/>
    <w:rsid w:val="3D7029A5"/>
    <w:rsid w:val="3D74784E"/>
    <w:rsid w:val="3D824949"/>
    <w:rsid w:val="3D861BFD"/>
    <w:rsid w:val="3D877F06"/>
    <w:rsid w:val="3D8C6714"/>
    <w:rsid w:val="3D8D229A"/>
    <w:rsid w:val="3D91B48D"/>
    <w:rsid w:val="3D9371A9"/>
    <w:rsid w:val="3D96CDEC"/>
    <w:rsid w:val="3DA1AA4A"/>
    <w:rsid w:val="3DA5B110"/>
    <w:rsid w:val="3DAE086A"/>
    <w:rsid w:val="3DB00D16"/>
    <w:rsid w:val="3DB4BD71"/>
    <w:rsid w:val="3DBB6B4E"/>
    <w:rsid w:val="3DBB7921"/>
    <w:rsid w:val="3DBD6C1D"/>
    <w:rsid w:val="3DBF5D75"/>
    <w:rsid w:val="3DC77FB2"/>
    <w:rsid w:val="3DF6AF4A"/>
    <w:rsid w:val="3DFD905E"/>
    <w:rsid w:val="3E054966"/>
    <w:rsid w:val="3E141833"/>
    <w:rsid w:val="3E1E7A69"/>
    <w:rsid w:val="3E2A38BB"/>
    <w:rsid w:val="3E2D878D"/>
    <w:rsid w:val="3E3381AE"/>
    <w:rsid w:val="3E3BB5A6"/>
    <w:rsid w:val="3E3BF1B0"/>
    <w:rsid w:val="3E3DACE6"/>
    <w:rsid w:val="3E411D98"/>
    <w:rsid w:val="3E501E26"/>
    <w:rsid w:val="3E522275"/>
    <w:rsid w:val="3E563EE1"/>
    <w:rsid w:val="3E6AC92D"/>
    <w:rsid w:val="3E70BD0D"/>
    <w:rsid w:val="3E8BFE08"/>
    <w:rsid w:val="3E90D1DF"/>
    <w:rsid w:val="3E910D50"/>
    <w:rsid w:val="3E97C69D"/>
    <w:rsid w:val="3E98B8CC"/>
    <w:rsid w:val="3E9B7C2D"/>
    <w:rsid w:val="3EA6F32D"/>
    <w:rsid w:val="3EA85ADC"/>
    <w:rsid w:val="3EAB86D3"/>
    <w:rsid w:val="3EB1635E"/>
    <w:rsid w:val="3EB1AE04"/>
    <w:rsid w:val="3EB60624"/>
    <w:rsid w:val="3EB63099"/>
    <w:rsid w:val="3EBF8EF2"/>
    <w:rsid w:val="3EC19D34"/>
    <w:rsid w:val="3EC2D0D8"/>
    <w:rsid w:val="3EC6025D"/>
    <w:rsid w:val="3ED0A717"/>
    <w:rsid w:val="3EDA02FB"/>
    <w:rsid w:val="3EDC8DEA"/>
    <w:rsid w:val="3EE30ED1"/>
    <w:rsid w:val="3EE4847C"/>
    <w:rsid w:val="3EEC6435"/>
    <w:rsid w:val="3EF6E3DE"/>
    <w:rsid w:val="3EFDF843"/>
    <w:rsid w:val="3F06E154"/>
    <w:rsid w:val="3F1495ED"/>
    <w:rsid w:val="3F17B273"/>
    <w:rsid w:val="3F1C4AC0"/>
    <w:rsid w:val="3F234F67"/>
    <w:rsid w:val="3F26364F"/>
    <w:rsid w:val="3F3DF8C7"/>
    <w:rsid w:val="3F46F85B"/>
    <w:rsid w:val="3F498929"/>
    <w:rsid w:val="3F49D104"/>
    <w:rsid w:val="3F4C80F1"/>
    <w:rsid w:val="3F4CE852"/>
    <w:rsid w:val="3F513F61"/>
    <w:rsid w:val="3F74A77F"/>
    <w:rsid w:val="3F78B9DF"/>
    <w:rsid w:val="3F7CDA86"/>
    <w:rsid w:val="3F86D575"/>
    <w:rsid w:val="3F86EAAC"/>
    <w:rsid w:val="3F90FD15"/>
    <w:rsid w:val="3F9CB488"/>
    <w:rsid w:val="3F9CEA76"/>
    <w:rsid w:val="3F9E4524"/>
    <w:rsid w:val="3F9F68FC"/>
    <w:rsid w:val="3FA020BC"/>
    <w:rsid w:val="3FA119C7"/>
    <w:rsid w:val="3FA7FF9B"/>
    <w:rsid w:val="3FB4CE45"/>
    <w:rsid w:val="3FB4DEE9"/>
    <w:rsid w:val="3FBBB366"/>
    <w:rsid w:val="3FC96996"/>
    <w:rsid w:val="3FCFA647"/>
    <w:rsid w:val="3FD17B74"/>
    <w:rsid w:val="3FD24B48"/>
    <w:rsid w:val="3FD9323F"/>
    <w:rsid w:val="3FDC406C"/>
    <w:rsid w:val="3FDF8EEF"/>
    <w:rsid w:val="3FE1C0C9"/>
    <w:rsid w:val="3FE243C9"/>
    <w:rsid w:val="3FE5507C"/>
    <w:rsid w:val="3FE5F0A7"/>
    <w:rsid w:val="3FE666BF"/>
    <w:rsid w:val="3FFFF06B"/>
    <w:rsid w:val="40023A78"/>
    <w:rsid w:val="40138F1C"/>
    <w:rsid w:val="40185F5F"/>
    <w:rsid w:val="401F77E9"/>
    <w:rsid w:val="4025C763"/>
    <w:rsid w:val="4045230B"/>
    <w:rsid w:val="4056217F"/>
    <w:rsid w:val="405E38C3"/>
    <w:rsid w:val="406B0DF3"/>
    <w:rsid w:val="40773FE3"/>
    <w:rsid w:val="407BC087"/>
    <w:rsid w:val="40943503"/>
    <w:rsid w:val="4096F539"/>
    <w:rsid w:val="40A3F474"/>
    <w:rsid w:val="40A678D1"/>
    <w:rsid w:val="40A76DEC"/>
    <w:rsid w:val="40AEEF3B"/>
    <w:rsid w:val="40BC19D2"/>
    <w:rsid w:val="40C91148"/>
    <w:rsid w:val="40D7274D"/>
    <w:rsid w:val="40DC2D54"/>
    <w:rsid w:val="40DD0264"/>
    <w:rsid w:val="40DE5522"/>
    <w:rsid w:val="40E99E37"/>
    <w:rsid w:val="40EB6010"/>
    <w:rsid w:val="40EDBEAB"/>
    <w:rsid w:val="40EFD6A7"/>
    <w:rsid w:val="40F594C2"/>
    <w:rsid w:val="40F868E5"/>
    <w:rsid w:val="40FD7959"/>
    <w:rsid w:val="4100246E"/>
    <w:rsid w:val="41015BE3"/>
    <w:rsid w:val="410BE335"/>
    <w:rsid w:val="410DB0F2"/>
    <w:rsid w:val="41186AEA"/>
    <w:rsid w:val="411A7E85"/>
    <w:rsid w:val="4122AD06"/>
    <w:rsid w:val="412D7FF8"/>
    <w:rsid w:val="4131A201"/>
    <w:rsid w:val="41348B32"/>
    <w:rsid w:val="4136F2A3"/>
    <w:rsid w:val="4137DE79"/>
    <w:rsid w:val="41391D3D"/>
    <w:rsid w:val="4148D019"/>
    <w:rsid w:val="4151CE9F"/>
    <w:rsid w:val="4153BC32"/>
    <w:rsid w:val="4155C7C6"/>
    <w:rsid w:val="415F450F"/>
    <w:rsid w:val="417A52D3"/>
    <w:rsid w:val="417EC6DE"/>
    <w:rsid w:val="41845AD1"/>
    <w:rsid w:val="41874214"/>
    <w:rsid w:val="41909DFA"/>
    <w:rsid w:val="4199E387"/>
    <w:rsid w:val="419B5F7D"/>
    <w:rsid w:val="419BA422"/>
    <w:rsid w:val="419CB1FB"/>
    <w:rsid w:val="41A03C7D"/>
    <w:rsid w:val="41AAD609"/>
    <w:rsid w:val="41AC5E7D"/>
    <w:rsid w:val="41B40BA7"/>
    <w:rsid w:val="41B44721"/>
    <w:rsid w:val="41B55561"/>
    <w:rsid w:val="41BC0DF3"/>
    <w:rsid w:val="41CC9956"/>
    <w:rsid w:val="41D1738C"/>
    <w:rsid w:val="41D5DC98"/>
    <w:rsid w:val="41E33ED4"/>
    <w:rsid w:val="41E4849C"/>
    <w:rsid w:val="41E52219"/>
    <w:rsid w:val="41E9951B"/>
    <w:rsid w:val="41ED70B6"/>
    <w:rsid w:val="41FCC84C"/>
    <w:rsid w:val="4203868B"/>
    <w:rsid w:val="420A630B"/>
    <w:rsid w:val="4219ED65"/>
    <w:rsid w:val="421A1E81"/>
    <w:rsid w:val="421E96A8"/>
    <w:rsid w:val="4221CDDB"/>
    <w:rsid w:val="42236448"/>
    <w:rsid w:val="423A8B69"/>
    <w:rsid w:val="42405312"/>
    <w:rsid w:val="424339CC"/>
    <w:rsid w:val="424448E6"/>
    <w:rsid w:val="42446EC2"/>
    <w:rsid w:val="424495E6"/>
    <w:rsid w:val="4244C96B"/>
    <w:rsid w:val="424A58C1"/>
    <w:rsid w:val="424AB204"/>
    <w:rsid w:val="424B8C64"/>
    <w:rsid w:val="424CF5FC"/>
    <w:rsid w:val="425534A2"/>
    <w:rsid w:val="425DE2DD"/>
    <w:rsid w:val="425FAEB2"/>
    <w:rsid w:val="42609EFA"/>
    <w:rsid w:val="426B7605"/>
    <w:rsid w:val="426ED041"/>
    <w:rsid w:val="42803813"/>
    <w:rsid w:val="42827022"/>
    <w:rsid w:val="42833364"/>
    <w:rsid w:val="428431BB"/>
    <w:rsid w:val="428734EA"/>
    <w:rsid w:val="4287FB79"/>
    <w:rsid w:val="428F16DD"/>
    <w:rsid w:val="429860F9"/>
    <w:rsid w:val="42A72AA8"/>
    <w:rsid w:val="42AEBFCC"/>
    <w:rsid w:val="42B35D12"/>
    <w:rsid w:val="42B4D101"/>
    <w:rsid w:val="42B705A2"/>
    <w:rsid w:val="42B9B54E"/>
    <w:rsid w:val="42BDA581"/>
    <w:rsid w:val="42C09B6F"/>
    <w:rsid w:val="42C3FB69"/>
    <w:rsid w:val="42C7B36A"/>
    <w:rsid w:val="42C8B9FE"/>
    <w:rsid w:val="42D94891"/>
    <w:rsid w:val="42E62EEF"/>
    <w:rsid w:val="42EA97F8"/>
    <w:rsid w:val="42FD62FF"/>
    <w:rsid w:val="42FFEC0C"/>
    <w:rsid w:val="4300F5BC"/>
    <w:rsid w:val="43017F17"/>
    <w:rsid w:val="4302B9A1"/>
    <w:rsid w:val="4316EC10"/>
    <w:rsid w:val="43171365"/>
    <w:rsid w:val="431CAB88"/>
    <w:rsid w:val="4329D5AC"/>
    <w:rsid w:val="4331AAED"/>
    <w:rsid w:val="4332A78E"/>
    <w:rsid w:val="4335EA53"/>
    <w:rsid w:val="433711A9"/>
    <w:rsid w:val="43376186"/>
    <w:rsid w:val="4338825C"/>
    <w:rsid w:val="433F57A0"/>
    <w:rsid w:val="43486397"/>
    <w:rsid w:val="434A8FDC"/>
    <w:rsid w:val="434C46F4"/>
    <w:rsid w:val="435AC038"/>
    <w:rsid w:val="43681836"/>
    <w:rsid w:val="4370975D"/>
    <w:rsid w:val="437BF9E6"/>
    <w:rsid w:val="4392C3DB"/>
    <w:rsid w:val="439441B0"/>
    <w:rsid w:val="4399B74C"/>
    <w:rsid w:val="439B9610"/>
    <w:rsid w:val="43A02B74"/>
    <w:rsid w:val="43A5AB35"/>
    <w:rsid w:val="43A66D16"/>
    <w:rsid w:val="43B1D052"/>
    <w:rsid w:val="43B5D8EC"/>
    <w:rsid w:val="43BF9580"/>
    <w:rsid w:val="43C2AA51"/>
    <w:rsid w:val="43C2EB71"/>
    <w:rsid w:val="43C5B7F4"/>
    <w:rsid w:val="43CF5873"/>
    <w:rsid w:val="43CF6E1D"/>
    <w:rsid w:val="43D0F821"/>
    <w:rsid w:val="43D22FE4"/>
    <w:rsid w:val="43D31069"/>
    <w:rsid w:val="43D34F65"/>
    <w:rsid w:val="43DD9CEA"/>
    <w:rsid w:val="43E8B075"/>
    <w:rsid w:val="43EBCAAE"/>
    <w:rsid w:val="43EBE4F5"/>
    <w:rsid w:val="43FA9810"/>
    <w:rsid w:val="43FFB6DF"/>
    <w:rsid w:val="440F1E9E"/>
    <w:rsid w:val="440F2B21"/>
    <w:rsid w:val="44247751"/>
    <w:rsid w:val="44279CD8"/>
    <w:rsid w:val="44304A9E"/>
    <w:rsid w:val="444191EB"/>
    <w:rsid w:val="4444A81F"/>
    <w:rsid w:val="444B6656"/>
    <w:rsid w:val="4453E0C2"/>
    <w:rsid w:val="445568BA"/>
    <w:rsid w:val="44557A3C"/>
    <w:rsid w:val="446696FB"/>
    <w:rsid w:val="446D8A16"/>
    <w:rsid w:val="447E45AC"/>
    <w:rsid w:val="448734E4"/>
    <w:rsid w:val="4487D79A"/>
    <w:rsid w:val="448C1934"/>
    <w:rsid w:val="4490034F"/>
    <w:rsid w:val="44961F50"/>
    <w:rsid w:val="4496E59F"/>
    <w:rsid w:val="44AC7702"/>
    <w:rsid w:val="44C9CF88"/>
    <w:rsid w:val="44CB2CEA"/>
    <w:rsid w:val="44CCBD6C"/>
    <w:rsid w:val="44CE9EA4"/>
    <w:rsid w:val="44D3DBF4"/>
    <w:rsid w:val="44DF3542"/>
    <w:rsid w:val="44E076DC"/>
    <w:rsid w:val="44E37317"/>
    <w:rsid w:val="45002B8D"/>
    <w:rsid w:val="4506E42F"/>
    <w:rsid w:val="4508E0BC"/>
    <w:rsid w:val="450CCD62"/>
    <w:rsid w:val="45106032"/>
    <w:rsid w:val="4511EF2A"/>
    <w:rsid w:val="4514C910"/>
    <w:rsid w:val="45190AF1"/>
    <w:rsid w:val="4521AC73"/>
    <w:rsid w:val="4522633E"/>
    <w:rsid w:val="452CEFEE"/>
    <w:rsid w:val="452D076E"/>
    <w:rsid w:val="45349952"/>
    <w:rsid w:val="45390CCD"/>
    <w:rsid w:val="454187AD"/>
    <w:rsid w:val="4541BBFA"/>
    <w:rsid w:val="45452758"/>
    <w:rsid w:val="45507A90"/>
    <w:rsid w:val="455A69A5"/>
    <w:rsid w:val="4560B1C3"/>
    <w:rsid w:val="4564F57E"/>
    <w:rsid w:val="456C6AAF"/>
    <w:rsid w:val="456E0DC7"/>
    <w:rsid w:val="457BB823"/>
    <w:rsid w:val="4583184E"/>
    <w:rsid w:val="4593F079"/>
    <w:rsid w:val="459F85CC"/>
    <w:rsid w:val="45A04DC0"/>
    <w:rsid w:val="45A6F94B"/>
    <w:rsid w:val="45A6FBE2"/>
    <w:rsid w:val="45AAEEFF"/>
    <w:rsid w:val="45ABBE07"/>
    <w:rsid w:val="45B0F042"/>
    <w:rsid w:val="45BB7420"/>
    <w:rsid w:val="45C25F80"/>
    <w:rsid w:val="45DDE627"/>
    <w:rsid w:val="45E736B7"/>
    <w:rsid w:val="45FA2873"/>
    <w:rsid w:val="45FB3D43"/>
    <w:rsid w:val="45FFE2E8"/>
    <w:rsid w:val="4602675C"/>
    <w:rsid w:val="4609E904"/>
    <w:rsid w:val="460CEFFA"/>
    <w:rsid w:val="460EA979"/>
    <w:rsid w:val="4617CC11"/>
    <w:rsid w:val="46234BFF"/>
    <w:rsid w:val="462615C0"/>
    <w:rsid w:val="46469E3C"/>
    <w:rsid w:val="464C1A7C"/>
    <w:rsid w:val="4651634C"/>
    <w:rsid w:val="46546D95"/>
    <w:rsid w:val="465E4677"/>
    <w:rsid w:val="46647C8B"/>
    <w:rsid w:val="466A6F05"/>
    <w:rsid w:val="466B9DAA"/>
    <w:rsid w:val="46792E5D"/>
    <w:rsid w:val="467E1B0C"/>
    <w:rsid w:val="467FB525"/>
    <w:rsid w:val="468190CC"/>
    <w:rsid w:val="46824C44"/>
    <w:rsid w:val="46827164"/>
    <w:rsid w:val="46827B09"/>
    <w:rsid w:val="46898D9E"/>
    <w:rsid w:val="46905B3F"/>
    <w:rsid w:val="46918E0A"/>
    <w:rsid w:val="4691BB19"/>
    <w:rsid w:val="469EBE75"/>
    <w:rsid w:val="469FD0CC"/>
    <w:rsid w:val="46AA1C65"/>
    <w:rsid w:val="46B3ED53"/>
    <w:rsid w:val="46BE1373"/>
    <w:rsid w:val="46C1DB0C"/>
    <w:rsid w:val="46C5ECF6"/>
    <w:rsid w:val="46D2BA68"/>
    <w:rsid w:val="46DA7906"/>
    <w:rsid w:val="46E0DB0C"/>
    <w:rsid w:val="46E5B27B"/>
    <w:rsid w:val="46EFEC9C"/>
    <w:rsid w:val="46F651D2"/>
    <w:rsid w:val="470F4934"/>
    <w:rsid w:val="4715DDE5"/>
    <w:rsid w:val="47178884"/>
    <w:rsid w:val="471A4344"/>
    <w:rsid w:val="4720D584"/>
    <w:rsid w:val="4727A9E9"/>
    <w:rsid w:val="4728ED12"/>
    <w:rsid w:val="472D7804"/>
    <w:rsid w:val="4730A892"/>
    <w:rsid w:val="47377017"/>
    <w:rsid w:val="473C897A"/>
    <w:rsid w:val="473F9B9D"/>
    <w:rsid w:val="474054D9"/>
    <w:rsid w:val="474E4A95"/>
    <w:rsid w:val="474E93A1"/>
    <w:rsid w:val="476A9781"/>
    <w:rsid w:val="476B4E2F"/>
    <w:rsid w:val="476FAC96"/>
    <w:rsid w:val="4783FF81"/>
    <w:rsid w:val="47862CB4"/>
    <w:rsid w:val="4786B15D"/>
    <w:rsid w:val="478987EC"/>
    <w:rsid w:val="478DBA19"/>
    <w:rsid w:val="478E5AD2"/>
    <w:rsid w:val="4790C064"/>
    <w:rsid w:val="47A0266C"/>
    <w:rsid w:val="47A63FF8"/>
    <w:rsid w:val="47AB1280"/>
    <w:rsid w:val="47AC2035"/>
    <w:rsid w:val="47ACA970"/>
    <w:rsid w:val="47BBD2EB"/>
    <w:rsid w:val="47C78A64"/>
    <w:rsid w:val="47C82B80"/>
    <w:rsid w:val="47C8D35F"/>
    <w:rsid w:val="47CA7288"/>
    <w:rsid w:val="47D2C68A"/>
    <w:rsid w:val="47DCC7BE"/>
    <w:rsid w:val="47DEFA5A"/>
    <w:rsid w:val="47E43B66"/>
    <w:rsid w:val="47F98E55"/>
    <w:rsid w:val="47FC2704"/>
    <w:rsid w:val="47FF5F1A"/>
    <w:rsid w:val="48087396"/>
    <w:rsid w:val="480CB178"/>
    <w:rsid w:val="48182A8E"/>
    <w:rsid w:val="482BCA8C"/>
    <w:rsid w:val="482D2185"/>
    <w:rsid w:val="4830AB85"/>
    <w:rsid w:val="4849423F"/>
    <w:rsid w:val="4855E5F8"/>
    <w:rsid w:val="4856859F"/>
    <w:rsid w:val="4860BA94"/>
    <w:rsid w:val="4864C386"/>
    <w:rsid w:val="48697112"/>
    <w:rsid w:val="486C265F"/>
    <w:rsid w:val="48785CBA"/>
    <w:rsid w:val="488562F7"/>
    <w:rsid w:val="488E6529"/>
    <w:rsid w:val="489AFF3E"/>
    <w:rsid w:val="48B99610"/>
    <w:rsid w:val="48BBED92"/>
    <w:rsid w:val="48CABAC1"/>
    <w:rsid w:val="48CDF099"/>
    <w:rsid w:val="48D225D5"/>
    <w:rsid w:val="48DE3414"/>
    <w:rsid w:val="48E82E0E"/>
    <w:rsid w:val="48E88C63"/>
    <w:rsid w:val="48EB8C03"/>
    <w:rsid w:val="48FC3E31"/>
    <w:rsid w:val="48FD8D97"/>
    <w:rsid w:val="48FDB1C9"/>
    <w:rsid w:val="49054F66"/>
    <w:rsid w:val="49093931"/>
    <w:rsid w:val="490F86A0"/>
    <w:rsid w:val="4918E0E2"/>
    <w:rsid w:val="49310F8D"/>
    <w:rsid w:val="4934D1FB"/>
    <w:rsid w:val="493A081E"/>
    <w:rsid w:val="49424139"/>
    <w:rsid w:val="4943F994"/>
    <w:rsid w:val="494776EE"/>
    <w:rsid w:val="4949A063"/>
    <w:rsid w:val="494A61C7"/>
    <w:rsid w:val="494BF597"/>
    <w:rsid w:val="495020B2"/>
    <w:rsid w:val="4951B012"/>
    <w:rsid w:val="4951C0B1"/>
    <w:rsid w:val="4959BD49"/>
    <w:rsid w:val="495C65B5"/>
    <w:rsid w:val="495D2FC1"/>
    <w:rsid w:val="49602CB6"/>
    <w:rsid w:val="4962F2CC"/>
    <w:rsid w:val="49698E48"/>
    <w:rsid w:val="4972F2BC"/>
    <w:rsid w:val="497DDF42"/>
    <w:rsid w:val="498ADA96"/>
    <w:rsid w:val="498B66F2"/>
    <w:rsid w:val="498E14E6"/>
    <w:rsid w:val="49928837"/>
    <w:rsid w:val="499570C7"/>
    <w:rsid w:val="499BC736"/>
    <w:rsid w:val="499DA80D"/>
    <w:rsid w:val="49A30435"/>
    <w:rsid w:val="49A7C3E0"/>
    <w:rsid w:val="49ABE36C"/>
    <w:rsid w:val="49BC410C"/>
    <w:rsid w:val="49C7575B"/>
    <w:rsid w:val="49C8BF1D"/>
    <w:rsid w:val="49D262E6"/>
    <w:rsid w:val="49DBE33F"/>
    <w:rsid w:val="49DF2D78"/>
    <w:rsid w:val="4A008B80"/>
    <w:rsid w:val="4A0279B0"/>
    <w:rsid w:val="4A1EAF22"/>
    <w:rsid w:val="4A1FC200"/>
    <w:rsid w:val="4A22E3C6"/>
    <w:rsid w:val="4A240A89"/>
    <w:rsid w:val="4A253CEE"/>
    <w:rsid w:val="4A2BE1E7"/>
    <w:rsid w:val="4A3C8960"/>
    <w:rsid w:val="4A3D43F9"/>
    <w:rsid w:val="4A3FB642"/>
    <w:rsid w:val="4A41631F"/>
    <w:rsid w:val="4A4D2429"/>
    <w:rsid w:val="4A4EABC3"/>
    <w:rsid w:val="4A52CC58"/>
    <w:rsid w:val="4A566C56"/>
    <w:rsid w:val="4A63FD2B"/>
    <w:rsid w:val="4A6CF80B"/>
    <w:rsid w:val="4A6D2C7C"/>
    <w:rsid w:val="4A6DC7A6"/>
    <w:rsid w:val="4A7A476D"/>
    <w:rsid w:val="4A83F8B4"/>
    <w:rsid w:val="4A87D959"/>
    <w:rsid w:val="4A913E2B"/>
    <w:rsid w:val="4AA6C28B"/>
    <w:rsid w:val="4AA875CA"/>
    <w:rsid w:val="4AA8F717"/>
    <w:rsid w:val="4AB754BF"/>
    <w:rsid w:val="4AB9A25E"/>
    <w:rsid w:val="4ABAEB7E"/>
    <w:rsid w:val="4ABD92FA"/>
    <w:rsid w:val="4AD3F908"/>
    <w:rsid w:val="4AD443C1"/>
    <w:rsid w:val="4AD56BF1"/>
    <w:rsid w:val="4AD7CC1D"/>
    <w:rsid w:val="4AD9D8FB"/>
    <w:rsid w:val="4ADD84CF"/>
    <w:rsid w:val="4AE15B5B"/>
    <w:rsid w:val="4AE1AD39"/>
    <w:rsid w:val="4AF07242"/>
    <w:rsid w:val="4AFEAB5C"/>
    <w:rsid w:val="4AFF5953"/>
    <w:rsid w:val="4B00FF07"/>
    <w:rsid w:val="4B089EFB"/>
    <w:rsid w:val="4B16A5B7"/>
    <w:rsid w:val="4B1F096C"/>
    <w:rsid w:val="4B29EF89"/>
    <w:rsid w:val="4B2B2A7D"/>
    <w:rsid w:val="4B2BB54E"/>
    <w:rsid w:val="4B2F67F5"/>
    <w:rsid w:val="4B30A864"/>
    <w:rsid w:val="4B32166D"/>
    <w:rsid w:val="4B3806B1"/>
    <w:rsid w:val="4B39837B"/>
    <w:rsid w:val="4B3A8C9E"/>
    <w:rsid w:val="4B3B3C44"/>
    <w:rsid w:val="4B3C26A5"/>
    <w:rsid w:val="4B3DB4DB"/>
    <w:rsid w:val="4B3DE7DB"/>
    <w:rsid w:val="4B3EE1CF"/>
    <w:rsid w:val="4B42A2BA"/>
    <w:rsid w:val="4B44A68B"/>
    <w:rsid w:val="4B4A22E1"/>
    <w:rsid w:val="4B5A3717"/>
    <w:rsid w:val="4B5C2E96"/>
    <w:rsid w:val="4B616775"/>
    <w:rsid w:val="4B660ADF"/>
    <w:rsid w:val="4B69819F"/>
    <w:rsid w:val="4B69D5DA"/>
    <w:rsid w:val="4B6D8C93"/>
    <w:rsid w:val="4B703638"/>
    <w:rsid w:val="4B7BAF7F"/>
    <w:rsid w:val="4B7F3DC9"/>
    <w:rsid w:val="4B872038"/>
    <w:rsid w:val="4B99300E"/>
    <w:rsid w:val="4B9B924B"/>
    <w:rsid w:val="4B9C581C"/>
    <w:rsid w:val="4BBBB378"/>
    <w:rsid w:val="4BBEF770"/>
    <w:rsid w:val="4BC31D24"/>
    <w:rsid w:val="4BD2848B"/>
    <w:rsid w:val="4BE28D62"/>
    <w:rsid w:val="4BE290B6"/>
    <w:rsid w:val="4BEDB467"/>
    <w:rsid w:val="4BEE64C1"/>
    <w:rsid w:val="4BEF69E2"/>
    <w:rsid w:val="4BF2B310"/>
    <w:rsid w:val="4BF4C1D6"/>
    <w:rsid w:val="4BF4EEA6"/>
    <w:rsid w:val="4BF988F3"/>
    <w:rsid w:val="4BFC38CF"/>
    <w:rsid w:val="4C0166DA"/>
    <w:rsid w:val="4C095259"/>
    <w:rsid w:val="4C0FBA7A"/>
    <w:rsid w:val="4C151B7C"/>
    <w:rsid w:val="4C19565A"/>
    <w:rsid w:val="4C1EBA97"/>
    <w:rsid w:val="4C2073B2"/>
    <w:rsid w:val="4C254789"/>
    <w:rsid w:val="4C380EA6"/>
    <w:rsid w:val="4C4BE46B"/>
    <w:rsid w:val="4C518277"/>
    <w:rsid w:val="4C521078"/>
    <w:rsid w:val="4C576373"/>
    <w:rsid w:val="4C603C14"/>
    <w:rsid w:val="4C617849"/>
    <w:rsid w:val="4C6C72BD"/>
    <w:rsid w:val="4C7676BC"/>
    <w:rsid w:val="4C79EC82"/>
    <w:rsid w:val="4C7E8A68"/>
    <w:rsid w:val="4C7FA527"/>
    <w:rsid w:val="4C893DA2"/>
    <w:rsid w:val="4C8F94FD"/>
    <w:rsid w:val="4CA4E99A"/>
    <w:rsid w:val="4CB32E95"/>
    <w:rsid w:val="4CB367CA"/>
    <w:rsid w:val="4CB6B69A"/>
    <w:rsid w:val="4CB89109"/>
    <w:rsid w:val="4CBA69D6"/>
    <w:rsid w:val="4CC1EB59"/>
    <w:rsid w:val="4CC6D1FF"/>
    <w:rsid w:val="4CCF7E01"/>
    <w:rsid w:val="4CD369BA"/>
    <w:rsid w:val="4CDE2404"/>
    <w:rsid w:val="4CF21BBE"/>
    <w:rsid w:val="4CF774D0"/>
    <w:rsid w:val="4CFD0DFD"/>
    <w:rsid w:val="4D067F5D"/>
    <w:rsid w:val="4D0C83DD"/>
    <w:rsid w:val="4D224E1B"/>
    <w:rsid w:val="4D258F9B"/>
    <w:rsid w:val="4D31EA0D"/>
    <w:rsid w:val="4D37ED96"/>
    <w:rsid w:val="4D382C42"/>
    <w:rsid w:val="4D46E9C3"/>
    <w:rsid w:val="4D511CD5"/>
    <w:rsid w:val="4D51C076"/>
    <w:rsid w:val="4D54F7E6"/>
    <w:rsid w:val="4D570FB6"/>
    <w:rsid w:val="4D57C3EB"/>
    <w:rsid w:val="4D5EE410"/>
    <w:rsid w:val="4D6564FA"/>
    <w:rsid w:val="4D678D8F"/>
    <w:rsid w:val="4D69AA75"/>
    <w:rsid w:val="4D6A650A"/>
    <w:rsid w:val="4D6E54EC"/>
    <w:rsid w:val="4D7459F7"/>
    <w:rsid w:val="4D78DC51"/>
    <w:rsid w:val="4D90BF07"/>
    <w:rsid w:val="4D93DF82"/>
    <w:rsid w:val="4D93E82B"/>
    <w:rsid w:val="4D99DD33"/>
    <w:rsid w:val="4DA1A40A"/>
    <w:rsid w:val="4DA1BD6D"/>
    <w:rsid w:val="4DC0661F"/>
    <w:rsid w:val="4DC2ED67"/>
    <w:rsid w:val="4DC37B0C"/>
    <w:rsid w:val="4DC4DCC0"/>
    <w:rsid w:val="4DDAA995"/>
    <w:rsid w:val="4DDB9DB1"/>
    <w:rsid w:val="4DE7D5EA"/>
    <w:rsid w:val="4DF56E38"/>
    <w:rsid w:val="4DFF94E6"/>
    <w:rsid w:val="4E04CB2D"/>
    <w:rsid w:val="4E0A3BD2"/>
    <w:rsid w:val="4E106CB4"/>
    <w:rsid w:val="4E1C5B69"/>
    <w:rsid w:val="4E1E1B24"/>
    <w:rsid w:val="4E22FF4E"/>
    <w:rsid w:val="4E25936A"/>
    <w:rsid w:val="4E2D0C87"/>
    <w:rsid w:val="4E2E7D96"/>
    <w:rsid w:val="4E35B7FC"/>
    <w:rsid w:val="4E3843E1"/>
    <w:rsid w:val="4E42CCE1"/>
    <w:rsid w:val="4E610BD4"/>
    <w:rsid w:val="4E6B4EC5"/>
    <w:rsid w:val="4E6B6942"/>
    <w:rsid w:val="4E71C4D4"/>
    <w:rsid w:val="4E734A8B"/>
    <w:rsid w:val="4E7BBA08"/>
    <w:rsid w:val="4E7F5D04"/>
    <w:rsid w:val="4E85EE53"/>
    <w:rsid w:val="4E952E4E"/>
    <w:rsid w:val="4E9B7AD0"/>
    <w:rsid w:val="4E9BCF34"/>
    <w:rsid w:val="4E9DD304"/>
    <w:rsid w:val="4E9F9AD1"/>
    <w:rsid w:val="4EA08418"/>
    <w:rsid w:val="4EA354F5"/>
    <w:rsid w:val="4EA69F62"/>
    <w:rsid w:val="4EAB4F88"/>
    <w:rsid w:val="4EB47706"/>
    <w:rsid w:val="4EC082E1"/>
    <w:rsid w:val="4EC254A3"/>
    <w:rsid w:val="4ECD6875"/>
    <w:rsid w:val="4ECE38AB"/>
    <w:rsid w:val="4ED403DD"/>
    <w:rsid w:val="4ED7E9EF"/>
    <w:rsid w:val="4ED886C7"/>
    <w:rsid w:val="4EF36FAB"/>
    <w:rsid w:val="4EF6D6A2"/>
    <w:rsid w:val="4EF8F29D"/>
    <w:rsid w:val="4EFA8A33"/>
    <w:rsid w:val="4EFE9ACC"/>
    <w:rsid w:val="4F0256A0"/>
    <w:rsid w:val="4F056F0C"/>
    <w:rsid w:val="4F08626B"/>
    <w:rsid w:val="4F0992CF"/>
    <w:rsid w:val="4F0A95F6"/>
    <w:rsid w:val="4F0D0573"/>
    <w:rsid w:val="4F0F3023"/>
    <w:rsid w:val="4F10D671"/>
    <w:rsid w:val="4F19A53B"/>
    <w:rsid w:val="4F1A9366"/>
    <w:rsid w:val="4F2C57BA"/>
    <w:rsid w:val="4F2C8F68"/>
    <w:rsid w:val="4F2F7E02"/>
    <w:rsid w:val="4F318556"/>
    <w:rsid w:val="4F344A3B"/>
    <w:rsid w:val="4F350A51"/>
    <w:rsid w:val="4F41820E"/>
    <w:rsid w:val="4F44CA78"/>
    <w:rsid w:val="4F54DDD9"/>
    <w:rsid w:val="4F5596A0"/>
    <w:rsid w:val="4F55EE40"/>
    <w:rsid w:val="4F5B691D"/>
    <w:rsid w:val="4F5C0932"/>
    <w:rsid w:val="4F5F3846"/>
    <w:rsid w:val="4F630C1C"/>
    <w:rsid w:val="4F636A3D"/>
    <w:rsid w:val="4F691D28"/>
    <w:rsid w:val="4F6CCDEA"/>
    <w:rsid w:val="4F78104E"/>
    <w:rsid w:val="4F82AF3A"/>
    <w:rsid w:val="4F8520A3"/>
    <w:rsid w:val="4F856834"/>
    <w:rsid w:val="4F8EF1A2"/>
    <w:rsid w:val="4F9A11EF"/>
    <w:rsid w:val="4FA0CD44"/>
    <w:rsid w:val="4FA4D827"/>
    <w:rsid w:val="4FA8CC2B"/>
    <w:rsid w:val="4FBE043A"/>
    <w:rsid w:val="4FCCA918"/>
    <w:rsid w:val="4FD9ACC4"/>
    <w:rsid w:val="4FDA738D"/>
    <w:rsid w:val="4FDFB97E"/>
    <w:rsid w:val="4FE1A2C8"/>
    <w:rsid w:val="4FE3EE69"/>
    <w:rsid w:val="4FEFE45B"/>
    <w:rsid w:val="4FF26D50"/>
    <w:rsid w:val="4FF2DEC6"/>
    <w:rsid w:val="4FF55543"/>
    <w:rsid w:val="4FFA26C4"/>
    <w:rsid w:val="4FFC0168"/>
    <w:rsid w:val="4FFC8A89"/>
    <w:rsid w:val="50059E22"/>
    <w:rsid w:val="500EBA0E"/>
    <w:rsid w:val="50119197"/>
    <w:rsid w:val="50141613"/>
    <w:rsid w:val="5016F474"/>
    <w:rsid w:val="50173790"/>
    <w:rsid w:val="501E1C67"/>
    <w:rsid w:val="5020E90B"/>
    <w:rsid w:val="5021BEB4"/>
    <w:rsid w:val="5021C8DF"/>
    <w:rsid w:val="504709C1"/>
    <w:rsid w:val="50471FE9"/>
    <w:rsid w:val="505EE096"/>
    <w:rsid w:val="506FD56B"/>
    <w:rsid w:val="50714624"/>
    <w:rsid w:val="507B6A63"/>
    <w:rsid w:val="50922BB9"/>
    <w:rsid w:val="5092BB9F"/>
    <w:rsid w:val="509F998F"/>
    <w:rsid w:val="50AA0779"/>
    <w:rsid w:val="50ADD7FB"/>
    <w:rsid w:val="50AFCD11"/>
    <w:rsid w:val="50B23855"/>
    <w:rsid w:val="50B6EB2D"/>
    <w:rsid w:val="50B8ADF4"/>
    <w:rsid w:val="50CC906E"/>
    <w:rsid w:val="50CDBBAE"/>
    <w:rsid w:val="50D5A218"/>
    <w:rsid w:val="50D6F90D"/>
    <w:rsid w:val="50DCC246"/>
    <w:rsid w:val="50EDA53D"/>
    <w:rsid w:val="5100F5F3"/>
    <w:rsid w:val="51014B2D"/>
    <w:rsid w:val="51048D43"/>
    <w:rsid w:val="510E75B8"/>
    <w:rsid w:val="511774A6"/>
    <w:rsid w:val="5122B435"/>
    <w:rsid w:val="5126FF83"/>
    <w:rsid w:val="5128B1C6"/>
    <w:rsid w:val="512A68EF"/>
    <w:rsid w:val="512DC038"/>
    <w:rsid w:val="512DC101"/>
    <w:rsid w:val="51316E32"/>
    <w:rsid w:val="5144BDF2"/>
    <w:rsid w:val="514A777E"/>
    <w:rsid w:val="5155E2C2"/>
    <w:rsid w:val="515AF79D"/>
    <w:rsid w:val="515D0A94"/>
    <w:rsid w:val="51607807"/>
    <w:rsid w:val="5160F468"/>
    <w:rsid w:val="516BD24B"/>
    <w:rsid w:val="517348C0"/>
    <w:rsid w:val="5176B5A4"/>
    <w:rsid w:val="517A49D7"/>
    <w:rsid w:val="51841DAE"/>
    <w:rsid w:val="51849859"/>
    <w:rsid w:val="5185B66B"/>
    <w:rsid w:val="518BEC04"/>
    <w:rsid w:val="5191831A"/>
    <w:rsid w:val="5194F0BD"/>
    <w:rsid w:val="51A082AC"/>
    <w:rsid w:val="51AD2BD7"/>
    <w:rsid w:val="51C14DE3"/>
    <w:rsid w:val="51C4E98C"/>
    <w:rsid w:val="51C81F8A"/>
    <w:rsid w:val="51D67956"/>
    <w:rsid w:val="51D81DAC"/>
    <w:rsid w:val="51D92FF4"/>
    <w:rsid w:val="51DEA038"/>
    <w:rsid w:val="51E5764D"/>
    <w:rsid w:val="51E645FB"/>
    <w:rsid w:val="51E930C4"/>
    <w:rsid w:val="51EE86BB"/>
    <w:rsid w:val="51EF48B1"/>
    <w:rsid w:val="51F519CC"/>
    <w:rsid w:val="51FA5ADF"/>
    <w:rsid w:val="52010584"/>
    <w:rsid w:val="520712FD"/>
    <w:rsid w:val="5208151A"/>
    <w:rsid w:val="5211B2D4"/>
    <w:rsid w:val="52169D75"/>
    <w:rsid w:val="521AAC8A"/>
    <w:rsid w:val="5222EA60"/>
    <w:rsid w:val="5227F83B"/>
    <w:rsid w:val="524C62CD"/>
    <w:rsid w:val="525CFB3A"/>
    <w:rsid w:val="52617E3B"/>
    <w:rsid w:val="52661E66"/>
    <w:rsid w:val="52690D07"/>
    <w:rsid w:val="526A50E4"/>
    <w:rsid w:val="527083C9"/>
    <w:rsid w:val="5271D0A8"/>
    <w:rsid w:val="527468C3"/>
    <w:rsid w:val="52996333"/>
    <w:rsid w:val="529B41AA"/>
    <w:rsid w:val="529B4420"/>
    <w:rsid w:val="52A41B17"/>
    <w:rsid w:val="52B55870"/>
    <w:rsid w:val="52C72CD8"/>
    <w:rsid w:val="52D6B33D"/>
    <w:rsid w:val="52DACED9"/>
    <w:rsid w:val="52E12D5C"/>
    <w:rsid w:val="52E46F35"/>
    <w:rsid w:val="52E4700A"/>
    <w:rsid w:val="52EAFF34"/>
    <w:rsid w:val="52EE250B"/>
    <w:rsid w:val="52F1BD14"/>
    <w:rsid w:val="52F3D4AC"/>
    <w:rsid w:val="52F51A07"/>
    <w:rsid w:val="52F78DA3"/>
    <w:rsid w:val="5306BE0C"/>
    <w:rsid w:val="53082326"/>
    <w:rsid w:val="530867F0"/>
    <w:rsid w:val="5309F576"/>
    <w:rsid w:val="530B3440"/>
    <w:rsid w:val="530FEB87"/>
    <w:rsid w:val="5311ED35"/>
    <w:rsid w:val="532A3E8A"/>
    <w:rsid w:val="533A3AF5"/>
    <w:rsid w:val="533CA033"/>
    <w:rsid w:val="53486156"/>
    <w:rsid w:val="534981D4"/>
    <w:rsid w:val="534CF7EE"/>
    <w:rsid w:val="535A96E3"/>
    <w:rsid w:val="535B676A"/>
    <w:rsid w:val="53611F3B"/>
    <w:rsid w:val="536985F8"/>
    <w:rsid w:val="5370005A"/>
    <w:rsid w:val="537111AA"/>
    <w:rsid w:val="537E4744"/>
    <w:rsid w:val="538B8092"/>
    <w:rsid w:val="53908063"/>
    <w:rsid w:val="53930982"/>
    <w:rsid w:val="5394C5DB"/>
    <w:rsid w:val="53961F57"/>
    <w:rsid w:val="539F52CF"/>
    <w:rsid w:val="53A70D61"/>
    <w:rsid w:val="53A8E6E6"/>
    <w:rsid w:val="53B906B1"/>
    <w:rsid w:val="53BBDB16"/>
    <w:rsid w:val="53BBEA9C"/>
    <w:rsid w:val="53BCB9DC"/>
    <w:rsid w:val="53C492A9"/>
    <w:rsid w:val="53DB814A"/>
    <w:rsid w:val="53E96CF4"/>
    <w:rsid w:val="53FF314E"/>
    <w:rsid w:val="5407EE11"/>
    <w:rsid w:val="541088BD"/>
    <w:rsid w:val="5413BA55"/>
    <w:rsid w:val="54169860"/>
    <w:rsid w:val="541CB354"/>
    <w:rsid w:val="5425669B"/>
    <w:rsid w:val="542733A5"/>
    <w:rsid w:val="542D3C71"/>
    <w:rsid w:val="5435A7C4"/>
    <w:rsid w:val="543E3222"/>
    <w:rsid w:val="543EC1EA"/>
    <w:rsid w:val="5443D5B2"/>
    <w:rsid w:val="544402CA"/>
    <w:rsid w:val="54463B8C"/>
    <w:rsid w:val="5447715B"/>
    <w:rsid w:val="5448A567"/>
    <w:rsid w:val="5464AFBC"/>
    <w:rsid w:val="546DF8F0"/>
    <w:rsid w:val="5475A2A5"/>
    <w:rsid w:val="547C8AFB"/>
    <w:rsid w:val="547FB3C2"/>
    <w:rsid w:val="5484A01D"/>
    <w:rsid w:val="54862004"/>
    <w:rsid w:val="548B33BA"/>
    <w:rsid w:val="548BFB06"/>
    <w:rsid w:val="54954B65"/>
    <w:rsid w:val="54972C85"/>
    <w:rsid w:val="54994218"/>
    <w:rsid w:val="54A2253F"/>
    <w:rsid w:val="54A83B44"/>
    <w:rsid w:val="54AA2CF6"/>
    <w:rsid w:val="54AF9E09"/>
    <w:rsid w:val="54B78B8F"/>
    <w:rsid w:val="54C6217B"/>
    <w:rsid w:val="54D91685"/>
    <w:rsid w:val="54DB7692"/>
    <w:rsid w:val="54E7BBAB"/>
    <w:rsid w:val="54F66462"/>
    <w:rsid w:val="550134EB"/>
    <w:rsid w:val="550F1A10"/>
    <w:rsid w:val="55172F75"/>
    <w:rsid w:val="552154EC"/>
    <w:rsid w:val="5527FCC3"/>
    <w:rsid w:val="553A9C59"/>
    <w:rsid w:val="55408A59"/>
    <w:rsid w:val="55423FC7"/>
    <w:rsid w:val="5556F17D"/>
    <w:rsid w:val="5557BAFD"/>
    <w:rsid w:val="555DDFA4"/>
    <w:rsid w:val="5564503F"/>
    <w:rsid w:val="556AC7C6"/>
    <w:rsid w:val="55732D60"/>
    <w:rsid w:val="5577FAD8"/>
    <w:rsid w:val="5583B2C6"/>
    <w:rsid w:val="558BF3B2"/>
    <w:rsid w:val="558C1F17"/>
    <w:rsid w:val="55907902"/>
    <w:rsid w:val="5599BE0E"/>
    <w:rsid w:val="55A49116"/>
    <w:rsid w:val="55A5234A"/>
    <w:rsid w:val="55B0B487"/>
    <w:rsid w:val="55B49A4F"/>
    <w:rsid w:val="55B528B3"/>
    <w:rsid w:val="55BC62E2"/>
    <w:rsid w:val="55C727EF"/>
    <w:rsid w:val="55C8BD5E"/>
    <w:rsid w:val="55C90CD2"/>
    <w:rsid w:val="55C98A2A"/>
    <w:rsid w:val="55CBE661"/>
    <w:rsid w:val="55DCFD01"/>
    <w:rsid w:val="55DDE789"/>
    <w:rsid w:val="55E61834"/>
    <w:rsid w:val="55F807F8"/>
    <w:rsid w:val="5601AF7E"/>
    <w:rsid w:val="560F1F78"/>
    <w:rsid w:val="56126F9B"/>
    <w:rsid w:val="5615370D"/>
    <w:rsid w:val="5615E0FA"/>
    <w:rsid w:val="561A9877"/>
    <w:rsid w:val="561F17F4"/>
    <w:rsid w:val="56258557"/>
    <w:rsid w:val="562CBAC9"/>
    <w:rsid w:val="56317AE7"/>
    <w:rsid w:val="5644050D"/>
    <w:rsid w:val="5648506E"/>
    <w:rsid w:val="565127C5"/>
    <w:rsid w:val="5653EB22"/>
    <w:rsid w:val="5657349E"/>
    <w:rsid w:val="56594CF5"/>
    <w:rsid w:val="566298DC"/>
    <w:rsid w:val="5678B852"/>
    <w:rsid w:val="567AC846"/>
    <w:rsid w:val="5688289A"/>
    <w:rsid w:val="5688933D"/>
    <w:rsid w:val="568AA058"/>
    <w:rsid w:val="56A994F9"/>
    <w:rsid w:val="56AA7C26"/>
    <w:rsid w:val="56C03279"/>
    <w:rsid w:val="56C0FC84"/>
    <w:rsid w:val="56C373E0"/>
    <w:rsid w:val="56C656E6"/>
    <w:rsid w:val="56CA1903"/>
    <w:rsid w:val="56CA34AF"/>
    <w:rsid w:val="56CDB83B"/>
    <w:rsid w:val="56CF89CA"/>
    <w:rsid w:val="56DEA26B"/>
    <w:rsid w:val="56DF5650"/>
    <w:rsid w:val="56E24101"/>
    <w:rsid w:val="56EC1937"/>
    <w:rsid w:val="56ECF7AD"/>
    <w:rsid w:val="56F45A9E"/>
    <w:rsid w:val="56F4C50B"/>
    <w:rsid w:val="56F758B9"/>
    <w:rsid w:val="570020A0"/>
    <w:rsid w:val="57049515"/>
    <w:rsid w:val="5706B176"/>
    <w:rsid w:val="570B3CD8"/>
    <w:rsid w:val="570C3AAB"/>
    <w:rsid w:val="570D143B"/>
    <w:rsid w:val="570DFEF5"/>
    <w:rsid w:val="57178DBE"/>
    <w:rsid w:val="571BB756"/>
    <w:rsid w:val="57242468"/>
    <w:rsid w:val="5724A3C2"/>
    <w:rsid w:val="5725BD05"/>
    <w:rsid w:val="57263D4D"/>
    <w:rsid w:val="57268592"/>
    <w:rsid w:val="5729EB9B"/>
    <w:rsid w:val="573CF738"/>
    <w:rsid w:val="57444263"/>
    <w:rsid w:val="57447356"/>
    <w:rsid w:val="574A8908"/>
    <w:rsid w:val="575E991C"/>
    <w:rsid w:val="5769118D"/>
    <w:rsid w:val="57A02688"/>
    <w:rsid w:val="57AC1518"/>
    <w:rsid w:val="57B767A8"/>
    <w:rsid w:val="57BAE29B"/>
    <w:rsid w:val="57BD9F7C"/>
    <w:rsid w:val="57C112E3"/>
    <w:rsid w:val="57C3CE55"/>
    <w:rsid w:val="57C88B2A"/>
    <w:rsid w:val="57D3FDB8"/>
    <w:rsid w:val="57DB7002"/>
    <w:rsid w:val="57E525E2"/>
    <w:rsid w:val="57F2D577"/>
    <w:rsid w:val="57F73751"/>
    <w:rsid w:val="57F96706"/>
    <w:rsid w:val="57FAFE06"/>
    <w:rsid w:val="5812E065"/>
    <w:rsid w:val="581AE479"/>
    <w:rsid w:val="5822ABF6"/>
    <w:rsid w:val="58232604"/>
    <w:rsid w:val="582763DF"/>
    <w:rsid w:val="582EB5EE"/>
    <w:rsid w:val="583196A4"/>
    <w:rsid w:val="5836F3C6"/>
    <w:rsid w:val="5837A32A"/>
    <w:rsid w:val="58395362"/>
    <w:rsid w:val="58407BE4"/>
    <w:rsid w:val="585CAACE"/>
    <w:rsid w:val="58647261"/>
    <w:rsid w:val="587B286D"/>
    <w:rsid w:val="5881CAB2"/>
    <w:rsid w:val="5881F511"/>
    <w:rsid w:val="58837CAD"/>
    <w:rsid w:val="5883ED46"/>
    <w:rsid w:val="5886F9F0"/>
    <w:rsid w:val="5887733D"/>
    <w:rsid w:val="58882216"/>
    <w:rsid w:val="588FAB49"/>
    <w:rsid w:val="5893291A"/>
    <w:rsid w:val="58941169"/>
    <w:rsid w:val="5899C21E"/>
    <w:rsid w:val="58A74902"/>
    <w:rsid w:val="58AD1771"/>
    <w:rsid w:val="58B664FF"/>
    <w:rsid w:val="58B7E51B"/>
    <w:rsid w:val="58B918AC"/>
    <w:rsid w:val="58C05D98"/>
    <w:rsid w:val="58CD9D4B"/>
    <w:rsid w:val="58D4A4AE"/>
    <w:rsid w:val="58DB0E47"/>
    <w:rsid w:val="58DDD975"/>
    <w:rsid w:val="58E1F56A"/>
    <w:rsid w:val="58E39CE2"/>
    <w:rsid w:val="58E86B1D"/>
    <w:rsid w:val="58E9694E"/>
    <w:rsid w:val="58EAEFF7"/>
    <w:rsid w:val="58F45177"/>
    <w:rsid w:val="58F8B38B"/>
    <w:rsid w:val="58F8CB22"/>
    <w:rsid w:val="58F97DDB"/>
    <w:rsid w:val="5902FBE0"/>
    <w:rsid w:val="59045C2F"/>
    <w:rsid w:val="5906C78F"/>
    <w:rsid w:val="591246D9"/>
    <w:rsid w:val="591629F3"/>
    <w:rsid w:val="5918B748"/>
    <w:rsid w:val="591C69B1"/>
    <w:rsid w:val="59327073"/>
    <w:rsid w:val="5941FB10"/>
    <w:rsid w:val="594B332E"/>
    <w:rsid w:val="59531A39"/>
    <w:rsid w:val="595AFE74"/>
    <w:rsid w:val="595CE344"/>
    <w:rsid w:val="596E5090"/>
    <w:rsid w:val="597CF4AD"/>
    <w:rsid w:val="598155D3"/>
    <w:rsid w:val="59819B62"/>
    <w:rsid w:val="5983C66C"/>
    <w:rsid w:val="598489B0"/>
    <w:rsid w:val="5990B26F"/>
    <w:rsid w:val="59921942"/>
    <w:rsid w:val="5997F8B6"/>
    <w:rsid w:val="59987DF3"/>
    <w:rsid w:val="59A495CA"/>
    <w:rsid w:val="59A67483"/>
    <w:rsid w:val="59A99D0D"/>
    <w:rsid w:val="59AD0CF6"/>
    <w:rsid w:val="59B05914"/>
    <w:rsid w:val="59BEC85E"/>
    <w:rsid w:val="59BFA94D"/>
    <w:rsid w:val="59C39460"/>
    <w:rsid w:val="59C6392C"/>
    <w:rsid w:val="59C8ED7D"/>
    <w:rsid w:val="59C9A397"/>
    <w:rsid w:val="59CE1533"/>
    <w:rsid w:val="59D3BF2A"/>
    <w:rsid w:val="59E1C85C"/>
    <w:rsid w:val="59E222EE"/>
    <w:rsid w:val="59E7EB08"/>
    <w:rsid w:val="59EC767E"/>
    <w:rsid w:val="59F2E543"/>
    <w:rsid w:val="5A00BEA5"/>
    <w:rsid w:val="5A02233A"/>
    <w:rsid w:val="5A099710"/>
    <w:rsid w:val="5A1F64FB"/>
    <w:rsid w:val="5A31B41E"/>
    <w:rsid w:val="5A37C162"/>
    <w:rsid w:val="5A37F59A"/>
    <w:rsid w:val="5A3AEC13"/>
    <w:rsid w:val="5A3C1BF9"/>
    <w:rsid w:val="5A417547"/>
    <w:rsid w:val="5A4C2841"/>
    <w:rsid w:val="5A544131"/>
    <w:rsid w:val="5A58F2B6"/>
    <w:rsid w:val="5A5ADAD6"/>
    <w:rsid w:val="5A61DC62"/>
    <w:rsid w:val="5A6475A9"/>
    <w:rsid w:val="5A70C51B"/>
    <w:rsid w:val="5A765E0F"/>
    <w:rsid w:val="5A8E5DA9"/>
    <w:rsid w:val="5A8F6E3C"/>
    <w:rsid w:val="5A933009"/>
    <w:rsid w:val="5A9342C8"/>
    <w:rsid w:val="5A94A578"/>
    <w:rsid w:val="5A959BB2"/>
    <w:rsid w:val="5A9B6B94"/>
    <w:rsid w:val="5A9FC511"/>
    <w:rsid w:val="5AA13000"/>
    <w:rsid w:val="5AADB12A"/>
    <w:rsid w:val="5ABA8DC3"/>
    <w:rsid w:val="5ABE3721"/>
    <w:rsid w:val="5ACF6062"/>
    <w:rsid w:val="5AD3084A"/>
    <w:rsid w:val="5AD66CF2"/>
    <w:rsid w:val="5AD70DFB"/>
    <w:rsid w:val="5ADC081C"/>
    <w:rsid w:val="5ADD2753"/>
    <w:rsid w:val="5ADEF46F"/>
    <w:rsid w:val="5AE542E5"/>
    <w:rsid w:val="5AE60E84"/>
    <w:rsid w:val="5AE6DE8F"/>
    <w:rsid w:val="5AEAF1C2"/>
    <w:rsid w:val="5AEEA810"/>
    <w:rsid w:val="5AFC9E2C"/>
    <w:rsid w:val="5B048778"/>
    <w:rsid w:val="5B0FD776"/>
    <w:rsid w:val="5B119AE5"/>
    <w:rsid w:val="5B14407F"/>
    <w:rsid w:val="5B14F57C"/>
    <w:rsid w:val="5B19131A"/>
    <w:rsid w:val="5B1E79C1"/>
    <w:rsid w:val="5B26B52B"/>
    <w:rsid w:val="5B26CD13"/>
    <w:rsid w:val="5B2F6DBC"/>
    <w:rsid w:val="5B30484F"/>
    <w:rsid w:val="5B356DAD"/>
    <w:rsid w:val="5B42A266"/>
    <w:rsid w:val="5B4BD547"/>
    <w:rsid w:val="5B4E7D50"/>
    <w:rsid w:val="5B4F74DC"/>
    <w:rsid w:val="5B511552"/>
    <w:rsid w:val="5B52A061"/>
    <w:rsid w:val="5B5533C7"/>
    <w:rsid w:val="5B559C2C"/>
    <w:rsid w:val="5B595374"/>
    <w:rsid w:val="5B5BFA8A"/>
    <w:rsid w:val="5B61F340"/>
    <w:rsid w:val="5B6FA376"/>
    <w:rsid w:val="5B70EA19"/>
    <w:rsid w:val="5B7338E0"/>
    <w:rsid w:val="5B743DDA"/>
    <w:rsid w:val="5B79CC18"/>
    <w:rsid w:val="5B7E3455"/>
    <w:rsid w:val="5B81A6DD"/>
    <w:rsid w:val="5B8A5B4C"/>
    <w:rsid w:val="5B91C016"/>
    <w:rsid w:val="5B952950"/>
    <w:rsid w:val="5BA0E54A"/>
    <w:rsid w:val="5BA7ECAD"/>
    <w:rsid w:val="5BBEF1CC"/>
    <w:rsid w:val="5BC04233"/>
    <w:rsid w:val="5BC20B7E"/>
    <w:rsid w:val="5BD1D8F2"/>
    <w:rsid w:val="5BD74774"/>
    <w:rsid w:val="5BF74DC1"/>
    <w:rsid w:val="5BF8B475"/>
    <w:rsid w:val="5C07228B"/>
    <w:rsid w:val="5C08708D"/>
    <w:rsid w:val="5C15082A"/>
    <w:rsid w:val="5C2B2CCE"/>
    <w:rsid w:val="5C30544D"/>
    <w:rsid w:val="5C320DC8"/>
    <w:rsid w:val="5C385F18"/>
    <w:rsid w:val="5C3CDA54"/>
    <w:rsid w:val="5C4E3BC2"/>
    <w:rsid w:val="5C513DF0"/>
    <w:rsid w:val="5C53424C"/>
    <w:rsid w:val="5C569944"/>
    <w:rsid w:val="5C6194B0"/>
    <w:rsid w:val="5C636FD0"/>
    <w:rsid w:val="5C67DB6A"/>
    <w:rsid w:val="5C737229"/>
    <w:rsid w:val="5C774158"/>
    <w:rsid w:val="5C77E68A"/>
    <w:rsid w:val="5C79C7A2"/>
    <w:rsid w:val="5C7AC4D0"/>
    <w:rsid w:val="5C8142B8"/>
    <w:rsid w:val="5C829687"/>
    <w:rsid w:val="5C8AAB82"/>
    <w:rsid w:val="5C8CC353"/>
    <w:rsid w:val="5C998315"/>
    <w:rsid w:val="5CA050BE"/>
    <w:rsid w:val="5CA3F210"/>
    <w:rsid w:val="5CAB5FA9"/>
    <w:rsid w:val="5CBA173A"/>
    <w:rsid w:val="5CBAAFEE"/>
    <w:rsid w:val="5CC0D2E4"/>
    <w:rsid w:val="5CC6A12E"/>
    <w:rsid w:val="5CCD7EE2"/>
    <w:rsid w:val="5CD1B6C1"/>
    <w:rsid w:val="5CD477BA"/>
    <w:rsid w:val="5CD5F012"/>
    <w:rsid w:val="5CDA2D72"/>
    <w:rsid w:val="5CE6AB4F"/>
    <w:rsid w:val="5CF7D4C1"/>
    <w:rsid w:val="5CF9086C"/>
    <w:rsid w:val="5CFC2DEF"/>
    <w:rsid w:val="5CFF739C"/>
    <w:rsid w:val="5D001F50"/>
    <w:rsid w:val="5D11C629"/>
    <w:rsid w:val="5D1DF505"/>
    <w:rsid w:val="5D209848"/>
    <w:rsid w:val="5D42D5A0"/>
    <w:rsid w:val="5D476EA7"/>
    <w:rsid w:val="5D48972B"/>
    <w:rsid w:val="5D493AC5"/>
    <w:rsid w:val="5D4E76DE"/>
    <w:rsid w:val="5D4ECAC7"/>
    <w:rsid w:val="5D4FC92C"/>
    <w:rsid w:val="5D50747E"/>
    <w:rsid w:val="5D53B927"/>
    <w:rsid w:val="5D581B5C"/>
    <w:rsid w:val="5D62BD5C"/>
    <w:rsid w:val="5D66E5C9"/>
    <w:rsid w:val="5D676077"/>
    <w:rsid w:val="5D6AE151"/>
    <w:rsid w:val="5D76F512"/>
    <w:rsid w:val="5D77CC94"/>
    <w:rsid w:val="5D7E089F"/>
    <w:rsid w:val="5D7E6B3F"/>
    <w:rsid w:val="5D8E232D"/>
    <w:rsid w:val="5D8EE998"/>
    <w:rsid w:val="5D94E2B6"/>
    <w:rsid w:val="5D958710"/>
    <w:rsid w:val="5D967904"/>
    <w:rsid w:val="5D98FA90"/>
    <w:rsid w:val="5D9C4421"/>
    <w:rsid w:val="5DA8DD84"/>
    <w:rsid w:val="5DBEBDD3"/>
    <w:rsid w:val="5DBEDA9B"/>
    <w:rsid w:val="5DBF5015"/>
    <w:rsid w:val="5DCF2F55"/>
    <w:rsid w:val="5DD1B162"/>
    <w:rsid w:val="5DD73EA4"/>
    <w:rsid w:val="5DD75FA2"/>
    <w:rsid w:val="5DD9E98E"/>
    <w:rsid w:val="5DDC2AEE"/>
    <w:rsid w:val="5DEC6E5C"/>
    <w:rsid w:val="5DF3C5A5"/>
    <w:rsid w:val="5DF91E2C"/>
    <w:rsid w:val="5DF93008"/>
    <w:rsid w:val="5E0E16DE"/>
    <w:rsid w:val="5E0F6108"/>
    <w:rsid w:val="5E1220DC"/>
    <w:rsid w:val="5E1828DD"/>
    <w:rsid w:val="5E1D804D"/>
    <w:rsid w:val="5E1D8180"/>
    <w:rsid w:val="5E2EDED3"/>
    <w:rsid w:val="5E3199D6"/>
    <w:rsid w:val="5E3256EA"/>
    <w:rsid w:val="5E37637B"/>
    <w:rsid w:val="5E3C4E7E"/>
    <w:rsid w:val="5E42856C"/>
    <w:rsid w:val="5E42D399"/>
    <w:rsid w:val="5E436FAC"/>
    <w:rsid w:val="5E493D15"/>
    <w:rsid w:val="5E4EEE40"/>
    <w:rsid w:val="5E4FEC1F"/>
    <w:rsid w:val="5E5065D0"/>
    <w:rsid w:val="5E5814A0"/>
    <w:rsid w:val="5E5CF390"/>
    <w:rsid w:val="5E5F0020"/>
    <w:rsid w:val="5E62E8CE"/>
    <w:rsid w:val="5E67B52D"/>
    <w:rsid w:val="5E6D6119"/>
    <w:rsid w:val="5E738006"/>
    <w:rsid w:val="5E84E3D1"/>
    <w:rsid w:val="5E859B55"/>
    <w:rsid w:val="5E8D0CED"/>
    <w:rsid w:val="5E9000CA"/>
    <w:rsid w:val="5E94779F"/>
    <w:rsid w:val="5EA0FDA9"/>
    <w:rsid w:val="5EAD263E"/>
    <w:rsid w:val="5EB39264"/>
    <w:rsid w:val="5EC36AC9"/>
    <w:rsid w:val="5EC9FEE4"/>
    <w:rsid w:val="5ECB8690"/>
    <w:rsid w:val="5ECC4BE6"/>
    <w:rsid w:val="5ECE61DC"/>
    <w:rsid w:val="5ED156EF"/>
    <w:rsid w:val="5EDB7C0D"/>
    <w:rsid w:val="5EE17E1A"/>
    <w:rsid w:val="5EE4EED3"/>
    <w:rsid w:val="5EE84140"/>
    <w:rsid w:val="5EEA335B"/>
    <w:rsid w:val="5EEDE713"/>
    <w:rsid w:val="5EEF1E3E"/>
    <w:rsid w:val="5EF6FEDB"/>
    <w:rsid w:val="5EF90279"/>
    <w:rsid w:val="5F0956ED"/>
    <w:rsid w:val="5F0FA860"/>
    <w:rsid w:val="5F107A34"/>
    <w:rsid w:val="5F17409D"/>
    <w:rsid w:val="5F1B65C3"/>
    <w:rsid w:val="5F20A860"/>
    <w:rsid w:val="5F2B21AA"/>
    <w:rsid w:val="5F2D7C4F"/>
    <w:rsid w:val="5F2FF06A"/>
    <w:rsid w:val="5F34F8E0"/>
    <w:rsid w:val="5F421DAD"/>
    <w:rsid w:val="5F4AA0B8"/>
    <w:rsid w:val="5F4AFD45"/>
    <w:rsid w:val="5F591FA2"/>
    <w:rsid w:val="5F6220FF"/>
    <w:rsid w:val="5F624252"/>
    <w:rsid w:val="5F63FEA5"/>
    <w:rsid w:val="5F6FE295"/>
    <w:rsid w:val="5F878D21"/>
    <w:rsid w:val="5F8E7D55"/>
    <w:rsid w:val="5FA340A8"/>
    <w:rsid w:val="5FA68C3A"/>
    <w:rsid w:val="5FA9E309"/>
    <w:rsid w:val="5FAF1E21"/>
    <w:rsid w:val="5FB31F8F"/>
    <w:rsid w:val="5FB3F615"/>
    <w:rsid w:val="5FB43B11"/>
    <w:rsid w:val="5FB69B96"/>
    <w:rsid w:val="5FB7101B"/>
    <w:rsid w:val="5FBDFE57"/>
    <w:rsid w:val="5FC07DB4"/>
    <w:rsid w:val="5FD8045C"/>
    <w:rsid w:val="5FD93725"/>
    <w:rsid w:val="5FE19EAD"/>
    <w:rsid w:val="5FE3AA8B"/>
    <w:rsid w:val="5FE97318"/>
    <w:rsid w:val="5FF34032"/>
    <w:rsid w:val="5FF3564A"/>
    <w:rsid w:val="5FFDC6FA"/>
    <w:rsid w:val="6006A0C0"/>
    <w:rsid w:val="60094C98"/>
    <w:rsid w:val="60144577"/>
    <w:rsid w:val="60179C37"/>
    <w:rsid w:val="601B0650"/>
    <w:rsid w:val="601FC1AC"/>
    <w:rsid w:val="60221BCB"/>
    <w:rsid w:val="603C7079"/>
    <w:rsid w:val="60412009"/>
    <w:rsid w:val="6042B37E"/>
    <w:rsid w:val="6042CBB8"/>
    <w:rsid w:val="605187D4"/>
    <w:rsid w:val="6051EFC1"/>
    <w:rsid w:val="6058F280"/>
    <w:rsid w:val="6059B912"/>
    <w:rsid w:val="606EF57A"/>
    <w:rsid w:val="607BD462"/>
    <w:rsid w:val="607C786E"/>
    <w:rsid w:val="6083D1AD"/>
    <w:rsid w:val="60867D66"/>
    <w:rsid w:val="608D953F"/>
    <w:rsid w:val="6098E57C"/>
    <w:rsid w:val="609B3279"/>
    <w:rsid w:val="609C2C63"/>
    <w:rsid w:val="609F4FED"/>
    <w:rsid w:val="60B19462"/>
    <w:rsid w:val="60BAB16C"/>
    <w:rsid w:val="60C1955A"/>
    <w:rsid w:val="60CA66EC"/>
    <w:rsid w:val="60D6AFC1"/>
    <w:rsid w:val="60E21002"/>
    <w:rsid w:val="60E4FCA0"/>
    <w:rsid w:val="60E69789"/>
    <w:rsid w:val="60F63367"/>
    <w:rsid w:val="61010511"/>
    <w:rsid w:val="6106ACD7"/>
    <w:rsid w:val="6110F436"/>
    <w:rsid w:val="6113E7E2"/>
    <w:rsid w:val="611C50DF"/>
    <w:rsid w:val="611E75EA"/>
    <w:rsid w:val="6128988E"/>
    <w:rsid w:val="61289E4C"/>
    <w:rsid w:val="612E6973"/>
    <w:rsid w:val="61343124"/>
    <w:rsid w:val="6135FC09"/>
    <w:rsid w:val="613F2301"/>
    <w:rsid w:val="6148CDDF"/>
    <w:rsid w:val="61526851"/>
    <w:rsid w:val="616CDE05"/>
    <w:rsid w:val="61737FC7"/>
    <w:rsid w:val="617CE63A"/>
    <w:rsid w:val="6180900B"/>
    <w:rsid w:val="61896DCB"/>
    <w:rsid w:val="61964FC1"/>
    <w:rsid w:val="619B4C12"/>
    <w:rsid w:val="61A01885"/>
    <w:rsid w:val="61AF292A"/>
    <w:rsid w:val="61B7EEC5"/>
    <w:rsid w:val="61C0E286"/>
    <w:rsid w:val="61C2C41A"/>
    <w:rsid w:val="61C363A1"/>
    <w:rsid w:val="61C376D1"/>
    <w:rsid w:val="61C4F79C"/>
    <w:rsid w:val="61C89BBF"/>
    <w:rsid w:val="61CBB5F0"/>
    <w:rsid w:val="61CDCB0B"/>
    <w:rsid w:val="61D139CB"/>
    <w:rsid w:val="61D611DC"/>
    <w:rsid w:val="61DEC9AE"/>
    <w:rsid w:val="61FB347E"/>
    <w:rsid w:val="61FCC822"/>
    <w:rsid w:val="6201019A"/>
    <w:rsid w:val="62066F8F"/>
    <w:rsid w:val="6218C0CB"/>
    <w:rsid w:val="621B1E79"/>
    <w:rsid w:val="621CD2E2"/>
    <w:rsid w:val="62226F63"/>
    <w:rsid w:val="6224E791"/>
    <w:rsid w:val="622927F0"/>
    <w:rsid w:val="622C897A"/>
    <w:rsid w:val="623478E6"/>
    <w:rsid w:val="62357E0A"/>
    <w:rsid w:val="62476EE0"/>
    <w:rsid w:val="624B7CEF"/>
    <w:rsid w:val="624ED8FD"/>
    <w:rsid w:val="625D55EF"/>
    <w:rsid w:val="625E79A8"/>
    <w:rsid w:val="6262BE14"/>
    <w:rsid w:val="6269191D"/>
    <w:rsid w:val="626E7A83"/>
    <w:rsid w:val="6274D903"/>
    <w:rsid w:val="6274DC0E"/>
    <w:rsid w:val="627C856C"/>
    <w:rsid w:val="62854EF2"/>
    <w:rsid w:val="628CAB83"/>
    <w:rsid w:val="6297CD4C"/>
    <w:rsid w:val="629C8EC9"/>
    <w:rsid w:val="62ACD429"/>
    <w:rsid w:val="62C11A04"/>
    <w:rsid w:val="62C635B6"/>
    <w:rsid w:val="62C86148"/>
    <w:rsid w:val="62D81A0E"/>
    <w:rsid w:val="62DA5368"/>
    <w:rsid w:val="62EDBB3C"/>
    <w:rsid w:val="63078BCD"/>
    <w:rsid w:val="630A9950"/>
    <w:rsid w:val="63108F6E"/>
    <w:rsid w:val="6316FD42"/>
    <w:rsid w:val="6318E3E7"/>
    <w:rsid w:val="6318EAE8"/>
    <w:rsid w:val="6321DCE0"/>
    <w:rsid w:val="6326F5FE"/>
    <w:rsid w:val="6332846F"/>
    <w:rsid w:val="634235A9"/>
    <w:rsid w:val="636E154D"/>
    <w:rsid w:val="6371AEAB"/>
    <w:rsid w:val="637EA145"/>
    <w:rsid w:val="638B02A5"/>
    <w:rsid w:val="639B82CB"/>
    <w:rsid w:val="639E8D32"/>
    <w:rsid w:val="63A8686C"/>
    <w:rsid w:val="63A90DB5"/>
    <w:rsid w:val="63B5FBA1"/>
    <w:rsid w:val="63BBDAE8"/>
    <w:rsid w:val="63D0968D"/>
    <w:rsid w:val="63D629E7"/>
    <w:rsid w:val="63E1A4AF"/>
    <w:rsid w:val="63EA23A8"/>
    <w:rsid w:val="63F541B0"/>
    <w:rsid w:val="63FDDD46"/>
    <w:rsid w:val="64095C2D"/>
    <w:rsid w:val="64181F2C"/>
    <w:rsid w:val="6418A42D"/>
    <w:rsid w:val="6418FB19"/>
    <w:rsid w:val="641E9CE8"/>
    <w:rsid w:val="6428F2D9"/>
    <w:rsid w:val="642A3FC0"/>
    <w:rsid w:val="642A8733"/>
    <w:rsid w:val="64398889"/>
    <w:rsid w:val="643B3BCA"/>
    <w:rsid w:val="644A1DD6"/>
    <w:rsid w:val="644C17A9"/>
    <w:rsid w:val="64604A25"/>
    <w:rsid w:val="6463D72F"/>
    <w:rsid w:val="6464BEFD"/>
    <w:rsid w:val="646756A9"/>
    <w:rsid w:val="646C7469"/>
    <w:rsid w:val="646D2067"/>
    <w:rsid w:val="647A9B1F"/>
    <w:rsid w:val="6482D89A"/>
    <w:rsid w:val="64849896"/>
    <w:rsid w:val="649E50E6"/>
    <w:rsid w:val="64A158E3"/>
    <w:rsid w:val="64A50F93"/>
    <w:rsid w:val="64A6B939"/>
    <w:rsid w:val="64A930AA"/>
    <w:rsid w:val="64AA129F"/>
    <w:rsid w:val="64B14D1C"/>
    <w:rsid w:val="64B24DD2"/>
    <w:rsid w:val="64B2CDA3"/>
    <w:rsid w:val="64C3195E"/>
    <w:rsid w:val="64D34FE6"/>
    <w:rsid w:val="64D5B7DF"/>
    <w:rsid w:val="64E5F969"/>
    <w:rsid w:val="64EDF1AB"/>
    <w:rsid w:val="64F5E131"/>
    <w:rsid w:val="650CADEA"/>
    <w:rsid w:val="6515D5E0"/>
    <w:rsid w:val="651828AC"/>
    <w:rsid w:val="65182D85"/>
    <w:rsid w:val="65192F7B"/>
    <w:rsid w:val="6526CD11"/>
    <w:rsid w:val="653E9D58"/>
    <w:rsid w:val="654EF8E4"/>
    <w:rsid w:val="655A11C3"/>
    <w:rsid w:val="655A83D4"/>
    <w:rsid w:val="656054D1"/>
    <w:rsid w:val="656413E1"/>
    <w:rsid w:val="656C04F2"/>
    <w:rsid w:val="65741801"/>
    <w:rsid w:val="65762915"/>
    <w:rsid w:val="65788635"/>
    <w:rsid w:val="657DACE9"/>
    <w:rsid w:val="658D24A8"/>
    <w:rsid w:val="65970F18"/>
    <w:rsid w:val="65A05FEE"/>
    <w:rsid w:val="65A8EBA0"/>
    <w:rsid w:val="65ABA0FD"/>
    <w:rsid w:val="65AFE46F"/>
    <w:rsid w:val="65B295B2"/>
    <w:rsid w:val="65B59E6F"/>
    <w:rsid w:val="65BEBF19"/>
    <w:rsid w:val="65BED7F9"/>
    <w:rsid w:val="65BFB05B"/>
    <w:rsid w:val="65BFEC35"/>
    <w:rsid w:val="65C8E1CE"/>
    <w:rsid w:val="65CCAD3A"/>
    <w:rsid w:val="65CFF5EC"/>
    <w:rsid w:val="65D75D5F"/>
    <w:rsid w:val="65DD479F"/>
    <w:rsid w:val="65DEAE73"/>
    <w:rsid w:val="65E474EB"/>
    <w:rsid w:val="65E552E8"/>
    <w:rsid w:val="65E7E80A"/>
    <w:rsid w:val="65EEE8F2"/>
    <w:rsid w:val="65FAE522"/>
    <w:rsid w:val="6601D485"/>
    <w:rsid w:val="660AFD0C"/>
    <w:rsid w:val="660E2C0E"/>
    <w:rsid w:val="6610F640"/>
    <w:rsid w:val="6618F032"/>
    <w:rsid w:val="66272B40"/>
    <w:rsid w:val="662E254E"/>
    <w:rsid w:val="6640D3AE"/>
    <w:rsid w:val="66418A86"/>
    <w:rsid w:val="66508BAA"/>
    <w:rsid w:val="665CD24B"/>
    <w:rsid w:val="6669B407"/>
    <w:rsid w:val="668CA701"/>
    <w:rsid w:val="6696BB0B"/>
    <w:rsid w:val="669D0930"/>
    <w:rsid w:val="66A77F4C"/>
    <w:rsid w:val="66A78D77"/>
    <w:rsid w:val="66B0A17E"/>
    <w:rsid w:val="66BD1920"/>
    <w:rsid w:val="66CC7FEA"/>
    <w:rsid w:val="66CDC812"/>
    <w:rsid w:val="66D46361"/>
    <w:rsid w:val="66D6BE11"/>
    <w:rsid w:val="66D7076C"/>
    <w:rsid w:val="66E2BEE1"/>
    <w:rsid w:val="66E68DF2"/>
    <w:rsid w:val="66FA017B"/>
    <w:rsid w:val="67047C5C"/>
    <w:rsid w:val="6709A18E"/>
    <w:rsid w:val="670B9AB7"/>
    <w:rsid w:val="670F71A8"/>
    <w:rsid w:val="67118D28"/>
    <w:rsid w:val="6717466A"/>
    <w:rsid w:val="67188A15"/>
    <w:rsid w:val="671F8B66"/>
    <w:rsid w:val="6725A843"/>
    <w:rsid w:val="6726E366"/>
    <w:rsid w:val="672AE5DC"/>
    <w:rsid w:val="672D54CF"/>
    <w:rsid w:val="6734AEB0"/>
    <w:rsid w:val="6736108C"/>
    <w:rsid w:val="67480987"/>
    <w:rsid w:val="674D87D6"/>
    <w:rsid w:val="67535187"/>
    <w:rsid w:val="6754EF5B"/>
    <w:rsid w:val="67616321"/>
    <w:rsid w:val="6767CE42"/>
    <w:rsid w:val="6769B6CF"/>
    <w:rsid w:val="676B37FD"/>
    <w:rsid w:val="677034D6"/>
    <w:rsid w:val="67777E38"/>
    <w:rsid w:val="67820DA3"/>
    <w:rsid w:val="6786EF4B"/>
    <w:rsid w:val="6793B673"/>
    <w:rsid w:val="679927D4"/>
    <w:rsid w:val="679E8610"/>
    <w:rsid w:val="67A82EB5"/>
    <w:rsid w:val="67B75820"/>
    <w:rsid w:val="67B9744E"/>
    <w:rsid w:val="67BE5F2D"/>
    <w:rsid w:val="67C0EF39"/>
    <w:rsid w:val="67C0F63D"/>
    <w:rsid w:val="67C6963D"/>
    <w:rsid w:val="67C8A9AB"/>
    <w:rsid w:val="67CA8C9D"/>
    <w:rsid w:val="67CFB708"/>
    <w:rsid w:val="67D428D1"/>
    <w:rsid w:val="67D7205C"/>
    <w:rsid w:val="67D9E689"/>
    <w:rsid w:val="67DEAEF4"/>
    <w:rsid w:val="67E01393"/>
    <w:rsid w:val="67E6F3EC"/>
    <w:rsid w:val="67F442FF"/>
    <w:rsid w:val="67F91DFB"/>
    <w:rsid w:val="680C084C"/>
    <w:rsid w:val="680D35A1"/>
    <w:rsid w:val="681A64E3"/>
    <w:rsid w:val="681DF273"/>
    <w:rsid w:val="6825ADBE"/>
    <w:rsid w:val="682A5675"/>
    <w:rsid w:val="682F87EF"/>
    <w:rsid w:val="6844EE72"/>
    <w:rsid w:val="68484944"/>
    <w:rsid w:val="685097D5"/>
    <w:rsid w:val="68559B93"/>
    <w:rsid w:val="685C2D21"/>
    <w:rsid w:val="685D1F77"/>
    <w:rsid w:val="685E61DB"/>
    <w:rsid w:val="68653752"/>
    <w:rsid w:val="686BB870"/>
    <w:rsid w:val="6872668A"/>
    <w:rsid w:val="68745698"/>
    <w:rsid w:val="68759E34"/>
    <w:rsid w:val="687FF13D"/>
    <w:rsid w:val="68829861"/>
    <w:rsid w:val="6883907E"/>
    <w:rsid w:val="6886BC62"/>
    <w:rsid w:val="68942915"/>
    <w:rsid w:val="68947BB5"/>
    <w:rsid w:val="689B489A"/>
    <w:rsid w:val="68AA6FFA"/>
    <w:rsid w:val="68AB1C7C"/>
    <w:rsid w:val="68B5BBCA"/>
    <w:rsid w:val="68BBC589"/>
    <w:rsid w:val="68BDCE77"/>
    <w:rsid w:val="68CA3950"/>
    <w:rsid w:val="68CC09DD"/>
    <w:rsid w:val="68D07B02"/>
    <w:rsid w:val="68EF057F"/>
    <w:rsid w:val="68F1B5CE"/>
    <w:rsid w:val="68FE6641"/>
    <w:rsid w:val="69008290"/>
    <w:rsid w:val="6909853A"/>
    <w:rsid w:val="690C0537"/>
    <w:rsid w:val="69157E93"/>
    <w:rsid w:val="69168B77"/>
    <w:rsid w:val="6927FFB2"/>
    <w:rsid w:val="693180F2"/>
    <w:rsid w:val="693C6AB3"/>
    <w:rsid w:val="693D09D2"/>
    <w:rsid w:val="6943C660"/>
    <w:rsid w:val="6957038A"/>
    <w:rsid w:val="6966C817"/>
    <w:rsid w:val="696A3628"/>
    <w:rsid w:val="69799A10"/>
    <w:rsid w:val="697A7F55"/>
    <w:rsid w:val="699DD611"/>
    <w:rsid w:val="699F7701"/>
    <w:rsid w:val="69AC4D58"/>
    <w:rsid w:val="69B7DC40"/>
    <w:rsid w:val="69CC12BC"/>
    <w:rsid w:val="69D14267"/>
    <w:rsid w:val="69D2FC1B"/>
    <w:rsid w:val="69D92EA6"/>
    <w:rsid w:val="69DE454F"/>
    <w:rsid w:val="69DEB02E"/>
    <w:rsid w:val="69E2C20E"/>
    <w:rsid w:val="69E5D607"/>
    <w:rsid w:val="69E6FB66"/>
    <w:rsid w:val="6A06B2C0"/>
    <w:rsid w:val="6A164746"/>
    <w:rsid w:val="6A19CCEC"/>
    <w:rsid w:val="6A1F401C"/>
    <w:rsid w:val="6A232ED3"/>
    <w:rsid w:val="6A2CB593"/>
    <w:rsid w:val="6A2E00C9"/>
    <w:rsid w:val="6A2F1188"/>
    <w:rsid w:val="6A30BD15"/>
    <w:rsid w:val="6A64A7C8"/>
    <w:rsid w:val="6A71EEC2"/>
    <w:rsid w:val="6A8A68AE"/>
    <w:rsid w:val="6A98FCD4"/>
    <w:rsid w:val="6A9A91E7"/>
    <w:rsid w:val="6A9EC2F7"/>
    <w:rsid w:val="6AA639CC"/>
    <w:rsid w:val="6AB1567D"/>
    <w:rsid w:val="6AC3CF8D"/>
    <w:rsid w:val="6AC7C01F"/>
    <w:rsid w:val="6AC9925C"/>
    <w:rsid w:val="6ACAF555"/>
    <w:rsid w:val="6AD098DA"/>
    <w:rsid w:val="6ADA6ED9"/>
    <w:rsid w:val="6AE9125A"/>
    <w:rsid w:val="6AEB07A4"/>
    <w:rsid w:val="6AEC55E8"/>
    <w:rsid w:val="6AEDD983"/>
    <w:rsid w:val="6AFEA5DD"/>
    <w:rsid w:val="6AFF9E78"/>
    <w:rsid w:val="6B014350"/>
    <w:rsid w:val="6B01B46D"/>
    <w:rsid w:val="6B150276"/>
    <w:rsid w:val="6B23D3DA"/>
    <w:rsid w:val="6B2AC90E"/>
    <w:rsid w:val="6B361A08"/>
    <w:rsid w:val="6B5D5840"/>
    <w:rsid w:val="6B5D8A11"/>
    <w:rsid w:val="6B612032"/>
    <w:rsid w:val="6B6BBD44"/>
    <w:rsid w:val="6B797D51"/>
    <w:rsid w:val="6B7A2C4C"/>
    <w:rsid w:val="6B9523BA"/>
    <w:rsid w:val="6B9CD9C5"/>
    <w:rsid w:val="6B9FF65A"/>
    <w:rsid w:val="6BA1D3B3"/>
    <w:rsid w:val="6BA57946"/>
    <w:rsid w:val="6BA5F043"/>
    <w:rsid w:val="6BB59D4D"/>
    <w:rsid w:val="6BB9498C"/>
    <w:rsid w:val="6BC05F50"/>
    <w:rsid w:val="6BC5F746"/>
    <w:rsid w:val="6BC6E0C0"/>
    <w:rsid w:val="6BCAC16B"/>
    <w:rsid w:val="6BD297BF"/>
    <w:rsid w:val="6BD8B7E4"/>
    <w:rsid w:val="6BDC1DCD"/>
    <w:rsid w:val="6BDFACD6"/>
    <w:rsid w:val="6BEADB47"/>
    <w:rsid w:val="6BFA40D5"/>
    <w:rsid w:val="6BFC1397"/>
    <w:rsid w:val="6BFF5721"/>
    <w:rsid w:val="6C0386A3"/>
    <w:rsid w:val="6C0665D7"/>
    <w:rsid w:val="6C14D840"/>
    <w:rsid w:val="6C1B8AE9"/>
    <w:rsid w:val="6C1F5256"/>
    <w:rsid w:val="6C233525"/>
    <w:rsid w:val="6C26408D"/>
    <w:rsid w:val="6C33A1A1"/>
    <w:rsid w:val="6C360703"/>
    <w:rsid w:val="6C3A902D"/>
    <w:rsid w:val="6C3CEC51"/>
    <w:rsid w:val="6C58E768"/>
    <w:rsid w:val="6C5CEA06"/>
    <w:rsid w:val="6C5FE366"/>
    <w:rsid w:val="6C653FAC"/>
    <w:rsid w:val="6C658B40"/>
    <w:rsid w:val="6C6C84A7"/>
    <w:rsid w:val="6C6CCCDE"/>
    <w:rsid w:val="6C8AF3C4"/>
    <w:rsid w:val="6C8F5E9F"/>
    <w:rsid w:val="6C92FA4C"/>
    <w:rsid w:val="6C946BA8"/>
    <w:rsid w:val="6C9BF228"/>
    <w:rsid w:val="6CA97F9B"/>
    <w:rsid w:val="6CAAC1BE"/>
    <w:rsid w:val="6CC52D1A"/>
    <w:rsid w:val="6CCE9E7E"/>
    <w:rsid w:val="6CD4ECB2"/>
    <w:rsid w:val="6CE24CDE"/>
    <w:rsid w:val="6CE4465C"/>
    <w:rsid w:val="6CE7E40A"/>
    <w:rsid w:val="6CF698A1"/>
    <w:rsid w:val="6CFBF0EF"/>
    <w:rsid w:val="6D0C9A27"/>
    <w:rsid w:val="6D12E1CB"/>
    <w:rsid w:val="6D23C3FD"/>
    <w:rsid w:val="6D266942"/>
    <w:rsid w:val="6D28683F"/>
    <w:rsid w:val="6D2B76D5"/>
    <w:rsid w:val="6D305E76"/>
    <w:rsid w:val="6D4B9661"/>
    <w:rsid w:val="6D50952C"/>
    <w:rsid w:val="6D5391A9"/>
    <w:rsid w:val="6D5B75CE"/>
    <w:rsid w:val="6D5C8C3E"/>
    <w:rsid w:val="6D607830"/>
    <w:rsid w:val="6D663C9B"/>
    <w:rsid w:val="6D6AB49B"/>
    <w:rsid w:val="6D7B6D50"/>
    <w:rsid w:val="6D85EC2E"/>
    <w:rsid w:val="6D939B5B"/>
    <w:rsid w:val="6D94C52D"/>
    <w:rsid w:val="6D9A5674"/>
    <w:rsid w:val="6DA4442B"/>
    <w:rsid w:val="6DAE94DB"/>
    <w:rsid w:val="6DB0EA96"/>
    <w:rsid w:val="6DBC0CD6"/>
    <w:rsid w:val="6DBD8DEB"/>
    <w:rsid w:val="6DCD36A9"/>
    <w:rsid w:val="6DCF3127"/>
    <w:rsid w:val="6DD8975B"/>
    <w:rsid w:val="6DDA41DE"/>
    <w:rsid w:val="6DDEF01E"/>
    <w:rsid w:val="6DE1227A"/>
    <w:rsid w:val="6DE1492D"/>
    <w:rsid w:val="6DE4F7B8"/>
    <w:rsid w:val="6DEB3928"/>
    <w:rsid w:val="6DF470A0"/>
    <w:rsid w:val="6DF55118"/>
    <w:rsid w:val="6DFB6C7E"/>
    <w:rsid w:val="6E003B6D"/>
    <w:rsid w:val="6E052844"/>
    <w:rsid w:val="6E1186C4"/>
    <w:rsid w:val="6E137E07"/>
    <w:rsid w:val="6E234FDB"/>
    <w:rsid w:val="6E256905"/>
    <w:rsid w:val="6E2D7B5A"/>
    <w:rsid w:val="6E32EC86"/>
    <w:rsid w:val="6E3489B3"/>
    <w:rsid w:val="6E34AB91"/>
    <w:rsid w:val="6E38C6B7"/>
    <w:rsid w:val="6E3FBE3E"/>
    <w:rsid w:val="6E417CEE"/>
    <w:rsid w:val="6E575E25"/>
    <w:rsid w:val="6E617BD4"/>
    <w:rsid w:val="6E64506D"/>
    <w:rsid w:val="6E6DE25D"/>
    <w:rsid w:val="6E6F0B3E"/>
    <w:rsid w:val="6E7A6515"/>
    <w:rsid w:val="6E812AAE"/>
    <w:rsid w:val="6E87206D"/>
    <w:rsid w:val="6E9737D0"/>
    <w:rsid w:val="6E9DB3C7"/>
    <w:rsid w:val="6EA48474"/>
    <w:rsid w:val="6EAC7280"/>
    <w:rsid w:val="6EB1985A"/>
    <w:rsid w:val="6EB272F4"/>
    <w:rsid w:val="6EB2C6E7"/>
    <w:rsid w:val="6EBD3EC8"/>
    <w:rsid w:val="6EBD6E72"/>
    <w:rsid w:val="6EC220C9"/>
    <w:rsid w:val="6EC45E48"/>
    <w:rsid w:val="6EC9C628"/>
    <w:rsid w:val="6ECAD2B9"/>
    <w:rsid w:val="6ECB048F"/>
    <w:rsid w:val="6ECFF023"/>
    <w:rsid w:val="6EE5E9C6"/>
    <w:rsid w:val="6EF0ACCF"/>
    <w:rsid w:val="6EF7ED13"/>
    <w:rsid w:val="6F00C8CA"/>
    <w:rsid w:val="6F0DE225"/>
    <w:rsid w:val="6F1397E1"/>
    <w:rsid w:val="6F155A45"/>
    <w:rsid w:val="6F295A15"/>
    <w:rsid w:val="6F314D06"/>
    <w:rsid w:val="6F32D15F"/>
    <w:rsid w:val="6F3A0549"/>
    <w:rsid w:val="6F3DF15E"/>
    <w:rsid w:val="6F3F4DED"/>
    <w:rsid w:val="6F406DC9"/>
    <w:rsid w:val="6F4D3E3F"/>
    <w:rsid w:val="6F4EABD1"/>
    <w:rsid w:val="6F501051"/>
    <w:rsid w:val="6F5237C4"/>
    <w:rsid w:val="6F564C78"/>
    <w:rsid w:val="6F5CA279"/>
    <w:rsid w:val="6F635627"/>
    <w:rsid w:val="6F66A5D7"/>
    <w:rsid w:val="6F68C913"/>
    <w:rsid w:val="6F6DAE93"/>
    <w:rsid w:val="6F6F89D8"/>
    <w:rsid w:val="6F7150DF"/>
    <w:rsid w:val="6F72F49C"/>
    <w:rsid w:val="6F78598A"/>
    <w:rsid w:val="6F9130A7"/>
    <w:rsid w:val="6F96F3AA"/>
    <w:rsid w:val="6F9EAC2C"/>
    <w:rsid w:val="6FA1D55B"/>
    <w:rsid w:val="6FA2350A"/>
    <w:rsid w:val="6FB34069"/>
    <w:rsid w:val="6FB86CBF"/>
    <w:rsid w:val="6FC7A309"/>
    <w:rsid w:val="6FC7AA32"/>
    <w:rsid w:val="6FCFDE24"/>
    <w:rsid w:val="6FE0FB35"/>
    <w:rsid w:val="6FEE9223"/>
    <w:rsid w:val="6FF1A6EC"/>
    <w:rsid w:val="6FF8D653"/>
    <w:rsid w:val="7001B7DC"/>
    <w:rsid w:val="7005928A"/>
    <w:rsid w:val="7010F7A4"/>
    <w:rsid w:val="70192BCD"/>
    <w:rsid w:val="701CA39D"/>
    <w:rsid w:val="701EBEE3"/>
    <w:rsid w:val="701F84CC"/>
    <w:rsid w:val="7021609B"/>
    <w:rsid w:val="70230CF1"/>
    <w:rsid w:val="7024F3A7"/>
    <w:rsid w:val="7029AC16"/>
    <w:rsid w:val="70488B9A"/>
    <w:rsid w:val="70503709"/>
    <w:rsid w:val="705CD9AD"/>
    <w:rsid w:val="705DB5D2"/>
    <w:rsid w:val="706282FD"/>
    <w:rsid w:val="7066A31A"/>
    <w:rsid w:val="70689672"/>
    <w:rsid w:val="7072B00A"/>
    <w:rsid w:val="7074C333"/>
    <w:rsid w:val="708CC295"/>
    <w:rsid w:val="7090DE53"/>
    <w:rsid w:val="70931B43"/>
    <w:rsid w:val="70935179"/>
    <w:rsid w:val="70943AC6"/>
    <w:rsid w:val="70973AE6"/>
    <w:rsid w:val="7099F4B9"/>
    <w:rsid w:val="70A13615"/>
    <w:rsid w:val="70A29CFB"/>
    <w:rsid w:val="70AF3699"/>
    <w:rsid w:val="70B26DB5"/>
    <w:rsid w:val="70B66CB2"/>
    <w:rsid w:val="70B84926"/>
    <w:rsid w:val="70B86F6E"/>
    <w:rsid w:val="70BC619C"/>
    <w:rsid w:val="70C50876"/>
    <w:rsid w:val="70D58D59"/>
    <w:rsid w:val="70DB8988"/>
    <w:rsid w:val="70DE1479"/>
    <w:rsid w:val="70E302F9"/>
    <w:rsid w:val="70E30F10"/>
    <w:rsid w:val="70F25272"/>
    <w:rsid w:val="70F6E22C"/>
    <w:rsid w:val="70F78D15"/>
    <w:rsid w:val="710EB0C8"/>
    <w:rsid w:val="710F7F5B"/>
    <w:rsid w:val="7110B0E9"/>
    <w:rsid w:val="711D89BE"/>
    <w:rsid w:val="71237F30"/>
    <w:rsid w:val="71288583"/>
    <w:rsid w:val="712F73E4"/>
    <w:rsid w:val="7139505C"/>
    <w:rsid w:val="713A3890"/>
    <w:rsid w:val="71404906"/>
    <w:rsid w:val="714C1E54"/>
    <w:rsid w:val="7167C757"/>
    <w:rsid w:val="71683967"/>
    <w:rsid w:val="7170F1CC"/>
    <w:rsid w:val="71745663"/>
    <w:rsid w:val="71748728"/>
    <w:rsid w:val="717D7874"/>
    <w:rsid w:val="717F3E07"/>
    <w:rsid w:val="718247F8"/>
    <w:rsid w:val="718822D5"/>
    <w:rsid w:val="718FF87E"/>
    <w:rsid w:val="71AB4DA0"/>
    <w:rsid w:val="71AF94BB"/>
    <w:rsid w:val="71B4FDE4"/>
    <w:rsid w:val="71C59786"/>
    <w:rsid w:val="71C68B51"/>
    <w:rsid w:val="71C84A1F"/>
    <w:rsid w:val="71CC132E"/>
    <w:rsid w:val="71CD3A7A"/>
    <w:rsid w:val="71CED378"/>
    <w:rsid w:val="71D02C74"/>
    <w:rsid w:val="71D77C54"/>
    <w:rsid w:val="71DC2536"/>
    <w:rsid w:val="71DC6B17"/>
    <w:rsid w:val="71E0DF05"/>
    <w:rsid w:val="71E3F7DE"/>
    <w:rsid w:val="71EA3CC5"/>
    <w:rsid w:val="71EBE04E"/>
    <w:rsid w:val="71EFFA60"/>
    <w:rsid w:val="71F20177"/>
    <w:rsid w:val="71F54D93"/>
    <w:rsid w:val="71FA1D1D"/>
    <w:rsid w:val="71FD8D51"/>
    <w:rsid w:val="7201F7E4"/>
    <w:rsid w:val="7205CD37"/>
    <w:rsid w:val="720618FA"/>
    <w:rsid w:val="720F0BE1"/>
    <w:rsid w:val="7224DED1"/>
    <w:rsid w:val="7225BDBE"/>
    <w:rsid w:val="72260879"/>
    <w:rsid w:val="7231FCE1"/>
    <w:rsid w:val="72329BDA"/>
    <w:rsid w:val="7232E3CD"/>
    <w:rsid w:val="7233F6B0"/>
    <w:rsid w:val="7237A1AC"/>
    <w:rsid w:val="72387DB8"/>
    <w:rsid w:val="72454BA8"/>
    <w:rsid w:val="72466DEB"/>
    <w:rsid w:val="725459E3"/>
    <w:rsid w:val="72584EEA"/>
    <w:rsid w:val="725AED63"/>
    <w:rsid w:val="725F0804"/>
    <w:rsid w:val="72725D9F"/>
    <w:rsid w:val="728B8439"/>
    <w:rsid w:val="728F5F94"/>
    <w:rsid w:val="72A0190F"/>
    <w:rsid w:val="72A51134"/>
    <w:rsid w:val="72AA8129"/>
    <w:rsid w:val="72B9559B"/>
    <w:rsid w:val="72BDA721"/>
    <w:rsid w:val="72BF1A38"/>
    <w:rsid w:val="72C7E931"/>
    <w:rsid w:val="72CC23D0"/>
    <w:rsid w:val="72D62958"/>
    <w:rsid w:val="72D8A372"/>
    <w:rsid w:val="72DB1223"/>
    <w:rsid w:val="72DBC62B"/>
    <w:rsid w:val="72E353E6"/>
    <w:rsid w:val="72ECE1DF"/>
    <w:rsid w:val="72EE3ED4"/>
    <w:rsid w:val="72F6C0FE"/>
    <w:rsid w:val="72FC0336"/>
    <w:rsid w:val="7300FC3B"/>
    <w:rsid w:val="7302B02E"/>
    <w:rsid w:val="730A88A1"/>
    <w:rsid w:val="730B2519"/>
    <w:rsid w:val="730DF527"/>
    <w:rsid w:val="731E88EC"/>
    <w:rsid w:val="733193B7"/>
    <w:rsid w:val="73482D6A"/>
    <w:rsid w:val="734D5821"/>
    <w:rsid w:val="7355EF98"/>
    <w:rsid w:val="735BBB64"/>
    <w:rsid w:val="7374BA3F"/>
    <w:rsid w:val="73867E79"/>
    <w:rsid w:val="738CD90B"/>
    <w:rsid w:val="7390B714"/>
    <w:rsid w:val="739362E7"/>
    <w:rsid w:val="739649D9"/>
    <w:rsid w:val="73A2FE7D"/>
    <w:rsid w:val="73A5DC6D"/>
    <w:rsid w:val="73BD78EE"/>
    <w:rsid w:val="73C2354F"/>
    <w:rsid w:val="73C5B22E"/>
    <w:rsid w:val="73C5D7BE"/>
    <w:rsid w:val="73C9F544"/>
    <w:rsid w:val="73D5C35B"/>
    <w:rsid w:val="73DD1C00"/>
    <w:rsid w:val="73DFE418"/>
    <w:rsid w:val="73E0C926"/>
    <w:rsid w:val="73E35CBC"/>
    <w:rsid w:val="73E3B30D"/>
    <w:rsid w:val="73E4ACB1"/>
    <w:rsid w:val="73E7015F"/>
    <w:rsid w:val="73F14E74"/>
    <w:rsid w:val="73F90748"/>
    <w:rsid w:val="74101A7A"/>
    <w:rsid w:val="74152FB2"/>
    <w:rsid w:val="741B0D48"/>
    <w:rsid w:val="74291859"/>
    <w:rsid w:val="742CA35D"/>
    <w:rsid w:val="742FD3CD"/>
    <w:rsid w:val="7433EA2C"/>
    <w:rsid w:val="74374ECB"/>
    <w:rsid w:val="743AB809"/>
    <w:rsid w:val="743C01BB"/>
    <w:rsid w:val="743E6E77"/>
    <w:rsid w:val="744118E8"/>
    <w:rsid w:val="744EF21B"/>
    <w:rsid w:val="74557A08"/>
    <w:rsid w:val="7455E451"/>
    <w:rsid w:val="74620E09"/>
    <w:rsid w:val="7464682D"/>
    <w:rsid w:val="746936C7"/>
    <w:rsid w:val="746CE281"/>
    <w:rsid w:val="74752BC8"/>
    <w:rsid w:val="7477CCFF"/>
    <w:rsid w:val="747A0D5E"/>
    <w:rsid w:val="74870D6F"/>
    <w:rsid w:val="7489ABB9"/>
    <w:rsid w:val="748B422F"/>
    <w:rsid w:val="74A7367F"/>
    <w:rsid w:val="74A8D955"/>
    <w:rsid w:val="74ACB0FC"/>
    <w:rsid w:val="74AFA3D3"/>
    <w:rsid w:val="74C093BF"/>
    <w:rsid w:val="74CFFE77"/>
    <w:rsid w:val="74D0DEF3"/>
    <w:rsid w:val="74D3ED15"/>
    <w:rsid w:val="74DB3CEF"/>
    <w:rsid w:val="74DD8B3E"/>
    <w:rsid w:val="74E758CD"/>
    <w:rsid w:val="74E9AF26"/>
    <w:rsid w:val="74F9AAA5"/>
    <w:rsid w:val="74FCE25E"/>
    <w:rsid w:val="7504C294"/>
    <w:rsid w:val="750B8211"/>
    <w:rsid w:val="750C425A"/>
    <w:rsid w:val="750DA3EF"/>
    <w:rsid w:val="75119007"/>
    <w:rsid w:val="75136E07"/>
    <w:rsid w:val="75195BA5"/>
    <w:rsid w:val="751D8F0C"/>
    <w:rsid w:val="75265B83"/>
    <w:rsid w:val="75274A30"/>
    <w:rsid w:val="75310BE6"/>
    <w:rsid w:val="75331C59"/>
    <w:rsid w:val="75341FC1"/>
    <w:rsid w:val="7538AC34"/>
    <w:rsid w:val="753A6A16"/>
    <w:rsid w:val="753D8BDB"/>
    <w:rsid w:val="7544753B"/>
    <w:rsid w:val="75632E07"/>
    <w:rsid w:val="75678B3D"/>
    <w:rsid w:val="756AD78B"/>
    <w:rsid w:val="756B597F"/>
    <w:rsid w:val="7570FEDB"/>
    <w:rsid w:val="757396FA"/>
    <w:rsid w:val="757A4C91"/>
    <w:rsid w:val="757E5347"/>
    <w:rsid w:val="757E8763"/>
    <w:rsid w:val="7580C5E4"/>
    <w:rsid w:val="758B80FD"/>
    <w:rsid w:val="759132CE"/>
    <w:rsid w:val="75964BAC"/>
    <w:rsid w:val="75B17C5F"/>
    <w:rsid w:val="75BE6DB9"/>
    <w:rsid w:val="75C16339"/>
    <w:rsid w:val="75C176FF"/>
    <w:rsid w:val="75C512C2"/>
    <w:rsid w:val="75DA430C"/>
    <w:rsid w:val="75DA60BB"/>
    <w:rsid w:val="75E221EB"/>
    <w:rsid w:val="75EAF3D3"/>
    <w:rsid w:val="75EE8F1B"/>
    <w:rsid w:val="75EFD85F"/>
    <w:rsid w:val="75FB3BB4"/>
    <w:rsid w:val="75FC2D94"/>
    <w:rsid w:val="760679DB"/>
    <w:rsid w:val="760EC395"/>
    <w:rsid w:val="7611C739"/>
    <w:rsid w:val="7616377C"/>
    <w:rsid w:val="762017DF"/>
    <w:rsid w:val="76224D5C"/>
    <w:rsid w:val="76246B22"/>
    <w:rsid w:val="7624D60E"/>
    <w:rsid w:val="7628850C"/>
    <w:rsid w:val="762D54F7"/>
    <w:rsid w:val="7632FB97"/>
    <w:rsid w:val="76363749"/>
    <w:rsid w:val="7643B8BA"/>
    <w:rsid w:val="7644AE43"/>
    <w:rsid w:val="7645E761"/>
    <w:rsid w:val="764A3DFF"/>
    <w:rsid w:val="76569379"/>
    <w:rsid w:val="7657CB42"/>
    <w:rsid w:val="76593D81"/>
    <w:rsid w:val="766956D1"/>
    <w:rsid w:val="76821F91"/>
    <w:rsid w:val="76856D83"/>
    <w:rsid w:val="76983E64"/>
    <w:rsid w:val="76A2A2BC"/>
    <w:rsid w:val="76A72939"/>
    <w:rsid w:val="76B6C69F"/>
    <w:rsid w:val="76BD052C"/>
    <w:rsid w:val="76C0AA75"/>
    <w:rsid w:val="76CD4FB9"/>
    <w:rsid w:val="76DF2654"/>
    <w:rsid w:val="772618CE"/>
    <w:rsid w:val="772C53CD"/>
    <w:rsid w:val="773E41DA"/>
    <w:rsid w:val="7746B1A9"/>
    <w:rsid w:val="7752AE0A"/>
    <w:rsid w:val="775D7D74"/>
    <w:rsid w:val="775DC6DE"/>
    <w:rsid w:val="77688E0F"/>
    <w:rsid w:val="77764A41"/>
    <w:rsid w:val="7778571E"/>
    <w:rsid w:val="777AA060"/>
    <w:rsid w:val="7783778D"/>
    <w:rsid w:val="7788E97C"/>
    <w:rsid w:val="77976226"/>
    <w:rsid w:val="77BBE840"/>
    <w:rsid w:val="77C3B1EF"/>
    <w:rsid w:val="77CA6F8A"/>
    <w:rsid w:val="77CEBF30"/>
    <w:rsid w:val="77D56970"/>
    <w:rsid w:val="77D62003"/>
    <w:rsid w:val="77D6C5EC"/>
    <w:rsid w:val="77E273B5"/>
    <w:rsid w:val="77E6A466"/>
    <w:rsid w:val="77E91714"/>
    <w:rsid w:val="77EC4F30"/>
    <w:rsid w:val="77EEDBD8"/>
    <w:rsid w:val="77F879E8"/>
    <w:rsid w:val="77F9A408"/>
    <w:rsid w:val="78001F24"/>
    <w:rsid w:val="7800922F"/>
    <w:rsid w:val="78093252"/>
    <w:rsid w:val="7815182E"/>
    <w:rsid w:val="7817F6E9"/>
    <w:rsid w:val="781B73E5"/>
    <w:rsid w:val="7822A92B"/>
    <w:rsid w:val="78238526"/>
    <w:rsid w:val="78287402"/>
    <w:rsid w:val="78359438"/>
    <w:rsid w:val="783BCA7D"/>
    <w:rsid w:val="783C7BFE"/>
    <w:rsid w:val="783CD3CC"/>
    <w:rsid w:val="784544B1"/>
    <w:rsid w:val="78474942"/>
    <w:rsid w:val="7855B6B5"/>
    <w:rsid w:val="785C024A"/>
    <w:rsid w:val="785F0134"/>
    <w:rsid w:val="7878D5F7"/>
    <w:rsid w:val="78793F52"/>
    <w:rsid w:val="7880C282"/>
    <w:rsid w:val="78A710A5"/>
    <w:rsid w:val="78AB37BC"/>
    <w:rsid w:val="78C417D8"/>
    <w:rsid w:val="78D113AF"/>
    <w:rsid w:val="78D1F3F9"/>
    <w:rsid w:val="78D46911"/>
    <w:rsid w:val="78E23BB1"/>
    <w:rsid w:val="78F7EC06"/>
    <w:rsid w:val="78F9E20A"/>
    <w:rsid w:val="78FD76AA"/>
    <w:rsid w:val="7901C91B"/>
    <w:rsid w:val="7907F41A"/>
    <w:rsid w:val="790E6825"/>
    <w:rsid w:val="7912245D"/>
    <w:rsid w:val="791CFF62"/>
    <w:rsid w:val="791E93E0"/>
    <w:rsid w:val="79249C0F"/>
    <w:rsid w:val="7926C518"/>
    <w:rsid w:val="792853FD"/>
    <w:rsid w:val="792BE5D6"/>
    <w:rsid w:val="792DDEE6"/>
    <w:rsid w:val="793BB130"/>
    <w:rsid w:val="794302D2"/>
    <w:rsid w:val="794C17BD"/>
    <w:rsid w:val="7950024E"/>
    <w:rsid w:val="7968C31E"/>
    <w:rsid w:val="7970D308"/>
    <w:rsid w:val="7973D385"/>
    <w:rsid w:val="79777AC2"/>
    <w:rsid w:val="79816E66"/>
    <w:rsid w:val="7984E775"/>
    <w:rsid w:val="79852950"/>
    <w:rsid w:val="7990A31F"/>
    <w:rsid w:val="799F49A5"/>
    <w:rsid w:val="79A1DEDE"/>
    <w:rsid w:val="79A751C5"/>
    <w:rsid w:val="79AF57D4"/>
    <w:rsid w:val="79B8CC86"/>
    <w:rsid w:val="79BFD440"/>
    <w:rsid w:val="79C66712"/>
    <w:rsid w:val="79DB3CC8"/>
    <w:rsid w:val="79DBABA6"/>
    <w:rsid w:val="79DE8B4A"/>
    <w:rsid w:val="79E1D7D1"/>
    <w:rsid w:val="79E47150"/>
    <w:rsid w:val="79E6A035"/>
    <w:rsid w:val="79E7371B"/>
    <w:rsid w:val="79ECA3CD"/>
    <w:rsid w:val="79F04ABE"/>
    <w:rsid w:val="79F33029"/>
    <w:rsid w:val="79F9ED66"/>
    <w:rsid w:val="79FA6AF3"/>
    <w:rsid w:val="7A036FCC"/>
    <w:rsid w:val="7A08BEB7"/>
    <w:rsid w:val="7A0948B1"/>
    <w:rsid w:val="7A0D92C6"/>
    <w:rsid w:val="7A0E0811"/>
    <w:rsid w:val="7A16C859"/>
    <w:rsid w:val="7A19C4C9"/>
    <w:rsid w:val="7A2332A5"/>
    <w:rsid w:val="7A24C6FF"/>
    <w:rsid w:val="7A287853"/>
    <w:rsid w:val="7A367738"/>
    <w:rsid w:val="7A376734"/>
    <w:rsid w:val="7A39B1F4"/>
    <w:rsid w:val="7A3F1289"/>
    <w:rsid w:val="7A4DF636"/>
    <w:rsid w:val="7A4EDBED"/>
    <w:rsid w:val="7A4F1E59"/>
    <w:rsid w:val="7A4F9824"/>
    <w:rsid w:val="7A506C36"/>
    <w:rsid w:val="7A50F287"/>
    <w:rsid w:val="7A5219C4"/>
    <w:rsid w:val="7A5401EA"/>
    <w:rsid w:val="7A548452"/>
    <w:rsid w:val="7A56CED4"/>
    <w:rsid w:val="7A5AACFE"/>
    <w:rsid w:val="7A5DFC92"/>
    <w:rsid w:val="7A5EFB98"/>
    <w:rsid w:val="7A600DB9"/>
    <w:rsid w:val="7A639741"/>
    <w:rsid w:val="7A683F9D"/>
    <w:rsid w:val="7A7B4B31"/>
    <w:rsid w:val="7A930A49"/>
    <w:rsid w:val="7A982C17"/>
    <w:rsid w:val="7A99EE85"/>
    <w:rsid w:val="7AAE74BA"/>
    <w:rsid w:val="7AB1E725"/>
    <w:rsid w:val="7ABBBCD3"/>
    <w:rsid w:val="7AC930AE"/>
    <w:rsid w:val="7ACC31B3"/>
    <w:rsid w:val="7ACCB75A"/>
    <w:rsid w:val="7AD02F6A"/>
    <w:rsid w:val="7AD487C4"/>
    <w:rsid w:val="7AD64BFA"/>
    <w:rsid w:val="7AD6AF3E"/>
    <w:rsid w:val="7AD8311C"/>
    <w:rsid w:val="7AD8B68F"/>
    <w:rsid w:val="7AD986E5"/>
    <w:rsid w:val="7AE73606"/>
    <w:rsid w:val="7AE94D91"/>
    <w:rsid w:val="7AE9B406"/>
    <w:rsid w:val="7AECCA30"/>
    <w:rsid w:val="7AED40FD"/>
    <w:rsid w:val="7AEF22B0"/>
    <w:rsid w:val="7B01D913"/>
    <w:rsid w:val="7B063008"/>
    <w:rsid w:val="7B081B2E"/>
    <w:rsid w:val="7B0DCC7E"/>
    <w:rsid w:val="7B0FBE12"/>
    <w:rsid w:val="7B109EE0"/>
    <w:rsid w:val="7B1DA457"/>
    <w:rsid w:val="7B21ABE1"/>
    <w:rsid w:val="7B2773C2"/>
    <w:rsid w:val="7B2EEC1C"/>
    <w:rsid w:val="7B419EC5"/>
    <w:rsid w:val="7B46DB38"/>
    <w:rsid w:val="7B561C3F"/>
    <w:rsid w:val="7B5BFBDB"/>
    <w:rsid w:val="7B5F26DD"/>
    <w:rsid w:val="7B695ABA"/>
    <w:rsid w:val="7B6DD237"/>
    <w:rsid w:val="7B6ECA8D"/>
    <w:rsid w:val="7B724E91"/>
    <w:rsid w:val="7B7A7301"/>
    <w:rsid w:val="7B7D32F5"/>
    <w:rsid w:val="7B81F69A"/>
    <w:rsid w:val="7B82B8EE"/>
    <w:rsid w:val="7B88A661"/>
    <w:rsid w:val="7B8921FC"/>
    <w:rsid w:val="7B8CD715"/>
    <w:rsid w:val="7B8E234B"/>
    <w:rsid w:val="7B8ECFDE"/>
    <w:rsid w:val="7B9419AF"/>
    <w:rsid w:val="7B9A9C42"/>
    <w:rsid w:val="7BA363ED"/>
    <w:rsid w:val="7BAB99B3"/>
    <w:rsid w:val="7BB0F3C3"/>
    <w:rsid w:val="7BB73831"/>
    <w:rsid w:val="7BC8AFE4"/>
    <w:rsid w:val="7BCA33E5"/>
    <w:rsid w:val="7BD06957"/>
    <w:rsid w:val="7BDCAAC2"/>
    <w:rsid w:val="7BE05C52"/>
    <w:rsid w:val="7BE171B7"/>
    <w:rsid w:val="7BE7671C"/>
    <w:rsid w:val="7BEF3D7C"/>
    <w:rsid w:val="7BF1E6CD"/>
    <w:rsid w:val="7C034C09"/>
    <w:rsid w:val="7C10CCF6"/>
    <w:rsid w:val="7C191B7E"/>
    <w:rsid w:val="7C1A4DEE"/>
    <w:rsid w:val="7C1C7D33"/>
    <w:rsid w:val="7C1F4B6A"/>
    <w:rsid w:val="7C20984F"/>
    <w:rsid w:val="7C224985"/>
    <w:rsid w:val="7C26CB5D"/>
    <w:rsid w:val="7C343F8D"/>
    <w:rsid w:val="7C3B1C82"/>
    <w:rsid w:val="7C3E1A68"/>
    <w:rsid w:val="7C439CD4"/>
    <w:rsid w:val="7C55C663"/>
    <w:rsid w:val="7C574FBD"/>
    <w:rsid w:val="7C5FBA3C"/>
    <w:rsid w:val="7C67CF0D"/>
    <w:rsid w:val="7C68CC0C"/>
    <w:rsid w:val="7C708F7F"/>
    <w:rsid w:val="7C710F6E"/>
    <w:rsid w:val="7C7618EF"/>
    <w:rsid w:val="7C800048"/>
    <w:rsid w:val="7C84674C"/>
    <w:rsid w:val="7C84D4DB"/>
    <w:rsid w:val="7C8BA847"/>
    <w:rsid w:val="7C93F0B3"/>
    <w:rsid w:val="7C941792"/>
    <w:rsid w:val="7C9B2ED0"/>
    <w:rsid w:val="7C9D9298"/>
    <w:rsid w:val="7CB14B8D"/>
    <w:rsid w:val="7CB1CA9D"/>
    <w:rsid w:val="7CC3584C"/>
    <w:rsid w:val="7CC481D4"/>
    <w:rsid w:val="7CE73289"/>
    <w:rsid w:val="7CED11FB"/>
    <w:rsid w:val="7CEE56A5"/>
    <w:rsid w:val="7CEF9B2C"/>
    <w:rsid w:val="7CF13C81"/>
    <w:rsid w:val="7CF9E22E"/>
    <w:rsid w:val="7D01FF6A"/>
    <w:rsid w:val="7D043DE1"/>
    <w:rsid w:val="7D06FCA6"/>
    <w:rsid w:val="7D0B4D65"/>
    <w:rsid w:val="7D0D9D8C"/>
    <w:rsid w:val="7D1C501D"/>
    <w:rsid w:val="7D1DA5B7"/>
    <w:rsid w:val="7D2C8D29"/>
    <w:rsid w:val="7D2E7A6C"/>
    <w:rsid w:val="7D34C2A0"/>
    <w:rsid w:val="7D39E4FE"/>
    <w:rsid w:val="7D3BA8F1"/>
    <w:rsid w:val="7D48949B"/>
    <w:rsid w:val="7D519E9E"/>
    <w:rsid w:val="7D5C018C"/>
    <w:rsid w:val="7D5C0995"/>
    <w:rsid w:val="7D638342"/>
    <w:rsid w:val="7D6395D9"/>
    <w:rsid w:val="7D755116"/>
    <w:rsid w:val="7D774CC3"/>
    <w:rsid w:val="7D809427"/>
    <w:rsid w:val="7D80CE27"/>
    <w:rsid w:val="7D83C636"/>
    <w:rsid w:val="7D84E644"/>
    <w:rsid w:val="7D871508"/>
    <w:rsid w:val="7D8D9992"/>
    <w:rsid w:val="7DA218FE"/>
    <w:rsid w:val="7DA9BB56"/>
    <w:rsid w:val="7DAA6ED9"/>
    <w:rsid w:val="7DB2EBF3"/>
    <w:rsid w:val="7DBE19E6"/>
    <w:rsid w:val="7DBEB814"/>
    <w:rsid w:val="7DC5100D"/>
    <w:rsid w:val="7DC63533"/>
    <w:rsid w:val="7DE253CA"/>
    <w:rsid w:val="7DEB063C"/>
    <w:rsid w:val="7DFAC372"/>
    <w:rsid w:val="7DFAE458"/>
    <w:rsid w:val="7E0F1D26"/>
    <w:rsid w:val="7E303C9C"/>
    <w:rsid w:val="7E31E176"/>
    <w:rsid w:val="7E3973A5"/>
    <w:rsid w:val="7E3E31B5"/>
    <w:rsid w:val="7E4406C2"/>
    <w:rsid w:val="7E4548A4"/>
    <w:rsid w:val="7E5684C0"/>
    <w:rsid w:val="7E5D70AA"/>
    <w:rsid w:val="7E64C5BF"/>
    <w:rsid w:val="7E706E29"/>
    <w:rsid w:val="7E7A8C66"/>
    <w:rsid w:val="7E7DC7A8"/>
    <w:rsid w:val="7E894E0C"/>
    <w:rsid w:val="7E8BF5E7"/>
    <w:rsid w:val="7E99C7BB"/>
    <w:rsid w:val="7EA1C5B3"/>
    <w:rsid w:val="7EA35971"/>
    <w:rsid w:val="7EA4D59C"/>
    <w:rsid w:val="7EA81C6A"/>
    <w:rsid w:val="7EB38457"/>
    <w:rsid w:val="7EB75BA3"/>
    <w:rsid w:val="7EC756C4"/>
    <w:rsid w:val="7ECD7EC4"/>
    <w:rsid w:val="7ECE816E"/>
    <w:rsid w:val="7ED6AC58"/>
    <w:rsid w:val="7EE70084"/>
    <w:rsid w:val="7EEF801A"/>
    <w:rsid w:val="7EF00406"/>
    <w:rsid w:val="7F0076A7"/>
    <w:rsid w:val="7F0B5473"/>
    <w:rsid w:val="7F140E3B"/>
    <w:rsid w:val="7F175804"/>
    <w:rsid w:val="7F17B72F"/>
    <w:rsid w:val="7F1C8D18"/>
    <w:rsid w:val="7F24CA63"/>
    <w:rsid w:val="7F2C070E"/>
    <w:rsid w:val="7F2C4900"/>
    <w:rsid w:val="7F34147E"/>
    <w:rsid w:val="7F3F2437"/>
    <w:rsid w:val="7F42980E"/>
    <w:rsid w:val="7F46B739"/>
    <w:rsid w:val="7F515CB9"/>
    <w:rsid w:val="7F575592"/>
    <w:rsid w:val="7F578D31"/>
    <w:rsid w:val="7F611430"/>
    <w:rsid w:val="7F6AF6BE"/>
    <w:rsid w:val="7F6EF75F"/>
    <w:rsid w:val="7F7E4824"/>
    <w:rsid w:val="7F7E7016"/>
    <w:rsid w:val="7F7F68CF"/>
    <w:rsid w:val="7F812552"/>
    <w:rsid w:val="7F86DF9C"/>
    <w:rsid w:val="7F8705BC"/>
    <w:rsid w:val="7F88338E"/>
    <w:rsid w:val="7F8B1FAC"/>
    <w:rsid w:val="7F905674"/>
    <w:rsid w:val="7F95CEA7"/>
    <w:rsid w:val="7F9BB932"/>
    <w:rsid w:val="7FA17C3D"/>
    <w:rsid w:val="7FAC8A43"/>
    <w:rsid w:val="7FBB29A6"/>
    <w:rsid w:val="7FBFB14E"/>
    <w:rsid w:val="7FC3257D"/>
    <w:rsid w:val="7FCBB854"/>
    <w:rsid w:val="7FD09447"/>
    <w:rsid w:val="7FD54406"/>
    <w:rsid w:val="7FD699F3"/>
    <w:rsid w:val="7FDB6BEF"/>
    <w:rsid w:val="7FDD318C"/>
    <w:rsid w:val="7FDD33C4"/>
    <w:rsid w:val="7FEE05A1"/>
    <w:rsid w:val="7FF04F7C"/>
    <w:rsid w:val="7FF5FA50"/>
    <w:rsid w:val="7FF6FC38"/>
    <w:rsid w:val="7FF8F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563938"/>
  <w15:docId w15:val="{111F9F6F-A493-473A-ABA7-303BB10F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7D98"/>
    <w:pPr>
      <w:spacing w:before="6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3255D"/>
    <w:pPr>
      <w:keepNext/>
      <w:keepLines/>
      <w:numPr>
        <w:numId w:val="13"/>
      </w:numPr>
      <w:spacing w:before="240" w:after="240"/>
      <w:outlineLvl w:val="0"/>
    </w:pPr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0D3A34"/>
    <w:pPr>
      <w:numPr>
        <w:numId w:val="56"/>
      </w:numPr>
      <w:spacing w:before="360" w:after="120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756D5B"/>
    <w:pPr>
      <w:numPr>
        <w:ilvl w:val="2"/>
        <w:numId w:val="55"/>
      </w:numPr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DC094D"/>
    <w:pPr>
      <w:numPr>
        <w:ilvl w:val="3"/>
      </w:numPr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numPr>
        <w:ilvl w:val="4"/>
        <w:numId w:val="13"/>
      </w:numPr>
      <w:spacing w:before="200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numPr>
        <w:ilvl w:val="5"/>
        <w:numId w:val="13"/>
      </w:numPr>
      <w:spacing w:before="200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numPr>
        <w:ilvl w:val="6"/>
        <w:numId w:val="13"/>
      </w:numPr>
      <w:spacing w:before="200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numPr>
        <w:ilvl w:val="7"/>
        <w:numId w:val="13"/>
      </w:numPr>
      <w:spacing w:before="20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numPr>
        <w:ilvl w:val="8"/>
        <w:numId w:val="13"/>
      </w:numPr>
      <w:spacing w:before="200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3255D"/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0D3A34"/>
    <w:rPr>
      <w:rFonts w:ascii="Calibri Light" w:eastAsiaTheme="majorEastAsia" w:hAnsi="Calibri Light" w:cs="Arial"/>
      <w:bCs/>
      <w:color w:val="00B0F0"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756D5B"/>
    <w:rPr>
      <w:rFonts w:ascii="Calibri Light" w:eastAsiaTheme="majorEastAsia" w:hAnsi="Calibri Light" w:cs="Arial"/>
      <w:bCs/>
      <w:color w:val="00B0F0"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DC094D"/>
    <w:rPr>
      <w:rFonts w:ascii="Calibri Light" w:eastAsiaTheme="majorEastAsia" w:hAnsi="Calibri Light" w:cs="Arial"/>
      <w:b/>
      <w:bCs/>
      <w:i/>
      <w:color w:val="00B0F0"/>
      <w:sz w:val="20"/>
      <w:szCs w:val="28"/>
      <w:lang w:val="en-GB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semiHidden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3550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DD0B4A"/>
    <w:pPr>
      <w:tabs>
        <w:tab w:val="left" w:pos="1760"/>
        <w:tab w:val="right" w:leader="dot" w:pos="9016"/>
      </w:tabs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2654BF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D0B4A"/>
    <w:pPr>
      <w:tabs>
        <w:tab w:val="left" w:pos="1320"/>
        <w:tab w:val="right" w:leader="dot" w:pos="9016"/>
      </w:tabs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DD0B4A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/>
      <w:ind w:left="567" w:hanging="567"/>
    </w:pPr>
    <w:rPr>
      <w:rFonts w:ascii="Calibri" w:eastAsia="Times New Roman" w:hAnsi="Calibri" w:cs="Times New Roman"/>
      <w:b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6F2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6F2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6F2E"/>
    <w:rPr>
      <w:vertAlign w:val="superscript"/>
    </w:rPr>
  </w:style>
  <w:style w:type="paragraph" w:styleId="Zkladntext2">
    <w:name w:val="Body Text 2"/>
    <w:basedOn w:val="Normlny"/>
    <w:next w:val="Normlny"/>
    <w:link w:val="Zkladntext2Char"/>
    <w:uiPriority w:val="99"/>
    <w:rsid w:val="00FD23E4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D23E4"/>
    <w:rPr>
      <w:rFonts w:ascii="Arial" w:eastAsiaTheme="minorEastAsia" w:hAnsi="Arial" w:cs="Arial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03F4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03F4B"/>
    <w:rPr>
      <w:rFonts w:ascii="Arial" w:eastAsia="Times New Roman" w:hAnsi="Arial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36FA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FAD"/>
    <w:pPr>
      <w:numPr>
        <w:ilvl w:val="1"/>
      </w:numPr>
      <w:spacing w:before="0" w:after="160" w:line="259" w:lineRule="auto"/>
    </w:pPr>
    <w:rPr>
      <w:rFonts w:asciiTheme="minorHAnsi" w:eastAsiaTheme="minorEastAsia" w:hAnsiTheme="minorHAnsi" w:cstheme="minorBidi"/>
      <w:color w:val="007CC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36FAD"/>
    <w:rPr>
      <w:rFonts w:eastAsiaTheme="minorEastAsia"/>
      <w:color w:val="007CCA" w:themeColor="text1" w:themeTint="A5"/>
      <w:spacing w:val="15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3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36FA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A094D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7B3A88"/>
    <w:rPr>
      <w:b/>
      <w:bCs/>
    </w:rPr>
  </w:style>
  <w:style w:type="character" w:customStyle="1" w:styleId="normaltextrun">
    <w:name w:val="normaltextrun"/>
    <w:basedOn w:val="Predvolenpsmoodseku"/>
    <w:rsid w:val="00B8025F"/>
  </w:style>
  <w:style w:type="character" w:customStyle="1" w:styleId="eop">
    <w:name w:val="eop"/>
    <w:basedOn w:val="Predvolenpsmoodseku"/>
    <w:rsid w:val="00B8025F"/>
  </w:style>
  <w:style w:type="paragraph" w:customStyle="1" w:styleId="paragraph">
    <w:name w:val="paragraph"/>
    <w:basedOn w:val="Normlny"/>
    <w:rsid w:val="00F0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spellingerror">
    <w:name w:val="spellingerror"/>
    <w:basedOn w:val="Predvolenpsmoodseku"/>
    <w:rsid w:val="00F01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0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8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865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8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618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image" Target="media/image3.emf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microsoft.com/office/2011/relationships/commentsExtended" Target="commentsExtended.xml"/><Relationship Id="rId23" Type="http://schemas.openxmlformats.org/officeDocument/2006/relationships/footer" Target="footer3.xml"/><Relationship Id="rId28" Type="http://schemas.microsoft.com/office/2018/08/relationships/commentsExtensible" Target="commentsExtensible.xm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comments" Target="comments.xml"/><Relationship Id="rId22" Type="http://schemas.openxmlformats.org/officeDocument/2006/relationships/header" Target="header3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1c08b-58f1-4d63-8345-b7db09f41fd3">
      <Terms xmlns="http://schemas.microsoft.com/office/infopath/2007/PartnerControls"/>
    </lcf76f155ced4ddcb4097134ff3c332f>
    <TaxCatchAll xmlns="d9f411c9-cefb-4ccd-b0b2-85374ec711dd" xsi:nil="true"/>
    <State xmlns="E6F1C08B-58F1-4D63-8345-B7DB09F41FD3">New</State>
    <Class xmlns="E6F1C08B-58F1-4D63-8345-B7DB09F41FD3">Public</Class>
    <Source xmlns="E6F1C08B-58F1-4D63-8345-B7DB09F41FD3">Internal</Sourc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B536D7E012CF4CA056828B1868356E" ma:contentTypeVersion="" ma:contentTypeDescription="Create a new document." ma:contentTypeScope="" ma:versionID="a04c47d3f4614edf84abacb09e13f0ee">
  <xsd:schema xmlns:xsd="http://www.w3.org/2001/XMLSchema" xmlns:xs="http://www.w3.org/2001/XMLSchema" xmlns:p="http://schemas.microsoft.com/office/2006/metadata/properties" xmlns:ns2="E6F1C08B-58F1-4D63-8345-B7DB09F41FD3" xmlns:ns3="e6f1c08b-58f1-4d63-8345-b7db09f41fd3" xmlns:ns4="6e0b3b8e-4124-47fc-82ee-cb7332f1b831" xmlns:ns5="d9f411c9-cefb-4ccd-b0b2-85374ec711dd" targetNamespace="http://schemas.microsoft.com/office/2006/metadata/properties" ma:root="true" ma:fieldsID="2adb1daf4716c1eeb882435880dcf885" ns2:_="" ns3:_="" ns4:_="" ns5:_="">
    <xsd:import namespace="E6F1C08B-58F1-4D63-8345-B7DB09F41FD3"/>
    <xsd:import namespace="e6f1c08b-58f1-4d63-8345-b7db09f41fd3"/>
    <xsd:import namespace="6e0b3b8e-4124-47fc-82ee-cb7332f1b831"/>
    <xsd:import namespace="d9f411c9-cefb-4ccd-b0b2-85374ec711dd"/>
    <xsd:element name="properties">
      <xsd:complexType>
        <xsd:sequence>
          <xsd:element name="documentManagement">
            <xsd:complexType>
              <xsd:all>
                <xsd:element ref="ns2:State"/>
                <xsd:element ref="ns2:Class"/>
                <xsd:element ref="ns2:Source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5:TaxCatchAll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1C08B-58F1-4D63-8345-B7DB09F41FD3" elementFormDefault="qualified">
    <xsd:import namespace="http://schemas.microsoft.com/office/2006/documentManagement/types"/>
    <xsd:import namespace="http://schemas.microsoft.com/office/infopath/2007/PartnerControls"/>
    <xsd:element name="State" ma:index="8" ma:displayName="State" ma:default="New" ma:format="Dropdown" ma:internalName="State">
      <xsd:simpleType>
        <xsd:restriction base="dms:Choice">
          <xsd:enumeration value="New"/>
          <xsd:enumeration value="Draft"/>
          <xsd:enumeration value="Valid"/>
        </xsd:restriction>
      </xsd:simpleType>
    </xsd:element>
    <xsd:element name="Class" ma:index="9" ma:displayName="Classification" ma:default="Public" ma:format="Dropdown" ma:internalName="Class">
      <xsd:simpleType>
        <xsd:restriction base="dms:Choice">
          <xsd:enumeration value="Public"/>
          <xsd:enumeration value="Internal"/>
          <xsd:enumeration value="Restricted"/>
          <xsd:enumeration value="Confidental"/>
        </xsd:restriction>
      </xsd:simpleType>
    </xsd:element>
    <xsd:element name="Source" ma:index="10" ma:displayName="Source" ma:default="Internal" ma:format="Dropdown" ma:internalName="Source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1c08b-58f1-4d63-8345-b7db09f41f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7f66ad1-fe3c-4d7f-928a-c6612a40c9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b3b8e-4124-47fc-82ee-cb7332f1b83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411c9-cefb-4ccd-b0b2-85374ec711d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A5E2107-087F-45A2-926C-7EA43A205ED9}" ma:internalName="TaxCatchAll" ma:showField="CatchAllData" ma:web="{6e0b3b8e-4124-47fc-82ee-cb7332f1b831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46262-9F6C-4423-9924-46846E0ADE32}">
  <ds:schemaRefs>
    <ds:schemaRef ds:uri="http://schemas.microsoft.com/office/2006/metadata/properties"/>
    <ds:schemaRef ds:uri="http://schemas.microsoft.com/office/infopath/2007/PartnerControls"/>
    <ds:schemaRef ds:uri="cced6428-df55-4da3-bb3e-6cf9b53c6358"/>
    <ds:schemaRef ds:uri="e6f1c08b-58f1-4d63-8345-b7db09f41fd3"/>
    <ds:schemaRef ds:uri="d9f411c9-cefb-4ccd-b0b2-85374ec711dd"/>
    <ds:schemaRef ds:uri="E6F1C08B-58F1-4D63-8345-B7DB09F41FD3"/>
  </ds:schemaRefs>
</ds:datastoreItem>
</file>

<file path=customXml/itemProps2.xml><?xml version="1.0" encoding="utf-8"?>
<ds:datastoreItem xmlns:ds="http://schemas.openxmlformats.org/officeDocument/2006/customXml" ds:itemID="{53A9B24B-679E-46FD-AE0B-B17AF5BD0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1C08B-58F1-4D63-8345-B7DB09F41FD3"/>
    <ds:schemaRef ds:uri="e6f1c08b-58f1-4d63-8345-b7db09f41fd3"/>
    <ds:schemaRef ds:uri="6e0b3b8e-4124-47fc-82ee-cb7332f1b831"/>
    <ds:schemaRef ds:uri="d9f411c9-cefb-4ccd-b0b2-85374ec711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59061-0A80-45C5-A6E9-60CB571F34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D6F07CE-9118-479C-A7DA-113849B9683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9FB48B5-00E6-40AE-A4D3-1C071399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10662</Words>
  <Characters>60777</Characters>
  <Application>Microsoft Office Word</Application>
  <DocSecurity>0</DocSecurity>
  <Lines>506</Lines>
  <Paragraphs>142</Paragraphs>
  <ScaleCrop>false</ScaleCrop>
  <Company>HP</Company>
  <LinksUpToDate>false</LinksUpToDate>
  <CharactersWithSpaces>71297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Integracny_manual_evysternie_releaseQ22018</dc:title>
  <dc:creator>NCZI</dc:creator>
  <cp:keywords>NCZI</cp:keywords>
  <cp:lastModifiedBy>Kobolka Štefan, Ing.</cp:lastModifiedBy>
  <cp:revision>7</cp:revision>
  <cp:lastPrinted>2018-11-29T12:43:00Z</cp:lastPrinted>
  <dcterms:created xsi:type="dcterms:W3CDTF">2022-11-07T14:23:00Z</dcterms:created>
  <dcterms:modified xsi:type="dcterms:W3CDTF">2023-04-27T12:03:00Z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0x010100D0B536D7E012CF4CA056828B1868356E</vt:lpwstr>
  </property>
  <property fmtid="{D5CDD505-2E9C-101B-9397-08002B2CF9AE}" pid="3" name="_dlc_DocIdItemGuid">
    <vt:lpwstr>c0b1c308-ada5-4f79-87fc-40631bad5bd2</vt:lpwstr>
  </property>
  <property fmtid="{D5CDD505-2E9C-101B-9397-08002B2CF9AE}" pid="4" name="MediaServiceImageTags">
    <vt:lpwstr/>
  </property>
</Properties>
</file>