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735B45" w14:textId="4F7AB402" w:rsidR="00EC3623" w:rsidRPr="0024080A" w:rsidRDefault="00EC3623" w:rsidP="00AE3C45">
      <w:pPr>
        <w:spacing w:before="120" w:after="12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315887DF" w14:textId="2C613301" w:rsidR="00625494" w:rsidRPr="0024080A" w:rsidRDefault="00625494" w:rsidP="00AE3C45">
      <w:pPr>
        <w:spacing w:before="120" w:after="12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27EE81A9" w14:textId="18D1934D" w:rsidR="00625494" w:rsidRPr="0024080A" w:rsidRDefault="00625494" w:rsidP="00AE3C45">
      <w:pPr>
        <w:spacing w:before="120" w:after="120" w:line="240" w:lineRule="auto"/>
        <w:jc w:val="center"/>
        <w:rPr>
          <w:rFonts w:asciiTheme="majorHAnsi" w:hAnsiTheme="majorHAnsi" w:cs="Arial"/>
          <w:b/>
          <w:bCs/>
          <w:sz w:val="36"/>
          <w:szCs w:val="36"/>
        </w:rPr>
      </w:pPr>
      <w:r w:rsidRPr="0024080A">
        <w:rPr>
          <w:rFonts w:asciiTheme="majorHAnsi" w:hAnsiTheme="majorHAnsi" w:cs="Arial"/>
          <w:b/>
          <w:bCs/>
          <w:sz w:val="36"/>
          <w:szCs w:val="36"/>
        </w:rPr>
        <w:t>Úvodný list ponuky</w:t>
      </w:r>
      <w:r w:rsidR="000B225C" w:rsidRPr="0024080A">
        <w:rPr>
          <w:rFonts w:asciiTheme="majorHAnsi" w:hAnsiTheme="majorHAnsi" w:cs="Arial"/>
          <w:b/>
          <w:bCs/>
          <w:sz w:val="36"/>
          <w:szCs w:val="36"/>
        </w:rPr>
        <w:t xml:space="preserve"> a vyhlásenia</w:t>
      </w:r>
    </w:p>
    <w:p w14:paraId="72724F4E" w14:textId="77777777" w:rsidR="00625494" w:rsidRPr="0024080A" w:rsidRDefault="00625494" w:rsidP="00AE3C45">
      <w:pPr>
        <w:spacing w:before="120" w:after="120" w:line="240" w:lineRule="auto"/>
        <w:jc w:val="center"/>
        <w:rPr>
          <w:rFonts w:asciiTheme="majorHAnsi" w:hAnsiTheme="majorHAnsi" w:cs="Arial"/>
          <w:b/>
          <w:bCs/>
          <w:sz w:val="36"/>
          <w:szCs w:val="36"/>
        </w:rPr>
      </w:pPr>
    </w:p>
    <w:p w14:paraId="4D5F7CCB" w14:textId="6343509C" w:rsidR="00625494" w:rsidRPr="0024080A" w:rsidRDefault="00625494" w:rsidP="00AE3C45">
      <w:pPr>
        <w:spacing w:before="120" w:after="12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tbl>
      <w:tblPr>
        <w:tblStyle w:val="Mriekatabuky"/>
        <w:tblW w:w="0" w:type="auto"/>
        <w:tblInd w:w="0" w:type="dxa"/>
        <w:tblLook w:val="04A0" w:firstRow="1" w:lastRow="0" w:firstColumn="1" w:lastColumn="0" w:noHBand="0" w:noVBand="1"/>
      </w:tblPr>
      <w:tblGrid>
        <w:gridCol w:w="2405"/>
        <w:gridCol w:w="6657"/>
      </w:tblGrid>
      <w:tr w:rsidR="00625494" w:rsidRPr="0024080A" w14:paraId="79FCF0E4" w14:textId="77777777" w:rsidTr="00826683">
        <w:tc>
          <w:tcPr>
            <w:tcW w:w="9062" w:type="dxa"/>
            <w:gridSpan w:val="2"/>
            <w:shd w:val="clear" w:color="auto" w:fill="BFBFBF" w:themeFill="background1" w:themeFillShade="BF"/>
          </w:tcPr>
          <w:p w14:paraId="2C41F912" w14:textId="77777777" w:rsidR="00625494" w:rsidRPr="0024080A" w:rsidRDefault="00625494" w:rsidP="00AE3C45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t>Identifikácia Verejného obstarávania</w:t>
            </w:r>
          </w:p>
        </w:tc>
      </w:tr>
      <w:tr w:rsidR="00FA242F" w:rsidRPr="0024080A" w14:paraId="3A95DDB4" w14:textId="77777777" w:rsidTr="00277F51">
        <w:tc>
          <w:tcPr>
            <w:tcW w:w="2405" w:type="dxa"/>
          </w:tcPr>
          <w:p w14:paraId="77B2545C" w14:textId="77777777" w:rsidR="00625494" w:rsidRPr="0024080A" w:rsidRDefault="00625494" w:rsidP="00AE3C45">
            <w:pPr>
              <w:spacing w:before="120" w:after="12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/>
                <w:sz w:val="20"/>
                <w:szCs w:val="20"/>
                <w:lang w:val="sk-SK"/>
              </w:rPr>
              <w:t>Verejný obstarávateľ</w:t>
            </w:r>
          </w:p>
        </w:tc>
        <w:tc>
          <w:tcPr>
            <w:tcW w:w="6657" w:type="dxa"/>
          </w:tcPr>
          <w:p w14:paraId="0F5B3F3E" w14:textId="3796AC55" w:rsidR="00625494" w:rsidRPr="0024080A" w:rsidRDefault="00685387" w:rsidP="001368A0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685387"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t>Mesto Košice</w:t>
            </w:r>
            <w:r w:rsidR="001368A0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, so sídlom </w:t>
            </w:r>
            <w:r w:rsidR="00BA62D3" w:rsidRPr="00BA62D3">
              <w:rPr>
                <w:rFonts w:asciiTheme="majorHAnsi" w:hAnsiTheme="majorHAnsi" w:cs="Arial"/>
                <w:sz w:val="20"/>
                <w:szCs w:val="20"/>
                <w:lang w:val="sk-SK"/>
              </w:rPr>
              <w:t>Trieda SNP 48/A, 040 01 Košice</w:t>
            </w:r>
            <w:r w:rsidR="001368A0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, </w:t>
            </w:r>
            <w:r w:rsidR="00625494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I</w:t>
            </w:r>
            <w:r w:rsidR="004B04ED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Č</w:t>
            </w:r>
            <w:r w:rsidR="00625494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O: </w:t>
            </w:r>
            <w:r w:rsidR="00712E38" w:rsidRPr="00712E38">
              <w:rPr>
                <w:rFonts w:asciiTheme="majorHAnsi" w:hAnsiTheme="majorHAnsi" w:cs="Arial"/>
                <w:sz w:val="20"/>
                <w:szCs w:val="20"/>
                <w:lang w:val="sk-SK"/>
              </w:rPr>
              <w:t>00 691 135</w:t>
            </w:r>
          </w:p>
        </w:tc>
      </w:tr>
      <w:tr w:rsidR="00FA242F" w:rsidRPr="0024080A" w14:paraId="74C4D7AD" w14:textId="77777777" w:rsidTr="00277F51">
        <w:tc>
          <w:tcPr>
            <w:tcW w:w="2405" w:type="dxa"/>
          </w:tcPr>
          <w:p w14:paraId="2267145D" w14:textId="77777777" w:rsidR="00625494" w:rsidRPr="0024080A" w:rsidRDefault="00625494" w:rsidP="00AE3C45">
            <w:pPr>
              <w:spacing w:before="120" w:after="12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/>
                <w:sz w:val="20"/>
                <w:szCs w:val="20"/>
                <w:lang w:val="sk-SK"/>
              </w:rPr>
              <w:t>Verejné obstarávanie</w:t>
            </w:r>
          </w:p>
        </w:tc>
        <w:tc>
          <w:tcPr>
            <w:tcW w:w="6657" w:type="dxa"/>
          </w:tcPr>
          <w:p w14:paraId="678502AF" w14:textId="5E95D796" w:rsidR="00625494" w:rsidRPr="001A68BC" w:rsidRDefault="0008508C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1A68BC">
              <w:rPr>
                <w:rFonts w:asciiTheme="majorHAnsi" w:hAnsiTheme="majorHAnsi" w:cs="Arial"/>
                <w:sz w:val="20"/>
                <w:szCs w:val="20"/>
                <w:lang w:val="sk-SK"/>
              </w:rPr>
              <w:t>KE, Modernizácia električkových tratí MET v meste Košice, 2. etapa, UČS 17 a UČS 18</w:t>
            </w:r>
          </w:p>
        </w:tc>
      </w:tr>
      <w:tr w:rsidR="00FA242F" w:rsidRPr="0024080A" w14:paraId="68B7DA51" w14:textId="77777777" w:rsidTr="00277F51">
        <w:tc>
          <w:tcPr>
            <w:tcW w:w="2405" w:type="dxa"/>
          </w:tcPr>
          <w:p w14:paraId="3E92FB76" w14:textId="77777777" w:rsidR="00625494" w:rsidRPr="0024080A" w:rsidRDefault="00625494" w:rsidP="00AE3C45">
            <w:pPr>
              <w:spacing w:before="120" w:after="12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/>
                <w:sz w:val="20"/>
                <w:szCs w:val="20"/>
                <w:lang w:val="sk-SK"/>
              </w:rPr>
              <w:t>Číslo oznámenia</w:t>
            </w:r>
          </w:p>
        </w:tc>
        <w:tc>
          <w:tcPr>
            <w:tcW w:w="6657" w:type="dxa"/>
          </w:tcPr>
          <w:p w14:paraId="27C5C233" w14:textId="7BC688CC" w:rsidR="00625494" w:rsidRPr="001A68BC" w:rsidRDefault="003C748D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1A68BC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Oznámenie o vyhlásení verejného obstarávania uverejnené v Dodatku k úradnému vestníku Európskej únie č. </w:t>
            </w:r>
            <w:r w:rsidR="005F51BE" w:rsidRPr="005F51BE">
              <w:rPr>
                <w:rFonts w:asciiTheme="majorHAnsi" w:hAnsiTheme="majorHAnsi" w:cs="Arial"/>
                <w:sz w:val="20"/>
                <w:szCs w:val="20"/>
                <w:lang w:val="sk-SK"/>
              </w:rPr>
              <w:t>99501-2024</w:t>
            </w:r>
            <w:r w:rsidR="000A3FB8" w:rsidRPr="001A68BC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 </w:t>
            </w:r>
            <w:r w:rsidR="006F7219" w:rsidRPr="001A68BC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zo dňa </w:t>
            </w:r>
            <w:r w:rsidR="005F51BE" w:rsidRPr="005F51BE">
              <w:rPr>
                <w:rFonts w:asciiTheme="majorHAnsi" w:hAnsiTheme="majorHAnsi" w:cs="Arial"/>
                <w:sz w:val="20"/>
                <w:szCs w:val="20"/>
                <w:lang w:val="sk-SK"/>
              </w:rPr>
              <w:t>16</w:t>
            </w:r>
            <w:r w:rsidR="005F51BE">
              <w:rPr>
                <w:rFonts w:asciiTheme="majorHAnsi" w:hAnsiTheme="majorHAnsi" w:cs="Arial"/>
                <w:sz w:val="20"/>
                <w:szCs w:val="20"/>
                <w:lang w:val="sk-SK"/>
              </w:rPr>
              <w:t>.</w:t>
            </w:r>
            <w:r w:rsidR="005F51BE" w:rsidRPr="005F51BE">
              <w:rPr>
                <w:rFonts w:asciiTheme="majorHAnsi" w:hAnsiTheme="majorHAnsi" w:cs="Arial"/>
                <w:sz w:val="20"/>
                <w:szCs w:val="20"/>
                <w:lang w:val="sk-SK"/>
              </w:rPr>
              <w:t>02</w:t>
            </w:r>
            <w:r w:rsidR="005F51BE">
              <w:rPr>
                <w:rFonts w:asciiTheme="majorHAnsi" w:hAnsiTheme="majorHAnsi" w:cs="Arial"/>
                <w:sz w:val="20"/>
                <w:szCs w:val="20"/>
                <w:lang w:val="sk-SK"/>
              </w:rPr>
              <w:t>.</w:t>
            </w:r>
            <w:r w:rsidR="005F51BE" w:rsidRPr="005F51BE">
              <w:rPr>
                <w:rFonts w:asciiTheme="majorHAnsi" w:hAnsiTheme="majorHAnsi" w:cs="Arial"/>
                <w:sz w:val="20"/>
                <w:szCs w:val="20"/>
                <w:lang w:val="sk-SK"/>
              </w:rPr>
              <w:t>2024</w:t>
            </w:r>
          </w:p>
        </w:tc>
      </w:tr>
      <w:tr w:rsidR="00625494" w:rsidRPr="0024080A" w14:paraId="2FC71E8C" w14:textId="77777777" w:rsidTr="00826683">
        <w:tc>
          <w:tcPr>
            <w:tcW w:w="9062" w:type="dxa"/>
            <w:gridSpan w:val="2"/>
            <w:shd w:val="clear" w:color="auto" w:fill="BFBFBF" w:themeFill="background1" w:themeFillShade="BF"/>
          </w:tcPr>
          <w:p w14:paraId="4C428A79" w14:textId="59356BC9" w:rsidR="00625494" w:rsidRPr="0024080A" w:rsidRDefault="00625494" w:rsidP="00AE3C45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t>Identifikácia uchádzača</w:t>
            </w:r>
          </w:p>
        </w:tc>
      </w:tr>
      <w:tr w:rsidR="003B60A4" w:rsidRPr="0024080A" w14:paraId="64799A97" w14:textId="77777777" w:rsidTr="0031262C">
        <w:tc>
          <w:tcPr>
            <w:tcW w:w="9062" w:type="dxa"/>
            <w:gridSpan w:val="2"/>
          </w:tcPr>
          <w:p w14:paraId="3075DB5D" w14:textId="77777777" w:rsidR="003B60A4" w:rsidRPr="0024080A" w:rsidRDefault="003B60A4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Ponuku v rámci verejného obstarávania predkladá uchádzač</w:t>
            </w:r>
          </w:p>
          <w:p w14:paraId="09A5EFBA" w14:textId="2A0F77B9" w:rsidR="003B60A4" w:rsidRPr="0024080A" w:rsidRDefault="008C17D6" w:rsidP="00AE3C45">
            <w:pPr>
              <w:keepNext/>
              <w:keepLines/>
              <w:spacing w:before="120" w:after="120" w:line="264" w:lineRule="auto"/>
              <w:ind w:left="567" w:hanging="567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sdt>
              <w:sdtPr>
                <w:rPr>
                  <w:rFonts w:asciiTheme="majorHAnsi" w:hAnsiTheme="majorHAnsi" w:cs="Arial"/>
                  <w:sz w:val="20"/>
                  <w:szCs w:val="20"/>
                </w:rPr>
                <w:id w:val="-210349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0A4" w:rsidRPr="0024080A">
                  <w:rPr>
                    <w:rFonts w:ascii="MS Gothic" w:eastAsia="MS Gothic" w:hAnsi="MS Gothic" w:cs="Arial"/>
                    <w:sz w:val="20"/>
                    <w:szCs w:val="20"/>
                    <w:lang w:val="sk-SK"/>
                  </w:rPr>
                  <w:t>☐</w:t>
                </w:r>
              </w:sdtContent>
            </w:sdt>
            <w:r w:rsidR="003B60A4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ab/>
              <w:t>samostatne</w:t>
            </w:r>
          </w:p>
          <w:p w14:paraId="3EF552E3" w14:textId="7174EA10" w:rsidR="003B60A4" w:rsidRPr="0024080A" w:rsidRDefault="008C17D6" w:rsidP="00AE3C45">
            <w:pPr>
              <w:keepNext/>
              <w:keepLines/>
              <w:spacing w:before="120" w:after="120" w:line="264" w:lineRule="auto"/>
              <w:ind w:left="567" w:hanging="567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sdt>
              <w:sdtPr>
                <w:rPr>
                  <w:rFonts w:asciiTheme="majorHAnsi" w:eastAsia="MS Gothic" w:hAnsiTheme="majorHAnsi" w:cs="Arial"/>
                  <w:sz w:val="20"/>
                  <w:szCs w:val="20"/>
                </w:rPr>
                <w:id w:val="-450324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0A4" w:rsidRPr="0024080A">
                  <w:rPr>
                    <w:rFonts w:ascii="MS Gothic" w:eastAsia="MS Gothic" w:hAnsi="MS Gothic" w:cs="Arial"/>
                    <w:sz w:val="20"/>
                    <w:szCs w:val="20"/>
                    <w:lang w:val="sk-SK"/>
                  </w:rPr>
                  <w:t>☐</w:t>
                </w:r>
              </w:sdtContent>
            </w:sdt>
            <w:r w:rsidR="003B60A4" w:rsidRPr="0024080A">
              <w:rPr>
                <w:rFonts w:asciiTheme="majorHAnsi" w:eastAsia="MS Gothic" w:hAnsiTheme="majorHAnsi" w:cs="Arial"/>
                <w:sz w:val="20"/>
                <w:szCs w:val="20"/>
                <w:lang w:val="sk-SK"/>
              </w:rPr>
              <w:t xml:space="preserve"> </w:t>
            </w:r>
            <w:r w:rsidR="003B60A4" w:rsidRPr="0024080A">
              <w:rPr>
                <w:rFonts w:asciiTheme="majorHAnsi" w:eastAsia="MS Gothic" w:hAnsiTheme="majorHAnsi" w:cs="Arial"/>
                <w:sz w:val="20"/>
                <w:szCs w:val="20"/>
                <w:lang w:val="sk-SK"/>
              </w:rPr>
              <w:tab/>
            </w:r>
            <w:r w:rsidR="003B60A4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ako skupina dodávateľov</w:t>
            </w:r>
            <w:r w:rsidR="003B60A4" w:rsidRPr="0024080A">
              <w:rPr>
                <w:rStyle w:val="Odkaznapoznmkupodiarou"/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footnoteReference w:id="1"/>
            </w:r>
          </w:p>
        </w:tc>
      </w:tr>
      <w:tr w:rsidR="00C53F71" w:rsidRPr="0024080A" w14:paraId="5CC72004" w14:textId="77777777" w:rsidTr="00277F51">
        <w:tc>
          <w:tcPr>
            <w:tcW w:w="2405" w:type="dxa"/>
          </w:tcPr>
          <w:p w14:paraId="282C81AD" w14:textId="4C0C37F1" w:rsidR="00C53F71" w:rsidRPr="0024080A" w:rsidRDefault="00C53F71" w:rsidP="00C53F71">
            <w:pPr>
              <w:spacing w:before="120" w:after="12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Obchodné meno: </w:t>
            </w:r>
          </w:p>
        </w:tc>
        <w:tc>
          <w:tcPr>
            <w:tcW w:w="6657" w:type="dxa"/>
          </w:tcPr>
          <w:p w14:paraId="4E779620" w14:textId="3AEF9D65" w:rsidR="00C53F71" w:rsidRPr="0024080A" w:rsidRDefault="00C53F71" w:rsidP="00C53F71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  <w:t>[•]</w:t>
            </w:r>
          </w:p>
        </w:tc>
      </w:tr>
      <w:tr w:rsidR="00C53F71" w:rsidRPr="0024080A" w14:paraId="71247B98" w14:textId="77777777" w:rsidTr="00277F51">
        <w:tc>
          <w:tcPr>
            <w:tcW w:w="2405" w:type="dxa"/>
          </w:tcPr>
          <w:p w14:paraId="5E2423DA" w14:textId="0BCAF82A" w:rsidR="00C53F71" w:rsidRPr="0024080A" w:rsidRDefault="00C53F71" w:rsidP="00C53F71">
            <w:pPr>
              <w:spacing w:before="120" w:after="12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/>
                <w:sz w:val="20"/>
                <w:szCs w:val="20"/>
                <w:lang w:val="sk-SK"/>
              </w:rPr>
              <w:t>Sídlo:</w:t>
            </w:r>
          </w:p>
        </w:tc>
        <w:tc>
          <w:tcPr>
            <w:tcW w:w="6657" w:type="dxa"/>
          </w:tcPr>
          <w:p w14:paraId="2B803957" w14:textId="1BEB4A72" w:rsidR="00C53F71" w:rsidRPr="0024080A" w:rsidRDefault="00C53F71" w:rsidP="00C53F71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  <w:t>[•]</w:t>
            </w:r>
          </w:p>
        </w:tc>
      </w:tr>
      <w:tr w:rsidR="00C53F71" w:rsidRPr="0024080A" w14:paraId="1477529D" w14:textId="77777777" w:rsidTr="00277F51">
        <w:tc>
          <w:tcPr>
            <w:tcW w:w="2405" w:type="dxa"/>
          </w:tcPr>
          <w:p w14:paraId="04EBAB7E" w14:textId="049F0E0C" w:rsidR="00C53F71" w:rsidRPr="0024080A" w:rsidRDefault="00C53F71" w:rsidP="00C53F71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/>
                <w:sz w:val="20"/>
                <w:szCs w:val="20"/>
                <w:lang w:val="sk-SK"/>
              </w:rPr>
              <w:t>IČO:</w:t>
            </w:r>
          </w:p>
        </w:tc>
        <w:tc>
          <w:tcPr>
            <w:tcW w:w="6657" w:type="dxa"/>
          </w:tcPr>
          <w:p w14:paraId="601EB0F3" w14:textId="4333EC54" w:rsidR="00C53F71" w:rsidRPr="0024080A" w:rsidRDefault="00C53F71" w:rsidP="00C53F71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  <w:t>[•]</w:t>
            </w:r>
          </w:p>
        </w:tc>
      </w:tr>
      <w:tr w:rsidR="00C53F71" w:rsidRPr="0024080A" w14:paraId="784632B5" w14:textId="77777777" w:rsidTr="00277F51">
        <w:tc>
          <w:tcPr>
            <w:tcW w:w="2405" w:type="dxa"/>
          </w:tcPr>
          <w:p w14:paraId="40A91FEF" w14:textId="64EA8AF8" w:rsidR="00C53F71" w:rsidRPr="0024080A" w:rsidRDefault="00C53F71" w:rsidP="00C53F71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/>
                <w:sz w:val="20"/>
                <w:szCs w:val="20"/>
                <w:lang w:val="sk-SK"/>
              </w:rPr>
              <w:t>Zápis v registri:</w:t>
            </w:r>
          </w:p>
        </w:tc>
        <w:tc>
          <w:tcPr>
            <w:tcW w:w="6657" w:type="dxa"/>
          </w:tcPr>
          <w:p w14:paraId="333AF7EE" w14:textId="39FE2C5B" w:rsidR="00C53F71" w:rsidRPr="0024080A" w:rsidRDefault="00C53F71" w:rsidP="00C53F71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  <w:t>[•]</w:t>
            </w:r>
          </w:p>
        </w:tc>
      </w:tr>
      <w:tr w:rsidR="00C53F71" w:rsidRPr="0024080A" w14:paraId="2F68BDC8" w14:textId="77777777" w:rsidTr="00277F51">
        <w:tc>
          <w:tcPr>
            <w:tcW w:w="2405" w:type="dxa"/>
          </w:tcPr>
          <w:p w14:paraId="3814545F" w14:textId="14E2372B" w:rsidR="00C53F71" w:rsidRPr="0024080A" w:rsidRDefault="00C53F71" w:rsidP="00C53F71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/>
                <w:sz w:val="20"/>
                <w:szCs w:val="20"/>
                <w:lang w:val="sk-SK"/>
              </w:rPr>
              <w:t>Štatutárny zástupca:</w:t>
            </w:r>
          </w:p>
        </w:tc>
        <w:tc>
          <w:tcPr>
            <w:tcW w:w="6657" w:type="dxa"/>
          </w:tcPr>
          <w:p w14:paraId="7EF59BD9" w14:textId="66F870BA" w:rsidR="00C53F71" w:rsidRPr="0024080A" w:rsidRDefault="00C53F71" w:rsidP="00C53F71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  <w:t>[•]</w:t>
            </w:r>
          </w:p>
        </w:tc>
      </w:tr>
      <w:tr w:rsidR="00900F43" w:rsidRPr="0024080A" w14:paraId="4C5F0B65" w14:textId="77777777" w:rsidTr="00661044">
        <w:tc>
          <w:tcPr>
            <w:tcW w:w="9062" w:type="dxa"/>
            <w:gridSpan w:val="2"/>
          </w:tcPr>
          <w:p w14:paraId="4B16FFC5" w14:textId="5F0D7A00" w:rsidR="00900F43" w:rsidRPr="0024080A" w:rsidRDefault="00900F43" w:rsidP="00AE3C45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i/>
                <w:iCs/>
                <w:sz w:val="20"/>
                <w:szCs w:val="20"/>
                <w:lang w:val="sk-SK"/>
              </w:rPr>
              <w:t>[VYHLÁSENIE PLATÍ IBA V PRÍPADE AK PONUKU PREDKLADÁ SKUPINA DODÁVATEĽOV]</w:t>
            </w: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 Ako skupina dodávateľov vyhlasujeme, že v prípade ak bude naša ponuka vyhodnotená ako úspešná, zaväzujeme sa pred uzavretím zmluvy vytvoriť združenie osôb podľa </w:t>
            </w:r>
            <w:r w:rsidR="001A68BC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podmienok </w:t>
            </w: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súťažných podkladov, pričom z dokumentácie preukazujúcej vznik združenia (resp. inej zákonnej formy spolupráce fyzických alebo právnických osôb) bude jasné a zrejmé, ako sú stanovené vzájomné práva a povinnosti, kto a akou časťou sa bude na plnení zmluvy podieľať a tiež skutočnosť, že všetci naši členovia združenia ručia za záväzky združenia spoločne a nerozdielne.</w:t>
            </w:r>
          </w:p>
        </w:tc>
      </w:tr>
      <w:tr w:rsidR="003B60A4" w:rsidRPr="0024080A" w14:paraId="525975FA" w14:textId="77777777" w:rsidTr="00826683">
        <w:tc>
          <w:tcPr>
            <w:tcW w:w="9062" w:type="dxa"/>
            <w:gridSpan w:val="2"/>
            <w:shd w:val="clear" w:color="auto" w:fill="BFBFBF" w:themeFill="background1" w:themeFillShade="BF"/>
          </w:tcPr>
          <w:p w14:paraId="6D723B4A" w14:textId="77777777" w:rsidR="003B60A4" w:rsidRPr="0024080A" w:rsidRDefault="003B60A4" w:rsidP="00AE3C45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t>Kontaktná osoba / splnomocnená osoba uchádzača:</w:t>
            </w:r>
          </w:p>
        </w:tc>
      </w:tr>
      <w:tr w:rsidR="00FA242F" w:rsidRPr="0024080A" w14:paraId="29B8AE70" w14:textId="77777777" w:rsidTr="00277F51">
        <w:tc>
          <w:tcPr>
            <w:tcW w:w="2405" w:type="dxa"/>
          </w:tcPr>
          <w:p w14:paraId="4D0FC778" w14:textId="77777777" w:rsidR="003B60A4" w:rsidRPr="0024080A" w:rsidRDefault="003B60A4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Meno a priezvisko: </w:t>
            </w:r>
          </w:p>
        </w:tc>
        <w:tc>
          <w:tcPr>
            <w:tcW w:w="6657" w:type="dxa"/>
          </w:tcPr>
          <w:p w14:paraId="716423A7" w14:textId="3DFBED4D" w:rsidR="003B60A4" w:rsidRPr="0024080A" w:rsidRDefault="00C53F71" w:rsidP="00AE3C45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  <w:t>[•]</w:t>
            </w:r>
          </w:p>
        </w:tc>
      </w:tr>
      <w:tr w:rsidR="00FA242F" w:rsidRPr="0024080A" w14:paraId="34CA0914" w14:textId="77777777" w:rsidTr="00277F51">
        <w:tc>
          <w:tcPr>
            <w:tcW w:w="2405" w:type="dxa"/>
          </w:tcPr>
          <w:p w14:paraId="2D08C067" w14:textId="77777777" w:rsidR="003B60A4" w:rsidRPr="0024080A" w:rsidRDefault="003B60A4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Telefónne číslo:</w:t>
            </w:r>
          </w:p>
        </w:tc>
        <w:tc>
          <w:tcPr>
            <w:tcW w:w="6657" w:type="dxa"/>
          </w:tcPr>
          <w:p w14:paraId="43C9EE5C" w14:textId="04CB8223" w:rsidR="003B60A4" w:rsidRPr="0024080A" w:rsidRDefault="00C53F71" w:rsidP="00AE3C45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  <w:t>[•]</w:t>
            </w:r>
          </w:p>
        </w:tc>
      </w:tr>
      <w:tr w:rsidR="00FA242F" w:rsidRPr="0024080A" w14:paraId="6FB1661C" w14:textId="77777777" w:rsidTr="00277F51">
        <w:tc>
          <w:tcPr>
            <w:tcW w:w="2405" w:type="dxa"/>
          </w:tcPr>
          <w:p w14:paraId="45CB0CF2" w14:textId="77777777" w:rsidR="003B60A4" w:rsidRPr="0024080A" w:rsidRDefault="003B60A4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Email:</w:t>
            </w:r>
          </w:p>
        </w:tc>
        <w:tc>
          <w:tcPr>
            <w:tcW w:w="6657" w:type="dxa"/>
          </w:tcPr>
          <w:p w14:paraId="19BC8119" w14:textId="0E4C200E" w:rsidR="003B60A4" w:rsidRPr="0024080A" w:rsidRDefault="00C53F71" w:rsidP="00AE3C45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  <w:t>[•]</w:t>
            </w:r>
          </w:p>
        </w:tc>
      </w:tr>
      <w:tr w:rsidR="003B60A4" w:rsidRPr="0024080A" w14:paraId="3F441851" w14:textId="77777777" w:rsidTr="00826683">
        <w:tc>
          <w:tcPr>
            <w:tcW w:w="9062" w:type="dxa"/>
            <w:gridSpan w:val="2"/>
            <w:shd w:val="clear" w:color="auto" w:fill="BFBFBF" w:themeFill="background1" w:themeFillShade="BF"/>
          </w:tcPr>
          <w:p w14:paraId="03A72BB3" w14:textId="77777777" w:rsidR="003B60A4" w:rsidRPr="0024080A" w:rsidRDefault="003B60A4" w:rsidP="00AE3C45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t>Zoznam dokumentov predložených v ponuke</w:t>
            </w:r>
          </w:p>
        </w:tc>
      </w:tr>
      <w:tr w:rsidR="003B60A4" w:rsidRPr="0024080A" w14:paraId="2C19C313" w14:textId="77777777" w:rsidTr="00826683">
        <w:tc>
          <w:tcPr>
            <w:tcW w:w="9062" w:type="dxa"/>
            <w:gridSpan w:val="2"/>
          </w:tcPr>
          <w:p w14:paraId="00AA9B70" w14:textId="731B2C6A" w:rsidR="003B60A4" w:rsidRPr="000A3FB8" w:rsidRDefault="003B60A4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  <w:lastRenderedPageBreak/>
              <w:t>[•]</w:t>
            </w:r>
          </w:p>
        </w:tc>
      </w:tr>
      <w:tr w:rsidR="00884070" w:rsidRPr="0024080A" w14:paraId="65DDD200" w14:textId="77777777" w:rsidTr="004A4687">
        <w:tc>
          <w:tcPr>
            <w:tcW w:w="9062" w:type="dxa"/>
            <w:gridSpan w:val="2"/>
            <w:shd w:val="clear" w:color="auto" w:fill="BFBFBF" w:themeFill="background1" w:themeFillShade="BF"/>
          </w:tcPr>
          <w:p w14:paraId="2090962C" w14:textId="225E8D88" w:rsidR="00884070" w:rsidRPr="0024080A" w:rsidRDefault="00884070" w:rsidP="00AE3C45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24080A"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t xml:space="preserve">Zoznam </w:t>
            </w:r>
            <w:r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t>dôverných informácií</w:t>
            </w:r>
            <w:r w:rsidRPr="0024080A"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t xml:space="preserve"> v ponuke</w:t>
            </w:r>
          </w:p>
        </w:tc>
      </w:tr>
      <w:tr w:rsidR="00884070" w:rsidRPr="0024080A" w14:paraId="25241206" w14:textId="77777777" w:rsidTr="00884070">
        <w:tc>
          <w:tcPr>
            <w:tcW w:w="9062" w:type="dxa"/>
            <w:gridSpan w:val="2"/>
            <w:shd w:val="clear" w:color="auto" w:fill="auto"/>
          </w:tcPr>
          <w:p w14:paraId="620ED40E" w14:textId="77777777" w:rsidR="00884070" w:rsidRPr="00884070" w:rsidRDefault="00884070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884070">
              <w:rPr>
                <w:rFonts w:asciiTheme="majorHAnsi" w:hAnsiTheme="majorHAnsi" w:cs="Arial"/>
                <w:sz w:val="20"/>
                <w:szCs w:val="20"/>
                <w:lang w:val="sk-SK"/>
              </w:rPr>
              <w:t>Uchádzač vyhlasuje, že ponuka:</w:t>
            </w:r>
          </w:p>
          <w:p w14:paraId="3C5997BB" w14:textId="74395B9F" w:rsidR="00884070" w:rsidRPr="00884070" w:rsidRDefault="008C17D6" w:rsidP="00884070">
            <w:pPr>
              <w:pStyle w:val="Bezriadkovania"/>
              <w:tabs>
                <w:tab w:val="left" w:pos="567"/>
              </w:tabs>
              <w:ind w:hanging="567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sdt>
              <w:sdtPr>
                <w:rPr>
                  <w:rFonts w:asciiTheme="majorHAnsi" w:hAnsiTheme="majorHAnsi"/>
                  <w:sz w:val="20"/>
                  <w:szCs w:val="20"/>
                </w:rPr>
                <w:id w:val="996307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4070" w:rsidRPr="00884070">
                  <w:rPr>
                    <w:rFonts w:ascii="Segoe UI Symbol" w:eastAsia="MS Gothic" w:hAnsi="Segoe UI Symbol" w:cs="Segoe UI Symbol"/>
                    <w:sz w:val="20"/>
                    <w:szCs w:val="20"/>
                    <w:lang w:val="sk-SK"/>
                  </w:rPr>
                  <w:t>☐</w:t>
                </w:r>
              </w:sdtContent>
            </w:sdt>
            <w:r w:rsidR="00884070" w:rsidRPr="00884070">
              <w:rPr>
                <w:rFonts w:asciiTheme="majorHAnsi" w:hAnsiTheme="majorHAnsi"/>
                <w:sz w:val="20"/>
                <w:szCs w:val="20"/>
                <w:lang w:val="sk-SK"/>
              </w:rPr>
              <w:tab/>
            </w:r>
            <w:r w:rsidR="00884070">
              <w:rPr>
                <w:rFonts w:asciiTheme="majorHAnsi" w:hAnsiTheme="majorHAnsi"/>
                <w:sz w:val="20"/>
                <w:szCs w:val="20"/>
                <w:lang w:val="sk-SK"/>
              </w:rPr>
              <w:t>n</w:t>
            </w:r>
            <w:r w:rsidR="00884070" w:rsidRPr="00884070">
              <w:rPr>
                <w:rFonts w:asciiTheme="majorHAnsi" w:hAnsiTheme="majorHAnsi"/>
                <w:sz w:val="20"/>
                <w:szCs w:val="20"/>
                <w:lang w:val="sk-SK"/>
              </w:rPr>
              <w:t>eobsahuje žiadne dôverné informácie, alebo</w:t>
            </w:r>
          </w:p>
          <w:p w14:paraId="541EA8B7" w14:textId="77777777" w:rsidR="00884070" w:rsidRPr="00884070" w:rsidRDefault="008C17D6" w:rsidP="00884070">
            <w:pPr>
              <w:pStyle w:val="Bezriadkovania"/>
              <w:tabs>
                <w:tab w:val="left" w:pos="567"/>
              </w:tabs>
              <w:ind w:hanging="567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sdt>
              <w:sdtPr>
                <w:rPr>
                  <w:rFonts w:asciiTheme="majorHAnsi" w:hAnsiTheme="majorHAnsi"/>
                  <w:sz w:val="20"/>
                  <w:szCs w:val="20"/>
                </w:rPr>
                <w:id w:val="-537965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4070" w:rsidRPr="00884070">
                  <w:rPr>
                    <w:rFonts w:ascii="Segoe UI Symbol" w:eastAsia="MS Gothic" w:hAnsi="Segoe UI Symbol" w:cs="Segoe UI Symbol"/>
                    <w:sz w:val="20"/>
                    <w:szCs w:val="20"/>
                    <w:lang w:val="sk-SK"/>
                  </w:rPr>
                  <w:t>☐</w:t>
                </w:r>
              </w:sdtContent>
            </w:sdt>
            <w:r w:rsidR="00884070" w:rsidRPr="00884070">
              <w:rPr>
                <w:rFonts w:asciiTheme="majorHAnsi" w:hAnsiTheme="majorHAnsi"/>
                <w:sz w:val="20"/>
                <w:szCs w:val="20"/>
                <w:lang w:val="sk-SK"/>
              </w:rPr>
              <w:tab/>
              <w:t>obsahuje dôverné informácie, ktoré sú v ponuke označené slovom „DÔVERNÉ“, alebo</w:t>
            </w:r>
          </w:p>
          <w:p w14:paraId="373B4EC5" w14:textId="77777777" w:rsidR="00884070" w:rsidRDefault="008C17D6" w:rsidP="00884070">
            <w:pPr>
              <w:pStyle w:val="Bezriadkovania"/>
              <w:tabs>
                <w:tab w:val="left" w:pos="567"/>
              </w:tabs>
              <w:ind w:hanging="567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sdt>
              <w:sdtPr>
                <w:rPr>
                  <w:rFonts w:asciiTheme="majorHAnsi" w:hAnsiTheme="majorHAnsi"/>
                  <w:sz w:val="20"/>
                  <w:szCs w:val="20"/>
                </w:rPr>
                <w:id w:val="-1429192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4070" w:rsidRPr="00884070">
                  <w:rPr>
                    <w:rFonts w:ascii="Segoe UI Symbol" w:eastAsia="MS Gothic" w:hAnsi="Segoe UI Symbol" w:cs="Segoe UI Symbol"/>
                    <w:sz w:val="20"/>
                    <w:szCs w:val="20"/>
                    <w:lang w:val="sk-SK"/>
                  </w:rPr>
                  <w:t>☐</w:t>
                </w:r>
              </w:sdtContent>
            </w:sdt>
            <w:r w:rsidR="00884070" w:rsidRPr="00884070">
              <w:rPr>
                <w:rFonts w:asciiTheme="majorHAnsi" w:hAnsiTheme="majorHAnsi"/>
                <w:sz w:val="20"/>
                <w:szCs w:val="20"/>
                <w:lang w:val="sk-SK"/>
              </w:rPr>
              <w:tab/>
              <w:t>obsahuje nasledovné dôverné informácie:</w:t>
            </w:r>
          </w:p>
          <w:p w14:paraId="4719000F" w14:textId="69E8B468" w:rsidR="00884070" w:rsidRPr="00884070" w:rsidRDefault="00884070" w:rsidP="000A3FB8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  <w:t>[•]</w:t>
            </w:r>
          </w:p>
        </w:tc>
      </w:tr>
      <w:tr w:rsidR="003B60A4" w:rsidRPr="0024080A" w14:paraId="6C6E9A3E" w14:textId="77777777" w:rsidTr="004A4687">
        <w:tc>
          <w:tcPr>
            <w:tcW w:w="9062" w:type="dxa"/>
            <w:gridSpan w:val="2"/>
            <w:shd w:val="clear" w:color="auto" w:fill="BFBFBF" w:themeFill="background1" w:themeFillShade="BF"/>
          </w:tcPr>
          <w:p w14:paraId="71D3FBC5" w14:textId="0522E230" w:rsidR="003B60A4" w:rsidRPr="0024080A" w:rsidRDefault="003B60A4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</w:pPr>
            <w:r w:rsidRPr="0024080A"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t>Vyhlásenie o akceptácii podmienok verejného obstarávania</w:t>
            </w:r>
          </w:p>
        </w:tc>
      </w:tr>
      <w:tr w:rsidR="003B60A4" w:rsidRPr="0024080A" w14:paraId="14079066" w14:textId="77777777" w:rsidTr="00826683">
        <w:tc>
          <w:tcPr>
            <w:tcW w:w="9062" w:type="dxa"/>
            <w:gridSpan w:val="2"/>
          </w:tcPr>
          <w:p w14:paraId="717B0A07" w14:textId="4609CE8B" w:rsidR="003B60A4" w:rsidRPr="0024080A" w:rsidRDefault="003B60A4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Uchádzač </w:t>
            </w:r>
            <w:r w:rsidR="00B77414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spolu s </w:t>
            </w:r>
            <w:r w:rsidR="00D63321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podpisom a predložením ponuky </w:t>
            </w: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vyhlasuje, že</w:t>
            </w:r>
            <w:r w:rsidR="0064226F">
              <w:rPr>
                <w:rFonts w:asciiTheme="majorHAnsi" w:hAnsiTheme="majorHAnsi" w:cs="Arial"/>
                <w:sz w:val="20"/>
                <w:szCs w:val="20"/>
                <w:lang w:val="sk-SK"/>
              </w:rPr>
              <w:t>:</w:t>
            </w:r>
          </w:p>
          <w:p w14:paraId="183CA708" w14:textId="078FD7C6" w:rsidR="003B60A4" w:rsidRPr="0024080A" w:rsidRDefault="003B60A4" w:rsidP="00AE3C45">
            <w:pPr>
              <w:pStyle w:val="Odsekzoznamu"/>
              <w:numPr>
                <w:ilvl w:val="0"/>
                <w:numId w:val="6"/>
              </w:numPr>
              <w:spacing w:before="120" w:after="120"/>
              <w:ind w:left="448" w:hanging="284"/>
              <w:contextualSpacing w:val="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v plnom rozsahu a bez výhrad súhlasí so všetkými podmienkami verejného obstarávania uvedenými v oznámení o vyhlásení verejného obstarávania, v súťažných podkladoch pre vypracovanie ponúk a ich prílohách, vrátane obchodných podmienok (návrh zmluvy), ktoré tvoria súčasť súťažných podkladov pre vypracovanie ponuky</w:t>
            </w:r>
            <w:r w:rsidR="00311D8E">
              <w:rPr>
                <w:rFonts w:asciiTheme="majorHAnsi" w:hAnsiTheme="majorHAnsi" w:cs="Arial"/>
                <w:sz w:val="20"/>
                <w:szCs w:val="20"/>
                <w:lang w:val="sk-SK"/>
              </w:rPr>
              <w:t>;</w:t>
            </w:r>
          </w:p>
          <w:p w14:paraId="4AD97919" w14:textId="56815040" w:rsidR="00311D8E" w:rsidRPr="001A68BC" w:rsidRDefault="003B60A4" w:rsidP="001A68BC">
            <w:pPr>
              <w:pStyle w:val="Odsekzoznamu"/>
              <w:numPr>
                <w:ilvl w:val="0"/>
                <w:numId w:val="6"/>
              </w:numPr>
              <w:spacing w:before="120" w:after="120"/>
              <w:ind w:left="448" w:hanging="284"/>
              <w:contextualSpacing w:val="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všetky predložené doklady, dokumenty a údaje uvedené v ponuke sú pravdivé a</w:t>
            </w:r>
            <w:del w:id="0" w:author="Lucia Štrbová" w:date="2024-04-12T10:20:00Z" w16du:dateUtc="2024-04-12T08:20:00Z">
              <w:r w:rsidR="00311D8E" w:rsidDel="008C17D6">
                <w:rPr>
                  <w:rFonts w:asciiTheme="majorHAnsi" w:hAnsiTheme="majorHAnsi" w:cs="Arial"/>
                  <w:sz w:val="20"/>
                  <w:szCs w:val="20"/>
                  <w:lang w:val="sk-SK"/>
                </w:rPr>
                <w:delText> </w:delText>
              </w:r>
            </w:del>
            <w:ins w:id="1" w:author="Lucia Štrbová" w:date="2024-04-12T10:20:00Z" w16du:dateUtc="2024-04-12T08:20:00Z">
              <w:r w:rsidR="008C17D6">
                <w:rPr>
                  <w:rFonts w:asciiTheme="majorHAnsi" w:hAnsiTheme="majorHAnsi" w:cs="Arial"/>
                  <w:sz w:val="20"/>
                  <w:szCs w:val="20"/>
                  <w:lang w:val="sk-SK"/>
                </w:rPr>
                <w:t> </w:t>
              </w:r>
            </w:ins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úplné</w:t>
            </w:r>
            <w:ins w:id="2" w:author="Lucia Štrbová" w:date="2024-04-12T10:20:00Z" w16du:dateUtc="2024-04-12T08:20:00Z">
              <w:r w:rsidR="008C17D6">
                <w:rPr>
                  <w:rFonts w:asciiTheme="majorHAnsi" w:hAnsiTheme="majorHAnsi" w:cs="Arial"/>
                  <w:sz w:val="20"/>
                  <w:szCs w:val="20"/>
                  <w:lang w:val="sk-SK"/>
                </w:rPr>
                <w:t>.</w:t>
              </w:r>
            </w:ins>
            <w:del w:id="3" w:author="Lucia Štrbová" w:date="2024-04-12T10:20:00Z" w16du:dateUtc="2024-04-12T08:20:00Z">
              <w:r w:rsidR="00311D8E" w:rsidDel="008C17D6">
                <w:rPr>
                  <w:rFonts w:asciiTheme="majorHAnsi" w:hAnsiTheme="majorHAnsi" w:cs="Arial"/>
                  <w:sz w:val="20"/>
                  <w:szCs w:val="20"/>
                  <w:lang w:val="sk-SK"/>
                </w:rPr>
                <w:delText>; a že</w:delText>
              </w:r>
            </w:del>
          </w:p>
        </w:tc>
      </w:tr>
      <w:tr w:rsidR="003B60A4" w:rsidRPr="0024080A" w14:paraId="59B1DD90" w14:textId="77777777" w:rsidTr="00702219">
        <w:tc>
          <w:tcPr>
            <w:tcW w:w="9062" w:type="dxa"/>
            <w:gridSpan w:val="2"/>
            <w:shd w:val="clear" w:color="auto" w:fill="BFBFBF" w:themeFill="background1" w:themeFillShade="BF"/>
          </w:tcPr>
          <w:p w14:paraId="013B4425" w14:textId="21FDDBD2" w:rsidR="003B60A4" w:rsidRPr="0024080A" w:rsidRDefault="00702219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t>Vyhlásenie o osobách, ktorých služby a podklady uchádzač využil pri príprave ponuky</w:t>
            </w:r>
          </w:p>
        </w:tc>
      </w:tr>
      <w:tr w:rsidR="00FA242F" w:rsidRPr="0024080A" w14:paraId="553DB2A9" w14:textId="77777777" w:rsidTr="00C04102">
        <w:tc>
          <w:tcPr>
            <w:tcW w:w="9062" w:type="dxa"/>
            <w:gridSpan w:val="2"/>
          </w:tcPr>
          <w:p w14:paraId="7CD9B112" w14:textId="5730A569" w:rsidR="00FA242F" w:rsidRPr="0024080A" w:rsidRDefault="00B77414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Uchádzač spolu s podpisom a predložením ponuky vyhlasuje v</w:t>
            </w:r>
            <w:r w:rsidR="00FA242F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 zmysle ustanovenia § 49 ods. 5 zákona č. 343/2015 Z. z. o verejnom obstarávaní a o zmene a doplnení niektorých zákonov v znení neskorších predpisov, že ako uchádzač vypracoval túto ponuku</w:t>
            </w:r>
          </w:p>
          <w:p w14:paraId="672E2D4C" w14:textId="77777777" w:rsidR="00FA242F" w:rsidRPr="0024080A" w:rsidRDefault="008C17D6" w:rsidP="00AE3C45">
            <w:pPr>
              <w:keepNext/>
              <w:keepLines/>
              <w:spacing w:before="120" w:after="120" w:line="264" w:lineRule="auto"/>
              <w:ind w:left="567" w:hanging="567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sdt>
              <w:sdtPr>
                <w:rPr>
                  <w:rFonts w:asciiTheme="majorHAnsi" w:hAnsiTheme="majorHAnsi" w:cs="Arial"/>
                  <w:sz w:val="20"/>
                  <w:szCs w:val="20"/>
                </w:rPr>
                <w:id w:val="952593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242F" w:rsidRPr="0024080A">
                  <w:rPr>
                    <w:rFonts w:ascii="MS Gothic" w:eastAsia="MS Gothic" w:hAnsi="MS Gothic" w:cs="Arial"/>
                    <w:sz w:val="20"/>
                    <w:szCs w:val="20"/>
                    <w:lang w:val="sk-SK"/>
                  </w:rPr>
                  <w:t>☐</w:t>
                </w:r>
              </w:sdtContent>
            </w:sdt>
            <w:r w:rsidR="00FA242F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ab/>
              <w:t>samostatne</w:t>
            </w:r>
          </w:p>
          <w:p w14:paraId="2DE2149E" w14:textId="426FB061" w:rsidR="00D15657" w:rsidRPr="0024080A" w:rsidRDefault="008C17D6" w:rsidP="00AE3C45">
            <w:pPr>
              <w:keepNext/>
              <w:keepLines/>
              <w:spacing w:before="120" w:after="120" w:line="264" w:lineRule="auto"/>
              <w:ind w:left="567" w:hanging="567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sdt>
              <w:sdtPr>
                <w:rPr>
                  <w:rFonts w:asciiTheme="majorHAnsi" w:eastAsia="MS Gothic" w:hAnsiTheme="majorHAnsi" w:cs="Arial"/>
                  <w:sz w:val="20"/>
                  <w:szCs w:val="20"/>
                </w:rPr>
                <w:id w:val="937409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242F" w:rsidRPr="0024080A">
                  <w:rPr>
                    <w:rFonts w:ascii="MS Gothic" w:eastAsia="MS Gothic" w:hAnsi="MS Gothic" w:cs="Arial"/>
                    <w:sz w:val="20"/>
                    <w:szCs w:val="20"/>
                    <w:lang w:val="sk-SK"/>
                  </w:rPr>
                  <w:t>☐</w:t>
                </w:r>
              </w:sdtContent>
            </w:sdt>
            <w:r w:rsidR="00FA242F" w:rsidRPr="0024080A">
              <w:rPr>
                <w:rFonts w:asciiTheme="majorHAnsi" w:eastAsia="MS Gothic" w:hAnsiTheme="majorHAnsi" w:cs="Arial"/>
                <w:sz w:val="20"/>
                <w:szCs w:val="20"/>
                <w:lang w:val="sk-SK"/>
              </w:rPr>
              <w:t xml:space="preserve"> </w:t>
            </w:r>
            <w:r w:rsidR="00FA242F" w:rsidRPr="0024080A">
              <w:rPr>
                <w:rFonts w:asciiTheme="majorHAnsi" w:eastAsia="MS Gothic" w:hAnsiTheme="majorHAnsi" w:cs="Arial"/>
                <w:sz w:val="20"/>
                <w:szCs w:val="20"/>
                <w:lang w:val="sk-SK"/>
              </w:rPr>
              <w:tab/>
            </w:r>
            <w:r w:rsidR="00616B88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s využitím služieb alebo podkladov nasledovných osôb (pozn.: osôb odlišných od zamestnancov    uchádzača / členov skupiny dodávateľov)</w:t>
            </w:r>
            <w:r w:rsidR="00900F43" w:rsidRPr="0024080A">
              <w:rPr>
                <w:rStyle w:val="Odkaznapoznmkupodiarou"/>
                <w:rFonts w:asciiTheme="majorHAnsi" w:hAnsiTheme="majorHAnsi" w:cs="Arial"/>
                <w:sz w:val="20"/>
                <w:szCs w:val="20"/>
                <w:lang w:val="sk-SK"/>
              </w:rPr>
              <w:footnoteReference w:id="2"/>
            </w:r>
            <w:r w:rsidR="00616B88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:</w:t>
            </w:r>
          </w:p>
        </w:tc>
      </w:tr>
      <w:tr w:rsidR="00D15657" w:rsidRPr="0024080A" w14:paraId="6D5E1155" w14:textId="77777777" w:rsidTr="00277F51">
        <w:tc>
          <w:tcPr>
            <w:tcW w:w="2405" w:type="dxa"/>
          </w:tcPr>
          <w:p w14:paraId="2CA68BEF" w14:textId="162427AA" w:rsidR="00D15657" w:rsidRPr="0024080A" w:rsidRDefault="00D15657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</w:pPr>
            <w:r w:rsidRPr="0024080A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Obchodné meno: </w:t>
            </w:r>
          </w:p>
        </w:tc>
        <w:tc>
          <w:tcPr>
            <w:tcW w:w="6657" w:type="dxa"/>
          </w:tcPr>
          <w:p w14:paraId="0C532924" w14:textId="77777777" w:rsidR="00D15657" w:rsidRPr="0024080A" w:rsidRDefault="00D15657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</w:pPr>
          </w:p>
        </w:tc>
      </w:tr>
      <w:tr w:rsidR="00D15657" w:rsidRPr="0024080A" w14:paraId="3825993F" w14:textId="77777777" w:rsidTr="00277F51">
        <w:tc>
          <w:tcPr>
            <w:tcW w:w="2405" w:type="dxa"/>
          </w:tcPr>
          <w:p w14:paraId="71DC94A4" w14:textId="041265F4" w:rsidR="00D15657" w:rsidRPr="0024080A" w:rsidRDefault="00D15657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</w:pPr>
            <w:r w:rsidRPr="0024080A">
              <w:rPr>
                <w:rFonts w:asciiTheme="majorHAnsi" w:hAnsiTheme="majorHAnsi"/>
                <w:sz w:val="20"/>
                <w:szCs w:val="20"/>
                <w:lang w:val="sk-SK"/>
              </w:rPr>
              <w:t>Sídlo:</w:t>
            </w:r>
          </w:p>
        </w:tc>
        <w:tc>
          <w:tcPr>
            <w:tcW w:w="6657" w:type="dxa"/>
          </w:tcPr>
          <w:p w14:paraId="363F5ED3" w14:textId="77777777" w:rsidR="00D15657" w:rsidRPr="0024080A" w:rsidRDefault="00D15657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</w:pPr>
          </w:p>
        </w:tc>
      </w:tr>
      <w:tr w:rsidR="00D15657" w:rsidRPr="0024080A" w14:paraId="75B7D5DD" w14:textId="77777777" w:rsidTr="00277F51">
        <w:tc>
          <w:tcPr>
            <w:tcW w:w="2405" w:type="dxa"/>
          </w:tcPr>
          <w:p w14:paraId="1574E280" w14:textId="50DDE6CE" w:rsidR="00D15657" w:rsidRPr="0024080A" w:rsidRDefault="00D15657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</w:pPr>
            <w:r w:rsidRPr="0024080A">
              <w:rPr>
                <w:rFonts w:asciiTheme="majorHAnsi" w:hAnsiTheme="majorHAnsi"/>
                <w:sz w:val="20"/>
                <w:szCs w:val="20"/>
                <w:lang w:val="sk-SK"/>
              </w:rPr>
              <w:t>IČO:</w:t>
            </w:r>
          </w:p>
        </w:tc>
        <w:tc>
          <w:tcPr>
            <w:tcW w:w="6657" w:type="dxa"/>
          </w:tcPr>
          <w:p w14:paraId="40220F75" w14:textId="77777777" w:rsidR="00D15657" w:rsidRPr="0024080A" w:rsidRDefault="00D15657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</w:pPr>
          </w:p>
        </w:tc>
      </w:tr>
      <w:tr w:rsidR="001F34F4" w:rsidRPr="0024080A" w14:paraId="564305F7" w14:textId="77777777" w:rsidTr="00584D5D">
        <w:tc>
          <w:tcPr>
            <w:tcW w:w="9062" w:type="dxa"/>
            <w:gridSpan w:val="2"/>
            <w:shd w:val="clear" w:color="auto" w:fill="BFBFBF" w:themeFill="background1" w:themeFillShade="BF"/>
          </w:tcPr>
          <w:p w14:paraId="295252E6" w14:textId="71584F57" w:rsidR="001F34F4" w:rsidRPr="001F34F4" w:rsidRDefault="001F34F4" w:rsidP="00AE3C45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1F34F4"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t>Vyhlásenie o nezávislom stanovení ponuky</w:t>
            </w:r>
          </w:p>
        </w:tc>
      </w:tr>
      <w:tr w:rsidR="001F34F4" w:rsidRPr="0024080A" w14:paraId="13E11296" w14:textId="77777777" w:rsidTr="001F34F4">
        <w:tc>
          <w:tcPr>
            <w:tcW w:w="9062" w:type="dxa"/>
            <w:gridSpan w:val="2"/>
            <w:shd w:val="clear" w:color="auto" w:fill="auto"/>
          </w:tcPr>
          <w:p w14:paraId="04FE5A11" w14:textId="2CD2007D" w:rsidR="001F34F4" w:rsidRPr="0014391D" w:rsidRDefault="001F34F4" w:rsidP="001F34F4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14391D">
              <w:rPr>
                <w:rFonts w:asciiTheme="majorHAnsi" w:hAnsiTheme="majorHAnsi" w:cs="Arial"/>
                <w:sz w:val="20"/>
                <w:szCs w:val="20"/>
                <w:lang w:val="sk-SK"/>
              </w:rPr>
              <w:t>Uchádzač vyhlasuje, že:</w:t>
            </w:r>
          </w:p>
          <w:p w14:paraId="4FC6F3AC" w14:textId="77777777" w:rsidR="00720171" w:rsidRDefault="008C17D6" w:rsidP="0014391D">
            <w:pPr>
              <w:spacing w:after="60" w:line="252" w:lineRule="auto"/>
              <w:ind w:left="284" w:hanging="284"/>
              <w:jc w:val="both"/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</w:pPr>
            <w:sdt>
              <w:sdtPr>
                <w:rPr>
                  <w:rFonts w:asciiTheme="majorHAnsi" w:hAnsiTheme="majorHAnsi"/>
                  <w:sz w:val="20"/>
                  <w:szCs w:val="20"/>
                </w:rPr>
                <w:id w:val="-1391491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391D" w:rsidRPr="0014391D">
                  <w:rPr>
                    <w:rFonts w:ascii="Segoe UI Symbol" w:eastAsia="MS Gothic" w:hAnsi="Segoe UI Symbol" w:cs="Segoe UI Symbol"/>
                    <w:sz w:val="20"/>
                    <w:szCs w:val="20"/>
                    <w:lang w:val="sk-SK"/>
                  </w:rPr>
                  <w:t>☐</w:t>
                </w:r>
              </w:sdtContent>
            </w:sdt>
            <w:r w:rsidR="0014391D" w:rsidRP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 xml:space="preserve"> </w:t>
            </w:r>
            <w:r w:rsid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 xml:space="preserve"> </w:t>
            </w:r>
            <w:r w:rsidR="0014391D" w:rsidRP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 xml:space="preserve">sa nedohodol na ponukách s inými konkurentmi </w:t>
            </w:r>
          </w:p>
          <w:p w14:paraId="4FA1483C" w14:textId="1E7EEF61" w:rsidR="0014391D" w:rsidRPr="0014391D" w:rsidRDefault="0014391D" w:rsidP="00720171">
            <w:pPr>
              <w:spacing w:after="60" w:line="252" w:lineRule="auto"/>
              <w:ind w:left="306" w:hanging="22"/>
              <w:jc w:val="both"/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</w:pPr>
            <w:r w:rsidRP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>konkurentom na účely tohto čestného vyhlásenia sa</w:t>
            </w:r>
            <w:r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 xml:space="preserve"> p</w:t>
            </w:r>
            <w:r w:rsidRP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>ritom rozumie každý podnikateľ, okrem predkladateľa ponuky, ktorý:</w:t>
            </w:r>
          </w:p>
          <w:p w14:paraId="0614D5B5" w14:textId="77777777" w:rsidR="0014391D" w:rsidRDefault="0014391D" w:rsidP="0014391D">
            <w:pPr>
              <w:pStyle w:val="Odsekzoznamu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60" w:line="252" w:lineRule="auto"/>
              <w:ind w:hanging="410"/>
              <w:jc w:val="both"/>
              <w:rPr>
                <w:rFonts w:asciiTheme="majorHAnsi" w:hAnsiTheme="majorHAnsi"/>
                <w:color w:val="000000"/>
                <w:sz w:val="20"/>
                <w:szCs w:val="20"/>
                <w:lang w:val="sk-SK"/>
              </w:rPr>
            </w:pPr>
            <w:r w:rsidRPr="0014391D">
              <w:rPr>
                <w:rFonts w:asciiTheme="majorHAnsi" w:hAnsiTheme="majorHAnsi"/>
                <w:color w:val="000000"/>
                <w:sz w:val="20"/>
                <w:szCs w:val="20"/>
                <w:lang w:val="sk-SK"/>
              </w:rPr>
              <w:t xml:space="preserve">je uchádzačom v predmetnej zákazke, </w:t>
            </w:r>
          </w:p>
          <w:p w14:paraId="011B12A1" w14:textId="191CEF4B" w:rsidR="0014391D" w:rsidRPr="0014391D" w:rsidRDefault="0014391D" w:rsidP="0014391D">
            <w:pPr>
              <w:pStyle w:val="Odsekzoznamu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60" w:line="252" w:lineRule="auto"/>
              <w:ind w:hanging="410"/>
              <w:jc w:val="both"/>
              <w:rPr>
                <w:rFonts w:asciiTheme="majorHAnsi" w:hAnsiTheme="majorHAnsi"/>
                <w:color w:val="000000"/>
                <w:sz w:val="20"/>
                <w:szCs w:val="20"/>
                <w:lang w:val="sk-SK"/>
              </w:rPr>
            </w:pPr>
            <w:r w:rsidRPr="0014391D">
              <w:rPr>
                <w:rFonts w:asciiTheme="majorHAnsi" w:hAnsiTheme="majorHAnsi"/>
                <w:color w:val="000000"/>
                <w:sz w:val="20"/>
                <w:szCs w:val="20"/>
                <w:lang w:val="sk-SK"/>
              </w:rPr>
              <w:t xml:space="preserve">by mohol len potenciálne predložiť ponuku v predmetnej zákazke a to s ohľadom na svoju kvalifikáciu, schopnosti, alebo skúsenosti; </w:t>
            </w:r>
          </w:p>
          <w:p w14:paraId="06A669F5" w14:textId="13E29309" w:rsidR="0014391D" w:rsidRPr="0014391D" w:rsidRDefault="008C17D6" w:rsidP="0014391D">
            <w:pPr>
              <w:spacing w:after="60" w:line="252" w:lineRule="auto"/>
              <w:ind w:left="284" w:hanging="284"/>
              <w:jc w:val="both"/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</w:pPr>
            <w:sdt>
              <w:sdtPr>
                <w:rPr>
                  <w:rFonts w:asciiTheme="majorHAnsi" w:hAnsiTheme="majorHAnsi"/>
                  <w:sz w:val="20"/>
                  <w:szCs w:val="20"/>
                </w:rPr>
                <w:id w:val="658506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017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14391D" w:rsidRP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 xml:space="preserve"> ceny, ako aj iné podmienky predkladanej ponuky predkladateľ ponuky nesprístupnil iným konkurentom a že ich priamo ani nepriamo nezverejnil; </w:t>
            </w:r>
          </w:p>
          <w:p w14:paraId="393B89B6" w14:textId="1A816F6A" w:rsidR="0014391D" w:rsidRPr="0014391D" w:rsidRDefault="008C17D6" w:rsidP="0014391D">
            <w:pPr>
              <w:spacing w:after="60" w:line="252" w:lineRule="auto"/>
              <w:ind w:left="284" w:hanging="284"/>
              <w:jc w:val="both"/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</w:pPr>
            <w:sdt>
              <w:sdtPr>
                <w:rPr>
                  <w:rFonts w:asciiTheme="majorHAnsi" w:hAnsiTheme="majorHAnsi"/>
                  <w:sz w:val="20"/>
                  <w:szCs w:val="20"/>
                </w:rPr>
                <w:id w:val="-1778941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391D" w:rsidRPr="0014391D">
                  <w:rPr>
                    <w:rFonts w:ascii="Segoe UI Symbol" w:eastAsia="MS Gothic" w:hAnsi="Segoe UI Symbol" w:cs="Segoe UI Symbol"/>
                    <w:sz w:val="20"/>
                    <w:szCs w:val="20"/>
                    <w:lang w:val="sk-SK"/>
                  </w:rPr>
                  <w:t>☐</w:t>
                </w:r>
              </w:sdtContent>
            </w:sdt>
            <w:r w:rsidR="0014391D" w:rsidRP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 xml:space="preserve"> ceny, ako aj iné podmienky predkladanej ponuky, boli </w:t>
            </w:r>
            <w:r w:rsid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>uchádzačom</w:t>
            </w:r>
            <w:r w:rsidR="0014391D" w:rsidRP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 xml:space="preserve"> určené nezávisle od iných konkurentov bez akejkoľvek dohody, konzultácie, komunikácie s týmito konkurentmi, ktorá by sa týkala: </w:t>
            </w:r>
          </w:p>
          <w:p w14:paraId="0196DFB8" w14:textId="77777777" w:rsidR="0014391D" w:rsidRDefault="0014391D" w:rsidP="0014391D">
            <w:pPr>
              <w:pStyle w:val="Odsekzoznamu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60" w:line="252" w:lineRule="auto"/>
              <w:ind w:hanging="410"/>
              <w:jc w:val="both"/>
              <w:rPr>
                <w:rFonts w:asciiTheme="majorHAnsi" w:hAnsiTheme="majorHAnsi"/>
                <w:color w:val="000000"/>
                <w:sz w:val="20"/>
                <w:szCs w:val="20"/>
                <w:lang w:val="sk-SK"/>
              </w:rPr>
            </w:pPr>
            <w:r w:rsidRPr="0014391D">
              <w:rPr>
                <w:rFonts w:asciiTheme="majorHAnsi" w:hAnsiTheme="majorHAnsi"/>
                <w:color w:val="000000"/>
                <w:sz w:val="20"/>
                <w:szCs w:val="20"/>
                <w:lang w:val="sk-SK"/>
              </w:rPr>
              <w:lastRenderedPageBreak/>
              <w:t xml:space="preserve">cien, </w:t>
            </w:r>
          </w:p>
          <w:p w14:paraId="295D3A2C" w14:textId="77777777" w:rsidR="0014391D" w:rsidRDefault="0014391D" w:rsidP="0014391D">
            <w:pPr>
              <w:pStyle w:val="Odsekzoznamu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60" w:line="252" w:lineRule="auto"/>
              <w:ind w:hanging="410"/>
              <w:jc w:val="both"/>
              <w:rPr>
                <w:rFonts w:asciiTheme="majorHAnsi" w:hAnsiTheme="majorHAnsi"/>
                <w:color w:val="000000"/>
                <w:sz w:val="20"/>
                <w:szCs w:val="20"/>
                <w:lang w:val="sk-SK"/>
              </w:rPr>
            </w:pPr>
            <w:r w:rsidRPr="0014391D">
              <w:rPr>
                <w:rFonts w:asciiTheme="majorHAnsi" w:hAnsiTheme="majorHAnsi"/>
                <w:color w:val="000000"/>
                <w:sz w:val="20"/>
                <w:szCs w:val="20"/>
                <w:lang w:val="sk-SK"/>
              </w:rPr>
              <w:t xml:space="preserve">zámeru predložiť ponuku, </w:t>
            </w:r>
          </w:p>
          <w:p w14:paraId="7B075248" w14:textId="77777777" w:rsidR="0014391D" w:rsidRDefault="0014391D" w:rsidP="0014391D">
            <w:pPr>
              <w:pStyle w:val="Odsekzoznamu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60" w:line="252" w:lineRule="auto"/>
              <w:ind w:hanging="410"/>
              <w:jc w:val="both"/>
              <w:rPr>
                <w:rFonts w:asciiTheme="majorHAnsi" w:hAnsiTheme="majorHAnsi"/>
                <w:color w:val="000000"/>
                <w:sz w:val="20"/>
                <w:szCs w:val="20"/>
                <w:lang w:val="sk-SK"/>
              </w:rPr>
            </w:pPr>
            <w:r w:rsidRPr="0014391D">
              <w:rPr>
                <w:rFonts w:asciiTheme="majorHAnsi" w:hAnsiTheme="majorHAnsi"/>
                <w:color w:val="000000"/>
                <w:sz w:val="20"/>
                <w:szCs w:val="20"/>
                <w:lang w:val="sk-SK"/>
              </w:rPr>
              <w:t>metód alebo faktorov určených na výpočet cien alebo</w:t>
            </w:r>
          </w:p>
          <w:p w14:paraId="0103E642" w14:textId="00313693" w:rsidR="0014391D" w:rsidRPr="0014391D" w:rsidRDefault="0014391D" w:rsidP="0014391D">
            <w:pPr>
              <w:pStyle w:val="Odsekzoznamu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60" w:line="252" w:lineRule="auto"/>
              <w:ind w:hanging="410"/>
              <w:jc w:val="both"/>
              <w:rPr>
                <w:rFonts w:asciiTheme="majorHAnsi" w:hAnsiTheme="majorHAnsi"/>
                <w:color w:val="000000"/>
                <w:sz w:val="20"/>
                <w:szCs w:val="20"/>
                <w:lang w:val="sk-SK"/>
              </w:rPr>
            </w:pPr>
            <w:r w:rsidRPr="0014391D">
              <w:rPr>
                <w:rFonts w:asciiTheme="majorHAnsi" w:hAnsiTheme="majorHAnsi"/>
                <w:color w:val="000000"/>
                <w:sz w:val="20"/>
                <w:szCs w:val="20"/>
                <w:lang w:val="sk-SK"/>
              </w:rPr>
              <w:t xml:space="preserve">predloženia cenovej ponuky, ktorá by nespĺňala podmienky súťaže danej zákazky; </w:t>
            </w:r>
          </w:p>
          <w:p w14:paraId="12951096" w14:textId="5816D512" w:rsidR="0014391D" w:rsidRPr="0014391D" w:rsidRDefault="008C17D6" w:rsidP="0014391D">
            <w:pPr>
              <w:spacing w:after="60" w:line="252" w:lineRule="auto"/>
              <w:ind w:left="284" w:hanging="284"/>
              <w:jc w:val="both"/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</w:pPr>
            <w:sdt>
              <w:sdtPr>
                <w:rPr>
                  <w:rFonts w:asciiTheme="majorHAnsi" w:hAnsiTheme="majorHAnsi"/>
                  <w:sz w:val="20"/>
                  <w:szCs w:val="20"/>
                </w:rPr>
                <w:id w:val="-681510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391D" w:rsidRPr="0014391D">
                  <w:rPr>
                    <w:rFonts w:ascii="Segoe UI Symbol" w:eastAsia="MS Gothic" w:hAnsi="Segoe UI Symbol" w:cs="Segoe UI Symbol"/>
                    <w:sz w:val="20"/>
                    <w:szCs w:val="20"/>
                    <w:lang w:val="sk-SK"/>
                  </w:rPr>
                  <w:t>☐</w:t>
                </w:r>
              </w:sdtContent>
            </w:sdt>
            <w:r w:rsidR="0014391D" w:rsidRP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 xml:space="preserve"> </w:t>
            </w:r>
            <w:r w:rsid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 xml:space="preserve">  uchádzač </w:t>
            </w:r>
            <w:r w:rsidR="0014391D" w:rsidRP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 xml:space="preserve">nepodnikne žiadne kroky smerom ku konaniu uvedenému vyššie a ani sa nepokúsi žiadneho iného konkurenta naviesť na </w:t>
            </w:r>
            <w:proofErr w:type="spellStart"/>
            <w:r w:rsidR="0014391D" w:rsidRP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>kolúziu</w:t>
            </w:r>
            <w:proofErr w:type="spellEnd"/>
            <w:r w:rsidR="0014391D" w:rsidRP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 xml:space="preserve"> v predmetnej zákazke; </w:t>
            </w:r>
          </w:p>
          <w:p w14:paraId="43DE5090" w14:textId="6A18E505" w:rsidR="0014391D" w:rsidRDefault="008C17D6" w:rsidP="0014391D">
            <w:pPr>
              <w:spacing w:after="60" w:line="252" w:lineRule="auto"/>
              <w:ind w:left="310" w:hanging="310"/>
              <w:jc w:val="both"/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</w:pPr>
            <w:sdt>
              <w:sdtPr>
                <w:rPr>
                  <w:rFonts w:asciiTheme="majorHAnsi" w:hAnsiTheme="majorHAnsi"/>
                  <w:sz w:val="20"/>
                  <w:szCs w:val="20"/>
                </w:rPr>
                <w:id w:val="-2082125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391D" w:rsidRPr="0014391D">
                  <w:rPr>
                    <w:rFonts w:ascii="Segoe UI Symbol" w:eastAsia="MS Gothic" w:hAnsi="Segoe UI Symbol" w:cs="Segoe UI Symbol"/>
                    <w:sz w:val="20"/>
                    <w:szCs w:val="20"/>
                    <w:lang w:val="sk-SK"/>
                  </w:rPr>
                  <w:t>☐</w:t>
                </w:r>
              </w:sdtContent>
            </w:sdt>
            <w:r w:rsidR="0014391D" w:rsidRP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 xml:space="preserve"> </w:t>
            </w:r>
            <w:r w:rsid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 xml:space="preserve"> uchádzač</w:t>
            </w:r>
            <w:r w:rsidR="0014391D" w:rsidRP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 xml:space="preserve"> vstúpil do konzultácií, komunikácie, dohôd alebo dohovorov s nasledovnými konkurentmi ohľadom predmetnej zákazky a predkladateľ ponuky uvádza v priložených dokumentoch kompletné údaje o tejto skutočnosti vrátane mien/názvov týchto konkurentov, charakteru, dôvodov týchto konzultácií, komunikácie, dohôd alebo dohovorov. Týmto nie sú dotknuté vyhlásenia uvedené vyššie (</w:t>
            </w:r>
            <w:r w:rsidR="0014391D" w:rsidRPr="0014391D">
              <w:rPr>
                <w:rFonts w:asciiTheme="majorHAnsi" w:eastAsia="Times New Roman" w:hAnsiTheme="majorHAnsi"/>
                <w:b/>
                <w:i/>
                <w:color w:val="000000"/>
                <w:sz w:val="20"/>
                <w:szCs w:val="20"/>
                <w:lang w:val="sk-SK"/>
              </w:rPr>
              <w:t xml:space="preserve">Táto časť vyhlásenia sa vypĺňa len v prípade, ak </w:t>
            </w:r>
            <w:r w:rsidR="0014391D">
              <w:rPr>
                <w:rFonts w:asciiTheme="majorHAnsi" w:eastAsia="Times New Roman" w:hAnsiTheme="majorHAnsi"/>
                <w:b/>
                <w:i/>
                <w:color w:val="000000"/>
                <w:sz w:val="20"/>
                <w:szCs w:val="20"/>
                <w:lang w:val="sk-SK"/>
              </w:rPr>
              <w:t>uchádzač</w:t>
            </w:r>
            <w:r w:rsidR="0014391D" w:rsidRPr="0014391D">
              <w:rPr>
                <w:rFonts w:asciiTheme="majorHAnsi" w:eastAsia="Times New Roman" w:hAnsiTheme="majorHAnsi"/>
                <w:b/>
                <w:i/>
                <w:color w:val="000000"/>
                <w:sz w:val="20"/>
                <w:szCs w:val="20"/>
                <w:lang w:val="sk-SK"/>
              </w:rPr>
              <w:t xml:space="preserve"> komunikoval s iným hospodárskym subjektom ako konkurentom. Nevzťahuje sa na komunikáciu so subdodávateľmi alebo tretími osobami, prostredníctvom ktorých preukazuje splnenie podmienok účasti.</w:t>
            </w:r>
            <w:r w:rsidR="0014391D" w:rsidRP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 xml:space="preserve">); </w:t>
            </w:r>
          </w:p>
          <w:p w14:paraId="3CBC2A5D" w14:textId="113D7428" w:rsidR="0014391D" w:rsidRPr="0014391D" w:rsidRDefault="008C17D6" w:rsidP="0014391D">
            <w:pPr>
              <w:spacing w:after="60" w:line="252" w:lineRule="auto"/>
              <w:ind w:left="284" w:hanging="284"/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</w:pPr>
            <w:sdt>
              <w:sdtPr>
                <w:rPr>
                  <w:rFonts w:asciiTheme="majorHAnsi" w:hAnsiTheme="majorHAnsi"/>
                  <w:sz w:val="20"/>
                  <w:szCs w:val="20"/>
                </w:rPr>
                <w:id w:val="608163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391D" w:rsidRPr="0014391D">
                  <w:rPr>
                    <w:rFonts w:ascii="Segoe UI Symbol" w:eastAsia="MS Gothic" w:hAnsi="Segoe UI Symbol" w:cs="Segoe UI Symbol"/>
                    <w:sz w:val="20"/>
                    <w:szCs w:val="20"/>
                    <w:lang w:val="sk-SK"/>
                  </w:rPr>
                  <w:t>☐</w:t>
                </w:r>
              </w:sdtContent>
            </w:sdt>
            <w:r w:rsidR="0014391D" w:rsidRP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 xml:space="preserve"> všetky informácie a údaje predložené v tomto vyhlásení sú pravdivé, neskreslené a úplné, </w:t>
            </w:r>
          </w:p>
          <w:p w14:paraId="19B1FD8A" w14:textId="056FA23D" w:rsidR="0014391D" w:rsidRPr="0014391D" w:rsidRDefault="008C17D6" w:rsidP="0014391D">
            <w:pPr>
              <w:spacing w:line="252" w:lineRule="auto"/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</w:pPr>
            <w:sdt>
              <w:sdtPr>
                <w:rPr>
                  <w:rFonts w:asciiTheme="majorHAnsi" w:hAnsiTheme="majorHAnsi"/>
                  <w:sz w:val="20"/>
                  <w:szCs w:val="20"/>
                </w:rPr>
                <w:id w:val="-1531639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391D" w:rsidRPr="0014391D">
                  <w:rPr>
                    <w:rFonts w:ascii="Segoe UI Symbol" w:eastAsia="MS Gothic" w:hAnsi="Segoe UI Symbol" w:cs="Segoe UI Symbol"/>
                    <w:sz w:val="20"/>
                    <w:szCs w:val="20"/>
                    <w:lang w:val="sk-SK"/>
                  </w:rPr>
                  <w:t>☐</w:t>
                </w:r>
              </w:sdtContent>
            </w:sdt>
            <w:r w:rsidR="0014391D" w:rsidRP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 xml:space="preserve"> prečítal a porozumel obsahu tohto vyhlásenia, </w:t>
            </w:r>
          </w:p>
          <w:p w14:paraId="526F5372" w14:textId="3049B82D" w:rsidR="001F34F4" w:rsidRPr="0014391D" w:rsidRDefault="008C17D6" w:rsidP="0014391D">
            <w:pPr>
              <w:spacing w:line="252" w:lineRule="auto"/>
              <w:jc w:val="both"/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</w:pPr>
            <w:sdt>
              <w:sdtPr>
                <w:rPr>
                  <w:rFonts w:asciiTheme="majorHAnsi" w:hAnsiTheme="majorHAnsi"/>
                  <w:sz w:val="20"/>
                  <w:szCs w:val="20"/>
                </w:rPr>
                <w:id w:val="-2004344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391D" w:rsidRPr="0014391D">
                  <w:rPr>
                    <w:rFonts w:ascii="Segoe UI Symbol" w:eastAsia="MS Gothic" w:hAnsi="Segoe UI Symbol" w:cs="Segoe UI Symbol"/>
                    <w:sz w:val="20"/>
                    <w:szCs w:val="20"/>
                    <w:lang w:val="sk-SK"/>
                  </w:rPr>
                  <w:t>☐</w:t>
                </w:r>
              </w:sdtContent>
            </w:sdt>
            <w:r w:rsidR="0014391D" w:rsidRP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 xml:space="preserve"> si </w:t>
            </w:r>
            <w:r w:rsid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 xml:space="preserve">je </w:t>
            </w:r>
            <w:r w:rsidR="0014391D" w:rsidRP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>vedomý právnych následkov potvrdenia nepravdivých informácií v tomto vyhlásení.</w:t>
            </w:r>
          </w:p>
        </w:tc>
      </w:tr>
      <w:tr w:rsidR="00D15657" w:rsidRPr="0024080A" w14:paraId="31213C06" w14:textId="77777777" w:rsidTr="00584D5D">
        <w:tc>
          <w:tcPr>
            <w:tcW w:w="9062" w:type="dxa"/>
            <w:gridSpan w:val="2"/>
            <w:shd w:val="clear" w:color="auto" w:fill="BFBFBF" w:themeFill="background1" w:themeFillShade="BF"/>
          </w:tcPr>
          <w:p w14:paraId="65EC3103" w14:textId="547C718F" w:rsidR="00D15657" w:rsidRPr="0024080A" w:rsidRDefault="00584D5D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</w:pPr>
            <w:r w:rsidRPr="0024080A"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lastRenderedPageBreak/>
              <w:t>Vyhlásenie k ochrane osobných údajov</w:t>
            </w:r>
          </w:p>
        </w:tc>
      </w:tr>
      <w:tr w:rsidR="00584D5D" w:rsidRPr="0024080A" w14:paraId="0BE13983" w14:textId="77777777" w:rsidTr="00016168">
        <w:tc>
          <w:tcPr>
            <w:tcW w:w="9062" w:type="dxa"/>
            <w:gridSpan w:val="2"/>
          </w:tcPr>
          <w:p w14:paraId="4376007F" w14:textId="3961A288" w:rsidR="0064226F" w:rsidRPr="004D5E27" w:rsidRDefault="00F70B04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4D5E27">
              <w:rPr>
                <w:rFonts w:asciiTheme="majorHAnsi" w:hAnsiTheme="majorHAnsi" w:cs="Arial"/>
                <w:sz w:val="20"/>
                <w:szCs w:val="20"/>
                <w:lang w:val="sk-SK"/>
              </w:rPr>
              <w:t>Uchádzač spolu s podpisom a predložením ponuky vyhlasuje</w:t>
            </w:r>
            <w:r w:rsidR="0064226F" w:rsidRPr="004D5E27">
              <w:rPr>
                <w:rFonts w:asciiTheme="majorHAnsi" w:hAnsiTheme="majorHAnsi" w:cs="Arial"/>
                <w:sz w:val="20"/>
                <w:szCs w:val="20"/>
                <w:lang w:val="sk-SK"/>
              </w:rPr>
              <w:t>, že:</w:t>
            </w:r>
          </w:p>
          <w:p w14:paraId="2A89E299" w14:textId="007DC643" w:rsidR="0064226F" w:rsidRPr="004D5E27" w:rsidRDefault="0064226F" w:rsidP="0064226F">
            <w:pPr>
              <w:pStyle w:val="Odsekzoznamu"/>
              <w:numPr>
                <w:ilvl w:val="0"/>
                <w:numId w:val="6"/>
              </w:numPr>
              <w:spacing w:before="120" w:after="120"/>
              <w:ind w:left="451" w:hanging="283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4D5E27">
              <w:rPr>
                <w:rFonts w:asciiTheme="majorHAnsi" w:hAnsiTheme="majorHAnsi" w:cs="Arial"/>
                <w:sz w:val="20"/>
                <w:szCs w:val="20"/>
                <w:lang w:val="sk-SK"/>
              </w:rPr>
              <w:t>poskytol informácie uvedené v predmetnom dokumente</w:t>
            </w:r>
            <w:r w:rsidR="003A250A" w:rsidRPr="004D5E27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 všetkým dotknutým osobám, ktorých osobné údaje uchádzač uviedol vo svojej ponuke;</w:t>
            </w:r>
          </w:p>
          <w:p w14:paraId="56AED2FE" w14:textId="48238FE4" w:rsidR="001F34F4" w:rsidRPr="001F34F4" w:rsidRDefault="00584D5D" w:rsidP="001F34F4">
            <w:pPr>
              <w:pStyle w:val="Odsekzoznamu"/>
              <w:numPr>
                <w:ilvl w:val="0"/>
                <w:numId w:val="6"/>
              </w:numPr>
              <w:spacing w:before="120" w:after="120"/>
              <w:ind w:left="451" w:hanging="283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4D5E27">
              <w:rPr>
                <w:rFonts w:asciiTheme="majorHAnsi" w:hAnsiTheme="majorHAnsi" w:cs="Arial"/>
                <w:sz w:val="20"/>
                <w:szCs w:val="20"/>
                <w:lang w:val="sk-SK"/>
              </w:rPr>
              <w:t>v zmysle zákona</w:t>
            </w:r>
            <w:r w:rsidRPr="0064226F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 č. 18/2018 Z. z. o ochrane osobných údajov a o zmene a doplnení niektorých zákonov v znení neskorších predpisov (ďalej aj ako „</w:t>
            </w:r>
            <w:proofErr w:type="spellStart"/>
            <w:r w:rsidRPr="0064226F">
              <w:rPr>
                <w:rFonts w:asciiTheme="majorHAnsi" w:hAnsiTheme="majorHAnsi" w:cs="Arial"/>
                <w:sz w:val="20"/>
                <w:szCs w:val="20"/>
                <w:lang w:val="sk-SK"/>
              </w:rPr>
              <w:t>ZoOÚ</w:t>
            </w:r>
            <w:proofErr w:type="spellEnd"/>
            <w:r w:rsidRPr="0064226F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“), a v rozsahu, v akom to predpisuje </w:t>
            </w:r>
            <w:proofErr w:type="spellStart"/>
            <w:r w:rsidRPr="0064226F">
              <w:rPr>
                <w:rFonts w:asciiTheme="majorHAnsi" w:hAnsiTheme="majorHAnsi" w:cs="Arial"/>
                <w:sz w:val="20"/>
                <w:szCs w:val="20"/>
                <w:lang w:val="sk-SK"/>
              </w:rPr>
              <w:t>ZoOÚ</w:t>
            </w:r>
            <w:proofErr w:type="spellEnd"/>
            <w:r w:rsidRPr="0064226F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 si od všetkých dotknutých osôb, ktorých osobné údaje sú obsiahnuté v ponuke, zabezpečil všetky potrebné súhlasy so spracovaním osobných údajov za účelom podania tejto ponuky a poučil všetky dotknuté osoby o spôsobe a rozsahu spracovania ich osobných údajov na účel podania tejto ponuky. Zároveň vyhlasuje a ubezpečuje Verejného obstarávateľa, že všetky dotknuté osoby uchádzačovi udelili svoj súhlas na to, aby tieto osobné údaje boli poskytnuté, a aby ich ďalej za deklarovaným účelom spracovával Verejný obstarávateľ a tiež spoločnosť Tatra Tender s. r. o., so sídlom na adrese Krčméryho 16 811 04 Bratislava, IČO: 44 119 313</w:t>
            </w:r>
            <w:r w:rsidR="00556175" w:rsidRPr="0064226F">
              <w:rPr>
                <w:rFonts w:asciiTheme="majorHAnsi" w:hAnsiTheme="majorHAnsi" w:cs="Arial"/>
                <w:sz w:val="20"/>
                <w:szCs w:val="20"/>
                <w:lang w:val="sk-SK"/>
              </w:rPr>
              <w:t>, ktor</w:t>
            </w:r>
            <w:r w:rsidR="00F571B9" w:rsidRPr="0064226F">
              <w:rPr>
                <w:rFonts w:asciiTheme="majorHAnsi" w:hAnsiTheme="majorHAnsi" w:cs="Arial"/>
                <w:sz w:val="20"/>
                <w:szCs w:val="20"/>
                <w:lang w:val="sk-SK"/>
              </w:rPr>
              <w:t>á</w:t>
            </w:r>
            <w:r w:rsidR="00556175" w:rsidRPr="0064226F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 bud</w:t>
            </w:r>
            <w:r w:rsidR="00F571B9" w:rsidRPr="0064226F">
              <w:rPr>
                <w:rFonts w:asciiTheme="majorHAnsi" w:hAnsiTheme="majorHAnsi" w:cs="Arial"/>
                <w:sz w:val="20"/>
                <w:szCs w:val="20"/>
                <w:lang w:val="sk-SK"/>
              </w:rPr>
              <w:t>e</w:t>
            </w:r>
            <w:r w:rsidR="00556175" w:rsidRPr="0064226F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 oboznamovan</w:t>
            </w:r>
            <w:r w:rsidR="00F571B9" w:rsidRPr="0064226F">
              <w:rPr>
                <w:rFonts w:asciiTheme="majorHAnsi" w:hAnsiTheme="majorHAnsi" w:cs="Arial"/>
                <w:sz w:val="20"/>
                <w:szCs w:val="20"/>
                <w:lang w:val="sk-SK"/>
              </w:rPr>
              <w:t>á</w:t>
            </w:r>
            <w:r w:rsidR="00556175" w:rsidRPr="0064226F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 s obsahom ponúk v rámci administrácie verejného obstarávania a hodnotenia ponúk.</w:t>
            </w:r>
          </w:p>
        </w:tc>
      </w:tr>
      <w:tr w:rsidR="00BA3147" w:rsidRPr="0024080A" w14:paraId="3FA776C4" w14:textId="77777777" w:rsidTr="00BA3147">
        <w:tc>
          <w:tcPr>
            <w:tcW w:w="9062" w:type="dxa"/>
            <w:gridSpan w:val="2"/>
            <w:shd w:val="clear" w:color="auto" w:fill="BFBFBF" w:themeFill="background1" w:themeFillShade="BF"/>
          </w:tcPr>
          <w:p w14:paraId="6390A8C5" w14:textId="22EC3AAA" w:rsidR="00BA3147" w:rsidRPr="0024080A" w:rsidRDefault="00BA3147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</w:pPr>
            <w:r w:rsidRPr="0024080A"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t>Vyhlásenie ku konfliktu záujmov</w:t>
            </w:r>
          </w:p>
        </w:tc>
      </w:tr>
      <w:tr w:rsidR="00BA3147" w:rsidRPr="0024080A" w14:paraId="1C0FBA33" w14:textId="77777777" w:rsidTr="00BD7099">
        <w:tc>
          <w:tcPr>
            <w:tcW w:w="9062" w:type="dxa"/>
            <w:gridSpan w:val="2"/>
          </w:tcPr>
          <w:p w14:paraId="6EDB605A" w14:textId="46858B6B" w:rsidR="00BA3147" w:rsidRPr="0024080A" w:rsidRDefault="00F70B04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Uchádzač spolu s podpisom a predložením ponuky vyhlasuje</w:t>
            </w:r>
            <w:r w:rsidR="005300F1">
              <w:rPr>
                <w:rFonts w:asciiTheme="majorHAnsi" w:hAnsiTheme="majorHAnsi" w:cs="Arial"/>
                <w:sz w:val="20"/>
                <w:szCs w:val="20"/>
                <w:lang w:val="sk-SK"/>
              </w:rPr>
              <w:t>, že</w:t>
            </w:r>
          </w:p>
          <w:p w14:paraId="61A7898B" w14:textId="273B3022" w:rsidR="00F70B04" w:rsidRPr="0024080A" w:rsidRDefault="00F70B04" w:rsidP="00AE3C45">
            <w:pPr>
              <w:pStyle w:val="Odsekzoznamu"/>
              <w:numPr>
                <w:ilvl w:val="0"/>
                <w:numId w:val="6"/>
              </w:numPr>
              <w:spacing w:before="120" w:after="120"/>
              <w:ind w:left="448" w:hanging="284"/>
              <w:contextualSpacing w:val="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nevyvíjal a nebude vyvíjať voči žiadnej osobe na strane verejného obstarávateľa, ktorá je alebo by mohla byť zainteresovaná v zmysle ustanovení § 23 ods. 3 zákona č. 343/2015 </w:t>
            </w:r>
            <w:proofErr w:type="spellStart"/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Z.z</w:t>
            </w:r>
            <w:proofErr w:type="spellEnd"/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. o verejnom obstarávaní a o zmene a doplnení niektorých zákonov v platnom znení („zainteresovaná osoba“) akékoľvek aktivity, ktoré by mohli viesť k zvýhodneniu nášho postavenia vo </w:t>
            </w:r>
            <w:r w:rsidR="00A50EE8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verejnom obstarávaní</w:t>
            </w: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,</w:t>
            </w:r>
          </w:p>
          <w:p w14:paraId="7354743B" w14:textId="6A3A05CC" w:rsidR="00F70B04" w:rsidRPr="0024080A" w:rsidRDefault="00F70B04" w:rsidP="00AE3C45">
            <w:pPr>
              <w:pStyle w:val="Odsekzoznamu"/>
              <w:numPr>
                <w:ilvl w:val="0"/>
                <w:numId w:val="6"/>
              </w:numPr>
              <w:spacing w:before="120" w:after="120"/>
              <w:ind w:left="448" w:hanging="284"/>
              <w:contextualSpacing w:val="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neposkytol a neposkytne akejkoľvek čo i len potencionálne zainteresovanej osobe priamo alebo nepriamo akúkoľvek finančnú alebo vecnú výhodu ako motiváciu alebo odmenu súvisiacu so zadaním tejto zákazky, </w:t>
            </w:r>
          </w:p>
          <w:p w14:paraId="09FBFA5E" w14:textId="6964CAE8" w:rsidR="00F70B04" w:rsidRPr="0024080A" w:rsidRDefault="00F70B04" w:rsidP="00AE3C45">
            <w:pPr>
              <w:pStyle w:val="Odsekzoznamu"/>
              <w:numPr>
                <w:ilvl w:val="0"/>
                <w:numId w:val="6"/>
              </w:numPr>
              <w:spacing w:before="120" w:after="120"/>
              <w:ind w:left="448" w:hanging="284"/>
              <w:contextualSpacing w:val="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bude bezodkladne informovať verejného obstarávateľa o akejkoľvek situácii, ktorá je považovaná za konflikt záujmov alebo ktorá by mohla viesť ku konfliktu záujmov kedykoľvek v priebehu procesu verejného obstarávania,</w:t>
            </w:r>
          </w:p>
          <w:p w14:paraId="6497511D" w14:textId="159938E0" w:rsidR="00F20EC1" w:rsidRPr="001A68BC" w:rsidRDefault="00F70B04" w:rsidP="001A68BC">
            <w:pPr>
              <w:pStyle w:val="Odsekzoznamu"/>
              <w:numPr>
                <w:ilvl w:val="0"/>
                <w:numId w:val="6"/>
              </w:numPr>
              <w:spacing w:before="120" w:after="120"/>
              <w:ind w:left="448" w:hanging="284"/>
              <w:contextualSpacing w:val="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poskytne verejnému obstarávateľovi v postupe tohto verejného obstarávania presné, pravdivé a úplné informácie.</w:t>
            </w:r>
          </w:p>
        </w:tc>
      </w:tr>
      <w:tr w:rsidR="008203B8" w:rsidRPr="0024080A" w14:paraId="2E9E8AB8" w14:textId="77777777" w:rsidTr="0024080A">
        <w:tc>
          <w:tcPr>
            <w:tcW w:w="9062" w:type="dxa"/>
            <w:gridSpan w:val="2"/>
            <w:shd w:val="clear" w:color="auto" w:fill="BFBFBF" w:themeFill="background1" w:themeFillShade="BF"/>
          </w:tcPr>
          <w:p w14:paraId="7B6A0DC0" w14:textId="6B1E6885" w:rsidR="008203B8" w:rsidRPr="0024080A" w:rsidRDefault="008203B8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t>Vyhlásenie k reštriktívnym opatreniam voči Ruskej federácii</w:t>
            </w:r>
          </w:p>
        </w:tc>
      </w:tr>
      <w:tr w:rsidR="008203B8" w:rsidRPr="0024080A" w14:paraId="113B4F4A" w14:textId="77777777" w:rsidTr="00BD7099">
        <w:tc>
          <w:tcPr>
            <w:tcW w:w="9062" w:type="dxa"/>
            <w:gridSpan w:val="2"/>
          </w:tcPr>
          <w:p w14:paraId="737EC348" w14:textId="04271757" w:rsidR="008203B8" w:rsidRPr="0024080A" w:rsidRDefault="0024080A" w:rsidP="008203B8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Uchádzač spolu s podpisom a predložením ponuky vyhlasuje, že v rámci vlastníckej a riadiacej štruktúry </w:t>
            </w:r>
            <w:r w:rsidR="008203B8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spoločnosti, ktorá je uchádzačom </w:t>
            </w: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(alebo členom skupiny dodávateľov), sa nevyskytuje žiadna osoba, kvôli ktorej by nebolo možné zadať zákazku uchádzačovi v prípade úspechu jeho ponuky a to najmä vo </w:t>
            </w: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lastRenderedPageBreak/>
              <w:t xml:space="preserve">väzbe na </w:t>
            </w:r>
            <w:r w:rsidR="008203B8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limity stanovené v článku 5k nariadeni</w:t>
            </w: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a</w:t>
            </w:r>
            <w:r w:rsidR="008203B8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 Rady (EÚ) č. 833/2014 z 31. júla 2014 o reštriktívnych opatrenia s ohľadom na konanie Ruska, ktorým destabilizuje situáciu na Ukrajine v znení nariadeni</w:t>
            </w: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a</w:t>
            </w:r>
            <w:r w:rsidR="008203B8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 Rady (EÚ) č. 2022/578 z 8. apríla 2022</w:t>
            </w: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. V tomto kontexte uchádzač osobitne vyhlasuje,</w:t>
            </w:r>
            <w:r w:rsidR="008203B8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 že:</w:t>
            </w:r>
          </w:p>
          <w:p w14:paraId="61168542" w14:textId="531BF800" w:rsidR="008203B8" w:rsidRPr="0024080A" w:rsidRDefault="008203B8" w:rsidP="0024080A">
            <w:pPr>
              <w:pStyle w:val="Odsekzoznamu"/>
              <w:numPr>
                <w:ilvl w:val="0"/>
                <w:numId w:val="7"/>
              </w:numPr>
              <w:spacing w:after="120"/>
              <w:ind w:left="460" w:hanging="284"/>
              <w:contextualSpacing w:val="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uchádzač nie je ruským štátnym príslušníkom ani fyzickou alebo právnickou osobou, subjektov alebo orgánom so sídlom v Rusku;</w:t>
            </w:r>
          </w:p>
          <w:p w14:paraId="38032897" w14:textId="0FEB3D05" w:rsidR="008203B8" w:rsidRPr="0024080A" w:rsidRDefault="008203B8" w:rsidP="0024080A">
            <w:pPr>
              <w:pStyle w:val="Odsekzoznamu"/>
              <w:numPr>
                <w:ilvl w:val="0"/>
                <w:numId w:val="7"/>
              </w:numPr>
              <w:spacing w:after="120"/>
              <w:ind w:left="460" w:hanging="284"/>
              <w:contextualSpacing w:val="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uchádzač nie je právnickou osobou, subjektom alebo orgánom, ktorých vlastnícke práva priamo alebo nepriamo vlastní z viac ako 50% subjekt uvedený v písm. a) vyššie;</w:t>
            </w:r>
          </w:p>
          <w:p w14:paraId="6C390D1B" w14:textId="0D169CF7" w:rsidR="008203B8" w:rsidRPr="0024080A" w:rsidRDefault="008203B8" w:rsidP="0024080A">
            <w:pPr>
              <w:pStyle w:val="Odsekzoznamu"/>
              <w:numPr>
                <w:ilvl w:val="0"/>
                <w:numId w:val="7"/>
              </w:numPr>
              <w:spacing w:after="120"/>
              <w:ind w:left="460" w:hanging="284"/>
              <w:contextualSpacing w:val="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uchádzač nie je fyzická alebo právnická osoba, subjekt alebo orgán, ktorý koná v menej alebo na príkaz subjektu uvedeného v písm. a) alebo b) vyššie;</w:t>
            </w:r>
          </w:p>
          <w:p w14:paraId="133C7403" w14:textId="5C082074" w:rsidR="008203B8" w:rsidRPr="0024080A" w:rsidRDefault="008203B8" w:rsidP="0024080A">
            <w:pPr>
              <w:pStyle w:val="Odsekzoznamu"/>
              <w:numPr>
                <w:ilvl w:val="0"/>
                <w:numId w:val="7"/>
              </w:numPr>
              <w:spacing w:after="120"/>
              <w:ind w:left="460" w:hanging="284"/>
              <w:contextualSpacing w:val="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subdodávatelia alebo subjekty, ktorých kapacity uchádzač využíva na preukázanie podmienok účasti, ktoré sú subjektami uvedenými v písm. a) až c) vyššie, nemajú účasť vyššiu ako 10% hodnoty zákazky.</w:t>
            </w:r>
          </w:p>
        </w:tc>
      </w:tr>
    </w:tbl>
    <w:p w14:paraId="6ECE31AB" w14:textId="23515762" w:rsidR="004A4687" w:rsidRPr="0024080A" w:rsidRDefault="004A4687" w:rsidP="00AE3C45">
      <w:pPr>
        <w:widowControl w:val="0"/>
        <w:spacing w:before="120" w:after="120"/>
        <w:jc w:val="both"/>
        <w:rPr>
          <w:rFonts w:asciiTheme="majorHAnsi" w:hAnsiTheme="majorHAnsi"/>
          <w:bCs/>
          <w:sz w:val="20"/>
          <w:szCs w:val="20"/>
        </w:rPr>
      </w:pPr>
    </w:p>
    <w:p w14:paraId="029216A8" w14:textId="77777777" w:rsidR="009824CE" w:rsidRPr="0024080A" w:rsidRDefault="009824CE" w:rsidP="00AE3C45">
      <w:pPr>
        <w:widowControl w:val="0"/>
        <w:spacing w:before="120" w:after="120"/>
        <w:jc w:val="both"/>
        <w:rPr>
          <w:rFonts w:asciiTheme="majorHAnsi" w:hAnsiTheme="majorHAnsi"/>
          <w:bCs/>
          <w:sz w:val="20"/>
          <w:szCs w:val="20"/>
        </w:rPr>
      </w:pPr>
    </w:p>
    <w:p w14:paraId="46AA2220" w14:textId="2CABD949" w:rsidR="00C53F71" w:rsidRPr="0024080A" w:rsidRDefault="00C53F71" w:rsidP="00C53F71">
      <w:pPr>
        <w:widowControl w:val="0"/>
        <w:spacing w:before="120" w:after="120"/>
        <w:ind w:left="709" w:hanging="709"/>
        <w:rPr>
          <w:rFonts w:asciiTheme="majorHAnsi" w:hAnsiTheme="majorHAnsi"/>
          <w:sz w:val="20"/>
          <w:szCs w:val="20"/>
        </w:rPr>
      </w:pPr>
      <w:r w:rsidRPr="0024080A">
        <w:rPr>
          <w:rFonts w:asciiTheme="majorHAnsi" w:hAnsiTheme="majorHAnsi"/>
          <w:sz w:val="20"/>
          <w:szCs w:val="20"/>
        </w:rPr>
        <w:t xml:space="preserve">Miesto: </w:t>
      </w:r>
      <w:r w:rsidRPr="0024080A">
        <w:rPr>
          <w:rFonts w:asciiTheme="majorHAnsi" w:hAnsiTheme="majorHAnsi"/>
          <w:sz w:val="20"/>
          <w:szCs w:val="20"/>
        </w:rPr>
        <w:tab/>
      </w:r>
      <w:r w:rsidRPr="0024080A">
        <w:rPr>
          <w:rFonts w:asciiTheme="majorHAnsi" w:hAnsiTheme="majorHAnsi" w:cs="Arial"/>
          <w:sz w:val="20"/>
          <w:szCs w:val="20"/>
          <w:highlight w:val="yellow"/>
        </w:rPr>
        <w:t>[•]</w:t>
      </w:r>
    </w:p>
    <w:p w14:paraId="07EC0DA1" w14:textId="093485A3" w:rsidR="00C53F71" w:rsidRPr="0024080A" w:rsidRDefault="00C53F71" w:rsidP="00C53F71">
      <w:pPr>
        <w:widowControl w:val="0"/>
        <w:spacing w:before="120" w:after="120"/>
        <w:ind w:left="709" w:hanging="709"/>
        <w:rPr>
          <w:rFonts w:asciiTheme="majorHAnsi" w:hAnsiTheme="majorHAnsi"/>
          <w:sz w:val="20"/>
          <w:szCs w:val="20"/>
        </w:rPr>
      </w:pPr>
      <w:r w:rsidRPr="0024080A">
        <w:rPr>
          <w:rFonts w:asciiTheme="majorHAnsi" w:hAnsiTheme="majorHAnsi"/>
          <w:sz w:val="20"/>
          <w:szCs w:val="20"/>
        </w:rPr>
        <w:t>Dátum:</w:t>
      </w:r>
      <w:r w:rsidRPr="0024080A">
        <w:rPr>
          <w:rFonts w:asciiTheme="majorHAnsi" w:hAnsiTheme="majorHAnsi"/>
          <w:sz w:val="20"/>
          <w:szCs w:val="20"/>
        </w:rPr>
        <w:tab/>
      </w:r>
      <w:r w:rsidRPr="0024080A">
        <w:rPr>
          <w:rFonts w:asciiTheme="majorHAnsi" w:hAnsiTheme="majorHAnsi" w:cs="Arial"/>
          <w:sz w:val="20"/>
          <w:szCs w:val="20"/>
          <w:highlight w:val="yellow"/>
        </w:rPr>
        <w:t>[•]</w:t>
      </w:r>
    </w:p>
    <w:p w14:paraId="05D39177" w14:textId="77777777" w:rsidR="00C53F71" w:rsidRPr="0024080A" w:rsidRDefault="00C53F71" w:rsidP="00C53F71">
      <w:pPr>
        <w:widowControl w:val="0"/>
        <w:spacing w:before="120" w:after="120"/>
        <w:jc w:val="both"/>
        <w:rPr>
          <w:rFonts w:asciiTheme="majorHAnsi" w:hAnsiTheme="majorHAnsi"/>
          <w:sz w:val="20"/>
          <w:szCs w:val="20"/>
        </w:rPr>
      </w:pPr>
    </w:p>
    <w:p w14:paraId="208029A5" w14:textId="77777777" w:rsidR="00C53F71" w:rsidRPr="0024080A" w:rsidRDefault="00C53F71" w:rsidP="00C53F71">
      <w:pPr>
        <w:widowControl w:val="0"/>
        <w:spacing w:before="120" w:after="120"/>
        <w:jc w:val="both"/>
        <w:rPr>
          <w:rFonts w:asciiTheme="majorHAnsi" w:hAnsiTheme="majorHAnsi"/>
          <w:sz w:val="20"/>
          <w:szCs w:val="20"/>
        </w:rPr>
      </w:pPr>
    </w:p>
    <w:p w14:paraId="6FCA673F" w14:textId="77777777" w:rsidR="00C53F71" w:rsidRPr="0024080A" w:rsidRDefault="00C53F71" w:rsidP="00C53F71">
      <w:pPr>
        <w:widowControl w:val="0"/>
        <w:spacing w:before="120" w:after="120"/>
        <w:jc w:val="both"/>
        <w:rPr>
          <w:rFonts w:asciiTheme="majorHAnsi" w:hAnsiTheme="majorHAnsi"/>
          <w:sz w:val="20"/>
          <w:szCs w:val="20"/>
        </w:rPr>
      </w:pPr>
    </w:p>
    <w:p w14:paraId="42E7C097" w14:textId="77777777" w:rsidR="00C53F71" w:rsidRPr="0024080A" w:rsidRDefault="00C53F71" w:rsidP="00C53F71">
      <w:pPr>
        <w:widowControl w:val="0"/>
        <w:spacing w:before="120" w:after="120"/>
        <w:jc w:val="both"/>
        <w:rPr>
          <w:rFonts w:asciiTheme="majorHAnsi" w:hAnsiTheme="majorHAnsi"/>
          <w:sz w:val="20"/>
          <w:szCs w:val="20"/>
        </w:rPr>
      </w:pPr>
    </w:p>
    <w:p w14:paraId="4FD43F7D" w14:textId="397BEC85" w:rsidR="00C53F71" w:rsidRPr="0024080A" w:rsidRDefault="00C53F71" w:rsidP="00C53F71">
      <w:pPr>
        <w:widowControl w:val="0"/>
        <w:spacing w:after="0"/>
        <w:jc w:val="both"/>
        <w:rPr>
          <w:rFonts w:asciiTheme="majorHAnsi" w:hAnsiTheme="majorHAnsi"/>
          <w:sz w:val="20"/>
          <w:szCs w:val="20"/>
        </w:rPr>
      </w:pPr>
      <w:r w:rsidRPr="0024080A">
        <w:rPr>
          <w:rFonts w:asciiTheme="majorHAnsi" w:hAnsiTheme="majorHAnsi"/>
          <w:sz w:val="20"/>
          <w:szCs w:val="20"/>
        </w:rPr>
        <w:t>____________________________</w:t>
      </w:r>
    </w:p>
    <w:p w14:paraId="1C948810" w14:textId="77777777" w:rsidR="00C53F71" w:rsidRPr="0024080A" w:rsidRDefault="00C53F71" w:rsidP="00C53F71">
      <w:pPr>
        <w:widowControl w:val="0"/>
        <w:jc w:val="both"/>
        <w:rPr>
          <w:rFonts w:asciiTheme="majorHAnsi" w:hAnsiTheme="majorHAnsi"/>
          <w:sz w:val="20"/>
          <w:szCs w:val="20"/>
        </w:rPr>
      </w:pPr>
      <w:r w:rsidRPr="0024080A">
        <w:rPr>
          <w:rFonts w:asciiTheme="majorHAnsi" w:hAnsiTheme="majorHAnsi"/>
          <w:sz w:val="20"/>
          <w:szCs w:val="20"/>
          <w:highlight w:val="yellow"/>
        </w:rPr>
        <w:t>[•]</w:t>
      </w:r>
    </w:p>
    <w:p w14:paraId="3244FFC7" w14:textId="77777777" w:rsidR="00685E23" w:rsidRPr="0024080A" w:rsidRDefault="00685E23" w:rsidP="00AE3C45">
      <w:pPr>
        <w:spacing w:before="120" w:after="120"/>
        <w:rPr>
          <w:rFonts w:asciiTheme="majorHAnsi" w:hAnsiTheme="majorHAnsi"/>
          <w:sz w:val="20"/>
          <w:szCs w:val="20"/>
        </w:rPr>
      </w:pPr>
    </w:p>
    <w:sectPr w:rsidR="00685E23" w:rsidRPr="002408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F7E4B2" w14:textId="77777777" w:rsidR="00D90CBB" w:rsidRDefault="00D90CBB" w:rsidP="008207CB">
      <w:pPr>
        <w:spacing w:after="0" w:line="240" w:lineRule="auto"/>
      </w:pPr>
      <w:r>
        <w:separator/>
      </w:r>
    </w:p>
  </w:endnote>
  <w:endnote w:type="continuationSeparator" w:id="0">
    <w:p w14:paraId="7554D38C" w14:textId="77777777" w:rsidR="00D90CBB" w:rsidRDefault="00D90CBB" w:rsidP="00820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26462B" w14:textId="77777777" w:rsidR="00BF37A5" w:rsidRDefault="00BF37A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FAAA3C" w14:textId="77777777" w:rsidR="00BF37A5" w:rsidRDefault="00BF37A5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C2662" w14:textId="77777777" w:rsidR="00BF37A5" w:rsidRDefault="00BF37A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AE8D54" w14:textId="77777777" w:rsidR="00D90CBB" w:rsidRDefault="00D90CBB" w:rsidP="008207CB">
      <w:pPr>
        <w:spacing w:after="0" w:line="240" w:lineRule="auto"/>
      </w:pPr>
      <w:r>
        <w:separator/>
      </w:r>
    </w:p>
  </w:footnote>
  <w:footnote w:type="continuationSeparator" w:id="0">
    <w:p w14:paraId="4CEDD57B" w14:textId="77777777" w:rsidR="00D90CBB" w:rsidRDefault="00D90CBB" w:rsidP="008207CB">
      <w:pPr>
        <w:spacing w:after="0" w:line="240" w:lineRule="auto"/>
      </w:pPr>
      <w:r>
        <w:continuationSeparator/>
      </w:r>
    </w:p>
  </w:footnote>
  <w:footnote w:id="1">
    <w:p w14:paraId="2D44652B" w14:textId="18F7EBD9" w:rsidR="003B60A4" w:rsidRDefault="003B60A4" w:rsidP="003B60A4">
      <w:pPr>
        <w:pStyle w:val="Textpoznmkypodiarou"/>
        <w:ind w:left="142" w:hanging="142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30096E">
        <w:rPr>
          <w:rFonts w:asciiTheme="majorHAnsi" w:hAnsiTheme="majorHAnsi"/>
          <w:sz w:val="18"/>
          <w:szCs w:val="18"/>
        </w:rPr>
        <w:t>V</w:t>
      </w:r>
      <w:r>
        <w:rPr>
          <w:rFonts w:asciiTheme="majorHAnsi" w:hAnsiTheme="majorHAnsi"/>
          <w:sz w:val="18"/>
          <w:szCs w:val="18"/>
        </w:rPr>
        <w:t> </w:t>
      </w:r>
      <w:r w:rsidRPr="0030096E">
        <w:rPr>
          <w:rFonts w:asciiTheme="majorHAnsi" w:hAnsiTheme="majorHAnsi"/>
          <w:sz w:val="18"/>
          <w:szCs w:val="18"/>
        </w:rPr>
        <w:t>prípade</w:t>
      </w:r>
      <w:r>
        <w:rPr>
          <w:rFonts w:asciiTheme="majorHAnsi" w:hAnsiTheme="majorHAnsi"/>
          <w:sz w:val="18"/>
          <w:szCs w:val="18"/>
        </w:rPr>
        <w:t>, ak je uchádzačom skupina dodávateľov, počet riadkov formuláru v rámci sekcie identifikácia uchádzača primerane upraví a doplní údaje za všetkých členov skupiny dodávateľov</w:t>
      </w:r>
      <w:r w:rsidR="00900F43">
        <w:rPr>
          <w:rFonts w:asciiTheme="majorHAnsi" w:hAnsiTheme="majorHAnsi"/>
          <w:sz w:val="18"/>
          <w:szCs w:val="18"/>
        </w:rPr>
        <w:t xml:space="preserve">. </w:t>
      </w:r>
    </w:p>
  </w:footnote>
  <w:footnote w:id="2">
    <w:p w14:paraId="4DD399F2" w14:textId="77777777" w:rsidR="00900F43" w:rsidRPr="00D15657" w:rsidRDefault="00900F43" w:rsidP="00900F43">
      <w:pPr>
        <w:pStyle w:val="Textpoznmkypodiarou"/>
        <w:ind w:left="142" w:hanging="142"/>
        <w:rPr>
          <w:lang w:val="en-GB"/>
        </w:rPr>
      </w:pPr>
      <w:r>
        <w:rPr>
          <w:rStyle w:val="Odkaznapoznmkupodiarou"/>
        </w:rPr>
        <w:footnoteRef/>
      </w:r>
      <w:r w:rsidRPr="00D15657">
        <w:rPr>
          <w:rFonts w:asciiTheme="majorHAnsi" w:hAnsiTheme="majorHAnsi"/>
          <w:sz w:val="18"/>
          <w:szCs w:val="18"/>
        </w:rPr>
        <w:t xml:space="preserve"> pozn.: osôb odlišných od uchádzača / členov skupiny dodávateľov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B7239" w14:textId="77777777" w:rsidR="00BF37A5" w:rsidRDefault="00BF37A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4C2118" w14:textId="44A9A0B6" w:rsidR="00BF37A5" w:rsidRPr="00BF37A5" w:rsidRDefault="00BF37A5" w:rsidP="00BF37A5">
    <w:pPr>
      <w:pStyle w:val="Nadpis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BF37A5">
      <w:rPr>
        <w:rFonts w:asciiTheme="majorHAnsi" w:hAnsiTheme="majorHAnsi"/>
        <w:b/>
        <w:noProof/>
        <w:sz w:val="20"/>
        <w:szCs w:val="20"/>
      </w:rPr>
      <w:t>Príloha A1 Súťažných podkladov</w:t>
    </w:r>
  </w:p>
  <w:p w14:paraId="3A8730AC" w14:textId="6D28123C" w:rsidR="00BF37A5" w:rsidRPr="00BF37A5" w:rsidRDefault="00BF37A5" w:rsidP="00BF37A5">
    <w:pPr>
      <w:pStyle w:val="Nadpis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BF37A5">
      <w:rPr>
        <w:rFonts w:asciiTheme="majorHAnsi" w:hAnsiTheme="majorHAnsi"/>
        <w:b/>
        <w:noProof/>
        <w:sz w:val="20"/>
        <w:szCs w:val="20"/>
      </w:rPr>
      <w:t>Úvodný list ponuky a vyhlásenia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AF06A4" w14:textId="77777777" w:rsidR="00BF37A5" w:rsidRDefault="00BF37A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E34D8"/>
    <w:multiLevelType w:val="hybridMultilevel"/>
    <w:tmpl w:val="A6382D1E"/>
    <w:lvl w:ilvl="0" w:tplc="EF58974C">
      <w:start w:val="1"/>
      <w:numFmt w:val="bullet"/>
      <w:lvlText w:val="·"/>
      <w:lvlJc w:val="left"/>
      <w:pPr>
        <w:ind w:left="144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1871A1F"/>
    <w:multiLevelType w:val="multilevel"/>
    <w:tmpl w:val="9F948A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</w:rPr>
    </w:lvl>
    <w:lvl w:ilvl="1">
      <w:start w:val="1"/>
      <w:numFmt w:val="decimal"/>
      <w:lvlText w:val="(2.1.%2)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 w15:restartNumberingAfterBreak="0">
    <w:nsid w:val="12C36B0C"/>
    <w:multiLevelType w:val="hybridMultilevel"/>
    <w:tmpl w:val="19F89216"/>
    <w:lvl w:ilvl="0" w:tplc="C8200276">
      <w:start w:val="1"/>
      <w:numFmt w:val="lowerLetter"/>
      <w:lvlText w:val="%1.)"/>
      <w:lvlJc w:val="left"/>
      <w:pPr>
        <w:ind w:left="1080" w:hanging="360"/>
      </w:pPr>
      <w:rPr>
        <w:rFonts w:ascii="Times New Roman" w:hAnsi="Times New Roman"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3C1B64"/>
    <w:multiLevelType w:val="hybridMultilevel"/>
    <w:tmpl w:val="E8A0D150"/>
    <w:lvl w:ilvl="0" w:tplc="041B000F">
      <w:start w:val="1"/>
      <w:numFmt w:val="decimal"/>
      <w:lvlText w:val="%1."/>
      <w:lvlJc w:val="left"/>
      <w:pPr>
        <w:ind w:left="1074" w:hanging="360"/>
      </w:pPr>
      <w:rPr>
        <w:rFonts w:hint="default"/>
        <w:u w:val="single"/>
      </w:rPr>
    </w:lvl>
    <w:lvl w:ilvl="1" w:tplc="041B0019">
      <w:start w:val="1"/>
      <w:numFmt w:val="lowerLetter"/>
      <w:lvlText w:val="%2."/>
      <w:lvlJc w:val="left"/>
      <w:pPr>
        <w:ind w:left="1794" w:hanging="360"/>
      </w:pPr>
    </w:lvl>
    <w:lvl w:ilvl="2" w:tplc="041B001B" w:tentative="1">
      <w:start w:val="1"/>
      <w:numFmt w:val="lowerRoman"/>
      <w:lvlText w:val="%3."/>
      <w:lvlJc w:val="right"/>
      <w:pPr>
        <w:ind w:left="2514" w:hanging="180"/>
      </w:pPr>
    </w:lvl>
    <w:lvl w:ilvl="3" w:tplc="041B000F" w:tentative="1">
      <w:start w:val="1"/>
      <w:numFmt w:val="decimal"/>
      <w:lvlText w:val="%4."/>
      <w:lvlJc w:val="left"/>
      <w:pPr>
        <w:ind w:left="3234" w:hanging="360"/>
      </w:pPr>
    </w:lvl>
    <w:lvl w:ilvl="4" w:tplc="041B0019" w:tentative="1">
      <w:start w:val="1"/>
      <w:numFmt w:val="lowerLetter"/>
      <w:lvlText w:val="%5."/>
      <w:lvlJc w:val="left"/>
      <w:pPr>
        <w:ind w:left="3954" w:hanging="360"/>
      </w:pPr>
    </w:lvl>
    <w:lvl w:ilvl="5" w:tplc="041B001B" w:tentative="1">
      <w:start w:val="1"/>
      <w:numFmt w:val="lowerRoman"/>
      <w:lvlText w:val="%6."/>
      <w:lvlJc w:val="right"/>
      <w:pPr>
        <w:ind w:left="4674" w:hanging="180"/>
      </w:pPr>
    </w:lvl>
    <w:lvl w:ilvl="6" w:tplc="041B000F" w:tentative="1">
      <w:start w:val="1"/>
      <w:numFmt w:val="decimal"/>
      <w:lvlText w:val="%7."/>
      <w:lvlJc w:val="left"/>
      <w:pPr>
        <w:ind w:left="5394" w:hanging="360"/>
      </w:pPr>
    </w:lvl>
    <w:lvl w:ilvl="7" w:tplc="041B0019" w:tentative="1">
      <w:start w:val="1"/>
      <w:numFmt w:val="lowerLetter"/>
      <w:lvlText w:val="%8."/>
      <w:lvlJc w:val="left"/>
      <w:pPr>
        <w:ind w:left="6114" w:hanging="360"/>
      </w:pPr>
    </w:lvl>
    <w:lvl w:ilvl="8" w:tplc="041B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" w15:restartNumberingAfterBreak="0">
    <w:nsid w:val="1A200623"/>
    <w:multiLevelType w:val="hybridMultilevel"/>
    <w:tmpl w:val="87DA21F2"/>
    <w:lvl w:ilvl="0" w:tplc="CA8CF884">
      <w:start w:val="1"/>
      <w:numFmt w:val="lowerLetter"/>
      <w:lvlText w:val="%1.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FA5366"/>
    <w:multiLevelType w:val="hybridMultilevel"/>
    <w:tmpl w:val="33C6A23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9F7AB3"/>
    <w:multiLevelType w:val="hybridMultilevel"/>
    <w:tmpl w:val="E67005B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42EF6"/>
    <w:multiLevelType w:val="multilevel"/>
    <w:tmpl w:val="6276A918"/>
    <w:lvl w:ilvl="0">
      <w:start w:val="1"/>
      <w:numFmt w:val="upperRoman"/>
      <w:lvlText w:val="ODDIEL 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"/>
      <w:lvlJc w:val="left"/>
      <w:pPr>
        <w:ind w:left="576" w:hanging="576"/>
      </w:p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lvlText w:val="%2.%3.%4"/>
      <w:lvlJc w:val="left"/>
      <w:pPr>
        <w:ind w:left="5543" w:hanging="864"/>
      </w:pPr>
      <w:rPr>
        <w:b w:val="0"/>
        <w:sz w:val="20"/>
        <w:szCs w:val="2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43957820"/>
    <w:multiLevelType w:val="hybridMultilevel"/>
    <w:tmpl w:val="B0C64954"/>
    <w:lvl w:ilvl="0" w:tplc="5C244A8E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442420"/>
    <w:multiLevelType w:val="hybridMultilevel"/>
    <w:tmpl w:val="1CB835B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5C3A9A"/>
    <w:multiLevelType w:val="multilevel"/>
    <w:tmpl w:val="F092B300"/>
    <w:lvl w:ilvl="0">
      <w:start w:val="1"/>
      <w:numFmt w:val="decimal"/>
      <w:lvlText w:val="%1."/>
      <w:lvlJc w:val="left"/>
      <w:pPr>
        <w:ind w:left="499" w:hanging="35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783" w:hanging="357"/>
      </w:pPr>
      <w:rPr>
        <w:rFonts w:ascii="Arial" w:hAnsi="Arial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067" w:hanging="357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/>
        <w:b w:val="0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/>
        <w:b w:val="0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/>
        <w:b w:val="0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/>
        <w:b w:val="0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/>
        <w:b w:val="0"/>
      </w:rPr>
    </w:lvl>
  </w:abstractNum>
  <w:abstractNum w:abstractNumId="11" w15:restartNumberingAfterBreak="0">
    <w:nsid w:val="5E1762D3"/>
    <w:multiLevelType w:val="hybridMultilevel"/>
    <w:tmpl w:val="288E209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03230D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3751B4E"/>
    <w:multiLevelType w:val="hybridMultilevel"/>
    <w:tmpl w:val="50B6CA9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814F19"/>
    <w:multiLevelType w:val="hybridMultilevel"/>
    <w:tmpl w:val="D536F8B8"/>
    <w:lvl w:ilvl="0" w:tplc="889A1902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C721D6"/>
    <w:multiLevelType w:val="hybridMultilevel"/>
    <w:tmpl w:val="FAB6C03C"/>
    <w:lvl w:ilvl="0" w:tplc="C2D04734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62346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7334496">
    <w:abstractNumId w:val="5"/>
  </w:num>
  <w:num w:numId="3" w16cid:durableId="3948598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5570507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997744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96862316">
    <w:abstractNumId w:val="8"/>
  </w:num>
  <w:num w:numId="7" w16cid:durableId="2047176633">
    <w:abstractNumId w:val="11"/>
  </w:num>
  <w:num w:numId="8" w16cid:durableId="621770832">
    <w:abstractNumId w:val="15"/>
  </w:num>
  <w:num w:numId="9" w16cid:durableId="2005165511">
    <w:abstractNumId w:val="14"/>
  </w:num>
  <w:num w:numId="10" w16cid:durableId="142553780">
    <w:abstractNumId w:val="0"/>
  </w:num>
  <w:num w:numId="11" w16cid:durableId="1559248726">
    <w:abstractNumId w:val="3"/>
  </w:num>
  <w:num w:numId="12" w16cid:durableId="2011056905">
    <w:abstractNumId w:val="1"/>
  </w:num>
  <w:num w:numId="13" w16cid:durableId="1769151471">
    <w:abstractNumId w:val="6"/>
  </w:num>
  <w:num w:numId="14" w16cid:durableId="369960594">
    <w:abstractNumId w:val="4"/>
  </w:num>
  <w:num w:numId="15" w16cid:durableId="1987585949">
    <w:abstractNumId w:val="2"/>
  </w:num>
  <w:num w:numId="16" w16cid:durableId="1804537281">
    <w:abstractNumId w:val="9"/>
  </w:num>
  <w:num w:numId="17" w16cid:durableId="1477993070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Lucia Štrbová">
    <w15:presenceInfo w15:providerId="Windows Live" w15:userId="e0de687774663ab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BB4"/>
    <w:rsid w:val="00006467"/>
    <w:rsid w:val="00067E5B"/>
    <w:rsid w:val="0008508C"/>
    <w:rsid w:val="000A3FB8"/>
    <w:rsid w:val="000B225C"/>
    <w:rsid w:val="000C6460"/>
    <w:rsid w:val="000D0A40"/>
    <w:rsid w:val="001100E2"/>
    <w:rsid w:val="00126D10"/>
    <w:rsid w:val="001368A0"/>
    <w:rsid w:val="00140C22"/>
    <w:rsid w:val="0014391D"/>
    <w:rsid w:val="001A4213"/>
    <w:rsid w:val="001A68BC"/>
    <w:rsid w:val="001D4089"/>
    <w:rsid w:val="001F34F4"/>
    <w:rsid w:val="00217B22"/>
    <w:rsid w:val="0024080A"/>
    <w:rsid w:val="00253E4D"/>
    <w:rsid w:val="00277F51"/>
    <w:rsid w:val="0028252B"/>
    <w:rsid w:val="002C51F9"/>
    <w:rsid w:val="0030096E"/>
    <w:rsid w:val="00301DD3"/>
    <w:rsid w:val="00311D8E"/>
    <w:rsid w:val="00354620"/>
    <w:rsid w:val="00380037"/>
    <w:rsid w:val="003A250A"/>
    <w:rsid w:val="003B60A4"/>
    <w:rsid w:val="003C1933"/>
    <w:rsid w:val="003C748D"/>
    <w:rsid w:val="003E54A2"/>
    <w:rsid w:val="004059B6"/>
    <w:rsid w:val="00437FF3"/>
    <w:rsid w:val="004721B7"/>
    <w:rsid w:val="0048313C"/>
    <w:rsid w:val="004967B1"/>
    <w:rsid w:val="00496FC3"/>
    <w:rsid w:val="004A4687"/>
    <w:rsid w:val="004B04ED"/>
    <w:rsid w:val="004D5E27"/>
    <w:rsid w:val="005300F1"/>
    <w:rsid w:val="00556175"/>
    <w:rsid w:val="00580845"/>
    <w:rsid w:val="00584D5D"/>
    <w:rsid w:val="005F503A"/>
    <w:rsid w:val="005F51BE"/>
    <w:rsid w:val="00616B88"/>
    <w:rsid w:val="00625494"/>
    <w:rsid w:val="0064170B"/>
    <w:rsid w:val="0064226F"/>
    <w:rsid w:val="0066398A"/>
    <w:rsid w:val="00685387"/>
    <w:rsid w:val="00685E23"/>
    <w:rsid w:val="006F11A9"/>
    <w:rsid w:val="006F7219"/>
    <w:rsid w:val="00702219"/>
    <w:rsid w:val="00712E38"/>
    <w:rsid w:val="00720171"/>
    <w:rsid w:val="00720889"/>
    <w:rsid w:val="0072686A"/>
    <w:rsid w:val="00751C36"/>
    <w:rsid w:val="007720AC"/>
    <w:rsid w:val="00787470"/>
    <w:rsid w:val="007A0F08"/>
    <w:rsid w:val="007C1B2D"/>
    <w:rsid w:val="007F56BB"/>
    <w:rsid w:val="008203B8"/>
    <w:rsid w:val="008207CB"/>
    <w:rsid w:val="00824A14"/>
    <w:rsid w:val="00831741"/>
    <w:rsid w:val="00832F58"/>
    <w:rsid w:val="00884070"/>
    <w:rsid w:val="008C17D6"/>
    <w:rsid w:val="008D2E20"/>
    <w:rsid w:val="00900F43"/>
    <w:rsid w:val="00924402"/>
    <w:rsid w:val="009354D0"/>
    <w:rsid w:val="009451C3"/>
    <w:rsid w:val="009824CE"/>
    <w:rsid w:val="009C7BB4"/>
    <w:rsid w:val="009E71E6"/>
    <w:rsid w:val="009F7F7C"/>
    <w:rsid w:val="00A00FAC"/>
    <w:rsid w:val="00A05EA9"/>
    <w:rsid w:val="00A2020F"/>
    <w:rsid w:val="00A36807"/>
    <w:rsid w:val="00A4276A"/>
    <w:rsid w:val="00A50EE8"/>
    <w:rsid w:val="00A76CDB"/>
    <w:rsid w:val="00AD2F08"/>
    <w:rsid w:val="00AE0E8A"/>
    <w:rsid w:val="00AE3C45"/>
    <w:rsid w:val="00AE6963"/>
    <w:rsid w:val="00B77414"/>
    <w:rsid w:val="00BA15EF"/>
    <w:rsid w:val="00BA3147"/>
    <w:rsid w:val="00BA62D3"/>
    <w:rsid w:val="00BF37A5"/>
    <w:rsid w:val="00C27AFF"/>
    <w:rsid w:val="00C4754F"/>
    <w:rsid w:val="00C53F71"/>
    <w:rsid w:val="00C66F3C"/>
    <w:rsid w:val="00C875AD"/>
    <w:rsid w:val="00CC7980"/>
    <w:rsid w:val="00D15657"/>
    <w:rsid w:val="00D159AE"/>
    <w:rsid w:val="00D466E0"/>
    <w:rsid w:val="00D63321"/>
    <w:rsid w:val="00D90CBB"/>
    <w:rsid w:val="00DE314F"/>
    <w:rsid w:val="00E001B5"/>
    <w:rsid w:val="00E4396D"/>
    <w:rsid w:val="00E85AAA"/>
    <w:rsid w:val="00E864F5"/>
    <w:rsid w:val="00E95335"/>
    <w:rsid w:val="00EA3F5C"/>
    <w:rsid w:val="00EC3623"/>
    <w:rsid w:val="00EF1FD5"/>
    <w:rsid w:val="00F05C82"/>
    <w:rsid w:val="00F20EC1"/>
    <w:rsid w:val="00F23719"/>
    <w:rsid w:val="00F55D90"/>
    <w:rsid w:val="00F571B9"/>
    <w:rsid w:val="00F67719"/>
    <w:rsid w:val="00F70B04"/>
    <w:rsid w:val="00F769C8"/>
    <w:rsid w:val="00F90430"/>
    <w:rsid w:val="00FA242F"/>
    <w:rsid w:val="00FA3E38"/>
    <w:rsid w:val="00FB6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F243A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140C22"/>
    <w:pPr>
      <w:keepNext/>
      <w:keepLines/>
      <w:spacing w:before="120" w:after="0" w:line="240" w:lineRule="auto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40C22"/>
    <w:pPr>
      <w:keepNext/>
      <w:keepLines/>
      <w:spacing w:before="360" w:after="0" w:line="240" w:lineRule="auto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140C22"/>
    <w:pPr>
      <w:keepNext/>
      <w:keepLines/>
      <w:spacing w:after="0" w:line="240" w:lineRule="auto"/>
      <w:outlineLvl w:val="2"/>
    </w:pPr>
    <w:rPr>
      <w:rFonts w:ascii="Proba Pro" w:eastAsiaTheme="majorEastAsia" w:hAnsi="Proba Pro" w:cstheme="majorBidi"/>
      <w:color w:val="000000" w:themeColor="text1"/>
      <w:sz w:val="20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140C22"/>
    <w:pPr>
      <w:keepNext/>
      <w:keepLines/>
      <w:spacing w:after="0" w:line="240" w:lineRule="auto"/>
      <w:outlineLvl w:val="3"/>
    </w:pPr>
    <w:rPr>
      <w:rFonts w:ascii="Proba Pro" w:eastAsiaTheme="majorEastAsia" w:hAnsi="Proba Pro" w:cstheme="majorBidi"/>
      <w:iCs/>
      <w:color w:val="000000" w:themeColor="text1"/>
      <w:sz w:val="20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140C22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140C22"/>
    <w:pPr>
      <w:keepNext/>
      <w:keepLine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paragraph" w:styleId="Nadpis7">
    <w:name w:val="heading 7"/>
    <w:basedOn w:val="Normlny"/>
    <w:next w:val="Normlny"/>
    <w:link w:val="Nadpis7Char"/>
    <w:semiHidden/>
    <w:unhideWhenUsed/>
    <w:qFormat/>
    <w:rsid w:val="00140C22"/>
    <w:pPr>
      <w:keepNext/>
      <w:keepLine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140C22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140C22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40C22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140C22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140C22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140C22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140C22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semiHidden/>
    <w:rsid w:val="00140C22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semiHidden/>
    <w:rsid w:val="00140C22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semiHidden/>
    <w:rsid w:val="00140C2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semiHidden/>
    <w:rsid w:val="00140C2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riekatabuky">
    <w:name w:val="Table Grid"/>
    <w:basedOn w:val="Normlnatabuka"/>
    <w:uiPriority w:val="39"/>
    <w:rsid w:val="0072686A"/>
    <w:pPr>
      <w:spacing w:after="0" w:line="240" w:lineRule="auto"/>
    </w:pPr>
    <w:rPr>
      <w:sz w:val="24"/>
      <w:szCs w:val="24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 zoznamu2,Odsek zoznamu1,Bullet Number,lp1,lp11,List Paragraph11,Bullet 1,Use Case List Paragraph,Nad,Odstavec cíl se seznamem,Odstavec_muj"/>
    <w:basedOn w:val="Normlny"/>
    <w:link w:val="OdsekzoznamuChar"/>
    <w:uiPriority w:val="34"/>
    <w:qFormat/>
    <w:rsid w:val="00E001B5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953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95335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207CB"/>
  </w:style>
  <w:style w:type="paragraph" w:styleId="Pta">
    <w:name w:val="footer"/>
    <w:basedOn w:val="Normlny"/>
    <w:link w:val="Pta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207CB"/>
  </w:style>
  <w:style w:type="paragraph" w:styleId="Textpoznmkypodiarou">
    <w:name w:val="footnote text"/>
    <w:basedOn w:val="Normlny"/>
    <w:link w:val="TextpoznmkypodiarouChar"/>
    <w:uiPriority w:val="99"/>
    <w:unhideWhenUsed/>
    <w:rsid w:val="0030096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30096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30096E"/>
    <w:rPr>
      <w:vertAlign w:val="superscript"/>
    </w:rPr>
  </w:style>
  <w:style w:type="paragraph" w:styleId="Zarkazkladnhotextu2">
    <w:name w:val="Body Text Indent 2"/>
    <w:basedOn w:val="Normlny"/>
    <w:link w:val="Zarkazkladnhotextu2Char"/>
    <w:rsid w:val="00F55D90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F55D9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ekzoznamuChar">
    <w:name w:val="Odsek zoznamu Char"/>
    <w:aliases w:val="body Char,Odsek zoznamu2 Char,Odsek zoznamu1 Char,Bullet Number Char,lp1 Char,lp11 Char,List Paragraph11 Char,Bullet 1 Char,Use Case List Paragraph Char,Nad Char,Odstavec cíl se seznamem Char,Odstavec_muj Char"/>
    <w:basedOn w:val="Predvolenpsmoodseku"/>
    <w:link w:val="Odsekzoznamu"/>
    <w:uiPriority w:val="34"/>
    <w:qFormat/>
    <w:rsid w:val="00F55D90"/>
  </w:style>
  <w:style w:type="character" w:styleId="Odkaznakomentr">
    <w:name w:val="annotation reference"/>
    <w:basedOn w:val="Predvolenpsmoodseku"/>
    <w:uiPriority w:val="99"/>
    <w:semiHidden/>
    <w:unhideWhenUsed/>
    <w:rsid w:val="006639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6398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6398A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6398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6398A"/>
    <w:rPr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311D8E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311D8E"/>
    <w:rPr>
      <w:color w:val="605E5C"/>
      <w:shd w:val="clear" w:color="auto" w:fill="E1DFDD"/>
    </w:rPr>
  </w:style>
  <w:style w:type="paragraph" w:styleId="Bezriadkovania">
    <w:name w:val="No Spacing"/>
    <w:aliases w:val="Klasický text"/>
    <w:basedOn w:val="Normlny"/>
    <w:uiPriority w:val="1"/>
    <w:qFormat/>
    <w:rsid w:val="00884070"/>
    <w:pPr>
      <w:overflowPunct w:val="0"/>
      <w:autoSpaceDE w:val="0"/>
      <w:autoSpaceDN w:val="0"/>
      <w:adjustRightInd w:val="0"/>
      <w:spacing w:after="60" w:line="252" w:lineRule="auto"/>
      <w:ind w:left="567"/>
    </w:pPr>
    <w:rPr>
      <w:rFonts w:ascii="Times New Roman" w:eastAsiaTheme="minorEastAsia" w:hAnsi="Times New Roman" w:cs="Times New Roman"/>
      <w:szCs w:val="24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A250A"/>
    <w:rPr>
      <w:color w:val="800080" w:themeColor="followedHyperlink"/>
      <w:u w:val="single"/>
    </w:rPr>
  </w:style>
  <w:style w:type="paragraph" w:styleId="Revzia">
    <w:name w:val="Revision"/>
    <w:hidden/>
    <w:uiPriority w:val="99"/>
    <w:semiHidden/>
    <w:rsid w:val="008C17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21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64B0C-A888-4476-8FE5-3AEEE8135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1220</Words>
  <Characters>6955</Characters>
  <Application>Microsoft Office Word</Application>
  <DocSecurity>0</DocSecurity>
  <Lines>57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8159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Štrbová</dc:creator>
  <cp:lastModifiedBy>Lucia Štrbová</cp:lastModifiedBy>
  <cp:revision>5</cp:revision>
  <cp:lastPrinted>2022-10-21T10:27:00Z</cp:lastPrinted>
  <dcterms:created xsi:type="dcterms:W3CDTF">2024-02-02T12:01:00Z</dcterms:created>
  <dcterms:modified xsi:type="dcterms:W3CDTF">2024-04-12T08:20:00Z</dcterms:modified>
</cp:coreProperties>
</file>