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5608CB" w14:textId="4F410156" w:rsidR="002A636C" w:rsidRPr="00467A3D" w:rsidRDefault="00834AA7" w:rsidP="002A636C">
      <w:pPr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Opis predmetu zákazky -</w:t>
      </w:r>
      <w:r w:rsidR="002A636C" w:rsidRPr="00467A3D">
        <w:rPr>
          <w:rFonts w:ascii="Arial Narrow" w:hAnsi="Arial Narrow"/>
          <w:b/>
          <w:sz w:val="28"/>
          <w:szCs w:val="28"/>
        </w:rPr>
        <w:t xml:space="preserve"> Vzor vlastného návrhu plnenia</w:t>
      </w:r>
    </w:p>
    <w:p w14:paraId="539C2F02" w14:textId="77777777" w:rsidR="00E36325" w:rsidRPr="00B11784" w:rsidRDefault="00E36325" w:rsidP="00FC4B93">
      <w:pPr>
        <w:pStyle w:val="Bezriadkovania"/>
        <w:spacing w:line="276" w:lineRule="auto"/>
        <w:contextualSpacing/>
        <w:rPr>
          <w:rFonts w:ascii="Arial Narrow" w:hAnsi="Arial Narrow"/>
          <w:b/>
          <w:sz w:val="24"/>
          <w:szCs w:val="24"/>
          <w:u w:val="single"/>
        </w:rPr>
      </w:pPr>
    </w:p>
    <w:p w14:paraId="29C442B5" w14:textId="52019EAE" w:rsidR="00E36325" w:rsidRPr="00B11784" w:rsidRDefault="00E36325" w:rsidP="00864F3E">
      <w:pPr>
        <w:pStyle w:val="Zarkazkladnhotextu2"/>
        <w:spacing w:after="0" w:line="240" w:lineRule="auto"/>
        <w:ind w:firstLine="284"/>
        <w:jc w:val="both"/>
        <w:rPr>
          <w:rFonts w:ascii="Arial Narrow" w:hAnsi="Arial Narrow" w:cs="Helvetica"/>
          <w:b/>
          <w:color w:val="333333"/>
          <w:sz w:val="22"/>
          <w:u w:val="single"/>
          <w:shd w:val="clear" w:color="auto" w:fill="FFFFFF"/>
        </w:rPr>
      </w:pPr>
      <w:r w:rsidRPr="00B11784">
        <w:rPr>
          <w:rFonts w:ascii="Arial Narrow" w:hAnsi="Arial Narrow"/>
          <w:b/>
          <w:sz w:val="22"/>
          <w:u w:val="single"/>
        </w:rPr>
        <w:t xml:space="preserve">Názov predmetu zákazky:  </w:t>
      </w:r>
      <w:r w:rsidR="00CC3993" w:rsidRPr="00CC3993">
        <w:rPr>
          <w:rFonts w:ascii="Arial Narrow" w:hAnsi="Arial Narrow"/>
          <w:b/>
          <w:sz w:val="22"/>
          <w:u w:val="single"/>
        </w:rPr>
        <w:t>Mobilné telefóny</w:t>
      </w:r>
      <w:r w:rsidR="00B11784" w:rsidRPr="00B11784">
        <w:rPr>
          <w:rFonts w:ascii="Arial Narrow" w:hAnsi="Arial Narrow"/>
          <w:b/>
          <w:sz w:val="22"/>
          <w:u w:val="single"/>
        </w:rPr>
        <w:t xml:space="preserve"> </w:t>
      </w:r>
      <w:r w:rsidR="00602851" w:rsidRPr="00B11784">
        <w:rPr>
          <w:rFonts w:ascii="Arial Narrow" w:hAnsi="Arial Narrow"/>
          <w:b/>
          <w:sz w:val="22"/>
          <w:u w:val="single"/>
        </w:rPr>
        <w:t>(</w:t>
      </w:r>
      <w:r w:rsidR="00F4677C" w:rsidRPr="00B11784">
        <w:rPr>
          <w:rFonts w:ascii="Arial Narrow" w:hAnsi="Arial Narrow"/>
          <w:b/>
          <w:sz w:val="22"/>
          <w:u w:val="single"/>
        </w:rPr>
        <w:t xml:space="preserve">ID zákazky </w:t>
      </w:r>
      <w:r w:rsidR="00CC3993" w:rsidRPr="00CC3993">
        <w:rPr>
          <w:rFonts w:ascii="Arial Narrow" w:hAnsi="Arial Narrow"/>
          <w:b/>
          <w:color w:val="333333"/>
          <w:sz w:val="22"/>
          <w:u w:val="single"/>
          <w:shd w:val="clear" w:color="auto" w:fill="FFFFFF"/>
        </w:rPr>
        <w:t>55982</w:t>
      </w:r>
      <w:r w:rsidR="00E25256" w:rsidRPr="00B11784">
        <w:rPr>
          <w:rFonts w:ascii="Arial Narrow" w:hAnsi="Arial Narrow"/>
          <w:b/>
          <w:sz w:val="22"/>
          <w:u w:val="single"/>
        </w:rPr>
        <w:t>)</w:t>
      </w:r>
    </w:p>
    <w:p w14:paraId="693FF191" w14:textId="77777777" w:rsidR="00E36325" w:rsidRPr="00420EA0" w:rsidRDefault="00E36325" w:rsidP="00FC4B93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426"/>
        <w:contextualSpacing/>
        <w:rPr>
          <w:rFonts w:ascii="Arial Narrow" w:hAnsi="Arial Narrow"/>
          <w:sz w:val="22"/>
          <w:szCs w:val="22"/>
        </w:rPr>
      </w:pPr>
    </w:p>
    <w:p w14:paraId="55234362" w14:textId="4871D1B2" w:rsidR="00842BB7" w:rsidRPr="003F5778" w:rsidRDefault="003F5778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jc w:val="both"/>
        <w:rPr>
          <w:rFonts w:ascii="Arial Narrow" w:hAnsi="Arial Narrow"/>
          <w:sz w:val="24"/>
          <w:szCs w:val="22"/>
          <w:lang w:val="sk-SK"/>
        </w:rPr>
      </w:pPr>
      <w:r w:rsidRPr="004008E4">
        <w:rPr>
          <w:rFonts w:ascii="Arial Narrow" w:hAnsi="Arial Narrow"/>
          <w:b/>
          <w:sz w:val="22"/>
        </w:rPr>
        <w:t>Predmetom zákazky</w:t>
      </w:r>
      <w:r w:rsidRPr="003F5778">
        <w:rPr>
          <w:rFonts w:ascii="Arial Narrow" w:hAnsi="Arial Narrow"/>
          <w:sz w:val="22"/>
        </w:rPr>
        <w:t xml:space="preserve"> je </w:t>
      </w:r>
      <w:r w:rsidR="00756566">
        <w:rPr>
          <w:rFonts w:ascii="Arial Narrow" w:hAnsi="Arial Narrow"/>
          <w:sz w:val="22"/>
        </w:rPr>
        <w:t>nákup</w:t>
      </w:r>
      <w:r w:rsidR="00B04E04">
        <w:rPr>
          <w:rFonts w:ascii="Arial Narrow" w:hAnsi="Arial Narrow"/>
          <w:sz w:val="22"/>
        </w:rPr>
        <w:t xml:space="preserve"> a dodanie </w:t>
      </w:r>
      <w:r w:rsidR="00AC637D" w:rsidRPr="00AC637D">
        <w:rPr>
          <w:rFonts w:ascii="Arial Narrow" w:hAnsi="Arial Narrow"/>
          <w:sz w:val="22"/>
        </w:rPr>
        <w:t xml:space="preserve">mobilných telekomunikačných zariadení (mobilných telefónov), </w:t>
      </w:r>
      <w:r w:rsidRPr="003F5778">
        <w:rPr>
          <w:rFonts w:ascii="Arial Narrow" w:hAnsi="Arial Narrow"/>
          <w:sz w:val="22"/>
        </w:rPr>
        <w:t xml:space="preserve">vrátane súvisiacich služieb. </w:t>
      </w:r>
      <w:r w:rsidR="00842BB7" w:rsidRPr="003F5778">
        <w:rPr>
          <w:rFonts w:ascii="Arial Narrow" w:hAnsi="Arial Narrow"/>
          <w:sz w:val="22"/>
          <w:szCs w:val="22"/>
          <w:lang w:val="sk-SK"/>
        </w:rPr>
        <w:t>Predmet zákazky je</w:t>
      </w:r>
      <w:r w:rsidR="00842BB7" w:rsidRPr="003F5778">
        <w:rPr>
          <w:rFonts w:ascii="Arial Narrow" w:hAnsi="Arial Narrow"/>
          <w:sz w:val="22"/>
          <w:szCs w:val="22"/>
          <w:shd w:val="clear" w:color="auto" w:fill="FFFFFF"/>
        </w:rPr>
        <w:t xml:space="preserve"> bližšie definovan</w:t>
      </w:r>
      <w:r w:rsidR="00842BB7" w:rsidRPr="003F5778">
        <w:rPr>
          <w:rFonts w:ascii="Arial Narrow" w:hAnsi="Arial Narrow"/>
          <w:sz w:val="22"/>
          <w:szCs w:val="22"/>
          <w:shd w:val="clear" w:color="auto" w:fill="FFFFFF"/>
          <w:lang w:val="sk-SK"/>
        </w:rPr>
        <w:t>ý</w:t>
      </w:r>
      <w:r>
        <w:rPr>
          <w:rFonts w:ascii="Arial Narrow" w:hAnsi="Arial Narrow"/>
          <w:sz w:val="22"/>
          <w:szCs w:val="22"/>
          <w:shd w:val="clear" w:color="auto" w:fill="FFFFFF"/>
        </w:rPr>
        <w:t xml:space="preserve"> v bode 11</w:t>
      </w:r>
      <w:r w:rsidR="00CE757C">
        <w:rPr>
          <w:rFonts w:ascii="Arial Narrow" w:hAnsi="Arial Narrow"/>
          <w:sz w:val="22"/>
          <w:szCs w:val="22"/>
          <w:shd w:val="clear" w:color="auto" w:fill="FFFFFF"/>
          <w:lang w:val="sk-SK"/>
        </w:rPr>
        <w:t>.</w:t>
      </w:r>
    </w:p>
    <w:p w14:paraId="67F74818" w14:textId="77777777" w:rsidR="00F17129" w:rsidRPr="00420EA0" w:rsidRDefault="009624C9" w:rsidP="00AB4463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420EA0">
        <w:rPr>
          <w:rFonts w:ascii="Arial Narrow" w:hAnsi="Arial Narrow"/>
          <w:b/>
          <w:sz w:val="22"/>
          <w:szCs w:val="22"/>
        </w:rPr>
        <w:t>Hlavný kód CPV:</w:t>
      </w:r>
    </w:p>
    <w:p w14:paraId="2C631F68" w14:textId="77777777" w:rsidR="00CC3993" w:rsidRPr="007C44BA" w:rsidRDefault="00CC3993" w:rsidP="00AB4463">
      <w:pPr>
        <w:spacing w:line="240" w:lineRule="atLeast"/>
        <w:ind w:left="708" w:right="850"/>
        <w:jc w:val="both"/>
        <w:rPr>
          <w:rFonts w:ascii="Arial Narrow" w:hAnsi="Arial Narrow"/>
          <w:color w:val="000000"/>
          <w:sz w:val="22"/>
          <w:szCs w:val="22"/>
        </w:rPr>
      </w:pPr>
      <w:r w:rsidRPr="007C44BA">
        <w:rPr>
          <w:rFonts w:ascii="Arial Narrow" w:hAnsi="Arial Narrow"/>
          <w:color w:val="000000"/>
          <w:sz w:val="22"/>
          <w:szCs w:val="22"/>
        </w:rPr>
        <w:t xml:space="preserve">CPV </w:t>
      </w:r>
      <w:r w:rsidRPr="00CC3993">
        <w:rPr>
          <w:rFonts w:ascii="Arial Narrow" w:hAnsi="Arial Narrow"/>
          <w:color w:val="000000"/>
          <w:sz w:val="22"/>
          <w:szCs w:val="22"/>
        </w:rPr>
        <w:t>32250000 – 0</w:t>
      </w:r>
      <w:r>
        <w:rPr>
          <w:rFonts w:ascii="Arial Narrow" w:hAnsi="Arial Narrow"/>
          <w:color w:val="000000"/>
          <w:sz w:val="22"/>
          <w:szCs w:val="22"/>
        </w:rPr>
        <w:t xml:space="preserve"> </w:t>
      </w:r>
      <w:r w:rsidRPr="00CC3993">
        <w:rPr>
          <w:rFonts w:ascii="Arial Narrow" w:hAnsi="Arial Narrow"/>
          <w:color w:val="000000"/>
          <w:sz w:val="22"/>
          <w:szCs w:val="22"/>
        </w:rPr>
        <w:t>Mobilné telefóny</w:t>
      </w:r>
    </w:p>
    <w:p w14:paraId="1BC50DEC" w14:textId="3BA5E1E3" w:rsidR="001E7DCB" w:rsidRPr="0012471C" w:rsidRDefault="00477C5F" w:rsidP="00AB4463">
      <w:pPr>
        <w:spacing w:line="240" w:lineRule="atLeast"/>
        <w:ind w:left="708" w:right="850"/>
        <w:jc w:val="both"/>
        <w:rPr>
          <w:rFonts w:ascii="Arial Narrow" w:hAnsi="Arial Narrow"/>
          <w:color w:val="000000"/>
          <w:sz w:val="22"/>
          <w:szCs w:val="22"/>
        </w:rPr>
      </w:pPr>
      <w:r w:rsidRPr="0012471C">
        <w:rPr>
          <w:rFonts w:ascii="Arial Narrow" w:hAnsi="Arial Narrow"/>
          <w:color w:val="000000"/>
          <w:sz w:val="22"/>
          <w:szCs w:val="22"/>
        </w:rPr>
        <w:t>Doplňujúce predmety:</w:t>
      </w:r>
    </w:p>
    <w:p w14:paraId="1AD6FA7B" w14:textId="47611913" w:rsidR="00B04E04" w:rsidRPr="007C44BA" w:rsidRDefault="007C44BA" w:rsidP="00AB4463">
      <w:pPr>
        <w:spacing w:line="240" w:lineRule="atLeast"/>
        <w:ind w:left="708" w:right="850"/>
        <w:jc w:val="both"/>
        <w:rPr>
          <w:rFonts w:ascii="Arial Narrow" w:hAnsi="Arial Narrow"/>
          <w:color w:val="000000"/>
          <w:sz w:val="22"/>
          <w:szCs w:val="22"/>
        </w:rPr>
      </w:pPr>
      <w:r w:rsidRPr="007C44BA">
        <w:rPr>
          <w:rFonts w:ascii="Arial Narrow" w:hAnsi="Arial Narrow"/>
          <w:color w:val="000000"/>
          <w:sz w:val="22"/>
          <w:szCs w:val="22"/>
        </w:rPr>
        <w:t xml:space="preserve">CPV </w:t>
      </w:r>
      <w:r w:rsidR="00CC3993" w:rsidRPr="00CC3993">
        <w:rPr>
          <w:rFonts w:ascii="Arial Narrow" w:hAnsi="Arial Narrow"/>
          <w:color w:val="333333"/>
          <w:sz w:val="22"/>
          <w:szCs w:val="22"/>
          <w:shd w:val="clear" w:color="auto" w:fill="FFFFFF"/>
        </w:rPr>
        <w:t>32522000 – 8</w:t>
      </w:r>
      <w:r w:rsidR="00CC3993">
        <w:rPr>
          <w:rFonts w:ascii="Arial Narrow" w:hAnsi="Arial Narrow"/>
          <w:color w:val="333333"/>
          <w:sz w:val="22"/>
          <w:szCs w:val="22"/>
          <w:shd w:val="clear" w:color="auto" w:fill="FFFFFF"/>
        </w:rPr>
        <w:t xml:space="preserve"> </w:t>
      </w:r>
      <w:r w:rsidR="00CC3993" w:rsidRPr="00CC3993">
        <w:rPr>
          <w:rFonts w:ascii="Arial Narrow" w:hAnsi="Arial Narrow"/>
          <w:color w:val="333333"/>
          <w:sz w:val="22"/>
          <w:szCs w:val="22"/>
          <w:shd w:val="clear" w:color="auto" w:fill="FFFFFF"/>
        </w:rPr>
        <w:t>Telekomunikačné zariadenia</w:t>
      </w:r>
    </w:p>
    <w:p w14:paraId="63ED1903" w14:textId="76169128" w:rsidR="00477C5F" w:rsidRPr="007C44BA" w:rsidRDefault="00477C5F" w:rsidP="00AB4463">
      <w:pPr>
        <w:spacing w:after="120" w:line="240" w:lineRule="atLeast"/>
        <w:ind w:left="709" w:right="851"/>
        <w:jc w:val="both"/>
        <w:rPr>
          <w:rFonts w:ascii="Arial Narrow" w:hAnsi="Arial Narrow"/>
          <w:color w:val="000000"/>
          <w:sz w:val="22"/>
          <w:szCs w:val="22"/>
        </w:rPr>
      </w:pPr>
      <w:r w:rsidRPr="007C44BA">
        <w:rPr>
          <w:rFonts w:ascii="Arial Narrow" w:hAnsi="Arial Narrow"/>
          <w:color w:val="000000"/>
          <w:sz w:val="22"/>
          <w:szCs w:val="22"/>
        </w:rPr>
        <w:t xml:space="preserve">CPV </w:t>
      </w:r>
      <w:r w:rsidR="00CC3993" w:rsidRPr="00CC3993">
        <w:rPr>
          <w:rFonts w:ascii="Arial Narrow" w:hAnsi="Arial Narrow"/>
          <w:color w:val="000000"/>
          <w:sz w:val="22"/>
          <w:szCs w:val="22"/>
        </w:rPr>
        <w:t>60000000 – 8</w:t>
      </w:r>
      <w:r w:rsidR="00CC3993">
        <w:rPr>
          <w:rFonts w:ascii="Arial Narrow" w:hAnsi="Arial Narrow"/>
          <w:color w:val="000000"/>
          <w:sz w:val="22"/>
          <w:szCs w:val="22"/>
        </w:rPr>
        <w:t xml:space="preserve"> </w:t>
      </w:r>
      <w:r w:rsidRPr="007C44BA">
        <w:rPr>
          <w:rFonts w:ascii="Arial Narrow" w:hAnsi="Arial Narrow"/>
          <w:color w:val="000000"/>
          <w:sz w:val="22"/>
          <w:szCs w:val="22"/>
        </w:rPr>
        <w:t>Dopravné služby (bez prepravy odpadu)</w:t>
      </w:r>
    </w:p>
    <w:p w14:paraId="13EFCAD6" w14:textId="5348772E" w:rsidR="00F17129" w:rsidRPr="004008E4" w:rsidRDefault="00F17129" w:rsidP="00AB4463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b/>
          <w:sz w:val="22"/>
          <w:szCs w:val="22"/>
        </w:rPr>
      </w:pPr>
      <w:r w:rsidRPr="004008E4">
        <w:rPr>
          <w:rFonts w:ascii="Arial Narrow" w:hAnsi="Arial Narrow"/>
          <w:b/>
          <w:sz w:val="22"/>
          <w:szCs w:val="22"/>
        </w:rPr>
        <w:t>S tovarom sa požaduje  zabezpečiť aj tieto súvisiace služby:</w:t>
      </w:r>
    </w:p>
    <w:p w14:paraId="71453B99" w14:textId="77777777" w:rsidR="00F17129" w:rsidRPr="00420EA0" w:rsidRDefault="00F17129" w:rsidP="00AB4463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420EA0">
        <w:rPr>
          <w:rFonts w:ascii="Arial Narrow" w:hAnsi="Arial Narrow"/>
          <w:sz w:val="22"/>
          <w:szCs w:val="22"/>
        </w:rPr>
        <w:t>dodanie tovaru do miesta dodania,</w:t>
      </w:r>
    </w:p>
    <w:p w14:paraId="080C3DD8" w14:textId="1D589ACB" w:rsidR="0094396C" w:rsidRPr="004C079B" w:rsidRDefault="00F17129" w:rsidP="00AB4463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420EA0">
        <w:rPr>
          <w:rFonts w:ascii="Arial Narrow" w:hAnsi="Arial Narrow"/>
          <w:sz w:val="22"/>
          <w:szCs w:val="22"/>
        </w:rPr>
        <w:t>vy</w:t>
      </w:r>
      <w:r w:rsidR="00A5294D" w:rsidRPr="00420EA0">
        <w:rPr>
          <w:rFonts w:ascii="Arial Narrow" w:hAnsi="Arial Narrow"/>
          <w:sz w:val="22"/>
          <w:szCs w:val="22"/>
        </w:rPr>
        <w:t>loženie tovaru v mieste dodania</w:t>
      </w:r>
      <w:r w:rsidR="004C079B">
        <w:rPr>
          <w:rFonts w:ascii="Arial Narrow" w:hAnsi="Arial Narrow"/>
          <w:sz w:val="22"/>
          <w:szCs w:val="22"/>
          <w:lang w:val="sk-SK"/>
        </w:rPr>
        <w:t xml:space="preserve">, </w:t>
      </w:r>
    </w:p>
    <w:p w14:paraId="58AD3240" w14:textId="00462110" w:rsidR="009B4615" w:rsidRDefault="004C079B" w:rsidP="00AB4463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1077" w:hanging="357"/>
        <w:jc w:val="both"/>
        <w:rPr>
          <w:rFonts w:ascii="Arial Narrow" w:hAnsi="Arial Narrow"/>
          <w:sz w:val="22"/>
          <w:szCs w:val="22"/>
        </w:rPr>
      </w:pPr>
      <w:r w:rsidRPr="004C079B">
        <w:rPr>
          <w:rFonts w:ascii="Arial Narrow" w:hAnsi="Arial Narrow"/>
          <w:sz w:val="22"/>
          <w:szCs w:val="22"/>
        </w:rPr>
        <w:t>odberom a ekolog</w:t>
      </w:r>
      <w:r>
        <w:rPr>
          <w:rFonts w:ascii="Arial Narrow" w:hAnsi="Arial Narrow"/>
          <w:sz w:val="22"/>
          <w:szCs w:val="22"/>
        </w:rPr>
        <w:t>ickou likvidáciou predmetu zákazky.</w:t>
      </w:r>
    </w:p>
    <w:p w14:paraId="076DB697" w14:textId="5ADE6441" w:rsidR="00864F3E" w:rsidRPr="004008E4" w:rsidRDefault="00864F3E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>Verejný obstarávateľ si vyhradzuje právo prevziať iba tovar funkčný, bez zjavných vád, dodaný v kompletnom stave a v požadovanom množstve. V opačnom prípade si vyhradzuje právo nepodpísať dodací list, neprebrať dodaný tovar a nezap</w:t>
      </w:r>
      <w:r w:rsidR="0012471C" w:rsidRPr="004008E4">
        <w:rPr>
          <w:rFonts w:ascii="Arial Narrow" w:hAnsi="Arial Narrow"/>
          <w:sz w:val="22"/>
          <w:szCs w:val="22"/>
        </w:rPr>
        <w:t>latiť cenu za neprebraný tovar.</w:t>
      </w:r>
    </w:p>
    <w:p w14:paraId="567E1ACE" w14:textId="5E03333A" w:rsidR="00864F3E" w:rsidRPr="004008E4" w:rsidRDefault="00864F3E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>Tovar musí byť nový, nepoužívaný, zabalený v neporušených obaloch, nepoškodený.</w:t>
      </w:r>
    </w:p>
    <w:p w14:paraId="612AEDE5" w14:textId="18AD9ADB" w:rsidR="00B15DF4" w:rsidRPr="004008E4" w:rsidRDefault="00864F3E" w:rsidP="00AB4463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 xml:space="preserve">Verejný obstarávateľ </w:t>
      </w:r>
      <w:r w:rsidR="008517F5" w:rsidRPr="004008E4">
        <w:rPr>
          <w:rFonts w:ascii="Arial Narrow" w:hAnsi="Arial Narrow"/>
          <w:sz w:val="22"/>
          <w:szCs w:val="22"/>
        </w:rPr>
        <w:t>požaduje na dodaný tovar min. 24</w:t>
      </w:r>
      <w:r w:rsidRPr="004008E4">
        <w:rPr>
          <w:rFonts w:ascii="Arial Narrow" w:hAnsi="Arial Narrow"/>
          <w:sz w:val="22"/>
          <w:szCs w:val="22"/>
        </w:rPr>
        <w:t xml:space="preserve"> mesačnú záručnú dobu garantovanú výrobcom,</w:t>
      </w:r>
      <w:r w:rsidR="00AB4463">
        <w:rPr>
          <w:rFonts w:ascii="Arial Narrow" w:hAnsi="Arial Narrow"/>
          <w:sz w:val="22"/>
          <w:szCs w:val="22"/>
          <w:lang w:val="sk-SK"/>
        </w:rPr>
        <w:t xml:space="preserve"> </w:t>
      </w:r>
      <w:r w:rsidRPr="004008E4">
        <w:rPr>
          <w:rFonts w:ascii="Arial Narrow" w:hAnsi="Arial Narrow"/>
          <w:sz w:val="22"/>
          <w:szCs w:val="22"/>
        </w:rPr>
        <w:t>pokiaľ na záručnom liste nie je vyznačená dlhšia záručná doba podľa záručných podmienok výrobcu.</w:t>
      </w:r>
    </w:p>
    <w:p w14:paraId="46F557F6" w14:textId="75CBC5D2" w:rsidR="00B15DF4" w:rsidRPr="00B15DF4" w:rsidRDefault="00B15DF4" w:rsidP="00AB446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ind w:left="709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170E39">
        <w:rPr>
          <w:rFonts w:ascii="Arial Narrow" w:hAnsi="Arial Narrow"/>
          <w:sz w:val="22"/>
          <w:szCs w:val="22"/>
        </w:rPr>
        <w:t xml:space="preserve">Verejný obstarávateľ </w:t>
      </w:r>
      <w:r>
        <w:rPr>
          <w:rFonts w:ascii="Arial Narrow" w:hAnsi="Arial Narrow"/>
          <w:sz w:val="22"/>
          <w:szCs w:val="22"/>
        </w:rPr>
        <w:t xml:space="preserve">ďalej </w:t>
      </w:r>
      <w:r w:rsidR="00170E39">
        <w:rPr>
          <w:rFonts w:ascii="Arial Narrow" w:hAnsi="Arial Narrow"/>
          <w:sz w:val="22"/>
          <w:szCs w:val="22"/>
        </w:rPr>
        <w:t>požaduje</w:t>
      </w:r>
      <w:r>
        <w:rPr>
          <w:rFonts w:ascii="Arial Narrow" w:hAnsi="Arial Narrow"/>
          <w:sz w:val="22"/>
          <w:szCs w:val="22"/>
        </w:rPr>
        <w:t>:</w:t>
      </w:r>
    </w:p>
    <w:p w14:paraId="4D3C562D" w14:textId="7E868743" w:rsidR="00B15DF4" w:rsidRPr="002B3E90" w:rsidRDefault="00B15DF4" w:rsidP="002B3E9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1077" w:hanging="357"/>
        <w:jc w:val="both"/>
        <w:rPr>
          <w:rFonts w:ascii="Arial Narrow" w:hAnsi="Arial Narrow"/>
          <w:sz w:val="22"/>
          <w:szCs w:val="22"/>
        </w:rPr>
      </w:pPr>
      <w:r w:rsidRPr="00A74E18">
        <w:rPr>
          <w:rFonts w:ascii="Arial Narrow" w:hAnsi="Arial Narrow"/>
          <w:sz w:val="22"/>
          <w:szCs w:val="22"/>
        </w:rPr>
        <w:t>Opravu u </w:t>
      </w:r>
      <w:r>
        <w:rPr>
          <w:rFonts w:ascii="Arial Narrow" w:hAnsi="Arial Narrow"/>
          <w:sz w:val="22"/>
          <w:szCs w:val="22"/>
        </w:rPr>
        <w:t>verejného obstarávateľa</w:t>
      </w:r>
      <w:r w:rsidRPr="00A74E1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v mieste dodania </w:t>
      </w:r>
      <w:r w:rsidRPr="00A74E18">
        <w:rPr>
          <w:rFonts w:ascii="Arial Narrow" w:hAnsi="Arial Narrow"/>
          <w:sz w:val="22"/>
          <w:szCs w:val="22"/>
        </w:rPr>
        <w:t>najneskôr nasledujúci pracovný deň</w:t>
      </w:r>
      <w:r w:rsidR="00AB4463">
        <w:rPr>
          <w:rFonts w:ascii="Arial Narrow" w:hAnsi="Arial Narrow"/>
          <w:sz w:val="22"/>
          <w:szCs w:val="22"/>
        </w:rPr>
        <w:t xml:space="preserve"> od </w:t>
      </w:r>
      <w:r>
        <w:rPr>
          <w:rFonts w:ascii="Arial Narrow" w:hAnsi="Arial Narrow"/>
          <w:sz w:val="22"/>
          <w:szCs w:val="22"/>
        </w:rPr>
        <w:t>oznámenia reklam</w:t>
      </w:r>
      <w:r w:rsidR="00D22B95">
        <w:rPr>
          <w:rFonts w:ascii="Arial Narrow" w:hAnsi="Arial Narrow"/>
          <w:sz w:val="22"/>
          <w:szCs w:val="22"/>
        </w:rPr>
        <w:t>ácie</w:t>
      </w:r>
      <w:r w:rsidR="0012471C">
        <w:rPr>
          <w:rFonts w:ascii="Arial Narrow" w:hAnsi="Arial Narrow"/>
          <w:sz w:val="22"/>
          <w:szCs w:val="22"/>
        </w:rPr>
        <w:t>.</w:t>
      </w:r>
    </w:p>
    <w:p w14:paraId="360125B1" w14:textId="0FF984A2" w:rsidR="00864F3E" w:rsidRPr="004008E4" w:rsidRDefault="00864F3E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>Záručná doba začína plynúť dňom prevzatia predmetu zmluvy na zákl</w:t>
      </w:r>
      <w:r w:rsidR="0012471C" w:rsidRPr="004008E4">
        <w:rPr>
          <w:rFonts w:ascii="Arial Narrow" w:hAnsi="Arial Narrow"/>
          <w:sz w:val="22"/>
          <w:szCs w:val="22"/>
        </w:rPr>
        <w:t>ade dodacieho listu.</w:t>
      </w:r>
    </w:p>
    <w:p w14:paraId="7CC4D61C" w14:textId="01D33DC8" w:rsidR="00821BB0" w:rsidRPr="004008E4" w:rsidRDefault="00821BB0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>Verejný obstarávateľ požaduje pre všetky typy dodávok odov</w:t>
      </w:r>
      <w:r w:rsidR="00AB4463">
        <w:rPr>
          <w:rFonts w:ascii="Arial Narrow" w:hAnsi="Arial Narrow"/>
          <w:sz w:val="22"/>
          <w:szCs w:val="22"/>
        </w:rPr>
        <w:t xml:space="preserve">zdanie dokumentácie – technická </w:t>
      </w:r>
      <w:r w:rsidRPr="004008E4">
        <w:rPr>
          <w:rFonts w:ascii="Arial Narrow" w:hAnsi="Arial Narrow"/>
          <w:sz w:val="22"/>
          <w:szCs w:val="22"/>
        </w:rPr>
        <w:t>dokumentácia od výrobcu, návod na použitie/manuál pre obsluhu v </w:t>
      </w:r>
      <w:r w:rsidR="00AB4463">
        <w:rPr>
          <w:rFonts w:ascii="Arial Narrow" w:hAnsi="Arial Narrow"/>
          <w:sz w:val="22"/>
          <w:szCs w:val="22"/>
        </w:rPr>
        <w:t xml:space="preserve">slovenskom alebo českom jazyku, </w:t>
      </w:r>
      <w:r w:rsidRPr="004008E4">
        <w:rPr>
          <w:rFonts w:ascii="Arial Narrow" w:hAnsi="Arial Narrow"/>
          <w:sz w:val="22"/>
          <w:szCs w:val="22"/>
        </w:rPr>
        <w:t>záručné listy, iné doklady podľa druhu tovaru.</w:t>
      </w:r>
    </w:p>
    <w:p w14:paraId="2656E79C" w14:textId="4D724621" w:rsidR="00864F3E" w:rsidRPr="004008E4" w:rsidRDefault="00FD4494" w:rsidP="00AB4463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ind w:left="714" w:hanging="357"/>
        <w:contextualSpacing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Lehota plnenia:</w:t>
      </w:r>
    </w:p>
    <w:p w14:paraId="36B477F8" w14:textId="78AC231B" w:rsidR="00890907" w:rsidRPr="00890907" w:rsidRDefault="00890907" w:rsidP="002B3E90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 w:rsidRPr="00890907">
        <w:rPr>
          <w:rFonts w:ascii="Arial Narrow" w:hAnsi="Arial Narrow" w:cs="Arial"/>
          <w:sz w:val="22"/>
          <w:szCs w:val="22"/>
        </w:rPr>
        <w:t>bude r</w:t>
      </w:r>
      <w:del w:id="0" w:author="Martina Hlavová" w:date="2024-05-24T13:18:00Z">
        <w:r w:rsidR="00864F3E" w:rsidRPr="00890907" w:rsidDel="00890907">
          <w:rPr>
            <w:rFonts w:ascii="Arial Narrow" w:hAnsi="Arial Narrow" w:cs="Arial"/>
            <w:sz w:val="22"/>
            <w:szCs w:val="22"/>
          </w:rPr>
          <w:tab/>
        </w:r>
      </w:del>
      <w:r w:rsidRPr="00890907">
        <w:rPr>
          <w:rFonts w:ascii="Arial Narrow" w:hAnsi="Arial Narrow" w:cs="Arial"/>
          <w:sz w:val="22"/>
          <w:szCs w:val="22"/>
        </w:rPr>
        <w:t>ozdelená na dve časti:</w:t>
      </w:r>
    </w:p>
    <w:p w14:paraId="446B3172" w14:textId="039A3AF3" w:rsidR="00890907" w:rsidRPr="002B3E90" w:rsidRDefault="00890907" w:rsidP="002B3E9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1077" w:hanging="357"/>
        <w:jc w:val="both"/>
        <w:rPr>
          <w:rFonts w:ascii="Arial Narrow" w:hAnsi="Arial Narrow"/>
          <w:sz w:val="22"/>
          <w:szCs w:val="22"/>
        </w:rPr>
      </w:pPr>
      <w:r w:rsidRPr="002B3E90">
        <w:rPr>
          <w:rFonts w:ascii="Arial Narrow" w:hAnsi="Arial Narrow"/>
          <w:sz w:val="22"/>
          <w:szCs w:val="22"/>
        </w:rPr>
        <w:t>časť 1: do 30 dní od nadobudnutia účinnosti Kúpnej zmluvy (50% dodávky z každej položky),</w:t>
      </w:r>
    </w:p>
    <w:p w14:paraId="21ECCB3B" w14:textId="0A88DE82" w:rsidR="00890907" w:rsidRPr="00890907" w:rsidRDefault="00890907" w:rsidP="002B3E9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1077" w:hanging="357"/>
        <w:jc w:val="both"/>
        <w:rPr>
          <w:rFonts w:ascii="Arial Narrow" w:hAnsi="Arial Narrow"/>
          <w:sz w:val="22"/>
          <w:szCs w:val="22"/>
        </w:rPr>
      </w:pPr>
      <w:r w:rsidRPr="002B3E90">
        <w:rPr>
          <w:rFonts w:ascii="Arial Narrow" w:hAnsi="Arial Narrow"/>
          <w:sz w:val="22"/>
          <w:szCs w:val="22"/>
        </w:rPr>
        <w:t>časť 2: do 60 dní od nadobudnutia účinnosti Kúpnej zmluvy (50% dodávky z každej položky).</w:t>
      </w:r>
    </w:p>
    <w:p w14:paraId="01A3D447" w14:textId="77777777" w:rsidR="00890907" w:rsidRPr="00890907" w:rsidRDefault="00890907" w:rsidP="00890907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120" w:line="264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 w:rsidRPr="00890907">
        <w:rPr>
          <w:rFonts w:ascii="Arial Narrow" w:hAnsi="Arial Narrow" w:cs="Arial"/>
          <w:sz w:val="22"/>
          <w:szCs w:val="22"/>
        </w:rPr>
        <w:t>Predávajúci po dohode s kupujúcim môže dodať tovar aj po častiach s tým, že za riadne dodaný tovar môže vystaviť čiastkovú faktúru a kupujúci, pokiaľ budú splnené všetky podmienky, uhradí túto čiastkovú faktúru v súlade s podmienkami zmluvy.</w:t>
      </w:r>
    </w:p>
    <w:p w14:paraId="710582C8" w14:textId="25A68E0A" w:rsidR="002C7BC9" w:rsidRPr="0012471C" w:rsidRDefault="00864F3E" w:rsidP="00890907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120" w:line="264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 w:rsidRPr="00890907">
        <w:rPr>
          <w:rFonts w:ascii="Arial Narrow" w:hAnsi="Arial Narrow" w:cs="Arial"/>
          <w:sz w:val="22"/>
          <w:szCs w:val="22"/>
        </w:rPr>
        <w:t>Dodávka sa musí fyzicky prebrať v čase</w:t>
      </w:r>
      <w:r w:rsidR="0012471C" w:rsidRPr="00890907">
        <w:rPr>
          <w:rFonts w:ascii="Arial Narrow" w:hAnsi="Arial Narrow" w:cs="Arial"/>
          <w:sz w:val="22"/>
          <w:szCs w:val="22"/>
        </w:rPr>
        <w:t xml:space="preserve"> od 08:00 hod. do 15:00 hod.</w:t>
      </w:r>
    </w:p>
    <w:p w14:paraId="7B7719AE" w14:textId="33F92CDE" w:rsidR="00864F3E" w:rsidRPr="004008E4" w:rsidRDefault="00C4243B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contextualSpacing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Miestom dodania</w:t>
      </w:r>
      <w:r w:rsidR="00FD4494">
        <w:rPr>
          <w:rFonts w:ascii="Arial Narrow" w:hAnsi="Arial Narrow"/>
          <w:b/>
          <w:sz w:val="22"/>
          <w:szCs w:val="22"/>
          <w:lang w:val="sk-SK"/>
        </w:rPr>
        <w:t>:</w:t>
      </w:r>
    </w:p>
    <w:p w14:paraId="2225F2EC" w14:textId="77777777" w:rsidR="00C4243B" w:rsidRPr="00C4243B" w:rsidRDefault="00C4243B" w:rsidP="00C4243B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720"/>
        <w:jc w:val="both"/>
        <w:rPr>
          <w:rFonts w:ascii="Arial Narrow" w:hAnsi="Arial Narrow"/>
          <w:sz w:val="22"/>
          <w:szCs w:val="22"/>
          <w:lang w:val="sk-SK"/>
        </w:rPr>
      </w:pPr>
      <w:r w:rsidRPr="00534700">
        <w:rPr>
          <w:rFonts w:ascii="Arial Narrow" w:hAnsi="Arial Narrow"/>
          <w:sz w:val="22"/>
          <w:szCs w:val="22"/>
        </w:rPr>
        <w:t>Verejný obstarávateľ požaduje tovar dodať na adresu:</w:t>
      </w:r>
      <w:r w:rsidRPr="00534700">
        <w:rPr>
          <w:rFonts w:ascii="Arial Narrow" w:hAnsi="Arial Narrow"/>
          <w:color w:val="FF0000"/>
          <w:sz w:val="22"/>
          <w:szCs w:val="22"/>
        </w:rPr>
        <w:t xml:space="preserve"> </w:t>
      </w:r>
    </w:p>
    <w:p w14:paraId="4BDC90B6" w14:textId="77777777" w:rsidR="00C4243B" w:rsidRDefault="00C4243B" w:rsidP="00C4243B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  <w:lang w:val="sk-SK"/>
        </w:rPr>
      </w:pPr>
      <w:r w:rsidRPr="00C4243B">
        <w:rPr>
          <w:rFonts w:ascii="Arial Narrow" w:hAnsi="Arial Narrow"/>
          <w:sz w:val="22"/>
          <w:szCs w:val="22"/>
          <w:lang w:val="sk-SK"/>
        </w:rPr>
        <w:t xml:space="preserve">Ministerstvo vnútra SR, </w:t>
      </w:r>
    </w:p>
    <w:p w14:paraId="0D5F391D" w14:textId="77777777" w:rsidR="00C4243B" w:rsidRDefault="00C4243B" w:rsidP="00C4243B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  <w:lang w:val="sk-SK"/>
        </w:rPr>
      </w:pPr>
      <w:r w:rsidRPr="00C4243B">
        <w:rPr>
          <w:rFonts w:ascii="Arial Narrow" w:hAnsi="Arial Narrow"/>
          <w:sz w:val="22"/>
          <w:szCs w:val="22"/>
          <w:lang w:val="sk-SK"/>
        </w:rPr>
        <w:t xml:space="preserve">Sklad </w:t>
      </w:r>
      <w:r>
        <w:rPr>
          <w:rFonts w:ascii="Arial Narrow" w:hAnsi="Arial Narrow"/>
          <w:sz w:val="22"/>
          <w:szCs w:val="22"/>
          <w:lang w:val="sk-SK"/>
        </w:rPr>
        <w:t xml:space="preserve">sekcie informatiky, telekomunikácií a bezpečnosti, </w:t>
      </w:r>
    </w:p>
    <w:p w14:paraId="60920FF3" w14:textId="472263E6" w:rsidR="00C4243B" w:rsidRPr="0074606B" w:rsidRDefault="00C4243B" w:rsidP="00C4243B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  <w:lang w:val="sk-SK"/>
        </w:rPr>
      </w:pPr>
      <w:r w:rsidRPr="00C4243B">
        <w:rPr>
          <w:rFonts w:ascii="Arial Narrow" w:hAnsi="Arial Narrow"/>
          <w:sz w:val="22"/>
          <w:szCs w:val="22"/>
          <w:lang w:val="sk-SK"/>
        </w:rPr>
        <w:t>Račiansk</w:t>
      </w:r>
      <w:r>
        <w:rPr>
          <w:rFonts w:ascii="Arial Narrow" w:hAnsi="Arial Narrow"/>
          <w:sz w:val="22"/>
          <w:szCs w:val="22"/>
          <w:lang w:val="sk-SK"/>
        </w:rPr>
        <w:t>a</w:t>
      </w:r>
      <w:r w:rsidRPr="00C4243B">
        <w:rPr>
          <w:rFonts w:ascii="Arial Narrow" w:hAnsi="Arial Narrow"/>
          <w:sz w:val="22"/>
          <w:szCs w:val="22"/>
          <w:lang w:val="sk-SK"/>
        </w:rPr>
        <w:t xml:space="preserve"> 45, zo strany </w:t>
      </w:r>
      <w:proofErr w:type="spellStart"/>
      <w:r w:rsidRPr="00C4243B">
        <w:rPr>
          <w:rFonts w:ascii="Arial Narrow" w:hAnsi="Arial Narrow"/>
          <w:sz w:val="22"/>
          <w:szCs w:val="22"/>
          <w:lang w:val="sk-SK"/>
        </w:rPr>
        <w:t>Legerského</w:t>
      </w:r>
      <w:proofErr w:type="spellEnd"/>
      <w:r w:rsidRPr="00C4243B">
        <w:rPr>
          <w:rFonts w:ascii="Arial Narrow" w:hAnsi="Arial Narrow"/>
          <w:sz w:val="22"/>
          <w:szCs w:val="22"/>
          <w:lang w:val="sk-SK"/>
        </w:rPr>
        <w:t xml:space="preserve"> 1, 832 56 Bratislava.</w:t>
      </w:r>
    </w:p>
    <w:p w14:paraId="6D1372AD" w14:textId="77777777" w:rsidR="002B3E90" w:rsidRDefault="002B3E90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b/>
          <w:sz w:val="22"/>
          <w:szCs w:val="22"/>
          <w:lang w:val="x-none"/>
        </w:rPr>
      </w:pPr>
      <w:r>
        <w:rPr>
          <w:rFonts w:ascii="Arial Narrow" w:hAnsi="Arial Narrow"/>
          <w:b/>
          <w:sz w:val="22"/>
          <w:szCs w:val="22"/>
        </w:rPr>
        <w:br w:type="page"/>
      </w:r>
    </w:p>
    <w:p w14:paraId="0A13666C" w14:textId="78E10F43" w:rsidR="00864F3E" w:rsidRPr="004008E4" w:rsidRDefault="00864F3E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contextualSpacing/>
        <w:jc w:val="both"/>
        <w:rPr>
          <w:rFonts w:ascii="Arial Narrow" w:hAnsi="Arial Narrow"/>
          <w:b/>
          <w:sz w:val="22"/>
          <w:szCs w:val="22"/>
        </w:rPr>
      </w:pPr>
      <w:r w:rsidRPr="004008E4">
        <w:rPr>
          <w:rFonts w:ascii="Arial Narrow" w:hAnsi="Arial Narrow"/>
          <w:b/>
          <w:sz w:val="22"/>
          <w:szCs w:val="22"/>
        </w:rPr>
        <w:lastRenderedPageBreak/>
        <w:t>Technická špecifikácia predmetu zákazky: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5847"/>
        <w:gridCol w:w="1576"/>
      </w:tblGrid>
      <w:tr w:rsidR="00420EA0" w:rsidRPr="00FF2632" w14:paraId="60E8FD14" w14:textId="77777777" w:rsidTr="00CE757C">
        <w:tc>
          <w:tcPr>
            <w:tcW w:w="537" w:type="dxa"/>
            <w:shd w:val="clear" w:color="auto" w:fill="auto"/>
          </w:tcPr>
          <w:p w14:paraId="13E0A61C" w14:textId="77777777" w:rsidR="00420EA0" w:rsidRPr="004245A3" w:rsidRDefault="00420EA0" w:rsidP="004245A3">
            <w:pPr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proofErr w:type="spellStart"/>
            <w:r w:rsidRPr="004245A3">
              <w:rPr>
                <w:rFonts w:ascii="Arial Narrow" w:hAnsi="Arial Narrow"/>
                <w:b/>
                <w:sz w:val="22"/>
                <w:szCs w:val="22"/>
              </w:rPr>
              <w:t>P.č</w:t>
            </w:r>
            <w:proofErr w:type="spellEnd"/>
            <w:r w:rsidRPr="004245A3">
              <w:rPr>
                <w:rFonts w:ascii="Arial Narrow" w:hAnsi="Arial Narrow"/>
                <w:b/>
                <w:sz w:val="22"/>
                <w:szCs w:val="22"/>
              </w:rPr>
              <w:t>.</w:t>
            </w:r>
          </w:p>
        </w:tc>
        <w:tc>
          <w:tcPr>
            <w:tcW w:w="5847" w:type="dxa"/>
            <w:shd w:val="clear" w:color="auto" w:fill="auto"/>
          </w:tcPr>
          <w:p w14:paraId="2C514A5A" w14:textId="77777777" w:rsidR="00420EA0" w:rsidRPr="004245A3" w:rsidRDefault="00420EA0" w:rsidP="004245A3">
            <w:pPr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4245A3">
              <w:rPr>
                <w:rFonts w:ascii="Arial Narrow" w:hAnsi="Arial Narrow"/>
                <w:b/>
                <w:color w:val="000000"/>
                <w:sz w:val="22"/>
                <w:szCs w:val="24"/>
              </w:rPr>
              <w:t>Technické vlastnosti</w:t>
            </w:r>
          </w:p>
        </w:tc>
        <w:tc>
          <w:tcPr>
            <w:tcW w:w="1576" w:type="dxa"/>
            <w:shd w:val="clear" w:color="auto" w:fill="auto"/>
          </w:tcPr>
          <w:p w14:paraId="459E31CA" w14:textId="77777777" w:rsidR="00420EA0" w:rsidRPr="004245A3" w:rsidRDefault="00420EA0" w:rsidP="004245A3">
            <w:pPr>
              <w:spacing w:before="60" w:after="6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245A3">
              <w:rPr>
                <w:rFonts w:ascii="Arial Narrow" w:hAnsi="Arial Narrow"/>
                <w:b/>
                <w:sz w:val="22"/>
                <w:szCs w:val="22"/>
              </w:rPr>
              <w:t>Množstvo / ks</w:t>
            </w:r>
          </w:p>
        </w:tc>
      </w:tr>
      <w:tr w:rsidR="00CC3993" w:rsidRPr="00FF2632" w14:paraId="44856242" w14:textId="77777777" w:rsidTr="00CE757C">
        <w:tc>
          <w:tcPr>
            <w:tcW w:w="537" w:type="dxa"/>
            <w:shd w:val="clear" w:color="auto" w:fill="auto"/>
          </w:tcPr>
          <w:p w14:paraId="6541DB47" w14:textId="77777777" w:rsidR="00CC3993" w:rsidRPr="00FF2632" w:rsidRDefault="00CC3993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F2632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5847" w:type="dxa"/>
            <w:shd w:val="clear" w:color="auto" w:fill="auto"/>
          </w:tcPr>
          <w:p w14:paraId="2A862C07" w14:textId="258D068A" w:rsidR="00CC3993" w:rsidRPr="007A7935" w:rsidRDefault="00CC3993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A7935">
              <w:rPr>
                <w:rFonts w:ascii="Arial Narrow" w:hAnsi="Arial Narrow"/>
                <w:sz w:val="22"/>
                <w:szCs w:val="22"/>
              </w:rPr>
              <w:t>Mobilné zariadenia typ 1</w:t>
            </w:r>
          </w:p>
        </w:tc>
        <w:tc>
          <w:tcPr>
            <w:tcW w:w="1576" w:type="dxa"/>
            <w:shd w:val="clear" w:color="auto" w:fill="auto"/>
          </w:tcPr>
          <w:p w14:paraId="7853DE55" w14:textId="0082DC70" w:rsidR="00CC3993" w:rsidRPr="007A7935" w:rsidRDefault="00CC3993" w:rsidP="00CC399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A7935">
              <w:rPr>
                <w:rFonts w:ascii="Arial Narrow" w:hAnsi="Arial Narrow"/>
                <w:sz w:val="22"/>
                <w:szCs w:val="22"/>
              </w:rPr>
              <w:t>95</w:t>
            </w:r>
          </w:p>
        </w:tc>
      </w:tr>
      <w:tr w:rsidR="00CC3993" w:rsidRPr="00FF2632" w14:paraId="584E64C8" w14:textId="77777777" w:rsidTr="00CE757C">
        <w:tc>
          <w:tcPr>
            <w:tcW w:w="537" w:type="dxa"/>
            <w:shd w:val="clear" w:color="auto" w:fill="auto"/>
          </w:tcPr>
          <w:p w14:paraId="4C174FB9" w14:textId="77777777" w:rsidR="00CC3993" w:rsidRPr="00FF2632" w:rsidRDefault="00CC3993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F2632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5847" w:type="dxa"/>
            <w:shd w:val="clear" w:color="auto" w:fill="auto"/>
          </w:tcPr>
          <w:p w14:paraId="355A4C91" w14:textId="493D194B" w:rsidR="00CC3993" w:rsidRPr="007A7935" w:rsidRDefault="00CC3993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A7935">
              <w:rPr>
                <w:rFonts w:ascii="Arial Narrow" w:hAnsi="Arial Narrow"/>
                <w:sz w:val="22"/>
                <w:szCs w:val="22"/>
              </w:rPr>
              <w:t>Mobilné zariadenia typ 2</w:t>
            </w:r>
          </w:p>
        </w:tc>
        <w:tc>
          <w:tcPr>
            <w:tcW w:w="1576" w:type="dxa"/>
            <w:shd w:val="clear" w:color="auto" w:fill="auto"/>
          </w:tcPr>
          <w:p w14:paraId="643820C7" w14:textId="6D588AC5" w:rsidR="00CC3993" w:rsidRPr="007A7935" w:rsidRDefault="00CC3993" w:rsidP="00CC399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A7935">
              <w:rPr>
                <w:rFonts w:ascii="Arial Narrow" w:hAnsi="Arial Narrow"/>
                <w:sz w:val="22"/>
                <w:szCs w:val="22"/>
              </w:rPr>
              <w:t>104</w:t>
            </w:r>
          </w:p>
        </w:tc>
      </w:tr>
      <w:tr w:rsidR="00CC3993" w:rsidRPr="00FF2632" w14:paraId="02FD7A88" w14:textId="77777777" w:rsidTr="00CE757C">
        <w:tc>
          <w:tcPr>
            <w:tcW w:w="537" w:type="dxa"/>
            <w:shd w:val="clear" w:color="auto" w:fill="auto"/>
          </w:tcPr>
          <w:p w14:paraId="734123A3" w14:textId="60F5B115" w:rsidR="00CC3993" w:rsidRPr="00FF2632" w:rsidRDefault="00CC3993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5847" w:type="dxa"/>
            <w:shd w:val="clear" w:color="auto" w:fill="auto"/>
          </w:tcPr>
          <w:p w14:paraId="25010C98" w14:textId="6693E37D" w:rsidR="00CC3993" w:rsidRPr="007A7935" w:rsidRDefault="00CC3993" w:rsidP="00CC3993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A7935">
              <w:rPr>
                <w:rFonts w:ascii="Arial Narrow" w:hAnsi="Arial Narrow"/>
                <w:sz w:val="22"/>
                <w:szCs w:val="22"/>
              </w:rPr>
              <w:t>Mobilné zariadenia typ 3</w:t>
            </w:r>
          </w:p>
        </w:tc>
        <w:tc>
          <w:tcPr>
            <w:tcW w:w="1576" w:type="dxa"/>
            <w:shd w:val="clear" w:color="auto" w:fill="auto"/>
          </w:tcPr>
          <w:p w14:paraId="344CD7BF" w14:textId="1B7FDD5D" w:rsidR="00CC3993" w:rsidRPr="007A7935" w:rsidRDefault="00CC3993" w:rsidP="00CC399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A7935">
              <w:rPr>
                <w:rFonts w:ascii="Arial Narrow" w:hAnsi="Arial Narrow"/>
                <w:sz w:val="22"/>
                <w:szCs w:val="22"/>
              </w:rPr>
              <w:t>876</w:t>
            </w:r>
          </w:p>
        </w:tc>
      </w:tr>
      <w:tr w:rsidR="00CC3993" w:rsidRPr="00FF2632" w14:paraId="6FD4DA10" w14:textId="77777777" w:rsidTr="00CE757C">
        <w:tc>
          <w:tcPr>
            <w:tcW w:w="537" w:type="dxa"/>
            <w:shd w:val="clear" w:color="auto" w:fill="auto"/>
          </w:tcPr>
          <w:p w14:paraId="58D08DFF" w14:textId="678AB927" w:rsidR="00CC3993" w:rsidRPr="00FF2632" w:rsidRDefault="00CC3993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5847" w:type="dxa"/>
            <w:shd w:val="clear" w:color="auto" w:fill="auto"/>
          </w:tcPr>
          <w:p w14:paraId="53E45F21" w14:textId="653E7ECF" w:rsidR="00CC3993" w:rsidRPr="007A7935" w:rsidRDefault="00CC3993" w:rsidP="00CC3993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A7935">
              <w:rPr>
                <w:rFonts w:ascii="Arial Narrow" w:hAnsi="Arial Narrow"/>
                <w:sz w:val="22"/>
                <w:szCs w:val="22"/>
              </w:rPr>
              <w:t>Mobilné zariadenia typ 4</w:t>
            </w:r>
          </w:p>
        </w:tc>
        <w:tc>
          <w:tcPr>
            <w:tcW w:w="1576" w:type="dxa"/>
            <w:shd w:val="clear" w:color="auto" w:fill="auto"/>
          </w:tcPr>
          <w:p w14:paraId="7B22599D" w14:textId="66F13E8E" w:rsidR="00CC3993" w:rsidRPr="007A7935" w:rsidRDefault="00CC3993" w:rsidP="00CC399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A7935">
              <w:rPr>
                <w:rFonts w:ascii="Arial Narrow" w:hAnsi="Arial Narrow"/>
                <w:sz w:val="22"/>
                <w:szCs w:val="22"/>
              </w:rPr>
              <w:t>710</w:t>
            </w:r>
          </w:p>
        </w:tc>
      </w:tr>
      <w:tr w:rsidR="00CC3993" w:rsidRPr="00FF2632" w14:paraId="0FA33BB7" w14:textId="77777777" w:rsidTr="00CE757C">
        <w:tc>
          <w:tcPr>
            <w:tcW w:w="537" w:type="dxa"/>
            <w:shd w:val="clear" w:color="auto" w:fill="auto"/>
          </w:tcPr>
          <w:p w14:paraId="4E2F90C8" w14:textId="7AAC055F" w:rsidR="00CC3993" w:rsidRPr="00FF2632" w:rsidRDefault="00CC3993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5847" w:type="dxa"/>
            <w:shd w:val="clear" w:color="auto" w:fill="auto"/>
          </w:tcPr>
          <w:p w14:paraId="11D21E4D" w14:textId="6B2C710B" w:rsidR="00CC3993" w:rsidRPr="007A7935" w:rsidRDefault="00CC3993" w:rsidP="00CC3993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A7935">
              <w:rPr>
                <w:rFonts w:ascii="Arial Narrow" w:hAnsi="Arial Narrow"/>
                <w:sz w:val="22"/>
                <w:szCs w:val="22"/>
              </w:rPr>
              <w:t>Mobilné zariadenia typ 5</w:t>
            </w:r>
          </w:p>
        </w:tc>
        <w:tc>
          <w:tcPr>
            <w:tcW w:w="1576" w:type="dxa"/>
            <w:shd w:val="clear" w:color="auto" w:fill="auto"/>
          </w:tcPr>
          <w:p w14:paraId="44E13B0D" w14:textId="2B46A7BD" w:rsidR="00CC3993" w:rsidRPr="007A7935" w:rsidRDefault="00CC3993" w:rsidP="00CC399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A7935">
              <w:rPr>
                <w:rFonts w:ascii="Arial Narrow" w:hAnsi="Arial Narrow"/>
                <w:sz w:val="22"/>
                <w:szCs w:val="22"/>
              </w:rPr>
              <w:t>215</w:t>
            </w:r>
          </w:p>
        </w:tc>
      </w:tr>
    </w:tbl>
    <w:p w14:paraId="789B2BA0" w14:textId="5BA3035F" w:rsidR="00CE757C" w:rsidRDefault="00CE757C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17C528A2" w14:textId="32765EDB" w:rsidR="009D461E" w:rsidRDefault="009D461E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62887479" w14:textId="7A2B712F" w:rsidR="009D461E" w:rsidRPr="00934059" w:rsidRDefault="009D461E" w:rsidP="009D461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</w:pPr>
      <w:r w:rsidRPr="00934059">
        <w:rPr>
          <w:rFonts w:ascii="Arial Narrow" w:hAnsi="Arial Narrow"/>
          <w:b/>
          <w:iCs/>
          <w:color w:val="000000"/>
          <w:sz w:val="22"/>
          <w:szCs w:val="22"/>
        </w:rPr>
        <w:t>„Technické požiadavky sa odvolávajú na konkrétneho výrobcu</w:t>
      </w:r>
      <w:r>
        <w:rPr>
          <w:rFonts w:ascii="Arial Narrow" w:hAnsi="Arial Narrow"/>
          <w:b/>
          <w:iCs/>
          <w:color w:val="000000"/>
          <w:sz w:val="22"/>
          <w:szCs w:val="22"/>
        </w:rPr>
        <w:t>,</w:t>
      </w:r>
      <w:r w:rsidRPr="00934059">
        <w:rPr>
          <w:rFonts w:ascii="Arial Narrow" w:hAnsi="Arial Narrow"/>
          <w:b/>
          <w:iCs/>
          <w:color w:val="000000"/>
          <w:sz w:val="22"/>
          <w:szCs w:val="22"/>
        </w:rPr>
        <w:t xml:space="preserve"> pretože si to vyžaduje predmet zákazky. </w:t>
      </w:r>
      <w:r w:rsidRPr="00934059">
        <w:rPr>
          <w:rFonts w:ascii="Arial Narrow" w:hAnsi="Arial Narrow"/>
          <w:b/>
          <w:iCs/>
          <w:color w:val="000000"/>
          <w:sz w:val="22"/>
          <w:szCs w:val="22"/>
          <w:lang w:eastAsia="en-GB"/>
        </w:rPr>
        <w:t xml:space="preserve">V opise predmetu zákazky je uvedený konkrétny operačný systém </w:t>
      </w:r>
      <w:r>
        <w:rPr>
          <w:rFonts w:ascii="Arial Narrow" w:hAnsi="Arial Narrow"/>
          <w:b/>
          <w:iCs/>
          <w:color w:val="000000"/>
          <w:sz w:val="22"/>
          <w:szCs w:val="22"/>
          <w:lang w:eastAsia="en-GB"/>
        </w:rPr>
        <w:t xml:space="preserve"> (položka č. 1, č. 2, č. 3, č. 4, č. 5</w:t>
      </w:r>
      <w:r w:rsidRPr="00934059">
        <w:rPr>
          <w:rFonts w:ascii="Arial Narrow" w:hAnsi="Arial Narrow"/>
          <w:b/>
          <w:iCs/>
          <w:color w:val="000000"/>
          <w:sz w:val="22"/>
          <w:szCs w:val="22"/>
          <w:lang w:eastAsia="en-GB"/>
        </w:rPr>
        <w:t xml:space="preserve">) nakoľko ide o nasadenie zariadenia, ktoré musí byť plne kompatibilné so v súčasnosti využívaným </w:t>
      </w:r>
      <w:r w:rsidRPr="00934059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operačným systémom pri synchronizácii s inými kompatibilnými zariadeniami, ktoré sú využívané v praxi verejným obstarávateľom. </w:t>
      </w:r>
    </w:p>
    <w:p w14:paraId="27E925CB" w14:textId="77777777" w:rsidR="009D461E" w:rsidRPr="00934059" w:rsidRDefault="009D461E" w:rsidP="009D461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</w:pPr>
    </w:p>
    <w:p w14:paraId="365BB370" w14:textId="77777777" w:rsidR="009D461E" w:rsidRPr="00934059" w:rsidRDefault="009D461E" w:rsidP="009D461E">
      <w:pPr>
        <w:jc w:val="both"/>
        <w:rPr>
          <w:rFonts w:ascii="Arial Narrow" w:hAnsi="Arial Narrow"/>
          <w:b/>
          <w:bCs/>
          <w:iCs/>
          <w:color w:val="000000"/>
          <w:sz w:val="22"/>
          <w:szCs w:val="22"/>
          <w:u w:val="single"/>
          <w:lang w:eastAsia="en-GB"/>
        </w:rPr>
      </w:pPr>
      <w:r w:rsidRPr="00934059">
        <w:rPr>
          <w:rFonts w:ascii="Arial Narrow" w:hAnsi="Arial Narrow"/>
          <w:b/>
          <w:bCs/>
          <w:iCs/>
          <w:color w:val="000000"/>
          <w:sz w:val="22"/>
          <w:szCs w:val="22"/>
          <w:u w:val="single"/>
          <w:lang w:eastAsia="en-GB"/>
        </w:rPr>
        <w:t>Technické požiadavky sa zároveň odvolávajú:</w:t>
      </w:r>
    </w:p>
    <w:p w14:paraId="34097A55" w14:textId="38FB7417" w:rsidR="00685D45" w:rsidRPr="00667414" w:rsidRDefault="009D461E" w:rsidP="00685D45">
      <w:pPr>
        <w:jc w:val="both"/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</w:pPr>
      <w:r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- pri položke č. 1, </w:t>
      </w:r>
      <w:r w:rsidRPr="00934059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na konkrétneho výrobcu Apple </w:t>
      </w:r>
      <w:r w:rsidRPr="00857EE8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>svojimi ďalšími parametrami</w:t>
      </w:r>
      <w:r w:rsidRPr="00934059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  z dôvodu potreby dosiahnutia synchronizácie a kompatibility s už existujúcim zariadeniami, ktoré využíva verejný </w:t>
      </w:r>
      <w:r w:rsidRPr="00667414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>obstarávateľ</w:t>
      </w:r>
      <w:r w:rsidR="00685D45" w:rsidRPr="00667414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 a zároveň ako jediný výrobca dokáže </w:t>
      </w:r>
      <w:r w:rsidR="00685D45" w:rsidRPr="00667414">
        <w:rPr>
          <w:rFonts w:ascii="Arial Narrow" w:hAnsi="Arial Narrow"/>
          <w:b/>
          <w:color w:val="000000"/>
          <w:sz w:val="22"/>
          <w:szCs w:val="22"/>
        </w:rPr>
        <w:t xml:space="preserve">splniť nižšie definované požiadavky pre účely využívania zariadení na služobné účely verejného obstarávateľa, a to:  </w:t>
      </w:r>
    </w:p>
    <w:p w14:paraId="6AA6CF2A" w14:textId="77777777" w:rsidR="00685D45" w:rsidRPr="001D3836" w:rsidRDefault="00685D45" w:rsidP="00685D45">
      <w:pPr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color w:val="000000"/>
          <w:sz w:val="22"/>
          <w:szCs w:val="22"/>
          <w:lang w:eastAsia="en-US"/>
        </w:rPr>
      </w:pPr>
      <w:r w:rsidRPr="001D3836">
        <w:rPr>
          <w:rFonts w:ascii="Arial Narrow" w:hAnsi="Arial Narrow"/>
          <w:b/>
          <w:color w:val="000000"/>
          <w:sz w:val="22"/>
          <w:szCs w:val="22"/>
        </w:rPr>
        <w:t>Bezpečnosť zariadenia tzn. zamedziť backup údajov z aplikácií a ich odosielanie tretím stranám na nedôveryhodné územia štátov, v zmysle rozhodnutia o primeranosti (Rozhodnutie Európskej komisie), s poukázaním na GDPR (ochrana osobných údajov na území EÚ ako aj mimo územia EÚ)</w:t>
      </w:r>
    </w:p>
    <w:p w14:paraId="1C66789E" w14:textId="77777777" w:rsidR="00685D45" w:rsidRPr="001D3836" w:rsidRDefault="00685D45" w:rsidP="00685D45">
      <w:pPr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color w:val="000000"/>
          <w:sz w:val="22"/>
          <w:szCs w:val="22"/>
          <w:lang w:eastAsia="en-US"/>
        </w:rPr>
      </w:pPr>
      <w:r w:rsidRPr="001D3836">
        <w:rPr>
          <w:rFonts w:ascii="Arial Narrow" w:hAnsi="Arial Narrow"/>
          <w:b/>
          <w:color w:val="000000"/>
          <w:sz w:val="22"/>
          <w:szCs w:val="22"/>
        </w:rPr>
        <w:t>Zariadenia s možnosťou – NFC a IP krytie</w:t>
      </w:r>
    </w:p>
    <w:p w14:paraId="222E10A1" w14:textId="2C82F1F4" w:rsidR="00685D45" w:rsidRPr="00A373E5" w:rsidRDefault="00685D45" w:rsidP="00685D45">
      <w:pPr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color w:val="000000"/>
          <w:sz w:val="22"/>
          <w:szCs w:val="22"/>
          <w:lang w:eastAsia="en-US"/>
        </w:rPr>
      </w:pPr>
      <w:r w:rsidRPr="00A373E5">
        <w:rPr>
          <w:rFonts w:ascii="Arial Narrow" w:hAnsi="Arial Narrow"/>
          <w:b/>
          <w:color w:val="000000"/>
          <w:sz w:val="22"/>
          <w:szCs w:val="22"/>
        </w:rPr>
        <w:t xml:space="preserve">Podpora Microsoft </w:t>
      </w:r>
      <w:proofErr w:type="spellStart"/>
      <w:r w:rsidRPr="00A373E5">
        <w:rPr>
          <w:rFonts w:ascii="Arial Narrow" w:hAnsi="Arial Narrow"/>
          <w:b/>
          <w:color w:val="000000"/>
          <w:sz w:val="22"/>
          <w:szCs w:val="22"/>
        </w:rPr>
        <w:t>Intune</w:t>
      </w:r>
      <w:proofErr w:type="spellEnd"/>
      <w:r w:rsidR="006D7FA2" w:rsidRPr="00A373E5">
        <w:rPr>
          <w:rFonts w:ascii="Arial Narrow" w:hAnsi="Arial Narrow"/>
          <w:b/>
          <w:color w:val="000000"/>
          <w:sz w:val="22"/>
          <w:szCs w:val="22"/>
        </w:rPr>
        <w:t xml:space="preserve"> alebo</w:t>
      </w:r>
      <w:r w:rsidRPr="00A373E5">
        <w:rPr>
          <w:rFonts w:ascii="Arial Narrow" w:hAnsi="Arial Narrow"/>
          <w:b/>
          <w:color w:val="000000"/>
          <w:sz w:val="22"/>
          <w:szCs w:val="22"/>
        </w:rPr>
        <w:t xml:space="preserve"> </w:t>
      </w:r>
      <w:proofErr w:type="spellStart"/>
      <w:r w:rsidRPr="00A373E5">
        <w:rPr>
          <w:rFonts w:ascii="Arial Narrow" w:hAnsi="Arial Narrow"/>
          <w:b/>
          <w:color w:val="000000"/>
          <w:sz w:val="22"/>
          <w:szCs w:val="22"/>
        </w:rPr>
        <w:t>Knox</w:t>
      </w:r>
      <w:proofErr w:type="spellEnd"/>
      <w:r w:rsidRPr="00A373E5">
        <w:rPr>
          <w:rFonts w:ascii="Arial Narrow" w:hAnsi="Arial Narrow"/>
          <w:b/>
          <w:color w:val="000000"/>
          <w:sz w:val="22"/>
          <w:szCs w:val="22"/>
        </w:rPr>
        <w:t xml:space="preserve"> a </w:t>
      </w:r>
      <w:proofErr w:type="spellStart"/>
      <w:r w:rsidRPr="00A373E5">
        <w:rPr>
          <w:rFonts w:ascii="Arial Narrow" w:hAnsi="Arial Narrow"/>
          <w:b/>
          <w:color w:val="000000"/>
          <w:sz w:val="22"/>
          <w:szCs w:val="22"/>
        </w:rPr>
        <w:t>deployment</w:t>
      </w:r>
      <w:proofErr w:type="spellEnd"/>
      <w:r w:rsidRPr="00A373E5">
        <w:rPr>
          <w:rFonts w:ascii="Arial Narrow" w:hAnsi="Arial Narrow"/>
          <w:b/>
          <w:color w:val="000000"/>
          <w:sz w:val="22"/>
          <w:szCs w:val="22"/>
        </w:rPr>
        <w:t xml:space="preserve"> programu – automatické nahratie IMEI do konzoly </w:t>
      </w:r>
      <w:proofErr w:type="spellStart"/>
      <w:r w:rsidRPr="00A373E5">
        <w:rPr>
          <w:rFonts w:ascii="Arial Narrow" w:hAnsi="Arial Narrow"/>
          <w:b/>
          <w:color w:val="000000"/>
          <w:sz w:val="22"/>
          <w:szCs w:val="22"/>
        </w:rPr>
        <w:t>Knox</w:t>
      </w:r>
      <w:proofErr w:type="spellEnd"/>
      <w:r w:rsidRPr="00A373E5">
        <w:rPr>
          <w:rFonts w:ascii="Arial Narrow" w:hAnsi="Arial Narrow"/>
          <w:b/>
          <w:color w:val="000000"/>
          <w:sz w:val="22"/>
          <w:szCs w:val="22"/>
        </w:rPr>
        <w:t>, Micro</w:t>
      </w:r>
      <w:r w:rsidR="006D7FA2" w:rsidRPr="00A373E5">
        <w:rPr>
          <w:rFonts w:ascii="Arial Narrow" w:hAnsi="Arial Narrow"/>
          <w:b/>
          <w:color w:val="000000"/>
          <w:sz w:val="22"/>
          <w:szCs w:val="22"/>
        </w:rPr>
        <w:t>s</w:t>
      </w:r>
      <w:r w:rsidRPr="00A373E5">
        <w:rPr>
          <w:rFonts w:ascii="Arial Narrow" w:hAnsi="Arial Narrow"/>
          <w:b/>
          <w:color w:val="000000"/>
          <w:sz w:val="22"/>
          <w:szCs w:val="22"/>
        </w:rPr>
        <w:t>oft</w:t>
      </w:r>
      <w:r w:rsidR="00004EBB" w:rsidRPr="00A373E5">
        <w:rPr>
          <w:rFonts w:ascii="Arial Narrow" w:hAnsi="Arial Narrow"/>
          <w:b/>
          <w:color w:val="000000"/>
          <w:sz w:val="22"/>
          <w:szCs w:val="22"/>
        </w:rPr>
        <w:t xml:space="preserve"> </w:t>
      </w:r>
      <w:proofErr w:type="spellStart"/>
      <w:r w:rsidR="00004EBB" w:rsidRPr="00A373E5">
        <w:rPr>
          <w:rFonts w:ascii="Arial Narrow" w:hAnsi="Arial Narrow"/>
          <w:b/>
          <w:color w:val="000000"/>
          <w:sz w:val="22"/>
          <w:szCs w:val="22"/>
        </w:rPr>
        <w:t>Intune</w:t>
      </w:r>
      <w:proofErr w:type="spellEnd"/>
      <w:r w:rsidR="00004EBB" w:rsidRPr="00A373E5">
        <w:rPr>
          <w:rFonts w:ascii="Arial Narrow" w:hAnsi="Arial Narrow"/>
          <w:b/>
          <w:color w:val="000000"/>
          <w:sz w:val="22"/>
          <w:szCs w:val="22"/>
        </w:rPr>
        <w:t xml:space="preserve"> - </w:t>
      </w:r>
      <w:proofErr w:type="spellStart"/>
      <w:r w:rsidRPr="00A373E5">
        <w:rPr>
          <w:rFonts w:ascii="Arial Narrow" w:hAnsi="Arial Narrow"/>
          <w:b/>
          <w:color w:val="000000"/>
          <w:sz w:val="22"/>
          <w:szCs w:val="22"/>
        </w:rPr>
        <w:t>Enrollment</w:t>
      </w:r>
      <w:proofErr w:type="spellEnd"/>
      <w:r w:rsidRPr="00A373E5">
        <w:rPr>
          <w:rFonts w:ascii="Arial Narrow" w:hAnsi="Arial Narrow"/>
          <w:b/>
          <w:color w:val="000000"/>
          <w:sz w:val="22"/>
          <w:szCs w:val="22"/>
        </w:rPr>
        <w:t xml:space="preserve"> </w:t>
      </w:r>
      <w:r w:rsidR="005E43E9" w:rsidRPr="00A373E5">
        <w:rPr>
          <w:rFonts w:ascii="Arial Narrow" w:hAnsi="Arial Narrow"/>
          <w:b/>
          <w:color w:val="000000"/>
          <w:sz w:val="22"/>
          <w:szCs w:val="22"/>
        </w:rPr>
        <w:t xml:space="preserve">do </w:t>
      </w:r>
      <w:r w:rsidRPr="00A373E5">
        <w:rPr>
          <w:rFonts w:ascii="Arial Narrow" w:hAnsi="Arial Narrow"/>
          <w:b/>
          <w:color w:val="000000"/>
          <w:sz w:val="22"/>
          <w:szCs w:val="22"/>
        </w:rPr>
        <w:t>konzoly a následne nahratie MDM klienta</w:t>
      </w:r>
    </w:p>
    <w:p w14:paraId="5C40B20D" w14:textId="423D72E9" w:rsidR="00685D45" w:rsidRPr="00A373E5" w:rsidRDefault="00685D45" w:rsidP="00685D45">
      <w:pPr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color w:val="000000"/>
          <w:sz w:val="22"/>
          <w:szCs w:val="22"/>
          <w:lang w:eastAsia="en-US"/>
        </w:rPr>
      </w:pPr>
      <w:r w:rsidRPr="00A373E5">
        <w:rPr>
          <w:rFonts w:ascii="Arial Narrow" w:hAnsi="Arial Narrow"/>
          <w:b/>
          <w:color w:val="000000"/>
          <w:sz w:val="22"/>
          <w:szCs w:val="22"/>
        </w:rPr>
        <w:t xml:space="preserve">Podpora a upgrade v OS </w:t>
      </w:r>
      <w:proofErr w:type="spellStart"/>
      <w:r w:rsidR="008233D8" w:rsidRPr="00A373E5">
        <w:rPr>
          <w:rFonts w:ascii="Arial Narrow" w:hAnsi="Arial Narrow"/>
          <w:b/>
          <w:color w:val="000000"/>
          <w:sz w:val="22"/>
          <w:szCs w:val="22"/>
        </w:rPr>
        <w:t>iOS</w:t>
      </w:r>
      <w:proofErr w:type="spellEnd"/>
      <w:r w:rsidR="008233D8" w:rsidRPr="00A373E5">
        <w:rPr>
          <w:rFonts w:ascii="Arial Narrow" w:hAnsi="Arial Narrow"/>
          <w:b/>
          <w:color w:val="000000"/>
          <w:sz w:val="22"/>
          <w:szCs w:val="22"/>
        </w:rPr>
        <w:t xml:space="preserve"> </w:t>
      </w:r>
      <w:r w:rsidRPr="00A373E5">
        <w:rPr>
          <w:rFonts w:ascii="Arial Narrow" w:hAnsi="Arial Narrow"/>
          <w:b/>
          <w:color w:val="000000"/>
          <w:sz w:val="22"/>
          <w:szCs w:val="22"/>
        </w:rPr>
        <w:t>min. 3 roky.</w:t>
      </w:r>
    </w:p>
    <w:p w14:paraId="76FFAF98" w14:textId="0B0E0604" w:rsidR="009D461E" w:rsidRPr="00934059" w:rsidRDefault="009D461E" w:rsidP="009D461E">
      <w:pPr>
        <w:jc w:val="both"/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</w:pPr>
    </w:p>
    <w:p w14:paraId="07B9D418" w14:textId="6F5723DC" w:rsidR="009D461E" w:rsidRPr="00C15BC0" w:rsidRDefault="009D461E" w:rsidP="009D461E">
      <w:pPr>
        <w:jc w:val="both"/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</w:pPr>
      <w:r w:rsidRPr="00934059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- </w:t>
      </w:r>
      <w:r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 pri položk</w:t>
      </w:r>
      <w:r w:rsidR="00FF2E7A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>ách</w:t>
      </w:r>
      <w:r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 č. 2, č. 3, č. 4, č. 5</w:t>
      </w:r>
      <w:r w:rsidRPr="00934059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 na konkrétneho výrobcu Samsung svojimi ďalšími parametrami</w:t>
      </w:r>
      <w:r w:rsidRPr="00C15BC0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 z dôvodu potreby dosiahnutia synchronizácie a kompatibility s už existujúcim zariadeniami, ktoré využíva verejný obstarávateľ</w:t>
      </w:r>
      <w:r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 a zároveň </w:t>
      </w:r>
      <w:r w:rsidRPr="00934059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ako jediný výrobca dokáže </w:t>
      </w:r>
      <w:r w:rsidRPr="00934059">
        <w:rPr>
          <w:rFonts w:ascii="Arial Narrow" w:hAnsi="Arial Narrow"/>
          <w:b/>
          <w:color w:val="000000"/>
          <w:sz w:val="22"/>
          <w:szCs w:val="22"/>
        </w:rPr>
        <w:t>splniť nižšie definované požiadavky pre účely využívania zariadení na služobné účely verejného obstarávateľ</w:t>
      </w:r>
      <w:r>
        <w:rPr>
          <w:rFonts w:ascii="Arial Narrow" w:hAnsi="Arial Narrow"/>
          <w:b/>
          <w:color w:val="000000"/>
          <w:sz w:val="22"/>
          <w:szCs w:val="22"/>
        </w:rPr>
        <w:t>a</w:t>
      </w:r>
      <w:r w:rsidRPr="00934059">
        <w:rPr>
          <w:rFonts w:ascii="Arial Narrow" w:hAnsi="Arial Narrow"/>
          <w:b/>
          <w:color w:val="000000"/>
          <w:sz w:val="22"/>
          <w:szCs w:val="22"/>
        </w:rPr>
        <w:t xml:space="preserve">, a to:  </w:t>
      </w:r>
    </w:p>
    <w:p w14:paraId="7F0A4387" w14:textId="7E855F80" w:rsidR="009D461E" w:rsidRPr="001D3836" w:rsidRDefault="009D461E" w:rsidP="009D461E">
      <w:pPr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color w:val="000000"/>
          <w:sz w:val="22"/>
          <w:szCs w:val="22"/>
          <w:lang w:eastAsia="en-US"/>
        </w:rPr>
      </w:pPr>
      <w:r w:rsidRPr="001D3836">
        <w:rPr>
          <w:rFonts w:ascii="Arial Narrow" w:hAnsi="Arial Narrow"/>
          <w:b/>
          <w:color w:val="000000"/>
          <w:sz w:val="22"/>
          <w:szCs w:val="22"/>
        </w:rPr>
        <w:t>Bezpečnosť zariadenia tzn. zamedziť backup údajov z aplikácií a ich odosielanie tretím stranám na nedôveryhodné územia štátov, v zmysle rozhodnutia o primeranosti (Rozhodnutie Európskej komisie), s poukázaním na GDPR (ochrana osobných údajov na území EÚ ako aj mimo územia EÚ)</w:t>
      </w:r>
    </w:p>
    <w:p w14:paraId="5DADAFE8" w14:textId="4E8C17ED" w:rsidR="009D461E" w:rsidRPr="001D3836" w:rsidRDefault="009D461E" w:rsidP="009D461E">
      <w:pPr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color w:val="000000"/>
          <w:sz w:val="22"/>
          <w:szCs w:val="22"/>
          <w:lang w:eastAsia="en-US"/>
        </w:rPr>
      </w:pPr>
      <w:r w:rsidRPr="001D3836">
        <w:rPr>
          <w:rFonts w:ascii="Arial Narrow" w:hAnsi="Arial Narrow"/>
          <w:b/>
          <w:color w:val="000000"/>
          <w:sz w:val="22"/>
          <w:szCs w:val="22"/>
        </w:rPr>
        <w:t>Zariadenia s možnosťou – NFC a IP krytie</w:t>
      </w:r>
    </w:p>
    <w:p w14:paraId="6F7EBF87" w14:textId="28D0F025" w:rsidR="009D461E" w:rsidRPr="00B05D06" w:rsidRDefault="009D461E" w:rsidP="009D461E">
      <w:pPr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color w:val="000000"/>
          <w:sz w:val="22"/>
          <w:szCs w:val="22"/>
          <w:lang w:eastAsia="en-US"/>
        </w:rPr>
      </w:pPr>
      <w:r w:rsidRPr="00B05D06">
        <w:rPr>
          <w:rFonts w:ascii="Arial Narrow" w:hAnsi="Arial Narrow"/>
          <w:b/>
          <w:color w:val="000000"/>
          <w:sz w:val="22"/>
          <w:szCs w:val="22"/>
        </w:rPr>
        <w:t xml:space="preserve">Podpora Microsoft </w:t>
      </w:r>
      <w:proofErr w:type="spellStart"/>
      <w:r w:rsidRPr="00B05D06">
        <w:rPr>
          <w:rFonts w:ascii="Arial Narrow" w:hAnsi="Arial Narrow"/>
          <w:b/>
          <w:color w:val="000000"/>
          <w:sz w:val="22"/>
          <w:szCs w:val="22"/>
        </w:rPr>
        <w:t>Intune</w:t>
      </w:r>
      <w:proofErr w:type="spellEnd"/>
      <w:r w:rsidR="00B11702" w:rsidRPr="00B05D06">
        <w:rPr>
          <w:rFonts w:ascii="Arial Narrow" w:hAnsi="Arial Narrow"/>
          <w:b/>
          <w:color w:val="000000"/>
          <w:sz w:val="22"/>
          <w:szCs w:val="22"/>
        </w:rPr>
        <w:t xml:space="preserve"> alebo</w:t>
      </w:r>
      <w:r w:rsidRPr="00B05D06">
        <w:rPr>
          <w:rFonts w:ascii="Arial Narrow" w:hAnsi="Arial Narrow"/>
          <w:b/>
          <w:color w:val="000000"/>
          <w:sz w:val="22"/>
          <w:szCs w:val="22"/>
        </w:rPr>
        <w:t xml:space="preserve"> </w:t>
      </w:r>
      <w:proofErr w:type="spellStart"/>
      <w:r w:rsidRPr="00B05D06">
        <w:rPr>
          <w:rFonts w:ascii="Arial Narrow" w:hAnsi="Arial Narrow"/>
          <w:b/>
          <w:color w:val="000000"/>
          <w:sz w:val="22"/>
          <w:szCs w:val="22"/>
        </w:rPr>
        <w:t>Knox</w:t>
      </w:r>
      <w:proofErr w:type="spellEnd"/>
      <w:r w:rsidRPr="00B05D06">
        <w:rPr>
          <w:rFonts w:ascii="Arial Narrow" w:hAnsi="Arial Narrow"/>
          <w:b/>
          <w:color w:val="000000"/>
          <w:sz w:val="22"/>
          <w:szCs w:val="22"/>
        </w:rPr>
        <w:t xml:space="preserve"> a </w:t>
      </w:r>
      <w:proofErr w:type="spellStart"/>
      <w:r w:rsidRPr="00B05D06">
        <w:rPr>
          <w:rFonts w:ascii="Arial Narrow" w:hAnsi="Arial Narrow"/>
          <w:b/>
          <w:color w:val="000000"/>
          <w:sz w:val="22"/>
          <w:szCs w:val="22"/>
        </w:rPr>
        <w:t>deployment</w:t>
      </w:r>
      <w:proofErr w:type="spellEnd"/>
      <w:r w:rsidRPr="00B05D06">
        <w:rPr>
          <w:rFonts w:ascii="Arial Narrow" w:hAnsi="Arial Narrow"/>
          <w:b/>
          <w:color w:val="000000"/>
          <w:sz w:val="22"/>
          <w:szCs w:val="22"/>
        </w:rPr>
        <w:t xml:space="preserve"> programu – automatické nahratie IMEI do konzoly </w:t>
      </w:r>
      <w:proofErr w:type="spellStart"/>
      <w:r w:rsidRPr="00B05D06">
        <w:rPr>
          <w:rFonts w:ascii="Arial Narrow" w:hAnsi="Arial Narrow"/>
          <w:b/>
          <w:color w:val="000000"/>
          <w:sz w:val="22"/>
          <w:szCs w:val="22"/>
        </w:rPr>
        <w:t>Knox</w:t>
      </w:r>
      <w:proofErr w:type="spellEnd"/>
      <w:r w:rsidRPr="00B05D06">
        <w:rPr>
          <w:rFonts w:ascii="Arial Narrow" w:hAnsi="Arial Narrow"/>
          <w:b/>
          <w:color w:val="000000"/>
          <w:sz w:val="22"/>
          <w:szCs w:val="22"/>
        </w:rPr>
        <w:t>, Micro</w:t>
      </w:r>
      <w:r w:rsidR="006D7FA2" w:rsidRPr="00B05D06">
        <w:rPr>
          <w:rFonts w:ascii="Arial Narrow" w:hAnsi="Arial Narrow"/>
          <w:b/>
          <w:color w:val="000000"/>
          <w:sz w:val="22"/>
          <w:szCs w:val="22"/>
        </w:rPr>
        <w:t>s</w:t>
      </w:r>
      <w:r w:rsidRPr="00B05D06">
        <w:rPr>
          <w:rFonts w:ascii="Arial Narrow" w:hAnsi="Arial Narrow"/>
          <w:b/>
          <w:color w:val="000000"/>
          <w:sz w:val="22"/>
          <w:szCs w:val="22"/>
        </w:rPr>
        <w:t xml:space="preserve">oft </w:t>
      </w:r>
      <w:proofErr w:type="spellStart"/>
      <w:r w:rsidRPr="00B05D06">
        <w:rPr>
          <w:rFonts w:ascii="Arial Narrow" w:hAnsi="Arial Narrow"/>
          <w:b/>
          <w:color w:val="000000"/>
          <w:sz w:val="22"/>
          <w:szCs w:val="22"/>
        </w:rPr>
        <w:t>Int</w:t>
      </w:r>
      <w:r w:rsidR="00004EBB" w:rsidRPr="00B05D06">
        <w:rPr>
          <w:rFonts w:ascii="Arial Narrow" w:hAnsi="Arial Narrow"/>
          <w:b/>
          <w:color w:val="000000"/>
          <w:sz w:val="22"/>
          <w:szCs w:val="22"/>
        </w:rPr>
        <w:t>u</w:t>
      </w:r>
      <w:r w:rsidRPr="00B05D06">
        <w:rPr>
          <w:rFonts w:ascii="Arial Narrow" w:hAnsi="Arial Narrow"/>
          <w:b/>
          <w:color w:val="000000"/>
          <w:sz w:val="22"/>
          <w:szCs w:val="22"/>
        </w:rPr>
        <w:t>ne</w:t>
      </w:r>
      <w:proofErr w:type="spellEnd"/>
      <w:r w:rsidR="00004EBB" w:rsidRPr="00B05D06">
        <w:rPr>
          <w:rFonts w:ascii="Arial Narrow" w:hAnsi="Arial Narrow"/>
          <w:b/>
          <w:color w:val="000000"/>
          <w:sz w:val="22"/>
          <w:szCs w:val="22"/>
        </w:rPr>
        <w:t xml:space="preserve"> -</w:t>
      </w:r>
      <w:r w:rsidRPr="00B05D06">
        <w:rPr>
          <w:rFonts w:ascii="Arial Narrow" w:hAnsi="Arial Narrow"/>
          <w:b/>
          <w:color w:val="000000"/>
          <w:sz w:val="22"/>
          <w:szCs w:val="22"/>
        </w:rPr>
        <w:t xml:space="preserve"> </w:t>
      </w:r>
      <w:proofErr w:type="spellStart"/>
      <w:r w:rsidRPr="00B05D06">
        <w:rPr>
          <w:rFonts w:ascii="Arial Narrow" w:hAnsi="Arial Narrow"/>
          <w:b/>
          <w:color w:val="000000"/>
          <w:sz w:val="22"/>
          <w:szCs w:val="22"/>
        </w:rPr>
        <w:t>Enrollment</w:t>
      </w:r>
      <w:proofErr w:type="spellEnd"/>
      <w:r w:rsidRPr="00B05D06">
        <w:rPr>
          <w:rFonts w:ascii="Arial Narrow" w:hAnsi="Arial Narrow"/>
          <w:b/>
          <w:color w:val="000000"/>
          <w:sz w:val="22"/>
          <w:szCs w:val="22"/>
        </w:rPr>
        <w:t xml:space="preserve"> </w:t>
      </w:r>
      <w:r w:rsidR="005E43E9" w:rsidRPr="00B05D06">
        <w:rPr>
          <w:rFonts w:ascii="Arial Narrow" w:hAnsi="Arial Narrow"/>
          <w:b/>
          <w:color w:val="000000"/>
          <w:sz w:val="22"/>
          <w:szCs w:val="22"/>
        </w:rPr>
        <w:t xml:space="preserve">do </w:t>
      </w:r>
      <w:r w:rsidRPr="00B05D06">
        <w:rPr>
          <w:rFonts w:ascii="Arial Narrow" w:hAnsi="Arial Narrow"/>
          <w:b/>
          <w:color w:val="000000"/>
          <w:sz w:val="22"/>
          <w:szCs w:val="22"/>
        </w:rPr>
        <w:t>konzoly a následne nahratie MDM klienta</w:t>
      </w:r>
    </w:p>
    <w:p w14:paraId="47CD95B1" w14:textId="01E4FAAD" w:rsidR="009D461E" w:rsidRPr="00B05D06" w:rsidRDefault="009D461E" w:rsidP="009D461E">
      <w:pPr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color w:val="000000"/>
          <w:sz w:val="22"/>
          <w:szCs w:val="22"/>
          <w:lang w:eastAsia="en-US"/>
        </w:rPr>
      </w:pPr>
      <w:r w:rsidRPr="00B05D06">
        <w:rPr>
          <w:rFonts w:ascii="Arial Narrow" w:hAnsi="Arial Narrow"/>
          <w:b/>
          <w:color w:val="000000"/>
          <w:sz w:val="22"/>
          <w:szCs w:val="22"/>
        </w:rPr>
        <w:t>Podpora a upgrade v OS Android min. 3 roky</w:t>
      </w:r>
      <w:r w:rsidR="0032505B" w:rsidRPr="00B05D06">
        <w:rPr>
          <w:rFonts w:ascii="Arial Narrow" w:hAnsi="Arial Narrow"/>
          <w:b/>
          <w:color w:val="000000"/>
          <w:sz w:val="22"/>
          <w:szCs w:val="22"/>
        </w:rPr>
        <w:t>.</w:t>
      </w:r>
    </w:p>
    <w:p w14:paraId="34F486AF" w14:textId="77777777" w:rsidR="009D461E" w:rsidRDefault="009D461E" w:rsidP="009D461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iCs/>
          <w:color w:val="000000"/>
          <w:sz w:val="24"/>
          <w:szCs w:val="24"/>
          <w:lang w:eastAsia="en-GB"/>
        </w:rPr>
      </w:pPr>
    </w:p>
    <w:p w14:paraId="5B5C220C" w14:textId="0FCB8375" w:rsidR="009D461E" w:rsidRPr="00934059" w:rsidRDefault="009D461E" w:rsidP="009D461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b/>
          <w:color w:val="000000"/>
          <w:sz w:val="24"/>
          <w:szCs w:val="24"/>
          <w:lang w:eastAsia="en-GB"/>
        </w:rPr>
      </w:pPr>
      <w:r w:rsidRPr="00934059"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>V zmysle § 42 ods. 3 zákona sa odkaz na konkrétneho výrobcu doplňuje slovom „ekvivalent“</w:t>
      </w:r>
      <w:r w:rsidR="00FF2E7A"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 xml:space="preserve"> pri položkách</w:t>
      </w:r>
      <w:r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 xml:space="preserve"> č. 1, č. 2, č. 3</w:t>
      </w:r>
      <w:r w:rsidR="0032505B"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>, č. 4, č. 5</w:t>
      </w:r>
      <w:r w:rsidRPr="00934059"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 xml:space="preserve"> a parametri Operačný sys</w:t>
      </w:r>
      <w:r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>tém, ako aj pre celkovú položku a to z</w:t>
      </w:r>
      <w:r w:rsidRPr="00934059"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 xml:space="preserve"> dôvodu zabezpečenia kompatibility s už existujúcim v súčasnosti </w:t>
      </w:r>
      <w:r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 xml:space="preserve">verejným obstarávateľom </w:t>
      </w:r>
      <w:r w:rsidRPr="00934059"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 xml:space="preserve">využívaným operačným </w:t>
      </w:r>
      <w:r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>systémom Android a </w:t>
      </w:r>
      <w:proofErr w:type="spellStart"/>
      <w:r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>iOS</w:t>
      </w:r>
      <w:proofErr w:type="spellEnd"/>
      <w:r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 xml:space="preserve"> </w:t>
      </w:r>
      <w:r w:rsidRPr="00934059"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>(mobilnou aplikáciou</w:t>
      </w:r>
      <w:r>
        <w:rPr>
          <w:rFonts w:ascii="Arial Narrow" w:hAnsi="Arial Narrow"/>
          <w:b/>
          <w:iCs/>
          <w:color w:val="000000"/>
          <w:sz w:val="24"/>
          <w:szCs w:val="24"/>
          <w:lang w:eastAsia="en-GB"/>
        </w:rPr>
        <w:t>)</w:t>
      </w:r>
      <w:r>
        <w:rPr>
          <w:rFonts w:ascii="Arial Narrow" w:hAnsi="Arial Narrow"/>
          <w:b/>
          <w:color w:val="000000"/>
          <w:sz w:val="24"/>
          <w:szCs w:val="24"/>
          <w:lang w:eastAsia="en-GB"/>
        </w:rPr>
        <w:t>.</w:t>
      </w:r>
      <w:r w:rsidRPr="00934059">
        <w:rPr>
          <w:rFonts w:ascii="Arial Narrow" w:hAnsi="Arial Narrow"/>
          <w:b/>
          <w:color w:val="000000"/>
          <w:sz w:val="24"/>
          <w:szCs w:val="24"/>
          <w:lang w:eastAsia="en-GB"/>
        </w:rPr>
        <w:t xml:space="preserve"> </w:t>
      </w:r>
      <w:r w:rsidRPr="00934059">
        <w:rPr>
          <w:rFonts w:ascii="Arial Narrow" w:hAnsi="Arial Narrow"/>
          <w:b/>
          <w:bCs/>
          <w:color w:val="000000"/>
          <w:sz w:val="24"/>
          <w:szCs w:val="24"/>
          <w:lang w:eastAsia="en-GB"/>
        </w:rPr>
        <w:t>Mobilné tele</w:t>
      </w:r>
      <w:r>
        <w:rPr>
          <w:rFonts w:ascii="Arial Narrow" w:hAnsi="Arial Narrow"/>
          <w:b/>
          <w:bCs/>
          <w:color w:val="000000"/>
          <w:sz w:val="24"/>
          <w:szCs w:val="24"/>
          <w:lang w:eastAsia="en-GB"/>
        </w:rPr>
        <w:t>fóny spolu s tabletmi</w:t>
      </w:r>
      <w:r w:rsidRPr="00934059">
        <w:rPr>
          <w:rFonts w:ascii="Arial Narrow" w:hAnsi="Arial Narrow"/>
          <w:b/>
          <w:bCs/>
          <w:color w:val="000000"/>
          <w:sz w:val="24"/>
          <w:szCs w:val="24"/>
          <w:lang w:eastAsia="en-GB"/>
        </w:rPr>
        <w:t xml:space="preserve"> sú synchrónne na základe rovnakého operačného systému.</w:t>
      </w:r>
    </w:p>
    <w:p w14:paraId="0221B77A" w14:textId="77777777" w:rsidR="009D461E" w:rsidRDefault="009D461E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21DBB197" w14:textId="0438A1ED" w:rsidR="009D461E" w:rsidRDefault="009D461E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0BA8AE8C" w14:textId="613CD77C" w:rsidR="009D461E" w:rsidRDefault="009D461E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76238F17" w14:textId="4D35622F" w:rsidR="009D461E" w:rsidRDefault="009D461E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14049698" w14:textId="0F11FFD1" w:rsidR="009D461E" w:rsidRDefault="009D461E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408FAA0D" w14:textId="77777777" w:rsidR="009D461E" w:rsidRDefault="009D461E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  <w:sectPr w:rsidR="009D461E" w:rsidSect="0012471C">
          <w:headerReference w:type="default" r:id="rId8"/>
          <w:pgSz w:w="11906" w:h="16838"/>
          <w:pgMar w:top="1276" w:right="1559" w:bottom="1276" w:left="1418" w:header="709" w:footer="709" w:gutter="0"/>
          <w:cols w:space="708"/>
          <w:docGrid w:linePitch="360"/>
        </w:sectPr>
      </w:pPr>
    </w:p>
    <w:p w14:paraId="0EE83194" w14:textId="072957E3" w:rsidR="00272DBA" w:rsidRDefault="00272DBA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lastRenderedPageBreak/>
        <w:t>Všetky technické parametre/funkcionality, resp. vlastnosti požadovaného predmetu zákazky uvedené v tabuľke nižšie predstavujú minimálne požiadavky, ktoré musia byť splnené vo vlastnom návrhu plnenia uchádzača.</w:t>
      </w:r>
    </w:p>
    <w:p w14:paraId="581D58B5" w14:textId="77777777" w:rsidR="002B3E90" w:rsidRDefault="002B3E90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801478" w:rsidRPr="005D1541" w14:paraId="47BB3DFF" w14:textId="77777777" w:rsidTr="00CC5B7D">
        <w:trPr>
          <w:trHeight w:val="21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665A3F6" w14:textId="77777777" w:rsidR="00801478" w:rsidRPr="00CA0813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Požadovaná min.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45009B4" w14:textId="77777777" w:rsidR="00801478" w:rsidRPr="00287FA7" w:rsidRDefault="00801478" w:rsidP="00CC5B7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6D912976" w14:textId="77777777" w:rsidR="00801478" w:rsidRPr="00287FA7" w:rsidRDefault="00801478" w:rsidP="00CC5B7D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14:paraId="64632325" w14:textId="77777777" w:rsidR="00DA0C20" w:rsidRPr="00DA0C20" w:rsidRDefault="00DA0C20" w:rsidP="00DA0C20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4A48257F" w14:textId="77777777" w:rsidR="00DA0C20" w:rsidRPr="00DA0C20" w:rsidRDefault="00DA0C20" w:rsidP="00DA0C20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74F0835C" w14:textId="77777777" w:rsidR="00801478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49EC450D" w14:textId="77777777" w:rsidR="00801478" w:rsidRPr="00CA0813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0821DB78" w14:textId="77777777" w:rsidR="00801478" w:rsidRPr="00CA0813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14:paraId="15ED329C" w14:textId="77777777" w:rsidR="00801478" w:rsidRPr="00CA0813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801478" w:rsidRPr="005D1541" w14:paraId="08A64A44" w14:textId="77777777" w:rsidTr="00CC5B7D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754649BB" w14:textId="4DCA8EFC" w:rsidR="00801478" w:rsidRPr="00351A66" w:rsidRDefault="00195C40" w:rsidP="00CC5B7D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1  </w:t>
            </w:r>
            <w:r w:rsidR="00AC637D" w:rsidRPr="00AC637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Mobilné zariadenie typ 1</w:t>
            </w:r>
          </w:p>
          <w:p w14:paraId="248792EE" w14:textId="77777777" w:rsidR="00801478" w:rsidRPr="00351A66" w:rsidRDefault="00801478" w:rsidP="00CC5B7D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01C8204" w14:textId="77777777" w:rsidR="00801478" w:rsidRPr="00204368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0B486DA" w14:textId="77777777" w:rsidR="00801478" w:rsidRPr="00204368" w:rsidRDefault="00801478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801478" w:rsidRPr="005D1541" w14:paraId="4C306B3C" w14:textId="77777777" w:rsidTr="00BA6752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E7BD83C" w14:textId="77777777" w:rsidR="00801478" w:rsidRPr="0040428D" w:rsidRDefault="00801478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36538" w14:textId="77777777" w:rsidR="00801478" w:rsidRPr="005D1541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8EECCB8" w14:textId="77777777" w:rsidR="00801478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01478" w:rsidRPr="005D1541" w14:paraId="0367AE8F" w14:textId="77777777" w:rsidTr="00BA6752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88EC611" w14:textId="77777777" w:rsidR="00801478" w:rsidRPr="0040428D" w:rsidRDefault="00801478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18240" w14:textId="77777777" w:rsidR="00801478" w:rsidRPr="005D1541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9FE7F56" w14:textId="77777777" w:rsidR="00801478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01478" w:rsidRPr="005D1541" w14:paraId="3788EDFC" w14:textId="77777777" w:rsidTr="00CC5B7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BA04CC9" w14:textId="77777777" w:rsidR="00801478" w:rsidRPr="0040428D" w:rsidRDefault="00801478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11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FAE94A3" w14:textId="1718D1A2" w:rsidR="00801478" w:rsidRDefault="00AC637D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95</w:t>
            </w:r>
            <w:r w:rsidR="00801478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</w:tr>
      <w:tr w:rsidR="00801478" w:rsidRPr="005D1541" w14:paraId="47A28BF5" w14:textId="77777777" w:rsidTr="005C3221">
        <w:trPr>
          <w:trHeight w:val="3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B1E9BF0" w14:textId="77777777" w:rsidR="00801478" w:rsidRPr="002523C2" w:rsidRDefault="00801478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Parameter: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051134B" w14:textId="77777777" w:rsidR="00801478" w:rsidRPr="002523C2" w:rsidRDefault="00801478" w:rsidP="00CC5B7D">
            <w:pPr>
              <w:spacing w:line="276" w:lineRule="auto"/>
              <w:contextualSpacing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color w:val="000000"/>
                <w:sz w:val="24"/>
                <w:szCs w:val="24"/>
              </w:rPr>
              <w:t>Špecifikácia: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15DD433" w14:textId="77777777" w:rsidR="00801478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01478" w:rsidRPr="005D1541" w14:paraId="2C32A8E7" w14:textId="77777777" w:rsidTr="00FC783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1FA7" w14:textId="31F96606" w:rsidR="00801478" w:rsidRPr="00195C40" w:rsidRDefault="00AC637D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Rok výroby zariadenia: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B27DA" w14:textId="0C0C2957" w:rsidR="00801478" w:rsidRPr="00195C40" w:rsidRDefault="00195C40" w:rsidP="00AC63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 xml:space="preserve">min. </w:t>
            </w:r>
            <w:r w:rsidR="00AC637D"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>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4BC65" w14:textId="77777777" w:rsidR="00801478" w:rsidRPr="00195C40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12DC659B" w14:textId="77777777" w:rsidR="00801478" w:rsidRPr="00195C40" w:rsidRDefault="00195C40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01478" w:rsidRPr="005D1541" w14:paraId="1862B954" w14:textId="77777777" w:rsidTr="00195C40">
        <w:trPr>
          <w:trHeight w:val="4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653C" w14:textId="6A181210" w:rsidR="00801478" w:rsidRPr="00AC637D" w:rsidRDefault="00AC637D" w:rsidP="00CC5B7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Operačný Systém: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D2D6F" w14:textId="77777777" w:rsidR="00FF2E7A" w:rsidRDefault="00AC637D" w:rsidP="00FF2E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min. </w:t>
            </w:r>
            <w:proofErr w:type="spellStart"/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iOS</w:t>
            </w:r>
            <w:proofErr w:type="spellEnd"/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17.0 </w:t>
            </w:r>
            <w:r w:rsidR="00FF2E7A" w:rsidRPr="00FF2E7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alebo ekvivalent</w:t>
            </w:r>
            <w:r w:rsidR="00FF2E7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,</w:t>
            </w:r>
          </w:p>
          <w:p w14:paraId="66F28414" w14:textId="77777777" w:rsidR="00FF2E7A" w:rsidRDefault="00AC637D" w:rsidP="00FF2E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proofErr w:type="spellStart"/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open</w:t>
            </w:r>
            <w:proofErr w:type="spellEnd"/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source</w:t>
            </w:r>
            <w:proofErr w:type="spellEnd"/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platforma, </w:t>
            </w:r>
          </w:p>
          <w:p w14:paraId="74E674ED" w14:textId="7014BF0F" w:rsidR="00801478" w:rsidRPr="00AC637D" w:rsidRDefault="00AC637D" w:rsidP="00FF2E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v Slovenskej lokalizácií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20A8E6" w14:textId="77777777" w:rsidR="00801478" w:rsidRPr="00195C40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7FC62B0" w14:textId="77777777" w:rsidR="00801478" w:rsidRPr="00195C40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801478" w:rsidRPr="005D1541" w14:paraId="279FE643" w14:textId="77777777" w:rsidTr="009E4FC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C989F" w14:textId="679AE774" w:rsidR="00801478" w:rsidRPr="00AC637D" w:rsidRDefault="00AC637D" w:rsidP="00AC637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Typ procesora: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E3691" w14:textId="77777777" w:rsidR="00AC637D" w:rsidRPr="00AC637D" w:rsidRDefault="00AC637D" w:rsidP="00AC637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64-bitová architektúra</w:t>
            </w:r>
          </w:p>
          <w:p w14:paraId="4727BBB7" w14:textId="642F6D6F" w:rsidR="00801478" w:rsidRPr="00AC637D" w:rsidRDefault="00801478" w:rsidP="00AC637D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593EE9" w14:textId="77777777" w:rsidR="00801478" w:rsidRPr="00195C40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CCF4BE9" w14:textId="77777777" w:rsidR="00801478" w:rsidRPr="00195C40" w:rsidRDefault="00801478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D456F" w:rsidRPr="005D1541" w14:paraId="1D8C514B" w14:textId="77777777" w:rsidTr="001D456F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7028" w14:textId="331A63C9" w:rsidR="001D456F" w:rsidRPr="00AC637D" w:rsidDel="007C141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Kapacita internej pamäte: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D69C" w14:textId="77777777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128 GB</w:t>
            </w:r>
          </w:p>
          <w:p w14:paraId="1B4883E1" w14:textId="56D247D0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F7FDF1" w14:textId="13D11998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FD5F107" w14:textId="4301290D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D456F" w:rsidRPr="005D1541" w14:paraId="7DF9D44C" w14:textId="77777777" w:rsidTr="001D456F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631E" w14:textId="490305DD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Kapacita operačnej pamäte: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CE13" w14:textId="77777777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6 GB</w:t>
            </w:r>
          </w:p>
          <w:p w14:paraId="3B424A91" w14:textId="68EC0817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338041" w14:textId="57CF92B1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7CC26D0" w14:textId="1E90C246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D456F" w:rsidRPr="005D1541" w14:paraId="3B8792E2" w14:textId="77777777" w:rsidTr="009E4FCD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22DD" w14:textId="0555E449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lastRenderedPageBreak/>
              <w:t xml:space="preserve">Obrazovka: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8AA7" w14:textId="77777777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min. Dotyková, min. 6,1´´ </w:t>
            </w:r>
          </w:p>
          <w:p w14:paraId="25907C89" w14:textId="7BE315E3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65E2D" w14:textId="77777777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1657A5FD" w14:textId="77777777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D456F" w:rsidRPr="005D1541" w14:paraId="0BE0B784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D754" w14:textId="38606DCF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Fotoaparát: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16EBF" w14:textId="77777777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48 Mpx</w:t>
            </w:r>
          </w:p>
          <w:p w14:paraId="6E2C71F4" w14:textId="77777777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C7F93" w14:textId="77777777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256ED76" w14:textId="7F090280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D456F" w:rsidRPr="005D1541" w14:paraId="066E90FE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59740" w14:textId="2BB92812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Bezdrôtové technológie: </w:t>
            </w:r>
          </w:p>
          <w:p w14:paraId="1ADB33D6" w14:textId="77777777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0495E" w14:textId="7943101B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Bluetooth 5.0, Wi-Fi, NFC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B96EF" w14:textId="77777777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70A04FF" w14:textId="17B1D48D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D456F" w:rsidRPr="005D1541" w14:paraId="47F94969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1D5AF" w14:textId="42727E7B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Frekvencie: </w:t>
            </w:r>
          </w:p>
          <w:p w14:paraId="2C25EFB8" w14:textId="77777777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A1EF0" w14:textId="3D6B0FF2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2G (GSM, CDMA), 3G (HSPA), 4G (LTE), 5G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1C6C2" w14:textId="77777777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0A2FE0F" w14:textId="1C33D601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D456F" w:rsidRPr="005D1541" w14:paraId="1EDA1D46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9E5DA" w14:textId="6558693D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Ostatné: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A3CA1" w14:textId="77777777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min. GPS, Galileo, </w:t>
            </w:r>
            <w:proofErr w:type="spellStart"/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Glonass</w:t>
            </w:r>
            <w:proofErr w:type="spellEnd"/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, NFC, FACE ID</w:t>
            </w:r>
          </w:p>
          <w:p w14:paraId="7503DA26" w14:textId="77777777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4CAAF" w14:textId="77777777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1705E30" w14:textId="0BA5A15C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D456F" w:rsidRPr="005D1541" w14:paraId="3B4DDCCA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6D049" w14:textId="72BD7B4F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Kapacita batérie: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08680" w14:textId="77777777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min. 3.349 </w:t>
            </w:r>
            <w:proofErr w:type="spellStart"/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mAh</w:t>
            </w:r>
            <w:proofErr w:type="spellEnd"/>
          </w:p>
          <w:p w14:paraId="44F16D64" w14:textId="77777777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E6C51" w14:textId="77777777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78E5B35" w14:textId="6C2BF45A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D456F" w:rsidRPr="005D1541" w14:paraId="080E8D30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0042F" w14:textId="3CD3CE0A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Adaptér a nabíjací kábel: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42FC6" w14:textId="791D86D2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Je požadované v prípade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, ak zariadenie nabíjací kábel s adaptérom neobsahuje</w:t>
            </w:r>
          </w:p>
          <w:p w14:paraId="75ED316C" w14:textId="77777777" w:rsidR="001D456F" w:rsidRPr="00AC637D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DFED6" w14:textId="77777777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D76224D" w14:textId="6D4A07CB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D456F" w:rsidRPr="005D1541" w14:paraId="6C01B7EF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CDF4C" w14:textId="72999654" w:rsidR="001D456F" w:rsidRPr="00B05D06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Verejný obstarávateľ požaduje zabezpečiť dané zariadenia vo verzii  (napr. </w:t>
            </w:r>
            <w:proofErr w:type="spellStart"/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enterprise</w:t>
            </w:r>
            <w:proofErr w:type="spellEnd"/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– pre správu mobilných zariadení), ktoré sa budú dať ďalej zaregistrovať do</w:t>
            </w:r>
            <w:r w:rsidR="00004EBB"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jednej z </w:t>
            </w: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nasledujúcich konzol: </w:t>
            </w:r>
          </w:p>
          <w:p w14:paraId="7CFC940F" w14:textId="2D9A44D5" w:rsidR="001D456F" w:rsidRPr="00B05D06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6A63" w14:textId="5EA24DC8" w:rsidR="001D456F" w:rsidRPr="00B05D06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- </w:t>
            </w:r>
            <w:r w:rsidR="00004EBB"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Microsoft </w:t>
            </w:r>
            <w:proofErr w:type="spellStart"/>
            <w:r w:rsidR="00004EBB"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Intune</w:t>
            </w:r>
            <w:proofErr w:type="spellEnd"/>
          </w:p>
          <w:p w14:paraId="0BB11303" w14:textId="77777777" w:rsidR="001D456F" w:rsidRPr="00B05D06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- MDM Samsung </w:t>
            </w:r>
            <w:proofErr w:type="spellStart"/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knox</w:t>
            </w:r>
            <w:proofErr w:type="spellEnd"/>
          </w:p>
          <w:p w14:paraId="233312AA" w14:textId="77777777" w:rsidR="001D456F" w:rsidRPr="00B05D06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- Google </w:t>
            </w:r>
            <w:proofErr w:type="spellStart"/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zero</w:t>
            </w:r>
            <w:proofErr w:type="spellEnd"/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touch</w:t>
            </w:r>
            <w:proofErr w:type="spellEnd"/>
          </w:p>
          <w:p w14:paraId="00C8F69E" w14:textId="795FBC8D" w:rsidR="001D456F" w:rsidRPr="00B05D06" w:rsidRDefault="001D456F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- Apple </w:t>
            </w:r>
            <w:proofErr w:type="spellStart"/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bussiness</w:t>
            </w:r>
            <w:proofErr w:type="spellEnd"/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manager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9C5EB" w14:textId="77777777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41A9CE4" w14:textId="4C19F48D" w:rsidR="001D456F" w:rsidRPr="00195C40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4245A3" w:rsidRPr="005D1541" w14:paraId="5023507C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4C510" w14:textId="5BF6DDBC" w:rsidR="004245A3" w:rsidRPr="00AC637D" w:rsidRDefault="004245A3" w:rsidP="001D456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Iné požiadavky: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B0BC" w14:textId="0F440EBA" w:rsidR="004245A3" w:rsidRPr="00AC637D" w:rsidRDefault="004245A3" w:rsidP="004245A3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4245A3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Zariadenia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sú požadované</w:t>
            </w:r>
            <w:r w:rsidRPr="004245A3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s min. 3 ročnou aktualizáciou softvéru.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0DF70" w14:textId="77777777" w:rsidR="004245A3" w:rsidRPr="00195C40" w:rsidRDefault="004245A3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9D87593" w14:textId="35B48EAC" w:rsidR="004245A3" w:rsidRPr="007A68D9" w:rsidRDefault="004245A3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</w:tbl>
    <w:p w14:paraId="78B397D6" w14:textId="77777777" w:rsidR="00BE3DAB" w:rsidRDefault="00BE3DAB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b/>
          <w:i/>
          <w:iCs/>
          <w:sz w:val="24"/>
          <w:u w:val="single"/>
        </w:rPr>
      </w:pPr>
    </w:p>
    <w:p w14:paraId="5B1AB5E0" w14:textId="1CD4E0F5" w:rsidR="0094567A" w:rsidRDefault="00BE3DAB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  <w:r w:rsidRPr="00BE3DAB">
        <w:rPr>
          <w:rFonts w:ascii="Arial Narrow" w:hAnsi="Arial Narrow"/>
          <w:b/>
          <w:i/>
          <w:iCs/>
          <w:sz w:val="24"/>
        </w:rPr>
        <w:tab/>
      </w:r>
      <w:r w:rsidR="002A04DB" w:rsidRPr="001D4DB0">
        <w:rPr>
          <w:rFonts w:ascii="Arial Narrow" w:hAnsi="Arial Narrow"/>
          <w:b/>
          <w:i/>
          <w:iCs/>
          <w:sz w:val="24"/>
          <w:u w:val="single"/>
        </w:rPr>
        <w:t>Danej špecifikácii vyhovuje zaradenie od výrobcu</w:t>
      </w:r>
      <w:r w:rsidR="002A04DB">
        <w:rPr>
          <w:rFonts w:ascii="Arial Narrow" w:hAnsi="Arial Narrow"/>
          <w:b/>
          <w:i/>
          <w:iCs/>
          <w:sz w:val="24"/>
          <w:u w:val="single"/>
        </w:rPr>
        <w:t xml:space="preserve"> Apple</w:t>
      </w:r>
      <w:r w:rsidR="002A04DB" w:rsidRPr="001D4DB0">
        <w:rPr>
          <w:rFonts w:ascii="Arial Narrow" w:hAnsi="Arial Narrow"/>
          <w:b/>
          <w:i/>
          <w:iCs/>
          <w:sz w:val="24"/>
          <w:u w:val="single"/>
        </w:rPr>
        <w:t xml:space="preserve">  alebo ekvivalent, ktorý spĺňa uvedené parametre</w:t>
      </w:r>
      <w:r w:rsidR="002A04DB" w:rsidRPr="006300AE">
        <w:rPr>
          <w:rFonts w:ascii="Arial Narrow" w:hAnsi="Arial Narrow"/>
          <w:i/>
          <w:iCs/>
          <w:sz w:val="22"/>
        </w:rPr>
        <w:t>.</w:t>
      </w:r>
    </w:p>
    <w:p w14:paraId="2AC0410C" w14:textId="0B86221B" w:rsidR="009D6B56" w:rsidRPr="004F2FB9" w:rsidRDefault="004F2FB9" w:rsidP="004F2FB9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567"/>
        <w:contextualSpacing/>
        <w:jc w:val="both"/>
        <w:rPr>
          <w:rFonts w:ascii="Arial Narrow" w:hAnsi="Arial Narrow"/>
          <w:i/>
          <w:color w:val="000000"/>
          <w:sz w:val="22"/>
          <w:szCs w:val="22"/>
        </w:rPr>
      </w:pPr>
      <w:r>
        <w:rPr>
          <w:rFonts w:ascii="Arial Narrow" w:hAnsi="Arial Narrow"/>
          <w:i/>
          <w:color w:val="000000"/>
          <w:sz w:val="24"/>
          <w:szCs w:val="24"/>
        </w:rPr>
        <w:tab/>
      </w:r>
      <w:r w:rsidRPr="004F2FB9">
        <w:rPr>
          <w:rFonts w:ascii="Arial Narrow" w:hAnsi="Arial Narrow"/>
          <w:b/>
          <w:bCs/>
          <w:i/>
          <w:color w:val="000000"/>
          <w:sz w:val="22"/>
          <w:szCs w:val="22"/>
        </w:rPr>
        <w:t>Definícia akceptovaného ekvivalentu:</w:t>
      </w:r>
      <w:r w:rsidRPr="004F2FB9">
        <w:rPr>
          <w:rFonts w:ascii="Arial Narrow" w:hAnsi="Arial Narrow"/>
          <w:i/>
          <w:color w:val="000000"/>
          <w:sz w:val="22"/>
          <w:szCs w:val="22"/>
        </w:rPr>
        <w:t xml:space="preserve"> </w:t>
      </w:r>
      <w:r w:rsidRPr="004F2FB9">
        <w:rPr>
          <w:rFonts w:ascii="Arial Narrow" w:hAnsi="Arial Narrow"/>
          <w:sz w:val="22"/>
          <w:szCs w:val="22"/>
        </w:rPr>
        <w:t>Pre účely tejto zákazky bude verejný obstarávateľ akceptovať také ponúknuté riešenie uchádzača ako ekvivalent, ktoré bude spĺňať úžitkové, prevádzkové a funkčné charakteristiky, pri zabezpečení požadovaného účelu plnenia a bude spĺňať resp. sa ním dosiahne rovnaká alebo vyššia výkonnostná úroveň v porovnaní s verejným obstarávateľom požadovanými parametrami.</w:t>
      </w:r>
      <w:r w:rsidRPr="004F2FB9">
        <w:rPr>
          <w:rFonts w:ascii="Arial Narrow" w:hAnsi="Arial Narrow"/>
          <w:i/>
          <w:color w:val="000000"/>
          <w:sz w:val="22"/>
          <w:szCs w:val="22"/>
        </w:rPr>
        <w:t xml:space="preserve"> </w:t>
      </w: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8905A4" w:rsidRPr="005D1541" w14:paraId="733586F5" w14:textId="77777777" w:rsidTr="00CC5B7D">
        <w:trPr>
          <w:trHeight w:val="21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C8C27B4" w14:textId="77777777" w:rsidR="008905A4" w:rsidRPr="00CA0813" w:rsidRDefault="008905A4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Požadovaná min.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DBDCAA" w14:textId="77777777" w:rsidR="008905A4" w:rsidRPr="00287FA7" w:rsidRDefault="008905A4" w:rsidP="00CC5B7D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64DBD7DD" w14:textId="77777777" w:rsidR="00DA0C20" w:rsidRPr="00287FA7" w:rsidRDefault="00DA0C20" w:rsidP="00DA0C20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14:paraId="60F52927" w14:textId="77777777" w:rsidR="00DA0C20" w:rsidRPr="00DA0C20" w:rsidRDefault="00DA0C20" w:rsidP="00DA0C20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38389E47" w14:textId="77777777" w:rsidR="00DA0C20" w:rsidRPr="00DA0C20" w:rsidRDefault="00DA0C20" w:rsidP="00DA0C20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560C692E" w14:textId="77777777" w:rsidR="008905A4" w:rsidRDefault="008905A4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352BEFEA" w14:textId="77777777" w:rsidR="008905A4" w:rsidRPr="00CA0813" w:rsidRDefault="008905A4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719FB48E" w14:textId="77777777" w:rsidR="008905A4" w:rsidRPr="00CA0813" w:rsidRDefault="008905A4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14:paraId="16DE8F8B" w14:textId="77777777" w:rsidR="008905A4" w:rsidRPr="00CA0813" w:rsidRDefault="008905A4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8905A4" w:rsidRPr="005D1541" w14:paraId="60EE1B09" w14:textId="77777777" w:rsidTr="00CC5B7D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4F651E08" w14:textId="79FF9D14" w:rsidR="008905A4" w:rsidRPr="00351A66" w:rsidRDefault="00676C38" w:rsidP="00CC5B7D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2</w:t>
            </w:r>
            <w:r w:rsidR="008905A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 </w:t>
            </w:r>
            <w:r w:rsidR="00AC637D" w:rsidRPr="00AC637D">
              <w:rPr>
                <w:rFonts w:ascii="Arial Narrow" w:hAnsi="Arial Narrow"/>
                <w:b/>
                <w:color w:val="000000"/>
                <w:sz w:val="24"/>
                <w:szCs w:val="24"/>
              </w:rPr>
              <w:t>Mobilné zariadenie typ 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53E0AA5" w14:textId="77777777" w:rsidR="008905A4" w:rsidRPr="00204368" w:rsidRDefault="008905A4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82B51CD" w14:textId="77777777" w:rsidR="008905A4" w:rsidRPr="00204368" w:rsidRDefault="008905A4" w:rsidP="00CC5B7D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8905A4" w:rsidRPr="005D1541" w14:paraId="2AD2358A" w14:textId="77777777" w:rsidTr="00560CFA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99001E3" w14:textId="77777777" w:rsidR="008905A4" w:rsidRPr="0040428D" w:rsidRDefault="008905A4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51E3C" w14:textId="77777777" w:rsidR="008905A4" w:rsidRPr="005D1541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D85A330" w14:textId="77777777" w:rsidR="008905A4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905A4" w:rsidRPr="005D1541" w14:paraId="5C37F6EF" w14:textId="77777777" w:rsidTr="00560CFA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D5CC573" w14:textId="77777777" w:rsidR="008905A4" w:rsidRPr="0040428D" w:rsidRDefault="008905A4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FB035" w14:textId="77777777" w:rsidR="008905A4" w:rsidRPr="005D1541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3E7BC85" w14:textId="77777777" w:rsidR="008905A4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905A4" w:rsidRPr="005D1541" w14:paraId="69BAB14D" w14:textId="77777777" w:rsidTr="00CC5B7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A0906A3" w14:textId="77777777" w:rsidR="008905A4" w:rsidRPr="0040428D" w:rsidRDefault="008905A4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11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75096EB" w14:textId="5578959F" w:rsidR="008905A4" w:rsidRDefault="002E0D48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104</w:t>
            </w:r>
            <w:r w:rsidR="008905A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</w:tr>
      <w:tr w:rsidR="008905A4" w:rsidRPr="005D1541" w14:paraId="61795D28" w14:textId="77777777" w:rsidTr="005C3221">
        <w:trPr>
          <w:trHeight w:val="3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A30C199" w14:textId="77777777" w:rsidR="008905A4" w:rsidRPr="002523C2" w:rsidRDefault="008905A4" w:rsidP="00CC5B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Parameter: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B7FD043" w14:textId="77777777" w:rsidR="008905A4" w:rsidRPr="002523C2" w:rsidRDefault="008905A4" w:rsidP="00CC5B7D">
            <w:pPr>
              <w:spacing w:line="276" w:lineRule="auto"/>
              <w:contextualSpacing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color w:val="000000"/>
                <w:sz w:val="24"/>
                <w:szCs w:val="24"/>
              </w:rPr>
              <w:t>Špecifikácia: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16597B1" w14:textId="77777777" w:rsidR="008905A4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905A4" w:rsidRPr="005D1541" w14:paraId="6479A439" w14:textId="77777777" w:rsidTr="00FC783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7AB1D" w14:textId="24604DB0" w:rsidR="008905A4" w:rsidRPr="004C52BB" w:rsidRDefault="002E0D48" w:rsidP="00B17CE0">
            <w:pPr>
              <w:rPr>
                <w:rFonts w:ascii="Arial Narrow" w:hAnsi="Arial Narrow"/>
                <w:bCs/>
                <w:color w:val="000000"/>
                <w:sz w:val="22"/>
                <w:szCs w:val="24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 xml:space="preserve">Rok výroby zariadenia: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0F90" w14:textId="77777777" w:rsidR="00B17CE0" w:rsidRPr="004C52BB" w:rsidRDefault="00B17CE0" w:rsidP="00B17CE0">
            <w:pPr>
              <w:rPr>
                <w:rFonts w:ascii="Arial Narrow" w:hAnsi="Arial Narrow"/>
                <w:color w:val="000000"/>
                <w:sz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>min. 2024</w:t>
            </w:r>
          </w:p>
          <w:p w14:paraId="436C3A5F" w14:textId="51CB93C2" w:rsidR="008905A4" w:rsidRPr="004C52BB" w:rsidRDefault="008905A4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082940" w14:textId="77777777" w:rsidR="008905A4" w:rsidRPr="005D1541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162354D1" w14:textId="77777777" w:rsidR="008905A4" w:rsidRPr="005D1541" w:rsidRDefault="003C28B1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905A4" w:rsidRPr="005D1541" w14:paraId="6CCB5DF0" w14:textId="77777777" w:rsidTr="003C28B1">
        <w:trPr>
          <w:trHeight w:val="26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17CB" w14:textId="0F84ED83" w:rsidR="008905A4" w:rsidRPr="004C52BB" w:rsidRDefault="002E0D48" w:rsidP="00B17CE0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 xml:space="preserve">Operačný Systém: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87806" w14:textId="77777777" w:rsidR="00FF2E7A" w:rsidRDefault="00B17CE0" w:rsidP="00FF2E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 xml:space="preserve">min. Android 14 </w:t>
            </w:r>
            <w:r w:rsidR="00FF2E7A" w:rsidRPr="00FF2E7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alebo ekvivalent</w:t>
            </w:r>
            <w:r w:rsidR="00FF2E7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,</w:t>
            </w:r>
          </w:p>
          <w:p w14:paraId="75509F56" w14:textId="77777777" w:rsidR="00FF2E7A" w:rsidRDefault="00B17CE0" w:rsidP="00B17CE0">
            <w:pPr>
              <w:rPr>
                <w:rFonts w:ascii="Arial Narrow" w:hAnsi="Arial Narrow"/>
                <w:color w:val="000000"/>
                <w:sz w:val="22"/>
              </w:rPr>
            </w:pPr>
            <w:proofErr w:type="spellStart"/>
            <w:r w:rsidRPr="004C52BB">
              <w:rPr>
                <w:rFonts w:ascii="Arial Narrow" w:hAnsi="Arial Narrow"/>
                <w:color w:val="000000"/>
                <w:sz w:val="22"/>
              </w:rPr>
              <w:t>open</w:t>
            </w:r>
            <w:proofErr w:type="spellEnd"/>
            <w:r w:rsidRPr="004C52BB">
              <w:rPr>
                <w:rFonts w:ascii="Arial Narrow" w:hAnsi="Arial Narrow"/>
                <w:color w:val="000000"/>
                <w:sz w:val="22"/>
              </w:rPr>
              <w:t xml:space="preserve"> </w:t>
            </w:r>
            <w:proofErr w:type="spellStart"/>
            <w:r w:rsidRPr="004C52BB">
              <w:rPr>
                <w:rFonts w:ascii="Arial Narrow" w:hAnsi="Arial Narrow"/>
                <w:color w:val="000000"/>
                <w:sz w:val="22"/>
              </w:rPr>
              <w:t>source</w:t>
            </w:r>
            <w:proofErr w:type="spellEnd"/>
            <w:r w:rsidRPr="004C52BB">
              <w:rPr>
                <w:rFonts w:ascii="Arial Narrow" w:hAnsi="Arial Narrow"/>
                <w:color w:val="000000"/>
                <w:sz w:val="22"/>
              </w:rPr>
              <w:t xml:space="preserve"> platforma, </w:t>
            </w:r>
          </w:p>
          <w:p w14:paraId="7998722F" w14:textId="0F316732" w:rsidR="00B17CE0" w:rsidRPr="004C52BB" w:rsidRDefault="00B17CE0" w:rsidP="00B17CE0">
            <w:pPr>
              <w:rPr>
                <w:rFonts w:ascii="Arial Narrow" w:hAnsi="Arial Narrow"/>
                <w:color w:val="000000"/>
                <w:sz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>v Slovenskej lokalizácií</w:t>
            </w:r>
          </w:p>
          <w:p w14:paraId="31038E9B" w14:textId="65E10344" w:rsidR="008905A4" w:rsidRPr="004C52BB" w:rsidRDefault="008905A4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828B33" w14:textId="77777777" w:rsidR="008905A4" w:rsidRPr="003C28B1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5B231AE3" w14:textId="77777777" w:rsidR="008905A4" w:rsidRPr="005D1541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905A4" w:rsidRPr="005D1541" w14:paraId="40462643" w14:textId="77777777" w:rsidTr="009E4FCD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BA78" w14:textId="7C954548" w:rsidR="008905A4" w:rsidRPr="004C52BB" w:rsidRDefault="002E0D48" w:rsidP="00B17CE0">
            <w:pPr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 xml:space="preserve">Typ procesora: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C4F5" w14:textId="77777777" w:rsidR="00B17CE0" w:rsidRPr="004C52BB" w:rsidRDefault="00B17CE0" w:rsidP="00B17CE0">
            <w:pPr>
              <w:rPr>
                <w:rFonts w:ascii="Arial Narrow" w:hAnsi="Arial Narrow"/>
                <w:color w:val="000000"/>
                <w:sz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>min. 64-bitová architektúra</w:t>
            </w:r>
          </w:p>
          <w:p w14:paraId="32017838" w14:textId="39F54B1D" w:rsidR="008905A4" w:rsidRPr="004C52BB" w:rsidRDefault="008905A4" w:rsidP="008905A4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after="160" w:line="259" w:lineRule="auto"/>
              <w:ind w:left="0"/>
              <w:contextualSpacing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6DC206" w14:textId="77777777" w:rsidR="008905A4" w:rsidRPr="003C28B1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6B95D88" w14:textId="77777777" w:rsidR="008905A4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905A4" w:rsidRPr="005D1541" w14:paraId="171C8618" w14:textId="77777777" w:rsidTr="001D456F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BBEB" w14:textId="122106CE" w:rsidR="008905A4" w:rsidRPr="004C52BB" w:rsidDel="007C141D" w:rsidRDefault="002E0D48" w:rsidP="00B17CE0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 xml:space="preserve">Kapacita internej pamäte: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B7EC" w14:textId="77777777" w:rsidR="00B17CE0" w:rsidRPr="004C52BB" w:rsidRDefault="00B17CE0" w:rsidP="00B17CE0">
            <w:pPr>
              <w:rPr>
                <w:rFonts w:ascii="Arial Narrow" w:hAnsi="Arial Narrow"/>
                <w:color w:val="000000"/>
                <w:sz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>min. 128 GB</w:t>
            </w:r>
          </w:p>
          <w:p w14:paraId="74D40F91" w14:textId="0CC8C108" w:rsidR="008905A4" w:rsidRPr="004C52BB" w:rsidRDefault="008905A4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662EC8" w14:textId="7F7C813F" w:rsidR="008905A4" w:rsidRPr="003C28B1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91D60F0" w14:textId="667757AE" w:rsidR="008905A4" w:rsidRDefault="001D456F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905A4" w:rsidRPr="005D1541" w14:paraId="61CB3B18" w14:textId="77777777" w:rsidTr="009E4FCD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1552" w14:textId="6A4647EE" w:rsidR="008905A4" w:rsidRPr="004C52BB" w:rsidRDefault="002E0D48" w:rsidP="00B17CE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 xml:space="preserve">Kapacita operačnej pamäte: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6674" w14:textId="77777777" w:rsidR="00B17CE0" w:rsidRPr="004C52BB" w:rsidRDefault="00B17CE0" w:rsidP="00B17CE0">
            <w:pPr>
              <w:rPr>
                <w:rFonts w:ascii="Arial Narrow" w:hAnsi="Arial Narrow"/>
                <w:color w:val="000000"/>
                <w:sz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>min. 8 GB</w:t>
            </w:r>
          </w:p>
          <w:p w14:paraId="0DABB306" w14:textId="419EB349" w:rsidR="008905A4" w:rsidRPr="004C52BB" w:rsidRDefault="008905A4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FFA48E" w14:textId="77777777" w:rsidR="008905A4" w:rsidRPr="003C28B1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005897FB" w14:textId="77777777" w:rsidR="008905A4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905A4" w:rsidRPr="005D1541" w14:paraId="6BE77A1E" w14:textId="77777777" w:rsidTr="009E4FCD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8632" w14:textId="51E1798C" w:rsidR="002E0D48" w:rsidRPr="004C52BB" w:rsidRDefault="002E0D48" w:rsidP="002E0D48">
            <w:pPr>
              <w:rPr>
                <w:rFonts w:ascii="Arial Narrow" w:hAnsi="Arial Narrow"/>
                <w:color w:val="000000"/>
                <w:sz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 xml:space="preserve">Obrazovka: </w:t>
            </w:r>
          </w:p>
          <w:p w14:paraId="4CA6E96D" w14:textId="54E61B3D" w:rsidR="008905A4" w:rsidRPr="004C52BB" w:rsidRDefault="008905A4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DD6E" w14:textId="5200BEE8" w:rsidR="008905A4" w:rsidRPr="004C52BB" w:rsidRDefault="00B17CE0" w:rsidP="00CC5B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>min. dotyková, 6,2´´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C8ED8" w14:textId="77777777" w:rsidR="008905A4" w:rsidRPr="003C28B1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61A0ABB0" w14:textId="77777777" w:rsidR="008905A4" w:rsidRDefault="008905A4" w:rsidP="00CC5B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5226A9A1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25175" w14:textId="5560E6E6" w:rsidR="00B74250" w:rsidRPr="004C52BB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lastRenderedPageBreak/>
              <w:t xml:space="preserve">Fotoaparát: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E52B" w14:textId="77777777" w:rsidR="00B74250" w:rsidRPr="004C52BB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>min. 50 Mpx</w:t>
            </w:r>
          </w:p>
          <w:p w14:paraId="69FBED63" w14:textId="77777777" w:rsidR="00B74250" w:rsidRPr="004C52BB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CEE0C9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B922F20" w14:textId="1E3C3195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8623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7CA21E56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5F78" w14:textId="6C305DC1" w:rsidR="00B74250" w:rsidRPr="004C52BB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 xml:space="preserve">Bezdrôtové technológie: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ABB1" w14:textId="77777777" w:rsidR="00B74250" w:rsidRPr="004C52BB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 xml:space="preserve">min. Bluetooth 5.0, Wi-Fi, </w:t>
            </w:r>
          </w:p>
          <w:p w14:paraId="55044CD1" w14:textId="77777777" w:rsidR="00B74250" w:rsidRPr="004C52BB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3E00B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CB6D1FA" w14:textId="0646F13B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8623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022FEE4C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0D59" w14:textId="34EBDF54" w:rsidR="00B74250" w:rsidRPr="004C52BB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 xml:space="preserve">Frekvencie: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36AF6" w14:textId="77777777" w:rsidR="00B74250" w:rsidRPr="004C52BB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 xml:space="preserve">min. 2G (GSM), 3G (HSPA), 4G (LTE), 5G </w:t>
            </w:r>
          </w:p>
          <w:p w14:paraId="00E8FAB5" w14:textId="77777777" w:rsidR="00B74250" w:rsidRPr="004C52BB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6B079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10CC6B6" w14:textId="6AA11E93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8623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2DDEE414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FEB8" w14:textId="5CAAFA91" w:rsidR="00B74250" w:rsidRPr="004C52BB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 xml:space="preserve">Ostatné: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7DAB" w14:textId="77777777" w:rsidR="00B74250" w:rsidRPr="004C52BB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 xml:space="preserve">min. GPS, Galileo, </w:t>
            </w:r>
            <w:proofErr w:type="spellStart"/>
            <w:r w:rsidRPr="004C52BB">
              <w:rPr>
                <w:rFonts w:ascii="Arial Narrow" w:hAnsi="Arial Narrow"/>
                <w:color w:val="000000"/>
                <w:sz w:val="22"/>
              </w:rPr>
              <w:t>Glonass</w:t>
            </w:r>
            <w:proofErr w:type="spellEnd"/>
            <w:r w:rsidRPr="004C52BB">
              <w:rPr>
                <w:rFonts w:ascii="Arial Narrow" w:hAnsi="Arial Narrow"/>
                <w:color w:val="000000"/>
                <w:sz w:val="22"/>
              </w:rPr>
              <w:t xml:space="preserve">, NFC, </w:t>
            </w:r>
          </w:p>
          <w:p w14:paraId="53F7B9BA" w14:textId="77777777" w:rsidR="00B74250" w:rsidRPr="004C52BB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CE916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BA6ECFF" w14:textId="421EEBCE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8623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4E15BEC9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640F4" w14:textId="19C14EBB" w:rsidR="00B74250" w:rsidRPr="004C52BB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 xml:space="preserve">Kapacita batérie: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2AD6" w14:textId="77777777" w:rsidR="00B74250" w:rsidRPr="004C52BB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  <w:r w:rsidRPr="004C52BB">
              <w:rPr>
                <w:rFonts w:ascii="Arial Narrow" w:hAnsi="Arial Narrow"/>
                <w:color w:val="000000"/>
                <w:sz w:val="22"/>
              </w:rPr>
              <w:t xml:space="preserve">min. 4.000 </w:t>
            </w:r>
            <w:proofErr w:type="spellStart"/>
            <w:r w:rsidRPr="004C52BB">
              <w:rPr>
                <w:rFonts w:ascii="Arial Narrow" w:hAnsi="Arial Narrow"/>
                <w:color w:val="000000"/>
                <w:sz w:val="22"/>
              </w:rPr>
              <w:t>mAh</w:t>
            </w:r>
            <w:proofErr w:type="spellEnd"/>
          </w:p>
          <w:p w14:paraId="4B26CA8C" w14:textId="77777777" w:rsidR="00B74250" w:rsidRPr="004C52BB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54B01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98B3FA7" w14:textId="37492816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8623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2A04DB" w:rsidRPr="005D1541" w14:paraId="0295BF2B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2C41" w14:textId="06C170F1" w:rsidR="002A04DB" w:rsidRPr="004C52BB" w:rsidRDefault="002A04DB" w:rsidP="002A04DB">
            <w:pPr>
              <w:rPr>
                <w:rFonts w:ascii="Arial Narrow" w:hAnsi="Arial Narrow"/>
                <w:color w:val="000000"/>
                <w:sz w:val="22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Adaptér a nabíjací kábel: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689F1" w14:textId="77777777" w:rsidR="002A04DB" w:rsidRPr="00AC637D" w:rsidRDefault="002A04DB" w:rsidP="002A04DB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Je požadované v prípade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, ak zariadenie nabíjací kábel s adaptérom neobsahuje</w:t>
            </w:r>
          </w:p>
          <w:p w14:paraId="4A78B41F" w14:textId="77777777" w:rsidR="002A04DB" w:rsidRPr="004C52BB" w:rsidRDefault="002A04DB" w:rsidP="002A04DB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2E281" w14:textId="77777777" w:rsidR="002A04DB" w:rsidRPr="003C28B1" w:rsidRDefault="002A04DB" w:rsidP="002A04DB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AD82F26" w14:textId="0C939D33" w:rsidR="002A04DB" w:rsidRDefault="002A04DB" w:rsidP="002A04DB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8623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2CBF958A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EC1C" w14:textId="0928FB05" w:rsidR="00B74250" w:rsidRPr="00B05D06" w:rsidRDefault="00004EBB" w:rsidP="00004EBB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Verejný obstarávateľ požaduje zabezpečiť dané zariadenia vo verzii  (napr. </w:t>
            </w:r>
            <w:proofErr w:type="spellStart"/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enterprise</w:t>
            </w:r>
            <w:proofErr w:type="spellEnd"/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– pre správu mobilných zariadení), ktoré sa budú dať ďalej zaregistrovať do jednej z nasledujúcich konzol: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8CFE9" w14:textId="1A0B8176" w:rsidR="00B74250" w:rsidRPr="00B05D06" w:rsidRDefault="00B74250" w:rsidP="00B74250">
            <w:pPr>
              <w:rPr>
                <w:rFonts w:ascii="Arial Narrow" w:hAnsi="Arial Narrow"/>
                <w:sz w:val="22"/>
              </w:rPr>
            </w:pPr>
            <w:r w:rsidRPr="00B05D06">
              <w:rPr>
                <w:rFonts w:ascii="Arial Narrow" w:hAnsi="Arial Narrow"/>
                <w:sz w:val="22"/>
              </w:rPr>
              <w:t xml:space="preserve">- </w:t>
            </w:r>
            <w:r w:rsidR="00004EBB"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Microsoft </w:t>
            </w:r>
            <w:proofErr w:type="spellStart"/>
            <w:r w:rsidR="00004EBB"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Intune</w:t>
            </w:r>
            <w:proofErr w:type="spellEnd"/>
          </w:p>
          <w:p w14:paraId="75ED0D23" w14:textId="77777777" w:rsidR="00B74250" w:rsidRPr="00B05D06" w:rsidRDefault="00B74250" w:rsidP="00B74250">
            <w:pPr>
              <w:rPr>
                <w:rFonts w:ascii="Arial Narrow" w:hAnsi="Arial Narrow"/>
                <w:sz w:val="22"/>
              </w:rPr>
            </w:pPr>
            <w:r w:rsidRPr="00B05D06">
              <w:rPr>
                <w:rFonts w:ascii="Arial Narrow" w:hAnsi="Arial Narrow"/>
                <w:sz w:val="22"/>
              </w:rPr>
              <w:t xml:space="preserve">- MDM Samsung </w:t>
            </w:r>
            <w:proofErr w:type="spellStart"/>
            <w:r w:rsidRPr="00B05D06">
              <w:rPr>
                <w:rFonts w:ascii="Arial Narrow" w:hAnsi="Arial Narrow"/>
                <w:sz w:val="22"/>
              </w:rPr>
              <w:t>knox</w:t>
            </w:r>
            <w:proofErr w:type="spellEnd"/>
          </w:p>
          <w:p w14:paraId="221DDC58" w14:textId="77777777" w:rsidR="00B74250" w:rsidRPr="00B05D06" w:rsidRDefault="00B74250" w:rsidP="00B74250">
            <w:pPr>
              <w:rPr>
                <w:rFonts w:ascii="Arial Narrow" w:hAnsi="Arial Narrow"/>
                <w:sz w:val="22"/>
              </w:rPr>
            </w:pPr>
            <w:r w:rsidRPr="00B05D06">
              <w:rPr>
                <w:rFonts w:ascii="Arial Narrow" w:hAnsi="Arial Narrow"/>
                <w:sz w:val="22"/>
              </w:rPr>
              <w:t xml:space="preserve">- Google </w:t>
            </w:r>
            <w:proofErr w:type="spellStart"/>
            <w:r w:rsidRPr="00B05D06">
              <w:rPr>
                <w:rFonts w:ascii="Arial Narrow" w:hAnsi="Arial Narrow"/>
                <w:sz w:val="22"/>
              </w:rPr>
              <w:t>zero</w:t>
            </w:r>
            <w:proofErr w:type="spellEnd"/>
            <w:r w:rsidRPr="00B05D06">
              <w:rPr>
                <w:rFonts w:ascii="Arial Narrow" w:hAnsi="Arial Narrow"/>
                <w:sz w:val="22"/>
              </w:rPr>
              <w:t xml:space="preserve"> </w:t>
            </w:r>
            <w:proofErr w:type="spellStart"/>
            <w:r w:rsidRPr="00B05D06">
              <w:rPr>
                <w:rFonts w:ascii="Arial Narrow" w:hAnsi="Arial Narrow"/>
                <w:sz w:val="22"/>
              </w:rPr>
              <w:t>touch</w:t>
            </w:r>
            <w:proofErr w:type="spellEnd"/>
          </w:p>
          <w:p w14:paraId="64C6B9EC" w14:textId="64DB6285" w:rsidR="00B74250" w:rsidRPr="00B05D06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D78513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5190ACA" w14:textId="160272C4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8623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02F97" w:rsidRPr="005D1541" w14:paraId="18C9027C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35E69" w14:textId="443CCFBE" w:rsidR="00C02F97" w:rsidRPr="004C52BB" w:rsidRDefault="00C02F97" w:rsidP="00C02F97">
            <w:pPr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Iné požiadavky: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CE1E" w14:textId="6BFA8988" w:rsidR="00C02F97" w:rsidRPr="004C52BB" w:rsidRDefault="00C02F97" w:rsidP="00C02F97">
            <w:pPr>
              <w:rPr>
                <w:rFonts w:ascii="Arial Narrow" w:hAnsi="Arial Narrow"/>
                <w:sz w:val="22"/>
              </w:rPr>
            </w:pPr>
            <w:r w:rsidRPr="004245A3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Zariadenia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sú požadované</w:t>
            </w:r>
            <w:r w:rsidRPr="004245A3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s min. 3 ročnou aktualizáciou softvéru.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52500" w14:textId="77777777" w:rsidR="00C02F97" w:rsidRPr="003C28B1" w:rsidRDefault="00C02F97" w:rsidP="00C02F97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6092B25" w14:textId="057B1AA0" w:rsidR="00C02F97" w:rsidRPr="0098623D" w:rsidRDefault="00C02F97" w:rsidP="00C02F97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</w:tbl>
    <w:p w14:paraId="2A44C26B" w14:textId="427FF23F" w:rsidR="009D6B56" w:rsidRDefault="009D6B56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24F732F5" w14:textId="2A27724F" w:rsidR="00BE3DAB" w:rsidRPr="006300AE" w:rsidRDefault="00BE3DAB" w:rsidP="00BE3DAB">
      <w:pPr>
        <w:ind w:left="567"/>
        <w:rPr>
          <w:rFonts w:ascii="Arial Narrow" w:hAnsi="Arial Narrow"/>
          <w:i/>
          <w:iCs/>
          <w:sz w:val="22"/>
          <w:lang w:eastAsia="en-US"/>
        </w:rPr>
      </w:pPr>
      <w:r w:rsidRPr="001D4DB0">
        <w:rPr>
          <w:rFonts w:ascii="Arial Narrow" w:hAnsi="Arial Narrow"/>
          <w:b/>
          <w:i/>
          <w:iCs/>
          <w:sz w:val="24"/>
          <w:u w:val="single"/>
        </w:rPr>
        <w:t>Danej špecifikácii vyhovuje zaradenie od výrobcu Samsung  alebo ekvivalent, ktorý spĺňa uvedené parametre</w:t>
      </w:r>
      <w:r w:rsidRPr="006300AE">
        <w:rPr>
          <w:rFonts w:ascii="Arial Narrow" w:hAnsi="Arial Narrow"/>
          <w:i/>
          <w:iCs/>
          <w:sz w:val="22"/>
        </w:rPr>
        <w:t xml:space="preserve">.  </w:t>
      </w:r>
    </w:p>
    <w:p w14:paraId="49EC3E93" w14:textId="77777777" w:rsidR="002B3E90" w:rsidRDefault="00BE3DAB" w:rsidP="007955B9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567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  <w:r>
        <w:rPr>
          <w:rFonts w:ascii="Arial Narrow" w:hAnsi="Arial Narrow"/>
          <w:i/>
          <w:color w:val="000000"/>
          <w:sz w:val="24"/>
          <w:szCs w:val="24"/>
        </w:rPr>
        <w:tab/>
      </w:r>
    </w:p>
    <w:p w14:paraId="6B0B2C22" w14:textId="03435A4F" w:rsidR="007955B9" w:rsidRPr="004F2FB9" w:rsidRDefault="007955B9" w:rsidP="007955B9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567"/>
        <w:contextualSpacing/>
        <w:jc w:val="both"/>
        <w:rPr>
          <w:rFonts w:ascii="Arial Narrow" w:hAnsi="Arial Narrow"/>
          <w:i/>
          <w:color w:val="000000"/>
          <w:sz w:val="22"/>
          <w:szCs w:val="22"/>
        </w:rPr>
      </w:pPr>
      <w:r w:rsidRPr="004F2FB9">
        <w:rPr>
          <w:rFonts w:ascii="Arial Narrow" w:hAnsi="Arial Narrow"/>
          <w:b/>
          <w:bCs/>
          <w:i/>
          <w:color w:val="000000"/>
          <w:sz w:val="22"/>
          <w:szCs w:val="22"/>
        </w:rPr>
        <w:t>Definícia akceptovaného ekvivalentu:</w:t>
      </w:r>
      <w:r w:rsidRPr="004F2FB9">
        <w:rPr>
          <w:rFonts w:ascii="Arial Narrow" w:hAnsi="Arial Narrow"/>
          <w:i/>
          <w:color w:val="000000"/>
          <w:sz w:val="22"/>
          <w:szCs w:val="22"/>
        </w:rPr>
        <w:t xml:space="preserve"> </w:t>
      </w:r>
      <w:r w:rsidRPr="004F2FB9">
        <w:rPr>
          <w:rFonts w:ascii="Arial Narrow" w:hAnsi="Arial Narrow"/>
          <w:sz w:val="22"/>
          <w:szCs w:val="22"/>
        </w:rPr>
        <w:t>Pre účely tejto zákazky bude verejný obstarávateľ akceptovať také ponúknuté riešenie uchádzača ako ekvivalent, ktoré bude spĺňať úžitkové, prevádzkové a funkčné charakteristiky, pri zabezpečení požadovaného účelu plnenia a bude spĺňať resp. sa ním dosiahne rovnaká alebo vyššia výkonnostná úroveň v porovnaní s verejným obstarávateľom požadovanými parametrami.</w:t>
      </w:r>
      <w:r w:rsidRPr="004F2FB9">
        <w:rPr>
          <w:rFonts w:ascii="Arial Narrow" w:hAnsi="Arial Narrow"/>
          <w:i/>
          <w:color w:val="000000"/>
          <w:sz w:val="22"/>
          <w:szCs w:val="22"/>
        </w:rPr>
        <w:t xml:space="preserve"> </w:t>
      </w:r>
    </w:p>
    <w:p w14:paraId="417D35C6" w14:textId="26A8FE4D" w:rsidR="00BE3DAB" w:rsidRDefault="00BE3DAB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4A4AF625" w14:textId="77777777" w:rsidR="00BE3DAB" w:rsidRDefault="00BE3DAB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2E0D48" w:rsidRPr="005D1541" w14:paraId="1FCBEA8F" w14:textId="77777777" w:rsidTr="001D456F">
        <w:trPr>
          <w:trHeight w:val="21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9417F5E" w14:textId="77777777" w:rsidR="002E0D48" w:rsidRPr="00CA0813" w:rsidRDefault="002E0D48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Požadovaná min.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0C0142F" w14:textId="77777777" w:rsidR="002E0D48" w:rsidRPr="00287FA7" w:rsidRDefault="002E0D48" w:rsidP="001D456F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13D34384" w14:textId="77777777" w:rsidR="002E0D48" w:rsidRPr="00287FA7" w:rsidRDefault="002E0D48" w:rsidP="001D456F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14:paraId="2AD1DCEC" w14:textId="77777777" w:rsidR="002E0D48" w:rsidRPr="00DA0C20" w:rsidRDefault="002E0D48" w:rsidP="001D456F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50150587" w14:textId="77777777" w:rsidR="002E0D48" w:rsidRPr="00DA0C20" w:rsidRDefault="002E0D48" w:rsidP="001D456F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5181E3EF" w14:textId="77777777" w:rsidR="002E0D48" w:rsidRDefault="002E0D48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7F122422" w14:textId="77777777" w:rsidR="002E0D48" w:rsidRPr="00CA0813" w:rsidRDefault="002E0D48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76012429" w14:textId="77777777" w:rsidR="002E0D48" w:rsidRPr="00CA0813" w:rsidRDefault="002E0D48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14:paraId="24D523D2" w14:textId="77777777" w:rsidR="002E0D48" w:rsidRPr="00CA0813" w:rsidRDefault="002E0D48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2E0D48" w:rsidRPr="005D1541" w14:paraId="69DFAAF5" w14:textId="77777777" w:rsidTr="001D456F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6CF23D6C" w14:textId="60F9AE24" w:rsidR="002E0D48" w:rsidRPr="00351A66" w:rsidRDefault="002E0D48" w:rsidP="002E0D48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3  </w:t>
            </w:r>
            <w:r w:rsidRPr="00AC637D">
              <w:rPr>
                <w:rFonts w:ascii="Arial Narrow" w:hAnsi="Arial Narrow"/>
                <w:b/>
                <w:color w:val="000000"/>
                <w:sz w:val="24"/>
                <w:szCs w:val="24"/>
              </w:rPr>
              <w:t xml:space="preserve">Mobilné zariadenie typ </w:t>
            </w:r>
            <w:r>
              <w:rPr>
                <w:rFonts w:ascii="Arial Narrow" w:hAnsi="Arial Narrow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42B5165" w14:textId="77777777" w:rsidR="002E0D48" w:rsidRPr="00204368" w:rsidRDefault="002E0D48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CDE5E98" w14:textId="77777777" w:rsidR="002E0D48" w:rsidRPr="00204368" w:rsidRDefault="002E0D48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2E0D48" w:rsidRPr="005D1541" w14:paraId="34E15FA5" w14:textId="77777777" w:rsidTr="001D456F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4AE6C9E" w14:textId="77777777" w:rsidR="002E0D48" w:rsidRPr="0040428D" w:rsidRDefault="002E0D48" w:rsidP="001D456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9CDA6" w14:textId="77777777" w:rsidR="002E0D48" w:rsidRPr="005D1541" w:rsidRDefault="002E0D48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BA35ADB" w14:textId="77777777" w:rsidR="002E0D48" w:rsidRDefault="002E0D48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2E0D48" w:rsidRPr="005D1541" w14:paraId="2F7ED60B" w14:textId="77777777" w:rsidTr="001D456F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51F1FD9" w14:textId="77777777" w:rsidR="002E0D48" w:rsidRPr="0040428D" w:rsidRDefault="002E0D48" w:rsidP="001D456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598AE" w14:textId="77777777" w:rsidR="002E0D48" w:rsidRPr="005D1541" w:rsidRDefault="002E0D48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58F24AE" w14:textId="77777777" w:rsidR="002E0D48" w:rsidRDefault="002E0D48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2E0D48" w:rsidRPr="005D1541" w14:paraId="11159478" w14:textId="77777777" w:rsidTr="001D456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FE62BA1" w14:textId="77777777" w:rsidR="002E0D48" w:rsidRPr="0040428D" w:rsidRDefault="002E0D48" w:rsidP="001D456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11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C248BD7" w14:textId="257A3C96" w:rsidR="002E0D48" w:rsidRDefault="00393C1C" w:rsidP="001D456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876</w:t>
            </w:r>
            <w:r w:rsidR="002E0D48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</w:tr>
      <w:tr w:rsidR="002E0D48" w:rsidRPr="005D1541" w14:paraId="3F088C9C" w14:textId="77777777" w:rsidTr="001D456F">
        <w:trPr>
          <w:trHeight w:val="3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3ED7F83" w14:textId="77777777" w:rsidR="002E0D48" w:rsidRPr="002523C2" w:rsidRDefault="002E0D48" w:rsidP="001D456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Parameter: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94175BE" w14:textId="77777777" w:rsidR="002E0D48" w:rsidRPr="002523C2" w:rsidRDefault="002E0D48" w:rsidP="001D456F">
            <w:pPr>
              <w:spacing w:line="276" w:lineRule="auto"/>
              <w:contextualSpacing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color w:val="000000"/>
                <w:sz w:val="24"/>
                <w:szCs w:val="24"/>
              </w:rPr>
              <w:t>Špecifikácia: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F4ED9DB" w14:textId="77777777" w:rsidR="002E0D48" w:rsidRDefault="002E0D48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E0D48" w:rsidRPr="005D1541" w14:paraId="27FB5133" w14:textId="77777777" w:rsidTr="001D456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1D6E2" w14:textId="340AFCF8" w:rsidR="002E0D48" w:rsidRPr="00B17CE0" w:rsidRDefault="002E0D48" w:rsidP="00B17CE0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B17CE0">
              <w:rPr>
                <w:rFonts w:ascii="Arial Narrow" w:hAnsi="Arial Narrow"/>
                <w:color w:val="000000"/>
                <w:sz w:val="22"/>
                <w:szCs w:val="22"/>
              </w:rPr>
              <w:t xml:space="preserve">Rok výroby zariadenia: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79208" w14:textId="77777777" w:rsidR="00B17CE0" w:rsidRPr="00B17CE0" w:rsidRDefault="00B17CE0" w:rsidP="00B17CE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7CE0">
              <w:rPr>
                <w:rFonts w:ascii="Arial Narrow" w:hAnsi="Arial Narrow"/>
                <w:color w:val="000000"/>
                <w:sz w:val="22"/>
                <w:szCs w:val="22"/>
              </w:rPr>
              <w:t>min. 2023</w:t>
            </w:r>
          </w:p>
          <w:p w14:paraId="47DD526D" w14:textId="77777777" w:rsidR="002E0D48" w:rsidRPr="00B17CE0" w:rsidRDefault="002E0D48" w:rsidP="001D456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AFED87" w14:textId="77777777" w:rsidR="002E0D48" w:rsidRPr="005D1541" w:rsidRDefault="002E0D48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483803EC" w14:textId="77777777" w:rsidR="002E0D48" w:rsidRPr="005D1541" w:rsidRDefault="002E0D48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2E0D48" w:rsidRPr="005D1541" w14:paraId="0D6A6A03" w14:textId="77777777" w:rsidTr="001D456F">
        <w:trPr>
          <w:trHeight w:val="26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53F77" w14:textId="141C9778" w:rsidR="002E0D48" w:rsidRPr="00B17CE0" w:rsidRDefault="002E0D48" w:rsidP="00B17CE0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 xml:space="preserve">Operačný Systém: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D8C98" w14:textId="77777777" w:rsidR="00FF2E7A" w:rsidRDefault="00B17CE0" w:rsidP="00FF2E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 xml:space="preserve">min. Android 13 </w:t>
            </w:r>
            <w:r w:rsidR="00FF2E7A" w:rsidRPr="00FF2E7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alebo ekvivalent</w:t>
            </w:r>
            <w:r w:rsidR="00FF2E7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,</w:t>
            </w:r>
          </w:p>
          <w:p w14:paraId="5D0D71D8" w14:textId="77777777" w:rsidR="00FF2E7A" w:rsidRDefault="00B17CE0" w:rsidP="00B17CE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B17CE0">
              <w:rPr>
                <w:rFonts w:ascii="Arial Narrow" w:hAnsi="Arial Narrow"/>
                <w:sz w:val="22"/>
                <w:szCs w:val="22"/>
              </w:rPr>
              <w:t>open</w:t>
            </w:r>
            <w:proofErr w:type="spellEnd"/>
            <w:r w:rsidRPr="00B17CE0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B17CE0">
              <w:rPr>
                <w:rFonts w:ascii="Arial Narrow" w:hAnsi="Arial Narrow"/>
                <w:sz w:val="22"/>
                <w:szCs w:val="22"/>
              </w:rPr>
              <w:t>source</w:t>
            </w:r>
            <w:proofErr w:type="spellEnd"/>
            <w:r w:rsidRPr="00B17CE0">
              <w:rPr>
                <w:rFonts w:ascii="Arial Narrow" w:hAnsi="Arial Narrow"/>
                <w:sz w:val="22"/>
                <w:szCs w:val="22"/>
              </w:rPr>
              <w:t xml:space="preserve"> platforma, </w:t>
            </w:r>
          </w:p>
          <w:p w14:paraId="27EB88F3" w14:textId="0A0781DB" w:rsidR="00B17CE0" w:rsidRPr="00B17CE0" w:rsidRDefault="00B17CE0" w:rsidP="00B17CE0">
            <w:pPr>
              <w:rPr>
                <w:rFonts w:ascii="Arial Narrow" w:hAnsi="Arial Narrow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>v Slovenskej lokalizácií</w:t>
            </w:r>
          </w:p>
          <w:p w14:paraId="0E109392" w14:textId="77777777" w:rsidR="002E0D48" w:rsidRPr="00B17CE0" w:rsidRDefault="002E0D48" w:rsidP="001D456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FA0BA0" w14:textId="77777777" w:rsidR="002E0D48" w:rsidRPr="003C28B1" w:rsidRDefault="002E0D48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0F9CCCD3" w14:textId="77777777" w:rsidR="002E0D48" w:rsidRPr="005D1541" w:rsidRDefault="002E0D48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2E0D48" w:rsidRPr="005D1541" w14:paraId="066250FA" w14:textId="77777777" w:rsidTr="001D456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A1CD" w14:textId="7A010AA5" w:rsidR="002E0D48" w:rsidRPr="00B17CE0" w:rsidRDefault="002E0D48" w:rsidP="00B17CE0">
            <w:pPr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 xml:space="preserve">Typ procesora: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24AEA" w14:textId="77777777" w:rsidR="00B17CE0" w:rsidRPr="00B17CE0" w:rsidRDefault="00B17CE0" w:rsidP="00B17CE0">
            <w:pPr>
              <w:rPr>
                <w:rFonts w:ascii="Arial Narrow" w:hAnsi="Arial Narrow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>min. 64-bitová architektúra</w:t>
            </w:r>
          </w:p>
          <w:p w14:paraId="5B18EF17" w14:textId="77777777" w:rsidR="002E0D48" w:rsidRPr="00B17CE0" w:rsidRDefault="002E0D48" w:rsidP="001D456F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after="160" w:line="259" w:lineRule="auto"/>
              <w:ind w:left="0"/>
              <w:contextualSpacing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993958" w14:textId="77777777" w:rsidR="002E0D48" w:rsidRPr="003C28B1" w:rsidRDefault="002E0D48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F39C5B4" w14:textId="77777777" w:rsidR="002E0D48" w:rsidRDefault="002E0D48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2E0D48" w:rsidRPr="005D1541" w14:paraId="43B0DA63" w14:textId="77777777" w:rsidTr="004C52BB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9804C" w14:textId="7810F3F1" w:rsidR="002E0D48" w:rsidRPr="00B17CE0" w:rsidDel="007C141D" w:rsidRDefault="002E0D48" w:rsidP="00B17CE0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 xml:space="preserve">Kapacita internej pamäte: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B4B94" w14:textId="77777777" w:rsidR="00B17CE0" w:rsidRPr="00B17CE0" w:rsidRDefault="00B17CE0" w:rsidP="00B17CE0">
            <w:pPr>
              <w:rPr>
                <w:rFonts w:ascii="Arial Narrow" w:hAnsi="Arial Narrow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>min. 128 GB</w:t>
            </w:r>
          </w:p>
          <w:p w14:paraId="656BC4A4" w14:textId="77777777" w:rsidR="002E0D48" w:rsidRPr="00B17CE0" w:rsidRDefault="002E0D48" w:rsidP="001D456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63AA08" w14:textId="503DE4C1" w:rsidR="002E0D48" w:rsidRPr="003C28B1" w:rsidRDefault="002E0D48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47EE8AB" w14:textId="717D9BAC" w:rsidR="002E0D48" w:rsidRDefault="001D456F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2E0D48" w:rsidRPr="005D1541" w14:paraId="2595386C" w14:textId="77777777" w:rsidTr="001D456F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2D3F" w14:textId="0D200A05" w:rsidR="002E0D48" w:rsidRPr="00B17CE0" w:rsidRDefault="002E0D48" w:rsidP="00B17CE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 xml:space="preserve">Kapacita operačnej pamäte: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2122" w14:textId="77777777" w:rsidR="00B17CE0" w:rsidRPr="00B17CE0" w:rsidRDefault="00B17CE0" w:rsidP="00B17CE0">
            <w:pPr>
              <w:rPr>
                <w:rFonts w:ascii="Arial Narrow" w:hAnsi="Arial Narrow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>min. 4 GB</w:t>
            </w:r>
          </w:p>
          <w:p w14:paraId="475FC166" w14:textId="77777777" w:rsidR="002E0D48" w:rsidRPr="00B17CE0" w:rsidRDefault="002E0D48" w:rsidP="001D456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8B351B" w14:textId="77777777" w:rsidR="002E0D48" w:rsidRPr="003C28B1" w:rsidRDefault="002E0D48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5A81187C" w14:textId="77777777" w:rsidR="002E0D48" w:rsidRDefault="002E0D48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2E0D48" w:rsidRPr="005D1541" w14:paraId="1FE2E88F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7685" w14:textId="145CFE7D" w:rsidR="002E0D48" w:rsidRPr="00B17CE0" w:rsidRDefault="002E0D48" w:rsidP="00B17CE0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 xml:space="preserve">Obrazovka: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BE1A" w14:textId="76A8B0AC" w:rsidR="00B17CE0" w:rsidRPr="00B17CE0" w:rsidRDefault="00B17CE0" w:rsidP="00B17CE0">
            <w:pPr>
              <w:rPr>
                <w:rFonts w:ascii="Arial Narrow" w:hAnsi="Arial Narrow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>min. dotyková, min. 6,</w:t>
            </w:r>
            <w:del w:id="1" w:author="Martina Hlavová" w:date="2024-06-17T10:12:00Z">
              <w:r w:rsidRPr="00B17CE0" w:rsidDel="00B54594">
                <w:rPr>
                  <w:rFonts w:ascii="Arial Narrow" w:hAnsi="Arial Narrow"/>
                  <w:sz w:val="22"/>
                  <w:szCs w:val="22"/>
                </w:rPr>
                <w:delText>6</w:delText>
              </w:r>
            </w:del>
            <w:ins w:id="2" w:author="Martina Hlavová" w:date="2024-06-17T10:12:00Z">
              <w:r w:rsidR="00B54594">
                <w:rPr>
                  <w:rFonts w:ascii="Arial Narrow" w:hAnsi="Arial Narrow"/>
                  <w:sz w:val="22"/>
                  <w:szCs w:val="22"/>
                </w:rPr>
                <w:t>5</w:t>
              </w:r>
            </w:ins>
            <w:r w:rsidRPr="00B17CE0">
              <w:rPr>
                <w:rFonts w:ascii="Arial Narrow" w:hAnsi="Arial Narrow"/>
                <w:sz w:val="22"/>
                <w:szCs w:val="22"/>
              </w:rPr>
              <w:t xml:space="preserve">´´ </w:t>
            </w:r>
          </w:p>
          <w:p w14:paraId="4D52A57B" w14:textId="77777777" w:rsidR="002E0D48" w:rsidRPr="00B17CE0" w:rsidRDefault="002E0D48" w:rsidP="001D456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33F5D" w14:textId="77777777" w:rsidR="002E0D48" w:rsidRPr="003C28B1" w:rsidRDefault="002E0D48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6FC2D143" w14:textId="77777777" w:rsidR="002E0D48" w:rsidRDefault="002E0D48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318548D6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ADC0" w14:textId="62D30AA7" w:rsidR="00B74250" w:rsidRPr="00B17CE0" w:rsidRDefault="00B74250" w:rsidP="00B7425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lastRenderedPageBreak/>
              <w:t xml:space="preserve">Fotoaparát: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CA4F9" w14:textId="77777777" w:rsidR="00B74250" w:rsidRPr="00B17CE0" w:rsidRDefault="00B74250" w:rsidP="00B74250">
            <w:pPr>
              <w:rPr>
                <w:rFonts w:ascii="Arial Narrow" w:hAnsi="Arial Narrow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>min. 50 Mpx</w:t>
            </w:r>
          </w:p>
          <w:p w14:paraId="2D396AA7" w14:textId="77777777" w:rsidR="00B74250" w:rsidRPr="00B17CE0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D6296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27BC6C6" w14:textId="0414C842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7137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13D24DFC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4E034" w14:textId="5AC544A6" w:rsidR="00B74250" w:rsidRPr="00B17CE0" w:rsidRDefault="00B74250" w:rsidP="00B7425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 xml:space="preserve">Bezdrôtové technológie: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7757C" w14:textId="77777777" w:rsidR="00B74250" w:rsidRPr="00B17CE0" w:rsidRDefault="00B74250" w:rsidP="00B74250">
            <w:pPr>
              <w:rPr>
                <w:rFonts w:ascii="Arial Narrow" w:hAnsi="Arial Narrow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 xml:space="preserve">min. Bluetooth 5.0, Wi-Fi, </w:t>
            </w:r>
          </w:p>
          <w:p w14:paraId="55C9E243" w14:textId="77777777" w:rsidR="00B74250" w:rsidRPr="00B17CE0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A0719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EEF0CFE" w14:textId="2C53339D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7137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78E74FAE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0E836" w14:textId="416AE236" w:rsidR="00B74250" w:rsidRPr="00B17CE0" w:rsidRDefault="00B74250" w:rsidP="00B74250">
            <w:pPr>
              <w:rPr>
                <w:rFonts w:ascii="Arial Narrow" w:hAnsi="Arial Narrow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 xml:space="preserve">Frekvencie: </w:t>
            </w:r>
          </w:p>
          <w:p w14:paraId="3F35712A" w14:textId="77777777" w:rsidR="00B74250" w:rsidRPr="00B17CE0" w:rsidRDefault="00B74250" w:rsidP="00B74250">
            <w:pPr>
              <w:ind w:firstLine="709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32776" w14:textId="3C74FE32" w:rsidR="00B74250" w:rsidRPr="00B17CE0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>min. 2G (GSM), 3G (HSPA), 4G (LTE), 5G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D8D1F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92B9B07" w14:textId="0EEFEB40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7137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71C80C58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0BF95" w14:textId="1B156900" w:rsidR="00B74250" w:rsidRPr="00B17CE0" w:rsidRDefault="00B74250" w:rsidP="00B74250">
            <w:pPr>
              <w:rPr>
                <w:rFonts w:ascii="Arial Narrow" w:hAnsi="Arial Narrow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 xml:space="preserve">Ostatné: </w:t>
            </w:r>
          </w:p>
          <w:p w14:paraId="66700084" w14:textId="77777777" w:rsidR="00B74250" w:rsidRPr="00B17CE0" w:rsidRDefault="00B74250" w:rsidP="00B7425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AD8E" w14:textId="1F69D3E8" w:rsidR="00B74250" w:rsidRPr="00B17CE0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 xml:space="preserve">min. GPS, Galileo, </w:t>
            </w:r>
            <w:proofErr w:type="spellStart"/>
            <w:r w:rsidRPr="00B17CE0">
              <w:rPr>
                <w:rFonts w:ascii="Arial Narrow" w:hAnsi="Arial Narrow"/>
                <w:sz w:val="22"/>
                <w:szCs w:val="22"/>
              </w:rPr>
              <w:t>Glonass</w:t>
            </w:r>
            <w:proofErr w:type="spellEnd"/>
            <w:r w:rsidRPr="00B17CE0">
              <w:rPr>
                <w:rFonts w:ascii="Arial Narrow" w:hAnsi="Arial Narrow"/>
                <w:sz w:val="22"/>
                <w:szCs w:val="22"/>
              </w:rPr>
              <w:t>, NFC,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F061C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8BA652C" w14:textId="2520A83B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7137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71395F40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B9A9" w14:textId="7FBCA99C" w:rsidR="00B74250" w:rsidRPr="00B17CE0" w:rsidRDefault="00B74250" w:rsidP="00B74250">
            <w:pPr>
              <w:rPr>
                <w:rFonts w:ascii="Arial Narrow" w:hAnsi="Arial Narrow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 xml:space="preserve">Kapacita batérie: </w:t>
            </w:r>
          </w:p>
          <w:p w14:paraId="4D96947E" w14:textId="77777777" w:rsidR="00B74250" w:rsidRPr="00B17CE0" w:rsidRDefault="00B74250" w:rsidP="00B7425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CECB" w14:textId="77777777" w:rsidR="00B74250" w:rsidRPr="00B17CE0" w:rsidRDefault="00B74250" w:rsidP="00B74250">
            <w:pPr>
              <w:rPr>
                <w:rFonts w:ascii="Arial Narrow" w:hAnsi="Arial Narrow"/>
                <w:sz w:val="22"/>
                <w:szCs w:val="22"/>
              </w:rPr>
            </w:pPr>
            <w:r w:rsidRPr="00B17CE0">
              <w:rPr>
                <w:rFonts w:ascii="Arial Narrow" w:hAnsi="Arial Narrow"/>
                <w:sz w:val="22"/>
                <w:szCs w:val="22"/>
              </w:rPr>
              <w:t xml:space="preserve">min. 5.000 </w:t>
            </w:r>
            <w:proofErr w:type="spellStart"/>
            <w:r w:rsidRPr="00B17CE0">
              <w:rPr>
                <w:rFonts w:ascii="Arial Narrow" w:hAnsi="Arial Narrow"/>
                <w:sz w:val="22"/>
                <w:szCs w:val="22"/>
              </w:rPr>
              <w:t>mAh</w:t>
            </w:r>
            <w:proofErr w:type="spellEnd"/>
          </w:p>
          <w:p w14:paraId="24CB84A2" w14:textId="77777777" w:rsidR="00B74250" w:rsidRPr="00B17CE0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C130B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A635ED2" w14:textId="70E298D3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7137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2A04DB" w:rsidRPr="005D1541" w14:paraId="66B8CB38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6DFC" w14:textId="2029640E" w:rsidR="002A04DB" w:rsidRPr="00B17CE0" w:rsidRDefault="002A04DB" w:rsidP="002A04DB">
            <w:pPr>
              <w:rPr>
                <w:rFonts w:ascii="Arial Narrow" w:hAnsi="Arial Narrow"/>
                <w:sz w:val="22"/>
                <w:szCs w:val="22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Adaptér a nabíjací kábel: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0219C" w14:textId="77777777" w:rsidR="002A04DB" w:rsidRPr="00AC637D" w:rsidRDefault="002A04DB" w:rsidP="002A04DB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Je požadované v prípade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, ak zariadenie nabíjací kábel s adaptérom neobsahuje</w:t>
            </w:r>
          </w:p>
          <w:p w14:paraId="2F893351" w14:textId="77777777" w:rsidR="002A04DB" w:rsidRPr="00B17CE0" w:rsidRDefault="002A04DB" w:rsidP="002A04D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26AF1" w14:textId="77777777" w:rsidR="002A04DB" w:rsidRPr="003C28B1" w:rsidRDefault="002A04DB" w:rsidP="002A04DB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F4D6216" w14:textId="400DDC1A" w:rsidR="002A04DB" w:rsidRDefault="002A04DB" w:rsidP="002A04DB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7137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6C14E2B5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1E83B" w14:textId="0AFF5330" w:rsidR="00B74250" w:rsidRPr="00B05D06" w:rsidRDefault="00004EBB" w:rsidP="00004EBB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Verejný obstarávateľ požaduje zabezpečiť dané zariadenia vo verzii  (napr. </w:t>
            </w:r>
            <w:proofErr w:type="spellStart"/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enterprise</w:t>
            </w:r>
            <w:proofErr w:type="spellEnd"/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– pre správu mobilných zariadení), ktoré sa budú dať ďalej zaregistrovať do jednej z nasledujúcich konzol: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A54AA" w14:textId="32A78217" w:rsidR="00B74250" w:rsidRPr="00B05D06" w:rsidRDefault="00004EBB" w:rsidP="00004EBB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- Microsoft </w:t>
            </w:r>
            <w:proofErr w:type="spellStart"/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Intune</w:t>
            </w:r>
            <w:proofErr w:type="spellEnd"/>
          </w:p>
          <w:p w14:paraId="06EECADD" w14:textId="77777777" w:rsidR="00B74250" w:rsidRPr="00B05D06" w:rsidRDefault="00B74250" w:rsidP="00B74250">
            <w:pPr>
              <w:rPr>
                <w:rFonts w:ascii="Arial Narrow" w:hAnsi="Arial Narrow"/>
                <w:sz w:val="22"/>
                <w:szCs w:val="22"/>
              </w:rPr>
            </w:pPr>
            <w:r w:rsidRPr="00B05D06">
              <w:rPr>
                <w:rFonts w:ascii="Arial Narrow" w:hAnsi="Arial Narrow"/>
                <w:sz w:val="22"/>
                <w:szCs w:val="22"/>
              </w:rPr>
              <w:t xml:space="preserve">- MDM Samsung </w:t>
            </w:r>
            <w:proofErr w:type="spellStart"/>
            <w:r w:rsidRPr="00B05D06">
              <w:rPr>
                <w:rFonts w:ascii="Arial Narrow" w:hAnsi="Arial Narrow"/>
                <w:sz w:val="22"/>
                <w:szCs w:val="22"/>
              </w:rPr>
              <w:t>knox</w:t>
            </w:r>
            <w:proofErr w:type="spellEnd"/>
          </w:p>
          <w:p w14:paraId="11E9303E" w14:textId="77777777" w:rsidR="00B74250" w:rsidRPr="00B05D06" w:rsidRDefault="00B74250" w:rsidP="00B74250">
            <w:pPr>
              <w:rPr>
                <w:rFonts w:ascii="Arial Narrow" w:hAnsi="Arial Narrow"/>
                <w:sz w:val="22"/>
                <w:szCs w:val="22"/>
              </w:rPr>
            </w:pPr>
            <w:r w:rsidRPr="00B05D06">
              <w:rPr>
                <w:rFonts w:ascii="Arial Narrow" w:hAnsi="Arial Narrow"/>
                <w:sz w:val="22"/>
                <w:szCs w:val="22"/>
              </w:rPr>
              <w:t xml:space="preserve">- Google </w:t>
            </w:r>
            <w:proofErr w:type="spellStart"/>
            <w:r w:rsidRPr="00B05D06">
              <w:rPr>
                <w:rFonts w:ascii="Arial Narrow" w:hAnsi="Arial Narrow"/>
                <w:sz w:val="22"/>
                <w:szCs w:val="22"/>
              </w:rPr>
              <w:t>zero</w:t>
            </w:r>
            <w:proofErr w:type="spellEnd"/>
            <w:r w:rsidRPr="00B05D06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B05D06">
              <w:rPr>
                <w:rFonts w:ascii="Arial Narrow" w:hAnsi="Arial Narrow"/>
                <w:sz w:val="22"/>
                <w:szCs w:val="22"/>
              </w:rPr>
              <w:t>touch</w:t>
            </w:r>
            <w:proofErr w:type="spellEnd"/>
          </w:p>
          <w:p w14:paraId="3A6718AB" w14:textId="085E13C5" w:rsidR="00B74250" w:rsidRPr="00B05D06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A2E11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D3602C4" w14:textId="6EC19840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7137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02F97" w:rsidRPr="005D1541" w14:paraId="4CFED792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29A4" w14:textId="6E773577" w:rsidR="00C02F97" w:rsidRPr="00B17CE0" w:rsidRDefault="00C02F97" w:rsidP="00C02F9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Iné požiadavky: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92190" w14:textId="6E4B1AED" w:rsidR="00C02F97" w:rsidRPr="00B17CE0" w:rsidRDefault="00C02F97" w:rsidP="00C02F97">
            <w:pPr>
              <w:rPr>
                <w:rFonts w:ascii="Arial Narrow" w:hAnsi="Arial Narrow"/>
                <w:sz w:val="22"/>
                <w:szCs w:val="22"/>
              </w:rPr>
            </w:pPr>
            <w:r w:rsidRPr="004245A3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Zariadenia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sú požadované</w:t>
            </w:r>
            <w:r w:rsidRPr="004245A3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s min. 3 ročnou aktualizáciou softvéru.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978DE" w14:textId="77777777" w:rsidR="00C02F97" w:rsidRPr="003C28B1" w:rsidRDefault="00C02F97" w:rsidP="00C02F97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0EE9CB7" w14:textId="5254EA50" w:rsidR="00C02F97" w:rsidRPr="0057137C" w:rsidRDefault="00C02F97" w:rsidP="00C02F97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</w:tbl>
    <w:p w14:paraId="720F8F7F" w14:textId="77777777" w:rsidR="00BE3DAB" w:rsidRDefault="00BE3DAB" w:rsidP="00BE3DAB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5A00FCFC" w14:textId="77777777" w:rsidR="00BE3DAB" w:rsidRPr="006300AE" w:rsidRDefault="00BE3DAB" w:rsidP="00BE3DAB">
      <w:pPr>
        <w:ind w:left="567"/>
        <w:rPr>
          <w:rFonts w:ascii="Arial Narrow" w:hAnsi="Arial Narrow"/>
          <w:i/>
          <w:iCs/>
          <w:sz w:val="22"/>
          <w:lang w:eastAsia="en-US"/>
        </w:rPr>
      </w:pPr>
      <w:r w:rsidRPr="001D4DB0">
        <w:rPr>
          <w:rFonts w:ascii="Arial Narrow" w:hAnsi="Arial Narrow"/>
          <w:b/>
          <w:i/>
          <w:iCs/>
          <w:sz w:val="24"/>
          <w:u w:val="single"/>
        </w:rPr>
        <w:t>Danej špecifikácii vyhovuje zaradenie od výrobcu Samsung  alebo ekvivalent, ktorý spĺňa uvedené parametre</w:t>
      </w:r>
      <w:r w:rsidRPr="006300AE">
        <w:rPr>
          <w:rFonts w:ascii="Arial Narrow" w:hAnsi="Arial Narrow"/>
          <w:i/>
          <w:iCs/>
          <w:sz w:val="22"/>
        </w:rPr>
        <w:t xml:space="preserve">.  </w:t>
      </w:r>
    </w:p>
    <w:p w14:paraId="72F64781" w14:textId="77777777" w:rsidR="00BE3DAB" w:rsidRDefault="00BE3DAB" w:rsidP="00BE3DAB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  <w:r>
        <w:rPr>
          <w:rFonts w:ascii="Arial Narrow" w:hAnsi="Arial Narrow"/>
          <w:i/>
          <w:color w:val="000000"/>
          <w:sz w:val="24"/>
          <w:szCs w:val="24"/>
        </w:rPr>
        <w:tab/>
      </w:r>
    </w:p>
    <w:p w14:paraId="31096C95" w14:textId="77777777" w:rsidR="007955B9" w:rsidRPr="004F2FB9" w:rsidRDefault="007955B9" w:rsidP="007955B9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567"/>
        <w:contextualSpacing/>
        <w:jc w:val="both"/>
        <w:rPr>
          <w:rFonts w:ascii="Arial Narrow" w:hAnsi="Arial Narrow"/>
          <w:i/>
          <w:color w:val="000000"/>
          <w:sz w:val="22"/>
          <w:szCs w:val="22"/>
        </w:rPr>
      </w:pPr>
      <w:r w:rsidRPr="004F2FB9">
        <w:rPr>
          <w:rFonts w:ascii="Arial Narrow" w:hAnsi="Arial Narrow"/>
          <w:b/>
          <w:bCs/>
          <w:i/>
          <w:color w:val="000000"/>
          <w:sz w:val="22"/>
          <w:szCs w:val="22"/>
        </w:rPr>
        <w:t>Definícia akceptovaného ekvivalentu:</w:t>
      </w:r>
      <w:r w:rsidRPr="004F2FB9">
        <w:rPr>
          <w:rFonts w:ascii="Arial Narrow" w:hAnsi="Arial Narrow"/>
          <w:i/>
          <w:color w:val="000000"/>
          <w:sz w:val="22"/>
          <w:szCs w:val="22"/>
        </w:rPr>
        <w:t xml:space="preserve"> </w:t>
      </w:r>
      <w:r w:rsidRPr="004F2FB9">
        <w:rPr>
          <w:rFonts w:ascii="Arial Narrow" w:hAnsi="Arial Narrow"/>
          <w:sz w:val="22"/>
          <w:szCs w:val="22"/>
        </w:rPr>
        <w:t>Pre účely tejto zákazky bude verejný obstarávateľ akceptovať také ponúknuté riešenie uchádzača ako ekvivalent, ktoré bude spĺňať úžitkové, prevádzkové a funkčné charakteristiky, pri zabezpečení požadovaného účelu plnenia a bude spĺňať resp. sa ním dosiahne rovnaká alebo vyššia výkonnostná úroveň v porovnaní s verejným obstarávateľom požadovanými parametrami.</w:t>
      </w:r>
      <w:r w:rsidRPr="004F2FB9">
        <w:rPr>
          <w:rFonts w:ascii="Arial Narrow" w:hAnsi="Arial Narrow"/>
          <w:i/>
          <w:color w:val="000000"/>
          <w:sz w:val="22"/>
          <w:szCs w:val="22"/>
        </w:rPr>
        <w:t xml:space="preserve"> </w:t>
      </w:r>
    </w:p>
    <w:p w14:paraId="2AE33D8B" w14:textId="77777777" w:rsidR="00CD5AE5" w:rsidRDefault="00CD5AE5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393C1C" w:rsidRPr="005D1541" w14:paraId="64670F3B" w14:textId="77777777" w:rsidTr="001D456F">
        <w:trPr>
          <w:trHeight w:val="21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7C67167" w14:textId="77777777" w:rsidR="00393C1C" w:rsidRPr="00CA0813" w:rsidRDefault="00393C1C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Požadovaná min.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2F96791" w14:textId="77777777" w:rsidR="00393C1C" w:rsidRPr="00287FA7" w:rsidRDefault="00393C1C" w:rsidP="001D456F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7506F5C5" w14:textId="77777777" w:rsidR="00393C1C" w:rsidRPr="00287FA7" w:rsidRDefault="00393C1C" w:rsidP="001D456F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14:paraId="270F8D70" w14:textId="77777777" w:rsidR="00393C1C" w:rsidRPr="00DA0C20" w:rsidRDefault="00393C1C" w:rsidP="001D456F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1AB1D9BB" w14:textId="77777777" w:rsidR="00393C1C" w:rsidRPr="00DA0C20" w:rsidRDefault="00393C1C" w:rsidP="001D456F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33FA9ED2" w14:textId="77777777" w:rsidR="00393C1C" w:rsidRDefault="00393C1C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30ABA77F" w14:textId="77777777" w:rsidR="00393C1C" w:rsidRPr="00CA0813" w:rsidRDefault="00393C1C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4445785F" w14:textId="77777777" w:rsidR="00393C1C" w:rsidRPr="00CA0813" w:rsidRDefault="00393C1C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14:paraId="3827A80F" w14:textId="77777777" w:rsidR="00393C1C" w:rsidRPr="00CA0813" w:rsidRDefault="00393C1C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393C1C" w:rsidRPr="005D1541" w14:paraId="17C08230" w14:textId="77777777" w:rsidTr="001D456F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60C024B8" w14:textId="1EC09A07" w:rsidR="00393C1C" w:rsidRPr="00351A66" w:rsidRDefault="00393C1C" w:rsidP="001D456F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4  </w:t>
            </w:r>
            <w:r w:rsidRPr="00AC637D">
              <w:rPr>
                <w:rFonts w:ascii="Arial Narrow" w:hAnsi="Arial Narrow"/>
                <w:b/>
                <w:color w:val="000000"/>
                <w:sz w:val="24"/>
                <w:szCs w:val="24"/>
              </w:rPr>
              <w:t xml:space="preserve">Mobilné zariadenie typ </w:t>
            </w:r>
            <w:r>
              <w:rPr>
                <w:rFonts w:ascii="Arial Narrow" w:hAnsi="Arial Narrow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64DA253" w14:textId="77777777" w:rsidR="00393C1C" w:rsidRPr="00204368" w:rsidRDefault="00393C1C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B59312E" w14:textId="77777777" w:rsidR="00393C1C" w:rsidRPr="00204368" w:rsidRDefault="00393C1C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393C1C" w:rsidRPr="005D1541" w14:paraId="3042CEB0" w14:textId="77777777" w:rsidTr="001D456F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F4F220F" w14:textId="77777777" w:rsidR="00393C1C" w:rsidRPr="0040428D" w:rsidRDefault="00393C1C" w:rsidP="001D456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A8340" w14:textId="77777777" w:rsidR="00393C1C" w:rsidRPr="005D1541" w:rsidRDefault="00393C1C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EE9F402" w14:textId="77777777" w:rsidR="00393C1C" w:rsidRDefault="00393C1C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93C1C" w:rsidRPr="005D1541" w14:paraId="058A4B60" w14:textId="77777777" w:rsidTr="001D456F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E00073D" w14:textId="77777777" w:rsidR="00393C1C" w:rsidRPr="0040428D" w:rsidRDefault="00393C1C" w:rsidP="001D456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265B6" w14:textId="77777777" w:rsidR="00393C1C" w:rsidRPr="005D1541" w:rsidRDefault="00393C1C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CA4B395" w14:textId="77777777" w:rsidR="00393C1C" w:rsidRDefault="00393C1C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93C1C" w:rsidRPr="005D1541" w14:paraId="6A5884DA" w14:textId="77777777" w:rsidTr="001D456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57A5940" w14:textId="77777777" w:rsidR="00393C1C" w:rsidRPr="0040428D" w:rsidRDefault="00393C1C" w:rsidP="001D456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11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1BEA8A4" w14:textId="36ED8084" w:rsidR="00393C1C" w:rsidRDefault="00393C1C" w:rsidP="001D456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710 ks</w:t>
            </w:r>
          </w:p>
        </w:tc>
      </w:tr>
      <w:tr w:rsidR="00393C1C" w:rsidRPr="005D1541" w14:paraId="4A178611" w14:textId="77777777" w:rsidTr="001D456F">
        <w:trPr>
          <w:trHeight w:val="3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0ED80E6" w14:textId="77777777" w:rsidR="00393C1C" w:rsidRPr="002523C2" w:rsidRDefault="00393C1C" w:rsidP="001D456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Parameter: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276F25E" w14:textId="77777777" w:rsidR="00393C1C" w:rsidRPr="002523C2" w:rsidRDefault="00393C1C" w:rsidP="001D456F">
            <w:pPr>
              <w:spacing w:line="276" w:lineRule="auto"/>
              <w:contextualSpacing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color w:val="000000"/>
                <w:sz w:val="24"/>
                <w:szCs w:val="24"/>
              </w:rPr>
              <w:t>Špecifikácia: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83CA875" w14:textId="77777777" w:rsidR="00393C1C" w:rsidRDefault="00393C1C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93C1C" w:rsidRPr="005D1541" w14:paraId="7A9FE6E4" w14:textId="77777777" w:rsidTr="001D456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EF62" w14:textId="3D72955F" w:rsidR="00393C1C" w:rsidRPr="00B74250" w:rsidRDefault="00393C1C" w:rsidP="00B17CE0">
            <w:pPr>
              <w:rPr>
                <w:rFonts w:ascii="Arial Narrow" w:hAnsi="Arial Narrow"/>
                <w:bCs/>
                <w:color w:val="000000"/>
                <w:sz w:val="22"/>
                <w:szCs w:val="24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Rok výroby zariadenia: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92092" w14:textId="77777777" w:rsidR="00B17CE0" w:rsidRPr="00B74250" w:rsidRDefault="00B17CE0" w:rsidP="00B17CE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>min. 2023</w:t>
            </w:r>
          </w:p>
          <w:p w14:paraId="0CD1643D" w14:textId="77777777" w:rsidR="00393C1C" w:rsidRPr="00B74250" w:rsidRDefault="00393C1C" w:rsidP="001D456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FF1F46" w14:textId="77777777" w:rsidR="00393C1C" w:rsidRPr="005D1541" w:rsidRDefault="00393C1C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715F9339" w14:textId="77777777" w:rsidR="00393C1C" w:rsidRPr="005D1541" w:rsidRDefault="00393C1C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93C1C" w:rsidRPr="005D1541" w14:paraId="4DC278AA" w14:textId="77777777" w:rsidTr="001D456F">
        <w:trPr>
          <w:trHeight w:val="26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B3F6" w14:textId="1FC6B5EE" w:rsidR="00393C1C" w:rsidRPr="00B74250" w:rsidRDefault="00393C1C" w:rsidP="00B17CE0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Operačný Systém: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549A7" w14:textId="77777777" w:rsidR="00FF2E7A" w:rsidRDefault="00B17CE0" w:rsidP="00FF2E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min. Android 13 </w:t>
            </w:r>
            <w:r w:rsidR="00FF2E7A" w:rsidRPr="00FF2E7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alebo ekvivalent</w:t>
            </w:r>
            <w:r w:rsidR="00FF2E7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,</w:t>
            </w:r>
          </w:p>
          <w:p w14:paraId="0D584890" w14:textId="77777777" w:rsidR="00FF2E7A" w:rsidRDefault="00B17CE0" w:rsidP="00B17CE0">
            <w:pPr>
              <w:rPr>
                <w:rFonts w:ascii="Arial Narrow" w:hAnsi="Arial Narrow"/>
                <w:sz w:val="22"/>
              </w:rPr>
            </w:pPr>
            <w:proofErr w:type="spellStart"/>
            <w:r w:rsidRPr="00B74250">
              <w:rPr>
                <w:rFonts w:ascii="Arial Narrow" w:hAnsi="Arial Narrow"/>
                <w:sz w:val="22"/>
              </w:rPr>
              <w:t>open</w:t>
            </w:r>
            <w:proofErr w:type="spellEnd"/>
            <w:r w:rsidRPr="00B74250">
              <w:rPr>
                <w:rFonts w:ascii="Arial Narrow" w:hAnsi="Arial Narrow"/>
                <w:sz w:val="22"/>
              </w:rPr>
              <w:t xml:space="preserve"> </w:t>
            </w:r>
            <w:proofErr w:type="spellStart"/>
            <w:r w:rsidRPr="00B74250">
              <w:rPr>
                <w:rFonts w:ascii="Arial Narrow" w:hAnsi="Arial Narrow"/>
                <w:sz w:val="22"/>
              </w:rPr>
              <w:t>source</w:t>
            </w:r>
            <w:proofErr w:type="spellEnd"/>
            <w:r w:rsidRPr="00B74250">
              <w:rPr>
                <w:rFonts w:ascii="Arial Narrow" w:hAnsi="Arial Narrow"/>
                <w:sz w:val="22"/>
              </w:rPr>
              <w:t xml:space="preserve"> platforma, </w:t>
            </w:r>
          </w:p>
          <w:p w14:paraId="253E2289" w14:textId="7C7771DE" w:rsidR="00B17CE0" w:rsidRPr="00B74250" w:rsidRDefault="00B17CE0" w:rsidP="00B17CE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>v Slovenskej lokalizácií</w:t>
            </w:r>
          </w:p>
          <w:p w14:paraId="1A86CF38" w14:textId="77777777" w:rsidR="00393C1C" w:rsidRPr="00B74250" w:rsidRDefault="00393C1C" w:rsidP="001D456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C84B92" w14:textId="77777777" w:rsidR="00393C1C" w:rsidRPr="003C28B1" w:rsidRDefault="00393C1C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5F07EAAB" w14:textId="77777777" w:rsidR="00393C1C" w:rsidRPr="005D1541" w:rsidRDefault="00393C1C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93C1C" w:rsidRPr="005D1541" w14:paraId="0FC8DC59" w14:textId="77777777" w:rsidTr="001D456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C4BD5" w14:textId="62B5E210" w:rsidR="00393C1C" w:rsidRPr="00B74250" w:rsidRDefault="00393C1C" w:rsidP="00B17CE0">
            <w:pPr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Typ procesora: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6004" w14:textId="77777777" w:rsidR="00B17CE0" w:rsidRPr="00B74250" w:rsidRDefault="00B17CE0" w:rsidP="00B17CE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>min. 64-bitová architektúra</w:t>
            </w:r>
          </w:p>
          <w:p w14:paraId="6E760E7B" w14:textId="77777777" w:rsidR="00393C1C" w:rsidRPr="00B74250" w:rsidRDefault="00393C1C" w:rsidP="001D456F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after="160" w:line="259" w:lineRule="auto"/>
              <w:ind w:left="0"/>
              <w:contextualSpacing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16784C" w14:textId="77777777" w:rsidR="00393C1C" w:rsidRPr="003C28B1" w:rsidRDefault="00393C1C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311DFF0" w14:textId="77777777" w:rsidR="00393C1C" w:rsidRDefault="00393C1C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93C1C" w:rsidRPr="005D1541" w14:paraId="0D2443E4" w14:textId="77777777" w:rsidTr="004C52BB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DAFA" w14:textId="00E364C8" w:rsidR="00393C1C" w:rsidRPr="00B74250" w:rsidDel="007C141D" w:rsidRDefault="00393C1C" w:rsidP="00B17CE0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Kapacita internej pamäte: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F4F8" w14:textId="77777777" w:rsidR="00B17CE0" w:rsidRPr="00B74250" w:rsidRDefault="00B17CE0" w:rsidP="00B17CE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>min. 64 GB</w:t>
            </w:r>
          </w:p>
          <w:p w14:paraId="6B277206" w14:textId="77777777" w:rsidR="00393C1C" w:rsidRPr="00B74250" w:rsidRDefault="00393C1C" w:rsidP="001D456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4E3BC6" w14:textId="5107142B" w:rsidR="00393C1C" w:rsidRPr="003C28B1" w:rsidRDefault="00393C1C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5814D6" w14:textId="179D8B58" w:rsidR="00393C1C" w:rsidRDefault="004C52BB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93C1C" w:rsidRPr="005D1541" w14:paraId="1A6527A8" w14:textId="77777777" w:rsidTr="001D456F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4023C" w14:textId="2A5E2B5D" w:rsidR="00393C1C" w:rsidRPr="00B74250" w:rsidRDefault="00393C1C" w:rsidP="00B17CE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Kapacita operačnej pamäte: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5A3C" w14:textId="77777777" w:rsidR="00B17CE0" w:rsidRPr="00B74250" w:rsidRDefault="00B17CE0" w:rsidP="00B17CE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>min. 4 GB</w:t>
            </w:r>
          </w:p>
          <w:p w14:paraId="0EA67877" w14:textId="77777777" w:rsidR="00393C1C" w:rsidRPr="00B74250" w:rsidRDefault="00393C1C" w:rsidP="001D456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681758" w14:textId="77777777" w:rsidR="00393C1C" w:rsidRPr="003C28B1" w:rsidRDefault="00393C1C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6B544197" w14:textId="77777777" w:rsidR="00393C1C" w:rsidRDefault="00393C1C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93C1C" w:rsidRPr="005D1541" w14:paraId="72B0D986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AC58" w14:textId="14B767A5" w:rsidR="00393C1C" w:rsidRPr="00B74250" w:rsidRDefault="00393C1C" w:rsidP="00B17CE0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Obrazovka: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FDF89" w14:textId="77777777" w:rsidR="00B17CE0" w:rsidRPr="00B74250" w:rsidRDefault="00B17CE0" w:rsidP="00B17CE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min. dotyková, min. 6,7´´ </w:t>
            </w:r>
          </w:p>
          <w:p w14:paraId="72DE7D43" w14:textId="77777777" w:rsidR="00393C1C" w:rsidRPr="00B74250" w:rsidRDefault="00393C1C" w:rsidP="001D456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8769D" w14:textId="77777777" w:rsidR="00393C1C" w:rsidRPr="003C28B1" w:rsidRDefault="00393C1C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146B47DE" w14:textId="77777777" w:rsidR="00393C1C" w:rsidRDefault="00393C1C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251D5BED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0E61" w14:textId="0302C381" w:rsidR="00B74250" w:rsidRPr="00B74250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lastRenderedPageBreak/>
              <w:t xml:space="preserve">Fotoaparát: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2D0F5" w14:textId="77777777" w:rsidR="00B74250" w:rsidRPr="00B74250" w:rsidRDefault="00B74250" w:rsidP="00B7425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>min. 50 Mpx</w:t>
            </w:r>
          </w:p>
          <w:p w14:paraId="599697B9" w14:textId="77777777" w:rsidR="00B74250" w:rsidRPr="00B74250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7710C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CC88EDC" w14:textId="6EC86BB2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97DA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33C49854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6DD67" w14:textId="6FA2CF2D" w:rsidR="00B74250" w:rsidRPr="00B74250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Bezdrôtové technológie: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2E1AA" w14:textId="77777777" w:rsidR="00B74250" w:rsidRPr="00B74250" w:rsidRDefault="00B74250" w:rsidP="00B7425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min. Bluetooth 5.0, Wi-Fi, </w:t>
            </w:r>
          </w:p>
          <w:p w14:paraId="48A898B3" w14:textId="77777777" w:rsidR="00B74250" w:rsidRPr="00B74250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6F488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B0FAF4A" w14:textId="19D8758A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97DA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77719FC9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DBE9" w14:textId="42CF7CA2" w:rsidR="00B74250" w:rsidRPr="00B74250" w:rsidRDefault="00B74250" w:rsidP="00B7425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Frekvencie: </w:t>
            </w:r>
          </w:p>
          <w:p w14:paraId="6A0A4E0F" w14:textId="77777777" w:rsidR="00B74250" w:rsidRPr="00B74250" w:rsidRDefault="00B74250" w:rsidP="00B74250">
            <w:pPr>
              <w:ind w:firstLine="709"/>
              <w:rPr>
                <w:rFonts w:ascii="Arial Narrow" w:hAnsi="Arial Narrow"/>
                <w:color w:val="000000"/>
                <w:sz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17DFA" w14:textId="78A6EDF5" w:rsidR="00B74250" w:rsidRPr="00B74250" w:rsidRDefault="00B74250" w:rsidP="00B54594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B74250">
              <w:rPr>
                <w:rFonts w:ascii="Arial Narrow" w:hAnsi="Arial Narrow"/>
                <w:sz w:val="22"/>
              </w:rPr>
              <w:t>min. 2G (GSM), 3G (HSPA), 4G (LTE)</w:t>
            </w:r>
            <w:del w:id="3" w:author="Martina Hlavová" w:date="2024-06-17T10:12:00Z">
              <w:r w:rsidRPr="00B74250" w:rsidDel="00B54594">
                <w:rPr>
                  <w:rFonts w:ascii="Arial Narrow" w:hAnsi="Arial Narrow"/>
                  <w:sz w:val="22"/>
                </w:rPr>
                <w:delText>, 5G</w:delText>
              </w:r>
            </w:del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AA235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19DA28B" w14:textId="2021FBF0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97DA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745D005B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55B6" w14:textId="7847512C" w:rsidR="00B74250" w:rsidRPr="00B74250" w:rsidRDefault="00B74250" w:rsidP="00B7425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Ostatné: </w:t>
            </w:r>
          </w:p>
          <w:p w14:paraId="29E18E40" w14:textId="77777777" w:rsidR="00B74250" w:rsidRPr="00B74250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B049E" w14:textId="63020D6D" w:rsidR="00B74250" w:rsidRPr="00B74250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min. GPS, Galileo, </w:t>
            </w:r>
            <w:proofErr w:type="spellStart"/>
            <w:r w:rsidRPr="00B74250">
              <w:rPr>
                <w:rFonts w:ascii="Arial Narrow" w:hAnsi="Arial Narrow"/>
                <w:sz w:val="22"/>
              </w:rPr>
              <w:t>Glonass</w:t>
            </w:r>
            <w:proofErr w:type="spellEnd"/>
            <w:r w:rsidRPr="00B74250">
              <w:rPr>
                <w:rFonts w:ascii="Arial Narrow" w:hAnsi="Arial Narrow"/>
                <w:sz w:val="22"/>
              </w:rPr>
              <w:t>, NFC,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CF34C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A5E728A" w14:textId="52CAE0A1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97DA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54E87507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56423" w14:textId="38E5B5BC" w:rsidR="00B74250" w:rsidRPr="00B74250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Kapacita batérie: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B5AD" w14:textId="77777777" w:rsidR="00B74250" w:rsidRPr="00B74250" w:rsidRDefault="00B74250" w:rsidP="00B7425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min. 5.000 </w:t>
            </w:r>
            <w:proofErr w:type="spellStart"/>
            <w:r w:rsidRPr="00B74250">
              <w:rPr>
                <w:rFonts w:ascii="Arial Narrow" w:hAnsi="Arial Narrow"/>
                <w:sz w:val="22"/>
              </w:rPr>
              <w:t>mAh</w:t>
            </w:r>
            <w:proofErr w:type="spellEnd"/>
          </w:p>
          <w:p w14:paraId="6E5F64C2" w14:textId="77777777" w:rsidR="00B74250" w:rsidRPr="00B74250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962B5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93C99E2" w14:textId="4C187467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97DA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2A04DB" w:rsidRPr="005D1541" w14:paraId="30FAA0FA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2E9B" w14:textId="01ADB879" w:rsidR="002A04DB" w:rsidRPr="00B74250" w:rsidRDefault="002A04DB" w:rsidP="002A04DB">
            <w:pPr>
              <w:rPr>
                <w:rFonts w:ascii="Arial Narrow" w:hAnsi="Arial Narrow"/>
                <w:color w:val="000000"/>
                <w:sz w:val="22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Adaptér a nabíjací kábel: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BE25" w14:textId="77777777" w:rsidR="002A04DB" w:rsidRPr="00AC637D" w:rsidRDefault="002A04DB" w:rsidP="002A04DB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Je požadované v prípade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, ak zariadenie nabíjací kábel s adaptérom neobsahuje</w:t>
            </w:r>
          </w:p>
          <w:p w14:paraId="7298EE7D" w14:textId="5D730894" w:rsidR="002A04DB" w:rsidRPr="00B74250" w:rsidRDefault="002A04DB" w:rsidP="002A04DB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21DE7" w14:textId="77777777" w:rsidR="002A04DB" w:rsidRPr="003C28B1" w:rsidRDefault="002A04DB" w:rsidP="002A04DB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C4227B9" w14:textId="61366D2E" w:rsidR="002A04DB" w:rsidRDefault="002A04DB" w:rsidP="002A04DB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97DA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56394E6A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5636" w14:textId="2851C8D9" w:rsidR="00B74250" w:rsidRPr="00B05D06" w:rsidRDefault="00004EBB" w:rsidP="00004EBB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Verejný obstarávateľ požaduje zabezpečiť dané zariadenia vo verzii  (napr. </w:t>
            </w:r>
            <w:proofErr w:type="spellStart"/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enterprise</w:t>
            </w:r>
            <w:proofErr w:type="spellEnd"/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– pre správu mobilných zariadení), ktoré sa budú dať ďalej zaregistrovať do jednej z nasledujúcich konzol: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67E53" w14:textId="77777777" w:rsidR="00004EBB" w:rsidRPr="00B05D06" w:rsidRDefault="00004EBB" w:rsidP="00004EBB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- Microsoft </w:t>
            </w:r>
            <w:proofErr w:type="spellStart"/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Intune</w:t>
            </w:r>
            <w:proofErr w:type="spellEnd"/>
          </w:p>
          <w:p w14:paraId="7A41BF1C" w14:textId="77777777" w:rsidR="00B74250" w:rsidRPr="00B05D06" w:rsidRDefault="00B74250" w:rsidP="00B74250">
            <w:pPr>
              <w:rPr>
                <w:rFonts w:ascii="Arial Narrow" w:hAnsi="Arial Narrow"/>
                <w:sz w:val="22"/>
              </w:rPr>
            </w:pPr>
            <w:r w:rsidRPr="00B05D06">
              <w:rPr>
                <w:rFonts w:ascii="Arial Narrow" w:hAnsi="Arial Narrow"/>
                <w:sz w:val="22"/>
              </w:rPr>
              <w:t xml:space="preserve">- MDM Samsung </w:t>
            </w:r>
            <w:proofErr w:type="spellStart"/>
            <w:r w:rsidRPr="00B05D06">
              <w:rPr>
                <w:rFonts w:ascii="Arial Narrow" w:hAnsi="Arial Narrow"/>
                <w:sz w:val="22"/>
              </w:rPr>
              <w:t>knox</w:t>
            </w:r>
            <w:proofErr w:type="spellEnd"/>
          </w:p>
          <w:p w14:paraId="474D8B2F" w14:textId="77777777" w:rsidR="00B74250" w:rsidRPr="00B05D06" w:rsidRDefault="00B74250" w:rsidP="00B74250">
            <w:pPr>
              <w:rPr>
                <w:rFonts w:ascii="Arial Narrow" w:hAnsi="Arial Narrow"/>
                <w:sz w:val="22"/>
              </w:rPr>
            </w:pPr>
            <w:r w:rsidRPr="00B05D06">
              <w:rPr>
                <w:rFonts w:ascii="Arial Narrow" w:hAnsi="Arial Narrow"/>
                <w:sz w:val="22"/>
              </w:rPr>
              <w:t xml:space="preserve">- Google </w:t>
            </w:r>
            <w:proofErr w:type="spellStart"/>
            <w:r w:rsidRPr="00B05D06">
              <w:rPr>
                <w:rFonts w:ascii="Arial Narrow" w:hAnsi="Arial Narrow"/>
                <w:sz w:val="22"/>
              </w:rPr>
              <w:t>zero</w:t>
            </w:r>
            <w:proofErr w:type="spellEnd"/>
            <w:r w:rsidRPr="00B05D06">
              <w:rPr>
                <w:rFonts w:ascii="Arial Narrow" w:hAnsi="Arial Narrow"/>
                <w:sz w:val="22"/>
              </w:rPr>
              <w:t xml:space="preserve"> </w:t>
            </w:r>
            <w:proofErr w:type="spellStart"/>
            <w:r w:rsidRPr="00B05D06">
              <w:rPr>
                <w:rFonts w:ascii="Arial Narrow" w:hAnsi="Arial Narrow"/>
                <w:sz w:val="22"/>
              </w:rPr>
              <w:t>touch</w:t>
            </w:r>
            <w:proofErr w:type="spellEnd"/>
          </w:p>
          <w:p w14:paraId="4D3E22B8" w14:textId="221827B0" w:rsidR="00B74250" w:rsidRPr="00B05D06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6C329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B39DF53" w14:textId="00076EC8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597DAC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02F97" w:rsidRPr="005D1541" w14:paraId="76E749E0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18CA1" w14:textId="1156F28A" w:rsidR="00C02F97" w:rsidRPr="00B74250" w:rsidRDefault="00C02F97" w:rsidP="00C02F97">
            <w:pPr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Iné požiadavky: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CCFF5" w14:textId="4FA34F81" w:rsidR="00C02F97" w:rsidRPr="00B74250" w:rsidRDefault="00C02F97" w:rsidP="00C02F97">
            <w:pPr>
              <w:rPr>
                <w:rFonts w:ascii="Arial Narrow" w:hAnsi="Arial Narrow"/>
                <w:sz w:val="22"/>
              </w:rPr>
            </w:pPr>
            <w:r w:rsidRPr="004245A3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Zariadenia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sú požadované</w:t>
            </w:r>
            <w:r w:rsidRPr="004245A3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s min. 3 ročnou aktualizáciou softvéru.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2D12E" w14:textId="77777777" w:rsidR="00C02F97" w:rsidRPr="003C28B1" w:rsidRDefault="00C02F97" w:rsidP="00C02F97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A0FB031" w14:textId="472DEA9E" w:rsidR="00C02F97" w:rsidRPr="00597DAC" w:rsidRDefault="00C02F97" w:rsidP="00C02F97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</w:tbl>
    <w:p w14:paraId="6D2218A5" w14:textId="77777777" w:rsidR="00BE3DAB" w:rsidRDefault="00BE3DAB" w:rsidP="00BE3DAB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50186AA6" w14:textId="77777777" w:rsidR="00BE3DAB" w:rsidRPr="006300AE" w:rsidRDefault="00BE3DAB" w:rsidP="00BE3DAB">
      <w:pPr>
        <w:ind w:left="567"/>
        <w:rPr>
          <w:rFonts w:ascii="Arial Narrow" w:hAnsi="Arial Narrow"/>
          <w:i/>
          <w:iCs/>
          <w:sz w:val="22"/>
          <w:lang w:eastAsia="en-US"/>
        </w:rPr>
      </w:pPr>
      <w:r w:rsidRPr="001D4DB0">
        <w:rPr>
          <w:rFonts w:ascii="Arial Narrow" w:hAnsi="Arial Narrow"/>
          <w:b/>
          <w:i/>
          <w:iCs/>
          <w:sz w:val="24"/>
          <w:u w:val="single"/>
        </w:rPr>
        <w:t>Danej špecifikácii vyhovuje zaradenie od výrobcu Samsung  alebo ekvivalent, ktorý spĺňa uvedené parametre</w:t>
      </w:r>
      <w:r w:rsidRPr="006300AE">
        <w:rPr>
          <w:rFonts w:ascii="Arial Narrow" w:hAnsi="Arial Narrow"/>
          <w:i/>
          <w:iCs/>
          <w:sz w:val="22"/>
        </w:rPr>
        <w:t xml:space="preserve">.  </w:t>
      </w:r>
    </w:p>
    <w:p w14:paraId="53C0541F" w14:textId="77777777" w:rsidR="00BE3DAB" w:rsidRDefault="00BE3DAB" w:rsidP="00BE3DAB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  <w:r>
        <w:rPr>
          <w:rFonts w:ascii="Arial Narrow" w:hAnsi="Arial Narrow"/>
          <w:i/>
          <w:color w:val="000000"/>
          <w:sz w:val="24"/>
          <w:szCs w:val="24"/>
        </w:rPr>
        <w:tab/>
      </w:r>
    </w:p>
    <w:p w14:paraId="3661FC71" w14:textId="77777777" w:rsidR="007955B9" w:rsidRPr="004F2FB9" w:rsidRDefault="007955B9" w:rsidP="007955B9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567"/>
        <w:contextualSpacing/>
        <w:jc w:val="both"/>
        <w:rPr>
          <w:rFonts w:ascii="Arial Narrow" w:hAnsi="Arial Narrow"/>
          <w:i/>
          <w:color w:val="000000"/>
          <w:sz w:val="22"/>
          <w:szCs w:val="22"/>
        </w:rPr>
      </w:pPr>
      <w:r w:rsidRPr="004F2FB9">
        <w:rPr>
          <w:rFonts w:ascii="Arial Narrow" w:hAnsi="Arial Narrow"/>
          <w:b/>
          <w:bCs/>
          <w:i/>
          <w:color w:val="000000"/>
          <w:sz w:val="22"/>
          <w:szCs w:val="22"/>
        </w:rPr>
        <w:t>Definícia akceptovaného ekvivalentu:</w:t>
      </w:r>
      <w:r w:rsidRPr="004F2FB9">
        <w:rPr>
          <w:rFonts w:ascii="Arial Narrow" w:hAnsi="Arial Narrow"/>
          <w:i/>
          <w:color w:val="000000"/>
          <w:sz w:val="22"/>
          <w:szCs w:val="22"/>
        </w:rPr>
        <w:t xml:space="preserve"> </w:t>
      </w:r>
      <w:r w:rsidRPr="004F2FB9">
        <w:rPr>
          <w:rFonts w:ascii="Arial Narrow" w:hAnsi="Arial Narrow"/>
          <w:sz w:val="22"/>
          <w:szCs w:val="22"/>
        </w:rPr>
        <w:t>Pre účely tejto zákazky bude verejný obstarávateľ akceptovať také ponúknuté riešenie uchádzača ako ekvivalent, ktoré bude spĺňať úžitkové, prevádzkové a funkčné charakteristiky, pri zabezpečení požadovaného účelu plnenia a bude spĺňať resp. sa ním dosiahne rovnaká alebo vyššia výkonnostná úroveň v porovnaní s verejným obstarávateľom požadovanými parametrami.</w:t>
      </w:r>
      <w:r w:rsidRPr="004F2FB9">
        <w:rPr>
          <w:rFonts w:ascii="Arial Narrow" w:hAnsi="Arial Narrow"/>
          <w:i/>
          <w:color w:val="000000"/>
          <w:sz w:val="22"/>
          <w:szCs w:val="22"/>
        </w:rPr>
        <w:t xml:space="preserve"> </w:t>
      </w:r>
    </w:p>
    <w:p w14:paraId="42D811AA" w14:textId="77777777" w:rsidR="00CD5AE5" w:rsidRDefault="00CD5AE5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7459C1" w:rsidRPr="005D1541" w14:paraId="3C6ADD1F" w14:textId="77777777" w:rsidTr="001D456F">
        <w:trPr>
          <w:trHeight w:val="21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F710549" w14:textId="77777777" w:rsidR="007459C1" w:rsidRPr="00CA0813" w:rsidRDefault="007459C1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Požadovaná min.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DE4ADB7" w14:textId="77777777" w:rsidR="007459C1" w:rsidRPr="00287FA7" w:rsidRDefault="007459C1" w:rsidP="001D456F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08E92A6A" w14:textId="77777777" w:rsidR="007459C1" w:rsidRPr="00287FA7" w:rsidRDefault="007459C1" w:rsidP="001D456F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14:paraId="740CCB51" w14:textId="77777777" w:rsidR="007459C1" w:rsidRPr="00DA0C20" w:rsidRDefault="007459C1" w:rsidP="001D456F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29E0E614" w14:textId="77777777" w:rsidR="007459C1" w:rsidRPr="00DA0C20" w:rsidRDefault="007459C1" w:rsidP="001D456F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33E7464A" w14:textId="77777777" w:rsidR="007459C1" w:rsidRDefault="007459C1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4A804120" w14:textId="77777777" w:rsidR="007459C1" w:rsidRPr="00CA0813" w:rsidRDefault="007459C1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354F43F7" w14:textId="77777777" w:rsidR="007459C1" w:rsidRPr="00CA0813" w:rsidRDefault="007459C1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14:paraId="3CEF1E51" w14:textId="77777777" w:rsidR="007459C1" w:rsidRPr="00CA0813" w:rsidRDefault="007459C1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7459C1" w:rsidRPr="005D1541" w14:paraId="400338F5" w14:textId="77777777" w:rsidTr="001D456F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6AB1C3FA" w14:textId="3A04722B" w:rsidR="007459C1" w:rsidRPr="00351A66" w:rsidRDefault="007459C1" w:rsidP="007459C1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5  </w:t>
            </w:r>
            <w:r w:rsidRPr="00AC637D">
              <w:rPr>
                <w:rFonts w:ascii="Arial Narrow" w:hAnsi="Arial Narrow"/>
                <w:b/>
                <w:color w:val="000000"/>
                <w:sz w:val="24"/>
                <w:szCs w:val="24"/>
              </w:rPr>
              <w:t xml:space="preserve">Mobilné zariadenie typ </w:t>
            </w:r>
            <w:r>
              <w:rPr>
                <w:rFonts w:ascii="Arial Narrow" w:hAnsi="Arial Narrow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0B8463B" w14:textId="77777777" w:rsidR="007459C1" w:rsidRPr="00204368" w:rsidRDefault="007459C1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86B1B4C" w14:textId="77777777" w:rsidR="007459C1" w:rsidRPr="00204368" w:rsidRDefault="007459C1" w:rsidP="001D456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7459C1" w:rsidRPr="005D1541" w14:paraId="1133C6F9" w14:textId="77777777" w:rsidTr="001D456F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6ACDCB4" w14:textId="77777777" w:rsidR="007459C1" w:rsidRPr="0040428D" w:rsidRDefault="007459C1" w:rsidP="001D456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BCD17" w14:textId="77777777" w:rsidR="007459C1" w:rsidRPr="005D154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417D42E" w14:textId="77777777" w:rsidR="007459C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7459C1" w:rsidRPr="005D1541" w14:paraId="560E8195" w14:textId="77777777" w:rsidTr="001D456F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A650545" w14:textId="77777777" w:rsidR="007459C1" w:rsidRPr="0040428D" w:rsidRDefault="007459C1" w:rsidP="001D456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7CE21" w14:textId="77777777" w:rsidR="007459C1" w:rsidRPr="005D154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4FBAC51" w14:textId="77777777" w:rsidR="007459C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7459C1" w:rsidRPr="005D1541" w14:paraId="6455806F" w14:textId="77777777" w:rsidTr="001D456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58E0906" w14:textId="77777777" w:rsidR="007459C1" w:rsidRPr="0040428D" w:rsidRDefault="007459C1" w:rsidP="001D456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11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4FCE121" w14:textId="114EDCEC" w:rsidR="007459C1" w:rsidRDefault="007459C1" w:rsidP="001D456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7459C1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215</w:t>
            </w: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</w:tr>
      <w:tr w:rsidR="007459C1" w:rsidRPr="005D1541" w14:paraId="72581672" w14:textId="77777777" w:rsidTr="001D456F">
        <w:trPr>
          <w:trHeight w:val="3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F2D0D2C" w14:textId="77777777" w:rsidR="007459C1" w:rsidRPr="002523C2" w:rsidRDefault="007459C1" w:rsidP="001D456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Parameter: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E5F2B93" w14:textId="77777777" w:rsidR="007459C1" w:rsidRPr="002523C2" w:rsidRDefault="007459C1" w:rsidP="001D456F">
            <w:pPr>
              <w:spacing w:line="276" w:lineRule="auto"/>
              <w:contextualSpacing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color w:val="000000"/>
                <w:sz w:val="24"/>
                <w:szCs w:val="24"/>
              </w:rPr>
              <w:t>Špecifikácia: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4177107" w14:textId="77777777" w:rsidR="007459C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459C1" w:rsidRPr="005D1541" w14:paraId="65446F57" w14:textId="77777777" w:rsidTr="001D456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993CD" w14:textId="03DE0E3A" w:rsidR="007459C1" w:rsidRPr="00B74250" w:rsidRDefault="007459C1" w:rsidP="00B74250">
            <w:pPr>
              <w:rPr>
                <w:rFonts w:ascii="Arial Narrow" w:hAnsi="Arial Narrow"/>
                <w:bCs/>
                <w:color w:val="000000"/>
                <w:sz w:val="22"/>
                <w:szCs w:val="24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Rok výroby zariadenia: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72AD" w14:textId="77777777" w:rsidR="00B74250" w:rsidRPr="00B74250" w:rsidRDefault="00B74250" w:rsidP="00B7425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>min. 2023</w:t>
            </w:r>
          </w:p>
          <w:p w14:paraId="0157EB28" w14:textId="77777777" w:rsidR="007459C1" w:rsidRPr="00B74250" w:rsidRDefault="007459C1" w:rsidP="001D456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E4FC2E" w14:textId="77777777" w:rsidR="007459C1" w:rsidRPr="005D154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7FAB2F59" w14:textId="77777777" w:rsidR="007459C1" w:rsidRPr="005D154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7459C1" w:rsidRPr="005D1541" w14:paraId="54CF36F4" w14:textId="77777777" w:rsidTr="001D456F">
        <w:trPr>
          <w:trHeight w:val="26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1ECC6" w14:textId="02B4B25B" w:rsidR="007459C1" w:rsidRPr="00B74250" w:rsidRDefault="007459C1" w:rsidP="00B74250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Operačný Systém: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79FB" w14:textId="77777777" w:rsidR="00FF2E7A" w:rsidRDefault="00B74250" w:rsidP="00FF2E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min. Android 12 </w:t>
            </w:r>
            <w:r w:rsidR="00FF2E7A" w:rsidRPr="00FF2E7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alebo ekvivalent</w:t>
            </w:r>
            <w:r w:rsidR="00FF2E7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,</w:t>
            </w:r>
          </w:p>
          <w:p w14:paraId="1CD6B59C" w14:textId="77777777" w:rsidR="00FF2E7A" w:rsidRDefault="00B74250" w:rsidP="00B74250">
            <w:pPr>
              <w:rPr>
                <w:rFonts w:ascii="Arial Narrow" w:hAnsi="Arial Narrow"/>
                <w:sz w:val="22"/>
              </w:rPr>
            </w:pPr>
            <w:proofErr w:type="spellStart"/>
            <w:r w:rsidRPr="00B74250">
              <w:rPr>
                <w:rFonts w:ascii="Arial Narrow" w:hAnsi="Arial Narrow"/>
                <w:sz w:val="22"/>
              </w:rPr>
              <w:t>open</w:t>
            </w:r>
            <w:proofErr w:type="spellEnd"/>
            <w:r w:rsidRPr="00B74250">
              <w:rPr>
                <w:rFonts w:ascii="Arial Narrow" w:hAnsi="Arial Narrow"/>
                <w:sz w:val="22"/>
              </w:rPr>
              <w:t xml:space="preserve"> </w:t>
            </w:r>
            <w:proofErr w:type="spellStart"/>
            <w:r w:rsidRPr="00B74250">
              <w:rPr>
                <w:rFonts w:ascii="Arial Narrow" w:hAnsi="Arial Narrow"/>
                <w:sz w:val="22"/>
              </w:rPr>
              <w:t>source</w:t>
            </w:r>
            <w:proofErr w:type="spellEnd"/>
            <w:r w:rsidRPr="00B74250">
              <w:rPr>
                <w:rFonts w:ascii="Arial Narrow" w:hAnsi="Arial Narrow"/>
                <w:sz w:val="22"/>
              </w:rPr>
              <w:t xml:space="preserve"> platforma, </w:t>
            </w:r>
          </w:p>
          <w:p w14:paraId="692AFAEA" w14:textId="6E285877" w:rsidR="00B74250" w:rsidRPr="00B74250" w:rsidRDefault="00B74250" w:rsidP="00B7425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>v Slovenskej lokalizácií</w:t>
            </w:r>
          </w:p>
          <w:p w14:paraId="0FE539D4" w14:textId="77777777" w:rsidR="007459C1" w:rsidRPr="00B74250" w:rsidRDefault="007459C1" w:rsidP="001D456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E841F2" w14:textId="77777777" w:rsidR="007459C1" w:rsidRPr="003C28B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5436C923" w14:textId="77777777" w:rsidR="007459C1" w:rsidRPr="005D154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7459C1" w:rsidRPr="005D1541" w14:paraId="3B50BF79" w14:textId="77777777" w:rsidTr="001D456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4D04D" w14:textId="6C932EA4" w:rsidR="007459C1" w:rsidRPr="00B74250" w:rsidRDefault="007459C1" w:rsidP="00B74250">
            <w:pPr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Typ procesora: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3F5D" w14:textId="77777777" w:rsidR="00B74250" w:rsidRPr="00B74250" w:rsidRDefault="00B74250" w:rsidP="00B7425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>min. 64-bitová architektúra</w:t>
            </w:r>
          </w:p>
          <w:p w14:paraId="2F67F41D" w14:textId="77777777" w:rsidR="007459C1" w:rsidRPr="00B74250" w:rsidRDefault="007459C1" w:rsidP="001D456F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after="160" w:line="259" w:lineRule="auto"/>
              <w:ind w:left="0"/>
              <w:contextualSpacing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0CC3B8" w14:textId="77777777" w:rsidR="007459C1" w:rsidRPr="003C28B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EBD32BF" w14:textId="77777777" w:rsidR="007459C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7459C1" w:rsidRPr="005D1541" w14:paraId="42031324" w14:textId="77777777" w:rsidTr="004C52BB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E7831" w14:textId="333CA41B" w:rsidR="007459C1" w:rsidRPr="00B74250" w:rsidDel="007C141D" w:rsidRDefault="007459C1" w:rsidP="00B74250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Kapacita internej pamäte: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6053" w14:textId="77777777" w:rsidR="00B74250" w:rsidRPr="00B74250" w:rsidRDefault="00B74250" w:rsidP="00B7425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>min. 128 GB</w:t>
            </w:r>
          </w:p>
          <w:p w14:paraId="1A75D82E" w14:textId="77777777" w:rsidR="007459C1" w:rsidRPr="00B74250" w:rsidRDefault="007459C1" w:rsidP="001D456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F31129" w14:textId="69C43550" w:rsidR="007459C1" w:rsidRPr="003C28B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E6316E" w14:textId="273E2EC2" w:rsidR="007459C1" w:rsidRDefault="004C52BB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7459C1" w:rsidRPr="005D1541" w14:paraId="0D3E87E1" w14:textId="77777777" w:rsidTr="001D456F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2C5AE" w14:textId="17D5CF2B" w:rsidR="007459C1" w:rsidRPr="00B74250" w:rsidRDefault="007459C1" w:rsidP="00B7425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Kapacita operačnej pamäte: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6750" w14:textId="77777777" w:rsidR="00B74250" w:rsidRPr="00B74250" w:rsidRDefault="00B74250" w:rsidP="00B7425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>min. 6 GB</w:t>
            </w:r>
          </w:p>
          <w:p w14:paraId="2D16973A" w14:textId="77777777" w:rsidR="007459C1" w:rsidRPr="00B74250" w:rsidRDefault="007459C1" w:rsidP="001D456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B45F04" w14:textId="77777777" w:rsidR="007459C1" w:rsidRPr="003C28B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60ADF936" w14:textId="77777777" w:rsidR="007459C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7459C1" w:rsidRPr="005D1541" w14:paraId="0F19DE90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EDAFA" w14:textId="74A2254E" w:rsidR="007459C1" w:rsidRPr="00B74250" w:rsidRDefault="007459C1" w:rsidP="00B74250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Obrazovka: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E20B8" w14:textId="77777777" w:rsidR="00B74250" w:rsidRPr="00B74250" w:rsidRDefault="00B74250" w:rsidP="00B7425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min. dotyková, min. 6,6´´ </w:t>
            </w:r>
          </w:p>
          <w:p w14:paraId="05D35E53" w14:textId="77777777" w:rsidR="007459C1" w:rsidRPr="00B74250" w:rsidRDefault="007459C1" w:rsidP="001D456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D63DCB" w14:textId="77777777" w:rsidR="007459C1" w:rsidRPr="003C28B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6E0D4B97" w14:textId="77777777" w:rsidR="007459C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3890F9EF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F14B2" w14:textId="758F376D" w:rsidR="00B74250" w:rsidRPr="00B74250" w:rsidRDefault="00B74250" w:rsidP="00B7425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lastRenderedPageBreak/>
              <w:t xml:space="preserve">Fotoaparát: </w:t>
            </w:r>
          </w:p>
          <w:p w14:paraId="244425B6" w14:textId="77777777" w:rsidR="00B74250" w:rsidRPr="00B74250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79E0" w14:textId="124E4112" w:rsidR="00B74250" w:rsidRPr="00B74250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B74250">
              <w:rPr>
                <w:rFonts w:ascii="Arial Narrow" w:hAnsi="Arial Narrow"/>
                <w:sz w:val="22"/>
              </w:rPr>
              <w:t>min. 50 Mpx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B8082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D3DD7EA" w14:textId="0815A1C7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002D61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78DCFBC4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E94A3" w14:textId="25D44A14" w:rsidR="00B74250" w:rsidRPr="00B74250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Bezdrôtové technológie: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A500" w14:textId="77777777" w:rsidR="00B74250" w:rsidRPr="00B74250" w:rsidRDefault="00B74250" w:rsidP="00B7425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min. Bluetooth 5.0, Wi-Fi, </w:t>
            </w:r>
          </w:p>
          <w:p w14:paraId="2F09109A" w14:textId="77777777" w:rsidR="00B74250" w:rsidRPr="00B74250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EA044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6E70CA5" w14:textId="40EBFB6D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002D61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695ABA3A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DA790" w14:textId="4C855E54" w:rsidR="00B74250" w:rsidRPr="00B74250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Frekvencie: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8F76" w14:textId="77777777" w:rsidR="00B74250" w:rsidRPr="00B74250" w:rsidRDefault="00B74250" w:rsidP="00B7425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min. 2G (GSM), 3G (HSPA), 4G (LTE), 5G </w:t>
            </w:r>
          </w:p>
          <w:p w14:paraId="5F620AB0" w14:textId="77777777" w:rsidR="00B74250" w:rsidRPr="00B74250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0F7CD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A6F429A" w14:textId="38195DEA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002D61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74250" w:rsidRPr="005D1541" w14:paraId="182B9CF8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525BE" w14:textId="0862BB63" w:rsidR="00B74250" w:rsidRPr="00B74250" w:rsidRDefault="00B74250" w:rsidP="00B7425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Ostatné: </w:t>
            </w:r>
          </w:p>
          <w:p w14:paraId="200F712B" w14:textId="77777777" w:rsidR="00B74250" w:rsidRPr="00B74250" w:rsidRDefault="00B74250" w:rsidP="00B74250">
            <w:pPr>
              <w:rPr>
                <w:rFonts w:ascii="Arial Narrow" w:hAnsi="Arial Narrow"/>
                <w:color w:val="000000"/>
                <w:sz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54F3F" w14:textId="4EBB70B9" w:rsidR="00B74250" w:rsidRPr="00B74250" w:rsidRDefault="00B74250" w:rsidP="00B74250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min. GPS, Galileo, </w:t>
            </w:r>
            <w:proofErr w:type="spellStart"/>
            <w:r w:rsidRPr="00B74250">
              <w:rPr>
                <w:rFonts w:ascii="Arial Narrow" w:hAnsi="Arial Narrow"/>
                <w:sz w:val="22"/>
              </w:rPr>
              <w:t>Glonass</w:t>
            </w:r>
            <w:proofErr w:type="spellEnd"/>
            <w:r w:rsidRPr="00B74250">
              <w:rPr>
                <w:rFonts w:ascii="Arial Narrow" w:hAnsi="Arial Narrow"/>
                <w:sz w:val="22"/>
              </w:rPr>
              <w:t>, NFC,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DE873" w14:textId="77777777" w:rsidR="00B74250" w:rsidRPr="003C28B1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97B3EF8" w14:textId="4034A144" w:rsidR="00B74250" w:rsidRDefault="00B74250" w:rsidP="00B7425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002D61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7459C1" w:rsidRPr="005D1541" w14:paraId="00770B79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5CC0" w14:textId="135D98ED" w:rsidR="007459C1" w:rsidRPr="00B74250" w:rsidRDefault="007459C1" w:rsidP="00B74250">
            <w:pPr>
              <w:rPr>
                <w:rFonts w:ascii="Arial Narrow" w:hAnsi="Arial Narrow"/>
                <w:color w:val="000000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Kapacita batérie: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072F3" w14:textId="050160DC" w:rsidR="00B74250" w:rsidRPr="00B74250" w:rsidRDefault="00B74250" w:rsidP="00B74250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min. </w:t>
            </w:r>
            <w:del w:id="4" w:author="Martina Hlavová" w:date="2024-06-17T10:13:00Z">
              <w:r w:rsidRPr="00B74250" w:rsidDel="00D908B5">
                <w:rPr>
                  <w:rFonts w:ascii="Arial Narrow" w:hAnsi="Arial Narrow"/>
                  <w:sz w:val="22"/>
                </w:rPr>
                <w:delText>5</w:delText>
              </w:r>
            </w:del>
            <w:ins w:id="5" w:author="Martina Hlavová" w:date="2024-06-17T10:13:00Z">
              <w:r w:rsidR="00D908B5">
                <w:rPr>
                  <w:rFonts w:ascii="Arial Narrow" w:hAnsi="Arial Narrow"/>
                  <w:sz w:val="22"/>
                </w:rPr>
                <w:t>4</w:t>
              </w:r>
            </w:ins>
            <w:r w:rsidRPr="00B74250">
              <w:rPr>
                <w:rFonts w:ascii="Arial Narrow" w:hAnsi="Arial Narrow"/>
                <w:sz w:val="22"/>
              </w:rPr>
              <w:t xml:space="preserve">.000 </w:t>
            </w:r>
            <w:proofErr w:type="spellStart"/>
            <w:r w:rsidRPr="00B74250">
              <w:rPr>
                <w:rFonts w:ascii="Arial Narrow" w:hAnsi="Arial Narrow"/>
                <w:sz w:val="22"/>
              </w:rPr>
              <w:t>mAh</w:t>
            </w:r>
            <w:proofErr w:type="spellEnd"/>
          </w:p>
          <w:p w14:paraId="7C7E38C4" w14:textId="77777777" w:rsidR="007459C1" w:rsidRPr="00B74250" w:rsidRDefault="007459C1" w:rsidP="001D456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4C3B2" w14:textId="77777777" w:rsidR="007459C1" w:rsidRPr="003C28B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7BE44D51" w14:textId="3E1B7D94" w:rsidR="007459C1" w:rsidRDefault="00B74250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7459C1" w:rsidRPr="005D1541" w14:paraId="0BCACF67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99FB0" w14:textId="47594B5F" w:rsidR="007459C1" w:rsidRPr="00B74250" w:rsidRDefault="007459C1" w:rsidP="007459C1">
            <w:pPr>
              <w:rPr>
                <w:rFonts w:ascii="Arial Narrow" w:hAnsi="Arial Narrow"/>
                <w:sz w:val="22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Stupeň krytia: </w:t>
            </w:r>
          </w:p>
          <w:p w14:paraId="7FA4EB10" w14:textId="77777777" w:rsidR="007459C1" w:rsidRPr="00B74250" w:rsidRDefault="007459C1" w:rsidP="001D456F">
            <w:pPr>
              <w:rPr>
                <w:rFonts w:ascii="Arial Narrow" w:hAnsi="Arial Narrow"/>
                <w:color w:val="000000"/>
                <w:sz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AB3A1" w14:textId="47AD5A98" w:rsidR="007459C1" w:rsidRPr="00B74250" w:rsidRDefault="00B74250" w:rsidP="001D456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B74250">
              <w:rPr>
                <w:rFonts w:ascii="Arial Narrow" w:hAnsi="Arial Narrow"/>
                <w:sz w:val="22"/>
              </w:rPr>
              <w:t>min. IP68</w:t>
            </w:r>
            <w:bookmarkStart w:id="6" w:name="_GoBack"/>
            <w:bookmarkEnd w:id="6"/>
            <w:del w:id="7" w:author="Martina Hlavová" w:date="2024-06-17T10:13:00Z">
              <w:r w:rsidRPr="00B74250" w:rsidDel="00D908B5">
                <w:rPr>
                  <w:rFonts w:ascii="Arial Narrow" w:hAnsi="Arial Narrow"/>
                  <w:sz w:val="22"/>
                </w:rPr>
                <w:delText>, IP69</w:delText>
              </w:r>
            </w:del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A1A35" w14:textId="77777777" w:rsidR="007459C1" w:rsidRPr="003C28B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3B3C1A54" w14:textId="3FAD625E" w:rsidR="007459C1" w:rsidRDefault="00B74250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2A04DB" w:rsidRPr="005D1541" w14:paraId="3784CEFB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BCEFD" w14:textId="3D44854A" w:rsidR="002A04DB" w:rsidRPr="00B74250" w:rsidRDefault="002A04DB" w:rsidP="002A04DB">
            <w:pPr>
              <w:rPr>
                <w:rFonts w:ascii="Arial Narrow" w:hAnsi="Arial Narrow"/>
                <w:color w:val="000000"/>
                <w:sz w:val="22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Adaptér a nabíjací kábel: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42A0" w14:textId="77777777" w:rsidR="002A04DB" w:rsidRPr="00AC637D" w:rsidRDefault="002A04DB" w:rsidP="002A04DB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Je požadované v prípade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, ak zariadenie nabíjací kábel s adaptérom neobsahuje</w:t>
            </w:r>
          </w:p>
          <w:p w14:paraId="24522C0F" w14:textId="579CA19A" w:rsidR="002A04DB" w:rsidRPr="00B74250" w:rsidRDefault="002A04DB" w:rsidP="002A04DB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0EE52" w14:textId="77777777" w:rsidR="002A04DB" w:rsidRPr="003C28B1" w:rsidRDefault="002A04DB" w:rsidP="002A04DB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A73CCCE" w14:textId="79A3948D" w:rsidR="002A04DB" w:rsidRDefault="002A04DB" w:rsidP="002A04DB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7459C1" w:rsidRPr="005D1541" w14:paraId="205D4ED7" w14:textId="77777777" w:rsidTr="001D456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3875E" w14:textId="6492EDA5" w:rsidR="007459C1" w:rsidRPr="00B05D06" w:rsidRDefault="00004EBB" w:rsidP="00004EBB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Verejný obstarávateľ požaduje zabezpečiť dané zariadenia vo verzii  (napr. </w:t>
            </w:r>
            <w:proofErr w:type="spellStart"/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enterprise</w:t>
            </w:r>
            <w:proofErr w:type="spellEnd"/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– pre správu mobilných zariadení), ktoré sa budú dať ďalej zaregistrovať do jednej z nasledujúcich konzol: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A8E3" w14:textId="77777777" w:rsidR="00004EBB" w:rsidRPr="00B05D06" w:rsidRDefault="00004EBB" w:rsidP="00004EBB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- Microsoft </w:t>
            </w:r>
            <w:proofErr w:type="spellStart"/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Intune</w:t>
            </w:r>
            <w:proofErr w:type="spellEnd"/>
          </w:p>
          <w:p w14:paraId="7CB1F390" w14:textId="77777777" w:rsidR="00B74250" w:rsidRPr="00B05D06" w:rsidRDefault="00B74250" w:rsidP="00B74250">
            <w:pPr>
              <w:rPr>
                <w:rFonts w:ascii="Arial Narrow" w:hAnsi="Arial Narrow"/>
                <w:sz w:val="22"/>
              </w:rPr>
            </w:pPr>
            <w:r w:rsidRPr="00B05D06">
              <w:rPr>
                <w:rFonts w:ascii="Arial Narrow" w:hAnsi="Arial Narrow"/>
                <w:sz w:val="22"/>
              </w:rPr>
              <w:t xml:space="preserve">- MDM Samsung </w:t>
            </w:r>
            <w:proofErr w:type="spellStart"/>
            <w:r w:rsidRPr="00B05D06">
              <w:rPr>
                <w:rFonts w:ascii="Arial Narrow" w:hAnsi="Arial Narrow"/>
                <w:sz w:val="22"/>
              </w:rPr>
              <w:t>knox</w:t>
            </w:r>
            <w:proofErr w:type="spellEnd"/>
          </w:p>
          <w:p w14:paraId="51D9E40E" w14:textId="77777777" w:rsidR="00B74250" w:rsidRPr="00B05D06" w:rsidRDefault="00B74250" w:rsidP="00B74250">
            <w:pPr>
              <w:rPr>
                <w:rFonts w:ascii="Arial Narrow" w:hAnsi="Arial Narrow"/>
                <w:sz w:val="22"/>
              </w:rPr>
            </w:pPr>
            <w:r w:rsidRPr="00B05D06">
              <w:rPr>
                <w:rFonts w:ascii="Arial Narrow" w:hAnsi="Arial Narrow"/>
                <w:sz w:val="22"/>
              </w:rPr>
              <w:t xml:space="preserve">- Google </w:t>
            </w:r>
            <w:proofErr w:type="spellStart"/>
            <w:r w:rsidRPr="00B05D06">
              <w:rPr>
                <w:rFonts w:ascii="Arial Narrow" w:hAnsi="Arial Narrow"/>
                <w:sz w:val="22"/>
              </w:rPr>
              <w:t>zero</w:t>
            </w:r>
            <w:proofErr w:type="spellEnd"/>
            <w:r w:rsidRPr="00B05D06">
              <w:rPr>
                <w:rFonts w:ascii="Arial Narrow" w:hAnsi="Arial Narrow"/>
                <w:sz w:val="22"/>
              </w:rPr>
              <w:t xml:space="preserve"> </w:t>
            </w:r>
            <w:proofErr w:type="spellStart"/>
            <w:r w:rsidRPr="00B05D06">
              <w:rPr>
                <w:rFonts w:ascii="Arial Narrow" w:hAnsi="Arial Narrow"/>
                <w:sz w:val="22"/>
              </w:rPr>
              <w:t>touch</w:t>
            </w:r>
            <w:proofErr w:type="spellEnd"/>
          </w:p>
          <w:p w14:paraId="423CCA36" w14:textId="26DE026F" w:rsidR="007459C1" w:rsidRPr="00B05D06" w:rsidRDefault="007459C1" w:rsidP="0061120C">
            <w:pPr>
              <w:spacing w:line="276" w:lineRule="auto"/>
              <w:contextualSpacing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641C7" w14:textId="77777777" w:rsidR="007459C1" w:rsidRPr="003C28B1" w:rsidRDefault="007459C1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3B636B4" w14:textId="1386CE5A" w:rsidR="007459C1" w:rsidRDefault="00B74250" w:rsidP="001D456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02F97" w:rsidRPr="005D1541" w14:paraId="6670764A" w14:textId="77777777" w:rsidTr="00CE1BE8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3283" w14:textId="6D1555EE" w:rsidR="00C02F97" w:rsidRPr="00B74250" w:rsidRDefault="00C02F97" w:rsidP="00C02F97">
            <w:pPr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Iné požiadavky: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A534" w14:textId="668E7542" w:rsidR="00C02F97" w:rsidRPr="00B74250" w:rsidRDefault="00C02F97" w:rsidP="00C02F97">
            <w:pPr>
              <w:rPr>
                <w:rFonts w:ascii="Arial Narrow" w:hAnsi="Arial Narrow"/>
                <w:sz w:val="22"/>
              </w:rPr>
            </w:pPr>
            <w:r w:rsidRPr="004245A3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Zariadenia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sú požadované</w:t>
            </w:r>
            <w:r w:rsidRPr="004245A3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s min. 3 ročnou aktualizáciou softvéru.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39F05" w14:textId="77777777" w:rsidR="00C02F97" w:rsidRPr="003C28B1" w:rsidRDefault="00C02F97" w:rsidP="00C02F97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F186891" w14:textId="0235511A" w:rsidR="00C02F97" w:rsidRDefault="00C02F97" w:rsidP="00C02F97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</w:tbl>
    <w:p w14:paraId="67B5EAFE" w14:textId="77777777" w:rsidR="00CD5AE5" w:rsidRDefault="00CD5AE5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1467FFBB" w14:textId="77777777" w:rsidR="00BE3DAB" w:rsidRDefault="00BE3DAB" w:rsidP="00BE3DAB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24C06083" w14:textId="77777777" w:rsidR="002B3E90" w:rsidRDefault="00BE3DAB" w:rsidP="00BE3DAB">
      <w:pPr>
        <w:ind w:left="567"/>
        <w:rPr>
          <w:rFonts w:ascii="Arial Narrow" w:hAnsi="Arial Narrow"/>
          <w:i/>
          <w:iCs/>
          <w:sz w:val="22"/>
        </w:rPr>
      </w:pPr>
      <w:r w:rsidRPr="001D4DB0">
        <w:rPr>
          <w:rFonts w:ascii="Arial Narrow" w:hAnsi="Arial Narrow"/>
          <w:b/>
          <w:i/>
          <w:iCs/>
          <w:sz w:val="24"/>
          <w:u w:val="single"/>
        </w:rPr>
        <w:t>Danej špecifikácii vyhovuje zaradenie od výrobcu Samsung  alebo ekvivalent, ktorý spĺňa uvedené parametre</w:t>
      </w:r>
      <w:r w:rsidRPr="006300AE">
        <w:rPr>
          <w:rFonts w:ascii="Arial Narrow" w:hAnsi="Arial Narrow"/>
          <w:i/>
          <w:iCs/>
          <w:sz w:val="22"/>
        </w:rPr>
        <w:t xml:space="preserve">. </w:t>
      </w:r>
    </w:p>
    <w:p w14:paraId="74CA73EF" w14:textId="4EA4D65C" w:rsidR="00BE3DAB" w:rsidRPr="006300AE" w:rsidRDefault="00BE3DAB" w:rsidP="00BE3DAB">
      <w:pPr>
        <w:ind w:left="567"/>
        <w:rPr>
          <w:rFonts w:ascii="Arial Narrow" w:hAnsi="Arial Narrow"/>
          <w:i/>
          <w:iCs/>
          <w:sz w:val="22"/>
          <w:lang w:eastAsia="en-US"/>
        </w:rPr>
      </w:pPr>
      <w:r w:rsidRPr="006300AE">
        <w:rPr>
          <w:rFonts w:ascii="Arial Narrow" w:hAnsi="Arial Narrow"/>
          <w:i/>
          <w:iCs/>
          <w:sz w:val="22"/>
        </w:rPr>
        <w:t xml:space="preserve"> </w:t>
      </w:r>
    </w:p>
    <w:p w14:paraId="6E89020D" w14:textId="77777777" w:rsidR="007955B9" w:rsidRPr="004F2FB9" w:rsidRDefault="00BE3DAB" w:rsidP="007955B9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567"/>
        <w:contextualSpacing/>
        <w:jc w:val="both"/>
        <w:rPr>
          <w:rFonts w:ascii="Arial Narrow" w:hAnsi="Arial Narrow"/>
          <w:i/>
          <w:color w:val="000000"/>
          <w:sz w:val="22"/>
          <w:szCs w:val="22"/>
        </w:rPr>
      </w:pPr>
      <w:r>
        <w:rPr>
          <w:rFonts w:ascii="Arial Narrow" w:hAnsi="Arial Narrow"/>
          <w:i/>
          <w:color w:val="000000"/>
          <w:sz w:val="24"/>
          <w:szCs w:val="24"/>
        </w:rPr>
        <w:tab/>
      </w:r>
      <w:r w:rsidR="007955B9" w:rsidRPr="004F2FB9">
        <w:rPr>
          <w:rFonts w:ascii="Arial Narrow" w:hAnsi="Arial Narrow"/>
          <w:b/>
          <w:bCs/>
          <w:i/>
          <w:color w:val="000000"/>
          <w:sz w:val="22"/>
          <w:szCs w:val="22"/>
        </w:rPr>
        <w:t>Definícia akceptovaného ekvivalentu:</w:t>
      </w:r>
      <w:r w:rsidR="007955B9" w:rsidRPr="004F2FB9">
        <w:rPr>
          <w:rFonts w:ascii="Arial Narrow" w:hAnsi="Arial Narrow"/>
          <w:i/>
          <w:color w:val="000000"/>
          <w:sz w:val="22"/>
          <w:szCs w:val="22"/>
        </w:rPr>
        <w:t xml:space="preserve"> </w:t>
      </w:r>
      <w:r w:rsidR="007955B9" w:rsidRPr="004F2FB9">
        <w:rPr>
          <w:rFonts w:ascii="Arial Narrow" w:hAnsi="Arial Narrow"/>
          <w:sz w:val="22"/>
          <w:szCs w:val="22"/>
        </w:rPr>
        <w:t>Pre účely tejto zákazky bude verejný obstarávateľ akceptovať také ponúknuté riešenie uchádzača ako ekvivalent, ktoré bude spĺňať úžitkové, prevádzkové a funkčné charakteristiky, pri zabezpečení požadovaného účelu plnenia a bude spĺňať resp. sa ním dosiahne rovnaká alebo vyššia výkonnostná úroveň v porovnaní s verejným obstarávateľom požadovanými parametrami.</w:t>
      </w:r>
      <w:r w:rsidR="007955B9" w:rsidRPr="004F2FB9">
        <w:rPr>
          <w:rFonts w:ascii="Arial Narrow" w:hAnsi="Arial Narrow"/>
          <w:i/>
          <w:color w:val="000000"/>
          <w:sz w:val="22"/>
          <w:szCs w:val="22"/>
        </w:rPr>
        <w:t xml:space="preserve"> </w:t>
      </w:r>
    </w:p>
    <w:p w14:paraId="15CE9136" w14:textId="19209134" w:rsidR="00BE3DAB" w:rsidRDefault="00BE3DAB" w:rsidP="00BE3DAB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5BC531C7" w14:textId="77777777" w:rsidR="00741A61" w:rsidRDefault="00741A61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37137610" w14:textId="77777777" w:rsidR="00741A61" w:rsidRDefault="00741A61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6A2FF5B5" w14:textId="75E36BD3" w:rsidR="0057200E" w:rsidRPr="00335D12" w:rsidRDefault="0057200E" w:rsidP="0057200E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 w:cs="Arial"/>
          <w:sz w:val="22"/>
          <w:szCs w:val="22"/>
          <w:u w:val="single"/>
        </w:rPr>
      </w:pPr>
      <w:r w:rsidRPr="00335D12">
        <w:rPr>
          <w:rFonts w:ascii="Arial Narrow" w:hAnsi="Arial Narrow" w:cs="Arial"/>
          <w:sz w:val="22"/>
          <w:szCs w:val="22"/>
          <w:u w:val="single"/>
        </w:rPr>
        <w:t>OSTATNÉ POŽIADAVKY NA PREDMET ZÁKAZKY</w:t>
      </w:r>
    </w:p>
    <w:p w14:paraId="4CF21977" w14:textId="77777777" w:rsidR="0057200E" w:rsidRDefault="0057200E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7EC7B59B" w14:textId="77777777" w:rsidR="00B15DF4" w:rsidRPr="00B15DF4" w:rsidRDefault="00B15DF4" w:rsidP="00B15DF4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spacing w:after="160" w:line="259" w:lineRule="auto"/>
        <w:rPr>
          <w:rFonts w:ascii="Arial Narrow" w:eastAsia="Calibri" w:hAnsi="Arial Narrow" w:cs="Calibri"/>
          <w:sz w:val="22"/>
          <w:szCs w:val="22"/>
        </w:rPr>
      </w:pPr>
      <w:r w:rsidRPr="00B15DF4">
        <w:rPr>
          <w:rFonts w:ascii="Arial Narrow" w:eastAsia="Calibri" w:hAnsi="Arial Narrow" w:cs="Calibri"/>
          <w:sz w:val="22"/>
          <w:szCs w:val="22"/>
        </w:rPr>
        <w:t>Z hľadiska bezpečného využívania mobilných zariadení musia zariadenia spĺňať podmienku primeranej úrovne ochrany osobných údajov, v zmysle rozhodnutí Európskej komisie o primeranosti.</w:t>
      </w:r>
    </w:p>
    <w:p w14:paraId="4E8EF12C" w14:textId="77777777" w:rsidR="00B15DF4" w:rsidRPr="00CC5B7D" w:rsidRDefault="00B15DF4" w:rsidP="00B15DF4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spacing w:after="160" w:line="259" w:lineRule="auto"/>
        <w:rPr>
          <w:rFonts w:ascii="Arial Narrow" w:eastAsia="Calibri" w:hAnsi="Arial Narrow" w:cs="Calibri"/>
          <w:color w:val="000000"/>
          <w:sz w:val="22"/>
          <w:szCs w:val="22"/>
        </w:rPr>
      </w:pPr>
      <w:r w:rsidRPr="00CC5B7D">
        <w:rPr>
          <w:rFonts w:ascii="Arial Narrow" w:eastAsia="Calibri" w:hAnsi="Arial Narrow" w:cs="Calibri"/>
          <w:color w:val="000000"/>
          <w:sz w:val="22"/>
          <w:szCs w:val="22"/>
        </w:rPr>
        <w:t xml:space="preserve">Verejný obstarávateľ si vyhradzuje právo aplikovať </w:t>
      </w:r>
      <w:r w:rsidR="00381B30" w:rsidRPr="00CC5B7D">
        <w:rPr>
          <w:rFonts w:ascii="Arial Narrow" w:eastAsia="Calibri" w:hAnsi="Arial Narrow" w:cs="Calibri"/>
          <w:color w:val="000000"/>
          <w:sz w:val="22"/>
          <w:szCs w:val="22"/>
        </w:rPr>
        <w:t xml:space="preserve">§ 10 ods. 4 platného </w:t>
      </w:r>
      <w:r w:rsidR="00381B30" w:rsidRPr="00CC5B7D">
        <w:rPr>
          <w:rFonts w:ascii="Arial Narrow" w:hAnsi="Arial Narrow"/>
          <w:bCs/>
          <w:color w:val="000000"/>
          <w:sz w:val="22"/>
          <w:szCs w:val="22"/>
        </w:rPr>
        <w:t>zákona č. 343/2015 Z. z. o verejnom obstarávaní a o zmene a doplnení niektorých zákonov v znení neskorších predpisov a o zmene a doplnení niektorých zákonov</w:t>
      </w:r>
      <w:r w:rsidRPr="00CC5B7D">
        <w:rPr>
          <w:rFonts w:ascii="Arial Narrow" w:eastAsia="Calibri" w:hAnsi="Arial Narrow" w:cs="Calibri"/>
          <w:color w:val="000000"/>
          <w:sz w:val="22"/>
          <w:szCs w:val="22"/>
        </w:rPr>
        <w:t xml:space="preserve"> „možnosť obmedziť účasť vo verejnom obstarávaní záujemcovi, uchádzačovi alebo skupine dodávateľov účasť, najmä ich vylúčiť alebo vylúčiť ich ponuku, </w:t>
      </w:r>
      <w:r w:rsidRPr="00CC5B7D">
        <w:rPr>
          <w:rFonts w:ascii="Arial Narrow" w:eastAsia="Calibri" w:hAnsi="Arial Narrow" w:cs="Calibri"/>
          <w:bCs/>
          <w:color w:val="000000"/>
          <w:sz w:val="22"/>
          <w:szCs w:val="22"/>
        </w:rPr>
        <w:t>ak má tento záujemca, uchádzač alebo člen skupiny dodávateľov sídlo v treťom štáte</w:t>
      </w:r>
      <w:r w:rsidRPr="00CC5B7D">
        <w:rPr>
          <w:rFonts w:ascii="Arial Narrow" w:eastAsia="Calibri" w:hAnsi="Arial Narrow" w:cs="Calibri"/>
          <w:color w:val="000000"/>
          <w:sz w:val="22"/>
          <w:szCs w:val="22"/>
        </w:rPr>
        <w:t xml:space="preserve">, s ktorým nemá Slovenská republika alebo Európska únia uzavretú medzinárodnú zmluvu zaručujúcu rovnaký a účinný prístup k verejnému obstarávaniu v tomto treťom štáte pre hospodárske subjekty so sídlom v Slovenskej republike; možno požiadať o nahradenie inej osoby alebo subdodávateľa, ak je osobou z takéhoto tretieho štátu“.   </w:t>
      </w:r>
    </w:p>
    <w:p w14:paraId="5CC6F42F" w14:textId="77777777" w:rsidR="0057200E" w:rsidRDefault="0057200E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34B990EE" w14:textId="77777777" w:rsidR="001025DA" w:rsidRDefault="00D30FA4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  <w:r w:rsidRPr="005D1541">
        <w:rPr>
          <w:rFonts w:ascii="Arial Narrow" w:hAnsi="Arial Narrow"/>
          <w:i/>
          <w:color w:val="000000"/>
          <w:sz w:val="24"/>
          <w:szCs w:val="24"/>
        </w:rPr>
        <w:t>Táto časť súťažných podkladov bude tvoriť neoddeliteľnú súčasť kúpnej zmluvy ako príloha č. 1, ktorú uzatvorí verejný obstarávateľ s úspešným uchádzačom.</w:t>
      </w:r>
    </w:p>
    <w:sectPr w:rsidR="001025DA" w:rsidSect="003539C8">
      <w:pgSz w:w="16838" w:h="11906" w:orient="landscape"/>
      <w:pgMar w:top="1418" w:right="1276" w:bottom="155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5FE3ED" w14:textId="77777777" w:rsidR="007B51BF" w:rsidRDefault="007B51BF" w:rsidP="006E6235">
      <w:r>
        <w:separator/>
      </w:r>
    </w:p>
  </w:endnote>
  <w:endnote w:type="continuationSeparator" w:id="0">
    <w:p w14:paraId="49447E4E" w14:textId="77777777" w:rsidR="007B51BF" w:rsidRDefault="007B51BF" w:rsidP="006E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,Bold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 Narrow,Italic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AE0BB2" w14:textId="77777777" w:rsidR="007B51BF" w:rsidRDefault="007B51BF" w:rsidP="006E6235">
      <w:r>
        <w:separator/>
      </w:r>
    </w:p>
  </w:footnote>
  <w:footnote w:type="continuationSeparator" w:id="0">
    <w:p w14:paraId="60C13314" w14:textId="77777777" w:rsidR="007B51BF" w:rsidRDefault="007B51BF" w:rsidP="006E6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C781F" w14:textId="26F2FF4C" w:rsidR="00CC085D" w:rsidRPr="007C44BA" w:rsidRDefault="00CC085D" w:rsidP="002A636C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9705BE">
      <w:rPr>
        <w:rFonts w:ascii="Arial Narrow" w:hAnsi="Arial Narrow"/>
        <w:sz w:val="18"/>
        <w:szCs w:val="18"/>
      </w:rPr>
      <w:t>Prí</w:t>
    </w:r>
    <w:r>
      <w:rPr>
        <w:rFonts w:ascii="Arial Narrow" w:hAnsi="Arial Narrow"/>
        <w:sz w:val="18"/>
        <w:szCs w:val="18"/>
      </w:rPr>
      <w:t xml:space="preserve">loha č. 1 Opis predmetu zákazky </w:t>
    </w:r>
    <w:r>
      <w:rPr>
        <w:rFonts w:ascii="Arial Narrow" w:hAnsi="Arial Narrow"/>
        <w:sz w:val="18"/>
        <w:szCs w:val="18"/>
        <w:lang w:val="sk-SK"/>
      </w:rPr>
      <w:t>-</w:t>
    </w:r>
    <w:r>
      <w:rPr>
        <w:rFonts w:ascii="Arial Narrow" w:hAnsi="Arial Narrow"/>
        <w:sz w:val="18"/>
        <w:szCs w:val="18"/>
      </w:rPr>
      <w:t xml:space="preserve"> </w:t>
    </w:r>
    <w:r w:rsidRPr="00467A3D">
      <w:rPr>
        <w:rFonts w:ascii="Arial Narrow" w:hAnsi="Arial Narrow"/>
        <w:sz w:val="18"/>
        <w:szCs w:val="18"/>
      </w:rPr>
      <w:t>Vzor vlastného návrhu plnenia</w:t>
    </w:r>
    <w:r>
      <w:rPr>
        <w:rFonts w:ascii="Arial Narrow" w:hAnsi="Arial Narrow"/>
        <w:sz w:val="18"/>
        <w:szCs w:val="18"/>
        <w:lang w:val="sk-SK"/>
      </w:rPr>
      <w:t xml:space="preserve"> – Časť č. 1</w:t>
    </w:r>
  </w:p>
  <w:p w14:paraId="0AB8FCA8" w14:textId="77777777" w:rsidR="00CC085D" w:rsidRDefault="00CC085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6C846F8"/>
    <w:multiLevelType w:val="multilevel"/>
    <w:tmpl w:val="E7EA7CEC"/>
    <w:lvl w:ilvl="0">
      <w:start w:val="1"/>
      <w:numFmt w:val="lowerLetter"/>
      <w:lvlText w:val="%1."/>
      <w:lvlJc w:val="left"/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D9692B"/>
    <w:multiLevelType w:val="hybridMultilevel"/>
    <w:tmpl w:val="CBFAE57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674C8C"/>
    <w:multiLevelType w:val="hybridMultilevel"/>
    <w:tmpl w:val="D8B412E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2A6A73"/>
    <w:multiLevelType w:val="hybridMultilevel"/>
    <w:tmpl w:val="0CF6AB48"/>
    <w:lvl w:ilvl="0" w:tplc="89E238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64F2B1C"/>
    <w:multiLevelType w:val="multilevel"/>
    <w:tmpl w:val="48CC0DEA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8" w15:restartNumberingAfterBreak="0">
    <w:nsid w:val="3A946CBD"/>
    <w:multiLevelType w:val="hybridMultilevel"/>
    <w:tmpl w:val="AA169CAC"/>
    <w:lvl w:ilvl="0" w:tplc="DBB07B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A425D8"/>
    <w:multiLevelType w:val="hybridMultilevel"/>
    <w:tmpl w:val="5CD0FF18"/>
    <w:lvl w:ilvl="0" w:tplc="F89AD1E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B5135"/>
    <w:multiLevelType w:val="hybridMultilevel"/>
    <w:tmpl w:val="6F602EE4"/>
    <w:lvl w:ilvl="0" w:tplc="57A4C7B2">
      <w:numFmt w:val="bullet"/>
      <w:lvlText w:val="-"/>
      <w:lvlJc w:val="left"/>
      <w:pPr>
        <w:ind w:left="1920" w:hanging="360"/>
      </w:pPr>
      <w:rPr>
        <w:rFonts w:ascii="Tahoma" w:eastAsia="Times New Roman" w:hAnsi="Tahoma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7335"/>
        </w:tabs>
        <w:ind w:left="7335" w:hanging="360"/>
      </w:pPr>
    </w:lvl>
    <w:lvl w:ilvl="2" w:tplc="041B0005">
      <w:start w:val="1"/>
      <w:numFmt w:val="decimal"/>
      <w:lvlText w:val="%3."/>
      <w:lvlJc w:val="left"/>
      <w:pPr>
        <w:tabs>
          <w:tab w:val="num" w:pos="8055"/>
        </w:tabs>
        <w:ind w:left="8055" w:hanging="360"/>
      </w:pPr>
    </w:lvl>
    <w:lvl w:ilvl="3" w:tplc="041B0001">
      <w:start w:val="1"/>
      <w:numFmt w:val="decimal"/>
      <w:lvlText w:val="%4."/>
      <w:lvlJc w:val="left"/>
      <w:pPr>
        <w:tabs>
          <w:tab w:val="num" w:pos="8775"/>
        </w:tabs>
        <w:ind w:left="8775" w:hanging="360"/>
      </w:pPr>
    </w:lvl>
    <w:lvl w:ilvl="4" w:tplc="041B0003">
      <w:start w:val="1"/>
      <w:numFmt w:val="decimal"/>
      <w:lvlText w:val="%5."/>
      <w:lvlJc w:val="left"/>
      <w:pPr>
        <w:tabs>
          <w:tab w:val="num" w:pos="9495"/>
        </w:tabs>
        <w:ind w:left="9495" w:hanging="360"/>
      </w:pPr>
    </w:lvl>
    <w:lvl w:ilvl="5" w:tplc="041B0005">
      <w:start w:val="1"/>
      <w:numFmt w:val="decimal"/>
      <w:lvlText w:val="%6."/>
      <w:lvlJc w:val="left"/>
      <w:pPr>
        <w:tabs>
          <w:tab w:val="num" w:pos="10215"/>
        </w:tabs>
        <w:ind w:left="10215" w:hanging="360"/>
      </w:pPr>
    </w:lvl>
    <w:lvl w:ilvl="6" w:tplc="041B0001">
      <w:start w:val="1"/>
      <w:numFmt w:val="decimal"/>
      <w:lvlText w:val="%7."/>
      <w:lvlJc w:val="left"/>
      <w:pPr>
        <w:tabs>
          <w:tab w:val="num" w:pos="10935"/>
        </w:tabs>
        <w:ind w:left="10935" w:hanging="360"/>
      </w:pPr>
    </w:lvl>
    <w:lvl w:ilvl="7" w:tplc="041B0003">
      <w:start w:val="1"/>
      <w:numFmt w:val="decimal"/>
      <w:lvlText w:val="%8."/>
      <w:lvlJc w:val="left"/>
      <w:pPr>
        <w:tabs>
          <w:tab w:val="num" w:pos="11655"/>
        </w:tabs>
        <w:ind w:left="11655" w:hanging="360"/>
      </w:pPr>
    </w:lvl>
    <w:lvl w:ilvl="8" w:tplc="041B0005">
      <w:start w:val="1"/>
      <w:numFmt w:val="decimal"/>
      <w:lvlText w:val="%9."/>
      <w:lvlJc w:val="left"/>
      <w:pPr>
        <w:tabs>
          <w:tab w:val="num" w:pos="12375"/>
        </w:tabs>
        <w:ind w:left="12375" w:hanging="360"/>
      </w:pPr>
    </w:lvl>
  </w:abstractNum>
  <w:abstractNum w:abstractNumId="11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2753E4"/>
    <w:multiLevelType w:val="hybridMultilevel"/>
    <w:tmpl w:val="313ADE62"/>
    <w:lvl w:ilvl="0" w:tplc="DC14779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9A547C1"/>
    <w:multiLevelType w:val="hybridMultilevel"/>
    <w:tmpl w:val="D85254B4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D4E14F2"/>
    <w:multiLevelType w:val="hybridMultilevel"/>
    <w:tmpl w:val="B726C4F0"/>
    <w:lvl w:ilvl="0" w:tplc="041B0001">
      <w:start w:val="1"/>
      <w:numFmt w:val="bullet"/>
      <w:lvlText w:val=""/>
      <w:lvlJc w:val="left"/>
      <w:pPr>
        <w:ind w:left="376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448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20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92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64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36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08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80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526" w:hanging="360"/>
      </w:pPr>
      <w:rPr>
        <w:rFonts w:ascii="Wingdings" w:hAnsi="Wingdings" w:hint="default"/>
      </w:rPr>
    </w:lvl>
  </w:abstractNum>
  <w:abstractNum w:abstractNumId="16" w15:restartNumberingAfterBreak="0">
    <w:nsid w:val="7B1822AB"/>
    <w:multiLevelType w:val="hybridMultilevel"/>
    <w:tmpl w:val="CBE493B4"/>
    <w:lvl w:ilvl="0" w:tplc="D08E551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</w:num>
  <w:num w:numId="4">
    <w:abstractNumId w:val="4"/>
  </w:num>
  <w:num w:numId="5">
    <w:abstractNumId w:val="12"/>
  </w:num>
  <w:num w:numId="6">
    <w:abstractNumId w:val="3"/>
  </w:num>
  <w:num w:numId="7">
    <w:abstractNumId w:val="8"/>
  </w:num>
  <w:num w:numId="8">
    <w:abstractNumId w:val="13"/>
  </w:num>
  <w:num w:numId="9">
    <w:abstractNumId w:val="6"/>
  </w:num>
  <w:num w:numId="10">
    <w:abstractNumId w:val="14"/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5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5"/>
  </w:num>
  <w:num w:numId="17">
    <w:abstractNumId w:val="2"/>
  </w:num>
  <w:num w:numId="18">
    <w:abstractNumId w:val="16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Hlavová">
    <w15:presenceInfo w15:providerId="AD" w15:userId="S-1-5-21-352021142-1903484755-3030794557-1901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AxMDc3MTY0tzQwNjJS0lEKTi0uzszPAykwrQUArg/ueSwAAAA="/>
  </w:docVars>
  <w:rsids>
    <w:rsidRoot w:val="00FC2417"/>
    <w:rsid w:val="0000220B"/>
    <w:rsid w:val="00002477"/>
    <w:rsid w:val="00004EBB"/>
    <w:rsid w:val="000056A1"/>
    <w:rsid w:val="00006A2A"/>
    <w:rsid w:val="0000767C"/>
    <w:rsid w:val="00011DE3"/>
    <w:rsid w:val="00014024"/>
    <w:rsid w:val="00014256"/>
    <w:rsid w:val="000173AD"/>
    <w:rsid w:val="00017898"/>
    <w:rsid w:val="00020F5A"/>
    <w:rsid w:val="00022909"/>
    <w:rsid w:val="00023D4D"/>
    <w:rsid w:val="00032F83"/>
    <w:rsid w:val="000331E5"/>
    <w:rsid w:val="00034986"/>
    <w:rsid w:val="00036BC9"/>
    <w:rsid w:val="00037F14"/>
    <w:rsid w:val="000462BC"/>
    <w:rsid w:val="00046F4A"/>
    <w:rsid w:val="00047122"/>
    <w:rsid w:val="000509DB"/>
    <w:rsid w:val="00053455"/>
    <w:rsid w:val="000541D6"/>
    <w:rsid w:val="000555CC"/>
    <w:rsid w:val="0005793C"/>
    <w:rsid w:val="00057C3F"/>
    <w:rsid w:val="00060BE9"/>
    <w:rsid w:val="00065185"/>
    <w:rsid w:val="00066C4C"/>
    <w:rsid w:val="000707B6"/>
    <w:rsid w:val="0007670C"/>
    <w:rsid w:val="00077BD9"/>
    <w:rsid w:val="00083223"/>
    <w:rsid w:val="00084457"/>
    <w:rsid w:val="00086815"/>
    <w:rsid w:val="0009117B"/>
    <w:rsid w:val="000928A2"/>
    <w:rsid w:val="000935DC"/>
    <w:rsid w:val="00093D39"/>
    <w:rsid w:val="00093E1B"/>
    <w:rsid w:val="00094B0B"/>
    <w:rsid w:val="00096247"/>
    <w:rsid w:val="000A1B45"/>
    <w:rsid w:val="000A58BF"/>
    <w:rsid w:val="000A644D"/>
    <w:rsid w:val="000A7D7C"/>
    <w:rsid w:val="000B1B43"/>
    <w:rsid w:val="000B2E40"/>
    <w:rsid w:val="000B56DD"/>
    <w:rsid w:val="000B63D0"/>
    <w:rsid w:val="000C22C0"/>
    <w:rsid w:val="000C35E6"/>
    <w:rsid w:val="000C3DA1"/>
    <w:rsid w:val="000C61BE"/>
    <w:rsid w:val="000C64A9"/>
    <w:rsid w:val="000C69C7"/>
    <w:rsid w:val="000D0179"/>
    <w:rsid w:val="000D0414"/>
    <w:rsid w:val="000D4C84"/>
    <w:rsid w:val="000E18C6"/>
    <w:rsid w:val="000E2F2D"/>
    <w:rsid w:val="000E511B"/>
    <w:rsid w:val="000E63B6"/>
    <w:rsid w:val="000E6674"/>
    <w:rsid w:val="000F0D0F"/>
    <w:rsid w:val="000F1466"/>
    <w:rsid w:val="000F28BD"/>
    <w:rsid w:val="000F55D5"/>
    <w:rsid w:val="000F5A54"/>
    <w:rsid w:val="001025DA"/>
    <w:rsid w:val="001035E7"/>
    <w:rsid w:val="00110388"/>
    <w:rsid w:val="00110DCF"/>
    <w:rsid w:val="0011477B"/>
    <w:rsid w:val="00115C6E"/>
    <w:rsid w:val="001219C9"/>
    <w:rsid w:val="0012471C"/>
    <w:rsid w:val="00124F41"/>
    <w:rsid w:val="00125D75"/>
    <w:rsid w:val="0012669D"/>
    <w:rsid w:val="001314C8"/>
    <w:rsid w:val="00136CC8"/>
    <w:rsid w:val="001417F0"/>
    <w:rsid w:val="00144801"/>
    <w:rsid w:val="00144AD6"/>
    <w:rsid w:val="001457C1"/>
    <w:rsid w:val="00153E4C"/>
    <w:rsid w:val="00154C42"/>
    <w:rsid w:val="00156EC5"/>
    <w:rsid w:val="00160EF4"/>
    <w:rsid w:val="00161F28"/>
    <w:rsid w:val="00167487"/>
    <w:rsid w:val="001706B2"/>
    <w:rsid w:val="00170E39"/>
    <w:rsid w:val="001720D2"/>
    <w:rsid w:val="00173DF0"/>
    <w:rsid w:val="001741EB"/>
    <w:rsid w:val="001759D8"/>
    <w:rsid w:val="00184372"/>
    <w:rsid w:val="001870C2"/>
    <w:rsid w:val="00191309"/>
    <w:rsid w:val="00191BE7"/>
    <w:rsid w:val="0019364B"/>
    <w:rsid w:val="00193F7D"/>
    <w:rsid w:val="001945DC"/>
    <w:rsid w:val="00195C40"/>
    <w:rsid w:val="001A07DF"/>
    <w:rsid w:val="001A0AF9"/>
    <w:rsid w:val="001A0D56"/>
    <w:rsid w:val="001A1D1B"/>
    <w:rsid w:val="001A4D57"/>
    <w:rsid w:val="001A77CE"/>
    <w:rsid w:val="001B01D3"/>
    <w:rsid w:val="001B0DE7"/>
    <w:rsid w:val="001B2B22"/>
    <w:rsid w:val="001B5406"/>
    <w:rsid w:val="001B56CA"/>
    <w:rsid w:val="001C005D"/>
    <w:rsid w:val="001C094E"/>
    <w:rsid w:val="001C243B"/>
    <w:rsid w:val="001C2515"/>
    <w:rsid w:val="001C7E2D"/>
    <w:rsid w:val="001D058A"/>
    <w:rsid w:val="001D3836"/>
    <w:rsid w:val="001D391E"/>
    <w:rsid w:val="001D456F"/>
    <w:rsid w:val="001D4821"/>
    <w:rsid w:val="001D4DB0"/>
    <w:rsid w:val="001D68FA"/>
    <w:rsid w:val="001E046C"/>
    <w:rsid w:val="001E14D1"/>
    <w:rsid w:val="001E15F0"/>
    <w:rsid w:val="001E4D45"/>
    <w:rsid w:val="001E6CFB"/>
    <w:rsid w:val="001E7DCB"/>
    <w:rsid w:val="001F2625"/>
    <w:rsid w:val="001F5F7A"/>
    <w:rsid w:val="001F668A"/>
    <w:rsid w:val="00200763"/>
    <w:rsid w:val="00201D2A"/>
    <w:rsid w:val="00204368"/>
    <w:rsid w:val="002046ED"/>
    <w:rsid w:val="002123E2"/>
    <w:rsid w:val="00221CB0"/>
    <w:rsid w:val="00223453"/>
    <w:rsid w:val="00225E28"/>
    <w:rsid w:val="00227662"/>
    <w:rsid w:val="00227C6A"/>
    <w:rsid w:val="00231855"/>
    <w:rsid w:val="00231B1D"/>
    <w:rsid w:val="0023466A"/>
    <w:rsid w:val="00234855"/>
    <w:rsid w:val="00235541"/>
    <w:rsid w:val="002358BF"/>
    <w:rsid w:val="00235BF6"/>
    <w:rsid w:val="00236E35"/>
    <w:rsid w:val="00237593"/>
    <w:rsid w:val="00247491"/>
    <w:rsid w:val="002523C2"/>
    <w:rsid w:val="00253B27"/>
    <w:rsid w:val="002546A4"/>
    <w:rsid w:val="00255C82"/>
    <w:rsid w:val="002565F0"/>
    <w:rsid w:val="00257A7E"/>
    <w:rsid w:val="002604B0"/>
    <w:rsid w:val="00261318"/>
    <w:rsid w:val="0026182F"/>
    <w:rsid w:val="002660E0"/>
    <w:rsid w:val="002714FC"/>
    <w:rsid w:val="00272DBA"/>
    <w:rsid w:val="0027306C"/>
    <w:rsid w:val="00273564"/>
    <w:rsid w:val="00273D94"/>
    <w:rsid w:val="00274077"/>
    <w:rsid w:val="0027517E"/>
    <w:rsid w:val="002761BF"/>
    <w:rsid w:val="0027627C"/>
    <w:rsid w:val="0027766D"/>
    <w:rsid w:val="00284A65"/>
    <w:rsid w:val="002855FB"/>
    <w:rsid w:val="00287334"/>
    <w:rsid w:val="002878ED"/>
    <w:rsid w:val="00287E51"/>
    <w:rsid w:val="00287FA7"/>
    <w:rsid w:val="00290D33"/>
    <w:rsid w:val="002918D8"/>
    <w:rsid w:val="0029219A"/>
    <w:rsid w:val="00294459"/>
    <w:rsid w:val="00294F87"/>
    <w:rsid w:val="00297997"/>
    <w:rsid w:val="002A03A0"/>
    <w:rsid w:val="002A04DB"/>
    <w:rsid w:val="002A05ED"/>
    <w:rsid w:val="002A5C4C"/>
    <w:rsid w:val="002A5CB1"/>
    <w:rsid w:val="002A636C"/>
    <w:rsid w:val="002A74A4"/>
    <w:rsid w:val="002B0C85"/>
    <w:rsid w:val="002B16B4"/>
    <w:rsid w:val="002B3C9A"/>
    <w:rsid w:val="002B3E90"/>
    <w:rsid w:val="002B4D0E"/>
    <w:rsid w:val="002C2263"/>
    <w:rsid w:val="002C429A"/>
    <w:rsid w:val="002C4461"/>
    <w:rsid w:val="002C450C"/>
    <w:rsid w:val="002C7BC9"/>
    <w:rsid w:val="002D064F"/>
    <w:rsid w:val="002D1F9E"/>
    <w:rsid w:val="002D3071"/>
    <w:rsid w:val="002D5B04"/>
    <w:rsid w:val="002D6379"/>
    <w:rsid w:val="002D71EA"/>
    <w:rsid w:val="002E0BF8"/>
    <w:rsid w:val="002E0D48"/>
    <w:rsid w:val="002E2C9D"/>
    <w:rsid w:val="002E36C1"/>
    <w:rsid w:val="002E49F8"/>
    <w:rsid w:val="002F0B91"/>
    <w:rsid w:val="002F18A7"/>
    <w:rsid w:val="002F21A5"/>
    <w:rsid w:val="002F578A"/>
    <w:rsid w:val="002F5EC3"/>
    <w:rsid w:val="002F71BE"/>
    <w:rsid w:val="002F7406"/>
    <w:rsid w:val="00300020"/>
    <w:rsid w:val="00300B6B"/>
    <w:rsid w:val="003021F1"/>
    <w:rsid w:val="003023B8"/>
    <w:rsid w:val="00304DC5"/>
    <w:rsid w:val="0030727D"/>
    <w:rsid w:val="00310BFB"/>
    <w:rsid w:val="003148C1"/>
    <w:rsid w:val="00317796"/>
    <w:rsid w:val="00321B75"/>
    <w:rsid w:val="0032505B"/>
    <w:rsid w:val="003253F0"/>
    <w:rsid w:val="0033150A"/>
    <w:rsid w:val="00332786"/>
    <w:rsid w:val="003357A9"/>
    <w:rsid w:val="0034246B"/>
    <w:rsid w:val="00344CCE"/>
    <w:rsid w:val="00344FC8"/>
    <w:rsid w:val="00351832"/>
    <w:rsid w:val="003519FD"/>
    <w:rsid w:val="00351A66"/>
    <w:rsid w:val="0035287F"/>
    <w:rsid w:val="003539C8"/>
    <w:rsid w:val="00363751"/>
    <w:rsid w:val="00363E6B"/>
    <w:rsid w:val="003640ED"/>
    <w:rsid w:val="00364B3C"/>
    <w:rsid w:val="0036725F"/>
    <w:rsid w:val="00370EA0"/>
    <w:rsid w:val="003741A0"/>
    <w:rsid w:val="003752D9"/>
    <w:rsid w:val="00380FFE"/>
    <w:rsid w:val="00381B30"/>
    <w:rsid w:val="00382662"/>
    <w:rsid w:val="00386FA2"/>
    <w:rsid w:val="00393C1C"/>
    <w:rsid w:val="00394B07"/>
    <w:rsid w:val="003974BD"/>
    <w:rsid w:val="003A2EAC"/>
    <w:rsid w:val="003A315D"/>
    <w:rsid w:val="003A451B"/>
    <w:rsid w:val="003A55C3"/>
    <w:rsid w:val="003B06AC"/>
    <w:rsid w:val="003B3DFB"/>
    <w:rsid w:val="003B3E1D"/>
    <w:rsid w:val="003B7BA7"/>
    <w:rsid w:val="003C1217"/>
    <w:rsid w:val="003C156F"/>
    <w:rsid w:val="003C28B1"/>
    <w:rsid w:val="003C2EDC"/>
    <w:rsid w:val="003C3C08"/>
    <w:rsid w:val="003C5F91"/>
    <w:rsid w:val="003D0FBD"/>
    <w:rsid w:val="003D1B32"/>
    <w:rsid w:val="003D2F55"/>
    <w:rsid w:val="003D7909"/>
    <w:rsid w:val="003E072F"/>
    <w:rsid w:val="003E1B6D"/>
    <w:rsid w:val="003E4A01"/>
    <w:rsid w:val="003E4AAD"/>
    <w:rsid w:val="003E5A35"/>
    <w:rsid w:val="003F5778"/>
    <w:rsid w:val="004003BF"/>
    <w:rsid w:val="004008E4"/>
    <w:rsid w:val="0040428D"/>
    <w:rsid w:val="004051D1"/>
    <w:rsid w:val="00407B20"/>
    <w:rsid w:val="0041042C"/>
    <w:rsid w:val="004135CF"/>
    <w:rsid w:val="00416047"/>
    <w:rsid w:val="00417FB1"/>
    <w:rsid w:val="00420286"/>
    <w:rsid w:val="004209D8"/>
    <w:rsid w:val="00420EA0"/>
    <w:rsid w:val="004245A3"/>
    <w:rsid w:val="00426364"/>
    <w:rsid w:val="004307DF"/>
    <w:rsid w:val="004314B0"/>
    <w:rsid w:val="00432E27"/>
    <w:rsid w:val="0043329B"/>
    <w:rsid w:val="00433799"/>
    <w:rsid w:val="00434FBA"/>
    <w:rsid w:val="00435EF1"/>
    <w:rsid w:val="00437AA6"/>
    <w:rsid w:val="004400DD"/>
    <w:rsid w:val="00440497"/>
    <w:rsid w:val="004425C4"/>
    <w:rsid w:val="00444A8B"/>
    <w:rsid w:val="00450251"/>
    <w:rsid w:val="004555E4"/>
    <w:rsid w:val="0045658F"/>
    <w:rsid w:val="00456D0C"/>
    <w:rsid w:val="00456E57"/>
    <w:rsid w:val="0045773B"/>
    <w:rsid w:val="004671F2"/>
    <w:rsid w:val="004710C3"/>
    <w:rsid w:val="004719DF"/>
    <w:rsid w:val="004732A9"/>
    <w:rsid w:val="004738F4"/>
    <w:rsid w:val="00474B79"/>
    <w:rsid w:val="00476D94"/>
    <w:rsid w:val="00477C5F"/>
    <w:rsid w:val="004819EC"/>
    <w:rsid w:val="0048254C"/>
    <w:rsid w:val="004850A8"/>
    <w:rsid w:val="00485F33"/>
    <w:rsid w:val="00486893"/>
    <w:rsid w:val="00492621"/>
    <w:rsid w:val="00494C41"/>
    <w:rsid w:val="00495B3D"/>
    <w:rsid w:val="00496B3B"/>
    <w:rsid w:val="004977F9"/>
    <w:rsid w:val="004A03A3"/>
    <w:rsid w:val="004A1968"/>
    <w:rsid w:val="004A288B"/>
    <w:rsid w:val="004A3D88"/>
    <w:rsid w:val="004A3E44"/>
    <w:rsid w:val="004A497C"/>
    <w:rsid w:val="004A610A"/>
    <w:rsid w:val="004A7B26"/>
    <w:rsid w:val="004B419A"/>
    <w:rsid w:val="004B4B6E"/>
    <w:rsid w:val="004B55A1"/>
    <w:rsid w:val="004C079B"/>
    <w:rsid w:val="004C0A18"/>
    <w:rsid w:val="004C286C"/>
    <w:rsid w:val="004C42D2"/>
    <w:rsid w:val="004C47D1"/>
    <w:rsid w:val="004C4DB5"/>
    <w:rsid w:val="004C52BB"/>
    <w:rsid w:val="004C57ED"/>
    <w:rsid w:val="004C6C94"/>
    <w:rsid w:val="004D361F"/>
    <w:rsid w:val="004D37DE"/>
    <w:rsid w:val="004D4114"/>
    <w:rsid w:val="004D6686"/>
    <w:rsid w:val="004D7571"/>
    <w:rsid w:val="004E24AE"/>
    <w:rsid w:val="004E2562"/>
    <w:rsid w:val="004E35C4"/>
    <w:rsid w:val="004E4230"/>
    <w:rsid w:val="004E5B00"/>
    <w:rsid w:val="004F0D9E"/>
    <w:rsid w:val="004F1B98"/>
    <w:rsid w:val="004F2FB9"/>
    <w:rsid w:val="004F5A62"/>
    <w:rsid w:val="004F770A"/>
    <w:rsid w:val="005000D7"/>
    <w:rsid w:val="0050076A"/>
    <w:rsid w:val="005019F2"/>
    <w:rsid w:val="00503698"/>
    <w:rsid w:val="00503DEC"/>
    <w:rsid w:val="00503E4C"/>
    <w:rsid w:val="00506A8B"/>
    <w:rsid w:val="005109B1"/>
    <w:rsid w:val="0051112A"/>
    <w:rsid w:val="00512971"/>
    <w:rsid w:val="00513182"/>
    <w:rsid w:val="00513884"/>
    <w:rsid w:val="00514F79"/>
    <w:rsid w:val="0051549B"/>
    <w:rsid w:val="00515D0E"/>
    <w:rsid w:val="0052010E"/>
    <w:rsid w:val="0052054C"/>
    <w:rsid w:val="00522B5D"/>
    <w:rsid w:val="00524F06"/>
    <w:rsid w:val="005307AD"/>
    <w:rsid w:val="00531E98"/>
    <w:rsid w:val="00531F90"/>
    <w:rsid w:val="005320BD"/>
    <w:rsid w:val="00534358"/>
    <w:rsid w:val="005354D4"/>
    <w:rsid w:val="00535D56"/>
    <w:rsid w:val="00536FB5"/>
    <w:rsid w:val="00537099"/>
    <w:rsid w:val="0053727C"/>
    <w:rsid w:val="005379EC"/>
    <w:rsid w:val="00542421"/>
    <w:rsid w:val="0054359B"/>
    <w:rsid w:val="00543852"/>
    <w:rsid w:val="00545155"/>
    <w:rsid w:val="00546C33"/>
    <w:rsid w:val="00551550"/>
    <w:rsid w:val="005534C0"/>
    <w:rsid w:val="00553934"/>
    <w:rsid w:val="00554681"/>
    <w:rsid w:val="00554EC0"/>
    <w:rsid w:val="00560CFA"/>
    <w:rsid w:val="0056275E"/>
    <w:rsid w:val="00565125"/>
    <w:rsid w:val="0057053F"/>
    <w:rsid w:val="0057200E"/>
    <w:rsid w:val="00572020"/>
    <w:rsid w:val="0057274E"/>
    <w:rsid w:val="005761F9"/>
    <w:rsid w:val="00576B1E"/>
    <w:rsid w:val="00577102"/>
    <w:rsid w:val="00582B65"/>
    <w:rsid w:val="00582DCF"/>
    <w:rsid w:val="00585864"/>
    <w:rsid w:val="00587AF2"/>
    <w:rsid w:val="00591E2C"/>
    <w:rsid w:val="00592949"/>
    <w:rsid w:val="005A2691"/>
    <w:rsid w:val="005C134D"/>
    <w:rsid w:val="005C1F76"/>
    <w:rsid w:val="005C2EA7"/>
    <w:rsid w:val="005C3221"/>
    <w:rsid w:val="005C3F57"/>
    <w:rsid w:val="005C47AE"/>
    <w:rsid w:val="005C562D"/>
    <w:rsid w:val="005C6837"/>
    <w:rsid w:val="005C6B31"/>
    <w:rsid w:val="005D1541"/>
    <w:rsid w:val="005D450F"/>
    <w:rsid w:val="005D62E2"/>
    <w:rsid w:val="005E43E9"/>
    <w:rsid w:val="005E4798"/>
    <w:rsid w:val="005F0DEE"/>
    <w:rsid w:val="005F4AD5"/>
    <w:rsid w:val="005F5C58"/>
    <w:rsid w:val="00602851"/>
    <w:rsid w:val="00603968"/>
    <w:rsid w:val="006056F6"/>
    <w:rsid w:val="006111C7"/>
    <w:rsid w:val="0061120C"/>
    <w:rsid w:val="00613743"/>
    <w:rsid w:val="00613A8C"/>
    <w:rsid w:val="00616D6D"/>
    <w:rsid w:val="00620377"/>
    <w:rsid w:val="006208A8"/>
    <w:rsid w:val="00623B35"/>
    <w:rsid w:val="006267C8"/>
    <w:rsid w:val="00626CF0"/>
    <w:rsid w:val="0062743D"/>
    <w:rsid w:val="0063212A"/>
    <w:rsid w:val="00634BA5"/>
    <w:rsid w:val="006367A9"/>
    <w:rsid w:val="00637129"/>
    <w:rsid w:val="00641960"/>
    <w:rsid w:val="00641A0B"/>
    <w:rsid w:val="006428AD"/>
    <w:rsid w:val="00643193"/>
    <w:rsid w:val="00643A82"/>
    <w:rsid w:val="006458F5"/>
    <w:rsid w:val="006459FE"/>
    <w:rsid w:val="00645D7C"/>
    <w:rsid w:val="006463D4"/>
    <w:rsid w:val="00650B2A"/>
    <w:rsid w:val="006574B0"/>
    <w:rsid w:val="0066597C"/>
    <w:rsid w:val="00667414"/>
    <w:rsid w:val="006710D7"/>
    <w:rsid w:val="00673178"/>
    <w:rsid w:val="00674DF7"/>
    <w:rsid w:val="00675C28"/>
    <w:rsid w:val="00676C38"/>
    <w:rsid w:val="00680DCA"/>
    <w:rsid w:val="00680FE6"/>
    <w:rsid w:val="00681879"/>
    <w:rsid w:val="00684768"/>
    <w:rsid w:val="00684DA4"/>
    <w:rsid w:val="00685453"/>
    <w:rsid w:val="00685D45"/>
    <w:rsid w:val="00690284"/>
    <w:rsid w:val="00693809"/>
    <w:rsid w:val="00693E11"/>
    <w:rsid w:val="00694833"/>
    <w:rsid w:val="006972C1"/>
    <w:rsid w:val="00697A40"/>
    <w:rsid w:val="006A093E"/>
    <w:rsid w:val="006A1F04"/>
    <w:rsid w:val="006B0EE3"/>
    <w:rsid w:val="006B19B5"/>
    <w:rsid w:val="006B4368"/>
    <w:rsid w:val="006B4B7D"/>
    <w:rsid w:val="006B60A7"/>
    <w:rsid w:val="006C1185"/>
    <w:rsid w:val="006C25A5"/>
    <w:rsid w:val="006C30F1"/>
    <w:rsid w:val="006C6AF5"/>
    <w:rsid w:val="006D7FA2"/>
    <w:rsid w:val="006E30E5"/>
    <w:rsid w:val="006E6235"/>
    <w:rsid w:val="006E757E"/>
    <w:rsid w:val="006F1081"/>
    <w:rsid w:val="006F18C9"/>
    <w:rsid w:val="006F1D8A"/>
    <w:rsid w:val="006F43E6"/>
    <w:rsid w:val="006F473B"/>
    <w:rsid w:val="00701D18"/>
    <w:rsid w:val="00701EE8"/>
    <w:rsid w:val="0070379A"/>
    <w:rsid w:val="007038C7"/>
    <w:rsid w:val="0070437C"/>
    <w:rsid w:val="00705114"/>
    <w:rsid w:val="0070680D"/>
    <w:rsid w:val="007079F2"/>
    <w:rsid w:val="00707DE2"/>
    <w:rsid w:val="007131DE"/>
    <w:rsid w:val="0071581A"/>
    <w:rsid w:val="007168CB"/>
    <w:rsid w:val="0071765A"/>
    <w:rsid w:val="00722396"/>
    <w:rsid w:val="007301F2"/>
    <w:rsid w:val="00730E5B"/>
    <w:rsid w:val="00734EA2"/>
    <w:rsid w:val="00736B62"/>
    <w:rsid w:val="00736D47"/>
    <w:rsid w:val="007373D1"/>
    <w:rsid w:val="00737FAA"/>
    <w:rsid w:val="0074195B"/>
    <w:rsid w:val="00741A61"/>
    <w:rsid w:val="007459C1"/>
    <w:rsid w:val="0074606B"/>
    <w:rsid w:val="00750F28"/>
    <w:rsid w:val="00753316"/>
    <w:rsid w:val="00754972"/>
    <w:rsid w:val="00756566"/>
    <w:rsid w:val="00762C36"/>
    <w:rsid w:val="00762D69"/>
    <w:rsid w:val="00767AB0"/>
    <w:rsid w:val="0077096A"/>
    <w:rsid w:val="00772B9A"/>
    <w:rsid w:val="00773D93"/>
    <w:rsid w:val="0077619F"/>
    <w:rsid w:val="00777901"/>
    <w:rsid w:val="00777BBF"/>
    <w:rsid w:val="00781891"/>
    <w:rsid w:val="00785A4B"/>
    <w:rsid w:val="007955B9"/>
    <w:rsid w:val="00797141"/>
    <w:rsid w:val="00797816"/>
    <w:rsid w:val="007979F3"/>
    <w:rsid w:val="007A0E2D"/>
    <w:rsid w:val="007A7762"/>
    <w:rsid w:val="007A7935"/>
    <w:rsid w:val="007B0538"/>
    <w:rsid w:val="007B1C98"/>
    <w:rsid w:val="007B453C"/>
    <w:rsid w:val="007B51BF"/>
    <w:rsid w:val="007B5340"/>
    <w:rsid w:val="007C141D"/>
    <w:rsid w:val="007C44BA"/>
    <w:rsid w:val="007C7F2F"/>
    <w:rsid w:val="007D2EDC"/>
    <w:rsid w:val="007D35F4"/>
    <w:rsid w:val="007E2863"/>
    <w:rsid w:val="007E382C"/>
    <w:rsid w:val="007E526D"/>
    <w:rsid w:val="007E5819"/>
    <w:rsid w:val="007E69AB"/>
    <w:rsid w:val="007E78E8"/>
    <w:rsid w:val="007F1493"/>
    <w:rsid w:val="007F2775"/>
    <w:rsid w:val="007F32BF"/>
    <w:rsid w:val="007F7EC5"/>
    <w:rsid w:val="00800580"/>
    <w:rsid w:val="00800F37"/>
    <w:rsid w:val="00801478"/>
    <w:rsid w:val="00806B75"/>
    <w:rsid w:val="00811C1E"/>
    <w:rsid w:val="00811CA1"/>
    <w:rsid w:val="0081240C"/>
    <w:rsid w:val="008137AF"/>
    <w:rsid w:val="0081546B"/>
    <w:rsid w:val="00817E49"/>
    <w:rsid w:val="00817ECD"/>
    <w:rsid w:val="00821BB0"/>
    <w:rsid w:val="008231A2"/>
    <w:rsid w:val="008233D8"/>
    <w:rsid w:val="0082545E"/>
    <w:rsid w:val="008312A4"/>
    <w:rsid w:val="00832A25"/>
    <w:rsid w:val="00834AA7"/>
    <w:rsid w:val="00834FE2"/>
    <w:rsid w:val="0083587F"/>
    <w:rsid w:val="00840394"/>
    <w:rsid w:val="00841B13"/>
    <w:rsid w:val="00842BB7"/>
    <w:rsid w:val="008453DC"/>
    <w:rsid w:val="00846F8B"/>
    <w:rsid w:val="00850404"/>
    <w:rsid w:val="008517F5"/>
    <w:rsid w:val="008577C6"/>
    <w:rsid w:val="00857EE8"/>
    <w:rsid w:val="00864F3E"/>
    <w:rsid w:val="00866950"/>
    <w:rsid w:val="0086745F"/>
    <w:rsid w:val="00871C6E"/>
    <w:rsid w:val="0087713E"/>
    <w:rsid w:val="00877804"/>
    <w:rsid w:val="008808C4"/>
    <w:rsid w:val="00881D1B"/>
    <w:rsid w:val="00883CD1"/>
    <w:rsid w:val="008901B0"/>
    <w:rsid w:val="008904A8"/>
    <w:rsid w:val="008905A4"/>
    <w:rsid w:val="00890907"/>
    <w:rsid w:val="00891A71"/>
    <w:rsid w:val="0089417B"/>
    <w:rsid w:val="008964A4"/>
    <w:rsid w:val="0089771D"/>
    <w:rsid w:val="008A058C"/>
    <w:rsid w:val="008A0C49"/>
    <w:rsid w:val="008A1288"/>
    <w:rsid w:val="008A3759"/>
    <w:rsid w:val="008A491D"/>
    <w:rsid w:val="008A597D"/>
    <w:rsid w:val="008B0251"/>
    <w:rsid w:val="008B250C"/>
    <w:rsid w:val="008B55A5"/>
    <w:rsid w:val="008B56B6"/>
    <w:rsid w:val="008C058E"/>
    <w:rsid w:val="008C10DE"/>
    <w:rsid w:val="008C11F3"/>
    <w:rsid w:val="008C420E"/>
    <w:rsid w:val="008C48CA"/>
    <w:rsid w:val="008D0D35"/>
    <w:rsid w:val="008D47A8"/>
    <w:rsid w:val="008D534E"/>
    <w:rsid w:val="008E1AA4"/>
    <w:rsid w:val="008E30D2"/>
    <w:rsid w:val="008E40D1"/>
    <w:rsid w:val="008E5017"/>
    <w:rsid w:val="008E7052"/>
    <w:rsid w:val="008F7633"/>
    <w:rsid w:val="00902B76"/>
    <w:rsid w:val="00912498"/>
    <w:rsid w:val="00912652"/>
    <w:rsid w:val="0091435F"/>
    <w:rsid w:val="009150F1"/>
    <w:rsid w:val="009155A4"/>
    <w:rsid w:val="0092116C"/>
    <w:rsid w:val="00923774"/>
    <w:rsid w:val="009244B7"/>
    <w:rsid w:val="00927C7E"/>
    <w:rsid w:val="00930F80"/>
    <w:rsid w:val="00934059"/>
    <w:rsid w:val="00935F52"/>
    <w:rsid w:val="00936D08"/>
    <w:rsid w:val="0093755F"/>
    <w:rsid w:val="0094396C"/>
    <w:rsid w:val="00944968"/>
    <w:rsid w:val="00944E40"/>
    <w:rsid w:val="0094567A"/>
    <w:rsid w:val="00945A60"/>
    <w:rsid w:val="00945EA5"/>
    <w:rsid w:val="009500B6"/>
    <w:rsid w:val="0095154B"/>
    <w:rsid w:val="009515D4"/>
    <w:rsid w:val="00951A71"/>
    <w:rsid w:val="00955292"/>
    <w:rsid w:val="00956129"/>
    <w:rsid w:val="00961B60"/>
    <w:rsid w:val="009624C9"/>
    <w:rsid w:val="00964845"/>
    <w:rsid w:val="009649DD"/>
    <w:rsid w:val="00970C2D"/>
    <w:rsid w:val="00970C30"/>
    <w:rsid w:val="00973437"/>
    <w:rsid w:val="009744C6"/>
    <w:rsid w:val="00977C19"/>
    <w:rsid w:val="00982293"/>
    <w:rsid w:val="00983050"/>
    <w:rsid w:val="00986551"/>
    <w:rsid w:val="00991BA8"/>
    <w:rsid w:val="00995E31"/>
    <w:rsid w:val="009A2140"/>
    <w:rsid w:val="009A2A7B"/>
    <w:rsid w:val="009A512F"/>
    <w:rsid w:val="009A57B2"/>
    <w:rsid w:val="009A5F82"/>
    <w:rsid w:val="009B06D1"/>
    <w:rsid w:val="009B0743"/>
    <w:rsid w:val="009B21B3"/>
    <w:rsid w:val="009B4615"/>
    <w:rsid w:val="009B467B"/>
    <w:rsid w:val="009B7559"/>
    <w:rsid w:val="009B7FC0"/>
    <w:rsid w:val="009C3D2C"/>
    <w:rsid w:val="009D3D55"/>
    <w:rsid w:val="009D461E"/>
    <w:rsid w:val="009D52D0"/>
    <w:rsid w:val="009D56F3"/>
    <w:rsid w:val="009D6910"/>
    <w:rsid w:val="009D6B56"/>
    <w:rsid w:val="009E1DAD"/>
    <w:rsid w:val="009E4FCD"/>
    <w:rsid w:val="009E5CC7"/>
    <w:rsid w:val="009E5D1A"/>
    <w:rsid w:val="009E6BF4"/>
    <w:rsid w:val="009E7150"/>
    <w:rsid w:val="009E7BD2"/>
    <w:rsid w:val="009F4AE7"/>
    <w:rsid w:val="009F5CA7"/>
    <w:rsid w:val="00A03659"/>
    <w:rsid w:val="00A04F38"/>
    <w:rsid w:val="00A054F6"/>
    <w:rsid w:val="00A068DE"/>
    <w:rsid w:val="00A100B5"/>
    <w:rsid w:val="00A10F16"/>
    <w:rsid w:val="00A166AA"/>
    <w:rsid w:val="00A24FFA"/>
    <w:rsid w:val="00A277A0"/>
    <w:rsid w:val="00A373E5"/>
    <w:rsid w:val="00A4142C"/>
    <w:rsid w:val="00A449C3"/>
    <w:rsid w:val="00A46465"/>
    <w:rsid w:val="00A500AC"/>
    <w:rsid w:val="00A5294D"/>
    <w:rsid w:val="00A54D20"/>
    <w:rsid w:val="00A556EC"/>
    <w:rsid w:val="00A556FD"/>
    <w:rsid w:val="00A55CBC"/>
    <w:rsid w:val="00A57C22"/>
    <w:rsid w:val="00A634A9"/>
    <w:rsid w:val="00A65A42"/>
    <w:rsid w:val="00A71150"/>
    <w:rsid w:val="00A7173B"/>
    <w:rsid w:val="00A74AF9"/>
    <w:rsid w:val="00A7568B"/>
    <w:rsid w:val="00A76134"/>
    <w:rsid w:val="00A827FE"/>
    <w:rsid w:val="00A82F42"/>
    <w:rsid w:val="00A86FA1"/>
    <w:rsid w:val="00A87791"/>
    <w:rsid w:val="00A9253F"/>
    <w:rsid w:val="00A93B22"/>
    <w:rsid w:val="00A949FA"/>
    <w:rsid w:val="00A95243"/>
    <w:rsid w:val="00A96D6B"/>
    <w:rsid w:val="00AA0505"/>
    <w:rsid w:val="00AA18DE"/>
    <w:rsid w:val="00AA5611"/>
    <w:rsid w:val="00AA5719"/>
    <w:rsid w:val="00AA7BFC"/>
    <w:rsid w:val="00AB04D2"/>
    <w:rsid w:val="00AB0DD5"/>
    <w:rsid w:val="00AB2BE8"/>
    <w:rsid w:val="00AB3EA8"/>
    <w:rsid w:val="00AB4463"/>
    <w:rsid w:val="00AB5189"/>
    <w:rsid w:val="00AB6AA5"/>
    <w:rsid w:val="00AC03B9"/>
    <w:rsid w:val="00AC0623"/>
    <w:rsid w:val="00AC1C39"/>
    <w:rsid w:val="00AC3B41"/>
    <w:rsid w:val="00AC4F2A"/>
    <w:rsid w:val="00AC522C"/>
    <w:rsid w:val="00AC59AF"/>
    <w:rsid w:val="00AC5EA7"/>
    <w:rsid w:val="00AC637D"/>
    <w:rsid w:val="00AC67C2"/>
    <w:rsid w:val="00AD0A6C"/>
    <w:rsid w:val="00AD1EF5"/>
    <w:rsid w:val="00AD44DF"/>
    <w:rsid w:val="00AD4707"/>
    <w:rsid w:val="00AD7F5B"/>
    <w:rsid w:val="00AE03DA"/>
    <w:rsid w:val="00AE2568"/>
    <w:rsid w:val="00AE2B8E"/>
    <w:rsid w:val="00AE3542"/>
    <w:rsid w:val="00AE6697"/>
    <w:rsid w:val="00AF024F"/>
    <w:rsid w:val="00AF4AC7"/>
    <w:rsid w:val="00AF4D8C"/>
    <w:rsid w:val="00B00BF5"/>
    <w:rsid w:val="00B04E04"/>
    <w:rsid w:val="00B0545E"/>
    <w:rsid w:val="00B05D06"/>
    <w:rsid w:val="00B104DE"/>
    <w:rsid w:val="00B11702"/>
    <w:rsid w:val="00B11784"/>
    <w:rsid w:val="00B11B1D"/>
    <w:rsid w:val="00B11D58"/>
    <w:rsid w:val="00B15A9D"/>
    <w:rsid w:val="00B15DF4"/>
    <w:rsid w:val="00B17667"/>
    <w:rsid w:val="00B17CE0"/>
    <w:rsid w:val="00B21F8C"/>
    <w:rsid w:val="00B233FF"/>
    <w:rsid w:val="00B235BD"/>
    <w:rsid w:val="00B25EF9"/>
    <w:rsid w:val="00B26B58"/>
    <w:rsid w:val="00B35A87"/>
    <w:rsid w:val="00B4610B"/>
    <w:rsid w:val="00B469D3"/>
    <w:rsid w:val="00B53970"/>
    <w:rsid w:val="00B54594"/>
    <w:rsid w:val="00B54FA5"/>
    <w:rsid w:val="00B5676A"/>
    <w:rsid w:val="00B56DA0"/>
    <w:rsid w:val="00B60143"/>
    <w:rsid w:val="00B651E0"/>
    <w:rsid w:val="00B74250"/>
    <w:rsid w:val="00B747EE"/>
    <w:rsid w:val="00B74A77"/>
    <w:rsid w:val="00B84977"/>
    <w:rsid w:val="00B8756D"/>
    <w:rsid w:val="00B901A9"/>
    <w:rsid w:val="00B90334"/>
    <w:rsid w:val="00B91742"/>
    <w:rsid w:val="00BA1C4B"/>
    <w:rsid w:val="00BA2865"/>
    <w:rsid w:val="00BA461A"/>
    <w:rsid w:val="00BA5443"/>
    <w:rsid w:val="00BA6752"/>
    <w:rsid w:val="00BA70C5"/>
    <w:rsid w:val="00BA770B"/>
    <w:rsid w:val="00BB1536"/>
    <w:rsid w:val="00BB427D"/>
    <w:rsid w:val="00BB6236"/>
    <w:rsid w:val="00BC0109"/>
    <w:rsid w:val="00BC0581"/>
    <w:rsid w:val="00BC1709"/>
    <w:rsid w:val="00BC57BD"/>
    <w:rsid w:val="00BC587A"/>
    <w:rsid w:val="00BD15AD"/>
    <w:rsid w:val="00BD2C40"/>
    <w:rsid w:val="00BD4215"/>
    <w:rsid w:val="00BD55F5"/>
    <w:rsid w:val="00BD61F2"/>
    <w:rsid w:val="00BD6EEC"/>
    <w:rsid w:val="00BD7EC9"/>
    <w:rsid w:val="00BE0E8D"/>
    <w:rsid w:val="00BE0FD9"/>
    <w:rsid w:val="00BE3DAB"/>
    <w:rsid w:val="00BE4713"/>
    <w:rsid w:val="00BE4FBE"/>
    <w:rsid w:val="00BE5671"/>
    <w:rsid w:val="00BF017B"/>
    <w:rsid w:val="00BF0AE1"/>
    <w:rsid w:val="00BF281E"/>
    <w:rsid w:val="00BF4D66"/>
    <w:rsid w:val="00BF60ED"/>
    <w:rsid w:val="00BF6FCA"/>
    <w:rsid w:val="00C00594"/>
    <w:rsid w:val="00C01274"/>
    <w:rsid w:val="00C015B0"/>
    <w:rsid w:val="00C0161E"/>
    <w:rsid w:val="00C01B1C"/>
    <w:rsid w:val="00C020E7"/>
    <w:rsid w:val="00C02F97"/>
    <w:rsid w:val="00C04DC7"/>
    <w:rsid w:val="00C1011A"/>
    <w:rsid w:val="00C10BDE"/>
    <w:rsid w:val="00C11040"/>
    <w:rsid w:val="00C11B1A"/>
    <w:rsid w:val="00C15BC0"/>
    <w:rsid w:val="00C22720"/>
    <w:rsid w:val="00C2286A"/>
    <w:rsid w:val="00C32EBE"/>
    <w:rsid w:val="00C33744"/>
    <w:rsid w:val="00C4243B"/>
    <w:rsid w:val="00C5250F"/>
    <w:rsid w:val="00C53493"/>
    <w:rsid w:val="00C53779"/>
    <w:rsid w:val="00C55288"/>
    <w:rsid w:val="00C5636F"/>
    <w:rsid w:val="00C61439"/>
    <w:rsid w:val="00C61F97"/>
    <w:rsid w:val="00C62CCE"/>
    <w:rsid w:val="00C66F4F"/>
    <w:rsid w:val="00C715DD"/>
    <w:rsid w:val="00C72BC1"/>
    <w:rsid w:val="00C72DCD"/>
    <w:rsid w:val="00C83D2A"/>
    <w:rsid w:val="00C84572"/>
    <w:rsid w:val="00C85957"/>
    <w:rsid w:val="00C85C72"/>
    <w:rsid w:val="00C904FE"/>
    <w:rsid w:val="00CA0813"/>
    <w:rsid w:val="00CA1ED4"/>
    <w:rsid w:val="00CA2E8A"/>
    <w:rsid w:val="00CA4271"/>
    <w:rsid w:val="00CA61A5"/>
    <w:rsid w:val="00CA795B"/>
    <w:rsid w:val="00CC0268"/>
    <w:rsid w:val="00CC085D"/>
    <w:rsid w:val="00CC0A54"/>
    <w:rsid w:val="00CC0C11"/>
    <w:rsid w:val="00CC3993"/>
    <w:rsid w:val="00CC5B7D"/>
    <w:rsid w:val="00CC7BF4"/>
    <w:rsid w:val="00CD0EC1"/>
    <w:rsid w:val="00CD5AE5"/>
    <w:rsid w:val="00CD5CBD"/>
    <w:rsid w:val="00CD7148"/>
    <w:rsid w:val="00CE13E9"/>
    <w:rsid w:val="00CE1BE8"/>
    <w:rsid w:val="00CE528C"/>
    <w:rsid w:val="00CE757C"/>
    <w:rsid w:val="00CE7A61"/>
    <w:rsid w:val="00CE7C25"/>
    <w:rsid w:val="00CF072A"/>
    <w:rsid w:val="00CF1B29"/>
    <w:rsid w:val="00CF671D"/>
    <w:rsid w:val="00D0381E"/>
    <w:rsid w:val="00D03B15"/>
    <w:rsid w:val="00D11129"/>
    <w:rsid w:val="00D1553F"/>
    <w:rsid w:val="00D163B9"/>
    <w:rsid w:val="00D166C8"/>
    <w:rsid w:val="00D16D94"/>
    <w:rsid w:val="00D17141"/>
    <w:rsid w:val="00D20AAB"/>
    <w:rsid w:val="00D22A25"/>
    <w:rsid w:val="00D22AD9"/>
    <w:rsid w:val="00D22B95"/>
    <w:rsid w:val="00D23EB0"/>
    <w:rsid w:val="00D30D03"/>
    <w:rsid w:val="00D30FA4"/>
    <w:rsid w:val="00D315E0"/>
    <w:rsid w:val="00D32727"/>
    <w:rsid w:val="00D33FF3"/>
    <w:rsid w:val="00D36929"/>
    <w:rsid w:val="00D41596"/>
    <w:rsid w:val="00D42C37"/>
    <w:rsid w:val="00D42DD2"/>
    <w:rsid w:val="00D45347"/>
    <w:rsid w:val="00D468FC"/>
    <w:rsid w:val="00D51DD4"/>
    <w:rsid w:val="00D5257C"/>
    <w:rsid w:val="00D527F9"/>
    <w:rsid w:val="00D5473D"/>
    <w:rsid w:val="00D576E1"/>
    <w:rsid w:val="00D66C93"/>
    <w:rsid w:val="00D66F37"/>
    <w:rsid w:val="00D67185"/>
    <w:rsid w:val="00D75E17"/>
    <w:rsid w:val="00D77FE7"/>
    <w:rsid w:val="00D816CC"/>
    <w:rsid w:val="00D83EC3"/>
    <w:rsid w:val="00D908B5"/>
    <w:rsid w:val="00D9150A"/>
    <w:rsid w:val="00D938CF"/>
    <w:rsid w:val="00D94942"/>
    <w:rsid w:val="00D94E51"/>
    <w:rsid w:val="00D96AED"/>
    <w:rsid w:val="00D9790F"/>
    <w:rsid w:val="00DA05EA"/>
    <w:rsid w:val="00DA0C20"/>
    <w:rsid w:val="00DA16AF"/>
    <w:rsid w:val="00DA2828"/>
    <w:rsid w:val="00DA299C"/>
    <w:rsid w:val="00DA47DA"/>
    <w:rsid w:val="00DA58D5"/>
    <w:rsid w:val="00DA7BC4"/>
    <w:rsid w:val="00DB1304"/>
    <w:rsid w:val="00DB1952"/>
    <w:rsid w:val="00DB237F"/>
    <w:rsid w:val="00DB27EC"/>
    <w:rsid w:val="00DB29D3"/>
    <w:rsid w:val="00DB4BD1"/>
    <w:rsid w:val="00DB4DE5"/>
    <w:rsid w:val="00DB4E19"/>
    <w:rsid w:val="00DB6DF1"/>
    <w:rsid w:val="00DC2586"/>
    <w:rsid w:val="00DC6722"/>
    <w:rsid w:val="00DC7266"/>
    <w:rsid w:val="00DC734B"/>
    <w:rsid w:val="00DC7745"/>
    <w:rsid w:val="00DC7FA1"/>
    <w:rsid w:val="00DD1C57"/>
    <w:rsid w:val="00DD26EE"/>
    <w:rsid w:val="00DD33AA"/>
    <w:rsid w:val="00DD34CB"/>
    <w:rsid w:val="00DD34CD"/>
    <w:rsid w:val="00DD5DFA"/>
    <w:rsid w:val="00DD5E63"/>
    <w:rsid w:val="00DD6700"/>
    <w:rsid w:val="00DD762B"/>
    <w:rsid w:val="00DD7933"/>
    <w:rsid w:val="00DE1EF5"/>
    <w:rsid w:val="00DE230D"/>
    <w:rsid w:val="00DE2B4B"/>
    <w:rsid w:val="00DE3DD5"/>
    <w:rsid w:val="00DE4117"/>
    <w:rsid w:val="00DE4C50"/>
    <w:rsid w:val="00DE4F72"/>
    <w:rsid w:val="00DE6451"/>
    <w:rsid w:val="00DE6963"/>
    <w:rsid w:val="00DF49CE"/>
    <w:rsid w:val="00DF78B7"/>
    <w:rsid w:val="00E0209E"/>
    <w:rsid w:val="00E04715"/>
    <w:rsid w:val="00E05266"/>
    <w:rsid w:val="00E05615"/>
    <w:rsid w:val="00E0570A"/>
    <w:rsid w:val="00E06590"/>
    <w:rsid w:val="00E0735C"/>
    <w:rsid w:val="00E1263A"/>
    <w:rsid w:val="00E13733"/>
    <w:rsid w:val="00E152F8"/>
    <w:rsid w:val="00E16C8C"/>
    <w:rsid w:val="00E17226"/>
    <w:rsid w:val="00E1765A"/>
    <w:rsid w:val="00E2082A"/>
    <w:rsid w:val="00E23293"/>
    <w:rsid w:val="00E25256"/>
    <w:rsid w:val="00E2561A"/>
    <w:rsid w:val="00E260DD"/>
    <w:rsid w:val="00E26B3E"/>
    <w:rsid w:val="00E27808"/>
    <w:rsid w:val="00E306FE"/>
    <w:rsid w:val="00E31A2F"/>
    <w:rsid w:val="00E32E21"/>
    <w:rsid w:val="00E3447A"/>
    <w:rsid w:val="00E36325"/>
    <w:rsid w:val="00E37362"/>
    <w:rsid w:val="00E37854"/>
    <w:rsid w:val="00E41863"/>
    <w:rsid w:val="00E42552"/>
    <w:rsid w:val="00E433D6"/>
    <w:rsid w:val="00E520B6"/>
    <w:rsid w:val="00E53022"/>
    <w:rsid w:val="00E56ACF"/>
    <w:rsid w:val="00E572D5"/>
    <w:rsid w:val="00E6153C"/>
    <w:rsid w:val="00E630D9"/>
    <w:rsid w:val="00E642B2"/>
    <w:rsid w:val="00E65441"/>
    <w:rsid w:val="00E6638A"/>
    <w:rsid w:val="00E66EA5"/>
    <w:rsid w:val="00E6724B"/>
    <w:rsid w:val="00E73EBC"/>
    <w:rsid w:val="00E748A8"/>
    <w:rsid w:val="00E74C02"/>
    <w:rsid w:val="00E75784"/>
    <w:rsid w:val="00E776FF"/>
    <w:rsid w:val="00E82DE6"/>
    <w:rsid w:val="00E8426E"/>
    <w:rsid w:val="00E84B28"/>
    <w:rsid w:val="00E85453"/>
    <w:rsid w:val="00E91262"/>
    <w:rsid w:val="00E91AD8"/>
    <w:rsid w:val="00E93267"/>
    <w:rsid w:val="00E96205"/>
    <w:rsid w:val="00EA1188"/>
    <w:rsid w:val="00EA2FAA"/>
    <w:rsid w:val="00EA6134"/>
    <w:rsid w:val="00EB2D91"/>
    <w:rsid w:val="00EB45C1"/>
    <w:rsid w:val="00EB4F8E"/>
    <w:rsid w:val="00EC2048"/>
    <w:rsid w:val="00EC65D1"/>
    <w:rsid w:val="00ED00F9"/>
    <w:rsid w:val="00ED1298"/>
    <w:rsid w:val="00ED2F52"/>
    <w:rsid w:val="00ED3F12"/>
    <w:rsid w:val="00ED5FB4"/>
    <w:rsid w:val="00ED72DF"/>
    <w:rsid w:val="00EE040D"/>
    <w:rsid w:val="00EE2CAF"/>
    <w:rsid w:val="00EE5EC4"/>
    <w:rsid w:val="00EF0B84"/>
    <w:rsid w:val="00EF1320"/>
    <w:rsid w:val="00EF2FCD"/>
    <w:rsid w:val="00F0274A"/>
    <w:rsid w:val="00F02F8D"/>
    <w:rsid w:val="00F167DD"/>
    <w:rsid w:val="00F16A8E"/>
    <w:rsid w:val="00F17129"/>
    <w:rsid w:val="00F216F1"/>
    <w:rsid w:val="00F23EDC"/>
    <w:rsid w:val="00F26090"/>
    <w:rsid w:val="00F27C16"/>
    <w:rsid w:val="00F27F49"/>
    <w:rsid w:val="00F31A9F"/>
    <w:rsid w:val="00F325DC"/>
    <w:rsid w:val="00F33F2C"/>
    <w:rsid w:val="00F3610F"/>
    <w:rsid w:val="00F37090"/>
    <w:rsid w:val="00F432CD"/>
    <w:rsid w:val="00F4377E"/>
    <w:rsid w:val="00F452A3"/>
    <w:rsid w:val="00F4559B"/>
    <w:rsid w:val="00F4677C"/>
    <w:rsid w:val="00F47423"/>
    <w:rsid w:val="00F50D9F"/>
    <w:rsid w:val="00F52DB6"/>
    <w:rsid w:val="00F62BD1"/>
    <w:rsid w:val="00F65324"/>
    <w:rsid w:val="00F731D3"/>
    <w:rsid w:val="00F76979"/>
    <w:rsid w:val="00F80A8F"/>
    <w:rsid w:val="00F80B03"/>
    <w:rsid w:val="00F812C3"/>
    <w:rsid w:val="00F825A4"/>
    <w:rsid w:val="00F82DBC"/>
    <w:rsid w:val="00F8341B"/>
    <w:rsid w:val="00F845FE"/>
    <w:rsid w:val="00F937D8"/>
    <w:rsid w:val="00F942F0"/>
    <w:rsid w:val="00FA2A04"/>
    <w:rsid w:val="00FB0193"/>
    <w:rsid w:val="00FB1455"/>
    <w:rsid w:val="00FB1D89"/>
    <w:rsid w:val="00FC2417"/>
    <w:rsid w:val="00FC3247"/>
    <w:rsid w:val="00FC402A"/>
    <w:rsid w:val="00FC4B93"/>
    <w:rsid w:val="00FC4D0F"/>
    <w:rsid w:val="00FC68E9"/>
    <w:rsid w:val="00FC783A"/>
    <w:rsid w:val="00FD0D23"/>
    <w:rsid w:val="00FD2E21"/>
    <w:rsid w:val="00FD3429"/>
    <w:rsid w:val="00FD4494"/>
    <w:rsid w:val="00FE00F2"/>
    <w:rsid w:val="00FE2552"/>
    <w:rsid w:val="00FF16CE"/>
    <w:rsid w:val="00FF2632"/>
    <w:rsid w:val="00FF2E7A"/>
    <w:rsid w:val="00FF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32A7AC"/>
  <w15:chartTrackingRefBased/>
  <w15:docId w15:val="{AA0759AA-7123-4269-8CBC-C91DA4BB7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  <w:rPr>
      <w:lang w:val="x-none"/>
    </w:rPr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6E6235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rsid w:val="006E6235"/>
    <w:rPr>
      <w:rFonts w:ascii="Arial" w:eastAsia="Times New Roman" w:hAnsi="Arial"/>
      <w:lang w:eastAsia="cs-CZ"/>
    </w:rPr>
  </w:style>
  <w:style w:type="paragraph" w:styleId="Bezriadkovania">
    <w:name w:val="No Spacing"/>
    <w:qFormat/>
    <w:rsid w:val="008D534E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customStyle="1" w:styleId="A3">
    <w:name w:val="A3"/>
    <w:basedOn w:val="Normlny"/>
    <w:rsid w:val="00ED5FB4"/>
    <w:pPr>
      <w:keepNext/>
      <w:widowControl w:val="0"/>
      <w:numPr>
        <w:numId w:val="3"/>
      </w:numPr>
      <w:tabs>
        <w:tab w:val="clear" w:pos="4500"/>
        <w:tab w:val="left" w:pos="14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spacing w:after="240"/>
      <w:jc w:val="both"/>
    </w:pPr>
    <w:rPr>
      <w:rFonts w:eastAsia="Arial"/>
      <w:bCs/>
      <w:color w:val="000000"/>
      <w:lang w:eastAsia="zh-CN"/>
    </w:rPr>
  </w:style>
  <w:style w:type="paragraph" w:customStyle="1" w:styleId="TableParagraph">
    <w:name w:val="Table Paragraph"/>
    <w:basedOn w:val="Normlny"/>
    <w:uiPriority w:val="1"/>
    <w:qFormat/>
    <w:rsid w:val="00A95243"/>
    <w:pPr>
      <w:widowControl w:val="0"/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en-US"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9150F1"/>
    <w:pPr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ObyajntextChar">
    <w:name w:val="Obyčajný text Char"/>
    <w:link w:val="Obyajntext"/>
    <w:uiPriority w:val="99"/>
    <w:rsid w:val="009150F1"/>
    <w:rPr>
      <w:sz w:val="22"/>
      <w:szCs w:val="22"/>
      <w:lang w:eastAsia="en-US"/>
    </w:rPr>
  </w:style>
  <w:style w:type="character" w:customStyle="1" w:styleId="apple-converted-space">
    <w:name w:val="apple-converted-space"/>
    <w:rsid w:val="00F27F49"/>
  </w:style>
  <w:style w:type="paragraph" w:styleId="Zarkazkladnhotextu2">
    <w:name w:val="Body Text Indent 2"/>
    <w:basedOn w:val="Normlny"/>
    <w:link w:val="Zarkazkladnhotextu2Char"/>
    <w:uiPriority w:val="99"/>
    <w:unhideWhenUsed/>
    <w:rsid w:val="00864F3E"/>
    <w:pPr>
      <w:tabs>
        <w:tab w:val="clear" w:pos="2160"/>
        <w:tab w:val="clear" w:pos="2880"/>
        <w:tab w:val="clear" w:pos="4500"/>
      </w:tabs>
      <w:spacing w:after="120" w:line="480" w:lineRule="auto"/>
      <w:ind w:left="283"/>
    </w:pPr>
    <w:rPr>
      <w:rFonts w:ascii="Times New Roman" w:eastAsia="Calibri" w:hAnsi="Times New Roman"/>
      <w:szCs w:val="22"/>
      <w:lang w:eastAsia="en-US" w:bidi="en-US"/>
    </w:rPr>
  </w:style>
  <w:style w:type="character" w:customStyle="1" w:styleId="Zarkazkladnhotextu2Char">
    <w:name w:val="Zarážka základného textu 2 Char"/>
    <w:link w:val="Zarkazkladnhotextu2"/>
    <w:uiPriority w:val="99"/>
    <w:rsid w:val="00864F3E"/>
    <w:rPr>
      <w:rFonts w:ascii="Times New Roman" w:hAnsi="Times New Roman"/>
      <w:szCs w:val="22"/>
      <w:lang w:eastAsia="en-US" w:bidi="en-US"/>
    </w:rPr>
  </w:style>
  <w:style w:type="character" w:customStyle="1" w:styleId="In">
    <w:name w:val="Iné_"/>
    <w:link w:val="In0"/>
    <w:locked/>
    <w:rsid w:val="002B16B4"/>
    <w:rPr>
      <w:rFonts w:ascii="Arial Narrow" w:eastAsia="Arial Narrow" w:hAnsi="Arial Narrow" w:cs="Arial Narrow"/>
      <w:sz w:val="22"/>
      <w:szCs w:val="22"/>
      <w:shd w:val="clear" w:color="auto" w:fill="FFFFFF"/>
    </w:rPr>
  </w:style>
  <w:style w:type="paragraph" w:customStyle="1" w:styleId="In0">
    <w:name w:val="Iné"/>
    <w:basedOn w:val="Normlny"/>
    <w:link w:val="In"/>
    <w:rsid w:val="002B16B4"/>
    <w:pPr>
      <w:widowControl w:val="0"/>
      <w:shd w:val="clear" w:color="auto" w:fill="FFFFFF"/>
      <w:tabs>
        <w:tab w:val="clear" w:pos="2160"/>
        <w:tab w:val="clear" w:pos="2880"/>
        <w:tab w:val="clear" w:pos="4500"/>
      </w:tabs>
    </w:pPr>
    <w:rPr>
      <w:rFonts w:ascii="Arial Narrow" w:eastAsia="Arial Narrow" w:hAnsi="Arial Narrow" w:cs="Arial Narrow"/>
      <w:sz w:val="22"/>
      <w:szCs w:val="22"/>
      <w:lang w:eastAsia="sk-SK"/>
    </w:rPr>
  </w:style>
  <w:style w:type="character" w:customStyle="1" w:styleId="Zkladntext0">
    <w:name w:val="Základný text_"/>
    <w:link w:val="Zkladntext1"/>
    <w:rsid w:val="00420EA0"/>
    <w:rPr>
      <w:rFonts w:ascii="Arial Narrow" w:eastAsia="Arial Narrow" w:hAnsi="Arial Narrow" w:cs="Arial Narrow"/>
      <w:sz w:val="22"/>
      <w:szCs w:val="22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420EA0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60" w:line="264" w:lineRule="auto"/>
    </w:pPr>
    <w:rPr>
      <w:rFonts w:ascii="Arial Narrow" w:eastAsia="Arial Narrow" w:hAnsi="Arial Narrow" w:cs="Arial Narrow"/>
      <w:sz w:val="22"/>
      <w:szCs w:val="22"/>
      <w:lang w:eastAsia="sk-SK"/>
    </w:rPr>
  </w:style>
  <w:style w:type="paragraph" w:customStyle="1" w:styleId="Zkladntext2">
    <w:name w:val="Základný text2"/>
    <w:basedOn w:val="Normlny"/>
    <w:rsid w:val="00420EA0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240" w:after="240" w:line="278" w:lineRule="exact"/>
      <w:ind w:hanging="840"/>
      <w:jc w:val="center"/>
    </w:pPr>
    <w:rPr>
      <w:rFonts w:ascii="Times New Roman" w:hAnsi="Times New Roman"/>
      <w:lang w:val="x-none" w:eastAsia="x-none"/>
    </w:rPr>
  </w:style>
  <w:style w:type="character" w:styleId="PouitHypertextovPrepojenie">
    <w:name w:val="FollowedHyperlink"/>
    <w:uiPriority w:val="99"/>
    <w:semiHidden/>
    <w:unhideWhenUsed/>
    <w:rsid w:val="00E16C8C"/>
    <w:rPr>
      <w:color w:val="954F72"/>
      <w:u w:val="single"/>
    </w:rPr>
  </w:style>
  <w:style w:type="character" w:customStyle="1" w:styleId="Nevyrieenzmienka1">
    <w:name w:val="Nevyriešená zmienka1"/>
    <w:uiPriority w:val="99"/>
    <w:semiHidden/>
    <w:unhideWhenUsed/>
    <w:rsid w:val="00476D94"/>
    <w:rPr>
      <w:color w:val="605E5C"/>
      <w:shd w:val="clear" w:color="auto" w:fill="E1DFDD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890907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890907"/>
    <w:rPr>
      <w:rFonts w:ascii="Arial" w:eastAsia="Times New Roman" w:hAnsi="Arial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7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FA678-444C-47A8-80ED-1F7E73B29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13</Pages>
  <Words>2617</Words>
  <Characters>14920</Characters>
  <Application>Microsoft Office Word</Application>
  <DocSecurity>0</DocSecurity>
  <Lines>124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17502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Galabová</dc:creator>
  <cp:keywords/>
  <cp:lastModifiedBy>Martina Hlavová</cp:lastModifiedBy>
  <cp:revision>9</cp:revision>
  <cp:lastPrinted>2019-10-14T11:20:00Z</cp:lastPrinted>
  <dcterms:created xsi:type="dcterms:W3CDTF">2024-05-28T08:24:00Z</dcterms:created>
  <dcterms:modified xsi:type="dcterms:W3CDTF">2024-06-17T08:13:00Z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93e06a14f7dfe14a0ac099911e5de9dd633438523eedb3e06be32de5d8a02ad7</vt:lpwstr>
  </property>
</Properties>
</file>