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C19" w:rsidRDefault="00975C19" w:rsidP="00C77901">
      <w:pPr>
        <w:jc w:val="center"/>
        <w:rPr>
          <w:rFonts w:asciiTheme="minorHAnsi" w:hAnsiTheme="minorHAnsi" w:cstheme="minorHAnsi"/>
          <w:b/>
          <w:noProof w:val="0"/>
          <w:sz w:val="20"/>
          <w:szCs w:val="20"/>
        </w:rPr>
      </w:pPr>
    </w:p>
    <w:p w:rsidR="003E334A" w:rsidRPr="00C77901" w:rsidRDefault="003E334A"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Dohoda o</w:t>
      </w:r>
      <w:r w:rsidR="00E97D49" w:rsidRPr="00C77901">
        <w:rPr>
          <w:rFonts w:asciiTheme="minorHAnsi" w:hAnsiTheme="minorHAnsi" w:cstheme="minorHAnsi"/>
          <w:b/>
          <w:noProof w:val="0"/>
          <w:sz w:val="20"/>
          <w:szCs w:val="20"/>
        </w:rPr>
        <w:t> </w:t>
      </w:r>
      <w:r w:rsidRPr="00C77901">
        <w:rPr>
          <w:rFonts w:asciiTheme="minorHAnsi" w:hAnsiTheme="minorHAnsi" w:cstheme="minorHAnsi"/>
          <w:b/>
          <w:noProof w:val="0"/>
          <w:sz w:val="20"/>
          <w:szCs w:val="20"/>
        </w:rPr>
        <w:t>mlčanlivosti</w:t>
      </w:r>
      <w:r w:rsidR="00E97D49" w:rsidRPr="00C77901">
        <w:rPr>
          <w:rFonts w:asciiTheme="minorHAnsi" w:hAnsiTheme="minorHAnsi" w:cstheme="minorHAnsi"/>
          <w:b/>
          <w:noProof w:val="0"/>
          <w:sz w:val="20"/>
          <w:szCs w:val="20"/>
        </w:rPr>
        <w:t xml:space="preserve"> ZM/202</w:t>
      </w:r>
      <w:r w:rsidR="001D1F72" w:rsidRPr="00C77901">
        <w:rPr>
          <w:rFonts w:asciiTheme="minorHAnsi" w:hAnsiTheme="minorHAnsi" w:cstheme="minorHAnsi"/>
          <w:b/>
          <w:noProof w:val="0"/>
          <w:sz w:val="20"/>
          <w:szCs w:val="20"/>
        </w:rPr>
        <w:t>4</w:t>
      </w:r>
      <w:r w:rsidR="00E97D49" w:rsidRPr="00C77901">
        <w:rPr>
          <w:rFonts w:asciiTheme="minorHAnsi" w:hAnsiTheme="minorHAnsi" w:cstheme="minorHAnsi"/>
          <w:b/>
          <w:noProof w:val="0"/>
          <w:sz w:val="20"/>
          <w:szCs w:val="20"/>
        </w:rPr>
        <w:t>/</w:t>
      </w:r>
    </w:p>
    <w:p w:rsidR="003E334A" w:rsidRPr="00C77901" w:rsidRDefault="00155CE0" w:rsidP="00C77901">
      <w:pPr>
        <w:jc w:val="center"/>
        <w:rPr>
          <w:rFonts w:asciiTheme="minorHAnsi" w:hAnsiTheme="minorHAnsi" w:cstheme="minorHAnsi"/>
          <w:noProof w:val="0"/>
          <w:sz w:val="20"/>
          <w:szCs w:val="20"/>
        </w:rPr>
      </w:pPr>
      <w:r w:rsidRPr="00C77901">
        <w:rPr>
          <w:rFonts w:asciiTheme="minorHAnsi" w:hAnsiTheme="minorHAnsi" w:cstheme="minorHAnsi"/>
          <w:noProof w:val="0"/>
          <w:sz w:val="20"/>
          <w:szCs w:val="20"/>
        </w:rPr>
        <w:t>uzavretá podľa ustanovenia</w:t>
      </w:r>
      <w:r w:rsidR="003E334A" w:rsidRPr="00C77901">
        <w:rPr>
          <w:rFonts w:asciiTheme="minorHAnsi" w:hAnsiTheme="minorHAnsi" w:cstheme="minorHAnsi"/>
          <w:noProof w:val="0"/>
          <w:sz w:val="20"/>
          <w:szCs w:val="20"/>
        </w:rPr>
        <w:t xml:space="preserve"> § 269 ods. 2 a </w:t>
      </w:r>
      <w:r w:rsidR="00725F91"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 xml:space="preserve">§ 271 zákona č. 513/1991 Zb. Obchodný zákonník </w:t>
      </w:r>
      <w:r w:rsidRPr="00C77901">
        <w:rPr>
          <w:rFonts w:asciiTheme="minorHAnsi" w:hAnsiTheme="minorHAnsi" w:cstheme="minorHAnsi"/>
          <w:noProof w:val="0"/>
          <w:sz w:val="20"/>
          <w:szCs w:val="20"/>
        </w:rPr>
        <w:t>v znení neskorších predpisov</w:t>
      </w:r>
    </w:p>
    <w:p w:rsidR="003E334A" w:rsidRPr="00C77901" w:rsidRDefault="003E334A" w:rsidP="00C77901">
      <w:pPr>
        <w:jc w:val="center"/>
        <w:rPr>
          <w:rFonts w:asciiTheme="minorHAnsi" w:hAnsiTheme="minorHAnsi" w:cstheme="minorHAnsi"/>
          <w:noProof w:val="0"/>
          <w:sz w:val="20"/>
          <w:szCs w:val="20"/>
        </w:rPr>
      </w:pPr>
      <w:r w:rsidRPr="00C77901">
        <w:rPr>
          <w:rFonts w:asciiTheme="minorHAnsi" w:hAnsiTheme="minorHAnsi" w:cstheme="minorHAnsi"/>
          <w:noProof w:val="0"/>
          <w:sz w:val="20"/>
          <w:szCs w:val="20"/>
        </w:rPr>
        <w:t>(ďalej len „</w:t>
      </w:r>
      <w:r w:rsidR="003E6C7F" w:rsidRPr="00C77901">
        <w:rPr>
          <w:rFonts w:asciiTheme="minorHAnsi" w:hAnsiTheme="minorHAnsi" w:cstheme="minorHAnsi"/>
          <w:b/>
          <w:noProof w:val="0"/>
          <w:sz w:val="20"/>
          <w:szCs w:val="20"/>
        </w:rPr>
        <w:t>d</w:t>
      </w:r>
      <w:r w:rsidRPr="00C77901">
        <w:rPr>
          <w:rFonts w:asciiTheme="minorHAnsi" w:hAnsiTheme="minorHAnsi" w:cstheme="minorHAnsi"/>
          <w:b/>
          <w:noProof w:val="0"/>
          <w:sz w:val="20"/>
          <w:szCs w:val="20"/>
        </w:rPr>
        <w:t>ohoda</w:t>
      </w:r>
      <w:r w:rsidRPr="00C77901">
        <w:rPr>
          <w:rFonts w:asciiTheme="minorHAnsi" w:hAnsiTheme="minorHAnsi" w:cstheme="minorHAnsi"/>
          <w:noProof w:val="0"/>
          <w:sz w:val="20"/>
          <w:szCs w:val="20"/>
        </w:rPr>
        <w:t>“)</w:t>
      </w:r>
    </w:p>
    <w:p w:rsidR="003E334A" w:rsidRPr="00C77901" w:rsidRDefault="003E334A" w:rsidP="00C77901">
      <w:pPr>
        <w:jc w:val="both"/>
        <w:rPr>
          <w:rFonts w:asciiTheme="minorHAnsi" w:hAnsiTheme="minorHAnsi" w:cstheme="minorHAnsi"/>
          <w:b/>
          <w:noProof w:val="0"/>
          <w:sz w:val="20"/>
          <w:szCs w:val="20"/>
        </w:rPr>
      </w:pPr>
    </w:p>
    <w:p w:rsidR="003E334A" w:rsidRPr="00C77901" w:rsidRDefault="003E334A" w:rsidP="00C77901">
      <w:pPr>
        <w:jc w:val="both"/>
        <w:rPr>
          <w:rFonts w:asciiTheme="minorHAnsi" w:hAnsiTheme="minorHAnsi" w:cstheme="minorHAnsi"/>
          <w:b/>
          <w:noProof w:val="0"/>
          <w:sz w:val="20"/>
          <w:szCs w:val="20"/>
        </w:rPr>
      </w:pPr>
      <w:r w:rsidRPr="00C77901">
        <w:rPr>
          <w:rFonts w:asciiTheme="minorHAnsi" w:hAnsiTheme="minorHAnsi" w:cstheme="minorHAnsi"/>
          <w:b/>
          <w:noProof w:val="0"/>
          <w:sz w:val="20"/>
          <w:szCs w:val="20"/>
        </w:rPr>
        <w:t>Poskytujúca strana</w:t>
      </w:r>
    </w:p>
    <w:p w:rsidR="003E334A" w:rsidRPr="00C77901" w:rsidRDefault="00534719" w:rsidP="00C77901">
      <w:pPr>
        <w:jc w:val="both"/>
        <w:rPr>
          <w:rFonts w:asciiTheme="minorHAnsi" w:hAnsiTheme="minorHAnsi" w:cstheme="minorHAnsi"/>
          <w:b/>
          <w:noProof w:val="0"/>
          <w:sz w:val="20"/>
          <w:szCs w:val="20"/>
        </w:rPr>
      </w:pPr>
      <w:r w:rsidRPr="00C77901">
        <w:rPr>
          <w:rFonts w:asciiTheme="minorHAnsi" w:hAnsiTheme="minorHAnsi" w:cstheme="minorHAnsi"/>
          <w:noProof w:val="0"/>
          <w:sz w:val="20"/>
          <w:szCs w:val="20"/>
        </w:rPr>
        <w:t>Obchodné meno:</w:t>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00C77901">
        <w:rPr>
          <w:rFonts w:asciiTheme="minorHAnsi" w:hAnsiTheme="minorHAnsi" w:cstheme="minorHAnsi"/>
          <w:noProof w:val="0"/>
          <w:sz w:val="20"/>
          <w:szCs w:val="20"/>
        </w:rPr>
        <w:tab/>
      </w:r>
      <w:r w:rsidR="003E334A" w:rsidRPr="00C77901">
        <w:rPr>
          <w:rFonts w:asciiTheme="minorHAnsi" w:hAnsiTheme="minorHAnsi" w:cstheme="minorHAnsi"/>
          <w:b/>
          <w:noProof w:val="0"/>
          <w:sz w:val="20"/>
          <w:szCs w:val="20"/>
        </w:rPr>
        <w:t>Národná diaľničná spoločnosť, a.s.</w:t>
      </w:r>
    </w:p>
    <w:p w:rsidR="00C142A8" w:rsidRPr="00C77901" w:rsidRDefault="00534719" w:rsidP="00C77901">
      <w:pPr>
        <w:ind w:left="2124" w:hanging="2124"/>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Právna forma</w:t>
      </w:r>
      <w:r w:rsidR="003E334A"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 xml:space="preserve">akciová spoločnosť zapísaná v obchodnom registri </w:t>
      </w:r>
      <w:r w:rsidR="006A5861" w:rsidRPr="00C77901">
        <w:rPr>
          <w:rFonts w:asciiTheme="minorHAnsi" w:hAnsiTheme="minorHAnsi" w:cstheme="minorHAnsi"/>
          <w:noProof w:val="0"/>
          <w:sz w:val="20"/>
          <w:szCs w:val="20"/>
        </w:rPr>
        <w:t>Mestského</w:t>
      </w:r>
      <w:r w:rsidR="003E334A" w:rsidRPr="00C77901">
        <w:rPr>
          <w:rFonts w:asciiTheme="minorHAnsi" w:hAnsiTheme="minorHAnsi" w:cstheme="minorHAnsi"/>
          <w:noProof w:val="0"/>
          <w:sz w:val="20"/>
          <w:szCs w:val="20"/>
        </w:rPr>
        <w:t xml:space="preserve"> súd</w:t>
      </w:r>
      <w:r w:rsidRPr="00C77901">
        <w:rPr>
          <w:rFonts w:asciiTheme="minorHAnsi" w:hAnsiTheme="minorHAnsi" w:cstheme="minorHAnsi"/>
          <w:noProof w:val="0"/>
          <w:sz w:val="20"/>
          <w:szCs w:val="20"/>
        </w:rPr>
        <w:t>u</w:t>
      </w:r>
      <w:r w:rsidR="003E334A" w:rsidRPr="00C77901">
        <w:rPr>
          <w:rFonts w:asciiTheme="minorHAnsi" w:hAnsiTheme="minorHAnsi" w:cstheme="minorHAnsi"/>
          <w:noProof w:val="0"/>
          <w:sz w:val="20"/>
          <w:szCs w:val="20"/>
        </w:rPr>
        <w:t xml:space="preserve"> </w:t>
      </w:r>
    </w:p>
    <w:p w:rsidR="003E334A" w:rsidRPr="00C77901" w:rsidRDefault="003E334A" w:rsidP="00C77901">
      <w:pPr>
        <w:ind w:left="2124" w:firstLine="708"/>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Bratislava I</w:t>
      </w:r>
      <w:r w:rsidR="006A5861" w:rsidRPr="00C77901">
        <w:rPr>
          <w:rFonts w:asciiTheme="minorHAnsi" w:hAnsiTheme="minorHAnsi" w:cstheme="minorHAnsi"/>
          <w:noProof w:val="0"/>
          <w:sz w:val="20"/>
          <w:szCs w:val="20"/>
        </w:rPr>
        <w:t>II</w:t>
      </w:r>
      <w:r w:rsidR="00DA3D05"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Oddiel</w:t>
      </w:r>
      <w:r w:rsidR="00DA3D05" w:rsidRPr="00C77901">
        <w:rPr>
          <w:rFonts w:asciiTheme="minorHAnsi" w:hAnsiTheme="minorHAnsi" w:cstheme="minorHAnsi"/>
          <w:noProof w:val="0"/>
          <w:sz w:val="20"/>
          <w:szCs w:val="20"/>
        </w:rPr>
        <w:t xml:space="preserve">: </w:t>
      </w:r>
      <w:r w:rsidRPr="00C77901">
        <w:rPr>
          <w:rFonts w:asciiTheme="minorHAnsi" w:hAnsiTheme="minorHAnsi" w:cstheme="minorHAnsi"/>
          <w:noProof w:val="0"/>
          <w:sz w:val="20"/>
          <w:szCs w:val="20"/>
        </w:rPr>
        <w:t>Sa, Vložka č.</w:t>
      </w:r>
      <w:r w:rsidR="00C142A8"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xml:space="preserve"> 3518/B</w:t>
      </w:r>
    </w:p>
    <w:p w:rsidR="003E334A" w:rsidRPr="00C77901" w:rsidRDefault="00FF225B"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Sídlo: </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Dúbravská cesta 14, 841 04</w:t>
      </w:r>
      <w:r w:rsidR="00534719"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Bratislava</w:t>
      </w:r>
    </w:p>
    <w:p w:rsidR="003A4C54" w:rsidRPr="00C77901" w:rsidRDefault="003A4C54" w:rsidP="00C77901">
      <w:pPr>
        <w:ind w:left="2830" w:hanging="2830"/>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Štatutárny orgán:</w:t>
      </w:r>
      <w:r w:rsidRPr="00C77901">
        <w:rPr>
          <w:rFonts w:asciiTheme="minorHAnsi" w:hAnsiTheme="minorHAnsi" w:cstheme="minorHAnsi"/>
          <w:noProof w:val="0"/>
          <w:sz w:val="20"/>
          <w:szCs w:val="20"/>
        </w:rPr>
        <w:tab/>
      </w:r>
      <w:r w:rsidR="002F2057" w:rsidRPr="00C77901">
        <w:rPr>
          <w:rFonts w:asciiTheme="minorHAnsi" w:hAnsiTheme="minorHAnsi" w:cstheme="minorHAnsi"/>
          <w:noProof w:val="0"/>
          <w:sz w:val="20"/>
          <w:szCs w:val="20"/>
        </w:rPr>
        <w:t>Ing. Filip Macháček</w:t>
      </w:r>
      <w:r w:rsidRPr="00C77901">
        <w:rPr>
          <w:rFonts w:asciiTheme="minorHAnsi" w:hAnsiTheme="minorHAnsi" w:cstheme="minorHAnsi"/>
          <w:noProof w:val="0"/>
          <w:sz w:val="20"/>
          <w:szCs w:val="20"/>
        </w:rPr>
        <w:t xml:space="preserve">, predseda predstavenstva </w:t>
      </w:r>
      <w:r w:rsidR="00662C2A" w:rsidRPr="00C77901">
        <w:rPr>
          <w:rFonts w:asciiTheme="minorHAnsi" w:hAnsiTheme="minorHAnsi" w:cstheme="minorHAnsi"/>
          <w:noProof w:val="0"/>
          <w:sz w:val="20"/>
          <w:szCs w:val="20"/>
        </w:rPr>
        <w:t>a generálny riaditeľ</w:t>
      </w:r>
    </w:p>
    <w:p w:rsidR="00BE14EB" w:rsidRPr="00C77901" w:rsidRDefault="00BE14EB" w:rsidP="00C77901">
      <w:pPr>
        <w:ind w:left="2830" w:hanging="2830"/>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ab/>
      </w:r>
      <w:r w:rsidR="00C77901" w:rsidRPr="00C77901">
        <w:rPr>
          <w:rFonts w:asciiTheme="minorHAnsi" w:hAnsiTheme="minorHAnsi" w:cstheme="minorHAnsi"/>
          <w:noProof w:val="0"/>
          <w:sz w:val="20"/>
          <w:szCs w:val="20"/>
        </w:rPr>
        <w:t>Mgr. Tomáš Mateička</w:t>
      </w:r>
      <w:r w:rsidR="002F2057" w:rsidRPr="00C77901">
        <w:rPr>
          <w:rFonts w:asciiTheme="minorHAnsi" w:hAnsiTheme="minorHAnsi" w:cstheme="minorHAnsi"/>
          <w:noProof w:val="0"/>
          <w:sz w:val="20"/>
          <w:szCs w:val="20"/>
        </w:rPr>
        <w:t xml:space="preserve">, člen </w:t>
      </w:r>
      <w:r w:rsidRPr="00C77901">
        <w:rPr>
          <w:rFonts w:asciiTheme="minorHAnsi" w:hAnsiTheme="minorHAnsi" w:cstheme="minorHAnsi"/>
          <w:noProof w:val="0"/>
          <w:sz w:val="20"/>
          <w:szCs w:val="20"/>
        </w:rPr>
        <w:t>predstavenstva</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IČO:</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35 919 001</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DIČ: </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2021937775</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IČ pre DPH:</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SK2021937775</w:t>
      </w:r>
    </w:p>
    <w:p w:rsidR="00721D9A" w:rsidRPr="00C77901" w:rsidRDefault="003E334A" w:rsidP="00C77901">
      <w:pPr>
        <w:ind w:left="2830" w:hanging="2830"/>
        <w:outlineLvl w:val="0"/>
        <w:rPr>
          <w:rFonts w:asciiTheme="minorHAnsi" w:hAnsiTheme="minorHAnsi" w:cstheme="minorHAnsi"/>
          <w:sz w:val="20"/>
          <w:szCs w:val="20"/>
        </w:rPr>
      </w:pPr>
      <w:r w:rsidRPr="00C77901">
        <w:rPr>
          <w:rFonts w:asciiTheme="minorHAnsi" w:hAnsiTheme="minorHAnsi" w:cstheme="minorHAnsi"/>
          <w:noProof w:val="0"/>
          <w:sz w:val="20"/>
          <w:szCs w:val="20"/>
        </w:rPr>
        <w:t>Bankové spojenie:</w:t>
      </w:r>
      <w:r w:rsidR="00D32FDB"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007A6113" w:rsidRPr="00C77901">
        <w:rPr>
          <w:rFonts w:asciiTheme="minorHAnsi" w:hAnsiTheme="minorHAnsi" w:cstheme="minorHAnsi"/>
          <w:sz w:val="20"/>
          <w:szCs w:val="20"/>
        </w:rPr>
        <w:t>Štátna pokladnica</w:t>
      </w:r>
    </w:p>
    <w:p w:rsidR="006A3489" w:rsidRPr="00C77901" w:rsidRDefault="00721D9A" w:rsidP="00C77901">
      <w:pPr>
        <w:ind w:left="2410" w:hanging="2410"/>
        <w:outlineLvl w:val="0"/>
        <w:rPr>
          <w:rFonts w:asciiTheme="minorHAnsi" w:hAnsiTheme="minorHAnsi" w:cstheme="minorHAnsi"/>
          <w:sz w:val="20"/>
          <w:szCs w:val="20"/>
        </w:rPr>
      </w:pPr>
      <w:r w:rsidRPr="00C77901">
        <w:rPr>
          <w:rFonts w:asciiTheme="minorHAnsi" w:hAnsiTheme="minorHAnsi" w:cstheme="minorHAnsi"/>
          <w:noProof w:val="0"/>
          <w:sz w:val="20"/>
          <w:szCs w:val="20"/>
        </w:rPr>
        <w:t>Číslo účtu</w:t>
      </w:r>
      <w:r w:rsidRPr="00C77901">
        <w:rPr>
          <w:rFonts w:asciiTheme="minorHAnsi" w:hAnsiTheme="minorHAnsi" w:cstheme="minorHAnsi"/>
          <w:spacing w:val="-1"/>
          <w:sz w:val="20"/>
          <w:szCs w:val="20"/>
        </w:rPr>
        <w:t xml:space="preserve"> IBAN</w:t>
      </w:r>
      <w:r w:rsidRPr="00C77901">
        <w:rPr>
          <w:rFonts w:asciiTheme="minorHAnsi" w:hAnsiTheme="minorHAnsi" w:cstheme="minorHAnsi"/>
          <w:sz w:val="20"/>
          <w:szCs w:val="20"/>
        </w:rPr>
        <w:t xml:space="preserve">:         </w:t>
      </w:r>
      <w:r w:rsidR="00117E91" w:rsidRPr="00C77901">
        <w:rPr>
          <w:rFonts w:asciiTheme="minorHAnsi" w:hAnsiTheme="minorHAnsi" w:cstheme="minorHAnsi"/>
          <w:sz w:val="20"/>
          <w:szCs w:val="20"/>
        </w:rPr>
        <w:t xml:space="preserve">      </w:t>
      </w:r>
      <w:r w:rsidR="00D32FDB" w:rsidRPr="00C77901">
        <w:rPr>
          <w:rFonts w:asciiTheme="minorHAnsi" w:hAnsiTheme="minorHAnsi" w:cstheme="minorHAnsi"/>
          <w:sz w:val="20"/>
          <w:szCs w:val="20"/>
        </w:rPr>
        <w:tab/>
      </w:r>
      <w:r w:rsidR="00D32FDB" w:rsidRPr="00C77901">
        <w:rPr>
          <w:rFonts w:asciiTheme="minorHAnsi" w:hAnsiTheme="minorHAnsi" w:cstheme="minorHAnsi"/>
          <w:sz w:val="20"/>
          <w:szCs w:val="20"/>
        </w:rPr>
        <w:tab/>
      </w:r>
      <w:r w:rsidR="006A3489" w:rsidRPr="00C77901">
        <w:rPr>
          <w:rFonts w:asciiTheme="minorHAnsi" w:hAnsiTheme="minorHAnsi" w:cstheme="minorHAnsi"/>
          <w:sz w:val="20"/>
          <w:szCs w:val="20"/>
        </w:rPr>
        <w:t xml:space="preserve">SK95 8180 0000 0070 0069 4593 </w:t>
      </w:r>
    </w:p>
    <w:p w:rsidR="00E16627" w:rsidRPr="00C77901" w:rsidRDefault="00E16627" w:rsidP="00C77901">
      <w:pPr>
        <w:ind w:left="2410" w:hanging="2410"/>
        <w:outlineLvl w:val="0"/>
        <w:rPr>
          <w:rFonts w:asciiTheme="minorHAnsi" w:hAnsiTheme="minorHAnsi" w:cstheme="minorHAnsi"/>
          <w:noProof w:val="0"/>
          <w:sz w:val="20"/>
          <w:szCs w:val="20"/>
        </w:rPr>
      </w:pPr>
      <w:r w:rsidRPr="00C77901">
        <w:rPr>
          <w:rFonts w:asciiTheme="minorHAnsi" w:hAnsiTheme="minorHAnsi" w:cstheme="minorHAnsi"/>
          <w:noProof w:val="0"/>
          <w:sz w:val="20"/>
          <w:szCs w:val="20"/>
        </w:rPr>
        <w:t>(ďalej len „</w:t>
      </w:r>
      <w:r w:rsidR="00961125" w:rsidRPr="00C77901">
        <w:rPr>
          <w:rFonts w:asciiTheme="minorHAnsi" w:hAnsiTheme="minorHAnsi" w:cstheme="minorHAnsi"/>
          <w:b/>
          <w:noProof w:val="0"/>
          <w:sz w:val="20"/>
          <w:szCs w:val="20"/>
        </w:rPr>
        <w:t>p</w:t>
      </w:r>
      <w:r w:rsidRPr="00C77901">
        <w:rPr>
          <w:rFonts w:asciiTheme="minorHAnsi" w:hAnsiTheme="minorHAnsi" w:cstheme="minorHAnsi"/>
          <w:b/>
          <w:noProof w:val="0"/>
          <w:sz w:val="20"/>
          <w:szCs w:val="20"/>
        </w:rPr>
        <w:t>oskytujúca strana</w:t>
      </w:r>
      <w:r w:rsidRPr="00C77901">
        <w:rPr>
          <w:rFonts w:asciiTheme="minorHAnsi" w:hAnsiTheme="minorHAnsi" w:cstheme="minorHAnsi"/>
          <w:noProof w:val="0"/>
          <w:sz w:val="20"/>
          <w:szCs w:val="20"/>
        </w:rPr>
        <w:t>“)</w:t>
      </w:r>
    </w:p>
    <w:p w:rsidR="00420A93" w:rsidRPr="00C77901" w:rsidRDefault="00420A93" w:rsidP="00C77901">
      <w:pPr>
        <w:jc w:val="both"/>
        <w:rPr>
          <w:rFonts w:asciiTheme="minorHAnsi" w:hAnsiTheme="minorHAnsi" w:cstheme="minorHAnsi"/>
          <w:noProof w:val="0"/>
          <w:sz w:val="20"/>
          <w:szCs w:val="20"/>
        </w:rPr>
      </w:pPr>
    </w:p>
    <w:p w:rsidR="002F2ADA" w:rsidRPr="00C77901" w:rsidRDefault="00FD7EF6" w:rsidP="00C77901">
      <w:pPr>
        <w:jc w:val="both"/>
        <w:rPr>
          <w:rFonts w:asciiTheme="minorHAnsi" w:hAnsiTheme="minorHAnsi" w:cstheme="minorHAnsi"/>
          <w:b/>
          <w:noProof w:val="0"/>
          <w:sz w:val="20"/>
          <w:szCs w:val="20"/>
        </w:rPr>
      </w:pPr>
      <w:r w:rsidRPr="00C77901">
        <w:rPr>
          <w:rFonts w:asciiTheme="minorHAnsi" w:hAnsiTheme="minorHAnsi" w:cstheme="minorHAnsi"/>
          <w:b/>
          <w:noProof w:val="0"/>
          <w:sz w:val="20"/>
          <w:szCs w:val="20"/>
        </w:rPr>
        <w:t xml:space="preserve">Prijímajúca strana </w:t>
      </w:r>
    </w:p>
    <w:p w:rsidR="00C142A8" w:rsidRPr="00C77901" w:rsidRDefault="00C142A8" w:rsidP="00C77901">
      <w:pPr>
        <w:outlineLvl w:val="0"/>
        <w:rPr>
          <w:rFonts w:asciiTheme="minorHAnsi" w:hAnsiTheme="minorHAnsi" w:cstheme="minorHAnsi"/>
          <w:bCs/>
          <w:sz w:val="20"/>
          <w:szCs w:val="20"/>
          <w:lang w:eastAsia="en-US"/>
        </w:rPr>
      </w:pPr>
      <w:r w:rsidRPr="00C77901">
        <w:rPr>
          <w:rFonts w:asciiTheme="minorHAnsi" w:hAnsiTheme="minorHAnsi" w:cstheme="minorHAnsi"/>
          <w:bCs/>
          <w:sz w:val="20"/>
          <w:szCs w:val="20"/>
          <w:lang w:eastAsia="en-US"/>
        </w:rPr>
        <w:t>Obchodné meno</w:t>
      </w:r>
      <w:r w:rsidR="002F2ADA" w:rsidRPr="00C77901">
        <w:rPr>
          <w:rFonts w:asciiTheme="minorHAnsi" w:hAnsiTheme="minorHAnsi" w:cstheme="minorHAnsi"/>
          <w:bCs/>
          <w:sz w:val="20"/>
          <w:szCs w:val="20"/>
          <w:lang w:eastAsia="en-US"/>
        </w:rPr>
        <w:t>:</w:t>
      </w:r>
      <w:r w:rsidRPr="00C77901">
        <w:rPr>
          <w:rFonts w:asciiTheme="minorHAnsi" w:hAnsiTheme="minorHAnsi" w:cstheme="minorHAnsi"/>
          <w:bCs/>
          <w:sz w:val="20"/>
          <w:szCs w:val="20"/>
          <w:lang w:eastAsia="en-US"/>
        </w:rPr>
        <w:tab/>
      </w:r>
      <w:r w:rsidR="00D32FDB" w:rsidRPr="00C77901">
        <w:rPr>
          <w:rFonts w:asciiTheme="minorHAnsi" w:hAnsiTheme="minorHAnsi" w:cstheme="minorHAnsi"/>
          <w:bCs/>
          <w:sz w:val="20"/>
          <w:szCs w:val="20"/>
          <w:lang w:eastAsia="en-US"/>
        </w:rPr>
        <w:tab/>
      </w:r>
    </w:p>
    <w:p w:rsidR="002F2ADA" w:rsidRPr="00C77901" w:rsidRDefault="00C142A8" w:rsidP="00C77901">
      <w:pPr>
        <w:ind w:left="2120" w:hanging="2120"/>
        <w:outlineLvl w:val="0"/>
        <w:rPr>
          <w:rFonts w:asciiTheme="minorHAnsi" w:hAnsiTheme="minorHAnsi" w:cstheme="minorHAnsi"/>
          <w:sz w:val="20"/>
          <w:szCs w:val="20"/>
          <w:lang w:eastAsia="en-US"/>
        </w:rPr>
      </w:pPr>
      <w:r w:rsidRPr="00C77901">
        <w:rPr>
          <w:rFonts w:asciiTheme="minorHAnsi" w:hAnsiTheme="minorHAnsi" w:cstheme="minorHAnsi"/>
          <w:bCs/>
          <w:sz w:val="20"/>
          <w:szCs w:val="20"/>
          <w:lang w:eastAsia="en-US"/>
        </w:rPr>
        <w:t>Právna forma:</w:t>
      </w:r>
      <w:r w:rsidRPr="00C77901">
        <w:rPr>
          <w:rFonts w:asciiTheme="minorHAnsi" w:hAnsiTheme="minorHAnsi" w:cstheme="minorHAnsi"/>
          <w:bCs/>
          <w:sz w:val="20"/>
          <w:szCs w:val="20"/>
          <w:lang w:eastAsia="en-US"/>
        </w:rPr>
        <w:tab/>
      </w:r>
      <w:r w:rsidR="00D32FDB" w:rsidRPr="00C77901">
        <w:rPr>
          <w:rFonts w:asciiTheme="minorHAnsi" w:hAnsiTheme="minorHAnsi" w:cstheme="minorHAnsi"/>
          <w:bCs/>
          <w:sz w:val="20"/>
          <w:szCs w:val="20"/>
          <w:lang w:eastAsia="en-US"/>
        </w:rPr>
        <w:tab/>
      </w:r>
      <w:r w:rsidRPr="00C77901">
        <w:rPr>
          <w:rFonts w:asciiTheme="minorHAnsi" w:hAnsiTheme="minorHAnsi" w:cstheme="minorHAnsi"/>
          <w:bCs/>
          <w:sz w:val="20"/>
          <w:szCs w:val="20"/>
          <w:lang w:eastAsia="en-US"/>
        </w:rPr>
        <w:tab/>
      </w:r>
      <w:r w:rsidR="002F2ADA" w:rsidRPr="00C77901">
        <w:rPr>
          <w:rFonts w:asciiTheme="minorHAnsi" w:hAnsiTheme="minorHAnsi" w:cstheme="minorHAnsi"/>
          <w:bCs/>
          <w:sz w:val="20"/>
          <w:szCs w:val="20"/>
          <w:lang w:eastAsia="en-US"/>
        </w:rPr>
        <w:tab/>
      </w:r>
      <w:r w:rsidR="002F2ADA" w:rsidRPr="00C77901">
        <w:rPr>
          <w:rFonts w:asciiTheme="minorHAnsi" w:hAnsiTheme="minorHAnsi" w:cstheme="minorHAnsi"/>
          <w:bCs/>
          <w:sz w:val="20"/>
          <w:szCs w:val="20"/>
          <w:lang w:eastAsia="en-US"/>
        </w:rPr>
        <w:tab/>
      </w:r>
      <w:r w:rsidR="003744DF" w:rsidRPr="00C77901">
        <w:rPr>
          <w:rFonts w:asciiTheme="minorHAnsi" w:hAnsiTheme="minorHAnsi" w:cstheme="minorHAnsi"/>
          <w:b/>
          <w:sz w:val="20"/>
          <w:szCs w:val="20"/>
          <w:lang w:eastAsia="en-US"/>
        </w:rPr>
        <w:tab/>
      </w:r>
    </w:p>
    <w:p w:rsidR="002F2ADA" w:rsidRPr="00C77901" w:rsidRDefault="00C142A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Sídlo: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FD04D8" w:rsidRPr="00C77901" w:rsidRDefault="00FD04D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Štatutárny orgán:</w:t>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C142A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IČO: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FD04D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DIČ: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2F2ADA"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IČ DPH: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2F2ADA"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Bankové spojenie:</w:t>
      </w:r>
      <w:r w:rsidR="00FD04D8" w:rsidRPr="00C77901">
        <w:rPr>
          <w:rFonts w:asciiTheme="minorHAnsi" w:hAnsiTheme="minorHAnsi" w:cstheme="minorHAnsi"/>
          <w:sz w:val="20"/>
          <w:szCs w:val="20"/>
          <w:lang w:eastAsia="en-US"/>
        </w:rPr>
        <w:t xml:space="preserve">          </w:t>
      </w:r>
      <w:r w:rsidR="00D32FDB" w:rsidRPr="00C77901">
        <w:rPr>
          <w:rFonts w:asciiTheme="minorHAnsi" w:hAnsiTheme="minorHAnsi" w:cstheme="minorHAnsi"/>
          <w:sz w:val="20"/>
          <w:szCs w:val="20"/>
          <w:lang w:eastAsia="en-US"/>
        </w:rPr>
        <w:tab/>
      </w:r>
    </w:p>
    <w:p w:rsidR="008E6A9B" w:rsidRPr="00C77901" w:rsidRDefault="00FD04D8" w:rsidP="00C77901">
      <w:pPr>
        <w:outlineLvl w:val="0"/>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IBAN: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EE7037" w:rsidRPr="00C77901" w:rsidRDefault="00E16627" w:rsidP="00C77901">
      <w:pPr>
        <w:jc w:val="both"/>
        <w:rPr>
          <w:rFonts w:asciiTheme="minorHAnsi" w:hAnsiTheme="minorHAnsi" w:cstheme="minorHAnsi"/>
          <w:sz w:val="20"/>
          <w:szCs w:val="20"/>
        </w:rPr>
      </w:pPr>
      <w:r w:rsidRPr="00C77901">
        <w:rPr>
          <w:rFonts w:asciiTheme="minorHAnsi" w:hAnsiTheme="minorHAnsi" w:cstheme="minorHAnsi"/>
          <w:sz w:val="20"/>
          <w:szCs w:val="20"/>
        </w:rPr>
        <w:t>(ďalej len „</w:t>
      </w:r>
      <w:r w:rsidR="00961125" w:rsidRPr="00C77901">
        <w:rPr>
          <w:rFonts w:asciiTheme="minorHAnsi" w:hAnsiTheme="minorHAnsi" w:cstheme="minorHAnsi"/>
          <w:b/>
          <w:sz w:val="20"/>
          <w:szCs w:val="20"/>
        </w:rPr>
        <w:t>p</w:t>
      </w:r>
      <w:r w:rsidRPr="00C77901">
        <w:rPr>
          <w:rFonts w:asciiTheme="minorHAnsi" w:hAnsiTheme="minorHAnsi" w:cstheme="minorHAnsi"/>
          <w:b/>
          <w:sz w:val="20"/>
          <w:szCs w:val="20"/>
        </w:rPr>
        <w:t>rijímajúca strana</w:t>
      </w:r>
      <w:r w:rsidRPr="00C77901">
        <w:rPr>
          <w:rFonts w:asciiTheme="minorHAnsi" w:hAnsiTheme="minorHAnsi" w:cstheme="minorHAnsi"/>
          <w:sz w:val="20"/>
          <w:szCs w:val="20"/>
        </w:rPr>
        <w:t>“</w:t>
      </w:r>
      <w:r w:rsidR="00EE7037" w:rsidRPr="00C77901">
        <w:rPr>
          <w:rFonts w:asciiTheme="minorHAnsi" w:hAnsiTheme="minorHAnsi" w:cstheme="minorHAnsi"/>
          <w:sz w:val="20"/>
          <w:szCs w:val="20"/>
        </w:rPr>
        <w:t>)</w:t>
      </w:r>
    </w:p>
    <w:p w:rsidR="007D7654" w:rsidRPr="00C77901" w:rsidRDefault="00EE7037" w:rsidP="00C77901">
      <w:pPr>
        <w:jc w:val="both"/>
        <w:rPr>
          <w:rFonts w:asciiTheme="minorHAnsi" w:hAnsiTheme="minorHAnsi" w:cstheme="minorHAnsi"/>
          <w:sz w:val="20"/>
          <w:szCs w:val="20"/>
        </w:rPr>
      </w:pPr>
      <w:r w:rsidRPr="00C77901">
        <w:rPr>
          <w:rFonts w:asciiTheme="minorHAnsi" w:hAnsiTheme="minorHAnsi" w:cstheme="minorHAnsi"/>
          <w:sz w:val="20"/>
          <w:szCs w:val="20"/>
        </w:rPr>
        <w:t>(</w:t>
      </w:r>
      <w:r w:rsidRPr="00C77901">
        <w:rPr>
          <w:rFonts w:asciiTheme="minorHAnsi" w:hAnsiTheme="minorHAnsi" w:cstheme="minorHAnsi"/>
          <w:b/>
          <w:sz w:val="20"/>
          <w:szCs w:val="20"/>
        </w:rPr>
        <w:t>prijímajúca strana</w:t>
      </w:r>
      <w:r w:rsidRPr="00C77901">
        <w:rPr>
          <w:rFonts w:asciiTheme="minorHAnsi" w:hAnsiTheme="minorHAnsi" w:cstheme="minorHAnsi"/>
          <w:sz w:val="20"/>
          <w:szCs w:val="20"/>
        </w:rPr>
        <w:t xml:space="preserve"> </w:t>
      </w:r>
      <w:r w:rsidR="00095F30" w:rsidRPr="00C77901">
        <w:rPr>
          <w:rFonts w:asciiTheme="minorHAnsi" w:hAnsiTheme="minorHAnsi" w:cstheme="minorHAnsi"/>
          <w:sz w:val="20"/>
          <w:szCs w:val="20"/>
        </w:rPr>
        <w:t>spolu s „</w:t>
      </w:r>
      <w:r w:rsidR="00961125" w:rsidRPr="00C77901">
        <w:rPr>
          <w:rFonts w:asciiTheme="minorHAnsi" w:hAnsiTheme="minorHAnsi" w:cstheme="minorHAnsi"/>
          <w:b/>
          <w:sz w:val="20"/>
          <w:szCs w:val="20"/>
        </w:rPr>
        <w:t>p</w:t>
      </w:r>
      <w:r w:rsidR="00095F30" w:rsidRPr="00C77901">
        <w:rPr>
          <w:rFonts w:asciiTheme="minorHAnsi" w:hAnsiTheme="minorHAnsi" w:cstheme="minorHAnsi"/>
          <w:b/>
          <w:sz w:val="20"/>
          <w:szCs w:val="20"/>
        </w:rPr>
        <w:t>oskytujúcou stranou</w:t>
      </w:r>
      <w:r w:rsidR="00095F30" w:rsidRPr="00C77901">
        <w:rPr>
          <w:rFonts w:asciiTheme="minorHAnsi" w:hAnsiTheme="minorHAnsi" w:cstheme="minorHAnsi"/>
          <w:sz w:val="20"/>
          <w:szCs w:val="20"/>
        </w:rPr>
        <w:t>“ ďalej len „</w:t>
      </w:r>
      <w:r w:rsidR="00961125" w:rsidRPr="00C77901">
        <w:rPr>
          <w:rFonts w:asciiTheme="minorHAnsi" w:hAnsiTheme="minorHAnsi" w:cstheme="minorHAnsi"/>
          <w:b/>
          <w:sz w:val="20"/>
          <w:szCs w:val="20"/>
        </w:rPr>
        <w:t>s</w:t>
      </w:r>
      <w:r w:rsidR="00095F30" w:rsidRPr="00C77901">
        <w:rPr>
          <w:rFonts w:asciiTheme="minorHAnsi" w:hAnsiTheme="minorHAnsi" w:cstheme="minorHAnsi"/>
          <w:b/>
          <w:sz w:val="20"/>
          <w:szCs w:val="20"/>
        </w:rPr>
        <w:t>trany dohody</w:t>
      </w:r>
      <w:r w:rsidR="00095F30" w:rsidRPr="00C77901">
        <w:rPr>
          <w:rFonts w:asciiTheme="minorHAnsi" w:hAnsiTheme="minorHAnsi" w:cstheme="minorHAnsi"/>
          <w:sz w:val="20"/>
          <w:szCs w:val="20"/>
        </w:rPr>
        <w:t>“</w:t>
      </w:r>
      <w:r w:rsidR="00E16627" w:rsidRPr="00C77901">
        <w:rPr>
          <w:rFonts w:asciiTheme="minorHAnsi" w:hAnsiTheme="minorHAnsi" w:cstheme="minorHAnsi"/>
          <w:sz w:val="20"/>
          <w:szCs w:val="20"/>
        </w:rPr>
        <w:t>)</w:t>
      </w:r>
    </w:p>
    <w:p w:rsidR="00C77901" w:rsidRPr="00C77901" w:rsidRDefault="00C77901" w:rsidP="00C77901">
      <w:pPr>
        <w:jc w:val="both"/>
        <w:rPr>
          <w:rFonts w:asciiTheme="minorHAnsi" w:hAnsiTheme="minorHAnsi" w:cstheme="minorHAnsi"/>
          <w:sz w:val="20"/>
          <w:szCs w:val="20"/>
        </w:rPr>
      </w:pPr>
    </w:p>
    <w:p w:rsidR="003E334A" w:rsidRPr="00C77901" w:rsidRDefault="000601B1"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Článok</w:t>
      </w:r>
      <w:r w:rsidR="003E334A" w:rsidRPr="00C77901">
        <w:rPr>
          <w:rFonts w:asciiTheme="minorHAnsi" w:hAnsiTheme="minorHAnsi" w:cstheme="minorHAnsi"/>
          <w:b/>
          <w:noProof w:val="0"/>
          <w:sz w:val="20"/>
          <w:szCs w:val="20"/>
        </w:rPr>
        <w:t xml:space="preserve"> I</w:t>
      </w:r>
    </w:p>
    <w:p w:rsidR="00095F30" w:rsidRPr="00C77901" w:rsidRDefault="003E6C7F"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Účel d</w:t>
      </w:r>
      <w:r w:rsidR="003E334A" w:rsidRPr="00C77901">
        <w:rPr>
          <w:rFonts w:asciiTheme="minorHAnsi" w:hAnsiTheme="minorHAnsi" w:cstheme="minorHAnsi"/>
          <w:b/>
          <w:noProof w:val="0"/>
          <w:sz w:val="20"/>
          <w:szCs w:val="20"/>
        </w:rPr>
        <w:t>ohody</w:t>
      </w:r>
    </w:p>
    <w:p w:rsidR="00095F30" w:rsidRDefault="003E6C7F"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Účelom dohody je najmä</w:t>
      </w:r>
      <w:r w:rsidR="003E334A" w:rsidRPr="00C77901">
        <w:rPr>
          <w:rFonts w:asciiTheme="minorHAnsi" w:hAnsiTheme="minorHAnsi" w:cstheme="minorHAnsi"/>
          <w:noProof w:val="0"/>
          <w:sz w:val="20"/>
          <w:szCs w:val="20"/>
        </w:rPr>
        <w:t xml:space="preserve"> stanovenie p</w:t>
      </w:r>
      <w:r w:rsidR="0099195D" w:rsidRPr="00C77901">
        <w:rPr>
          <w:rFonts w:asciiTheme="minorHAnsi" w:hAnsiTheme="minorHAnsi" w:cstheme="minorHAnsi"/>
          <w:noProof w:val="0"/>
          <w:sz w:val="20"/>
          <w:szCs w:val="20"/>
        </w:rPr>
        <w:t>odmienok ochrany informácií/dát</w:t>
      </w:r>
      <w:r w:rsidR="004F282C">
        <w:rPr>
          <w:rFonts w:asciiTheme="minorHAnsi" w:hAnsiTheme="minorHAnsi" w:cstheme="minorHAnsi"/>
          <w:noProof w:val="0"/>
          <w:sz w:val="20"/>
          <w:szCs w:val="20"/>
        </w:rPr>
        <w:t xml:space="preserve">, dokumentov, </w:t>
      </w:r>
      <w:r w:rsidR="00782463">
        <w:rPr>
          <w:rFonts w:asciiTheme="minorHAnsi" w:hAnsiTheme="minorHAnsi" w:cstheme="minorHAnsi"/>
          <w:noProof w:val="0"/>
          <w:sz w:val="20"/>
          <w:szCs w:val="20"/>
        </w:rPr>
        <w:t xml:space="preserve">dokumentácií, </w:t>
      </w:r>
      <w:r w:rsidR="004F282C">
        <w:rPr>
          <w:rFonts w:asciiTheme="minorHAnsi" w:hAnsiTheme="minorHAnsi" w:cstheme="minorHAnsi"/>
          <w:noProof w:val="0"/>
          <w:sz w:val="20"/>
          <w:szCs w:val="20"/>
        </w:rPr>
        <w:t>materiálov, štúdii, databáz</w:t>
      </w:r>
      <w:r w:rsidR="00782463">
        <w:rPr>
          <w:rFonts w:asciiTheme="minorHAnsi" w:hAnsiTheme="minorHAnsi" w:cstheme="minorHAnsi"/>
          <w:noProof w:val="0"/>
          <w:sz w:val="20"/>
          <w:szCs w:val="20"/>
        </w:rPr>
        <w:t xml:space="preserve">, </w:t>
      </w:r>
      <w:proofErr w:type="spellStart"/>
      <w:r w:rsidR="00782463">
        <w:rPr>
          <w:rFonts w:asciiTheme="minorHAnsi" w:hAnsiTheme="minorHAnsi" w:cstheme="minorHAnsi"/>
          <w:noProof w:val="0"/>
          <w:sz w:val="20"/>
          <w:szCs w:val="20"/>
        </w:rPr>
        <w:t>správ,podnikateľských</w:t>
      </w:r>
      <w:proofErr w:type="spellEnd"/>
      <w:r w:rsidR="00782463">
        <w:rPr>
          <w:rFonts w:asciiTheme="minorHAnsi" w:hAnsiTheme="minorHAnsi" w:cstheme="minorHAnsi"/>
          <w:noProof w:val="0"/>
          <w:sz w:val="20"/>
          <w:szCs w:val="20"/>
        </w:rPr>
        <w:t xml:space="preserve"> plánov</w:t>
      </w:r>
      <w:r w:rsidR="009611AE" w:rsidRPr="00C77901">
        <w:rPr>
          <w:rFonts w:asciiTheme="minorHAnsi" w:hAnsiTheme="minorHAnsi" w:cstheme="minorHAnsi"/>
          <w:noProof w:val="0"/>
          <w:sz w:val="20"/>
          <w:szCs w:val="20"/>
        </w:rPr>
        <w:t>(ďalej len „</w:t>
      </w:r>
      <w:r w:rsidR="00464784" w:rsidRPr="00C77901">
        <w:rPr>
          <w:rFonts w:asciiTheme="minorHAnsi" w:hAnsiTheme="minorHAnsi" w:cstheme="minorHAnsi"/>
          <w:noProof w:val="0"/>
          <w:sz w:val="20"/>
          <w:szCs w:val="20"/>
        </w:rPr>
        <w:t>D</w:t>
      </w:r>
      <w:r w:rsidR="009611AE" w:rsidRPr="00C77901">
        <w:rPr>
          <w:rFonts w:asciiTheme="minorHAnsi" w:hAnsiTheme="minorHAnsi" w:cstheme="minorHAnsi"/>
          <w:noProof w:val="0"/>
          <w:sz w:val="20"/>
          <w:szCs w:val="20"/>
        </w:rPr>
        <w:t xml:space="preserve">ôverné informácie“) </w:t>
      </w:r>
      <w:r w:rsidR="0099195D" w:rsidRPr="00C77901">
        <w:rPr>
          <w:rFonts w:asciiTheme="minorHAnsi" w:hAnsiTheme="minorHAnsi" w:cstheme="minorHAnsi"/>
          <w:noProof w:val="0"/>
          <w:sz w:val="20"/>
          <w:szCs w:val="20"/>
        </w:rPr>
        <w:t>alebo iných skutočností</w:t>
      </w:r>
      <w:r w:rsidR="00782463">
        <w:rPr>
          <w:rFonts w:asciiTheme="minorHAnsi" w:hAnsiTheme="minorHAnsi" w:cstheme="minorHAnsi"/>
          <w:noProof w:val="0"/>
          <w:sz w:val="20"/>
          <w:szCs w:val="20"/>
        </w:rPr>
        <w:t>/</w:t>
      </w:r>
      <w:proofErr w:type="spellStart"/>
      <w:r w:rsidR="00782463">
        <w:rPr>
          <w:rFonts w:asciiTheme="minorHAnsi" w:hAnsiTheme="minorHAnsi" w:cstheme="minorHAnsi"/>
          <w:noProof w:val="0"/>
          <w:sz w:val="20"/>
          <w:szCs w:val="20"/>
        </w:rPr>
        <w:t>údajov</w:t>
      </w:r>
      <w:r w:rsidR="00721D9A" w:rsidRPr="00C77901">
        <w:rPr>
          <w:rFonts w:asciiTheme="minorHAnsi" w:hAnsiTheme="minorHAnsi" w:cstheme="minorHAnsi"/>
          <w:noProof w:val="0"/>
          <w:sz w:val="20"/>
          <w:szCs w:val="20"/>
        </w:rPr>
        <w:t>,</w:t>
      </w:r>
      <w:r w:rsidR="00782463">
        <w:rPr>
          <w:rFonts w:asciiTheme="minorHAnsi" w:hAnsiTheme="minorHAnsi" w:cstheme="minorHAnsi"/>
          <w:noProof w:val="0"/>
          <w:sz w:val="20"/>
          <w:szCs w:val="20"/>
        </w:rPr>
        <w:t>ktoré</w:t>
      </w:r>
      <w:proofErr w:type="spellEnd"/>
      <w:r w:rsidR="00782463">
        <w:rPr>
          <w:rFonts w:asciiTheme="minorHAnsi" w:hAnsiTheme="minorHAnsi" w:cstheme="minorHAnsi"/>
          <w:noProof w:val="0"/>
          <w:sz w:val="20"/>
          <w:szCs w:val="20"/>
        </w:rPr>
        <w:t xml:space="preserve"> boli</w:t>
      </w:r>
      <w:r w:rsidR="00961125" w:rsidRPr="00C77901">
        <w:rPr>
          <w:rFonts w:asciiTheme="minorHAnsi" w:hAnsiTheme="minorHAnsi" w:cstheme="minorHAnsi"/>
          <w:noProof w:val="0"/>
          <w:sz w:val="20"/>
          <w:szCs w:val="20"/>
        </w:rPr>
        <w:t xml:space="preserve"> p</w:t>
      </w:r>
      <w:r w:rsidR="006D7C79" w:rsidRPr="00C77901">
        <w:rPr>
          <w:rFonts w:asciiTheme="minorHAnsi" w:hAnsiTheme="minorHAnsi" w:cstheme="minorHAnsi"/>
          <w:noProof w:val="0"/>
          <w:sz w:val="20"/>
          <w:szCs w:val="20"/>
        </w:rPr>
        <w:t>rijímajúc</w:t>
      </w:r>
      <w:r w:rsidR="00782463">
        <w:rPr>
          <w:rFonts w:asciiTheme="minorHAnsi" w:hAnsiTheme="minorHAnsi" w:cstheme="minorHAnsi"/>
          <w:noProof w:val="0"/>
          <w:sz w:val="20"/>
          <w:szCs w:val="20"/>
        </w:rPr>
        <w:t>ej</w:t>
      </w:r>
      <w:r w:rsidR="006D7C79" w:rsidRPr="00C77901">
        <w:rPr>
          <w:rFonts w:asciiTheme="minorHAnsi" w:hAnsiTheme="minorHAnsi" w:cstheme="minorHAnsi"/>
          <w:noProof w:val="0"/>
          <w:sz w:val="20"/>
          <w:szCs w:val="20"/>
        </w:rPr>
        <w:t xml:space="preserve"> stran</w:t>
      </w:r>
      <w:r w:rsidR="00782463">
        <w:rPr>
          <w:rFonts w:asciiTheme="minorHAnsi" w:hAnsiTheme="minorHAnsi" w:cstheme="minorHAnsi"/>
          <w:noProof w:val="0"/>
          <w:sz w:val="20"/>
          <w:szCs w:val="20"/>
        </w:rPr>
        <w:t>e</w:t>
      </w:r>
      <w:r w:rsidR="006D7C79" w:rsidRPr="00C77901">
        <w:rPr>
          <w:rFonts w:asciiTheme="minorHAnsi" w:hAnsiTheme="minorHAnsi" w:cstheme="minorHAnsi"/>
          <w:noProof w:val="0"/>
          <w:sz w:val="20"/>
          <w:szCs w:val="20"/>
        </w:rPr>
        <w:t xml:space="preserve"> </w:t>
      </w:r>
      <w:r w:rsidR="00782463">
        <w:rPr>
          <w:rFonts w:asciiTheme="minorHAnsi" w:hAnsiTheme="minorHAnsi" w:cstheme="minorHAnsi"/>
          <w:noProof w:val="0"/>
          <w:sz w:val="20"/>
          <w:szCs w:val="20"/>
        </w:rPr>
        <w:t>poskytnuté</w:t>
      </w:r>
      <w:r w:rsidR="0053164C">
        <w:rPr>
          <w:rFonts w:asciiTheme="minorHAnsi" w:hAnsiTheme="minorHAnsi" w:cstheme="minorHAnsi"/>
          <w:noProof w:val="0"/>
          <w:sz w:val="20"/>
          <w:szCs w:val="20"/>
        </w:rPr>
        <w:t xml:space="preserve"> a/alebo sprístupnené</w:t>
      </w:r>
      <w:r w:rsidR="00782463">
        <w:rPr>
          <w:rFonts w:asciiTheme="minorHAnsi" w:hAnsiTheme="minorHAnsi" w:cstheme="minorHAnsi"/>
          <w:noProof w:val="0"/>
          <w:sz w:val="20"/>
          <w:szCs w:val="20"/>
        </w:rPr>
        <w:t xml:space="preserve"> a o ktorých sa dozvie </w:t>
      </w:r>
      <w:r w:rsidR="0053164C">
        <w:rPr>
          <w:rFonts w:asciiTheme="minorHAnsi" w:hAnsiTheme="minorHAnsi" w:cstheme="minorHAnsi"/>
          <w:noProof w:val="0"/>
          <w:sz w:val="20"/>
          <w:szCs w:val="20"/>
        </w:rPr>
        <w:t xml:space="preserve"> v súlade s </w:t>
      </w:r>
      <w:r w:rsidR="006D7C79" w:rsidRPr="00C77901">
        <w:rPr>
          <w:rFonts w:asciiTheme="minorHAnsi" w:hAnsiTheme="minorHAnsi" w:cstheme="minorHAnsi"/>
          <w:noProof w:val="0"/>
          <w:sz w:val="20"/>
          <w:szCs w:val="20"/>
        </w:rPr>
        <w:t xml:space="preserve"> účelom </w:t>
      </w:r>
      <w:r w:rsidR="00095F30" w:rsidRPr="00C77901">
        <w:rPr>
          <w:rFonts w:asciiTheme="minorHAnsi" w:hAnsiTheme="minorHAnsi" w:cstheme="minorHAnsi"/>
          <w:noProof w:val="0"/>
          <w:sz w:val="20"/>
          <w:szCs w:val="20"/>
        </w:rPr>
        <w:t>definovaným v bode</w:t>
      </w:r>
      <w:r w:rsidR="006D7C79" w:rsidRPr="00C77901">
        <w:rPr>
          <w:rFonts w:asciiTheme="minorHAnsi" w:hAnsiTheme="minorHAnsi" w:cstheme="minorHAnsi"/>
          <w:noProof w:val="0"/>
          <w:sz w:val="20"/>
          <w:szCs w:val="20"/>
        </w:rPr>
        <w:t xml:space="preserve"> </w:t>
      </w:r>
      <w:r w:rsidR="00095F30" w:rsidRPr="00C77901">
        <w:rPr>
          <w:rFonts w:asciiTheme="minorHAnsi" w:hAnsiTheme="minorHAnsi" w:cstheme="minorHAnsi"/>
          <w:noProof w:val="0"/>
          <w:sz w:val="20"/>
          <w:szCs w:val="20"/>
        </w:rPr>
        <w:t>1.</w:t>
      </w:r>
      <w:r w:rsidR="006D7C79" w:rsidRPr="00C77901">
        <w:rPr>
          <w:rFonts w:asciiTheme="minorHAnsi" w:hAnsiTheme="minorHAnsi" w:cstheme="minorHAnsi"/>
          <w:noProof w:val="0"/>
          <w:sz w:val="20"/>
          <w:szCs w:val="20"/>
        </w:rPr>
        <w:t>2 tohto článku</w:t>
      </w:r>
      <w:r w:rsidR="00095F30" w:rsidRPr="00C77901">
        <w:rPr>
          <w:rFonts w:asciiTheme="minorHAnsi" w:hAnsiTheme="minorHAnsi" w:cstheme="minorHAnsi"/>
          <w:noProof w:val="0"/>
          <w:sz w:val="20"/>
          <w:szCs w:val="20"/>
        </w:rPr>
        <w:t xml:space="preserve"> dohody</w:t>
      </w:r>
      <w:r w:rsidR="004B1066" w:rsidRPr="00C77901">
        <w:rPr>
          <w:rFonts w:asciiTheme="minorHAnsi" w:hAnsiTheme="minorHAnsi" w:cstheme="minorHAnsi"/>
          <w:noProof w:val="0"/>
          <w:sz w:val="20"/>
          <w:szCs w:val="20"/>
        </w:rPr>
        <w:t>,</w:t>
      </w:r>
      <w:r w:rsidR="006D7C79" w:rsidRPr="00C77901">
        <w:rPr>
          <w:rFonts w:asciiTheme="minorHAnsi" w:hAnsiTheme="minorHAnsi" w:cstheme="minorHAnsi"/>
          <w:noProof w:val="0"/>
          <w:sz w:val="20"/>
          <w:szCs w:val="20"/>
        </w:rPr>
        <w:t xml:space="preserve"> resp. ktoré </w:t>
      </w:r>
      <w:r w:rsidR="00961125" w:rsidRPr="00C77901">
        <w:rPr>
          <w:rFonts w:asciiTheme="minorHAnsi" w:hAnsiTheme="minorHAnsi" w:cstheme="minorHAnsi"/>
          <w:noProof w:val="0"/>
          <w:sz w:val="20"/>
          <w:szCs w:val="20"/>
        </w:rPr>
        <w:t>p</w:t>
      </w:r>
      <w:r w:rsidR="003E334A" w:rsidRPr="00C77901">
        <w:rPr>
          <w:rFonts w:asciiTheme="minorHAnsi" w:hAnsiTheme="minorHAnsi" w:cstheme="minorHAnsi"/>
          <w:noProof w:val="0"/>
          <w:sz w:val="20"/>
          <w:szCs w:val="20"/>
        </w:rPr>
        <w:t>oskytujúca strana môž</w:t>
      </w:r>
      <w:r w:rsidR="00961125" w:rsidRPr="00C77901">
        <w:rPr>
          <w:rFonts w:asciiTheme="minorHAnsi" w:hAnsiTheme="minorHAnsi" w:cstheme="minorHAnsi"/>
          <w:noProof w:val="0"/>
          <w:sz w:val="20"/>
          <w:szCs w:val="20"/>
        </w:rPr>
        <w:t>e odovzdať a/alebo sprístupniť p</w:t>
      </w:r>
      <w:r w:rsidR="003E334A" w:rsidRPr="00C77901">
        <w:rPr>
          <w:rFonts w:asciiTheme="minorHAnsi" w:hAnsiTheme="minorHAnsi" w:cstheme="minorHAnsi"/>
          <w:noProof w:val="0"/>
          <w:sz w:val="20"/>
          <w:szCs w:val="20"/>
        </w:rPr>
        <w:t>rijímajúcej strane</w:t>
      </w:r>
      <w:r w:rsidR="006A4946"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a to bez ohľadu na formu takto poskytnutých a/alebo sprístupnených </w:t>
      </w:r>
      <w:r w:rsidR="00464784" w:rsidRPr="00C77901">
        <w:rPr>
          <w:rFonts w:asciiTheme="minorHAnsi" w:hAnsiTheme="minorHAnsi" w:cstheme="minorHAnsi"/>
          <w:noProof w:val="0"/>
          <w:sz w:val="20"/>
          <w:szCs w:val="20"/>
        </w:rPr>
        <w:t>D</w:t>
      </w:r>
      <w:r w:rsidR="00190B05" w:rsidRPr="00C77901">
        <w:rPr>
          <w:rFonts w:asciiTheme="minorHAnsi" w:hAnsiTheme="minorHAnsi" w:cstheme="minorHAnsi"/>
          <w:noProof w:val="0"/>
          <w:sz w:val="20"/>
          <w:szCs w:val="20"/>
        </w:rPr>
        <w:t>ôverných informácií.</w:t>
      </w:r>
      <w:r w:rsidR="00F10750" w:rsidRPr="00C77901">
        <w:rPr>
          <w:rFonts w:asciiTheme="minorHAnsi" w:hAnsiTheme="minorHAnsi" w:cstheme="minorHAnsi"/>
          <w:noProof w:val="0"/>
          <w:sz w:val="20"/>
          <w:szCs w:val="20"/>
        </w:rPr>
        <w:t xml:space="preserve"> </w:t>
      </w:r>
    </w:p>
    <w:p w:rsidR="006A5861" w:rsidRPr="002B5A59" w:rsidRDefault="006A5861"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Účelom poskytnutia a/alebo sprístupnenia Dôverných informácií podľa dohody je poskytnutie</w:t>
      </w:r>
      <w:r w:rsidR="009C21B6">
        <w:rPr>
          <w:rFonts w:asciiTheme="minorHAnsi" w:hAnsiTheme="minorHAnsi" w:cstheme="minorHAnsi"/>
          <w:noProof w:val="0"/>
          <w:sz w:val="20"/>
          <w:szCs w:val="20"/>
        </w:rPr>
        <w:t xml:space="preserve"> </w:t>
      </w:r>
      <w:bookmarkStart w:id="0" w:name="_Hlk178834856"/>
      <w:bookmarkStart w:id="1" w:name="_Hlk178834883"/>
      <w:r w:rsidR="009C21B6">
        <w:rPr>
          <w:rFonts w:asciiTheme="minorHAnsi" w:hAnsiTheme="minorHAnsi" w:cstheme="minorHAnsi"/>
          <w:noProof w:val="0"/>
          <w:sz w:val="20"/>
          <w:szCs w:val="20"/>
        </w:rPr>
        <w:t xml:space="preserve">Dokumentácie </w:t>
      </w:r>
      <w:r w:rsidRPr="00C77901">
        <w:rPr>
          <w:rFonts w:asciiTheme="minorHAnsi" w:hAnsiTheme="minorHAnsi" w:cstheme="minorHAnsi"/>
          <w:noProof w:val="0"/>
          <w:sz w:val="20"/>
          <w:szCs w:val="20"/>
        </w:rPr>
        <w:t xml:space="preserve"> </w:t>
      </w:r>
      <w:r w:rsidR="009C21B6">
        <w:rPr>
          <w:rFonts w:asciiTheme="minorHAnsi" w:hAnsiTheme="minorHAnsi" w:cstheme="minorHAnsi"/>
          <w:noProof w:val="0"/>
          <w:sz w:val="20"/>
          <w:szCs w:val="20"/>
        </w:rPr>
        <w:t>skutočnej realizácie stavby technológie tunela</w:t>
      </w:r>
      <w:bookmarkEnd w:id="0"/>
      <w:r w:rsidR="009C21B6">
        <w:rPr>
          <w:rFonts w:asciiTheme="minorHAnsi" w:hAnsiTheme="minorHAnsi" w:cstheme="minorHAnsi"/>
          <w:noProof w:val="0"/>
          <w:sz w:val="20"/>
          <w:szCs w:val="20"/>
        </w:rPr>
        <w:t xml:space="preserve"> Svrčinovec </w:t>
      </w:r>
      <w:r w:rsidR="00975C19">
        <w:rPr>
          <w:rFonts w:asciiTheme="minorHAnsi" w:hAnsiTheme="minorHAnsi" w:cstheme="minorHAnsi"/>
          <w:noProof w:val="0"/>
          <w:sz w:val="20"/>
          <w:szCs w:val="20"/>
        </w:rPr>
        <w:t>(ďalej aj „</w:t>
      </w:r>
      <w:r w:rsidR="00975C19" w:rsidRPr="00975C19">
        <w:rPr>
          <w:rFonts w:asciiTheme="minorHAnsi" w:hAnsiTheme="minorHAnsi" w:cstheme="minorHAnsi"/>
          <w:b/>
          <w:noProof w:val="0"/>
          <w:sz w:val="20"/>
          <w:szCs w:val="20"/>
        </w:rPr>
        <w:t xml:space="preserve">DSRS </w:t>
      </w:r>
      <w:proofErr w:type="spellStart"/>
      <w:r w:rsidR="003F5BC8">
        <w:rPr>
          <w:rFonts w:asciiTheme="minorHAnsi" w:hAnsiTheme="minorHAnsi" w:cstheme="minorHAnsi"/>
          <w:b/>
          <w:noProof w:val="0"/>
          <w:sz w:val="20"/>
          <w:szCs w:val="20"/>
        </w:rPr>
        <w:t>Svrčinovec</w:t>
      </w:r>
      <w:r w:rsidR="00975C19" w:rsidRPr="00975C19">
        <w:rPr>
          <w:rFonts w:asciiTheme="minorHAnsi" w:hAnsiTheme="minorHAnsi" w:cstheme="minorHAnsi"/>
          <w:b/>
          <w:noProof w:val="0"/>
          <w:sz w:val="20"/>
          <w:szCs w:val="20"/>
        </w:rPr>
        <w:t>_technológia</w:t>
      </w:r>
      <w:proofErr w:type="spellEnd"/>
      <w:r w:rsidR="00975C19">
        <w:rPr>
          <w:rFonts w:asciiTheme="minorHAnsi" w:hAnsiTheme="minorHAnsi" w:cstheme="minorHAnsi"/>
          <w:noProof w:val="0"/>
          <w:sz w:val="20"/>
          <w:szCs w:val="20"/>
        </w:rPr>
        <w:t xml:space="preserve">“) </w:t>
      </w:r>
      <w:r w:rsidR="009C21B6">
        <w:rPr>
          <w:rFonts w:asciiTheme="minorHAnsi" w:hAnsiTheme="minorHAnsi" w:cstheme="minorHAnsi"/>
          <w:noProof w:val="0"/>
          <w:sz w:val="20"/>
          <w:szCs w:val="20"/>
        </w:rPr>
        <w:t>a </w:t>
      </w:r>
      <w:r w:rsidR="00975C19" w:rsidRPr="00975C19">
        <w:rPr>
          <w:rFonts w:asciiTheme="minorHAnsi" w:hAnsiTheme="minorHAnsi" w:cstheme="minorHAnsi"/>
          <w:noProof w:val="0"/>
          <w:sz w:val="20"/>
          <w:szCs w:val="20"/>
        </w:rPr>
        <w:t xml:space="preserve">Dokumentácie skutočnej realizácie stavby technológie tunela </w:t>
      </w:r>
      <w:r w:rsidR="009C21B6">
        <w:rPr>
          <w:rFonts w:asciiTheme="minorHAnsi" w:hAnsiTheme="minorHAnsi" w:cstheme="minorHAnsi"/>
          <w:noProof w:val="0"/>
          <w:sz w:val="20"/>
          <w:szCs w:val="20"/>
        </w:rPr>
        <w:t>Poľana (</w:t>
      </w:r>
      <w:r w:rsidR="00975C19" w:rsidRPr="00975C19">
        <w:rPr>
          <w:rFonts w:asciiTheme="minorHAnsi" w:hAnsiTheme="minorHAnsi" w:cstheme="minorHAnsi"/>
          <w:b/>
          <w:noProof w:val="0"/>
          <w:sz w:val="20"/>
          <w:szCs w:val="20"/>
        </w:rPr>
        <w:t xml:space="preserve">ďalej aj „DSRS </w:t>
      </w:r>
      <w:proofErr w:type="spellStart"/>
      <w:r w:rsidR="003F5BC8">
        <w:rPr>
          <w:rFonts w:asciiTheme="minorHAnsi" w:hAnsiTheme="minorHAnsi" w:cstheme="minorHAnsi"/>
          <w:b/>
          <w:noProof w:val="0"/>
          <w:sz w:val="20"/>
          <w:szCs w:val="20"/>
        </w:rPr>
        <w:t>Poľana</w:t>
      </w:r>
      <w:r w:rsidR="00975C19" w:rsidRPr="00975C19">
        <w:rPr>
          <w:rFonts w:asciiTheme="minorHAnsi" w:hAnsiTheme="minorHAnsi" w:cstheme="minorHAnsi"/>
          <w:b/>
          <w:noProof w:val="0"/>
          <w:sz w:val="20"/>
          <w:szCs w:val="20"/>
        </w:rPr>
        <w:t>_technológia</w:t>
      </w:r>
      <w:proofErr w:type="spellEnd"/>
      <w:r w:rsidR="00975C19">
        <w:rPr>
          <w:rFonts w:asciiTheme="minorHAnsi" w:hAnsiTheme="minorHAnsi" w:cstheme="minorHAnsi"/>
          <w:noProof w:val="0"/>
          <w:sz w:val="20"/>
          <w:szCs w:val="20"/>
        </w:rPr>
        <w:t>“</w:t>
      </w:r>
      <w:r w:rsidR="009C21B6">
        <w:rPr>
          <w:rFonts w:asciiTheme="minorHAnsi" w:hAnsiTheme="minorHAnsi" w:cstheme="minorHAnsi"/>
          <w:noProof w:val="0"/>
          <w:sz w:val="20"/>
          <w:szCs w:val="20"/>
        </w:rPr>
        <w:t>)</w:t>
      </w:r>
      <w:bookmarkEnd w:id="1"/>
      <w:r w:rsidR="00391C86">
        <w:rPr>
          <w:rFonts w:asciiTheme="minorHAnsi" w:hAnsiTheme="minorHAnsi" w:cstheme="minorHAnsi"/>
          <w:noProof w:val="0"/>
          <w:sz w:val="20"/>
          <w:szCs w:val="20"/>
        </w:rPr>
        <w:t xml:space="preserve">, ktorej rozsah tvorí Prílohu č.1 tejto dohody </w:t>
      </w:r>
      <w:r w:rsidRPr="00C77901">
        <w:rPr>
          <w:rFonts w:asciiTheme="minorHAnsi" w:hAnsiTheme="minorHAnsi" w:cstheme="minorHAnsi"/>
          <w:noProof w:val="0"/>
          <w:sz w:val="20"/>
          <w:szCs w:val="20"/>
        </w:rPr>
        <w:t>za účelom pr</w:t>
      </w:r>
      <w:r w:rsidR="00975C19">
        <w:rPr>
          <w:rFonts w:asciiTheme="minorHAnsi" w:hAnsiTheme="minorHAnsi" w:cstheme="minorHAnsi"/>
          <w:noProof w:val="0"/>
          <w:sz w:val="20"/>
          <w:szCs w:val="20"/>
        </w:rPr>
        <w:t>ípravy</w:t>
      </w:r>
      <w:r w:rsidRPr="00C77901">
        <w:rPr>
          <w:rFonts w:asciiTheme="minorHAnsi" w:hAnsiTheme="minorHAnsi" w:cstheme="minorHAnsi"/>
          <w:noProof w:val="0"/>
          <w:sz w:val="20"/>
          <w:szCs w:val="20"/>
        </w:rPr>
        <w:t xml:space="preserve"> ponuky vo verejnom obstarávaní na predmet zákazky: „</w:t>
      </w:r>
      <w:r w:rsidR="00C77901" w:rsidRPr="00C77901">
        <w:rPr>
          <w:rFonts w:asciiTheme="minorHAnsi" w:hAnsiTheme="minorHAnsi" w:cstheme="minorHAnsi"/>
          <w:b/>
          <w:bCs/>
          <w:sz w:val="20"/>
          <w:szCs w:val="20"/>
        </w:rPr>
        <w:t>D3 Oščadnica-Čadca, Bukov, II. polprofil“.</w:t>
      </w:r>
    </w:p>
    <w:p w:rsidR="003E334A" w:rsidRPr="00C77901" w:rsidRDefault="00FD45DD"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Niektoré z </w:t>
      </w:r>
      <w:r w:rsidR="003E334A" w:rsidRPr="00C77901">
        <w:rPr>
          <w:rFonts w:asciiTheme="minorHAnsi" w:hAnsiTheme="minorHAnsi" w:cstheme="minorHAnsi"/>
          <w:noProof w:val="0"/>
          <w:sz w:val="20"/>
          <w:szCs w:val="20"/>
        </w:rPr>
        <w:t xml:space="preserve">poskytnutých a/alebo sprístupnených </w:t>
      </w:r>
      <w:r w:rsidR="00464784" w:rsidRPr="00C77901">
        <w:rPr>
          <w:rFonts w:asciiTheme="minorHAnsi" w:hAnsiTheme="minorHAnsi" w:cstheme="minorHAnsi"/>
          <w:noProof w:val="0"/>
          <w:sz w:val="20"/>
          <w:szCs w:val="20"/>
        </w:rPr>
        <w:t>D</w:t>
      </w:r>
      <w:r w:rsidR="009611AE" w:rsidRPr="00C77901">
        <w:rPr>
          <w:rFonts w:asciiTheme="minorHAnsi" w:hAnsiTheme="minorHAnsi" w:cstheme="minorHAnsi"/>
          <w:noProof w:val="0"/>
          <w:sz w:val="20"/>
          <w:szCs w:val="20"/>
        </w:rPr>
        <w:t xml:space="preserve">ôverných informácií </w:t>
      </w:r>
      <w:r w:rsidR="00961125" w:rsidRPr="00C77901">
        <w:rPr>
          <w:rFonts w:asciiTheme="minorHAnsi" w:hAnsiTheme="minorHAnsi" w:cstheme="minorHAnsi"/>
          <w:noProof w:val="0"/>
          <w:sz w:val="20"/>
          <w:szCs w:val="20"/>
        </w:rPr>
        <w:t>za účelom definovaným v bode 1.</w:t>
      </w:r>
      <w:r w:rsidR="003E334A" w:rsidRPr="00C77901">
        <w:rPr>
          <w:rFonts w:asciiTheme="minorHAnsi" w:hAnsiTheme="minorHAnsi" w:cstheme="minorHAnsi"/>
          <w:noProof w:val="0"/>
          <w:sz w:val="20"/>
          <w:szCs w:val="20"/>
        </w:rPr>
        <w:t xml:space="preserve">2 </w:t>
      </w:r>
      <w:r w:rsidR="004C7F04" w:rsidRPr="00C77901">
        <w:rPr>
          <w:rFonts w:asciiTheme="minorHAnsi" w:hAnsiTheme="minorHAnsi" w:cstheme="minorHAnsi"/>
          <w:noProof w:val="0"/>
          <w:sz w:val="20"/>
          <w:szCs w:val="20"/>
        </w:rPr>
        <w:t xml:space="preserve">tohto článku dohody </w:t>
      </w:r>
      <w:r w:rsidR="003E334A" w:rsidRPr="00C77901">
        <w:rPr>
          <w:rFonts w:asciiTheme="minorHAnsi" w:hAnsiTheme="minorHAnsi" w:cstheme="minorHAnsi"/>
          <w:noProof w:val="0"/>
          <w:sz w:val="20"/>
          <w:szCs w:val="20"/>
        </w:rPr>
        <w:t>v podobe dokumentov, e-mailov či ústne</w:t>
      </w:r>
      <w:r w:rsidR="00B91B0B" w:rsidRPr="00C77901">
        <w:rPr>
          <w:rFonts w:asciiTheme="minorHAnsi" w:hAnsiTheme="minorHAnsi" w:cstheme="minorHAnsi"/>
          <w:noProof w:val="0"/>
          <w:sz w:val="20"/>
          <w:szCs w:val="20"/>
        </w:rPr>
        <w:t xml:space="preserve"> poskytnutých</w:t>
      </w:r>
      <w:r w:rsidR="004C7F04" w:rsidRPr="00C77901">
        <w:rPr>
          <w:rFonts w:asciiTheme="minorHAnsi" w:hAnsiTheme="minorHAnsi" w:cstheme="minorHAnsi"/>
          <w:noProof w:val="0"/>
          <w:sz w:val="20"/>
          <w:szCs w:val="20"/>
        </w:rPr>
        <w:t xml:space="preserve">, nie </w:t>
      </w:r>
      <w:proofErr w:type="spellStart"/>
      <w:r w:rsidR="004C7F04" w:rsidRPr="00C77901">
        <w:rPr>
          <w:rFonts w:asciiTheme="minorHAnsi" w:hAnsiTheme="minorHAnsi" w:cstheme="minorHAnsi"/>
          <w:noProof w:val="0"/>
          <w:sz w:val="20"/>
          <w:szCs w:val="20"/>
        </w:rPr>
        <w:t>výlúčne</w:t>
      </w:r>
      <w:proofErr w:type="spellEnd"/>
      <w:r w:rsidR="003E334A" w:rsidRPr="00C77901">
        <w:rPr>
          <w:rFonts w:asciiTheme="minorHAnsi" w:hAnsiTheme="minorHAnsi" w:cstheme="minorHAnsi"/>
          <w:noProof w:val="0"/>
          <w:sz w:val="20"/>
          <w:szCs w:val="20"/>
        </w:rPr>
        <w:t>, ale najmä, môžu obsahovať informácie/dáta</w:t>
      </w:r>
      <w:r w:rsidR="00961125" w:rsidRPr="00C77901">
        <w:rPr>
          <w:rFonts w:asciiTheme="minorHAnsi" w:hAnsiTheme="minorHAnsi" w:cstheme="minorHAnsi"/>
          <w:noProof w:val="0"/>
          <w:sz w:val="20"/>
          <w:szCs w:val="20"/>
        </w:rPr>
        <w:t>, ktoré si p</w:t>
      </w:r>
      <w:r w:rsidR="003E334A" w:rsidRPr="00C77901">
        <w:rPr>
          <w:rFonts w:asciiTheme="minorHAnsi" w:hAnsiTheme="minorHAnsi" w:cstheme="minorHAnsi"/>
          <w:noProof w:val="0"/>
          <w:sz w:val="20"/>
          <w:szCs w:val="20"/>
        </w:rPr>
        <w:t>oskytujúca strana</w:t>
      </w:r>
      <w:r w:rsidR="00503D19"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resp. jediný akcionár, ktorým je Slovenská republika želá</w:t>
      </w:r>
      <w:r w:rsidR="00503D19"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resp. je povinná utajiť predovšetkým z dôvodu ich</w:t>
      </w:r>
      <w:r w:rsidR="00607054" w:rsidRPr="00C77901">
        <w:rPr>
          <w:rFonts w:asciiTheme="minorHAnsi" w:hAnsiTheme="minorHAnsi" w:cstheme="minorHAnsi"/>
          <w:noProof w:val="0"/>
          <w:sz w:val="20"/>
          <w:szCs w:val="20"/>
        </w:rPr>
        <w:t>:</w:t>
      </w:r>
    </w:p>
    <w:p w:rsidR="003E334A" w:rsidRPr="00C77901" w:rsidRDefault="00095F30" w:rsidP="00C77901">
      <w:pPr>
        <w:pStyle w:val="Odsekzoznamu"/>
        <w:keepNext/>
        <w:numPr>
          <w:ilvl w:val="1"/>
          <w:numId w:val="1"/>
        </w:numPr>
        <w:ind w:left="709" w:hanging="283"/>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dôvernosti;</w:t>
      </w:r>
      <w:r w:rsidR="003E334A" w:rsidRPr="00C77901">
        <w:rPr>
          <w:rFonts w:asciiTheme="minorHAnsi" w:hAnsiTheme="minorHAnsi" w:cstheme="minorHAnsi"/>
          <w:noProof w:val="0"/>
          <w:sz w:val="20"/>
          <w:szCs w:val="20"/>
        </w:rPr>
        <w:t xml:space="preserve"> </w:t>
      </w:r>
      <w:r w:rsidR="002D1FD9" w:rsidRPr="00C77901">
        <w:rPr>
          <w:rFonts w:asciiTheme="minorHAnsi" w:hAnsiTheme="minorHAnsi" w:cstheme="minorHAnsi"/>
          <w:noProof w:val="0"/>
          <w:sz w:val="20"/>
          <w:szCs w:val="20"/>
        </w:rPr>
        <w:t>charakteru obchodného tajomstva</w:t>
      </w:r>
      <w:r w:rsidR="00E56868">
        <w:rPr>
          <w:rFonts w:asciiTheme="minorHAnsi" w:hAnsiTheme="minorHAnsi" w:cstheme="minorHAnsi"/>
          <w:noProof w:val="0"/>
          <w:sz w:val="20"/>
          <w:szCs w:val="20"/>
        </w:rPr>
        <w:t>,</w:t>
      </w:r>
    </w:p>
    <w:p w:rsidR="003E334A" w:rsidRPr="00975C19" w:rsidRDefault="003E334A" w:rsidP="00C77901">
      <w:pPr>
        <w:pStyle w:val="Odsekzoznamu"/>
        <w:numPr>
          <w:ilvl w:val="1"/>
          <w:numId w:val="1"/>
        </w:numPr>
        <w:ind w:left="709" w:hanging="283"/>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povinnosti ochrany podľa osobitného predpisu, t.</w:t>
      </w:r>
      <w:r w:rsidR="004B1066" w:rsidRPr="00C77901">
        <w:rPr>
          <w:rFonts w:asciiTheme="minorHAnsi" w:hAnsiTheme="minorHAnsi" w:cstheme="minorHAnsi"/>
          <w:noProof w:val="0"/>
          <w:sz w:val="20"/>
          <w:szCs w:val="20"/>
        </w:rPr>
        <w:t xml:space="preserve"> </w:t>
      </w:r>
      <w:r w:rsidR="009F03DF" w:rsidRPr="00C77901">
        <w:rPr>
          <w:rFonts w:asciiTheme="minorHAnsi" w:hAnsiTheme="minorHAnsi" w:cstheme="minorHAnsi"/>
          <w:noProof w:val="0"/>
          <w:sz w:val="20"/>
          <w:szCs w:val="20"/>
        </w:rPr>
        <w:t>j. napríklad</w:t>
      </w:r>
      <w:r w:rsidR="000D7AAA" w:rsidRPr="00C77901">
        <w:rPr>
          <w:rFonts w:asciiTheme="minorHAnsi" w:hAnsiTheme="minorHAnsi" w:cstheme="minorHAnsi"/>
          <w:noProof w:val="0"/>
          <w:sz w:val="20"/>
          <w:szCs w:val="20"/>
        </w:rPr>
        <w:t xml:space="preserve"> Nariadenia Európskeho parlamentu a Rady (EÚ) 2016/679 z 27. apríla 2016 o ochrane fyzických osôb pri spracúvaní osobných údajov a o voľnom pohybe takýchto údajov, ktorým sa zrušuje smernica 95/46/ES (všeobecné nariadenie o ochrane údajov)</w:t>
      </w:r>
      <w:r w:rsidR="00E56868">
        <w:rPr>
          <w:rFonts w:asciiTheme="minorHAnsi" w:hAnsiTheme="minorHAnsi" w:cstheme="minorHAnsi"/>
          <w:noProof w:val="0"/>
          <w:sz w:val="20"/>
          <w:szCs w:val="20"/>
        </w:rPr>
        <w:t xml:space="preserve"> </w:t>
      </w:r>
      <w:r w:rsidR="00E11E10" w:rsidRPr="00975C19">
        <w:rPr>
          <w:rFonts w:asciiTheme="minorHAnsi" w:hAnsiTheme="minorHAnsi" w:cstheme="minorHAnsi"/>
          <w:noProof w:val="0"/>
          <w:sz w:val="20"/>
          <w:szCs w:val="20"/>
        </w:rPr>
        <w:t xml:space="preserve">alebo zákona č. 69/2018 </w:t>
      </w:r>
      <w:proofErr w:type="spellStart"/>
      <w:r w:rsidR="00E11E10" w:rsidRPr="00975C19">
        <w:rPr>
          <w:rFonts w:asciiTheme="minorHAnsi" w:hAnsiTheme="minorHAnsi" w:cstheme="minorHAnsi"/>
          <w:noProof w:val="0"/>
          <w:sz w:val="20"/>
          <w:szCs w:val="20"/>
        </w:rPr>
        <w:t>Z.z</w:t>
      </w:r>
      <w:proofErr w:type="spellEnd"/>
      <w:r w:rsidR="00E11E10" w:rsidRPr="00975C19">
        <w:rPr>
          <w:rFonts w:asciiTheme="minorHAnsi" w:hAnsiTheme="minorHAnsi" w:cstheme="minorHAnsi"/>
          <w:noProof w:val="0"/>
          <w:sz w:val="20"/>
          <w:szCs w:val="20"/>
        </w:rPr>
        <w:t>. kybernetickej bezpečnosti a o zmene a doplnení niektorých zákonov</w:t>
      </w:r>
      <w:r w:rsidR="00095F30" w:rsidRPr="00975C19">
        <w:rPr>
          <w:rFonts w:asciiTheme="minorHAnsi" w:hAnsiTheme="minorHAnsi" w:cstheme="minorHAnsi"/>
          <w:noProof w:val="0"/>
          <w:sz w:val="20"/>
          <w:szCs w:val="20"/>
        </w:rPr>
        <w:t>;</w:t>
      </w:r>
    </w:p>
    <w:p w:rsidR="00CE389D" w:rsidRPr="00975C19" w:rsidRDefault="00961125" w:rsidP="00C77901">
      <w:pPr>
        <w:pStyle w:val="Odsekzoznamu"/>
        <w:numPr>
          <w:ilvl w:val="1"/>
          <w:numId w:val="1"/>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ochrany, na ktorú je p</w:t>
      </w:r>
      <w:r w:rsidR="00B0421E" w:rsidRPr="00975C19">
        <w:rPr>
          <w:rFonts w:asciiTheme="minorHAnsi" w:hAnsiTheme="minorHAnsi" w:cstheme="minorHAnsi"/>
          <w:noProof w:val="0"/>
          <w:sz w:val="20"/>
          <w:szCs w:val="20"/>
        </w:rPr>
        <w:t>oskytujúca strana povinná na základe akéhokoľvek zmluvného či iného právneho vzťahu</w:t>
      </w:r>
      <w:r w:rsidR="00095F30" w:rsidRPr="00975C19">
        <w:rPr>
          <w:rFonts w:asciiTheme="minorHAnsi" w:hAnsiTheme="minorHAnsi" w:cstheme="minorHAnsi"/>
          <w:noProof w:val="0"/>
          <w:sz w:val="20"/>
          <w:szCs w:val="20"/>
        </w:rPr>
        <w:t>;</w:t>
      </w:r>
    </w:p>
    <w:p w:rsidR="00CE389D" w:rsidRPr="00975C19" w:rsidRDefault="00CE389D" w:rsidP="00C77901">
      <w:pPr>
        <w:pStyle w:val="Odsekzoznamu"/>
        <w:numPr>
          <w:ilvl w:val="1"/>
          <w:numId w:val="1"/>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z iných dôvodov, ktoré nemusia byť </w:t>
      </w:r>
      <w:r w:rsidR="00961125" w:rsidRPr="00975C19">
        <w:rPr>
          <w:rFonts w:asciiTheme="minorHAnsi" w:hAnsiTheme="minorHAnsi" w:cstheme="minorHAnsi"/>
          <w:noProof w:val="0"/>
          <w:sz w:val="20"/>
          <w:szCs w:val="20"/>
        </w:rPr>
        <w:t>p</w:t>
      </w:r>
      <w:r w:rsidRPr="00975C19">
        <w:rPr>
          <w:rFonts w:asciiTheme="minorHAnsi" w:hAnsiTheme="minorHAnsi" w:cstheme="minorHAnsi"/>
          <w:noProof w:val="0"/>
          <w:sz w:val="20"/>
          <w:szCs w:val="20"/>
        </w:rPr>
        <w:t>rijímajúcej strane známe.</w:t>
      </w:r>
    </w:p>
    <w:p w:rsidR="003E334A" w:rsidRPr="00975C19" w:rsidRDefault="00095F30" w:rsidP="00C77901">
      <w:pPr>
        <w:pStyle w:val="Odsekzoznamu"/>
        <w:numPr>
          <w:ilvl w:val="1"/>
          <w:numId w:val="11"/>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lastRenderedPageBreak/>
        <w:t>S</w:t>
      </w:r>
      <w:r w:rsidR="003E334A" w:rsidRPr="00975C19">
        <w:rPr>
          <w:rFonts w:asciiTheme="minorHAnsi" w:hAnsiTheme="minorHAnsi" w:cstheme="minorHAnsi"/>
          <w:noProof w:val="0"/>
          <w:sz w:val="20"/>
          <w:szCs w:val="20"/>
        </w:rPr>
        <w:t>trany</w:t>
      </w:r>
      <w:r w:rsidRPr="00975C19">
        <w:rPr>
          <w:rFonts w:asciiTheme="minorHAnsi" w:hAnsiTheme="minorHAnsi" w:cstheme="minorHAnsi"/>
          <w:noProof w:val="0"/>
          <w:sz w:val="20"/>
          <w:szCs w:val="20"/>
        </w:rPr>
        <w:t xml:space="preserve"> dohody</w:t>
      </w:r>
      <w:r w:rsidR="003E334A" w:rsidRPr="00975C19">
        <w:rPr>
          <w:rFonts w:asciiTheme="minorHAnsi" w:hAnsiTheme="minorHAnsi" w:cstheme="minorHAnsi"/>
          <w:noProof w:val="0"/>
          <w:sz w:val="20"/>
          <w:szCs w:val="20"/>
        </w:rPr>
        <w:t xml:space="preserve"> sú si ved</w:t>
      </w:r>
      <w:r w:rsidR="00961125" w:rsidRPr="00975C19">
        <w:rPr>
          <w:rFonts w:asciiTheme="minorHAnsi" w:hAnsiTheme="minorHAnsi" w:cstheme="minorHAnsi"/>
          <w:noProof w:val="0"/>
          <w:sz w:val="20"/>
          <w:szCs w:val="20"/>
        </w:rPr>
        <w:t>omé a akceptujú skutočnosť, že p</w:t>
      </w:r>
      <w:r w:rsidR="003E334A" w:rsidRPr="00975C19">
        <w:rPr>
          <w:rFonts w:asciiTheme="minorHAnsi" w:hAnsiTheme="minorHAnsi" w:cstheme="minorHAnsi"/>
          <w:noProof w:val="0"/>
          <w:sz w:val="20"/>
          <w:szCs w:val="20"/>
        </w:rPr>
        <w:t xml:space="preserve">oskytujúca strana má špecifické postavenie na trhu s ohľadom na osobu jediného akcionára, a zároveň si uvedomujú aj hodnotu, či už potenciálnu alebo skutočnú, poskytnutých a/alebo sprístupnených </w:t>
      </w:r>
      <w:r w:rsidR="00464784" w:rsidRPr="00975C19">
        <w:rPr>
          <w:rFonts w:asciiTheme="minorHAnsi" w:hAnsiTheme="minorHAnsi" w:cstheme="minorHAnsi"/>
          <w:noProof w:val="0"/>
          <w:sz w:val="20"/>
          <w:szCs w:val="20"/>
        </w:rPr>
        <w:t>D</w:t>
      </w:r>
      <w:r w:rsidR="009611AE" w:rsidRPr="00975C19">
        <w:rPr>
          <w:rFonts w:asciiTheme="minorHAnsi" w:hAnsiTheme="minorHAnsi" w:cstheme="minorHAnsi"/>
          <w:noProof w:val="0"/>
          <w:sz w:val="20"/>
          <w:szCs w:val="20"/>
        </w:rPr>
        <w:t>ôverných informácií</w:t>
      </w:r>
      <w:r w:rsidR="003E334A" w:rsidRPr="00975C19">
        <w:rPr>
          <w:rFonts w:asciiTheme="minorHAnsi" w:hAnsiTheme="minorHAnsi" w:cstheme="minorHAnsi"/>
          <w:noProof w:val="0"/>
          <w:sz w:val="20"/>
          <w:szCs w:val="20"/>
        </w:rPr>
        <w:t>.</w:t>
      </w:r>
    </w:p>
    <w:p w:rsidR="00C77901" w:rsidRPr="00975C19" w:rsidRDefault="00C77901" w:rsidP="00C77901">
      <w:pPr>
        <w:jc w:val="center"/>
        <w:rPr>
          <w:rFonts w:asciiTheme="minorHAnsi" w:hAnsiTheme="minorHAnsi" w:cstheme="minorHAnsi"/>
          <w:b/>
          <w:noProof w:val="0"/>
          <w:sz w:val="20"/>
          <w:szCs w:val="20"/>
        </w:rPr>
      </w:pPr>
    </w:p>
    <w:p w:rsidR="003E334A"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w:t>
      </w:r>
      <w:r w:rsidR="00406E1A" w:rsidRPr="00975C19">
        <w:rPr>
          <w:rFonts w:asciiTheme="minorHAnsi" w:hAnsiTheme="minorHAnsi" w:cstheme="minorHAnsi"/>
          <w:b/>
          <w:noProof w:val="0"/>
          <w:sz w:val="20"/>
          <w:szCs w:val="20"/>
        </w:rPr>
        <w:t>lánok</w:t>
      </w:r>
      <w:r w:rsidRPr="00975C19">
        <w:rPr>
          <w:rFonts w:asciiTheme="minorHAnsi" w:hAnsiTheme="minorHAnsi" w:cstheme="minorHAnsi"/>
          <w:b/>
          <w:noProof w:val="0"/>
          <w:sz w:val="20"/>
          <w:szCs w:val="20"/>
        </w:rPr>
        <w:t xml:space="preserve"> II</w:t>
      </w:r>
    </w:p>
    <w:p w:rsidR="007D7654"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Vymedzenie predmetu ochrany</w:t>
      </w:r>
    </w:p>
    <w:p w:rsidR="003E334A" w:rsidRPr="00975C19" w:rsidRDefault="003E334A" w:rsidP="00C77901">
      <w:pPr>
        <w:pStyle w:val="Odsekzoznamu"/>
        <w:numPr>
          <w:ilvl w:val="1"/>
          <w:numId w:val="12"/>
        </w:numPr>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Predmet ochrany zahŕňa </w:t>
      </w:r>
      <w:r w:rsidR="005A054F" w:rsidRPr="00975C19">
        <w:rPr>
          <w:rFonts w:asciiTheme="minorHAnsi" w:hAnsiTheme="minorHAnsi" w:cstheme="minorHAnsi"/>
          <w:noProof w:val="0"/>
          <w:sz w:val="20"/>
          <w:szCs w:val="20"/>
        </w:rPr>
        <w:t>najmä</w:t>
      </w:r>
      <w:r w:rsidRPr="00975C19">
        <w:rPr>
          <w:rFonts w:asciiTheme="minorHAnsi" w:hAnsiTheme="minorHAnsi" w:cstheme="minorHAnsi"/>
          <w:noProof w:val="0"/>
          <w:sz w:val="20"/>
          <w:szCs w:val="20"/>
        </w:rPr>
        <w:t xml:space="preserve"> </w:t>
      </w:r>
      <w:r w:rsidR="00464784" w:rsidRPr="00975C19">
        <w:rPr>
          <w:rFonts w:asciiTheme="minorHAnsi" w:hAnsiTheme="minorHAnsi" w:cstheme="minorHAnsi"/>
          <w:noProof w:val="0"/>
          <w:sz w:val="20"/>
          <w:szCs w:val="20"/>
        </w:rPr>
        <w:t>D</w:t>
      </w:r>
      <w:r w:rsidR="009611AE" w:rsidRPr="00975C19">
        <w:rPr>
          <w:rFonts w:asciiTheme="minorHAnsi" w:hAnsiTheme="minorHAnsi" w:cstheme="minorHAnsi"/>
          <w:noProof w:val="0"/>
          <w:sz w:val="20"/>
          <w:szCs w:val="20"/>
        </w:rPr>
        <w:t>ôverné informácie</w:t>
      </w:r>
      <w:r w:rsidR="004B1066" w:rsidRPr="00975C19">
        <w:rPr>
          <w:rFonts w:asciiTheme="minorHAnsi" w:hAnsiTheme="minorHAnsi" w:cstheme="minorHAnsi"/>
          <w:noProof w:val="0"/>
          <w:sz w:val="20"/>
          <w:szCs w:val="20"/>
        </w:rPr>
        <w:t>,</w:t>
      </w:r>
      <w:r w:rsidR="0007429A" w:rsidRPr="00975C19">
        <w:rPr>
          <w:rFonts w:asciiTheme="minorHAnsi" w:hAnsiTheme="minorHAnsi" w:cstheme="minorHAnsi"/>
          <w:noProof w:val="0"/>
          <w:sz w:val="20"/>
          <w:szCs w:val="20"/>
        </w:rPr>
        <w:t xml:space="preserve"> resp. iné skutočnosti</w:t>
      </w:r>
      <w:r w:rsidRPr="00975C19">
        <w:rPr>
          <w:rFonts w:asciiTheme="minorHAnsi" w:hAnsiTheme="minorHAnsi" w:cstheme="minorHAnsi"/>
          <w:noProof w:val="0"/>
          <w:sz w:val="20"/>
          <w:szCs w:val="20"/>
        </w:rPr>
        <w:t>:</w:t>
      </w:r>
    </w:p>
    <w:p w:rsidR="00C61FFD" w:rsidRPr="00975C19" w:rsidRDefault="00961125"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 ktorých sa p</w:t>
      </w:r>
      <w:r w:rsidR="00CE389D" w:rsidRPr="00975C19">
        <w:rPr>
          <w:rFonts w:asciiTheme="minorHAnsi" w:hAnsiTheme="minorHAnsi" w:cstheme="minorHAnsi"/>
          <w:noProof w:val="0"/>
          <w:sz w:val="20"/>
          <w:szCs w:val="20"/>
        </w:rPr>
        <w:t>rijímajúca strana dozvie</w:t>
      </w:r>
      <w:r w:rsidR="004B1066" w:rsidRPr="00975C19">
        <w:rPr>
          <w:rFonts w:asciiTheme="minorHAnsi" w:hAnsiTheme="minorHAnsi" w:cstheme="minorHAnsi"/>
          <w:noProof w:val="0"/>
          <w:sz w:val="20"/>
          <w:szCs w:val="20"/>
        </w:rPr>
        <w:t>,</w:t>
      </w:r>
      <w:r w:rsidR="00CE389D" w:rsidRPr="00975C19">
        <w:rPr>
          <w:rFonts w:asciiTheme="minorHAnsi" w:hAnsiTheme="minorHAnsi" w:cstheme="minorHAnsi"/>
          <w:noProof w:val="0"/>
          <w:sz w:val="20"/>
          <w:szCs w:val="20"/>
        </w:rPr>
        <w:t xml:space="preserve"> resp. s ktorými sa oboznámi pri plnení svo</w:t>
      </w:r>
      <w:r w:rsidR="00406E1A" w:rsidRPr="00975C19">
        <w:rPr>
          <w:rFonts w:asciiTheme="minorHAnsi" w:hAnsiTheme="minorHAnsi" w:cstheme="minorHAnsi"/>
          <w:noProof w:val="0"/>
          <w:sz w:val="20"/>
          <w:szCs w:val="20"/>
        </w:rPr>
        <w:t>jho záväzku v zmysle článku</w:t>
      </w:r>
      <w:r w:rsidR="00C941EB" w:rsidRPr="00975C19">
        <w:rPr>
          <w:rFonts w:asciiTheme="minorHAnsi" w:hAnsiTheme="minorHAnsi" w:cstheme="minorHAnsi"/>
          <w:noProof w:val="0"/>
          <w:sz w:val="20"/>
          <w:szCs w:val="20"/>
        </w:rPr>
        <w:t xml:space="preserve"> I bod 1.2 d</w:t>
      </w:r>
      <w:r w:rsidR="00467BDA" w:rsidRPr="00975C19">
        <w:rPr>
          <w:rFonts w:asciiTheme="minorHAnsi" w:hAnsiTheme="minorHAnsi" w:cstheme="minorHAnsi"/>
          <w:noProof w:val="0"/>
          <w:sz w:val="20"/>
          <w:szCs w:val="20"/>
        </w:rPr>
        <w:t>ohody</w:t>
      </w:r>
      <w:r w:rsidR="00CE389D" w:rsidRPr="00975C19">
        <w:rPr>
          <w:rFonts w:asciiTheme="minorHAnsi" w:hAnsiTheme="minorHAnsi" w:cstheme="minorHAnsi"/>
          <w:noProof w:val="0"/>
          <w:sz w:val="20"/>
          <w:szCs w:val="20"/>
        </w:rPr>
        <w:t>;</w:t>
      </w:r>
    </w:p>
    <w:p w:rsidR="00AE00B7" w:rsidRPr="00975C19" w:rsidRDefault="00AE00B7"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k</w:t>
      </w:r>
      <w:r w:rsidR="00961125" w:rsidRPr="00975C19">
        <w:rPr>
          <w:rFonts w:asciiTheme="minorHAnsi" w:hAnsiTheme="minorHAnsi" w:cstheme="minorHAnsi"/>
          <w:noProof w:val="0"/>
          <w:sz w:val="20"/>
          <w:szCs w:val="20"/>
        </w:rPr>
        <w:t>toré p</w:t>
      </w:r>
      <w:r w:rsidRPr="00975C19">
        <w:rPr>
          <w:rFonts w:asciiTheme="minorHAnsi" w:hAnsiTheme="minorHAnsi" w:cstheme="minorHAnsi"/>
          <w:noProof w:val="0"/>
          <w:sz w:val="20"/>
          <w:szCs w:val="20"/>
        </w:rPr>
        <w:t>oskytujúca strana</w:t>
      </w:r>
      <w:r w:rsidR="00CE389D" w:rsidRPr="00975C19">
        <w:rPr>
          <w:rFonts w:asciiTheme="minorHAnsi" w:hAnsiTheme="minorHAnsi" w:cstheme="minorHAnsi"/>
          <w:noProof w:val="0"/>
          <w:sz w:val="20"/>
          <w:szCs w:val="20"/>
        </w:rPr>
        <w:t xml:space="preserve"> sprístupní</w:t>
      </w:r>
      <w:r w:rsidR="004B1066" w:rsidRPr="00975C19">
        <w:rPr>
          <w:rFonts w:asciiTheme="minorHAnsi" w:hAnsiTheme="minorHAnsi" w:cstheme="minorHAnsi"/>
          <w:noProof w:val="0"/>
          <w:sz w:val="20"/>
          <w:szCs w:val="20"/>
        </w:rPr>
        <w:t>,</w:t>
      </w:r>
      <w:r w:rsidR="00CE389D" w:rsidRPr="00975C19">
        <w:rPr>
          <w:rFonts w:asciiTheme="minorHAnsi" w:hAnsiTheme="minorHAnsi" w:cstheme="minorHAnsi"/>
          <w:noProof w:val="0"/>
          <w:sz w:val="20"/>
          <w:szCs w:val="20"/>
        </w:rPr>
        <w:t xml:space="preserve"> resp. </w:t>
      </w:r>
      <w:r w:rsidR="00961125" w:rsidRPr="00975C19">
        <w:rPr>
          <w:rFonts w:asciiTheme="minorHAnsi" w:hAnsiTheme="minorHAnsi" w:cstheme="minorHAnsi"/>
          <w:noProof w:val="0"/>
          <w:sz w:val="20"/>
          <w:szCs w:val="20"/>
        </w:rPr>
        <w:t>poskytne p</w:t>
      </w:r>
      <w:r w:rsidR="00A7550A" w:rsidRPr="00975C19">
        <w:rPr>
          <w:rFonts w:asciiTheme="minorHAnsi" w:hAnsiTheme="minorHAnsi" w:cstheme="minorHAnsi"/>
          <w:noProof w:val="0"/>
          <w:sz w:val="20"/>
          <w:szCs w:val="20"/>
        </w:rPr>
        <w:t>rijímajúcej strane v súvislosti s plnením j</w:t>
      </w:r>
      <w:r w:rsidR="00406E1A" w:rsidRPr="00975C19">
        <w:rPr>
          <w:rFonts w:asciiTheme="minorHAnsi" w:hAnsiTheme="minorHAnsi" w:cstheme="minorHAnsi"/>
          <w:noProof w:val="0"/>
          <w:sz w:val="20"/>
          <w:szCs w:val="20"/>
        </w:rPr>
        <w:t xml:space="preserve">ej záväzkov vyplývajúcich z článku </w:t>
      </w:r>
      <w:r w:rsidR="00A7550A" w:rsidRPr="00975C19">
        <w:rPr>
          <w:rFonts w:asciiTheme="minorHAnsi" w:hAnsiTheme="minorHAnsi" w:cstheme="minorHAnsi"/>
          <w:noProof w:val="0"/>
          <w:sz w:val="20"/>
          <w:szCs w:val="20"/>
        </w:rPr>
        <w:t xml:space="preserve">I ods. </w:t>
      </w:r>
      <w:r w:rsidR="00961125" w:rsidRPr="00975C19">
        <w:rPr>
          <w:rFonts w:asciiTheme="minorHAnsi" w:hAnsiTheme="minorHAnsi" w:cstheme="minorHAnsi"/>
          <w:noProof w:val="0"/>
          <w:sz w:val="20"/>
          <w:szCs w:val="20"/>
        </w:rPr>
        <w:t>1.2 d</w:t>
      </w:r>
      <w:r w:rsidR="00467BDA" w:rsidRPr="00975C19">
        <w:rPr>
          <w:rFonts w:asciiTheme="minorHAnsi" w:hAnsiTheme="minorHAnsi" w:cstheme="minorHAnsi"/>
          <w:noProof w:val="0"/>
          <w:sz w:val="20"/>
          <w:szCs w:val="20"/>
        </w:rPr>
        <w:t>ohody</w:t>
      </w:r>
      <w:r w:rsidRPr="00975C19">
        <w:rPr>
          <w:rFonts w:asciiTheme="minorHAnsi" w:hAnsiTheme="minorHAnsi" w:cstheme="minorHAnsi"/>
          <w:noProof w:val="0"/>
          <w:sz w:val="20"/>
          <w:szCs w:val="20"/>
        </w:rPr>
        <w:t>;</w:t>
      </w:r>
    </w:p>
    <w:p w:rsidR="00B0421E" w:rsidRPr="00975C19" w:rsidRDefault="009079D7"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z monitoringu </w:t>
      </w:r>
      <w:r w:rsidR="00AE00B7" w:rsidRPr="00975C19">
        <w:rPr>
          <w:rFonts w:asciiTheme="minorHAnsi" w:hAnsiTheme="minorHAnsi" w:cstheme="minorHAnsi"/>
          <w:noProof w:val="0"/>
          <w:sz w:val="20"/>
          <w:szCs w:val="20"/>
        </w:rPr>
        <w:t xml:space="preserve"> a/alebo aké</w:t>
      </w:r>
      <w:r w:rsidR="00961125" w:rsidRPr="00975C19">
        <w:rPr>
          <w:rFonts w:asciiTheme="minorHAnsi" w:hAnsiTheme="minorHAnsi" w:cstheme="minorHAnsi"/>
          <w:noProof w:val="0"/>
          <w:sz w:val="20"/>
          <w:szCs w:val="20"/>
        </w:rPr>
        <w:t>koľvek iné výstupy vypracované p</w:t>
      </w:r>
      <w:r w:rsidR="00AE00B7" w:rsidRPr="00975C19">
        <w:rPr>
          <w:rFonts w:asciiTheme="minorHAnsi" w:hAnsiTheme="minorHAnsi" w:cstheme="minorHAnsi"/>
          <w:noProof w:val="0"/>
          <w:sz w:val="20"/>
          <w:szCs w:val="20"/>
        </w:rPr>
        <w:t>rijímajúcou stranou na základe a/alebo v súvislosti s</w:t>
      </w:r>
      <w:r w:rsidR="006522CE" w:rsidRPr="00975C19">
        <w:rPr>
          <w:rFonts w:asciiTheme="minorHAnsi" w:hAnsiTheme="minorHAnsi" w:cstheme="minorHAnsi"/>
          <w:noProof w:val="0"/>
          <w:sz w:val="20"/>
          <w:szCs w:val="20"/>
        </w:rPr>
        <w:t xml:space="preserve"> o záväzkami uvedenými v </w:t>
      </w:r>
      <w:r w:rsidR="00406E1A" w:rsidRPr="00975C19">
        <w:rPr>
          <w:rFonts w:asciiTheme="minorHAnsi" w:hAnsiTheme="minorHAnsi" w:cstheme="minorHAnsi"/>
          <w:noProof w:val="0"/>
          <w:sz w:val="20"/>
          <w:szCs w:val="20"/>
        </w:rPr>
        <w:t>článku</w:t>
      </w:r>
      <w:r w:rsidR="00961125" w:rsidRPr="00975C19">
        <w:rPr>
          <w:rFonts w:asciiTheme="minorHAnsi" w:hAnsiTheme="minorHAnsi" w:cstheme="minorHAnsi"/>
          <w:noProof w:val="0"/>
          <w:sz w:val="20"/>
          <w:szCs w:val="20"/>
        </w:rPr>
        <w:t xml:space="preserve"> I ods. 1.2 d</w:t>
      </w:r>
      <w:r w:rsidR="00467BDA" w:rsidRPr="00975C19">
        <w:rPr>
          <w:rFonts w:asciiTheme="minorHAnsi" w:hAnsiTheme="minorHAnsi" w:cstheme="minorHAnsi"/>
          <w:noProof w:val="0"/>
          <w:sz w:val="20"/>
          <w:szCs w:val="20"/>
        </w:rPr>
        <w:t>ohody</w:t>
      </w:r>
      <w:r w:rsidR="00AE00B7" w:rsidRPr="00975C19">
        <w:rPr>
          <w:rFonts w:asciiTheme="minorHAnsi" w:hAnsiTheme="minorHAnsi" w:cstheme="minorHAnsi"/>
          <w:noProof w:val="0"/>
          <w:sz w:val="20"/>
          <w:szCs w:val="20"/>
        </w:rPr>
        <w:t>;</w:t>
      </w:r>
    </w:p>
    <w:p w:rsidR="00047A40" w:rsidRPr="00975C19" w:rsidRDefault="003E334A"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týkajúce sa ochrany osobných údajov v zmysle </w:t>
      </w:r>
      <w:r w:rsidR="000D7AAA" w:rsidRPr="00975C19">
        <w:rPr>
          <w:rFonts w:asciiTheme="minorHAnsi" w:hAnsiTheme="minorHAnsi" w:cstheme="minorHAnsi"/>
          <w:noProof w:val="0"/>
          <w:sz w:val="20"/>
          <w:szCs w:val="20"/>
        </w:rPr>
        <w:t>Nariadenia Európskeho parlamentu a Rady (EÚ) 2016/679 z 27. apríla 2016 o ochrane fyzických osôb pri spracúvaní osobných údajov a o voľnom pohybe takýchto údajov, ktorým sa zrušuje smernica 95/46/ES (všeobecné nariadenie o ochrane údajov)</w:t>
      </w:r>
      <w:r w:rsidR="008F1899" w:rsidRPr="00975C19">
        <w:rPr>
          <w:rFonts w:asciiTheme="minorHAnsi" w:hAnsiTheme="minorHAnsi" w:cstheme="minorHAnsi"/>
          <w:noProof w:val="0"/>
          <w:sz w:val="20"/>
          <w:szCs w:val="20"/>
        </w:rPr>
        <w:t>.</w:t>
      </w:r>
    </w:p>
    <w:p w:rsidR="003E334A" w:rsidRPr="00975C19" w:rsidRDefault="009079D7"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Dôverné informácie</w:t>
      </w:r>
      <w:r w:rsidR="003E334A" w:rsidRPr="00975C19">
        <w:rPr>
          <w:rFonts w:asciiTheme="minorHAnsi" w:hAnsiTheme="minorHAnsi" w:cstheme="minorHAnsi"/>
          <w:noProof w:val="0"/>
          <w:sz w:val="20"/>
          <w:szCs w:val="20"/>
        </w:rPr>
        <w:t xml:space="preserve"> pritom môžu byť sprístupnené a/alebo poskytnuté v akejkoľvek podobe či forme, predovšetkým ústnej, elektronickej zachytené na akomkoľvek hmotnom</w:t>
      </w:r>
      <w:r w:rsidR="00C61FFD"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či nehmotnom substráte najmä</w:t>
      </w:r>
      <w:r w:rsidR="00BF61CD"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pís</w:t>
      </w:r>
      <w:r w:rsidR="00C153C5" w:rsidRPr="00975C19">
        <w:rPr>
          <w:rFonts w:asciiTheme="minorHAnsi" w:hAnsiTheme="minorHAnsi" w:cstheme="minorHAnsi"/>
          <w:noProof w:val="0"/>
          <w:sz w:val="20"/>
          <w:szCs w:val="20"/>
        </w:rPr>
        <w:t>omne alebo elektronicky, ktorú p</w:t>
      </w:r>
      <w:r w:rsidR="003E334A" w:rsidRPr="00975C19">
        <w:rPr>
          <w:rFonts w:asciiTheme="minorHAnsi" w:hAnsiTheme="minorHAnsi" w:cstheme="minorHAnsi"/>
          <w:noProof w:val="0"/>
          <w:sz w:val="20"/>
          <w:szCs w:val="20"/>
        </w:rPr>
        <w:t>oskytujúca strana odovzdá alebo iným spôs</w:t>
      </w:r>
      <w:r w:rsidR="00A7550A" w:rsidRPr="00975C19">
        <w:rPr>
          <w:rFonts w:asciiTheme="minorHAnsi" w:hAnsiTheme="minorHAnsi" w:cstheme="minorHAnsi"/>
          <w:noProof w:val="0"/>
          <w:sz w:val="20"/>
          <w:szCs w:val="20"/>
        </w:rPr>
        <w:t>o</w:t>
      </w:r>
      <w:r w:rsidR="003E334A" w:rsidRPr="00975C19">
        <w:rPr>
          <w:rFonts w:asciiTheme="minorHAnsi" w:hAnsiTheme="minorHAnsi" w:cstheme="minorHAnsi"/>
          <w:noProof w:val="0"/>
          <w:sz w:val="20"/>
          <w:szCs w:val="20"/>
        </w:rPr>
        <w:t>bom</w:t>
      </w:r>
      <w:r w:rsidR="00A7550A" w:rsidRPr="00975C19">
        <w:rPr>
          <w:rFonts w:asciiTheme="minorHAnsi" w:hAnsiTheme="minorHAnsi" w:cstheme="minorHAnsi"/>
          <w:noProof w:val="0"/>
          <w:sz w:val="20"/>
          <w:szCs w:val="20"/>
        </w:rPr>
        <w:t xml:space="preserve"> sprístupní</w:t>
      </w:r>
      <w:r w:rsidR="00A56427"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 xml:space="preserve">za účelom </w:t>
      </w:r>
      <w:r w:rsidR="004B1066" w:rsidRPr="00975C19">
        <w:rPr>
          <w:rFonts w:asciiTheme="minorHAnsi" w:hAnsiTheme="minorHAnsi" w:cstheme="minorHAnsi"/>
          <w:noProof w:val="0"/>
          <w:sz w:val="20"/>
          <w:szCs w:val="20"/>
        </w:rPr>
        <w:t xml:space="preserve">definovaným </w:t>
      </w:r>
      <w:r w:rsidR="00C153C5" w:rsidRPr="00975C19">
        <w:rPr>
          <w:rFonts w:asciiTheme="minorHAnsi" w:hAnsiTheme="minorHAnsi" w:cstheme="minorHAnsi"/>
          <w:noProof w:val="0"/>
          <w:sz w:val="20"/>
          <w:szCs w:val="20"/>
        </w:rPr>
        <w:t>p</w:t>
      </w:r>
      <w:r w:rsidR="00A1500D" w:rsidRPr="00975C19">
        <w:rPr>
          <w:rFonts w:asciiTheme="minorHAnsi" w:hAnsiTheme="minorHAnsi" w:cstheme="minorHAnsi"/>
          <w:noProof w:val="0"/>
          <w:sz w:val="20"/>
          <w:szCs w:val="20"/>
        </w:rPr>
        <w:t xml:space="preserve">rijímajúcej strane </w:t>
      </w:r>
      <w:r w:rsidR="00047A40" w:rsidRPr="00975C19">
        <w:rPr>
          <w:rFonts w:asciiTheme="minorHAnsi" w:hAnsiTheme="minorHAnsi" w:cstheme="minorHAnsi"/>
          <w:noProof w:val="0"/>
          <w:sz w:val="20"/>
          <w:szCs w:val="20"/>
        </w:rPr>
        <w:t>v d</w:t>
      </w:r>
      <w:r w:rsidR="00C61FFD" w:rsidRPr="00975C19">
        <w:rPr>
          <w:rFonts w:asciiTheme="minorHAnsi" w:hAnsiTheme="minorHAnsi" w:cstheme="minorHAnsi"/>
          <w:noProof w:val="0"/>
          <w:sz w:val="20"/>
          <w:szCs w:val="20"/>
        </w:rPr>
        <w:t>ohode.</w:t>
      </w:r>
    </w:p>
    <w:p w:rsidR="004D5239" w:rsidRPr="00975C19" w:rsidRDefault="00464784" w:rsidP="00C77901">
      <w:pPr>
        <w:pStyle w:val="Odsekzoznamu"/>
        <w:numPr>
          <w:ilvl w:val="1"/>
          <w:numId w:val="12"/>
        </w:numPr>
        <w:rPr>
          <w:rFonts w:asciiTheme="minorHAnsi" w:hAnsiTheme="minorHAnsi" w:cstheme="minorHAnsi"/>
          <w:noProof w:val="0"/>
          <w:sz w:val="20"/>
          <w:szCs w:val="20"/>
        </w:rPr>
      </w:pPr>
      <w:r w:rsidRPr="00975C19">
        <w:rPr>
          <w:rFonts w:asciiTheme="minorHAnsi" w:hAnsiTheme="minorHAnsi" w:cstheme="minorHAnsi"/>
          <w:noProof w:val="0"/>
          <w:sz w:val="20"/>
          <w:szCs w:val="20"/>
        </w:rPr>
        <w:t>Poskytované D</w:t>
      </w:r>
      <w:r w:rsidR="004D5239" w:rsidRPr="00975C19">
        <w:rPr>
          <w:rFonts w:asciiTheme="minorHAnsi" w:hAnsiTheme="minorHAnsi" w:cstheme="minorHAnsi"/>
          <w:noProof w:val="0"/>
          <w:sz w:val="20"/>
          <w:szCs w:val="20"/>
        </w:rPr>
        <w:t xml:space="preserve">ôverné informácie môžu byť sprístupnené a/alebo poskytnuté bez ohľadu na to, či sú alebo nie sú výslovne uvedené alebo označené stranami dohody za „dôverné“, „chránené“. „prísne chránené“. </w:t>
      </w:r>
    </w:p>
    <w:p w:rsidR="003E334A" w:rsidRPr="00975C19" w:rsidRDefault="003E334A" w:rsidP="00C77901">
      <w:pPr>
        <w:pStyle w:val="Odsekzoznamu"/>
        <w:numPr>
          <w:ilvl w:val="1"/>
          <w:numId w:val="12"/>
        </w:numPr>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Predm</w:t>
      </w:r>
      <w:r w:rsidR="003162BC" w:rsidRPr="00975C19">
        <w:rPr>
          <w:rFonts w:asciiTheme="minorHAnsi" w:hAnsiTheme="minorHAnsi" w:cstheme="minorHAnsi"/>
          <w:noProof w:val="0"/>
          <w:sz w:val="20"/>
          <w:szCs w:val="20"/>
        </w:rPr>
        <w:t>et ochrany v nadväznosti na body</w:t>
      </w:r>
      <w:r w:rsidRPr="00975C19">
        <w:rPr>
          <w:rFonts w:asciiTheme="minorHAnsi" w:hAnsiTheme="minorHAnsi" w:cstheme="minorHAnsi"/>
          <w:noProof w:val="0"/>
          <w:sz w:val="20"/>
          <w:szCs w:val="20"/>
        </w:rPr>
        <w:t xml:space="preserve"> </w:t>
      </w:r>
      <w:r w:rsidR="00961125" w:rsidRPr="00975C19">
        <w:rPr>
          <w:rFonts w:asciiTheme="minorHAnsi" w:hAnsiTheme="minorHAnsi" w:cstheme="minorHAnsi"/>
          <w:noProof w:val="0"/>
          <w:sz w:val="20"/>
          <w:szCs w:val="20"/>
        </w:rPr>
        <w:t>2.</w:t>
      </w:r>
      <w:r w:rsidRPr="00975C19">
        <w:rPr>
          <w:rFonts w:asciiTheme="minorHAnsi" w:hAnsiTheme="minorHAnsi" w:cstheme="minorHAnsi"/>
          <w:noProof w:val="0"/>
          <w:sz w:val="20"/>
          <w:szCs w:val="20"/>
        </w:rPr>
        <w:t>1 a</w:t>
      </w:r>
      <w:r w:rsidR="00961125" w:rsidRPr="00975C19">
        <w:rPr>
          <w:rFonts w:asciiTheme="minorHAnsi" w:hAnsiTheme="minorHAnsi" w:cstheme="minorHAnsi"/>
          <w:noProof w:val="0"/>
          <w:sz w:val="20"/>
          <w:szCs w:val="20"/>
        </w:rPr>
        <w:t> 2.</w:t>
      </w:r>
      <w:r w:rsidR="00AF145E" w:rsidRPr="00975C19">
        <w:rPr>
          <w:rFonts w:asciiTheme="minorHAnsi" w:hAnsiTheme="minorHAnsi" w:cstheme="minorHAnsi"/>
          <w:noProof w:val="0"/>
          <w:sz w:val="20"/>
          <w:szCs w:val="20"/>
        </w:rPr>
        <w:t>2</w:t>
      </w:r>
      <w:r w:rsidR="005A6798" w:rsidRPr="00975C19">
        <w:rPr>
          <w:rFonts w:asciiTheme="minorHAnsi" w:hAnsiTheme="minorHAnsi" w:cstheme="minorHAnsi"/>
          <w:noProof w:val="0"/>
          <w:sz w:val="20"/>
          <w:szCs w:val="20"/>
        </w:rPr>
        <w:t xml:space="preserve"> tohto článku d</w:t>
      </w:r>
      <w:r w:rsidR="00BE6BD3" w:rsidRPr="00975C19">
        <w:rPr>
          <w:rFonts w:asciiTheme="minorHAnsi" w:hAnsiTheme="minorHAnsi" w:cstheme="minorHAnsi"/>
          <w:noProof w:val="0"/>
          <w:sz w:val="20"/>
          <w:szCs w:val="20"/>
        </w:rPr>
        <w:t>ohody</w:t>
      </w:r>
      <w:r w:rsidRPr="00975C19">
        <w:rPr>
          <w:rFonts w:asciiTheme="minorHAnsi" w:hAnsiTheme="minorHAnsi" w:cstheme="minorHAnsi"/>
          <w:noProof w:val="0"/>
          <w:sz w:val="20"/>
          <w:szCs w:val="20"/>
        </w:rPr>
        <w:t xml:space="preserve"> ďalej zahŕňa </w:t>
      </w:r>
      <w:r w:rsidR="00F5747D" w:rsidRPr="00975C19">
        <w:rPr>
          <w:rFonts w:asciiTheme="minorHAnsi" w:hAnsiTheme="minorHAnsi" w:cstheme="minorHAnsi"/>
          <w:noProof w:val="0"/>
          <w:sz w:val="20"/>
          <w:szCs w:val="20"/>
        </w:rPr>
        <w:t>predovšetkým</w:t>
      </w:r>
      <w:r w:rsidRPr="00975C19">
        <w:rPr>
          <w:rFonts w:asciiTheme="minorHAnsi" w:hAnsiTheme="minorHAnsi" w:cstheme="minorHAnsi"/>
          <w:noProof w:val="0"/>
          <w:sz w:val="20"/>
          <w:szCs w:val="20"/>
        </w:rPr>
        <w:t xml:space="preserve"> analýzy,</w:t>
      </w:r>
      <w:r w:rsidR="005A6798" w:rsidRPr="00975C19">
        <w:rPr>
          <w:rFonts w:asciiTheme="minorHAnsi" w:hAnsiTheme="minorHAnsi" w:cstheme="minorHAnsi"/>
          <w:noProof w:val="0"/>
          <w:sz w:val="20"/>
          <w:szCs w:val="20"/>
        </w:rPr>
        <w:t xml:space="preserve"> prehľady či štúdie pripravené p</w:t>
      </w:r>
      <w:r w:rsidRPr="00975C19">
        <w:rPr>
          <w:rFonts w:asciiTheme="minorHAnsi" w:hAnsiTheme="minorHAnsi" w:cstheme="minorHAnsi"/>
          <w:noProof w:val="0"/>
          <w:sz w:val="20"/>
          <w:szCs w:val="20"/>
        </w:rPr>
        <w:t>oskytujúcou stranou, ktoré obsahujú alebo inak zahrňujú, alebo sú zostavené z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 xml:space="preserve">ôverných </w:t>
      </w:r>
      <w:proofErr w:type="spellStart"/>
      <w:r w:rsidR="004D5239" w:rsidRPr="00975C19">
        <w:rPr>
          <w:rFonts w:asciiTheme="minorHAnsi" w:hAnsiTheme="minorHAnsi" w:cstheme="minorHAnsi"/>
          <w:noProof w:val="0"/>
          <w:sz w:val="20"/>
          <w:szCs w:val="20"/>
        </w:rPr>
        <w:t>informácií</w:t>
      </w:r>
      <w:r w:rsidR="005A6798" w:rsidRPr="00975C19">
        <w:rPr>
          <w:rFonts w:asciiTheme="minorHAnsi" w:hAnsiTheme="minorHAnsi" w:cstheme="minorHAnsi"/>
          <w:noProof w:val="0"/>
          <w:sz w:val="20"/>
          <w:szCs w:val="20"/>
        </w:rPr>
        <w:t>uvedených</w:t>
      </w:r>
      <w:proofErr w:type="spellEnd"/>
      <w:r w:rsidR="005A6798" w:rsidRPr="00975C19">
        <w:rPr>
          <w:rFonts w:asciiTheme="minorHAnsi" w:hAnsiTheme="minorHAnsi" w:cstheme="minorHAnsi"/>
          <w:noProof w:val="0"/>
          <w:sz w:val="20"/>
          <w:szCs w:val="20"/>
        </w:rPr>
        <w:t xml:space="preserve"> v bodoch 2.</w:t>
      </w:r>
      <w:r w:rsidR="00AF145E" w:rsidRPr="00975C19">
        <w:rPr>
          <w:rFonts w:asciiTheme="minorHAnsi" w:hAnsiTheme="minorHAnsi" w:cstheme="minorHAnsi"/>
          <w:noProof w:val="0"/>
          <w:sz w:val="20"/>
          <w:szCs w:val="20"/>
        </w:rPr>
        <w:t>1 a</w:t>
      </w:r>
      <w:r w:rsidR="005A6798" w:rsidRPr="00975C19">
        <w:rPr>
          <w:rFonts w:asciiTheme="minorHAnsi" w:hAnsiTheme="minorHAnsi" w:cstheme="minorHAnsi"/>
          <w:noProof w:val="0"/>
          <w:sz w:val="20"/>
          <w:szCs w:val="20"/>
        </w:rPr>
        <w:t> </w:t>
      </w:r>
      <w:r w:rsidR="00AF145E" w:rsidRPr="00975C19">
        <w:rPr>
          <w:rFonts w:asciiTheme="minorHAnsi" w:hAnsiTheme="minorHAnsi" w:cstheme="minorHAnsi"/>
          <w:noProof w:val="0"/>
          <w:sz w:val="20"/>
          <w:szCs w:val="20"/>
        </w:rPr>
        <w:t>2</w:t>
      </w:r>
      <w:r w:rsidR="005A6798" w:rsidRPr="00975C19">
        <w:rPr>
          <w:rFonts w:asciiTheme="minorHAnsi" w:hAnsiTheme="minorHAnsi" w:cstheme="minorHAnsi"/>
          <w:noProof w:val="0"/>
          <w:sz w:val="20"/>
          <w:szCs w:val="20"/>
        </w:rPr>
        <w:t>.2</w:t>
      </w:r>
      <w:r w:rsidRPr="00975C19">
        <w:rPr>
          <w:rFonts w:asciiTheme="minorHAnsi" w:hAnsiTheme="minorHAnsi" w:cstheme="minorHAnsi"/>
          <w:noProof w:val="0"/>
          <w:sz w:val="20"/>
          <w:szCs w:val="20"/>
        </w:rPr>
        <w:t xml:space="preserve"> tohto článku</w:t>
      </w:r>
      <w:r w:rsidR="005A6798" w:rsidRPr="00975C19">
        <w:rPr>
          <w:rFonts w:asciiTheme="minorHAnsi" w:hAnsiTheme="minorHAnsi" w:cstheme="minorHAnsi"/>
          <w:noProof w:val="0"/>
          <w:sz w:val="20"/>
          <w:szCs w:val="20"/>
        </w:rPr>
        <w:t xml:space="preserve"> dohody</w:t>
      </w:r>
      <w:r w:rsidRPr="00975C19">
        <w:rPr>
          <w:rFonts w:asciiTheme="minorHAnsi" w:hAnsiTheme="minorHAnsi" w:cstheme="minorHAnsi"/>
          <w:noProof w:val="0"/>
          <w:sz w:val="20"/>
          <w:szCs w:val="20"/>
        </w:rPr>
        <w:t xml:space="preserve">; akékoľvek informácie, databázy, </w:t>
      </w:r>
      <w:r w:rsidR="0007429A" w:rsidRPr="00975C19">
        <w:rPr>
          <w:rFonts w:asciiTheme="minorHAnsi" w:hAnsiTheme="minorHAnsi" w:cstheme="minorHAnsi"/>
          <w:noProof w:val="0"/>
          <w:sz w:val="20"/>
          <w:szCs w:val="20"/>
        </w:rPr>
        <w:t>projekty</w:t>
      </w:r>
      <w:r w:rsidR="00AF145E"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alebo iná dokumentácia v akejkoľvek podobe či už zachyten</w:t>
      </w:r>
      <w:r w:rsidR="006522CE" w:rsidRPr="00975C19">
        <w:rPr>
          <w:rFonts w:asciiTheme="minorHAnsi" w:hAnsiTheme="minorHAnsi" w:cstheme="minorHAnsi"/>
          <w:noProof w:val="0"/>
          <w:sz w:val="20"/>
          <w:szCs w:val="20"/>
        </w:rPr>
        <w:t>á</w:t>
      </w:r>
      <w:r w:rsidRPr="00975C19">
        <w:rPr>
          <w:rFonts w:asciiTheme="minorHAnsi" w:hAnsiTheme="minorHAnsi" w:cstheme="minorHAnsi"/>
          <w:noProof w:val="0"/>
          <w:sz w:val="20"/>
          <w:szCs w:val="20"/>
        </w:rPr>
        <w:t xml:space="preserve"> na hmotnom substráte, ele</w:t>
      </w:r>
      <w:r w:rsidR="0007429A" w:rsidRPr="00975C19">
        <w:rPr>
          <w:rFonts w:asciiTheme="minorHAnsi" w:hAnsiTheme="minorHAnsi" w:cstheme="minorHAnsi"/>
          <w:noProof w:val="0"/>
          <w:sz w:val="20"/>
          <w:szCs w:val="20"/>
        </w:rPr>
        <w:t>ktronicky alebo ústne poskytnut</w:t>
      </w:r>
      <w:r w:rsidR="006522CE" w:rsidRPr="00975C19">
        <w:rPr>
          <w:rFonts w:asciiTheme="minorHAnsi" w:hAnsiTheme="minorHAnsi" w:cstheme="minorHAnsi"/>
          <w:noProof w:val="0"/>
          <w:sz w:val="20"/>
          <w:szCs w:val="20"/>
        </w:rPr>
        <w:t>á</w:t>
      </w:r>
      <w:r w:rsidRPr="00975C19">
        <w:rPr>
          <w:rFonts w:asciiTheme="minorHAnsi" w:hAnsiTheme="minorHAnsi" w:cstheme="minorHAnsi"/>
          <w:noProof w:val="0"/>
          <w:sz w:val="20"/>
          <w:szCs w:val="20"/>
        </w:rPr>
        <w:t xml:space="preserve">, ako aj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 ktoré poskytla alebo ak</w:t>
      </w:r>
      <w:r w:rsidR="005A6798" w:rsidRPr="00975C19">
        <w:rPr>
          <w:rFonts w:asciiTheme="minorHAnsi" w:hAnsiTheme="minorHAnsi" w:cstheme="minorHAnsi"/>
          <w:noProof w:val="0"/>
          <w:sz w:val="20"/>
          <w:szCs w:val="20"/>
        </w:rPr>
        <w:t>ýmkoľvek spôsobom sprístupnila p</w:t>
      </w:r>
      <w:r w:rsidRPr="00975C19">
        <w:rPr>
          <w:rFonts w:asciiTheme="minorHAnsi" w:hAnsiTheme="minorHAnsi" w:cstheme="minorHAnsi"/>
          <w:noProof w:val="0"/>
          <w:sz w:val="20"/>
          <w:szCs w:val="20"/>
        </w:rPr>
        <w:t xml:space="preserve">rijímajúcej strane tretia </w:t>
      </w:r>
      <w:r w:rsidR="005A6798" w:rsidRPr="00975C19">
        <w:rPr>
          <w:rFonts w:asciiTheme="minorHAnsi" w:hAnsiTheme="minorHAnsi" w:cstheme="minorHAnsi"/>
          <w:noProof w:val="0"/>
          <w:sz w:val="20"/>
          <w:szCs w:val="20"/>
        </w:rPr>
        <w:t>osoba, ktorá je zaviazaná voči p</w:t>
      </w:r>
      <w:r w:rsidRPr="00975C19">
        <w:rPr>
          <w:rFonts w:asciiTheme="minorHAnsi" w:hAnsiTheme="minorHAnsi" w:cstheme="minorHAnsi"/>
          <w:noProof w:val="0"/>
          <w:sz w:val="20"/>
          <w:szCs w:val="20"/>
        </w:rPr>
        <w:t>oskytujúcej strane nakladať s nimi ako s</w:t>
      </w:r>
      <w:r w:rsidR="00F5747D"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dôvernými</w:t>
      </w:r>
      <w:r w:rsidR="00F5747D"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či požívajúcimi inú ochranu podľa zákona alebo </w:t>
      </w:r>
      <w:r w:rsidR="005A6798" w:rsidRPr="00975C19">
        <w:rPr>
          <w:rFonts w:asciiTheme="minorHAnsi" w:hAnsiTheme="minorHAnsi" w:cstheme="minorHAnsi"/>
          <w:noProof w:val="0"/>
          <w:sz w:val="20"/>
          <w:szCs w:val="20"/>
        </w:rPr>
        <w:t>d</w:t>
      </w:r>
      <w:r w:rsidR="00467BDA" w:rsidRPr="00975C19">
        <w:rPr>
          <w:rFonts w:asciiTheme="minorHAnsi" w:hAnsiTheme="minorHAnsi" w:cstheme="minorHAnsi"/>
          <w:noProof w:val="0"/>
          <w:sz w:val="20"/>
          <w:szCs w:val="20"/>
        </w:rPr>
        <w:t>ohody</w:t>
      </w:r>
      <w:r w:rsidR="00D42083"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Prijímajúca strana je zároveň povinná zachovávať mlčanlivosť ohľadne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 ktoré obsahujú skutočnosti obchodnej, výrobnej alebo</w:t>
      </w:r>
      <w:r w:rsidR="00191B6C" w:rsidRPr="00975C19">
        <w:rPr>
          <w:rFonts w:asciiTheme="minorHAnsi" w:hAnsiTheme="minorHAnsi" w:cstheme="minorHAnsi"/>
          <w:noProof w:val="0"/>
          <w:sz w:val="20"/>
          <w:szCs w:val="20"/>
        </w:rPr>
        <w:t xml:space="preserve"> technickej povahy súvisiace s p</w:t>
      </w:r>
      <w:r w:rsidRPr="00975C19">
        <w:rPr>
          <w:rFonts w:asciiTheme="minorHAnsi" w:hAnsiTheme="minorHAnsi" w:cstheme="minorHAnsi"/>
          <w:noProof w:val="0"/>
          <w:sz w:val="20"/>
          <w:szCs w:val="20"/>
        </w:rPr>
        <w:t xml:space="preserve">oskytujúcou stranou, ktoré majú skutočnú alebo aspoň potenciálnu materiálnu alebo nemateriálnu hodnotu, nie sú v obchodných kruhoch bežne dostupné, sú utajené a chránené v zmysle </w:t>
      </w:r>
      <w:r w:rsidR="00191B6C" w:rsidRPr="00975C19">
        <w:rPr>
          <w:rFonts w:asciiTheme="minorHAnsi" w:hAnsiTheme="minorHAnsi" w:cstheme="minorHAnsi"/>
          <w:noProof w:val="0"/>
          <w:sz w:val="20"/>
          <w:szCs w:val="20"/>
        </w:rPr>
        <w:t xml:space="preserve">ustanovenia </w:t>
      </w:r>
      <w:r w:rsidRPr="00975C19">
        <w:rPr>
          <w:rFonts w:asciiTheme="minorHAnsi" w:hAnsiTheme="minorHAnsi" w:cstheme="minorHAnsi"/>
          <w:noProof w:val="0"/>
          <w:sz w:val="20"/>
          <w:szCs w:val="20"/>
        </w:rPr>
        <w:t xml:space="preserve">§ 17 </w:t>
      </w:r>
      <w:r w:rsidR="00C153C5"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a </w:t>
      </w:r>
      <w:proofErr w:type="spellStart"/>
      <w:r w:rsidRPr="00975C19">
        <w:rPr>
          <w:rFonts w:asciiTheme="minorHAnsi" w:hAnsiTheme="minorHAnsi" w:cstheme="minorHAnsi"/>
          <w:noProof w:val="0"/>
          <w:sz w:val="20"/>
          <w:szCs w:val="20"/>
        </w:rPr>
        <w:t>nasl</w:t>
      </w:r>
      <w:proofErr w:type="spellEnd"/>
      <w:r w:rsidRPr="00975C19">
        <w:rPr>
          <w:rFonts w:asciiTheme="minorHAnsi" w:hAnsiTheme="minorHAnsi" w:cstheme="minorHAnsi"/>
          <w:noProof w:val="0"/>
          <w:sz w:val="20"/>
          <w:szCs w:val="20"/>
        </w:rPr>
        <w:t xml:space="preserve">. zákona č. 513/1991 </w:t>
      </w:r>
      <w:r w:rsidR="00191B6C" w:rsidRPr="00975C19">
        <w:rPr>
          <w:rFonts w:asciiTheme="minorHAnsi" w:hAnsiTheme="minorHAnsi" w:cstheme="minorHAnsi"/>
          <w:noProof w:val="0"/>
          <w:sz w:val="20"/>
          <w:szCs w:val="20"/>
        </w:rPr>
        <w:t>Zb. Obchodný zákonník (ďalej len</w:t>
      </w:r>
      <w:r w:rsidRPr="00975C19">
        <w:rPr>
          <w:rFonts w:asciiTheme="minorHAnsi" w:hAnsiTheme="minorHAnsi" w:cstheme="minorHAnsi"/>
          <w:noProof w:val="0"/>
          <w:sz w:val="20"/>
          <w:szCs w:val="20"/>
        </w:rPr>
        <w:t xml:space="preserve"> „</w:t>
      </w:r>
      <w:r w:rsidRPr="00975C19">
        <w:rPr>
          <w:rFonts w:asciiTheme="minorHAnsi" w:hAnsiTheme="minorHAnsi" w:cstheme="minorHAnsi"/>
          <w:b/>
          <w:noProof w:val="0"/>
          <w:sz w:val="20"/>
          <w:szCs w:val="20"/>
        </w:rPr>
        <w:t>Obchodný zákonník</w:t>
      </w:r>
      <w:r w:rsidRPr="00975C19">
        <w:rPr>
          <w:rFonts w:asciiTheme="minorHAnsi" w:hAnsiTheme="minorHAnsi" w:cstheme="minorHAnsi"/>
          <w:noProof w:val="0"/>
          <w:sz w:val="20"/>
          <w:szCs w:val="20"/>
        </w:rPr>
        <w:t>“) ako predmet obc</w:t>
      </w:r>
      <w:r w:rsidR="00C153C5" w:rsidRPr="00975C19">
        <w:rPr>
          <w:rFonts w:asciiTheme="minorHAnsi" w:hAnsiTheme="minorHAnsi" w:cstheme="minorHAnsi"/>
          <w:noProof w:val="0"/>
          <w:sz w:val="20"/>
          <w:szCs w:val="20"/>
        </w:rPr>
        <w:t>hodného tajomstva p</w:t>
      </w:r>
      <w:r w:rsidRPr="00975C19">
        <w:rPr>
          <w:rFonts w:asciiTheme="minorHAnsi" w:hAnsiTheme="minorHAnsi" w:cstheme="minorHAnsi"/>
          <w:noProof w:val="0"/>
          <w:sz w:val="20"/>
          <w:szCs w:val="20"/>
        </w:rPr>
        <w:t>oskytujúcej strany alebo informácie označené ako dôverné, ktoré nesmie strana, ktorej sa tieto informácie poskytli,</w:t>
      </w:r>
      <w:r w:rsidR="00BD21F3" w:rsidRPr="00975C19">
        <w:rPr>
          <w:rFonts w:asciiTheme="minorHAnsi" w:hAnsiTheme="minorHAnsi" w:cstheme="minorHAnsi"/>
          <w:noProof w:val="0"/>
          <w:sz w:val="20"/>
          <w:szCs w:val="20"/>
        </w:rPr>
        <w:t xml:space="preserve"> konajúca s odbornou starostlivosťou,</w:t>
      </w:r>
      <w:r w:rsidRPr="00975C19">
        <w:rPr>
          <w:rFonts w:asciiTheme="minorHAnsi" w:hAnsiTheme="minorHAnsi" w:cstheme="minorHAnsi"/>
          <w:noProof w:val="0"/>
          <w:sz w:val="20"/>
          <w:szCs w:val="20"/>
        </w:rPr>
        <w:t xml:space="preserve"> prezradiť tretej osobe a ani ich použiť v rozpore s ich účelom pre svoje potreby a sú chránené v</w:t>
      </w:r>
      <w:r w:rsidR="00191B6C"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zmysle</w:t>
      </w:r>
      <w:r w:rsidR="00191B6C" w:rsidRPr="00975C19">
        <w:rPr>
          <w:rFonts w:asciiTheme="minorHAnsi" w:hAnsiTheme="minorHAnsi" w:cstheme="minorHAnsi"/>
          <w:noProof w:val="0"/>
          <w:sz w:val="20"/>
          <w:szCs w:val="20"/>
        </w:rPr>
        <w:t xml:space="preserve"> ustanovenia</w:t>
      </w:r>
      <w:r w:rsidRPr="00975C19">
        <w:rPr>
          <w:rFonts w:asciiTheme="minorHAnsi" w:hAnsiTheme="minorHAnsi" w:cstheme="minorHAnsi"/>
          <w:noProof w:val="0"/>
          <w:sz w:val="20"/>
          <w:szCs w:val="20"/>
        </w:rPr>
        <w:t xml:space="preserve"> § 271 Obchodného zákonníka.</w:t>
      </w:r>
    </w:p>
    <w:p w:rsidR="003E334A" w:rsidRPr="00975C19" w:rsidRDefault="003E334A"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Pod predmet oc</w:t>
      </w:r>
      <w:r w:rsidR="002231A3" w:rsidRPr="00975C19">
        <w:rPr>
          <w:rFonts w:asciiTheme="minorHAnsi" w:hAnsiTheme="minorHAnsi" w:cstheme="minorHAnsi"/>
          <w:noProof w:val="0"/>
          <w:sz w:val="20"/>
          <w:szCs w:val="20"/>
        </w:rPr>
        <w:t xml:space="preserve">hrany </w:t>
      </w:r>
      <w:r w:rsidR="0053703C" w:rsidRPr="00975C19">
        <w:rPr>
          <w:rFonts w:asciiTheme="minorHAnsi" w:hAnsiTheme="minorHAnsi" w:cstheme="minorHAnsi"/>
          <w:noProof w:val="0"/>
          <w:sz w:val="20"/>
          <w:szCs w:val="20"/>
        </w:rPr>
        <w:t xml:space="preserve">podľa dohody </w:t>
      </w:r>
      <w:r w:rsidR="002231A3" w:rsidRPr="00975C19">
        <w:rPr>
          <w:rFonts w:asciiTheme="minorHAnsi" w:hAnsiTheme="minorHAnsi" w:cstheme="minorHAnsi"/>
          <w:noProof w:val="0"/>
          <w:sz w:val="20"/>
          <w:szCs w:val="20"/>
        </w:rPr>
        <w:t xml:space="preserve">nespadajú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ôverných informácií</w:t>
      </w:r>
      <w:r w:rsidR="002231A3" w:rsidRPr="00975C19">
        <w:rPr>
          <w:rFonts w:asciiTheme="minorHAnsi" w:hAnsiTheme="minorHAnsi" w:cstheme="minorHAnsi"/>
          <w:noProof w:val="0"/>
          <w:sz w:val="20"/>
          <w:szCs w:val="20"/>
        </w:rPr>
        <w:t>:</w:t>
      </w:r>
    </w:p>
    <w:p w:rsidR="0007429A" w:rsidRPr="00975C19" w:rsidRDefault="0007429A"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všeobecne známe;</w:t>
      </w:r>
    </w:p>
    <w:p w:rsidR="003E334A" w:rsidRPr="00975C19" w:rsidRDefault="002231A3"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 čase uzavretia d</w:t>
      </w:r>
      <w:r w:rsidR="003E334A" w:rsidRPr="00975C19">
        <w:rPr>
          <w:rFonts w:asciiTheme="minorHAnsi" w:hAnsiTheme="minorHAnsi" w:cstheme="minorHAnsi"/>
          <w:noProof w:val="0"/>
          <w:sz w:val="20"/>
          <w:szCs w:val="20"/>
        </w:rPr>
        <w:t>oho</w:t>
      </w:r>
      <w:r w:rsidRPr="00975C19">
        <w:rPr>
          <w:rFonts w:asciiTheme="minorHAnsi" w:hAnsiTheme="minorHAnsi" w:cstheme="minorHAnsi"/>
          <w:noProof w:val="0"/>
          <w:sz w:val="20"/>
          <w:szCs w:val="20"/>
        </w:rPr>
        <w:t>dy alebo po uzavretí dohody, bez porušenia dohody, bežne dostupné</w:t>
      </w:r>
      <w:r w:rsidR="003E334A" w:rsidRPr="00975C19">
        <w:rPr>
          <w:rFonts w:asciiTheme="minorHAnsi" w:hAnsiTheme="minorHAnsi" w:cstheme="minorHAnsi"/>
          <w:noProof w:val="0"/>
          <w:sz w:val="20"/>
          <w:szCs w:val="20"/>
        </w:rPr>
        <w:t xml:space="preserve"> v prísl</w:t>
      </w:r>
      <w:r w:rsidRPr="00975C19">
        <w:rPr>
          <w:rFonts w:asciiTheme="minorHAnsi" w:hAnsiTheme="minorHAnsi" w:cstheme="minorHAnsi"/>
          <w:noProof w:val="0"/>
          <w:sz w:val="20"/>
          <w:szCs w:val="20"/>
        </w:rPr>
        <w:t>ušných obchodných kruhoch, resp. medzi verejnosťou</w:t>
      </w:r>
      <w:r w:rsidR="003E334A" w:rsidRPr="00975C19">
        <w:rPr>
          <w:rFonts w:asciiTheme="minorHAnsi" w:hAnsiTheme="minorHAnsi" w:cstheme="minorHAnsi"/>
          <w:noProof w:val="0"/>
          <w:sz w:val="20"/>
          <w:szCs w:val="20"/>
        </w:rPr>
        <w:t>;</w:t>
      </w:r>
    </w:p>
    <w:p w:rsidR="003E334A" w:rsidRPr="00975C19" w:rsidRDefault="008E6A9B"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 ktorých p</w:t>
      </w:r>
      <w:r w:rsidR="003E334A" w:rsidRPr="00975C19">
        <w:rPr>
          <w:rFonts w:asciiTheme="minorHAnsi" w:hAnsiTheme="minorHAnsi" w:cstheme="minorHAnsi"/>
          <w:noProof w:val="0"/>
          <w:sz w:val="20"/>
          <w:szCs w:val="20"/>
        </w:rPr>
        <w:t xml:space="preserve">rijímajúca strana bezpochyby preukáže, že nimi disponovala v čase uzavretia </w:t>
      </w:r>
      <w:r w:rsidRPr="00975C19">
        <w:rPr>
          <w:rFonts w:asciiTheme="minorHAnsi" w:hAnsiTheme="minorHAnsi" w:cstheme="minorHAnsi"/>
          <w:noProof w:val="0"/>
          <w:sz w:val="20"/>
          <w:szCs w:val="20"/>
        </w:rPr>
        <w:t>d</w:t>
      </w:r>
      <w:r w:rsidR="00F5747D" w:rsidRPr="00975C19">
        <w:rPr>
          <w:rFonts w:asciiTheme="minorHAnsi" w:hAnsiTheme="minorHAnsi" w:cstheme="minorHAnsi"/>
          <w:noProof w:val="0"/>
          <w:sz w:val="20"/>
          <w:szCs w:val="20"/>
        </w:rPr>
        <w:t>ohody</w:t>
      </w:r>
      <w:r w:rsidR="00503D19"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resp. pri ich poskytnutí a/alebo ich vypracovala samostatne a bez využitia predmetu ochrany.</w:t>
      </w:r>
    </w:p>
    <w:p w:rsidR="003E334A" w:rsidRPr="00975C19" w:rsidRDefault="003E334A" w:rsidP="00C77901">
      <w:pPr>
        <w:jc w:val="both"/>
        <w:rPr>
          <w:rFonts w:asciiTheme="minorHAnsi" w:hAnsiTheme="minorHAnsi" w:cstheme="minorHAnsi"/>
          <w:noProof w:val="0"/>
          <w:sz w:val="20"/>
          <w:szCs w:val="20"/>
        </w:rPr>
      </w:pPr>
    </w:p>
    <w:p w:rsidR="003E334A" w:rsidRPr="00975C19" w:rsidRDefault="00C153C5"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Článok</w:t>
      </w:r>
      <w:r w:rsidR="003E334A" w:rsidRPr="00975C19">
        <w:rPr>
          <w:rFonts w:asciiTheme="minorHAnsi" w:hAnsiTheme="minorHAnsi" w:cstheme="minorHAnsi"/>
          <w:b/>
          <w:noProof w:val="0"/>
          <w:sz w:val="20"/>
          <w:szCs w:val="20"/>
        </w:rPr>
        <w:t xml:space="preserve"> III</w:t>
      </w:r>
    </w:p>
    <w:p w:rsidR="007D7654"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Spôsob využitia, použitie a nakladanie s predmetom ochrany</w:t>
      </w:r>
    </w:p>
    <w:p w:rsidR="00AF0A3E"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Prijímajúca strana použije poskytnuté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ôverné informácie</w:t>
      </w:r>
      <w:r w:rsidR="00A7550A"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w:t>
      </w:r>
      <w:r w:rsidR="00A7550A" w:rsidRPr="00975C19">
        <w:rPr>
          <w:rFonts w:asciiTheme="minorHAnsi" w:hAnsiTheme="minorHAnsi" w:cstheme="minorHAnsi"/>
          <w:noProof w:val="0"/>
          <w:sz w:val="20"/>
          <w:szCs w:val="20"/>
        </w:rPr>
        <w:t xml:space="preserve">ktoré tvoria </w:t>
      </w:r>
      <w:r w:rsidRPr="00975C19">
        <w:rPr>
          <w:rFonts w:asciiTheme="minorHAnsi" w:hAnsiTheme="minorHAnsi" w:cstheme="minorHAnsi"/>
          <w:noProof w:val="0"/>
          <w:sz w:val="20"/>
          <w:szCs w:val="20"/>
        </w:rPr>
        <w:t>predm</w:t>
      </w:r>
      <w:r w:rsidR="00F657AD" w:rsidRPr="00975C19">
        <w:rPr>
          <w:rFonts w:asciiTheme="minorHAnsi" w:hAnsiTheme="minorHAnsi" w:cstheme="minorHAnsi"/>
          <w:noProof w:val="0"/>
          <w:sz w:val="20"/>
          <w:szCs w:val="20"/>
        </w:rPr>
        <w:t>et ochrany v súlade s článkom I dohody</w:t>
      </w:r>
      <w:r w:rsidRPr="00975C19">
        <w:rPr>
          <w:rFonts w:asciiTheme="minorHAnsi" w:hAnsiTheme="minorHAnsi" w:cstheme="minorHAnsi"/>
          <w:noProof w:val="0"/>
          <w:sz w:val="20"/>
          <w:szCs w:val="20"/>
        </w:rPr>
        <w:t xml:space="preserve"> a jedine za účelom tam definovaným. </w:t>
      </w:r>
      <w:r w:rsidR="0007429A" w:rsidRPr="00975C19">
        <w:rPr>
          <w:rFonts w:asciiTheme="minorHAnsi" w:hAnsiTheme="minorHAnsi" w:cstheme="minorHAnsi"/>
          <w:noProof w:val="0"/>
          <w:sz w:val="20"/>
          <w:szCs w:val="20"/>
        </w:rPr>
        <w:t>Prijímajúca strana sa zároveň zaväzuje zachovávať mlčanlivosť vo vzťahu k</w:t>
      </w:r>
      <w:r w:rsidR="00FA5E2F" w:rsidRPr="00975C19">
        <w:rPr>
          <w:rFonts w:asciiTheme="minorHAnsi" w:hAnsiTheme="minorHAnsi" w:cstheme="minorHAnsi"/>
          <w:noProof w:val="0"/>
          <w:sz w:val="20"/>
          <w:szCs w:val="20"/>
        </w:rPr>
        <w:t>u</w:t>
      </w:r>
      <w:r w:rsidR="0007429A" w:rsidRPr="00975C19">
        <w:rPr>
          <w:rFonts w:asciiTheme="minorHAnsi" w:hAnsiTheme="minorHAnsi" w:cstheme="minorHAnsi"/>
          <w:noProof w:val="0"/>
          <w:sz w:val="20"/>
          <w:szCs w:val="20"/>
        </w:rPr>
        <w:t xml:space="preserve"> všetkým skutočnostiam, o ktorých sa dozvedela pri a v súvislosti</w:t>
      </w:r>
      <w:r w:rsidR="0033750B" w:rsidRPr="00975C19">
        <w:rPr>
          <w:rFonts w:asciiTheme="minorHAnsi" w:hAnsiTheme="minorHAnsi" w:cstheme="minorHAnsi"/>
          <w:noProof w:val="0"/>
          <w:sz w:val="20"/>
          <w:szCs w:val="20"/>
        </w:rPr>
        <w:t xml:space="preserve"> s plnením </w:t>
      </w:r>
      <w:r w:rsidR="00317973" w:rsidRPr="00975C19">
        <w:rPr>
          <w:rFonts w:asciiTheme="minorHAnsi" w:hAnsiTheme="minorHAnsi" w:cstheme="minorHAnsi"/>
          <w:noProof w:val="0"/>
          <w:sz w:val="20"/>
          <w:szCs w:val="20"/>
        </w:rPr>
        <w:t>z</w:t>
      </w:r>
      <w:r w:rsidR="0033750B" w:rsidRPr="00975C19">
        <w:rPr>
          <w:rFonts w:asciiTheme="minorHAnsi" w:hAnsiTheme="minorHAnsi" w:cstheme="minorHAnsi"/>
          <w:noProof w:val="0"/>
          <w:sz w:val="20"/>
          <w:szCs w:val="20"/>
        </w:rPr>
        <w:t>mluvy</w:t>
      </w:r>
      <w:r w:rsidR="00925899" w:rsidRPr="00975C19">
        <w:rPr>
          <w:rFonts w:asciiTheme="minorHAnsi" w:hAnsiTheme="minorHAnsi" w:cstheme="minorHAnsi"/>
          <w:noProof w:val="0"/>
          <w:sz w:val="20"/>
          <w:szCs w:val="20"/>
        </w:rPr>
        <w:t xml:space="preserve"> podľa článku</w:t>
      </w:r>
      <w:r w:rsidR="00F657AD" w:rsidRPr="00975C19">
        <w:rPr>
          <w:rFonts w:asciiTheme="minorHAnsi" w:hAnsiTheme="minorHAnsi" w:cstheme="minorHAnsi"/>
          <w:noProof w:val="0"/>
          <w:sz w:val="20"/>
          <w:szCs w:val="20"/>
        </w:rPr>
        <w:t xml:space="preserve"> I bod</w:t>
      </w:r>
      <w:r w:rsidR="00A7550A" w:rsidRPr="00975C19">
        <w:rPr>
          <w:rFonts w:asciiTheme="minorHAnsi" w:hAnsiTheme="minorHAnsi" w:cstheme="minorHAnsi"/>
          <w:noProof w:val="0"/>
          <w:sz w:val="20"/>
          <w:szCs w:val="20"/>
        </w:rPr>
        <w:t xml:space="preserve"> </w:t>
      </w:r>
      <w:r w:rsidR="00F657AD" w:rsidRPr="00975C19">
        <w:rPr>
          <w:rFonts w:asciiTheme="minorHAnsi" w:hAnsiTheme="minorHAnsi" w:cstheme="minorHAnsi"/>
          <w:noProof w:val="0"/>
          <w:sz w:val="20"/>
          <w:szCs w:val="20"/>
        </w:rPr>
        <w:t>1.2 d</w:t>
      </w:r>
      <w:r w:rsidR="00467BDA" w:rsidRPr="00975C19">
        <w:rPr>
          <w:rFonts w:asciiTheme="minorHAnsi" w:hAnsiTheme="minorHAnsi" w:cstheme="minorHAnsi"/>
          <w:noProof w:val="0"/>
          <w:sz w:val="20"/>
          <w:szCs w:val="20"/>
        </w:rPr>
        <w:t>ohody</w:t>
      </w:r>
      <w:r w:rsidR="00F657AD"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Poskytnutím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ôverných </w:t>
      </w:r>
      <w:proofErr w:type="spellStart"/>
      <w:r w:rsidR="00AC448D"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w:t>
      </w:r>
      <w:r w:rsidR="00FA46C5" w:rsidRPr="00975C19">
        <w:rPr>
          <w:rFonts w:asciiTheme="minorHAnsi" w:hAnsiTheme="minorHAnsi" w:cstheme="minorHAnsi"/>
          <w:noProof w:val="0"/>
          <w:sz w:val="20"/>
          <w:szCs w:val="20"/>
        </w:rPr>
        <w:t>ochrany p</w:t>
      </w:r>
      <w:r w:rsidRPr="00975C19">
        <w:rPr>
          <w:rFonts w:asciiTheme="minorHAnsi" w:hAnsiTheme="minorHAnsi" w:cstheme="minorHAnsi"/>
          <w:noProof w:val="0"/>
          <w:sz w:val="20"/>
          <w:szCs w:val="20"/>
        </w:rPr>
        <w:t>oskytujúca strana v žiadnom prípade neprevádza a ani nemá v úmysle previesť</w:t>
      </w:r>
      <w:r w:rsidR="00F5747D"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majetkové či iné práva k akýmkoľvek predmetom duševného vlastníctva, ktoré by mohli vyplynúť z poskytnutých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w:t>
      </w:r>
    </w:p>
    <w:p w:rsidR="003E334A" w:rsidRPr="00975C19" w:rsidRDefault="00722153"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 prípade porušenia </w:t>
      </w:r>
      <w:r w:rsidR="000B3E35" w:rsidRPr="00975C19">
        <w:rPr>
          <w:rFonts w:asciiTheme="minorHAnsi" w:hAnsiTheme="minorHAnsi" w:cstheme="minorHAnsi"/>
          <w:noProof w:val="0"/>
          <w:sz w:val="20"/>
          <w:szCs w:val="20"/>
        </w:rPr>
        <w:t>záväzku mlčanlivosti</w:t>
      </w:r>
      <w:r w:rsidRPr="00975C19">
        <w:rPr>
          <w:rFonts w:asciiTheme="minorHAnsi" w:hAnsiTheme="minorHAnsi" w:cstheme="minorHAnsi"/>
          <w:noProof w:val="0"/>
          <w:sz w:val="20"/>
          <w:szCs w:val="20"/>
        </w:rPr>
        <w:t xml:space="preserve"> ustanoveného v bode 3.1 tohto článku dohody j</w:t>
      </w:r>
      <w:r w:rsidR="000B3E35" w:rsidRPr="00975C19">
        <w:rPr>
          <w:rFonts w:asciiTheme="minorHAnsi" w:hAnsiTheme="minorHAnsi" w:cstheme="minorHAnsi"/>
          <w:noProof w:val="0"/>
          <w:sz w:val="20"/>
          <w:szCs w:val="20"/>
        </w:rPr>
        <w:t xml:space="preserve">e </w:t>
      </w:r>
      <w:r w:rsidRPr="00975C19">
        <w:rPr>
          <w:rFonts w:asciiTheme="minorHAnsi" w:hAnsiTheme="minorHAnsi" w:cstheme="minorHAnsi"/>
          <w:noProof w:val="0"/>
          <w:sz w:val="20"/>
          <w:szCs w:val="20"/>
        </w:rPr>
        <w:t>p</w:t>
      </w:r>
      <w:r w:rsidR="00CE549C" w:rsidRPr="00975C19">
        <w:rPr>
          <w:rFonts w:asciiTheme="minorHAnsi" w:hAnsiTheme="minorHAnsi" w:cstheme="minorHAnsi"/>
          <w:noProof w:val="0"/>
          <w:sz w:val="20"/>
          <w:szCs w:val="20"/>
        </w:rPr>
        <w:t xml:space="preserve">rijímajúca </w:t>
      </w:r>
      <w:r w:rsidR="000B3E35" w:rsidRPr="00975C19">
        <w:rPr>
          <w:rFonts w:asciiTheme="minorHAnsi" w:hAnsiTheme="minorHAnsi" w:cstheme="minorHAnsi"/>
          <w:noProof w:val="0"/>
          <w:sz w:val="20"/>
          <w:szCs w:val="20"/>
        </w:rPr>
        <w:t>strana</w:t>
      </w:r>
      <w:r w:rsidR="00467BDA" w:rsidRPr="00975C19">
        <w:rPr>
          <w:rFonts w:asciiTheme="minorHAnsi" w:hAnsiTheme="minorHAnsi" w:cstheme="minorHAnsi"/>
          <w:noProof w:val="0"/>
          <w:sz w:val="20"/>
          <w:szCs w:val="20"/>
        </w:rPr>
        <w:t>,</w:t>
      </w:r>
      <w:r w:rsidR="000B3E35" w:rsidRPr="00975C19">
        <w:rPr>
          <w:rFonts w:asciiTheme="minorHAnsi" w:hAnsiTheme="minorHAnsi" w:cstheme="minorHAnsi"/>
          <w:noProof w:val="0"/>
          <w:sz w:val="20"/>
          <w:szCs w:val="20"/>
        </w:rPr>
        <w:t xml:space="preserve"> ktorá záväzok a</w:t>
      </w:r>
      <w:r w:rsidR="0077057F" w:rsidRPr="00975C19">
        <w:rPr>
          <w:rFonts w:asciiTheme="minorHAnsi" w:hAnsiTheme="minorHAnsi" w:cstheme="minorHAnsi"/>
          <w:noProof w:val="0"/>
          <w:sz w:val="20"/>
          <w:szCs w:val="20"/>
        </w:rPr>
        <w:t xml:space="preserve">kýmkoľvek spôsobom porušila, povinná nahradiť druhej </w:t>
      </w:r>
      <w:r w:rsidR="00467BDA" w:rsidRPr="00975C19">
        <w:rPr>
          <w:rFonts w:asciiTheme="minorHAnsi" w:hAnsiTheme="minorHAnsi" w:cstheme="minorHAnsi"/>
          <w:noProof w:val="0"/>
          <w:sz w:val="20"/>
          <w:szCs w:val="20"/>
        </w:rPr>
        <w:t xml:space="preserve"> strane</w:t>
      </w:r>
      <w:r w:rsidR="000B3E35" w:rsidRPr="00975C19">
        <w:rPr>
          <w:rFonts w:asciiTheme="minorHAnsi" w:hAnsiTheme="minorHAnsi" w:cstheme="minorHAnsi"/>
          <w:noProof w:val="0"/>
          <w:sz w:val="20"/>
          <w:szCs w:val="20"/>
        </w:rPr>
        <w:t xml:space="preserve"> </w:t>
      </w:r>
      <w:r w:rsidR="0007429A" w:rsidRPr="00975C19">
        <w:rPr>
          <w:rFonts w:asciiTheme="minorHAnsi" w:hAnsiTheme="minorHAnsi" w:cstheme="minorHAnsi"/>
          <w:noProof w:val="0"/>
          <w:sz w:val="20"/>
          <w:szCs w:val="20"/>
        </w:rPr>
        <w:t>celú vzniknutú škodu.</w:t>
      </w:r>
      <w:r w:rsidR="003E334A" w:rsidRPr="00975C19">
        <w:rPr>
          <w:rFonts w:asciiTheme="minorHAnsi" w:hAnsiTheme="minorHAnsi" w:cstheme="minorHAnsi"/>
          <w:noProof w:val="0"/>
          <w:sz w:val="20"/>
          <w:szCs w:val="20"/>
        </w:rPr>
        <w:t xml:space="preserve"> V</w:t>
      </w:r>
      <w:r w:rsidR="00503D19" w:rsidRPr="00975C19">
        <w:rPr>
          <w:rFonts w:asciiTheme="minorHAnsi" w:hAnsiTheme="minorHAnsi" w:cstheme="minorHAnsi"/>
          <w:noProof w:val="0"/>
          <w:sz w:val="20"/>
          <w:szCs w:val="20"/>
        </w:rPr>
        <w:t> </w:t>
      </w:r>
      <w:r w:rsidR="003E334A" w:rsidRPr="00975C19">
        <w:rPr>
          <w:rFonts w:asciiTheme="minorHAnsi" w:hAnsiTheme="minorHAnsi" w:cstheme="minorHAnsi"/>
          <w:noProof w:val="0"/>
          <w:sz w:val="20"/>
          <w:szCs w:val="20"/>
        </w:rPr>
        <w:t>prípade</w:t>
      </w:r>
      <w:r w:rsidR="00503D19"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ak by na základe právneho predpisu, súdneho alebo iného rozhodnutia alebo akejkoľvek inej skutočnosti vznikla v súvislosti s po</w:t>
      </w:r>
      <w:r w:rsidR="00362C97" w:rsidRPr="00975C19">
        <w:rPr>
          <w:rFonts w:asciiTheme="minorHAnsi" w:hAnsiTheme="minorHAnsi" w:cstheme="minorHAnsi"/>
          <w:noProof w:val="0"/>
          <w:sz w:val="20"/>
          <w:szCs w:val="20"/>
        </w:rPr>
        <w:t>rušením povinnosti podľa d</w:t>
      </w:r>
      <w:r w:rsidR="003E334A" w:rsidRPr="00975C19">
        <w:rPr>
          <w:rFonts w:asciiTheme="minorHAnsi" w:hAnsiTheme="minorHAnsi" w:cstheme="minorHAnsi"/>
          <w:noProof w:val="0"/>
          <w:sz w:val="20"/>
          <w:szCs w:val="20"/>
        </w:rPr>
        <w:t>ohody povinnosť zaplatiť akúkoľvek čiastku v prospech ktorejko</w:t>
      </w:r>
      <w:r w:rsidR="00362C97" w:rsidRPr="00975C19">
        <w:rPr>
          <w:rFonts w:asciiTheme="minorHAnsi" w:hAnsiTheme="minorHAnsi" w:cstheme="minorHAnsi"/>
          <w:noProof w:val="0"/>
          <w:sz w:val="20"/>
          <w:szCs w:val="20"/>
        </w:rPr>
        <w:t>ľvek tretej osoby, zaväzuje sa p</w:t>
      </w:r>
      <w:r w:rsidR="003E334A" w:rsidRPr="00975C19">
        <w:rPr>
          <w:rFonts w:asciiTheme="minorHAnsi" w:hAnsiTheme="minorHAnsi" w:cstheme="minorHAnsi"/>
          <w:noProof w:val="0"/>
          <w:sz w:val="20"/>
          <w:szCs w:val="20"/>
        </w:rPr>
        <w:t>rijímajúca strana ta</w:t>
      </w:r>
      <w:r w:rsidR="00362C97" w:rsidRPr="00975C19">
        <w:rPr>
          <w:rFonts w:asciiTheme="minorHAnsi" w:hAnsiTheme="minorHAnsi" w:cstheme="minorHAnsi"/>
          <w:noProof w:val="0"/>
          <w:sz w:val="20"/>
          <w:szCs w:val="20"/>
        </w:rPr>
        <w:t>kúto povinnosť splniť namiesto poskytujúcej strany. Pokiaľ by p</w:t>
      </w:r>
      <w:r w:rsidR="003E334A" w:rsidRPr="00975C19">
        <w:rPr>
          <w:rFonts w:asciiTheme="minorHAnsi" w:hAnsiTheme="minorHAnsi" w:cstheme="minorHAnsi"/>
          <w:noProof w:val="0"/>
          <w:sz w:val="20"/>
          <w:szCs w:val="20"/>
        </w:rPr>
        <w:t>rijímajúca strana túto povinnosť n</w:t>
      </w:r>
      <w:r w:rsidR="00362C97" w:rsidRPr="00975C19">
        <w:rPr>
          <w:rFonts w:asciiTheme="minorHAnsi" w:hAnsiTheme="minorHAnsi" w:cstheme="minorHAnsi"/>
          <w:noProof w:val="0"/>
          <w:sz w:val="20"/>
          <w:szCs w:val="20"/>
        </w:rPr>
        <w:t>esplnila a musela by ju splniť poskytujúca strana, zaväzuje sa prijímajúca strana zaplatiť p</w:t>
      </w:r>
      <w:r w:rsidR="003E334A" w:rsidRPr="00975C19">
        <w:rPr>
          <w:rFonts w:asciiTheme="minorHAnsi" w:hAnsiTheme="minorHAnsi" w:cstheme="minorHAnsi"/>
          <w:noProof w:val="0"/>
          <w:sz w:val="20"/>
          <w:szCs w:val="20"/>
        </w:rPr>
        <w:t>osky</w:t>
      </w:r>
      <w:r w:rsidR="00362C97" w:rsidRPr="00975C19">
        <w:rPr>
          <w:rFonts w:asciiTheme="minorHAnsi" w:hAnsiTheme="minorHAnsi" w:cstheme="minorHAnsi"/>
          <w:noProof w:val="0"/>
          <w:sz w:val="20"/>
          <w:szCs w:val="20"/>
        </w:rPr>
        <w:t>tujúcej strane všetko, čo bola p</w:t>
      </w:r>
      <w:r w:rsidR="003E334A" w:rsidRPr="00975C19">
        <w:rPr>
          <w:rFonts w:asciiTheme="minorHAnsi" w:hAnsiTheme="minorHAnsi" w:cstheme="minorHAnsi"/>
          <w:noProof w:val="0"/>
          <w:sz w:val="20"/>
          <w:szCs w:val="20"/>
        </w:rPr>
        <w:t>oskytujúca strana nútená v tejto súvislosti zaplatiť a zároveň jej uhradí všetky náklady spojené s uskutočnenými úkonmi.</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lastRenderedPageBreak/>
        <w:t>Prijímajúca strana nie</w:t>
      </w:r>
      <w:r w:rsidR="00503D19"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je oprávnená poskytnúť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ôverné </w:t>
      </w:r>
      <w:proofErr w:type="spellStart"/>
      <w:r w:rsidR="00AC448D" w:rsidRPr="00975C19">
        <w:rPr>
          <w:rFonts w:asciiTheme="minorHAnsi" w:hAnsiTheme="minorHAnsi" w:cstheme="minorHAnsi"/>
          <w:noProof w:val="0"/>
          <w:sz w:val="20"/>
          <w:szCs w:val="20"/>
        </w:rPr>
        <w:t>informácie</w:t>
      </w:r>
      <w:r w:rsidRPr="00975C19">
        <w:rPr>
          <w:rFonts w:asciiTheme="minorHAnsi" w:hAnsiTheme="minorHAnsi" w:cstheme="minorHAnsi"/>
          <w:noProof w:val="0"/>
          <w:sz w:val="20"/>
          <w:szCs w:val="20"/>
        </w:rPr>
        <w:t>tvoriace</w:t>
      </w:r>
      <w:proofErr w:type="spellEnd"/>
      <w:r w:rsidRPr="00975C19">
        <w:rPr>
          <w:rFonts w:asciiTheme="minorHAnsi" w:hAnsiTheme="minorHAnsi" w:cstheme="minorHAnsi"/>
          <w:noProof w:val="0"/>
          <w:sz w:val="20"/>
          <w:szCs w:val="20"/>
        </w:rPr>
        <w:t xml:space="preserve"> predmet ochrany</w:t>
      </w:r>
      <w:r w:rsidR="002A17C9" w:rsidRPr="00975C19">
        <w:rPr>
          <w:rFonts w:asciiTheme="minorHAnsi" w:hAnsiTheme="minorHAnsi" w:cstheme="minorHAnsi"/>
          <w:noProof w:val="0"/>
          <w:sz w:val="20"/>
          <w:szCs w:val="20"/>
        </w:rPr>
        <w:t xml:space="preserve"> podľa dohody</w:t>
      </w:r>
      <w:r w:rsidRPr="00975C19">
        <w:rPr>
          <w:rFonts w:asciiTheme="minorHAnsi" w:hAnsiTheme="minorHAnsi" w:cstheme="minorHAnsi"/>
          <w:noProof w:val="0"/>
          <w:sz w:val="20"/>
          <w:szCs w:val="20"/>
        </w:rPr>
        <w:t xml:space="preserve"> inej osobe.</w:t>
      </w:r>
    </w:p>
    <w:p w:rsidR="003E334A" w:rsidRPr="00975C19" w:rsidRDefault="00B20B5F"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w:t>
      </w:r>
      <w:r w:rsidR="008A7919" w:rsidRPr="00975C19">
        <w:rPr>
          <w:rFonts w:asciiTheme="minorHAnsi" w:hAnsiTheme="minorHAnsi" w:cstheme="minorHAnsi"/>
          <w:noProof w:val="0"/>
          <w:sz w:val="20"/>
          <w:szCs w:val="20"/>
        </w:rPr>
        <w:t xml:space="preserve">rijímajúca strana  </w:t>
      </w:r>
      <w:r w:rsidRPr="00975C19">
        <w:rPr>
          <w:rFonts w:asciiTheme="minorHAnsi" w:hAnsiTheme="minorHAnsi" w:cstheme="minorHAnsi"/>
          <w:noProof w:val="0"/>
          <w:sz w:val="20"/>
          <w:szCs w:val="20"/>
        </w:rPr>
        <w:t>je oprávnená v nevyhnutných prípadoch, na</w:t>
      </w:r>
      <w:r w:rsidR="003E334A" w:rsidRPr="00975C19">
        <w:rPr>
          <w:rFonts w:asciiTheme="minorHAnsi" w:hAnsiTheme="minorHAnsi" w:cstheme="minorHAnsi"/>
          <w:noProof w:val="0"/>
          <w:sz w:val="20"/>
          <w:szCs w:val="20"/>
        </w:rPr>
        <w:t xml:space="preserve"> do</w:t>
      </w:r>
      <w:r w:rsidRPr="00975C19">
        <w:rPr>
          <w:rFonts w:asciiTheme="minorHAnsi" w:hAnsiTheme="minorHAnsi" w:cstheme="minorHAnsi"/>
          <w:noProof w:val="0"/>
          <w:sz w:val="20"/>
          <w:szCs w:val="20"/>
        </w:rPr>
        <w:t>siahnutie</w:t>
      </w:r>
      <w:r w:rsidR="003E334A" w:rsidRPr="00975C19">
        <w:rPr>
          <w:rFonts w:asciiTheme="minorHAnsi" w:hAnsiTheme="minorHAnsi" w:cstheme="minorHAnsi"/>
          <w:noProof w:val="0"/>
          <w:sz w:val="20"/>
          <w:szCs w:val="20"/>
        </w:rPr>
        <w:t xml:space="preserve"> účelu poskytnutia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ôverných </w:t>
      </w:r>
      <w:proofErr w:type="spellStart"/>
      <w:r w:rsidR="00AC448D" w:rsidRPr="00975C19">
        <w:rPr>
          <w:rFonts w:asciiTheme="minorHAnsi" w:hAnsiTheme="minorHAnsi" w:cstheme="minorHAnsi"/>
          <w:noProof w:val="0"/>
          <w:sz w:val="20"/>
          <w:szCs w:val="20"/>
        </w:rPr>
        <w:t>informácií</w:t>
      </w:r>
      <w:r w:rsidR="003E334A" w:rsidRPr="00975C19">
        <w:rPr>
          <w:rFonts w:asciiTheme="minorHAnsi" w:hAnsiTheme="minorHAnsi" w:cstheme="minorHAnsi"/>
          <w:noProof w:val="0"/>
          <w:sz w:val="20"/>
          <w:szCs w:val="20"/>
        </w:rPr>
        <w:t>tvoriacich</w:t>
      </w:r>
      <w:proofErr w:type="spellEnd"/>
      <w:r w:rsidR="003E334A" w:rsidRPr="00975C19">
        <w:rPr>
          <w:rFonts w:asciiTheme="minorHAnsi" w:hAnsiTheme="minorHAnsi" w:cstheme="minorHAnsi"/>
          <w:noProof w:val="0"/>
          <w:sz w:val="20"/>
          <w:szCs w:val="20"/>
        </w:rPr>
        <w:t xml:space="preserve"> predmet ochrany</w:t>
      </w:r>
      <w:r w:rsidRPr="00975C19">
        <w:rPr>
          <w:rFonts w:asciiTheme="minorHAnsi" w:hAnsiTheme="minorHAnsi" w:cstheme="minorHAnsi"/>
          <w:noProof w:val="0"/>
          <w:sz w:val="20"/>
          <w:szCs w:val="20"/>
        </w:rPr>
        <w:t>,</w:t>
      </w:r>
      <w:r w:rsidR="00C56DAB" w:rsidRPr="00975C19">
        <w:rPr>
          <w:rFonts w:asciiTheme="minorHAnsi" w:hAnsiTheme="minorHAnsi" w:cstheme="minorHAnsi"/>
          <w:noProof w:val="0"/>
          <w:sz w:val="20"/>
          <w:szCs w:val="20"/>
        </w:rPr>
        <w:t xml:space="preserve"> sprístupniť tretej</w:t>
      </w:r>
      <w:r w:rsidR="003E334A" w:rsidRPr="00975C19">
        <w:rPr>
          <w:rFonts w:asciiTheme="minorHAnsi" w:hAnsiTheme="minorHAnsi" w:cstheme="minorHAnsi"/>
          <w:noProof w:val="0"/>
          <w:sz w:val="20"/>
          <w:szCs w:val="20"/>
        </w:rPr>
        <w:t xml:space="preserve"> osobe</w:t>
      </w:r>
      <w:r w:rsidRPr="00975C19">
        <w:rPr>
          <w:rFonts w:asciiTheme="minorHAnsi" w:hAnsiTheme="minorHAnsi" w:cstheme="minorHAnsi"/>
          <w:noProof w:val="0"/>
          <w:sz w:val="20"/>
          <w:szCs w:val="20"/>
        </w:rPr>
        <w:t xml:space="preserve"> predmet ochrany</w:t>
      </w:r>
      <w:r w:rsidR="003E334A"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pričom</w:t>
      </w:r>
      <w:r w:rsidR="003E334A" w:rsidRPr="00975C19">
        <w:rPr>
          <w:rFonts w:asciiTheme="minorHAnsi" w:hAnsiTheme="minorHAnsi" w:cstheme="minorHAnsi"/>
          <w:noProof w:val="0"/>
          <w:sz w:val="20"/>
          <w:szCs w:val="20"/>
        </w:rPr>
        <w:t xml:space="preserve"> je </w:t>
      </w:r>
      <w:r w:rsidRPr="00975C19">
        <w:rPr>
          <w:rFonts w:asciiTheme="minorHAnsi" w:hAnsiTheme="minorHAnsi" w:cstheme="minorHAnsi"/>
          <w:noProof w:val="0"/>
          <w:sz w:val="20"/>
          <w:szCs w:val="20"/>
        </w:rPr>
        <w:t>však povinná oboznámiť každú tretiu osobu</w:t>
      </w:r>
      <w:r w:rsidR="003E334A" w:rsidRPr="00975C19">
        <w:rPr>
          <w:rFonts w:asciiTheme="minorHAnsi" w:hAnsiTheme="minorHAnsi" w:cstheme="minorHAnsi"/>
          <w:noProof w:val="0"/>
          <w:sz w:val="20"/>
          <w:szCs w:val="20"/>
        </w:rPr>
        <w:t>, so svojimi povinnosťam</w:t>
      </w:r>
      <w:r w:rsidRPr="00975C19">
        <w:rPr>
          <w:rFonts w:asciiTheme="minorHAnsi" w:hAnsiTheme="minorHAnsi" w:cstheme="minorHAnsi"/>
          <w:noProof w:val="0"/>
          <w:sz w:val="20"/>
          <w:szCs w:val="20"/>
        </w:rPr>
        <w:t>i a záväzkami prevzatými dohodou a zaviazať ju</w:t>
      </w:r>
      <w:r w:rsidR="003E334A" w:rsidRPr="00975C19">
        <w:rPr>
          <w:rFonts w:asciiTheme="minorHAnsi" w:hAnsiTheme="minorHAnsi" w:cstheme="minorHAnsi"/>
          <w:noProof w:val="0"/>
          <w:sz w:val="20"/>
          <w:szCs w:val="20"/>
        </w:rPr>
        <w:t xml:space="preserve"> na dodržiavanie obmedzení používania informácií/dát tvoriacich predmet ochrany v rovnakom rozsahu</w:t>
      </w:r>
      <w:r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v akom </w:t>
      </w:r>
      <w:r w:rsidR="00503D19" w:rsidRPr="00975C19">
        <w:rPr>
          <w:rFonts w:asciiTheme="minorHAnsi" w:hAnsiTheme="minorHAnsi" w:cstheme="minorHAnsi"/>
          <w:noProof w:val="0"/>
          <w:sz w:val="20"/>
          <w:szCs w:val="20"/>
        </w:rPr>
        <w:t xml:space="preserve">sa </w:t>
      </w:r>
      <w:r w:rsidRPr="00975C19">
        <w:rPr>
          <w:rFonts w:asciiTheme="minorHAnsi" w:hAnsiTheme="minorHAnsi" w:cstheme="minorHAnsi"/>
          <w:noProof w:val="0"/>
          <w:sz w:val="20"/>
          <w:szCs w:val="20"/>
        </w:rPr>
        <w:t>vzťahujú</w:t>
      </w:r>
      <w:r w:rsidR="00FD2F80" w:rsidRPr="00975C19">
        <w:rPr>
          <w:rFonts w:asciiTheme="minorHAnsi" w:hAnsiTheme="minorHAnsi" w:cstheme="minorHAnsi"/>
          <w:noProof w:val="0"/>
          <w:sz w:val="20"/>
          <w:szCs w:val="20"/>
        </w:rPr>
        <w:t xml:space="preserve"> podľa dohody </w:t>
      </w:r>
      <w:r w:rsidRPr="00975C19">
        <w:rPr>
          <w:rFonts w:asciiTheme="minorHAnsi" w:hAnsiTheme="minorHAnsi" w:cstheme="minorHAnsi"/>
          <w:noProof w:val="0"/>
          <w:sz w:val="20"/>
          <w:szCs w:val="20"/>
        </w:rPr>
        <w:t>na p</w:t>
      </w:r>
      <w:r w:rsidR="00FD2F80" w:rsidRPr="00975C19">
        <w:rPr>
          <w:rFonts w:asciiTheme="minorHAnsi" w:hAnsiTheme="minorHAnsi" w:cstheme="minorHAnsi"/>
          <w:noProof w:val="0"/>
          <w:sz w:val="20"/>
          <w:szCs w:val="20"/>
        </w:rPr>
        <w:t>rijímajúcu stranu.</w:t>
      </w:r>
      <w:r w:rsidR="003E334A" w:rsidRPr="00975C19">
        <w:rPr>
          <w:rFonts w:asciiTheme="minorHAnsi" w:hAnsiTheme="minorHAnsi" w:cstheme="minorHAnsi"/>
          <w:noProof w:val="0"/>
          <w:sz w:val="20"/>
          <w:szCs w:val="20"/>
        </w:rPr>
        <w:t xml:space="preserve"> Prijímajúca </w:t>
      </w:r>
      <w:r w:rsidR="00920288" w:rsidRPr="00975C19">
        <w:rPr>
          <w:rFonts w:asciiTheme="minorHAnsi" w:hAnsiTheme="minorHAnsi" w:cstheme="minorHAnsi"/>
          <w:noProof w:val="0"/>
          <w:sz w:val="20"/>
          <w:szCs w:val="20"/>
        </w:rPr>
        <w:t>strana je povinná oznámiť p</w:t>
      </w:r>
      <w:r w:rsidR="003E334A" w:rsidRPr="00975C19">
        <w:rPr>
          <w:rFonts w:asciiTheme="minorHAnsi" w:hAnsiTheme="minorHAnsi" w:cstheme="minorHAnsi"/>
          <w:noProof w:val="0"/>
          <w:sz w:val="20"/>
          <w:szCs w:val="20"/>
        </w:rPr>
        <w:t>oskytujúcej strane údaje o</w:t>
      </w:r>
      <w:r w:rsidR="00920288" w:rsidRPr="00975C19">
        <w:rPr>
          <w:rFonts w:asciiTheme="minorHAnsi" w:hAnsiTheme="minorHAnsi" w:cstheme="minorHAnsi"/>
          <w:noProof w:val="0"/>
          <w:sz w:val="20"/>
          <w:szCs w:val="20"/>
        </w:rPr>
        <w:t> </w:t>
      </w:r>
      <w:r w:rsidR="003E334A" w:rsidRPr="00975C19">
        <w:rPr>
          <w:rFonts w:asciiTheme="minorHAnsi" w:hAnsiTheme="minorHAnsi" w:cstheme="minorHAnsi"/>
          <w:noProof w:val="0"/>
          <w:sz w:val="20"/>
          <w:szCs w:val="20"/>
        </w:rPr>
        <w:t>každej</w:t>
      </w:r>
      <w:r w:rsidR="00920288" w:rsidRPr="00975C19">
        <w:rPr>
          <w:rFonts w:asciiTheme="minorHAnsi" w:hAnsiTheme="minorHAnsi" w:cstheme="minorHAnsi"/>
          <w:noProof w:val="0"/>
          <w:sz w:val="20"/>
          <w:szCs w:val="20"/>
        </w:rPr>
        <w:t xml:space="preserve"> tretej osobe (</w:t>
      </w:r>
      <w:r w:rsidR="003E334A" w:rsidRPr="00975C19">
        <w:rPr>
          <w:rFonts w:asciiTheme="minorHAnsi" w:hAnsiTheme="minorHAnsi" w:cstheme="minorHAnsi"/>
          <w:noProof w:val="0"/>
          <w:sz w:val="20"/>
          <w:szCs w:val="20"/>
        </w:rPr>
        <w:t xml:space="preserve">fyzickej </w:t>
      </w:r>
      <w:r w:rsidR="00920288" w:rsidRPr="00975C19">
        <w:rPr>
          <w:rFonts w:asciiTheme="minorHAnsi" w:hAnsiTheme="minorHAnsi" w:cstheme="minorHAnsi"/>
          <w:noProof w:val="0"/>
          <w:sz w:val="20"/>
          <w:szCs w:val="20"/>
        </w:rPr>
        <w:t>osobe, resp.</w:t>
      </w:r>
      <w:r w:rsidR="003E334A" w:rsidRPr="00975C19">
        <w:rPr>
          <w:rFonts w:asciiTheme="minorHAnsi" w:hAnsiTheme="minorHAnsi" w:cstheme="minorHAnsi"/>
          <w:noProof w:val="0"/>
          <w:sz w:val="20"/>
          <w:szCs w:val="20"/>
        </w:rPr>
        <w:t xml:space="preserve"> právnickej</w:t>
      </w:r>
      <w:r w:rsidR="00920288" w:rsidRPr="00975C19">
        <w:rPr>
          <w:rFonts w:asciiTheme="minorHAnsi" w:hAnsiTheme="minorHAnsi" w:cstheme="minorHAnsi"/>
          <w:noProof w:val="0"/>
          <w:sz w:val="20"/>
          <w:szCs w:val="20"/>
        </w:rPr>
        <w:t xml:space="preserve"> osobe)</w:t>
      </w:r>
      <w:r w:rsidR="003E334A" w:rsidRPr="00975C19">
        <w:rPr>
          <w:rFonts w:asciiTheme="minorHAnsi" w:hAnsiTheme="minorHAnsi" w:cstheme="minorHAnsi"/>
          <w:noProof w:val="0"/>
          <w:sz w:val="20"/>
          <w:szCs w:val="20"/>
        </w:rPr>
        <w:t xml:space="preserve">, ktorej </w:t>
      </w:r>
      <w:r w:rsidR="00216B12" w:rsidRPr="00975C19">
        <w:rPr>
          <w:rFonts w:asciiTheme="minorHAnsi" w:hAnsiTheme="minorHAnsi" w:cstheme="minorHAnsi"/>
          <w:noProof w:val="0"/>
          <w:sz w:val="20"/>
          <w:szCs w:val="20"/>
        </w:rPr>
        <w:t>predmet ochrany</w:t>
      </w:r>
      <w:r w:rsidR="003E334A" w:rsidRPr="00975C19">
        <w:rPr>
          <w:rFonts w:asciiTheme="minorHAnsi" w:hAnsiTheme="minorHAnsi" w:cstheme="minorHAnsi"/>
          <w:noProof w:val="0"/>
          <w:sz w:val="20"/>
          <w:szCs w:val="20"/>
        </w:rPr>
        <w:t xml:space="preserve"> poskyt</w:t>
      </w:r>
      <w:r w:rsidR="0079022F" w:rsidRPr="00975C19">
        <w:rPr>
          <w:rFonts w:asciiTheme="minorHAnsi" w:hAnsiTheme="minorHAnsi" w:cstheme="minorHAnsi"/>
          <w:noProof w:val="0"/>
          <w:sz w:val="20"/>
          <w:szCs w:val="20"/>
        </w:rPr>
        <w:t>ne</w:t>
      </w:r>
      <w:r w:rsidR="003E334A"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 prípade porušenia záväzku mlčanlivosti </w:t>
      </w:r>
      <w:r w:rsidR="00197F44" w:rsidRPr="00975C19">
        <w:rPr>
          <w:rFonts w:asciiTheme="minorHAnsi" w:hAnsiTheme="minorHAnsi" w:cstheme="minorHAnsi"/>
          <w:noProof w:val="0"/>
          <w:sz w:val="20"/>
          <w:szCs w:val="20"/>
        </w:rPr>
        <w:t>tretími osobami, ktorým p</w:t>
      </w:r>
      <w:r w:rsidRPr="00975C19">
        <w:rPr>
          <w:rFonts w:asciiTheme="minorHAnsi" w:hAnsiTheme="minorHAnsi" w:cstheme="minorHAnsi"/>
          <w:noProof w:val="0"/>
          <w:sz w:val="20"/>
          <w:szCs w:val="20"/>
        </w:rPr>
        <w:t xml:space="preserve">rijímajúca strana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ôverné informácie</w:t>
      </w:r>
      <w:r w:rsidR="00ED6404"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tvoria</w:t>
      </w:r>
      <w:r w:rsidR="00197F44" w:rsidRPr="00975C19">
        <w:rPr>
          <w:rFonts w:asciiTheme="minorHAnsi" w:hAnsiTheme="minorHAnsi" w:cstheme="minorHAnsi"/>
          <w:noProof w:val="0"/>
          <w:sz w:val="20"/>
          <w:szCs w:val="20"/>
        </w:rPr>
        <w:t>ce predmet ochrany podľa d</w:t>
      </w:r>
      <w:r w:rsidRPr="00975C19">
        <w:rPr>
          <w:rFonts w:asciiTheme="minorHAnsi" w:hAnsiTheme="minorHAnsi" w:cstheme="minorHAnsi"/>
          <w:noProof w:val="0"/>
          <w:sz w:val="20"/>
          <w:szCs w:val="20"/>
        </w:rPr>
        <w:t>ohody sprístupnila alebo akýmkoľvek iný</w:t>
      </w:r>
      <w:r w:rsidR="00197F44" w:rsidRPr="00975C19">
        <w:rPr>
          <w:rFonts w:asciiTheme="minorHAnsi" w:hAnsiTheme="minorHAnsi" w:cstheme="minorHAnsi"/>
          <w:noProof w:val="0"/>
          <w:sz w:val="20"/>
          <w:szCs w:val="20"/>
        </w:rPr>
        <w:t>m spôsobom poskytla, zodpovedá p</w:t>
      </w:r>
      <w:r w:rsidRPr="00975C19">
        <w:rPr>
          <w:rFonts w:asciiTheme="minorHAnsi" w:hAnsiTheme="minorHAnsi" w:cstheme="minorHAnsi"/>
          <w:noProof w:val="0"/>
          <w:sz w:val="20"/>
          <w:szCs w:val="20"/>
        </w:rPr>
        <w:t>rijí</w:t>
      </w:r>
      <w:r w:rsidR="00197F44" w:rsidRPr="00975C19">
        <w:rPr>
          <w:rFonts w:asciiTheme="minorHAnsi" w:hAnsiTheme="minorHAnsi" w:cstheme="minorHAnsi"/>
          <w:noProof w:val="0"/>
          <w:sz w:val="20"/>
          <w:szCs w:val="20"/>
        </w:rPr>
        <w:t>majúca strana rovnako ako v bode</w:t>
      </w:r>
      <w:r w:rsidRPr="00975C19">
        <w:rPr>
          <w:rFonts w:asciiTheme="minorHAnsi" w:hAnsiTheme="minorHAnsi" w:cstheme="minorHAnsi"/>
          <w:noProof w:val="0"/>
          <w:sz w:val="20"/>
          <w:szCs w:val="20"/>
        </w:rPr>
        <w:t xml:space="preserve"> 3</w:t>
      </w:r>
      <w:r w:rsidR="00197F44" w:rsidRPr="00975C19">
        <w:rPr>
          <w:rFonts w:asciiTheme="minorHAnsi" w:hAnsiTheme="minorHAnsi" w:cstheme="minorHAnsi"/>
          <w:noProof w:val="0"/>
          <w:sz w:val="20"/>
          <w:szCs w:val="20"/>
        </w:rPr>
        <w:t>.3</w:t>
      </w:r>
      <w:r w:rsidRPr="00975C19">
        <w:rPr>
          <w:rFonts w:asciiTheme="minorHAnsi" w:hAnsiTheme="minorHAnsi" w:cstheme="minorHAnsi"/>
          <w:noProof w:val="0"/>
          <w:sz w:val="20"/>
          <w:szCs w:val="20"/>
        </w:rPr>
        <w:t xml:space="preserve"> tohto čl</w:t>
      </w:r>
      <w:r w:rsidR="00197F44" w:rsidRPr="00975C19">
        <w:rPr>
          <w:rFonts w:asciiTheme="minorHAnsi" w:hAnsiTheme="minorHAnsi" w:cstheme="minorHAnsi"/>
          <w:noProof w:val="0"/>
          <w:sz w:val="20"/>
          <w:szCs w:val="20"/>
        </w:rPr>
        <w:t>ánku dohody.</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w:t>
      </w:r>
      <w:r w:rsidR="00190A42" w:rsidRPr="00975C19">
        <w:rPr>
          <w:rFonts w:asciiTheme="minorHAnsi" w:hAnsiTheme="minorHAnsi" w:cstheme="minorHAnsi"/>
          <w:noProof w:val="0"/>
          <w:sz w:val="20"/>
          <w:szCs w:val="20"/>
        </w:rPr>
        <w:t>rijímajúca</w:t>
      </w:r>
      <w:r w:rsidRPr="00975C19">
        <w:rPr>
          <w:rFonts w:asciiTheme="minorHAnsi" w:hAnsiTheme="minorHAnsi" w:cstheme="minorHAnsi"/>
          <w:noProof w:val="0"/>
          <w:sz w:val="20"/>
          <w:szCs w:val="20"/>
        </w:rPr>
        <w:t xml:space="preserve"> strana </w:t>
      </w:r>
      <w:r w:rsidR="00197F44" w:rsidRPr="00975C19">
        <w:rPr>
          <w:rFonts w:asciiTheme="minorHAnsi" w:hAnsiTheme="minorHAnsi" w:cstheme="minorHAnsi"/>
          <w:noProof w:val="0"/>
          <w:sz w:val="20"/>
          <w:szCs w:val="20"/>
        </w:rPr>
        <w:t>sa zaväzuje počas doby trvania dohody, ako aj po jej skončení</w:t>
      </w:r>
      <w:r w:rsidRPr="00975C19">
        <w:rPr>
          <w:rFonts w:asciiTheme="minorHAnsi" w:hAnsiTheme="minorHAnsi" w:cstheme="minorHAnsi"/>
          <w:noProof w:val="0"/>
          <w:sz w:val="20"/>
          <w:szCs w:val="20"/>
        </w:rPr>
        <w:t>, pok</w:t>
      </w:r>
      <w:r w:rsidR="006B7DC7" w:rsidRPr="00975C19">
        <w:rPr>
          <w:rFonts w:asciiTheme="minorHAnsi" w:hAnsiTheme="minorHAnsi" w:cstheme="minorHAnsi"/>
          <w:noProof w:val="0"/>
          <w:sz w:val="20"/>
          <w:szCs w:val="20"/>
        </w:rPr>
        <w:t>iaľ ju povinnosti mlčanlivosti p</w:t>
      </w:r>
      <w:r w:rsidRPr="00975C19">
        <w:rPr>
          <w:rFonts w:asciiTheme="minorHAnsi" w:hAnsiTheme="minorHAnsi" w:cstheme="minorHAnsi"/>
          <w:noProof w:val="0"/>
          <w:sz w:val="20"/>
          <w:szCs w:val="20"/>
        </w:rPr>
        <w:t>oskytujúca strana písomným vyhlásením nezbaví:</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zachovávať vo vzťahu k informáciám/dátam</w:t>
      </w:r>
      <w:r w:rsidR="00E3747D" w:rsidRPr="00975C19">
        <w:rPr>
          <w:rFonts w:asciiTheme="minorHAnsi" w:hAnsiTheme="minorHAnsi" w:cstheme="minorHAnsi"/>
          <w:noProof w:val="0"/>
          <w:sz w:val="20"/>
          <w:szCs w:val="20"/>
        </w:rPr>
        <w:t xml:space="preserve"> a skutočnostiam </w:t>
      </w:r>
      <w:r w:rsidRPr="00975C19">
        <w:rPr>
          <w:rFonts w:asciiTheme="minorHAnsi" w:hAnsiTheme="minorHAnsi" w:cstheme="minorHAnsi"/>
          <w:noProof w:val="0"/>
          <w:sz w:val="20"/>
          <w:szCs w:val="20"/>
        </w:rPr>
        <w:t>tvoriac</w:t>
      </w:r>
      <w:r w:rsidR="006B7DC7" w:rsidRPr="00975C19">
        <w:rPr>
          <w:rFonts w:asciiTheme="minorHAnsi" w:hAnsiTheme="minorHAnsi" w:cstheme="minorHAnsi"/>
          <w:noProof w:val="0"/>
          <w:sz w:val="20"/>
          <w:szCs w:val="20"/>
        </w:rPr>
        <w:t>im predmet ochrany podľa d</w:t>
      </w:r>
      <w:r w:rsidRPr="00975C19">
        <w:rPr>
          <w:rFonts w:asciiTheme="minorHAnsi" w:hAnsiTheme="minorHAnsi" w:cstheme="minorHAnsi"/>
          <w:noProof w:val="0"/>
          <w:sz w:val="20"/>
          <w:szCs w:val="20"/>
        </w:rPr>
        <w:t xml:space="preserve">ohody minimálne rovnakú mieru utajenia ako vo vzťahu k vlastným dôverným informáciám, avšak minimálne starostlivosť, ktorá </w:t>
      </w:r>
      <w:r w:rsidR="000B3E35" w:rsidRPr="00975C19">
        <w:rPr>
          <w:rFonts w:asciiTheme="minorHAnsi" w:hAnsiTheme="minorHAnsi" w:cstheme="minorHAnsi"/>
          <w:noProof w:val="0"/>
          <w:sz w:val="20"/>
          <w:szCs w:val="20"/>
        </w:rPr>
        <w:t>je</w:t>
      </w:r>
      <w:r w:rsidRPr="00975C19">
        <w:rPr>
          <w:rFonts w:asciiTheme="minorHAnsi" w:hAnsiTheme="minorHAnsi" w:cstheme="minorHAnsi"/>
          <w:noProof w:val="0"/>
          <w:sz w:val="20"/>
          <w:szCs w:val="20"/>
        </w:rPr>
        <w:t xml:space="preserve"> v obchodných kruhoch obvyklá;</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využívať, reprodukovať, sprístupňovať či iným spôsobom rozširovať, rozmnožovať rozposielať alebo nakladať s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ôvernými </w:t>
      </w:r>
      <w:proofErr w:type="spellStart"/>
      <w:r w:rsidR="00AC448D" w:rsidRPr="00975C19">
        <w:rPr>
          <w:rFonts w:asciiTheme="minorHAnsi" w:hAnsiTheme="minorHAnsi" w:cstheme="minorHAnsi"/>
          <w:noProof w:val="0"/>
          <w:sz w:val="20"/>
          <w:szCs w:val="20"/>
        </w:rPr>
        <w:t>informáciami</w:t>
      </w:r>
      <w:r w:rsidRPr="00975C19">
        <w:rPr>
          <w:rFonts w:asciiTheme="minorHAnsi" w:hAnsiTheme="minorHAnsi" w:cstheme="minorHAnsi"/>
          <w:noProof w:val="0"/>
          <w:sz w:val="20"/>
          <w:szCs w:val="20"/>
        </w:rPr>
        <w:t>tvoriacimi</w:t>
      </w:r>
      <w:proofErr w:type="spellEnd"/>
      <w:r w:rsidRPr="00975C19">
        <w:rPr>
          <w:rFonts w:asciiTheme="minorHAnsi" w:hAnsiTheme="minorHAnsi" w:cstheme="minorHAnsi"/>
          <w:noProof w:val="0"/>
          <w:sz w:val="20"/>
          <w:szCs w:val="20"/>
        </w:rPr>
        <w:t xml:space="preserve"> predmet ochrany výlučne na účel, na aký boli poskytnuté;</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nakladať s poskytnutými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ôvernými </w:t>
      </w:r>
      <w:proofErr w:type="spellStart"/>
      <w:r w:rsidR="00AC448D" w:rsidRPr="00975C19">
        <w:rPr>
          <w:rFonts w:asciiTheme="minorHAnsi" w:hAnsiTheme="minorHAnsi" w:cstheme="minorHAnsi"/>
          <w:noProof w:val="0"/>
          <w:sz w:val="20"/>
          <w:szCs w:val="20"/>
        </w:rPr>
        <w:t>informáciami</w:t>
      </w:r>
      <w:r w:rsidRPr="00975C19">
        <w:rPr>
          <w:rFonts w:asciiTheme="minorHAnsi" w:hAnsiTheme="minorHAnsi" w:cstheme="minorHAnsi"/>
          <w:noProof w:val="0"/>
          <w:sz w:val="20"/>
          <w:szCs w:val="20"/>
        </w:rPr>
        <w:t>tvoriacimi</w:t>
      </w:r>
      <w:proofErr w:type="spellEnd"/>
      <w:r w:rsidRPr="00975C19">
        <w:rPr>
          <w:rFonts w:asciiTheme="minorHAnsi" w:hAnsiTheme="minorHAnsi" w:cstheme="minorHAnsi"/>
          <w:noProof w:val="0"/>
          <w:sz w:val="20"/>
          <w:szCs w:val="20"/>
        </w:rPr>
        <w:t xml:space="preserve"> predmet ochrany v súlade so všeobecne záväznými právnymi predpismi;</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nesprístupniť a/alebo neposkytnúť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ôverné </w:t>
      </w:r>
      <w:proofErr w:type="spellStart"/>
      <w:r w:rsidR="00AC448D" w:rsidRPr="00975C19">
        <w:rPr>
          <w:rFonts w:asciiTheme="minorHAnsi" w:hAnsiTheme="minorHAnsi" w:cstheme="minorHAnsi"/>
          <w:noProof w:val="0"/>
          <w:sz w:val="20"/>
          <w:szCs w:val="20"/>
        </w:rPr>
        <w:t>informácie</w:t>
      </w:r>
      <w:r w:rsidRPr="00975C19">
        <w:rPr>
          <w:rFonts w:asciiTheme="minorHAnsi" w:hAnsiTheme="minorHAnsi" w:cstheme="minorHAnsi"/>
          <w:noProof w:val="0"/>
          <w:sz w:val="20"/>
          <w:szCs w:val="20"/>
        </w:rPr>
        <w:t>tvoriace</w:t>
      </w:r>
      <w:proofErr w:type="spellEnd"/>
      <w:r w:rsidRPr="00975C19">
        <w:rPr>
          <w:rFonts w:asciiTheme="minorHAnsi" w:hAnsiTheme="minorHAnsi" w:cstheme="minorHAnsi"/>
          <w:noProof w:val="0"/>
          <w:sz w:val="20"/>
          <w:szCs w:val="20"/>
        </w:rPr>
        <w:t xml:space="preserve"> predmet ochrany akejkoľvek tretej strane bez predchádzajúceho </w:t>
      </w:r>
      <w:r w:rsidR="00503D19" w:rsidRPr="00975C19">
        <w:rPr>
          <w:rFonts w:asciiTheme="minorHAnsi" w:hAnsiTheme="minorHAnsi" w:cstheme="minorHAnsi"/>
          <w:noProof w:val="0"/>
          <w:sz w:val="20"/>
          <w:szCs w:val="20"/>
        </w:rPr>
        <w:t xml:space="preserve">písomného </w:t>
      </w:r>
      <w:r w:rsidR="006B7DC7" w:rsidRPr="00975C19">
        <w:rPr>
          <w:rFonts w:asciiTheme="minorHAnsi" w:hAnsiTheme="minorHAnsi" w:cstheme="minorHAnsi"/>
          <w:noProof w:val="0"/>
          <w:sz w:val="20"/>
          <w:szCs w:val="20"/>
        </w:rPr>
        <w:t>súhlasu p</w:t>
      </w:r>
      <w:r w:rsidRPr="00975C19">
        <w:rPr>
          <w:rFonts w:asciiTheme="minorHAnsi" w:hAnsiTheme="minorHAnsi" w:cstheme="minorHAnsi"/>
          <w:noProof w:val="0"/>
          <w:sz w:val="20"/>
          <w:szCs w:val="20"/>
        </w:rPr>
        <w:t>oskytujúcej stany</w:t>
      </w:r>
      <w:r w:rsidR="006B7DC7" w:rsidRPr="00975C19">
        <w:rPr>
          <w:rFonts w:asciiTheme="minorHAnsi" w:hAnsiTheme="minorHAnsi" w:cstheme="minorHAnsi"/>
          <w:noProof w:val="0"/>
          <w:sz w:val="20"/>
          <w:szCs w:val="20"/>
        </w:rPr>
        <w:t>, s výnimkou uvedenou v bode 3.</w:t>
      </w:r>
      <w:r w:rsidR="00FA5E2F" w:rsidRPr="00975C19">
        <w:rPr>
          <w:rFonts w:asciiTheme="minorHAnsi" w:hAnsiTheme="minorHAnsi" w:cstheme="minorHAnsi"/>
          <w:noProof w:val="0"/>
          <w:sz w:val="20"/>
          <w:szCs w:val="20"/>
        </w:rPr>
        <w:t>5</w:t>
      </w:r>
      <w:r w:rsidR="006B7DC7" w:rsidRPr="00975C19">
        <w:rPr>
          <w:rFonts w:asciiTheme="minorHAnsi" w:hAnsiTheme="minorHAnsi" w:cstheme="minorHAnsi"/>
          <w:noProof w:val="0"/>
          <w:sz w:val="20"/>
          <w:szCs w:val="20"/>
        </w:rPr>
        <w:t xml:space="preserve"> tohto článku d</w:t>
      </w:r>
      <w:r w:rsidR="00BE6BD3" w:rsidRPr="00975C19">
        <w:rPr>
          <w:rFonts w:asciiTheme="minorHAnsi" w:hAnsiTheme="minorHAnsi" w:cstheme="minorHAnsi"/>
          <w:noProof w:val="0"/>
          <w:sz w:val="20"/>
          <w:szCs w:val="20"/>
        </w:rPr>
        <w:t>ohody</w:t>
      </w:r>
      <w:r w:rsidR="006B7DC7" w:rsidRPr="00975C19">
        <w:rPr>
          <w:rFonts w:asciiTheme="minorHAnsi" w:hAnsiTheme="minorHAnsi" w:cstheme="minorHAnsi"/>
          <w:noProof w:val="0"/>
          <w:sz w:val="20"/>
          <w:szCs w:val="20"/>
        </w:rPr>
        <w:t>.</w:t>
      </w:r>
    </w:p>
    <w:p w:rsidR="007D7654" w:rsidRPr="00975C19" w:rsidRDefault="00943830" w:rsidP="00C77901">
      <w:pPr>
        <w:pStyle w:val="Odsekzoznamu"/>
        <w:numPr>
          <w:ilvl w:val="1"/>
          <w:numId w:val="13"/>
        </w:numPr>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 prípade</w:t>
      </w:r>
      <w:r w:rsidR="003E334A" w:rsidRPr="00975C19">
        <w:rPr>
          <w:rFonts w:asciiTheme="minorHAnsi" w:hAnsiTheme="minorHAnsi" w:cstheme="minorHAnsi"/>
          <w:noProof w:val="0"/>
          <w:sz w:val="20"/>
          <w:szCs w:val="20"/>
        </w:rPr>
        <w:t>, a</w:t>
      </w:r>
      <w:r w:rsidRPr="00975C19">
        <w:rPr>
          <w:rFonts w:asciiTheme="minorHAnsi" w:hAnsiTheme="minorHAnsi" w:cstheme="minorHAnsi"/>
          <w:noProof w:val="0"/>
          <w:sz w:val="20"/>
          <w:szCs w:val="20"/>
        </w:rPr>
        <w:t>k to bude odôvodnene vyžadovať poskytujúca strana, zaväzuje sa p</w:t>
      </w:r>
      <w:r w:rsidR="003E334A" w:rsidRPr="00975C19">
        <w:rPr>
          <w:rFonts w:asciiTheme="minorHAnsi" w:hAnsiTheme="minorHAnsi" w:cstheme="minorHAnsi"/>
          <w:noProof w:val="0"/>
          <w:sz w:val="20"/>
          <w:szCs w:val="20"/>
        </w:rPr>
        <w:t>rijímajúca strana</w:t>
      </w:r>
      <w:r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podľa požiadavky p</w:t>
      </w:r>
      <w:r w:rsidR="00216B12" w:rsidRPr="00975C19">
        <w:rPr>
          <w:rFonts w:asciiTheme="minorHAnsi" w:hAnsiTheme="minorHAnsi" w:cstheme="minorHAnsi"/>
          <w:noProof w:val="0"/>
          <w:sz w:val="20"/>
          <w:szCs w:val="20"/>
        </w:rPr>
        <w:t>oskytujúcej strany</w:t>
      </w:r>
      <w:r w:rsidRPr="00975C19">
        <w:rPr>
          <w:rFonts w:asciiTheme="minorHAnsi" w:hAnsiTheme="minorHAnsi" w:cstheme="minorHAnsi"/>
          <w:noProof w:val="0"/>
          <w:sz w:val="20"/>
          <w:szCs w:val="20"/>
        </w:rPr>
        <w:t>,</w:t>
      </w:r>
      <w:r w:rsidR="00216B12" w:rsidRPr="00975C19">
        <w:rPr>
          <w:rFonts w:asciiTheme="minorHAnsi" w:hAnsiTheme="minorHAnsi" w:cstheme="minorHAnsi"/>
          <w:noProof w:val="0"/>
          <w:sz w:val="20"/>
          <w:szCs w:val="20"/>
        </w:rPr>
        <w:t xml:space="preserve"> zničiť, bezodkladne vrátiť </w:t>
      </w:r>
      <w:r w:rsidR="007D7654" w:rsidRPr="00975C19">
        <w:rPr>
          <w:rFonts w:asciiTheme="minorHAnsi" w:hAnsiTheme="minorHAnsi" w:cstheme="minorHAnsi"/>
          <w:noProof w:val="0"/>
          <w:sz w:val="20"/>
          <w:szCs w:val="20"/>
        </w:rPr>
        <w:t xml:space="preserve">alebo </w:t>
      </w:r>
      <w:r w:rsidR="00216B12" w:rsidRPr="00975C19">
        <w:rPr>
          <w:rFonts w:asciiTheme="minorHAnsi" w:hAnsiTheme="minorHAnsi" w:cstheme="minorHAnsi"/>
          <w:noProof w:val="0"/>
          <w:sz w:val="20"/>
          <w:szCs w:val="20"/>
        </w:rPr>
        <w:t>odovzdať</w:t>
      </w:r>
      <w:r w:rsidR="007D7654" w:rsidRPr="00975C19">
        <w:rPr>
          <w:rFonts w:asciiTheme="minorHAnsi" w:hAnsiTheme="minorHAnsi" w:cstheme="minorHAnsi"/>
          <w:noProof w:val="0"/>
          <w:sz w:val="20"/>
          <w:szCs w:val="20"/>
        </w:rPr>
        <w:t>:</w:t>
      </w:r>
    </w:p>
    <w:p w:rsidR="007D7654" w:rsidRPr="00975C19" w:rsidRDefault="00E9762E"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všetky </w:t>
      </w:r>
      <w:r w:rsidR="00EE671D" w:rsidRPr="00975C19">
        <w:rPr>
          <w:rFonts w:asciiTheme="minorHAnsi" w:hAnsiTheme="minorHAnsi" w:cstheme="minorHAnsi"/>
          <w:noProof w:val="0"/>
          <w:sz w:val="20"/>
          <w:szCs w:val="20"/>
        </w:rPr>
        <w:t xml:space="preserve">originály, </w:t>
      </w:r>
      <w:r w:rsidRPr="00975C19">
        <w:rPr>
          <w:rFonts w:asciiTheme="minorHAnsi" w:hAnsiTheme="minorHAnsi" w:cstheme="minorHAnsi"/>
          <w:noProof w:val="0"/>
          <w:sz w:val="20"/>
          <w:szCs w:val="20"/>
        </w:rPr>
        <w:t>resp. foto</w:t>
      </w:r>
      <w:r w:rsidR="003E334A" w:rsidRPr="00975C19">
        <w:rPr>
          <w:rFonts w:asciiTheme="minorHAnsi" w:hAnsiTheme="minorHAnsi" w:cstheme="minorHAnsi"/>
          <w:noProof w:val="0"/>
          <w:sz w:val="20"/>
          <w:szCs w:val="20"/>
        </w:rPr>
        <w:t xml:space="preserve">kópie </w:t>
      </w:r>
      <w:r w:rsidR="00EE671D" w:rsidRPr="00975C19">
        <w:rPr>
          <w:rFonts w:asciiTheme="minorHAnsi" w:hAnsiTheme="minorHAnsi" w:cstheme="minorHAnsi"/>
          <w:noProof w:val="0"/>
          <w:sz w:val="20"/>
          <w:szCs w:val="20"/>
        </w:rPr>
        <w:t xml:space="preserve">poskytnutých dokumentov, </w:t>
      </w:r>
      <w:r w:rsidR="003E334A" w:rsidRPr="00975C19">
        <w:rPr>
          <w:rFonts w:asciiTheme="minorHAnsi" w:hAnsiTheme="minorHAnsi" w:cstheme="minorHAnsi"/>
          <w:noProof w:val="0"/>
          <w:sz w:val="20"/>
          <w:szCs w:val="20"/>
        </w:rPr>
        <w:t xml:space="preserve">analýz, prehľadov, štúdií alebo iných dokumentov alebo </w:t>
      </w:r>
      <w:r w:rsidRPr="00975C19">
        <w:rPr>
          <w:rFonts w:asciiTheme="minorHAnsi" w:hAnsiTheme="minorHAnsi" w:cstheme="minorHAnsi"/>
          <w:noProof w:val="0"/>
          <w:sz w:val="20"/>
          <w:szCs w:val="20"/>
        </w:rPr>
        <w:t xml:space="preserve">záznamov, ktoré sú </w:t>
      </w:r>
      <w:proofErr w:type="spellStart"/>
      <w:r w:rsidRPr="00975C19">
        <w:rPr>
          <w:rFonts w:asciiTheme="minorHAnsi" w:hAnsiTheme="minorHAnsi" w:cstheme="minorHAnsi"/>
          <w:noProof w:val="0"/>
          <w:sz w:val="20"/>
          <w:szCs w:val="20"/>
        </w:rPr>
        <w:t>z</w:t>
      </w:r>
      <w:r w:rsidR="003E334A" w:rsidRPr="00975C19">
        <w:rPr>
          <w:rFonts w:asciiTheme="minorHAnsi" w:hAnsiTheme="minorHAnsi" w:cstheme="minorHAnsi"/>
          <w:noProof w:val="0"/>
          <w:sz w:val="20"/>
          <w:szCs w:val="20"/>
        </w:rPr>
        <w:t>časti</w:t>
      </w:r>
      <w:proofErr w:type="spellEnd"/>
      <w:r w:rsidR="003E334A" w:rsidRPr="00975C19">
        <w:rPr>
          <w:rFonts w:asciiTheme="minorHAnsi" w:hAnsiTheme="minorHAnsi" w:cstheme="minorHAnsi"/>
          <w:noProof w:val="0"/>
          <w:sz w:val="20"/>
          <w:szCs w:val="20"/>
        </w:rPr>
        <w:t xml:space="preserve"> alebo úplne založené na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informáciach</w:t>
      </w:r>
      <w:r w:rsidR="00216B12" w:rsidRPr="00975C19">
        <w:rPr>
          <w:rFonts w:asciiTheme="minorHAnsi" w:hAnsiTheme="minorHAnsi" w:cstheme="minorHAnsi"/>
          <w:noProof w:val="0"/>
          <w:sz w:val="20"/>
          <w:szCs w:val="20"/>
        </w:rPr>
        <w:t>tvoriacich</w:t>
      </w:r>
      <w:proofErr w:type="spellEnd"/>
      <w:r w:rsidR="00216B12" w:rsidRPr="00975C19">
        <w:rPr>
          <w:rFonts w:asciiTheme="minorHAnsi" w:hAnsiTheme="minorHAnsi" w:cstheme="minorHAnsi"/>
          <w:noProof w:val="0"/>
          <w:sz w:val="20"/>
          <w:szCs w:val="20"/>
        </w:rPr>
        <w:t xml:space="preserve"> predmet ochrany;</w:t>
      </w:r>
    </w:p>
    <w:p w:rsidR="007D7654" w:rsidRPr="00975C19" w:rsidRDefault="000F04F7"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všetky nosiče informácií</w:t>
      </w:r>
      <w:r w:rsidR="003E334A" w:rsidRPr="00975C19">
        <w:rPr>
          <w:rFonts w:asciiTheme="minorHAnsi" w:hAnsiTheme="minorHAnsi" w:cstheme="minorHAnsi"/>
          <w:noProof w:val="0"/>
          <w:sz w:val="20"/>
          <w:szCs w:val="20"/>
        </w:rPr>
        <w:t xml:space="preserve">, zvukové, zvukovo-obrazové záznamy, ktoré sa dotýkajú akýmkoľvek spôsobom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00216B12" w:rsidRPr="00975C19">
        <w:rPr>
          <w:rFonts w:asciiTheme="minorHAnsi" w:hAnsiTheme="minorHAnsi" w:cstheme="minorHAnsi"/>
          <w:noProof w:val="0"/>
          <w:sz w:val="20"/>
          <w:szCs w:val="20"/>
        </w:rPr>
        <w:t>tvoriacich</w:t>
      </w:r>
      <w:proofErr w:type="spellEnd"/>
      <w:r w:rsidR="00216B12" w:rsidRPr="00975C19">
        <w:rPr>
          <w:rFonts w:asciiTheme="minorHAnsi" w:hAnsiTheme="minorHAnsi" w:cstheme="minorHAnsi"/>
          <w:noProof w:val="0"/>
          <w:sz w:val="20"/>
          <w:szCs w:val="20"/>
        </w:rPr>
        <w:t xml:space="preserve"> predmet ochrany;</w:t>
      </w:r>
    </w:p>
    <w:p w:rsidR="003E334A" w:rsidRPr="00975C19" w:rsidRDefault="00216B12"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všetky </w:t>
      </w:r>
      <w:r w:rsidR="003E334A" w:rsidRPr="00975C19">
        <w:rPr>
          <w:rFonts w:asciiTheme="minorHAnsi" w:hAnsiTheme="minorHAnsi" w:cstheme="minorHAnsi"/>
          <w:noProof w:val="0"/>
          <w:sz w:val="20"/>
          <w:szCs w:val="20"/>
        </w:rPr>
        <w:t xml:space="preserve">originály, kópie, reprodukcie alebo zhrnutia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ôverných informácií</w:t>
      </w:r>
      <w:r w:rsidR="00F7182B"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tvoriacich predmet ochrany a všetky dokumenty, listiny, poznámky a iné písomnosti, elektronické verzie, e-maily, počítačové súbory či iné</w:t>
      </w:r>
      <w:r w:rsidR="000F04F7" w:rsidRPr="00975C19">
        <w:rPr>
          <w:rFonts w:asciiTheme="minorHAnsi" w:hAnsiTheme="minorHAnsi" w:cstheme="minorHAnsi"/>
          <w:noProof w:val="0"/>
          <w:sz w:val="20"/>
          <w:szCs w:val="20"/>
        </w:rPr>
        <w:t xml:space="preserve"> nosiče informácií vypracované p</w:t>
      </w:r>
      <w:r w:rsidR="003E334A" w:rsidRPr="00975C19">
        <w:rPr>
          <w:rFonts w:asciiTheme="minorHAnsi" w:hAnsiTheme="minorHAnsi" w:cstheme="minorHAnsi"/>
          <w:noProof w:val="0"/>
          <w:sz w:val="20"/>
          <w:szCs w:val="20"/>
        </w:rPr>
        <w:t>oskytujúcou stranou, jej zamestnancami, spolupracovníkmi na akomkoľvek základe či už právnom alebo faktickom, na základe</w:t>
      </w:r>
      <w:r w:rsidR="00CE549C"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či za pomoci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003E334A" w:rsidRPr="00975C19">
        <w:rPr>
          <w:rFonts w:asciiTheme="minorHAnsi" w:hAnsiTheme="minorHAnsi" w:cstheme="minorHAnsi"/>
          <w:noProof w:val="0"/>
          <w:sz w:val="20"/>
          <w:szCs w:val="20"/>
        </w:rPr>
        <w:t>tvoriacich</w:t>
      </w:r>
      <w:proofErr w:type="spellEnd"/>
      <w:r w:rsidR="003E334A" w:rsidRPr="00975C19">
        <w:rPr>
          <w:rFonts w:asciiTheme="minorHAnsi" w:hAnsiTheme="minorHAnsi" w:cstheme="minorHAnsi"/>
          <w:noProof w:val="0"/>
          <w:sz w:val="20"/>
          <w:szCs w:val="20"/>
        </w:rPr>
        <w:t xml:space="preserve"> predmet ochrany zárove</w:t>
      </w:r>
      <w:r w:rsidRPr="00975C19">
        <w:rPr>
          <w:rFonts w:asciiTheme="minorHAnsi" w:hAnsiTheme="minorHAnsi" w:cstheme="minorHAnsi"/>
          <w:noProof w:val="0"/>
          <w:sz w:val="20"/>
          <w:szCs w:val="20"/>
        </w:rPr>
        <w:t>ň, no nie výlučne,</w:t>
      </w:r>
      <w:r w:rsidR="003E334A"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a to bez ponechania </w:t>
      </w:r>
      <w:r w:rsidR="000F04F7" w:rsidRPr="00975C19">
        <w:rPr>
          <w:rFonts w:asciiTheme="minorHAnsi" w:hAnsiTheme="minorHAnsi" w:cstheme="minorHAnsi"/>
          <w:noProof w:val="0"/>
          <w:sz w:val="20"/>
          <w:szCs w:val="20"/>
        </w:rPr>
        <w:t xml:space="preserve">si </w:t>
      </w:r>
      <w:r w:rsidRPr="00975C19">
        <w:rPr>
          <w:rFonts w:asciiTheme="minorHAnsi" w:hAnsiTheme="minorHAnsi" w:cstheme="minorHAnsi"/>
          <w:noProof w:val="0"/>
          <w:sz w:val="20"/>
          <w:szCs w:val="20"/>
        </w:rPr>
        <w:t>akýchkoľvek kópií alebo poz</w:t>
      </w:r>
      <w:r w:rsidR="007D7654" w:rsidRPr="00975C19">
        <w:rPr>
          <w:rFonts w:asciiTheme="minorHAnsi" w:hAnsiTheme="minorHAnsi" w:cstheme="minorHAnsi"/>
          <w:noProof w:val="0"/>
          <w:sz w:val="20"/>
          <w:szCs w:val="20"/>
        </w:rPr>
        <w:t>námok, emailov či</w:t>
      </w:r>
      <w:r w:rsidRPr="00975C19">
        <w:rPr>
          <w:rFonts w:asciiTheme="minorHAnsi" w:hAnsiTheme="minorHAnsi" w:cstheme="minorHAnsi"/>
          <w:noProof w:val="0"/>
          <w:sz w:val="20"/>
          <w:szCs w:val="20"/>
        </w:rPr>
        <w:t xml:space="preserve"> výňatkov z nich.</w:t>
      </w:r>
    </w:p>
    <w:p w:rsidR="007D7654" w:rsidRPr="00975C19" w:rsidRDefault="003E334A" w:rsidP="00C77901">
      <w:pPr>
        <w:pStyle w:val="Odsekzoznamu"/>
        <w:numPr>
          <w:ilvl w:val="1"/>
          <w:numId w:val="13"/>
        </w:numPr>
        <w:tabs>
          <w:tab w:val="left" w:pos="426"/>
        </w:tabs>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Prijímajúca strana oznámi Poskytujú</w:t>
      </w:r>
      <w:r w:rsidR="00542A54" w:rsidRPr="00975C19">
        <w:rPr>
          <w:rFonts w:asciiTheme="minorHAnsi" w:hAnsiTheme="minorHAnsi" w:cstheme="minorHAnsi"/>
          <w:noProof w:val="0"/>
          <w:sz w:val="20"/>
          <w:szCs w:val="20"/>
        </w:rPr>
        <w:t>cej strane</w:t>
      </w:r>
      <w:r w:rsidRPr="00975C19">
        <w:rPr>
          <w:rFonts w:asciiTheme="minorHAnsi" w:hAnsiTheme="minorHAnsi" w:cstheme="minorHAnsi"/>
          <w:noProof w:val="0"/>
          <w:sz w:val="20"/>
          <w:szCs w:val="20"/>
        </w:rPr>
        <w:t xml:space="preserve"> bezodkladne po zistení neoprávnené použitie, </w:t>
      </w:r>
      <w:r w:rsidR="000F04F7"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poskytnutie a/alebo zverejnenie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ochrany alebo iné porušenie povinnosti podľa tejto </w:t>
      </w:r>
      <w:r w:rsidR="00503D19" w:rsidRPr="00975C19">
        <w:rPr>
          <w:rFonts w:asciiTheme="minorHAnsi" w:hAnsiTheme="minorHAnsi" w:cstheme="minorHAnsi"/>
          <w:noProof w:val="0"/>
          <w:sz w:val="20"/>
          <w:szCs w:val="20"/>
        </w:rPr>
        <w:t>D</w:t>
      </w:r>
      <w:r w:rsidRPr="00975C19">
        <w:rPr>
          <w:rFonts w:asciiTheme="minorHAnsi" w:hAnsiTheme="minorHAnsi" w:cstheme="minorHAnsi"/>
          <w:noProof w:val="0"/>
          <w:sz w:val="20"/>
          <w:szCs w:val="20"/>
        </w:rPr>
        <w:t>ohody Prijímajúcou stranou a/alebo inou osobou a bude v</w:t>
      </w:r>
      <w:r w:rsidR="00407497"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čo najvä</w:t>
      </w:r>
      <w:r w:rsidR="0033750B" w:rsidRPr="00975C19">
        <w:rPr>
          <w:rFonts w:asciiTheme="minorHAnsi" w:hAnsiTheme="minorHAnsi" w:cstheme="minorHAnsi"/>
          <w:noProof w:val="0"/>
          <w:sz w:val="20"/>
          <w:szCs w:val="20"/>
        </w:rPr>
        <w:t xml:space="preserve">čšej možnej miere spolupracovať </w:t>
      </w:r>
      <w:r w:rsidRPr="00975C19">
        <w:rPr>
          <w:rFonts w:asciiTheme="minorHAnsi" w:hAnsiTheme="minorHAnsi" w:cstheme="minorHAnsi"/>
          <w:noProof w:val="0"/>
          <w:sz w:val="20"/>
          <w:szCs w:val="20"/>
        </w:rPr>
        <w:t xml:space="preserve">s Poskytujúcou stranou pri znovuobnovení vlastníctva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ochrany a zabránení ich ďalšiemu neoprávnenému použitiu, poskytnutiu a/alebo zverejneniu.</w:t>
      </w:r>
    </w:p>
    <w:p w:rsidR="0033750B" w:rsidRPr="00975C19" w:rsidRDefault="0033750B" w:rsidP="00C77901">
      <w:pPr>
        <w:jc w:val="center"/>
        <w:rPr>
          <w:rFonts w:asciiTheme="minorHAnsi" w:hAnsiTheme="minorHAnsi" w:cstheme="minorHAnsi"/>
          <w:b/>
          <w:noProof w:val="0"/>
          <w:sz w:val="20"/>
          <w:szCs w:val="20"/>
        </w:rPr>
      </w:pPr>
    </w:p>
    <w:p w:rsidR="00934A8E" w:rsidRPr="00975C19" w:rsidRDefault="00925899"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Článok</w:t>
      </w:r>
      <w:r w:rsidR="00934A8E" w:rsidRPr="00975C19">
        <w:rPr>
          <w:rFonts w:asciiTheme="minorHAnsi" w:hAnsiTheme="minorHAnsi" w:cstheme="minorHAnsi"/>
          <w:b/>
          <w:noProof w:val="0"/>
          <w:sz w:val="20"/>
          <w:szCs w:val="20"/>
        </w:rPr>
        <w:t xml:space="preserve"> IV</w:t>
      </w:r>
    </w:p>
    <w:p w:rsidR="00934A8E" w:rsidRPr="00975C19" w:rsidRDefault="00934A8E"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Osobitné ustanovenia o ochrane osobných údajov</w:t>
      </w:r>
    </w:p>
    <w:p w:rsidR="004F282C" w:rsidRPr="00975C19" w:rsidRDefault="004F282C" w:rsidP="004F282C">
      <w:pPr>
        <w:pStyle w:val="Odsekzoznamu"/>
        <w:numPr>
          <w:ilvl w:val="1"/>
          <w:numId w:val="14"/>
        </w:numPr>
        <w:rPr>
          <w:rFonts w:asciiTheme="minorHAnsi" w:hAnsiTheme="minorHAnsi" w:cstheme="minorHAnsi"/>
          <w:noProof w:val="0"/>
          <w:sz w:val="20"/>
          <w:szCs w:val="20"/>
        </w:rPr>
      </w:pPr>
      <w:r w:rsidRPr="00975C19">
        <w:rPr>
          <w:rFonts w:asciiTheme="minorHAnsi" w:hAnsiTheme="minorHAnsi" w:cstheme="minorHAnsi"/>
          <w:noProof w:val="0"/>
          <w:sz w:val="20"/>
          <w:szCs w:val="20"/>
        </w:rPr>
        <w:t>Strany dohody sú si vedomé, že v súvislosti s dohodou alebo v súvislosti s výkonom činností podľa zmluvy o dielo sa prijímajúca strana môže dostať do kontaktu s osobnými údajmi, na ktoré sa vzťahuje ochrana podľa zákona č. 18/2018 Z. z. o ochrane osobných údajov a o zmene a doplnení niektorých zákonov v znení neskorších predpisov, preto sa prijímajúca strana zaväzuje v prípade potreby prijať primerané opatrenia na ich ochranu.</w:t>
      </w:r>
    </w:p>
    <w:p w:rsidR="00C00407" w:rsidRPr="00C77901" w:rsidRDefault="00C00407" w:rsidP="00C77901">
      <w:pPr>
        <w:pStyle w:val="Odsekzoznamu"/>
        <w:numPr>
          <w:ilvl w:val="1"/>
          <w:numId w:val="14"/>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Prijímajúca strana nie je oprávnená a zároveň sa zaväzuje neoboznamovať sa s akýmikoľvek údajmi a informáciami poskytujúcou stranou, v akýchkoľvek jej informačných systémoch alebo iných systémoch, či v akýchkoľvek hmotných alebo nehmotných podobách, ktoré majú charakter osobných údajov, ako aj akýchkoľvek iných údajov alebo informácii, ktoré sú chránené osobitnými právnymi predpismi, pokiaľ tieto iné údaje alebo informácie nesúvisia s projektom (ďalej aj ako „osobitne chránené údaje“).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rsidR="00E56D3B" w:rsidRPr="00C77901" w:rsidRDefault="00DA445A" w:rsidP="00C77901">
      <w:pPr>
        <w:pStyle w:val="Odsekzoznamu"/>
        <w:numPr>
          <w:ilvl w:val="1"/>
          <w:numId w:val="14"/>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lastRenderedPageBreak/>
        <w:t>Na porušen</w:t>
      </w:r>
      <w:r w:rsidR="00D63CC0" w:rsidRPr="00C77901">
        <w:rPr>
          <w:rFonts w:asciiTheme="minorHAnsi" w:hAnsiTheme="minorHAnsi" w:cstheme="minorHAnsi"/>
          <w:noProof w:val="0"/>
          <w:sz w:val="20"/>
          <w:szCs w:val="20"/>
        </w:rPr>
        <w:t xml:space="preserve">ie povinností </w:t>
      </w:r>
      <w:r w:rsidR="000601B1" w:rsidRPr="00C77901">
        <w:rPr>
          <w:rFonts w:asciiTheme="minorHAnsi" w:hAnsiTheme="minorHAnsi" w:cstheme="minorHAnsi"/>
          <w:noProof w:val="0"/>
          <w:sz w:val="20"/>
          <w:szCs w:val="20"/>
        </w:rPr>
        <w:t>u</w:t>
      </w:r>
      <w:r w:rsidR="00D63CC0" w:rsidRPr="00C77901">
        <w:rPr>
          <w:rFonts w:asciiTheme="minorHAnsi" w:hAnsiTheme="minorHAnsi" w:cstheme="minorHAnsi"/>
          <w:noProof w:val="0"/>
          <w:sz w:val="20"/>
          <w:szCs w:val="20"/>
        </w:rPr>
        <w:t>stanovených v bode 4.</w:t>
      </w:r>
      <w:r w:rsidRPr="00C77901">
        <w:rPr>
          <w:rFonts w:asciiTheme="minorHAnsi" w:hAnsiTheme="minorHAnsi" w:cstheme="minorHAnsi"/>
          <w:noProof w:val="0"/>
          <w:sz w:val="20"/>
          <w:szCs w:val="20"/>
        </w:rPr>
        <w:t>1</w:t>
      </w:r>
      <w:r w:rsidR="007D7654" w:rsidRPr="00C77901">
        <w:rPr>
          <w:rFonts w:asciiTheme="minorHAnsi" w:hAnsiTheme="minorHAnsi" w:cstheme="minorHAnsi"/>
          <w:noProof w:val="0"/>
          <w:sz w:val="20"/>
          <w:szCs w:val="20"/>
        </w:rPr>
        <w:t xml:space="preserve"> </w:t>
      </w:r>
      <w:r w:rsidR="00D63CC0" w:rsidRPr="00C77901">
        <w:rPr>
          <w:rFonts w:asciiTheme="minorHAnsi" w:hAnsiTheme="minorHAnsi" w:cstheme="minorHAnsi"/>
          <w:noProof w:val="0"/>
          <w:sz w:val="20"/>
          <w:szCs w:val="20"/>
        </w:rPr>
        <w:t xml:space="preserve"> tohto článku </w:t>
      </w:r>
      <w:r w:rsidRPr="00C77901">
        <w:rPr>
          <w:rFonts w:asciiTheme="minorHAnsi" w:hAnsiTheme="minorHAnsi" w:cstheme="minorHAnsi"/>
          <w:noProof w:val="0"/>
          <w:sz w:val="20"/>
          <w:szCs w:val="20"/>
        </w:rPr>
        <w:t xml:space="preserve">sa </w:t>
      </w:r>
      <w:r w:rsidR="00925899" w:rsidRPr="00C77901">
        <w:rPr>
          <w:rFonts w:asciiTheme="minorHAnsi" w:hAnsiTheme="minorHAnsi" w:cstheme="minorHAnsi"/>
          <w:noProof w:val="0"/>
          <w:sz w:val="20"/>
          <w:szCs w:val="20"/>
        </w:rPr>
        <w:t>primerane použije ustanovenie článku</w:t>
      </w:r>
      <w:r w:rsidRPr="00C77901">
        <w:rPr>
          <w:rFonts w:asciiTheme="minorHAnsi" w:hAnsiTheme="minorHAnsi" w:cstheme="minorHAnsi"/>
          <w:noProof w:val="0"/>
          <w:sz w:val="20"/>
          <w:szCs w:val="20"/>
        </w:rPr>
        <w:t xml:space="preserve"> </w:t>
      </w:r>
      <w:r w:rsidR="00407497" w:rsidRPr="00C77901">
        <w:rPr>
          <w:rFonts w:asciiTheme="minorHAnsi" w:hAnsiTheme="minorHAnsi" w:cstheme="minorHAnsi"/>
          <w:noProof w:val="0"/>
          <w:sz w:val="20"/>
          <w:szCs w:val="20"/>
        </w:rPr>
        <w:t xml:space="preserve">III </w:t>
      </w:r>
      <w:r w:rsidR="00D63CC0" w:rsidRPr="00C77901">
        <w:rPr>
          <w:rFonts w:asciiTheme="minorHAnsi" w:hAnsiTheme="minorHAnsi" w:cstheme="minorHAnsi"/>
          <w:noProof w:val="0"/>
          <w:sz w:val="20"/>
          <w:szCs w:val="20"/>
        </w:rPr>
        <w:t xml:space="preserve">bod </w:t>
      </w:r>
      <w:r w:rsidRPr="00C77901">
        <w:rPr>
          <w:rFonts w:asciiTheme="minorHAnsi" w:hAnsiTheme="minorHAnsi" w:cstheme="minorHAnsi"/>
          <w:noProof w:val="0"/>
          <w:sz w:val="20"/>
          <w:szCs w:val="20"/>
        </w:rPr>
        <w:t>3</w:t>
      </w:r>
      <w:r w:rsidR="007D7654" w:rsidRPr="00C77901">
        <w:rPr>
          <w:rFonts w:asciiTheme="minorHAnsi" w:hAnsiTheme="minorHAnsi" w:cstheme="minorHAnsi"/>
          <w:b/>
          <w:noProof w:val="0"/>
          <w:sz w:val="20"/>
          <w:szCs w:val="20"/>
        </w:rPr>
        <w:t>.</w:t>
      </w:r>
      <w:r w:rsidR="00C903A5" w:rsidRPr="00C77901">
        <w:rPr>
          <w:rFonts w:asciiTheme="minorHAnsi" w:hAnsiTheme="minorHAnsi" w:cstheme="minorHAnsi"/>
          <w:noProof w:val="0"/>
          <w:sz w:val="20"/>
          <w:szCs w:val="20"/>
        </w:rPr>
        <w:t>3</w:t>
      </w:r>
      <w:r w:rsidR="00D63CC0" w:rsidRPr="00C77901">
        <w:rPr>
          <w:rFonts w:asciiTheme="minorHAnsi" w:hAnsiTheme="minorHAnsi" w:cstheme="minorHAnsi"/>
          <w:noProof w:val="0"/>
          <w:sz w:val="20"/>
          <w:szCs w:val="20"/>
        </w:rPr>
        <w:t xml:space="preserve"> dohody.</w:t>
      </w:r>
    </w:p>
    <w:p w:rsidR="00C77901" w:rsidRDefault="00C77901" w:rsidP="00C77901">
      <w:pPr>
        <w:jc w:val="center"/>
        <w:rPr>
          <w:rFonts w:asciiTheme="minorHAnsi" w:hAnsiTheme="minorHAnsi" w:cstheme="minorHAnsi"/>
          <w:b/>
          <w:noProof w:val="0"/>
          <w:sz w:val="20"/>
          <w:szCs w:val="20"/>
        </w:rPr>
      </w:pPr>
    </w:p>
    <w:p w:rsidR="003E334A" w:rsidRPr="00C77901" w:rsidRDefault="00C153C5"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Článok</w:t>
      </w:r>
      <w:r w:rsidR="003E334A" w:rsidRPr="00C77901">
        <w:rPr>
          <w:rFonts w:asciiTheme="minorHAnsi" w:hAnsiTheme="minorHAnsi" w:cstheme="minorHAnsi"/>
          <w:b/>
          <w:noProof w:val="0"/>
          <w:sz w:val="20"/>
          <w:szCs w:val="20"/>
        </w:rPr>
        <w:t xml:space="preserve"> V</w:t>
      </w:r>
    </w:p>
    <w:p w:rsidR="003E334A" w:rsidRPr="00C77901" w:rsidRDefault="003E334A"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Záverečné ustanovenia</w:t>
      </w:r>
    </w:p>
    <w:p w:rsidR="003E334A" w:rsidRPr="00C77901"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Prá</w:t>
      </w:r>
      <w:r w:rsidR="000141A2" w:rsidRPr="00C77901">
        <w:rPr>
          <w:rFonts w:asciiTheme="minorHAnsi" w:hAnsiTheme="minorHAnsi" w:cstheme="minorHAnsi"/>
          <w:noProof w:val="0"/>
          <w:sz w:val="20"/>
          <w:szCs w:val="20"/>
        </w:rPr>
        <w:t>vne vzťahy vyplývajúce z dohody a v d</w:t>
      </w:r>
      <w:r w:rsidRPr="00C77901">
        <w:rPr>
          <w:rFonts w:asciiTheme="minorHAnsi" w:hAnsiTheme="minorHAnsi" w:cstheme="minorHAnsi"/>
          <w:noProof w:val="0"/>
          <w:sz w:val="20"/>
          <w:szCs w:val="20"/>
        </w:rPr>
        <w:t>ohode neupravené sa riadia príslušnými ustanoveniami Obchodného zákonníka a ďalších všeobecne záväzných právnych predpisov</w:t>
      </w:r>
      <w:r w:rsidR="000141A2" w:rsidRPr="00C77901">
        <w:rPr>
          <w:rFonts w:asciiTheme="minorHAnsi" w:hAnsiTheme="minorHAnsi" w:cstheme="minorHAnsi"/>
          <w:noProof w:val="0"/>
          <w:sz w:val="20"/>
          <w:szCs w:val="20"/>
        </w:rPr>
        <w:t xml:space="preserve"> platných a účinných v Slovenskej republike</w:t>
      </w:r>
      <w:r w:rsidRPr="00C77901">
        <w:rPr>
          <w:rFonts w:asciiTheme="minorHAnsi" w:hAnsiTheme="minorHAnsi" w:cstheme="minorHAnsi"/>
          <w:noProof w:val="0"/>
          <w:sz w:val="20"/>
          <w:szCs w:val="20"/>
        </w:rPr>
        <w:t>.</w:t>
      </w:r>
    </w:p>
    <w:p w:rsidR="003E334A" w:rsidRPr="00C77901" w:rsidRDefault="000141A2"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00680A71" w:rsidRPr="00C77901">
        <w:rPr>
          <w:rFonts w:asciiTheme="minorHAnsi" w:hAnsiTheme="minorHAnsi" w:cstheme="minorHAnsi"/>
          <w:noProof w:val="0"/>
          <w:sz w:val="20"/>
          <w:szCs w:val="20"/>
        </w:rPr>
        <w:t xml:space="preserve"> dohody sa zaväzujú k náležitej</w:t>
      </w:r>
      <w:r w:rsidR="003E334A" w:rsidRPr="00C77901">
        <w:rPr>
          <w:rFonts w:asciiTheme="minorHAnsi" w:hAnsiTheme="minorHAnsi" w:cstheme="minorHAnsi"/>
          <w:noProof w:val="0"/>
          <w:sz w:val="20"/>
          <w:szCs w:val="20"/>
        </w:rPr>
        <w:t xml:space="preserve"> súčinnosti pre riadne sp</w:t>
      </w:r>
      <w:r w:rsidR="00680A71" w:rsidRPr="00C77901">
        <w:rPr>
          <w:rFonts w:asciiTheme="minorHAnsi" w:hAnsiTheme="minorHAnsi" w:cstheme="minorHAnsi"/>
          <w:noProof w:val="0"/>
          <w:sz w:val="20"/>
          <w:szCs w:val="20"/>
        </w:rPr>
        <w:t>lnenie svojich záväzkov. S</w:t>
      </w:r>
      <w:r w:rsidR="003E334A" w:rsidRPr="00C77901">
        <w:rPr>
          <w:rFonts w:asciiTheme="minorHAnsi" w:hAnsiTheme="minorHAnsi" w:cstheme="minorHAnsi"/>
          <w:noProof w:val="0"/>
          <w:sz w:val="20"/>
          <w:szCs w:val="20"/>
        </w:rPr>
        <w:t>trany</w:t>
      </w:r>
      <w:r w:rsidR="00680A71"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sú povinné vzájomne sa informovať o všetkých skutočnostiach, ktoré sú alebo môžu byť dôležité</w:t>
      </w:r>
      <w:r w:rsidR="00A1785F" w:rsidRPr="00C77901">
        <w:rPr>
          <w:rFonts w:asciiTheme="minorHAnsi" w:hAnsiTheme="minorHAnsi" w:cstheme="minorHAnsi"/>
          <w:noProof w:val="0"/>
          <w:sz w:val="20"/>
          <w:szCs w:val="20"/>
        </w:rPr>
        <w:t xml:space="preserve">, resp. </w:t>
      </w:r>
      <w:r w:rsidR="005A054F" w:rsidRPr="00C77901">
        <w:rPr>
          <w:rFonts w:asciiTheme="minorHAnsi" w:hAnsiTheme="minorHAnsi" w:cstheme="minorHAnsi"/>
          <w:noProof w:val="0"/>
          <w:sz w:val="20"/>
          <w:szCs w:val="20"/>
        </w:rPr>
        <w:t>môžu mať vplyv na</w:t>
      </w:r>
      <w:r w:rsidR="00633934" w:rsidRPr="00C77901">
        <w:rPr>
          <w:rFonts w:asciiTheme="minorHAnsi" w:hAnsiTheme="minorHAnsi" w:cstheme="minorHAnsi"/>
          <w:noProof w:val="0"/>
          <w:sz w:val="20"/>
          <w:szCs w:val="20"/>
        </w:rPr>
        <w:t xml:space="preserve"> splnenie d</w:t>
      </w:r>
      <w:r w:rsidR="003E334A" w:rsidRPr="00C77901">
        <w:rPr>
          <w:rFonts w:asciiTheme="minorHAnsi" w:hAnsiTheme="minorHAnsi" w:cstheme="minorHAnsi"/>
          <w:noProof w:val="0"/>
          <w:sz w:val="20"/>
          <w:szCs w:val="20"/>
        </w:rPr>
        <w:t>oho</w:t>
      </w:r>
      <w:r w:rsidR="003E03E1" w:rsidRPr="00C77901">
        <w:rPr>
          <w:rFonts w:asciiTheme="minorHAnsi" w:hAnsiTheme="minorHAnsi" w:cstheme="minorHAnsi"/>
          <w:noProof w:val="0"/>
          <w:sz w:val="20"/>
          <w:szCs w:val="20"/>
        </w:rPr>
        <w:t xml:space="preserve">dy. </w:t>
      </w:r>
      <w:r w:rsidR="003E334A" w:rsidRPr="00C77901">
        <w:rPr>
          <w:rFonts w:asciiTheme="minorHAnsi" w:hAnsiTheme="minorHAnsi" w:cstheme="minorHAnsi"/>
          <w:noProof w:val="0"/>
          <w:sz w:val="20"/>
          <w:szCs w:val="20"/>
        </w:rPr>
        <w:t>Všetky oznámenia medzi stranami</w:t>
      </w:r>
      <w:r w:rsidR="003E03E1"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ktoré sa vzťahujú k </w:t>
      </w:r>
      <w:r w:rsidR="003E03E1" w:rsidRPr="00C77901">
        <w:rPr>
          <w:rFonts w:asciiTheme="minorHAnsi" w:hAnsiTheme="minorHAnsi" w:cstheme="minorHAnsi"/>
          <w:noProof w:val="0"/>
          <w:sz w:val="20"/>
          <w:szCs w:val="20"/>
        </w:rPr>
        <w:t>d</w:t>
      </w:r>
      <w:r w:rsidR="003E334A" w:rsidRPr="00C77901">
        <w:rPr>
          <w:rFonts w:asciiTheme="minorHAnsi" w:hAnsiTheme="minorHAnsi" w:cstheme="minorHAnsi"/>
          <w:noProof w:val="0"/>
          <w:sz w:val="20"/>
          <w:szCs w:val="20"/>
        </w:rPr>
        <w:t>ohode, alebo ktoré majú by</w:t>
      </w:r>
      <w:r w:rsidR="003E03E1" w:rsidRPr="00C77901">
        <w:rPr>
          <w:rFonts w:asciiTheme="minorHAnsi" w:hAnsiTheme="minorHAnsi" w:cstheme="minorHAnsi"/>
          <w:noProof w:val="0"/>
          <w:sz w:val="20"/>
          <w:szCs w:val="20"/>
        </w:rPr>
        <w:t>ť uskutočnené na základe d</w:t>
      </w:r>
      <w:r w:rsidR="003E334A" w:rsidRPr="00C77901">
        <w:rPr>
          <w:rFonts w:asciiTheme="minorHAnsi" w:hAnsiTheme="minorHAnsi" w:cstheme="minorHAnsi"/>
          <w:noProof w:val="0"/>
          <w:sz w:val="20"/>
          <w:szCs w:val="20"/>
        </w:rPr>
        <w:t>ohody</w:t>
      </w:r>
      <w:r w:rsidR="00407497"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musia byť uskutočnené v písomnej forme a druhej strane doručené buď osobne, alebo doporučeným listom alebo inou formou registrovaného poštového styku, pokiaľ nie je stanovené alebo dohodnuté inak. </w:t>
      </w:r>
      <w:r w:rsidR="00EA3657" w:rsidRPr="00C77901">
        <w:rPr>
          <w:rFonts w:asciiTheme="minorHAnsi" w:hAnsiTheme="minorHAnsi" w:cstheme="minorHAnsi"/>
          <w:noProof w:val="0"/>
          <w:sz w:val="20"/>
          <w:szCs w:val="20"/>
        </w:rPr>
        <w:t>S</w:t>
      </w:r>
      <w:r w:rsidR="00467BDA" w:rsidRPr="00C77901">
        <w:rPr>
          <w:rFonts w:asciiTheme="minorHAnsi" w:hAnsiTheme="minorHAnsi" w:cstheme="minorHAnsi"/>
          <w:noProof w:val="0"/>
          <w:sz w:val="20"/>
          <w:szCs w:val="20"/>
        </w:rPr>
        <w:t>trany</w:t>
      </w:r>
      <w:r w:rsidR="003E334A" w:rsidRPr="00C77901">
        <w:rPr>
          <w:rFonts w:asciiTheme="minorHAnsi" w:hAnsiTheme="minorHAnsi" w:cstheme="minorHAnsi"/>
          <w:noProof w:val="0"/>
          <w:sz w:val="20"/>
          <w:szCs w:val="20"/>
        </w:rPr>
        <w:t xml:space="preserve"> </w:t>
      </w:r>
      <w:r w:rsidR="00EA3657" w:rsidRPr="00C77901">
        <w:rPr>
          <w:rFonts w:asciiTheme="minorHAnsi" w:hAnsiTheme="minorHAnsi" w:cstheme="minorHAnsi"/>
          <w:noProof w:val="0"/>
          <w:sz w:val="20"/>
          <w:szCs w:val="20"/>
        </w:rPr>
        <w:t xml:space="preserve">dohody </w:t>
      </w:r>
      <w:r w:rsidR="003E334A" w:rsidRPr="00C77901">
        <w:rPr>
          <w:rFonts w:asciiTheme="minorHAnsi" w:hAnsiTheme="minorHAnsi" w:cstheme="minorHAnsi"/>
          <w:noProof w:val="0"/>
          <w:sz w:val="20"/>
          <w:szCs w:val="20"/>
        </w:rPr>
        <w:t xml:space="preserve">sa zaväzujú, </w:t>
      </w:r>
      <w:r w:rsidR="00EA3657" w:rsidRPr="00C77901">
        <w:rPr>
          <w:rFonts w:asciiTheme="minorHAnsi" w:hAnsiTheme="minorHAnsi" w:cstheme="minorHAnsi"/>
          <w:noProof w:val="0"/>
          <w:sz w:val="20"/>
          <w:szCs w:val="20"/>
        </w:rPr>
        <w:t>že v prípade zmeny adresy svojho sídla</w:t>
      </w:r>
      <w:r w:rsidR="003E334A" w:rsidRPr="00C77901">
        <w:rPr>
          <w:rFonts w:asciiTheme="minorHAnsi" w:hAnsiTheme="minorHAnsi" w:cstheme="minorHAnsi"/>
          <w:noProof w:val="0"/>
          <w:sz w:val="20"/>
          <w:szCs w:val="20"/>
        </w:rPr>
        <w:t xml:space="preserve"> budú o tejto zmene informovať druhú stranu</w:t>
      </w:r>
      <w:r w:rsidR="00EA3657" w:rsidRPr="00C77901">
        <w:rPr>
          <w:rFonts w:asciiTheme="minorHAnsi" w:hAnsiTheme="minorHAnsi" w:cstheme="minorHAnsi"/>
          <w:noProof w:val="0"/>
          <w:sz w:val="20"/>
          <w:szCs w:val="20"/>
        </w:rPr>
        <w:t xml:space="preserve"> dohody najneskôr do 2 (dvoch) pracovných </w:t>
      </w:r>
      <w:r w:rsidR="003E334A" w:rsidRPr="00C77901">
        <w:rPr>
          <w:rFonts w:asciiTheme="minorHAnsi" w:hAnsiTheme="minorHAnsi" w:cstheme="minorHAnsi"/>
          <w:noProof w:val="0"/>
          <w:sz w:val="20"/>
          <w:szCs w:val="20"/>
        </w:rPr>
        <w:t>dní od vykonania zmeny.</w:t>
      </w:r>
    </w:p>
    <w:p w:rsidR="003E334A" w:rsidRPr="00C77901" w:rsidRDefault="009866D1"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Na účely d</w:t>
      </w:r>
      <w:r w:rsidR="003E334A" w:rsidRPr="00C77901">
        <w:rPr>
          <w:rFonts w:asciiTheme="minorHAnsi" w:hAnsiTheme="minorHAnsi" w:cstheme="minorHAnsi"/>
          <w:noProof w:val="0"/>
          <w:sz w:val="20"/>
          <w:szCs w:val="20"/>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rsidR="00AD3F69" w:rsidRPr="00C77901"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Dohoda sa vzťahuje aj na </w:t>
      </w:r>
      <w:r w:rsidR="00464784" w:rsidRPr="00C77901">
        <w:rPr>
          <w:rFonts w:asciiTheme="minorHAnsi" w:hAnsiTheme="minorHAnsi" w:cstheme="minorHAnsi"/>
          <w:noProof w:val="0"/>
          <w:sz w:val="20"/>
          <w:szCs w:val="20"/>
        </w:rPr>
        <w:t>D</w:t>
      </w:r>
      <w:r w:rsidR="007C1A92" w:rsidRPr="00C77901">
        <w:rPr>
          <w:rFonts w:asciiTheme="minorHAnsi" w:hAnsiTheme="minorHAnsi" w:cstheme="minorHAnsi"/>
          <w:noProof w:val="0"/>
          <w:sz w:val="20"/>
          <w:szCs w:val="20"/>
        </w:rPr>
        <w:t>ôverné informácie</w:t>
      </w:r>
      <w:r w:rsidR="004F282C">
        <w:rPr>
          <w:rFonts w:asciiTheme="minorHAnsi" w:hAnsiTheme="minorHAnsi" w:cstheme="minorHAnsi"/>
          <w:noProof w:val="0"/>
          <w:sz w:val="20"/>
          <w:szCs w:val="20"/>
        </w:rPr>
        <w:t xml:space="preserve"> </w:t>
      </w:r>
      <w:r w:rsidR="009866D1" w:rsidRPr="00C77901">
        <w:rPr>
          <w:rFonts w:asciiTheme="minorHAnsi" w:hAnsiTheme="minorHAnsi" w:cstheme="minorHAnsi"/>
          <w:noProof w:val="0"/>
          <w:sz w:val="20"/>
          <w:szCs w:val="20"/>
        </w:rPr>
        <w:t>poskytnuté poskytujúcou stranou p</w:t>
      </w:r>
      <w:r w:rsidRPr="00C77901">
        <w:rPr>
          <w:rFonts w:asciiTheme="minorHAnsi" w:hAnsiTheme="minorHAnsi" w:cstheme="minorHAnsi"/>
          <w:noProof w:val="0"/>
          <w:sz w:val="20"/>
          <w:szCs w:val="20"/>
        </w:rPr>
        <w:t>rijíma</w:t>
      </w:r>
      <w:r w:rsidR="009866D1" w:rsidRPr="00C77901">
        <w:rPr>
          <w:rFonts w:asciiTheme="minorHAnsi" w:hAnsiTheme="minorHAnsi" w:cstheme="minorHAnsi"/>
          <w:noProof w:val="0"/>
          <w:sz w:val="20"/>
          <w:szCs w:val="20"/>
        </w:rPr>
        <w:t>júcej strane súvisiace s dohodou pred podpisom d</w:t>
      </w:r>
      <w:r w:rsidRPr="00C77901">
        <w:rPr>
          <w:rFonts w:asciiTheme="minorHAnsi" w:hAnsiTheme="minorHAnsi" w:cstheme="minorHAnsi"/>
          <w:noProof w:val="0"/>
          <w:sz w:val="20"/>
          <w:szCs w:val="20"/>
        </w:rPr>
        <w:t>ohody</w:t>
      </w:r>
      <w:r w:rsidR="00785AE4" w:rsidRPr="00C77901">
        <w:rPr>
          <w:rFonts w:asciiTheme="minorHAnsi" w:hAnsiTheme="minorHAnsi" w:cstheme="minorHAnsi"/>
          <w:noProof w:val="0"/>
          <w:sz w:val="20"/>
          <w:szCs w:val="20"/>
        </w:rPr>
        <w:t>.</w:t>
      </w:r>
    </w:p>
    <w:p w:rsidR="00AD3F69" w:rsidRPr="00C77901" w:rsidRDefault="00380D5F"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Dohoda nadobúda platnosť dňom </w:t>
      </w:r>
      <w:r w:rsidR="00AD3F69" w:rsidRPr="00C77901">
        <w:rPr>
          <w:rFonts w:asciiTheme="minorHAnsi" w:hAnsiTheme="minorHAnsi" w:cstheme="minorHAnsi"/>
          <w:noProof w:val="0"/>
          <w:sz w:val="20"/>
          <w:szCs w:val="20"/>
        </w:rPr>
        <w:t>podpisu štatutárnych zástupcov oboch strán</w:t>
      </w:r>
      <w:r w:rsidR="009866D1" w:rsidRPr="00C77901">
        <w:rPr>
          <w:rFonts w:asciiTheme="minorHAnsi" w:hAnsiTheme="minorHAnsi" w:cstheme="minorHAnsi"/>
          <w:noProof w:val="0"/>
          <w:sz w:val="20"/>
          <w:szCs w:val="20"/>
        </w:rPr>
        <w:t xml:space="preserve"> dohody</w:t>
      </w:r>
      <w:r w:rsidR="00AD3F69" w:rsidRPr="00C77901">
        <w:rPr>
          <w:rFonts w:asciiTheme="minorHAnsi" w:hAnsiTheme="minorHAnsi" w:cstheme="minorHAnsi"/>
          <w:noProof w:val="0"/>
          <w:sz w:val="20"/>
          <w:szCs w:val="20"/>
        </w:rPr>
        <w:t>. Účinnosť nadobud</w:t>
      </w:r>
      <w:r w:rsidRPr="00C77901">
        <w:rPr>
          <w:rFonts w:asciiTheme="minorHAnsi" w:hAnsiTheme="minorHAnsi" w:cstheme="minorHAnsi"/>
          <w:noProof w:val="0"/>
          <w:sz w:val="20"/>
          <w:szCs w:val="20"/>
        </w:rPr>
        <w:t>ne dňom nasledujúcim po dni jej</w:t>
      </w:r>
      <w:r w:rsidR="00AD3F69" w:rsidRPr="00C77901">
        <w:rPr>
          <w:rFonts w:asciiTheme="minorHAnsi" w:hAnsiTheme="minorHAnsi" w:cstheme="minorHAnsi"/>
          <w:noProof w:val="0"/>
          <w:sz w:val="20"/>
          <w:szCs w:val="20"/>
        </w:rPr>
        <w:t xml:space="preserve"> zverejnenia v Centrálnom registri zmlúv vedenom Úradom vlády Slovenskej republiky v súlade s ustanovením § </w:t>
      </w:r>
      <w:r w:rsidR="009866D1" w:rsidRPr="00C77901">
        <w:rPr>
          <w:rFonts w:asciiTheme="minorHAnsi" w:hAnsiTheme="minorHAnsi" w:cstheme="minorHAnsi"/>
          <w:noProof w:val="0"/>
          <w:sz w:val="20"/>
          <w:szCs w:val="20"/>
        </w:rPr>
        <w:t>47a ods. 1 zákona č. 40/1964 Zb. Občiansky zákonník v znení neskorších predpisov</w:t>
      </w:r>
      <w:r w:rsidR="00AD3F69" w:rsidRPr="00C77901">
        <w:rPr>
          <w:rFonts w:asciiTheme="minorHAnsi" w:hAnsiTheme="minorHAnsi" w:cstheme="minorHAnsi"/>
          <w:noProof w:val="0"/>
          <w:sz w:val="20"/>
          <w:szCs w:val="20"/>
        </w:rPr>
        <w:t xml:space="preserve"> a v súlade s ustanovením § 5a ods. 2 zákona č. 211/2000 Z. z. o slobodnom prístupe k informáciám a o zmene a doplnení niektorých zákonov (zákon o slobode informácií) v znení neskorších predpisov. </w:t>
      </w:r>
    </w:p>
    <w:p w:rsidR="00835226" w:rsidRPr="00C77901" w:rsidRDefault="00835226"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bCs/>
          <w:sz w:val="20"/>
          <w:szCs w:val="20"/>
        </w:rPr>
        <w:t>Povinnosť mlčanlivos</w:t>
      </w:r>
      <w:r w:rsidR="009866D1" w:rsidRPr="00C77901">
        <w:rPr>
          <w:rFonts w:asciiTheme="minorHAnsi" w:hAnsiTheme="minorHAnsi" w:cstheme="minorHAnsi"/>
          <w:bCs/>
          <w:sz w:val="20"/>
          <w:szCs w:val="20"/>
        </w:rPr>
        <w:t>ti trvá bez ohľadu na skončenie doby trvania dohody</w:t>
      </w:r>
      <w:r w:rsidRPr="00C77901">
        <w:rPr>
          <w:rFonts w:asciiTheme="minorHAnsi" w:hAnsiTheme="minorHAnsi" w:cstheme="minorHAnsi"/>
          <w:bCs/>
          <w:sz w:val="20"/>
          <w:szCs w:val="20"/>
        </w:rPr>
        <w:t xml:space="preserve"> a prechádza aj na právnych nástupcov </w:t>
      </w:r>
      <w:r w:rsidRPr="00C77901">
        <w:rPr>
          <w:rFonts w:asciiTheme="minorHAnsi" w:hAnsiTheme="minorHAnsi" w:cstheme="minorHAnsi"/>
          <w:sz w:val="20"/>
          <w:szCs w:val="20"/>
        </w:rPr>
        <w:t>strán</w:t>
      </w:r>
      <w:r w:rsidR="00C80117" w:rsidRPr="00C77901">
        <w:rPr>
          <w:rFonts w:asciiTheme="minorHAnsi" w:hAnsiTheme="minorHAnsi" w:cstheme="minorHAnsi"/>
          <w:sz w:val="20"/>
          <w:szCs w:val="20"/>
        </w:rPr>
        <w:t xml:space="preserve"> dohody</w:t>
      </w:r>
      <w:r w:rsidRPr="00C77901">
        <w:rPr>
          <w:rFonts w:asciiTheme="minorHAnsi" w:hAnsiTheme="minorHAnsi" w:cstheme="minorHAnsi"/>
          <w:bCs/>
          <w:sz w:val="20"/>
          <w:szCs w:val="20"/>
        </w:rPr>
        <w:t>.</w:t>
      </w:r>
    </w:p>
    <w:p w:rsidR="003E334A" w:rsidRPr="00C77901" w:rsidRDefault="00C80117"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Dohodu môžu strany dohody meniť </w:t>
      </w:r>
      <w:r w:rsidR="003E334A" w:rsidRPr="00C77901">
        <w:rPr>
          <w:rFonts w:asciiTheme="minorHAnsi" w:hAnsiTheme="minorHAnsi" w:cstheme="minorHAnsi"/>
          <w:noProof w:val="0"/>
          <w:sz w:val="20"/>
          <w:szCs w:val="20"/>
        </w:rPr>
        <w:t>len písomnými, datovanými a číslovanými dodatka</w:t>
      </w:r>
      <w:r w:rsidRPr="00C77901">
        <w:rPr>
          <w:rFonts w:asciiTheme="minorHAnsi" w:hAnsiTheme="minorHAnsi" w:cstheme="minorHAnsi"/>
          <w:noProof w:val="0"/>
          <w:sz w:val="20"/>
          <w:szCs w:val="20"/>
        </w:rPr>
        <w:t>mi uzavretými na základe dohody strán dohody</w:t>
      </w:r>
      <w:r w:rsidR="003E334A" w:rsidRPr="00C77901">
        <w:rPr>
          <w:rFonts w:asciiTheme="minorHAnsi" w:hAnsiTheme="minorHAnsi" w:cstheme="minorHAnsi"/>
          <w:noProof w:val="0"/>
          <w:sz w:val="20"/>
          <w:szCs w:val="20"/>
        </w:rPr>
        <w:t>.</w:t>
      </w:r>
    </w:p>
    <w:p w:rsidR="003E334A" w:rsidRPr="00C77901" w:rsidRDefault="003E334A" w:rsidP="00C77901">
      <w:pPr>
        <w:pStyle w:val="Odsekzoznamu"/>
        <w:numPr>
          <w:ilvl w:val="1"/>
          <w:numId w:val="15"/>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Prijímajú</w:t>
      </w:r>
      <w:r w:rsidR="00380450" w:rsidRPr="00C77901">
        <w:rPr>
          <w:rFonts w:asciiTheme="minorHAnsi" w:hAnsiTheme="minorHAnsi" w:cstheme="minorHAnsi"/>
          <w:noProof w:val="0"/>
          <w:sz w:val="20"/>
          <w:szCs w:val="20"/>
        </w:rPr>
        <w:t>ca strana berie na vedomie, že p</w:t>
      </w:r>
      <w:r w:rsidRPr="00C77901">
        <w:rPr>
          <w:rFonts w:asciiTheme="minorHAnsi" w:hAnsiTheme="minorHAnsi" w:cstheme="minorHAnsi"/>
          <w:noProof w:val="0"/>
          <w:sz w:val="20"/>
          <w:szCs w:val="20"/>
        </w:rPr>
        <w:t>oskytujúca strana neposkytuje žiadne vyjadrenia alebo záruky, výslovné alebo inak vyjadrené, ohľadom presnos</w:t>
      </w:r>
      <w:r w:rsidR="00380450" w:rsidRPr="00C77901">
        <w:rPr>
          <w:rFonts w:asciiTheme="minorHAnsi" w:hAnsiTheme="minorHAnsi" w:cstheme="minorHAnsi"/>
          <w:noProof w:val="0"/>
          <w:sz w:val="20"/>
          <w:szCs w:val="20"/>
        </w:rPr>
        <w:t>ti alebo úplnosti poskytnutých d</w:t>
      </w:r>
      <w:r w:rsidRPr="00C77901">
        <w:rPr>
          <w:rFonts w:asciiTheme="minorHAnsi" w:hAnsiTheme="minorHAnsi" w:cstheme="minorHAnsi"/>
          <w:noProof w:val="0"/>
          <w:sz w:val="20"/>
          <w:szCs w:val="20"/>
        </w:rPr>
        <w:t>ôverných informácií alebo akýchkoľvek iných poskytnutých informácií.</w:t>
      </w:r>
    </w:p>
    <w:p w:rsidR="00C00407" w:rsidRPr="00C77901" w:rsidRDefault="003E334A" w:rsidP="00C77901">
      <w:pPr>
        <w:pStyle w:val="Odsekzoznamu"/>
        <w:numPr>
          <w:ilvl w:val="1"/>
          <w:numId w:val="15"/>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Dohoda je vyhotovená v štyro</w:t>
      </w:r>
      <w:r w:rsidR="00380450" w:rsidRPr="00C77901">
        <w:rPr>
          <w:rFonts w:asciiTheme="minorHAnsi" w:hAnsiTheme="minorHAnsi" w:cstheme="minorHAnsi"/>
          <w:noProof w:val="0"/>
          <w:sz w:val="20"/>
          <w:szCs w:val="20"/>
        </w:rPr>
        <w:t>ch (4) rovnopisoch, pričom pre každú zo strán dohody sú určené 2 (</w:t>
      </w:r>
      <w:r w:rsidRPr="00C77901">
        <w:rPr>
          <w:rFonts w:asciiTheme="minorHAnsi" w:hAnsiTheme="minorHAnsi" w:cstheme="minorHAnsi"/>
          <w:noProof w:val="0"/>
          <w:sz w:val="20"/>
          <w:szCs w:val="20"/>
        </w:rPr>
        <w:t>dve</w:t>
      </w:r>
      <w:r w:rsidR="00380450"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xml:space="preserve"> vyhotovenia.</w:t>
      </w:r>
    </w:p>
    <w:p w:rsidR="00464784" w:rsidRPr="00C77901" w:rsidRDefault="00BA2AF2" w:rsidP="00C77901">
      <w:pPr>
        <w:pStyle w:val="Odsekzoznamu"/>
        <w:numPr>
          <w:ilvl w:val="1"/>
          <w:numId w:val="15"/>
        </w:numPr>
        <w:ind w:left="426" w:hanging="502"/>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sa zaväzujú urovnať všetky </w:t>
      </w:r>
      <w:r w:rsidR="008B7C93" w:rsidRPr="00C77901">
        <w:rPr>
          <w:rFonts w:asciiTheme="minorHAnsi" w:hAnsiTheme="minorHAnsi" w:cstheme="minorHAnsi"/>
          <w:noProof w:val="0"/>
          <w:sz w:val="20"/>
          <w:szCs w:val="20"/>
        </w:rPr>
        <w:t>spory vzniknuté v súvislosti s </w:t>
      </w:r>
      <w:r w:rsidR="00DE184F" w:rsidRPr="00C77901">
        <w:rPr>
          <w:rFonts w:asciiTheme="minorHAnsi" w:hAnsiTheme="minorHAnsi" w:cstheme="minorHAnsi"/>
          <w:noProof w:val="0"/>
          <w:sz w:val="20"/>
          <w:szCs w:val="20"/>
        </w:rPr>
        <w:t>d</w:t>
      </w:r>
      <w:r w:rsidR="003E334A" w:rsidRPr="00C77901">
        <w:rPr>
          <w:rFonts w:asciiTheme="minorHAnsi" w:hAnsiTheme="minorHAnsi" w:cstheme="minorHAnsi"/>
          <w:noProof w:val="0"/>
          <w:sz w:val="20"/>
          <w:szCs w:val="20"/>
        </w:rPr>
        <w:t>ohodou predovšetkým dohodou. V prípade súdneho sporu je príslušný súd v Slovenskej republike</w:t>
      </w:r>
      <w:r w:rsidR="00467BDA" w:rsidRPr="00C77901">
        <w:rPr>
          <w:rFonts w:asciiTheme="minorHAnsi" w:hAnsiTheme="minorHAnsi" w:cstheme="minorHAnsi"/>
          <w:noProof w:val="0"/>
          <w:sz w:val="20"/>
          <w:szCs w:val="20"/>
        </w:rPr>
        <w:t>,</w:t>
      </w:r>
      <w:r w:rsidR="002835A8" w:rsidRPr="00C77901">
        <w:rPr>
          <w:rFonts w:asciiTheme="minorHAnsi" w:hAnsiTheme="minorHAnsi" w:cstheme="minorHAnsi"/>
          <w:noProof w:val="0"/>
          <w:sz w:val="20"/>
          <w:szCs w:val="20"/>
        </w:rPr>
        <w:t xml:space="preserve"> pričom rozhodné bude slovenské právo</w:t>
      </w:r>
      <w:r w:rsidR="00AE00B7" w:rsidRPr="00C77901">
        <w:rPr>
          <w:rFonts w:asciiTheme="minorHAnsi" w:hAnsiTheme="minorHAnsi" w:cstheme="minorHAnsi"/>
          <w:noProof w:val="0"/>
          <w:sz w:val="20"/>
          <w:szCs w:val="20"/>
        </w:rPr>
        <w:t>.</w:t>
      </w:r>
    </w:p>
    <w:p w:rsidR="00562446" w:rsidRPr="00C77901" w:rsidRDefault="003E334A" w:rsidP="00C77901">
      <w:pPr>
        <w:pStyle w:val="Odsekzoznamu"/>
        <w:numPr>
          <w:ilvl w:val="1"/>
          <w:numId w:val="15"/>
        </w:numPr>
        <w:ind w:left="426" w:hanging="502"/>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Ak</w:t>
      </w:r>
      <w:r w:rsidR="004918C7" w:rsidRPr="00C77901">
        <w:rPr>
          <w:rFonts w:asciiTheme="minorHAnsi" w:hAnsiTheme="minorHAnsi" w:cstheme="minorHAnsi"/>
          <w:noProof w:val="0"/>
          <w:sz w:val="20"/>
          <w:szCs w:val="20"/>
        </w:rPr>
        <w:t xml:space="preserve"> by niektoré ustanovenie d</w:t>
      </w:r>
      <w:r w:rsidRPr="00C77901">
        <w:rPr>
          <w:rFonts w:asciiTheme="minorHAnsi" w:hAnsiTheme="minorHAnsi" w:cstheme="minorHAnsi"/>
          <w:noProof w:val="0"/>
          <w:sz w:val="20"/>
          <w:szCs w:val="20"/>
        </w:rPr>
        <w:t>ohody bolo alebo sa stalo neplatným,</w:t>
      </w:r>
      <w:r w:rsidR="004918C7" w:rsidRPr="00C77901">
        <w:rPr>
          <w:rFonts w:asciiTheme="minorHAnsi" w:hAnsiTheme="minorHAnsi" w:cstheme="minorHAnsi"/>
          <w:noProof w:val="0"/>
          <w:sz w:val="20"/>
          <w:szCs w:val="20"/>
        </w:rPr>
        <w:t xml:space="preserve"> ostatné ustanovenia dohody</w:t>
      </w:r>
      <w:r w:rsidRPr="00C77901">
        <w:rPr>
          <w:rFonts w:asciiTheme="minorHAnsi" w:hAnsiTheme="minorHAnsi" w:cstheme="minorHAnsi"/>
          <w:noProof w:val="0"/>
          <w:sz w:val="20"/>
          <w:szCs w:val="20"/>
        </w:rPr>
        <w:t xml:space="preserve"> nebudú tým </w:t>
      </w:r>
      <w:r w:rsidR="004918C7" w:rsidRPr="00C77901">
        <w:rPr>
          <w:rFonts w:asciiTheme="minorHAnsi" w:hAnsiTheme="minorHAnsi" w:cstheme="minorHAnsi"/>
          <w:noProof w:val="0"/>
          <w:sz w:val="20"/>
          <w:szCs w:val="20"/>
        </w:rPr>
        <w:t>dotknuté. S</w:t>
      </w:r>
      <w:r w:rsidRPr="00C77901">
        <w:rPr>
          <w:rFonts w:asciiTheme="minorHAnsi" w:hAnsiTheme="minorHAnsi" w:cstheme="minorHAnsi"/>
          <w:noProof w:val="0"/>
          <w:sz w:val="20"/>
          <w:szCs w:val="20"/>
        </w:rPr>
        <w:t>trany</w:t>
      </w:r>
      <w:r w:rsidR="004918C7" w:rsidRPr="00C77901">
        <w:rPr>
          <w:rFonts w:asciiTheme="minorHAnsi" w:hAnsiTheme="minorHAnsi" w:cstheme="minorHAnsi"/>
          <w:noProof w:val="0"/>
          <w:sz w:val="20"/>
          <w:szCs w:val="20"/>
        </w:rPr>
        <w:t xml:space="preserve"> dohody</w:t>
      </w:r>
      <w:r w:rsidRPr="00C77901">
        <w:rPr>
          <w:rFonts w:asciiTheme="minorHAnsi" w:hAnsiTheme="minorHAnsi" w:cstheme="minorHAnsi"/>
          <w:noProof w:val="0"/>
          <w:sz w:val="20"/>
          <w:szCs w:val="20"/>
        </w:rPr>
        <w:t xml:space="preserve"> sú povinné bezodkladne neplatné ustanovenie nahradiť nov</w:t>
      </w:r>
      <w:r w:rsidR="004918C7" w:rsidRPr="00C77901">
        <w:rPr>
          <w:rFonts w:asciiTheme="minorHAnsi" w:hAnsiTheme="minorHAnsi" w:cstheme="minorHAnsi"/>
          <w:noProof w:val="0"/>
          <w:sz w:val="20"/>
          <w:szCs w:val="20"/>
        </w:rPr>
        <w:t>ým, zodpovedajúcim účelu d</w:t>
      </w:r>
      <w:r w:rsidRPr="00C77901">
        <w:rPr>
          <w:rFonts w:asciiTheme="minorHAnsi" w:hAnsiTheme="minorHAnsi" w:cstheme="minorHAnsi"/>
          <w:noProof w:val="0"/>
          <w:sz w:val="20"/>
          <w:szCs w:val="20"/>
        </w:rPr>
        <w:t>ohody, ktorý strany</w:t>
      </w:r>
      <w:r w:rsidR="004918C7" w:rsidRPr="00C77901">
        <w:rPr>
          <w:rFonts w:asciiTheme="minorHAnsi" w:hAnsiTheme="minorHAnsi" w:cstheme="minorHAnsi"/>
          <w:noProof w:val="0"/>
          <w:sz w:val="20"/>
          <w:szCs w:val="20"/>
        </w:rPr>
        <w:t xml:space="preserve"> dohody sledovali v čase jej uzavretia</w:t>
      </w:r>
      <w:r w:rsidRPr="00C77901">
        <w:rPr>
          <w:rFonts w:asciiTheme="minorHAnsi" w:hAnsiTheme="minorHAnsi" w:cstheme="minorHAnsi"/>
          <w:noProof w:val="0"/>
          <w:sz w:val="20"/>
          <w:szCs w:val="20"/>
        </w:rPr>
        <w:t>.</w:t>
      </w:r>
    </w:p>
    <w:p w:rsidR="003E334A" w:rsidRDefault="008E17AB" w:rsidP="00C77901">
      <w:pPr>
        <w:pStyle w:val="Odsekzoznamu"/>
        <w:numPr>
          <w:ilvl w:val="1"/>
          <w:numId w:val="19"/>
        </w:numPr>
        <w:ind w:left="426" w:hanging="426"/>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w:t>
      </w:r>
      <w:r w:rsidR="00467BDA" w:rsidRPr="00C77901">
        <w:rPr>
          <w:rFonts w:asciiTheme="minorHAnsi" w:hAnsiTheme="minorHAnsi" w:cstheme="minorHAnsi"/>
          <w:noProof w:val="0"/>
          <w:sz w:val="20"/>
          <w:szCs w:val="20"/>
        </w:rPr>
        <w:t>vyhlasujú</w:t>
      </w:r>
      <w:r w:rsidR="004777EF" w:rsidRPr="00C77901">
        <w:rPr>
          <w:rFonts w:asciiTheme="minorHAnsi" w:hAnsiTheme="minorHAnsi" w:cstheme="minorHAnsi"/>
          <w:noProof w:val="0"/>
          <w:sz w:val="20"/>
          <w:szCs w:val="20"/>
        </w:rPr>
        <w:t>, ž</w:t>
      </w:r>
      <w:r w:rsidR="009E223D" w:rsidRPr="00C77901">
        <w:rPr>
          <w:rFonts w:asciiTheme="minorHAnsi" w:hAnsiTheme="minorHAnsi" w:cstheme="minorHAnsi"/>
          <w:noProof w:val="0"/>
          <w:sz w:val="20"/>
          <w:szCs w:val="20"/>
        </w:rPr>
        <w:t xml:space="preserve">e sa oboznámili s obsahom </w:t>
      </w:r>
      <w:r w:rsidR="004777EF" w:rsidRPr="00C77901">
        <w:rPr>
          <w:rFonts w:asciiTheme="minorHAnsi" w:hAnsiTheme="minorHAnsi" w:cstheme="minorHAnsi"/>
          <w:noProof w:val="0"/>
          <w:sz w:val="20"/>
          <w:szCs w:val="20"/>
        </w:rPr>
        <w:t xml:space="preserve">dohody, </w:t>
      </w:r>
      <w:r w:rsidR="003E334A" w:rsidRPr="00C77901">
        <w:rPr>
          <w:rFonts w:asciiTheme="minorHAnsi" w:hAnsiTheme="minorHAnsi" w:cstheme="minorHAnsi"/>
          <w:noProof w:val="0"/>
          <w:sz w:val="20"/>
          <w:szCs w:val="20"/>
        </w:rPr>
        <w:t xml:space="preserve">porozumeli mu a uzatvárajú ju slobodne, vážne, dobrovoľne, bez nátlaku či iného obmedzenia zmluvnej voľnosti a na znak súhlasu ju potvrdzujú </w:t>
      </w:r>
      <w:r w:rsidR="001235F4" w:rsidRPr="00C77901">
        <w:rPr>
          <w:rFonts w:asciiTheme="minorHAnsi" w:hAnsiTheme="minorHAnsi" w:cstheme="minorHAnsi"/>
          <w:noProof w:val="0"/>
          <w:sz w:val="20"/>
          <w:szCs w:val="20"/>
        </w:rPr>
        <w:t>svojimi</w:t>
      </w:r>
      <w:r w:rsidR="003E334A" w:rsidRPr="00C77901">
        <w:rPr>
          <w:rFonts w:asciiTheme="minorHAnsi" w:hAnsiTheme="minorHAnsi" w:cstheme="minorHAnsi"/>
          <w:noProof w:val="0"/>
          <w:sz w:val="20"/>
          <w:szCs w:val="20"/>
        </w:rPr>
        <w:t xml:space="preserve"> podpismi.</w:t>
      </w:r>
    </w:p>
    <w:p w:rsidR="003F5BC8" w:rsidRPr="003F5BC8" w:rsidRDefault="00975C19" w:rsidP="003F5BC8">
      <w:pPr>
        <w:pStyle w:val="Odsekzoznamu"/>
        <w:numPr>
          <w:ilvl w:val="1"/>
          <w:numId w:val="19"/>
        </w:numPr>
        <w:jc w:val="both"/>
        <w:rPr>
          <w:rFonts w:asciiTheme="minorHAnsi" w:hAnsiTheme="minorHAnsi" w:cstheme="minorHAnsi"/>
          <w:noProof w:val="0"/>
          <w:sz w:val="20"/>
          <w:szCs w:val="20"/>
        </w:rPr>
      </w:pPr>
      <w:r w:rsidRPr="003F5BC8">
        <w:rPr>
          <w:rFonts w:asciiTheme="minorHAnsi" w:hAnsiTheme="minorHAnsi" w:cstheme="minorHAnsi"/>
          <w:noProof w:val="0"/>
          <w:sz w:val="20"/>
          <w:szCs w:val="20"/>
        </w:rPr>
        <w:t xml:space="preserve">Neoddeliteľnou súčasťou tejto dohody je Príloha č. 1 rozsah </w:t>
      </w:r>
      <w:r w:rsidR="003F5BC8" w:rsidRPr="003F5BC8">
        <w:rPr>
          <w:rFonts w:asciiTheme="minorHAnsi" w:hAnsiTheme="minorHAnsi" w:cstheme="minorHAnsi"/>
          <w:noProof w:val="0"/>
          <w:sz w:val="20"/>
          <w:szCs w:val="20"/>
        </w:rPr>
        <w:t xml:space="preserve">DSRS </w:t>
      </w:r>
      <w:proofErr w:type="spellStart"/>
      <w:r w:rsidR="003F5BC8" w:rsidRPr="003F5BC8">
        <w:rPr>
          <w:rFonts w:asciiTheme="minorHAnsi" w:hAnsiTheme="minorHAnsi" w:cstheme="minorHAnsi"/>
          <w:noProof w:val="0"/>
          <w:sz w:val="20"/>
          <w:szCs w:val="20"/>
        </w:rPr>
        <w:t>Poľana_technológia</w:t>
      </w:r>
      <w:proofErr w:type="spellEnd"/>
      <w:r w:rsidR="003F5BC8">
        <w:rPr>
          <w:rFonts w:asciiTheme="minorHAnsi" w:hAnsiTheme="minorHAnsi" w:cstheme="minorHAnsi"/>
          <w:noProof w:val="0"/>
          <w:sz w:val="20"/>
          <w:szCs w:val="20"/>
        </w:rPr>
        <w:t xml:space="preserve"> a </w:t>
      </w:r>
      <w:r w:rsidR="003F5BC8" w:rsidRPr="003F5BC8">
        <w:rPr>
          <w:rFonts w:asciiTheme="minorHAnsi" w:hAnsiTheme="minorHAnsi" w:cstheme="minorHAnsi"/>
          <w:noProof w:val="0"/>
          <w:sz w:val="20"/>
          <w:szCs w:val="20"/>
        </w:rPr>
        <w:t xml:space="preserve">DSRS </w:t>
      </w:r>
      <w:proofErr w:type="spellStart"/>
      <w:r w:rsidR="003F5BC8" w:rsidRPr="003F5BC8">
        <w:rPr>
          <w:rFonts w:asciiTheme="minorHAnsi" w:hAnsiTheme="minorHAnsi" w:cstheme="minorHAnsi"/>
          <w:noProof w:val="0"/>
          <w:sz w:val="20"/>
          <w:szCs w:val="20"/>
        </w:rPr>
        <w:t>Svrčinovec_technológia</w:t>
      </w:r>
      <w:proofErr w:type="spellEnd"/>
      <w:r w:rsidR="003F5BC8">
        <w:rPr>
          <w:rFonts w:asciiTheme="minorHAnsi" w:hAnsiTheme="minorHAnsi" w:cstheme="minorHAnsi"/>
          <w:noProof w:val="0"/>
          <w:sz w:val="20"/>
          <w:szCs w:val="20"/>
        </w:rPr>
        <w:t>.</w:t>
      </w:r>
    </w:p>
    <w:p w:rsidR="001235F4" w:rsidRPr="003F5BC8" w:rsidRDefault="001235F4" w:rsidP="003F5BC8">
      <w:pPr>
        <w:pStyle w:val="Odsekzoznamu"/>
        <w:ind w:left="426"/>
        <w:jc w:val="both"/>
        <w:rPr>
          <w:rFonts w:asciiTheme="minorHAnsi" w:hAnsiTheme="minorHAnsi" w:cstheme="minorHAnsi"/>
          <w:noProof w:val="0"/>
          <w:sz w:val="20"/>
          <w:szCs w:val="20"/>
        </w:rPr>
      </w:pPr>
    </w:p>
    <w:p w:rsidR="000E64F8" w:rsidRPr="00C77901" w:rsidRDefault="00117E91"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z</w:t>
      </w:r>
      <w:r w:rsidR="002021AB" w:rsidRPr="00C77901">
        <w:rPr>
          <w:rFonts w:asciiTheme="minorHAnsi" w:hAnsiTheme="minorHAnsi" w:cstheme="minorHAnsi"/>
          <w:sz w:val="20"/>
          <w:szCs w:val="20"/>
        </w:rPr>
        <w:t>a P</w:t>
      </w:r>
      <w:r w:rsidRPr="00C77901">
        <w:rPr>
          <w:rFonts w:asciiTheme="minorHAnsi" w:hAnsiTheme="minorHAnsi" w:cstheme="minorHAnsi"/>
          <w:sz w:val="20"/>
          <w:szCs w:val="20"/>
        </w:rPr>
        <w:t>r</w:t>
      </w:r>
      <w:r w:rsidR="000E64F8" w:rsidRPr="00C77901">
        <w:rPr>
          <w:rFonts w:asciiTheme="minorHAnsi" w:hAnsiTheme="minorHAnsi" w:cstheme="minorHAnsi"/>
          <w:sz w:val="20"/>
          <w:szCs w:val="20"/>
        </w:rPr>
        <w:t>ij</w:t>
      </w:r>
      <w:r w:rsidRPr="00C77901">
        <w:rPr>
          <w:rFonts w:asciiTheme="minorHAnsi" w:hAnsiTheme="minorHAnsi" w:cstheme="minorHAnsi"/>
          <w:sz w:val="20"/>
          <w:szCs w:val="20"/>
        </w:rPr>
        <w:t>ímajúcu stranu</w:t>
      </w:r>
      <w:r w:rsidRPr="00C77901">
        <w:rPr>
          <w:rFonts w:asciiTheme="minorHAnsi" w:hAnsiTheme="minorHAnsi" w:cstheme="minorHAnsi"/>
          <w:sz w:val="20"/>
          <w:szCs w:val="20"/>
        </w:rPr>
        <w:tab/>
      </w:r>
      <w:r w:rsidR="00D91148" w:rsidRPr="00C77901">
        <w:rPr>
          <w:rFonts w:asciiTheme="minorHAnsi" w:hAnsiTheme="minorHAnsi" w:cstheme="minorHAnsi"/>
          <w:sz w:val="20"/>
          <w:szCs w:val="20"/>
        </w:rPr>
        <w:tab/>
      </w:r>
      <w:r w:rsidR="000E64F8"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ab/>
      </w:r>
      <w:r w:rsidR="000E64F8" w:rsidRPr="00C77901">
        <w:rPr>
          <w:rFonts w:asciiTheme="minorHAnsi" w:hAnsiTheme="minorHAnsi" w:cstheme="minorHAnsi"/>
          <w:sz w:val="20"/>
          <w:szCs w:val="20"/>
        </w:rPr>
        <w:t xml:space="preserve"> </w:t>
      </w:r>
      <w:r w:rsidRPr="00C77901">
        <w:rPr>
          <w:rFonts w:asciiTheme="minorHAnsi" w:hAnsiTheme="minorHAnsi" w:cstheme="minorHAnsi"/>
          <w:sz w:val="20"/>
          <w:szCs w:val="20"/>
        </w:rPr>
        <w:t>za</w:t>
      </w:r>
      <w:r w:rsidR="002021AB" w:rsidRPr="00C77901">
        <w:rPr>
          <w:rFonts w:asciiTheme="minorHAnsi" w:hAnsiTheme="minorHAnsi" w:cstheme="minorHAnsi"/>
          <w:sz w:val="20"/>
          <w:szCs w:val="20"/>
        </w:rPr>
        <w:t xml:space="preserve"> P</w:t>
      </w:r>
      <w:r w:rsidRPr="00C77901">
        <w:rPr>
          <w:rFonts w:asciiTheme="minorHAnsi" w:hAnsiTheme="minorHAnsi" w:cstheme="minorHAnsi"/>
          <w:sz w:val="20"/>
          <w:szCs w:val="20"/>
        </w:rPr>
        <w:t>oskytujúcu stranu</w:t>
      </w:r>
    </w:p>
    <w:p w:rsidR="00117E91" w:rsidRPr="00C77901" w:rsidRDefault="00117E91"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 xml:space="preserve"> </w:t>
      </w:r>
    </w:p>
    <w:p w:rsidR="000E64F8" w:rsidRPr="00C77901" w:rsidRDefault="000E64F8"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 xml:space="preserve">v Bratislave dňa: </w:t>
      </w:r>
      <w:r w:rsidRPr="00C77901">
        <w:rPr>
          <w:rFonts w:asciiTheme="minorHAnsi" w:hAnsiTheme="minorHAnsi" w:cstheme="minorHAnsi"/>
          <w:sz w:val="20"/>
          <w:szCs w:val="20"/>
        </w:rPr>
        <w:tab/>
      </w:r>
      <w:r w:rsidRPr="00C77901">
        <w:rPr>
          <w:rFonts w:asciiTheme="minorHAnsi" w:hAnsiTheme="minorHAnsi" w:cstheme="minorHAnsi"/>
          <w:sz w:val="20"/>
          <w:szCs w:val="20"/>
        </w:rPr>
        <w:tab/>
        <w:t xml:space="preserve">    </w:t>
      </w:r>
      <w:r w:rsidR="00EE0DCD" w:rsidRPr="00C77901">
        <w:rPr>
          <w:rFonts w:asciiTheme="minorHAnsi" w:hAnsiTheme="minorHAnsi" w:cstheme="minorHAnsi"/>
          <w:sz w:val="20"/>
          <w:szCs w:val="20"/>
        </w:rPr>
        <w:tab/>
        <w:t xml:space="preserve"> </w:t>
      </w:r>
      <w:r w:rsidRPr="00C77901">
        <w:rPr>
          <w:rFonts w:asciiTheme="minorHAnsi" w:hAnsiTheme="minorHAnsi" w:cstheme="minorHAnsi"/>
          <w:sz w:val="20"/>
          <w:szCs w:val="20"/>
        </w:rPr>
        <w:t xml:space="preserve">v Bratislave dňa: </w:t>
      </w:r>
    </w:p>
    <w:p w:rsidR="0069588C" w:rsidRPr="00C77901" w:rsidRDefault="004777EF" w:rsidP="00C77901">
      <w:pPr>
        <w:tabs>
          <w:tab w:val="left" w:pos="0"/>
          <w:tab w:val="center" w:pos="1985"/>
          <w:tab w:val="center" w:pos="7230"/>
        </w:tabs>
        <w:rPr>
          <w:rFonts w:asciiTheme="minorHAnsi" w:hAnsiTheme="minorHAnsi" w:cstheme="minorHAnsi"/>
          <w:b/>
          <w:sz w:val="20"/>
          <w:szCs w:val="20"/>
        </w:rPr>
      </w:pPr>
      <w:r w:rsidRPr="00C77901">
        <w:rPr>
          <w:rFonts w:asciiTheme="minorHAnsi" w:hAnsiTheme="minorHAnsi" w:cstheme="minorHAnsi"/>
          <w:b/>
          <w:sz w:val="20"/>
          <w:szCs w:val="20"/>
        </w:rPr>
        <w:t xml:space="preserve">    </w:t>
      </w:r>
      <w:r w:rsidR="00E813EA" w:rsidRPr="00C77901">
        <w:rPr>
          <w:rFonts w:asciiTheme="minorHAnsi" w:hAnsiTheme="minorHAnsi" w:cstheme="minorHAnsi"/>
          <w:b/>
          <w:sz w:val="20"/>
          <w:szCs w:val="20"/>
        </w:rPr>
        <w:t xml:space="preserve">                      </w:t>
      </w:r>
    </w:p>
    <w:p w:rsidR="0069588C" w:rsidRPr="00C77901" w:rsidRDefault="00EE0DCD" w:rsidP="00C77901">
      <w:pPr>
        <w:tabs>
          <w:tab w:val="left" w:pos="0"/>
          <w:tab w:val="center" w:pos="1985"/>
          <w:tab w:val="center" w:pos="5103"/>
        </w:tabs>
        <w:rPr>
          <w:rFonts w:asciiTheme="minorHAnsi" w:hAnsiTheme="minorHAnsi" w:cstheme="minorHAnsi"/>
          <w:b/>
          <w:sz w:val="20"/>
          <w:szCs w:val="20"/>
          <w:lang w:eastAsia="en-US"/>
        </w:rPr>
      </w:pPr>
      <w:r w:rsidRPr="00C77901">
        <w:rPr>
          <w:rFonts w:asciiTheme="minorHAnsi" w:hAnsiTheme="minorHAnsi" w:cstheme="minorHAnsi"/>
          <w:sz w:val="20"/>
          <w:szCs w:val="20"/>
        </w:rPr>
        <w:tab/>
      </w:r>
      <w:r w:rsidRPr="00C77901">
        <w:rPr>
          <w:rFonts w:asciiTheme="minorHAnsi" w:hAnsiTheme="minorHAnsi" w:cstheme="minorHAnsi"/>
          <w:sz w:val="20"/>
          <w:szCs w:val="20"/>
        </w:rPr>
        <w:tab/>
      </w:r>
      <w:r w:rsidR="00C77901">
        <w:rPr>
          <w:rFonts w:asciiTheme="minorHAnsi" w:hAnsiTheme="minorHAnsi" w:cstheme="minorHAnsi"/>
          <w:sz w:val="20"/>
          <w:szCs w:val="20"/>
        </w:rPr>
        <w:tab/>
      </w:r>
      <w:r w:rsidR="00610638" w:rsidRPr="00C77901">
        <w:rPr>
          <w:rFonts w:asciiTheme="minorHAnsi" w:hAnsiTheme="minorHAnsi" w:cstheme="minorHAnsi"/>
          <w:b/>
          <w:sz w:val="20"/>
          <w:szCs w:val="20"/>
        </w:rPr>
        <w:t>Ing. Filip Macháček</w:t>
      </w:r>
    </w:p>
    <w:p w:rsidR="00117E91" w:rsidRPr="00C77901" w:rsidRDefault="00EE0DCD" w:rsidP="00C77901">
      <w:pPr>
        <w:tabs>
          <w:tab w:val="left" w:pos="0"/>
          <w:tab w:val="center" w:pos="1985"/>
          <w:tab w:val="center" w:pos="7230"/>
        </w:tabs>
        <w:ind w:right="-1417"/>
        <w:jc w:val="center"/>
        <w:rPr>
          <w:rFonts w:asciiTheme="minorHAnsi" w:hAnsiTheme="minorHAnsi" w:cstheme="minorHAnsi"/>
          <w:sz w:val="20"/>
          <w:szCs w:val="20"/>
        </w:rPr>
      </w:pPr>
      <w:r w:rsidRPr="00C77901">
        <w:rPr>
          <w:rFonts w:asciiTheme="minorHAnsi" w:hAnsiTheme="minorHAnsi" w:cstheme="minorHAnsi"/>
          <w:sz w:val="20"/>
          <w:szCs w:val="20"/>
        </w:rPr>
        <w:tab/>
        <w:t xml:space="preserve">                                                                       </w:t>
      </w:r>
      <w:r w:rsidR="00357D68" w:rsidRPr="00C77901">
        <w:rPr>
          <w:rFonts w:asciiTheme="minorHAnsi" w:hAnsiTheme="minorHAnsi" w:cstheme="minorHAnsi"/>
          <w:sz w:val="20"/>
          <w:szCs w:val="20"/>
        </w:rPr>
        <w:t xml:space="preserve">                             </w:t>
      </w:r>
      <w:r w:rsidR="005778B1" w:rsidRPr="00C77901">
        <w:rPr>
          <w:rFonts w:asciiTheme="minorHAnsi" w:hAnsiTheme="minorHAnsi" w:cstheme="minorHAnsi"/>
          <w:sz w:val="20"/>
          <w:szCs w:val="20"/>
        </w:rPr>
        <w:t>predseda predstavenstva</w:t>
      </w:r>
      <w:r w:rsidR="00C42742" w:rsidRPr="00C77901">
        <w:rPr>
          <w:rFonts w:asciiTheme="minorHAnsi" w:hAnsiTheme="minorHAnsi" w:cstheme="minorHAnsi"/>
          <w:sz w:val="20"/>
          <w:szCs w:val="20"/>
        </w:rPr>
        <w:t xml:space="preserve"> a generálny riaditeľ</w:t>
      </w:r>
    </w:p>
    <w:p w:rsidR="0069588C" w:rsidRPr="00C77901" w:rsidRDefault="00117E91" w:rsidP="00C77901">
      <w:pPr>
        <w:tabs>
          <w:tab w:val="left" w:pos="0"/>
          <w:tab w:val="center" w:pos="1985"/>
          <w:tab w:val="center" w:pos="7230"/>
        </w:tabs>
        <w:rPr>
          <w:rFonts w:asciiTheme="minorHAnsi" w:hAnsiTheme="minorHAnsi" w:cstheme="minorHAnsi"/>
          <w:sz w:val="20"/>
          <w:szCs w:val="20"/>
        </w:rPr>
      </w:pPr>
      <w:r w:rsidRPr="00C77901">
        <w:rPr>
          <w:rFonts w:asciiTheme="minorHAnsi" w:hAnsiTheme="minorHAnsi" w:cstheme="minorHAnsi"/>
          <w:vanish/>
          <w:sz w:val="20"/>
          <w:szCs w:val="20"/>
        </w:rPr>
        <w:cr/>
      </w:r>
      <w:r w:rsidR="00EE0DCD" w:rsidRPr="00C77901">
        <w:rPr>
          <w:rFonts w:asciiTheme="minorHAnsi" w:hAnsiTheme="minorHAnsi" w:cstheme="minorHAnsi"/>
          <w:sz w:val="20"/>
          <w:szCs w:val="20"/>
        </w:rPr>
        <w:tab/>
      </w:r>
    </w:p>
    <w:p w:rsidR="00610638" w:rsidRPr="00C77901" w:rsidRDefault="00610638" w:rsidP="00C77901">
      <w:pPr>
        <w:tabs>
          <w:tab w:val="left" w:pos="0"/>
          <w:tab w:val="center" w:pos="1985"/>
          <w:tab w:val="center" w:pos="7230"/>
        </w:tabs>
        <w:rPr>
          <w:rFonts w:asciiTheme="minorHAnsi" w:hAnsiTheme="minorHAnsi" w:cstheme="minorHAnsi"/>
          <w:b/>
          <w:sz w:val="20"/>
          <w:szCs w:val="20"/>
        </w:rPr>
      </w:pPr>
    </w:p>
    <w:p w:rsidR="00477A0A" w:rsidRPr="00C77901" w:rsidRDefault="00A43A8F" w:rsidP="00C77901">
      <w:pPr>
        <w:tabs>
          <w:tab w:val="left" w:pos="0"/>
          <w:tab w:val="left" w:pos="5160"/>
        </w:tabs>
        <w:rPr>
          <w:rFonts w:asciiTheme="minorHAnsi" w:hAnsiTheme="minorHAnsi" w:cstheme="minorHAnsi"/>
          <w:b/>
          <w:sz w:val="20"/>
          <w:szCs w:val="20"/>
        </w:rPr>
      </w:pPr>
      <w:r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932383" w:rsidRPr="00C77901">
        <w:rPr>
          <w:rFonts w:asciiTheme="minorHAnsi" w:hAnsiTheme="minorHAnsi" w:cstheme="minorHAnsi"/>
          <w:sz w:val="20"/>
          <w:szCs w:val="20"/>
        </w:rPr>
        <w:t xml:space="preserve">  </w:t>
      </w:r>
      <w:r w:rsidR="00610638" w:rsidRPr="00C77901">
        <w:rPr>
          <w:rFonts w:asciiTheme="minorHAnsi" w:hAnsiTheme="minorHAnsi" w:cstheme="minorHAnsi"/>
          <w:sz w:val="20"/>
          <w:szCs w:val="20"/>
        </w:rPr>
        <w:t xml:space="preserve">                </w:t>
      </w:r>
      <w:r w:rsidR="005778B1" w:rsidRPr="00C77901">
        <w:rPr>
          <w:rFonts w:asciiTheme="minorHAnsi" w:hAnsiTheme="minorHAnsi" w:cstheme="minorHAnsi"/>
          <w:sz w:val="20"/>
          <w:szCs w:val="20"/>
        </w:rPr>
        <w:t xml:space="preserve">                                                             </w:t>
      </w:r>
      <w:r w:rsidRPr="00C77901">
        <w:rPr>
          <w:rFonts w:asciiTheme="minorHAnsi" w:hAnsiTheme="minorHAnsi" w:cstheme="minorHAnsi"/>
          <w:sz w:val="20"/>
          <w:szCs w:val="20"/>
        </w:rPr>
        <w:t xml:space="preserve">     </w:t>
      </w:r>
      <w:r w:rsidR="00817122" w:rsidRPr="00C77901">
        <w:rPr>
          <w:rFonts w:asciiTheme="minorHAnsi" w:hAnsiTheme="minorHAnsi" w:cstheme="minorHAnsi"/>
          <w:sz w:val="20"/>
          <w:szCs w:val="20"/>
        </w:rPr>
        <w:t xml:space="preserve"> </w:t>
      </w:r>
      <w:r w:rsidR="004A1623"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A36B18"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6A5861" w:rsidRPr="00C77901">
        <w:rPr>
          <w:rFonts w:asciiTheme="minorHAnsi" w:hAnsiTheme="minorHAnsi" w:cstheme="minorHAnsi"/>
          <w:sz w:val="20"/>
          <w:szCs w:val="20"/>
        </w:rPr>
        <w:t xml:space="preserve">     </w:t>
      </w:r>
      <w:r w:rsidR="00C77901">
        <w:rPr>
          <w:rFonts w:asciiTheme="minorHAnsi" w:hAnsiTheme="minorHAnsi" w:cstheme="minorHAnsi"/>
          <w:sz w:val="20"/>
          <w:szCs w:val="20"/>
        </w:rPr>
        <w:tab/>
      </w:r>
      <w:r w:rsidR="00C77901" w:rsidRPr="00C77901">
        <w:rPr>
          <w:rFonts w:asciiTheme="minorHAnsi" w:hAnsiTheme="minorHAnsi" w:cstheme="minorHAnsi"/>
          <w:b/>
          <w:sz w:val="20"/>
          <w:szCs w:val="20"/>
        </w:rPr>
        <w:t>Mgr. Tomáš Mateička</w:t>
      </w:r>
      <w:r w:rsidR="00EE0DCD" w:rsidRPr="00C77901">
        <w:rPr>
          <w:rFonts w:asciiTheme="minorHAnsi" w:hAnsiTheme="minorHAnsi" w:cstheme="minorHAnsi"/>
          <w:b/>
          <w:sz w:val="20"/>
          <w:szCs w:val="20"/>
        </w:rPr>
        <w:t xml:space="preserve">        </w:t>
      </w:r>
    </w:p>
    <w:p w:rsidR="00391C86" w:rsidRDefault="00C77901" w:rsidP="00C77901">
      <w:pPr>
        <w:tabs>
          <w:tab w:val="left" w:pos="0"/>
          <w:tab w:val="left" w:pos="5160"/>
          <w:tab w:val="left" w:pos="5670"/>
          <w:tab w:val="left" w:pos="6521"/>
        </w:tabs>
        <w:ind w:left="5160" w:hanging="5160"/>
        <w:rPr>
          <w:rFonts w:asciiTheme="minorHAnsi" w:hAnsiTheme="minorHAnsi" w:cstheme="minorHAnsi"/>
          <w:sz w:val="20"/>
          <w:szCs w:val="20"/>
        </w:rPr>
      </w:pPr>
      <w:r>
        <w:rPr>
          <w:rFonts w:asciiTheme="minorHAnsi" w:hAnsiTheme="minorHAnsi" w:cstheme="minorHAnsi"/>
          <w:sz w:val="20"/>
          <w:szCs w:val="20"/>
        </w:rPr>
        <w:tab/>
      </w:r>
      <w:r w:rsidR="00357D68" w:rsidRPr="00C77901">
        <w:rPr>
          <w:rFonts w:asciiTheme="minorHAnsi" w:hAnsiTheme="minorHAnsi" w:cstheme="minorHAnsi"/>
          <w:sz w:val="20"/>
          <w:szCs w:val="20"/>
        </w:rPr>
        <w:tab/>
      </w:r>
      <w:r w:rsidR="00610638" w:rsidRPr="00C77901">
        <w:rPr>
          <w:rFonts w:asciiTheme="minorHAnsi" w:hAnsiTheme="minorHAnsi" w:cstheme="minorHAnsi"/>
          <w:sz w:val="20"/>
          <w:szCs w:val="20"/>
        </w:rPr>
        <w:t>člen predstavenstva</w:t>
      </w:r>
    </w:p>
    <w:p w:rsidR="003F5BC8" w:rsidRDefault="00975C19" w:rsidP="00975C19">
      <w:pPr>
        <w:ind w:left="5160" w:hanging="5160"/>
        <w:rPr>
          <w:rFonts w:asciiTheme="minorHAnsi" w:hAnsiTheme="minorHAnsi" w:cstheme="minorHAnsi"/>
          <w:noProof w:val="0"/>
          <w:sz w:val="20"/>
          <w:szCs w:val="20"/>
        </w:rPr>
      </w:pPr>
      <w:r>
        <w:rPr>
          <w:rFonts w:asciiTheme="minorHAnsi" w:hAnsiTheme="minorHAnsi" w:cstheme="minorHAnsi"/>
          <w:noProof w:val="0"/>
          <w:sz w:val="20"/>
          <w:szCs w:val="20"/>
        </w:rPr>
        <w:tab/>
      </w:r>
      <w:r>
        <w:rPr>
          <w:rFonts w:asciiTheme="minorHAnsi" w:hAnsiTheme="minorHAnsi" w:cstheme="minorHAnsi"/>
          <w:noProof w:val="0"/>
          <w:sz w:val="20"/>
          <w:szCs w:val="20"/>
        </w:rPr>
        <w:tab/>
        <w:t xml:space="preserve">                                        </w:t>
      </w:r>
    </w:p>
    <w:p w:rsidR="00975C19" w:rsidRDefault="003F5BC8" w:rsidP="00975C19">
      <w:pPr>
        <w:ind w:left="5160" w:hanging="5160"/>
        <w:rPr>
          <w:rFonts w:asciiTheme="minorHAnsi" w:hAnsiTheme="minorHAnsi" w:cstheme="minorHAnsi"/>
          <w:noProof w:val="0"/>
          <w:sz w:val="20"/>
          <w:szCs w:val="20"/>
        </w:rPr>
      </w:pPr>
      <w:r>
        <w:rPr>
          <w:rFonts w:asciiTheme="minorHAnsi" w:hAnsiTheme="minorHAnsi" w:cstheme="minorHAnsi"/>
          <w:noProof w:val="0"/>
          <w:sz w:val="20"/>
          <w:szCs w:val="20"/>
        </w:rPr>
        <w:lastRenderedPageBreak/>
        <w:tab/>
      </w:r>
      <w:r>
        <w:rPr>
          <w:rFonts w:asciiTheme="minorHAnsi" w:hAnsiTheme="minorHAnsi" w:cstheme="minorHAnsi"/>
          <w:noProof w:val="0"/>
          <w:sz w:val="20"/>
          <w:szCs w:val="20"/>
        </w:rPr>
        <w:tab/>
      </w:r>
      <w:r>
        <w:rPr>
          <w:rFonts w:asciiTheme="minorHAnsi" w:hAnsiTheme="minorHAnsi" w:cstheme="minorHAnsi"/>
          <w:noProof w:val="0"/>
          <w:sz w:val="20"/>
          <w:szCs w:val="20"/>
        </w:rPr>
        <w:tab/>
      </w:r>
      <w:r>
        <w:rPr>
          <w:rFonts w:asciiTheme="minorHAnsi" w:hAnsiTheme="minorHAnsi" w:cstheme="minorHAnsi"/>
          <w:noProof w:val="0"/>
          <w:sz w:val="20"/>
          <w:szCs w:val="20"/>
        </w:rPr>
        <w:tab/>
      </w:r>
      <w:r w:rsidR="00975C19" w:rsidRPr="00975C19">
        <w:rPr>
          <w:rFonts w:asciiTheme="minorHAnsi" w:hAnsiTheme="minorHAnsi" w:cstheme="minorHAnsi"/>
          <w:noProof w:val="0"/>
          <w:sz w:val="20"/>
          <w:szCs w:val="20"/>
        </w:rPr>
        <w:t>Príloha č. 1 Dohody</w:t>
      </w:r>
    </w:p>
    <w:p w:rsid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297CD9" w:rsidRDefault="00297CD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r w:rsidRPr="00975C19">
        <w:rPr>
          <w:rFonts w:asciiTheme="minorHAnsi" w:hAnsiTheme="minorHAnsi" w:cstheme="minorHAnsi"/>
          <w:b/>
          <w:noProof w:val="0"/>
          <w:sz w:val="20"/>
          <w:szCs w:val="20"/>
        </w:rPr>
        <w:t>I.</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bookmarkStart w:id="2" w:name="_Hlk178835067"/>
      <w:r w:rsidRPr="00975C19">
        <w:rPr>
          <w:rFonts w:asciiTheme="minorHAnsi" w:hAnsiTheme="minorHAnsi" w:cstheme="minorHAnsi"/>
          <w:b/>
          <w:noProof w:val="0"/>
          <w:sz w:val="20"/>
          <w:szCs w:val="20"/>
        </w:rPr>
        <w:t xml:space="preserve">DSRS </w:t>
      </w:r>
      <w:proofErr w:type="spellStart"/>
      <w:r w:rsidRPr="00975C19">
        <w:rPr>
          <w:rFonts w:asciiTheme="minorHAnsi" w:hAnsiTheme="minorHAnsi" w:cstheme="minorHAnsi"/>
          <w:b/>
          <w:noProof w:val="0"/>
          <w:sz w:val="20"/>
          <w:szCs w:val="20"/>
        </w:rPr>
        <w:t>Poľana_technológi</w:t>
      </w:r>
      <w:bookmarkStart w:id="3" w:name="_GoBack"/>
      <w:bookmarkEnd w:id="3"/>
      <w:r w:rsidRPr="00975C19">
        <w:rPr>
          <w:rFonts w:asciiTheme="minorHAnsi" w:hAnsiTheme="minorHAnsi" w:cstheme="minorHAnsi"/>
          <w:b/>
          <w:noProof w:val="0"/>
          <w:sz w:val="20"/>
          <w:szCs w:val="20"/>
        </w:rPr>
        <w:t>a</w:t>
      </w:r>
      <w:proofErr w:type="spellEnd"/>
    </w:p>
    <w:bookmarkEnd w:id="2"/>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203-61.11 Napájania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203-62.11 CRS</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203-63.11 Bezpečnostné zariadenia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203-64.11 EPS</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203-65.11 Rádiové spojenie</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203-66.11 Osvetlenie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203-67.11 Vetranie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203-68.11 Riadenie dopravy</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203-69.11 Technológia pre požiarny vodovod</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r w:rsidRPr="00975C19">
        <w:rPr>
          <w:rFonts w:asciiTheme="minorHAnsi" w:hAnsiTheme="minorHAnsi" w:cstheme="minorHAnsi"/>
          <w:b/>
          <w:noProof w:val="0"/>
          <w:sz w:val="20"/>
          <w:szCs w:val="20"/>
        </w:rPr>
        <w:t>II.</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r w:rsidRPr="00975C19">
        <w:rPr>
          <w:rFonts w:asciiTheme="minorHAnsi" w:hAnsiTheme="minorHAnsi" w:cstheme="minorHAnsi"/>
          <w:b/>
          <w:noProof w:val="0"/>
          <w:sz w:val="20"/>
          <w:szCs w:val="20"/>
        </w:rPr>
        <w:t xml:space="preserve">DSRS </w:t>
      </w:r>
      <w:proofErr w:type="spellStart"/>
      <w:r w:rsidRPr="00975C19">
        <w:rPr>
          <w:rFonts w:asciiTheme="minorHAnsi" w:hAnsiTheme="minorHAnsi" w:cstheme="minorHAnsi"/>
          <w:b/>
          <w:noProof w:val="0"/>
          <w:sz w:val="20"/>
          <w:szCs w:val="20"/>
        </w:rPr>
        <w:t>Svrčinovec_technológia</w:t>
      </w:r>
      <w:proofErr w:type="spellEnd"/>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202-61.11 Napájanie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202-62.11 CRS</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202-63.11 Bezpečnostné zariadenia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202-64.11 EPS</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202-65.11 Rádiové spojenie</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202-66.11 Osvetlenie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202-67.11 Vetranie tunela</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202-68.11 Riadenie dopravy</w:t>
      </w:r>
    </w:p>
    <w:p w:rsidR="00975C19" w:rsidRP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975C19">
        <w:rPr>
          <w:rFonts w:asciiTheme="minorHAnsi" w:hAnsiTheme="minorHAnsi" w:cstheme="minorHAnsi"/>
          <w:noProof w:val="0"/>
          <w:sz w:val="20"/>
          <w:szCs w:val="20"/>
        </w:rPr>
        <w:t>202-69.11 Technológia pre požiarny vodovod</w:t>
      </w:r>
    </w:p>
    <w:p w:rsidR="00975C19" w:rsidRPr="00975C19" w:rsidRDefault="00975C19" w:rsidP="00C77901">
      <w:pPr>
        <w:tabs>
          <w:tab w:val="left" w:pos="0"/>
          <w:tab w:val="left" w:pos="5160"/>
          <w:tab w:val="left" w:pos="5670"/>
          <w:tab w:val="left" w:pos="6521"/>
        </w:tabs>
        <w:ind w:left="5160" w:hanging="5160"/>
        <w:rPr>
          <w:rFonts w:asciiTheme="minorHAnsi" w:hAnsiTheme="minorHAnsi" w:cstheme="minorHAnsi"/>
          <w:noProof w:val="0"/>
          <w:sz w:val="20"/>
          <w:szCs w:val="20"/>
        </w:rPr>
      </w:pPr>
    </w:p>
    <w:sectPr w:rsidR="00975C19" w:rsidRPr="00975C19" w:rsidSect="00975C19">
      <w:headerReference w:type="default" r:id="rId11"/>
      <w:footerReference w:type="default" r:id="rId12"/>
      <w:headerReference w:type="first" r:id="rId13"/>
      <w:footerReference w:type="first" r:id="rId14"/>
      <w:pgSz w:w="11906" w:h="16838"/>
      <w:pgMar w:top="1153" w:right="1417" w:bottom="0" w:left="1417" w:header="284"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C06" w:rsidRDefault="008D5C06" w:rsidP="00D91148">
      <w:r>
        <w:separator/>
      </w:r>
    </w:p>
  </w:endnote>
  <w:endnote w:type="continuationSeparator" w:id="0">
    <w:p w:rsidR="008D5C06" w:rsidRDefault="008D5C06"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0AB" w:rsidRPr="00F96A02" w:rsidRDefault="003F30AB">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7D3673">
      <w:rPr>
        <w:sz w:val="16"/>
        <w:szCs w:val="16"/>
      </w:rPr>
      <w:t>3</w:t>
    </w:r>
    <w:r w:rsidRPr="00F96A02">
      <w:rPr>
        <w:sz w:val="16"/>
        <w:szCs w:val="16"/>
      </w:rPr>
      <w:fldChar w:fldCharType="end"/>
    </w:r>
    <w:r w:rsidRPr="00F96A02">
      <w:rPr>
        <w:sz w:val="16"/>
        <w:szCs w:val="16"/>
      </w:rPr>
      <w:t xml:space="preserve"> | </w:t>
    </w:r>
    <w:r>
      <w:rPr>
        <w:sz w:val="16"/>
        <w:szCs w:val="16"/>
      </w:rPr>
      <w:t>6</w:t>
    </w:r>
  </w:p>
  <w:p w:rsidR="003F30AB" w:rsidRPr="00D91148" w:rsidRDefault="003F30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rsidR="003F30AB" w:rsidRDefault="003F30AB">
            <w:pPr>
              <w:pStyle w:val="Pta"/>
              <w:jc w:val="right"/>
            </w:pPr>
            <w:r w:rsidRPr="00C77901">
              <w:rPr>
                <w:sz w:val="16"/>
                <w:szCs w:val="16"/>
              </w:rPr>
              <w:t xml:space="preserve">Strana </w:t>
            </w:r>
            <w:r w:rsidRPr="00C77901">
              <w:rPr>
                <w:b/>
                <w:bCs/>
                <w:sz w:val="16"/>
                <w:szCs w:val="16"/>
              </w:rPr>
              <w:fldChar w:fldCharType="begin"/>
            </w:r>
            <w:r w:rsidRPr="00C77901">
              <w:rPr>
                <w:b/>
                <w:bCs/>
                <w:sz w:val="16"/>
                <w:szCs w:val="16"/>
              </w:rPr>
              <w:instrText>PAGE</w:instrText>
            </w:r>
            <w:r w:rsidRPr="00C77901">
              <w:rPr>
                <w:b/>
                <w:bCs/>
                <w:sz w:val="16"/>
                <w:szCs w:val="16"/>
              </w:rPr>
              <w:fldChar w:fldCharType="separate"/>
            </w:r>
            <w:r w:rsidR="007D3673">
              <w:rPr>
                <w:b/>
                <w:bCs/>
                <w:sz w:val="16"/>
                <w:szCs w:val="16"/>
              </w:rPr>
              <w:t>1</w:t>
            </w:r>
            <w:r w:rsidRPr="00C77901">
              <w:rPr>
                <w:b/>
                <w:bCs/>
                <w:sz w:val="16"/>
                <w:szCs w:val="16"/>
              </w:rPr>
              <w:fldChar w:fldCharType="end"/>
            </w:r>
            <w:r w:rsidRPr="00C77901">
              <w:rPr>
                <w:sz w:val="16"/>
                <w:szCs w:val="16"/>
              </w:rPr>
              <w:t xml:space="preserve"> z </w:t>
            </w:r>
            <w:r w:rsidRPr="00C77901">
              <w:rPr>
                <w:b/>
                <w:bCs/>
                <w:sz w:val="16"/>
                <w:szCs w:val="16"/>
              </w:rPr>
              <w:fldChar w:fldCharType="begin"/>
            </w:r>
            <w:r w:rsidRPr="00C77901">
              <w:rPr>
                <w:b/>
                <w:bCs/>
                <w:sz w:val="16"/>
                <w:szCs w:val="16"/>
              </w:rPr>
              <w:instrText>NUMPAGES</w:instrText>
            </w:r>
            <w:r w:rsidRPr="00C77901">
              <w:rPr>
                <w:b/>
                <w:bCs/>
                <w:sz w:val="16"/>
                <w:szCs w:val="16"/>
              </w:rPr>
              <w:fldChar w:fldCharType="separate"/>
            </w:r>
            <w:r w:rsidR="007D3673">
              <w:rPr>
                <w:b/>
                <w:bCs/>
                <w:sz w:val="16"/>
                <w:szCs w:val="16"/>
              </w:rPr>
              <w:t>5</w:t>
            </w:r>
            <w:r w:rsidRPr="00C77901">
              <w:rPr>
                <w:b/>
                <w:bCs/>
                <w:sz w:val="16"/>
                <w:szCs w:val="16"/>
              </w:rPr>
              <w:fldChar w:fldCharType="end"/>
            </w:r>
          </w:p>
        </w:sdtContent>
      </w:sdt>
    </w:sdtContent>
  </w:sdt>
  <w:p w:rsidR="003F30AB" w:rsidRDefault="003F30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C06" w:rsidRDefault="008D5C06" w:rsidP="00D91148">
      <w:r>
        <w:separator/>
      </w:r>
    </w:p>
  </w:footnote>
  <w:footnote w:type="continuationSeparator" w:id="0">
    <w:p w:rsidR="008D5C06" w:rsidRDefault="008D5C06" w:rsidP="00D9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C19" w:rsidRDefault="00975C19">
    <w:pPr>
      <w:pStyle w:val="Hlavika"/>
    </w:pPr>
  </w:p>
  <w:p w:rsidR="00975C19" w:rsidRPr="00975C19" w:rsidRDefault="00975C19">
    <w:pPr>
      <w:pStyle w:val="Hlavika"/>
    </w:pPr>
    <w:r w:rsidRPr="00975C19">
      <w:rPr>
        <w:rFonts w:asciiTheme="minorHAnsi" w:hAnsiTheme="minorHAnsi" w:cstheme="minorHAnsi"/>
        <w:bCs/>
        <w:sz w:val="20"/>
        <w:szCs w:val="20"/>
      </w:rPr>
      <w:t>D3 Oščadnica-Čadca, Bukov, II. polprofil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057" w:rsidRPr="00BE258D" w:rsidRDefault="002F2057" w:rsidP="002F2057">
    <w:pPr>
      <w:pStyle w:val="Hlavika"/>
      <w:tabs>
        <w:tab w:val="clear" w:pos="9072"/>
      </w:tabs>
      <w:rPr>
        <w:rFonts w:ascii="Calibri" w:hAnsi="Calibri" w:cs="Calibri"/>
        <w:sz w:val="18"/>
      </w:rPr>
    </w:pPr>
  </w:p>
  <w:p w:rsidR="002F2057" w:rsidRDefault="00975C19">
    <w:pPr>
      <w:pStyle w:val="Hlavika"/>
    </w:pPr>
    <w:r>
      <w:drawing>
        <wp:inline distT="0" distB="0" distL="0" distR="0" wp14:anchorId="7747457F">
          <wp:extent cx="5126990" cy="688975"/>
          <wp:effectExtent l="0" t="0" r="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699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hideSpellingErrors/>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3090D"/>
    <w:rsid w:val="00033F5D"/>
    <w:rsid w:val="00035ECF"/>
    <w:rsid w:val="0004366F"/>
    <w:rsid w:val="000439FB"/>
    <w:rsid w:val="00047A40"/>
    <w:rsid w:val="0005467E"/>
    <w:rsid w:val="00055798"/>
    <w:rsid w:val="00057668"/>
    <w:rsid w:val="000601B1"/>
    <w:rsid w:val="0006585E"/>
    <w:rsid w:val="00067D30"/>
    <w:rsid w:val="0007429A"/>
    <w:rsid w:val="0008571B"/>
    <w:rsid w:val="00087D65"/>
    <w:rsid w:val="00095F30"/>
    <w:rsid w:val="000A7DD7"/>
    <w:rsid w:val="000B3E35"/>
    <w:rsid w:val="000B480F"/>
    <w:rsid w:val="000D1C93"/>
    <w:rsid w:val="000D22DE"/>
    <w:rsid w:val="000D2861"/>
    <w:rsid w:val="000D32F8"/>
    <w:rsid w:val="000D7AAA"/>
    <w:rsid w:val="000E035D"/>
    <w:rsid w:val="000E3CD4"/>
    <w:rsid w:val="000E64F8"/>
    <w:rsid w:val="000F04F7"/>
    <w:rsid w:val="000F2296"/>
    <w:rsid w:val="000F54B0"/>
    <w:rsid w:val="000F7FED"/>
    <w:rsid w:val="0010019A"/>
    <w:rsid w:val="00105BF4"/>
    <w:rsid w:val="0011519A"/>
    <w:rsid w:val="00117E91"/>
    <w:rsid w:val="001235F4"/>
    <w:rsid w:val="00123E5C"/>
    <w:rsid w:val="001247CF"/>
    <w:rsid w:val="00126887"/>
    <w:rsid w:val="00126B55"/>
    <w:rsid w:val="00130EDF"/>
    <w:rsid w:val="00134792"/>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D1F72"/>
    <w:rsid w:val="001D3D43"/>
    <w:rsid w:val="001D62CF"/>
    <w:rsid w:val="001E24FD"/>
    <w:rsid w:val="001E2EC7"/>
    <w:rsid w:val="001E5FFB"/>
    <w:rsid w:val="001F60C2"/>
    <w:rsid w:val="002021AB"/>
    <w:rsid w:val="00212037"/>
    <w:rsid w:val="002159A6"/>
    <w:rsid w:val="00216B12"/>
    <w:rsid w:val="002231A3"/>
    <w:rsid w:val="002259A1"/>
    <w:rsid w:val="002303E9"/>
    <w:rsid w:val="00230A56"/>
    <w:rsid w:val="00236891"/>
    <w:rsid w:val="002504D8"/>
    <w:rsid w:val="00253EB7"/>
    <w:rsid w:val="00256333"/>
    <w:rsid w:val="00260EAC"/>
    <w:rsid w:val="002625F6"/>
    <w:rsid w:val="00263125"/>
    <w:rsid w:val="0027102C"/>
    <w:rsid w:val="00277B94"/>
    <w:rsid w:val="00280FAA"/>
    <w:rsid w:val="002835A8"/>
    <w:rsid w:val="002844EC"/>
    <w:rsid w:val="00297CD9"/>
    <w:rsid w:val="002A17C9"/>
    <w:rsid w:val="002B1EA1"/>
    <w:rsid w:val="002B2C96"/>
    <w:rsid w:val="002B45AE"/>
    <w:rsid w:val="002B5A59"/>
    <w:rsid w:val="002C742E"/>
    <w:rsid w:val="002D1FD9"/>
    <w:rsid w:val="002D4B65"/>
    <w:rsid w:val="002E7C2D"/>
    <w:rsid w:val="002F0DC7"/>
    <w:rsid w:val="002F205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1C86"/>
    <w:rsid w:val="0039414C"/>
    <w:rsid w:val="00394877"/>
    <w:rsid w:val="003A4C54"/>
    <w:rsid w:val="003A5643"/>
    <w:rsid w:val="003B3F96"/>
    <w:rsid w:val="003B646E"/>
    <w:rsid w:val="003B6DC2"/>
    <w:rsid w:val="003C2190"/>
    <w:rsid w:val="003C394C"/>
    <w:rsid w:val="003E03E1"/>
    <w:rsid w:val="003E334A"/>
    <w:rsid w:val="003E6C7F"/>
    <w:rsid w:val="003F30AB"/>
    <w:rsid w:val="003F58E5"/>
    <w:rsid w:val="003F5BC8"/>
    <w:rsid w:val="00400968"/>
    <w:rsid w:val="00401886"/>
    <w:rsid w:val="00402BE4"/>
    <w:rsid w:val="00406E1A"/>
    <w:rsid w:val="00407497"/>
    <w:rsid w:val="00420A93"/>
    <w:rsid w:val="004250B4"/>
    <w:rsid w:val="00436975"/>
    <w:rsid w:val="004447BB"/>
    <w:rsid w:val="004461C2"/>
    <w:rsid w:val="00447799"/>
    <w:rsid w:val="004570D5"/>
    <w:rsid w:val="0045726B"/>
    <w:rsid w:val="00462B76"/>
    <w:rsid w:val="00463541"/>
    <w:rsid w:val="004644C4"/>
    <w:rsid w:val="00464784"/>
    <w:rsid w:val="00467BDA"/>
    <w:rsid w:val="004777EF"/>
    <w:rsid w:val="00477A0A"/>
    <w:rsid w:val="00477F37"/>
    <w:rsid w:val="0048207D"/>
    <w:rsid w:val="00482D61"/>
    <w:rsid w:val="004878A2"/>
    <w:rsid w:val="004918C7"/>
    <w:rsid w:val="004A0317"/>
    <w:rsid w:val="004A1623"/>
    <w:rsid w:val="004A28C2"/>
    <w:rsid w:val="004A664D"/>
    <w:rsid w:val="004B1066"/>
    <w:rsid w:val="004B1C32"/>
    <w:rsid w:val="004B5059"/>
    <w:rsid w:val="004C7F04"/>
    <w:rsid w:val="004D3A9E"/>
    <w:rsid w:val="004D4BC4"/>
    <w:rsid w:val="004D5239"/>
    <w:rsid w:val="004E0061"/>
    <w:rsid w:val="004E5411"/>
    <w:rsid w:val="004F0379"/>
    <w:rsid w:val="004F282C"/>
    <w:rsid w:val="004F296A"/>
    <w:rsid w:val="004F2AF6"/>
    <w:rsid w:val="004F33B9"/>
    <w:rsid w:val="004F6EE5"/>
    <w:rsid w:val="00503D19"/>
    <w:rsid w:val="00521CAD"/>
    <w:rsid w:val="00522D34"/>
    <w:rsid w:val="00525C18"/>
    <w:rsid w:val="00525E0C"/>
    <w:rsid w:val="0053164C"/>
    <w:rsid w:val="00531C68"/>
    <w:rsid w:val="0053406E"/>
    <w:rsid w:val="00534719"/>
    <w:rsid w:val="0053703C"/>
    <w:rsid w:val="00542384"/>
    <w:rsid w:val="00542A54"/>
    <w:rsid w:val="0054431D"/>
    <w:rsid w:val="00544A21"/>
    <w:rsid w:val="005469CB"/>
    <w:rsid w:val="005478DE"/>
    <w:rsid w:val="005505E2"/>
    <w:rsid w:val="005522C9"/>
    <w:rsid w:val="0055505C"/>
    <w:rsid w:val="00562446"/>
    <w:rsid w:val="00572C9F"/>
    <w:rsid w:val="005778B1"/>
    <w:rsid w:val="00584BD5"/>
    <w:rsid w:val="00585F3A"/>
    <w:rsid w:val="00586FDE"/>
    <w:rsid w:val="00594871"/>
    <w:rsid w:val="005A054F"/>
    <w:rsid w:val="005A5EDF"/>
    <w:rsid w:val="005A6254"/>
    <w:rsid w:val="005A6798"/>
    <w:rsid w:val="005B0451"/>
    <w:rsid w:val="005B1798"/>
    <w:rsid w:val="005B6BF9"/>
    <w:rsid w:val="005C4325"/>
    <w:rsid w:val="005E0CD7"/>
    <w:rsid w:val="005E49DC"/>
    <w:rsid w:val="005E6BF3"/>
    <w:rsid w:val="005E7118"/>
    <w:rsid w:val="005F3A62"/>
    <w:rsid w:val="005F461F"/>
    <w:rsid w:val="006020A5"/>
    <w:rsid w:val="00607054"/>
    <w:rsid w:val="00610638"/>
    <w:rsid w:val="00612E4F"/>
    <w:rsid w:val="00613DB8"/>
    <w:rsid w:val="0062461D"/>
    <w:rsid w:val="006258C7"/>
    <w:rsid w:val="00627042"/>
    <w:rsid w:val="006327D6"/>
    <w:rsid w:val="00633934"/>
    <w:rsid w:val="00635C81"/>
    <w:rsid w:val="00643C99"/>
    <w:rsid w:val="00645194"/>
    <w:rsid w:val="00647627"/>
    <w:rsid w:val="006522CE"/>
    <w:rsid w:val="00655BB1"/>
    <w:rsid w:val="00657A07"/>
    <w:rsid w:val="00662C2A"/>
    <w:rsid w:val="00665BD0"/>
    <w:rsid w:val="0067116B"/>
    <w:rsid w:val="0067425A"/>
    <w:rsid w:val="00680A71"/>
    <w:rsid w:val="00686DEC"/>
    <w:rsid w:val="00690E56"/>
    <w:rsid w:val="0069588C"/>
    <w:rsid w:val="006A3489"/>
    <w:rsid w:val="006A4946"/>
    <w:rsid w:val="006A5861"/>
    <w:rsid w:val="006B4693"/>
    <w:rsid w:val="006B7DC7"/>
    <w:rsid w:val="006C35F4"/>
    <w:rsid w:val="006C7C81"/>
    <w:rsid w:val="006D16EC"/>
    <w:rsid w:val="006D5370"/>
    <w:rsid w:val="006D7C79"/>
    <w:rsid w:val="006E63DF"/>
    <w:rsid w:val="006F27CA"/>
    <w:rsid w:val="00711DF0"/>
    <w:rsid w:val="00721D9A"/>
    <w:rsid w:val="00722153"/>
    <w:rsid w:val="00725F91"/>
    <w:rsid w:val="00726B84"/>
    <w:rsid w:val="007360CD"/>
    <w:rsid w:val="0073659B"/>
    <w:rsid w:val="0077057F"/>
    <w:rsid w:val="00774D2D"/>
    <w:rsid w:val="007750E2"/>
    <w:rsid w:val="007820FD"/>
    <w:rsid w:val="00782463"/>
    <w:rsid w:val="00785124"/>
    <w:rsid w:val="00785AE4"/>
    <w:rsid w:val="0079022F"/>
    <w:rsid w:val="007905DE"/>
    <w:rsid w:val="00792ACB"/>
    <w:rsid w:val="007A6113"/>
    <w:rsid w:val="007B39B9"/>
    <w:rsid w:val="007C09F2"/>
    <w:rsid w:val="007C19B4"/>
    <w:rsid w:val="007C1A92"/>
    <w:rsid w:val="007D3673"/>
    <w:rsid w:val="007D7654"/>
    <w:rsid w:val="007E5B4F"/>
    <w:rsid w:val="00813CE1"/>
    <w:rsid w:val="00817122"/>
    <w:rsid w:val="00821368"/>
    <w:rsid w:val="00824B34"/>
    <w:rsid w:val="00833140"/>
    <w:rsid w:val="00835226"/>
    <w:rsid w:val="00845F64"/>
    <w:rsid w:val="00854640"/>
    <w:rsid w:val="00860CE0"/>
    <w:rsid w:val="008633AA"/>
    <w:rsid w:val="00872D80"/>
    <w:rsid w:val="008739E0"/>
    <w:rsid w:val="00896C8C"/>
    <w:rsid w:val="008A74EE"/>
    <w:rsid w:val="008A7919"/>
    <w:rsid w:val="008B258C"/>
    <w:rsid w:val="008B4B72"/>
    <w:rsid w:val="008B6D7C"/>
    <w:rsid w:val="008B6E80"/>
    <w:rsid w:val="008B7C93"/>
    <w:rsid w:val="008C56FA"/>
    <w:rsid w:val="008D14B6"/>
    <w:rsid w:val="008D5C06"/>
    <w:rsid w:val="008E132A"/>
    <w:rsid w:val="008E17AB"/>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3675"/>
    <w:rsid w:val="009644A0"/>
    <w:rsid w:val="00975C19"/>
    <w:rsid w:val="00981FD3"/>
    <w:rsid w:val="00985ACD"/>
    <w:rsid w:val="009866D1"/>
    <w:rsid w:val="0099195D"/>
    <w:rsid w:val="009A1774"/>
    <w:rsid w:val="009A2928"/>
    <w:rsid w:val="009A4DD9"/>
    <w:rsid w:val="009C21B6"/>
    <w:rsid w:val="009C571E"/>
    <w:rsid w:val="009C761E"/>
    <w:rsid w:val="009D1332"/>
    <w:rsid w:val="009D5DE8"/>
    <w:rsid w:val="009E223D"/>
    <w:rsid w:val="009E417B"/>
    <w:rsid w:val="009F03DF"/>
    <w:rsid w:val="009F4DB5"/>
    <w:rsid w:val="009F6647"/>
    <w:rsid w:val="009F7B46"/>
    <w:rsid w:val="00A1500D"/>
    <w:rsid w:val="00A1785F"/>
    <w:rsid w:val="00A23348"/>
    <w:rsid w:val="00A25BF5"/>
    <w:rsid w:val="00A30280"/>
    <w:rsid w:val="00A36B18"/>
    <w:rsid w:val="00A43A8F"/>
    <w:rsid w:val="00A56427"/>
    <w:rsid w:val="00A640D1"/>
    <w:rsid w:val="00A65033"/>
    <w:rsid w:val="00A674CB"/>
    <w:rsid w:val="00A6772B"/>
    <w:rsid w:val="00A7443D"/>
    <w:rsid w:val="00A7550A"/>
    <w:rsid w:val="00A82744"/>
    <w:rsid w:val="00A87AA4"/>
    <w:rsid w:val="00A95010"/>
    <w:rsid w:val="00A95CF6"/>
    <w:rsid w:val="00AA225B"/>
    <w:rsid w:val="00AA7E09"/>
    <w:rsid w:val="00AB1AD0"/>
    <w:rsid w:val="00AB3B9C"/>
    <w:rsid w:val="00AB47E6"/>
    <w:rsid w:val="00AB6162"/>
    <w:rsid w:val="00AB743D"/>
    <w:rsid w:val="00AC0AE4"/>
    <w:rsid w:val="00AC448D"/>
    <w:rsid w:val="00AC7CFD"/>
    <w:rsid w:val="00AD3F69"/>
    <w:rsid w:val="00AE00B7"/>
    <w:rsid w:val="00AF06D9"/>
    <w:rsid w:val="00AF0A3E"/>
    <w:rsid w:val="00AF145E"/>
    <w:rsid w:val="00B00D89"/>
    <w:rsid w:val="00B0421E"/>
    <w:rsid w:val="00B04922"/>
    <w:rsid w:val="00B07287"/>
    <w:rsid w:val="00B20B5F"/>
    <w:rsid w:val="00B20BA1"/>
    <w:rsid w:val="00B46273"/>
    <w:rsid w:val="00B47297"/>
    <w:rsid w:val="00B5063C"/>
    <w:rsid w:val="00B62758"/>
    <w:rsid w:val="00B65FE1"/>
    <w:rsid w:val="00B6704C"/>
    <w:rsid w:val="00B70924"/>
    <w:rsid w:val="00B763C5"/>
    <w:rsid w:val="00B773F0"/>
    <w:rsid w:val="00B8042E"/>
    <w:rsid w:val="00B91B0B"/>
    <w:rsid w:val="00BA1770"/>
    <w:rsid w:val="00BA2208"/>
    <w:rsid w:val="00BA2AF2"/>
    <w:rsid w:val="00BA2D14"/>
    <w:rsid w:val="00BC302E"/>
    <w:rsid w:val="00BC3DF5"/>
    <w:rsid w:val="00BD0D44"/>
    <w:rsid w:val="00BD21F3"/>
    <w:rsid w:val="00BE14EB"/>
    <w:rsid w:val="00BE6BD3"/>
    <w:rsid w:val="00BF61CD"/>
    <w:rsid w:val="00C00035"/>
    <w:rsid w:val="00C00407"/>
    <w:rsid w:val="00C142A8"/>
    <w:rsid w:val="00C14EE3"/>
    <w:rsid w:val="00C153C5"/>
    <w:rsid w:val="00C375E5"/>
    <w:rsid w:val="00C426B0"/>
    <w:rsid w:val="00C42742"/>
    <w:rsid w:val="00C47BEF"/>
    <w:rsid w:val="00C5213A"/>
    <w:rsid w:val="00C56DAB"/>
    <w:rsid w:val="00C61FFD"/>
    <w:rsid w:val="00C749AE"/>
    <w:rsid w:val="00C7674A"/>
    <w:rsid w:val="00C77901"/>
    <w:rsid w:val="00C80117"/>
    <w:rsid w:val="00C85F1F"/>
    <w:rsid w:val="00C903A5"/>
    <w:rsid w:val="00C941EB"/>
    <w:rsid w:val="00CA27F8"/>
    <w:rsid w:val="00CA2CA6"/>
    <w:rsid w:val="00CA61CF"/>
    <w:rsid w:val="00CB4AB2"/>
    <w:rsid w:val="00CC3E52"/>
    <w:rsid w:val="00CD2992"/>
    <w:rsid w:val="00CE389D"/>
    <w:rsid w:val="00CE3BC2"/>
    <w:rsid w:val="00CE549C"/>
    <w:rsid w:val="00CE5C4E"/>
    <w:rsid w:val="00CF3D5A"/>
    <w:rsid w:val="00D02766"/>
    <w:rsid w:val="00D036FC"/>
    <w:rsid w:val="00D139C9"/>
    <w:rsid w:val="00D31616"/>
    <w:rsid w:val="00D32FDB"/>
    <w:rsid w:val="00D40136"/>
    <w:rsid w:val="00D42083"/>
    <w:rsid w:val="00D45498"/>
    <w:rsid w:val="00D62435"/>
    <w:rsid w:val="00D62A61"/>
    <w:rsid w:val="00D63CC0"/>
    <w:rsid w:val="00D65213"/>
    <w:rsid w:val="00D66BDA"/>
    <w:rsid w:val="00D70E29"/>
    <w:rsid w:val="00D71427"/>
    <w:rsid w:val="00D75E18"/>
    <w:rsid w:val="00D84C05"/>
    <w:rsid w:val="00D85541"/>
    <w:rsid w:val="00D91148"/>
    <w:rsid w:val="00D92D03"/>
    <w:rsid w:val="00D9750D"/>
    <w:rsid w:val="00D97F61"/>
    <w:rsid w:val="00DA2235"/>
    <w:rsid w:val="00DA3D05"/>
    <w:rsid w:val="00DA445A"/>
    <w:rsid w:val="00DB7483"/>
    <w:rsid w:val="00DC6087"/>
    <w:rsid w:val="00DD4C82"/>
    <w:rsid w:val="00DE164D"/>
    <w:rsid w:val="00DE184F"/>
    <w:rsid w:val="00DE3176"/>
    <w:rsid w:val="00DE6216"/>
    <w:rsid w:val="00DF293E"/>
    <w:rsid w:val="00DF78B0"/>
    <w:rsid w:val="00E013FD"/>
    <w:rsid w:val="00E03F66"/>
    <w:rsid w:val="00E045BC"/>
    <w:rsid w:val="00E04C23"/>
    <w:rsid w:val="00E11E10"/>
    <w:rsid w:val="00E16627"/>
    <w:rsid w:val="00E20589"/>
    <w:rsid w:val="00E21A1A"/>
    <w:rsid w:val="00E2410B"/>
    <w:rsid w:val="00E242EE"/>
    <w:rsid w:val="00E301BF"/>
    <w:rsid w:val="00E33188"/>
    <w:rsid w:val="00E3747D"/>
    <w:rsid w:val="00E412FC"/>
    <w:rsid w:val="00E46392"/>
    <w:rsid w:val="00E52E8E"/>
    <w:rsid w:val="00E53C1D"/>
    <w:rsid w:val="00E56868"/>
    <w:rsid w:val="00E56D3B"/>
    <w:rsid w:val="00E6349D"/>
    <w:rsid w:val="00E67D1B"/>
    <w:rsid w:val="00E71753"/>
    <w:rsid w:val="00E75493"/>
    <w:rsid w:val="00E803B0"/>
    <w:rsid w:val="00E813EA"/>
    <w:rsid w:val="00E827F1"/>
    <w:rsid w:val="00E87283"/>
    <w:rsid w:val="00E90DCC"/>
    <w:rsid w:val="00E95FF8"/>
    <w:rsid w:val="00E97068"/>
    <w:rsid w:val="00E9762E"/>
    <w:rsid w:val="00E97D49"/>
    <w:rsid w:val="00EA161D"/>
    <w:rsid w:val="00EA1EC2"/>
    <w:rsid w:val="00EA3657"/>
    <w:rsid w:val="00EA3D09"/>
    <w:rsid w:val="00EB442F"/>
    <w:rsid w:val="00EB5266"/>
    <w:rsid w:val="00EC53CF"/>
    <w:rsid w:val="00ED6404"/>
    <w:rsid w:val="00EE0DCD"/>
    <w:rsid w:val="00EE671D"/>
    <w:rsid w:val="00EE7037"/>
    <w:rsid w:val="00EF369A"/>
    <w:rsid w:val="00EF3B55"/>
    <w:rsid w:val="00EF4525"/>
    <w:rsid w:val="00F0787B"/>
    <w:rsid w:val="00F10750"/>
    <w:rsid w:val="00F12795"/>
    <w:rsid w:val="00F1692D"/>
    <w:rsid w:val="00F2290B"/>
    <w:rsid w:val="00F23E42"/>
    <w:rsid w:val="00F24D8E"/>
    <w:rsid w:val="00F4524C"/>
    <w:rsid w:val="00F51807"/>
    <w:rsid w:val="00F55A70"/>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C4D23"/>
    <w:rsid w:val="00FD04D8"/>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57A876"/>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5420-7975-4103-A393-B0001AFDC931}">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e34b4fd6-4b3c-4f20-b14a-748a8ad066cd"/>
    <ds:schemaRef ds:uri="http://purl.org/dc/elements/1.1/"/>
    <ds:schemaRef ds:uri="http://www.w3.org/XML/1998/namespace"/>
  </ds:schemaRefs>
</ds:datastoreItem>
</file>

<file path=customXml/itemProps2.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3.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AE2819-9880-4B8A-B35E-1E758A002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2681</Words>
  <Characters>15286</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Kokindová Mária</cp:lastModifiedBy>
  <cp:revision>5</cp:revision>
  <cp:lastPrinted>2024-05-13T08:11:00Z</cp:lastPrinted>
  <dcterms:created xsi:type="dcterms:W3CDTF">2024-10-02T12:09:00Z</dcterms:created>
  <dcterms:modified xsi:type="dcterms:W3CDTF">2024-10-03T06:35:00Z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