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7C459909"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4"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ins w:id="5" w:author="Autor">
        <w:r w:rsidR="003F28F7">
          <w:rPr>
            <w:rFonts w:ascii="Arial" w:eastAsia="Times New Roman" w:hAnsi="Arial" w:cs="Arial"/>
            <w:sz w:val="20"/>
            <w:szCs w:val="20"/>
          </w:rPr>
          <w:t>6</w:t>
        </w:r>
      </w:ins>
      <w:del w:id="6" w:author="Autor">
        <w:r w:rsidRPr="000948B0" w:rsidDel="003F28F7">
          <w:rPr>
            <w:rFonts w:ascii="Arial" w:eastAsia="Times New Roman" w:hAnsi="Arial" w:cs="Arial"/>
            <w:sz w:val="20"/>
            <w:szCs w:val="20"/>
          </w:rPr>
          <w:delText>8</w:delText>
        </w:r>
      </w:del>
      <w:r w:rsidRPr="000948B0">
        <w:rPr>
          <w:rFonts w:ascii="Arial" w:eastAsia="Times New Roman" w:hAnsi="Arial" w:cs="Arial"/>
          <w:sz w:val="20"/>
          <w:szCs w:val="20"/>
        </w:rPr>
        <w:t xml:space="preserve"> z 8. apríla 2022</w:t>
      </w:r>
    </w:p>
    <w:bookmarkEnd w:id="4"/>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bookmarkStart w:id="7" w:name="_GoBack"/>
      <w:bookmarkEnd w:id="7"/>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8"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8"/>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9" w:name="_Hlk166742161"/>
      <w:r w:rsidR="00353176" w:rsidRPr="00420C9D">
        <w:rPr>
          <w:rFonts w:ascii="Arial" w:hAnsi="Arial" w:cs="Arial"/>
          <w:sz w:val="20"/>
          <w:szCs w:val="20"/>
        </w:rPr>
        <w:t>SPSRSKBA</w:t>
      </w:r>
      <w:bookmarkEnd w:id="9"/>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10"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10"/>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11"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11"/>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12"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12"/>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3"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3"/>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4"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4"/>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5"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5"/>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6"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6"/>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7"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7"/>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8"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8"/>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9"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9"/>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20"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20"/>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3A630FC5"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w:t>
      </w:r>
      <w:ins w:id="21" w:author="Autor">
        <w:r w:rsidR="00A25639">
          <w:rPr>
            <w:rFonts w:ascii="Arial" w:hAnsi="Arial" w:cs="Arial"/>
            <w:b/>
            <w:sz w:val="20"/>
            <w:szCs w:val="20"/>
          </w:rPr>
          <w:t>33</w:t>
        </w:r>
      </w:ins>
      <w:del w:id="22" w:author="Autor">
        <w:r w:rsidR="009373D5" w:rsidDel="00A25639">
          <w:rPr>
            <w:rFonts w:ascii="Arial" w:hAnsi="Arial" w:cs="Arial"/>
            <w:b/>
            <w:sz w:val="20"/>
            <w:szCs w:val="20"/>
          </w:rPr>
          <w:delText>22</w:delText>
        </w:r>
      </w:del>
      <w:r w:rsidR="009373D5">
        <w:rPr>
          <w:rFonts w:ascii="Arial" w:hAnsi="Arial" w:cs="Arial"/>
          <w:b/>
          <w:sz w:val="20"/>
          <w:szCs w:val="20"/>
        </w:rPr>
        <w:t>/2014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23" w:name="_Hlk161748611"/>
      <w:r w:rsidR="008C791B" w:rsidRPr="00420C9D">
        <w:rPr>
          <w:rFonts w:ascii="Arial" w:eastAsia="Times New Roman" w:hAnsi="Arial" w:cs="Arial"/>
          <w:sz w:val="20"/>
          <w:szCs w:val="20"/>
        </w:rPr>
        <w:t>ako skeny originálov alebo úradne osvedčených  fotokópií týchto dokumentov.</w:t>
      </w:r>
      <w:bookmarkEnd w:id="23"/>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4"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24"/>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5" w:name="_Hlk170295351"/>
      <w:r>
        <w:rPr>
          <w:rFonts w:ascii="Arial" w:hAnsi="Arial" w:cs="Arial"/>
          <w:sz w:val="20"/>
          <w:szCs w:val="20"/>
          <w:shd w:val="clear" w:color="auto" w:fill="FFFFFF"/>
        </w:rPr>
        <w:t>Verejný obstarávateľ vyhodnotí žiadosti o účasti podľa § 40 zákona o verejnom obstarávaní.</w:t>
      </w:r>
      <w:bookmarkEnd w:id="25"/>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6"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6"/>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7"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7"/>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6471CF5C"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8"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w:t>
      </w:r>
      <w:ins w:id="29" w:author="Autor">
        <w:r w:rsidR="003F28F7">
          <w:rPr>
            <w:rFonts w:ascii="Arial" w:eastAsia="Times New Roman" w:hAnsi="Arial" w:cs="Arial"/>
            <w:sz w:val="20"/>
            <w:szCs w:val="20"/>
          </w:rPr>
          <w:t>A.</w:t>
        </w:r>
      </w:ins>
      <w:r w:rsidRPr="00420C9D">
        <w:rPr>
          <w:rFonts w:ascii="Arial" w:eastAsia="Times New Roman" w:hAnsi="Arial" w:cs="Arial"/>
          <w:sz w:val="20"/>
          <w:szCs w:val="20"/>
        </w:rPr>
        <w:t>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8"/>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30" w:name="_Toc461981394"/>
      <w:bookmarkStart w:id="31" w:name="_Toc461981395"/>
      <w:bookmarkStart w:id="32" w:name="_Toc461981397"/>
      <w:bookmarkStart w:id="33" w:name="_Toc461981398"/>
      <w:bookmarkStart w:id="34" w:name="_Toc461981399"/>
      <w:bookmarkStart w:id="35" w:name="_Toc461981401"/>
      <w:bookmarkStart w:id="36" w:name="_Toc461981409"/>
      <w:bookmarkStart w:id="37" w:name="_Toc461981412"/>
      <w:bookmarkStart w:id="38" w:name="_Toc461981415"/>
      <w:bookmarkStart w:id="39" w:name="_Toc461981422"/>
      <w:bookmarkStart w:id="40" w:name="_Toc461981423"/>
      <w:bookmarkStart w:id="41" w:name="_Toc461981424"/>
      <w:bookmarkStart w:id="42" w:name="_Toc461981425"/>
      <w:bookmarkStart w:id="43" w:name="_Toc461981427"/>
      <w:bookmarkStart w:id="44" w:name="_Toc461981431"/>
      <w:bookmarkStart w:id="45" w:name="_Toc46198143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6"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6"/>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7"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7"/>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8"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8"/>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9"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50"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5BE1C868"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w:t>
      </w:r>
      <w:ins w:id="51" w:author="Autor">
        <w:r w:rsidR="003F28F7">
          <w:rPr>
            <w:rFonts w:ascii="Arial" w:eastAsia="Times New Roman" w:hAnsi="Arial" w:cs="Arial"/>
            <w:sz w:val="20"/>
            <w:szCs w:val="20"/>
          </w:rPr>
          <w:t>6</w:t>
        </w:r>
      </w:ins>
      <w:del w:id="52" w:author="Autor">
        <w:r w:rsidR="001013A0" w:rsidRPr="000948B0" w:rsidDel="003F28F7">
          <w:rPr>
            <w:rFonts w:ascii="Arial" w:eastAsia="Times New Roman" w:hAnsi="Arial" w:cs="Arial"/>
            <w:sz w:val="20"/>
            <w:szCs w:val="20"/>
          </w:rPr>
          <w:delText>8</w:delText>
        </w:r>
      </w:del>
      <w:r w:rsidR="001013A0" w:rsidRPr="000948B0">
        <w:rPr>
          <w:rFonts w:ascii="Arial" w:eastAsia="Times New Roman" w:hAnsi="Arial" w:cs="Arial"/>
          <w:sz w:val="20"/>
          <w:szCs w:val="20"/>
        </w:rPr>
        <w:t xml:space="preserve">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50"/>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9"/>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035C0CEC"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w:t>
      </w:r>
      <w:ins w:id="53" w:author="Autor">
        <w:r w:rsidR="003F28F7">
          <w:rPr>
            <w:rFonts w:ascii="Arial" w:hAnsi="Arial" w:cs="Arial"/>
            <w:sz w:val="20"/>
            <w:szCs w:val="20"/>
          </w:rPr>
          <w:t>k</w:t>
        </w:r>
      </w:ins>
      <w:del w:id="54" w:author="Autor">
        <w:r w:rsidRPr="00420C9D" w:rsidDel="003F28F7">
          <w:rPr>
            <w:rFonts w:ascii="Arial" w:hAnsi="Arial" w:cs="Arial"/>
            <w:sz w:val="20"/>
            <w:szCs w:val="20"/>
          </w:rPr>
          <w:delText>z</w:delText>
        </w:r>
      </w:del>
      <w:r w:rsidRPr="00420C9D">
        <w:rPr>
          <w:rFonts w:ascii="Arial" w:hAnsi="Arial" w:cs="Arial"/>
          <w:sz w:val="20"/>
          <w:szCs w:val="20"/>
        </w:rPr>
        <w:t> </w:t>
      </w:r>
      <w:ins w:id="55" w:author="Autor">
        <w:r w:rsidR="003F28F7">
          <w:rPr>
            <w:rFonts w:ascii="Arial" w:hAnsi="Arial" w:cs="Arial"/>
            <w:sz w:val="20"/>
            <w:szCs w:val="20"/>
          </w:rPr>
          <w:t>ne</w:t>
        </w:r>
      </w:ins>
      <w:r w:rsidRPr="00420C9D">
        <w:rPr>
          <w:rFonts w:ascii="Arial" w:hAnsi="Arial" w:cs="Arial"/>
          <w:sz w:val="20"/>
          <w:szCs w:val="20"/>
        </w:rPr>
        <w:t>uza</w:t>
      </w:r>
      <w:r w:rsidR="009744BB">
        <w:rPr>
          <w:rFonts w:ascii="Arial" w:hAnsi="Arial" w:cs="Arial"/>
          <w:sz w:val="20"/>
          <w:szCs w:val="20"/>
        </w:rPr>
        <w:t>vreti</w:t>
      </w:r>
      <w:ins w:id="56" w:author="Autor">
        <w:r w:rsidR="003F28F7">
          <w:rPr>
            <w:rFonts w:ascii="Arial" w:hAnsi="Arial" w:cs="Arial"/>
            <w:sz w:val="20"/>
            <w:szCs w:val="20"/>
          </w:rPr>
          <w:t>u</w:t>
        </w:r>
      </w:ins>
      <w:del w:id="57" w:author="Autor">
        <w:r w:rsidR="009744BB" w:rsidDel="003F28F7">
          <w:rPr>
            <w:rFonts w:ascii="Arial" w:hAnsi="Arial" w:cs="Arial"/>
            <w:sz w:val="20"/>
            <w:szCs w:val="20"/>
          </w:rPr>
          <w:delText>a</w:delText>
        </w:r>
      </w:del>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6E51FF6E"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w:t>
      </w:r>
      <w:ins w:id="58" w:author="Autor">
        <w:r w:rsidR="003F28F7">
          <w:rPr>
            <w:rFonts w:ascii="Arial" w:hAnsi="Arial" w:cs="Arial"/>
            <w:sz w:val="20"/>
            <w:szCs w:val="20"/>
          </w:rPr>
          <w:t>á</w:t>
        </w:r>
      </w:ins>
      <w:del w:id="59" w:author="Autor">
        <w:r w:rsidRPr="00420C9D" w:rsidDel="003F28F7">
          <w:rPr>
            <w:rFonts w:ascii="Arial" w:hAnsi="Arial" w:cs="Arial"/>
            <w:sz w:val="20"/>
            <w:szCs w:val="20"/>
          </w:rPr>
          <w:delText>é</w:delText>
        </w:r>
      </w:del>
      <w:r w:rsidRPr="00420C9D">
        <w:rPr>
          <w:rFonts w:ascii="Arial" w:hAnsi="Arial" w:cs="Arial"/>
          <w:sz w:val="20"/>
          <w:szCs w:val="20"/>
        </w:rPr>
        <w:t xml:space="preserve"> za neplatn</w:t>
      </w:r>
      <w:ins w:id="60" w:author="Autor">
        <w:r w:rsidR="003F28F7">
          <w:rPr>
            <w:rFonts w:ascii="Arial" w:hAnsi="Arial" w:cs="Arial"/>
            <w:sz w:val="20"/>
            <w:szCs w:val="20"/>
          </w:rPr>
          <w:t>ú</w:t>
        </w:r>
      </w:ins>
      <w:del w:id="61" w:author="Autor">
        <w:r w:rsidRPr="00420C9D" w:rsidDel="003F28F7">
          <w:rPr>
            <w:rFonts w:ascii="Arial" w:hAnsi="Arial" w:cs="Arial"/>
            <w:sz w:val="20"/>
            <w:szCs w:val="20"/>
          </w:rPr>
          <w:delText>é</w:delText>
        </w:r>
      </w:del>
      <w:r w:rsidRPr="00420C9D">
        <w:rPr>
          <w:rFonts w:ascii="Arial" w:hAnsi="Arial" w:cs="Arial"/>
          <w:sz w:val="20"/>
          <w:szCs w:val="20"/>
        </w:rPr>
        <w:t xml:space="preserve"> a byť zrušen</w:t>
      </w:r>
      <w:ins w:id="62" w:author="Autor">
        <w:r w:rsidR="003F28F7">
          <w:rPr>
            <w:rFonts w:ascii="Arial" w:hAnsi="Arial" w:cs="Arial"/>
            <w:sz w:val="20"/>
            <w:szCs w:val="20"/>
          </w:rPr>
          <w:t>á</w:t>
        </w:r>
      </w:ins>
      <w:del w:id="63" w:author="Autor">
        <w:r w:rsidRPr="00420C9D" w:rsidDel="003F28F7">
          <w:rPr>
            <w:rFonts w:ascii="Arial" w:hAnsi="Arial" w:cs="Arial"/>
            <w:sz w:val="20"/>
            <w:szCs w:val="20"/>
          </w:rPr>
          <w:delText>é</w:delText>
        </w:r>
      </w:del>
      <w:r w:rsidRPr="00420C9D">
        <w:rPr>
          <w:rFonts w:ascii="Arial" w:hAnsi="Arial" w:cs="Arial"/>
          <w:sz w:val="20"/>
          <w:szCs w:val="20"/>
        </w:rPr>
        <w:t>.</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1E494604"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64" w:name="_Hlk161737951"/>
      <w:r w:rsidRPr="00420C9D">
        <w:rPr>
          <w:rFonts w:ascii="Arial" w:eastAsia="Times New Roman" w:hAnsi="Arial" w:cs="Arial"/>
          <w:b/>
          <w:sz w:val="20"/>
          <w:szCs w:val="20"/>
        </w:rPr>
        <w:t>Zväzok 2 súťažných podkladov</w:t>
      </w:r>
      <w:bookmarkEnd w:id="64"/>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 xml:space="preserve">k </w:t>
      </w:r>
      <w:ins w:id="65" w:author="Autor">
        <w:r w:rsidR="003F28F7">
          <w:rPr>
            <w:rFonts w:ascii="Arial" w:hAnsi="Arial" w:cs="Arial"/>
            <w:sz w:val="20"/>
            <w:szCs w:val="20"/>
          </w:rPr>
          <w:t>2</w:t>
        </w:r>
      </w:ins>
      <w:del w:id="66" w:author="Autor">
        <w:r w:rsidR="002967F2" w:rsidRPr="00420C9D" w:rsidDel="003F28F7">
          <w:rPr>
            <w:rFonts w:ascii="Arial" w:hAnsi="Arial" w:cs="Arial"/>
            <w:sz w:val="20"/>
            <w:szCs w:val="20"/>
          </w:rPr>
          <w:delText>1</w:delText>
        </w:r>
      </w:del>
      <w:r w:rsidR="002967F2" w:rsidRPr="00420C9D">
        <w:rPr>
          <w:rFonts w:ascii="Arial" w:hAnsi="Arial" w:cs="Arial"/>
          <w:sz w:val="20"/>
          <w:szCs w:val="20"/>
        </w:rPr>
        <w:t xml:space="preserve">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0F100B5A"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ins w:id="67" w:author="Autor">
        <w:r w:rsidR="003F28F7">
          <w:rPr>
            <w:rFonts w:ascii="Arial" w:hAnsi="Arial" w:cs="Arial"/>
            <w:sz w:val="20"/>
            <w:szCs w:val="20"/>
          </w:rPr>
          <w:t>3</w:t>
        </w:r>
      </w:ins>
      <w:del w:id="68" w:author="Autor">
        <w:r w:rsidR="009E61AB" w:rsidRPr="00420C9D" w:rsidDel="003F28F7">
          <w:rPr>
            <w:rFonts w:ascii="Arial" w:hAnsi="Arial" w:cs="Arial"/>
            <w:sz w:val="20"/>
            <w:szCs w:val="20"/>
          </w:rPr>
          <w:delText>4</w:delText>
        </w:r>
      </w:del>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 xml:space="preserve">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69"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69"/>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70"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70"/>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71"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71"/>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72"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73"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73"/>
    </w:p>
    <w:bookmarkEnd w:id="72"/>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74"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74"/>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7FDD95EE"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85pt;height:20.1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2pt;height:20.1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52578E73"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1.85pt;height:20.1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2pt;height:20.1pt" o:ole="">
                  <v:imagedata r:id="rId26"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6426C0D1"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1.85pt;height:20.1pt" o:ole="">
                  <v:imagedata r:id="rId31" o:title=""/>
                </v:shape>
                <w:control r:id="rId32"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2pt;height:20.1pt" o:ole="">
                  <v:imagedata r:id="rId33" o:title=""/>
                </v:shape>
                <w:control r:id="rId34"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4pt;height:20.1pt" o:ole="">
                  <v:imagedata r:id="rId35" o:title=""/>
                </v:shape>
                <w:control r:id="rId36"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34819D4F"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1.85pt;height:20.1pt" o:ole="">
                  <v:imagedata r:id="rId28" o:title=""/>
                </v:shape>
                <w:control r:id="rId37"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2pt;height:20.1pt" o:ole="">
                  <v:imagedata r:id="rId26" o:title=""/>
                </v:shape>
                <w:control r:id="rId38"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0771C90D"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1.85pt;height:20.1pt" o:ole="">
                  <v:imagedata r:id="rId39" o:title=""/>
                </v:shape>
                <w:control r:id="rId40"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2pt;height:20.1pt" o:ole="">
                  <v:imagedata r:id="rId26" o:title=""/>
                </v:shape>
                <w:control r:id="rId41"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13F7EAB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1.85pt;height:20.1pt" o:ole="">
                  <v:imagedata r:id="rId28" o:title=""/>
                </v:shape>
                <w:control r:id="rId42"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2pt;height:20.1pt" o:ole="">
                  <v:imagedata r:id="rId26" o:title=""/>
                </v:shape>
                <w:control r:id="rId43"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27AC135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1.85pt;height:20.1pt" o:ole="">
                  <v:imagedata r:id="rId39" o:title=""/>
                </v:shape>
                <w:control r:id="rId44"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2pt;height:20.1pt" o:ole="">
                  <v:imagedata r:id="rId26" o:title=""/>
                </v:shape>
                <w:control r:id="rId45"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31F36E6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1.85pt;height:20.1pt" o:ole="">
                  <v:imagedata r:id="rId39" o:title=""/>
                </v:shape>
                <w:control r:id="rId46"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2pt;height:20.1pt" o:ole="">
                  <v:imagedata r:id="rId26" o:title=""/>
                </v:shape>
                <w:control r:id="rId47"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2E07317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1.85pt;height:20.1pt" o:ole="">
                  <v:imagedata r:id="rId39" o:title=""/>
                </v:shape>
                <w:control r:id="rId48"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2pt;height:20.1pt" o:ole="">
                  <v:imagedata r:id="rId26" o:title=""/>
                </v:shape>
                <w:control r:id="rId49"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410FAD4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1.85pt;height:20.1pt" o:ole="">
                  <v:imagedata r:id="rId28" o:title=""/>
                </v:shape>
                <w:control r:id="rId50"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2pt;height:20.1pt" o:ole="">
                  <v:imagedata r:id="rId26" o:title=""/>
                </v:shape>
                <w:control r:id="rId51"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0370F7C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1.85pt;height:20.1pt" o:ole="">
                  <v:imagedata r:id="rId52" o:title=""/>
                </v:shape>
                <w:control r:id="rId53"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2pt;height:20.1pt" o:ole="">
                  <v:imagedata r:id="rId26" o:title=""/>
                </v:shape>
                <w:control r:id="rId54"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207BAD2E"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1.85pt;height:20.1pt" o:ole="">
                  <v:imagedata r:id="rId28" o:title=""/>
                </v:shape>
                <w:control r:id="rId55"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2pt;height:20.1pt" o:ole="">
                  <v:imagedata r:id="rId26" o:title=""/>
                </v:shape>
                <w:control r:id="rId56"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0FF8D2C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1.85pt;height:20.1pt" o:ole="">
                  <v:imagedata r:id="rId39" o:title=""/>
                </v:shape>
                <w:control r:id="rId57"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2pt;height:20.1pt" o:ole="">
                  <v:imagedata r:id="rId26" o:title=""/>
                </v:shape>
                <w:control r:id="rId58"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065B03A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1.85pt;height:20.1pt" o:ole="">
                  <v:imagedata r:id="rId39" o:title=""/>
                </v:shape>
                <w:control r:id="rId59"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2pt;height:20.1pt" o:ole="">
                  <v:imagedata r:id="rId26" o:title=""/>
                </v:shape>
                <w:control r:id="rId60"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791B7DF1"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1.85pt;height:20.1pt" o:ole="">
                  <v:imagedata r:id="rId28" o:title=""/>
                </v:shape>
                <w:control r:id="rId61"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2pt;height:20.1pt" o:ole="">
                  <v:imagedata r:id="rId62" o:title=""/>
                </v:shape>
                <w:control r:id="rId63"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572151C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1.85pt;height:20.1pt" o:ole="">
                  <v:imagedata r:id="rId39" o:title=""/>
                </v:shape>
                <w:control r:id="rId64"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2pt;height:20.1pt" o:ole="">
                  <v:imagedata r:id="rId33" o:title=""/>
                </v:shape>
                <w:control r:id="rId65"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3586A6F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1.85pt;height:20.1pt" o:ole="">
                  <v:imagedata r:id="rId39" o:title=""/>
                </v:shape>
                <w:control r:id="rId66"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2pt;height:20.1pt" o:ole="">
                  <v:imagedata r:id="rId26" o:title=""/>
                </v:shape>
                <w:control r:id="rId67"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122E75F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1.85pt;height:20.1pt" o:ole="">
                  <v:imagedata r:id="rId28" o:title=""/>
                </v:shape>
                <w:control r:id="rId68"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2pt;height:20.1pt" o:ole="">
                  <v:imagedata r:id="rId26" o:title=""/>
                </v:shape>
                <w:control r:id="rId69"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68BD0FA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1.85pt;height:20.1pt" o:ole="">
                  <v:imagedata r:id="rId70" o:title=""/>
                </v:shape>
                <w:control r:id="rId71"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2pt;height:20.1pt" o:ole="">
                  <v:imagedata r:id="rId26" o:title=""/>
                </v:shape>
                <w:control r:id="rId72"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6D8A81B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1.85pt;height:20.1pt" o:ole="">
                  <v:imagedata r:id="rId73" o:title=""/>
                </v:shape>
                <w:control r:id="rId74"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2pt;height:20.1pt" o:ole="">
                  <v:imagedata r:id="rId26" o:title=""/>
                </v:shape>
                <w:control r:id="rId75"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4B8B934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1.85pt;height:20.1pt" o:ole="">
                  <v:imagedata r:id="rId39" o:title=""/>
                </v:shape>
                <w:control r:id="rId76"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2pt;height:20.1pt" o:ole="">
                  <v:imagedata r:id="rId26" o:title=""/>
                </v:shape>
                <w:control r:id="rId77"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6422F0E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1.85pt;height:20.1pt" o:ole="">
                  <v:imagedata r:id="rId73" o:title=""/>
                </v:shape>
                <w:control r:id="rId78"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2pt;height:20.1pt" o:ole="">
                  <v:imagedata r:id="rId26" o:title=""/>
                </v:shape>
                <w:control r:id="rId79"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31391BB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1.85pt;height:20.1pt" o:ole="">
                  <v:imagedata r:id="rId70" o:title=""/>
                </v:shape>
                <w:control r:id="rId80"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2pt;height:20.1pt" o:ole="">
                  <v:imagedata r:id="rId26" o:title=""/>
                </v:shape>
                <w:control r:id="rId81"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4753025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1.85pt;height:20.1pt" o:ole="">
                  <v:imagedata r:id="rId39" o:title=""/>
                </v:shape>
                <w:control r:id="rId82"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2pt;height:20.1pt" o:ole="">
                  <v:imagedata r:id="rId26" o:title=""/>
                </v:shape>
                <w:control r:id="rId83"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08FBA5B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1.85pt;height:20.1pt" o:ole="">
                  <v:imagedata r:id="rId73" o:title=""/>
                </v:shape>
                <w:control r:id="rId84"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2pt;height:20.1pt" o:ole="">
                  <v:imagedata r:id="rId26" o:title=""/>
                </v:shape>
                <w:control r:id="rId85"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3372E12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1.85pt;height:20.1pt" o:ole="">
                  <v:imagedata r:id="rId28" o:title=""/>
                </v:shape>
                <w:control r:id="rId86"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2pt;height:20.1pt" o:ole="">
                  <v:imagedata r:id="rId26" o:title=""/>
                </v:shape>
                <w:control r:id="rId87"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3DA876F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1.85pt;height:20.1pt" o:ole="">
                  <v:imagedata r:id="rId39" o:title=""/>
                </v:shape>
                <w:control r:id="rId88"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2pt;height:20.1pt" o:ole="">
                  <v:imagedata r:id="rId26" o:title=""/>
                </v:shape>
                <w:control r:id="rId89"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200BAA2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1.85pt;height:20.1pt" o:ole="">
                  <v:imagedata r:id="rId39" o:title=""/>
                </v:shape>
                <w:control r:id="rId90"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2pt;height:20.1pt" o:ole="">
                  <v:imagedata r:id="rId26" o:title=""/>
                </v:shape>
                <w:control r:id="rId91"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233765C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1.85pt;height:20.1pt" o:ole="">
                  <v:imagedata r:id="rId73" o:title=""/>
                </v:shape>
                <w:control r:id="rId92"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2pt;height:20.1pt" o:ole="">
                  <v:imagedata r:id="rId26" o:title=""/>
                </v:shape>
                <w:control r:id="rId93"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69204DD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1.85pt;height:20.1pt" o:ole="">
                  <v:imagedata r:id="rId70" o:title=""/>
                </v:shape>
                <w:control r:id="rId94"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2pt;height:20.1pt" o:ole="">
                  <v:imagedata r:id="rId95" o:title=""/>
                </v:shape>
                <w:control r:id="rId96"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32F97E0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1.85pt;height:20.1pt" o:ole="">
                  <v:imagedata r:id="rId39" o:title=""/>
                </v:shape>
                <w:control r:id="rId97"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2pt;height:20.1pt" o:ole="">
                  <v:imagedata r:id="rId26" o:title=""/>
                </v:shape>
                <w:control r:id="rId98"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3FAE6D5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1.85pt;height:20.1pt" o:ole="">
                  <v:imagedata r:id="rId24" o:title=""/>
                </v:shape>
                <w:control r:id="rId99"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2pt;height:20.1pt" o:ole="">
                  <v:imagedata r:id="rId62" o:title=""/>
                </v:shape>
                <w:control r:id="rId100"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04FF2A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1.85pt;height:20.1pt" o:ole="">
                  <v:imagedata r:id="rId28" o:title=""/>
                </v:shape>
                <w:control r:id="rId101"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2pt;height:20.1pt" o:ole="">
                  <v:imagedata r:id="rId26" o:title=""/>
                </v:shape>
                <w:control r:id="rId102"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7728C57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1.85pt;height:20.1pt" o:ole="">
                  <v:imagedata r:id="rId28" o:title=""/>
                </v:shape>
                <w:control r:id="rId103"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2pt;height:20.1pt" o:ole="">
                  <v:imagedata r:id="rId26" o:title=""/>
                </v:shape>
                <w:control r:id="rId104"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6AC3B89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1.85pt;height:20.1pt" o:ole="">
                  <v:imagedata r:id="rId31" o:title=""/>
                </v:shape>
                <w:control r:id="rId105"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2pt;height:20.1pt" o:ole="">
                  <v:imagedata r:id="rId106" o:title=""/>
                </v:shape>
                <w:control r:id="rId107"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1894FE3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1.85pt;height:20.1pt" o:ole="">
                  <v:imagedata r:id="rId70" o:title=""/>
                </v:shape>
                <w:control r:id="rId108"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2pt;height:20.1pt" o:ole="">
                  <v:imagedata r:id="rId109" o:title=""/>
                </v:shape>
                <w:control r:id="rId110"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6EDCEA9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1.85pt;height:20.1pt" o:ole="">
                  <v:imagedata r:id="rId28" o:title=""/>
                </v:shape>
                <w:control r:id="rId111"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2pt;height:20.1pt" o:ole="">
                  <v:imagedata r:id="rId26" o:title=""/>
                </v:shape>
                <w:control r:id="rId112"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503FC44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1.85pt;height:20.1pt" o:ole="">
                  <v:imagedata r:id="rId39" o:title=""/>
                </v:shape>
                <w:control r:id="rId113"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2pt;height:20.1pt" o:ole="">
                  <v:imagedata r:id="rId26" o:title=""/>
                </v:shape>
                <w:control r:id="rId114"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6961415A"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1.85pt;height:20.1pt" o:ole="">
                  <v:imagedata r:id="rId73" o:title=""/>
                </v:shape>
                <w:control r:id="rId115"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2pt;height:20.1pt" o:ole="">
                  <v:imagedata r:id="rId26" o:title=""/>
                </v:shape>
                <w:control r:id="rId116"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75" w:name="_Hlk135751552"/>
    </w:p>
    <w:bookmarkEnd w:id="75"/>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76"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76"/>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77"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77"/>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78" w:name="_Hlk157512764"/>
      <w:r w:rsidRPr="00420C9D">
        <w:rPr>
          <w:rFonts w:ascii="Arial" w:hAnsi="Arial" w:cs="Arial"/>
          <w:b/>
          <w:sz w:val="20"/>
          <w:szCs w:val="20"/>
        </w:rPr>
        <w:t>Minimálna požadovaná úroveň štandardov:</w:t>
      </w:r>
    </w:p>
    <w:bookmarkEnd w:id="78"/>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79" w:name="_Hlk164677246"/>
      <w:r w:rsidRPr="00235D8B">
        <w:rPr>
          <w:rFonts w:ascii="Arial" w:hAnsi="Arial" w:cs="Arial"/>
          <w:sz w:val="20"/>
          <w:szCs w:val="20"/>
        </w:rPr>
        <w:t>na stavbe diaľnice alebo na stavbe rýchlostnej cesty alebo na stavbe cesty I. triedy alebo na stavbe cesty</w:t>
      </w:r>
      <w:bookmarkEnd w:id="79"/>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15425C7D"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r w:rsidR="00A95D33">
        <w:rPr>
          <w:rFonts w:ascii="Arial" w:hAnsi="Arial" w:cs="Arial"/>
          <w:sz w:val="20"/>
          <w:szCs w:val="20"/>
        </w:rPr>
        <w:t>5</w:t>
      </w:r>
      <w:r w:rsidRPr="005063B4">
        <w:rPr>
          <w:rFonts w:ascii="Arial" w:hAnsi="Arial" w:cs="Arial"/>
          <w:sz w:val="20"/>
          <w:szCs w:val="20"/>
        </w:rPr>
        <w:t xml:space="preserve">0% objemu </w:t>
      </w:r>
      <w:bookmarkStart w:id="80" w:name="_Hlk176418416"/>
      <w:r w:rsidRPr="005063B4">
        <w:rPr>
          <w:rFonts w:ascii="Arial" w:hAnsi="Arial" w:cs="Arial"/>
          <w:sz w:val="20"/>
          <w:szCs w:val="20"/>
        </w:rPr>
        <w:t>prác stavebnej časti tunela</w:t>
      </w:r>
      <w:r w:rsidR="0089690D">
        <w:rPr>
          <w:rFonts w:ascii="Arial" w:hAnsi="Arial" w:cs="Arial"/>
          <w:sz w:val="20"/>
          <w:szCs w:val="20"/>
        </w:rPr>
        <w:t>, ktorými sa rozumie realizácia prác primárneho a sekundárneho ostenia, portálov tunela a raziacich prác v tunel</w:t>
      </w:r>
      <w:r w:rsidR="00971672">
        <w:rPr>
          <w:rFonts w:ascii="Arial" w:hAnsi="Arial" w:cs="Arial"/>
          <w:sz w:val="20"/>
          <w:szCs w:val="20"/>
        </w:rPr>
        <w:t>i</w:t>
      </w:r>
      <w:r w:rsidR="0054576F">
        <w:rPr>
          <w:rFonts w:ascii="Arial" w:hAnsi="Arial" w:cs="Arial"/>
          <w:sz w:val="20"/>
          <w:szCs w:val="20"/>
        </w:rPr>
        <w:t xml:space="preserve"> </w:t>
      </w:r>
      <w:bookmarkEnd w:id="80"/>
      <w:r w:rsidR="0054576F">
        <w:rPr>
          <w:rFonts w:ascii="Arial" w:hAnsi="Arial" w:cs="Arial"/>
          <w:sz w:val="20"/>
          <w:szCs w:val="20"/>
        </w:rPr>
        <w:t>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060A292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81"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r w:rsidR="006250E9">
        <w:rPr>
          <w:rFonts w:ascii="Arial" w:eastAsia="Times New Roman" w:hAnsi="Arial" w:cs="Arial"/>
          <w:sz w:val="20"/>
          <w:szCs w:val="20"/>
          <w:u w:val="single"/>
        </w:rPr>
        <w:t xml:space="preserve"> rozsah plnenia</w:t>
      </w:r>
      <w:r w:rsidR="006250E9" w:rsidRPr="00421570">
        <w:rPr>
          <w:rFonts w:ascii="Arial" w:eastAsia="Times New Roman" w:hAnsi="Arial" w:cs="Arial"/>
          <w:sz w:val="20"/>
          <w:szCs w:val="20"/>
        </w:rPr>
        <w:t xml:space="preserve"> s ohľadom na </w:t>
      </w:r>
      <w:r w:rsidR="006250E9">
        <w:rPr>
          <w:rFonts w:ascii="Arial" w:eastAsia="Times New Roman" w:hAnsi="Arial" w:cs="Arial"/>
          <w:sz w:val="20"/>
          <w:szCs w:val="20"/>
          <w:u w:val="single"/>
        </w:rPr>
        <w:t>splnenie podmienok účasti hore uvedených bodov 1.1, 1.2, 1.3, a 1.4</w:t>
      </w:r>
      <w:r w:rsidRPr="00420C9D">
        <w:rPr>
          <w:rFonts w:ascii="Arial" w:eastAsia="Times New Roman" w:hAnsi="Arial" w:cs="Arial"/>
          <w:sz w:val="20"/>
          <w:szCs w:val="20"/>
        </w:rPr>
        <w:t xml:space="preserve">, ktoré </w:t>
      </w:r>
      <w:r w:rsidR="006250E9">
        <w:rPr>
          <w:rFonts w:ascii="Arial" w:eastAsia="Times New Roman" w:hAnsi="Arial" w:cs="Arial"/>
          <w:sz w:val="20"/>
          <w:szCs w:val="20"/>
        </w:rPr>
        <w:t xml:space="preserve">v rámci tohto združenia alebo skupiny dodávateľov skutočne a preukázateľne </w:t>
      </w:r>
      <w:r w:rsidRPr="00420C9D">
        <w:rPr>
          <w:rFonts w:ascii="Arial" w:eastAsia="Times New Roman" w:hAnsi="Arial" w:cs="Arial"/>
          <w:sz w:val="20"/>
          <w:szCs w:val="20"/>
        </w:rPr>
        <w:t>realizoval.</w:t>
      </w:r>
    </w:p>
    <w:bookmarkEnd w:id="81"/>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82"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82"/>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83"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84" w:name="_Hlk165977051"/>
      <w:r w:rsidRPr="00011F66">
        <w:rPr>
          <w:rFonts w:ascii="Arial" w:hAnsi="Arial" w:cs="Arial"/>
          <w:sz w:val="20"/>
          <w:szCs w:val="20"/>
        </w:rPr>
        <w:t>Zodpovedný odborník pre banské a prevádzkové vetranie tunela</w:t>
      </w:r>
      <w:bookmarkEnd w:id="84"/>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85"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85"/>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83"/>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86"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36716C8E"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385E50C3" w14:textId="77777777" w:rsidR="005B08BB" w:rsidRDefault="005B08BB" w:rsidP="00DE4C0D">
      <w:pPr>
        <w:spacing w:after="0" w:line="240" w:lineRule="auto"/>
        <w:ind w:left="993" w:hanging="284"/>
        <w:contextualSpacing/>
        <w:jc w:val="both"/>
        <w:rPr>
          <w:rFonts w:ascii="Arial" w:hAnsi="Arial" w:cs="Arial"/>
          <w:sz w:val="20"/>
          <w:szCs w:val="20"/>
        </w:rPr>
      </w:pP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86"/>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71C7520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a/alebo </w:t>
      </w:r>
      <w:r w:rsidR="00426C4B">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87"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87"/>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88"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88"/>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06A20DCB"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w:t>
      </w:r>
      <w:r w:rsidR="00C4493B">
        <w:rPr>
          <w:rFonts w:ascii="Arial" w:hAnsi="Arial" w:cs="Arial"/>
          <w:sz w:val="20"/>
          <w:szCs w:val="20"/>
        </w:rPr>
        <w:t>/</w:t>
      </w:r>
      <w:r w:rsidR="00CD233F">
        <w:rPr>
          <w:rFonts w:ascii="Arial" w:hAnsi="Arial" w:cs="Arial"/>
          <w:sz w:val="20"/>
          <w:szCs w:val="20"/>
        </w:rPr>
        <w:t xml:space="preserve">alebo </w:t>
      </w:r>
      <w:r>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89"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89"/>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154D2621"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4BBC78EF" w14:textId="77777777" w:rsidR="005B08BB" w:rsidRDefault="005B08BB" w:rsidP="00DE4C0D">
      <w:pPr>
        <w:tabs>
          <w:tab w:val="left" w:pos="709"/>
        </w:tabs>
        <w:spacing w:after="0" w:line="240" w:lineRule="auto"/>
        <w:ind w:left="993" w:hanging="426"/>
        <w:contextualSpacing/>
        <w:jc w:val="both"/>
        <w:rPr>
          <w:rFonts w:ascii="Arial" w:eastAsia="Times New Roman" w:hAnsi="Arial" w:cs="Arial"/>
          <w:sz w:val="20"/>
          <w:szCs w:val="20"/>
        </w:rPr>
      </w:pPr>
    </w:p>
    <w:p w14:paraId="7B614BD4" w14:textId="5EA6F3E2"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90"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p>
    <w:bookmarkEnd w:id="90"/>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91"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91"/>
    <w:p w14:paraId="6037D527" w14:textId="21AD01A1"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92"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92"/>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5AB6322D"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93" w:name="_Hlk166833834"/>
      <w:r w:rsidRPr="00420C9D">
        <w:rPr>
          <w:rFonts w:ascii="Arial" w:hAnsi="Arial" w:cs="Arial"/>
          <w:b/>
          <w:sz w:val="20"/>
          <w:szCs w:val="20"/>
        </w:rPr>
        <w:t xml:space="preserve"> </w:t>
      </w:r>
      <w:bookmarkStart w:id="94" w:name="_Hlk167183422"/>
      <w:r w:rsidRPr="00420C9D">
        <w:rPr>
          <w:rFonts w:ascii="Arial" w:hAnsi="Arial" w:cs="Arial"/>
          <w:sz w:val="20"/>
          <w:szCs w:val="20"/>
        </w:rPr>
        <w:t>preukáže odbornú prax za rozhodné obdobie za nasledovných podmienok:</w:t>
      </w:r>
    </w:p>
    <w:bookmarkEnd w:id="93"/>
    <w:bookmarkEnd w:id="94"/>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w:t>
      </w:r>
      <w:r w:rsidRPr="00420C9D">
        <w:rPr>
          <w:rFonts w:ascii="Arial" w:hAnsi="Arial" w:cs="Arial"/>
          <w:sz w:val="20"/>
          <w:szCs w:val="20"/>
        </w:rPr>
        <w:lastRenderedPageBreak/>
        <w:t xml:space="preserve">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95"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95"/>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96"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96"/>
      <w:r w:rsidRPr="00420C9D">
        <w:rPr>
          <w:rFonts w:ascii="Arial" w:hAnsi="Arial" w:cs="Arial"/>
          <w:sz w:val="20"/>
          <w:szCs w:val="20"/>
        </w:rPr>
        <w:t>;</w:t>
      </w:r>
    </w:p>
    <w:p w14:paraId="0A150796" w14:textId="11F7C9FD"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97" w:name="_Hlk176510604"/>
      <w:bookmarkStart w:id="98" w:name="_Hlk173842333"/>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97"/>
      <w:r w:rsidRPr="00420C9D">
        <w:rPr>
          <w:rFonts w:ascii="Arial" w:hAnsi="Arial" w:cs="Arial"/>
          <w:sz w:val="20"/>
          <w:szCs w:val="20"/>
        </w:rPr>
        <w:t>;</w:t>
      </w:r>
    </w:p>
    <w:bookmarkEnd w:id="98"/>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99"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99"/>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18784477"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r w:rsidR="00101B69">
        <w:rPr>
          <w:rFonts w:ascii="Arial" w:hAnsi="Arial" w:cs="Arial"/>
          <w:sz w:val="20"/>
          <w:szCs w:val="20"/>
        </w:rPr>
        <w:t xml:space="preserve"> </w:t>
      </w:r>
      <w:r w:rsidR="00101B69" w:rsidRPr="00101B69">
        <w:rPr>
          <w:rFonts w:ascii="Arial" w:hAnsi="Arial" w:cs="Arial"/>
          <w:sz w:val="20"/>
          <w:szCs w:val="20"/>
        </w:rPr>
        <w:t xml:space="preserve">resp. ekvivalentný doklad platný v čase predloženia ponuky ako </w:t>
      </w:r>
      <w:proofErr w:type="spellStart"/>
      <w:r w:rsidR="00101B69" w:rsidRPr="00101B69">
        <w:rPr>
          <w:rFonts w:ascii="Arial" w:hAnsi="Arial" w:cs="Arial"/>
          <w:sz w:val="20"/>
          <w:szCs w:val="20"/>
        </w:rPr>
        <w:t>sken</w:t>
      </w:r>
      <w:proofErr w:type="spellEnd"/>
      <w:r w:rsidR="00101B69" w:rsidRPr="00101B69">
        <w:rPr>
          <w:rFonts w:ascii="Arial" w:hAnsi="Arial" w:cs="Arial"/>
          <w:sz w:val="20"/>
          <w:szCs w:val="20"/>
        </w:rPr>
        <w:t xml:space="preserve"> originálu alebo úradne osvedčenej fotokópie</w:t>
      </w:r>
      <w:r w:rsidR="00E86366" w:rsidRPr="00E86366">
        <w:rPr>
          <w:rFonts w:ascii="Arial" w:hAnsi="Arial" w:cs="Arial"/>
          <w:sz w:val="20"/>
          <w:szCs w:val="20"/>
        </w:rPr>
        <w:t>;</w:t>
      </w:r>
    </w:p>
    <w:p w14:paraId="58E74253" w14:textId="77777777" w:rsidR="005B08BB" w:rsidRDefault="005B08BB" w:rsidP="00C95FEC">
      <w:pPr>
        <w:tabs>
          <w:tab w:val="left" w:pos="993"/>
        </w:tabs>
        <w:spacing w:after="0" w:line="240" w:lineRule="auto"/>
        <w:ind w:left="993" w:hanging="284"/>
        <w:contextualSpacing/>
        <w:jc w:val="both"/>
        <w:rPr>
          <w:rFonts w:ascii="Arial" w:hAnsi="Arial" w:cs="Arial"/>
          <w:sz w:val="20"/>
          <w:szCs w:val="20"/>
        </w:rPr>
      </w:pPr>
    </w:p>
    <w:p w14:paraId="5C0F1C04" w14:textId="6E00DF6D" w:rsidR="006B01C5" w:rsidRDefault="006B01C5" w:rsidP="00C95FEC">
      <w:pPr>
        <w:tabs>
          <w:tab w:val="left" w:pos="993"/>
        </w:tabs>
        <w:spacing w:after="0" w:line="240" w:lineRule="auto"/>
        <w:ind w:left="993" w:hanging="284"/>
        <w:contextualSpacing/>
        <w:jc w:val="both"/>
        <w:rPr>
          <w:rFonts w:ascii="Arial" w:hAnsi="Arial" w:cs="Arial"/>
          <w:sz w:val="20"/>
          <w:szCs w:val="20"/>
        </w:rPr>
      </w:pP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100"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100"/>
      <w:r>
        <w:rPr>
          <w:rFonts w:ascii="Arial" w:hAnsi="Arial" w:cs="Arial"/>
          <w:sz w:val="20"/>
          <w:szCs w:val="20"/>
        </w:rPr>
        <w:t xml:space="preserve">: </w:t>
      </w:r>
      <w:bookmarkStart w:id="101"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101"/>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77777777"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Projektom sa rozumie referencia na stavebné 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102" w:name="_Hlk129093998"/>
      <w:r w:rsidRPr="00CD2EAD">
        <w:rPr>
          <w:rFonts w:ascii="Arial" w:eastAsia="Times New Roman" w:hAnsi="Arial" w:cs="Arial"/>
          <w:b/>
          <w:caps/>
          <w:sz w:val="24"/>
          <w:szCs w:val="24"/>
        </w:rPr>
        <w:t xml:space="preserve">Príloha B8 </w:t>
      </w:r>
      <w:bookmarkEnd w:id="102"/>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3267B1F2" w:rsidR="0007088A" w:rsidRDefault="0007088A" w:rsidP="0095273D">
      <w:pPr>
        <w:pStyle w:val="Odsekzoznamu"/>
        <w:spacing w:after="0" w:line="240" w:lineRule="auto"/>
        <w:ind w:left="284"/>
        <w:jc w:val="both"/>
        <w:rPr>
          <w:rFonts w:ascii="Arial" w:hAnsi="Arial" w:cs="Arial"/>
          <w:b/>
          <w:sz w:val="20"/>
          <w:szCs w:val="20"/>
        </w:rPr>
      </w:pPr>
    </w:p>
    <w:p w14:paraId="4F2251CD" w14:textId="72A90AD9" w:rsidR="006B01C5" w:rsidRDefault="006B01C5" w:rsidP="0095273D">
      <w:pPr>
        <w:pStyle w:val="Odsekzoznamu"/>
        <w:spacing w:after="0" w:line="240" w:lineRule="auto"/>
        <w:ind w:left="284"/>
        <w:jc w:val="both"/>
        <w:rPr>
          <w:rFonts w:ascii="Arial" w:hAnsi="Arial" w:cs="Arial"/>
          <w:b/>
          <w:sz w:val="20"/>
          <w:szCs w:val="20"/>
        </w:rPr>
      </w:pPr>
    </w:p>
    <w:p w14:paraId="5A121DD1" w14:textId="040EC5DA" w:rsidR="006B01C5" w:rsidRDefault="006B01C5" w:rsidP="0095273D">
      <w:pPr>
        <w:pStyle w:val="Odsekzoznamu"/>
        <w:spacing w:after="0" w:line="240" w:lineRule="auto"/>
        <w:ind w:left="284"/>
        <w:jc w:val="both"/>
        <w:rPr>
          <w:rFonts w:ascii="Arial" w:hAnsi="Arial" w:cs="Arial"/>
          <w:b/>
          <w:sz w:val="20"/>
          <w:szCs w:val="20"/>
        </w:rPr>
      </w:pPr>
    </w:p>
    <w:p w14:paraId="45C8F763" w14:textId="49C77DD6" w:rsidR="006B01C5" w:rsidRDefault="006B01C5" w:rsidP="0095273D">
      <w:pPr>
        <w:pStyle w:val="Odsekzoznamu"/>
        <w:spacing w:after="0" w:line="240" w:lineRule="auto"/>
        <w:ind w:left="284"/>
        <w:jc w:val="both"/>
        <w:rPr>
          <w:rFonts w:ascii="Arial" w:hAnsi="Arial" w:cs="Arial"/>
          <w:b/>
          <w:sz w:val="20"/>
          <w:szCs w:val="20"/>
        </w:rPr>
      </w:pPr>
    </w:p>
    <w:p w14:paraId="053351AA" w14:textId="1CD08ED9" w:rsidR="006B01C5" w:rsidRDefault="006B01C5" w:rsidP="0095273D">
      <w:pPr>
        <w:pStyle w:val="Odsekzoznamu"/>
        <w:spacing w:after="0" w:line="240" w:lineRule="auto"/>
        <w:ind w:left="284"/>
        <w:jc w:val="both"/>
        <w:rPr>
          <w:rFonts w:ascii="Arial" w:hAnsi="Arial" w:cs="Arial"/>
          <w:b/>
          <w:sz w:val="20"/>
          <w:szCs w:val="20"/>
        </w:rPr>
      </w:pPr>
    </w:p>
    <w:p w14:paraId="0804D521" w14:textId="3C71129A" w:rsidR="006B01C5" w:rsidRDefault="006B01C5" w:rsidP="0095273D">
      <w:pPr>
        <w:pStyle w:val="Odsekzoznamu"/>
        <w:spacing w:after="0" w:line="240" w:lineRule="auto"/>
        <w:ind w:left="284"/>
        <w:jc w:val="both"/>
        <w:rPr>
          <w:rFonts w:ascii="Arial" w:hAnsi="Arial" w:cs="Arial"/>
          <w:b/>
          <w:sz w:val="20"/>
          <w:szCs w:val="20"/>
        </w:rPr>
      </w:pPr>
    </w:p>
    <w:p w14:paraId="58E37FF3" w14:textId="2AB07D99" w:rsidR="006B01C5" w:rsidRDefault="006B01C5" w:rsidP="0095273D">
      <w:pPr>
        <w:pStyle w:val="Odsekzoznamu"/>
        <w:spacing w:after="0" w:line="240" w:lineRule="auto"/>
        <w:ind w:left="284"/>
        <w:jc w:val="both"/>
        <w:rPr>
          <w:rFonts w:ascii="Arial" w:hAnsi="Arial" w:cs="Arial"/>
          <w:b/>
          <w:sz w:val="20"/>
          <w:szCs w:val="20"/>
        </w:rPr>
      </w:pPr>
    </w:p>
    <w:p w14:paraId="4FCF14C6" w14:textId="565CC0A0" w:rsidR="006B01C5" w:rsidRDefault="006B01C5" w:rsidP="0095273D">
      <w:pPr>
        <w:pStyle w:val="Odsekzoznamu"/>
        <w:spacing w:after="0" w:line="240" w:lineRule="auto"/>
        <w:ind w:left="284"/>
        <w:jc w:val="both"/>
        <w:rPr>
          <w:rFonts w:ascii="Arial" w:hAnsi="Arial" w:cs="Arial"/>
          <w:b/>
          <w:sz w:val="20"/>
          <w:szCs w:val="20"/>
        </w:rPr>
      </w:pPr>
    </w:p>
    <w:p w14:paraId="3F56AC04" w14:textId="7B11F2E3" w:rsidR="006B01C5" w:rsidRDefault="006B01C5" w:rsidP="0095273D">
      <w:pPr>
        <w:pStyle w:val="Odsekzoznamu"/>
        <w:spacing w:after="0" w:line="240" w:lineRule="auto"/>
        <w:ind w:left="284"/>
        <w:jc w:val="both"/>
        <w:rPr>
          <w:rFonts w:ascii="Arial" w:hAnsi="Arial" w:cs="Arial"/>
          <w:b/>
          <w:sz w:val="20"/>
          <w:szCs w:val="20"/>
        </w:rPr>
      </w:pPr>
    </w:p>
    <w:p w14:paraId="7A9FDBB5" w14:textId="61BCA8A9" w:rsidR="006B01C5" w:rsidRDefault="006B01C5" w:rsidP="0095273D">
      <w:pPr>
        <w:pStyle w:val="Odsekzoznamu"/>
        <w:spacing w:after="0" w:line="240" w:lineRule="auto"/>
        <w:ind w:left="284"/>
        <w:jc w:val="both"/>
        <w:rPr>
          <w:rFonts w:ascii="Arial" w:hAnsi="Arial" w:cs="Arial"/>
          <w:b/>
          <w:sz w:val="20"/>
          <w:szCs w:val="20"/>
        </w:rPr>
      </w:pPr>
    </w:p>
    <w:p w14:paraId="1D9F499E" w14:textId="02D7ED4C" w:rsidR="006B01C5" w:rsidRDefault="006B01C5" w:rsidP="0095273D">
      <w:pPr>
        <w:pStyle w:val="Odsekzoznamu"/>
        <w:spacing w:after="0" w:line="240" w:lineRule="auto"/>
        <w:ind w:left="284"/>
        <w:jc w:val="both"/>
        <w:rPr>
          <w:rFonts w:ascii="Arial" w:hAnsi="Arial" w:cs="Arial"/>
          <w:b/>
          <w:sz w:val="20"/>
          <w:szCs w:val="20"/>
        </w:rPr>
      </w:pPr>
    </w:p>
    <w:p w14:paraId="30B7273F" w14:textId="7D695CEC" w:rsidR="006B01C5" w:rsidRDefault="006B01C5" w:rsidP="0095273D">
      <w:pPr>
        <w:pStyle w:val="Odsekzoznamu"/>
        <w:spacing w:after="0" w:line="240" w:lineRule="auto"/>
        <w:ind w:left="284"/>
        <w:jc w:val="both"/>
        <w:rPr>
          <w:rFonts w:ascii="Arial" w:hAnsi="Arial" w:cs="Arial"/>
          <w:b/>
          <w:sz w:val="20"/>
          <w:szCs w:val="20"/>
        </w:rPr>
      </w:pPr>
    </w:p>
    <w:p w14:paraId="4E1ED40D" w14:textId="0FB9DC8E" w:rsidR="006B01C5" w:rsidRDefault="006B01C5" w:rsidP="0095273D">
      <w:pPr>
        <w:pStyle w:val="Odsekzoznamu"/>
        <w:spacing w:after="0" w:line="240" w:lineRule="auto"/>
        <w:ind w:left="284"/>
        <w:jc w:val="both"/>
        <w:rPr>
          <w:rFonts w:ascii="Arial" w:hAnsi="Arial" w:cs="Arial"/>
          <w:b/>
          <w:sz w:val="20"/>
          <w:szCs w:val="20"/>
        </w:rPr>
      </w:pPr>
    </w:p>
    <w:p w14:paraId="684EE14A" w14:textId="3525CC72" w:rsidR="006B01C5" w:rsidRDefault="006B01C5" w:rsidP="0095273D">
      <w:pPr>
        <w:pStyle w:val="Odsekzoznamu"/>
        <w:spacing w:after="0" w:line="240" w:lineRule="auto"/>
        <w:ind w:left="284"/>
        <w:jc w:val="both"/>
        <w:rPr>
          <w:rFonts w:ascii="Arial" w:hAnsi="Arial" w:cs="Arial"/>
          <w:b/>
          <w:sz w:val="20"/>
          <w:szCs w:val="20"/>
        </w:rPr>
      </w:pPr>
    </w:p>
    <w:p w14:paraId="0620EEDC" w14:textId="38781F4D" w:rsidR="006B01C5" w:rsidRDefault="006B01C5" w:rsidP="0095273D">
      <w:pPr>
        <w:pStyle w:val="Odsekzoznamu"/>
        <w:spacing w:after="0" w:line="240" w:lineRule="auto"/>
        <w:ind w:left="284"/>
        <w:jc w:val="both"/>
        <w:rPr>
          <w:rFonts w:ascii="Arial" w:hAnsi="Arial" w:cs="Arial"/>
          <w:b/>
          <w:sz w:val="20"/>
          <w:szCs w:val="20"/>
        </w:rPr>
      </w:pPr>
    </w:p>
    <w:p w14:paraId="73559B58" w14:textId="36357F06" w:rsidR="006B01C5" w:rsidRDefault="006B01C5" w:rsidP="0095273D">
      <w:pPr>
        <w:pStyle w:val="Odsekzoznamu"/>
        <w:spacing w:after="0" w:line="240" w:lineRule="auto"/>
        <w:ind w:left="284"/>
        <w:jc w:val="both"/>
        <w:rPr>
          <w:rFonts w:ascii="Arial" w:hAnsi="Arial" w:cs="Arial"/>
          <w:b/>
          <w:sz w:val="20"/>
          <w:szCs w:val="20"/>
        </w:rPr>
      </w:pPr>
    </w:p>
    <w:p w14:paraId="3D56CCFE" w14:textId="4602EE83" w:rsidR="006B01C5" w:rsidRDefault="006B01C5" w:rsidP="0095273D">
      <w:pPr>
        <w:pStyle w:val="Odsekzoznamu"/>
        <w:spacing w:after="0" w:line="240" w:lineRule="auto"/>
        <w:ind w:left="284"/>
        <w:jc w:val="both"/>
        <w:rPr>
          <w:rFonts w:ascii="Arial" w:hAnsi="Arial" w:cs="Arial"/>
          <w:b/>
          <w:sz w:val="20"/>
          <w:szCs w:val="20"/>
        </w:rPr>
      </w:pPr>
    </w:p>
    <w:p w14:paraId="7984E0F1" w14:textId="79B67715" w:rsidR="006B01C5" w:rsidRDefault="006B01C5" w:rsidP="0095273D">
      <w:pPr>
        <w:pStyle w:val="Odsekzoznamu"/>
        <w:spacing w:after="0" w:line="240" w:lineRule="auto"/>
        <w:ind w:left="284"/>
        <w:jc w:val="both"/>
        <w:rPr>
          <w:rFonts w:ascii="Arial" w:hAnsi="Arial" w:cs="Arial"/>
          <w:b/>
          <w:sz w:val="20"/>
          <w:szCs w:val="20"/>
        </w:rPr>
      </w:pPr>
    </w:p>
    <w:p w14:paraId="68035271" w14:textId="627EB5F4" w:rsidR="006B01C5" w:rsidRDefault="006B01C5" w:rsidP="0095273D">
      <w:pPr>
        <w:pStyle w:val="Odsekzoznamu"/>
        <w:spacing w:after="0" w:line="240" w:lineRule="auto"/>
        <w:ind w:left="284"/>
        <w:jc w:val="both"/>
        <w:rPr>
          <w:rFonts w:ascii="Arial" w:hAnsi="Arial" w:cs="Arial"/>
          <w:b/>
          <w:sz w:val="20"/>
          <w:szCs w:val="20"/>
        </w:rPr>
      </w:pPr>
    </w:p>
    <w:p w14:paraId="321749FA" w14:textId="77777777" w:rsidR="006B01C5" w:rsidRDefault="006B01C5"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12AA9720"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r w:rsidR="006250E9">
              <w:rPr>
                <w:rFonts w:ascii="Arial" w:eastAsia="Arial" w:hAnsi="Arial" w:cs="Arial"/>
                <w:sz w:val="20"/>
                <w:szCs w:val="20"/>
              </w:rPr>
              <w:t>5</w:t>
            </w:r>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w:t>
            </w:r>
            <w:r w:rsidRPr="002A2CAF">
              <w:rPr>
                <w:rFonts w:ascii="Arial" w:eastAsia="Arial" w:hAnsi="Arial" w:cs="Arial"/>
                <w:sz w:val="20"/>
                <w:szCs w:val="20"/>
              </w:rPr>
              <w:lastRenderedPageBreak/>
              <w:t xml:space="preserve">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103" w:name="_Hlk173845289"/>
      <w:r w:rsidRPr="002A2CAF">
        <w:rPr>
          <w:rFonts w:ascii="Arial" w:eastAsia="Times New Roman" w:hAnsi="Arial" w:cs="Arial"/>
          <w:b/>
          <w:sz w:val="20"/>
          <w:szCs w:val="20"/>
        </w:rPr>
        <w:t>Kľúčové strojové vybavenie</w:t>
      </w:r>
      <w:bookmarkEnd w:id="103"/>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lastRenderedPageBreak/>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w:t>
      </w:r>
      <w:proofErr w:type="spellStart"/>
      <w:r w:rsidRPr="0082326C">
        <w:rPr>
          <w:rFonts w:ascii="Arial" w:eastAsia="Arial" w:hAnsi="Arial" w:cs="Arial"/>
          <w:b/>
          <w:color w:val="000000"/>
          <w:sz w:val="20"/>
          <w:szCs w:val="20"/>
        </w:rPr>
        <w:t>RSi</w:t>
      </w:r>
      <w:proofErr w:type="spellEnd"/>
      <w:r w:rsidRPr="0082326C">
        <w:rPr>
          <w:rFonts w:ascii="Arial" w:eastAsia="Arial" w:hAnsi="Arial" w:cs="Arial"/>
          <w:b/>
          <w:color w:val="000000"/>
          <w:sz w:val="20"/>
          <w:szCs w:val="20"/>
        </w:rPr>
        <w:t xml:space="preserve"> /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RSi</w:t>
      </w:r>
      <w:proofErr w:type="spellEnd"/>
      <w:r w:rsidRPr="0082326C">
        <w:rPr>
          <w:rFonts w:ascii="Arial" w:eastAsia="Arial" w:hAnsi="Arial" w:cs="Arial"/>
          <w:color w:val="000000"/>
          <w:sz w:val="20"/>
          <w:szCs w:val="20"/>
        </w:rPr>
        <w:t xml:space="preserve">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RSmax</w:t>
      </w:r>
      <w:proofErr w:type="spellEnd"/>
      <w:r w:rsidRPr="0082326C">
        <w:rPr>
          <w:rFonts w:ascii="Arial" w:eastAsia="Arial" w:hAnsi="Arial" w:cs="Arial"/>
          <w:color w:val="000000"/>
          <w:sz w:val="20"/>
          <w:szCs w:val="20"/>
        </w:rPr>
        <w:t xml:space="preserve"> – Maximálny počet bodov,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ml:space="preserve">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A4C2420" w14:textId="24F06EC1"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36D5B8E2" w14:textId="4022769D"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052D4DF0" w14:textId="77777777"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väčšia dĺžka 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3613AF0E" w:rsidR="009373D5" w:rsidRDefault="009373D5" w:rsidP="00DD160F">
      <w:pPr>
        <w:spacing w:after="0" w:line="240" w:lineRule="auto"/>
        <w:jc w:val="both"/>
        <w:rPr>
          <w:rFonts w:ascii="Arial" w:eastAsia="Times New Roman" w:hAnsi="Arial" w:cs="Arial"/>
          <w:sz w:val="20"/>
          <w:szCs w:val="20"/>
        </w:rPr>
      </w:pPr>
    </w:p>
    <w:p w14:paraId="2C2F6EC6" w14:textId="32B96EBB" w:rsidR="00433484" w:rsidRDefault="00433484" w:rsidP="00DD160F">
      <w:pPr>
        <w:spacing w:after="0" w:line="240" w:lineRule="auto"/>
        <w:jc w:val="both"/>
        <w:rPr>
          <w:rFonts w:ascii="Arial" w:eastAsia="Times New Roman" w:hAnsi="Arial" w:cs="Arial"/>
          <w:sz w:val="20"/>
          <w:szCs w:val="20"/>
        </w:rPr>
      </w:pPr>
    </w:p>
    <w:p w14:paraId="0ED9DCBF" w14:textId="56F63293" w:rsidR="00433484" w:rsidRDefault="00433484" w:rsidP="00DD160F">
      <w:pPr>
        <w:spacing w:after="0" w:line="240" w:lineRule="auto"/>
        <w:jc w:val="both"/>
        <w:rPr>
          <w:rFonts w:ascii="Arial" w:eastAsia="Times New Roman" w:hAnsi="Arial" w:cs="Arial"/>
          <w:sz w:val="20"/>
          <w:szCs w:val="20"/>
        </w:rPr>
      </w:pPr>
    </w:p>
    <w:p w14:paraId="3DFF0B2B" w14:textId="7C5C3B52" w:rsidR="00433484" w:rsidRDefault="00433484" w:rsidP="00DD160F">
      <w:pPr>
        <w:spacing w:after="0" w:line="240" w:lineRule="auto"/>
        <w:jc w:val="both"/>
        <w:rPr>
          <w:rFonts w:ascii="Arial" w:eastAsia="Times New Roman" w:hAnsi="Arial" w:cs="Arial"/>
          <w:sz w:val="20"/>
          <w:szCs w:val="20"/>
        </w:rPr>
      </w:pPr>
    </w:p>
    <w:p w14:paraId="795CBCA9" w14:textId="75BE939B" w:rsidR="00433484" w:rsidRDefault="00433484" w:rsidP="00DD160F">
      <w:pPr>
        <w:spacing w:after="0" w:line="240" w:lineRule="auto"/>
        <w:jc w:val="both"/>
        <w:rPr>
          <w:rFonts w:ascii="Arial" w:eastAsia="Times New Roman" w:hAnsi="Arial" w:cs="Arial"/>
          <w:sz w:val="20"/>
          <w:szCs w:val="20"/>
        </w:rPr>
      </w:pPr>
    </w:p>
    <w:p w14:paraId="2B319706" w14:textId="287B8272" w:rsidR="00433484" w:rsidRDefault="00433484" w:rsidP="00DD160F">
      <w:pPr>
        <w:spacing w:after="0" w:line="240" w:lineRule="auto"/>
        <w:jc w:val="both"/>
        <w:rPr>
          <w:rFonts w:ascii="Arial" w:eastAsia="Times New Roman" w:hAnsi="Arial" w:cs="Arial"/>
          <w:sz w:val="20"/>
          <w:szCs w:val="20"/>
        </w:rPr>
      </w:pPr>
    </w:p>
    <w:p w14:paraId="25480AE9" w14:textId="57D748A9" w:rsidR="00433484" w:rsidRDefault="00433484" w:rsidP="00DD160F">
      <w:pPr>
        <w:spacing w:after="0" w:line="240" w:lineRule="auto"/>
        <w:jc w:val="both"/>
        <w:rPr>
          <w:rFonts w:ascii="Arial" w:eastAsia="Times New Roman" w:hAnsi="Arial" w:cs="Arial"/>
          <w:sz w:val="20"/>
          <w:szCs w:val="20"/>
        </w:rPr>
      </w:pPr>
    </w:p>
    <w:p w14:paraId="790B6830" w14:textId="45A8EFC0" w:rsidR="00433484" w:rsidRDefault="00433484" w:rsidP="00DD160F">
      <w:pPr>
        <w:spacing w:after="0" w:line="240" w:lineRule="auto"/>
        <w:jc w:val="both"/>
        <w:rPr>
          <w:rFonts w:ascii="Arial" w:eastAsia="Times New Roman" w:hAnsi="Arial" w:cs="Arial"/>
          <w:sz w:val="20"/>
          <w:szCs w:val="20"/>
        </w:rPr>
      </w:pPr>
    </w:p>
    <w:p w14:paraId="7D026B64" w14:textId="60DEE8F1" w:rsidR="00433484" w:rsidRDefault="00433484" w:rsidP="00DD160F">
      <w:pPr>
        <w:spacing w:after="0" w:line="240" w:lineRule="auto"/>
        <w:jc w:val="both"/>
        <w:rPr>
          <w:rFonts w:ascii="Arial" w:eastAsia="Times New Roman" w:hAnsi="Arial" w:cs="Arial"/>
          <w:sz w:val="20"/>
          <w:szCs w:val="20"/>
        </w:rPr>
      </w:pPr>
    </w:p>
    <w:p w14:paraId="629B4B14" w14:textId="77777777" w:rsidR="00433484" w:rsidRPr="002A2CAF" w:rsidRDefault="00433484"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104"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104"/>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DE0DDC9" w14:textId="77777777" w:rsidR="005B08BB" w:rsidRDefault="005B08BB" w:rsidP="009373D5">
      <w:pPr>
        <w:tabs>
          <w:tab w:val="left" w:pos="0"/>
        </w:tabs>
        <w:spacing w:after="0" w:line="240" w:lineRule="auto"/>
        <w:jc w:val="center"/>
        <w:rPr>
          <w:rFonts w:ascii="Arial" w:eastAsia="Times New Roman" w:hAnsi="Arial" w:cs="Arial"/>
          <w:b/>
          <w:sz w:val="24"/>
          <w:szCs w:val="24"/>
        </w:rPr>
      </w:pPr>
      <w:bookmarkStart w:id="105" w:name="_Hlk173418243"/>
      <w:bookmarkStart w:id="106" w:name="_Hlk173418976"/>
    </w:p>
    <w:p w14:paraId="479F3840" w14:textId="32697696" w:rsidR="009373D5" w:rsidRPr="002A2CAF" w:rsidRDefault="009373D5" w:rsidP="009373D5">
      <w:pPr>
        <w:tabs>
          <w:tab w:val="left" w:pos="0"/>
        </w:tabs>
        <w:spacing w:after="0" w:line="240" w:lineRule="auto"/>
        <w:jc w:val="center"/>
        <w:rPr>
          <w:rFonts w:ascii="Arial" w:eastAsia="Times New Roman" w:hAnsi="Arial" w:cs="Arial"/>
          <w:b/>
          <w:sz w:val="24"/>
          <w:szCs w:val="24"/>
        </w:rPr>
      </w:pPr>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 ZNENÍ NARIADENIA RADY (EÚ) č. 2022/57</w:t>
      </w:r>
      <w:ins w:id="107" w:author="Autor">
        <w:r w:rsidR="003F28F7">
          <w:rPr>
            <w:rFonts w:ascii="Arial" w:eastAsia="Times New Roman" w:hAnsi="Arial" w:cs="Arial"/>
            <w:b/>
            <w:sz w:val="24"/>
            <w:szCs w:val="24"/>
          </w:rPr>
          <w:t>6</w:t>
        </w:r>
      </w:ins>
      <w:del w:id="108" w:author="Autor">
        <w:r w:rsidRPr="002A2CAF" w:rsidDel="003F28F7">
          <w:rPr>
            <w:rFonts w:ascii="Arial" w:eastAsia="Times New Roman" w:hAnsi="Arial" w:cs="Arial"/>
            <w:b/>
            <w:sz w:val="24"/>
            <w:szCs w:val="24"/>
          </w:rPr>
          <w:delText>8</w:delText>
        </w:r>
      </w:del>
      <w:r w:rsidRPr="002A2CAF">
        <w:rPr>
          <w:rFonts w:ascii="Arial" w:eastAsia="Times New Roman" w:hAnsi="Arial" w:cs="Arial"/>
          <w:b/>
          <w:sz w:val="24"/>
          <w:szCs w:val="24"/>
        </w:rPr>
        <w:t xml:space="preserve"> z 8. apríla 2022</w:t>
      </w:r>
    </w:p>
    <w:bookmarkEnd w:id="105"/>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106"/>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4C56F3D9"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ins w:id="109" w:author="Autor">
        <w:r w:rsidR="003F28F7">
          <w:rPr>
            <w:rFonts w:ascii="Arial" w:hAnsi="Arial" w:cs="Arial"/>
            <w:sz w:val="20"/>
            <w:szCs w:val="20"/>
          </w:rPr>
          <w:t>6</w:t>
        </w:r>
      </w:ins>
      <w:del w:id="110" w:author="Autor">
        <w:r w:rsidRPr="002A2CAF" w:rsidDel="003F28F7">
          <w:rPr>
            <w:rFonts w:ascii="Arial" w:hAnsi="Arial" w:cs="Arial"/>
            <w:sz w:val="20"/>
            <w:szCs w:val="20"/>
          </w:rPr>
          <w:delText>8</w:delText>
        </w:r>
      </w:del>
      <w:r w:rsidRPr="002A2CAF">
        <w:rPr>
          <w:rFonts w:ascii="Arial" w:hAnsi="Arial" w:cs="Arial"/>
          <w:sz w:val="20"/>
          <w:szCs w:val="20"/>
        </w:rPr>
        <w:t xml:space="preserve">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78EF836B" w14:textId="615E68EC" w:rsidR="003F28F7" w:rsidRPr="003F28F7" w:rsidRDefault="009373D5" w:rsidP="003F28F7">
      <w:pPr>
        <w:pStyle w:val="Odsekzoznamu"/>
        <w:spacing w:after="0" w:line="240" w:lineRule="auto"/>
        <w:ind w:left="567" w:hanging="283"/>
        <w:jc w:val="both"/>
        <w:rPr>
          <w:ins w:id="111" w:author="Auto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r>
      <w:ins w:id="112" w:author="Autor">
        <w:r w:rsidR="003F28F7" w:rsidRPr="003F28F7">
          <w:rPr>
            <w:rFonts w:ascii="Arial" w:hAnsi="Arial" w:cs="Arial"/>
            <w:sz w:val="20"/>
            <w:szCs w:val="20"/>
          </w:rPr>
          <w:t xml:space="preserve">subdodávatelia, dodávatelia alebo subjekty, na ktorých kapacity sa dodávateľ, ktorého zastupujem,  spoliehajú subjekty uvedené v písmenách a) až c) nemajú účasť vyššiu ako 10 % hodnoty zákazky. </w:t>
        </w:r>
      </w:ins>
    </w:p>
    <w:p w14:paraId="2447F978" w14:textId="51F7D63D" w:rsidR="009373D5" w:rsidRPr="002A2CAF" w:rsidRDefault="003F28F7" w:rsidP="009373D5">
      <w:pPr>
        <w:pStyle w:val="Odsekzoznamu"/>
        <w:spacing w:after="0" w:line="240" w:lineRule="auto"/>
        <w:ind w:left="567" w:hanging="283"/>
        <w:jc w:val="both"/>
        <w:rPr>
          <w:rFonts w:ascii="Arial" w:hAnsi="Arial" w:cs="Arial"/>
          <w:sz w:val="20"/>
          <w:szCs w:val="20"/>
        </w:rPr>
      </w:pPr>
      <w:r>
        <w:rPr>
          <w:rFonts w:ascii="Arial" w:hAnsi="Arial" w:cs="Arial"/>
          <w:sz w:val="20"/>
          <w:szCs w:val="20"/>
        </w:rPr>
        <w:tab/>
      </w:r>
      <w:del w:id="113" w:author="Autor">
        <w:r w:rsidR="009373D5" w:rsidRPr="002A2CAF" w:rsidDel="003F28F7">
          <w:rPr>
            <w:rFonts w:ascii="Arial" w:hAnsi="Arial" w:cs="Arial"/>
            <w:sz w:val="20"/>
            <w:szCs w:val="20"/>
          </w:rPr>
          <w:delText>subjekty uvedené v písmenách a) až c) nemajú účasť vyššiu ako 10 % hodnoty zákazky v subdodávateľovi, dodávateľovi alebo v subjekte, na ktorého kapacity sa dodávateľ, ktorého zastupujem spolieha.</w:delText>
        </w:r>
      </w:del>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17"/>
      <w:footerReference w:type="default" r:id="rId118"/>
      <w:headerReference w:type="first" r:id="rId119"/>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971672" w:rsidRDefault="00971672" w:rsidP="00B538C0">
      <w:r>
        <w:separator/>
      </w:r>
    </w:p>
  </w:endnote>
  <w:endnote w:type="continuationSeparator" w:id="0">
    <w:p w14:paraId="30792C08" w14:textId="77777777" w:rsidR="00971672" w:rsidRDefault="0097167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3A6847AE" w:rsidR="00971672" w:rsidRPr="00D05744" w:rsidRDefault="00971672"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70</w:t>
    </w:r>
    <w:r w:rsidRPr="00D05744">
      <w:rPr>
        <w:rStyle w:val="slostrany"/>
        <w:rFonts w:ascii="Arial" w:hAnsi="Arial" w:cs="Arial"/>
        <w:sz w:val="18"/>
        <w:szCs w:val="18"/>
      </w:rPr>
      <w:fldChar w:fldCharType="end"/>
    </w:r>
  </w:p>
  <w:p w14:paraId="51D848CD" w14:textId="3F4D83CF" w:rsidR="00971672" w:rsidRPr="00D05744" w:rsidRDefault="00971672"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971672" w:rsidRDefault="00971672" w:rsidP="00B538C0">
      <w:r>
        <w:separator/>
      </w:r>
    </w:p>
  </w:footnote>
  <w:footnote w:type="continuationSeparator" w:id="0">
    <w:p w14:paraId="09695599" w14:textId="77777777" w:rsidR="00971672" w:rsidRDefault="00971672" w:rsidP="00B538C0">
      <w:r>
        <w:continuationSeparator/>
      </w:r>
    </w:p>
  </w:footnote>
  <w:footnote w:id="1">
    <w:p w14:paraId="4149F8E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71672" w:rsidRPr="002E07C8" w:rsidRDefault="00971672"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71672" w:rsidRPr="002E07C8" w:rsidRDefault="00971672"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971672" w:rsidRPr="009657AF" w:rsidRDefault="00971672"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971672" w:rsidRPr="002E07C8" w:rsidRDefault="00971672"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971672" w:rsidRDefault="00971672" w:rsidP="00BD3D04">
      <w:pPr>
        <w:pStyle w:val="Textpoznmkypodiarou"/>
      </w:pPr>
    </w:p>
  </w:footnote>
  <w:footnote w:id="7">
    <w:p w14:paraId="5471E46C" w14:textId="77777777" w:rsidR="00971672" w:rsidRPr="002E07C8" w:rsidRDefault="00971672"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971672" w:rsidRPr="006C6EB1" w:rsidRDefault="00971672"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971672" w:rsidRPr="006C6EB1" w:rsidRDefault="00971672"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971672" w:rsidRPr="006C6EB1" w:rsidRDefault="00971672"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971672" w:rsidRPr="006C6EB1" w:rsidRDefault="00971672"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971672" w:rsidRPr="006C6EB1" w:rsidRDefault="00971672"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971672" w:rsidRPr="006C6EB1" w:rsidRDefault="00971672"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971672" w:rsidRPr="006C6EB1" w:rsidRDefault="00971672"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971672" w:rsidRPr="006C6EB1" w:rsidRDefault="00971672" w:rsidP="001435F6">
      <w:pPr>
        <w:jc w:val="both"/>
        <w:rPr>
          <w:rFonts w:ascii="Arial" w:hAnsi="Arial" w:cs="Arial"/>
        </w:rPr>
      </w:pPr>
    </w:p>
  </w:footnote>
  <w:footnote w:id="31">
    <w:p w14:paraId="7602B9C0" w14:textId="77777777" w:rsidR="00971672" w:rsidRDefault="00971672"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971672" w:rsidRDefault="00971672"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971672" w:rsidRPr="006C6EB1" w:rsidRDefault="00971672"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971672" w:rsidRDefault="00971672"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971672" w:rsidRDefault="00971672" w:rsidP="001435F6">
      <w:pPr>
        <w:pStyle w:val="Textpoznmkypodiarou"/>
      </w:pPr>
    </w:p>
  </w:footnote>
  <w:footnote w:id="39">
    <w:p w14:paraId="156B4BC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971672" w:rsidRDefault="00971672" w:rsidP="001435F6">
      <w:pPr>
        <w:pStyle w:val="Textpoznmkypodiarou"/>
        <w:jc w:val="both"/>
      </w:pPr>
    </w:p>
  </w:footnote>
  <w:footnote w:id="40">
    <w:p w14:paraId="72B667DF"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971672" w:rsidRPr="006C6EB1" w:rsidRDefault="00971672"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971672" w:rsidRDefault="00971672" w:rsidP="001435F6">
      <w:pPr>
        <w:pStyle w:val="Textpoznmkypodiarou"/>
        <w:jc w:val="both"/>
      </w:pPr>
    </w:p>
  </w:footnote>
  <w:footnote w:id="50">
    <w:p w14:paraId="5B8269BB" w14:textId="77777777" w:rsidR="00971672" w:rsidRDefault="00971672"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971672" w:rsidRDefault="00971672">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971672" w:rsidRPr="00911733" w:rsidRDefault="00971672"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971672" w:rsidRPr="00D05744" w:rsidRDefault="00971672"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971672" w:rsidRPr="006959C1" w:rsidRDefault="0097167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B69"/>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089"/>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28F7"/>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1570"/>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08BB"/>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1C5"/>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672"/>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639"/>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D33"/>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33F"/>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header" Target="header1.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2.xml"/><Relationship Id="rId47" Type="http://schemas.openxmlformats.org/officeDocument/2006/relationships/control" Target="activeX/activeX17.xml"/><Relationship Id="rId63" Type="http://schemas.openxmlformats.org/officeDocument/2006/relationships/control" Target="activeX/activeX31.xml"/><Relationship Id="rId68" Type="http://schemas.openxmlformats.org/officeDocument/2006/relationships/control" Target="activeX/activeX36.xml"/><Relationship Id="rId84" Type="http://schemas.openxmlformats.org/officeDocument/2006/relationships/control" Target="activeX/activeX50.xml"/><Relationship Id="rId89" Type="http://schemas.openxmlformats.org/officeDocument/2006/relationships/control" Target="activeX/activeX55.xml"/><Relationship Id="rId112" Type="http://schemas.openxmlformats.org/officeDocument/2006/relationships/control" Target="activeX/activeX75.xml"/><Relationship Id="rId16" Type="http://schemas.openxmlformats.org/officeDocument/2006/relationships/hyperlink" Target="https://josephine.proebiz.com/" TargetMode="External"/><Relationship Id="rId107" Type="http://schemas.openxmlformats.org/officeDocument/2006/relationships/control" Target="activeX/activeX71.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5.xml"/><Relationship Id="rId37" Type="http://schemas.openxmlformats.org/officeDocument/2006/relationships/control" Target="activeX/activeX8.xml"/><Relationship Id="rId53" Type="http://schemas.openxmlformats.org/officeDocument/2006/relationships/control" Target="activeX/activeX22.xml"/><Relationship Id="rId58" Type="http://schemas.openxmlformats.org/officeDocument/2006/relationships/control" Target="activeX/activeX27.xml"/><Relationship Id="rId74" Type="http://schemas.openxmlformats.org/officeDocument/2006/relationships/control" Target="activeX/activeX40.xml"/><Relationship Id="rId79" Type="http://schemas.openxmlformats.org/officeDocument/2006/relationships/control" Target="activeX/activeX45.xml"/><Relationship Id="rId102" Type="http://schemas.openxmlformats.org/officeDocument/2006/relationships/control" Target="activeX/activeX67.xml"/><Relationship Id="rId5" Type="http://schemas.openxmlformats.org/officeDocument/2006/relationships/footnotes" Target="footnotes.xml"/><Relationship Id="rId61" Type="http://schemas.openxmlformats.org/officeDocument/2006/relationships/control" Target="activeX/activeX30.xml"/><Relationship Id="rId82" Type="http://schemas.openxmlformats.org/officeDocument/2006/relationships/control" Target="activeX/activeX48.xml"/><Relationship Id="rId90" Type="http://schemas.openxmlformats.org/officeDocument/2006/relationships/control" Target="activeX/activeX56.xml"/><Relationship Id="rId95" Type="http://schemas.openxmlformats.org/officeDocument/2006/relationships/image" Target="media/image13.wmf"/><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image" Target="media/image7.wmf"/><Relationship Id="rId43" Type="http://schemas.openxmlformats.org/officeDocument/2006/relationships/control" Target="activeX/activeX13.xml"/><Relationship Id="rId48" Type="http://schemas.openxmlformats.org/officeDocument/2006/relationships/control" Target="activeX/activeX18.xml"/><Relationship Id="rId56" Type="http://schemas.openxmlformats.org/officeDocument/2006/relationships/control" Target="activeX/activeX25.xml"/><Relationship Id="rId64" Type="http://schemas.openxmlformats.org/officeDocument/2006/relationships/control" Target="activeX/activeX32.xml"/><Relationship Id="rId69" Type="http://schemas.openxmlformats.org/officeDocument/2006/relationships/control" Target="activeX/activeX37.xml"/><Relationship Id="rId77" Type="http://schemas.openxmlformats.org/officeDocument/2006/relationships/control" Target="activeX/activeX43.xml"/><Relationship Id="rId100" Type="http://schemas.openxmlformats.org/officeDocument/2006/relationships/control" Target="activeX/activeX65.xml"/><Relationship Id="rId105" Type="http://schemas.openxmlformats.org/officeDocument/2006/relationships/control" Target="activeX/activeX70.xml"/><Relationship Id="rId113" Type="http://schemas.openxmlformats.org/officeDocument/2006/relationships/control" Target="activeX/activeX76.xml"/><Relationship Id="rId11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control" Target="activeX/activeX21.xml"/><Relationship Id="rId72" Type="http://schemas.openxmlformats.org/officeDocument/2006/relationships/control" Target="activeX/activeX39.xml"/><Relationship Id="rId80" Type="http://schemas.openxmlformats.org/officeDocument/2006/relationships/control" Target="activeX/activeX46.xml"/><Relationship Id="rId85" Type="http://schemas.openxmlformats.org/officeDocument/2006/relationships/control" Target="activeX/activeX51.xml"/><Relationship Id="rId93" Type="http://schemas.openxmlformats.org/officeDocument/2006/relationships/control" Target="activeX/activeX59.xml"/><Relationship Id="rId98" Type="http://schemas.openxmlformats.org/officeDocument/2006/relationships/control" Target="activeX/activeX63.xm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image" Target="media/image6.wmf"/><Relationship Id="rId38" Type="http://schemas.openxmlformats.org/officeDocument/2006/relationships/control" Target="activeX/activeX9.xml"/><Relationship Id="rId46" Type="http://schemas.openxmlformats.org/officeDocument/2006/relationships/control" Target="activeX/activeX16.xml"/><Relationship Id="rId59" Type="http://schemas.openxmlformats.org/officeDocument/2006/relationships/control" Target="activeX/activeX28.xml"/><Relationship Id="rId67" Type="http://schemas.openxmlformats.org/officeDocument/2006/relationships/control" Target="activeX/activeX35.xml"/><Relationship Id="rId103" Type="http://schemas.openxmlformats.org/officeDocument/2006/relationships/control" Target="activeX/activeX68.xml"/><Relationship Id="rId108" Type="http://schemas.openxmlformats.org/officeDocument/2006/relationships/control" Target="activeX/activeX72.xml"/><Relationship Id="rId116" Type="http://schemas.openxmlformats.org/officeDocument/2006/relationships/control" Target="activeX/activeX79.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54" Type="http://schemas.openxmlformats.org/officeDocument/2006/relationships/control" Target="activeX/activeX23.xml"/><Relationship Id="rId62" Type="http://schemas.openxmlformats.org/officeDocument/2006/relationships/image" Target="media/image10.wmf"/><Relationship Id="rId70" Type="http://schemas.openxmlformats.org/officeDocument/2006/relationships/image" Target="media/image11.wmf"/><Relationship Id="rId75" Type="http://schemas.openxmlformats.org/officeDocument/2006/relationships/control" Target="activeX/activeX41.xml"/><Relationship Id="rId83" Type="http://schemas.openxmlformats.org/officeDocument/2006/relationships/control" Target="activeX/activeX49.xml"/><Relationship Id="rId88" Type="http://schemas.openxmlformats.org/officeDocument/2006/relationships/control" Target="activeX/activeX54.xml"/><Relationship Id="rId91" Type="http://schemas.openxmlformats.org/officeDocument/2006/relationships/control" Target="activeX/activeX57.xml"/><Relationship Id="rId96" Type="http://schemas.openxmlformats.org/officeDocument/2006/relationships/control" Target="activeX/activeX61.xml"/><Relationship Id="rId111" Type="http://schemas.openxmlformats.org/officeDocument/2006/relationships/control" Target="activeX/activeX7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control" Target="activeX/activeX7.xml"/><Relationship Id="rId49" Type="http://schemas.openxmlformats.org/officeDocument/2006/relationships/control" Target="activeX/activeX19.xml"/><Relationship Id="rId57" Type="http://schemas.openxmlformats.org/officeDocument/2006/relationships/control" Target="activeX/activeX26.xml"/><Relationship Id="rId106" Type="http://schemas.openxmlformats.org/officeDocument/2006/relationships/image" Target="media/image14.wmf"/><Relationship Id="rId114" Type="http://schemas.openxmlformats.org/officeDocument/2006/relationships/control" Target="activeX/activeX77.xml"/><Relationship Id="rId119" Type="http://schemas.openxmlformats.org/officeDocument/2006/relationships/header" Target="header2.xml"/><Relationship Id="rId10" Type="http://schemas.openxmlformats.org/officeDocument/2006/relationships/hyperlink" Target="https://www.uvo.gov.sk/vyhladavanie/vyhladavanie-profilov/detail/9127" TargetMode="External"/><Relationship Id="rId31" Type="http://schemas.openxmlformats.org/officeDocument/2006/relationships/image" Target="media/image5.wmf"/><Relationship Id="rId44" Type="http://schemas.openxmlformats.org/officeDocument/2006/relationships/control" Target="activeX/activeX14.xml"/><Relationship Id="rId52" Type="http://schemas.openxmlformats.org/officeDocument/2006/relationships/image" Target="media/image9.wmf"/><Relationship Id="rId60" Type="http://schemas.openxmlformats.org/officeDocument/2006/relationships/control" Target="activeX/activeX29.xml"/><Relationship Id="rId65" Type="http://schemas.openxmlformats.org/officeDocument/2006/relationships/control" Target="activeX/activeX33.xml"/><Relationship Id="rId73" Type="http://schemas.openxmlformats.org/officeDocument/2006/relationships/image" Target="media/image12.wmf"/><Relationship Id="rId78" Type="http://schemas.openxmlformats.org/officeDocument/2006/relationships/control" Target="activeX/activeX44.xml"/><Relationship Id="rId81" Type="http://schemas.openxmlformats.org/officeDocument/2006/relationships/control" Target="activeX/activeX47.xml"/><Relationship Id="rId86" Type="http://schemas.openxmlformats.org/officeDocument/2006/relationships/control" Target="activeX/activeX52.xml"/><Relationship Id="rId94" Type="http://schemas.openxmlformats.org/officeDocument/2006/relationships/control" Target="activeX/activeX60.xml"/><Relationship Id="rId99" Type="http://schemas.openxmlformats.org/officeDocument/2006/relationships/control" Target="activeX/activeX64.xml"/><Relationship Id="rId101" Type="http://schemas.openxmlformats.org/officeDocument/2006/relationships/control" Target="activeX/activeX66.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image" Target="media/image15.wmf"/><Relationship Id="rId34" Type="http://schemas.openxmlformats.org/officeDocument/2006/relationships/control" Target="activeX/activeX6.xml"/><Relationship Id="rId50" Type="http://schemas.openxmlformats.org/officeDocument/2006/relationships/control" Target="activeX/activeX20.xml"/><Relationship Id="rId55" Type="http://schemas.openxmlformats.org/officeDocument/2006/relationships/control" Target="activeX/activeX24.xml"/><Relationship Id="rId76" Type="http://schemas.openxmlformats.org/officeDocument/2006/relationships/control" Target="activeX/activeX42.xml"/><Relationship Id="rId97" Type="http://schemas.openxmlformats.org/officeDocument/2006/relationships/control" Target="activeX/activeX62.xml"/><Relationship Id="rId104" Type="http://schemas.openxmlformats.org/officeDocument/2006/relationships/control" Target="activeX/activeX69.xml"/><Relationship Id="rId120" Type="http://schemas.openxmlformats.org/officeDocument/2006/relationships/fontTable" Target="fontTable.xml"/><Relationship Id="rId7" Type="http://schemas.openxmlformats.org/officeDocument/2006/relationships/hyperlink" Target="http://www.ndsas.sk/" TargetMode="External"/><Relationship Id="rId71" Type="http://schemas.openxmlformats.org/officeDocument/2006/relationships/control" Target="activeX/activeX38.xml"/><Relationship Id="rId92" Type="http://schemas.openxmlformats.org/officeDocument/2006/relationships/control" Target="activeX/activeX58.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control" Target="activeX/activeX15.xml"/><Relationship Id="rId66" Type="http://schemas.openxmlformats.org/officeDocument/2006/relationships/control" Target="activeX/activeX34.xml"/><Relationship Id="rId87" Type="http://schemas.openxmlformats.org/officeDocument/2006/relationships/control" Target="activeX/activeX53.xml"/><Relationship Id="rId110" Type="http://schemas.openxmlformats.org/officeDocument/2006/relationships/control" Target="activeX/activeX73.xml"/><Relationship Id="rId115" Type="http://schemas.openxmlformats.org/officeDocument/2006/relationships/control" Target="activeX/activeX7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29480</Words>
  <Characters>168042</Characters>
  <Application>Microsoft Office Word</Application>
  <DocSecurity>0</DocSecurity>
  <Lines>1400</Lines>
  <Paragraphs>394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197128</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2024-09-12T10:10:00Z</dcterms:created>
  <dcterms:modified xsi:type="dcterms:W3CDTF">2024-09-12T13:15:00Z</dcterms:modified>
</cp:coreProperties>
</file>