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3253E" w14:textId="7F111D2B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A514B0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00C63D93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5F0CE1">
        <w:rPr>
          <w:rFonts w:ascii="Garamond" w:hAnsi="Garamond" w:cs="Arial"/>
          <w:sz w:val="22"/>
          <w:szCs w:val="22"/>
          <w:lang w:eastAsia="ar-SA"/>
        </w:rPr>
        <w:t>4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A0E96"/>
    <w:rsid w:val="001B2026"/>
    <w:rsid w:val="003F5B75"/>
    <w:rsid w:val="005F0CE1"/>
    <w:rsid w:val="0061245E"/>
    <w:rsid w:val="00616BBF"/>
    <w:rsid w:val="0072240C"/>
    <w:rsid w:val="00920D96"/>
    <w:rsid w:val="00A514B0"/>
    <w:rsid w:val="00D7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3</cp:revision>
  <dcterms:created xsi:type="dcterms:W3CDTF">2024-05-21T07:02:00Z</dcterms:created>
  <dcterms:modified xsi:type="dcterms:W3CDTF">2024-06-20T11:05:00Z</dcterms:modified>
</cp:coreProperties>
</file>