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099"/>
        <w:gridCol w:w="2599"/>
        <w:gridCol w:w="2333"/>
      </w:tblGrid>
      <w:tr w:rsidR="00E26966" w:rsidTr="001751E4">
        <w:trPr>
          <w:trHeight w:val="280"/>
        </w:trPr>
        <w:tc>
          <w:tcPr>
            <w:tcW w:w="5099" w:type="dxa"/>
            <w:vMerge w:val="restart"/>
            <w:shd w:val="clear" w:color="auto" w:fill="auto"/>
            <w:vAlign w:val="center"/>
          </w:tcPr>
          <w:p w:rsidR="00E26966" w:rsidRDefault="00F912CA" w:rsidP="00E26966">
            <w:pPr>
              <w:spacing w:line="240" w:lineRule="auto"/>
              <w:ind w:firstLine="0"/>
              <w:jc w:val="left"/>
              <w:rPr>
                <w:rFonts w:cs="Tahoma"/>
                <w:smallCaps/>
                <w:sz w:val="18"/>
                <w:szCs w:val="18"/>
              </w:rPr>
            </w:pPr>
            <w:r>
              <w:rPr>
                <w:rFonts w:cs="Tahoma"/>
                <w:b/>
                <w:smallCaps/>
                <w:noProof/>
                <w:sz w:val="32"/>
                <w:szCs w:val="32"/>
              </w:rPr>
              <w:drawing>
                <wp:inline distT="0" distB="0" distL="0" distR="0" wp14:anchorId="378202CD" wp14:editId="11B23610">
                  <wp:extent cx="1449070" cy="534670"/>
                  <wp:effectExtent l="0" t="0" r="0" b="0"/>
                  <wp:docPr id="2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534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jc w:val="right"/>
              <w:rPr>
                <w:rFonts w:cs="Tahoma"/>
                <w:smallCaps/>
                <w:sz w:val="20"/>
              </w:rPr>
            </w:pPr>
            <w:r>
              <w:rPr>
                <w:rFonts w:cs="Tahoma"/>
                <w:smallCaps/>
                <w:sz w:val="18"/>
                <w:szCs w:val="18"/>
              </w:rPr>
              <w:t>Adresa  :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ind w:firstLine="0"/>
              <w:jc w:val="right"/>
              <w:rPr>
                <w:rFonts w:cs="Tahoma"/>
                <w:smallCaps/>
              </w:rPr>
            </w:pPr>
            <w:r>
              <w:rPr>
                <w:rFonts w:cs="Tahoma"/>
                <w:smallCaps/>
                <w:sz w:val="20"/>
              </w:rPr>
              <w:t>Pribinova 33, Žilina</w:t>
            </w:r>
          </w:p>
        </w:tc>
      </w:tr>
      <w:tr w:rsidR="00E26966" w:rsidTr="001751E4">
        <w:trPr>
          <w:trHeight w:val="326"/>
        </w:trPr>
        <w:tc>
          <w:tcPr>
            <w:tcW w:w="5099" w:type="dxa"/>
            <w:vMerge/>
            <w:shd w:val="clear" w:color="auto" w:fill="auto"/>
            <w:vAlign w:val="center"/>
          </w:tcPr>
          <w:p w:rsidR="00E26966" w:rsidRDefault="00E26966" w:rsidP="00E26966">
            <w:pPr>
              <w:snapToGrid w:val="0"/>
              <w:spacing w:line="240" w:lineRule="auto"/>
              <w:jc w:val="right"/>
              <w:rPr>
                <w:rFonts w:cs="Tahoma"/>
                <w:smallCaps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jc w:val="right"/>
              <w:rPr>
                <w:rFonts w:cs="Tahoma"/>
                <w:smallCaps/>
                <w:sz w:val="20"/>
              </w:rPr>
            </w:pPr>
            <w:r>
              <w:rPr>
                <w:rFonts w:cs="Tahoma"/>
                <w:smallCaps/>
                <w:sz w:val="18"/>
                <w:szCs w:val="18"/>
              </w:rPr>
              <w:t>tel., fax  :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ind w:firstLine="0"/>
              <w:jc w:val="right"/>
              <w:rPr>
                <w:rFonts w:cs="Tahoma"/>
                <w:smallCaps/>
              </w:rPr>
            </w:pPr>
            <w:r>
              <w:rPr>
                <w:rFonts w:cs="Tahoma"/>
                <w:smallCaps/>
                <w:sz w:val="20"/>
              </w:rPr>
              <w:t>0905 – 35 85 93</w:t>
            </w:r>
          </w:p>
        </w:tc>
      </w:tr>
      <w:tr w:rsidR="00E26966" w:rsidTr="001751E4">
        <w:trPr>
          <w:trHeight w:val="288"/>
        </w:trPr>
        <w:tc>
          <w:tcPr>
            <w:tcW w:w="5099" w:type="dxa"/>
            <w:vMerge/>
            <w:tcBorders>
              <w:bottom w:val="single" w:sz="24" w:space="0" w:color="0000FF"/>
            </w:tcBorders>
            <w:shd w:val="clear" w:color="auto" w:fill="auto"/>
            <w:vAlign w:val="center"/>
          </w:tcPr>
          <w:p w:rsidR="00E26966" w:rsidRDefault="00E26966" w:rsidP="00E26966">
            <w:pPr>
              <w:snapToGrid w:val="0"/>
              <w:spacing w:line="240" w:lineRule="auto"/>
              <w:jc w:val="right"/>
              <w:rPr>
                <w:rFonts w:cs="Tahoma"/>
                <w:smallCaps/>
              </w:rPr>
            </w:pPr>
          </w:p>
        </w:tc>
        <w:tc>
          <w:tcPr>
            <w:tcW w:w="2599" w:type="dxa"/>
            <w:tcBorders>
              <w:bottom w:val="single" w:sz="24" w:space="0" w:color="0000FF"/>
            </w:tcBorders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jc w:val="right"/>
              <w:rPr>
                <w:rFonts w:cs="Tahoma"/>
                <w:sz w:val="20"/>
              </w:rPr>
            </w:pPr>
            <w:r>
              <w:rPr>
                <w:rFonts w:cs="Tahoma"/>
                <w:smallCaps/>
                <w:sz w:val="18"/>
                <w:szCs w:val="18"/>
              </w:rPr>
              <w:t>e – mail  :</w:t>
            </w:r>
          </w:p>
        </w:tc>
        <w:tc>
          <w:tcPr>
            <w:tcW w:w="2333" w:type="dxa"/>
            <w:tcBorders>
              <w:bottom w:val="single" w:sz="24" w:space="0" w:color="0000FF"/>
            </w:tcBorders>
            <w:shd w:val="clear" w:color="auto" w:fill="auto"/>
            <w:vAlign w:val="center"/>
          </w:tcPr>
          <w:p w:rsidR="00E26966" w:rsidRDefault="00E26966" w:rsidP="00E26966">
            <w:pPr>
              <w:spacing w:line="240" w:lineRule="auto"/>
              <w:ind w:firstLine="0"/>
              <w:jc w:val="right"/>
              <w:rPr>
                <w:rFonts w:cs="Tahoma"/>
                <w:smallCaps/>
                <w:sz w:val="20"/>
              </w:rPr>
            </w:pPr>
            <w:r>
              <w:rPr>
                <w:rFonts w:cs="Tahoma"/>
                <w:sz w:val="20"/>
              </w:rPr>
              <w:t>mancik@enerma.sk</w:t>
            </w:r>
          </w:p>
        </w:tc>
      </w:tr>
      <w:tr w:rsidR="00E26966" w:rsidTr="001751E4">
        <w:tc>
          <w:tcPr>
            <w:tcW w:w="10031" w:type="dxa"/>
            <w:gridSpan w:val="3"/>
            <w:tcBorders>
              <w:top w:val="single" w:sz="24" w:space="0" w:color="0000FF"/>
            </w:tcBorders>
            <w:shd w:val="clear" w:color="auto" w:fill="auto"/>
          </w:tcPr>
          <w:p w:rsidR="00E26966" w:rsidRDefault="00E26966" w:rsidP="00E26966">
            <w:pPr>
              <w:spacing w:line="240" w:lineRule="auto"/>
              <w:jc w:val="right"/>
            </w:pPr>
            <w:r>
              <w:rPr>
                <w:rFonts w:cs="Tahoma"/>
                <w:smallCaps/>
                <w:sz w:val="20"/>
              </w:rPr>
              <w:t>projektovanie, posudky, energetická certifikácia  a energetika stavieb</w:t>
            </w:r>
          </w:p>
        </w:tc>
      </w:tr>
    </w:tbl>
    <w:p w:rsidR="0093167B" w:rsidRDefault="0093167B" w:rsidP="0093167B">
      <w:pPr>
        <w:pStyle w:val="Zkladntext2"/>
        <w:spacing w:line="240" w:lineRule="auto"/>
        <w:ind w:firstLine="0"/>
        <w:jc w:val="center"/>
        <w:rPr>
          <w:rFonts w:ascii="Tahoma" w:hAnsi="Tahoma" w:cs="Tahoma"/>
          <w:b/>
          <w:smallCaps/>
          <w:sz w:val="48"/>
          <w:szCs w:val="56"/>
        </w:rPr>
      </w:pPr>
    </w:p>
    <w:p w:rsidR="00516058" w:rsidRDefault="00516058" w:rsidP="00516058">
      <w:pPr>
        <w:pStyle w:val="Zkladntext2"/>
        <w:spacing w:line="240" w:lineRule="auto"/>
        <w:ind w:hanging="426"/>
        <w:jc w:val="center"/>
        <w:rPr>
          <w:noProof/>
        </w:rPr>
      </w:pPr>
    </w:p>
    <w:p w:rsidR="000F3D31" w:rsidRDefault="000F3D31" w:rsidP="00516058">
      <w:pPr>
        <w:pStyle w:val="Zkladntext2"/>
        <w:spacing w:line="240" w:lineRule="auto"/>
        <w:ind w:hanging="426"/>
        <w:jc w:val="center"/>
        <w:rPr>
          <w:noProof/>
        </w:rPr>
      </w:pPr>
    </w:p>
    <w:p w:rsidR="000F3D31" w:rsidRDefault="000F3D31" w:rsidP="00516058">
      <w:pPr>
        <w:pStyle w:val="Zkladntext2"/>
        <w:spacing w:line="240" w:lineRule="auto"/>
        <w:ind w:hanging="426"/>
        <w:jc w:val="center"/>
        <w:rPr>
          <w:noProof/>
        </w:rPr>
      </w:pPr>
    </w:p>
    <w:p w:rsidR="000F3D31" w:rsidRDefault="000F3D31" w:rsidP="00516058">
      <w:pPr>
        <w:pStyle w:val="Zkladntext2"/>
        <w:spacing w:line="240" w:lineRule="auto"/>
        <w:ind w:hanging="426"/>
        <w:jc w:val="center"/>
        <w:rPr>
          <w:noProof/>
        </w:rPr>
      </w:pPr>
    </w:p>
    <w:p w:rsidR="000F3D31" w:rsidRDefault="000F3D31" w:rsidP="00516058">
      <w:pPr>
        <w:pStyle w:val="Zkladntext2"/>
        <w:spacing w:line="240" w:lineRule="auto"/>
        <w:ind w:hanging="426"/>
        <w:jc w:val="center"/>
        <w:rPr>
          <w:rFonts w:ascii="Tahoma" w:hAnsi="Tahoma" w:cs="Tahoma"/>
          <w:b/>
          <w:smallCaps/>
          <w:sz w:val="48"/>
          <w:szCs w:val="56"/>
        </w:rPr>
      </w:pPr>
    </w:p>
    <w:p w:rsidR="0093167B" w:rsidRPr="005825AF" w:rsidRDefault="0093167B" w:rsidP="0093167B">
      <w:pPr>
        <w:pStyle w:val="Zkladntext2"/>
        <w:spacing w:line="240" w:lineRule="auto"/>
        <w:ind w:firstLine="0"/>
        <w:jc w:val="center"/>
        <w:rPr>
          <w:rFonts w:ascii="Tahoma" w:hAnsi="Tahoma" w:cs="Tahoma"/>
          <w:b/>
          <w:smallCaps/>
          <w:sz w:val="48"/>
          <w:szCs w:val="56"/>
        </w:rPr>
      </w:pPr>
      <w:r w:rsidRPr="005825AF">
        <w:rPr>
          <w:rFonts w:ascii="Tahoma" w:hAnsi="Tahoma" w:cs="Tahoma"/>
          <w:b/>
          <w:smallCaps/>
          <w:sz w:val="48"/>
          <w:szCs w:val="56"/>
        </w:rPr>
        <w:t>A.B</w:t>
      </w:r>
      <w:r w:rsidR="00ED1CC6">
        <w:rPr>
          <w:rFonts w:ascii="Tahoma" w:hAnsi="Tahoma" w:cs="Tahoma"/>
          <w:b/>
          <w:smallCaps/>
          <w:sz w:val="48"/>
          <w:szCs w:val="56"/>
        </w:rPr>
        <w:t>.</w:t>
      </w:r>
      <w:r w:rsidRPr="005825AF">
        <w:rPr>
          <w:rFonts w:ascii="Tahoma" w:hAnsi="Tahoma" w:cs="Tahoma"/>
          <w:b/>
          <w:smallCaps/>
          <w:sz w:val="48"/>
          <w:szCs w:val="56"/>
        </w:rPr>
        <w:t xml:space="preserve"> - Sprievodná a technická správa</w:t>
      </w:r>
    </w:p>
    <w:p w:rsidR="00E26966" w:rsidRPr="00E26966" w:rsidRDefault="00E26966" w:rsidP="005D684E">
      <w:pPr>
        <w:spacing w:line="240" w:lineRule="auto"/>
        <w:rPr>
          <w:rFonts w:ascii="Tahoma" w:hAnsi="Tahoma" w:cs="Tahoma"/>
        </w:rPr>
      </w:pPr>
    </w:p>
    <w:p w:rsidR="005D684E" w:rsidRDefault="005D684E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Pr="00E26966" w:rsidRDefault="000F3D31" w:rsidP="00E26966">
      <w:pPr>
        <w:spacing w:line="240" w:lineRule="auto"/>
        <w:jc w:val="center"/>
        <w:rPr>
          <w:rFonts w:ascii="Tahoma" w:hAnsi="Tahoma" w:cs="Tahoma"/>
        </w:rPr>
      </w:pPr>
    </w:p>
    <w:p w:rsidR="000F3D31" w:rsidRPr="00461307" w:rsidRDefault="000F3D31" w:rsidP="001E36AC">
      <w:pPr>
        <w:spacing w:line="240" w:lineRule="auto"/>
        <w:ind w:left="2160" w:hanging="2160"/>
        <w:rPr>
          <w:rFonts w:ascii="Tahoma" w:hAnsi="Tahoma" w:cs="Tahoma"/>
          <w:sz w:val="28"/>
          <w:szCs w:val="28"/>
        </w:rPr>
      </w:pPr>
      <w:r w:rsidRPr="003720B7">
        <w:rPr>
          <w:rFonts w:cs="Tahoma"/>
          <w:i/>
          <w:smallCaps/>
        </w:rPr>
        <w:t>Názov objektu:</w:t>
      </w:r>
      <w:r w:rsidR="00461307">
        <w:rPr>
          <w:rFonts w:cs="Tahoma"/>
          <w:b/>
          <w:smallCaps/>
          <w:sz w:val="32"/>
          <w:szCs w:val="32"/>
        </w:rPr>
        <w:tab/>
      </w:r>
      <w:r w:rsidR="001E36AC">
        <w:rPr>
          <w:rFonts w:cs="Tahoma"/>
          <w:b/>
          <w:smallCaps/>
          <w:sz w:val="32"/>
          <w:szCs w:val="32"/>
        </w:rPr>
        <w:t xml:space="preserve">Zateplenie budovy </w:t>
      </w:r>
      <w:proofErr w:type="spellStart"/>
      <w:r w:rsidR="001E36AC">
        <w:rPr>
          <w:rFonts w:cs="Tahoma"/>
          <w:b/>
          <w:smallCaps/>
          <w:sz w:val="32"/>
          <w:szCs w:val="32"/>
        </w:rPr>
        <w:t>ZpS</w:t>
      </w:r>
      <w:proofErr w:type="spellEnd"/>
      <w:r w:rsidR="001E36AC">
        <w:rPr>
          <w:rFonts w:cs="Tahoma"/>
          <w:b/>
          <w:smallCaps/>
          <w:sz w:val="32"/>
          <w:szCs w:val="32"/>
        </w:rPr>
        <w:t xml:space="preserve"> na ul. Osiková, Žilina</w:t>
      </w:r>
    </w:p>
    <w:p w:rsidR="000F3D31" w:rsidRPr="003720B7" w:rsidRDefault="000F3D31" w:rsidP="00461307">
      <w:pPr>
        <w:spacing w:line="240" w:lineRule="auto"/>
        <w:ind w:firstLine="0"/>
        <w:rPr>
          <w:rFonts w:cs="Tahoma"/>
          <w:i/>
          <w:smallCaps/>
          <w:highlight w:val="yellow"/>
        </w:rPr>
      </w:pPr>
    </w:p>
    <w:p w:rsidR="000F3D31" w:rsidRPr="000A61C0" w:rsidRDefault="000F3D31" w:rsidP="00461307">
      <w:pPr>
        <w:spacing w:line="240" w:lineRule="auto"/>
        <w:ind w:firstLine="0"/>
        <w:rPr>
          <w:rFonts w:cs="Tahoma"/>
          <w:i/>
          <w:smallCaps/>
        </w:rPr>
      </w:pPr>
      <w:r w:rsidRPr="000A61C0">
        <w:rPr>
          <w:rFonts w:cs="Tahoma"/>
          <w:i/>
          <w:smallCaps/>
        </w:rPr>
        <w:t>Druh realizácie:</w:t>
      </w:r>
      <w:r w:rsidRPr="000A61C0">
        <w:rPr>
          <w:rFonts w:cs="Tahoma"/>
          <w:b/>
          <w:smallCaps/>
          <w:sz w:val="32"/>
          <w:szCs w:val="32"/>
        </w:rPr>
        <w:tab/>
      </w:r>
      <w:r w:rsidRPr="00995CEA">
        <w:rPr>
          <w:rFonts w:cs="Tahoma"/>
          <w:smallCaps/>
          <w:sz w:val="28"/>
          <w:szCs w:val="32"/>
        </w:rPr>
        <w:t>Obnova</w:t>
      </w:r>
    </w:p>
    <w:p w:rsidR="000F3D31" w:rsidRPr="000A61C0" w:rsidRDefault="000F3D31" w:rsidP="00461307">
      <w:pPr>
        <w:spacing w:line="240" w:lineRule="auto"/>
        <w:ind w:firstLine="0"/>
        <w:rPr>
          <w:rFonts w:cs="Tahoma"/>
          <w:i/>
          <w:smallCaps/>
        </w:rPr>
      </w:pP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  <w:r w:rsidRPr="000A61C0">
        <w:rPr>
          <w:rFonts w:cs="Tahoma"/>
          <w:i/>
          <w:smallCaps/>
        </w:rPr>
        <w:t>Druh objektu:</w:t>
      </w:r>
      <w:r w:rsidRPr="000A61C0">
        <w:rPr>
          <w:rFonts w:cs="Tahoma"/>
          <w:smallCaps/>
        </w:rPr>
        <w:tab/>
        <w:t>bytový dom</w:t>
      </w: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  <w:r w:rsidRPr="000A61C0">
        <w:rPr>
          <w:rFonts w:cs="Tahoma"/>
          <w:i/>
          <w:smallCaps/>
        </w:rPr>
        <w:t>Stavebná sústava:</w:t>
      </w:r>
      <w:r w:rsidRPr="000A61C0">
        <w:rPr>
          <w:rFonts w:cs="Tahoma"/>
        </w:rPr>
        <w:tab/>
      </w:r>
      <w:r>
        <w:rPr>
          <w:rFonts w:cs="Tahoma"/>
        </w:rPr>
        <w:t>P 1.14/BA-</w:t>
      </w:r>
      <w:r w:rsidR="001E36AC">
        <w:rPr>
          <w:rFonts w:cs="Tahoma"/>
        </w:rPr>
        <w:t>MT</w:t>
      </w:r>
    </w:p>
    <w:p w:rsidR="000F3D31" w:rsidRPr="000A61C0" w:rsidRDefault="000F3D31" w:rsidP="00461307">
      <w:pPr>
        <w:spacing w:line="240" w:lineRule="auto"/>
        <w:ind w:firstLine="0"/>
        <w:rPr>
          <w:rFonts w:cs="Tahoma"/>
          <w:i/>
          <w:smallCaps/>
        </w:rPr>
      </w:pP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  <w:r w:rsidRPr="000A61C0">
        <w:rPr>
          <w:rFonts w:cs="Tahoma"/>
          <w:i/>
          <w:smallCaps/>
        </w:rPr>
        <w:t>Miesto stavby:</w:t>
      </w:r>
      <w:r w:rsidRPr="000A61C0">
        <w:rPr>
          <w:rFonts w:cs="Tahoma"/>
        </w:rPr>
        <w:tab/>
      </w:r>
      <w:r w:rsidR="001E36AC" w:rsidRPr="001E36AC">
        <w:rPr>
          <w:rFonts w:cs="Tahoma"/>
          <w:smallCaps/>
        </w:rPr>
        <w:t>Žilina</w:t>
      </w: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</w:p>
    <w:p w:rsidR="000F3D31" w:rsidRPr="000A61C0" w:rsidRDefault="000F3D31" w:rsidP="00461307">
      <w:pPr>
        <w:autoSpaceDE w:val="0"/>
        <w:autoSpaceDN w:val="0"/>
        <w:spacing w:line="240" w:lineRule="auto"/>
        <w:ind w:firstLine="0"/>
        <w:rPr>
          <w:rFonts w:cs="Tahoma"/>
          <w:smallCaps/>
        </w:rPr>
      </w:pPr>
      <w:r w:rsidRPr="000A61C0">
        <w:rPr>
          <w:rFonts w:cs="Tahoma"/>
          <w:i/>
          <w:smallCaps/>
        </w:rPr>
        <w:t>Investor:</w:t>
      </w:r>
      <w:r w:rsidRPr="000A61C0">
        <w:rPr>
          <w:rFonts w:cs="Tahoma"/>
          <w:i/>
          <w:smallCaps/>
        </w:rPr>
        <w:tab/>
      </w:r>
      <w:r w:rsidR="00461307">
        <w:rPr>
          <w:rFonts w:cs="Tahoma"/>
          <w:i/>
          <w:smallCaps/>
        </w:rPr>
        <w:tab/>
      </w:r>
      <w:r w:rsidRPr="000A61C0">
        <w:rPr>
          <w:rFonts w:cs="Tahoma"/>
          <w:i/>
          <w:smallCaps/>
        </w:rPr>
        <w:tab/>
      </w:r>
      <w:r w:rsidR="001E36AC">
        <w:rPr>
          <w:rFonts w:cs="Tahoma"/>
          <w:smallCaps/>
        </w:rPr>
        <w:t>Mesto Žilina, Námestie obetí komunizmu 1, 011 31 Žilina</w:t>
      </w:r>
    </w:p>
    <w:p w:rsidR="000F3D31" w:rsidRPr="000A61C0" w:rsidRDefault="000F3D31" w:rsidP="00461307">
      <w:pPr>
        <w:spacing w:line="240" w:lineRule="auto"/>
        <w:ind w:firstLine="0"/>
        <w:rPr>
          <w:rFonts w:cs="Tahoma"/>
        </w:rPr>
      </w:pPr>
    </w:p>
    <w:p w:rsidR="000F3D31" w:rsidRPr="000A61C0" w:rsidRDefault="000F3D31" w:rsidP="00461307">
      <w:pPr>
        <w:spacing w:line="240" w:lineRule="auto"/>
        <w:ind w:firstLine="0"/>
        <w:rPr>
          <w:rFonts w:cs="Tahoma"/>
          <w:smallCaps/>
        </w:rPr>
      </w:pPr>
      <w:r w:rsidRPr="000A61C0">
        <w:rPr>
          <w:rFonts w:cs="Tahoma"/>
          <w:i/>
          <w:smallCaps/>
        </w:rPr>
        <w:t>Spracovateľ</w:t>
      </w:r>
      <w:r w:rsidRPr="000A61C0">
        <w:rPr>
          <w:rFonts w:cs="Tahoma"/>
          <w:i/>
        </w:rPr>
        <w:t>:</w:t>
      </w:r>
      <w:r w:rsidRPr="000A61C0">
        <w:rPr>
          <w:rFonts w:cs="Tahoma"/>
        </w:rPr>
        <w:tab/>
      </w:r>
      <w:r w:rsidRPr="000A61C0">
        <w:rPr>
          <w:rFonts w:cs="Tahoma"/>
        </w:rPr>
        <w:tab/>
      </w:r>
      <w:r w:rsidRPr="000A61C0">
        <w:rPr>
          <w:rFonts w:cs="Tahoma"/>
          <w:smallCaps/>
        </w:rPr>
        <w:t>Enerma s.r.o., Pribinova 33, 010 01, Žilina</w:t>
      </w:r>
    </w:p>
    <w:p w:rsidR="000F3D31" w:rsidRPr="00F51932" w:rsidRDefault="000F3D31" w:rsidP="00461307">
      <w:pPr>
        <w:spacing w:line="240" w:lineRule="auto"/>
        <w:ind w:firstLine="0"/>
        <w:rPr>
          <w:rFonts w:cs="Tahoma"/>
          <w:bCs/>
          <w:smallCaps/>
        </w:rPr>
      </w:pPr>
      <w:r w:rsidRPr="000A61C0">
        <w:rPr>
          <w:rFonts w:cs="Tahoma"/>
          <w:smallCaps/>
        </w:rPr>
        <w:tab/>
      </w:r>
      <w:r w:rsidRPr="000A61C0">
        <w:rPr>
          <w:rFonts w:cs="Tahoma"/>
          <w:smallCaps/>
        </w:rPr>
        <w:tab/>
      </w:r>
      <w:r w:rsidRPr="000A61C0">
        <w:rPr>
          <w:rFonts w:cs="Tahoma"/>
          <w:smallCaps/>
        </w:rPr>
        <w:tab/>
        <w:t>Ing. Peter Mančík</w:t>
      </w:r>
    </w:p>
    <w:p w:rsidR="000F3D31" w:rsidRDefault="000F3D31" w:rsidP="00461307">
      <w:pPr>
        <w:spacing w:line="240" w:lineRule="auto"/>
        <w:ind w:firstLine="0"/>
      </w:pPr>
    </w:p>
    <w:p w:rsidR="000F3D31" w:rsidRDefault="000F3D31" w:rsidP="00461307">
      <w:pPr>
        <w:spacing w:line="240" w:lineRule="auto"/>
        <w:ind w:firstLine="0"/>
      </w:pPr>
    </w:p>
    <w:p w:rsidR="000F3D31" w:rsidRDefault="000F3D31" w:rsidP="00461307">
      <w:pPr>
        <w:spacing w:line="240" w:lineRule="auto"/>
        <w:ind w:firstLine="0"/>
      </w:pPr>
    </w:p>
    <w:p w:rsidR="000F3D31" w:rsidRDefault="000F3D31" w:rsidP="00461307">
      <w:pPr>
        <w:spacing w:line="240" w:lineRule="auto"/>
        <w:ind w:firstLine="0"/>
      </w:pPr>
    </w:p>
    <w:p w:rsidR="000F3D31" w:rsidRDefault="000F3D31" w:rsidP="00461307">
      <w:pPr>
        <w:spacing w:line="240" w:lineRule="auto"/>
        <w:ind w:firstLine="0"/>
      </w:pPr>
    </w:p>
    <w:p w:rsidR="000F3D31" w:rsidRDefault="000F3D31" w:rsidP="00461307">
      <w:pPr>
        <w:spacing w:line="240" w:lineRule="auto"/>
        <w:ind w:firstLine="0"/>
      </w:pPr>
      <w:bookmarkStart w:id="0" w:name="_GoBack"/>
    </w:p>
    <w:bookmarkEnd w:id="0"/>
    <w:p w:rsidR="000F3D31" w:rsidRDefault="000F3D31" w:rsidP="00461307">
      <w:pPr>
        <w:spacing w:line="240" w:lineRule="auto"/>
        <w:ind w:firstLine="0"/>
      </w:pPr>
    </w:p>
    <w:p w:rsidR="000F3D31" w:rsidRPr="00D76A66" w:rsidRDefault="000F3D31" w:rsidP="00461307">
      <w:pPr>
        <w:spacing w:line="240" w:lineRule="auto"/>
        <w:ind w:firstLine="0"/>
      </w:pPr>
    </w:p>
    <w:p w:rsidR="000F3D31" w:rsidRPr="002E6700" w:rsidRDefault="000F3D31" w:rsidP="000F3D31">
      <w:pPr>
        <w:spacing w:line="240" w:lineRule="auto"/>
        <w:jc w:val="right"/>
        <w:rPr>
          <w:smallCaps/>
          <w:sz w:val="18"/>
          <w:szCs w:val="18"/>
        </w:rPr>
      </w:pPr>
      <w:proofErr w:type="spellStart"/>
      <w:r>
        <w:rPr>
          <w:smallCaps/>
          <w:sz w:val="18"/>
          <w:szCs w:val="18"/>
        </w:rPr>
        <w:t>Arch.</w:t>
      </w:r>
      <w:r w:rsidRPr="002E6700">
        <w:rPr>
          <w:smallCaps/>
          <w:sz w:val="18"/>
          <w:szCs w:val="18"/>
        </w:rPr>
        <w:t>č</w:t>
      </w:r>
      <w:proofErr w:type="spellEnd"/>
      <w:r w:rsidRPr="002E6700">
        <w:rPr>
          <w:smallCaps/>
          <w:sz w:val="18"/>
          <w:szCs w:val="18"/>
        </w:rPr>
        <w:t>.</w:t>
      </w:r>
      <w:r>
        <w:rPr>
          <w:smallCaps/>
          <w:sz w:val="18"/>
          <w:szCs w:val="18"/>
        </w:rPr>
        <w:t>: e_</w:t>
      </w:r>
      <w:r w:rsidR="001E36AC">
        <w:rPr>
          <w:smallCaps/>
          <w:sz w:val="18"/>
          <w:szCs w:val="18"/>
        </w:rPr>
        <w:t>676-17</w:t>
      </w:r>
    </w:p>
    <w:p w:rsidR="000F3D31" w:rsidRDefault="000F3D31" w:rsidP="000F3D31">
      <w:pPr>
        <w:spacing w:line="240" w:lineRule="auto"/>
      </w:pPr>
      <w:r w:rsidRPr="00BD3DC3">
        <w:rPr>
          <w:i/>
        </w:rPr>
        <w:t>Miesto a dátum vypracovania:</w:t>
      </w:r>
      <w:r w:rsidRPr="00D76A66">
        <w:tab/>
      </w:r>
      <w:r w:rsidRPr="002E6700">
        <w:rPr>
          <w:smallCaps/>
        </w:rPr>
        <w:t xml:space="preserve">Žilina, </w:t>
      </w:r>
      <w:r w:rsidR="00780D0C">
        <w:rPr>
          <w:smallCaps/>
        </w:rPr>
        <w:t>0</w:t>
      </w:r>
      <w:r w:rsidR="001E36AC">
        <w:rPr>
          <w:smallCaps/>
        </w:rPr>
        <w:t>9</w:t>
      </w:r>
      <w:r w:rsidRPr="002E6700">
        <w:rPr>
          <w:smallCaps/>
        </w:rPr>
        <w:t>/201</w:t>
      </w:r>
      <w:r w:rsidR="001E36AC">
        <w:rPr>
          <w:smallCaps/>
        </w:rPr>
        <w:t>7</w:t>
      </w:r>
      <w: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szCs w:val="20"/>
        </w:rPr>
        <w:id w:val="-1488696781"/>
        <w:docPartObj>
          <w:docPartGallery w:val="Table of Contents"/>
          <w:docPartUnique/>
        </w:docPartObj>
      </w:sdtPr>
      <w:sdtEndPr/>
      <w:sdtContent>
        <w:p w:rsidR="00B318A9" w:rsidRDefault="00B318A9" w:rsidP="00B318A9">
          <w:pPr>
            <w:pStyle w:val="Hlavikaobsahu"/>
            <w:numPr>
              <w:ilvl w:val="0"/>
              <w:numId w:val="25"/>
            </w:numPr>
            <w:spacing w:line="240" w:lineRule="auto"/>
          </w:pPr>
          <w:r>
            <w:t>Obsah</w:t>
          </w:r>
        </w:p>
        <w:p w:rsidR="001861EA" w:rsidRDefault="00B318A9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4695804" w:history="1">
            <w:r w:rsidR="001861EA" w:rsidRPr="00D423BE">
              <w:rPr>
                <w:rStyle w:val="Hypertextovprepojenie"/>
                <w:rFonts w:ascii="Tahoma" w:hAnsi="Tahoma" w:cs="Tahoma"/>
                <w:noProof/>
              </w:rPr>
              <w:t>2.</w:t>
            </w:r>
            <w:r w:rsidR="001861EA"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="001861EA" w:rsidRPr="00D423BE">
              <w:rPr>
                <w:rStyle w:val="Hypertextovprepojenie"/>
                <w:rFonts w:ascii="Tahoma" w:hAnsi="Tahoma" w:cs="Tahoma"/>
                <w:noProof/>
              </w:rPr>
              <w:t>ÚVOD</w:t>
            </w:r>
            <w:r w:rsidR="001861EA">
              <w:rPr>
                <w:noProof/>
                <w:webHidden/>
              </w:rPr>
              <w:tab/>
            </w:r>
            <w:r w:rsidR="001861EA">
              <w:rPr>
                <w:noProof/>
                <w:webHidden/>
              </w:rPr>
              <w:fldChar w:fldCharType="begin"/>
            </w:r>
            <w:r w:rsidR="001861EA">
              <w:rPr>
                <w:noProof/>
                <w:webHidden/>
              </w:rPr>
              <w:instrText xml:space="preserve"> PAGEREF _Toc494695804 \h </w:instrText>
            </w:r>
            <w:r w:rsidR="001861EA">
              <w:rPr>
                <w:noProof/>
                <w:webHidden/>
              </w:rPr>
            </w:r>
            <w:r w:rsidR="001861EA"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4</w:t>
            </w:r>
            <w:r w:rsidR="001861EA"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05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Podklady pre spracovanie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06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ZHODNOTENIE JESTVUJÚCEHO STAVU budovy ZpS A JEHO VLASTNOSTÍ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07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Základné údaje o objekte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08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Obvodový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09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3.1.3.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Strešný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0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3.1.4.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Výplne otvorov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1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3.1.5.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Ochladzované podlahy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12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Tepelnotechnické zhodnotenie jestvujúcich konštrukcií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13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NÁVRHY A OPATRENIA NA ZNÍŽENIE SPOTREBY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14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Úpravy stavebných konštrukcií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5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Obvodový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6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Strešný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7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4.1.3.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Okenné konštrukcie a dvere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18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4.1.4.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Vnútorné konštrukcie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19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DOSAHOVANÉ PARAMETRE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20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DOREGULOVANIE VYKUROVACEJ SÚSTAVY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21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OSTATNÉ SÚVISIACE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22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POPIS STAVEBNÝCH PRÁC, POSTUP A ORGANIZÁCIA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23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Organizácia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4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Charakteristika staveniska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5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Plochy pre zariadenie staveniska a skládky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6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Voda, elektrická energia, telefón, soc. zariadenie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7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Dopravné trasy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8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Počet pracovníkov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29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Osobitné opatrenia pri realizácii prác.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0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Vplyv uskutočňovania stavby na životné prostredie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1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5.1.8.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Podmienky, nároky a postup realizácie zatepľovania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left" w:pos="1680"/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32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Stručný popis použitých technológií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3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Obvodový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4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Strešný plášť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5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Vnútorné konštrukcie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6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Výmena výplní otvorov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7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Ostatné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3"/>
            <w:tabs>
              <w:tab w:val="left" w:pos="1920"/>
              <w:tab w:val="righ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4695838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5.2.6.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Všeobecné požiadavky na realizáciu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39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BEZPEČNOSŤ PRI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40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ZÁVER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1"/>
            <w:tabs>
              <w:tab w:val="left" w:pos="1200"/>
              <w:tab w:val="right" w:pos="9912"/>
            </w:tabs>
            <w:rPr>
              <w:rFonts w:asciiTheme="minorHAnsi" w:eastAsiaTheme="minorEastAsia" w:hAnsiTheme="minorHAnsi" w:cstheme="minorBidi"/>
              <w:b w:val="0"/>
              <w:i w:val="0"/>
              <w:noProof/>
              <w:szCs w:val="22"/>
            </w:rPr>
          </w:pPr>
          <w:hyperlink w:anchor="_Toc494695841" w:history="1">
            <w:r w:rsidRPr="00D423BE">
              <w:rPr>
                <w:rStyle w:val="Hypertextovprepojenie"/>
                <w:rFonts w:ascii="Tahoma" w:hAnsi="Tahoma" w:cs="Tahoma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i w:val="0"/>
                <w:noProof/>
                <w:szCs w:val="22"/>
              </w:rPr>
              <w:tab/>
            </w:r>
            <w:r w:rsidRPr="00D423BE">
              <w:rPr>
                <w:rStyle w:val="Hypertextovprepojenie"/>
                <w:rFonts w:ascii="Tahoma" w:hAnsi="Tahoma" w:cs="Tahoma"/>
                <w:noProof/>
              </w:rPr>
              <w:t>PRÍLOHY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42" w:history="1">
            <w:r w:rsidRPr="00D423BE">
              <w:rPr>
                <w:rStyle w:val="Hypertextovprepojenie"/>
                <w:noProof/>
              </w:rPr>
              <w:t>Príloha č. 1 -P O U Ž I T Á    L I T E R A T Ú R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43" w:history="1">
            <w:r w:rsidRPr="00D423BE">
              <w:rPr>
                <w:rStyle w:val="Hypertextovprepojenie"/>
                <w:noProof/>
              </w:rPr>
              <w:t>Príloha č.2 - STATICKÉ POSÚDENIE priťaženia obvod. plášťa od KZS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861EA" w:rsidRDefault="001861EA">
          <w:pPr>
            <w:pStyle w:val="Obsah2"/>
            <w:tabs>
              <w:tab w:val="right" w:pos="9912"/>
            </w:tabs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494695844" w:history="1">
            <w:r w:rsidRPr="00D423BE">
              <w:rPr>
                <w:rStyle w:val="Hypertextovprepojenie"/>
                <w:noProof/>
              </w:rPr>
              <w:t>Príloha č.3  -  ODPADOVÉ HOSPODÁRSTVO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_Toc494695844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E8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A9" w:rsidRPr="00B318A9" w:rsidRDefault="00B318A9" w:rsidP="00B318A9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790E6F" w:rsidRPr="00E26966" w:rsidRDefault="00DB082E" w:rsidP="00FF5777">
      <w:pPr>
        <w:pStyle w:val="Nadpis1"/>
        <w:spacing w:line="24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br w:type="page"/>
      </w:r>
      <w:bookmarkStart w:id="1" w:name="_Toc404128095"/>
      <w:bookmarkStart w:id="2" w:name="_Toc494695804"/>
      <w:r w:rsidR="00790E6F" w:rsidRPr="00E26966">
        <w:rPr>
          <w:rFonts w:ascii="Tahoma" w:hAnsi="Tahoma" w:cs="Tahoma"/>
        </w:rPr>
        <w:lastRenderedPageBreak/>
        <w:t>2.</w:t>
      </w:r>
      <w:r w:rsidR="00790E6F" w:rsidRPr="00E26966">
        <w:rPr>
          <w:rFonts w:ascii="Tahoma" w:hAnsi="Tahoma" w:cs="Tahoma"/>
        </w:rPr>
        <w:tab/>
      </w:r>
      <w:r w:rsidR="00E26966">
        <w:rPr>
          <w:rFonts w:ascii="Tahoma" w:hAnsi="Tahoma" w:cs="Tahoma"/>
        </w:rPr>
        <w:t>Ú</w:t>
      </w:r>
      <w:r w:rsidR="00790E6F" w:rsidRPr="00E26966">
        <w:rPr>
          <w:rFonts w:ascii="Tahoma" w:hAnsi="Tahoma" w:cs="Tahoma"/>
        </w:rPr>
        <w:t>VOD</w:t>
      </w:r>
      <w:bookmarkEnd w:id="1"/>
      <w:bookmarkEnd w:id="2"/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5D684E" w:rsidRPr="00E26966" w:rsidRDefault="005D684E" w:rsidP="000F3D31">
      <w:pPr>
        <w:spacing w:line="360" w:lineRule="auto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 xml:space="preserve">Projekt obnovy (ďalej len  "Projekt") </w:t>
      </w:r>
      <w:proofErr w:type="spellStart"/>
      <w:r w:rsidR="00D51DB2">
        <w:rPr>
          <w:rFonts w:ascii="Tahoma" w:hAnsi="Tahoma" w:cs="Tahoma"/>
          <w:snapToGrid w:val="0"/>
        </w:rPr>
        <w:t>ZpS</w:t>
      </w:r>
      <w:proofErr w:type="spellEnd"/>
      <w:r w:rsidR="00D51DB2">
        <w:rPr>
          <w:rFonts w:ascii="Tahoma" w:hAnsi="Tahoma" w:cs="Tahoma"/>
          <w:snapToGrid w:val="0"/>
        </w:rPr>
        <w:t xml:space="preserve"> na ul. Osiková  v Žiline</w:t>
      </w:r>
      <w:r w:rsidRPr="00E26966">
        <w:rPr>
          <w:rFonts w:ascii="Tahoma" w:hAnsi="Tahoma" w:cs="Tahoma"/>
          <w:snapToGrid w:val="0"/>
        </w:rPr>
        <w:t xml:space="preserve"> </w:t>
      </w:r>
      <w:r w:rsidR="000F3D31">
        <w:rPr>
          <w:rFonts w:ascii="Tahoma" w:hAnsi="Tahoma" w:cs="Tahoma"/>
          <w:snapToGrid w:val="0"/>
        </w:rPr>
        <w:t xml:space="preserve"> </w:t>
      </w:r>
      <w:r w:rsidR="00243959" w:rsidRPr="00E26966">
        <w:rPr>
          <w:rFonts w:ascii="Tahoma" w:hAnsi="Tahoma" w:cs="Tahoma"/>
          <w:snapToGrid w:val="0"/>
        </w:rPr>
        <w:t>bol vypracovaný</w:t>
      </w:r>
      <w:r w:rsidR="000F3D31">
        <w:rPr>
          <w:rFonts w:ascii="Tahoma" w:hAnsi="Tahoma" w:cs="Tahoma"/>
          <w:snapToGrid w:val="0"/>
        </w:rPr>
        <w:t xml:space="preserve"> </w:t>
      </w:r>
      <w:r w:rsidR="00243959" w:rsidRPr="00E26966">
        <w:rPr>
          <w:rFonts w:ascii="Tahoma" w:hAnsi="Tahoma" w:cs="Tahoma"/>
          <w:snapToGrid w:val="0"/>
        </w:rPr>
        <w:t>v rozsahu pre udelenie stavebného povolenia</w:t>
      </w:r>
      <w:r w:rsidR="00004DC6">
        <w:rPr>
          <w:rFonts w:ascii="Tahoma" w:hAnsi="Tahoma" w:cs="Tahoma"/>
          <w:snapToGrid w:val="0"/>
        </w:rPr>
        <w:t>, realizáciu stavby a získania úveru.</w:t>
      </w:r>
    </w:p>
    <w:p w:rsidR="00790E6F" w:rsidRDefault="000F3D31" w:rsidP="000F3D3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Jeho nedeliteľnou súčasťou je aj protipožiarn</w:t>
      </w:r>
      <w:r w:rsidR="009161A0">
        <w:rPr>
          <w:rFonts w:ascii="Tahoma" w:hAnsi="Tahoma" w:cs="Tahoma"/>
        </w:rPr>
        <w:t>e riešenie stavby</w:t>
      </w:r>
      <w:r>
        <w:rPr>
          <w:rFonts w:ascii="Tahoma" w:hAnsi="Tahoma" w:cs="Tahoma"/>
        </w:rPr>
        <w:t>.</w:t>
      </w:r>
    </w:p>
    <w:p w:rsidR="00AB5E50" w:rsidRPr="00E26966" w:rsidRDefault="00AB5E50" w:rsidP="000F3D3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Budova bola postavená v deväťdesiatych rokoch ako panelový montovaný dom v sústave P1.14/BA-MT.</w:t>
      </w:r>
    </w:p>
    <w:p w:rsidR="00790E6F" w:rsidRPr="00E26966" w:rsidRDefault="00790E6F" w:rsidP="000F3D31">
      <w:pPr>
        <w:pStyle w:val="Nadpis2"/>
        <w:spacing w:line="360" w:lineRule="auto"/>
        <w:rPr>
          <w:rFonts w:ascii="Tahoma" w:hAnsi="Tahoma" w:cs="Tahoma"/>
        </w:rPr>
      </w:pPr>
      <w:bookmarkStart w:id="3" w:name="_Toc404128096"/>
      <w:bookmarkStart w:id="4" w:name="_Toc494695805"/>
      <w:r w:rsidRPr="00E26966">
        <w:rPr>
          <w:rFonts w:ascii="Tahoma" w:hAnsi="Tahoma" w:cs="Tahoma"/>
        </w:rPr>
        <w:t>2.1.</w:t>
      </w:r>
      <w:r w:rsidRPr="00E26966">
        <w:rPr>
          <w:rFonts w:ascii="Tahoma" w:hAnsi="Tahoma" w:cs="Tahoma"/>
        </w:rPr>
        <w:tab/>
      </w:r>
      <w:r w:rsidR="00F33AB8" w:rsidRPr="00E26966">
        <w:rPr>
          <w:rFonts w:ascii="Tahoma" w:hAnsi="Tahoma" w:cs="Tahoma"/>
        </w:rPr>
        <w:t>Podklady pre spracovanie projektu.</w:t>
      </w:r>
      <w:bookmarkEnd w:id="3"/>
      <w:bookmarkEnd w:id="4"/>
    </w:p>
    <w:p w:rsidR="00232EBC" w:rsidRPr="00E26966" w:rsidRDefault="00232EBC" w:rsidP="000F3D31">
      <w:pPr>
        <w:spacing w:line="360" w:lineRule="auto"/>
        <w:rPr>
          <w:rFonts w:ascii="Tahoma" w:hAnsi="Tahoma" w:cs="Tahoma"/>
          <w:snapToGrid w:val="0"/>
        </w:rPr>
      </w:pPr>
    </w:p>
    <w:p w:rsidR="009947D3" w:rsidRPr="00E26966" w:rsidRDefault="00790E6F" w:rsidP="000F3D31">
      <w:pPr>
        <w:spacing w:line="360" w:lineRule="auto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 xml:space="preserve">Pre spracovanie projektu </w:t>
      </w:r>
      <w:r w:rsidR="009947D3" w:rsidRPr="00E26966">
        <w:rPr>
          <w:rFonts w:ascii="Tahoma" w:hAnsi="Tahoma" w:cs="Tahoma"/>
          <w:snapToGrid w:val="0"/>
        </w:rPr>
        <w:t>boli použité nasledujúce podklady:</w:t>
      </w:r>
    </w:p>
    <w:p w:rsidR="00516B7D" w:rsidRPr="00E26966" w:rsidRDefault="00516B7D" w:rsidP="000F3D31">
      <w:pPr>
        <w:numPr>
          <w:ilvl w:val="0"/>
          <w:numId w:val="18"/>
        </w:numPr>
        <w:tabs>
          <w:tab w:val="clear" w:pos="1494"/>
          <w:tab w:val="num" w:pos="993"/>
        </w:tabs>
        <w:spacing w:line="360" w:lineRule="auto"/>
        <w:ind w:left="993" w:hanging="426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>obhliadka stavby v</w:t>
      </w:r>
      <w:r w:rsidR="009161A0">
        <w:rPr>
          <w:rFonts w:ascii="Tahoma" w:hAnsi="Tahoma" w:cs="Tahoma"/>
          <w:snapToGrid w:val="0"/>
        </w:rPr>
        <w:t> septembri 2017</w:t>
      </w:r>
    </w:p>
    <w:p w:rsidR="00B31CA5" w:rsidRPr="00E26966" w:rsidRDefault="00B31CA5" w:rsidP="000F3D31">
      <w:pPr>
        <w:numPr>
          <w:ilvl w:val="0"/>
          <w:numId w:val="18"/>
        </w:numPr>
        <w:tabs>
          <w:tab w:val="clear" w:pos="1494"/>
          <w:tab w:val="num" w:pos="993"/>
        </w:tabs>
        <w:spacing w:line="360" w:lineRule="auto"/>
        <w:ind w:left="993" w:hanging="426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>fotodokumentácia objektu</w:t>
      </w:r>
    </w:p>
    <w:p w:rsidR="00B31CA5" w:rsidRPr="00E26966" w:rsidRDefault="00B31CA5" w:rsidP="000F3D31">
      <w:pPr>
        <w:numPr>
          <w:ilvl w:val="0"/>
          <w:numId w:val="18"/>
        </w:numPr>
        <w:tabs>
          <w:tab w:val="clear" w:pos="1494"/>
          <w:tab w:val="num" w:pos="993"/>
        </w:tabs>
        <w:spacing w:line="360" w:lineRule="auto"/>
        <w:ind w:left="993" w:hanging="426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>požiadavky objednávateľa</w:t>
      </w:r>
    </w:p>
    <w:p w:rsidR="00790E6F" w:rsidRPr="00E26966" w:rsidRDefault="00790E6F" w:rsidP="000F3D31">
      <w:pPr>
        <w:numPr>
          <w:ilvl w:val="0"/>
          <w:numId w:val="18"/>
        </w:numPr>
        <w:tabs>
          <w:tab w:val="clear" w:pos="1494"/>
          <w:tab w:val="num" w:pos="993"/>
        </w:tabs>
        <w:spacing w:line="360" w:lineRule="auto"/>
        <w:ind w:left="993" w:hanging="426"/>
        <w:rPr>
          <w:rFonts w:ascii="Tahoma" w:hAnsi="Tahoma" w:cs="Tahoma"/>
        </w:rPr>
      </w:pPr>
      <w:r w:rsidRPr="00E26966">
        <w:rPr>
          <w:rFonts w:ascii="Tahoma" w:hAnsi="Tahoma" w:cs="Tahoma"/>
        </w:rPr>
        <w:t>ďalej pre vypracovanie Projektu bola použitá literatúra a práce uvedené v závere technickej správy.</w:t>
      </w:r>
    </w:p>
    <w:p w:rsidR="00790E6F" w:rsidRPr="00E26966" w:rsidRDefault="00790E6F" w:rsidP="000F3D31">
      <w:pPr>
        <w:numPr>
          <w:ilvl w:val="0"/>
          <w:numId w:val="18"/>
        </w:numPr>
        <w:tabs>
          <w:tab w:val="clear" w:pos="1494"/>
          <w:tab w:val="num" w:pos="993"/>
        </w:tabs>
        <w:spacing w:line="360" w:lineRule="auto"/>
        <w:ind w:left="993" w:hanging="426"/>
        <w:rPr>
          <w:rFonts w:ascii="Tahoma" w:hAnsi="Tahoma" w:cs="Tahoma"/>
        </w:rPr>
      </w:pPr>
      <w:r w:rsidRPr="00E26966">
        <w:rPr>
          <w:rFonts w:ascii="Tahoma" w:hAnsi="Tahoma" w:cs="Tahoma"/>
        </w:rPr>
        <w:t>zástupca objednávateľa poskytol ústne informácie o stave objektu a jeho doterajších úpravách.</w:t>
      </w:r>
    </w:p>
    <w:p w:rsidR="004A4932" w:rsidRPr="00E26966" w:rsidRDefault="004A4932">
      <w:pPr>
        <w:spacing w:line="360" w:lineRule="auto"/>
        <w:rPr>
          <w:rFonts w:ascii="Tahoma" w:hAnsi="Tahoma" w:cs="Tahoma"/>
        </w:rPr>
      </w:pPr>
    </w:p>
    <w:p w:rsidR="00790E6F" w:rsidRPr="00E26966" w:rsidRDefault="00790E6F" w:rsidP="004A4932">
      <w:pPr>
        <w:pStyle w:val="Nadpis1"/>
        <w:rPr>
          <w:rFonts w:ascii="Tahoma" w:hAnsi="Tahoma" w:cs="Tahoma"/>
        </w:rPr>
      </w:pPr>
      <w:bookmarkStart w:id="5" w:name="_Toc404128097"/>
      <w:bookmarkStart w:id="6" w:name="_Toc494695806"/>
      <w:r w:rsidRPr="00E26966">
        <w:rPr>
          <w:rFonts w:ascii="Tahoma" w:hAnsi="Tahoma" w:cs="Tahoma"/>
        </w:rPr>
        <w:t>3.</w:t>
      </w:r>
      <w:r w:rsidRPr="00E26966">
        <w:rPr>
          <w:rFonts w:ascii="Tahoma" w:hAnsi="Tahoma" w:cs="Tahoma"/>
        </w:rPr>
        <w:tab/>
        <w:t xml:space="preserve">ZHODNOTENIE JESTVUJÚCEHO STAVU </w:t>
      </w:r>
      <w:r w:rsidR="001D52E8">
        <w:rPr>
          <w:rFonts w:ascii="Tahoma" w:hAnsi="Tahoma" w:cs="Tahoma"/>
        </w:rPr>
        <w:t xml:space="preserve">budovy </w:t>
      </w:r>
      <w:proofErr w:type="spellStart"/>
      <w:r w:rsidR="001D52E8">
        <w:rPr>
          <w:rFonts w:ascii="Tahoma" w:hAnsi="Tahoma" w:cs="Tahoma"/>
        </w:rPr>
        <w:t>ZpS</w:t>
      </w:r>
      <w:proofErr w:type="spellEnd"/>
      <w:r w:rsidRPr="00E26966">
        <w:rPr>
          <w:rFonts w:ascii="Tahoma" w:hAnsi="Tahoma" w:cs="Tahoma"/>
        </w:rPr>
        <w:t xml:space="preserve"> A JEHO VLASTNOSTÍ</w:t>
      </w:r>
      <w:bookmarkEnd w:id="5"/>
      <w:bookmarkEnd w:id="6"/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2"/>
        <w:spacing w:line="360" w:lineRule="auto"/>
        <w:rPr>
          <w:rFonts w:ascii="Tahoma" w:hAnsi="Tahoma" w:cs="Tahoma"/>
        </w:rPr>
      </w:pPr>
      <w:bookmarkStart w:id="7" w:name="_Toc404128098"/>
      <w:bookmarkStart w:id="8" w:name="_Toc494695807"/>
      <w:r w:rsidRPr="00E26966">
        <w:rPr>
          <w:rFonts w:ascii="Tahoma" w:hAnsi="Tahoma" w:cs="Tahoma"/>
        </w:rPr>
        <w:t>3.1.</w:t>
      </w:r>
      <w:r w:rsidRPr="00E26966">
        <w:rPr>
          <w:rFonts w:ascii="Tahoma" w:hAnsi="Tahoma" w:cs="Tahoma"/>
        </w:rPr>
        <w:tab/>
        <w:t>Základné údaje o objekte</w:t>
      </w:r>
      <w:bookmarkEnd w:id="7"/>
      <w:bookmarkEnd w:id="8"/>
    </w:p>
    <w:p w:rsidR="00790E6F" w:rsidRPr="00E26966" w:rsidRDefault="00790E6F" w:rsidP="00750F82">
      <w:pPr>
        <w:spacing w:line="360" w:lineRule="auto"/>
        <w:rPr>
          <w:rFonts w:ascii="Tahoma" w:hAnsi="Tahoma" w:cs="Tahoma"/>
        </w:rPr>
      </w:pPr>
    </w:p>
    <w:p w:rsidR="005D684E" w:rsidRPr="00E26966" w:rsidRDefault="00750F82" w:rsidP="000F3D31">
      <w:pPr>
        <w:tabs>
          <w:tab w:val="clear" w:pos="1375"/>
          <w:tab w:val="left" w:pos="3119"/>
        </w:tabs>
        <w:spacing w:line="360" w:lineRule="auto"/>
        <w:ind w:left="3119" w:hanging="2552"/>
        <w:jc w:val="left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Objekt : </w:t>
      </w:r>
      <w:r>
        <w:rPr>
          <w:rFonts w:ascii="Tahoma" w:hAnsi="Tahoma" w:cs="Tahoma"/>
          <w:snapToGrid w:val="0"/>
        </w:rPr>
        <w:tab/>
      </w:r>
      <w:proofErr w:type="spellStart"/>
      <w:r w:rsidR="00D650EC">
        <w:rPr>
          <w:rFonts w:ascii="Tahoma" w:hAnsi="Tahoma" w:cs="Tahoma"/>
          <w:snapToGrid w:val="0"/>
        </w:rPr>
        <w:t>ZpS</w:t>
      </w:r>
      <w:proofErr w:type="spellEnd"/>
      <w:r w:rsidR="00D650EC">
        <w:rPr>
          <w:rFonts w:ascii="Tahoma" w:hAnsi="Tahoma" w:cs="Tahoma"/>
          <w:snapToGrid w:val="0"/>
        </w:rPr>
        <w:t xml:space="preserve"> na ul.</w:t>
      </w:r>
      <w:r w:rsidR="00E20A18">
        <w:rPr>
          <w:rFonts w:ascii="Tahoma" w:hAnsi="Tahoma" w:cs="Tahoma"/>
          <w:snapToGrid w:val="0"/>
        </w:rPr>
        <w:t xml:space="preserve"> </w:t>
      </w:r>
      <w:r w:rsidR="00D650EC">
        <w:rPr>
          <w:rFonts w:ascii="Tahoma" w:hAnsi="Tahoma" w:cs="Tahoma"/>
          <w:snapToGrid w:val="0"/>
        </w:rPr>
        <w:t>Osiková v Žiline</w:t>
      </w:r>
    </w:p>
    <w:p w:rsidR="005D684E" w:rsidRPr="00E26966" w:rsidRDefault="005D684E" w:rsidP="00750F82">
      <w:pPr>
        <w:tabs>
          <w:tab w:val="clear" w:pos="1375"/>
          <w:tab w:val="left" w:pos="3119"/>
        </w:tabs>
        <w:spacing w:line="360" w:lineRule="auto"/>
        <w:jc w:val="left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 xml:space="preserve">Stavebná sústava : </w:t>
      </w:r>
      <w:r w:rsidR="00864ED1" w:rsidRPr="00E26966">
        <w:rPr>
          <w:rFonts w:ascii="Tahoma" w:hAnsi="Tahoma" w:cs="Tahoma"/>
          <w:snapToGrid w:val="0"/>
        </w:rPr>
        <w:tab/>
      </w:r>
      <w:r w:rsidR="000F3D31">
        <w:rPr>
          <w:rFonts w:ascii="Tahoma" w:hAnsi="Tahoma" w:cs="Tahoma"/>
          <w:snapToGrid w:val="0"/>
        </w:rPr>
        <w:t>P 1.14/BA-</w:t>
      </w:r>
      <w:r w:rsidR="00D650EC">
        <w:rPr>
          <w:rFonts w:ascii="Tahoma" w:hAnsi="Tahoma" w:cs="Tahoma"/>
          <w:snapToGrid w:val="0"/>
        </w:rPr>
        <w:t>MT</w:t>
      </w:r>
    </w:p>
    <w:p w:rsidR="00BE0241" w:rsidRPr="00750F82" w:rsidRDefault="00750F82" w:rsidP="00750F82">
      <w:pPr>
        <w:tabs>
          <w:tab w:val="clear" w:pos="1375"/>
        </w:tabs>
        <w:spacing w:line="360" w:lineRule="auto"/>
        <w:ind w:left="3119" w:hanging="2552"/>
        <w:jc w:val="left"/>
        <w:rPr>
          <w:rFonts w:ascii="Tahoma" w:hAnsi="Tahoma" w:cs="Tahoma"/>
          <w:snapToGrid w:val="0"/>
        </w:rPr>
      </w:pPr>
      <w:r w:rsidRPr="00750F82">
        <w:rPr>
          <w:rFonts w:ascii="Tahoma" w:hAnsi="Tahoma" w:cs="Tahoma"/>
          <w:snapToGrid w:val="0"/>
        </w:rPr>
        <w:t>Investor:</w:t>
      </w:r>
      <w:r w:rsidRPr="00750F82">
        <w:rPr>
          <w:rFonts w:ascii="Tahoma" w:hAnsi="Tahoma" w:cs="Tahoma"/>
          <w:snapToGrid w:val="0"/>
        </w:rPr>
        <w:tab/>
      </w:r>
      <w:r w:rsidR="00D650EC">
        <w:rPr>
          <w:rFonts w:ascii="Tahoma" w:hAnsi="Tahoma" w:cs="Tahoma"/>
          <w:snapToGrid w:val="0"/>
        </w:rPr>
        <w:t>Mesto Žilina, Námestie obetí komunizmu 1, 011 31 Žilina</w:t>
      </w:r>
    </w:p>
    <w:p w:rsidR="00BE0241" w:rsidRPr="00E26966" w:rsidRDefault="00790E6F" w:rsidP="00750F82">
      <w:pPr>
        <w:tabs>
          <w:tab w:val="left" w:pos="3119"/>
        </w:tabs>
        <w:spacing w:line="360" w:lineRule="auto"/>
        <w:rPr>
          <w:rFonts w:ascii="Tahoma" w:hAnsi="Tahoma" w:cs="Tahoma"/>
          <w:snapToGrid w:val="0"/>
        </w:rPr>
      </w:pPr>
      <w:r w:rsidRPr="00E26966">
        <w:rPr>
          <w:rFonts w:ascii="Tahoma" w:hAnsi="Tahoma" w:cs="Tahoma"/>
          <w:snapToGrid w:val="0"/>
        </w:rPr>
        <w:t>Projektant zateplenia :</w:t>
      </w:r>
      <w:r w:rsidRPr="00E26966">
        <w:rPr>
          <w:rFonts w:ascii="Tahoma" w:hAnsi="Tahoma" w:cs="Tahoma"/>
          <w:snapToGrid w:val="0"/>
        </w:rPr>
        <w:tab/>
      </w:r>
      <w:r w:rsidR="00BE0241" w:rsidRPr="00E26966">
        <w:rPr>
          <w:rFonts w:ascii="Tahoma" w:hAnsi="Tahoma" w:cs="Tahoma"/>
          <w:snapToGrid w:val="0"/>
        </w:rPr>
        <w:t>Enerma s.r.o., Pribinova 33, 010 01, Žilina</w:t>
      </w:r>
    </w:p>
    <w:p w:rsidR="00D54A49" w:rsidRDefault="009D02A7" w:rsidP="00750F82">
      <w:pPr>
        <w:spacing w:line="360" w:lineRule="auto"/>
        <w:ind w:left="3119" w:hanging="2552"/>
        <w:rPr>
          <w:rFonts w:ascii="Tahoma" w:hAnsi="Tahoma" w:cs="Tahoma"/>
          <w:snapToGrid w:val="0"/>
        </w:rPr>
      </w:pPr>
      <w:r w:rsidRPr="002F22D9">
        <w:rPr>
          <w:rFonts w:ascii="Tahoma" w:hAnsi="Tahoma" w:cs="Tahoma"/>
          <w:snapToGrid w:val="0"/>
        </w:rPr>
        <w:t>Spracovatelia :</w:t>
      </w:r>
      <w:r w:rsidR="00BE0241" w:rsidRPr="002F22D9">
        <w:rPr>
          <w:rFonts w:ascii="Tahoma" w:hAnsi="Tahoma" w:cs="Tahoma"/>
          <w:snapToGrid w:val="0"/>
        </w:rPr>
        <w:tab/>
      </w:r>
      <w:r w:rsidR="0015124E" w:rsidRPr="002F22D9">
        <w:rPr>
          <w:rFonts w:ascii="Tahoma" w:hAnsi="Tahoma" w:cs="Tahoma"/>
          <w:snapToGrid w:val="0"/>
        </w:rPr>
        <w:t xml:space="preserve">Ing. </w:t>
      </w:r>
      <w:r w:rsidR="00D650EC">
        <w:rPr>
          <w:rFonts w:ascii="Tahoma" w:hAnsi="Tahoma" w:cs="Tahoma"/>
          <w:snapToGrid w:val="0"/>
        </w:rPr>
        <w:t xml:space="preserve">Peter </w:t>
      </w:r>
      <w:proofErr w:type="spellStart"/>
      <w:r w:rsidR="00D650EC">
        <w:rPr>
          <w:rFonts w:ascii="Tahoma" w:hAnsi="Tahoma" w:cs="Tahoma"/>
          <w:snapToGrid w:val="0"/>
        </w:rPr>
        <w:t>Manči</w:t>
      </w:r>
      <w:r w:rsidR="00BE0241" w:rsidRPr="002F22D9">
        <w:rPr>
          <w:rFonts w:ascii="Tahoma" w:hAnsi="Tahoma" w:cs="Tahoma"/>
          <w:snapToGrid w:val="0"/>
        </w:rPr>
        <w:t>k</w:t>
      </w:r>
      <w:proofErr w:type="spellEnd"/>
      <w:r w:rsidR="0015124E" w:rsidRPr="002F22D9">
        <w:rPr>
          <w:rFonts w:ascii="Tahoma" w:hAnsi="Tahoma" w:cs="Tahoma"/>
          <w:snapToGrid w:val="0"/>
        </w:rPr>
        <w:t xml:space="preserve">, </w:t>
      </w:r>
      <w:r w:rsidRPr="002F22D9">
        <w:rPr>
          <w:rFonts w:ascii="Tahoma" w:hAnsi="Tahoma" w:cs="Tahoma"/>
          <w:snapToGrid w:val="0"/>
        </w:rPr>
        <w:t xml:space="preserve">Miroslav Holeš, </w:t>
      </w:r>
      <w:r w:rsidR="00442958">
        <w:rPr>
          <w:rFonts w:ascii="Tahoma" w:hAnsi="Tahoma" w:cs="Tahoma"/>
          <w:snapToGrid w:val="0"/>
        </w:rPr>
        <w:t>Ing.</w:t>
      </w:r>
      <w:r w:rsidR="00B318A9">
        <w:rPr>
          <w:rFonts w:ascii="Tahoma" w:hAnsi="Tahoma" w:cs="Tahoma"/>
          <w:snapToGrid w:val="0"/>
        </w:rPr>
        <w:t xml:space="preserve"> </w:t>
      </w:r>
      <w:r w:rsidR="00442958">
        <w:rPr>
          <w:rFonts w:ascii="Tahoma" w:hAnsi="Tahoma" w:cs="Tahoma"/>
          <w:snapToGrid w:val="0"/>
        </w:rPr>
        <w:t>Gabriela Mančiková</w:t>
      </w:r>
      <w:r w:rsidR="0015124E" w:rsidRPr="002F22D9">
        <w:rPr>
          <w:rFonts w:ascii="Tahoma" w:hAnsi="Tahoma" w:cs="Tahoma"/>
          <w:snapToGrid w:val="0"/>
        </w:rPr>
        <w:t xml:space="preserve">, </w:t>
      </w:r>
      <w:r w:rsidR="00B318A9">
        <w:rPr>
          <w:rFonts w:ascii="Tahoma" w:hAnsi="Tahoma" w:cs="Tahoma"/>
          <w:snapToGrid w:val="0"/>
        </w:rPr>
        <w:br/>
      </w:r>
      <w:r w:rsidR="00442958">
        <w:rPr>
          <w:rFonts w:ascii="Tahoma" w:hAnsi="Tahoma" w:cs="Tahoma"/>
          <w:snapToGrid w:val="0"/>
        </w:rPr>
        <w:t>Ing.</w:t>
      </w:r>
      <w:r w:rsidR="00B318A9">
        <w:rPr>
          <w:rFonts w:ascii="Tahoma" w:hAnsi="Tahoma" w:cs="Tahoma"/>
          <w:snapToGrid w:val="0"/>
        </w:rPr>
        <w:t xml:space="preserve"> </w:t>
      </w:r>
      <w:r w:rsidR="00442958">
        <w:rPr>
          <w:rFonts w:ascii="Tahoma" w:hAnsi="Tahoma" w:cs="Tahoma"/>
          <w:snapToGrid w:val="0"/>
        </w:rPr>
        <w:t>Peter Dirnbach</w:t>
      </w:r>
    </w:p>
    <w:p w:rsidR="00D54A49" w:rsidRDefault="00D54A49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  <w:snapToGrid w:val="0"/>
        </w:rPr>
      </w:pPr>
    </w:p>
    <w:p w:rsidR="005D684E" w:rsidRPr="00E26966" w:rsidRDefault="000F3D31" w:rsidP="00E36B6B">
      <w:pPr>
        <w:rPr>
          <w:rFonts w:ascii="Tahoma" w:hAnsi="Tahoma" w:cs="Tahoma"/>
          <w:snapToGrid w:val="0"/>
        </w:rPr>
      </w:pPr>
      <w:r>
        <w:t>Predmetný</w:t>
      </w:r>
      <w:r w:rsidRPr="00B5355B">
        <w:t xml:space="preserve"> objekt </w:t>
      </w:r>
      <w:r>
        <w:t>je osadený v sídliskovej zástavbe.</w:t>
      </w:r>
      <w:r w:rsidR="00442958">
        <w:t xml:space="preserve"> </w:t>
      </w:r>
      <w:r>
        <w:t xml:space="preserve">Vzhľadom na celkové konštrukčné riešenie sa jedná </w:t>
      </w:r>
      <w:r w:rsidR="00686297">
        <w:t>panelový dom</w:t>
      </w:r>
      <w:r w:rsidR="00442958">
        <w:t xml:space="preserve"> s </w:t>
      </w:r>
      <w:r w:rsidR="00686297">
        <w:t>tromi</w:t>
      </w:r>
      <w:r w:rsidR="00442958">
        <w:t xml:space="preserve"> sekciami</w:t>
      </w:r>
      <w:r w:rsidR="00034ED5" w:rsidRPr="00034ED5">
        <w:t xml:space="preserve"> </w:t>
      </w:r>
      <w:r w:rsidR="00034ED5">
        <w:t>panelovej sústavy P 1.14/BA-</w:t>
      </w:r>
      <w:r w:rsidR="00686297">
        <w:t>MT. D</w:t>
      </w:r>
      <w:r w:rsidR="00442958">
        <w:t xml:space="preserve">om má 5 nadzemných podlaží z toho štyri sú obytné a najnižšie podlažie tvorí </w:t>
      </w:r>
      <w:r w:rsidR="00686297">
        <w:t>administratí</w:t>
      </w:r>
      <w:r w:rsidR="00F60848">
        <w:t>v</w:t>
      </w:r>
      <w:r w:rsidR="00686297">
        <w:t>nu a </w:t>
      </w:r>
      <w:r w:rsidR="00F60848">
        <w:t>t</w:t>
      </w:r>
      <w:r w:rsidR="00686297">
        <w:t>echnick</w:t>
      </w:r>
      <w:r w:rsidR="00F60848">
        <w:t>ú</w:t>
      </w:r>
      <w:r w:rsidR="00686297">
        <w:t xml:space="preserve"> časť </w:t>
      </w:r>
      <w:proofErr w:type="spellStart"/>
      <w:r w:rsidR="00686297">
        <w:t>ZpS</w:t>
      </w:r>
      <w:proofErr w:type="spellEnd"/>
      <w:r w:rsidR="00686297">
        <w:t>.</w:t>
      </w:r>
    </w:p>
    <w:p w:rsidR="007C137E" w:rsidRDefault="007C137E" w:rsidP="007C137E">
      <w:pPr>
        <w:spacing w:line="360" w:lineRule="auto"/>
        <w:ind w:firstLine="851"/>
        <w:rPr>
          <w:rFonts w:ascii="Tahoma" w:hAnsi="Tahoma" w:cs="Tahoma"/>
        </w:rPr>
      </w:pPr>
    </w:p>
    <w:p w:rsidR="00214B62" w:rsidRPr="00E26966" w:rsidRDefault="00214B62" w:rsidP="007C137E">
      <w:pPr>
        <w:spacing w:line="360" w:lineRule="auto"/>
        <w:ind w:firstLine="851"/>
        <w:rPr>
          <w:rFonts w:ascii="Tahoma" w:hAnsi="Tahoma" w:cs="Tahoma"/>
        </w:rPr>
      </w:pPr>
    </w:p>
    <w:p w:rsidR="00790E6F" w:rsidRPr="00E26966" w:rsidRDefault="00790E6F" w:rsidP="007C137E">
      <w:pPr>
        <w:spacing w:line="360" w:lineRule="auto"/>
        <w:ind w:firstLine="851"/>
        <w:rPr>
          <w:rFonts w:ascii="Tahoma" w:hAnsi="Tahoma" w:cs="Tahoma"/>
          <w:b/>
        </w:rPr>
      </w:pPr>
      <w:r w:rsidRPr="00E26966">
        <w:rPr>
          <w:rFonts w:ascii="Tahoma" w:hAnsi="Tahoma" w:cs="Tahoma"/>
          <w:b/>
        </w:rPr>
        <w:lastRenderedPageBreak/>
        <w:t>3.1.1.</w:t>
      </w:r>
      <w:r w:rsidRPr="00E26966">
        <w:rPr>
          <w:rFonts w:ascii="Tahoma" w:hAnsi="Tahoma" w:cs="Tahoma"/>
          <w:b/>
        </w:rPr>
        <w:tab/>
        <w:t>Nosný systém</w:t>
      </w:r>
    </w:p>
    <w:p w:rsidR="000F3D31" w:rsidRPr="00B5355B" w:rsidRDefault="000F3D31" w:rsidP="000F3D31">
      <w:pPr>
        <w:spacing w:line="360" w:lineRule="auto"/>
      </w:pPr>
      <w:r w:rsidRPr="00B5355B">
        <w:t xml:space="preserve">Nosný </w:t>
      </w:r>
      <w:r>
        <w:t>systém</w:t>
      </w:r>
      <w:r w:rsidRPr="00B5355B">
        <w:t xml:space="preserve"> objektu tvoria železobetónové</w:t>
      </w:r>
      <w:r>
        <w:t xml:space="preserve"> priečne </w:t>
      </w:r>
      <w:r w:rsidRPr="00B5355B">
        <w:t xml:space="preserve">steny hr. 150 mm. Konštrukčná výška podlaží je 2800mm. Stropné panely sú železobetónové hr. 150mm. Pri obhliadke objektu neboli zistené statické poruchy. Prejavujú sa bežné trhlinky v stykoch prefabrikátov. Schodištia sú prefabrikované železobetónové. </w:t>
      </w:r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9" w:name="_Toc404128099"/>
      <w:bookmarkStart w:id="10" w:name="_Toc494695808"/>
      <w:r w:rsidRPr="00E26966">
        <w:rPr>
          <w:rFonts w:ascii="Tahoma" w:hAnsi="Tahoma" w:cs="Tahoma"/>
        </w:rPr>
        <w:t>3.1.2.</w:t>
      </w:r>
      <w:r w:rsidRPr="00E26966">
        <w:rPr>
          <w:rFonts w:ascii="Tahoma" w:hAnsi="Tahoma" w:cs="Tahoma"/>
        </w:rPr>
        <w:tab/>
        <w:t>Obvodový plášť</w:t>
      </w:r>
      <w:bookmarkEnd w:id="9"/>
      <w:bookmarkEnd w:id="10"/>
    </w:p>
    <w:p w:rsidR="00790E6F" w:rsidRPr="00E26966" w:rsidRDefault="000F3D31" w:rsidP="00367F04">
      <w:pPr>
        <w:spacing w:line="360" w:lineRule="auto"/>
        <w:rPr>
          <w:rFonts w:ascii="Tahoma" w:hAnsi="Tahoma" w:cs="Tahoma"/>
        </w:rPr>
      </w:pPr>
      <w:r w:rsidRPr="00B5355B">
        <w:t xml:space="preserve">Obvodový plášť objektu je </w:t>
      </w:r>
      <w:r>
        <w:t>z vrstvených panelov celkovej hrúbky 300mm.</w:t>
      </w:r>
      <w:r w:rsidRPr="00B5355B">
        <w:t xml:space="preserve"> </w:t>
      </w:r>
      <w:r w:rsidR="00C44485">
        <w:t>(</w:t>
      </w:r>
      <w:r w:rsidR="00E20A18">
        <w:t xml:space="preserve">Železobetónová nosná časť panelu hr.150mm+80mm tepelná izolácia+70mm </w:t>
      </w:r>
      <w:proofErr w:type="spellStart"/>
      <w:r w:rsidR="00E20A18">
        <w:t>predsadený</w:t>
      </w:r>
      <w:proofErr w:type="spellEnd"/>
      <w:r w:rsidR="00E20A18">
        <w:t xml:space="preserve"> </w:t>
      </w:r>
      <w:proofErr w:type="spellStart"/>
      <w:r w:rsidR="00E20A18">
        <w:t>ŽB</w:t>
      </w:r>
      <w:proofErr w:type="spellEnd"/>
      <w:r w:rsidR="00E20A18">
        <w:t xml:space="preserve"> plášť.</w:t>
      </w:r>
      <w:r w:rsidR="00C44485">
        <w:t>)</w:t>
      </w:r>
      <w:r w:rsidR="00E20A18">
        <w:t xml:space="preserve"> </w:t>
      </w:r>
      <w:r w:rsidRPr="00B5355B">
        <w:t xml:space="preserve">Stykovanie panelov je </w:t>
      </w:r>
      <w:r>
        <w:t xml:space="preserve">s tvarovaním </w:t>
      </w:r>
      <w:r w:rsidRPr="00B5355B">
        <w:t xml:space="preserve">styku. </w:t>
      </w:r>
      <w:r>
        <w:t>Tesnenie horizontálnej i vertikálnej škáry je realizované dvomi povrazcami</w:t>
      </w:r>
      <w:r w:rsidRPr="00B5355B">
        <w:t xml:space="preserve"> z minerálnej plste z vonkajšej strany je </w:t>
      </w:r>
      <w:r>
        <w:t xml:space="preserve">škára uzatvorená gumeným izolačným pásikom a vytmelená </w:t>
      </w:r>
      <w:proofErr w:type="spellStart"/>
      <w:r>
        <w:t>Elastoplastom</w:t>
      </w:r>
      <w:proofErr w:type="spellEnd"/>
      <w:r w:rsidRPr="00B5355B">
        <w:t xml:space="preserve">. Povrch panela je upravený </w:t>
      </w:r>
      <w:proofErr w:type="spellStart"/>
      <w:r w:rsidRPr="00B5355B">
        <w:t>nástrekovou</w:t>
      </w:r>
      <w:proofErr w:type="spellEnd"/>
      <w:r w:rsidRPr="00B5355B">
        <w:t xml:space="preserve"> </w:t>
      </w:r>
      <w:proofErr w:type="spellStart"/>
      <w:r w:rsidRPr="00B5355B">
        <w:t>omietkovinou</w:t>
      </w:r>
      <w:proofErr w:type="spellEnd"/>
      <w:r w:rsidRPr="00B5355B">
        <w:t xml:space="preserve">. Styky sú </w:t>
      </w:r>
      <w:r>
        <w:t xml:space="preserve">lokálne </w:t>
      </w:r>
      <w:r w:rsidRPr="00B5355B">
        <w:t>netesné s </w:t>
      </w:r>
      <w:proofErr w:type="spellStart"/>
      <w:r w:rsidRPr="00B5355B">
        <w:t>penetráciou</w:t>
      </w:r>
      <w:proofErr w:type="spellEnd"/>
      <w:r w:rsidRPr="00B5355B">
        <w:t xml:space="preserve"> vody </w:t>
      </w:r>
      <w:r>
        <w:t xml:space="preserve">až </w:t>
      </w:r>
      <w:r w:rsidRPr="00B5355B">
        <w:t>do interiéru</w:t>
      </w:r>
      <w:r>
        <w:t xml:space="preserve">. Panely svojimi objemovými zmenami spôsobili porušenie povrchovej úpravy </w:t>
      </w:r>
      <w:r w:rsidRPr="00B5355B">
        <w:t xml:space="preserve"> </w:t>
      </w:r>
      <w:r>
        <w:t>aj ich styčnej plochy</w:t>
      </w:r>
      <w:r w:rsidRPr="00B5355B">
        <w:t>.</w:t>
      </w:r>
      <w:ins w:id="11" w:author="PeMa" w:date="2016-04-08T10:35:00Z">
        <w:r w:rsidR="00814E86" w:rsidRPr="00814E86">
          <w:rPr>
            <w:rFonts w:ascii="Tahoma" w:hAnsi="Tahoma" w:cs="Tahoma"/>
          </w:rPr>
          <w:t xml:space="preserve"> </w:t>
        </w:r>
      </w:ins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2" w:name="_Toc404128100"/>
      <w:bookmarkStart w:id="13" w:name="_Toc494695809"/>
      <w:r w:rsidRPr="00E26966">
        <w:rPr>
          <w:rFonts w:ascii="Tahoma" w:hAnsi="Tahoma" w:cs="Tahoma"/>
        </w:rPr>
        <w:t>3.1.3.</w:t>
      </w:r>
      <w:r w:rsidRPr="00E26966">
        <w:rPr>
          <w:rFonts w:ascii="Tahoma" w:hAnsi="Tahoma" w:cs="Tahoma"/>
        </w:rPr>
        <w:tab/>
        <w:t>Strešný plášť</w:t>
      </w:r>
      <w:bookmarkEnd w:id="12"/>
      <w:bookmarkEnd w:id="13"/>
    </w:p>
    <w:p w:rsidR="000F3D31" w:rsidRPr="00783E33" w:rsidRDefault="000F3D31" w:rsidP="000F3D31">
      <w:pPr>
        <w:spacing w:line="360" w:lineRule="auto"/>
      </w:pPr>
      <w:r w:rsidRPr="00783E33">
        <w:t xml:space="preserve">Riešenie zastrešenia je plochou spádovou strechou s vnútornými odpadmi. Konštrukcia strešného plášťa bola navrhnutá ako </w:t>
      </w:r>
      <w:r>
        <w:t>jedno</w:t>
      </w:r>
      <w:r w:rsidRPr="00783E33">
        <w:t xml:space="preserve">plášťová </w:t>
      </w:r>
      <w:r>
        <w:t xml:space="preserve">čiastočne </w:t>
      </w:r>
      <w:r w:rsidRPr="00783E33">
        <w:t>vetraná. Skladba strešných vrstiev podľa dostupných podkladov je nasledujúca:</w:t>
      </w:r>
    </w:p>
    <w:p w:rsidR="000F3D31" w:rsidRPr="00783E33" w:rsidRDefault="000F3D31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 w:rsidRPr="00783E33">
        <w:t>stropný železobetónový panel  150 mm</w:t>
      </w:r>
    </w:p>
    <w:p w:rsidR="000F3D31" w:rsidRPr="00783E33" w:rsidRDefault="00F60848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>Minerálna plsť 2x50</w:t>
      </w:r>
      <w:r w:rsidR="000F3D31">
        <w:t xml:space="preserve"> mm</w:t>
      </w:r>
      <w:r>
        <w:t>-100mm</w:t>
      </w:r>
    </w:p>
    <w:p w:rsidR="000F3D31" w:rsidRDefault="00342167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 xml:space="preserve">slabo </w:t>
      </w:r>
      <w:r w:rsidR="00F60848">
        <w:t xml:space="preserve">vetraná </w:t>
      </w:r>
      <w:r w:rsidR="000F3D31">
        <w:t>vzduchová medzera</w:t>
      </w:r>
      <w:r w:rsidR="00F60848">
        <w:t xml:space="preserve"> hr.100mm</w:t>
      </w:r>
    </w:p>
    <w:p w:rsidR="000F3D31" w:rsidRPr="00783E33" w:rsidRDefault="000F3D31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>pórobetónové strešné panely hr. 2</w:t>
      </w:r>
      <w:r w:rsidR="00342167">
        <w:t>4</w:t>
      </w:r>
      <w:r>
        <w:t>0 mm</w:t>
      </w:r>
    </w:p>
    <w:p w:rsidR="00F60848" w:rsidRDefault="00F60848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>asfaltový binder-15-20mm</w:t>
      </w:r>
    </w:p>
    <w:p w:rsidR="000F3D31" w:rsidRDefault="000F3D31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 w:rsidRPr="00783E33">
        <w:t>asfaltová hydroizolačná vrstva (oxidované asfalty)</w:t>
      </w:r>
      <w:r w:rsidR="00F60848">
        <w:t xml:space="preserve"> hr.20mm</w:t>
      </w:r>
    </w:p>
    <w:p w:rsidR="00F60848" w:rsidRDefault="00F60848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 xml:space="preserve">geotextília </w:t>
      </w:r>
      <w:proofErr w:type="spellStart"/>
      <w:r>
        <w:t>Ttratex</w:t>
      </w:r>
      <w:proofErr w:type="spellEnd"/>
      <w:r>
        <w:t xml:space="preserve"> </w:t>
      </w:r>
      <w:proofErr w:type="spellStart"/>
      <w:r>
        <w:t>PP</w:t>
      </w:r>
      <w:proofErr w:type="spellEnd"/>
      <w:r>
        <w:t xml:space="preserve"> 400</w:t>
      </w:r>
    </w:p>
    <w:p w:rsidR="00F60848" w:rsidRPr="00783E33" w:rsidRDefault="00F60848" w:rsidP="000F3D31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 xml:space="preserve">fóliová krytina </w:t>
      </w:r>
      <w:proofErr w:type="spellStart"/>
      <w:r>
        <w:t>PVC-P</w:t>
      </w:r>
      <w:proofErr w:type="spellEnd"/>
      <w:r>
        <w:t xml:space="preserve"> (</w:t>
      </w:r>
      <w:proofErr w:type="spellStart"/>
      <w:r>
        <w:t>ARMOPLAN</w:t>
      </w:r>
      <w:proofErr w:type="spellEnd"/>
      <w:r>
        <w:t>)</w:t>
      </w:r>
    </w:p>
    <w:p w:rsidR="009653F5" w:rsidRPr="00E26966" w:rsidRDefault="009653F5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4" w:name="_Toc404128101"/>
      <w:bookmarkStart w:id="15" w:name="_Toc494695810"/>
      <w:r w:rsidRPr="00E26966">
        <w:rPr>
          <w:rFonts w:ascii="Tahoma" w:hAnsi="Tahoma" w:cs="Tahoma"/>
        </w:rPr>
        <w:t>3.1.4.</w:t>
      </w:r>
      <w:r w:rsidRPr="00E26966">
        <w:rPr>
          <w:rFonts w:ascii="Tahoma" w:hAnsi="Tahoma" w:cs="Tahoma"/>
        </w:rPr>
        <w:tab/>
        <w:t>Výplne otvorov</w:t>
      </w:r>
      <w:bookmarkEnd w:id="14"/>
      <w:bookmarkEnd w:id="15"/>
    </w:p>
    <w:p w:rsidR="00807C64" w:rsidRPr="00E26966" w:rsidRDefault="00516058">
      <w:pPr>
        <w:spacing w:line="360" w:lineRule="auto"/>
        <w:rPr>
          <w:rFonts w:ascii="Tahoma" w:hAnsi="Tahoma" w:cs="Tahoma"/>
        </w:rPr>
      </w:pPr>
      <w:r w:rsidRPr="00516058">
        <w:rPr>
          <w:rFonts w:ascii="Tahoma" w:hAnsi="Tahoma" w:cs="Tahoma"/>
        </w:rPr>
        <w:t>Väčšina je vymenená za plastové ko</w:t>
      </w:r>
      <w:r w:rsidR="005073A8">
        <w:rPr>
          <w:rFonts w:ascii="Tahoma" w:hAnsi="Tahoma" w:cs="Tahoma"/>
        </w:rPr>
        <w:t xml:space="preserve">nštrukcie s izolačným dvojsklom. </w:t>
      </w:r>
      <w:r w:rsidR="0051040D" w:rsidRPr="00516058">
        <w:rPr>
          <w:rFonts w:ascii="Tahoma" w:hAnsi="Tahoma" w:cs="Tahoma"/>
        </w:rPr>
        <w:t xml:space="preserve">Na objekte sú </w:t>
      </w:r>
      <w:r w:rsidR="00790E6F" w:rsidRPr="00516058">
        <w:rPr>
          <w:rFonts w:ascii="Tahoma" w:hAnsi="Tahoma" w:cs="Tahoma"/>
        </w:rPr>
        <w:t>osadené</w:t>
      </w:r>
      <w:r w:rsidR="005073A8">
        <w:rPr>
          <w:rFonts w:ascii="Tahoma" w:hAnsi="Tahoma" w:cs="Tahoma"/>
        </w:rPr>
        <w:t xml:space="preserve"> </w:t>
      </w:r>
      <w:r w:rsidRPr="00516058">
        <w:rPr>
          <w:rFonts w:ascii="Tahoma" w:hAnsi="Tahoma" w:cs="Tahoma"/>
        </w:rPr>
        <w:t xml:space="preserve">ešte </w:t>
      </w:r>
      <w:r w:rsidR="0051040D" w:rsidRPr="00516058">
        <w:rPr>
          <w:rFonts w:ascii="Tahoma" w:hAnsi="Tahoma" w:cs="Tahoma"/>
        </w:rPr>
        <w:t xml:space="preserve">aj </w:t>
      </w:r>
      <w:r w:rsidR="00995077">
        <w:rPr>
          <w:rFonts w:ascii="Tahoma" w:hAnsi="Tahoma" w:cs="Tahoma"/>
        </w:rPr>
        <w:t xml:space="preserve">dve </w:t>
      </w:r>
      <w:r w:rsidR="0051040D" w:rsidRPr="00516058">
        <w:rPr>
          <w:rFonts w:ascii="Tahoma" w:hAnsi="Tahoma" w:cs="Tahoma"/>
        </w:rPr>
        <w:t>pôvodné</w:t>
      </w:r>
      <w:r w:rsidR="00995077">
        <w:rPr>
          <w:rFonts w:ascii="Tahoma" w:hAnsi="Tahoma" w:cs="Tahoma"/>
        </w:rPr>
        <w:t xml:space="preserve"> drevené zdvojené ok</w:t>
      </w:r>
      <w:r w:rsidR="006538FE">
        <w:rPr>
          <w:rFonts w:ascii="Tahoma" w:hAnsi="Tahoma" w:cs="Tahoma"/>
        </w:rPr>
        <w:t>n</w:t>
      </w:r>
      <w:r w:rsidR="00995077">
        <w:rPr>
          <w:rFonts w:ascii="Tahoma" w:hAnsi="Tahoma" w:cs="Tahoma"/>
        </w:rPr>
        <w:t>á</w:t>
      </w:r>
      <w:ins w:id="16" w:author="PeMa" w:date="2016-04-08T10:33:00Z">
        <w:r w:rsidR="00814E86">
          <w:rPr>
            <w:rFonts w:ascii="Tahoma" w:hAnsi="Tahoma" w:cs="Tahoma"/>
          </w:rPr>
          <w:t xml:space="preserve"> v</w:t>
        </w:r>
      </w:ins>
      <w:r w:rsidR="00995077">
        <w:rPr>
          <w:rFonts w:ascii="Tahoma" w:hAnsi="Tahoma" w:cs="Tahoma"/>
        </w:rPr>
        <w:t> na 1.NP.</w:t>
      </w:r>
      <w:r w:rsidR="00790E6F" w:rsidRPr="00E26966">
        <w:rPr>
          <w:rFonts w:ascii="Tahoma" w:hAnsi="Tahoma" w:cs="Tahoma"/>
        </w:rPr>
        <w:t xml:space="preserve"> </w:t>
      </w:r>
      <w:r w:rsidR="00995077">
        <w:rPr>
          <w:rFonts w:ascii="Tahoma" w:hAnsi="Tahoma" w:cs="Tahoma"/>
        </w:rPr>
        <w:t>Na</w:t>
      </w:r>
      <w:r w:rsidR="006538FE">
        <w:rPr>
          <w:rFonts w:ascii="Tahoma" w:hAnsi="Tahoma" w:cs="Tahoma"/>
        </w:rPr>
        <w:t> schodištiach a</w:t>
      </w:r>
      <w:del w:id="17" w:author="PeMa" w:date="2016-04-08T10:34:00Z">
        <w:r w:rsidR="006538FE" w:rsidDel="00814E86">
          <w:rPr>
            <w:rFonts w:ascii="Tahoma" w:hAnsi="Tahoma" w:cs="Tahoma"/>
          </w:rPr>
          <w:delText> </w:delText>
        </w:r>
      </w:del>
      <w:ins w:id="18" w:author="PeMa" w:date="2016-04-08T10:34:00Z">
        <w:r w:rsidR="00814E86">
          <w:rPr>
            <w:rFonts w:ascii="Tahoma" w:hAnsi="Tahoma" w:cs="Tahoma"/>
          </w:rPr>
          <w:t xml:space="preserve"> čiastočne aj v </w:t>
        </w:r>
      </w:ins>
      <w:r w:rsidR="006538FE">
        <w:rPr>
          <w:rFonts w:ascii="Tahoma" w:hAnsi="Tahoma" w:cs="Tahoma"/>
        </w:rPr>
        <w:t xml:space="preserve">technickom podlaží sú </w:t>
      </w:r>
      <w:r w:rsidR="005073A8">
        <w:rPr>
          <w:rFonts w:ascii="Tahoma" w:hAnsi="Tahoma" w:cs="Tahoma"/>
        </w:rPr>
        <w:t>pôvodné</w:t>
      </w:r>
      <w:r w:rsidR="006538FE">
        <w:rPr>
          <w:rFonts w:ascii="Tahoma" w:hAnsi="Tahoma" w:cs="Tahoma"/>
        </w:rPr>
        <w:t xml:space="preserve"> oceľov</w:t>
      </w:r>
      <w:r w:rsidR="00D52379">
        <w:rPr>
          <w:rFonts w:ascii="Tahoma" w:hAnsi="Tahoma" w:cs="Tahoma"/>
        </w:rPr>
        <w:t>o-hliníkové</w:t>
      </w:r>
      <w:r w:rsidR="006538FE">
        <w:rPr>
          <w:rFonts w:ascii="Tahoma" w:hAnsi="Tahoma" w:cs="Tahoma"/>
        </w:rPr>
        <w:t xml:space="preserve"> okná </w:t>
      </w:r>
      <w:r w:rsidR="00995077">
        <w:rPr>
          <w:rFonts w:ascii="Tahoma" w:hAnsi="Tahoma" w:cs="Tahoma"/>
        </w:rPr>
        <w:t>–zasklené steny po celej výške objektu</w:t>
      </w:r>
      <w:r w:rsidR="006538FE">
        <w:rPr>
          <w:rFonts w:ascii="Tahoma" w:hAnsi="Tahoma" w:cs="Tahoma"/>
        </w:rPr>
        <w:t>.</w:t>
      </w:r>
      <w:r w:rsidR="005073A8">
        <w:rPr>
          <w:rFonts w:ascii="Tahoma" w:hAnsi="Tahoma" w:cs="Tahoma"/>
        </w:rPr>
        <w:t xml:space="preserve"> </w:t>
      </w:r>
      <w:del w:id="19" w:author="PeMa" w:date="2016-04-08T10:35:00Z">
        <w:r w:rsidR="005073A8" w:rsidDel="00814E86">
          <w:rPr>
            <w:rFonts w:ascii="Tahoma" w:hAnsi="Tahoma" w:cs="Tahoma"/>
          </w:rPr>
          <w:delText xml:space="preserve">Schodiskové steny tvorí murivo z tvárnic Porfix hr.200mm, ktoré je zateplené systémom ETICS s hr. izolantu 50mm. </w:delText>
        </w:r>
      </w:del>
      <w:r w:rsidR="00995077">
        <w:rPr>
          <w:rFonts w:ascii="Tahoma" w:hAnsi="Tahoma" w:cs="Tahoma"/>
        </w:rPr>
        <w:t>Vstupné zasklené steny sú pôvodné oceľov</w:t>
      </w:r>
      <w:r w:rsidR="00D52379">
        <w:rPr>
          <w:rFonts w:ascii="Tahoma" w:hAnsi="Tahoma" w:cs="Tahoma"/>
        </w:rPr>
        <w:t>o-hliníkové</w:t>
      </w:r>
      <w:r w:rsidR="00995077">
        <w:rPr>
          <w:rFonts w:ascii="Tahoma" w:hAnsi="Tahoma" w:cs="Tahoma"/>
        </w:rPr>
        <w:t>.</w:t>
      </w:r>
    </w:p>
    <w:p w:rsidR="00961240" w:rsidRPr="00E26966" w:rsidRDefault="00961240">
      <w:pPr>
        <w:pStyle w:val="Nadpis3"/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20" w:name="_Toc404128102"/>
      <w:bookmarkStart w:id="21" w:name="_Toc494695811"/>
      <w:r w:rsidRPr="00E26966">
        <w:rPr>
          <w:rFonts w:ascii="Tahoma" w:hAnsi="Tahoma" w:cs="Tahoma"/>
        </w:rPr>
        <w:t>3.1.5.</w:t>
      </w:r>
      <w:r w:rsidRPr="00E26966">
        <w:rPr>
          <w:rFonts w:ascii="Tahoma" w:hAnsi="Tahoma" w:cs="Tahoma"/>
        </w:rPr>
        <w:tab/>
      </w:r>
      <w:r w:rsidR="00ED1CC6">
        <w:rPr>
          <w:rFonts w:ascii="Tahoma" w:hAnsi="Tahoma" w:cs="Tahoma"/>
        </w:rPr>
        <w:t>O</w:t>
      </w:r>
      <w:r w:rsidRPr="00E26966">
        <w:rPr>
          <w:rFonts w:ascii="Tahoma" w:hAnsi="Tahoma" w:cs="Tahoma"/>
        </w:rPr>
        <w:t>chladzované podlahy</w:t>
      </w:r>
      <w:bookmarkEnd w:id="20"/>
      <w:bookmarkEnd w:id="21"/>
    </w:p>
    <w:p w:rsidR="000D72F0" w:rsidRDefault="006538FE" w:rsidP="006538FE">
      <w:pPr>
        <w:spacing w:line="360" w:lineRule="auto"/>
      </w:pPr>
      <w:r w:rsidRPr="00783E33">
        <w:t xml:space="preserve">Stropná konštrukcia </w:t>
      </w:r>
      <w:proofErr w:type="spellStart"/>
      <w:r w:rsidR="000D72F0">
        <w:t>administratívno</w:t>
      </w:r>
      <w:proofErr w:type="spellEnd"/>
      <w:r w:rsidR="000D72F0">
        <w:t xml:space="preserve"> </w:t>
      </w:r>
      <w:r>
        <w:t xml:space="preserve">technického </w:t>
      </w:r>
      <w:r w:rsidR="000D72F0">
        <w:t>podlažia nie je</w:t>
      </w:r>
      <w:r w:rsidRPr="00783E33">
        <w:t xml:space="preserve"> zateplená.</w:t>
      </w:r>
      <w:ins w:id="22" w:author="PeMa" w:date="2016-04-08T10:36:00Z">
        <w:r w:rsidR="00814E86">
          <w:t xml:space="preserve"> </w:t>
        </w:r>
      </w:ins>
      <w:r w:rsidR="000D72F0">
        <w:t>Priestory 1.NP sú vykurované.</w:t>
      </w:r>
    </w:p>
    <w:p w:rsidR="00D87CEA" w:rsidRDefault="006538FE" w:rsidP="006538FE">
      <w:pPr>
        <w:spacing w:line="360" w:lineRule="auto"/>
        <w:rPr>
          <w:rFonts w:ascii="Tahoma" w:hAnsi="Tahoma" w:cs="Tahoma"/>
        </w:rPr>
      </w:pPr>
      <w:r w:rsidRPr="00783E33">
        <w:lastRenderedPageBreak/>
        <w:t xml:space="preserve">Podlahové konštrukcie </w:t>
      </w:r>
      <w:r>
        <w:t>nie sú zo strany bytu zateplené – nulové podlahy</w:t>
      </w:r>
      <w:ins w:id="23" w:author="PeMa" w:date="2016-04-08T10:37:00Z">
        <w:r w:rsidR="00814E86">
          <w:t xml:space="preserve"> – PVC s filcovou podložkou</w:t>
        </w:r>
      </w:ins>
      <w:r>
        <w:t>.</w:t>
      </w:r>
    </w:p>
    <w:p w:rsidR="00516058" w:rsidRPr="00E26966" w:rsidRDefault="00516058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2"/>
        <w:spacing w:line="360" w:lineRule="auto"/>
        <w:rPr>
          <w:rFonts w:ascii="Tahoma" w:hAnsi="Tahoma" w:cs="Tahoma"/>
        </w:rPr>
      </w:pPr>
      <w:bookmarkStart w:id="24" w:name="_Toc404128103"/>
      <w:bookmarkStart w:id="25" w:name="_Toc494695812"/>
      <w:r w:rsidRPr="00E26966">
        <w:rPr>
          <w:rFonts w:ascii="Tahoma" w:hAnsi="Tahoma" w:cs="Tahoma"/>
        </w:rPr>
        <w:t>3.2.</w:t>
      </w:r>
      <w:r w:rsidRPr="00E26966">
        <w:rPr>
          <w:rFonts w:ascii="Tahoma" w:hAnsi="Tahoma" w:cs="Tahoma"/>
        </w:rPr>
        <w:tab/>
        <w:t>Tepelnotechnické zhodnotenie jestvujúcich konštrukcií</w:t>
      </w:r>
      <w:bookmarkEnd w:id="24"/>
      <w:bookmarkEnd w:id="25"/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EF0A11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Tepelnotechnické charakteristiky ob</w:t>
      </w:r>
      <w:r w:rsidR="00A304D9" w:rsidRPr="00E26966">
        <w:rPr>
          <w:rFonts w:ascii="Tahoma" w:hAnsi="Tahoma" w:cs="Tahoma"/>
        </w:rPr>
        <w:t>alových konštrukcií vyplynuli z</w:t>
      </w:r>
      <w:r w:rsidRPr="00E26966">
        <w:rPr>
          <w:rFonts w:ascii="Tahoma" w:hAnsi="Tahoma" w:cs="Tahoma"/>
        </w:rPr>
        <w:t xml:space="preserve"> obhliadky objektu</w:t>
      </w:r>
      <w:r w:rsidR="005301E1">
        <w:rPr>
          <w:rFonts w:ascii="Tahoma" w:hAnsi="Tahoma" w:cs="Tahoma"/>
        </w:rPr>
        <w:t>, skúseností s podobnými objekt</w:t>
      </w:r>
      <w:r w:rsidRPr="00E26966">
        <w:rPr>
          <w:rFonts w:ascii="Tahoma" w:hAnsi="Tahoma" w:cs="Tahoma"/>
        </w:rPr>
        <w:t>mi tejto stavebnej sústavy a záverov uvedených v použitej literatúre.</w:t>
      </w:r>
      <w:r w:rsidR="0015124E">
        <w:rPr>
          <w:rFonts w:ascii="Tahoma" w:hAnsi="Tahoma" w:cs="Tahoma"/>
        </w:rPr>
        <w:t xml:space="preserve"> Presne sú uvedené v samostatnej časti projektovej dokumentácie – </w:t>
      </w:r>
      <w:r w:rsidR="00E54F25">
        <w:rPr>
          <w:rFonts w:ascii="Tahoma" w:hAnsi="Tahoma" w:cs="Tahoma"/>
        </w:rPr>
        <w:t xml:space="preserve">B. </w:t>
      </w:r>
      <w:r w:rsidR="0015124E">
        <w:rPr>
          <w:rFonts w:ascii="Tahoma" w:hAnsi="Tahoma" w:cs="Tahoma"/>
        </w:rPr>
        <w:t>Tepelnotechnický posudok</w:t>
      </w:r>
      <w:r w:rsidR="00E54F25">
        <w:rPr>
          <w:rFonts w:ascii="Tahoma" w:hAnsi="Tahoma" w:cs="Tahoma"/>
        </w:rPr>
        <w:t xml:space="preserve"> a projektové a energetické hodnotenie</w:t>
      </w:r>
      <w:r w:rsidR="0015124E">
        <w:rPr>
          <w:rFonts w:ascii="Tahoma" w:hAnsi="Tahoma" w:cs="Tahoma"/>
        </w:rPr>
        <w:t>.</w:t>
      </w:r>
      <w:r w:rsidR="00D54A49">
        <w:rPr>
          <w:rFonts w:ascii="Tahoma" w:hAnsi="Tahoma" w:cs="Tahoma"/>
        </w:rPr>
        <w:t xml:space="preserve"> </w:t>
      </w:r>
      <w:r w:rsidRPr="00E26966">
        <w:rPr>
          <w:rFonts w:ascii="Tahoma" w:hAnsi="Tahoma" w:cs="Tahoma"/>
        </w:rPr>
        <w:t xml:space="preserve">Merná potreba </w:t>
      </w:r>
      <w:r w:rsidR="00EF0A11" w:rsidRPr="00E26966">
        <w:rPr>
          <w:rFonts w:ascii="Tahoma" w:hAnsi="Tahoma" w:cs="Tahoma"/>
        </w:rPr>
        <w:t xml:space="preserve">tepla </w:t>
      </w:r>
      <w:r w:rsidRPr="00E26966">
        <w:rPr>
          <w:rFonts w:ascii="Tahoma" w:hAnsi="Tahoma" w:cs="Tahoma"/>
        </w:rPr>
        <w:t xml:space="preserve">je stanovená na </w:t>
      </w:r>
      <w:r w:rsidRPr="00125882">
        <w:rPr>
          <w:rFonts w:ascii="Tahoma" w:hAnsi="Tahoma" w:cs="Tahoma"/>
        </w:rPr>
        <w:t>základe STN 73 0540</w:t>
      </w:r>
      <w:r w:rsidR="00EF0A11" w:rsidRPr="00125882">
        <w:rPr>
          <w:rFonts w:ascii="Tahoma" w:hAnsi="Tahoma" w:cs="Tahoma"/>
        </w:rPr>
        <w:t>-2</w:t>
      </w:r>
      <w:r w:rsidRPr="00125882">
        <w:rPr>
          <w:rFonts w:ascii="Tahoma" w:hAnsi="Tahoma" w:cs="Tahoma"/>
        </w:rPr>
        <w:t xml:space="preserve">. </w:t>
      </w:r>
      <w:r w:rsidR="0081441E" w:rsidRPr="00E26966">
        <w:rPr>
          <w:rFonts w:ascii="Tahoma" w:hAnsi="Tahoma" w:cs="Tahoma"/>
        </w:rPr>
        <w:t>Výsledky výpočtov a základné charakteristiky sú prehľadne uvedené v </w:t>
      </w:r>
      <w:r w:rsidR="0015124E">
        <w:rPr>
          <w:rFonts w:ascii="Tahoma" w:hAnsi="Tahoma" w:cs="Tahoma"/>
        </w:rPr>
        <w:t>T</w:t>
      </w:r>
      <w:r w:rsidR="0081441E" w:rsidRPr="00E26966">
        <w:rPr>
          <w:rFonts w:ascii="Tahoma" w:hAnsi="Tahoma" w:cs="Tahoma"/>
        </w:rPr>
        <w:t xml:space="preserve">epelnotechnickom posúdení v časti </w:t>
      </w:r>
      <w:r w:rsidR="0081441E" w:rsidRPr="00125882">
        <w:rPr>
          <w:rFonts w:ascii="Tahoma" w:hAnsi="Tahoma" w:cs="Tahoma"/>
        </w:rPr>
        <w:t>A1.</w:t>
      </w:r>
      <w:del w:id="26" w:author=".." w:date="2016-04-08T11:33:00Z">
        <w:r w:rsidR="0081441E" w:rsidRPr="00125882" w:rsidDel="00FC3ED1">
          <w:rPr>
            <w:rFonts w:ascii="Tahoma" w:hAnsi="Tahoma" w:cs="Tahoma"/>
          </w:rPr>
          <w:delText>1</w:delText>
        </w:r>
      </w:del>
      <w:ins w:id="27" w:author=".." w:date="2016-04-08T11:34:00Z">
        <w:r w:rsidR="00FC3ED1" w:rsidRPr="00125882">
          <w:rPr>
            <w:rFonts w:ascii="Tahoma" w:hAnsi="Tahoma" w:cs="Tahoma"/>
          </w:rPr>
          <w:t>2</w:t>
        </w:r>
      </w:ins>
      <w:del w:id="28" w:author=".." w:date="2016-04-08T11:34:00Z">
        <w:r w:rsidR="0081441E" w:rsidRPr="00125882" w:rsidDel="00FC3ED1">
          <w:rPr>
            <w:rFonts w:ascii="Tahoma" w:hAnsi="Tahoma" w:cs="Tahoma"/>
          </w:rPr>
          <w:delText>.</w:delText>
        </w:r>
      </w:del>
      <w:r w:rsidR="00D54A49" w:rsidRPr="00125882">
        <w:rPr>
          <w:rFonts w:ascii="Tahoma" w:hAnsi="Tahoma" w:cs="Tahoma"/>
        </w:rPr>
        <w:t xml:space="preserve"> </w:t>
      </w:r>
      <w:r w:rsidR="00973C51" w:rsidRPr="00125882">
        <w:rPr>
          <w:rFonts w:ascii="Tahoma" w:hAnsi="Tahoma" w:cs="Tahoma"/>
        </w:rPr>
        <w:t xml:space="preserve">Objekt </w:t>
      </w:r>
      <w:r w:rsidR="0015124E">
        <w:rPr>
          <w:rFonts w:ascii="Tahoma" w:hAnsi="Tahoma" w:cs="Tahoma"/>
        </w:rPr>
        <w:t xml:space="preserve">a jeho obalové konštrukcie </w:t>
      </w:r>
      <w:r w:rsidR="00973C51" w:rsidRPr="00E26966">
        <w:rPr>
          <w:rFonts w:ascii="Tahoma" w:hAnsi="Tahoma" w:cs="Tahoma"/>
        </w:rPr>
        <w:t xml:space="preserve">svojimi parametrami </w:t>
      </w:r>
      <w:r w:rsidR="00973C51" w:rsidRPr="00ED1CC6">
        <w:rPr>
          <w:rFonts w:ascii="Tahoma" w:hAnsi="Tahoma" w:cs="Tahoma"/>
          <w:u w:val="single"/>
        </w:rPr>
        <w:t>nespĺňa</w:t>
      </w:r>
      <w:r w:rsidR="0015124E" w:rsidRPr="00ED1CC6">
        <w:rPr>
          <w:rFonts w:ascii="Tahoma" w:hAnsi="Tahoma" w:cs="Tahoma"/>
          <w:u w:val="single"/>
        </w:rPr>
        <w:t>jú</w:t>
      </w:r>
      <w:r w:rsidR="006538FE">
        <w:rPr>
          <w:rFonts w:ascii="Tahoma" w:hAnsi="Tahoma" w:cs="Tahoma"/>
          <w:u w:val="single"/>
        </w:rPr>
        <w:t xml:space="preserve"> </w:t>
      </w:r>
      <w:r w:rsidR="0015124E">
        <w:rPr>
          <w:rFonts w:ascii="Tahoma" w:hAnsi="Tahoma" w:cs="Tahoma"/>
        </w:rPr>
        <w:t>základné kritériá normy</w:t>
      </w:r>
      <w:r w:rsidR="00973C51" w:rsidRPr="00E26966">
        <w:rPr>
          <w:rFonts w:ascii="Tahoma" w:hAnsi="Tahoma" w:cs="Tahoma"/>
        </w:rPr>
        <w:t xml:space="preserve">. Je potrebná sanácia – úprava stavebných konštrukcií tak, </w:t>
      </w:r>
      <w:r w:rsidR="00014155" w:rsidRPr="00E26966">
        <w:rPr>
          <w:rFonts w:ascii="Tahoma" w:hAnsi="Tahoma" w:cs="Tahoma"/>
        </w:rPr>
        <w:t>aby objekt po komplexnej úprave spĺňal požiadavky noriem.</w:t>
      </w:r>
    </w:p>
    <w:p w:rsidR="004A4932" w:rsidRPr="00E26966" w:rsidRDefault="004A4932">
      <w:pPr>
        <w:spacing w:line="360" w:lineRule="auto"/>
        <w:rPr>
          <w:rFonts w:ascii="Tahoma" w:hAnsi="Tahoma" w:cs="Tahoma"/>
        </w:rPr>
      </w:pPr>
    </w:p>
    <w:p w:rsidR="00790E6F" w:rsidRPr="00E26966" w:rsidRDefault="00790E6F" w:rsidP="0081441E">
      <w:pPr>
        <w:pStyle w:val="Nadpis1"/>
        <w:rPr>
          <w:rFonts w:ascii="Tahoma" w:hAnsi="Tahoma" w:cs="Tahoma"/>
        </w:rPr>
      </w:pPr>
      <w:bookmarkStart w:id="29" w:name="_Toc404128104"/>
      <w:bookmarkStart w:id="30" w:name="_Toc494695813"/>
      <w:r w:rsidRPr="00E26966">
        <w:rPr>
          <w:rFonts w:ascii="Tahoma" w:hAnsi="Tahoma" w:cs="Tahoma"/>
        </w:rPr>
        <w:t>4.</w:t>
      </w:r>
      <w:r w:rsidRPr="00E26966">
        <w:rPr>
          <w:rFonts w:ascii="Tahoma" w:hAnsi="Tahoma" w:cs="Tahoma"/>
        </w:rPr>
        <w:tab/>
        <w:t>NÁVRHY A OPATRENIA NA ZNÍŽENIE SPOTREBY ENERGIE</w:t>
      </w:r>
      <w:bookmarkEnd w:id="29"/>
      <w:bookmarkEnd w:id="30"/>
    </w:p>
    <w:p w:rsidR="00790E6F" w:rsidRDefault="00790E6F" w:rsidP="00C67FF6">
      <w:pPr>
        <w:pStyle w:val="Nadpis2"/>
        <w:rPr>
          <w:rFonts w:ascii="Tahoma" w:hAnsi="Tahoma" w:cs="Tahoma"/>
        </w:rPr>
      </w:pPr>
      <w:bookmarkStart w:id="31" w:name="_Toc404128105"/>
      <w:bookmarkStart w:id="32" w:name="_Toc494695814"/>
      <w:r w:rsidRPr="00E26966">
        <w:rPr>
          <w:rFonts w:ascii="Tahoma" w:hAnsi="Tahoma" w:cs="Tahoma"/>
        </w:rPr>
        <w:t>4.1.</w:t>
      </w:r>
      <w:r w:rsidRPr="00E26966">
        <w:rPr>
          <w:rFonts w:ascii="Tahoma" w:hAnsi="Tahoma" w:cs="Tahoma"/>
        </w:rPr>
        <w:tab/>
        <w:t>Úpravy stavebných konštrukcií</w:t>
      </w:r>
      <w:bookmarkEnd w:id="31"/>
      <w:bookmarkEnd w:id="32"/>
    </w:p>
    <w:p w:rsidR="00D54A49" w:rsidRPr="00D54A49" w:rsidRDefault="00D54A49" w:rsidP="00D54A49"/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33" w:name="_Toc404128106"/>
      <w:bookmarkStart w:id="34" w:name="_Toc494695815"/>
      <w:r w:rsidRPr="00E26966">
        <w:rPr>
          <w:rFonts w:ascii="Tahoma" w:hAnsi="Tahoma" w:cs="Tahoma"/>
        </w:rPr>
        <w:t>4.1.1.</w:t>
      </w:r>
      <w:r w:rsidRPr="00E26966">
        <w:rPr>
          <w:rFonts w:ascii="Tahoma" w:hAnsi="Tahoma" w:cs="Tahoma"/>
        </w:rPr>
        <w:tab/>
        <w:t>Obvodový plášť</w:t>
      </w:r>
      <w:bookmarkEnd w:id="33"/>
      <w:bookmarkEnd w:id="34"/>
    </w:p>
    <w:p w:rsidR="003876E9" w:rsidRDefault="00014155" w:rsidP="00014155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Vzhľadom na nevyhovujúc</w:t>
      </w:r>
      <w:r w:rsidR="00CE2050">
        <w:rPr>
          <w:rFonts w:ascii="Tahoma" w:hAnsi="Tahoma" w:cs="Tahoma"/>
        </w:rPr>
        <w:t xml:space="preserve">i tepelný odpor všetkých plôch </w:t>
      </w:r>
      <w:r w:rsidRPr="00E26966">
        <w:rPr>
          <w:rFonts w:ascii="Tahoma" w:hAnsi="Tahoma" w:cs="Tahoma"/>
        </w:rPr>
        <w:t xml:space="preserve">obvodového plášťa no najmä kútov a rohov je nevyhnutné jeho plošné zateplenie pre dosiahnutie vhodných parametrov tepelnotechnických, energetických v konečnom dôsledku i vhodnej mikroklímy v interiéroch. Pre dosiahnutie požadovaných parametrov je navrhnutý </w:t>
      </w:r>
      <w:r w:rsidR="006538FE">
        <w:rPr>
          <w:rFonts w:ascii="Tahoma" w:hAnsi="Tahoma" w:cs="Tahoma"/>
        </w:rPr>
        <w:t>kontaktný zatepľovací systém (</w:t>
      </w:r>
      <w:r w:rsidR="005301E1">
        <w:rPr>
          <w:rFonts w:ascii="Tahoma" w:hAnsi="Tahoma" w:cs="Tahoma"/>
        </w:rPr>
        <w:t>ETICS</w:t>
      </w:r>
      <w:r w:rsidR="006538FE">
        <w:rPr>
          <w:rFonts w:ascii="Tahoma" w:hAnsi="Tahoma" w:cs="Tahoma"/>
        </w:rPr>
        <w:t xml:space="preserve">) s tepelným izolantom </w:t>
      </w:r>
      <w:r w:rsidR="003876E9">
        <w:rPr>
          <w:rFonts w:ascii="Tahoma" w:hAnsi="Tahoma" w:cs="Tahoma"/>
        </w:rPr>
        <w:t>MW (</w:t>
      </w:r>
      <w:proofErr w:type="spellStart"/>
      <w:r w:rsidR="003876E9">
        <w:rPr>
          <w:rFonts w:ascii="Tahoma" w:hAnsi="Tahoma" w:cs="Tahoma"/>
        </w:rPr>
        <w:t>TR</w:t>
      </w:r>
      <w:proofErr w:type="spellEnd"/>
      <w:r w:rsidR="003876E9">
        <w:rPr>
          <w:rFonts w:ascii="Tahoma" w:hAnsi="Tahoma" w:cs="Tahoma"/>
        </w:rPr>
        <w:t xml:space="preserve"> 10) </w:t>
      </w:r>
      <w:r w:rsidR="005301E1">
        <w:rPr>
          <w:rFonts w:ascii="Tahoma" w:hAnsi="Tahoma" w:cs="Tahoma"/>
        </w:rPr>
        <w:t>hr.14</w:t>
      </w:r>
      <w:r w:rsidR="00101B7D">
        <w:rPr>
          <w:rFonts w:ascii="Tahoma" w:hAnsi="Tahoma" w:cs="Tahoma"/>
        </w:rPr>
        <w:t>0mm</w:t>
      </w:r>
      <w:r w:rsidR="003876E9">
        <w:rPr>
          <w:rFonts w:ascii="Tahoma" w:hAnsi="Tahoma" w:cs="Tahoma"/>
        </w:rPr>
        <w:t>.</w:t>
      </w:r>
      <w:r w:rsidR="006538FE">
        <w:rPr>
          <w:rFonts w:ascii="Tahoma" w:hAnsi="Tahoma" w:cs="Tahoma"/>
        </w:rPr>
        <w:t xml:space="preserve"> Na osteniach a nadpražiach je potrebné osadiť detto </w:t>
      </w:r>
      <w:r w:rsidR="005301E1">
        <w:rPr>
          <w:rFonts w:ascii="Tahoma" w:hAnsi="Tahoma" w:cs="Tahoma"/>
        </w:rPr>
        <w:t>ETICS</w:t>
      </w:r>
      <w:r w:rsidR="006538FE">
        <w:rPr>
          <w:rFonts w:ascii="Tahoma" w:hAnsi="Tahoma" w:cs="Tahoma"/>
        </w:rPr>
        <w:t xml:space="preserve"> ale s hrúbkou tepelného izolantu </w:t>
      </w:r>
      <w:r w:rsidR="003876E9">
        <w:rPr>
          <w:rFonts w:ascii="Tahoma" w:hAnsi="Tahoma" w:cs="Tahoma"/>
        </w:rPr>
        <w:t>3</w:t>
      </w:r>
      <w:r w:rsidR="005301E1">
        <w:rPr>
          <w:rFonts w:ascii="Tahoma" w:hAnsi="Tahoma" w:cs="Tahoma"/>
        </w:rPr>
        <w:t>0</w:t>
      </w:r>
      <w:del w:id="35" w:author=".." w:date="2016-04-08T11:34:00Z">
        <w:r w:rsidR="005301E1" w:rsidDel="002A038B">
          <w:rPr>
            <w:rFonts w:ascii="Tahoma" w:hAnsi="Tahoma" w:cs="Tahoma"/>
          </w:rPr>
          <w:delText>-30</w:delText>
        </w:r>
      </w:del>
      <w:r w:rsidR="006538FE">
        <w:rPr>
          <w:rFonts w:ascii="Tahoma" w:hAnsi="Tahoma" w:cs="Tahoma"/>
        </w:rPr>
        <w:t>mm</w:t>
      </w:r>
      <w:ins w:id="36" w:author="PeMa" w:date="2016-04-08T10:39:00Z">
        <w:r w:rsidR="00814E86">
          <w:rPr>
            <w:rFonts w:ascii="Tahoma" w:hAnsi="Tahoma" w:cs="Tahoma"/>
          </w:rPr>
          <w:t xml:space="preserve"> (hrúbku prispôsobiť rámom už vymenených okien</w:t>
        </w:r>
      </w:ins>
      <w:r w:rsidR="003876E9">
        <w:rPr>
          <w:rFonts w:ascii="Tahoma" w:hAnsi="Tahoma" w:cs="Tahoma"/>
        </w:rPr>
        <w:t>, Prípadne ostenia zošikmiť</w:t>
      </w:r>
      <w:ins w:id="37" w:author="PeMa" w:date="2016-04-08T10:39:00Z">
        <w:r w:rsidR="00814E86">
          <w:rPr>
            <w:rFonts w:ascii="Tahoma" w:hAnsi="Tahoma" w:cs="Tahoma"/>
          </w:rPr>
          <w:t>)</w:t>
        </w:r>
      </w:ins>
      <w:r w:rsidR="006538FE">
        <w:rPr>
          <w:rFonts w:ascii="Tahoma" w:hAnsi="Tahoma" w:cs="Tahoma"/>
        </w:rPr>
        <w:t>.</w:t>
      </w:r>
      <w:r w:rsidR="00A77676">
        <w:rPr>
          <w:rFonts w:ascii="Tahoma" w:hAnsi="Tahoma" w:cs="Tahoma"/>
        </w:rPr>
        <w:t xml:space="preserve"> </w:t>
      </w:r>
      <w:del w:id="38" w:author="PeMa" w:date="2016-04-08T10:39:00Z">
        <w:r w:rsidR="00A77676" w:rsidDel="00814E86">
          <w:rPr>
            <w:rFonts w:ascii="Tahoma" w:hAnsi="Tahoma" w:cs="Tahoma"/>
          </w:rPr>
          <w:delText xml:space="preserve">KZS </w:delText>
        </w:r>
      </w:del>
    </w:p>
    <w:p w:rsidR="00EA728F" w:rsidRDefault="005301E1" w:rsidP="00014155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Zateplenie </w:t>
      </w:r>
      <w:proofErr w:type="spellStart"/>
      <w:r>
        <w:rPr>
          <w:rFonts w:ascii="Tahoma" w:hAnsi="Tahoma" w:cs="Tahoma"/>
        </w:rPr>
        <w:t>loggiových</w:t>
      </w:r>
      <w:proofErr w:type="spellEnd"/>
      <w:r>
        <w:rPr>
          <w:rFonts w:ascii="Tahoma" w:hAnsi="Tahoma" w:cs="Tahoma"/>
        </w:rPr>
        <w:t xml:space="preserve"> stien </w:t>
      </w:r>
      <w:proofErr w:type="spellStart"/>
      <w:r>
        <w:rPr>
          <w:rFonts w:ascii="Tahoma" w:hAnsi="Tahoma" w:cs="Tahoma"/>
        </w:rPr>
        <w:t>ETICS</w:t>
      </w:r>
      <w:proofErr w:type="spellEnd"/>
      <w:ins w:id="39" w:author="PeMa" w:date="2016-04-08T10:40:00Z">
        <w:r w:rsidR="00814E86">
          <w:rPr>
            <w:rFonts w:ascii="Tahoma" w:hAnsi="Tahoma" w:cs="Tahoma"/>
          </w:rPr>
          <w:t xml:space="preserve"> s</w:t>
        </w:r>
      </w:ins>
      <w:r>
        <w:rPr>
          <w:rFonts w:ascii="Tahoma" w:hAnsi="Tahoma" w:cs="Tahoma"/>
        </w:rPr>
        <w:t xml:space="preserve"> MW (</w:t>
      </w:r>
      <w:proofErr w:type="spellStart"/>
      <w:r>
        <w:rPr>
          <w:rFonts w:ascii="Tahoma" w:hAnsi="Tahoma" w:cs="Tahoma"/>
        </w:rPr>
        <w:t>TR</w:t>
      </w:r>
      <w:proofErr w:type="spellEnd"/>
      <w:r>
        <w:rPr>
          <w:rFonts w:ascii="Tahoma" w:hAnsi="Tahoma" w:cs="Tahoma"/>
        </w:rPr>
        <w:t xml:space="preserve"> 10) hr.140mm</w:t>
      </w:r>
      <w:r w:rsidR="003876E9">
        <w:rPr>
          <w:rFonts w:ascii="Tahoma" w:hAnsi="Tahoma" w:cs="Tahoma"/>
        </w:rPr>
        <w:t>, Z vonkajšej strany hr.60mm</w:t>
      </w:r>
      <w:r>
        <w:rPr>
          <w:rFonts w:ascii="Tahoma" w:hAnsi="Tahoma" w:cs="Tahoma"/>
        </w:rPr>
        <w:t xml:space="preserve">. </w:t>
      </w:r>
    </w:p>
    <w:p w:rsidR="006538FE" w:rsidRDefault="005301E1" w:rsidP="00014155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Zateplenie obvodového plášťa</w:t>
      </w:r>
      <w:r w:rsidR="003876E9">
        <w:rPr>
          <w:rFonts w:ascii="Tahoma" w:hAnsi="Tahoma" w:cs="Tahoma"/>
        </w:rPr>
        <w:t xml:space="preserve"> 1.np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ETICS</w:t>
      </w:r>
      <w:proofErr w:type="spellEnd"/>
      <w:r>
        <w:rPr>
          <w:rFonts w:ascii="Tahoma" w:hAnsi="Tahoma" w:cs="Tahoma"/>
        </w:rPr>
        <w:t xml:space="preserve"> </w:t>
      </w:r>
      <w:ins w:id="40" w:author="PeMa" w:date="2016-04-08T10:40:00Z">
        <w:r w:rsidR="003876E9">
          <w:rPr>
            <w:rFonts w:ascii="Tahoma" w:hAnsi="Tahoma" w:cs="Tahoma"/>
          </w:rPr>
          <w:t xml:space="preserve">s </w:t>
        </w:r>
      </w:ins>
      <w:r w:rsidR="003876E9">
        <w:rPr>
          <w:rFonts w:ascii="Tahoma" w:hAnsi="Tahoma" w:cs="Tahoma"/>
        </w:rPr>
        <w:t>XPS</w:t>
      </w:r>
      <w:del w:id="41" w:author="PeMa" w:date="2016-04-08T10:41:00Z">
        <w:r w:rsidR="003876E9" w:rsidDel="00814E86">
          <w:rPr>
            <w:rFonts w:ascii="Tahoma" w:hAnsi="Tahoma" w:cs="Tahoma"/>
          </w:rPr>
          <w:delText>-F</w:delText>
        </w:r>
      </w:del>
      <w:r w:rsidR="003876E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hr.</w:t>
      </w:r>
      <w:r w:rsidR="003876E9">
        <w:rPr>
          <w:rFonts w:ascii="Tahoma" w:hAnsi="Tahoma" w:cs="Tahoma"/>
        </w:rPr>
        <w:t>140</w:t>
      </w:r>
      <w:r>
        <w:rPr>
          <w:rFonts w:ascii="Tahoma" w:hAnsi="Tahoma" w:cs="Tahoma"/>
        </w:rPr>
        <w:t xml:space="preserve">mm </w:t>
      </w:r>
      <w:r w:rsidR="003876E9">
        <w:rPr>
          <w:rFonts w:ascii="Tahoma" w:hAnsi="Tahoma" w:cs="Tahoma"/>
        </w:rPr>
        <w:t xml:space="preserve">od +0,400 po -0,800. Pod úrovňou terénu izolácie chrániť </w:t>
      </w:r>
      <w:proofErr w:type="spellStart"/>
      <w:r w:rsidR="003876E9">
        <w:rPr>
          <w:rFonts w:ascii="Tahoma" w:hAnsi="Tahoma" w:cs="Tahoma"/>
        </w:rPr>
        <w:t>nopovou</w:t>
      </w:r>
      <w:proofErr w:type="spellEnd"/>
      <w:r w:rsidR="003876E9">
        <w:rPr>
          <w:rFonts w:ascii="Tahoma" w:hAnsi="Tahoma" w:cs="Tahoma"/>
        </w:rPr>
        <w:t xml:space="preserve"> fóliou a </w:t>
      </w:r>
      <w:proofErr w:type="spellStart"/>
      <w:r w:rsidR="003876E9">
        <w:rPr>
          <w:rFonts w:ascii="Tahoma" w:hAnsi="Tahoma" w:cs="Tahoma"/>
        </w:rPr>
        <w:t>geotextíliou</w:t>
      </w:r>
      <w:proofErr w:type="spellEnd"/>
      <w:r w:rsidR="003876E9">
        <w:rPr>
          <w:rFonts w:ascii="Tahoma" w:hAnsi="Tahoma" w:cs="Tahoma"/>
        </w:rPr>
        <w:t>.</w:t>
      </w:r>
    </w:p>
    <w:p w:rsidR="00EA728F" w:rsidRDefault="00EA728F" w:rsidP="00014155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Zateplenie schodiska ETICS </w:t>
      </w:r>
      <w:ins w:id="42" w:author="PeMa" w:date="2016-04-08T10:41:00Z">
        <w:r w:rsidR="00814E86">
          <w:rPr>
            <w:rFonts w:ascii="Tahoma" w:hAnsi="Tahoma" w:cs="Tahoma"/>
          </w:rPr>
          <w:t xml:space="preserve">s </w:t>
        </w:r>
      </w:ins>
      <w:r>
        <w:rPr>
          <w:rFonts w:ascii="Tahoma" w:hAnsi="Tahoma" w:cs="Tahoma"/>
        </w:rPr>
        <w:t>MW (TR 10) hr.</w:t>
      </w:r>
      <w:r w:rsidR="003876E9">
        <w:rPr>
          <w:rFonts w:ascii="Tahoma" w:hAnsi="Tahoma" w:cs="Tahoma"/>
        </w:rPr>
        <w:t>14</w:t>
      </w:r>
      <w:r>
        <w:rPr>
          <w:rFonts w:ascii="Tahoma" w:hAnsi="Tahoma" w:cs="Tahoma"/>
        </w:rPr>
        <w:t>0mm</w:t>
      </w:r>
      <w:ins w:id="43" w:author="PeMa" w:date="2016-04-08T10:41:00Z">
        <w:r w:rsidR="00814E86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 xml:space="preserve">- zrealizovať </w:t>
      </w:r>
      <w:r w:rsidR="003876E9">
        <w:rPr>
          <w:rFonts w:ascii="Tahoma" w:hAnsi="Tahoma" w:cs="Tahoma"/>
        </w:rPr>
        <w:t>Po doplnení oceľového nosníka nadpražia a vymurovaní parapetov</w:t>
      </w:r>
      <w:r>
        <w:rPr>
          <w:rFonts w:ascii="Tahoma" w:hAnsi="Tahoma" w:cs="Tahoma"/>
        </w:rPr>
        <w:t>.</w:t>
      </w:r>
    </w:p>
    <w:p w:rsidR="00EA728F" w:rsidRDefault="00EA728F" w:rsidP="00EA728F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Zateplenie obvodového plášťa strojovne výťahu a vetracích šácht je navrhnutý </w:t>
      </w:r>
      <w:proofErr w:type="spellStart"/>
      <w:r>
        <w:rPr>
          <w:rFonts w:ascii="Tahoma" w:hAnsi="Tahoma" w:cs="Tahoma"/>
        </w:rPr>
        <w:t>ETICS</w:t>
      </w:r>
      <w:proofErr w:type="spellEnd"/>
      <w:r>
        <w:rPr>
          <w:rFonts w:ascii="Tahoma" w:hAnsi="Tahoma" w:cs="Tahoma"/>
        </w:rPr>
        <w:t xml:space="preserve"> </w:t>
      </w:r>
      <w:ins w:id="44" w:author="PeMa" w:date="2016-04-08T10:41:00Z">
        <w:r w:rsidR="00814E86">
          <w:rPr>
            <w:rFonts w:ascii="Tahoma" w:hAnsi="Tahoma" w:cs="Tahoma"/>
          </w:rPr>
          <w:t xml:space="preserve">s </w:t>
        </w:r>
      </w:ins>
      <w:r w:rsidR="003876E9">
        <w:rPr>
          <w:rFonts w:ascii="Tahoma" w:hAnsi="Tahoma" w:cs="Tahoma"/>
        </w:rPr>
        <w:t>MW (</w:t>
      </w:r>
      <w:proofErr w:type="spellStart"/>
      <w:r w:rsidR="003876E9">
        <w:rPr>
          <w:rFonts w:ascii="Tahoma" w:hAnsi="Tahoma" w:cs="Tahoma"/>
        </w:rPr>
        <w:t>TR</w:t>
      </w:r>
      <w:proofErr w:type="spellEnd"/>
      <w:r w:rsidR="003876E9">
        <w:rPr>
          <w:rFonts w:ascii="Tahoma" w:hAnsi="Tahoma" w:cs="Tahoma"/>
        </w:rPr>
        <w:t xml:space="preserve"> 10) </w:t>
      </w:r>
      <w:del w:id="45" w:author="PeMa" w:date="2016-04-08T10:41:00Z">
        <w:r w:rsidDel="00814E86">
          <w:rPr>
            <w:rFonts w:ascii="Tahoma" w:hAnsi="Tahoma" w:cs="Tahoma"/>
          </w:rPr>
          <w:delText>-F</w:delText>
        </w:r>
      </w:del>
      <w:r>
        <w:rPr>
          <w:rFonts w:ascii="Tahoma" w:hAnsi="Tahoma" w:cs="Tahoma"/>
        </w:rPr>
        <w:t>hr.80mm</w:t>
      </w:r>
      <w:r w:rsidR="00D5113E">
        <w:rPr>
          <w:rFonts w:ascii="Tahoma" w:hAnsi="Tahoma" w:cs="Tahoma"/>
        </w:rPr>
        <w:t>.</w:t>
      </w:r>
    </w:p>
    <w:p w:rsidR="00D5113E" w:rsidRDefault="00D5113E" w:rsidP="00EA728F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Jestvujúce stropy vstupov </w:t>
      </w:r>
      <w:ins w:id="46" w:author="PeMa" w:date="2016-04-08T10:42:00Z">
        <w:r w:rsidR="006F4690">
          <w:rPr>
            <w:rFonts w:ascii="Tahoma" w:hAnsi="Tahoma" w:cs="Tahoma"/>
          </w:rPr>
          <w:t xml:space="preserve">v exteriéri </w:t>
        </w:r>
      </w:ins>
      <w:r>
        <w:rPr>
          <w:rFonts w:ascii="Tahoma" w:hAnsi="Tahoma" w:cs="Tahoma"/>
        </w:rPr>
        <w:t xml:space="preserve">v krajných sekciách </w:t>
      </w:r>
      <w:ins w:id="47" w:author="PeMa" w:date="2016-04-08T10:41:00Z">
        <w:r w:rsidR="006F4690">
          <w:rPr>
            <w:rFonts w:ascii="Tahoma" w:hAnsi="Tahoma" w:cs="Tahoma"/>
          </w:rPr>
          <w:t xml:space="preserve">(podlahy bytov) </w:t>
        </w:r>
      </w:ins>
      <w:r>
        <w:rPr>
          <w:rFonts w:ascii="Tahoma" w:hAnsi="Tahoma" w:cs="Tahoma"/>
        </w:rPr>
        <w:t xml:space="preserve">zatepliť </w:t>
      </w:r>
      <w:ins w:id="48" w:author="PeMa" w:date="2016-04-08T10:42:00Z">
        <w:r w:rsidR="006F4690">
          <w:rPr>
            <w:rFonts w:ascii="Tahoma" w:hAnsi="Tahoma" w:cs="Tahoma"/>
          </w:rPr>
          <w:t xml:space="preserve">ETICS </w:t>
        </w:r>
        <w:r w:rsidR="006F4690">
          <w:rPr>
            <w:rFonts w:ascii="Tahoma" w:hAnsi="Tahoma" w:cs="Tahoma"/>
          </w:rPr>
          <w:br/>
          <w:t xml:space="preserve">s </w:t>
        </w:r>
      </w:ins>
      <w:r>
        <w:rPr>
          <w:rFonts w:ascii="Tahoma" w:hAnsi="Tahoma" w:cs="Tahoma"/>
        </w:rPr>
        <w:t>MW (</w:t>
      </w:r>
      <w:proofErr w:type="spellStart"/>
      <w:r>
        <w:rPr>
          <w:rFonts w:ascii="Tahoma" w:hAnsi="Tahoma" w:cs="Tahoma"/>
        </w:rPr>
        <w:t>TR</w:t>
      </w:r>
      <w:proofErr w:type="spellEnd"/>
      <w:r>
        <w:rPr>
          <w:rFonts w:ascii="Tahoma" w:hAnsi="Tahoma" w:cs="Tahoma"/>
        </w:rPr>
        <w:t xml:space="preserve"> 10) hr.</w:t>
      </w:r>
      <w:r w:rsidR="003876E9">
        <w:rPr>
          <w:rFonts w:ascii="Tahoma" w:hAnsi="Tahoma" w:cs="Tahoma"/>
        </w:rPr>
        <w:t>10</w:t>
      </w:r>
      <w:r>
        <w:rPr>
          <w:rFonts w:ascii="Tahoma" w:hAnsi="Tahoma" w:cs="Tahoma"/>
        </w:rPr>
        <w:t>0mm</w:t>
      </w:r>
      <w:r w:rsidR="003876E9">
        <w:rPr>
          <w:rFonts w:ascii="Tahoma" w:hAnsi="Tahoma" w:cs="Tahoma"/>
        </w:rPr>
        <w:t xml:space="preserve"> – Prispôsobiť </w:t>
      </w:r>
      <w:r w:rsidR="000F2EF0">
        <w:rPr>
          <w:rFonts w:ascii="Tahoma" w:hAnsi="Tahoma" w:cs="Tahoma"/>
        </w:rPr>
        <w:t>hrúbku rámov zasklených stien a okien rozširovacími profilmi</w:t>
      </w:r>
      <w:r>
        <w:rPr>
          <w:rFonts w:ascii="Tahoma" w:hAnsi="Tahoma" w:cs="Tahoma"/>
        </w:rPr>
        <w:t>.</w:t>
      </w:r>
    </w:p>
    <w:p w:rsidR="00EA728F" w:rsidDel="006F4690" w:rsidRDefault="00EA728F" w:rsidP="00014155">
      <w:pPr>
        <w:autoSpaceDE w:val="0"/>
        <w:autoSpaceDN w:val="0"/>
        <w:adjustRightInd w:val="0"/>
        <w:spacing w:line="360" w:lineRule="auto"/>
        <w:rPr>
          <w:del w:id="49" w:author="PeMa" w:date="2016-04-08T10:42:00Z"/>
          <w:rFonts w:ascii="Tahoma" w:hAnsi="Tahoma" w:cs="Tahoma"/>
        </w:rPr>
      </w:pPr>
    </w:p>
    <w:p w:rsidR="00790E6F" w:rsidDel="006F4690" w:rsidRDefault="006538FE" w:rsidP="00101B7D">
      <w:pPr>
        <w:autoSpaceDE w:val="0"/>
        <w:autoSpaceDN w:val="0"/>
        <w:adjustRightInd w:val="0"/>
        <w:spacing w:line="360" w:lineRule="auto"/>
        <w:rPr>
          <w:del w:id="50" w:author="PeMa" w:date="2016-04-08T10:42:00Z"/>
          <w:rFonts w:ascii="Tahoma" w:hAnsi="Tahoma" w:cs="Tahoma"/>
        </w:rPr>
      </w:pPr>
      <w:del w:id="51" w:author="PeMa" w:date="2016-04-08T10:42:00Z">
        <w:r w:rsidDel="006F4690">
          <w:rPr>
            <w:rFonts w:ascii="Tahoma" w:hAnsi="Tahoma" w:cs="Tahoma"/>
          </w:rPr>
          <w:delText>Táto realizácia zabezpečí aj odstránenie systémovej poruchy stykov obvodového plášťa.</w:delText>
        </w:r>
      </w:del>
    </w:p>
    <w:p w:rsidR="002F1EE2" w:rsidRPr="00E26966" w:rsidRDefault="002F1EE2" w:rsidP="00101B7D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52" w:name="_Toc404128107"/>
      <w:bookmarkStart w:id="53" w:name="_Toc494695816"/>
      <w:r w:rsidRPr="00E26966">
        <w:rPr>
          <w:rFonts w:ascii="Tahoma" w:hAnsi="Tahoma" w:cs="Tahoma"/>
        </w:rPr>
        <w:lastRenderedPageBreak/>
        <w:t>4.1.2.</w:t>
      </w:r>
      <w:r w:rsidRPr="00E26966">
        <w:rPr>
          <w:rFonts w:ascii="Tahoma" w:hAnsi="Tahoma" w:cs="Tahoma"/>
        </w:rPr>
        <w:tab/>
        <w:t>Strešný plášť</w:t>
      </w:r>
      <w:bookmarkEnd w:id="52"/>
      <w:bookmarkEnd w:id="53"/>
    </w:p>
    <w:p w:rsidR="00183F61" w:rsidRDefault="00183F61" w:rsidP="00183F6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Zateplenie strešného plášťa je navrhnuté </w:t>
      </w:r>
      <w:ins w:id="54" w:author="PeMa" w:date="2016-04-08T10:44:00Z">
        <w:r w:rsidR="006F4690">
          <w:rPr>
            <w:rFonts w:ascii="Tahoma" w:hAnsi="Tahoma" w:cs="Tahoma"/>
          </w:rPr>
          <w:t xml:space="preserve">s </w:t>
        </w:r>
      </w:ins>
      <w:r>
        <w:rPr>
          <w:rFonts w:ascii="Tahoma" w:hAnsi="Tahoma" w:cs="Tahoma"/>
        </w:rPr>
        <w:t>EPS S 150 -</w:t>
      </w:r>
      <w:ins w:id="55" w:author="PeMa" w:date="2016-04-08T10:44:00Z">
        <w:r w:rsidR="006F4690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>hr.180mm</w:t>
      </w:r>
      <w:ins w:id="56" w:author="PeMa" w:date="2016-04-08T10:44:00Z">
        <w:r w:rsidR="006F4690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>+</w:t>
      </w:r>
      <w:ins w:id="57" w:author="PeMa" w:date="2016-04-08T10:44:00Z">
        <w:r w:rsidR="006F4690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>geotextília 400g/</w:t>
      </w:r>
      <w:ins w:id="58" w:author="PeMa" w:date="2016-04-08T10:44:00Z">
        <w:r w:rsidR="006F4690" w:rsidRPr="006F4690">
          <w:rPr>
            <w:rFonts w:ascii="Tahoma" w:hAnsi="Tahoma" w:cs="Tahoma"/>
          </w:rPr>
          <w:t>m</w:t>
        </w:r>
        <w:r w:rsidR="006F4690" w:rsidRPr="006F4690">
          <w:rPr>
            <w:rFonts w:ascii="Tahoma" w:hAnsi="Tahoma" w:cs="Tahoma"/>
            <w:vertAlign w:val="superscript"/>
          </w:rPr>
          <w:t>2</w:t>
        </w:r>
      </w:ins>
      <w:del w:id="59" w:author="PeMa" w:date="2016-04-08T10:44:00Z">
        <w:r w:rsidDel="006F4690">
          <w:rPr>
            <w:rFonts w:ascii="Tahoma" w:hAnsi="Tahoma" w:cs="Tahoma"/>
          </w:rPr>
          <w:delText>m2</w:delText>
        </w:r>
      </w:del>
      <w:ins w:id="60" w:author="PeMa" w:date="2016-04-08T10:44:00Z">
        <w:r w:rsidR="006F4690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>+</w:t>
      </w:r>
      <w:ins w:id="61" w:author="PeMa" w:date="2016-04-08T10:44:00Z">
        <w:r w:rsidR="006F4690">
          <w:rPr>
            <w:rFonts w:ascii="Tahoma" w:hAnsi="Tahoma" w:cs="Tahoma"/>
          </w:rPr>
          <w:t xml:space="preserve"> strešná </w:t>
        </w:r>
      </w:ins>
      <w:r>
        <w:rPr>
          <w:rFonts w:ascii="Tahoma" w:hAnsi="Tahoma" w:cs="Tahoma"/>
        </w:rPr>
        <w:t xml:space="preserve">fólia mPVC hr.1,5mm. </w:t>
      </w:r>
      <w:r w:rsidR="00386643">
        <w:rPr>
          <w:rFonts w:ascii="Tahoma" w:hAnsi="Tahoma" w:cs="Tahoma"/>
        </w:rPr>
        <w:t>Pred zrealizovaním zateplenia strechy je potrebné nadmurovať atiky murivom z p</w:t>
      </w:r>
      <w:r w:rsidR="000025F8">
        <w:rPr>
          <w:rFonts w:ascii="Tahoma" w:hAnsi="Tahoma" w:cs="Tahoma"/>
        </w:rPr>
        <w:t>ó</w:t>
      </w:r>
      <w:r w:rsidR="00386643">
        <w:rPr>
          <w:rFonts w:ascii="Tahoma" w:hAnsi="Tahoma" w:cs="Tahoma"/>
        </w:rPr>
        <w:t xml:space="preserve">robetónových tvárnic v. 250mm. Murivo kotviť k existujúcej </w:t>
      </w:r>
      <w:proofErr w:type="spellStart"/>
      <w:r w:rsidR="00386643">
        <w:rPr>
          <w:rFonts w:ascii="Tahoma" w:hAnsi="Tahoma" w:cs="Tahoma"/>
        </w:rPr>
        <w:t>atike</w:t>
      </w:r>
      <w:proofErr w:type="spellEnd"/>
      <w:r w:rsidR="00386643">
        <w:rPr>
          <w:rFonts w:ascii="Tahoma" w:hAnsi="Tahoma" w:cs="Tahoma"/>
        </w:rPr>
        <w:t xml:space="preserve"> závitovými tyčami d=12mm á.1,0m. V hornej úrovni muriva zapustiť betonársku oceľ 2x8mm a zatrieť betónovou mazaninou hr.30mm.</w:t>
      </w:r>
      <w:r w:rsidR="000F5377">
        <w:rPr>
          <w:rFonts w:ascii="Tahoma" w:hAnsi="Tahoma" w:cs="Tahoma"/>
        </w:rPr>
        <w:t xml:space="preserve"> Strešnú vpusť s ochranným košom prepojiť s pôvodnou.</w:t>
      </w:r>
    </w:p>
    <w:p w:rsidR="000F5377" w:rsidRDefault="000F5377" w:rsidP="00183F6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Pred zrealizovaním zateplenia strechy je potrebné aj nadmurovať prah dverí na strojovni výťahu.</w:t>
      </w:r>
      <w:r w:rsidR="001A0EA9">
        <w:rPr>
          <w:rFonts w:ascii="Tahoma" w:hAnsi="Tahoma" w:cs="Tahoma"/>
        </w:rPr>
        <w:t xml:space="preserve"> </w:t>
      </w:r>
    </w:p>
    <w:p w:rsidR="001A0EA9" w:rsidRPr="0089557A" w:rsidRDefault="001A0EA9" w:rsidP="00183F6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Bleskozvod demontovať, presunúť a konzoly nadvariť a spätne osadiť.</w:t>
      </w:r>
    </w:p>
    <w:p w:rsidR="004A4932" w:rsidRPr="00E26966" w:rsidRDefault="004A4932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62" w:name="_Toc404128108"/>
      <w:bookmarkStart w:id="63" w:name="_Toc494695817"/>
      <w:r w:rsidRPr="00E26966">
        <w:rPr>
          <w:rFonts w:ascii="Tahoma" w:hAnsi="Tahoma" w:cs="Tahoma"/>
        </w:rPr>
        <w:t>4.1.3.</w:t>
      </w:r>
      <w:r w:rsidRPr="00E26966">
        <w:rPr>
          <w:rFonts w:ascii="Tahoma" w:hAnsi="Tahoma" w:cs="Tahoma"/>
        </w:rPr>
        <w:tab/>
        <w:t xml:space="preserve">Okenné konštrukcie a </w:t>
      </w:r>
      <w:r w:rsidR="00B87A0C">
        <w:rPr>
          <w:rFonts w:ascii="Tahoma" w:hAnsi="Tahoma" w:cs="Tahoma"/>
        </w:rPr>
        <w:t>dvere</w:t>
      </w:r>
      <w:bookmarkEnd w:id="62"/>
      <w:bookmarkEnd w:id="63"/>
    </w:p>
    <w:p w:rsidR="00790E6F" w:rsidRDefault="001A0EA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V 1.</w:t>
      </w:r>
      <w:r w:rsidR="00AB3577">
        <w:rPr>
          <w:rFonts w:ascii="Tahoma" w:hAnsi="Tahoma" w:cs="Tahoma"/>
        </w:rPr>
        <w:t>n</w:t>
      </w:r>
      <w:r>
        <w:rPr>
          <w:rFonts w:ascii="Tahoma" w:hAnsi="Tahoma" w:cs="Tahoma"/>
        </w:rPr>
        <w:t>p je potrebné vymeniť dve drevené okná,</w:t>
      </w:r>
      <w:r w:rsidR="00AB3577">
        <w:rPr>
          <w:rFonts w:ascii="Tahoma" w:hAnsi="Tahoma" w:cs="Tahoma"/>
        </w:rPr>
        <w:t xml:space="preserve"> ďalej</w:t>
      </w:r>
      <w:r>
        <w:rPr>
          <w:rFonts w:ascii="Tahoma" w:hAnsi="Tahoma" w:cs="Tahoma"/>
        </w:rPr>
        <w:t xml:space="preserve"> </w:t>
      </w:r>
      <w:r w:rsidR="00AB3577">
        <w:rPr>
          <w:rFonts w:ascii="Tahoma" w:hAnsi="Tahoma" w:cs="Tahoma"/>
        </w:rPr>
        <w:t xml:space="preserve">v strojovni výťahu 3 drevené okná a dvere na strechu, </w:t>
      </w:r>
      <w:r>
        <w:rPr>
          <w:rFonts w:ascii="Tahoma" w:hAnsi="Tahoma" w:cs="Tahoma"/>
        </w:rPr>
        <w:t xml:space="preserve">ktoré sú ešte nie vymenené za nové plastové s izolačným trojsklom </w:t>
      </w:r>
      <w:r w:rsidR="00F70419" w:rsidRPr="009D7DCE">
        <w:rPr>
          <w:rFonts w:ascii="Tahoma" w:hAnsi="Tahoma" w:cs="Tahoma"/>
        </w:rPr>
        <w:t>s m</w:t>
      </w:r>
      <w:r w:rsidR="00DA4720" w:rsidRPr="009D7DCE">
        <w:rPr>
          <w:rFonts w:ascii="Tahoma" w:hAnsi="Tahoma" w:cs="Tahoma"/>
        </w:rPr>
        <w:t>a</w:t>
      </w:r>
      <w:r w:rsidR="00F70419" w:rsidRPr="009D7DCE">
        <w:rPr>
          <w:rFonts w:ascii="Tahoma" w:hAnsi="Tahoma" w:cs="Tahoma"/>
        </w:rPr>
        <w:t>ximálnym súčiniteľom prechodu tepla U</w:t>
      </w:r>
      <w:r w:rsidR="00F70419" w:rsidRPr="009D7DCE">
        <w:rPr>
          <w:rFonts w:ascii="Tahoma" w:hAnsi="Tahoma" w:cs="Tahoma"/>
          <w:vertAlign w:val="subscript"/>
        </w:rPr>
        <w:t>w</w:t>
      </w:r>
      <w:r w:rsidR="00F70419" w:rsidRPr="009D7DCE">
        <w:rPr>
          <w:rFonts w:ascii="Tahoma" w:hAnsi="Tahoma" w:cs="Tahoma"/>
        </w:rPr>
        <w:t>=1,</w:t>
      </w:r>
      <w:r>
        <w:rPr>
          <w:rFonts w:ascii="Tahoma" w:hAnsi="Tahoma" w:cs="Tahoma"/>
        </w:rPr>
        <w:t>0</w:t>
      </w:r>
      <w:r w:rsidR="00F70419" w:rsidRPr="009D7DCE">
        <w:rPr>
          <w:rFonts w:ascii="Tahoma" w:hAnsi="Tahoma" w:cs="Tahoma"/>
        </w:rPr>
        <w:t xml:space="preserve"> W/(m</w:t>
      </w:r>
      <w:r w:rsidR="00F70419" w:rsidRPr="009D7DCE">
        <w:rPr>
          <w:rFonts w:ascii="Tahoma" w:hAnsi="Tahoma" w:cs="Tahoma"/>
          <w:vertAlign w:val="superscript"/>
        </w:rPr>
        <w:t>2</w:t>
      </w:r>
      <w:r w:rsidR="00F70419" w:rsidRPr="009D7DCE">
        <w:rPr>
          <w:rFonts w:ascii="Tahoma" w:hAnsi="Tahoma" w:cs="Tahoma"/>
        </w:rPr>
        <w:t>.K).</w:t>
      </w:r>
    </w:p>
    <w:p w:rsidR="00AB3577" w:rsidRDefault="00AB357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Po domurovaní parapetov na schodiskách sa osadia nové plastové</w:t>
      </w:r>
      <w:r w:rsidR="008117CA">
        <w:rPr>
          <w:rFonts w:ascii="Tahoma" w:hAnsi="Tahoma" w:cs="Tahoma"/>
        </w:rPr>
        <w:t xml:space="preserve"> okná</w:t>
      </w:r>
      <w:r>
        <w:rPr>
          <w:rFonts w:ascii="Tahoma" w:hAnsi="Tahoma" w:cs="Tahoma"/>
        </w:rPr>
        <w:t xml:space="preserve"> s izolačným trojsklom </w:t>
      </w:r>
      <w:r w:rsidRPr="009D7DCE">
        <w:rPr>
          <w:rFonts w:ascii="Tahoma" w:hAnsi="Tahoma" w:cs="Tahoma"/>
        </w:rPr>
        <w:t>s maximálnym súčiniteľom prechodu tepla U</w:t>
      </w:r>
      <w:r w:rsidRPr="009D7DCE">
        <w:rPr>
          <w:rFonts w:ascii="Tahoma" w:hAnsi="Tahoma" w:cs="Tahoma"/>
          <w:vertAlign w:val="subscript"/>
        </w:rPr>
        <w:t>w</w:t>
      </w:r>
      <w:r w:rsidRPr="009D7DCE">
        <w:rPr>
          <w:rFonts w:ascii="Tahoma" w:hAnsi="Tahoma" w:cs="Tahoma"/>
        </w:rPr>
        <w:t>=1,</w:t>
      </w:r>
      <w:r>
        <w:rPr>
          <w:rFonts w:ascii="Tahoma" w:hAnsi="Tahoma" w:cs="Tahoma"/>
        </w:rPr>
        <w:t>0</w:t>
      </w:r>
      <w:r w:rsidRPr="009D7DCE">
        <w:rPr>
          <w:rFonts w:ascii="Tahoma" w:hAnsi="Tahoma" w:cs="Tahoma"/>
        </w:rPr>
        <w:t xml:space="preserve"> W/(m</w:t>
      </w:r>
      <w:r w:rsidRPr="009D7DCE">
        <w:rPr>
          <w:rFonts w:ascii="Tahoma" w:hAnsi="Tahoma" w:cs="Tahoma"/>
          <w:vertAlign w:val="superscript"/>
        </w:rPr>
        <w:t>2</w:t>
      </w:r>
      <w:r w:rsidRPr="009D7DCE">
        <w:rPr>
          <w:rFonts w:ascii="Tahoma" w:hAnsi="Tahoma" w:cs="Tahoma"/>
        </w:rPr>
        <w:t>.K).</w:t>
      </w:r>
    </w:p>
    <w:p w:rsidR="00AB3577" w:rsidRDefault="00AB3577" w:rsidP="00AB357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Taktiež sa vymenia zasklené steny pri vstupoch za hliníkové s izolačným trojsklom </w:t>
      </w:r>
      <w:r w:rsidRPr="009D7DCE">
        <w:rPr>
          <w:rFonts w:ascii="Tahoma" w:hAnsi="Tahoma" w:cs="Tahoma"/>
        </w:rPr>
        <w:t>s maximálnym súčiniteľom prechodu tepla U</w:t>
      </w:r>
      <w:r w:rsidRPr="009D7DCE">
        <w:rPr>
          <w:rFonts w:ascii="Tahoma" w:hAnsi="Tahoma" w:cs="Tahoma"/>
          <w:vertAlign w:val="subscript"/>
        </w:rPr>
        <w:t>w</w:t>
      </w:r>
      <w:r w:rsidRPr="009D7DCE">
        <w:rPr>
          <w:rFonts w:ascii="Tahoma" w:hAnsi="Tahoma" w:cs="Tahoma"/>
        </w:rPr>
        <w:t>=1,</w:t>
      </w:r>
      <w:r>
        <w:rPr>
          <w:rFonts w:ascii="Tahoma" w:hAnsi="Tahoma" w:cs="Tahoma"/>
        </w:rPr>
        <w:t>0</w:t>
      </w:r>
      <w:r w:rsidRPr="009D7DCE">
        <w:rPr>
          <w:rFonts w:ascii="Tahoma" w:hAnsi="Tahoma" w:cs="Tahoma"/>
        </w:rPr>
        <w:t xml:space="preserve"> W/(m</w:t>
      </w:r>
      <w:r w:rsidRPr="009D7DCE">
        <w:rPr>
          <w:rFonts w:ascii="Tahoma" w:hAnsi="Tahoma" w:cs="Tahoma"/>
          <w:vertAlign w:val="superscript"/>
        </w:rPr>
        <w:t>2</w:t>
      </w:r>
      <w:r w:rsidRPr="009D7DCE">
        <w:rPr>
          <w:rFonts w:ascii="Tahoma" w:hAnsi="Tahoma" w:cs="Tahoma"/>
        </w:rPr>
        <w:t>.K).</w:t>
      </w:r>
    </w:p>
    <w:p w:rsidR="008117CA" w:rsidRDefault="00790E6F" w:rsidP="00157C72">
      <w:pPr>
        <w:spacing w:line="360" w:lineRule="auto"/>
        <w:rPr>
          <w:rFonts w:ascii="Tahoma" w:hAnsi="Tahoma" w:cs="Tahoma"/>
        </w:rPr>
      </w:pPr>
      <w:r w:rsidRPr="00781ECC">
        <w:rPr>
          <w:rFonts w:ascii="Tahoma" w:hAnsi="Tahoma" w:cs="Tahoma"/>
        </w:rPr>
        <w:t xml:space="preserve">Zníženie infiltrácie stykom medzi ostením obvodového plášťa a okenným rámom je riešené tesnením styku silikónovým </w:t>
      </w:r>
      <w:proofErr w:type="spellStart"/>
      <w:r w:rsidR="001A0EA9">
        <w:rPr>
          <w:rFonts w:ascii="Tahoma" w:hAnsi="Tahoma" w:cs="Tahoma"/>
        </w:rPr>
        <w:t>UV</w:t>
      </w:r>
      <w:proofErr w:type="spellEnd"/>
      <w:r w:rsidR="001A0EA9">
        <w:rPr>
          <w:rFonts w:ascii="Tahoma" w:hAnsi="Tahoma" w:cs="Tahoma"/>
        </w:rPr>
        <w:t xml:space="preserve"> stabilným </w:t>
      </w:r>
      <w:r w:rsidRPr="00781ECC">
        <w:rPr>
          <w:rFonts w:ascii="Tahoma" w:hAnsi="Tahoma" w:cs="Tahoma"/>
        </w:rPr>
        <w:t>tmelom z </w:t>
      </w:r>
      <w:r w:rsidR="003D490E" w:rsidRPr="00781ECC">
        <w:rPr>
          <w:rFonts w:ascii="Tahoma" w:hAnsi="Tahoma" w:cs="Tahoma"/>
        </w:rPr>
        <w:t>exteriérovej</w:t>
      </w:r>
      <w:r w:rsidRPr="00781ECC">
        <w:rPr>
          <w:rFonts w:ascii="Tahoma" w:hAnsi="Tahoma" w:cs="Tahoma"/>
        </w:rPr>
        <w:t xml:space="preserve"> st</w:t>
      </w:r>
      <w:r w:rsidR="00844ACF" w:rsidRPr="00781ECC">
        <w:rPr>
          <w:rFonts w:ascii="Tahoma" w:hAnsi="Tahoma" w:cs="Tahoma"/>
        </w:rPr>
        <w:t>rany od zatepľovacieho systému a vyplnením dutín v</w:t>
      </w:r>
      <w:del w:id="64" w:author="PeMa" w:date="2016-04-08T10:45:00Z">
        <w:r w:rsidR="00844ACF" w:rsidRPr="00781ECC" w:rsidDel="006F4690">
          <w:rPr>
            <w:rFonts w:ascii="Tahoma" w:hAnsi="Tahoma" w:cs="Tahoma"/>
          </w:rPr>
          <w:delText> </w:delText>
        </w:r>
      </w:del>
      <w:ins w:id="65" w:author="PeMa" w:date="2016-04-08T10:45:00Z">
        <w:r w:rsidR="006F4690">
          <w:rPr>
            <w:rFonts w:ascii="Tahoma" w:hAnsi="Tahoma" w:cs="Tahoma"/>
          </w:rPr>
          <w:t> </w:t>
        </w:r>
      </w:ins>
      <w:r w:rsidR="00844ACF" w:rsidRPr="00781ECC">
        <w:rPr>
          <w:rFonts w:ascii="Tahoma" w:hAnsi="Tahoma" w:cs="Tahoma"/>
        </w:rPr>
        <w:t>osadení</w:t>
      </w:r>
      <w:ins w:id="66" w:author="PeMa" w:date="2016-04-08T10:45:00Z">
        <w:r w:rsidR="006F4690">
          <w:rPr>
            <w:rFonts w:ascii="Tahoma" w:hAnsi="Tahoma" w:cs="Tahoma"/>
          </w:rPr>
          <w:t xml:space="preserve"> okien</w:t>
        </w:r>
      </w:ins>
      <w:r w:rsidR="00844ACF" w:rsidRPr="00781ECC">
        <w:rPr>
          <w:rFonts w:ascii="Tahoma" w:hAnsi="Tahoma" w:cs="Tahoma"/>
        </w:rPr>
        <w:t xml:space="preserve"> </w:t>
      </w:r>
      <w:proofErr w:type="spellStart"/>
      <w:r w:rsidR="00844ACF" w:rsidRPr="00781ECC">
        <w:rPr>
          <w:rFonts w:ascii="Tahoma" w:hAnsi="Tahoma" w:cs="Tahoma"/>
        </w:rPr>
        <w:t>PUR</w:t>
      </w:r>
      <w:proofErr w:type="spellEnd"/>
      <w:r w:rsidR="00844ACF" w:rsidRPr="00781ECC">
        <w:rPr>
          <w:rFonts w:ascii="Tahoma" w:hAnsi="Tahoma" w:cs="Tahoma"/>
        </w:rPr>
        <w:t xml:space="preserve"> penou</w:t>
      </w:r>
      <w:r w:rsidR="00157C72">
        <w:rPr>
          <w:rFonts w:ascii="Tahoma" w:hAnsi="Tahoma" w:cs="Tahoma"/>
        </w:rPr>
        <w:t xml:space="preserve"> </w:t>
      </w:r>
      <w:ins w:id="67" w:author=".." w:date="2016-04-08T11:37:00Z">
        <w:r w:rsidR="002A038B">
          <w:rPr>
            <w:rFonts w:ascii="Tahoma" w:hAnsi="Tahoma" w:cs="Tahoma"/>
          </w:rPr>
          <w:t>a použitím systémových osadzovacích pások.</w:t>
        </w:r>
      </w:ins>
    </w:p>
    <w:p w:rsidR="00A77676" w:rsidRDefault="008117CA" w:rsidP="00157C7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Na stredných loggiách (pri výťahoch)-8ks sa zrealizuje zasklenie loggií.</w:t>
      </w:r>
      <w:del w:id="68" w:author="PeMa" w:date="2016-04-08T10:45:00Z">
        <w:r w:rsidR="00157C72" w:rsidDel="006F4690">
          <w:rPr>
            <w:rFonts w:ascii="Tahoma" w:hAnsi="Tahoma" w:cs="Tahoma"/>
          </w:rPr>
          <w:delText xml:space="preserve">a použitím systémových osadzovacích </w:delText>
        </w:r>
      </w:del>
    </w:p>
    <w:p w:rsidR="00A77676" w:rsidRPr="00E26966" w:rsidRDefault="00A77676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69" w:name="_Toc404128109"/>
      <w:bookmarkStart w:id="70" w:name="_Toc494695818"/>
      <w:r w:rsidRPr="00E26966">
        <w:rPr>
          <w:rFonts w:ascii="Tahoma" w:hAnsi="Tahoma" w:cs="Tahoma"/>
        </w:rPr>
        <w:t>4.1.4.</w:t>
      </w:r>
      <w:r w:rsidRPr="00E26966">
        <w:rPr>
          <w:rFonts w:ascii="Tahoma" w:hAnsi="Tahoma" w:cs="Tahoma"/>
        </w:rPr>
        <w:tab/>
        <w:t>Vnútorné konštrukcie</w:t>
      </w:r>
      <w:bookmarkEnd w:id="69"/>
      <w:bookmarkEnd w:id="70"/>
    </w:p>
    <w:p w:rsidR="008A7348" w:rsidRDefault="009F21BF" w:rsidP="00A2262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1B0996" w:rsidRPr="00BC1328">
        <w:rPr>
          <w:rFonts w:ascii="Tahoma" w:hAnsi="Tahoma" w:cs="Tahoma"/>
        </w:rPr>
        <w:t>atepleni</w:t>
      </w:r>
      <w:r>
        <w:rPr>
          <w:rFonts w:ascii="Tahoma" w:hAnsi="Tahoma" w:cs="Tahoma"/>
        </w:rPr>
        <w:t>e stien a stropov pri vstupoch</w:t>
      </w:r>
      <w:del w:id="71" w:author="PeMa" w:date="2016-04-08T10:47:00Z">
        <w:r w:rsidR="00844ACF" w:rsidRPr="00BC1328" w:rsidDel="006F4690">
          <w:rPr>
            <w:rFonts w:ascii="Tahoma" w:hAnsi="Tahoma" w:cs="Tahoma"/>
          </w:rPr>
          <w:delText xml:space="preserve">(stropov suterénu) </w:delText>
        </w:r>
      </w:del>
      <w:ins w:id="72" w:author="PeMa" w:date="2016-04-08T10:47:00Z">
        <w:r w:rsidR="006F4690">
          <w:rPr>
            <w:rFonts w:ascii="Tahoma" w:hAnsi="Tahoma" w:cs="Tahoma"/>
          </w:rPr>
          <w:t xml:space="preserve"> </w:t>
        </w:r>
      </w:ins>
      <w:del w:id="73" w:author="PeMa" w:date="2016-04-08T10:47:00Z">
        <w:r w:rsidR="001B0996" w:rsidRPr="00BC1328" w:rsidDel="006F4690">
          <w:rPr>
            <w:rFonts w:ascii="Tahoma" w:hAnsi="Tahoma" w:cs="Tahoma"/>
          </w:rPr>
          <w:delText>kontaktným zatepľovacím systémo</w:delText>
        </w:r>
        <w:r w:rsidR="00B12570" w:rsidDel="006F4690">
          <w:rPr>
            <w:rFonts w:ascii="Tahoma" w:hAnsi="Tahoma" w:cs="Tahoma"/>
          </w:rPr>
          <w:delText xml:space="preserve">m </w:delText>
        </w:r>
      </w:del>
      <w:proofErr w:type="spellStart"/>
      <w:r w:rsidR="0063530C">
        <w:rPr>
          <w:rFonts w:ascii="Tahoma" w:hAnsi="Tahoma" w:cs="Tahoma"/>
        </w:rPr>
        <w:t>ETICS</w:t>
      </w:r>
      <w:proofErr w:type="spellEnd"/>
      <w:r w:rsidR="0063530C">
        <w:rPr>
          <w:rFonts w:ascii="Tahoma" w:hAnsi="Tahoma" w:cs="Tahoma"/>
        </w:rPr>
        <w:t xml:space="preserve"> </w:t>
      </w:r>
      <w:r w:rsidR="00B12570">
        <w:rPr>
          <w:rFonts w:ascii="Tahoma" w:hAnsi="Tahoma" w:cs="Tahoma"/>
        </w:rPr>
        <w:t>s hrúbkou tepelnej izolácie z</w:t>
      </w:r>
      <w:r w:rsidR="00101B7D">
        <w:rPr>
          <w:rFonts w:ascii="Tahoma" w:hAnsi="Tahoma" w:cs="Tahoma"/>
        </w:rPr>
        <w:t xml:space="preserve"> </w:t>
      </w:r>
      <w:r w:rsidR="00B12570">
        <w:rPr>
          <w:rFonts w:ascii="Tahoma" w:hAnsi="Tahoma" w:cs="Tahoma"/>
        </w:rPr>
        <w:t>MW</w:t>
      </w:r>
      <w:r w:rsidR="00516058">
        <w:rPr>
          <w:rFonts w:ascii="Tahoma" w:hAnsi="Tahoma" w:cs="Tahoma"/>
        </w:rPr>
        <w:t xml:space="preserve"> hr.</w:t>
      </w:r>
      <w:r>
        <w:rPr>
          <w:rFonts w:ascii="Tahoma" w:hAnsi="Tahoma" w:cs="Tahoma"/>
        </w:rPr>
        <w:t>10</w:t>
      </w:r>
      <w:r w:rsidR="0063530C">
        <w:rPr>
          <w:rFonts w:ascii="Tahoma" w:hAnsi="Tahoma" w:cs="Tahoma"/>
        </w:rPr>
        <w:t>0</w:t>
      </w:r>
      <w:r w:rsidR="001B0996" w:rsidRPr="003A6088">
        <w:rPr>
          <w:rFonts w:ascii="Tahoma" w:hAnsi="Tahoma" w:cs="Tahoma"/>
        </w:rPr>
        <w:t xml:space="preserve">mm. </w:t>
      </w:r>
    </w:p>
    <w:p w:rsidR="00844ACF" w:rsidRDefault="00BF7594" w:rsidP="00A2262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Pri vstupoch </w:t>
      </w:r>
      <w:r w:rsidR="008A7348">
        <w:rPr>
          <w:rFonts w:ascii="Tahoma" w:hAnsi="Tahoma" w:cs="Tahoma"/>
        </w:rPr>
        <w:t xml:space="preserve">aj v exteriéry </w:t>
      </w:r>
      <w:proofErr w:type="spellStart"/>
      <w:r>
        <w:rPr>
          <w:rFonts w:ascii="Tahoma" w:hAnsi="Tahoma" w:cs="Tahoma"/>
        </w:rPr>
        <w:t>doporučujem</w:t>
      </w:r>
      <w:proofErr w:type="spellEnd"/>
      <w:r>
        <w:rPr>
          <w:rFonts w:ascii="Tahoma" w:hAnsi="Tahoma" w:cs="Tahoma"/>
        </w:rPr>
        <w:t xml:space="preserve"> 2x armovaciu sieťku.</w:t>
      </w:r>
    </w:p>
    <w:p w:rsidR="00961240" w:rsidRPr="00E26966" w:rsidRDefault="00961240" w:rsidP="0015124E">
      <w:pPr>
        <w:spacing w:line="360" w:lineRule="auto"/>
        <w:ind w:firstLine="0"/>
        <w:rPr>
          <w:rFonts w:ascii="Tahoma" w:hAnsi="Tahoma" w:cs="Tahoma"/>
        </w:rPr>
      </w:pPr>
    </w:p>
    <w:p w:rsidR="00790E6F" w:rsidRDefault="00790E6F">
      <w:pPr>
        <w:pStyle w:val="Nadpis2"/>
        <w:spacing w:line="360" w:lineRule="auto"/>
        <w:rPr>
          <w:rFonts w:ascii="Tahoma" w:hAnsi="Tahoma" w:cs="Tahoma"/>
        </w:rPr>
      </w:pPr>
      <w:bookmarkStart w:id="74" w:name="_Toc404128110"/>
      <w:bookmarkStart w:id="75" w:name="_Toc494695819"/>
      <w:r w:rsidRPr="00E26966">
        <w:rPr>
          <w:rFonts w:ascii="Tahoma" w:hAnsi="Tahoma" w:cs="Tahoma"/>
        </w:rPr>
        <w:t>4.2.</w:t>
      </w:r>
      <w:r w:rsidRPr="00E26966">
        <w:rPr>
          <w:rFonts w:ascii="Tahoma" w:hAnsi="Tahoma" w:cs="Tahoma"/>
        </w:rPr>
        <w:tab/>
        <w:t>DOSAHOVANÉ PARAMETRE</w:t>
      </w:r>
      <w:bookmarkEnd w:id="74"/>
      <w:bookmarkEnd w:id="75"/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Opatrenia v</w:t>
      </w:r>
      <w:r w:rsidR="00B665F6" w:rsidRPr="00E26966">
        <w:rPr>
          <w:rFonts w:ascii="Tahoma" w:hAnsi="Tahoma" w:cs="Tahoma"/>
        </w:rPr>
        <w:t> predchádzajúcom bode</w:t>
      </w:r>
      <w:r w:rsidRPr="00E26966">
        <w:rPr>
          <w:rFonts w:ascii="Tahoma" w:hAnsi="Tahoma" w:cs="Tahoma"/>
        </w:rPr>
        <w:t xml:space="preserve"> sledovali dosiahnutie tepelných a energetických charakteristík </w:t>
      </w:r>
      <w:r w:rsidR="00BC1328">
        <w:rPr>
          <w:rFonts w:ascii="Tahoma" w:hAnsi="Tahoma" w:cs="Tahoma"/>
        </w:rPr>
        <w:t>obalových konštrukcií</w:t>
      </w:r>
      <w:r w:rsidRPr="00E26966">
        <w:rPr>
          <w:rFonts w:ascii="Tahoma" w:hAnsi="Tahoma" w:cs="Tahoma"/>
        </w:rPr>
        <w:t xml:space="preserve"> ktoré stanovuje </w:t>
      </w:r>
      <w:r w:rsidR="00B878E0" w:rsidRPr="00E26966">
        <w:rPr>
          <w:rFonts w:ascii="Tahoma" w:hAnsi="Tahoma" w:cs="Tahoma"/>
        </w:rPr>
        <w:t xml:space="preserve">súbor noriem </w:t>
      </w:r>
      <w:r w:rsidR="00516058">
        <w:rPr>
          <w:rFonts w:ascii="Tahoma" w:hAnsi="Tahoma" w:cs="Tahoma"/>
        </w:rPr>
        <w:br/>
      </w:r>
      <w:r w:rsidRPr="00032C6C">
        <w:rPr>
          <w:rFonts w:ascii="Tahoma" w:hAnsi="Tahoma" w:cs="Tahoma"/>
        </w:rPr>
        <w:t>STN 73 0540.</w:t>
      </w:r>
      <w:r w:rsidR="00516058" w:rsidRPr="00032C6C">
        <w:rPr>
          <w:rFonts w:ascii="Tahoma" w:hAnsi="Tahoma" w:cs="Tahoma"/>
        </w:rPr>
        <w:t xml:space="preserve"> </w:t>
      </w:r>
      <w:r w:rsidR="00516058">
        <w:rPr>
          <w:rFonts w:ascii="Tahoma" w:hAnsi="Tahoma" w:cs="Tahoma"/>
        </w:rPr>
        <w:t xml:space="preserve">Stavebné konštrukcie i objekt ako celok po navrhnutých opatreniach spĺňa všetky základné kritériá </w:t>
      </w:r>
      <w:r w:rsidR="00516058" w:rsidRPr="007B2AC6">
        <w:rPr>
          <w:rFonts w:ascii="Tahoma" w:hAnsi="Tahoma" w:cs="Tahoma"/>
        </w:rPr>
        <w:t>STN 730540</w:t>
      </w:r>
      <w:ins w:id="76" w:author="PeMa" w:date="2016-04-08T10:48:00Z">
        <w:r w:rsidR="006F4690" w:rsidRPr="007B2AC6">
          <w:rPr>
            <w:rFonts w:ascii="Tahoma" w:hAnsi="Tahoma" w:cs="Tahoma"/>
          </w:rPr>
          <w:t xml:space="preserve"> </w:t>
        </w:r>
        <w:r w:rsidR="006F4690">
          <w:rPr>
            <w:rFonts w:ascii="Tahoma" w:hAnsi="Tahoma" w:cs="Tahoma"/>
          </w:rPr>
          <w:t>v zmysle záverov časti B</w:t>
        </w:r>
        <w:del w:id="77" w:author=".." w:date="2016-04-08T11:37:00Z">
          <w:r w:rsidR="006F4690" w:rsidDel="00FD6FD4">
            <w:rPr>
              <w:rFonts w:ascii="Tahoma" w:hAnsi="Tahoma" w:cs="Tahoma"/>
            </w:rPr>
            <w:delText>1</w:delText>
          </w:r>
        </w:del>
        <w:r w:rsidR="006F4690">
          <w:rPr>
            <w:rFonts w:ascii="Tahoma" w:hAnsi="Tahoma" w:cs="Tahoma"/>
          </w:rPr>
          <w:t>. Tepelnotechnický posudok</w:t>
        </w:r>
      </w:ins>
      <w:r w:rsidR="00783440">
        <w:rPr>
          <w:rFonts w:ascii="Tahoma" w:hAnsi="Tahoma" w:cs="Tahoma"/>
        </w:rPr>
        <w:t xml:space="preserve"> a projektové a energetické hodnotenie</w:t>
      </w:r>
      <w:ins w:id="78" w:author="PeMa" w:date="2016-04-08T10:48:00Z">
        <w:r w:rsidR="006F4690">
          <w:rPr>
            <w:rFonts w:ascii="Tahoma" w:hAnsi="Tahoma" w:cs="Tahoma"/>
          </w:rPr>
          <w:t>.</w:t>
        </w:r>
      </w:ins>
      <w:del w:id="79" w:author="PeMa" w:date="2016-04-08T10:48:00Z">
        <w:r w:rsidR="00516058" w:rsidDel="006F4690">
          <w:rPr>
            <w:rFonts w:ascii="Tahoma" w:hAnsi="Tahoma" w:cs="Tahoma"/>
          </w:rPr>
          <w:delText>.</w:delText>
        </w:r>
      </w:del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Pri uplatnení zatepľovacích systémov v rozsahu a kvalite uvedených v</w:t>
      </w:r>
      <w:r w:rsidR="00B665F6" w:rsidRPr="00E26966">
        <w:rPr>
          <w:rFonts w:ascii="Tahoma" w:hAnsi="Tahoma" w:cs="Tahoma"/>
        </w:rPr>
        <w:t> tomto bode</w:t>
      </w:r>
      <w:r w:rsidRPr="00E26966">
        <w:rPr>
          <w:rFonts w:ascii="Tahoma" w:hAnsi="Tahoma" w:cs="Tahoma"/>
        </w:rPr>
        <w:t xml:space="preserve"> a pri vhodnom osadení regulačných prvkov bude objekt dosahovať mernú spotrebu energie </w:t>
      </w:r>
      <w:r w:rsidR="00B878E0" w:rsidRPr="00E26966">
        <w:rPr>
          <w:rFonts w:ascii="Tahoma" w:hAnsi="Tahoma" w:cs="Tahoma"/>
        </w:rPr>
        <w:t>vypočítanú v bode A.2.1. Tepelnotechnického posúdenia.</w:t>
      </w:r>
    </w:p>
    <w:p w:rsidR="00516058" w:rsidRPr="00E26966" w:rsidRDefault="00516058">
      <w:pPr>
        <w:spacing w:line="360" w:lineRule="auto"/>
        <w:rPr>
          <w:rFonts w:ascii="Tahoma" w:hAnsi="Tahoma" w:cs="Tahoma"/>
        </w:rPr>
      </w:pPr>
    </w:p>
    <w:p w:rsidR="0015124E" w:rsidRDefault="0015124E" w:rsidP="0015124E">
      <w:pPr>
        <w:pStyle w:val="Nadpis2"/>
        <w:spacing w:line="360" w:lineRule="auto"/>
        <w:rPr>
          <w:rFonts w:ascii="Tahoma" w:hAnsi="Tahoma" w:cs="Tahoma"/>
        </w:rPr>
      </w:pPr>
      <w:bookmarkStart w:id="80" w:name="_Toc404128111"/>
      <w:bookmarkStart w:id="81" w:name="_Toc494695820"/>
      <w:r w:rsidRPr="00E26966">
        <w:rPr>
          <w:rFonts w:ascii="Tahoma" w:hAnsi="Tahoma" w:cs="Tahoma"/>
        </w:rPr>
        <w:lastRenderedPageBreak/>
        <w:t>4.</w:t>
      </w:r>
      <w:r>
        <w:rPr>
          <w:rFonts w:ascii="Tahoma" w:hAnsi="Tahoma" w:cs="Tahoma"/>
        </w:rPr>
        <w:t>3</w:t>
      </w:r>
      <w:r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ab/>
      </w:r>
      <w:r>
        <w:rPr>
          <w:rFonts w:ascii="Tahoma" w:hAnsi="Tahoma" w:cs="Tahoma"/>
        </w:rPr>
        <w:t>DOREGULOVANIE VYKUROVACEJ SÚSTAVY</w:t>
      </w:r>
      <w:bookmarkEnd w:id="80"/>
      <w:bookmarkEnd w:id="81"/>
    </w:p>
    <w:p w:rsidR="00B665F6" w:rsidRDefault="0015124E">
      <w:pPr>
        <w:spacing w:line="360" w:lineRule="auto"/>
        <w:rPr>
          <w:ins w:id="82" w:author="PeMa" w:date="2016-04-08T10:48:00Z"/>
          <w:rFonts w:ascii="Tahoma" w:hAnsi="Tahoma" w:cs="Tahoma"/>
        </w:rPr>
      </w:pPr>
      <w:r>
        <w:rPr>
          <w:rFonts w:ascii="Tahoma" w:hAnsi="Tahoma" w:cs="Tahoma"/>
        </w:rPr>
        <w:t xml:space="preserve">Pre dosiahnutie vypočítaných parametrov je </w:t>
      </w:r>
      <w:r w:rsidR="00B144E3">
        <w:rPr>
          <w:rFonts w:ascii="Tahoma" w:hAnsi="Tahoma" w:cs="Tahoma"/>
        </w:rPr>
        <w:t>potrebné</w:t>
      </w:r>
      <w:r>
        <w:rPr>
          <w:rFonts w:ascii="Tahoma" w:hAnsi="Tahoma" w:cs="Tahoma"/>
        </w:rPr>
        <w:t xml:space="preserve"> </w:t>
      </w:r>
      <w:r w:rsidR="00032C6C">
        <w:rPr>
          <w:rFonts w:ascii="Tahoma" w:hAnsi="Tahoma" w:cs="Tahoma"/>
        </w:rPr>
        <w:t>dore</w:t>
      </w:r>
      <w:r>
        <w:rPr>
          <w:rFonts w:ascii="Tahoma" w:hAnsi="Tahoma" w:cs="Tahoma"/>
        </w:rPr>
        <w:t>gulovať vykurovaciu sústavu o</w:t>
      </w:r>
      <w:r w:rsidR="00E319DF">
        <w:rPr>
          <w:rFonts w:ascii="Tahoma" w:hAnsi="Tahoma" w:cs="Tahoma"/>
        </w:rPr>
        <w:t>bjektu na nové tepelné straty. P</w:t>
      </w:r>
      <w:r>
        <w:rPr>
          <w:rFonts w:ascii="Tahoma" w:hAnsi="Tahoma" w:cs="Tahoma"/>
        </w:rPr>
        <w:t>reregulovanie je nutné riešiť v súčinnosti s dodávateľom tepla a dodávateľom / správcom už osadenej regulácie.</w:t>
      </w:r>
      <w:r w:rsidR="000D652F">
        <w:rPr>
          <w:rFonts w:ascii="Tahoma" w:hAnsi="Tahoma" w:cs="Tahoma"/>
        </w:rPr>
        <w:t xml:space="preserve"> Projekt dore</w:t>
      </w:r>
      <w:r w:rsidR="00A77676">
        <w:rPr>
          <w:rFonts w:ascii="Tahoma" w:hAnsi="Tahoma" w:cs="Tahoma"/>
        </w:rPr>
        <w:t xml:space="preserve">gulovania </w:t>
      </w:r>
      <w:r w:rsidR="00B144E3">
        <w:rPr>
          <w:rFonts w:ascii="Tahoma" w:hAnsi="Tahoma" w:cs="Tahoma"/>
        </w:rPr>
        <w:t xml:space="preserve">nie </w:t>
      </w:r>
      <w:r w:rsidR="00A77676">
        <w:rPr>
          <w:rFonts w:ascii="Tahoma" w:hAnsi="Tahoma" w:cs="Tahoma"/>
        </w:rPr>
        <w:t>je súčasťou tejto PD.</w:t>
      </w:r>
    </w:p>
    <w:p w:rsidR="006F4690" w:rsidRDefault="006F4690">
      <w:pPr>
        <w:spacing w:line="360" w:lineRule="auto"/>
        <w:rPr>
          <w:rFonts w:ascii="Tahoma" w:hAnsi="Tahoma" w:cs="Tahoma"/>
        </w:rPr>
      </w:pPr>
    </w:p>
    <w:p w:rsidR="00F31A49" w:rsidRDefault="00F31A49" w:rsidP="00F31A49">
      <w:pPr>
        <w:pStyle w:val="Nadpis2"/>
        <w:spacing w:line="360" w:lineRule="auto"/>
        <w:rPr>
          <w:rFonts w:ascii="Tahoma" w:hAnsi="Tahoma" w:cs="Tahoma"/>
        </w:rPr>
      </w:pPr>
      <w:bookmarkStart w:id="83" w:name="_Toc404128112"/>
      <w:bookmarkStart w:id="84" w:name="_Toc494695821"/>
      <w:r w:rsidRPr="00E26966">
        <w:rPr>
          <w:rFonts w:ascii="Tahoma" w:hAnsi="Tahoma" w:cs="Tahoma"/>
        </w:rPr>
        <w:t>4.</w:t>
      </w:r>
      <w:r w:rsidR="00B461A7">
        <w:rPr>
          <w:rFonts w:ascii="Tahoma" w:hAnsi="Tahoma" w:cs="Tahoma"/>
        </w:rPr>
        <w:t>4</w:t>
      </w:r>
      <w:r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ab/>
      </w:r>
      <w:r>
        <w:rPr>
          <w:rFonts w:ascii="Tahoma" w:hAnsi="Tahoma" w:cs="Tahoma"/>
        </w:rPr>
        <w:t>OSTATNÉ SÚVISIACE PRÁCE</w:t>
      </w:r>
      <w:bookmarkEnd w:id="83"/>
      <w:bookmarkEnd w:id="84"/>
    </w:p>
    <w:p w:rsidR="00DF7D86" w:rsidRPr="00DF7D86" w:rsidDel="006F4690" w:rsidRDefault="00DF7D86" w:rsidP="00DF7D86">
      <w:pPr>
        <w:rPr>
          <w:del w:id="85" w:author="PeMa" w:date="2016-04-08T10:48:00Z"/>
        </w:rPr>
      </w:pPr>
    </w:p>
    <w:p w:rsidR="00DA0562" w:rsidRDefault="00F31A49" w:rsidP="00A77676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Pre zachovanie životnosti </w:t>
      </w:r>
      <w:r w:rsidR="00A77676">
        <w:rPr>
          <w:rFonts w:ascii="Tahoma" w:hAnsi="Tahoma" w:cs="Tahoma"/>
        </w:rPr>
        <w:t xml:space="preserve">konštrukcií bytového domu je navrhnutá </w:t>
      </w:r>
      <w:r w:rsidR="0088115E">
        <w:rPr>
          <w:rFonts w:ascii="Tahoma" w:hAnsi="Tahoma" w:cs="Tahoma"/>
        </w:rPr>
        <w:t xml:space="preserve">výmena keramických </w:t>
      </w:r>
      <w:proofErr w:type="spellStart"/>
      <w:r w:rsidR="0088115E">
        <w:rPr>
          <w:rFonts w:ascii="Tahoma" w:hAnsi="Tahoma" w:cs="Tahoma"/>
        </w:rPr>
        <w:t>dlažiem</w:t>
      </w:r>
      <w:proofErr w:type="spellEnd"/>
      <w:r w:rsidR="0088115E">
        <w:rPr>
          <w:rFonts w:ascii="Tahoma" w:hAnsi="Tahoma" w:cs="Tahoma"/>
        </w:rPr>
        <w:t xml:space="preserve"> vo vstupoch -závetria a zádveria -dotknuté realizáciou výmeny zasklených stien a zateplenia</w:t>
      </w:r>
      <w:r w:rsidR="00A77676">
        <w:rPr>
          <w:rFonts w:ascii="Tahoma" w:hAnsi="Tahoma" w:cs="Tahoma"/>
        </w:rPr>
        <w:t xml:space="preserve"> </w:t>
      </w:r>
      <w:r w:rsidR="009276F8">
        <w:rPr>
          <w:rFonts w:ascii="Tahoma" w:hAnsi="Tahoma" w:cs="Tahoma"/>
        </w:rPr>
        <w:t xml:space="preserve"> za keramickú </w:t>
      </w:r>
      <w:r w:rsidR="0088115E">
        <w:rPr>
          <w:rFonts w:ascii="Tahoma" w:hAnsi="Tahoma" w:cs="Tahoma"/>
        </w:rPr>
        <w:t xml:space="preserve">mrazuvzdornú, protišmykovú </w:t>
      </w:r>
      <w:r w:rsidR="009276F8">
        <w:rPr>
          <w:rFonts w:ascii="Tahoma" w:hAnsi="Tahoma" w:cs="Tahoma"/>
        </w:rPr>
        <w:t>dlažbu (vrátane keramických soklíkov)</w:t>
      </w:r>
      <w:r w:rsidR="0088115E">
        <w:rPr>
          <w:rFonts w:ascii="Tahoma" w:hAnsi="Tahoma" w:cs="Tahoma"/>
        </w:rPr>
        <w:t xml:space="preserve">. Na </w:t>
      </w:r>
      <w:proofErr w:type="spellStart"/>
      <w:r w:rsidR="0088115E">
        <w:rPr>
          <w:rFonts w:ascii="Tahoma" w:hAnsi="Tahoma" w:cs="Tahoma"/>
        </w:rPr>
        <w:t>medzipodestách</w:t>
      </w:r>
      <w:proofErr w:type="spellEnd"/>
      <w:r w:rsidR="0088115E">
        <w:rPr>
          <w:rFonts w:ascii="Tahoma" w:hAnsi="Tahoma" w:cs="Tahoma"/>
        </w:rPr>
        <w:t xml:space="preserve"> schodiska sa vymení PVC podlahovina za novú vrátane soklíkov. V všetky dotknuté priestory </w:t>
      </w:r>
      <w:ins w:id="86" w:author="PeMa" w:date="2016-04-08T10:49:00Z">
        <w:r w:rsidR="006F4690">
          <w:rPr>
            <w:rFonts w:ascii="Tahoma" w:hAnsi="Tahoma" w:cs="Tahoma"/>
          </w:rPr>
          <w:t xml:space="preserve"> </w:t>
        </w:r>
      </w:ins>
      <w:r w:rsidR="0088115E">
        <w:rPr>
          <w:rFonts w:ascii="Tahoma" w:hAnsi="Tahoma" w:cs="Tahoma"/>
        </w:rPr>
        <w:t xml:space="preserve">sa </w:t>
      </w:r>
      <w:proofErr w:type="spellStart"/>
      <w:r w:rsidR="009276F8">
        <w:rPr>
          <w:rFonts w:ascii="Tahoma" w:hAnsi="Tahoma" w:cs="Tahoma"/>
        </w:rPr>
        <w:t>vyspravia</w:t>
      </w:r>
      <w:proofErr w:type="spellEnd"/>
      <w:r w:rsidR="009276F8">
        <w:rPr>
          <w:rFonts w:ascii="Tahoma" w:hAnsi="Tahoma" w:cs="Tahoma"/>
        </w:rPr>
        <w:t xml:space="preserve">, vymaľujú, jestvujúce </w:t>
      </w:r>
      <w:r w:rsidR="0088115E">
        <w:rPr>
          <w:rFonts w:ascii="Tahoma" w:hAnsi="Tahoma" w:cs="Tahoma"/>
        </w:rPr>
        <w:t xml:space="preserve">oceľové </w:t>
      </w:r>
      <w:r w:rsidR="009276F8">
        <w:rPr>
          <w:rFonts w:ascii="Tahoma" w:hAnsi="Tahoma" w:cs="Tahoma"/>
        </w:rPr>
        <w:t xml:space="preserve">zábradlie na schodisku </w:t>
      </w:r>
      <w:r w:rsidR="0088115E">
        <w:rPr>
          <w:rFonts w:ascii="Tahoma" w:hAnsi="Tahoma" w:cs="Tahoma"/>
        </w:rPr>
        <w:t xml:space="preserve"> a konštrukciu </w:t>
      </w:r>
      <w:proofErr w:type="spellStart"/>
      <w:r w:rsidR="0088115E">
        <w:rPr>
          <w:rFonts w:ascii="Tahoma" w:hAnsi="Tahoma" w:cs="Tahoma"/>
        </w:rPr>
        <w:t>markýzy</w:t>
      </w:r>
      <w:proofErr w:type="spellEnd"/>
      <w:r w:rsidR="0088115E">
        <w:rPr>
          <w:rFonts w:ascii="Tahoma" w:hAnsi="Tahoma" w:cs="Tahoma"/>
        </w:rPr>
        <w:t xml:space="preserve"> pred vstupmi </w:t>
      </w:r>
      <w:r w:rsidR="009276F8">
        <w:rPr>
          <w:rFonts w:ascii="Tahoma" w:hAnsi="Tahoma" w:cs="Tahoma"/>
        </w:rPr>
        <w:t>obrúsiť vyčistiť a</w:t>
      </w:r>
      <w:r w:rsidR="0088115E">
        <w:rPr>
          <w:rFonts w:ascii="Tahoma" w:hAnsi="Tahoma" w:cs="Tahoma"/>
        </w:rPr>
        <w:t> </w:t>
      </w:r>
      <w:r w:rsidR="009276F8">
        <w:rPr>
          <w:rFonts w:ascii="Tahoma" w:hAnsi="Tahoma" w:cs="Tahoma"/>
        </w:rPr>
        <w:t>natrieť</w:t>
      </w:r>
      <w:r w:rsidR="0088115E">
        <w:rPr>
          <w:rFonts w:ascii="Tahoma" w:hAnsi="Tahoma" w:cs="Tahoma"/>
        </w:rPr>
        <w:t xml:space="preserve"> 1x základným+2x vrchným náterom</w:t>
      </w:r>
      <w:r w:rsidR="00A77676">
        <w:rPr>
          <w:rFonts w:ascii="Tahoma" w:hAnsi="Tahoma" w:cs="Tahoma"/>
        </w:rPr>
        <w:t xml:space="preserve">. </w:t>
      </w:r>
      <w:r w:rsidR="0088115E">
        <w:rPr>
          <w:rFonts w:ascii="Tahoma" w:hAnsi="Tahoma" w:cs="Tahoma"/>
        </w:rPr>
        <w:t xml:space="preserve">Na </w:t>
      </w:r>
      <w:proofErr w:type="spellStart"/>
      <w:r w:rsidR="0088115E">
        <w:rPr>
          <w:rFonts w:ascii="Tahoma" w:hAnsi="Tahoma" w:cs="Tahoma"/>
        </w:rPr>
        <w:t>markýzach</w:t>
      </w:r>
      <w:proofErr w:type="spellEnd"/>
      <w:r w:rsidR="0088115E">
        <w:rPr>
          <w:rFonts w:ascii="Tahoma" w:hAnsi="Tahoma" w:cs="Tahoma"/>
        </w:rPr>
        <w:t xml:space="preserve"> po upravení </w:t>
      </w:r>
      <w:proofErr w:type="spellStart"/>
      <w:r w:rsidR="0088115E">
        <w:rPr>
          <w:rFonts w:ascii="Tahoma" w:hAnsi="Tahoma" w:cs="Tahoma"/>
        </w:rPr>
        <w:t>LEXANU</w:t>
      </w:r>
      <w:proofErr w:type="spellEnd"/>
      <w:r w:rsidR="0088115E">
        <w:rPr>
          <w:rFonts w:ascii="Tahoma" w:hAnsi="Tahoma" w:cs="Tahoma"/>
        </w:rPr>
        <w:t xml:space="preserve"> je potrebné ho vyčistiť tlakovou vodou. Detto vyčistiť aj exteriérové schodište. </w:t>
      </w:r>
    </w:p>
    <w:p w:rsidR="0088115E" w:rsidRDefault="0088115E" w:rsidP="00A77676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Okolo objektu sa zhotoví nový okapový chodník š.600mm hr.100mm+ sieťovina, s dilatáciami. </w:t>
      </w:r>
      <w:r w:rsidR="005035AF">
        <w:rPr>
          <w:rFonts w:ascii="Tahoma" w:hAnsi="Tahoma" w:cs="Tahoma"/>
        </w:rPr>
        <w:t xml:space="preserve">Chodník zrealizovať po zhutnení zásypu a na štrkové lôžko hr.100mm. </w:t>
      </w:r>
      <w:r>
        <w:rPr>
          <w:rFonts w:ascii="Tahoma" w:hAnsi="Tahoma" w:cs="Tahoma"/>
        </w:rPr>
        <w:t>Chodník vyspádovať od budovy</w:t>
      </w:r>
      <w:r w:rsidR="005035AF">
        <w:rPr>
          <w:rFonts w:ascii="Tahoma" w:hAnsi="Tahoma" w:cs="Tahoma"/>
        </w:rPr>
        <w:t>.</w:t>
      </w:r>
    </w:p>
    <w:p w:rsidR="00790E6F" w:rsidRDefault="00790E6F" w:rsidP="00CE6B59">
      <w:pPr>
        <w:pStyle w:val="Nadpis1"/>
        <w:ind w:left="1418" w:hanging="851"/>
        <w:rPr>
          <w:ins w:id="87" w:author="PeMa" w:date="2016-04-08T10:50:00Z"/>
          <w:rFonts w:ascii="Tahoma" w:hAnsi="Tahoma" w:cs="Tahoma"/>
        </w:rPr>
      </w:pPr>
      <w:bookmarkStart w:id="88" w:name="_Toc404128113"/>
      <w:bookmarkStart w:id="89" w:name="_Toc494695822"/>
      <w:r w:rsidRPr="00E26966">
        <w:rPr>
          <w:rFonts w:ascii="Tahoma" w:hAnsi="Tahoma" w:cs="Tahoma"/>
        </w:rPr>
        <w:t>5.</w:t>
      </w:r>
      <w:r w:rsidRPr="00E26966">
        <w:rPr>
          <w:rFonts w:ascii="Tahoma" w:hAnsi="Tahoma" w:cs="Tahoma"/>
        </w:rPr>
        <w:tab/>
        <w:t>POPIS STAVEBNÝCH PRÁC, POSTUP A ORGANIZ</w:t>
      </w:r>
      <w:r w:rsidR="00B878E0" w:rsidRPr="00E26966">
        <w:rPr>
          <w:rFonts w:ascii="Tahoma" w:hAnsi="Tahoma" w:cs="Tahoma"/>
        </w:rPr>
        <w:t>Á</w:t>
      </w:r>
      <w:r w:rsidRPr="00E26966">
        <w:rPr>
          <w:rFonts w:ascii="Tahoma" w:hAnsi="Tahoma" w:cs="Tahoma"/>
        </w:rPr>
        <w:t>CIA VÝSTAVBY</w:t>
      </w:r>
      <w:bookmarkEnd w:id="88"/>
      <w:bookmarkEnd w:id="89"/>
    </w:p>
    <w:p w:rsidR="006F4690" w:rsidRPr="006F4690" w:rsidDel="006F4690" w:rsidRDefault="006F4690">
      <w:pPr>
        <w:rPr>
          <w:del w:id="90" w:author="PeMa" w:date="2016-04-08T10:50:00Z"/>
          <w:rPrChange w:id="91" w:author="PeMa" w:date="2016-04-08T10:50:00Z">
            <w:rPr>
              <w:del w:id="92" w:author="PeMa" w:date="2016-04-08T10:50:00Z"/>
              <w:rFonts w:ascii="Tahoma" w:hAnsi="Tahoma" w:cs="Tahoma"/>
            </w:rPr>
          </w:rPrChange>
        </w:rPr>
        <w:pPrChange w:id="93" w:author="PeMa" w:date="2016-04-08T10:50:00Z">
          <w:pPr>
            <w:pStyle w:val="Nadpis1"/>
            <w:ind w:left="1418" w:hanging="851"/>
          </w:pPr>
        </w:pPrChange>
      </w:pPr>
    </w:p>
    <w:p w:rsidR="00790E6F" w:rsidRDefault="00790E6F">
      <w:pPr>
        <w:pStyle w:val="Nadpis2"/>
        <w:spacing w:line="360" w:lineRule="auto"/>
        <w:rPr>
          <w:ins w:id="94" w:author="PeMa" w:date="2016-04-08T10:50:00Z"/>
          <w:rFonts w:ascii="Tahoma" w:hAnsi="Tahoma" w:cs="Tahoma"/>
        </w:rPr>
      </w:pPr>
      <w:bookmarkStart w:id="95" w:name="_Toc404128114"/>
      <w:bookmarkStart w:id="96" w:name="_Toc494695823"/>
      <w:r w:rsidRPr="00E26966">
        <w:rPr>
          <w:rFonts w:ascii="Tahoma" w:hAnsi="Tahoma" w:cs="Tahoma"/>
        </w:rPr>
        <w:t>5.1.</w:t>
      </w:r>
      <w:r w:rsidRPr="00E26966">
        <w:rPr>
          <w:rFonts w:ascii="Tahoma" w:hAnsi="Tahoma" w:cs="Tahoma"/>
        </w:rPr>
        <w:tab/>
        <w:t>Organizácia výstavby</w:t>
      </w:r>
      <w:bookmarkEnd w:id="95"/>
      <w:bookmarkEnd w:id="96"/>
    </w:p>
    <w:p w:rsidR="006F4690" w:rsidRPr="006F4690" w:rsidRDefault="006F4690">
      <w:pPr>
        <w:rPr>
          <w:rPrChange w:id="97" w:author="PeMa" w:date="2016-04-08T10:50:00Z">
            <w:rPr>
              <w:rFonts w:ascii="Tahoma" w:hAnsi="Tahoma" w:cs="Tahoma"/>
            </w:rPr>
          </w:rPrChange>
        </w:rPr>
        <w:pPrChange w:id="98" w:author="PeMa" w:date="2016-04-08T10:50:00Z">
          <w:pPr>
            <w:pStyle w:val="Nadpis2"/>
            <w:spacing w:line="360" w:lineRule="auto"/>
          </w:pPr>
        </w:pPrChange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99" w:name="_Toc404128115"/>
      <w:bookmarkStart w:id="100" w:name="_Toc494695824"/>
      <w:r w:rsidRPr="00E26966">
        <w:rPr>
          <w:rFonts w:ascii="Tahoma" w:hAnsi="Tahoma" w:cs="Tahoma"/>
        </w:rPr>
        <w:t>5.1.1.</w:t>
      </w:r>
      <w:r w:rsidRPr="00E26966">
        <w:rPr>
          <w:rFonts w:ascii="Tahoma" w:hAnsi="Tahoma" w:cs="Tahoma"/>
        </w:rPr>
        <w:tab/>
        <w:t>Charakteristika staveniska objektu</w:t>
      </w:r>
      <w:bookmarkEnd w:id="99"/>
      <w:bookmarkEnd w:id="100"/>
    </w:p>
    <w:p w:rsidR="008A2536" w:rsidRPr="00E26966" w:rsidRDefault="008A2536" w:rsidP="008A2536">
      <w:pPr>
        <w:rPr>
          <w:rFonts w:ascii="Tahoma" w:hAnsi="Tahoma" w:cs="Tahoma"/>
          <w:snapToGrid w:val="0"/>
        </w:rPr>
      </w:pPr>
      <w:r>
        <w:t>Predmetný</w:t>
      </w:r>
      <w:r w:rsidRPr="00B5355B">
        <w:t xml:space="preserve"> objekt </w:t>
      </w:r>
      <w:r>
        <w:t>je osadený v sídliskovej zástavbe. Vzhľadom na celkové konštrukčné riešenie sa jedná panelový dom s tromi sekciami</w:t>
      </w:r>
      <w:r w:rsidRPr="00034ED5">
        <w:t xml:space="preserve"> </w:t>
      </w:r>
      <w:r>
        <w:t xml:space="preserve">panelovej sústavy P 1.14/BA-MT. Dom má 5 nadzemných podlaží z toho štyri sú obytné a najnižšie podlažie tvorí administratívnu a technickú časť </w:t>
      </w:r>
      <w:proofErr w:type="spellStart"/>
      <w:r>
        <w:t>ZpS</w:t>
      </w:r>
      <w:proofErr w:type="spellEnd"/>
      <w:r>
        <w:t>.</w:t>
      </w:r>
    </w:p>
    <w:p w:rsidR="00C67FF6" w:rsidRDefault="00C67FF6">
      <w:pPr>
        <w:spacing w:line="360" w:lineRule="auto"/>
        <w:rPr>
          <w:rFonts w:ascii="Tahoma" w:hAnsi="Tahoma" w:cs="Tahoma"/>
        </w:rPr>
      </w:pPr>
    </w:p>
    <w:p w:rsidR="00214B62" w:rsidRPr="00E26966" w:rsidRDefault="00214B62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01" w:name="_Toc404128116"/>
      <w:bookmarkStart w:id="102" w:name="_Toc494695825"/>
      <w:r w:rsidRPr="00E26966">
        <w:rPr>
          <w:rFonts w:ascii="Tahoma" w:hAnsi="Tahoma" w:cs="Tahoma"/>
        </w:rPr>
        <w:t>5.1.2.</w:t>
      </w:r>
      <w:r w:rsidRPr="00E26966">
        <w:rPr>
          <w:rFonts w:ascii="Tahoma" w:hAnsi="Tahoma" w:cs="Tahoma"/>
        </w:rPr>
        <w:tab/>
        <w:t>Plochy pre zariadenie staveniska a skládky</w:t>
      </w:r>
      <w:bookmarkEnd w:id="101"/>
      <w:bookmarkEnd w:id="102"/>
    </w:p>
    <w:p w:rsidR="00C67FF6" w:rsidRPr="00E26966" w:rsidRDefault="00790E6F">
      <w:pPr>
        <w:spacing w:line="360" w:lineRule="auto"/>
        <w:rPr>
          <w:rFonts w:ascii="Tahoma" w:hAnsi="Tahoma" w:cs="Tahoma"/>
          <w:position w:val="6"/>
        </w:rPr>
      </w:pPr>
      <w:r w:rsidRPr="00E26966">
        <w:rPr>
          <w:rFonts w:ascii="Tahoma" w:hAnsi="Tahoma" w:cs="Tahoma"/>
        </w:rPr>
        <w:t>Potrebné plochy sa nachádzajú v</w:t>
      </w:r>
      <w:r w:rsidR="008A2536">
        <w:rPr>
          <w:rFonts w:ascii="Tahoma" w:hAnsi="Tahoma" w:cs="Tahoma"/>
        </w:rPr>
        <w:t> 1.NP.</w:t>
      </w:r>
      <w:r w:rsidRPr="00E26966">
        <w:rPr>
          <w:rFonts w:ascii="Tahoma" w:hAnsi="Tahoma" w:cs="Tahoma"/>
        </w:rPr>
        <w:t xml:space="preserve"> zatepľovaného objektu</w:t>
      </w:r>
      <w:r w:rsidR="008A2536">
        <w:rPr>
          <w:rFonts w:ascii="Tahoma" w:hAnsi="Tahoma" w:cs="Tahoma"/>
        </w:rPr>
        <w:t xml:space="preserve"> po dohode s vedením </w:t>
      </w:r>
      <w:proofErr w:type="spellStart"/>
      <w:r w:rsidR="008A2536">
        <w:rPr>
          <w:rFonts w:ascii="Tahoma" w:hAnsi="Tahoma" w:cs="Tahoma"/>
        </w:rPr>
        <w:t>ZpS</w:t>
      </w:r>
      <w:proofErr w:type="spellEnd"/>
      <w:r w:rsidRPr="00E26966">
        <w:rPr>
          <w:rFonts w:ascii="Tahoma" w:hAnsi="Tahoma" w:cs="Tahoma"/>
        </w:rPr>
        <w:t>. Doplnené budú premiestniteľným plechovým skladom</w:t>
      </w:r>
      <w:r w:rsidR="009012C6" w:rsidRPr="00E26966">
        <w:rPr>
          <w:rFonts w:ascii="Tahoma" w:hAnsi="Tahoma" w:cs="Tahoma"/>
        </w:rPr>
        <w:t xml:space="preserve"> umiestneným na priľahlom parkovisku</w:t>
      </w:r>
      <w:r w:rsidRPr="00E26966">
        <w:rPr>
          <w:rFonts w:ascii="Tahoma" w:hAnsi="Tahoma" w:cs="Tahoma"/>
        </w:rPr>
        <w:t xml:space="preserve"> a hlavnou skládkou, ktorú </w:t>
      </w:r>
      <w:r w:rsidR="00CE2050">
        <w:rPr>
          <w:rFonts w:ascii="Tahoma" w:hAnsi="Tahoma" w:cs="Tahoma"/>
        </w:rPr>
        <w:t xml:space="preserve">si </w:t>
      </w:r>
      <w:r w:rsidRPr="00E26966">
        <w:rPr>
          <w:rFonts w:ascii="Tahoma" w:hAnsi="Tahoma" w:cs="Tahoma"/>
        </w:rPr>
        <w:t>zabezpečí</w:t>
      </w:r>
      <w:r w:rsidR="00E0206E" w:rsidRPr="00E26966">
        <w:rPr>
          <w:rFonts w:ascii="Tahoma" w:hAnsi="Tahoma" w:cs="Tahoma"/>
        </w:rPr>
        <w:t xml:space="preserve"> dodávateľ</w:t>
      </w:r>
      <w:r w:rsidRPr="00E26966">
        <w:rPr>
          <w:rFonts w:ascii="Tahoma" w:hAnsi="Tahoma" w:cs="Tahoma"/>
        </w:rPr>
        <w:t xml:space="preserve">. Plochy potrebné pre realizáciu všetkých procesov súvisiacich so zatepľovaním sa nachádzajú v bezprostrednom okolí pracoviska. Podľa príslušnej práce sa pohybuje </w:t>
      </w:r>
      <w:r w:rsidR="00C67FF6" w:rsidRPr="00E26966">
        <w:rPr>
          <w:rFonts w:ascii="Tahoma" w:hAnsi="Tahoma" w:cs="Tahoma"/>
        </w:rPr>
        <w:t>potrebná plocha od 0 do cca 100 m</w:t>
      </w:r>
      <w:r w:rsidR="00C67FF6" w:rsidRPr="00E26966">
        <w:rPr>
          <w:rFonts w:ascii="Tahoma" w:hAnsi="Tahoma" w:cs="Tahoma"/>
          <w:vertAlign w:val="superscript"/>
        </w:rPr>
        <w:t>2</w:t>
      </w:r>
      <w:r w:rsidR="00C67FF6"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  <w:position w:val="6"/>
        </w:rPr>
        <w:t>.</w:t>
      </w:r>
    </w:p>
    <w:p w:rsidR="00C67FF6" w:rsidRDefault="00C67FF6">
      <w:pPr>
        <w:spacing w:line="360" w:lineRule="auto"/>
        <w:rPr>
          <w:rFonts w:ascii="Tahoma" w:hAnsi="Tahoma" w:cs="Tahoma"/>
          <w:position w:val="6"/>
        </w:rPr>
      </w:pPr>
    </w:p>
    <w:p w:rsidR="00214B62" w:rsidRDefault="00214B62">
      <w:pPr>
        <w:spacing w:line="360" w:lineRule="auto"/>
        <w:rPr>
          <w:rFonts w:ascii="Tahoma" w:hAnsi="Tahoma" w:cs="Tahoma"/>
          <w:position w:val="6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03" w:name="_Toc404128117"/>
      <w:bookmarkStart w:id="104" w:name="_Toc494695826"/>
      <w:r w:rsidRPr="00E26966">
        <w:rPr>
          <w:rFonts w:ascii="Tahoma" w:hAnsi="Tahoma" w:cs="Tahoma"/>
        </w:rPr>
        <w:lastRenderedPageBreak/>
        <w:t>5.1.3.</w:t>
      </w:r>
      <w:r w:rsidRPr="00E26966">
        <w:rPr>
          <w:rFonts w:ascii="Tahoma" w:hAnsi="Tahoma" w:cs="Tahoma"/>
        </w:rPr>
        <w:tab/>
        <w:t xml:space="preserve">Voda, elektrická energia, </w:t>
      </w:r>
      <w:r w:rsidR="003D490E" w:rsidRPr="00E26966">
        <w:rPr>
          <w:rFonts w:ascii="Tahoma" w:hAnsi="Tahoma" w:cs="Tahoma"/>
        </w:rPr>
        <w:t>telefón</w:t>
      </w:r>
      <w:r w:rsidRPr="00E26966">
        <w:rPr>
          <w:rFonts w:ascii="Tahoma" w:hAnsi="Tahoma" w:cs="Tahoma"/>
        </w:rPr>
        <w:t>, soc. zariadenie</w:t>
      </w:r>
      <w:bookmarkEnd w:id="103"/>
      <w:bookmarkEnd w:id="104"/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Odber vody - Potrebné sú malé množstvá pre technol</w:t>
      </w:r>
      <w:r w:rsidR="00E0206E" w:rsidRPr="00E26966">
        <w:rPr>
          <w:rFonts w:ascii="Tahoma" w:hAnsi="Tahoma" w:cs="Tahoma"/>
        </w:rPr>
        <w:t>ó</w:t>
      </w:r>
      <w:r w:rsidRPr="00E26966">
        <w:rPr>
          <w:rFonts w:ascii="Tahoma" w:hAnsi="Tahoma" w:cs="Tahoma"/>
        </w:rPr>
        <w:t>giu a umývanie náradia a pracovníkov. Odber sa bude vykonávať z objektu</w:t>
      </w:r>
      <w:r w:rsidR="00E0206E" w:rsidRPr="00E26966">
        <w:rPr>
          <w:rFonts w:ascii="Tahoma" w:hAnsi="Tahoma" w:cs="Tahoma"/>
        </w:rPr>
        <w:t xml:space="preserve"> cez samostatný vodomer.</w:t>
      </w:r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Odber el. energie - Z PRIS objektu pre závesné lávky a elektrické nástroje cez vlastný rozvádzač a elektromer. Potrebný príkon pre 1 závesnú lávku je 3,5 kW. Maximálny odoberaný príkon bude do 15 kW</w:t>
      </w:r>
      <w:r w:rsidR="00CE2050">
        <w:rPr>
          <w:rFonts w:ascii="Tahoma" w:hAnsi="Tahoma" w:cs="Tahoma"/>
        </w:rPr>
        <w:t>.</w:t>
      </w:r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Telefonické spo</w:t>
      </w:r>
      <w:r w:rsidR="00CE2050">
        <w:rPr>
          <w:rFonts w:ascii="Tahoma" w:hAnsi="Tahoma" w:cs="Tahoma"/>
        </w:rPr>
        <w:t>jenie  - Zabezpečí si dodávateľ.</w:t>
      </w:r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Sociálne zariadenie - Zabezpečí dodávateľ v </w:t>
      </w:r>
      <w:r w:rsidR="00CE2050">
        <w:rPr>
          <w:rFonts w:ascii="Tahoma" w:hAnsi="Tahoma" w:cs="Tahoma"/>
        </w:rPr>
        <w:t>pristavenom prenosnom zariadení.</w:t>
      </w:r>
    </w:p>
    <w:p w:rsidR="00C67FF6" w:rsidRPr="00E26966" w:rsidRDefault="00C67FF6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05" w:name="_Toc404128118"/>
      <w:bookmarkStart w:id="106" w:name="_Toc494695827"/>
      <w:r w:rsidRPr="00E26966">
        <w:rPr>
          <w:rFonts w:ascii="Tahoma" w:hAnsi="Tahoma" w:cs="Tahoma"/>
        </w:rPr>
        <w:t>5.1.4.</w:t>
      </w:r>
      <w:r w:rsidRPr="00E26966">
        <w:rPr>
          <w:rFonts w:ascii="Tahoma" w:hAnsi="Tahoma" w:cs="Tahoma"/>
        </w:rPr>
        <w:tab/>
        <w:t>Dopravné trasy</w:t>
      </w:r>
      <w:bookmarkEnd w:id="105"/>
      <w:bookmarkEnd w:id="106"/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Doprava materiálu bude po mestských komunikáciách priamo do skladovacích priestorov. </w:t>
      </w:r>
      <w:r w:rsidR="00B45B4E" w:rsidRPr="00E26966">
        <w:rPr>
          <w:rFonts w:ascii="Tahoma" w:hAnsi="Tahoma" w:cs="Tahoma"/>
        </w:rPr>
        <w:t>Likvidáciu</w:t>
      </w:r>
      <w:r w:rsidRPr="00E26966">
        <w:rPr>
          <w:rFonts w:ascii="Tahoma" w:hAnsi="Tahoma" w:cs="Tahoma"/>
        </w:rPr>
        <w:t xml:space="preserve"> stavebného odpadu podľa  jeho zloženia</w:t>
      </w:r>
      <w:r w:rsidR="00B45B4E" w:rsidRPr="00E26966">
        <w:rPr>
          <w:rFonts w:ascii="Tahoma" w:hAnsi="Tahoma" w:cs="Tahoma"/>
        </w:rPr>
        <w:t xml:space="preserve"> zabezpečí dodávateľ</w:t>
      </w:r>
      <w:ins w:id="107" w:author="PeMa" w:date="2016-04-08T10:51:00Z">
        <w:r w:rsidR="006164D3">
          <w:rPr>
            <w:rFonts w:ascii="Tahoma" w:hAnsi="Tahoma" w:cs="Tahoma"/>
          </w:rPr>
          <w:t xml:space="preserve"> v zmysle prílohy č.3.</w:t>
        </w:r>
      </w:ins>
      <w:del w:id="108" w:author="PeMa" w:date="2016-04-08T10:51:00Z">
        <w:r w:rsidRPr="00E26966" w:rsidDel="006164D3">
          <w:rPr>
            <w:rFonts w:ascii="Tahoma" w:hAnsi="Tahoma" w:cs="Tahoma"/>
          </w:rPr>
          <w:delText>.</w:delText>
        </w:r>
      </w:del>
    </w:p>
    <w:p w:rsidR="00C67FF6" w:rsidRPr="00E26966" w:rsidRDefault="00C67FF6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09" w:name="_Toc404128119"/>
      <w:bookmarkStart w:id="110" w:name="_Toc494695828"/>
      <w:r w:rsidRPr="00E26966">
        <w:rPr>
          <w:rFonts w:ascii="Tahoma" w:hAnsi="Tahoma" w:cs="Tahoma"/>
        </w:rPr>
        <w:t>5.1.5.</w:t>
      </w:r>
      <w:r w:rsidRPr="00E26966">
        <w:rPr>
          <w:rFonts w:ascii="Tahoma" w:hAnsi="Tahoma" w:cs="Tahoma"/>
        </w:rPr>
        <w:tab/>
        <w:t>Počet pracovníkov</w:t>
      </w:r>
      <w:bookmarkEnd w:id="109"/>
      <w:bookmarkEnd w:id="110"/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Pre realizáciu prác podľa druhu bude potrebné nasadiť 5 až 15 pracovníkov.</w:t>
      </w:r>
    </w:p>
    <w:p w:rsidR="00C67FF6" w:rsidRPr="00E26966" w:rsidRDefault="00C67FF6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11" w:name="_Toc404128120"/>
      <w:bookmarkStart w:id="112" w:name="_Toc494695829"/>
      <w:r w:rsidRPr="00E26966">
        <w:rPr>
          <w:rFonts w:ascii="Tahoma" w:hAnsi="Tahoma" w:cs="Tahoma"/>
        </w:rPr>
        <w:t>5.1.6.</w:t>
      </w:r>
      <w:r w:rsidRPr="00E26966">
        <w:rPr>
          <w:rFonts w:ascii="Tahoma" w:hAnsi="Tahoma" w:cs="Tahoma"/>
        </w:rPr>
        <w:tab/>
        <w:t>Osobitné opatrenia pri realizácii prác.</w:t>
      </w:r>
      <w:bookmarkEnd w:id="111"/>
      <w:bookmarkEnd w:id="112"/>
    </w:p>
    <w:p w:rsidR="00790E6F" w:rsidRPr="00E2696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Stavenisko bude v čase realizácie prác ohradené rozdelené a označené výstražnými tabuľkami podľa príslušných STN </w:t>
      </w:r>
      <w:del w:id="113" w:author="PeMa" w:date="2016-04-08T10:52:00Z">
        <w:r w:rsidR="009012C6" w:rsidRPr="00E26966" w:rsidDel="006164D3">
          <w:rPr>
            <w:rFonts w:ascii="Tahoma" w:hAnsi="Tahoma" w:cs="Tahoma"/>
          </w:rPr>
          <w:delText>resp</w:delText>
        </w:r>
      </w:del>
      <w:ins w:id="114" w:author="PeMa" w:date="2016-04-08T10:52:00Z">
        <w:r w:rsidR="006164D3" w:rsidRPr="00E26966">
          <w:rPr>
            <w:rFonts w:ascii="Tahoma" w:hAnsi="Tahoma" w:cs="Tahoma"/>
          </w:rPr>
          <w:t>resp.</w:t>
        </w:r>
      </w:ins>
      <w:r w:rsidR="009012C6" w:rsidRPr="00E26966">
        <w:rPr>
          <w:rFonts w:ascii="Tahoma" w:hAnsi="Tahoma" w:cs="Tahoma"/>
        </w:rPr>
        <w:t xml:space="preserve"> Vyhlášky </w:t>
      </w:r>
      <w:proofErr w:type="spellStart"/>
      <w:r w:rsidR="009012C6" w:rsidRPr="00E26966">
        <w:rPr>
          <w:rFonts w:ascii="Tahoma" w:hAnsi="Tahoma" w:cs="Tahoma"/>
        </w:rPr>
        <w:t>SUBP</w:t>
      </w:r>
      <w:proofErr w:type="spellEnd"/>
      <w:r w:rsidR="009012C6" w:rsidRPr="00E26966">
        <w:rPr>
          <w:rFonts w:ascii="Tahoma" w:hAnsi="Tahoma" w:cs="Tahoma"/>
        </w:rPr>
        <w:t xml:space="preserve"> a </w:t>
      </w:r>
      <w:proofErr w:type="spellStart"/>
      <w:r w:rsidR="009012C6" w:rsidRPr="00E26966">
        <w:rPr>
          <w:rFonts w:ascii="Tahoma" w:hAnsi="Tahoma" w:cs="Tahoma"/>
        </w:rPr>
        <w:t>SBU</w:t>
      </w:r>
      <w:proofErr w:type="spellEnd"/>
      <w:r w:rsidR="009012C6" w:rsidRPr="00E26966">
        <w:rPr>
          <w:rFonts w:ascii="Tahoma" w:hAnsi="Tahoma" w:cs="Tahoma"/>
        </w:rPr>
        <w:t xml:space="preserve"> </w:t>
      </w:r>
      <w:r w:rsidR="00C657A0">
        <w:rPr>
          <w:rFonts w:ascii="Tahoma" w:hAnsi="Tahoma" w:cs="Tahoma"/>
        </w:rPr>
        <w:t>147/2013</w:t>
      </w:r>
      <w:r w:rsidRPr="00E26966">
        <w:rPr>
          <w:rFonts w:ascii="Tahoma" w:hAnsi="Tahoma" w:cs="Tahoma"/>
        </w:rPr>
        <w:t>. Dodávateľ prác je povinný dodržiavať vyššie uvedenú vyhlášku o bezpečnosti pri práci</w:t>
      </w:r>
      <w:r w:rsidR="00CE2050">
        <w:rPr>
          <w:rFonts w:ascii="Tahoma" w:hAnsi="Tahoma" w:cs="Tahoma"/>
        </w:rPr>
        <w:t xml:space="preserve"> i ďalšie platné predpisy z oblasti BOZP platné v čase výstavby.</w:t>
      </w:r>
      <w:r w:rsidRPr="00E26966">
        <w:rPr>
          <w:rFonts w:ascii="Tahoma" w:hAnsi="Tahoma" w:cs="Tahoma"/>
        </w:rPr>
        <w:t xml:space="preserve"> Počas realizácie prác je potrebné vytvoriť chránený vstup pre obyvateľov obje</w:t>
      </w:r>
      <w:r w:rsidR="00A77676">
        <w:rPr>
          <w:rFonts w:ascii="Tahoma" w:hAnsi="Tahoma" w:cs="Tahoma"/>
        </w:rPr>
        <w:t>ktu v dĺžke min. 3 m od objektu, resp. presmerovať východy mimo pracovné zóny.</w:t>
      </w:r>
    </w:p>
    <w:p w:rsidR="00C67FF6" w:rsidRPr="00E26966" w:rsidRDefault="00C67FF6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15" w:name="_Toc404128121"/>
      <w:bookmarkStart w:id="116" w:name="_Toc494695830"/>
      <w:r w:rsidRPr="00E26966">
        <w:rPr>
          <w:rFonts w:ascii="Tahoma" w:hAnsi="Tahoma" w:cs="Tahoma"/>
        </w:rPr>
        <w:t>5.1.7.</w:t>
      </w:r>
      <w:r w:rsidRPr="00E26966">
        <w:rPr>
          <w:rFonts w:ascii="Tahoma" w:hAnsi="Tahoma" w:cs="Tahoma"/>
        </w:rPr>
        <w:tab/>
        <w:t xml:space="preserve">Vplyv </w:t>
      </w:r>
      <w:r w:rsidR="003D490E" w:rsidRPr="00E26966">
        <w:rPr>
          <w:rFonts w:ascii="Tahoma" w:hAnsi="Tahoma" w:cs="Tahoma"/>
        </w:rPr>
        <w:t>uskutočňovania</w:t>
      </w:r>
      <w:r w:rsidRPr="00E26966">
        <w:rPr>
          <w:rFonts w:ascii="Tahoma" w:hAnsi="Tahoma" w:cs="Tahoma"/>
        </w:rPr>
        <w:t xml:space="preserve"> stavby na životné </w:t>
      </w:r>
      <w:r w:rsidR="003D490E" w:rsidRPr="00E26966">
        <w:rPr>
          <w:rFonts w:ascii="Tahoma" w:hAnsi="Tahoma" w:cs="Tahoma"/>
        </w:rPr>
        <w:t>prostredie</w:t>
      </w:r>
      <w:bookmarkEnd w:id="115"/>
      <w:bookmarkEnd w:id="116"/>
    </w:p>
    <w:p w:rsidR="00C67FF6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Realizáciou zateplenia dôjde k obmedzeniu pohybu obyvateľov objektu. Je potrebné pred začiatkom prác informovať obyvateľov o týchto skutočnostiach. </w:t>
      </w:r>
    </w:p>
    <w:p w:rsidR="00C657A0" w:rsidRPr="00E26966" w:rsidRDefault="00C657A0">
      <w:pPr>
        <w:spacing w:line="360" w:lineRule="auto"/>
        <w:rPr>
          <w:rFonts w:ascii="Tahoma" w:hAnsi="Tahoma" w:cs="Tahoma"/>
        </w:rPr>
      </w:pPr>
    </w:p>
    <w:p w:rsidR="00790E6F" w:rsidRPr="00E26966" w:rsidRDefault="00790E6F">
      <w:pPr>
        <w:pStyle w:val="Nadpis3"/>
        <w:spacing w:line="360" w:lineRule="auto"/>
        <w:rPr>
          <w:rFonts w:ascii="Tahoma" w:hAnsi="Tahoma" w:cs="Tahoma"/>
        </w:rPr>
      </w:pPr>
      <w:bookmarkStart w:id="117" w:name="_Toc404128122"/>
      <w:bookmarkStart w:id="118" w:name="_Toc494695831"/>
      <w:r w:rsidRPr="00E26966">
        <w:rPr>
          <w:rFonts w:ascii="Tahoma" w:hAnsi="Tahoma" w:cs="Tahoma"/>
        </w:rPr>
        <w:t>5.1.8.</w:t>
      </w:r>
      <w:r w:rsidRPr="00E26966">
        <w:rPr>
          <w:rFonts w:ascii="Tahoma" w:hAnsi="Tahoma" w:cs="Tahoma"/>
        </w:rPr>
        <w:tab/>
        <w:t>Podmienky, nároky a postup realizácie zatepľovania</w:t>
      </w:r>
      <w:bookmarkEnd w:id="117"/>
      <w:bookmarkEnd w:id="118"/>
    </w:p>
    <w:p w:rsidR="00790E6F" w:rsidRPr="00E26966" w:rsidRDefault="00A77676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790E6F" w:rsidRPr="00E26966">
        <w:rPr>
          <w:rFonts w:ascii="Tahoma" w:hAnsi="Tahoma" w:cs="Tahoma"/>
        </w:rPr>
        <w:t xml:space="preserve">atepľovacie systémy použité na zateplenie majú svoje schválené technologické postupy a osvedčenia, podľa ktorých je potrebné pri realizácii prác postupovať. </w:t>
      </w:r>
      <w:r w:rsidR="00CE2050" w:rsidRPr="00E26966">
        <w:rPr>
          <w:rFonts w:ascii="Tahoma" w:hAnsi="Tahoma" w:cs="Tahoma"/>
        </w:rPr>
        <w:t>Nie je možné kombinovať jednotlivé prvky zatepľovacieho systému s inými materiálmi a systémami.</w:t>
      </w:r>
      <w:r w:rsidR="00CE2050">
        <w:rPr>
          <w:rFonts w:ascii="Tahoma" w:hAnsi="Tahoma" w:cs="Tahoma"/>
        </w:rPr>
        <w:t xml:space="preserve"> </w:t>
      </w:r>
    </w:p>
    <w:p w:rsidR="00790E6F" w:rsidRPr="00E26966" w:rsidRDefault="00790E6F">
      <w:pPr>
        <w:pStyle w:val="Nadpis2"/>
        <w:spacing w:line="360" w:lineRule="auto"/>
        <w:rPr>
          <w:rFonts w:ascii="Tahoma" w:hAnsi="Tahoma" w:cs="Tahoma"/>
        </w:rPr>
      </w:pPr>
      <w:bookmarkStart w:id="119" w:name="_Toc404128123"/>
      <w:bookmarkStart w:id="120" w:name="_Toc494695832"/>
      <w:r w:rsidRPr="00E26966">
        <w:rPr>
          <w:rFonts w:ascii="Tahoma" w:hAnsi="Tahoma" w:cs="Tahoma"/>
        </w:rPr>
        <w:t>5.2.</w:t>
      </w:r>
      <w:r w:rsidRPr="00E26966">
        <w:rPr>
          <w:rFonts w:ascii="Tahoma" w:hAnsi="Tahoma" w:cs="Tahoma"/>
        </w:rPr>
        <w:tab/>
        <w:t>Stručný popis použitých technológií</w:t>
      </w:r>
      <w:bookmarkEnd w:id="119"/>
      <w:bookmarkEnd w:id="120"/>
    </w:p>
    <w:p w:rsidR="00C67FF6" w:rsidRPr="00E26966" w:rsidRDefault="00C67FF6" w:rsidP="00C67FF6">
      <w:pPr>
        <w:rPr>
          <w:rFonts w:ascii="Tahoma" w:hAnsi="Tahoma" w:cs="Tahoma"/>
        </w:rPr>
      </w:pPr>
    </w:p>
    <w:p w:rsidR="00C67FF6" w:rsidRPr="00E26966" w:rsidRDefault="003A25D7" w:rsidP="00C67FF6">
      <w:pPr>
        <w:pStyle w:val="Nadpis3"/>
        <w:spacing w:line="360" w:lineRule="auto"/>
        <w:rPr>
          <w:rFonts w:ascii="Tahoma" w:hAnsi="Tahoma" w:cs="Tahoma"/>
        </w:rPr>
      </w:pPr>
      <w:bookmarkStart w:id="121" w:name="_Toc404128124"/>
      <w:bookmarkStart w:id="122" w:name="_Toc494695833"/>
      <w:r w:rsidRPr="00E26966">
        <w:rPr>
          <w:rFonts w:ascii="Tahoma" w:hAnsi="Tahoma" w:cs="Tahoma"/>
        </w:rPr>
        <w:t>5</w:t>
      </w:r>
      <w:r w:rsidR="00C67FF6"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>2</w:t>
      </w:r>
      <w:r w:rsidR="00C67FF6" w:rsidRPr="00E26966">
        <w:rPr>
          <w:rFonts w:ascii="Tahoma" w:hAnsi="Tahoma" w:cs="Tahoma"/>
        </w:rPr>
        <w:t>.1.</w:t>
      </w:r>
      <w:r w:rsidR="00C67FF6" w:rsidRPr="00E26966">
        <w:rPr>
          <w:rFonts w:ascii="Tahoma" w:hAnsi="Tahoma" w:cs="Tahoma"/>
        </w:rPr>
        <w:tab/>
        <w:t>Obvodový plášť</w:t>
      </w:r>
      <w:bookmarkEnd w:id="121"/>
      <w:bookmarkEnd w:id="122"/>
    </w:p>
    <w:p w:rsidR="003E4226" w:rsidRDefault="00466781" w:rsidP="003E4226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Na zateplenie všetkých vonkajších stien je </w:t>
      </w:r>
      <w:r w:rsidR="00CB2E86">
        <w:rPr>
          <w:rFonts w:ascii="Tahoma" w:hAnsi="Tahoma" w:cs="Tahoma"/>
        </w:rPr>
        <w:t>navrhnutý</w:t>
      </w:r>
      <w:r w:rsidRPr="00E26966">
        <w:rPr>
          <w:rFonts w:ascii="Tahoma" w:hAnsi="Tahoma" w:cs="Tahoma"/>
        </w:rPr>
        <w:t xml:space="preserve"> </w:t>
      </w:r>
      <w:r w:rsidR="00D90FDC">
        <w:rPr>
          <w:rFonts w:ascii="Tahoma" w:hAnsi="Tahoma" w:cs="Tahoma"/>
        </w:rPr>
        <w:t xml:space="preserve">kontaktný </w:t>
      </w:r>
      <w:r w:rsidRPr="009F0514">
        <w:rPr>
          <w:rFonts w:ascii="Tahoma" w:hAnsi="Tahoma" w:cs="Tahoma"/>
        </w:rPr>
        <w:t xml:space="preserve">zatepľovací systém </w:t>
      </w:r>
      <w:ins w:id="123" w:author="PeMa" w:date="2016-04-08T10:54:00Z">
        <w:r w:rsidR="006164D3">
          <w:rPr>
            <w:rFonts w:ascii="Tahoma" w:hAnsi="Tahoma" w:cs="Tahoma"/>
          </w:rPr>
          <w:t>(</w:t>
        </w:r>
      </w:ins>
      <w:r w:rsidR="00564C6C">
        <w:rPr>
          <w:rFonts w:ascii="Tahoma" w:hAnsi="Tahoma" w:cs="Tahoma"/>
        </w:rPr>
        <w:t>ETICS</w:t>
      </w:r>
      <w:ins w:id="124" w:author="PeMa" w:date="2016-04-08T10:54:00Z">
        <w:r w:rsidR="006164D3">
          <w:rPr>
            <w:rFonts w:ascii="Tahoma" w:hAnsi="Tahoma" w:cs="Tahoma"/>
          </w:rPr>
          <w:t>)</w:t>
        </w:r>
      </w:ins>
      <w:r w:rsidR="00564C6C">
        <w:rPr>
          <w:rFonts w:ascii="Tahoma" w:hAnsi="Tahoma" w:cs="Tahoma"/>
        </w:rPr>
        <w:t xml:space="preserve"> </w:t>
      </w:r>
      <w:r w:rsidR="00D90FDC">
        <w:rPr>
          <w:rFonts w:ascii="Tahoma" w:hAnsi="Tahoma" w:cs="Tahoma"/>
        </w:rPr>
        <w:t>s príslušnými certifikátmi, resp. osvedčeniami platnými v SR, (jedná sa napr. o zatepľovaci</w:t>
      </w:r>
      <w:r w:rsidR="00CB2E86">
        <w:rPr>
          <w:rFonts w:ascii="Tahoma" w:hAnsi="Tahoma" w:cs="Tahoma"/>
        </w:rPr>
        <w:t>e systémy Baumit,</w:t>
      </w:r>
      <w:del w:id="125" w:author="PeMa" w:date="2016-04-08T10:53:00Z">
        <w:r w:rsidR="00CB2E86" w:rsidDel="006164D3">
          <w:rPr>
            <w:rFonts w:ascii="Tahoma" w:hAnsi="Tahoma" w:cs="Tahoma"/>
          </w:rPr>
          <w:delText xml:space="preserve"> resp.</w:delText>
        </w:r>
      </w:del>
      <w:r w:rsidR="00CB2E86">
        <w:rPr>
          <w:rFonts w:ascii="Tahoma" w:hAnsi="Tahoma" w:cs="Tahoma"/>
        </w:rPr>
        <w:t xml:space="preserve"> BASF</w:t>
      </w:r>
      <w:ins w:id="126" w:author="PeMa" w:date="2016-04-08T10:53:00Z">
        <w:r w:rsidR="006164D3">
          <w:rPr>
            <w:rFonts w:ascii="Tahoma" w:hAnsi="Tahoma" w:cs="Tahoma"/>
          </w:rPr>
          <w:t>)</w:t>
        </w:r>
      </w:ins>
      <w:r w:rsidRPr="00861C59">
        <w:rPr>
          <w:rFonts w:ascii="Tahoma" w:hAnsi="Tahoma" w:cs="Tahoma"/>
        </w:rPr>
        <w:t>. Osteni</w:t>
      </w:r>
      <w:ins w:id="127" w:author="PeMa" w:date="2016-04-08T10:54:00Z">
        <w:r w:rsidR="006164D3">
          <w:rPr>
            <w:rFonts w:ascii="Tahoma" w:hAnsi="Tahoma" w:cs="Tahoma"/>
          </w:rPr>
          <w:t>a</w:t>
        </w:r>
      </w:ins>
      <w:del w:id="128" w:author="PeMa" w:date="2016-04-08T10:54:00Z">
        <w:r w:rsidRPr="00861C59" w:rsidDel="006164D3">
          <w:rPr>
            <w:rFonts w:ascii="Tahoma" w:hAnsi="Tahoma" w:cs="Tahoma"/>
          </w:rPr>
          <w:delText>e</w:delText>
        </w:r>
      </w:del>
      <w:r w:rsidRPr="00861C59">
        <w:rPr>
          <w:rFonts w:ascii="Tahoma" w:hAnsi="Tahoma" w:cs="Tahoma"/>
        </w:rPr>
        <w:t xml:space="preserve"> okenných  otvorov</w:t>
      </w:r>
      <w:r w:rsidR="001B52A5" w:rsidRPr="00861C59">
        <w:rPr>
          <w:rFonts w:ascii="Tahoma" w:hAnsi="Tahoma" w:cs="Tahoma"/>
        </w:rPr>
        <w:t xml:space="preserve"> bud</w:t>
      </w:r>
      <w:del w:id="129" w:author="PeMa" w:date="2016-04-08T10:54:00Z">
        <w:r w:rsidR="001B52A5" w:rsidRPr="00861C59" w:rsidDel="006164D3">
          <w:rPr>
            <w:rFonts w:ascii="Tahoma" w:hAnsi="Tahoma" w:cs="Tahoma"/>
          </w:rPr>
          <w:delText>e</w:delText>
        </w:r>
      </w:del>
      <w:ins w:id="130" w:author="PeMa" w:date="2016-04-08T10:54:00Z">
        <w:r w:rsidR="006164D3">
          <w:rPr>
            <w:rFonts w:ascii="Tahoma" w:hAnsi="Tahoma" w:cs="Tahoma"/>
          </w:rPr>
          <w:t>ú</w:t>
        </w:r>
      </w:ins>
      <w:r w:rsidR="001B52A5" w:rsidRPr="00861C59">
        <w:rPr>
          <w:rFonts w:ascii="Tahoma" w:hAnsi="Tahoma" w:cs="Tahoma"/>
        </w:rPr>
        <w:t xml:space="preserve"> zateplené tým istým </w:t>
      </w:r>
      <w:r w:rsidR="004F64B9">
        <w:rPr>
          <w:rFonts w:ascii="Tahoma" w:hAnsi="Tahoma" w:cs="Tahoma"/>
        </w:rPr>
        <w:t>ETICS</w:t>
      </w:r>
      <w:r w:rsidR="001B52A5" w:rsidRPr="00861C59">
        <w:rPr>
          <w:rFonts w:ascii="Tahoma" w:hAnsi="Tahoma" w:cs="Tahoma"/>
        </w:rPr>
        <w:t xml:space="preserve"> ako priľahlá fasáda, ale </w:t>
      </w:r>
      <w:r w:rsidR="001B52A5" w:rsidRPr="00861C59">
        <w:rPr>
          <w:rFonts w:ascii="Tahoma" w:hAnsi="Tahoma" w:cs="Tahoma"/>
        </w:rPr>
        <w:lastRenderedPageBreak/>
        <w:t xml:space="preserve">s hrúbkou tepelného izolantu </w:t>
      </w:r>
      <w:ins w:id="131" w:author="PeMa" w:date="2016-04-08T10:54:00Z">
        <w:r w:rsidR="006164D3">
          <w:rPr>
            <w:rFonts w:ascii="Tahoma" w:hAnsi="Tahoma" w:cs="Tahoma"/>
          </w:rPr>
          <w:t xml:space="preserve">30 </w:t>
        </w:r>
      </w:ins>
      <w:r w:rsidR="001B52A5" w:rsidRPr="00861C59">
        <w:rPr>
          <w:rFonts w:ascii="Tahoma" w:hAnsi="Tahoma" w:cs="Tahoma"/>
        </w:rPr>
        <w:t>mm. V</w:t>
      </w:r>
      <w:r w:rsidRPr="00861C59">
        <w:rPr>
          <w:rFonts w:ascii="Tahoma" w:hAnsi="Tahoma" w:cs="Tahoma"/>
        </w:rPr>
        <w:t xml:space="preserve">zhľadom na malý presah </w:t>
      </w:r>
      <w:r w:rsidR="001B52A5" w:rsidRPr="00861C59">
        <w:rPr>
          <w:rFonts w:ascii="Tahoma" w:hAnsi="Tahoma" w:cs="Tahoma"/>
        </w:rPr>
        <w:t xml:space="preserve">niektorých okenných rámov cez ostenie </w:t>
      </w:r>
      <w:r w:rsidRPr="00861C59">
        <w:rPr>
          <w:rFonts w:ascii="Tahoma" w:hAnsi="Tahoma" w:cs="Tahoma"/>
        </w:rPr>
        <w:t>nie je možné</w:t>
      </w:r>
      <w:r w:rsidR="001B52A5" w:rsidRPr="00861C59">
        <w:rPr>
          <w:rFonts w:ascii="Tahoma" w:hAnsi="Tahoma" w:cs="Tahoma"/>
        </w:rPr>
        <w:t xml:space="preserve"> ich zatepliť navrhovanou hrúbkou. Hrúbka izolantu v</w:t>
      </w:r>
      <w:r w:rsidR="00564C6C">
        <w:rPr>
          <w:rFonts w:ascii="Tahoma" w:hAnsi="Tahoma" w:cs="Tahoma"/>
        </w:rPr>
        <w:t> </w:t>
      </w:r>
      <w:r w:rsidR="001B52A5" w:rsidRPr="00861C59">
        <w:rPr>
          <w:rFonts w:ascii="Tahoma" w:hAnsi="Tahoma" w:cs="Tahoma"/>
        </w:rPr>
        <w:t>týchto</w:t>
      </w:r>
      <w:r w:rsidR="00564C6C">
        <w:rPr>
          <w:rFonts w:ascii="Tahoma" w:hAnsi="Tahoma" w:cs="Tahoma"/>
        </w:rPr>
        <w:t xml:space="preserve"> </w:t>
      </w:r>
      <w:r w:rsidR="001B52A5" w:rsidRPr="00861C59">
        <w:rPr>
          <w:rFonts w:ascii="Tahoma" w:hAnsi="Tahoma" w:cs="Tahoma"/>
        </w:rPr>
        <w:t>prípadoch bude upravená podľa skutočnosti.</w:t>
      </w:r>
      <w:r w:rsidR="00564C6C">
        <w:rPr>
          <w:rFonts w:ascii="Tahoma" w:hAnsi="Tahoma" w:cs="Tahoma"/>
        </w:rPr>
        <w:t xml:space="preserve"> </w:t>
      </w:r>
      <w:r w:rsidR="001B52A5" w:rsidRPr="00861C59">
        <w:rPr>
          <w:rFonts w:ascii="Tahoma" w:hAnsi="Tahoma" w:cs="Tahoma"/>
        </w:rPr>
        <w:t xml:space="preserve">Parapet po odstránení oplechovania </w:t>
      </w:r>
      <w:r w:rsidRPr="00861C59">
        <w:rPr>
          <w:rFonts w:ascii="Tahoma" w:hAnsi="Tahoma" w:cs="Tahoma"/>
        </w:rPr>
        <w:t xml:space="preserve">sa </w:t>
      </w:r>
      <w:proofErr w:type="spellStart"/>
      <w:r w:rsidRPr="00861C59">
        <w:rPr>
          <w:rFonts w:ascii="Tahoma" w:hAnsi="Tahoma" w:cs="Tahoma"/>
        </w:rPr>
        <w:t>vyspraví</w:t>
      </w:r>
      <w:proofErr w:type="spellEnd"/>
      <w:r w:rsidRPr="00861C59">
        <w:rPr>
          <w:rFonts w:ascii="Tahoma" w:hAnsi="Tahoma" w:cs="Tahoma"/>
        </w:rPr>
        <w:t xml:space="preserve"> tmelom, do ktorého sa zatlačí armovacia mriežka</w:t>
      </w:r>
      <w:r w:rsidRPr="00E26966">
        <w:rPr>
          <w:rFonts w:ascii="Tahoma" w:hAnsi="Tahoma" w:cs="Tahoma"/>
        </w:rPr>
        <w:t xml:space="preserve"> prebiehajúca z líca obvodového </w:t>
      </w:r>
      <w:r w:rsidR="00FD64BC" w:rsidRPr="00E26966">
        <w:rPr>
          <w:rFonts w:ascii="Tahoma" w:hAnsi="Tahoma" w:cs="Tahoma"/>
        </w:rPr>
        <w:t>plášťa</w:t>
      </w:r>
      <w:r w:rsidRPr="00E26966">
        <w:rPr>
          <w:rFonts w:ascii="Tahoma" w:hAnsi="Tahoma" w:cs="Tahoma"/>
        </w:rPr>
        <w:t xml:space="preserve">. </w:t>
      </w:r>
      <w:r w:rsidR="001B52A5">
        <w:rPr>
          <w:rFonts w:ascii="Tahoma" w:hAnsi="Tahoma" w:cs="Tahoma"/>
        </w:rPr>
        <w:t xml:space="preserve">Prípadné dutiny v styku </w:t>
      </w:r>
      <w:ins w:id="132" w:author="PeMa" w:date="2016-04-08T10:55:00Z">
        <w:r w:rsidR="006164D3">
          <w:rPr>
            <w:rFonts w:ascii="Tahoma" w:hAnsi="Tahoma" w:cs="Tahoma"/>
          </w:rPr>
          <w:t xml:space="preserve">okenného </w:t>
        </w:r>
      </w:ins>
      <w:r w:rsidR="001B52A5">
        <w:rPr>
          <w:rFonts w:ascii="Tahoma" w:hAnsi="Tahoma" w:cs="Tahoma"/>
        </w:rPr>
        <w:t xml:space="preserve">rámu a ostenia budú vyplnené PUR penou. </w:t>
      </w:r>
      <w:proofErr w:type="spellStart"/>
      <w:r w:rsidRPr="00E26966">
        <w:rPr>
          <w:rFonts w:ascii="Tahoma" w:hAnsi="Tahoma" w:cs="Tahoma"/>
        </w:rPr>
        <w:t>Omietkovina</w:t>
      </w:r>
      <w:proofErr w:type="spellEnd"/>
      <w:r w:rsidR="00CB2E86">
        <w:rPr>
          <w:rFonts w:ascii="Tahoma" w:hAnsi="Tahoma" w:cs="Tahoma"/>
        </w:rPr>
        <w:t xml:space="preserve"> </w:t>
      </w:r>
      <w:r w:rsidR="00DF7D86">
        <w:rPr>
          <w:rFonts w:ascii="Tahoma" w:hAnsi="Tahoma" w:cs="Tahoma"/>
        </w:rPr>
        <w:t xml:space="preserve"> </w:t>
      </w:r>
      <w:r w:rsidRPr="00E26966">
        <w:rPr>
          <w:rFonts w:ascii="Tahoma" w:hAnsi="Tahoma" w:cs="Tahoma"/>
        </w:rPr>
        <w:t xml:space="preserve">sa nanesie na fasádu i ostenie rovnaká. Pre ukončenie </w:t>
      </w:r>
      <w:r w:rsidR="008A3788" w:rsidRPr="00E26966">
        <w:rPr>
          <w:rFonts w:ascii="Tahoma" w:hAnsi="Tahoma" w:cs="Tahoma"/>
        </w:rPr>
        <w:t xml:space="preserve">zatepľovacieho systému </w:t>
      </w:r>
      <w:r w:rsidRPr="00E26966">
        <w:rPr>
          <w:rFonts w:ascii="Tahoma" w:hAnsi="Tahoma" w:cs="Tahoma"/>
        </w:rPr>
        <w:t xml:space="preserve">v spodnej časti je potrebné používať ukončujúci </w:t>
      </w:r>
      <w:r w:rsidR="001B52A5">
        <w:rPr>
          <w:rFonts w:ascii="Tahoma" w:hAnsi="Tahoma" w:cs="Tahoma"/>
        </w:rPr>
        <w:t>systémový kovový</w:t>
      </w:r>
      <w:r w:rsidRPr="00E26966">
        <w:rPr>
          <w:rFonts w:ascii="Tahoma" w:hAnsi="Tahoma" w:cs="Tahoma"/>
        </w:rPr>
        <w:t xml:space="preserve"> profil. Nad oknami sa </w:t>
      </w:r>
      <w:proofErr w:type="spellStart"/>
      <w:r w:rsidRPr="00E26966">
        <w:rPr>
          <w:rFonts w:ascii="Tahoma" w:hAnsi="Tahoma" w:cs="Tahoma"/>
        </w:rPr>
        <w:t>doporučuje</w:t>
      </w:r>
      <w:proofErr w:type="spellEnd"/>
      <w:r w:rsidR="008A3788" w:rsidRPr="00E26966">
        <w:rPr>
          <w:rFonts w:ascii="Tahoma" w:hAnsi="Tahoma" w:cs="Tahoma"/>
        </w:rPr>
        <w:t xml:space="preserve"> použitie </w:t>
      </w:r>
      <w:proofErr w:type="spellStart"/>
      <w:r w:rsidR="008A3788" w:rsidRPr="00E26966">
        <w:rPr>
          <w:rFonts w:ascii="Tahoma" w:hAnsi="Tahoma" w:cs="Tahoma"/>
        </w:rPr>
        <w:t>okapového</w:t>
      </w:r>
      <w:proofErr w:type="spellEnd"/>
      <w:r w:rsidR="008A3788" w:rsidRPr="00E26966">
        <w:rPr>
          <w:rFonts w:ascii="Tahoma" w:hAnsi="Tahoma" w:cs="Tahoma"/>
        </w:rPr>
        <w:t xml:space="preserve"> </w:t>
      </w:r>
      <w:proofErr w:type="spellStart"/>
      <w:r w:rsidR="008A3788" w:rsidRPr="00E26966">
        <w:rPr>
          <w:rFonts w:ascii="Tahoma" w:hAnsi="Tahoma" w:cs="Tahoma"/>
        </w:rPr>
        <w:t>profilu</w:t>
      </w:r>
      <w:r w:rsidR="009F32A5">
        <w:rPr>
          <w:rFonts w:ascii="Tahoma" w:hAnsi="Tahoma" w:cs="Tahoma"/>
        </w:rPr>
        <w:t>,alt</w:t>
      </w:r>
      <w:proofErr w:type="spellEnd"/>
      <w:r w:rsidR="009F32A5">
        <w:rPr>
          <w:rFonts w:ascii="Tahoma" w:hAnsi="Tahoma" w:cs="Tahoma"/>
        </w:rPr>
        <w:t xml:space="preserve"> vytvorenie </w:t>
      </w:r>
      <w:proofErr w:type="spellStart"/>
      <w:r w:rsidR="009F32A5">
        <w:rPr>
          <w:rFonts w:ascii="Tahoma" w:hAnsi="Tahoma" w:cs="Tahoma"/>
        </w:rPr>
        <w:t>okapového</w:t>
      </w:r>
      <w:proofErr w:type="spellEnd"/>
      <w:r w:rsidR="009F32A5">
        <w:rPr>
          <w:rFonts w:ascii="Tahoma" w:hAnsi="Tahoma" w:cs="Tahoma"/>
        </w:rPr>
        <w:t xml:space="preserve"> nosa</w:t>
      </w:r>
      <w:r w:rsidR="008A3788"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 xml:space="preserve"> Dôsledne je </w:t>
      </w:r>
      <w:r w:rsidR="008A3788" w:rsidRPr="00E26966">
        <w:rPr>
          <w:rFonts w:ascii="Tahoma" w:hAnsi="Tahoma" w:cs="Tahoma"/>
        </w:rPr>
        <w:t>potrebné kotviť tepelnú izoláci</w:t>
      </w:r>
      <w:r w:rsidR="001B52A5">
        <w:rPr>
          <w:rFonts w:ascii="Tahoma" w:hAnsi="Tahoma" w:cs="Tahoma"/>
        </w:rPr>
        <w:t xml:space="preserve">u najmä v kútoch </w:t>
      </w:r>
      <w:r w:rsidRPr="00E26966">
        <w:rPr>
          <w:rFonts w:ascii="Tahoma" w:hAnsi="Tahoma" w:cs="Tahoma"/>
        </w:rPr>
        <w:t xml:space="preserve">a rohoch a vytvárať dostatočný presah armovacích mriežok. </w:t>
      </w:r>
      <w:r w:rsidR="004C53BD" w:rsidRPr="00E26966">
        <w:rPr>
          <w:rFonts w:ascii="Tahoma" w:hAnsi="Tahoma" w:cs="Tahoma"/>
        </w:rPr>
        <w:t>Počet hmoždiniek je stanovený na 4ks/m</w:t>
      </w:r>
      <w:r w:rsidR="004C53BD" w:rsidRPr="00E26966">
        <w:rPr>
          <w:rFonts w:ascii="Tahoma" w:hAnsi="Tahoma" w:cs="Tahoma"/>
          <w:vertAlign w:val="superscript"/>
        </w:rPr>
        <w:t>2</w:t>
      </w:r>
      <w:r w:rsidR="004C53BD" w:rsidRPr="00E26966">
        <w:rPr>
          <w:rFonts w:ascii="Tahoma" w:hAnsi="Tahoma" w:cs="Tahoma"/>
        </w:rPr>
        <w:t xml:space="preserve"> - dĺžky </w:t>
      </w:r>
      <w:ins w:id="133" w:author="PeMa" w:date="2016-04-08T10:56:00Z">
        <w:r w:rsidR="006164D3">
          <w:rPr>
            <w:rFonts w:ascii="Tahoma" w:hAnsi="Tahoma" w:cs="Tahoma"/>
          </w:rPr>
          <w:t>20</w:t>
        </w:r>
      </w:ins>
      <w:del w:id="134" w:author="PeMa" w:date="2016-04-08T10:56:00Z">
        <w:r w:rsidR="004C53BD" w:rsidRPr="00E26966" w:rsidDel="006164D3">
          <w:rPr>
            <w:rFonts w:ascii="Tahoma" w:hAnsi="Tahoma" w:cs="Tahoma"/>
          </w:rPr>
          <w:delText>1</w:delText>
        </w:r>
        <w:r w:rsidR="00CB2E86" w:rsidDel="006164D3">
          <w:rPr>
            <w:rFonts w:ascii="Tahoma" w:hAnsi="Tahoma" w:cs="Tahoma"/>
          </w:rPr>
          <w:delText>5</w:delText>
        </w:r>
      </w:del>
      <w:r w:rsidR="004C53BD" w:rsidRPr="00E26966">
        <w:rPr>
          <w:rFonts w:ascii="Tahoma" w:hAnsi="Tahoma" w:cs="Tahoma"/>
        </w:rPr>
        <w:t>0 mm. V časti nad 15m</w:t>
      </w:r>
      <w:ins w:id="135" w:author="PeMa" w:date="2016-04-08T10:56:00Z">
        <w:r w:rsidR="006164D3">
          <w:rPr>
            <w:rFonts w:ascii="Tahoma" w:hAnsi="Tahoma" w:cs="Tahoma"/>
          </w:rPr>
          <w:t xml:space="preserve"> nad terénom</w:t>
        </w:r>
      </w:ins>
      <w:r w:rsidR="004C53BD" w:rsidRPr="00E26966">
        <w:rPr>
          <w:rFonts w:ascii="Tahoma" w:hAnsi="Tahoma" w:cs="Tahoma"/>
        </w:rPr>
        <w:t xml:space="preserve"> je počet hmoždiniek stanovený na 6ks/m</w:t>
      </w:r>
      <w:r w:rsidR="004C53BD" w:rsidRPr="00E26966">
        <w:rPr>
          <w:rFonts w:ascii="Tahoma" w:hAnsi="Tahoma" w:cs="Tahoma"/>
          <w:vertAlign w:val="superscript"/>
        </w:rPr>
        <w:t>2</w:t>
      </w:r>
      <w:r w:rsidR="004C53BD" w:rsidRPr="00E26966">
        <w:rPr>
          <w:rFonts w:ascii="Tahoma" w:hAnsi="Tahoma" w:cs="Tahoma"/>
        </w:rPr>
        <w:t xml:space="preserve"> dĺžky </w:t>
      </w:r>
      <w:del w:id="136" w:author="PeMa" w:date="2016-04-08T10:56:00Z">
        <w:r w:rsidR="004C53BD" w:rsidRPr="00E26966" w:rsidDel="006164D3">
          <w:rPr>
            <w:rFonts w:ascii="Tahoma" w:hAnsi="Tahoma" w:cs="Tahoma"/>
          </w:rPr>
          <w:delText>1</w:delText>
        </w:r>
        <w:r w:rsidR="00CB2E86" w:rsidDel="006164D3">
          <w:rPr>
            <w:rFonts w:ascii="Tahoma" w:hAnsi="Tahoma" w:cs="Tahoma"/>
          </w:rPr>
          <w:delText>5</w:delText>
        </w:r>
        <w:r w:rsidR="004C53BD" w:rsidRPr="00E26966" w:rsidDel="006164D3">
          <w:rPr>
            <w:rFonts w:ascii="Tahoma" w:hAnsi="Tahoma" w:cs="Tahoma"/>
          </w:rPr>
          <w:delText xml:space="preserve">0 </w:delText>
        </w:r>
      </w:del>
      <w:ins w:id="137" w:author="PeMa" w:date="2016-04-08T10:56:00Z">
        <w:r w:rsidR="006164D3">
          <w:rPr>
            <w:rFonts w:ascii="Tahoma" w:hAnsi="Tahoma" w:cs="Tahoma"/>
          </w:rPr>
          <w:t>20</w:t>
        </w:r>
        <w:r w:rsidR="006164D3" w:rsidRPr="00E26966">
          <w:rPr>
            <w:rFonts w:ascii="Tahoma" w:hAnsi="Tahoma" w:cs="Tahoma"/>
          </w:rPr>
          <w:t xml:space="preserve">0 </w:t>
        </w:r>
      </w:ins>
      <w:r w:rsidR="004C53BD" w:rsidRPr="00E26966">
        <w:rPr>
          <w:rFonts w:ascii="Tahoma" w:hAnsi="Tahoma" w:cs="Tahoma"/>
        </w:rPr>
        <w:t xml:space="preserve">mm. Tento počet je potrebné dodržať i 1m od nároží od 0 do 15m. </w:t>
      </w:r>
      <w:ins w:id="138" w:author="PeMa" w:date="2016-04-08T10:57:00Z">
        <w:r w:rsidR="006164D3">
          <w:rPr>
            <w:rFonts w:ascii="Tahoma" w:hAnsi="Tahoma" w:cs="Tahoma"/>
          </w:rPr>
          <w:t>Počty hmoždiniek je potrebné prispôsobiť minimálnym požiadavkám technologic</w:t>
        </w:r>
      </w:ins>
      <w:ins w:id="139" w:author="PeMa" w:date="2016-04-08T10:59:00Z">
        <w:r w:rsidR="006164D3">
          <w:rPr>
            <w:rFonts w:ascii="Tahoma" w:hAnsi="Tahoma" w:cs="Tahoma"/>
          </w:rPr>
          <w:t>kého predpisu zvoleného ETICS.</w:t>
        </w:r>
      </w:ins>
      <w:ins w:id="140" w:author="PeMa" w:date="2016-04-08T10:57:00Z">
        <w:r w:rsidR="006164D3">
          <w:rPr>
            <w:rFonts w:ascii="Tahoma" w:hAnsi="Tahoma" w:cs="Tahoma"/>
          </w:rPr>
          <w:t xml:space="preserve"> </w:t>
        </w:r>
      </w:ins>
      <w:r w:rsidR="00CB2E86">
        <w:rPr>
          <w:rFonts w:ascii="Tahoma" w:hAnsi="Tahoma" w:cs="Tahoma"/>
        </w:rPr>
        <w:t xml:space="preserve">Dĺžky hmoždiniek je nutné prispôsobiť krivosti podkladu tak, aby kotevná dĺžka v betóne bola min. 50mm, resp. toľko ako predpisuje dodávateľ hmoždiniek. </w:t>
      </w:r>
      <w:r w:rsidRPr="00E26966">
        <w:rPr>
          <w:rFonts w:ascii="Tahoma" w:hAnsi="Tahoma" w:cs="Tahoma"/>
        </w:rPr>
        <w:t>Súčasťou fasádnych prác je i</w:t>
      </w:r>
      <w:r w:rsidR="008A3788" w:rsidRPr="00E26966">
        <w:rPr>
          <w:rFonts w:ascii="Tahoma" w:hAnsi="Tahoma" w:cs="Tahoma"/>
        </w:rPr>
        <w:t xml:space="preserve"> realizácia nových oplechovaní okien</w:t>
      </w:r>
      <w:r w:rsidRPr="00E26966">
        <w:rPr>
          <w:rFonts w:ascii="Tahoma" w:hAnsi="Tahoma" w:cs="Tahoma"/>
        </w:rPr>
        <w:t>, atiky</w:t>
      </w:r>
      <w:r w:rsidR="00CB2E86">
        <w:rPr>
          <w:rFonts w:ascii="Tahoma" w:hAnsi="Tahoma" w:cs="Tahoma"/>
        </w:rPr>
        <w:t xml:space="preserve"> </w:t>
      </w:r>
      <w:r w:rsidRPr="00E26966">
        <w:rPr>
          <w:rFonts w:ascii="Tahoma" w:hAnsi="Tahoma" w:cs="Tahoma"/>
        </w:rPr>
        <w:t>a ďalších súvisiacich prác.</w:t>
      </w:r>
      <w:r w:rsidR="00CB2E86">
        <w:rPr>
          <w:rFonts w:ascii="Tahoma" w:hAnsi="Tahoma" w:cs="Tahoma"/>
        </w:rPr>
        <w:t xml:space="preserve"> </w:t>
      </w:r>
    </w:p>
    <w:p w:rsidR="00861C59" w:rsidRDefault="009F32A5" w:rsidP="00466781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466781" w:rsidRPr="00E26966">
        <w:rPr>
          <w:rFonts w:ascii="Tahoma" w:hAnsi="Tahoma" w:cs="Tahoma"/>
        </w:rPr>
        <w:t xml:space="preserve">red zatepľovaním je potrebné  odstrániť satelitné antény </w:t>
      </w:r>
      <w:ins w:id="141" w:author="PeMa" w:date="2016-04-08T11:00:00Z">
        <w:r w:rsidR="006164D3">
          <w:rPr>
            <w:rFonts w:ascii="Tahoma" w:hAnsi="Tahoma" w:cs="Tahoma"/>
          </w:rPr>
          <w:t xml:space="preserve">a vešiaky na </w:t>
        </w:r>
        <w:proofErr w:type="spellStart"/>
        <w:r w:rsidR="006164D3">
          <w:rPr>
            <w:rFonts w:ascii="Tahoma" w:hAnsi="Tahoma" w:cs="Tahoma"/>
          </w:rPr>
          <w:t>prádlo</w:t>
        </w:r>
        <w:proofErr w:type="spellEnd"/>
        <w:r w:rsidR="006164D3">
          <w:rPr>
            <w:rFonts w:ascii="Tahoma" w:hAnsi="Tahoma" w:cs="Tahoma"/>
          </w:rPr>
          <w:t xml:space="preserve"> </w:t>
        </w:r>
      </w:ins>
      <w:r w:rsidR="00466781" w:rsidRPr="00E26966">
        <w:rPr>
          <w:rFonts w:ascii="Tahoma" w:hAnsi="Tahoma" w:cs="Tahoma"/>
        </w:rPr>
        <w:t>z povrchov obvodového plášťa,</w:t>
      </w:r>
      <w:r>
        <w:rPr>
          <w:rFonts w:ascii="Tahoma" w:hAnsi="Tahoma" w:cs="Tahoma"/>
        </w:rPr>
        <w:t xml:space="preserve"> striešky nad loggiami.</w:t>
      </w:r>
      <w:r w:rsidR="00466781" w:rsidRPr="00E26966">
        <w:rPr>
          <w:rFonts w:ascii="Tahoma" w:hAnsi="Tahoma" w:cs="Tahoma"/>
        </w:rPr>
        <w:t xml:space="preserve"> resp. dohodnúť sa s dodávateľom stavebných prác a užívateľmi  bytov o riešení ich demontáže. </w:t>
      </w:r>
    </w:p>
    <w:p w:rsidR="00820FDE" w:rsidRPr="00E26966" w:rsidRDefault="00820FDE" w:rsidP="00466781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</w:p>
    <w:p w:rsidR="00861C59" w:rsidRPr="00E26966" w:rsidRDefault="00861C59" w:rsidP="00861C59">
      <w:pPr>
        <w:pStyle w:val="Nadpis3"/>
        <w:spacing w:line="360" w:lineRule="auto"/>
        <w:rPr>
          <w:rFonts w:ascii="Tahoma" w:hAnsi="Tahoma" w:cs="Tahoma"/>
        </w:rPr>
      </w:pPr>
      <w:bookmarkStart w:id="142" w:name="_Toc404128125"/>
      <w:bookmarkStart w:id="143" w:name="_Toc494695834"/>
      <w:r w:rsidRPr="00E26966">
        <w:rPr>
          <w:rFonts w:ascii="Tahoma" w:hAnsi="Tahoma" w:cs="Tahoma"/>
        </w:rPr>
        <w:t>5.2.2.</w:t>
      </w:r>
      <w:r w:rsidRPr="00E26966">
        <w:rPr>
          <w:rFonts w:ascii="Tahoma" w:hAnsi="Tahoma" w:cs="Tahoma"/>
        </w:rPr>
        <w:tab/>
      </w:r>
      <w:r>
        <w:rPr>
          <w:rFonts w:ascii="Tahoma" w:hAnsi="Tahoma" w:cs="Tahoma"/>
        </w:rPr>
        <w:t>Strešný plášť</w:t>
      </w:r>
      <w:bookmarkEnd w:id="142"/>
      <w:bookmarkEnd w:id="143"/>
    </w:p>
    <w:p w:rsidR="00037CF1" w:rsidRDefault="00037CF1" w:rsidP="00037CF1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>Pretože strešný plášť podobne ako obvodový vykazuje nízky tepelný odpor</w:t>
      </w:r>
      <w:r>
        <w:rPr>
          <w:rFonts w:ascii="Tahoma" w:hAnsi="Tahoma" w:cs="Tahoma"/>
        </w:rPr>
        <w:t xml:space="preserve">, </w:t>
      </w:r>
      <w:r w:rsidRPr="00E26966">
        <w:rPr>
          <w:rFonts w:ascii="Tahoma" w:hAnsi="Tahoma" w:cs="Tahoma"/>
        </w:rPr>
        <w:t>výrazné nebezpečie</w:t>
      </w:r>
      <w:r>
        <w:rPr>
          <w:rFonts w:ascii="Tahoma" w:hAnsi="Tahoma" w:cs="Tahoma"/>
        </w:rPr>
        <w:t xml:space="preserve"> </w:t>
      </w:r>
      <w:r w:rsidRPr="00E26966">
        <w:rPr>
          <w:rFonts w:ascii="Tahoma" w:hAnsi="Tahoma" w:cs="Tahoma"/>
        </w:rPr>
        <w:t xml:space="preserve">kondenzácie vodných pár a k tomu pridružené </w:t>
      </w:r>
      <w:proofErr w:type="spellStart"/>
      <w:r w:rsidRPr="00E26966">
        <w:rPr>
          <w:rFonts w:ascii="Tahoma" w:hAnsi="Tahoma" w:cs="Tahoma"/>
        </w:rPr>
        <w:t>závady</w:t>
      </w:r>
      <w:proofErr w:type="spellEnd"/>
      <w:r w:rsidRPr="00E26966">
        <w:rPr>
          <w:rFonts w:ascii="Tahoma" w:hAnsi="Tahoma" w:cs="Tahoma"/>
        </w:rPr>
        <w:t xml:space="preserve"> v hydroizolačnej schopnosti detailov, doporučujeme jeho sanáciu. Na sanáciu </w:t>
      </w:r>
      <w:r>
        <w:rPr>
          <w:rFonts w:ascii="Tahoma" w:hAnsi="Tahoma" w:cs="Tahoma"/>
        </w:rPr>
        <w:t xml:space="preserve">navrhujeme zateplenie horného plášťa </w:t>
      </w:r>
      <w:r w:rsidR="00DB27F2">
        <w:rPr>
          <w:rFonts w:ascii="Tahoma" w:hAnsi="Tahoma" w:cs="Tahoma"/>
        </w:rPr>
        <w:t>z</w:t>
      </w:r>
      <w:r w:rsidR="00581BA9">
        <w:rPr>
          <w:rFonts w:ascii="Tahoma" w:hAnsi="Tahoma" w:cs="Tahoma"/>
        </w:rPr>
        <w:t> EPS S</w:t>
      </w:r>
      <w:del w:id="144" w:author="PeMa" w:date="2016-04-08T11:00:00Z">
        <w:r w:rsidR="00DB27F2" w:rsidDel="006164D3">
          <w:rPr>
            <w:rFonts w:ascii="Tahoma" w:hAnsi="Tahoma" w:cs="Tahoma"/>
          </w:rPr>
          <w:delText> </w:delText>
        </w:r>
      </w:del>
      <w:ins w:id="145" w:author="PeMa" w:date="2016-04-08T11:00:00Z">
        <w:r w:rsidR="006164D3">
          <w:rPr>
            <w:rFonts w:ascii="Tahoma" w:hAnsi="Tahoma" w:cs="Tahoma"/>
          </w:rPr>
          <w:t> </w:t>
        </w:r>
      </w:ins>
      <w:r w:rsidR="00DB27F2">
        <w:rPr>
          <w:rFonts w:ascii="Tahoma" w:hAnsi="Tahoma" w:cs="Tahoma"/>
        </w:rPr>
        <w:t>150</w:t>
      </w:r>
      <w:ins w:id="146" w:author="PeMa" w:date="2016-04-08T11:00:00Z">
        <w:r w:rsidR="006164D3">
          <w:rPr>
            <w:rFonts w:ascii="Tahoma" w:hAnsi="Tahoma" w:cs="Tahoma"/>
          </w:rPr>
          <w:t xml:space="preserve"> </w:t>
        </w:r>
        <w:r w:rsidR="006164D3">
          <w:rPr>
            <w:rFonts w:ascii="Tahoma" w:hAnsi="Tahoma" w:cs="Tahoma"/>
          </w:rPr>
          <w:br/>
        </w:r>
      </w:ins>
      <w:del w:id="147" w:author="PeMa" w:date="2016-04-08T11:00:00Z">
        <w:r w:rsidR="00DB27F2" w:rsidDel="006164D3">
          <w:rPr>
            <w:rFonts w:ascii="Tahoma" w:hAnsi="Tahoma" w:cs="Tahoma"/>
          </w:rPr>
          <w:delText>-</w:delText>
        </w:r>
        <w:r w:rsidDel="006164D3">
          <w:rPr>
            <w:rFonts w:ascii="Tahoma" w:hAnsi="Tahoma" w:cs="Tahoma"/>
          </w:rPr>
          <w:delText xml:space="preserve"> </w:delText>
        </w:r>
      </w:del>
      <w:r>
        <w:rPr>
          <w:rFonts w:ascii="Tahoma" w:hAnsi="Tahoma" w:cs="Tahoma"/>
        </w:rPr>
        <w:t>hr. 1</w:t>
      </w:r>
      <w:r w:rsidR="00DB27F2">
        <w:rPr>
          <w:rFonts w:ascii="Tahoma" w:hAnsi="Tahoma" w:cs="Tahoma"/>
        </w:rPr>
        <w:t>8</w:t>
      </w:r>
      <w:r>
        <w:rPr>
          <w:rFonts w:ascii="Tahoma" w:hAnsi="Tahoma" w:cs="Tahoma"/>
        </w:rPr>
        <w:t>0mm a novou hydroizoláciou z</w:t>
      </w:r>
      <w:r w:rsidR="00DB27F2">
        <w:rPr>
          <w:rFonts w:ascii="Tahoma" w:hAnsi="Tahoma" w:cs="Tahoma"/>
        </w:rPr>
        <w:t> </w:t>
      </w:r>
      <w:proofErr w:type="spellStart"/>
      <w:r w:rsidR="00DB27F2">
        <w:rPr>
          <w:rFonts w:ascii="Tahoma" w:hAnsi="Tahoma" w:cs="Tahoma"/>
        </w:rPr>
        <w:t>geotextílie</w:t>
      </w:r>
      <w:proofErr w:type="spellEnd"/>
      <w:r w:rsidR="00DB27F2">
        <w:rPr>
          <w:rFonts w:ascii="Tahoma" w:hAnsi="Tahoma" w:cs="Tahoma"/>
        </w:rPr>
        <w:t xml:space="preserve"> 400g/m2 a fóliou mPVC hr.1,5mm</w:t>
      </w:r>
      <w:r>
        <w:rPr>
          <w:rFonts w:ascii="Tahoma" w:hAnsi="Tahoma" w:cs="Tahoma"/>
        </w:rPr>
        <w:t xml:space="preserve">. </w:t>
      </w:r>
      <w:r w:rsidR="00DB27F2">
        <w:rPr>
          <w:rFonts w:ascii="Tahoma" w:hAnsi="Tahoma" w:cs="Tahoma"/>
        </w:rPr>
        <w:t>Klampiarske konštrukcie sú z poplastovaného plechu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plechu</w:t>
      </w:r>
      <w:proofErr w:type="spellEnd"/>
      <w:r>
        <w:rPr>
          <w:rFonts w:ascii="Tahoma" w:hAnsi="Tahoma" w:cs="Tahoma"/>
        </w:rPr>
        <w:t xml:space="preserve"> hr. 0,6mm. </w:t>
      </w:r>
    </w:p>
    <w:p w:rsidR="00DB27F2" w:rsidRDefault="00DB27F2" w:rsidP="00DB27F2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Na sanáciu </w:t>
      </w:r>
      <w:r>
        <w:rPr>
          <w:rFonts w:ascii="Tahoma" w:hAnsi="Tahoma" w:cs="Tahoma"/>
        </w:rPr>
        <w:t>stre</w:t>
      </w:r>
      <w:r w:rsidR="00820FDE">
        <w:rPr>
          <w:rFonts w:ascii="Tahoma" w:hAnsi="Tahoma" w:cs="Tahoma"/>
        </w:rPr>
        <w:t>šného plášťa strojovní výťahu</w:t>
      </w:r>
      <w:r>
        <w:rPr>
          <w:rFonts w:ascii="Tahoma" w:hAnsi="Tahoma" w:cs="Tahoma"/>
        </w:rPr>
        <w:t xml:space="preserve"> navrhujeme zateplenie horného plášťa z EPS S</w:t>
      </w:r>
      <w:del w:id="148" w:author="PeMa" w:date="2016-04-08T11:01:00Z">
        <w:r w:rsidDel="006164D3">
          <w:rPr>
            <w:rFonts w:ascii="Tahoma" w:hAnsi="Tahoma" w:cs="Tahoma"/>
          </w:rPr>
          <w:delText> </w:delText>
        </w:r>
      </w:del>
      <w:ins w:id="149" w:author="PeMa" w:date="2016-04-08T11:01:00Z">
        <w:r w:rsidR="006164D3">
          <w:rPr>
            <w:rFonts w:ascii="Tahoma" w:hAnsi="Tahoma" w:cs="Tahoma"/>
          </w:rPr>
          <w:t> </w:t>
        </w:r>
      </w:ins>
      <w:r>
        <w:rPr>
          <w:rFonts w:ascii="Tahoma" w:hAnsi="Tahoma" w:cs="Tahoma"/>
        </w:rPr>
        <w:t>150</w:t>
      </w:r>
      <w:ins w:id="150" w:author="PeMa" w:date="2016-04-08T11:01:00Z">
        <w:r w:rsidR="006164D3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>- hr. 1</w:t>
      </w:r>
      <w:r w:rsidR="00820FDE">
        <w:rPr>
          <w:rFonts w:ascii="Tahoma" w:hAnsi="Tahoma" w:cs="Tahoma"/>
        </w:rPr>
        <w:t>8</w:t>
      </w:r>
      <w:r>
        <w:rPr>
          <w:rFonts w:ascii="Tahoma" w:hAnsi="Tahoma" w:cs="Tahoma"/>
        </w:rPr>
        <w:t>0mm a novou hydroizoláciou z </w:t>
      </w:r>
      <w:proofErr w:type="spellStart"/>
      <w:r>
        <w:rPr>
          <w:rFonts w:ascii="Tahoma" w:hAnsi="Tahoma" w:cs="Tahoma"/>
        </w:rPr>
        <w:t>geotextílie</w:t>
      </w:r>
      <w:proofErr w:type="spellEnd"/>
      <w:r>
        <w:rPr>
          <w:rFonts w:ascii="Tahoma" w:hAnsi="Tahoma" w:cs="Tahoma"/>
        </w:rPr>
        <w:t xml:space="preserve"> 400g/m2 a fóliou mPVC hr.1,5mm. Klampiarske konštrukcie sú z poplastovaného plechu </w:t>
      </w:r>
      <w:proofErr w:type="spellStart"/>
      <w:r>
        <w:rPr>
          <w:rFonts w:ascii="Tahoma" w:hAnsi="Tahoma" w:cs="Tahoma"/>
        </w:rPr>
        <w:t>plechu</w:t>
      </w:r>
      <w:proofErr w:type="spellEnd"/>
      <w:r>
        <w:rPr>
          <w:rFonts w:ascii="Tahoma" w:hAnsi="Tahoma" w:cs="Tahoma"/>
        </w:rPr>
        <w:t xml:space="preserve"> hr. 0,6mm. </w:t>
      </w:r>
    </w:p>
    <w:p w:rsidR="00DB27F2" w:rsidRDefault="00DB27F2" w:rsidP="00037CF1">
      <w:pPr>
        <w:spacing w:line="360" w:lineRule="auto"/>
        <w:rPr>
          <w:rFonts w:ascii="Tahoma" w:hAnsi="Tahoma" w:cs="Tahoma"/>
        </w:rPr>
      </w:pPr>
    </w:p>
    <w:p w:rsidR="00861C59" w:rsidRDefault="007E4EC1" w:rsidP="007E4EC1">
      <w:pPr>
        <w:pStyle w:val="Nadpis3"/>
        <w:spacing w:line="360" w:lineRule="auto"/>
        <w:rPr>
          <w:rFonts w:ascii="Tahoma" w:hAnsi="Tahoma" w:cs="Tahoma"/>
        </w:rPr>
      </w:pPr>
      <w:bookmarkStart w:id="151" w:name="_Toc404128126"/>
      <w:bookmarkStart w:id="152" w:name="_Toc494695835"/>
      <w:r w:rsidRPr="00E26966">
        <w:rPr>
          <w:rFonts w:ascii="Tahoma" w:hAnsi="Tahoma" w:cs="Tahoma"/>
        </w:rPr>
        <w:t>5.2.</w:t>
      </w:r>
      <w:r>
        <w:rPr>
          <w:rFonts w:ascii="Tahoma" w:hAnsi="Tahoma" w:cs="Tahoma"/>
        </w:rPr>
        <w:t>3</w:t>
      </w:r>
      <w:r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ab/>
      </w:r>
      <w:r w:rsidR="0004599B">
        <w:rPr>
          <w:rFonts w:ascii="Tahoma" w:hAnsi="Tahoma" w:cs="Tahoma"/>
        </w:rPr>
        <w:t>Vnútorné konštrukcie</w:t>
      </w:r>
      <w:bookmarkEnd w:id="151"/>
      <w:bookmarkEnd w:id="152"/>
    </w:p>
    <w:p w:rsidR="007E4EC1" w:rsidRDefault="007E4EC1" w:rsidP="007E4EC1">
      <w:pPr>
        <w:spacing w:line="360" w:lineRule="auto"/>
        <w:rPr>
          <w:rFonts w:cs="Tahoma"/>
        </w:rPr>
      </w:pPr>
      <w:r w:rsidRPr="009D2C9D">
        <w:rPr>
          <w:rFonts w:cs="Tahoma"/>
        </w:rPr>
        <w:t>Vnútorné stropné konštrukcie, budú zateplené totožným zatepľovacím systémom ako fasáda</w:t>
      </w:r>
      <w:r w:rsidR="00820FDE">
        <w:rPr>
          <w:rFonts w:cs="Tahoma"/>
        </w:rPr>
        <w:t xml:space="preserve">. </w:t>
      </w:r>
      <w:r w:rsidRPr="009D2C9D">
        <w:rPr>
          <w:rFonts w:cs="Tahoma"/>
        </w:rPr>
        <w:t>Hrúbka tepelnej izolácie z</w:t>
      </w:r>
      <w:r w:rsidR="00CB2E86">
        <w:rPr>
          <w:rFonts w:cs="Tahoma"/>
        </w:rPr>
        <w:t> minerálnej vlny je</w:t>
      </w:r>
      <w:r w:rsidRPr="009D2C9D">
        <w:rPr>
          <w:rFonts w:cs="Tahoma"/>
        </w:rPr>
        <w:t xml:space="preserve"> </w:t>
      </w:r>
      <w:r w:rsidR="00820FDE">
        <w:rPr>
          <w:rFonts w:cs="Tahoma"/>
        </w:rPr>
        <w:t>10</w:t>
      </w:r>
      <w:r w:rsidRPr="009D2C9D">
        <w:rPr>
          <w:rFonts w:cs="Tahoma"/>
        </w:rPr>
        <w:t xml:space="preserve">0mm. Povrch </w:t>
      </w:r>
      <w:ins w:id="153" w:author="PeMa" w:date="2016-04-08T11:02:00Z">
        <w:r w:rsidR="00BA6DE6">
          <w:rPr>
            <w:rFonts w:cs="Tahoma"/>
          </w:rPr>
          <w:t xml:space="preserve">tepelnej izolácie </w:t>
        </w:r>
      </w:ins>
      <w:r w:rsidRPr="009D2C9D">
        <w:rPr>
          <w:rFonts w:cs="Tahoma"/>
        </w:rPr>
        <w:t xml:space="preserve">musí byť uzavretý </w:t>
      </w:r>
      <w:r w:rsidR="003E4226">
        <w:rPr>
          <w:rFonts w:cs="Tahoma"/>
        </w:rPr>
        <w:t>armovacou maltou</w:t>
      </w:r>
      <w:r w:rsidRPr="009D2C9D">
        <w:rPr>
          <w:rFonts w:cs="Tahoma"/>
        </w:rPr>
        <w:t>.</w:t>
      </w:r>
      <w:r>
        <w:rPr>
          <w:rFonts w:cs="Tahoma"/>
        </w:rPr>
        <w:t xml:space="preserve"> </w:t>
      </w:r>
      <w:ins w:id="154" w:author="PeMa" w:date="2016-04-08T11:02:00Z">
        <w:r w:rsidR="00BA6DE6">
          <w:rPr>
            <w:rFonts w:cs="Tahoma"/>
          </w:rPr>
          <w:t>Povrchová úprava je bielou maľbou</w:t>
        </w:r>
      </w:ins>
      <w:r w:rsidR="00820FDE">
        <w:rPr>
          <w:rFonts w:cs="Tahoma"/>
        </w:rPr>
        <w:t>-PN+2xmaľba</w:t>
      </w:r>
      <w:ins w:id="155" w:author="PeMa" w:date="2016-04-08T11:02:00Z">
        <w:r w:rsidR="00BA6DE6">
          <w:rPr>
            <w:rFonts w:cs="Tahoma"/>
          </w:rPr>
          <w:t>.</w:t>
        </w:r>
      </w:ins>
    </w:p>
    <w:p w:rsidR="007E4EC1" w:rsidRDefault="007E4EC1">
      <w:pPr>
        <w:spacing w:line="360" w:lineRule="auto"/>
        <w:rPr>
          <w:rFonts w:ascii="Tahoma" w:hAnsi="Tahoma" w:cs="Tahoma"/>
        </w:rPr>
      </w:pPr>
    </w:p>
    <w:p w:rsidR="007E4EC1" w:rsidRPr="00E26966" w:rsidRDefault="007E4EC1" w:rsidP="007E4EC1">
      <w:pPr>
        <w:pStyle w:val="Nadpis3"/>
        <w:spacing w:line="360" w:lineRule="auto"/>
        <w:rPr>
          <w:rFonts w:ascii="Tahoma" w:hAnsi="Tahoma" w:cs="Tahoma"/>
        </w:rPr>
      </w:pPr>
      <w:bookmarkStart w:id="156" w:name="_Toc404128127"/>
      <w:bookmarkStart w:id="157" w:name="_Toc494695836"/>
      <w:r w:rsidRPr="00E26966">
        <w:rPr>
          <w:rFonts w:ascii="Tahoma" w:hAnsi="Tahoma" w:cs="Tahoma"/>
        </w:rPr>
        <w:t>5.2.</w:t>
      </w:r>
      <w:r>
        <w:rPr>
          <w:rFonts w:ascii="Tahoma" w:hAnsi="Tahoma" w:cs="Tahoma"/>
        </w:rPr>
        <w:t>4</w:t>
      </w:r>
      <w:r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ab/>
      </w:r>
      <w:r>
        <w:rPr>
          <w:rFonts w:ascii="Tahoma" w:hAnsi="Tahoma" w:cs="Tahoma"/>
        </w:rPr>
        <w:t>Výmena výplní otvorov</w:t>
      </w:r>
      <w:bookmarkEnd w:id="156"/>
      <w:bookmarkEnd w:id="157"/>
    </w:p>
    <w:p w:rsidR="007E4EC1" w:rsidRDefault="007E4EC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Súčasťou obnovy ja aj vymieňanie výplní otvorov</w:t>
      </w:r>
      <w:r w:rsidR="00CB2E86">
        <w:rPr>
          <w:rFonts w:ascii="Tahoma" w:hAnsi="Tahoma" w:cs="Tahoma"/>
        </w:rPr>
        <w:t xml:space="preserve"> </w:t>
      </w:r>
      <w:r w:rsidR="00820FDE">
        <w:rPr>
          <w:rFonts w:ascii="Tahoma" w:hAnsi="Tahoma" w:cs="Tahoma"/>
        </w:rPr>
        <w:t xml:space="preserve"> na 1.np</w:t>
      </w:r>
      <w:r>
        <w:rPr>
          <w:rFonts w:ascii="Tahoma" w:hAnsi="Tahoma" w:cs="Tahoma"/>
        </w:rPr>
        <w:t xml:space="preserve"> </w:t>
      </w:r>
      <w:r w:rsidR="00CB2E86">
        <w:rPr>
          <w:rFonts w:ascii="Tahoma" w:hAnsi="Tahoma" w:cs="Tahoma"/>
        </w:rPr>
        <w:t>a na strojovniach výťahov</w:t>
      </w:r>
      <w:r>
        <w:rPr>
          <w:rFonts w:ascii="Tahoma" w:hAnsi="Tahoma" w:cs="Tahoma"/>
        </w:rPr>
        <w:t xml:space="preserve"> </w:t>
      </w:r>
      <w:proofErr w:type="spellStart"/>
      <w:r w:rsidR="00820FDE">
        <w:rPr>
          <w:rFonts w:ascii="Tahoma" w:hAnsi="Tahoma" w:cs="Tahoma"/>
        </w:rPr>
        <w:t>ZpS</w:t>
      </w:r>
      <w:proofErr w:type="spellEnd"/>
      <w:r>
        <w:rPr>
          <w:rFonts w:ascii="Tahoma" w:hAnsi="Tahoma" w:cs="Tahoma"/>
        </w:rPr>
        <w:t>.</w:t>
      </w:r>
      <w:r w:rsidR="00CB2E8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Zrealizujú sa murárske </w:t>
      </w:r>
      <w:proofErr w:type="spellStart"/>
      <w:r>
        <w:rPr>
          <w:rFonts w:ascii="Tahoma" w:hAnsi="Tahoma" w:cs="Tahoma"/>
        </w:rPr>
        <w:t>vysprávky</w:t>
      </w:r>
      <w:proofErr w:type="spellEnd"/>
      <w:r>
        <w:rPr>
          <w:rFonts w:ascii="Tahoma" w:hAnsi="Tahoma" w:cs="Tahoma"/>
        </w:rPr>
        <w:t xml:space="preserve">. Výmena </w:t>
      </w:r>
      <w:r w:rsidR="006D4CE8">
        <w:rPr>
          <w:rFonts w:ascii="Tahoma" w:hAnsi="Tahoma" w:cs="Tahoma"/>
        </w:rPr>
        <w:t xml:space="preserve">všetkých okien a dverí </w:t>
      </w:r>
      <w:r>
        <w:rPr>
          <w:rFonts w:ascii="Tahoma" w:hAnsi="Tahoma" w:cs="Tahoma"/>
        </w:rPr>
        <w:t>musí prebehnúť ešte pred zateplením obvodového plášťa.</w:t>
      </w:r>
    </w:p>
    <w:p w:rsidR="00540B5E" w:rsidRDefault="00540B5E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Za nové sa vymenia aj vetracie mriežky na </w:t>
      </w:r>
      <w:r w:rsidR="003370B4">
        <w:rPr>
          <w:rFonts w:ascii="Tahoma" w:hAnsi="Tahoma" w:cs="Tahoma"/>
        </w:rPr>
        <w:t>streche na vetracích šachtách</w:t>
      </w:r>
      <w:r w:rsidR="00820FDE">
        <w:rPr>
          <w:rFonts w:ascii="Tahoma" w:hAnsi="Tahoma" w:cs="Tahoma"/>
        </w:rPr>
        <w:t xml:space="preserve"> po ich nadmurovaní</w:t>
      </w:r>
      <w:r>
        <w:rPr>
          <w:rFonts w:ascii="Tahoma" w:hAnsi="Tahoma" w:cs="Tahoma"/>
        </w:rPr>
        <w:t xml:space="preserve">. </w:t>
      </w:r>
    </w:p>
    <w:p w:rsidR="007E4EC1" w:rsidRPr="00E26966" w:rsidRDefault="007E4EC1">
      <w:pPr>
        <w:spacing w:line="360" w:lineRule="auto"/>
        <w:rPr>
          <w:rFonts w:ascii="Tahoma" w:hAnsi="Tahoma" w:cs="Tahoma"/>
        </w:rPr>
      </w:pPr>
    </w:p>
    <w:p w:rsidR="001F0EF5" w:rsidRPr="00E26966" w:rsidRDefault="003A25D7" w:rsidP="001F0EF5">
      <w:pPr>
        <w:pStyle w:val="Nadpis3"/>
        <w:spacing w:line="360" w:lineRule="auto"/>
        <w:rPr>
          <w:rFonts w:ascii="Tahoma" w:hAnsi="Tahoma" w:cs="Tahoma"/>
        </w:rPr>
      </w:pPr>
      <w:bookmarkStart w:id="158" w:name="_Toc404128128"/>
      <w:bookmarkStart w:id="159" w:name="_Toc494695837"/>
      <w:r w:rsidRPr="00E26966">
        <w:rPr>
          <w:rFonts w:ascii="Tahoma" w:hAnsi="Tahoma" w:cs="Tahoma"/>
        </w:rPr>
        <w:t>5</w:t>
      </w:r>
      <w:r w:rsidR="001F0EF5"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>2</w:t>
      </w:r>
      <w:r w:rsidR="001F0EF5" w:rsidRPr="00E26966">
        <w:rPr>
          <w:rFonts w:ascii="Tahoma" w:hAnsi="Tahoma" w:cs="Tahoma"/>
        </w:rPr>
        <w:t>.</w:t>
      </w:r>
      <w:r w:rsidR="007E4EC1">
        <w:rPr>
          <w:rFonts w:ascii="Tahoma" w:hAnsi="Tahoma" w:cs="Tahoma"/>
        </w:rPr>
        <w:t>5</w:t>
      </w:r>
      <w:r w:rsidR="001F0EF5" w:rsidRPr="00E26966">
        <w:rPr>
          <w:rFonts w:ascii="Tahoma" w:hAnsi="Tahoma" w:cs="Tahoma"/>
        </w:rPr>
        <w:t>.</w:t>
      </w:r>
      <w:r w:rsidR="001F0EF5" w:rsidRPr="00E26966">
        <w:rPr>
          <w:rFonts w:ascii="Tahoma" w:hAnsi="Tahoma" w:cs="Tahoma"/>
        </w:rPr>
        <w:tab/>
      </w:r>
      <w:r w:rsidR="004C53BD" w:rsidRPr="00E26966">
        <w:rPr>
          <w:rFonts w:ascii="Tahoma" w:hAnsi="Tahoma" w:cs="Tahoma"/>
        </w:rPr>
        <w:t>Ostatné</w:t>
      </w:r>
      <w:r w:rsidR="000D652F">
        <w:rPr>
          <w:rFonts w:ascii="Tahoma" w:hAnsi="Tahoma" w:cs="Tahoma"/>
        </w:rPr>
        <w:t xml:space="preserve"> </w:t>
      </w:r>
      <w:r w:rsidR="007E4EC1">
        <w:rPr>
          <w:rFonts w:ascii="Tahoma" w:hAnsi="Tahoma" w:cs="Tahoma"/>
        </w:rPr>
        <w:t>úpravy</w:t>
      </w:r>
      <w:bookmarkEnd w:id="158"/>
      <w:bookmarkEnd w:id="159"/>
    </w:p>
    <w:p w:rsidR="006E63AE" w:rsidRDefault="00820FDE" w:rsidP="006E63AE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Je </w:t>
      </w:r>
      <w:r w:rsidR="006E63AE">
        <w:rPr>
          <w:rFonts w:ascii="Tahoma" w:hAnsi="Tahoma" w:cs="Tahoma"/>
        </w:rPr>
        <w:t xml:space="preserve">navrhnutá náhrada </w:t>
      </w:r>
      <w:r>
        <w:rPr>
          <w:rFonts w:ascii="Tahoma" w:hAnsi="Tahoma" w:cs="Tahoma"/>
        </w:rPr>
        <w:t xml:space="preserve">výmena </w:t>
      </w:r>
      <w:r w:rsidR="006E63AE">
        <w:rPr>
          <w:rFonts w:ascii="Tahoma" w:hAnsi="Tahoma" w:cs="Tahoma"/>
        </w:rPr>
        <w:t xml:space="preserve">podlahovín  </w:t>
      </w:r>
      <w:r>
        <w:rPr>
          <w:rFonts w:ascii="Tahoma" w:hAnsi="Tahoma" w:cs="Tahoma"/>
        </w:rPr>
        <w:t xml:space="preserve">dotknutých výmenou zasklených stien a domurovania parapetov schodiska, </w:t>
      </w:r>
      <w:r w:rsidR="006E63AE">
        <w:rPr>
          <w:rFonts w:ascii="Tahoma" w:hAnsi="Tahoma" w:cs="Tahoma"/>
        </w:rPr>
        <w:t>za keramickú dlažbu (vrátane keramických soklíkov)</w:t>
      </w:r>
      <w:ins w:id="160" w:author="PeMa" w:date="2016-04-08T11:03:00Z">
        <w:r w:rsidR="00BA6DE6">
          <w:rPr>
            <w:rFonts w:ascii="Tahoma" w:hAnsi="Tahoma" w:cs="Tahoma"/>
          </w:rPr>
          <w:t xml:space="preserve"> </w:t>
        </w:r>
      </w:ins>
      <w:r>
        <w:rPr>
          <w:rFonts w:ascii="Tahoma" w:hAnsi="Tahoma" w:cs="Tahoma"/>
        </w:rPr>
        <w:t xml:space="preserve">a PVC vrátane soklíkov na </w:t>
      </w:r>
      <w:proofErr w:type="spellStart"/>
      <w:r>
        <w:rPr>
          <w:rFonts w:ascii="Tahoma" w:hAnsi="Tahoma" w:cs="Tahoma"/>
        </w:rPr>
        <w:t>medzipodestách</w:t>
      </w:r>
      <w:proofErr w:type="spellEnd"/>
      <w:r>
        <w:rPr>
          <w:rFonts w:ascii="Tahoma" w:hAnsi="Tahoma" w:cs="Tahoma"/>
        </w:rPr>
        <w:t xml:space="preserve"> schodiska. </w:t>
      </w:r>
      <w:r w:rsidR="006E63AE">
        <w:rPr>
          <w:rFonts w:ascii="Tahoma" w:hAnsi="Tahoma" w:cs="Tahoma"/>
        </w:rPr>
        <w:t> </w:t>
      </w:r>
      <w:r>
        <w:rPr>
          <w:rFonts w:ascii="Tahoma" w:hAnsi="Tahoma" w:cs="Tahoma"/>
        </w:rPr>
        <w:t>P</w:t>
      </w:r>
      <w:r w:rsidR="006E63AE">
        <w:rPr>
          <w:rFonts w:ascii="Tahoma" w:hAnsi="Tahoma" w:cs="Tahoma"/>
        </w:rPr>
        <w:t xml:space="preserve">riestory </w:t>
      </w:r>
      <w:r>
        <w:rPr>
          <w:rFonts w:ascii="Tahoma" w:hAnsi="Tahoma" w:cs="Tahoma"/>
        </w:rPr>
        <w:t xml:space="preserve"> dotknuté stavebnými prácami sa </w:t>
      </w:r>
      <w:proofErr w:type="spellStart"/>
      <w:r w:rsidR="006E63AE">
        <w:rPr>
          <w:rFonts w:ascii="Tahoma" w:hAnsi="Tahoma" w:cs="Tahoma"/>
        </w:rPr>
        <w:t>vyspravia</w:t>
      </w:r>
      <w:proofErr w:type="spellEnd"/>
      <w:r w:rsidR="006E63AE">
        <w:rPr>
          <w:rFonts w:ascii="Tahoma" w:hAnsi="Tahoma" w:cs="Tahoma"/>
        </w:rPr>
        <w:t xml:space="preserve">, vymaľujú, jestvujúce zábradlie na </w:t>
      </w:r>
      <w:r>
        <w:rPr>
          <w:rFonts w:ascii="Tahoma" w:hAnsi="Tahoma" w:cs="Tahoma"/>
        </w:rPr>
        <w:t xml:space="preserve">vstupnom </w:t>
      </w:r>
      <w:r w:rsidR="006E63AE">
        <w:rPr>
          <w:rFonts w:ascii="Tahoma" w:hAnsi="Tahoma" w:cs="Tahoma"/>
        </w:rPr>
        <w:t>schodisku</w:t>
      </w:r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markýzu</w:t>
      </w:r>
      <w:proofErr w:type="spellEnd"/>
      <w:r w:rsidR="006E63AE">
        <w:rPr>
          <w:rFonts w:ascii="Tahoma" w:hAnsi="Tahoma" w:cs="Tahoma"/>
        </w:rPr>
        <w:t xml:space="preserve"> obrúsiť vyčistiť a natrieť. </w:t>
      </w:r>
    </w:p>
    <w:p w:rsidR="000D652F" w:rsidRDefault="000D652F" w:rsidP="00B2626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Ďalej je nutné pred zateplením fasády rozhodnúť o umiestnení konzol satelitných antén a </w:t>
      </w:r>
      <w:r w:rsidR="00820FDE">
        <w:rPr>
          <w:rFonts w:ascii="Tahoma" w:hAnsi="Tahoma" w:cs="Tahoma"/>
        </w:rPr>
        <w:t xml:space="preserve">prípadne </w:t>
      </w:r>
      <w:r>
        <w:rPr>
          <w:rFonts w:ascii="Tahoma" w:hAnsi="Tahoma" w:cs="Tahoma"/>
        </w:rPr>
        <w:t>konzol na sušenie prádla</w:t>
      </w:r>
      <w:r w:rsidR="006D4CE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0D652F">
        <w:rPr>
          <w:rFonts w:ascii="Tahoma" w:hAnsi="Tahoma" w:cs="Tahoma"/>
          <w:u w:val="single"/>
        </w:rPr>
        <w:t>Nie sú možné dodatočné montáže</w:t>
      </w:r>
      <w:r>
        <w:rPr>
          <w:rFonts w:ascii="Tahoma" w:hAnsi="Tahoma" w:cs="Tahoma"/>
        </w:rPr>
        <w:t xml:space="preserve"> z dôvodu poškodenia a straty záruky zatepľovacieho systému!</w:t>
      </w:r>
    </w:p>
    <w:p w:rsidR="005042E2" w:rsidRDefault="005042E2" w:rsidP="005042E2">
      <w:pPr>
        <w:spacing w:line="360" w:lineRule="auto"/>
        <w:rPr>
          <w:rFonts w:cs="Arial"/>
          <w:szCs w:val="22"/>
        </w:rPr>
      </w:pPr>
      <w:r>
        <w:rPr>
          <w:rFonts w:ascii="Tahoma" w:hAnsi="Tahoma" w:cs="Tahoma"/>
        </w:rPr>
        <w:t xml:space="preserve">Existujúce </w:t>
      </w:r>
      <w:proofErr w:type="spellStart"/>
      <w:r>
        <w:rPr>
          <w:rFonts w:ascii="Tahoma" w:hAnsi="Tahoma" w:cs="Tahoma"/>
        </w:rPr>
        <w:t>okapné</w:t>
      </w:r>
      <w:proofErr w:type="spellEnd"/>
      <w:r>
        <w:rPr>
          <w:rFonts w:ascii="Tahoma" w:hAnsi="Tahoma" w:cs="Tahoma"/>
        </w:rPr>
        <w:t xml:space="preserve"> chodníky sa vybúrajú. </w:t>
      </w:r>
      <w:r w:rsidR="002567CB">
        <w:rPr>
          <w:rFonts w:ascii="Tahoma" w:hAnsi="Tahoma" w:cs="Tahoma"/>
        </w:rPr>
        <w:t xml:space="preserve">Okolo objektu sa po zrealizovaní zateplenia pod úrovňou terénu, osadení </w:t>
      </w:r>
      <w:proofErr w:type="spellStart"/>
      <w:r w:rsidR="002567CB">
        <w:rPr>
          <w:rFonts w:ascii="Tahoma" w:hAnsi="Tahoma" w:cs="Tahoma"/>
        </w:rPr>
        <w:t>nopovej</w:t>
      </w:r>
      <w:proofErr w:type="spellEnd"/>
      <w:r w:rsidR="002567CB">
        <w:rPr>
          <w:rFonts w:ascii="Tahoma" w:hAnsi="Tahoma" w:cs="Tahoma"/>
        </w:rPr>
        <w:t xml:space="preserve"> fólie a zasypaní a zhutnení zhotoví nový okapový chodník okolo objektu.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cs="Arial"/>
          <w:szCs w:val="22"/>
        </w:rPr>
        <w:t>Okapové</w:t>
      </w:r>
      <w:proofErr w:type="spellEnd"/>
      <w:r>
        <w:rPr>
          <w:rFonts w:cs="Arial"/>
          <w:szCs w:val="22"/>
        </w:rPr>
        <w:t xml:space="preserve"> chodníky dilatovať á.2m. Hornú hranu vyspádovať od fasády.</w:t>
      </w:r>
    </w:p>
    <w:p w:rsidR="002567CB" w:rsidRPr="000D652F" w:rsidRDefault="002567CB" w:rsidP="00B26264">
      <w:pPr>
        <w:spacing w:line="360" w:lineRule="auto"/>
        <w:rPr>
          <w:rFonts w:ascii="Tahoma" w:hAnsi="Tahoma" w:cs="Tahoma"/>
        </w:rPr>
      </w:pPr>
    </w:p>
    <w:p w:rsidR="00C23E2F" w:rsidRPr="00E26966" w:rsidRDefault="00C23E2F" w:rsidP="00B26264">
      <w:pPr>
        <w:spacing w:line="360" w:lineRule="auto"/>
        <w:rPr>
          <w:rFonts w:ascii="Tahoma" w:hAnsi="Tahoma" w:cs="Tahoma"/>
        </w:rPr>
      </w:pPr>
    </w:p>
    <w:p w:rsidR="001F0EF5" w:rsidRPr="00E26966" w:rsidRDefault="003A25D7" w:rsidP="001F0EF5">
      <w:pPr>
        <w:pStyle w:val="Nadpis3"/>
        <w:spacing w:line="360" w:lineRule="auto"/>
        <w:rPr>
          <w:rFonts w:ascii="Tahoma" w:hAnsi="Tahoma" w:cs="Tahoma"/>
        </w:rPr>
      </w:pPr>
      <w:bookmarkStart w:id="161" w:name="_Toc404128129"/>
      <w:bookmarkStart w:id="162" w:name="_Toc494695838"/>
      <w:r w:rsidRPr="00E26966">
        <w:rPr>
          <w:rFonts w:ascii="Tahoma" w:hAnsi="Tahoma" w:cs="Tahoma"/>
        </w:rPr>
        <w:t>5</w:t>
      </w:r>
      <w:r w:rsidR="001F0EF5"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>2</w:t>
      </w:r>
      <w:r w:rsidR="001F0EF5" w:rsidRPr="00E26966">
        <w:rPr>
          <w:rFonts w:ascii="Tahoma" w:hAnsi="Tahoma" w:cs="Tahoma"/>
        </w:rPr>
        <w:t>.</w:t>
      </w:r>
      <w:r w:rsidR="007E4EC1">
        <w:rPr>
          <w:rFonts w:ascii="Tahoma" w:hAnsi="Tahoma" w:cs="Tahoma"/>
        </w:rPr>
        <w:t>6</w:t>
      </w:r>
      <w:r w:rsidR="001F0EF5" w:rsidRPr="00E26966">
        <w:rPr>
          <w:rFonts w:ascii="Tahoma" w:hAnsi="Tahoma" w:cs="Tahoma"/>
        </w:rPr>
        <w:t>.</w:t>
      </w:r>
      <w:r w:rsidR="001F0EF5" w:rsidRPr="00E26966">
        <w:rPr>
          <w:rFonts w:ascii="Tahoma" w:hAnsi="Tahoma" w:cs="Tahoma"/>
        </w:rPr>
        <w:tab/>
        <w:t>Všeobecné požiadavky na realizáciu</w:t>
      </w:r>
      <w:bookmarkEnd w:id="161"/>
      <w:bookmarkEnd w:id="162"/>
    </w:p>
    <w:p w:rsidR="00790E6F" w:rsidRDefault="00790E6F">
      <w:pPr>
        <w:spacing w:line="360" w:lineRule="auto"/>
        <w:rPr>
          <w:ins w:id="163" w:author="PeMa" w:date="2016-04-08T11:04:00Z"/>
          <w:rFonts w:ascii="Tahoma" w:hAnsi="Tahoma" w:cs="Tahoma"/>
        </w:rPr>
      </w:pPr>
      <w:r w:rsidRPr="00E26966">
        <w:rPr>
          <w:rFonts w:ascii="Tahoma" w:hAnsi="Tahoma" w:cs="Tahoma"/>
        </w:rPr>
        <w:t xml:space="preserve">Doporučujeme vykonávať pravidelné skúšky a vyhodnotenia v termínoch a rozsahu  stanovenou v príslušnom technologickom predpise. Taktiež je potrebné realizovať </w:t>
      </w:r>
      <w:ins w:id="164" w:author="PeMa" w:date="2016-04-08T11:04:00Z">
        <w:r w:rsidR="00BA6DE6">
          <w:rPr>
            <w:rFonts w:ascii="Tahoma" w:hAnsi="Tahoma" w:cs="Tahoma"/>
          </w:rPr>
          <w:t xml:space="preserve">kotvenie a </w:t>
        </w:r>
      </w:ins>
      <w:r w:rsidRPr="00E26966">
        <w:rPr>
          <w:rFonts w:ascii="Tahoma" w:hAnsi="Tahoma" w:cs="Tahoma"/>
        </w:rPr>
        <w:t xml:space="preserve">detaily </w:t>
      </w:r>
      <w:del w:id="165" w:author="PeMa" w:date="2016-04-08T11:04:00Z">
        <w:r w:rsidRPr="00E26966" w:rsidDel="00BA6DE6">
          <w:rPr>
            <w:rFonts w:ascii="Tahoma" w:hAnsi="Tahoma" w:cs="Tahoma"/>
          </w:rPr>
          <w:delText>zatepľovacieho systému</w:delText>
        </w:r>
      </w:del>
      <w:ins w:id="166" w:author="PeMa" w:date="2016-04-08T11:04:00Z">
        <w:r w:rsidR="00BA6DE6">
          <w:rPr>
            <w:rFonts w:ascii="Tahoma" w:hAnsi="Tahoma" w:cs="Tahoma"/>
          </w:rPr>
          <w:t>ETICS</w:t>
        </w:r>
      </w:ins>
      <w:r w:rsidRPr="00E26966">
        <w:rPr>
          <w:rFonts w:ascii="Tahoma" w:hAnsi="Tahoma" w:cs="Tahoma"/>
        </w:rPr>
        <w:t xml:space="preserve"> podľa schváleného technologického predpisu. Nie je možné používať in</w:t>
      </w:r>
      <w:r w:rsidR="0023728A" w:rsidRPr="00E26966">
        <w:rPr>
          <w:rFonts w:ascii="Tahoma" w:hAnsi="Tahoma" w:cs="Tahoma"/>
        </w:rPr>
        <w:t>é hmoty ako dovoľuje Osvedčenie, resp. certifikát daného zatepľovacieho systému.</w:t>
      </w:r>
    </w:p>
    <w:p w:rsidR="00BA6DE6" w:rsidRPr="00E26966" w:rsidRDefault="00BA6DE6">
      <w:pPr>
        <w:spacing w:line="360" w:lineRule="auto"/>
        <w:rPr>
          <w:rFonts w:ascii="Tahoma" w:hAnsi="Tahoma" w:cs="Tahoma"/>
        </w:rPr>
      </w:pPr>
    </w:p>
    <w:p w:rsidR="00790E6F" w:rsidRDefault="00790E6F" w:rsidP="008848D7">
      <w:pPr>
        <w:pStyle w:val="Nadpis1"/>
        <w:spacing w:line="360" w:lineRule="auto"/>
        <w:rPr>
          <w:rFonts w:ascii="Tahoma" w:hAnsi="Tahoma" w:cs="Tahoma"/>
        </w:rPr>
      </w:pPr>
      <w:bookmarkStart w:id="167" w:name="_Toc404128130"/>
      <w:bookmarkStart w:id="168" w:name="_Toc494695839"/>
      <w:r w:rsidRPr="00E26966">
        <w:rPr>
          <w:rFonts w:ascii="Tahoma" w:hAnsi="Tahoma" w:cs="Tahoma"/>
        </w:rPr>
        <w:t>6.</w:t>
      </w:r>
      <w:r w:rsidRPr="00E26966">
        <w:rPr>
          <w:rFonts w:ascii="Tahoma" w:hAnsi="Tahoma" w:cs="Tahoma"/>
        </w:rPr>
        <w:tab/>
      </w:r>
      <w:r w:rsidR="0055642F">
        <w:rPr>
          <w:rFonts w:ascii="Tahoma" w:hAnsi="Tahoma" w:cs="Tahoma"/>
        </w:rPr>
        <w:t>BEZPEČNOSŤ PRI PRÁCI</w:t>
      </w:r>
      <w:bookmarkEnd w:id="167"/>
      <w:bookmarkEnd w:id="168"/>
    </w:p>
    <w:p w:rsidR="0055642F" w:rsidRDefault="0055642F" w:rsidP="008848D7">
      <w:pPr>
        <w:spacing w:line="360" w:lineRule="auto"/>
      </w:pPr>
    </w:p>
    <w:p w:rsidR="003E5022" w:rsidRDefault="003E5022" w:rsidP="003E5022">
      <w:pPr>
        <w:spacing w:line="360" w:lineRule="auto"/>
      </w:pPr>
      <w:r>
        <w:rPr>
          <w:rFonts w:cs="Arial"/>
          <w:szCs w:val="22"/>
        </w:rPr>
        <w:t>Upozorňujem dodávateľa, že je potrebné dbať v maximálnej miere na bezpečnosť pri práci najmä čo sa týka prác vo výškach a prácach s elektrickými zariadeniami. Bezpečnosť pri práci musí vychádzať z Vyhlášky 147/2013Zb. Doporučujeme vykonávať pravidelné skúšky a vyhodnotenia v termínoch a rozsahu  stanovenou v príslušnom technologickom predpise. Taktiež je potrebné realizovať detaily zatepľovacieho systému podľa schváleného technologického predpisu. Nie je možné používať, resp. kombinovať iné hmoty ako dovoľuje technologický predpis, resp. certifikát príslušného systému.</w:t>
      </w:r>
    </w:p>
    <w:p w:rsidR="0055642F" w:rsidRPr="00C42FE1" w:rsidRDefault="0055642F" w:rsidP="008848D7">
      <w:pPr>
        <w:spacing w:line="360" w:lineRule="auto"/>
        <w:ind w:firstLine="360"/>
      </w:pPr>
      <w:r w:rsidRPr="00C42FE1">
        <w:t xml:space="preserve">Počas realizácie prác je nutné zohľadniť priame ovplyvnenie užívania domu. Je potrebné vytvoriť chránený vstup pre </w:t>
      </w:r>
      <w:r w:rsidR="003E5022">
        <w:t>užívateľov</w:t>
      </w:r>
      <w:r w:rsidRPr="00C42FE1">
        <w:t xml:space="preserve"> objektu v dĺžke min. 3,0m od objektu.</w:t>
      </w:r>
    </w:p>
    <w:p w:rsidR="00BA6DE6" w:rsidRDefault="00BA6DE6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  <w:b/>
          <w:smallCaps/>
          <w:sz w:val="28"/>
          <w:szCs w:val="28"/>
          <w:u w:val="single"/>
        </w:rPr>
      </w:pPr>
      <w:bookmarkStart w:id="169" w:name="_Toc404128131"/>
    </w:p>
    <w:p w:rsidR="00214B62" w:rsidRDefault="00214B62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  <w:b/>
          <w:smallCaps/>
          <w:sz w:val="28"/>
          <w:szCs w:val="28"/>
          <w:u w:val="single"/>
        </w:rPr>
      </w:pPr>
    </w:p>
    <w:p w:rsidR="00214B62" w:rsidRDefault="00214B62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  <w:b/>
          <w:smallCaps/>
          <w:sz w:val="28"/>
          <w:szCs w:val="28"/>
          <w:u w:val="single"/>
        </w:rPr>
      </w:pPr>
    </w:p>
    <w:p w:rsidR="00214B62" w:rsidRDefault="00214B62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  <w:b/>
          <w:smallCaps/>
          <w:sz w:val="28"/>
          <w:szCs w:val="28"/>
          <w:u w:val="single"/>
        </w:rPr>
      </w:pPr>
    </w:p>
    <w:p w:rsidR="00214B62" w:rsidRDefault="00214B62">
      <w:pPr>
        <w:tabs>
          <w:tab w:val="clear" w:pos="1375"/>
        </w:tabs>
        <w:spacing w:line="240" w:lineRule="auto"/>
        <w:ind w:firstLine="0"/>
        <w:jc w:val="left"/>
        <w:rPr>
          <w:ins w:id="170" w:author="PeMa" w:date="2016-04-08T11:10:00Z"/>
          <w:rFonts w:ascii="Tahoma" w:hAnsi="Tahoma" w:cs="Tahoma"/>
          <w:b/>
          <w:smallCaps/>
          <w:sz w:val="28"/>
          <w:szCs w:val="28"/>
          <w:u w:val="single"/>
        </w:rPr>
      </w:pPr>
    </w:p>
    <w:p w:rsidR="00790E6F" w:rsidRDefault="0055642F" w:rsidP="00F83D61">
      <w:pPr>
        <w:pStyle w:val="Nadpis1"/>
        <w:spacing w:line="360" w:lineRule="auto"/>
        <w:rPr>
          <w:ins w:id="171" w:author="PeMa" w:date="2016-04-08T11:09:00Z"/>
          <w:rFonts w:ascii="Tahoma" w:hAnsi="Tahoma" w:cs="Tahoma"/>
        </w:rPr>
      </w:pPr>
      <w:bookmarkStart w:id="172" w:name="_Toc494695840"/>
      <w:r>
        <w:rPr>
          <w:rFonts w:ascii="Tahoma" w:hAnsi="Tahoma" w:cs="Tahoma"/>
        </w:rPr>
        <w:lastRenderedPageBreak/>
        <w:t>7</w:t>
      </w:r>
      <w:r w:rsidRPr="00E26966">
        <w:rPr>
          <w:rFonts w:ascii="Tahoma" w:hAnsi="Tahoma" w:cs="Tahoma"/>
        </w:rPr>
        <w:t>.</w:t>
      </w:r>
      <w:r w:rsidRPr="00E26966">
        <w:rPr>
          <w:rFonts w:ascii="Tahoma" w:hAnsi="Tahoma" w:cs="Tahoma"/>
        </w:rPr>
        <w:tab/>
        <w:t>ZÁVER</w:t>
      </w:r>
      <w:bookmarkEnd w:id="169"/>
      <w:bookmarkEnd w:id="172"/>
    </w:p>
    <w:p w:rsidR="00BA6DE6" w:rsidRPr="00BA6DE6" w:rsidRDefault="00BA6DE6">
      <w:pPr>
        <w:rPr>
          <w:rPrChange w:id="173" w:author="PeMa" w:date="2016-04-08T11:09:00Z">
            <w:rPr>
              <w:rFonts w:ascii="Tahoma" w:hAnsi="Tahoma" w:cs="Tahoma"/>
            </w:rPr>
          </w:rPrChange>
        </w:rPr>
        <w:pPrChange w:id="174" w:author="PeMa" w:date="2016-04-08T11:09:00Z">
          <w:pPr>
            <w:pStyle w:val="Nadpis1"/>
            <w:spacing w:line="360" w:lineRule="auto"/>
          </w:pPr>
        </w:pPrChange>
      </w:pPr>
    </w:p>
    <w:p w:rsidR="007E4EC1" w:rsidRPr="009D2C9D" w:rsidRDefault="007E4EC1" w:rsidP="007E4EC1">
      <w:pPr>
        <w:spacing w:line="360" w:lineRule="auto"/>
      </w:pPr>
      <w:r w:rsidRPr="009D2C9D">
        <w:t xml:space="preserve">Projekt </w:t>
      </w:r>
      <w:r>
        <w:t xml:space="preserve">obnovy </w:t>
      </w:r>
      <w:proofErr w:type="spellStart"/>
      <w:r w:rsidR="00C12EEA">
        <w:t>ZpS</w:t>
      </w:r>
      <w:proofErr w:type="spellEnd"/>
      <w:r>
        <w:t xml:space="preserve"> domu</w:t>
      </w:r>
      <w:r w:rsidRPr="009D2C9D">
        <w:t xml:space="preserve"> rieši nedostatky v tepelnotechnickej, energetickej, a hygienickej oblasti. Navrhnuté zateplenie dodržiava podmienky stanovené platnými Vyhláškami a normami. Realizáciou navrhovaných úprav podľa projektovej dokumentácie sa popri energetických úsporách podstatne prispeje k zlepšeniu tepelnej pohody a celkovej mikroklímy v interiéroch bytov, dosiahne vhodnejší architektonický výraz.</w:t>
      </w:r>
    </w:p>
    <w:p w:rsidR="007E4EC1" w:rsidRPr="009D2C9D" w:rsidRDefault="007E4EC1" w:rsidP="007E4EC1">
      <w:pPr>
        <w:spacing w:line="360" w:lineRule="auto"/>
      </w:pPr>
      <w:r w:rsidRPr="009D2C9D">
        <w:t xml:space="preserve">Všetky práce je možné vykonať počas užívania </w:t>
      </w:r>
      <w:r w:rsidR="00C12EEA">
        <w:t>objektu</w:t>
      </w:r>
      <w:r w:rsidRPr="009D2C9D">
        <w:t>. Na zatepľovacie práce musia na</w:t>
      </w:r>
      <w:r w:rsidR="00D51A47">
        <w:t>d</w:t>
      </w:r>
      <w:r w:rsidRPr="009D2C9D">
        <w:t xml:space="preserve">väzovať práce na úprave </w:t>
      </w:r>
      <w:proofErr w:type="spellStart"/>
      <w:r w:rsidRPr="009D2C9D">
        <w:t>MaR</w:t>
      </w:r>
      <w:proofErr w:type="spellEnd"/>
      <w:r w:rsidRPr="009D2C9D">
        <w:t xml:space="preserve">.  </w:t>
      </w:r>
    </w:p>
    <w:p w:rsidR="00BA6DE6" w:rsidRPr="009D2C9D" w:rsidRDefault="00BA6DE6" w:rsidP="007E4EC1">
      <w:pPr>
        <w:spacing w:line="360" w:lineRule="auto"/>
      </w:pPr>
    </w:p>
    <w:p w:rsidR="007E4EC1" w:rsidRPr="009D2C9D" w:rsidRDefault="004F7D36" w:rsidP="007E4EC1">
      <w:pPr>
        <w:spacing w:line="360" w:lineRule="auto"/>
      </w:pPr>
      <w:r>
        <w:t>Zoznam dokumentácie</w:t>
      </w:r>
      <w:r w:rsidR="007E4EC1" w:rsidRPr="009D2C9D">
        <w:t>:</w:t>
      </w:r>
    </w:p>
    <w:p w:rsidR="007E4EC1" w:rsidRPr="009D2C9D" w:rsidRDefault="004F7D36" w:rsidP="007E4EC1">
      <w:pPr>
        <w:pStyle w:val="Odsekzoznamu"/>
        <w:numPr>
          <w:ilvl w:val="0"/>
          <w:numId w:val="19"/>
        </w:numPr>
        <w:spacing w:line="360" w:lineRule="auto"/>
      </w:pPr>
      <w:r>
        <w:t>Sprievodná a technická správa</w:t>
      </w:r>
    </w:p>
    <w:p w:rsidR="007E4EC1" w:rsidRDefault="007E4EC1" w:rsidP="007E4EC1">
      <w:pPr>
        <w:pStyle w:val="Odsekzoznamu"/>
        <w:numPr>
          <w:ilvl w:val="0"/>
          <w:numId w:val="19"/>
        </w:numPr>
        <w:spacing w:line="360" w:lineRule="auto"/>
      </w:pPr>
      <w:r w:rsidRPr="009D2C9D">
        <w:t>Tepelnotechnický posudok</w:t>
      </w:r>
    </w:p>
    <w:p w:rsidR="00540B5E" w:rsidRDefault="004F7D36" w:rsidP="007E4EC1">
      <w:pPr>
        <w:pStyle w:val="Odsekzoznamu"/>
        <w:numPr>
          <w:ilvl w:val="0"/>
          <w:numId w:val="19"/>
        </w:numPr>
        <w:spacing w:line="360" w:lineRule="auto"/>
      </w:pPr>
      <w:r>
        <w:t>Protipožiarne zabezpečenie stavby</w:t>
      </w:r>
    </w:p>
    <w:p w:rsidR="004F7D36" w:rsidRDefault="004F7D36" w:rsidP="004F7D36">
      <w:pPr>
        <w:pStyle w:val="Odsekzoznamu"/>
        <w:numPr>
          <w:ilvl w:val="0"/>
          <w:numId w:val="19"/>
        </w:numPr>
        <w:spacing w:line="360" w:lineRule="auto"/>
      </w:pPr>
      <w:r>
        <w:t>Výkresová časť – Stavebné konštrukcie</w:t>
      </w:r>
    </w:p>
    <w:p w:rsidR="004F7D36" w:rsidRDefault="004F7D36" w:rsidP="004F7D36">
      <w:pPr>
        <w:pStyle w:val="Odsekzoznamu"/>
        <w:numPr>
          <w:ilvl w:val="0"/>
          <w:numId w:val="19"/>
        </w:numPr>
        <w:spacing w:line="360" w:lineRule="auto"/>
      </w:pPr>
      <w:r>
        <w:t>Výkaz výmer</w:t>
      </w:r>
    </w:p>
    <w:p w:rsidR="00C12EEA" w:rsidRDefault="00C12EEA" w:rsidP="004F7D36">
      <w:pPr>
        <w:pStyle w:val="Odsekzoznamu"/>
        <w:numPr>
          <w:ilvl w:val="0"/>
          <w:numId w:val="19"/>
        </w:numPr>
        <w:spacing w:line="360" w:lineRule="auto"/>
      </w:pPr>
      <w:r>
        <w:t>Rozpočet</w:t>
      </w:r>
    </w:p>
    <w:p w:rsidR="00790E6F" w:rsidRPr="00E26966" w:rsidRDefault="00790E6F">
      <w:pPr>
        <w:spacing w:line="360" w:lineRule="auto"/>
        <w:rPr>
          <w:rFonts w:ascii="Tahoma" w:hAnsi="Tahoma" w:cs="Tahoma"/>
        </w:rPr>
      </w:pPr>
    </w:p>
    <w:p w:rsidR="00790E6F" w:rsidRDefault="00790E6F">
      <w:pPr>
        <w:spacing w:line="360" w:lineRule="auto"/>
        <w:rPr>
          <w:rFonts w:ascii="Tahoma" w:hAnsi="Tahoma" w:cs="Tahoma"/>
        </w:rPr>
      </w:pPr>
      <w:r w:rsidRPr="00E26966">
        <w:rPr>
          <w:rFonts w:ascii="Tahoma" w:hAnsi="Tahoma" w:cs="Tahoma"/>
        </w:rPr>
        <w:t xml:space="preserve">V Žiline: </w:t>
      </w:r>
      <w:r w:rsidR="00F83D61">
        <w:rPr>
          <w:rFonts w:ascii="Tahoma" w:hAnsi="Tahoma" w:cs="Tahoma"/>
        </w:rPr>
        <w:t>0</w:t>
      </w:r>
      <w:r w:rsidR="00C12EEA">
        <w:rPr>
          <w:rFonts w:ascii="Tahoma" w:hAnsi="Tahoma" w:cs="Tahoma"/>
        </w:rPr>
        <w:t>9</w:t>
      </w:r>
      <w:r w:rsidR="00540B5E">
        <w:rPr>
          <w:rFonts w:ascii="Tahoma" w:hAnsi="Tahoma" w:cs="Tahoma"/>
        </w:rPr>
        <w:t>/201</w:t>
      </w:r>
      <w:r w:rsidR="00C12EEA">
        <w:rPr>
          <w:rFonts w:ascii="Tahoma" w:hAnsi="Tahoma" w:cs="Tahoma"/>
        </w:rPr>
        <w:t>7</w:t>
      </w:r>
      <w:r w:rsidRPr="00E26966">
        <w:rPr>
          <w:rFonts w:ascii="Tahoma" w:hAnsi="Tahoma" w:cs="Tahoma"/>
        </w:rPr>
        <w:tab/>
      </w:r>
      <w:r w:rsidRPr="00E26966">
        <w:rPr>
          <w:rFonts w:ascii="Tahoma" w:hAnsi="Tahoma" w:cs="Tahoma"/>
        </w:rPr>
        <w:tab/>
      </w:r>
      <w:r w:rsidRPr="00E26966">
        <w:rPr>
          <w:rFonts w:ascii="Tahoma" w:hAnsi="Tahoma" w:cs="Tahoma"/>
        </w:rPr>
        <w:tab/>
      </w:r>
      <w:r w:rsidR="00540B5E">
        <w:rPr>
          <w:rFonts w:ascii="Tahoma" w:hAnsi="Tahoma" w:cs="Tahoma"/>
        </w:rPr>
        <w:tab/>
      </w:r>
      <w:r w:rsidR="00F83D61">
        <w:rPr>
          <w:rFonts w:ascii="Tahoma" w:hAnsi="Tahoma" w:cs="Tahoma"/>
        </w:rPr>
        <w:tab/>
      </w:r>
      <w:r w:rsidRPr="00E26966">
        <w:rPr>
          <w:rFonts w:ascii="Tahoma" w:hAnsi="Tahoma" w:cs="Tahoma"/>
        </w:rPr>
        <w:t xml:space="preserve">Ing. </w:t>
      </w:r>
      <w:r w:rsidR="00F83D61">
        <w:rPr>
          <w:rFonts w:ascii="Tahoma" w:hAnsi="Tahoma" w:cs="Tahoma"/>
        </w:rPr>
        <w:t>Gabriela Mančiková</w:t>
      </w:r>
      <w:r w:rsidRPr="00E26966">
        <w:rPr>
          <w:rFonts w:ascii="Tahoma" w:hAnsi="Tahoma" w:cs="Tahoma"/>
        </w:rPr>
        <w:t xml:space="preserve"> </w:t>
      </w:r>
    </w:p>
    <w:p w:rsidR="00C23E2F" w:rsidRPr="00E26966" w:rsidRDefault="00C23E2F" w:rsidP="00C23E2F">
      <w:pPr>
        <w:spacing w:line="360" w:lineRule="auto"/>
        <w:rPr>
          <w:rFonts w:ascii="Tahoma" w:hAnsi="Tahoma" w:cs="Tahoma"/>
        </w:rPr>
      </w:pPr>
    </w:p>
    <w:p w:rsidR="00C23E2F" w:rsidRDefault="0055642F" w:rsidP="00C23E2F">
      <w:pPr>
        <w:pStyle w:val="Nadpis1"/>
        <w:spacing w:line="360" w:lineRule="auto"/>
        <w:rPr>
          <w:ins w:id="175" w:author="PeMa" w:date="2016-04-08T11:10:00Z"/>
          <w:rFonts w:ascii="Tahoma" w:hAnsi="Tahoma" w:cs="Tahoma"/>
        </w:rPr>
      </w:pPr>
      <w:bookmarkStart w:id="176" w:name="_Toc404128132"/>
      <w:bookmarkStart w:id="177" w:name="_Toc494695841"/>
      <w:r>
        <w:rPr>
          <w:rFonts w:ascii="Tahoma" w:hAnsi="Tahoma" w:cs="Tahoma"/>
        </w:rPr>
        <w:t>8</w:t>
      </w:r>
      <w:r w:rsidR="00C23E2F" w:rsidRPr="00E26966">
        <w:rPr>
          <w:rFonts w:ascii="Tahoma" w:hAnsi="Tahoma" w:cs="Tahoma"/>
        </w:rPr>
        <w:t>.</w:t>
      </w:r>
      <w:r w:rsidR="00C23E2F" w:rsidRPr="00E26966">
        <w:rPr>
          <w:rFonts w:ascii="Tahoma" w:hAnsi="Tahoma" w:cs="Tahoma"/>
        </w:rPr>
        <w:tab/>
      </w:r>
      <w:r w:rsidR="00C23E2F">
        <w:rPr>
          <w:rFonts w:ascii="Tahoma" w:hAnsi="Tahoma" w:cs="Tahoma"/>
        </w:rPr>
        <w:t>PRÍLOHY</w:t>
      </w:r>
      <w:bookmarkEnd w:id="176"/>
      <w:bookmarkEnd w:id="177"/>
    </w:p>
    <w:p w:rsidR="00BA6DE6" w:rsidRPr="00BA6DE6" w:rsidRDefault="00BA6DE6">
      <w:pPr>
        <w:rPr>
          <w:rPrChange w:id="178" w:author="PeMa" w:date="2016-04-08T11:10:00Z">
            <w:rPr>
              <w:rFonts w:ascii="Tahoma" w:hAnsi="Tahoma" w:cs="Tahoma"/>
            </w:rPr>
          </w:rPrChange>
        </w:rPr>
        <w:pPrChange w:id="179" w:author="PeMa" w:date="2016-04-08T11:10:00Z">
          <w:pPr>
            <w:pStyle w:val="Nadpis1"/>
            <w:spacing w:line="360" w:lineRule="auto"/>
          </w:pPr>
        </w:pPrChange>
      </w:pPr>
    </w:p>
    <w:p w:rsidR="00C23E2F" w:rsidRDefault="00C23E2F" w:rsidP="00C23E2F">
      <w:pPr>
        <w:pStyle w:val="Odsekzoznamu"/>
        <w:numPr>
          <w:ilvl w:val="0"/>
          <w:numId w:val="22"/>
        </w:numPr>
        <w:spacing w:line="360" w:lineRule="auto"/>
      </w:pPr>
      <w:r>
        <w:t>Použitá literatúra</w:t>
      </w:r>
    </w:p>
    <w:p w:rsidR="00C23E2F" w:rsidRDefault="00C23E2F" w:rsidP="00C23E2F">
      <w:pPr>
        <w:pStyle w:val="Odsekzoznamu"/>
        <w:numPr>
          <w:ilvl w:val="0"/>
          <w:numId w:val="22"/>
        </w:numPr>
        <w:spacing w:line="360" w:lineRule="auto"/>
      </w:pPr>
      <w:r w:rsidRPr="009D2C9D">
        <w:t>Statické posúdenie priťaženia obvodového plášťa od zateplenia</w:t>
      </w:r>
    </w:p>
    <w:p w:rsidR="00C23E2F" w:rsidRDefault="00C23E2F" w:rsidP="00C23E2F">
      <w:pPr>
        <w:pStyle w:val="Odsekzoznamu"/>
        <w:numPr>
          <w:ilvl w:val="0"/>
          <w:numId w:val="22"/>
        </w:numPr>
        <w:spacing w:line="360" w:lineRule="auto"/>
      </w:pPr>
      <w:r w:rsidRPr="009D2C9D">
        <w:t>Odpadové hospodárstvo</w:t>
      </w:r>
    </w:p>
    <w:p w:rsidR="007E4EC1" w:rsidRDefault="00790E6F" w:rsidP="00C23E2F">
      <w:pPr>
        <w:pStyle w:val="Nadpis2"/>
      </w:pPr>
      <w:r w:rsidRPr="00E26966">
        <w:br w:type="page"/>
      </w:r>
      <w:bookmarkStart w:id="180" w:name="_Toc101663945"/>
      <w:bookmarkStart w:id="181" w:name="_Toc363926641"/>
      <w:bookmarkStart w:id="182" w:name="_Toc404128133"/>
      <w:bookmarkStart w:id="183" w:name="_Toc494695842"/>
      <w:r w:rsidR="00C23E2F">
        <w:lastRenderedPageBreak/>
        <w:t>Príloha č. 1 -</w:t>
      </w:r>
      <w:r w:rsidR="007E4EC1" w:rsidRPr="009D2C9D">
        <w:t>P O U Ž I T Á    L I T E R A T Ú R A</w:t>
      </w:r>
      <w:bookmarkEnd w:id="180"/>
      <w:bookmarkEnd w:id="181"/>
      <w:bookmarkEnd w:id="182"/>
      <w:bookmarkEnd w:id="183"/>
    </w:p>
    <w:p w:rsidR="007E4EC1" w:rsidRPr="00334541" w:rsidRDefault="007E4EC1" w:rsidP="007E4EC1">
      <w:pPr>
        <w:spacing w:line="360" w:lineRule="auto"/>
      </w:pPr>
    </w:p>
    <w:p w:rsidR="007E4EC1" w:rsidRPr="00D05F86" w:rsidRDefault="007E4EC1" w:rsidP="007E4EC1">
      <w:pPr>
        <w:numPr>
          <w:ilvl w:val="0"/>
          <w:numId w:val="4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STN 73 0540-1 Tepelnotechnické vlastnosti stavebných konštrukcií a budov. Tepelná o</w:t>
      </w:r>
      <w:r>
        <w:rPr>
          <w:rFonts w:cs="Tahoma"/>
        </w:rPr>
        <w:t>chrana budov. Časť 1:</w:t>
      </w:r>
      <w:r w:rsidRPr="00D05F86">
        <w:rPr>
          <w:rFonts w:cs="Tahoma"/>
        </w:rPr>
        <w:t xml:space="preserve"> Terminológia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>
        <w:rPr>
          <w:rFonts w:cs="Tahoma"/>
        </w:rPr>
        <w:t xml:space="preserve">STN 73 0540-2Tepelná ochrana budov. </w:t>
      </w:r>
      <w:r w:rsidRPr="00D05F86">
        <w:rPr>
          <w:rFonts w:cs="Tahoma"/>
        </w:rPr>
        <w:t>Tepelnotechnické vlastnosti stavebných konštrukcií a budov. Časť 2</w:t>
      </w:r>
      <w:r>
        <w:rPr>
          <w:rFonts w:cs="Tahoma"/>
        </w:rPr>
        <w:t>:</w:t>
      </w:r>
      <w:r w:rsidRPr="00D05F86">
        <w:rPr>
          <w:rFonts w:cs="Tahoma"/>
        </w:rPr>
        <w:t xml:space="preserve"> Funkčné požiadavky.</w:t>
      </w:r>
      <w:r>
        <w:rPr>
          <w:rFonts w:cs="Tahoma"/>
        </w:rPr>
        <w:t xml:space="preserve"> + Zmena 1.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STN 73 0540-</w:t>
      </w:r>
      <w:r w:rsidR="00750F82">
        <w:rPr>
          <w:rFonts w:cs="Tahoma"/>
        </w:rPr>
        <w:t>3</w:t>
      </w:r>
      <w:r w:rsidRPr="00D05F86">
        <w:rPr>
          <w:rFonts w:cs="Tahoma"/>
        </w:rPr>
        <w:t xml:space="preserve"> Tepelná ochrana budov. Tepelnotechnické vlastnosti stavebných konštrukcií a budov. </w:t>
      </w:r>
      <w:r>
        <w:rPr>
          <w:rFonts w:cs="Tahoma"/>
        </w:rPr>
        <w:t>Časť 3:</w:t>
      </w:r>
      <w:r w:rsidRPr="00D05F86">
        <w:rPr>
          <w:rFonts w:cs="Tahoma"/>
        </w:rPr>
        <w:t xml:space="preserve"> Vlastnosti prostredia a stavebných výrobkov</w:t>
      </w:r>
    </w:p>
    <w:p w:rsidR="007E4EC1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STN 73 0551 – Tepelná ochrana budov, zatepľovacie systémy, Názvoslovie a technické požiadavky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>
        <w:rPr>
          <w:rFonts w:cs="Tahoma"/>
        </w:rPr>
        <w:t>STN EN ISO 13790 (STN 73 0703) - Energetická hospodárnosť budov. Výpočet potreby energie na vykurovanie a chladenie.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STN 06 0210 - Výpočet tepelných strát budov pri ústrednom vykurovaní</w:t>
      </w:r>
    </w:p>
    <w:p w:rsidR="007E4EC1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STN 73 1901 - Navrhovanie striech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>
        <w:t>STN 73 2902 - Vonkajšie tepelnoizolačné kontaktné systémy (ETICS) – Navrhovanie a použitie mechanického pripevnenia na spojenie s podkladom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proofErr w:type="spellStart"/>
      <w:r w:rsidRPr="00D05F86">
        <w:rPr>
          <w:rFonts w:cs="Tahoma"/>
        </w:rPr>
        <w:t>Mrlík</w:t>
      </w:r>
      <w:proofErr w:type="spellEnd"/>
      <w:r w:rsidRPr="00D05F86">
        <w:rPr>
          <w:rFonts w:cs="Tahoma"/>
        </w:rPr>
        <w:t xml:space="preserve"> - Vlhkostné problémy stavebných konštrukcií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proofErr w:type="spellStart"/>
      <w:r w:rsidRPr="00D05F86">
        <w:rPr>
          <w:rFonts w:cs="Tahoma"/>
        </w:rPr>
        <w:t>Bloudek</w:t>
      </w:r>
      <w:proofErr w:type="spellEnd"/>
      <w:r w:rsidRPr="00D05F86">
        <w:rPr>
          <w:rFonts w:cs="Tahoma"/>
        </w:rPr>
        <w:t xml:space="preserve"> – Tepelné vlhkostní problémy budov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proofErr w:type="spellStart"/>
      <w:r w:rsidRPr="00D05F86">
        <w:rPr>
          <w:rFonts w:cs="Tahoma"/>
        </w:rPr>
        <w:t>Halahyja</w:t>
      </w:r>
      <w:proofErr w:type="spellEnd"/>
      <w:r w:rsidRPr="00D05F86">
        <w:rPr>
          <w:rFonts w:cs="Tahoma"/>
        </w:rPr>
        <w:t xml:space="preserve"> - Stavebná tepelná technika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>Oláh - Ploché strechy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proofErr w:type="spellStart"/>
      <w:r w:rsidRPr="00D05F86">
        <w:rPr>
          <w:rFonts w:cs="Tahoma"/>
        </w:rPr>
        <w:t>Cihelka</w:t>
      </w:r>
      <w:proofErr w:type="spellEnd"/>
      <w:r w:rsidRPr="00D05F86">
        <w:rPr>
          <w:rFonts w:cs="Tahoma"/>
        </w:rPr>
        <w:t xml:space="preserve"> – Vykurovanie, vetranie, klimatizácia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 xml:space="preserve">Osvedčenia a Technologické predpisy </w:t>
      </w:r>
      <w:r>
        <w:rPr>
          <w:rFonts w:cs="Tahoma"/>
        </w:rPr>
        <w:t xml:space="preserve">kontaktných zatepľovacích </w:t>
      </w:r>
      <w:r w:rsidRPr="00D05F86">
        <w:rPr>
          <w:rFonts w:cs="Tahoma"/>
        </w:rPr>
        <w:t xml:space="preserve">systémov </w:t>
      </w:r>
      <w:r>
        <w:rPr>
          <w:rFonts w:cs="Tahoma"/>
        </w:rPr>
        <w:t>a tepelných izolácií</w:t>
      </w:r>
    </w:p>
    <w:p w:rsidR="007E4EC1" w:rsidRPr="00D05F86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 xml:space="preserve">archív firmy </w:t>
      </w:r>
      <w:r>
        <w:rPr>
          <w:rFonts w:cs="Tahoma"/>
        </w:rPr>
        <w:t>ENERMA</w:t>
      </w:r>
      <w:r w:rsidRPr="00D05F86">
        <w:rPr>
          <w:rFonts w:cs="Tahoma"/>
        </w:rPr>
        <w:t>,</w:t>
      </w:r>
      <w:r w:rsidR="00CD3F49">
        <w:rPr>
          <w:rFonts w:cs="Tahoma"/>
        </w:rPr>
        <w:t xml:space="preserve"> </w:t>
      </w:r>
      <w:r>
        <w:rPr>
          <w:rFonts w:cs="Tahoma"/>
        </w:rPr>
        <w:t xml:space="preserve">s.r.o, </w:t>
      </w:r>
      <w:r w:rsidRPr="00D05F86">
        <w:rPr>
          <w:rFonts w:cs="Tahoma"/>
        </w:rPr>
        <w:t>kde sú uložené výpočty teplotných polí kritických miest konštrukcií, tepelných strát i ročnej bilancie sko</w:t>
      </w:r>
      <w:r w:rsidR="00750F82">
        <w:rPr>
          <w:rFonts w:cs="Tahoma"/>
        </w:rPr>
        <w:t xml:space="preserve">ndenzovanej a vyparenej vodnej </w:t>
      </w:r>
      <w:r w:rsidRPr="00D05F86">
        <w:rPr>
          <w:rFonts w:cs="Tahoma"/>
        </w:rPr>
        <w:t>pary v obvodovom plášti a strešnej konštrukcii a merania tepelných odporov obvodových a strešných plášťov panelových objektov.</w:t>
      </w:r>
    </w:p>
    <w:p w:rsidR="007E4EC1" w:rsidRDefault="007E4EC1" w:rsidP="007E4EC1">
      <w:pPr>
        <w:numPr>
          <w:ilvl w:val="0"/>
          <w:numId w:val="5"/>
        </w:numPr>
        <w:tabs>
          <w:tab w:val="left" w:pos="567"/>
        </w:tabs>
        <w:spacing w:line="360" w:lineRule="auto"/>
        <w:contextualSpacing/>
        <w:rPr>
          <w:rFonts w:cs="Tahoma"/>
        </w:rPr>
      </w:pPr>
      <w:r w:rsidRPr="00D05F86">
        <w:rPr>
          <w:rFonts w:cs="Tahoma"/>
        </w:rPr>
        <w:t xml:space="preserve">Programové vybavenie AREA, TEPLO </w:t>
      </w:r>
    </w:p>
    <w:p w:rsidR="007E4EC1" w:rsidRDefault="007E4EC1">
      <w:pPr>
        <w:tabs>
          <w:tab w:val="clear" w:pos="1375"/>
        </w:tabs>
        <w:spacing w:line="240" w:lineRule="auto"/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24934" w:rsidRPr="009D2C9D" w:rsidRDefault="00124934" w:rsidP="00CE1145">
      <w:pPr>
        <w:pStyle w:val="Nadpis2"/>
      </w:pPr>
      <w:bookmarkStart w:id="184" w:name="_Toc316031014"/>
      <w:bookmarkStart w:id="185" w:name="_Toc352946543"/>
      <w:bookmarkStart w:id="186" w:name="_Toc363926642"/>
      <w:bookmarkStart w:id="187" w:name="_Toc404128134"/>
      <w:bookmarkStart w:id="188" w:name="_Toc494695843"/>
      <w:r w:rsidRPr="009D2C9D">
        <w:lastRenderedPageBreak/>
        <w:t>Príloha č.</w:t>
      </w:r>
      <w:r w:rsidR="00C23E2F">
        <w:t>2</w:t>
      </w:r>
      <w:r w:rsidRPr="009D2C9D">
        <w:t xml:space="preserve"> - STATICKÉ POSÚDENIE priťaženia obvod</w:t>
      </w:r>
      <w:r w:rsidR="00CE1145">
        <w:t>.</w:t>
      </w:r>
      <w:r w:rsidRPr="009D2C9D">
        <w:t xml:space="preserve"> plášťa od </w:t>
      </w:r>
      <w:bookmarkEnd w:id="184"/>
      <w:bookmarkEnd w:id="185"/>
      <w:bookmarkEnd w:id="186"/>
      <w:r w:rsidR="00CE1145">
        <w:t>KZS</w:t>
      </w:r>
      <w:bookmarkEnd w:id="187"/>
      <w:bookmarkEnd w:id="188"/>
    </w:p>
    <w:p w:rsidR="00124934" w:rsidRPr="009D2C9D" w:rsidRDefault="00124934" w:rsidP="00124934">
      <w:pPr>
        <w:spacing w:line="276" w:lineRule="auto"/>
        <w:ind w:firstLine="417"/>
        <w:rPr>
          <w:rFonts w:cs="Tahoma"/>
          <w:szCs w:val="22"/>
        </w:rPr>
      </w:pPr>
    </w:p>
    <w:p w:rsidR="00124934" w:rsidRPr="009D2C9D" w:rsidRDefault="00124934" w:rsidP="00124934">
      <w:pPr>
        <w:spacing w:line="276" w:lineRule="auto"/>
        <w:ind w:firstLine="417"/>
        <w:rPr>
          <w:rFonts w:cs="Tahoma"/>
          <w:szCs w:val="22"/>
        </w:rPr>
      </w:pPr>
      <w:r w:rsidRPr="009D2C9D">
        <w:rPr>
          <w:rFonts w:cs="Tahoma"/>
          <w:szCs w:val="22"/>
        </w:rPr>
        <w:t>Predmetom posúdenia je aplikácia kontaktného zatepľovacieho systému (</w:t>
      </w:r>
      <w:r w:rsidR="00A056AD">
        <w:rPr>
          <w:rFonts w:cs="Tahoma"/>
          <w:szCs w:val="22"/>
        </w:rPr>
        <w:t>ETICS</w:t>
      </w:r>
      <w:r w:rsidRPr="009D2C9D">
        <w:rPr>
          <w:rFonts w:cs="Tahoma"/>
          <w:szCs w:val="22"/>
        </w:rPr>
        <w:t xml:space="preserve">) na obvodový plášť realizovaného v panelovom systéme. Zateplenie je navrhnuté </w:t>
      </w:r>
      <w:r w:rsidR="00A056AD">
        <w:rPr>
          <w:rFonts w:cs="Tahoma"/>
          <w:szCs w:val="22"/>
        </w:rPr>
        <w:t>ETICS</w:t>
      </w:r>
      <w:r w:rsidRPr="009D2C9D">
        <w:rPr>
          <w:rFonts w:cs="Tahoma"/>
          <w:szCs w:val="22"/>
        </w:rPr>
        <w:t xml:space="preserve"> nasledujúceho zloženia:</w:t>
      </w:r>
    </w:p>
    <w:p w:rsidR="00124934" w:rsidRPr="009D2C9D" w:rsidRDefault="00124934" w:rsidP="00124934">
      <w:pPr>
        <w:numPr>
          <w:ilvl w:val="0"/>
          <w:numId w:val="21"/>
        </w:numPr>
        <w:tabs>
          <w:tab w:val="clear" w:pos="1375"/>
        </w:tabs>
        <w:spacing w:line="276" w:lineRule="auto"/>
        <w:ind w:right="72"/>
        <w:contextualSpacing/>
        <w:jc w:val="left"/>
        <w:rPr>
          <w:rFonts w:cs="Tahoma"/>
          <w:sz w:val="20"/>
        </w:rPr>
      </w:pPr>
      <w:r w:rsidRPr="009D2C9D">
        <w:rPr>
          <w:rFonts w:cs="Tahoma"/>
          <w:szCs w:val="22"/>
        </w:rPr>
        <w:t xml:space="preserve">lepiaca malta hr. 4 mm na 40% plochy </w:t>
      </w:r>
      <w:r w:rsidRPr="009D2C9D">
        <w:rPr>
          <w:rFonts w:cs="Tahoma"/>
          <w:sz w:val="20"/>
        </w:rPr>
        <w:t>(1300kg/m</w:t>
      </w:r>
      <w:r w:rsidRPr="009D2C9D">
        <w:rPr>
          <w:rFonts w:cs="Tahoma"/>
          <w:sz w:val="20"/>
          <w:vertAlign w:val="superscript"/>
        </w:rPr>
        <w:t>3</w:t>
      </w:r>
      <w:r w:rsidRPr="009D2C9D">
        <w:rPr>
          <w:rFonts w:cs="Tahoma"/>
          <w:sz w:val="20"/>
        </w:rPr>
        <w:t xml:space="preserve"> – v suchom stave)</w:t>
      </w:r>
    </w:p>
    <w:p w:rsidR="00124934" w:rsidRPr="00BA6DE6" w:rsidRDefault="00124934" w:rsidP="00124934">
      <w:pPr>
        <w:numPr>
          <w:ilvl w:val="0"/>
          <w:numId w:val="21"/>
        </w:numPr>
        <w:tabs>
          <w:tab w:val="clear" w:pos="1375"/>
        </w:tabs>
        <w:spacing w:line="276" w:lineRule="auto"/>
        <w:ind w:right="72"/>
        <w:contextualSpacing/>
        <w:jc w:val="left"/>
        <w:rPr>
          <w:rFonts w:cs="Tahoma"/>
          <w:szCs w:val="22"/>
        </w:rPr>
      </w:pPr>
      <w:r w:rsidRPr="00BA6DE6">
        <w:rPr>
          <w:rFonts w:cs="Tahoma"/>
          <w:szCs w:val="22"/>
        </w:rPr>
        <w:t> </w:t>
      </w:r>
      <w:r w:rsidR="0086622D" w:rsidRPr="00BA6DE6">
        <w:rPr>
          <w:rFonts w:cs="Tahoma"/>
          <w:szCs w:val="22"/>
        </w:rPr>
        <w:t>MW</w:t>
      </w:r>
      <w:r w:rsidRPr="00BA6DE6">
        <w:rPr>
          <w:rFonts w:cs="Tahoma"/>
          <w:szCs w:val="22"/>
        </w:rPr>
        <w:t xml:space="preserve"> hr. </w:t>
      </w:r>
      <w:del w:id="189" w:author="PeMa" w:date="2016-04-08T11:11:00Z">
        <w:r w:rsidRPr="00BA6DE6" w:rsidDel="00BA6DE6">
          <w:rPr>
            <w:rFonts w:cs="Tahoma"/>
            <w:szCs w:val="22"/>
          </w:rPr>
          <w:delText>1</w:delText>
        </w:r>
        <w:r w:rsidR="00B461A7" w:rsidRPr="00BA6DE6" w:rsidDel="00BA6DE6">
          <w:rPr>
            <w:rFonts w:cs="Tahoma"/>
            <w:szCs w:val="22"/>
          </w:rPr>
          <w:delText>0</w:delText>
        </w:r>
        <w:r w:rsidRPr="00BA6DE6" w:rsidDel="00BA6DE6">
          <w:rPr>
            <w:rFonts w:cs="Tahoma"/>
            <w:szCs w:val="22"/>
          </w:rPr>
          <w:delText xml:space="preserve">0 </w:delText>
        </w:r>
      </w:del>
      <w:ins w:id="190" w:author="PeMa" w:date="2016-04-08T11:11:00Z">
        <w:r w:rsidR="00BA6DE6" w:rsidRPr="00BA6DE6">
          <w:rPr>
            <w:rFonts w:cs="Tahoma"/>
            <w:szCs w:val="22"/>
          </w:rPr>
          <w:t xml:space="preserve">140 </w:t>
        </w:r>
      </w:ins>
      <w:r w:rsidRPr="00BA6DE6">
        <w:rPr>
          <w:rFonts w:cs="Tahoma"/>
          <w:szCs w:val="22"/>
        </w:rPr>
        <w:t xml:space="preserve">mm </w:t>
      </w:r>
      <w:r w:rsidRPr="00BA6DE6">
        <w:rPr>
          <w:rFonts w:cs="Tahoma"/>
          <w:szCs w:val="22"/>
          <w:rPrChange w:id="191" w:author="PeMa" w:date="2016-04-08T11:11:00Z">
            <w:rPr>
              <w:rFonts w:cs="Tahoma"/>
              <w:sz w:val="20"/>
            </w:rPr>
          </w:rPrChange>
        </w:rPr>
        <w:t xml:space="preserve">( </w:t>
      </w:r>
      <w:r w:rsidR="0086622D" w:rsidRPr="00BA6DE6">
        <w:rPr>
          <w:rFonts w:cs="Tahoma"/>
          <w:szCs w:val="22"/>
          <w:rPrChange w:id="192" w:author="PeMa" w:date="2016-04-08T11:11:00Z">
            <w:rPr>
              <w:rFonts w:cs="Tahoma"/>
              <w:sz w:val="20"/>
            </w:rPr>
          </w:rPrChange>
        </w:rPr>
        <w:t>150</w:t>
      </w:r>
      <w:r w:rsidRPr="00BA6DE6">
        <w:rPr>
          <w:rFonts w:cs="Tahoma"/>
          <w:szCs w:val="22"/>
          <w:rPrChange w:id="193" w:author="PeMa" w:date="2016-04-08T11:11:00Z">
            <w:rPr>
              <w:rFonts w:cs="Tahoma"/>
              <w:sz w:val="20"/>
            </w:rPr>
          </w:rPrChange>
        </w:rPr>
        <w:t>kg/m</w:t>
      </w:r>
      <w:r w:rsidRPr="00BA6DE6">
        <w:rPr>
          <w:rFonts w:cs="Tahoma"/>
          <w:szCs w:val="22"/>
          <w:vertAlign w:val="superscript"/>
          <w:rPrChange w:id="194" w:author="PeMa" w:date="2016-04-08T11:11:00Z">
            <w:rPr>
              <w:rFonts w:cs="Tahoma"/>
              <w:sz w:val="20"/>
              <w:vertAlign w:val="superscript"/>
            </w:rPr>
          </w:rPrChange>
        </w:rPr>
        <w:t>3</w:t>
      </w:r>
      <w:r w:rsidRPr="00BA6DE6">
        <w:rPr>
          <w:rFonts w:cs="Tahoma"/>
          <w:szCs w:val="22"/>
          <w:rPrChange w:id="195" w:author="PeMa" w:date="2016-04-08T11:11:00Z">
            <w:rPr>
              <w:rFonts w:cs="Tahoma"/>
              <w:sz w:val="20"/>
            </w:rPr>
          </w:rPrChange>
        </w:rPr>
        <w:t>)</w:t>
      </w:r>
    </w:p>
    <w:p w:rsidR="00124934" w:rsidRPr="004F2B37" w:rsidRDefault="00124934" w:rsidP="00124934">
      <w:pPr>
        <w:numPr>
          <w:ilvl w:val="0"/>
          <w:numId w:val="21"/>
        </w:numPr>
        <w:tabs>
          <w:tab w:val="clear" w:pos="1375"/>
        </w:tabs>
        <w:spacing w:line="276" w:lineRule="auto"/>
        <w:ind w:right="72"/>
        <w:contextualSpacing/>
        <w:jc w:val="left"/>
        <w:rPr>
          <w:rFonts w:cs="Tahoma"/>
          <w:szCs w:val="22"/>
        </w:rPr>
      </w:pPr>
      <w:r w:rsidRPr="004F2B37">
        <w:rPr>
          <w:rFonts w:cs="Tahoma"/>
          <w:szCs w:val="22"/>
        </w:rPr>
        <w:t>armovacia vrstva + sieťka - hr. 4 mm (1300kg/m</w:t>
      </w:r>
      <w:r w:rsidRPr="004F2B37">
        <w:rPr>
          <w:rFonts w:cs="Tahoma"/>
          <w:szCs w:val="22"/>
          <w:vertAlign w:val="superscript"/>
        </w:rPr>
        <w:t>3</w:t>
      </w:r>
      <w:r w:rsidRPr="004F2B37">
        <w:rPr>
          <w:rFonts w:cs="Tahoma"/>
          <w:szCs w:val="22"/>
        </w:rPr>
        <w:t xml:space="preserve"> – v suchom stave)</w:t>
      </w:r>
    </w:p>
    <w:p w:rsidR="00124934" w:rsidRPr="004F2B37" w:rsidRDefault="00124934" w:rsidP="00124934">
      <w:pPr>
        <w:numPr>
          <w:ilvl w:val="0"/>
          <w:numId w:val="21"/>
        </w:numPr>
        <w:tabs>
          <w:tab w:val="clear" w:pos="1375"/>
        </w:tabs>
        <w:spacing w:line="276" w:lineRule="auto"/>
        <w:ind w:right="72"/>
        <w:contextualSpacing/>
        <w:jc w:val="left"/>
        <w:rPr>
          <w:rFonts w:cs="Tahoma"/>
          <w:szCs w:val="22"/>
        </w:rPr>
      </w:pPr>
      <w:r w:rsidRPr="004F2B37">
        <w:rPr>
          <w:rFonts w:cs="Tahoma"/>
          <w:szCs w:val="22"/>
        </w:rPr>
        <w:t>silikónová omietka hr. 2 mm. (1800kg/m</w:t>
      </w:r>
      <w:r w:rsidRPr="004F2B37">
        <w:rPr>
          <w:rFonts w:cs="Tahoma"/>
          <w:szCs w:val="22"/>
          <w:vertAlign w:val="superscript"/>
        </w:rPr>
        <w:t>3</w:t>
      </w:r>
      <w:r w:rsidRPr="004F2B37">
        <w:rPr>
          <w:rFonts w:cs="Tahoma"/>
          <w:szCs w:val="22"/>
        </w:rPr>
        <w:t>)</w:t>
      </w:r>
    </w:p>
    <w:p w:rsidR="00124934" w:rsidRPr="009D2C9D" w:rsidRDefault="00124934" w:rsidP="00124934">
      <w:pPr>
        <w:spacing w:line="276" w:lineRule="auto"/>
        <w:ind w:right="72"/>
        <w:jc w:val="left"/>
        <w:rPr>
          <w:rFonts w:cs="Tahoma"/>
          <w:sz w:val="20"/>
        </w:rPr>
      </w:pPr>
    </w:p>
    <w:p w:rsidR="00124934" w:rsidRDefault="00124934" w:rsidP="00124934">
      <w:pPr>
        <w:spacing w:line="276" w:lineRule="auto"/>
        <w:ind w:firstLine="422"/>
        <w:rPr>
          <w:rFonts w:cs="Tahoma"/>
          <w:szCs w:val="22"/>
        </w:rPr>
      </w:pPr>
      <w:r w:rsidRPr="009D2C9D">
        <w:rPr>
          <w:rFonts w:cs="Tahoma"/>
          <w:szCs w:val="22"/>
        </w:rPr>
        <w:t>Jestvujúca konštrukcia obvodových plášťov je z</w:t>
      </w:r>
      <w:r>
        <w:rPr>
          <w:rFonts w:cs="Tahoma"/>
          <w:szCs w:val="22"/>
        </w:rPr>
        <w:t xml:space="preserve"> prefabrikovaných </w:t>
      </w:r>
      <w:proofErr w:type="spellStart"/>
      <w:r>
        <w:rPr>
          <w:rFonts w:cs="Tahoma"/>
          <w:szCs w:val="22"/>
        </w:rPr>
        <w:t>celostenových</w:t>
      </w:r>
      <w:proofErr w:type="spellEnd"/>
      <w:r>
        <w:rPr>
          <w:rFonts w:cs="Tahoma"/>
          <w:szCs w:val="22"/>
        </w:rPr>
        <w:t xml:space="preserve"> sendvičových </w:t>
      </w:r>
      <w:r w:rsidRPr="009D2C9D">
        <w:rPr>
          <w:rFonts w:cs="Tahoma"/>
          <w:szCs w:val="22"/>
        </w:rPr>
        <w:t xml:space="preserve">dielcov v modulovej hrúbke </w:t>
      </w:r>
      <w:r>
        <w:rPr>
          <w:rFonts w:cs="Tahoma"/>
          <w:szCs w:val="22"/>
        </w:rPr>
        <w:t>300</w:t>
      </w:r>
      <w:r w:rsidRPr="009D2C9D">
        <w:rPr>
          <w:rFonts w:cs="Tahoma"/>
          <w:szCs w:val="22"/>
        </w:rPr>
        <w:t xml:space="preserve">mm. Do panelov sú pomocou hmoždiniek (rozperných kotiev) </w:t>
      </w:r>
      <w:proofErr w:type="spellStart"/>
      <w:r w:rsidRPr="009D2C9D">
        <w:rPr>
          <w:rFonts w:cs="Tahoma"/>
          <w:szCs w:val="22"/>
        </w:rPr>
        <w:t>prikotvené</w:t>
      </w:r>
      <w:proofErr w:type="spellEnd"/>
      <w:r w:rsidRPr="009D2C9D">
        <w:rPr>
          <w:rFonts w:cs="Tahoma"/>
          <w:szCs w:val="22"/>
        </w:rPr>
        <w:t xml:space="preserve"> pla</w:t>
      </w:r>
      <w:r w:rsidR="005C7E9E">
        <w:rPr>
          <w:rFonts w:cs="Tahoma"/>
          <w:szCs w:val="22"/>
        </w:rPr>
        <w:t>tne z </w:t>
      </w:r>
      <w:r w:rsidR="0086622D">
        <w:rPr>
          <w:rFonts w:cs="Tahoma"/>
          <w:szCs w:val="22"/>
        </w:rPr>
        <w:t>MW</w:t>
      </w:r>
      <w:r w:rsidRPr="009D2C9D">
        <w:rPr>
          <w:rFonts w:cs="Tahoma"/>
          <w:szCs w:val="22"/>
        </w:rPr>
        <w:t xml:space="preserve"> Tieto hmoždinky musia prenášať tiaž vonkajšej vrstvy a účinky od vetra. Na celkovú únosnosť budovy a základov je priťaženie také malé, že konštrukcia vyhovuje na únosnosť. </w:t>
      </w:r>
    </w:p>
    <w:tbl>
      <w:tblPr>
        <w:tblW w:w="7948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96" w:author="PeMa" w:date="2016-04-08T11:13:00Z">
          <w:tblPr>
            <w:tblW w:w="7220" w:type="dxa"/>
            <w:tblInd w:w="6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4820"/>
        <w:gridCol w:w="1002"/>
        <w:gridCol w:w="992"/>
        <w:gridCol w:w="1134"/>
        <w:tblGridChange w:id="197">
          <w:tblGrid>
            <w:gridCol w:w="4820"/>
            <w:gridCol w:w="880"/>
            <w:gridCol w:w="807"/>
            <w:gridCol w:w="813"/>
          </w:tblGrid>
        </w:tblGridChange>
      </w:tblGrid>
      <w:tr w:rsidR="00B461A7" w:rsidRPr="00B461A7" w:rsidTr="00CE6EAC">
        <w:trPr>
          <w:trHeight w:val="300"/>
          <w:trPrChange w:id="198" w:author="PeMa" w:date="2016-04-08T11:13:00Z">
            <w:trPr>
              <w:trHeight w:val="300"/>
            </w:trPr>
          </w:trPrChange>
        </w:trPr>
        <w:tc>
          <w:tcPr>
            <w:tcW w:w="482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199" w:author="PeMa" w:date="2016-04-08T11:13:00Z">
              <w:tcPr>
                <w:tcW w:w="4820" w:type="dxa"/>
                <w:tcBorders>
                  <w:top w:val="single" w:sz="8" w:space="0" w:color="A6A6A6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Zaťaženie obvodu jestvujúce</w:t>
            </w:r>
          </w:p>
        </w:tc>
        <w:tc>
          <w:tcPr>
            <w:tcW w:w="1002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0" w:author="PeMa" w:date="2016-04-08T11:13:00Z">
              <w:tcPr>
                <w:tcW w:w="88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obj</w:t>
            </w:r>
            <w:proofErr w:type="spellEnd"/>
            <w:r w:rsidRPr="00B461A7">
              <w:rPr>
                <w:rFonts w:cs="Arial"/>
                <w:b/>
                <w:bCs/>
                <w:color w:val="000000"/>
                <w:sz w:val="20"/>
              </w:rPr>
              <w:t>. tiaž</w:t>
            </w:r>
          </w:p>
        </w:tc>
        <w:tc>
          <w:tcPr>
            <w:tcW w:w="992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1" w:author="PeMa" w:date="2016-04-08T11:13:00Z">
              <w:tcPr>
                <w:tcW w:w="76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color w:val="000000"/>
                <w:sz w:val="20"/>
              </w:rPr>
              <w:t>hrúbka</w:t>
            </w:r>
          </w:p>
        </w:tc>
        <w:tc>
          <w:tcPr>
            <w:tcW w:w="1134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2" w:author="PeMa" w:date="2016-04-08T11:13:00Z">
              <w:tcPr>
                <w:tcW w:w="76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g</w:t>
            </w:r>
            <w:r w:rsidRPr="00B461A7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k</w:t>
            </w:r>
            <w:proofErr w:type="spellEnd"/>
          </w:p>
        </w:tc>
      </w:tr>
      <w:tr w:rsidR="00B461A7" w:rsidRPr="00B461A7" w:rsidTr="00CE6EAC">
        <w:trPr>
          <w:trHeight w:val="300"/>
          <w:trPrChange w:id="203" w:author="PeMa" w:date="2016-04-08T11:13:00Z">
            <w:trPr>
              <w:trHeight w:val="30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4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podľa STN EN 1991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5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(kN/m</w:t>
            </w:r>
            <w:r w:rsidRPr="00B461A7">
              <w:rPr>
                <w:rFonts w:cs="Arial"/>
                <w:color w:val="000000"/>
                <w:sz w:val="20"/>
                <w:vertAlign w:val="superscript"/>
              </w:rPr>
              <w:t>3</w:t>
            </w:r>
            <w:r w:rsidRPr="00B461A7">
              <w:rPr>
                <w:rFonts w:cs="Arial"/>
                <w:color w:val="000000"/>
                <w:sz w:val="20"/>
              </w:rPr>
              <w:t xml:space="preserve">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6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7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(kN/m</w:t>
            </w:r>
            <w:r w:rsidRPr="00B461A7">
              <w:rPr>
                <w:rFonts w:cs="Arial"/>
                <w:color w:val="000000"/>
                <w:sz w:val="20"/>
                <w:vertAlign w:val="superscript"/>
              </w:rPr>
              <w:t>2</w:t>
            </w:r>
            <w:r w:rsidRPr="00B461A7">
              <w:rPr>
                <w:rFonts w:cs="Arial"/>
                <w:color w:val="000000"/>
                <w:sz w:val="20"/>
              </w:rPr>
              <w:t>)</w:t>
            </w:r>
          </w:p>
        </w:tc>
      </w:tr>
      <w:tr w:rsidR="00B461A7" w:rsidRPr="00B461A7" w:rsidTr="00CE6EAC">
        <w:trPr>
          <w:trHeight w:val="270"/>
          <w:trPrChange w:id="208" w:author="PeMa" w:date="2016-04-08T11:13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09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 xml:space="preserve">železobetón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0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1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2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3,75</w:t>
            </w:r>
          </w:p>
        </w:tc>
      </w:tr>
      <w:tr w:rsidR="00B461A7" w:rsidRPr="00B461A7" w:rsidTr="00CE6EAC">
        <w:trPr>
          <w:trHeight w:val="270"/>
          <w:trPrChange w:id="213" w:author="PeMa" w:date="2016-04-08T11:13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4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EPS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5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6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7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0,02</w:t>
            </w:r>
          </w:p>
        </w:tc>
      </w:tr>
      <w:tr w:rsidR="00B461A7" w:rsidRPr="00B461A7" w:rsidTr="00CE6EAC">
        <w:trPr>
          <w:trHeight w:val="270"/>
          <w:trPrChange w:id="218" w:author="PeMa" w:date="2016-04-08T11:13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19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 xml:space="preserve">železobetón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0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1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2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1,75</w:t>
            </w:r>
          </w:p>
        </w:tc>
      </w:tr>
      <w:tr w:rsidR="00B461A7" w:rsidRPr="00B461A7" w:rsidTr="00CE6EAC">
        <w:trPr>
          <w:trHeight w:val="330"/>
          <w:trPrChange w:id="223" w:author="PeMa" w:date="2016-04-08T11:13:00Z">
            <w:trPr>
              <w:trHeight w:val="33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4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5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6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color w:val="000000"/>
                <w:sz w:val="20"/>
              </w:rPr>
              <w:t>g</w:t>
            </w:r>
            <w:r w:rsidRPr="00B461A7">
              <w:rPr>
                <w:rFonts w:cs="Arial"/>
                <w:color w:val="000000"/>
                <w:sz w:val="20"/>
                <w:vertAlign w:val="subscript"/>
              </w:rPr>
              <w:t>k</w:t>
            </w:r>
            <w:proofErr w:type="spellEnd"/>
            <w:r w:rsidRPr="00B461A7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7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5,52</w:t>
            </w:r>
          </w:p>
        </w:tc>
      </w:tr>
      <w:tr w:rsidR="00B461A7" w:rsidRPr="00B461A7" w:rsidTr="00CE6EAC">
        <w:trPr>
          <w:trHeight w:val="330"/>
          <w:trPrChange w:id="228" w:author="PeMa" w:date="2016-04-08T11:13:00Z">
            <w:trPr>
              <w:trHeight w:val="33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29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30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31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ascii="GreekC" w:hAnsi="GreekC" w:cs="GreekC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ascii="GreekC" w:hAnsi="GreekC" w:cs="GreekC"/>
                <w:b/>
                <w:bCs/>
                <w:color w:val="000000"/>
                <w:sz w:val="20"/>
              </w:rPr>
              <w:t>γ</w:t>
            </w:r>
            <w:r w:rsidRPr="00B461A7">
              <w:rPr>
                <w:rFonts w:cs="Arial"/>
                <w:color w:val="000000"/>
                <w:sz w:val="20"/>
                <w:vertAlign w:val="subscript"/>
              </w:rPr>
              <w:t>f</w:t>
            </w:r>
            <w:proofErr w:type="spellEnd"/>
            <w:r w:rsidRPr="00B461A7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32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1,35</w:t>
            </w:r>
          </w:p>
        </w:tc>
      </w:tr>
      <w:tr w:rsidR="00B461A7" w:rsidRPr="00B461A7" w:rsidTr="00CE6EAC">
        <w:trPr>
          <w:trHeight w:val="300"/>
          <w:trPrChange w:id="233" w:author="PeMa" w:date="2016-04-08T11:13:00Z">
            <w:trPr>
              <w:trHeight w:val="30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34" w:author="PeMa" w:date="2016-04-08T11:13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35" w:author="PeMa" w:date="2016-04-08T11:13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2F2F2"/>
            <w:noWrap/>
            <w:vAlign w:val="center"/>
            <w:hideMark/>
            <w:tcPrChange w:id="236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000000" w:fill="F2F2F2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g</w:t>
            </w:r>
            <w:r w:rsidRPr="00B461A7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d</w:t>
            </w:r>
            <w:proofErr w:type="spellEnd"/>
            <w:r w:rsidRPr="00B461A7">
              <w:rPr>
                <w:rFonts w:cs="Arial"/>
                <w:b/>
                <w:bCs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2F2F2"/>
            <w:noWrap/>
            <w:vAlign w:val="center"/>
            <w:hideMark/>
            <w:tcPrChange w:id="237" w:author="PeMa" w:date="2016-04-08T11:13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000000" w:fill="F2F2F2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color w:val="000000"/>
                <w:sz w:val="20"/>
              </w:rPr>
              <w:t>7,45</w:t>
            </w:r>
          </w:p>
        </w:tc>
      </w:tr>
    </w:tbl>
    <w:p w:rsidR="00124934" w:rsidRPr="009D2C9D" w:rsidRDefault="00124934" w:rsidP="00124934">
      <w:pPr>
        <w:spacing w:line="276" w:lineRule="auto"/>
        <w:ind w:firstLine="0"/>
        <w:rPr>
          <w:rFonts w:cs="Tahoma"/>
          <w:szCs w:val="22"/>
        </w:rPr>
      </w:pPr>
    </w:p>
    <w:p w:rsidR="00031491" w:rsidRPr="009D2C9D" w:rsidRDefault="00124934" w:rsidP="002015F5">
      <w:pPr>
        <w:spacing w:line="276" w:lineRule="auto"/>
        <w:ind w:firstLine="422"/>
        <w:rPr>
          <w:rFonts w:cs="Tahoma"/>
          <w:szCs w:val="22"/>
        </w:rPr>
      </w:pPr>
      <w:r w:rsidRPr="009D2C9D">
        <w:rPr>
          <w:rFonts w:cs="Tahoma"/>
          <w:szCs w:val="22"/>
        </w:rPr>
        <w:t>Priťaženie určíme pomocou tabuliek zaťaženia:</w:t>
      </w:r>
    </w:p>
    <w:tbl>
      <w:tblPr>
        <w:tblW w:w="794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38" w:author="PeMa" w:date="2016-04-08T11:12:00Z">
          <w:tblPr>
            <w:tblW w:w="7220" w:type="dxa"/>
            <w:tblInd w:w="6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4820"/>
        <w:gridCol w:w="1002"/>
        <w:gridCol w:w="992"/>
        <w:gridCol w:w="1134"/>
        <w:tblGridChange w:id="239">
          <w:tblGrid>
            <w:gridCol w:w="4820"/>
            <w:gridCol w:w="780"/>
            <w:gridCol w:w="807"/>
            <w:gridCol w:w="813"/>
          </w:tblGrid>
        </w:tblGridChange>
      </w:tblGrid>
      <w:tr w:rsidR="00B461A7" w:rsidRPr="00B461A7" w:rsidTr="00CE6EAC">
        <w:trPr>
          <w:trHeight w:val="300"/>
          <w:trPrChange w:id="240" w:author="PeMa" w:date="2016-04-08T11:12:00Z">
            <w:trPr>
              <w:trHeight w:val="300"/>
            </w:trPr>
          </w:trPrChange>
        </w:trPr>
        <w:tc>
          <w:tcPr>
            <w:tcW w:w="482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41" w:author="PeMa" w:date="2016-04-08T11:12:00Z">
              <w:tcPr>
                <w:tcW w:w="4820" w:type="dxa"/>
                <w:tcBorders>
                  <w:top w:val="single" w:sz="8" w:space="0" w:color="A6A6A6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CE6EAC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 xml:space="preserve">Zaťaženie obvodu od priťaženia – </w:t>
            </w:r>
            <w:del w:id="242" w:author="PeMa" w:date="2016-04-08T11:12:00Z">
              <w:r w:rsidRPr="00B461A7" w:rsidDel="00CE6EAC">
                <w:rPr>
                  <w:rFonts w:cs="Arial"/>
                  <w:b/>
                  <w:bCs/>
                  <w:i/>
                  <w:iCs/>
                  <w:color w:val="000000"/>
                  <w:sz w:val="20"/>
                </w:rPr>
                <w:delText>ALT 1 (EPS-F</w:delText>
              </w:r>
            </w:del>
            <w:ins w:id="243" w:author="PeMa" w:date="2016-04-08T11:12:00Z">
              <w:r w:rsidR="00CE6EAC">
                <w:rPr>
                  <w:rFonts w:cs="Arial"/>
                  <w:b/>
                  <w:bCs/>
                  <w:i/>
                  <w:iCs/>
                  <w:color w:val="000000"/>
                  <w:sz w:val="20"/>
                </w:rPr>
                <w:t>EPS 140mm</w:t>
              </w:r>
            </w:ins>
            <w:r w:rsidRPr="00B461A7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)</w:t>
            </w:r>
          </w:p>
        </w:tc>
        <w:tc>
          <w:tcPr>
            <w:tcW w:w="1002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44" w:author="PeMa" w:date="2016-04-08T11:12:00Z">
              <w:tcPr>
                <w:tcW w:w="88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obj</w:t>
            </w:r>
            <w:proofErr w:type="spellEnd"/>
            <w:r w:rsidRPr="00B461A7">
              <w:rPr>
                <w:rFonts w:cs="Arial"/>
                <w:b/>
                <w:bCs/>
                <w:color w:val="000000"/>
                <w:sz w:val="20"/>
              </w:rPr>
              <w:t>. tiaž</w:t>
            </w:r>
          </w:p>
        </w:tc>
        <w:tc>
          <w:tcPr>
            <w:tcW w:w="992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45" w:author="PeMa" w:date="2016-04-08T11:12:00Z">
              <w:tcPr>
                <w:tcW w:w="76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color w:val="000000"/>
                <w:sz w:val="20"/>
              </w:rPr>
              <w:t>hrúbka</w:t>
            </w:r>
          </w:p>
        </w:tc>
        <w:tc>
          <w:tcPr>
            <w:tcW w:w="1134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46" w:author="PeMa" w:date="2016-04-08T11:12:00Z">
              <w:tcPr>
                <w:tcW w:w="760" w:type="dxa"/>
                <w:tcBorders>
                  <w:top w:val="single" w:sz="8" w:space="0" w:color="A6A6A6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g</w:t>
            </w:r>
            <w:r w:rsidRPr="00B461A7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k</w:t>
            </w:r>
            <w:proofErr w:type="spellEnd"/>
          </w:p>
        </w:tc>
      </w:tr>
      <w:tr w:rsidR="00B461A7" w:rsidRPr="00B461A7" w:rsidTr="00CE6EAC">
        <w:trPr>
          <w:trHeight w:val="300"/>
          <w:trPrChange w:id="247" w:author="PeMa" w:date="2016-04-08T11:12:00Z">
            <w:trPr>
              <w:trHeight w:val="30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48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i/>
                <w:iCs/>
                <w:color w:val="000000"/>
                <w:sz w:val="20"/>
              </w:rPr>
              <w:t>podľa STN EN 1991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49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(kN/m</w:t>
            </w:r>
            <w:r w:rsidRPr="00B461A7">
              <w:rPr>
                <w:rFonts w:cs="Arial"/>
                <w:color w:val="000000"/>
                <w:sz w:val="20"/>
                <w:vertAlign w:val="superscript"/>
              </w:rPr>
              <w:t>3</w:t>
            </w:r>
            <w:r w:rsidRPr="00B461A7">
              <w:rPr>
                <w:rFonts w:cs="Arial"/>
                <w:color w:val="000000"/>
                <w:sz w:val="20"/>
              </w:rPr>
              <w:t xml:space="preserve">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50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51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(kN/m</w:t>
            </w:r>
            <w:r w:rsidRPr="00B461A7">
              <w:rPr>
                <w:rFonts w:cs="Arial"/>
                <w:color w:val="000000"/>
                <w:sz w:val="20"/>
                <w:vertAlign w:val="superscript"/>
              </w:rPr>
              <w:t>2</w:t>
            </w:r>
            <w:r w:rsidRPr="00B461A7">
              <w:rPr>
                <w:rFonts w:cs="Arial"/>
                <w:color w:val="000000"/>
                <w:sz w:val="20"/>
              </w:rPr>
              <w:t>)</w:t>
            </w:r>
          </w:p>
        </w:tc>
      </w:tr>
      <w:tr w:rsidR="00B461A7" w:rsidRPr="00B461A7" w:rsidTr="00CE6EAC">
        <w:trPr>
          <w:trHeight w:val="270"/>
          <w:trPrChange w:id="252" w:author="PeMa" w:date="2016-04-08T11:12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53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Lepiaca malta hr.=4mm  40 % plochy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54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55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56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0,02</w:t>
            </w:r>
          </w:p>
        </w:tc>
      </w:tr>
      <w:tr w:rsidR="00B461A7" w:rsidRPr="00B461A7" w:rsidTr="00CE6EAC">
        <w:trPr>
          <w:trHeight w:val="270"/>
          <w:trPrChange w:id="257" w:author="PeMa" w:date="2016-04-08T11:12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58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49138B" w:rsidP="0049138B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MW dosky hr.</w:t>
            </w:r>
            <w:r w:rsidR="003773E2">
              <w:rPr>
                <w:rFonts w:cs="Arial"/>
                <w:color w:val="000000"/>
                <w:sz w:val="20"/>
              </w:rPr>
              <w:t>1</w:t>
            </w:r>
            <w:r w:rsidR="00A85892">
              <w:rPr>
                <w:rFonts w:cs="Arial"/>
                <w:color w:val="000000"/>
                <w:sz w:val="20"/>
              </w:rPr>
              <w:t>4</w:t>
            </w:r>
            <w:r w:rsidR="003773E2">
              <w:rPr>
                <w:rFonts w:cs="Arial"/>
                <w:color w:val="000000"/>
                <w:sz w:val="20"/>
              </w:rPr>
              <w:t>0mm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59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49138B" w:rsidP="0049138B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60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A85892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0,1</w:t>
            </w:r>
            <w:r w:rsidR="00A85892">
              <w:rPr>
                <w:rFonts w:cs="Arial"/>
                <w:color w:val="000000"/>
                <w:sz w:val="20"/>
              </w:rPr>
              <w:t>4</w:t>
            </w:r>
            <w:r w:rsidRPr="00B461A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61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49138B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</w:t>
            </w:r>
            <w:r w:rsidR="0049138B">
              <w:rPr>
                <w:rFonts w:cs="Arial"/>
                <w:color w:val="000000"/>
                <w:sz w:val="20"/>
              </w:rPr>
              <w:t>21</w:t>
            </w:r>
          </w:p>
        </w:tc>
      </w:tr>
      <w:tr w:rsidR="00B461A7" w:rsidRPr="00B461A7" w:rsidTr="00CE6EAC">
        <w:trPr>
          <w:trHeight w:val="270"/>
          <w:trPrChange w:id="262" w:author="PeMa" w:date="2016-04-08T11:12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63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Armovacia vrstva + sieťka hr.=4mm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64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13</w:t>
            </w:r>
            <w:ins w:id="265" w:author="PeMa" w:date="2016-04-08T11:13:00Z">
              <w:r w:rsidR="00CE6EAC">
                <w:rPr>
                  <w:rFonts w:cs="Arial"/>
                  <w:color w:val="000000"/>
                  <w:sz w:val="20"/>
                </w:rPr>
                <w:t>,0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66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67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0,05</w:t>
            </w:r>
          </w:p>
        </w:tc>
      </w:tr>
      <w:tr w:rsidR="00B461A7" w:rsidRPr="00B461A7" w:rsidTr="00CE6EAC">
        <w:trPr>
          <w:trHeight w:val="270"/>
          <w:trPrChange w:id="268" w:author="PeMa" w:date="2016-04-08T11:12:00Z">
            <w:trPr>
              <w:trHeight w:val="27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69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49138B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cs="Arial"/>
                <w:color w:val="000000"/>
                <w:sz w:val="20"/>
              </w:rPr>
            </w:pPr>
            <w:proofErr w:type="spellStart"/>
            <w:r>
              <w:rPr>
                <w:rFonts w:cs="Arial"/>
                <w:color w:val="000000"/>
                <w:sz w:val="20"/>
              </w:rPr>
              <w:t>NANOPOR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TOP</w:t>
            </w:r>
            <w:r w:rsidR="00B461A7" w:rsidRPr="00B461A7">
              <w:rPr>
                <w:rFonts w:cs="Arial"/>
                <w:color w:val="000000"/>
                <w:sz w:val="20"/>
              </w:rPr>
              <w:t xml:space="preserve"> omietka hr.=2mm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70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18</w:t>
            </w:r>
            <w:ins w:id="271" w:author="PeMa" w:date="2016-04-08T11:13:00Z">
              <w:r w:rsidR="00CE6EAC">
                <w:rPr>
                  <w:rFonts w:cs="Arial"/>
                  <w:color w:val="000000"/>
                  <w:sz w:val="20"/>
                </w:rPr>
                <w:t>,0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72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73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0,04</w:t>
            </w:r>
          </w:p>
        </w:tc>
      </w:tr>
      <w:tr w:rsidR="00B461A7" w:rsidRPr="00B461A7" w:rsidTr="00CE6EAC">
        <w:trPr>
          <w:trHeight w:val="330"/>
          <w:trPrChange w:id="274" w:author="PeMa" w:date="2016-04-08T11:12:00Z">
            <w:trPr>
              <w:trHeight w:val="33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75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76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77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color w:val="000000"/>
                <w:sz w:val="20"/>
              </w:rPr>
              <w:t>g</w:t>
            </w:r>
            <w:r w:rsidRPr="00B461A7">
              <w:rPr>
                <w:rFonts w:cs="Arial"/>
                <w:color w:val="000000"/>
                <w:sz w:val="20"/>
                <w:vertAlign w:val="subscript"/>
              </w:rPr>
              <w:t>k</w:t>
            </w:r>
            <w:proofErr w:type="spellEnd"/>
            <w:r w:rsidRPr="00B461A7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78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49138B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0,</w:t>
            </w:r>
            <w:r w:rsidR="0049138B">
              <w:rPr>
                <w:rFonts w:cs="Arial"/>
                <w:color w:val="000000"/>
                <w:sz w:val="20"/>
              </w:rPr>
              <w:t>32</w:t>
            </w:r>
          </w:p>
        </w:tc>
      </w:tr>
      <w:tr w:rsidR="00B461A7" w:rsidRPr="00B461A7" w:rsidTr="00CE6EAC">
        <w:trPr>
          <w:trHeight w:val="330"/>
          <w:trPrChange w:id="279" w:author="PeMa" w:date="2016-04-08T11:12:00Z">
            <w:trPr>
              <w:trHeight w:val="33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80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81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82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ascii="GreekC" w:hAnsi="GreekC" w:cs="GreekC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ascii="GreekC" w:hAnsi="GreekC" w:cs="GreekC"/>
                <w:b/>
                <w:bCs/>
                <w:color w:val="000000"/>
                <w:sz w:val="20"/>
              </w:rPr>
              <w:t>γ</w:t>
            </w:r>
            <w:r w:rsidRPr="00B461A7">
              <w:rPr>
                <w:rFonts w:cs="Arial"/>
                <w:color w:val="000000"/>
                <w:sz w:val="20"/>
                <w:vertAlign w:val="subscript"/>
              </w:rPr>
              <w:t>f</w:t>
            </w:r>
            <w:proofErr w:type="spellEnd"/>
            <w:r w:rsidRPr="00B461A7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83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49138B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color w:val="000000"/>
                <w:sz w:val="20"/>
              </w:rPr>
            </w:pPr>
            <w:r w:rsidRPr="00B461A7">
              <w:rPr>
                <w:rFonts w:cs="Arial"/>
                <w:color w:val="000000"/>
                <w:sz w:val="20"/>
              </w:rPr>
              <w:t>1,3</w:t>
            </w:r>
            <w:r w:rsidR="0049138B">
              <w:rPr>
                <w:rFonts w:cs="Arial"/>
                <w:color w:val="000000"/>
                <w:sz w:val="20"/>
              </w:rPr>
              <w:t>5</w:t>
            </w:r>
          </w:p>
        </w:tc>
      </w:tr>
      <w:tr w:rsidR="00B461A7" w:rsidRPr="00B461A7" w:rsidTr="00CE6EAC">
        <w:trPr>
          <w:trHeight w:val="300"/>
          <w:trPrChange w:id="284" w:author="PeMa" w:date="2016-04-08T11:12:00Z">
            <w:trPr>
              <w:trHeight w:val="300"/>
            </w:trPr>
          </w:trPrChange>
        </w:trPr>
        <w:tc>
          <w:tcPr>
            <w:tcW w:w="4820" w:type="dxa"/>
            <w:tcBorders>
              <w:top w:val="nil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noWrap/>
            <w:vAlign w:val="center"/>
            <w:hideMark/>
            <w:tcPrChange w:id="285" w:author="PeMa" w:date="2016-04-08T11:12:00Z">
              <w:tcPr>
                <w:tcW w:w="4820" w:type="dxa"/>
                <w:tcBorders>
                  <w:top w:val="nil"/>
                  <w:left w:val="single" w:sz="8" w:space="0" w:color="A6A6A6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vAlign w:val="center"/>
            <w:hideMark/>
            <w:tcPrChange w:id="286" w:author="PeMa" w:date="2016-04-08T11:12:00Z">
              <w:tcPr>
                <w:tcW w:w="88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auto" w:fill="auto"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B461A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2F2F2"/>
            <w:noWrap/>
            <w:vAlign w:val="center"/>
            <w:hideMark/>
            <w:tcPrChange w:id="287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000000" w:fill="F2F2F2"/>
                <w:noWrap/>
                <w:vAlign w:val="center"/>
                <w:hideMark/>
              </w:tcPr>
            </w:tcPrChange>
          </w:tcPr>
          <w:p w:rsidR="00B461A7" w:rsidRPr="00B461A7" w:rsidRDefault="00B461A7" w:rsidP="00B461A7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proofErr w:type="spellStart"/>
            <w:r w:rsidRPr="00B461A7">
              <w:rPr>
                <w:rFonts w:cs="Arial"/>
                <w:b/>
                <w:bCs/>
                <w:color w:val="000000"/>
                <w:sz w:val="20"/>
              </w:rPr>
              <w:t>g</w:t>
            </w:r>
            <w:r w:rsidRPr="00B461A7">
              <w:rPr>
                <w:rFonts w:cs="Arial"/>
                <w:b/>
                <w:bCs/>
                <w:color w:val="000000"/>
                <w:sz w:val="20"/>
                <w:vertAlign w:val="subscript"/>
              </w:rPr>
              <w:t>d</w:t>
            </w:r>
            <w:proofErr w:type="spellEnd"/>
            <w:r w:rsidRPr="00B461A7">
              <w:rPr>
                <w:rFonts w:cs="Arial"/>
                <w:b/>
                <w:bCs/>
                <w:color w:val="000000"/>
                <w:sz w:val="20"/>
              </w:rPr>
              <w:t xml:space="preserve"> 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000000" w:fill="F2F2F2"/>
            <w:noWrap/>
            <w:vAlign w:val="center"/>
            <w:hideMark/>
            <w:tcPrChange w:id="288" w:author="PeMa" w:date="2016-04-08T11:12:00Z">
              <w:tcPr>
                <w:tcW w:w="760" w:type="dxa"/>
                <w:tcBorders>
                  <w:top w:val="nil"/>
                  <w:left w:val="nil"/>
                  <w:bottom w:val="single" w:sz="8" w:space="0" w:color="A6A6A6"/>
                  <w:right w:val="single" w:sz="8" w:space="0" w:color="A6A6A6"/>
                </w:tcBorders>
                <w:shd w:val="clear" w:color="000000" w:fill="F2F2F2"/>
                <w:noWrap/>
                <w:vAlign w:val="center"/>
                <w:hideMark/>
              </w:tcPr>
            </w:tcPrChange>
          </w:tcPr>
          <w:p w:rsidR="00B461A7" w:rsidRPr="00B461A7" w:rsidRDefault="00B461A7" w:rsidP="0049138B">
            <w:pPr>
              <w:tabs>
                <w:tab w:val="clear" w:pos="1375"/>
              </w:tabs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B461A7">
              <w:rPr>
                <w:rFonts w:cs="Arial"/>
                <w:b/>
                <w:bCs/>
                <w:color w:val="000000"/>
                <w:sz w:val="20"/>
              </w:rPr>
              <w:t>0,</w:t>
            </w:r>
            <w:r w:rsidR="0049138B">
              <w:rPr>
                <w:rFonts w:cs="Arial"/>
                <w:b/>
                <w:bCs/>
                <w:color w:val="000000"/>
                <w:sz w:val="20"/>
              </w:rPr>
              <w:t>43</w:t>
            </w:r>
          </w:p>
        </w:tc>
      </w:tr>
    </w:tbl>
    <w:p w:rsidR="00031491" w:rsidRPr="009D2C9D" w:rsidRDefault="00031491" w:rsidP="00124934">
      <w:pPr>
        <w:spacing w:line="276" w:lineRule="auto"/>
        <w:ind w:firstLine="0"/>
        <w:rPr>
          <w:rFonts w:cs="Tahoma"/>
        </w:rPr>
      </w:pPr>
    </w:p>
    <w:p w:rsidR="00124934" w:rsidRDefault="00124934" w:rsidP="00B318A9">
      <w:pPr>
        <w:rPr>
          <w:b/>
          <w:u w:val="single"/>
        </w:rPr>
      </w:pPr>
      <w:r w:rsidRPr="00B318A9">
        <w:rPr>
          <w:b/>
          <w:u w:val="single"/>
        </w:rPr>
        <w:t> </w:t>
      </w:r>
      <w:bookmarkStart w:id="289" w:name="_Toc363926643"/>
      <w:r w:rsidRPr="00B318A9">
        <w:rPr>
          <w:b/>
          <w:u w:val="single"/>
        </w:rPr>
        <w:t>Záver</w:t>
      </w:r>
      <w:bookmarkEnd w:id="289"/>
    </w:p>
    <w:p w:rsidR="00B318A9" w:rsidRPr="00B318A9" w:rsidRDefault="00B318A9" w:rsidP="00B318A9">
      <w:pPr>
        <w:rPr>
          <w:b/>
          <w:u w:val="single"/>
        </w:rPr>
      </w:pPr>
    </w:p>
    <w:p w:rsidR="00124934" w:rsidRPr="009D2C9D" w:rsidRDefault="00124934" w:rsidP="00124934">
      <w:pPr>
        <w:spacing w:line="276" w:lineRule="auto"/>
        <w:ind w:firstLine="420"/>
        <w:rPr>
          <w:rFonts w:cs="Tahoma"/>
        </w:rPr>
      </w:pPr>
      <w:r w:rsidRPr="009D2C9D">
        <w:rPr>
          <w:rFonts w:cs="Tahoma"/>
        </w:rPr>
        <w:t xml:space="preserve">Zvýšenie zvislého priťaženia o približne </w:t>
      </w:r>
      <w:r w:rsidR="001B618E">
        <w:rPr>
          <w:rFonts w:cs="Tahoma"/>
        </w:rPr>
        <w:t>5,77</w:t>
      </w:r>
      <w:r w:rsidRPr="009D2C9D">
        <w:rPr>
          <w:rFonts w:cs="Tahoma"/>
        </w:rPr>
        <w:t>%</w:t>
      </w:r>
      <w:r w:rsidR="00031491">
        <w:rPr>
          <w:rFonts w:cs="Tahoma"/>
        </w:rPr>
        <w:t xml:space="preserve"> </w:t>
      </w:r>
      <w:r w:rsidRPr="009D2C9D">
        <w:rPr>
          <w:rFonts w:cs="Tahoma"/>
        </w:rPr>
        <w:t xml:space="preserve">je v takto realizovanom obvodovom plášti zanedbateľné, preto z praktického hľadiska nie je dôvod ku vzniku statických porúch </w:t>
      </w:r>
      <w:r w:rsidR="00B461A7">
        <w:rPr>
          <w:rFonts w:cs="Tahoma"/>
        </w:rPr>
        <w:t>z</w:t>
      </w:r>
      <w:r w:rsidRPr="009D2C9D">
        <w:rPr>
          <w:rFonts w:cs="Tahoma"/>
        </w:rPr>
        <w:t xml:space="preserve"> titulu aplikácie  kontaktného zatepľovacieho systému. </w:t>
      </w:r>
    </w:p>
    <w:p w:rsidR="00124934" w:rsidRPr="009D2C9D" w:rsidRDefault="00124934" w:rsidP="00124934">
      <w:pPr>
        <w:spacing w:line="276" w:lineRule="auto"/>
        <w:ind w:firstLine="420"/>
        <w:rPr>
          <w:rFonts w:cs="Tahoma"/>
        </w:rPr>
      </w:pPr>
      <w:r w:rsidRPr="009D2C9D">
        <w:rPr>
          <w:rFonts w:cs="Tahoma"/>
        </w:rPr>
        <w:t>Obvodový plášť vyhovuje na únosnosť a na pretvorenie. Nie je narušená stabilita konštrukcie.</w:t>
      </w:r>
    </w:p>
    <w:p w:rsidR="00124934" w:rsidRDefault="00A056AD" w:rsidP="00124934">
      <w:pPr>
        <w:spacing w:line="276" w:lineRule="auto"/>
        <w:ind w:firstLine="420"/>
        <w:rPr>
          <w:rFonts w:cs="Tahoma"/>
        </w:rPr>
      </w:pPr>
      <w:r>
        <w:rPr>
          <w:rFonts w:cs="Tahoma"/>
        </w:rPr>
        <w:t>Kotvenie ETICS</w:t>
      </w:r>
      <w:r w:rsidR="00124934" w:rsidRPr="009D2C9D">
        <w:rPr>
          <w:rFonts w:cs="Tahoma"/>
        </w:rPr>
        <w:t xml:space="preserve"> je potrebné určiť po realizácii výťahových skúšok rozperných kotiev dodávateľom príslušných kotiev.</w:t>
      </w:r>
    </w:p>
    <w:p w:rsidR="001B618E" w:rsidRDefault="001B618E" w:rsidP="00124934">
      <w:pPr>
        <w:spacing w:line="276" w:lineRule="auto"/>
        <w:ind w:firstLine="420"/>
        <w:rPr>
          <w:rFonts w:cs="Tahoma"/>
        </w:rPr>
      </w:pPr>
    </w:p>
    <w:p w:rsidR="001B618E" w:rsidRPr="009D2C9D" w:rsidRDefault="001B618E" w:rsidP="00124934">
      <w:pPr>
        <w:spacing w:line="276" w:lineRule="auto"/>
        <w:ind w:firstLine="420"/>
        <w:rPr>
          <w:rFonts w:cs="Tahoma"/>
        </w:rPr>
      </w:pPr>
    </w:p>
    <w:p w:rsidR="003E4226" w:rsidRPr="009D2C9D" w:rsidRDefault="003E4226" w:rsidP="00124934">
      <w:pPr>
        <w:spacing w:line="276" w:lineRule="auto"/>
        <w:ind w:firstLine="420"/>
        <w:rPr>
          <w:rFonts w:cs="Tahoma"/>
        </w:rPr>
      </w:pPr>
    </w:p>
    <w:p w:rsidR="00124934" w:rsidRPr="009D2C9D" w:rsidRDefault="00124934" w:rsidP="00124934">
      <w:pPr>
        <w:spacing w:line="276" w:lineRule="auto"/>
        <w:ind w:firstLine="422"/>
        <w:rPr>
          <w:rFonts w:cs="Tahoma"/>
        </w:rPr>
      </w:pPr>
      <w:r w:rsidRPr="009D2C9D">
        <w:rPr>
          <w:rFonts w:cs="Tahoma"/>
        </w:rPr>
        <w:t xml:space="preserve">Žilina, </w:t>
      </w:r>
      <w:r w:rsidR="00A85892">
        <w:rPr>
          <w:rFonts w:cs="Tahoma"/>
        </w:rPr>
        <w:t>0</w:t>
      </w:r>
      <w:r w:rsidR="00CD3F49">
        <w:rPr>
          <w:rFonts w:cs="Tahoma"/>
        </w:rPr>
        <w:t>9/</w:t>
      </w:r>
      <w:r w:rsidR="00F278E8">
        <w:rPr>
          <w:rFonts w:cs="Tahoma"/>
        </w:rPr>
        <w:t>201</w:t>
      </w:r>
      <w:r w:rsidR="00CD3F49">
        <w:rPr>
          <w:rFonts w:cs="Tahoma"/>
        </w:rPr>
        <w:t>7</w:t>
      </w:r>
      <w:r w:rsidRPr="009D2C9D">
        <w:rPr>
          <w:rFonts w:cs="Tahoma"/>
        </w:rPr>
        <w:t>; Ing. Peter Mančík</w:t>
      </w:r>
    </w:p>
    <w:p w:rsidR="00124934" w:rsidRPr="009D2C9D" w:rsidRDefault="00124934">
      <w:pPr>
        <w:pStyle w:val="Nadpis2"/>
        <w:spacing w:line="360" w:lineRule="auto"/>
        <w:pPrChange w:id="290" w:author="PeMa" w:date="2016-04-08T11:14:00Z">
          <w:pPr>
            <w:pStyle w:val="Nadpis2"/>
          </w:pPr>
        </w:pPrChange>
      </w:pPr>
      <w:r w:rsidRPr="009D2C9D">
        <w:br w:type="page"/>
      </w:r>
      <w:bookmarkStart w:id="291" w:name="_Toc316031015"/>
      <w:bookmarkStart w:id="292" w:name="_Toc352946544"/>
      <w:bookmarkStart w:id="293" w:name="_Toc363926644"/>
      <w:bookmarkStart w:id="294" w:name="_Toc404128135"/>
      <w:bookmarkStart w:id="295" w:name="_Toc494695844"/>
      <w:r w:rsidR="00C23E2F">
        <w:lastRenderedPageBreak/>
        <w:t>Príloha č.3</w:t>
      </w:r>
      <w:r w:rsidRPr="009D2C9D">
        <w:t xml:space="preserve">  -  ODPADOVÉ HOSPODÁRSTVO</w:t>
      </w:r>
      <w:bookmarkEnd w:id="291"/>
      <w:bookmarkEnd w:id="292"/>
      <w:bookmarkEnd w:id="293"/>
      <w:bookmarkEnd w:id="294"/>
      <w:bookmarkEnd w:id="295"/>
    </w:p>
    <w:p w:rsidR="00124934" w:rsidRPr="009D2C9D" w:rsidRDefault="00124934" w:rsidP="00CE6EAC">
      <w:pPr>
        <w:tabs>
          <w:tab w:val="left" w:pos="4678"/>
        </w:tabs>
        <w:spacing w:line="360" w:lineRule="auto"/>
        <w:ind w:right="-143"/>
        <w:rPr>
          <w:rFonts w:cs="Tahoma"/>
          <w:szCs w:val="22"/>
          <w:u w:val="single"/>
        </w:rPr>
      </w:pPr>
    </w:p>
    <w:p w:rsidR="00124934" w:rsidRPr="009D2C9D" w:rsidRDefault="00124934" w:rsidP="00CE6EAC">
      <w:pPr>
        <w:tabs>
          <w:tab w:val="left" w:pos="4678"/>
        </w:tabs>
        <w:spacing w:line="360" w:lineRule="auto"/>
        <w:ind w:right="-143"/>
        <w:rPr>
          <w:rFonts w:cs="Tahoma"/>
          <w:szCs w:val="22"/>
        </w:rPr>
      </w:pPr>
      <w:r w:rsidRPr="009D2C9D">
        <w:rPr>
          <w:rFonts w:cs="Tahoma"/>
          <w:szCs w:val="22"/>
        </w:rPr>
        <w:t>Z realizácie stavby budú vznikať odpady:</w:t>
      </w:r>
    </w:p>
    <w:p w:rsidR="00124934" w:rsidRPr="009D2C9D" w:rsidRDefault="00124934" w:rsidP="00CE6EAC">
      <w:pPr>
        <w:widowControl w:val="0"/>
        <w:numPr>
          <w:ilvl w:val="0"/>
          <w:numId w:val="20"/>
        </w:numPr>
        <w:tabs>
          <w:tab w:val="clear" w:pos="1375"/>
          <w:tab w:val="left" w:pos="5758"/>
        </w:tabs>
        <w:suppressAutoHyphens/>
        <w:spacing w:line="360" w:lineRule="auto"/>
        <w:ind w:right="-143"/>
        <w:contextualSpacing/>
        <w:jc w:val="left"/>
        <w:rPr>
          <w:rFonts w:cs="Tahoma"/>
          <w:szCs w:val="22"/>
        </w:rPr>
      </w:pPr>
      <w:r w:rsidRPr="009D2C9D">
        <w:rPr>
          <w:rFonts w:cs="Tahoma"/>
          <w:szCs w:val="22"/>
        </w:rPr>
        <w:t>tuhé</w:t>
      </w:r>
    </w:p>
    <w:p w:rsidR="00124934" w:rsidRPr="009D2C9D" w:rsidRDefault="00124934" w:rsidP="00CE6EAC">
      <w:pPr>
        <w:tabs>
          <w:tab w:val="left" w:pos="4678"/>
        </w:tabs>
        <w:spacing w:line="360" w:lineRule="auto"/>
        <w:ind w:right="-143"/>
        <w:rPr>
          <w:rFonts w:cs="Tahoma"/>
          <w:szCs w:val="22"/>
        </w:rPr>
      </w:pPr>
    </w:p>
    <w:p w:rsidR="00124934" w:rsidRPr="009D2C9D" w:rsidRDefault="00124934" w:rsidP="00CE6EAC">
      <w:pPr>
        <w:pStyle w:val="Zkladntext31"/>
        <w:ind w:firstLine="357"/>
        <w:rPr>
          <w:rFonts w:cs="Tahoma"/>
          <w:sz w:val="22"/>
          <w:szCs w:val="22"/>
        </w:rPr>
      </w:pPr>
      <w:r w:rsidRPr="009D2C9D">
        <w:rPr>
          <w:rFonts w:cs="Tahoma"/>
          <w:sz w:val="22"/>
          <w:szCs w:val="22"/>
        </w:rPr>
        <w:t>Všetky znečisťujúce látky a odpady budú likvidované v zmysle platných právnych predpisov a noriem. Podľa  vyhlášky MŽ</w:t>
      </w:r>
      <w:r w:rsidR="003357C7">
        <w:rPr>
          <w:rFonts w:cs="Tahoma"/>
          <w:sz w:val="22"/>
          <w:szCs w:val="22"/>
        </w:rPr>
        <w:t>P SR č. 365/2015</w:t>
      </w:r>
      <w:r w:rsidRPr="009D2C9D">
        <w:rPr>
          <w:rFonts w:cs="Tahoma"/>
          <w:sz w:val="22"/>
          <w:szCs w:val="22"/>
        </w:rPr>
        <w:t xml:space="preserve"> Z.z., ktorou sa ustanovuje Katalóg odpadov vznikajú odpady kategórie  O- ostatný. </w:t>
      </w:r>
    </w:p>
    <w:p w:rsidR="00124934" w:rsidRPr="00B318A9" w:rsidRDefault="00124934">
      <w:pPr>
        <w:spacing w:line="360" w:lineRule="auto"/>
        <w:rPr>
          <w:b/>
          <w:u w:val="single"/>
        </w:rPr>
        <w:pPrChange w:id="296" w:author="PeMa" w:date="2016-04-08T11:14:00Z">
          <w:pPr/>
        </w:pPrChange>
      </w:pPr>
      <w:bookmarkStart w:id="297" w:name="_Toc363926645"/>
      <w:r w:rsidRPr="00B318A9">
        <w:rPr>
          <w:b/>
          <w:u w:val="single"/>
        </w:rPr>
        <w:t>Kategória a množstvo odpadu</w:t>
      </w:r>
      <w:bookmarkEnd w:id="297"/>
    </w:p>
    <w:p w:rsidR="00124934" w:rsidRPr="009D2C9D" w:rsidRDefault="00124934" w:rsidP="00CE6EAC">
      <w:pPr>
        <w:spacing w:line="360" w:lineRule="auto"/>
        <w:ind w:firstLine="0"/>
        <w:rPr>
          <w:rFonts w:cs="Tahoma"/>
          <w:b/>
          <w:i/>
          <w:szCs w:val="22"/>
        </w:rPr>
      </w:pPr>
    </w:p>
    <w:p w:rsidR="00124934" w:rsidRPr="009D2C9D" w:rsidRDefault="00124934" w:rsidP="00CE6EAC">
      <w:pPr>
        <w:spacing w:after="120" w:line="360" w:lineRule="auto"/>
        <w:ind w:firstLine="0"/>
        <w:rPr>
          <w:rFonts w:cs="Tahoma"/>
          <w:b/>
          <w:i/>
          <w:szCs w:val="22"/>
        </w:rPr>
      </w:pPr>
      <w:r w:rsidRPr="009D2C9D">
        <w:rPr>
          <w:rFonts w:cs="Tahoma"/>
          <w:b/>
          <w:i/>
          <w:szCs w:val="22"/>
        </w:rPr>
        <w:t xml:space="preserve">Predpoklad vzniku odpadov pri výstavbe </w:t>
      </w:r>
      <w:r w:rsidRPr="009D2C9D">
        <w:rPr>
          <w:rFonts w:cs="Tahoma"/>
          <w:b/>
          <w:i/>
          <w:szCs w:val="22"/>
        </w:rPr>
        <w:tab/>
      </w:r>
    </w:p>
    <w:tbl>
      <w:tblPr>
        <w:tblW w:w="0" w:type="auto"/>
        <w:jc w:val="center"/>
        <w:tblInd w:w="-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5"/>
        <w:gridCol w:w="3118"/>
        <w:gridCol w:w="1134"/>
        <w:gridCol w:w="993"/>
        <w:gridCol w:w="3348"/>
      </w:tblGrid>
      <w:tr w:rsidR="00124934" w:rsidRPr="009D2C9D" w:rsidTr="00FF7120">
        <w:trPr>
          <w:trHeight w:val="345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i/>
                <w:sz w:val="20"/>
              </w:rPr>
            </w:pPr>
            <w:proofErr w:type="spellStart"/>
            <w:r w:rsidRPr="009D2C9D">
              <w:rPr>
                <w:rFonts w:cs="Tahoma"/>
                <w:i/>
                <w:sz w:val="20"/>
              </w:rPr>
              <w:t>Katal</w:t>
            </w:r>
            <w:proofErr w:type="spellEnd"/>
            <w:r w:rsidRPr="009D2C9D">
              <w:rPr>
                <w:rFonts w:cs="Tahoma"/>
                <w:i/>
                <w:sz w:val="20"/>
              </w:rPr>
              <w:t>. číslo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i/>
                <w:sz w:val="20"/>
              </w:rPr>
            </w:pPr>
            <w:r w:rsidRPr="009D2C9D">
              <w:rPr>
                <w:rFonts w:cs="Tahoma"/>
                <w:i/>
                <w:sz w:val="20"/>
              </w:rPr>
              <w:t>Názov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i/>
                <w:iCs/>
                <w:sz w:val="20"/>
              </w:rPr>
            </w:pPr>
            <w:r w:rsidRPr="009D2C9D">
              <w:rPr>
                <w:rFonts w:cs="Tahoma"/>
                <w:i/>
                <w:iCs/>
                <w:sz w:val="20"/>
              </w:rPr>
              <w:t>Množstvo v tonách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i/>
                <w:sz w:val="20"/>
              </w:rPr>
            </w:pPr>
            <w:r w:rsidRPr="009D2C9D">
              <w:rPr>
                <w:rFonts w:cs="Tahoma"/>
                <w:i/>
                <w:sz w:val="20"/>
              </w:rPr>
              <w:t>Kategória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pStyle w:val="Normln"/>
              <w:widowControl/>
              <w:overflowPunct w:val="0"/>
              <w:autoSpaceDE w:val="0"/>
              <w:snapToGrid w:val="0"/>
              <w:spacing w:line="360" w:lineRule="auto"/>
              <w:textAlignment w:val="baseline"/>
              <w:rPr>
                <w:rFonts w:ascii="Tahoma" w:hAnsi="Tahoma" w:cs="Tahoma"/>
                <w:i/>
              </w:rPr>
            </w:pPr>
            <w:r w:rsidRPr="009D2C9D">
              <w:rPr>
                <w:rFonts w:ascii="Tahoma" w:hAnsi="Tahoma" w:cs="Tahoma"/>
                <w:i/>
              </w:rPr>
              <w:t>Pôvod odpadu</w:t>
            </w:r>
          </w:p>
        </w:tc>
      </w:tr>
      <w:tr w:rsidR="00124934" w:rsidRPr="009D2C9D" w:rsidTr="00FF7120">
        <w:trPr>
          <w:trHeight w:val="379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17 02 03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 xml:space="preserve">Plasty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364E41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0,0</w:t>
            </w:r>
            <w:r w:rsidR="00364E41">
              <w:rPr>
                <w:rFonts w:cs="Tahoma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O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934" w:rsidRPr="00750F82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 w:val="18"/>
                <w:szCs w:val="22"/>
              </w:rPr>
            </w:pPr>
            <w:r w:rsidRPr="00750F82">
              <w:rPr>
                <w:rFonts w:cs="Tahoma"/>
                <w:sz w:val="18"/>
                <w:szCs w:val="22"/>
              </w:rPr>
              <w:t xml:space="preserve">Obalový materiál, </w:t>
            </w:r>
            <w:proofErr w:type="spellStart"/>
            <w:r w:rsidRPr="00750F82">
              <w:rPr>
                <w:rFonts w:cs="Tahoma"/>
                <w:sz w:val="18"/>
                <w:szCs w:val="22"/>
              </w:rPr>
              <w:t>zbytky</w:t>
            </w:r>
            <w:proofErr w:type="spellEnd"/>
            <w:r w:rsidRPr="00750F82">
              <w:rPr>
                <w:rFonts w:cs="Tahoma"/>
                <w:sz w:val="18"/>
                <w:szCs w:val="22"/>
              </w:rPr>
              <w:t xml:space="preserve"> tepelnej izolácie</w:t>
            </w:r>
          </w:p>
        </w:tc>
      </w:tr>
      <w:tr w:rsidR="00124934" w:rsidRPr="009D2C9D" w:rsidTr="00FF7120">
        <w:trPr>
          <w:trHeight w:val="379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17 09 04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pStyle w:val="Normln"/>
              <w:widowControl/>
              <w:overflowPunct w:val="0"/>
              <w:autoSpaceDE w:val="0"/>
              <w:snapToGrid w:val="0"/>
              <w:spacing w:line="360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9D2C9D">
              <w:rPr>
                <w:rFonts w:ascii="Tahoma" w:hAnsi="Tahoma" w:cs="Tahoma"/>
                <w:sz w:val="22"/>
                <w:szCs w:val="22"/>
              </w:rPr>
              <w:t>Zmiešané odpady zo stavieb a demolácií (neznečistené)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364E41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0,</w:t>
            </w:r>
            <w:r w:rsidR="00364E41">
              <w:rPr>
                <w:rFonts w:cs="Tahoma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O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934" w:rsidRPr="00750F82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 w:val="18"/>
                <w:szCs w:val="22"/>
              </w:rPr>
            </w:pPr>
            <w:r w:rsidRPr="00750F82">
              <w:rPr>
                <w:rFonts w:cs="Tahoma"/>
                <w:sz w:val="18"/>
                <w:szCs w:val="22"/>
              </w:rPr>
              <w:t>Uvoľnené časti omietok, obkladov a stav. konštrukcií,</w:t>
            </w:r>
            <w:r w:rsidR="00750F82" w:rsidRPr="00750F82">
              <w:rPr>
                <w:rFonts w:cs="Tahoma"/>
                <w:sz w:val="18"/>
                <w:szCs w:val="22"/>
              </w:rPr>
              <w:t xml:space="preserve"> drevené okná</w:t>
            </w:r>
          </w:p>
        </w:tc>
      </w:tr>
      <w:tr w:rsidR="00B461A7" w:rsidRPr="009D2C9D" w:rsidTr="00FF7120">
        <w:trPr>
          <w:trHeight w:val="379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 xml:space="preserve">17 02 </w:t>
            </w:r>
            <w:proofErr w:type="spellStart"/>
            <w:r>
              <w:rPr>
                <w:rFonts w:cs="Tahoma"/>
                <w:szCs w:val="22"/>
              </w:rPr>
              <w:t>02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Sklo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Default="00364E41" w:rsidP="00364E41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Default="00B461A7" w:rsidP="00CE6EAC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O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1A7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 w:val="18"/>
                <w:szCs w:val="22"/>
              </w:rPr>
            </w:pPr>
            <w:r>
              <w:rPr>
                <w:rFonts w:cs="Tahoma"/>
                <w:sz w:val="18"/>
                <w:szCs w:val="22"/>
              </w:rPr>
              <w:t>Sklo z vybúraných okien.</w:t>
            </w:r>
          </w:p>
        </w:tc>
      </w:tr>
      <w:tr w:rsidR="00B461A7" w:rsidRPr="009D2C9D" w:rsidTr="00FF7120">
        <w:trPr>
          <w:trHeight w:val="379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Pr="009D2C9D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17 04 05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Pr="009D2C9D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Železo a oceľ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Pr="009D2C9D" w:rsidRDefault="00B461A7" w:rsidP="00364E41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1,</w:t>
            </w:r>
            <w:r w:rsidR="00364E41">
              <w:rPr>
                <w:rFonts w:cs="Tahoma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A7" w:rsidRPr="009D2C9D" w:rsidRDefault="00B461A7" w:rsidP="00CE6EAC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O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1A7" w:rsidRPr="00750F82" w:rsidRDefault="00B461A7" w:rsidP="00CE6EAC">
            <w:pPr>
              <w:snapToGrid w:val="0"/>
              <w:spacing w:line="360" w:lineRule="auto"/>
              <w:ind w:firstLine="0"/>
              <w:rPr>
                <w:rFonts w:cs="Tahoma"/>
                <w:sz w:val="18"/>
                <w:szCs w:val="22"/>
              </w:rPr>
            </w:pPr>
            <w:r>
              <w:rPr>
                <w:rFonts w:cs="Tahoma"/>
                <w:sz w:val="18"/>
                <w:szCs w:val="22"/>
              </w:rPr>
              <w:t>Oceľové okná a zasklené steny</w:t>
            </w:r>
          </w:p>
        </w:tc>
      </w:tr>
      <w:tr w:rsidR="00124934" w:rsidRPr="009D2C9D" w:rsidTr="00FF7120">
        <w:trPr>
          <w:trHeight w:val="379"/>
          <w:jc w:val="center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20 03 01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 xml:space="preserve">Zmesový komunálny odpad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364E41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0,1</w:t>
            </w:r>
            <w:r w:rsidR="00364E41">
              <w:rPr>
                <w:rFonts w:cs="Tahoma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4934" w:rsidRPr="009D2C9D" w:rsidRDefault="00124934" w:rsidP="00CE6EAC">
            <w:pPr>
              <w:snapToGrid w:val="0"/>
              <w:spacing w:line="360" w:lineRule="auto"/>
              <w:ind w:firstLine="0"/>
              <w:jc w:val="center"/>
              <w:rPr>
                <w:rFonts w:cs="Tahoma"/>
                <w:szCs w:val="22"/>
              </w:rPr>
            </w:pPr>
            <w:r w:rsidRPr="009D2C9D">
              <w:rPr>
                <w:rFonts w:cs="Tahoma"/>
                <w:szCs w:val="22"/>
              </w:rPr>
              <w:t>O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934" w:rsidRPr="00750F82" w:rsidRDefault="00124934" w:rsidP="00CE6EAC">
            <w:pPr>
              <w:snapToGrid w:val="0"/>
              <w:spacing w:line="360" w:lineRule="auto"/>
              <w:ind w:firstLine="0"/>
              <w:rPr>
                <w:rFonts w:cs="Tahoma"/>
                <w:sz w:val="18"/>
                <w:szCs w:val="22"/>
              </w:rPr>
            </w:pPr>
            <w:r w:rsidRPr="00750F82">
              <w:rPr>
                <w:rFonts w:cs="Tahoma"/>
                <w:sz w:val="18"/>
                <w:szCs w:val="22"/>
              </w:rPr>
              <w:t>Zariadenie staveniska</w:t>
            </w:r>
          </w:p>
        </w:tc>
      </w:tr>
    </w:tbl>
    <w:p w:rsidR="00124934" w:rsidRPr="009D2C9D" w:rsidRDefault="00124934" w:rsidP="00CE6EAC">
      <w:pPr>
        <w:pStyle w:val="Zkladntext"/>
        <w:spacing w:before="120" w:line="360" w:lineRule="auto"/>
        <w:ind w:firstLine="708"/>
        <w:rPr>
          <w:rFonts w:ascii="Tahoma" w:hAnsi="Tahoma" w:cs="Tahoma"/>
          <w:b/>
          <w:szCs w:val="22"/>
        </w:rPr>
      </w:pPr>
      <w:r w:rsidRPr="009D2C9D">
        <w:rPr>
          <w:rFonts w:ascii="Tahoma" w:hAnsi="Tahoma" w:cs="Tahoma"/>
          <w:szCs w:val="22"/>
        </w:rPr>
        <w:t xml:space="preserve">Počas stavebných prác je potrebné zabrániť vzniku nepovolených skládok odpadov (napr. ukladaním stavebnej </w:t>
      </w:r>
      <w:proofErr w:type="spellStart"/>
      <w:r w:rsidRPr="009D2C9D">
        <w:rPr>
          <w:rFonts w:ascii="Tahoma" w:hAnsi="Tahoma" w:cs="Tahoma"/>
          <w:szCs w:val="22"/>
        </w:rPr>
        <w:t>sute</w:t>
      </w:r>
      <w:proofErr w:type="spellEnd"/>
      <w:r w:rsidRPr="009D2C9D">
        <w:rPr>
          <w:rFonts w:ascii="Tahoma" w:hAnsi="Tahoma" w:cs="Tahoma"/>
          <w:szCs w:val="22"/>
        </w:rPr>
        <w:t xml:space="preserve"> na nepovolené miesta, nepovolený zásyp depresií), alebo nežiaducim kontamináciám životného prostredia (napr. únikom PHM z dopravných prostriedkov a žeriavu pri vykladaní materiálu). </w:t>
      </w:r>
    </w:p>
    <w:p w:rsidR="00124934" w:rsidRPr="00334541" w:rsidRDefault="00124934" w:rsidP="00CE6EAC">
      <w:pPr>
        <w:pStyle w:val="Zkladntext"/>
        <w:spacing w:before="120" w:line="360" w:lineRule="auto"/>
        <w:ind w:firstLine="708"/>
        <w:rPr>
          <w:rFonts w:ascii="Tahoma" w:hAnsi="Tahoma" w:cs="Tahoma"/>
          <w:b/>
          <w:szCs w:val="22"/>
        </w:rPr>
      </w:pPr>
      <w:r w:rsidRPr="009D2C9D">
        <w:rPr>
          <w:rFonts w:ascii="Tahoma" w:hAnsi="Tahoma" w:cs="Tahoma"/>
          <w:szCs w:val="22"/>
        </w:rPr>
        <w:t xml:space="preserve">Odpady počas výstavby budú zneškodňované skládkovaním oprávnenou osobou, ktorá sa určí </w:t>
      </w:r>
      <w:r w:rsidRPr="00334541">
        <w:rPr>
          <w:rFonts w:ascii="Tahoma" w:hAnsi="Tahoma" w:cs="Tahoma"/>
          <w:szCs w:val="22"/>
        </w:rPr>
        <w:t xml:space="preserve">po výbere dodávateľa stavby. </w:t>
      </w:r>
    </w:p>
    <w:p w:rsidR="00124934" w:rsidRPr="009D2C9D" w:rsidRDefault="00124934" w:rsidP="00CE6EAC">
      <w:pPr>
        <w:spacing w:after="120" w:line="360" w:lineRule="auto"/>
        <w:ind w:firstLine="0"/>
        <w:rPr>
          <w:rFonts w:cs="Tahoma"/>
          <w:b/>
          <w:i/>
        </w:rPr>
      </w:pPr>
      <w:r w:rsidRPr="009D2C9D">
        <w:rPr>
          <w:rFonts w:cs="Tahoma"/>
          <w:b/>
          <w:i/>
        </w:rPr>
        <w:t xml:space="preserve">Predpoklad vzniku odpadov pri prevádzke objektu. </w:t>
      </w:r>
    </w:p>
    <w:p w:rsidR="00124934" w:rsidRPr="009D2C9D" w:rsidRDefault="00124934" w:rsidP="00CE6EAC">
      <w:pPr>
        <w:spacing w:line="360" w:lineRule="auto"/>
        <w:rPr>
          <w:rFonts w:cs="Tahoma"/>
          <w:u w:val="single"/>
        </w:rPr>
      </w:pPr>
      <w:r w:rsidRPr="009D2C9D">
        <w:rPr>
          <w:rFonts w:cs="Tahoma"/>
        </w:rPr>
        <w:t xml:space="preserve">Po realizácii stavby dôjde k zlepšeniu tepelnotechnických vlastností objektu. Výstavba nemá ďalšie dôsledky na produkciu odpadu obyvateľstvom. </w:t>
      </w:r>
      <w:r w:rsidRPr="009D2C9D">
        <w:rPr>
          <w:rFonts w:cs="Tahoma"/>
          <w:u w:val="single"/>
        </w:rPr>
        <w:t>Množstvo súčasnej produkcie odpadu sa nezmení.</w:t>
      </w:r>
    </w:p>
    <w:p w:rsidR="009D02A7" w:rsidRDefault="009D02A7" w:rsidP="00CE6EAC">
      <w:pPr>
        <w:spacing w:line="360" w:lineRule="auto"/>
        <w:rPr>
          <w:rFonts w:cs="Tahoma"/>
          <w:szCs w:val="22"/>
        </w:rPr>
      </w:pPr>
    </w:p>
    <w:p w:rsidR="009D02A7" w:rsidRPr="009D2C9D" w:rsidRDefault="009D02A7" w:rsidP="00CE6EAC">
      <w:pPr>
        <w:spacing w:line="360" w:lineRule="auto"/>
        <w:rPr>
          <w:rFonts w:cs="Tahoma"/>
          <w:szCs w:val="22"/>
        </w:rPr>
      </w:pPr>
    </w:p>
    <w:p w:rsidR="00124934" w:rsidRPr="009D2C9D" w:rsidRDefault="00124934" w:rsidP="00CE6EAC">
      <w:pPr>
        <w:spacing w:line="360" w:lineRule="auto"/>
        <w:rPr>
          <w:rFonts w:cs="Tahoma"/>
          <w:szCs w:val="22"/>
        </w:rPr>
      </w:pPr>
    </w:p>
    <w:p w:rsidR="000D652F" w:rsidRDefault="004F7D36" w:rsidP="00CE6EAC">
      <w:pPr>
        <w:spacing w:line="360" w:lineRule="auto"/>
        <w:ind w:firstLine="0"/>
        <w:rPr>
          <w:rFonts w:cs="Tahoma"/>
          <w:szCs w:val="22"/>
        </w:rPr>
      </w:pPr>
      <w:r>
        <w:rPr>
          <w:rFonts w:cs="Tahoma"/>
          <w:szCs w:val="22"/>
        </w:rPr>
        <w:t>Ž</w:t>
      </w:r>
      <w:r w:rsidR="00124934" w:rsidRPr="009D2C9D">
        <w:rPr>
          <w:rFonts w:cs="Tahoma"/>
          <w:szCs w:val="22"/>
        </w:rPr>
        <w:t xml:space="preserve">ilina, </w:t>
      </w:r>
      <w:r w:rsidR="00665982">
        <w:rPr>
          <w:rFonts w:cs="Tahoma"/>
          <w:szCs w:val="22"/>
        </w:rPr>
        <w:t>0</w:t>
      </w:r>
      <w:r w:rsidR="00A0643E">
        <w:rPr>
          <w:rFonts w:cs="Tahoma"/>
          <w:szCs w:val="22"/>
        </w:rPr>
        <w:t>9</w:t>
      </w:r>
      <w:r w:rsidR="00F278E8">
        <w:rPr>
          <w:rFonts w:cs="Tahoma"/>
          <w:szCs w:val="22"/>
        </w:rPr>
        <w:t>/201</w:t>
      </w:r>
      <w:r w:rsidR="00A0643E">
        <w:rPr>
          <w:rFonts w:cs="Tahoma"/>
          <w:szCs w:val="22"/>
        </w:rPr>
        <w:t>7</w:t>
      </w:r>
      <w:r w:rsidR="00124934" w:rsidRPr="009D2C9D">
        <w:rPr>
          <w:rFonts w:cs="Tahoma"/>
          <w:szCs w:val="22"/>
        </w:rPr>
        <w:t xml:space="preserve">; Ing. </w:t>
      </w:r>
      <w:r w:rsidR="00665982">
        <w:rPr>
          <w:rFonts w:cs="Tahoma"/>
          <w:szCs w:val="22"/>
        </w:rPr>
        <w:t>Gabriela Mančiková</w:t>
      </w:r>
    </w:p>
    <w:sectPr w:rsidR="000D652F" w:rsidSect="001751E4">
      <w:headerReference w:type="default" r:id="rId10"/>
      <w:footerReference w:type="default" r:id="rId11"/>
      <w:footnotePr>
        <w:numFmt w:val="lowerRoman"/>
      </w:footnotePr>
      <w:endnotePr>
        <w:numFmt w:val="decimal"/>
      </w:endnotePr>
      <w:pgSz w:w="11907" w:h="16840" w:code="9"/>
      <w:pgMar w:top="851" w:right="851" w:bottom="851" w:left="1134" w:header="573" w:footer="340" w:gutter="0"/>
      <w:pgBorders w:offsetFrom="page">
        <w:top w:val="single" w:sz="8" w:space="24" w:color="A6A6A6" w:themeColor="background1" w:themeShade="A6" w:shadow="1"/>
        <w:left w:val="single" w:sz="8" w:space="24" w:color="A6A6A6" w:themeColor="background1" w:themeShade="A6" w:shadow="1"/>
        <w:bottom w:val="single" w:sz="8" w:space="24" w:color="A6A6A6" w:themeColor="background1" w:themeShade="A6" w:shadow="1"/>
        <w:right w:val="single" w:sz="8" w:space="24" w:color="A6A6A6" w:themeColor="background1" w:themeShade="A6" w:shadow="1"/>
      </w:pgBorders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DE8" w:rsidRDefault="00032DE8">
      <w:pPr>
        <w:spacing w:line="240" w:lineRule="auto"/>
      </w:pPr>
      <w:r>
        <w:separator/>
      </w:r>
    </w:p>
  </w:endnote>
  <w:endnote w:type="continuationSeparator" w:id="0">
    <w:p w:rsidR="00032DE8" w:rsidRDefault="00032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6E9" w:rsidRDefault="003876E9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DE8" w:rsidRDefault="00032DE8">
      <w:pPr>
        <w:spacing w:line="240" w:lineRule="auto"/>
      </w:pPr>
      <w:r>
        <w:separator/>
      </w:r>
    </w:p>
  </w:footnote>
  <w:footnote w:type="continuationSeparator" w:id="0">
    <w:p w:rsidR="00032DE8" w:rsidRDefault="00032D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6E9" w:rsidRPr="005A0BC3" w:rsidRDefault="003876E9" w:rsidP="005A0BC3">
    <w:pPr>
      <w:pStyle w:val="Hlavika"/>
      <w:pBdr>
        <w:bottom w:val="single" w:sz="4" w:space="1" w:color="808080"/>
      </w:pBdr>
      <w:jc w:val="right"/>
      <w:rPr>
        <w:color w:val="808080"/>
        <w:sz w:val="16"/>
      </w:rPr>
    </w:pPr>
    <w:r>
      <w:rPr>
        <w:color w:val="808080"/>
        <w:sz w:val="16"/>
      </w:rPr>
      <w:t xml:space="preserve">Sprievodná a technická správa  -  Obnova </w:t>
    </w:r>
    <w:proofErr w:type="spellStart"/>
    <w:r>
      <w:rPr>
        <w:color w:val="808080"/>
        <w:sz w:val="16"/>
      </w:rPr>
      <w:t>ZpS</w:t>
    </w:r>
    <w:proofErr w:type="spellEnd"/>
    <w:r>
      <w:rPr>
        <w:color w:val="808080"/>
        <w:sz w:val="16"/>
      </w:rPr>
      <w:t xml:space="preserve"> Osiková, Žilina - </w:t>
    </w:r>
    <w:r w:rsidRPr="006D4A02">
      <w:rPr>
        <w:color w:val="808080"/>
        <w:sz w:val="16"/>
      </w:rPr>
      <w:t xml:space="preserve">str. </w:t>
    </w:r>
    <w:r w:rsidRPr="006D4A02">
      <w:rPr>
        <w:rStyle w:val="slostrany"/>
        <w:b/>
        <w:color w:val="808080"/>
      </w:rPr>
      <w:fldChar w:fldCharType="begin"/>
    </w:r>
    <w:r w:rsidRPr="006D4A02">
      <w:rPr>
        <w:rStyle w:val="slostrany"/>
        <w:b/>
        <w:color w:val="808080"/>
      </w:rPr>
      <w:instrText xml:space="preserve"> PAGE </w:instrText>
    </w:r>
    <w:r w:rsidRPr="006D4A02">
      <w:rPr>
        <w:rStyle w:val="slostrany"/>
        <w:b/>
        <w:color w:val="808080"/>
      </w:rPr>
      <w:fldChar w:fldCharType="separate"/>
    </w:r>
    <w:r w:rsidR="003B0E85">
      <w:rPr>
        <w:rStyle w:val="slostrany"/>
        <w:b/>
        <w:noProof/>
        <w:color w:val="808080"/>
      </w:rPr>
      <w:t>3</w:t>
    </w:r>
    <w:r w:rsidRPr="006D4A02">
      <w:rPr>
        <w:rStyle w:val="slostrany"/>
        <w:b/>
        <w:color w:val="808080"/>
      </w:rPr>
      <w:fldChar w:fldCharType="end"/>
    </w:r>
    <w:r>
      <w:rPr>
        <w:rStyle w:val="slostrany"/>
        <w:b/>
        <w:color w:val="808080"/>
      </w:rPr>
      <w:t>/</w:t>
    </w:r>
    <w:fldSimple w:instr=" NUMPAGES   \* MERGEFORMAT ">
      <w:r w:rsidR="003B0E85" w:rsidRPr="003B0E85">
        <w:rPr>
          <w:noProof/>
          <w:color w:val="808080"/>
          <w:sz w:val="16"/>
        </w:rPr>
        <w:t>15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154F31F3"/>
    <w:multiLevelType w:val="hybridMultilevel"/>
    <w:tmpl w:val="00063B92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BC74B2"/>
    <w:multiLevelType w:val="multilevel"/>
    <w:tmpl w:val="3CDAE846"/>
    <w:lvl w:ilvl="0">
      <w:start w:val="1"/>
      <w:numFmt w:val="decimal"/>
      <w:isLgl/>
      <w:suff w:val="space"/>
      <w:lvlText w:val="%1"/>
      <w:lvlJc w:val="right"/>
      <w:pPr>
        <w:ind w:left="432" w:firstLine="135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7C61020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9090378"/>
    <w:multiLevelType w:val="hybridMultilevel"/>
    <w:tmpl w:val="F0548D74"/>
    <w:lvl w:ilvl="0" w:tplc="4BFECEB8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9774FBC"/>
    <w:multiLevelType w:val="hybridMultilevel"/>
    <w:tmpl w:val="52E0D4C2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D442624"/>
    <w:multiLevelType w:val="hybridMultilevel"/>
    <w:tmpl w:val="3A02ACEC"/>
    <w:lvl w:ilvl="0" w:tplc="27402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46DE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BAE20D9"/>
    <w:multiLevelType w:val="hybridMultilevel"/>
    <w:tmpl w:val="9A985082"/>
    <w:lvl w:ilvl="0" w:tplc="A57AD420">
      <w:start w:val="10"/>
      <w:numFmt w:val="bullet"/>
      <w:lvlText w:val="-"/>
      <w:lvlJc w:val="left"/>
      <w:pPr>
        <w:tabs>
          <w:tab w:val="num" w:pos="1142"/>
        </w:tabs>
        <w:ind w:left="114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82491C"/>
    <w:multiLevelType w:val="hybridMultilevel"/>
    <w:tmpl w:val="E78C6AD4"/>
    <w:lvl w:ilvl="0" w:tplc="041B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EED06C5"/>
    <w:multiLevelType w:val="hybridMultilevel"/>
    <w:tmpl w:val="DE1C8D7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F5A5459"/>
    <w:multiLevelType w:val="hybridMultilevel"/>
    <w:tmpl w:val="36B05AA0"/>
    <w:lvl w:ilvl="0" w:tplc="4BFECEB8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65B066B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67329B1"/>
    <w:multiLevelType w:val="singleLevel"/>
    <w:tmpl w:val="41FE10D6"/>
    <w:lvl w:ilvl="0">
      <w:start w:val="1"/>
      <w:numFmt w:val="upperRoman"/>
      <w:lvlText w:val="%1."/>
      <w:legacy w:legacy="1" w:legacySpace="0" w:legacyIndent="505"/>
      <w:lvlJc w:val="left"/>
      <w:pPr>
        <w:ind w:left="1214" w:hanging="505"/>
      </w:pPr>
    </w:lvl>
  </w:abstractNum>
  <w:abstractNum w:abstractNumId="15">
    <w:nsid w:val="74F65677"/>
    <w:multiLevelType w:val="multilevel"/>
    <w:tmpl w:val="36B05AA0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5B60843"/>
    <w:multiLevelType w:val="hybridMultilevel"/>
    <w:tmpl w:val="41E66D0E"/>
    <w:lvl w:ilvl="0" w:tplc="435A58C0"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4"/>
  </w:num>
  <w:num w:numId="5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6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7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8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9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10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11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12">
    <w:abstractNumId w:val="14"/>
    <w:lvlOverride w:ilvl="0">
      <w:lvl w:ilvl="0">
        <w:start w:val="1"/>
        <w:numFmt w:val="upperRoman"/>
        <w:lvlText w:val="%1."/>
        <w:legacy w:legacy="1" w:legacySpace="0" w:legacyIndent="505"/>
        <w:lvlJc w:val="left"/>
        <w:pPr>
          <w:ind w:left="1214" w:hanging="505"/>
        </w:pPr>
      </w:lvl>
    </w:lvlOverride>
  </w:num>
  <w:num w:numId="13">
    <w:abstractNumId w:val="3"/>
  </w:num>
  <w:num w:numId="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5"/>
  </w:num>
  <w:num w:numId="16">
    <w:abstractNumId w:val="12"/>
  </w:num>
  <w:num w:numId="17">
    <w:abstractNumId w:val="15"/>
  </w:num>
  <w:num w:numId="18">
    <w:abstractNumId w:val="10"/>
  </w:num>
  <w:num w:numId="19">
    <w:abstractNumId w:val="11"/>
  </w:num>
  <w:num w:numId="20">
    <w:abstractNumId w:val="1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4B"/>
    <w:rsid w:val="000025F8"/>
    <w:rsid w:val="00004DC6"/>
    <w:rsid w:val="00014155"/>
    <w:rsid w:val="00023B5F"/>
    <w:rsid w:val="0002772A"/>
    <w:rsid w:val="00031491"/>
    <w:rsid w:val="00032C6C"/>
    <w:rsid w:val="00032DE8"/>
    <w:rsid w:val="00034ED5"/>
    <w:rsid w:val="00036069"/>
    <w:rsid w:val="00037CF1"/>
    <w:rsid w:val="00044FD7"/>
    <w:rsid w:val="0004599B"/>
    <w:rsid w:val="00051094"/>
    <w:rsid w:val="000653EC"/>
    <w:rsid w:val="00067F57"/>
    <w:rsid w:val="00074281"/>
    <w:rsid w:val="00074A33"/>
    <w:rsid w:val="000765AE"/>
    <w:rsid w:val="000911CE"/>
    <w:rsid w:val="000A4D8A"/>
    <w:rsid w:val="000C3808"/>
    <w:rsid w:val="000D4CDA"/>
    <w:rsid w:val="000D652F"/>
    <w:rsid w:val="000D72F0"/>
    <w:rsid w:val="000D767F"/>
    <w:rsid w:val="000E0E8C"/>
    <w:rsid w:val="000E19F3"/>
    <w:rsid w:val="000E2254"/>
    <w:rsid w:val="000E580C"/>
    <w:rsid w:val="000E5D4E"/>
    <w:rsid w:val="000F0758"/>
    <w:rsid w:val="000F2EF0"/>
    <w:rsid w:val="000F3D31"/>
    <w:rsid w:val="000F4346"/>
    <w:rsid w:val="000F5377"/>
    <w:rsid w:val="00101B7D"/>
    <w:rsid w:val="0011341D"/>
    <w:rsid w:val="00124934"/>
    <w:rsid w:val="00125882"/>
    <w:rsid w:val="001265A2"/>
    <w:rsid w:val="00134CB5"/>
    <w:rsid w:val="0014105D"/>
    <w:rsid w:val="001428F5"/>
    <w:rsid w:val="00145337"/>
    <w:rsid w:val="001509C8"/>
    <w:rsid w:val="0015124E"/>
    <w:rsid w:val="00151B5B"/>
    <w:rsid w:val="00153394"/>
    <w:rsid w:val="00153FBF"/>
    <w:rsid w:val="00154DF2"/>
    <w:rsid w:val="00157C72"/>
    <w:rsid w:val="00171118"/>
    <w:rsid w:val="00171EBE"/>
    <w:rsid w:val="001751E4"/>
    <w:rsid w:val="00183F61"/>
    <w:rsid w:val="001861EA"/>
    <w:rsid w:val="00186C2D"/>
    <w:rsid w:val="00186DA0"/>
    <w:rsid w:val="0018757D"/>
    <w:rsid w:val="001A0EA9"/>
    <w:rsid w:val="001B0996"/>
    <w:rsid w:val="001B1019"/>
    <w:rsid w:val="001B104B"/>
    <w:rsid w:val="001B4888"/>
    <w:rsid w:val="001B52A5"/>
    <w:rsid w:val="001B618E"/>
    <w:rsid w:val="001D190C"/>
    <w:rsid w:val="001D52E8"/>
    <w:rsid w:val="001D5AF9"/>
    <w:rsid w:val="001D5B81"/>
    <w:rsid w:val="001D7171"/>
    <w:rsid w:val="001D7862"/>
    <w:rsid w:val="001E2047"/>
    <w:rsid w:val="001E36AC"/>
    <w:rsid w:val="001F0EF5"/>
    <w:rsid w:val="002015F5"/>
    <w:rsid w:val="00202A42"/>
    <w:rsid w:val="00214B62"/>
    <w:rsid w:val="0021542C"/>
    <w:rsid w:val="00216449"/>
    <w:rsid w:val="002171C8"/>
    <w:rsid w:val="00232EBC"/>
    <w:rsid w:val="0023728A"/>
    <w:rsid w:val="0024363D"/>
    <w:rsid w:val="00243959"/>
    <w:rsid w:val="002567CB"/>
    <w:rsid w:val="00267DF9"/>
    <w:rsid w:val="00295E0A"/>
    <w:rsid w:val="002A038B"/>
    <w:rsid w:val="002A755F"/>
    <w:rsid w:val="002C753C"/>
    <w:rsid w:val="002D4D35"/>
    <w:rsid w:val="002E2AF8"/>
    <w:rsid w:val="002F03B8"/>
    <w:rsid w:val="002F1EE2"/>
    <w:rsid w:val="002F22D9"/>
    <w:rsid w:val="003058C7"/>
    <w:rsid w:val="00311B64"/>
    <w:rsid w:val="00326B11"/>
    <w:rsid w:val="003357C7"/>
    <w:rsid w:val="003370B4"/>
    <w:rsid w:val="00342167"/>
    <w:rsid w:val="00344E95"/>
    <w:rsid w:val="00347DED"/>
    <w:rsid w:val="00350D36"/>
    <w:rsid w:val="003570B8"/>
    <w:rsid w:val="003647F1"/>
    <w:rsid w:val="00364E41"/>
    <w:rsid w:val="00367F04"/>
    <w:rsid w:val="003742D9"/>
    <w:rsid w:val="003773E2"/>
    <w:rsid w:val="00386643"/>
    <w:rsid w:val="003876E9"/>
    <w:rsid w:val="00390F04"/>
    <w:rsid w:val="0039394B"/>
    <w:rsid w:val="003A25D7"/>
    <w:rsid w:val="003A27B9"/>
    <w:rsid w:val="003A6088"/>
    <w:rsid w:val="003B0E85"/>
    <w:rsid w:val="003C27B1"/>
    <w:rsid w:val="003C3BD4"/>
    <w:rsid w:val="003C4DBA"/>
    <w:rsid w:val="003D490E"/>
    <w:rsid w:val="003E4226"/>
    <w:rsid w:val="003E5022"/>
    <w:rsid w:val="003E72DB"/>
    <w:rsid w:val="003F7275"/>
    <w:rsid w:val="00420E48"/>
    <w:rsid w:val="00437F8C"/>
    <w:rsid w:val="00442958"/>
    <w:rsid w:val="00443D46"/>
    <w:rsid w:val="0045174B"/>
    <w:rsid w:val="00461307"/>
    <w:rsid w:val="00466781"/>
    <w:rsid w:val="00467838"/>
    <w:rsid w:val="00482E52"/>
    <w:rsid w:val="0048545F"/>
    <w:rsid w:val="0049138B"/>
    <w:rsid w:val="004A12DF"/>
    <w:rsid w:val="004A4932"/>
    <w:rsid w:val="004B0D1A"/>
    <w:rsid w:val="004B1FB9"/>
    <w:rsid w:val="004C4564"/>
    <w:rsid w:val="004C53BD"/>
    <w:rsid w:val="004C58CE"/>
    <w:rsid w:val="004D0AD2"/>
    <w:rsid w:val="004D5F80"/>
    <w:rsid w:val="004E1735"/>
    <w:rsid w:val="004E3104"/>
    <w:rsid w:val="004F2B37"/>
    <w:rsid w:val="004F2C34"/>
    <w:rsid w:val="004F64B9"/>
    <w:rsid w:val="004F7D36"/>
    <w:rsid w:val="00502217"/>
    <w:rsid w:val="005035AF"/>
    <w:rsid w:val="005042E2"/>
    <w:rsid w:val="005073A8"/>
    <w:rsid w:val="005079A4"/>
    <w:rsid w:val="0051040D"/>
    <w:rsid w:val="00516058"/>
    <w:rsid w:val="00516B7D"/>
    <w:rsid w:val="005301E1"/>
    <w:rsid w:val="005311BB"/>
    <w:rsid w:val="00535000"/>
    <w:rsid w:val="00536BCF"/>
    <w:rsid w:val="00540B5E"/>
    <w:rsid w:val="0055396B"/>
    <w:rsid w:val="005562C0"/>
    <w:rsid w:val="0055642F"/>
    <w:rsid w:val="005641F4"/>
    <w:rsid w:val="00564C6C"/>
    <w:rsid w:val="00576BC9"/>
    <w:rsid w:val="00577D55"/>
    <w:rsid w:val="00581BA9"/>
    <w:rsid w:val="005825AF"/>
    <w:rsid w:val="005965DA"/>
    <w:rsid w:val="005A0BC3"/>
    <w:rsid w:val="005A3A91"/>
    <w:rsid w:val="005A6B2C"/>
    <w:rsid w:val="005B0E09"/>
    <w:rsid w:val="005B4C3E"/>
    <w:rsid w:val="005B6CFD"/>
    <w:rsid w:val="005C6969"/>
    <w:rsid w:val="005C6B5F"/>
    <w:rsid w:val="005C7E9E"/>
    <w:rsid w:val="005D684E"/>
    <w:rsid w:val="005E7360"/>
    <w:rsid w:val="005F1D3B"/>
    <w:rsid w:val="005F3CE1"/>
    <w:rsid w:val="005F4CF1"/>
    <w:rsid w:val="005F68A1"/>
    <w:rsid w:val="006033E4"/>
    <w:rsid w:val="00605AB8"/>
    <w:rsid w:val="00606F74"/>
    <w:rsid w:val="00607804"/>
    <w:rsid w:val="0061179C"/>
    <w:rsid w:val="0061598F"/>
    <w:rsid w:val="006164D3"/>
    <w:rsid w:val="0063530C"/>
    <w:rsid w:val="006538FE"/>
    <w:rsid w:val="00655EFB"/>
    <w:rsid w:val="00665982"/>
    <w:rsid w:val="0067223C"/>
    <w:rsid w:val="00675AFF"/>
    <w:rsid w:val="00684E58"/>
    <w:rsid w:val="00686297"/>
    <w:rsid w:val="006A34A7"/>
    <w:rsid w:val="006A7CB2"/>
    <w:rsid w:val="006C1BB1"/>
    <w:rsid w:val="006D01F5"/>
    <w:rsid w:val="006D023B"/>
    <w:rsid w:val="006D4A02"/>
    <w:rsid w:val="006D4CE8"/>
    <w:rsid w:val="006E63AE"/>
    <w:rsid w:val="006F082A"/>
    <w:rsid w:val="006F0ECF"/>
    <w:rsid w:val="006F13C3"/>
    <w:rsid w:val="006F4690"/>
    <w:rsid w:val="00704C42"/>
    <w:rsid w:val="00721600"/>
    <w:rsid w:val="00722FCA"/>
    <w:rsid w:val="00724A2F"/>
    <w:rsid w:val="00735CEE"/>
    <w:rsid w:val="00750F82"/>
    <w:rsid w:val="00756C09"/>
    <w:rsid w:val="0076162F"/>
    <w:rsid w:val="007658EF"/>
    <w:rsid w:val="00765BF6"/>
    <w:rsid w:val="00775591"/>
    <w:rsid w:val="007767D4"/>
    <w:rsid w:val="0078009D"/>
    <w:rsid w:val="00780D0C"/>
    <w:rsid w:val="00781ECC"/>
    <w:rsid w:val="00783440"/>
    <w:rsid w:val="00790E6F"/>
    <w:rsid w:val="00791FC6"/>
    <w:rsid w:val="00796302"/>
    <w:rsid w:val="007A2050"/>
    <w:rsid w:val="007A2DAC"/>
    <w:rsid w:val="007B2AC6"/>
    <w:rsid w:val="007B3B69"/>
    <w:rsid w:val="007C137E"/>
    <w:rsid w:val="007C219A"/>
    <w:rsid w:val="007D3FC8"/>
    <w:rsid w:val="007D5BB9"/>
    <w:rsid w:val="007E4EC1"/>
    <w:rsid w:val="00804607"/>
    <w:rsid w:val="0080646B"/>
    <w:rsid w:val="00807C64"/>
    <w:rsid w:val="008117CA"/>
    <w:rsid w:val="0081441E"/>
    <w:rsid w:val="00814E86"/>
    <w:rsid w:val="00817490"/>
    <w:rsid w:val="00820FDE"/>
    <w:rsid w:val="00837542"/>
    <w:rsid w:val="00844ACF"/>
    <w:rsid w:val="008463E0"/>
    <w:rsid w:val="008467F5"/>
    <w:rsid w:val="00847D7C"/>
    <w:rsid w:val="00861C59"/>
    <w:rsid w:val="008630D3"/>
    <w:rsid w:val="008639F4"/>
    <w:rsid w:val="00864ED1"/>
    <w:rsid w:val="0086622D"/>
    <w:rsid w:val="00876923"/>
    <w:rsid w:val="0087795E"/>
    <w:rsid w:val="0088115E"/>
    <w:rsid w:val="008824F9"/>
    <w:rsid w:val="008848D7"/>
    <w:rsid w:val="0089557A"/>
    <w:rsid w:val="00896746"/>
    <w:rsid w:val="008A2536"/>
    <w:rsid w:val="008A3788"/>
    <w:rsid w:val="008A7348"/>
    <w:rsid w:val="008B2D08"/>
    <w:rsid w:val="008B38AE"/>
    <w:rsid w:val="008D4F0C"/>
    <w:rsid w:val="008D5D25"/>
    <w:rsid w:val="008E39F6"/>
    <w:rsid w:val="008E5ADB"/>
    <w:rsid w:val="008F61DC"/>
    <w:rsid w:val="008F78BF"/>
    <w:rsid w:val="009012C6"/>
    <w:rsid w:val="00910D6C"/>
    <w:rsid w:val="009161A0"/>
    <w:rsid w:val="00917C67"/>
    <w:rsid w:val="009276F8"/>
    <w:rsid w:val="0093167B"/>
    <w:rsid w:val="00961240"/>
    <w:rsid w:val="00963253"/>
    <w:rsid w:val="009653F5"/>
    <w:rsid w:val="00973C51"/>
    <w:rsid w:val="009747FB"/>
    <w:rsid w:val="00974F7C"/>
    <w:rsid w:val="00985C91"/>
    <w:rsid w:val="00992BDF"/>
    <w:rsid w:val="009947D3"/>
    <w:rsid w:val="00995077"/>
    <w:rsid w:val="00995CEA"/>
    <w:rsid w:val="009B0290"/>
    <w:rsid w:val="009D02A7"/>
    <w:rsid w:val="009D2802"/>
    <w:rsid w:val="009D59DD"/>
    <w:rsid w:val="009D7DCE"/>
    <w:rsid w:val="009E2FF3"/>
    <w:rsid w:val="009F0514"/>
    <w:rsid w:val="009F1D89"/>
    <w:rsid w:val="009F21BF"/>
    <w:rsid w:val="009F220F"/>
    <w:rsid w:val="009F32A5"/>
    <w:rsid w:val="009F32CE"/>
    <w:rsid w:val="00A056AD"/>
    <w:rsid w:val="00A0643E"/>
    <w:rsid w:val="00A11B5C"/>
    <w:rsid w:val="00A22625"/>
    <w:rsid w:val="00A26A27"/>
    <w:rsid w:val="00A304D9"/>
    <w:rsid w:val="00A46D62"/>
    <w:rsid w:val="00A60E78"/>
    <w:rsid w:val="00A61A5C"/>
    <w:rsid w:val="00A61D31"/>
    <w:rsid w:val="00A72C41"/>
    <w:rsid w:val="00A7589A"/>
    <w:rsid w:val="00A77676"/>
    <w:rsid w:val="00A83918"/>
    <w:rsid w:val="00A85892"/>
    <w:rsid w:val="00A85C1C"/>
    <w:rsid w:val="00A87BAC"/>
    <w:rsid w:val="00A96A0C"/>
    <w:rsid w:val="00AA3BE2"/>
    <w:rsid w:val="00AB3577"/>
    <w:rsid w:val="00AB5E50"/>
    <w:rsid w:val="00AC3D1B"/>
    <w:rsid w:val="00AC6B62"/>
    <w:rsid w:val="00AD2F1A"/>
    <w:rsid w:val="00AE454A"/>
    <w:rsid w:val="00B00DBE"/>
    <w:rsid w:val="00B11120"/>
    <w:rsid w:val="00B12570"/>
    <w:rsid w:val="00B144E3"/>
    <w:rsid w:val="00B22443"/>
    <w:rsid w:val="00B24CA5"/>
    <w:rsid w:val="00B26264"/>
    <w:rsid w:val="00B30CFD"/>
    <w:rsid w:val="00B318A9"/>
    <w:rsid w:val="00B31CA5"/>
    <w:rsid w:val="00B45B4E"/>
    <w:rsid w:val="00B461A7"/>
    <w:rsid w:val="00B52C2B"/>
    <w:rsid w:val="00B5366A"/>
    <w:rsid w:val="00B536D7"/>
    <w:rsid w:val="00B62C6B"/>
    <w:rsid w:val="00B636E4"/>
    <w:rsid w:val="00B665F6"/>
    <w:rsid w:val="00B801D9"/>
    <w:rsid w:val="00B878E0"/>
    <w:rsid w:val="00B87A0C"/>
    <w:rsid w:val="00BA6DE6"/>
    <w:rsid w:val="00BB607D"/>
    <w:rsid w:val="00BB7134"/>
    <w:rsid w:val="00BB79E6"/>
    <w:rsid w:val="00BC1328"/>
    <w:rsid w:val="00BD0C6E"/>
    <w:rsid w:val="00BD27EC"/>
    <w:rsid w:val="00BD57F8"/>
    <w:rsid w:val="00BE0241"/>
    <w:rsid w:val="00BF7594"/>
    <w:rsid w:val="00C0591D"/>
    <w:rsid w:val="00C110E9"/>
    <w:rsid w:val="00C12EEA"/>
    <w:rsid w:val="00C143AF"/>
    <w:rsid w:val="00C20B10"/>
    <w:rsid w:val="00C23E2F"/>
    <w:rsid w:val="00C33E20"/>
    <w:rsid w:val="00C442EF"/>
    <w:rsid w:val="00C44485"/>
    <w:rsid w:val="00C57829"/>
    <w:rsid w:val="00C64447"/>
    <w:rsid w:val="00C657A0"/>
    <w:rsid w:val="00C6748F"/>
    <w:rsid w:val="00C67FF6"/>
    <w:rsid w:val="00C763B4"/>
    <w:rsid w:val="00C83332"/>
    <w:rsid w:val="00C86252"/>
    <w:rsid w:val="00C9755C"/>
    <w:rsid w:val="00CA7091"/>
    <w:rsid w:val="00CB2E86"/>
    <w:rsid w:val="00CB657B"/>
    <w:rsid w:val="00CD22B9"/>
    <w:rsid w:val="00CD3F49"/>
    <w:rsid w:val="00CE1145"/>
    <w:rsid w:val="00CE2050"/>
    <w:rsid w:val="00CE6B59"/>
    <w:rsid w:val="00CE6EAC"/>
    <w:rsid w:val="00CE7393"/>
    <w:rsid w:val="00CE746B"/>
    <w:rsid w:val="00D11FF0"/>
    <w:rsid w:val="00D20450"/>
    <w:rsid w:val="00D20985"/>
    <w:rsid w:val="00D325DD"/>
    <w:rsid w:val="00D33358"/>
    <w:rsid w:val="00D415C6"/>
    <w:rsid w:val="00D418A6"/>
    <w:rsid w:val="00D50146"/>
    <w:rsid w:val="00D5113E"/>
    <w:rsid w:val="00D51A47"/>
    <w:rsid w:val="00D51DB2"/>
    <w:rsid w:val="00D52379"/>
    <w:rsid w:val="00D54A49"/>
    <w:rsid w:val="00D624EE"/>
    <w:rsid w:val="00D650EC"/>
    <w:rsid w:val="00D7656A"/>
    <w:rsid w:val="00D87CEA"/>
    <w:rsid w:val="00D90FDC"/>
    <w:rsid w:val="00D91829"/>
    <w:rsid w:val="00D92A31"/>
    <w:rsid w:val="00DA0562"/>
    <w:rsid w:val="00DA3E9B"/>
    <w:rsid w:val="00DA4720"/>
    <w:rsid w:val="00DA54C6"/>
    <w:rsid w:val="00DB082E"/>
    <w:rsid w:val="00DB27F2"/>
    <w:rsid w:val="00DB4FE9"/>
    <w:rsid w:val="00DC6BFC"/>
    <w:rsid w:val="00DD4882"/>
    <w:rsid w:val="00DD6008"/>
    <w:rsid w:val="00DD7CB1"/>
    <w:rsid w:val="00DE1CD8"/>
    <w:rsid w:val="00DF4E81"/>
    <w:rsid w:val="00DF7D86"/>
    <w:rsid w:val="00E00D8B"/>
    <w:rsid w:val="00E0206E"/>
    <w:rsid w:val="00E20A18"/>
    <w:rsid w:val="00E20C24"/>
    <w:rsid w:val="00E23A93"/>
    <w:rsid w:val="00E26966"/>
    <w:rsid w:val="00E31517"/>
    <w:rsid w:val="00E319DF"/>
    <w:rsid w:val="00E325E4"/>
    <w:rsid w:val="00E36B6B"/>
    <w:rsid w:val="00E43CBD"/>
    <w:rsid w:val="00E54F25"/>
    <w:rsid w:val="00E5530C"/>
    <w:rsid w:val="00E563CB"/>
    <w:rsid w:val="00E75B57"/>
    <w:rsid w:val="00E76E08"/>
    <w:rsid w:val="00E82004"/>
    <w:rsid w:val="00EA4135"/>
    <w:rsid w:val="00EA445E"/>
    <w:rsid w:val="00EA4C20"/>
    <w:rsid w:val="00EA728F"/>
    <w:rsid w:val="00EB67D7"/>
    <w:rsid w:val="00ED1CC6"/>
    <w:rsid w:val="00ED735A"/>
    <w:rsid w:val="00EE65B8"/>
    <w:rsid w:val="00EE727D"/>
    <w:rsid w:val="00EF0A11"/>
    <w:rsid w:val="00F00606"/>
    <w:rsid w:val="00F00B4F"/>
    <w:rsid w:val="00F05502"/>
    <w:rsid w:val="00F278E8"/>
    <w:rsid w:val="00F31A49"/>
    <w:rsid w:val="00F33206"/>
    <w:rsid w:val="00F33AB8"/>
    <w:rsid w:val="00F45746"/>
    <w:rsid w:val="00F51932"/>
    <w:rsid w:val="00F53B0C"/>
    <w:rsid w:val="00F60848"/>
    <w:rsid w:val="00F70419"/>
    <w:rsid w:val="00F74ED6"/>
    <w:rsid w:val="00F83D61"/>
    <w:rsid w:val="00F912CA"/>
    <w:rsid w:val="00FA048E"/>
    <w:rsid w:val="00FB048B"/>
    <w:rsid w:val="00FB1D1D"/>
    <w:rsid w:val="00FC3ED1"/>
    <w:rsid w:val="00FD1E66"/>
    <w:rsid w:val="00FD64BC"/>
    <w:rsid w:val="00FD6FD4"/>
    <w:rsid w:val="00FF5777"/>
    <w:rsid w:val="00FF7120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E6F"/>
    <w:pPr>
      <w:tabs>
        <w:tab w:val="left" w:pos="1375"/>
      </w:tabs>
      <w:spacing w:line="480" w:lineRule="atLeast"/>
      <w:ind w:firstLine="567"/>
      <w:jc w:val="both"/>
    </w:pPr>
    <w:rPr>
      <w:rFonts w:ascii="Arial" w:hAnsi="Arial"/>
      <w:sz w:val="22"/>
    </w:rPr>
  </w:style>
  <w:style w:type="paragraph" w:styleId="Nadpis1">
    <w:name w:val="heading 1"/>
    <w:basedOn w:val="Normlny"/>
    <w:next w:val="Normlny"/>
    <w:qFormat/>
    <w:rsid w:val="00790E6F"/>
    <w:pPr>
      <w:spacing w:before="240"/>
      <w:outlineLvl w:val="0"/>
    </w:pPr>
    <w:rPr>
      <w:rFonts w:ascii="Helv" w:hAnsi="Helv"/>
      <w:b/>
      <w:smallCaps/>
      <w:sz w:val="28"/>
      <w:szCs w:val="28"/>
      <w:u w:val="single"/>
    </w:rPr>
  </w:style>
  <w:style w:type="paragraph" w:styleId="Nadpis2">
    <w:name w:val="heading 2"/>
    <w:basedOn w:val="Normlny"/>
    <w:next w:val="Normlny"/>
    <w:qFormat/>
    <w:rsid w:val="00C67FF6"/>
    <w:pPr>
      <w:spacing w:before="120"/>
      <w:outlineLvl w:val="1"/>
    </w:pPr>
    <w:rPr>
      <w:rFonts w:ascii="Helv" w:hAnsi="Helv"/>
      <w:b/>
      <w:sz w:val="24"/>
      <w:u w:val="single"/>
    </w:rPr>
  </w:style>
  <w:style w:type="paragraph" w:styleId="Nadpis3">
    <w:name w:val="heading 3"/>
    <w:basedOn w:val="Normlny"/>
    <w:next w:val="Normlnysozarkami"/>
    <w:qFormat/>
    <w:pPr>
      <w:ind w:firstLine="0"/>
      <w:outlineLvl w:val="2"/>
    </w:pPr>
    <w:rPr>
      <w:b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sz w:val="20"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sz w:val="20"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sz w:val="20"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Textvysvetlivky">
    <w:name w:val="endnote text"/>
    <w:basedOn w:val="Normlny"/>
    <w:semiHidden/>
    <w:rPr>
      <w:sz w:val="20"/>
    </w:rPr>
  </w:style>
  <w:style w:type="paragraph" w:styleId="Obsah3">
    <w:name w:val="toc 3"/>
    <w:basedOn w:val="Normlny"/>
    <w:next w:val="Normlny"/>
    <w:uiPriority w:val="39"/>
    <w:pPr>
      <w:tabs>
        <w:tab w:val="clear" w:pos="1375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Normlny"/>
    <w:next w:val="Normlny"/>
    <w:uiPriority w:val="39"/>
    <w:pPr>
      <w:tabs>
        <w:tab w:val="clear" w:pos="1375"/>
      </w:tabs>
      <w:spacing w:before="120"/>
      <w:ind w:left="240"/>
      <w:jc w:val="left"/>
    </w:pPr>
    <w:rPr>
      <w:rFonts w:ascii="Times New Roman" w:hAnsi="Times New Roman"/>
      <w:b/>
    </w:rPr>
  </w:style>
  <w:style w:type="paragraph" w:styleId="Obsah1">
    <w:name w:val="toc 1"/>
    <w:basedOn w:val="Normlny"/>
    <w:next w:val="Normlny"/>
    <w:uiPriority w:val="39"/>
    <w:pPr>
      <w:tabs>
        <w:tab w:val="clear" w:pos="1375"/>
      </w:tabs>
      <w:spacing w:before="120"/>
      <w:jc w:val="left"/>
    </w:pPr>
    <w:rPr>
      <w:rFonts w:ascii="Times New Roman" w:hAnsi="Times New Roman"/>
      <w:b/>
      <w:i/>
    </w:rPr>
  </w:style>
  <w:style w:type="paragraph" w:styleId="Pta">
    <w:name w:val="footer"/>
    <w:basedOn w:val="Normlny"/>
    <w:pPr>
      <w:tabs>
        <w:tab w:val="clear" w:pos="1375"/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lear" w:pos="1375"/>
        <w:tab w:val="center" w:pos="4819"/>
        <w:tab w:val="right" w:pos="9071"/>
      </w:tabs>
    </w:pPr>
  </w:style>
  <w:style w:type="character" w:styleId="Odkaznapoznmkupodiarou">
    <w:name w:val="footnote reference"/>
    <w:basedOn w:val="Predvolenpsmoodseku"/>
    <w:semiHidden/>
    <w:rPr>
      <w:position w:val="6"/>
      <w:sz w:val="16"/>
    </w:rPr>
  </w:style>
  <w:style w:type="paragraph" w:styleId="Textpoznmkypodiarou">
    <w:name w:val="footnote text"/>
    <w:basedOn w:val="Normlny"/>
    <w:semiHidden/>
    <w:rPr>
      <w:sz w:val="20"/>
    </w:rPr>
  </w:style>
  <w:style w:type="paragraph" w:styleId="Zarkazkladnhotextu">
    <w:name w:val="Body Text Indent"/>
    <w:basedOn w:val="Normlny"/>
    <w:rPr>
      <w:snapToGrid w:val="0"/>
      <w:lang w:val="cs-CZ"/>
    </w:rPr>
  </w:style>
  <w:style w:type="paragraph" w:styleId="Obsah4">
    <w:name w:val="toc 4"/>
    <w:basedOn w:val="Normlny"/>
    <w:next w:val="Normlny"/>
    <w:autoRedefine/>
    <w:semiHidden/>
    <w:pPr>
      <w:tabs>
        <w:tab w:val="clear" w:pos="1375"/>
      </w:tabs>
      <w:ind w:left="720"/>
      <w:jc w:val="left"/>
    </w:pPr>
    <w:rPr>
      <w:rFonts w:ascii="Times New Roman" w:hAnsi="Times New Roman"/>
      <w:sz w:val="20"/>
    </w:rPr>
  </w:style>
  <w:style w:type="paragraph" w:styleId="Obsah5">
    <w:name w:val="toc 5"/>
    <w:basedOn w:val="Normlny"/>
    <w:next w:val="Normlny"/>
    <w:autoRedefine/>
    <w:semiHidden/>
    <w:pPr>
      <w:tabs>
        <w:tab w:val="clear" w:pos="1375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y"/>
    <w:next w:val="Normlny"/>
    <w:autoRedefine/>
    <w:semiHidden/>
    <w:pPr>
      <w:tabs>
        <w:tab w:val="clear" w:pos="1375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y"/>
    <w:next w:val="Normlny"/>
    <w:autoRedefine/>
    <w:semiHidden/>
    <w:pPr>
      <w:tabs>
        <w:tab w:val="clear" w:pos="1375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y"/>
    <w:next w:val="Normlny"/>
    <w:autoRedefine/>
    <w:semiHidden/>
    <w:pPr>
      <w:tabs>
        <w:tab w:val="clear" w:pos="1375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y"/>
    <w:next w:val="Normlny"/>
    <w:autoRedefine/>
    <w:semiHidden/>
    <w:pPr>
      <w:tabs>
        <w:tab w:val="clear" w:pos="1375"/>
      </w:tabs>
      <w:ind w:left="1920"/>
      <w:jc w:val="left"/>
    </w:pPr>
    <w:rPr>
      <w:rFonts w:ascii="Times New Roman" w:hAnsi="Times New Roman"/>
      <w:sz w:val="20"/>
    </w:rPr>
  </w:style>
  <w:style w:type="character" w:styleId="slostrany">
    <w:name w:val="page number"/>
    <w:basedOn w:val="Predvolenpsmoodseku"/>
  </w:style>
  <w:style w:type="paragraph" w:styleId="Textbubliny">
    <w:name w:val="Balloon Text"/>
    <w:basedOn w:val="Normlny"/>
    <w:semiHidden/>
    <w:rsid w:val="00B5366A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rsid w:val="005D684E"/>
    <w:pPr>
      <w:tabs>
        <w:tab w:val="clear" w:pos="1375"/>
      </w:tabs>
      <w:spacing w:after="120" w:line="480" w:lineRule="auto"/>
      <w:jc w:val="left"/>
    </w:pPr>
  </w:style>
  <w:style w:type="paragraph" w:styleId="Odsekzoznamu">
    <w:name w:val="List Paragraph"/>
    <w:basedOn w:val="Normlny"/>
    <w:uiPriority w:val="34"/>
    <w:qFormat/>
    <w:rsid w:val="007E4EC1"/>
    <w:pPr>
      <w:tabs>
        <w:tab w:val="clear" w:pos="1375"/>
      </w:tabs>
      <w:spacing w:line="240" w:lineRule="auto"/>
      <w:ind w:left="720"/>
      <w:contextualSpacing/>
    </w:pPr>
    <w:rPr>
      <w:rFonts w:ascii="Tahoma" w:hAnsi="Tahoma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2493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24934"/>
    <w:rPr>
      <w:rFonts w:ascii="Arial" w:hAnsi="Arial"/>
      <w:sz w:val="22"/>
    </w:rPr>
  </w:style>
  <w:style w:type="paragraph" w:customStyle="1" w:styleId="Zkladntext31">
    <w:name w:val="Základný text 31"/>
    <w:basedOn w:val="Normlny"/>
    <w:rsid w:val="00124934"/>
    <w:pPr>
      <w:widowControl w:val="0"/>
      <w:suppressAutoHyphens/>
      <w:spacing w:after="120" w:line="360" w:lineRule="auto"/>
      <w:contextualSpacing/>
    </w:pPr>
    <w:rPr>
      <w:rFonts w:ascii="Tahoma" w:hAnsi="Tahoma" w:cs="Tms Rmn"/>
      <w:sz w:val="16"/>
      <w:szCs w:val="16"/>
      <w:lang w:eastAsia="ar-SA"/>
    </w:rPr>
  </w:style>
  <w:style w:type="paragraph" w:customStyle="1" w:styleId="Normln">
    <w:name w:val="Normální~~~"/>
    <w:basedOn w:val="Normlny"/>
    <w:rsid w:val="00124934"/>
    <w:pPr>
      <w:widowControl w:val="0"/>
      <w:suppressAutoHyphens/>
      <w:spacing w:line="240" w:lineRule="auto"/>
      <w:ind w:firstLine="0"/>
      <w:contextualSpacing/>
      <w:jc w:val="left"/>
    </w:pPr>
    <w:rPr>
      <w:rFonts w:ascii="Times New Roman" w:hAnsi="Times New Roman" w:cs="Tms Rmn"/>
      <w:sz w:val="20"/>
      <w:lang w:eastAsia="ar-SA"/>
    </w:rPr>
  </w:style>
  <w:style w:type="character" w:customStyle="1" w:styleId="ObyajntextChar">
    <w:name w:val="Obyčajný text Char"/>
    <w:aliases w:val="Char Char"/>
    <w:basedOn w:val="Predvolenpsmoodseku"/>
    <w:link w:val="Obyajntext"/>
    <w:uiPriority w:val="99"/>
    <w:semiHidden/>
    <w:locked/>
    <w:rsid w:val="000D652F"/>
    <w:rPr>
      <w:rFonts w:ascii="Courier New" w:hAnsi="Courier New" w:cs="Courier New"/>
      <w:lang w:eastAsia="cs-CZ"/>
    </w:rPr>
  </w:style>
  <w:style w:type="paragraph" w:styleId="Obyajntext">
    <w:name w:val="Plain Text"/>
    <w:aliases w:val="Char"/>
    <w:basedOn w:val="Normlny"/>
    <w:link w:val="ObyajntextChar"/>
    <w:uiPriority w:val="99"/>
    <w:semiHidden/>
    <w:unhideWhenUsed/>
    <w:rsid w:val="000D652F"/>
    <w:pPr>
      <w:tabs>
        <w:tab w:val="clear" w:pos="1375"/>
      </w:tabs>
      <w:spacing w:line="360" w:lineRule="auto"/>
      <w:ind w:firstLine="0"/>
      <w:jc w:val="left"/>
    </w:pPr>
    <w:rPr>
      <w:rFonts w:ascii="Courier New" w:hAnsi="Courier New" w:cs="Courier New"/>
      <w:sz w:val="20"/>
      <w:lang w:eastAsia="cs-CZ"/>
    </w:rPr>
  </w:style>
  <w:style w:type="character" w:customStyle="1" w:styleId="ObyajntextChar1">
    <w:name w:val="Obyčajný text Char1"/>
    <w:basedOn w:val="Predvolenpsmoodseku"/>
    <w:uiPriority w:val="99"/>
    <w:semiHidden/>
    <w:rsid w:val="000D652F"/>
    <w:rPr>
      <w:rFonts w:ascii="Consolas" w:hAnsi="Consolas" w:cs="Consolas"/>
      <w:sz w:val="21"/>
      <w:szCs w:val="21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B318A9"/>
    <w:pPr>
      <w:keepNext/>
      <w:keepLines/>
      <w:tabs>
        <w:tab w:val="clear" w:pos="1375"/>
      </w:tabs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u w:val="none"/>
    </w:rPr>
  </w:style>
  <w:style w:type="character" w:styleId="Hypertextovprepojenie">
    <w:name w:val="Hyperlink"/>
    <w:basedOn w:val="Predvolenpsmoodseku"/>
    <w:uiPriority w:val="99"/>
    <w:unhideWhenUsed/>
    <w:rsid w:val="00B318A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6F4690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E6F"/>
    <w:pPr>
      <w:tabs>
        <w:tab w:val="left" w:pos="1375"/>
      </w:tabs>
      <w:spacing w:line="480" w:lineRule="atLeast"/>
      <w:ind w:firstLine="567"/>
      <w:jc w:val="both"/>
    </w:pPr>
    <w:rPr>
      <w:rFonts w:ascii="Arial" w:hAnsi="Arial"/>
      <w:sz w:val="22"/>
    </w:rPr>
  </w:style>
  <w:style w:type="paragraph" w:styleId="Nadpis1">
    <w:name w:val="heading 1"/>
    <w:basedOn w:val="Normlny"/>
    <w:next w:val="Normlny"/>
    <w:qFormat/>
    <w:rsid w:val="00790E6F"/>
    <w:pPr>
      <w:spacing w:before="240"/>
      <w:outlineLvl w:val="0"/>
    </w:pPr>
    <w:rPr>
      <w:rFonts w:ascii="Helv" w:hAnsi="Helv"/>
      <w:b/>
      <w:smallCaps/>
      <w:sz w:val="28"/>
      <w:szCs w:val="28"/>
      <w:u w:val="single"/>
    </w:rPr>
  </w:style>
  <w:style w:type="paragraph" w:styleId="Nadpis2">
    <w:name w:val="heading 2"/>
    <w:basedOn w:val="Normlny"/>
    <w:next w:val="Normlny"/>
    <w:qFormat/>
    <w:rsid w:val="00C67FF6"/>
    <w:pPr>
      <w:spacing w:before="120"/>
      <w:outlineLvl w:val="1"/>
    </w:pPr>
    <w:rPr>
      <w:rFonts w:ascii="Helv" w:hAnsi="Helv"/>
      <w:b/>
      <w:sz w:val="24"/>
      <w:u w:val="single"/>
    </w:rPr>
  </w:style>
  <w:style w:type="paragraph" w:styleId="Nadpis3">
    <w:name w:val="heading 3"/>
    <w:basedOn w:val="Normlny"/>
    <w:next w:val="Normlnysozarkami"/>
    <w:qFormat/>
    <w:pPr>
      <w:ind w:firstLine="0"/>
      <w:outlineLvl w:val="2"/>
    </w:pPr>
    <w:rPr>
      <w:b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sz w:val="20"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sz w:val="20"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sz w:val="20"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Textvysvetlivky">
    <w:name w:val="endnote text"/>
    <w:basedOn w:val="Normlny"/>
    <w:semiHidden/>
    <w:rPr>
      <w:sz w:val="20"/>
    </w:rPr>
  </w:style>
  <w:style w:type="paragraph" w:styleId="Obsah3">
    <w:name w:val="toc 3"/>
    <w:basedOn w:val="Normlny"/>
    <w:next w:val="Normlny"/>
    <w:uiPriority w:val="39"/>
    <w:pPr>
      <w:tabs>
        <w:tab w:val="clear" w:pos="1375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Normlny"/>
    <w:next w:val="Normlny"/>
    <w:uiPriority w:val="39"/>
    <w:pPr>
      <w:tabs>
        <w:tab w:val="clear" w:pos="1375"/>
      </w:tabs>
      <w:spacing w:before="120"/>
      <w:ind w:left="240"/>
      <w:jc w:val="left"/>
    </w:pPr>
    <w:rPr>
      <w:rFonts w:ascii="Times New Roman" w:hAnsi="Times New Roman"/>
      <w:b/>
    </w:rPr>
  </w:style>
  <w:style w:type="paragraph" w:styleId="Obsah1">
    <w:name w:val="toc 1"/>
    <w:basedOn w:val="Normlny"/>
    <w:next w:val="Normlny"/>
    <w:uiPriority w:val="39"/>
    <w:pPr>
      <w:tabs>
        <w:tab w:val="clear" w:pos="1375"/>
      </w:tabs>
      <w:spacing w:before="120"/>
      <w:jc w:val="left"/>
    </w:pPr>
    <w:rPr>
      <w:rFonts w:ascii="Times New Roman" w:hAnsi="Times New Roman"/>
      <w:b/>
      <w:i/>
    </w:rPr>
  </w:style>
  <w:style w:type="paragraph" w:styleId="Pta">
    <w:name w:val="footer"/>
    <w:basedOn w:val="Normlny"/>
    <w:pPr>
      <w:tabs>
        <w:tab w:val="clear" w:pos="1375"/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lear" w:pos="1375"/>
        <w:tab w:val="center" w:pos="4819"/>
        <w:tab w:val="right" w:pos="9071"/>
      </w:tabs>
    </w:pPr>
  </w:style>
  <w:style w:type="character" w:styleId="Odkaznapoznmkupodiarou">
    <w:name w:val="footnote reference"/>
    <w:basedOn w:val="Predvolenpsmoodseku"/>
    <w:semiHidden/>
    <w:rPr>
      <w:position w:val="6"/>
      <w:sz w:val="16"/>
    </w:rPr>
  </w:style>
  <w:style w:type="paragraph" w:styleId="Textpoznmkypodiarou">
    <w:name w:val="footnote text"/>
    <w:basedOn w:val="Normlny"/>
    <w:semiHidden/>
    <w:rPr>
      <w:sz w:val="20"/>
    </w:rPr>
  </w:style>
  <w:style w:type="paragraph" w:styleId="Zarkazkladnhotextu">
    <w:name w:val="Body Text Indent"/>
    <w:basedOn w:val="Normlny"/>
    <w:rPr>
      <w:snapToGrid w:val="0"/>
      <w:lang w:val="cs-CZ"/>
    </w:rPr>
  </w:style>
  <w:style w:type="paragraph" w:styleId="Obsah4">
    <w:name w:val="toc 4"/>
    <w:basedOn w:val="Normlny"/>
    <w:next w:val="Normlny"/>
    <w:autoRedefine/>
    <w:semiHidden/>
    <w:pPr>
      <w:tabs>
        <w:tab w:val="clear" w:pos="1375"/>
      </w:tabs>
      <w:ind w:left="720"/>
      <w:jc w:val="left"/>
    </w:pPr>
    <w:rPr>
      <w:rFonts w:ascii="Times New Roman" w:hAnsi="Times New Roman"/>
      <w:sz w:val="20"/>
    </w:rPr>
  </w:style>
  <w:style w:type="paragraph" w:styleId="Obsah5">
    <w:name w:val="toc 5"/>
    <w:basedOn w:val="Normlny"/>
    <w:next w:val="Normlny"/>
    <w:autoRedefine/>
    <w:semiHidden/>
    <w:pPr>
      <w:tabs>
        <w:tab w:val="clear" w:pos="1375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y"/>
    <w:next w:val="Normlny"/>
    <w:autoRedefine/>
    <w:semiHidden/>
    <w:pPr>
      <w:tabs>
        <w:tab w:val="clear" w:pos="1375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y"/>
    <w:next w:val="Normlny"/>
    <w:autoRedefine/>
    <w:semiHidden/>
    <w:pPr>
      <w:tabs>
        <w:tab w:val="clear" w:pos="1375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y"/>
    <w:next w:val="Normlny"/>
    <w:autoRedefine/>
    <w:semiHidden/>
    <w:pPr>
      <w:tabs>
        <w:tab w:val="clear" w:pos="1375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y"/>
    <w:next w:val="Normlny"/>
    <w:autoRedefine/>
    <w:semiHidden/>
    <w:pPr>
      <w:tabs>
        <w:tab w:val="clear" w:pos="1375"/>
      </w:tabs>
      <w:ind w:left="1920"/>
      <w:jc w:val="left"/>
    </w:pPr>
    <w:rPr>
      <w:rFonts w:ascii="Times New Roman" w:hAnsi="Times New Roman"/>
      <w:sz w:val="20"/>
    </w:rPr>
  </w:style>
  <w:style w:type="character" w:styleId="slostrany">
    <w:name w:val="page number"/>
    <w:basedOn w:val="Predvolenpsmoodseku"/>
  </w:style>
  <w:style w:type="paragraph" w:styleId="Textbubliny">
    <w:name w:val="Balloon Text"/>
    <w:basedOn w:val="Normlny"/>
    <w:semiHidden/>
    <w:rsid w:val="00B5366A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rsid w:val="005D684E"/>
    <w:pPr>
      <w:tabs>
        <w:tab w:val="clear" w:pos="1375"/>
      </w:tabs>
      <w:spacing w:after="120" w:line="480" w:lineRule="auto"/>
      <w:jc w:val="left"/>
    </w:pPr>
  </w:style>
  <w:style w:type="paragraph" w:styleId="Odsekzoznamu">
    <w:name w:val="List Paragraph"/>
    <w:basedOn w:val="Normlny"/>
    <w:uiPriority w:val="34"/>
    <w:qFormat/>
    <w:rsid w:val="007E4EC1"/>
    <w:pPr>
      <w:tabs>
        <w:tab w:val="clear" w:pos="1375"/>
      </w:tabs>
      <w:spacing w:line="240" w:lineRule="auto"/>
      <w:ind w:left="720"/>
      <w:contextualSpacing/>
    </w:pPr>
    <w:rPr>
      <w:rFonts w:ascii="Tahoma" w:hAnsi="Tahoma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2493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24934"/>
    <w:rPr>
      <w:rFonts w:ascii="Arial" w:hAnsi="Arial"/>
      <w:sz w:val="22"/>
    </w:rPr>
  </w:style>
  <w:style w:type="paragraph" w:customStyle="1" w:styleId="Zkladntext31">
    <w:name w:val="Základný text 31"/>
    <w:basedOn w:val="Normlny"/>
    <w:rsid w:val="00124934"/>
    <w:pPr>
      <w:widowControl w:val="0"/>
      <w:suppressAutoHyphens/>
      <w:spacing w:after="120" w:line="360" w:lineRule="auto"/>
      <w:contextualSpacing/>
    </w:pPr>
    <w:rPr>
      <w:rFonts w:ascii="Tahoma" w:hAnsi="Tahoma" w:cs="Tms Rmn"/>
      <w:sz w:val="16"/>
      <w:szCs w:val="16"/>
      <w:lang w:eastAsia="ar-SA"/>
    </w:rPr>
  </w:style>
  <w:style w:type="paragraph" w:customStyle="1" w:styleId="Normln">
    <w:name w:val="Normální~~~"/>
    <w:basedOn w:val="Normlny"/>
    <w:rsid w:val="00124934"/>
    <w:pPr>
      <w:widowControl w:val="0"/>
      <w:suppressAutoHyphens/>
      <w:spacing w:line="240" w:lineRule="auto"/>
      <w:ind w:firstLine="0"/>
      <w:contextualSpacing/>
      <w:jc w:val="left"/>
    </w:pPr>
    <w:rPr>
      <w:rFonts w:ascii="Times New Roman" w:hAnsi="Times New Roman" w:cs="Tms Rmn"/>
      <w:sz w:val="20"/>
      <w:lang w:eastAsia="ar-SA"/>
    </w:rPr>
  </w:style>
  <w:style w:type="character" w:customStyle="1" w:styleId="ObyajntextChar">
    <w:name w:val="Obyčajný text Char"/>
    <w:aliases w:val="Char Char"/>
    <w:basedOn w:val="Predvolenpsmoodseku"/>
    <w:link w:val="Obyajntext"/>
    <w:uiPriority w:val="99"/>
    <w:semiHidden/>
    <w:locked/>
    <w:rsid w:val="000D652F"/>
    <w:rPr>
      <w:rFonts w:ascii="Courier New" w:hAnsi="Courier New" w:cs="Courier New"/>
      <w:lang w:eastAsia="cs-CZ"/>
    </w:rPr>
  </w:style>
  <w:style w:type="paragraph" w:styleId="Obyajntext">
    <w:name w:val="Plain Text"/>
    <w:aliases w:val="Char"/>
    <w:basedOn w:val="Normlny"/>
    <w:link w:val="ObyajntextChar"/>
    <w:uiPriority w:val="99"/>
    <w:semiHidden/>
    <w:unhideWhenUsed/>
    <w:rsid w:val="000D652F"/>
    <w:pPr>
      <w:tabs>
        <w:tab w:val="clear" w:pos="1375"/>
      </w:tabs>
      <w:spacing w:line="360" w:lineRule="auto"/>
      <w:ind w:firstLine="0"/>
      <w:jc w:val="left"/>
    </w:pPr>
    <w:rPr>
      <w:rFonts w:ascii="Courier New" w:hAnsi="Courier New" w:cs="Courier New"/>
      <w:sz w:val="20"/>
      <w:lang w:eastAsia="cs-CZ"/>
    </w:rPr>
  </w:style>
  <w:style w:type="character" w:customStyle="1" w:styleId="ObyajntextChar1">
    <w:name w:val="Obyčajný text Char1"/>
    <w:basedOn w:val="Predvolenpsmoodseku"/>
    <w:uiPriority w:val="99"/>
    <w:semiHidden/>
    <w:rsid w:val="000D652F"/>
    <w:rPr>
      <w:rFonts w:ascii="Consolas" w:hAnsi="Consolas" w:cs="Consolas"/>
      <w:sz w:val="21"/>
      <w:szCs w:val="21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B318A9"/>
    <w:pPr>
      <w:keepNext/>
      <w:keepLines/>
      <w:tabs>
        <w:tab w:val="clear" w:pos="1375"/>
      </w:tabs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u w:val="none"/>
    </w:rPr>
  </w:style>
  <w:style w:type="character" w:styleId="Hypertextovprepojenie">
    <w:name w:val="Hyperlink"/>
    <w:basedOn w:val="Predvolenpsmoodseku"/>
    <w:uiPriority w:val="99"/>
    <w:unhideWhenUsed/>
    <w:rsid w:val="00B318A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6F469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D7465-254B-44E9-951A-21418885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4166</Words>
  <Characters>23747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</vt:lpstr>
      <vt:lpstr></vt:lpstr>
    </vt:vector>
  </TitlesOfParts>
  <Company>----</Company>
  <LinksUpToDate>false</LinksUpToDate>
  <CharactersWithSpaces>27858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</dc:title>
  <dc:creator>MANCIK Peter</dc:creator>
  <cp:lastModifiedBy>..</cp:lastModifiedBy>
  <cp:revision>63</cp:revision>
  <cp:lastPrinted>2017-10-02T06:28:00Z</cp:lastPrinted>
  <dcterms:created xsi:type="dcterms:W3CDTF">2017-09-28T05:33:00Z</dcterms:created>
  <dcterms:modified xsi:type="dcterms:W3CDTF">2017-10-02T06:30:00Z</dcterms:modified>
</cp:coreProperties>
</file>