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7E8AB" w14:textId="4E829BA9" w:rsidR="00051F17" w:rsidRPr="00162972" w:rsidRDefault="00051F17" w:rsidP="00051F17">
      <w:pPr>
        <w:jc w:val="right"/>
        <w:rPr>
          <w:b/>
          <w:sz w:val="22"/>
          <w:szCs w:val="22"/>
        </w:rPr>
      </w:pPr>
      <w:r w:rsidRPr="00162972">
        <w:rPr>
          <w:b/>
          <w:sz w:val="22"/>
          <w:szCs w:val="22"/>
        </w:rPr>
        <w:t xml:space="preserve">Příloha č. </w:t>
      </w:r>
      <w:r w:rsidR="009222E3">
        <w:rPr>
          <w:b/>
          <w:sz w:val="22"/>
          <w:szCs w:val="22"/>
        </w:rPr>
        <w:t>1</w:t>
      </w:r>
      <w:r w:rsidR="00C927A5">
        <w:rPr>
          <w:b/>
          <w:sz w:val="22"/>
          <w:szCs w:val="22"/>
        </w:rPr>
        <w:t>3</w:t>
      </w:r>
      <w:r w:rsidR="009222E3">
        <w:rPr>
          <w:b/>
          <w:sz w:val="22"/>
          <w:szCs w:val="22"/>
        </w:rPr>
        <w:t>E</w:t>
      </w:r>
    </w:p>
    <w:p w14:paraId="44B5AFE7" w14:textId="7ECD4796" w:rsidR="00051F17" w:rsidRDefault="00F906B4" w:rsidP="00051F17">
      <w:pPr>
        <w:jc w:val="right"/>
        <w:rPr>
          <w:sz w:val="22"/>
          <w:szCs w:val="22"/>
        </w:rPr>
      </w:pPr>
      <w:r>
        <w:rPr>
          <w:sz w:val="22"/>
          <w:szCs w:val="22"/>
        </w:rPr>
        <w:t>M</w:t>
      </w:r>
      <w:r w:rsidR="00C927A5">
        <w:rPr>
          <w:sz w:val="22"/>
          <w:szCs w:val="22"/>
        </w:rPr>
        <w:t>inimální rozsah faktur zhotovitele</w:t>
      </w:r>
      <w:r w:rsidR="00E07A82">
        <w:rPr>
          <w:sz w:val="22"/>
          <w:szCs w:val="22"/>
        </w:rPr>
        <w:t xml:space="preserve"> a seznam dokladů na vyžádání</w:t>
      </w:r>
    </w:p>
    <w:p w14:paraId="092A0B36" w14:textId="77777777" w:rsidR="003B5FB9" w:rsidRPr="00162972" w:rsidRDefault="003B5FB9" w:rsidP="00051F17">
      <w:pPr>
        <w:jc w:val="right"/>
        <w:rPr>
          <w:sz w:val="22"/>
          <w:szCs w:val="22"/>
        </w:rPr>
      </w:pPr>
    </w:p>
    <w:p w14:paraId="2CFCC560" w14:textId="77777777" w:rsidR="00713C51" w:rsidRPr="00FB420E" w:rsidRDefault="00713C51" w:rsidP="00713C51">
      <w:pPr>
        <w:pStyle w:val="BBSnormal"/>
        <w:rPr>
          <w:color w:val="000000"/>
          <w:szCs w:val="22"/>
        </w:rPr>
      </w:pPr>
    </w:p>
    <w:p w14:paraId="782CB489" w14:textId="77777777" w:rsidR="00C927A5" w:rsidRPr="009535B7" w:rsidRDefault="00C927A5" w:rsidP="00C927A5">
      <w:pPr>
        <w:pStyle w:val="BBSnormal"/>
        <w:rPr>
          <w:b/>
          <w:szCs w:val="22"/>
        </w:rPr>
      </w:pPr>
    </w:p>
    <w:p w14:paraId="6616E29B" w14:textId="77777777" w:rsidR="00FA1CB1" w:rsidRPr="009650FF" w:rsidRDefault="00FA1CB1" w:rsidP="00FA1CB1">
      <w:pPr>
        <w:numPr>
          <w:ilvl w:val="0"/>
          <w:numId w:val="23"/>
        </w:numPr>
        <w:rPr>
          <w:b/>
          <w:sz w:val="22"/>
          <w:szCs w:val="22"/>
        </w:rPr>
      </w:pPr>
      <w:r w:rsidRPr="00B62D1A">
        <w:rPr>
          <w:b/>
          <w:sz w:val="22"/>
          <w:szCs w:val="22"/>
        </w:rPr>
        <w:t>Zhotovitel v každé faktuře uvede následující údaje:</w:t>
      </w:r>
      <w:r w:rsidRPr="00B62D1A">
        <w:rPr>
          <w:b/>
          <w:sz w:val="22"/>
          <w:szCs w:val="22"/>
        </w:rPr>
        <w:br/>
      </w:r>
    </w:p>
    <w:p w14:paraId="31596C3E" w14:textId="4B7FAB22" w:rsidR="004801A0" w:rsidRDefault="004801A0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označení osoby, která uskutečňuje plnění</w:t>
      </w:r>
    </w:p>
    <w:p w14:paraId="540CCDD5" w14:textId="61F891CE" w:rsidR="004801A0" w:rsidRDefault="004801A0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daňové identifikační číslo osoby, která uskutečňuje plnění</w:t>
      </w:r>
    </w:p>
    <w:p w14:paraId="56E137E1" w14:textId="748DE5B5" w:rsidR="001A1455" w:rsidRPr="001A1455" w:rsidRDefault="001A1455" w:rsidP="001A1455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označení osoby, pro kterou se plnění uskutečňuje</w:t>
      </w:r>
    </w:p>
    <w:p w14:paraId="1202E0D9" w14:textId="0870B212" w:rsidR="004801A0" w:rsidRDefault="004801A0" w:rsidP="004801A0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daňové identifikační číslo osoby, pro kterou se plnění uskutečňuje</w:t>
      </w:r>
    </w:p>
    <w:p w14:paraId="35D5B11E" w14:textId="1F8D0047" w:rsidR="004801A0" w:rsidRDefault="004801A0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evidenční číslo daňového dokladu</w:t>
      </w:r>
    </w:p>
    <w:p w14:paraId="58CF30B9" w14:textId="372C1355" w:rsidR="004801A0" w:rsidRDefault="004801A0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den vystavení daňového dokladu</w:t>
      </w:r>
    </w:p>
    <w:p w14:paraId="48927F57" w14:textId="378763F2" w:rsidR="004801A0" w:rsidRDefault="004801A0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den uskutečnění plnění</w:t>
      </w:r>
    </w:p>
    <w:p w14:paraId="3D280771" w14:textId="77777777" w:rsidR="009D1D2C" w:rsidRDefault="009D1D2C" w:rsidP="009D1D2C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jednotkovou cenu bez daně a slevu, není-li obsažena v jednotkové ceně</w:t>
      </w:r>
    </w:p>
    <w:p w14:paraId="490CBA66" w14:textId="7DB1648A" w:rsidR="004801A0" w:rsidRDefault="004801A0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základ daně</w:t>
      </w:r>
    </w:p>
    <w:p w14:paraId="263C9874" w14:textId="3B64B679" w:rsidR="004801A0" w:rsidRDefault="004801A0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sazbu daně</w:t>
      </w:r>
    </w:p>
    <w:p w14:paraId="196B1080" w14:textId="5B17ABF0" w:rsidR="004801A0" w:rsidRDefault="004801A0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výši daně v české měně</w:t>
      </w:r>
    </w:p>
    <w:p w14:paraId="17003173" w14:textId="77777777" w:rsidR="00FA1CB1" w:rsidRPr="00B62D1A" w:rsidRDefault="00FA1CB1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 w:rsidRPr="00B62D1A">
        <w:rPr>
          <w:sz w:val="22"/>
          <w:szCs w:val="22"/>
        </w:rPr>
        <w:t>přesný údaj místa plnění (ulice, PSČ, místo)</w:t>
      </w:r>
    </w:p>
    <w:p w14:paraId="7D75B3C8" w14:textId="77777777" w:rsidR="00FA1CB1" w:rsidRPr="00B62D1A" w:rsidRDefault="00FA1CB1" w:rsidP="00FA1CB1">
      <w:pPr>
        <w:jc w:val="both"/>
        <w:rPr>
          <w:sz w:val="22"/>
          <w:szCs w:val="22"/>
        </w:rPr>
      </w:pPr>
    </w:p>
    <w:p w14:paraId="277F09E7" w14:textId="7CA91FCF" w:rsidR="00FA1CB1" w:rsidRPr="00B62D1A" w:rsidRDefault="00FA1CB1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 w:rsidRPr="00B62D1A">
        <w:rPr>
          <w:sz w:val="22"/>
          <w:szCs w:val="22"/>
        </w:rPr>
        <w:t>přesné</w:t>
      </w:r>
      <w:r w:rsidR="00F906B4">
        <w:rPr>
          <w:sz w:val="22"/>
          <w:szCs w:val="22"/>
        </w:rPr>
        <w:t xml:space="preserve"> označení provozovny (název provozovny, interní číslo provozovny a údaj, pod které logistické centrum provozovna patří) – příklad takového označení provozovny: prodejna Lidl v Aši, </w:t>
      </w:r>
      <w:r w:rsidR="003B1C07">
        <w:rPr>
          <w:sz w:val="22"/>
          <w:szCs w:val="22"/>
        </w:rPr>
        <w:t xml:space="preserve">číslo: </w:t>
      </w:r>
      <w:r w:rsidR="00F906B4">
        <w:rPr>
          <w:sz w:val="22"/>
          <w:szCs w:val="22"/>
        </w:rPr>
        <w:t>283, LC Cerhovice</w:t>
      </w:r>
      <w:proofErr w:type="gramStart"/>
      <w:r w:rsidR="00F906B4">
        <w:rPr>
          <w:sz w:val="22"/>
          <w:szCs w:val="22"/>
        </w:rPr>
        <w:t>,</w:t>
      </w:r>
      <w:r w:rsidR="00F906B4" w:rsidRPr="00B62D1A" w:rsidDel="00F906B4">
        <w:rPr>
          <w:sz w:val="22"/>
          <w:szCs w:val="22"/>
        </w:rPr>
        <w:t xml:space="preserve"> </w:t>
      </w:r>
      <w:r w:rsidRPr="00B62D1A">
        <w:rPr>
          <w:sz w:val="22"/>
          <w:szCs w:val="22"/>
        </w:rPr>
        <w:t>,</w:t>
      </w:r>
      <w:proofErr w:type="gramEnd"/>
      <w:r w:rsidRPr="00B62D1A">
        <w:rPr>
          <w:sz w:val="22"/>
          <w:szCs w:val="22"/>
        </w:rPr>
        <w:t xml:space="preserve"> také u souhrnných faktur (souhrnné faktury je možné vystavovat jen pro územní působnost konkrétního logistického centra objednatele)</w:t>
      </w:r>
    </w:p>
    <w:p w14:paraId="4FAB9B57" w14:textId="77777777" w:rsidR="00FA1CB1" w:rsidRPr="00B62D1A" w:rsidRDefault="00FA1CB1" w:rsidP="00FA1CB1">
      <w:pPr>
        <w:jc w:val="both"/>
        <w:rPr>
          <w:sz w:val="22"/>
          <w:szCs w:val="22"/>
        </w:rPr>
      </w:pPr>
    </w:p>
    <w:p w14:paraId="057329D5" w14:textId="7F36428E" w:rsidR="00FA1CB1" w:rsidRPr="00B62D1A" w:rsidRDefault="00FA1CB1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 w:rsidRPr="00B62D1A">
        <w:rPr>
          <w:sz w:val="22"/>
          <w:szCs w:val="22"/>
        </w:rPr>
        <w:t xml:space="preserve">uvedení </w:t>
      </w:r>
      <w:r w:rsidR="00F906B4">
        <w:rPr>
          <w:sz w:val="22"/>
          <w:szCs w:val="22"/>
        </w:rPr>
        <w:t>provedené činnosti</w:t>
      </w:r>
    </w:p>
    <w:p w14:paraId="2E187FF6" w14:textId="77777777" w:rsidR="00FA1CB1" w:rsidRPr="00B62D1A" w:rsidRDefault="00FA1CB1" w:rsidP="00FA1CB1">
      <w:pPr>
        <w:jc w:val="both"/>
        <w:rPr>
          <w:sz w:val="22"/>
          <w:szCs w:val="22"/>
        </w:rPr>
      </w:pPr>
    </w:p>
    <w:p w14:paraId="7CF1C0F4" w14:textId="77777777" w:rsidR="00FA1CB1" w:rsidRPr="00B62D1A" w:rsidRDefault="00FA1CB1" w:rsidP="00FA1CB1">
      <w:pPr>
        <w:numPr>
          <w:ilvl w:val="0"/>
          <w:numId w:val="24"/>
        </w:numPr>
        <w:jc w:val="both"/>
        <w:rPr>
          <w:bCs/>
          <w:sz w:val="22"/>
          <w:szCs w:val="22"/>
          <w:lang w:eastAsia="de-DE"/>
        </w:rPr>
      </w:pPr>
      <w:r w:rsidRPr="00B62D1A">
        <w:rPr>
          <w:bCs/>
          <w:sz w:val="22"/>
          <w:szCs w:val="22"/>
          <w:lang w:eastAsia="de-DE"/>
        </w:rPr>
        <w:t>uvedení identifikačních znaků sdělených v objednávce (číslo smlouvy, číslo objednávky, datum objednávky, číslo projektu, seznam objektů, za které je faktura vystavena, kategorie nákladů)</w:t>
      </w:r>
    </w:p>
    <w:p w14:paraId="61844082" w14:textId="77777777" w:rsidR="00FA1CB1" w:rsidRPr="00B62D1A" w:rsidRDefault="00FA1CB1" w:rsidP="00FA1CB1">
      <w:pPr>
        <w:jc w:val="both"/>
        <w:rPr>
          <w:sz w:val="22"/>
          <w:szCs w:val="22"/>
        </w:rPr>
      </w:pPr>
    </w:p>
    <w:p w14:paraId="29AB9C69" w14:textId="77777777" w:rsidR="00FA1CB1" w:rsidRPr="00B62D1A" w:rsidRDefault="00FA1CB1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 w:rsidRPr="00B62D1A">
        <w:rPr>
          <w:sz w:val="22"/>
          <w:szCs w:val="22"/>
        </w:rPr>
        <w:t>přesný údaj o poskytnutých plněních ve smyslu stanove</w:t>
      </w:r>
      <w:r>
        <w:rPr>
          <w:sz w:val="22"/>
          <w:szCs w:val="22"/>
        </w:rPr>
        <w:t>ného rozsahu plnění dle bodu 1.5</w:t>
      </w:r>
      <w:r w:rsidRPr="00B62D1A">
        <w:rPr>
          <w:sz w:val="22"/>
          <w:szCs w:val="22"/>
        </w:rPr>
        <w:t>. této rámcové smlouvy</w:t>
      </w:r>
    </w:p>
    <w:p w14:paraId="379C322D" w14:textId="77777777" w:rsidR="00FA1CB1" w:rsidRPr="00B62D1A" w:rsidRDefault="00FA1CB1" w:rsidP="00FA1CB1">
      <w:pPr>
        <w:jc w:val="both"/>
        <w:rPr>
          <w:sz w:val="22"/>
          <w:szCs w:val="22"/>
        </w:rPr>
      </w:pPr>
    </w:p>
    <w:p w14:paraId="7E3DAD81" w14:textId="77777777" w:rsidR="00FA1CB1" w:rsidRPr="00B62D1A" w:rsidRDefault="00FA1CB1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 w:rsidRPr="00B62D1A">
        <w:rPr>
          <w:sz w:val="22"/>
          <w:szCs w:val="22"/>
        </w:rPr>
        <w:t>způsoby vyúčtování poskytnutých plnění</w:t>
      </w:r>
    </w:p>
    <w:p w14:paraId="1F3620CE" w14:textId="77777777" w:rsidR="00FA1CB1" w:rsidRPr="00B62D1A" w:rsidRDefault="00FA1CB1" w:rsidP="00FA1CB1">
      <w:pPr>
        <w:jc w:val="both"/>
        <w:rPr>
          <w:sz w:val="22"/>
          <w:szCs w:val="22"/>
        </w:rPr>
      </w:pPr>
    </w:p>
    <w:p w14:paraId="7A954AE3" w14:textId="77777777" w:rsidR="00FA1CB1" w:rsidRPr="00B62D1A" w:rsidRDefault="00FA1CB1" w:rsidP="00FA1CB1">
      <w:pPr>
        <w:numPr>
          <w:ilvl w:val="1"/>
          <w:numId w:val="20"/>
        </w:numPr>
        <w:jc w:val="both"/>
        <w:rPr>
          <w:bCs/>
          <w:sz w:val="22"/>
          <w:szCs w:val="22"/>
          <w:lang w:eastAsia="de-DE"/>
        </w:rPr>
      </w:pPr>
      <w:r w:rsidRPr="00B62D1A">
        <w:rPr>
          <w:bCs/>
          <w:sz w:val="22"/>
          <w:szCs w:val="22"/>
          <w:lang w:eastAsia="de-DE"/>
        </w:rPr>
        <w:t>uvedení jednotkových a celkových cen</w:t>
      </w:r>
    </w:p>
    <w:p w14:paraId="4C66CE51" w14:textId="5FA43340" w:rsidR="00FA1CB1" w:rsidRPr="00B62D1A" w:rsidRDefault="00FA1CB1" w:rsidP="00FA1CB1">
      <w:pPr>
        <w:numPr>
          <w:ilvl w:val="1"/>
          <w:numId w:val="20"/>
        </w:numPr>
        <w:jc w:val="both"/>
        <w:rPr>
          <w:sz w:val="22"/>
          <w:szCs w:val="22"/>
        </w:rPr>
      </w:pPr>
      <w:r w:rsidRPr="00B62D1A">
        <w:rPr>
          <w:sz w:val="22"/>
          <w:szCs w:val="22"/>
        </w:rPr>
        <w:t>hodinová sazba s rozpisem odpracovaných hodin a rozpis případných příplatků:</w:t>
      </w:r>
    </w:p>
    <w:p w14:paraId="1F05C9FA" w14:textId="77777777" w:rsidR="00FA1CB1" w:rsidRPr="00B62D1A" w:rsidRDefault="00FA1CB1" w:rsidP="00FA1CB1">
      <w:pPr>
        <w:numPr>
          <w:ilvl w:val="2"/>
          <w:numId w:val="20"/>
        </w:numPr>
        <w:jc w:val="both"/>
        <w:rPr>
          <w:bCs/>
          <w:sz w:val="22"/>
          <w:szCs w:val="22"/>
          <w:lang w:eastAsia="de-DE"/>
        </w:rPr>
      </w:pPr>
      <w:r w:rsidRPr="00B62D1A">
        <w:rPr>
          <w:bCs/>
          <w:sz w:val="22"/>
          <w:szCs w:val="22"/>
          <w:lang w:eastAsia="de-DE"/>
        </w:rPr>
        <w:t>paušály za nasazení</w:t>
      </w:r>
    </w:p>
    <w:p w14:paraId="3C223969" w14:textId="77777777" w:rsidR="00FA1CB1" w:rsidRPr="00B62D1A" w:rsidRDefault="00FA1CB1" w:rsidP="00FA1CB1">
      <w:pPr>
        <w:numPr>
          <w:ilvl w:val="2"/>
          <w:numId w:val="20"/>
        </w:numPr>
        <w:jc w:val="both"/>
        <w:rPr>
          <w:bCs/>
          <w:sz w:val="22"/>
          <w:szCs w:val="22"/>
          <w:lang w:eastAsia="de-DE"/>
        </w:rPr>
      </w:pPr>
      <w:r w:rsidRPr="00B62D1A">
        <w:rPr>
          <w:bCs/>
          <w:sz w:val="22"/>
          <w:szCs w:val="22"/>
          <w:lang w:eastAsia="de-DE"/>
        </w:rPr>
        <w:t>časové paušály</w:t>
      </w:r>
    </w:p>
    <w:p w14:paraId="080156D3" w14:textId="77777777" w:rsidR="00FA1CB1" w:rsidRPr="00B62D1A" w:rsidRDefault="00FA1CB1" w:rsidP="00FA1CB1">
      <w:pPr>
        <w:numPr>
          <w:ilvl w:val="2"/>
          <w:numId w:val="20"/>
        </w:numPr>
        <w:jc w:val="both"/>
        <w:rPr>
          <w:bCs/>
          <w:sz w:val="22"/>
          <w:szCs w:val="22"/>
          <w:lang w:eastAsia="de-DE"/>
        </w:rPr>
      </w:pPr>
      <w:r w:rsidRPr="00B62D1A">
        <w:rPr>
          <w:bCs/>
          <w:sz w:val="22"/>
          <w:szCs w:val="22"/>
          <w:lang w:eastAsia="de-DE"/>
        </w:rPr>
        <w:t>paušály za příjezd (dojezd)</w:t>
      </w:r>
    </w:p>
    <w:p w14:paraId="366CA2C9" w14:textId="77777777" w:rsidR="00FA1CB1" w:rsidRPr="00B62D1A" w:rsidRDefault="00FA1CB1" w:rsidP="00FA1CB1">
      <w:pPr>
        <w:numPr>
          <w:ilvl w:val="1"/>
          <w:numId w:val="20"/>
        </w:numPr>
        <w:jc w:val="both"/>
        <w:rPr>
          <w:bCs/>
          <w:sz w:val="22"/>
          <w:szCs w:val="22"/>
          <w:lang w:eastAsia="de-DE"/>
        </w:rPr>
      </w:pPr>
      <w:r w:rsidRPr="00B62D1A">
        <w:rPr>
          <w:bCs/>
          <w:sz w:val="22"/>
          <w:szCs w:val="22"/>
          <w:lang w:eastAsia="de-DE"/>
        </w:rPr>
        <w:t>detailní přehled náhradních dílů, resp. nákladů na materiál a jejich cen s uvedením přirážek, resp. slev</w:t>
      </w:r>
    </w:p>
    <w:p w14:paraId="00ADD376" w14:textId="77777777" w:rsidR="00FA1CB1" w:rsidRPr="00B62D1A" w:rsidRDefault="00FA1CB1" w:rsidP="00FA1CB1">
      <w:pPr>
        <w:jc w:val="both"/>
        <w:rPr>
          <w:sz w:val="22"/>
          <w:szCs w:val="22"/>
        </w:rPr>
      </w:pPr>
    </w:p>
    <w:p w14:paraId="27961290" w14:textId="77777777" w:rsidR="00FA1CB1" w:rsidRPr="00B62D1A" w:rsidRDefault="00FA1CB1" w:rsidP="00FA1CB1">
      <w:pPr>
        <w:numPr>
          <w:ilvl w:val="0"/>
          <w:numId w:val="20"/>
        </w:numPr>
        <w:jc w:val="both"/>
        <w:rPr>
          <w:sz w:val="22"/>
          <w:szCs w:val="22"/>
        </w:rPr>
      </w:pPr>
      <w:r w:rsidRPr="00B62D1A">
        <w:rPr>
          <w:sz w:val="22"/>
          <w:szCs w:val="22"/>
        </w:rPr>
        <w:t>splatnost</w:t>
      </w:r>
    </w:p>
    <w:p w14:paraId="4352D6BC" w14:textId="77777777" w:rsidR="00FA1CB1" w:rsidRPr="00B62D1A" w:rsidRDefault="00FA1CB1" w:rsidP="00FA1CB1">
      <w:pPr>
        <w:jc w:val="both"/>
        <w:rPr>
          <w:b/>
          <w:sz w:val="22"/>
          <w:szCs w:val="22"/>
        </w:rPr>
      </w:pPr>
    </w:p>
    <w:p w14:paraId="5C04C705" w14:textId="77777777" w:rsidR="00FA1CB1" w:rsidRPr="00B62D1A" w:rsidRDefault="00FA1CB1" w:rsidP="00FA1CB1">
      <w:pPr>
        <w:numPr>
          <w:ilvl w:val="0"/>
          <w:numId w:val="23"/>
        </w:numPr>
        <w:jc w:val="both"/>
        <w:rPr>
          <w:b/>
          <w:sz w:val="22"/>
        </w:rPr>
      </w:pPr>
      <w:r w:rsidRPr="00B62D1A">
        <w:rPr>
          <w:b/>
          <w:sz w:val="22"/>
        </w:rPr>
        <w:t>Zhotovitel je povinen ke každé faktuře přiložit:</w:t>
      </w:r>
    </w:p>
    <w:p w14:paraId="3E53EF5F" w14:textId="77777777" w:rsidR="00FA1CB1" w:rsidRPr="00B62D1A" w:rsidRDefault="00FA1CB1" w:rsidP="00FA1CB1">
      <w:pPr>
        <w:jc w:val="both"/>
        <w:rPr>
          <w:b/>
          <w:sz w:val="22"/>
        </w:rPr>
      </w:pPr>
    </w:p>
    <w:p w14:paraId="3512E036" w14:textId="394F0D38" w:rsidR="00FA1CB1" w:rsidRPr="009650FF" w:rsidRDefault="00FA1CB1" w:rsidP="00FA1CB1">
      <w:pPr>
        <w:numPr>
          <w:ilvl w:val="1"/>
          <w:numId w:val="20"/>
        </w:numPr>
        <w:jc w:val="both"/>
        <w:rPr>
          <w:sz w:val="22"/>
          <w:szCs w:val="22"/>
        </w:rPr>
      </w:pPr>
      <w:r w:rsidRPr="009650FF">
        <w:rPr>
          <w:sz w:val="22"/>
          <w:szCs w:val="22"/>
        </w:rPr>
        <w:t>kopii smlouvy</w:t>
      </w:r>
      <w:r>
        <w:rPr>
          <w:sz w:val="22"/>
          <w:szCs w:val="22"/>
        </w:rPr>
        <w:t>;</w:t>
      </w:r>
    </w:p>
    <w:p w14:paraId="30304325" w14:textId="28BAF78F" w:rsidR="00FA1CB1" w:rsidRPr="00B62D1A" w:rsidRDefault="00FA1CB1" w:rsidP="00FA1CB1">
      <w:pPr>
        <w:numPr>
          <w:ilvl w:val="1"/>
          <w:numId w:val="20"/>
        </w:numPr>
        <w:jc w:val="both"/>
        <w:rPr>
          <w:b/>
          <w:sz w:val="22"/>
          <w:szCs w:val="22"/>
        </w:rPr>
      </w:pPr>
      <w:r>
        <w:rPr>
          <w:sz w:val="22"/>
        </w:rPr>
        <w:t>kopii objednávky</w:t>
      </w:r>
      <w:r w:rsidRPr="00B62D1A">
        <w:rPr>
          <w:sz w:val="22"/>
        </w:rPr>
        <w:t xml:space="preserve"> + harmonogram nebo jiné dokumenty (jsou-li součástí objednávky, např. cenová nabídka, potvrzení cenové nabídky, certifikáty, </w:t>
      </w:r>
      <w:proofErr w:type="gramStart"/>
      <w:r w:rsidRPr="00B62D1A">
        <w:rPr>
          <w:sz w:val="22"/>
        </w:rPr>
        <w:t>reference,</w:t>
      </w:r>
      <w:proofErr w:type="gramEnd"/>
      <w:r w:rsidRPr="00B62D1A">
        <w:rPr>
          <w:sz w:val="22"/>
        </w:rPr>
        <w:t xml:space="preserve"> apod.)</w:t>
      </w:r>
      <w:r>
        <w:rPr>
          <w:sz w:val="22"/>
        </w:rPr>
        <w:t>;</w:t>
      </w:r>
    </w:p>
    <w:p w14:paraId="468CBFE0" w14:textId="27B7F71A" w:rsidR="00FA1CB1" w:rsidRPr="009650FF" w:rsidRDefault="00FA1CB1" w:rsidP="00FA1CB1">
      <w:pPr>
        <w:numPr>
          <w:ilvl w:val="1"/>
          <w:numId w:val="20"/>
        </w:numPr>
        <w:jc w:val="both"/>
        <w:rPr>
          <w:b/>
          <w:sz w:val="22"/>
          <w:szCs w:val="22"/>
        </w:rPr>
      </w:pPr>
      <w:r>
        <w:rPr>
          <w:sz w:val="22"/>
        </w:rPr>
        <w:t xml:space="preserve">potvrzený </w:t>
      </w:r>
      <w:r w:rsidRPr="00B62D1A">
        <w:rPr>
          <w:sz w:val="22"/>
        </w:rPr>
        <w:t>dodací list (práce</w:t>
      </w:r>
      <w:r>
        <w:rPr>
          <w:sz w:val="22"/>
        </w:rPr>
        <w:t>/revize</w:t>
      </w:r>
      <w:r w:rsidRPr="00B62D1A">
        <w:rPr>
          <w:sz w:val="22"/>
        </w:rPr>
        <w:t>)</w:t>
      </w:r>
      <w:r w:rsidR="00F906B4">
        <w:rPr>
          <w:sz w:val="22"/>
        </w:rPr>
        <w:t>.</w:t>
      </w:r>
    </w:p>
    <w:p w14:paraId="30416428" w14:textId="77777777" w:rsidR="00FA1CB1" w:rsidRPr="00B62D1A" w:rsidRDefault="00FA1CB1" w:rsidP="00FA1CB1">
      <w:pPr>
        <w:ind w:left="1080"/>
        <w:jc w:val="both"/>
        <w:rPr>
          <w:b/>
          <w:sz w:val="22"/>
          <w:szCs w:val="22"/>
        </w:rPr>
      </w:pPr>
    </w:p>
    <w:p w14:paraId="57AC32BD" w14:textId="77777777" w:rsidR="00FA1CB1" w:rsidRDefault="00FA1CB1" w:rsidP="00FA1CB1">
      <w:pPr>
        <w:numPr>
          <w:ilvl w:val="0"/>
          <w:numId w:val="20"/>
        </w:numPr>
        <w:jc w:val="both"/>
        <w:rPr>
          <w:bCs/>
          <w:sz w:val="22"/>
          <w:szCs w:val="22"/>
          <w:lang w:eastAsia="de-DE"/>
        </w:rPr>
      </w:pPr>
      <w:r w:rsidRPr="00B62D1A">
        <w:rPr>
          <w:bCs/>
          <w:sz w:val="22"/>
          <w:szCs w:val="22"/>
          <w:lang w:eastAsia="de-DE"/>
        </w:rPr>
        <w:t>Zhotovitel je povinen přiložit ke každé faktuře přílohy specifikované v této rámcové smlouvě. Všechny faktury, u kterých budou tyto přílohy chybět, objednatel zhotoviteli bez zbytečného odkladu vrátí k doplnění a zaslání nové faktury s novým datem splatnosti.</w:t>
      </w:r>
    </w:p>
    <w:p w14:paraId="04235F32" w14:textId="77777777" w:rsidR="00FA1CB1" w:rsidRDefault="00FA1CB1" w:rsidP="00FA1CB1">
      <w:pPr>
        <w:ind w:left="720"/>
        <w:jc w:val="both"/>
        <w:rPr>
          <w:bCs/>
          <w:sz w:val="22"/>
          <w:szCs w:val="22"/>
          <w:lang w:eastAsia="de-DE"/>
        </w:rPr>
      </w:pPr>
    </w:p>
    <w:p w14:paraId="5C07AF2B" w14:textId="332B5888" w:rsidR="00FA1CB1" w:rsidRPr="00DA7A6A" w:rsidRDefault="00FA1CB1" w:rsidP="00FA1CB1">
      <w:pPr>
        <w:pStyle w:val="Nzev"/>
        <w:numPr>
          <w:ilvl w:val="0"/>
          <w:numId w:val="20"/>
        </w:numPr>
        <w:jc w:val="left"/>
        <w:rPr>
          <w:b w:val="0"/>
          <w:sz w:val="22"/>
          <w:szCs w:val="22"/>
          <w:lang w:val="cs-CZ"/>
        </w:rPr>
      </w:pPr>
      <w:r w:rsidRPr="00DA7A6A">
        <w:rPr>
          <w:b w:val="0"/>
          <w:sz w:val="22"/>
          <w:szCs w:val="22"/>
          <w:lang w:val="cs-CZ"/>
        </w:rPr>
        <w:t xml:space="preserve">Faktury </w:t>
      </w:r>
      <w:r>
        <w:rPr>
          <w:b w:val="0"/>
          <w:sz w:val="22"/>
          <w:szCs w:val="22"/>
          <w:lang w:val="cs-CZ"/>
        </w:rPr>
        <w:t>zhotovitel</w:t>
      </w:r>
      <w:r w:rsidRPr="00DA7A6A">
        <w:rPr>
          <w:b w:val="0"/>
          <w:sz w:val="22"/>
          <w:szCs w:val="22"/>
          <w:lang w:val="cs-CZ"/>
        </w:rPr>
        <w:t xml:space="preserve">e musí být doručeny na adresu </w:t>
      </w:r>
      <w:r>
        <w:rPr>
          <w:b w:val="0"/>
          <w:sz w:val="22"/>
          <w:szCs w:val="22"/>
          <w:lang w:val="cs-CZ"/>
        </w:rPr>
        <w:t>objednatel</w:t>
      </w:r>
      <w:r w:rsidRPr="00DA7A6A">
        <w:rPr>
          <w:b w:val="0"/>
          <w:sz w:val="22"/>
          <w:szCs w:val="22"/>
          <w:lang w:val="cs-CZ"/>
        </w:rPr>
        <w:t xml:space="preserve">e nejpozději do 10. dne </w:t>
      </w:r>
      <w:r w:rsidR="00F906B4">
        <w:rPr>
          <w:b w:val="0"/>
          <w:sz w:val="22"/>
          <w:szCs w:val="22"/>
          <w:lang w:val="cs-CZ"/>
        </w:rPr>
        <w:t>kalendářního</w:t>
      </w:r>
      <w:r w:rsidR="00F906B4" w:rsidRPr="00DA7A6A">
        <w:rPr>
          <w:b w:val="0"/>
          <w:sz w:val="22"/>
          <w:szCs w:val="22"/>
          <w:lang w:val="cs-CZ"/>
        </w:rPr>
        <w:t xml:space="preserve"> </w:t>
      </w:r>
      <w:r w:rsidRPr="00DA7A6A">
        <w:rPr>
          <w:b w:val="0"/>
          <w:sz w:val="22"/>
          <w:szCs w:val="22"/>
          <w:lang w:val="cs-CZ"/>
        </w:rPr>
        <w:t>měsíce</w:t>
      </w:r>
      <w:r w:rsidR="00F906B4">
        <w:rPr>
          <w:b w:val="0"/>
          <w:sz w:val="22"/>
          <w:szCs w:val="22"/>
          <w:lang w:val="cs-CZ"/>
        </w:rPr>
        <w:t xml:space="preserve"> následujícího po provedené fakturované činnosti</w:t>
      </w:r>
      <w:r w:rsidRPr="00DA7A6A">
        <w:rPr>
          <w:b w:val="0"/>
          <w:sz w:val="22"/>
          <w:szCs w:val="22"/>
          <w:lang w:val="cs-CZ"/>
        </w:rPr>
        <w:t>.</w:t>
      </w:r>
    </w:p>
    <w:p w14:paraId="2DD7F2B1" w14:textId="77777777" w:rsidR="00FA1CB1" w:rsidRDefault="00FA1CB1" w:rsidP="00FA1CB1">
      <w:pPr>
        <w:pStyle w:val="BBSnormal"/>
      </w:pPr>
    </w:p>
    <w:p w14:paraId="5086439F" w14:textId="77777777" w:rsidR="00FA1CB1" w:rsidRPr="00B62D1A" w:rsidRDefault="00FA1CB1" w:rsidP="00FA1CB1">
      <w:pPr>
        <w:numPr>
          <w:ilvl w:val="0"/>
          <w:numId w:val="23"/>
        </w:numPr>
        <w:jc w:val="both"/>
        <w:rPr>
          <w:b/>
          <w:sz w:val="22"/>
        </w:rPr>
      </w:pPr>
      <w:r>
        <w:rPr>
          <w:b/>
          <w:sz w:val="22"/>
        </w:rPr>
        <w:t>Seznam dokumentů na vyžádání</w:t>
      </w:r>
    </w:p>
    <w:p w14:paraId="49DD0400" w14:textId="77777777" w:rsidR="00FA1CB1" w:rsidRDefault="00FA1CB1" w:rsidP="00FA1CB1">
      <w:pPr>
        <w:pStyle w:val="BBSnormal"/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198"/>
      </w:tblGrid>
      <w:tr w:rsidR="00FA1CB1" w14:paraId="7F758CA9" w14:textId="77777777" w:rsidTr="00D542AE">
        <w:trPr>
          <w:trHeight w:val="506"/>
        </w:trPr>
        <w:tc>
          <w:tcPr>
            <w:tcW w:w="9198" w:type="dxa"/>
            <w:vAlign w:val="center"/>
          </w:tcPr>
          <w:p w14:paraId="3EEF5AA7" w14:textId="77777777" w:rsidR="00FA1CB1" w:rsidRPr="0098467E" w:rsidRDefault="00FA1CB1" w:rsidP="00D542AE">
            <w:pPr>
              <w:pStyle w:val="BBSnormal"/>
              <w:jc w:val="left"/>
              <w:rPr>
                <w:color w:val="000000"/>
                <w:szCs w:val="22"/>
              </w:rPr>
            </w:pPr>
            <w:r w:rsidRPr="0098467E">
              <w:rPr>
                <w:b/>
                <w:bCs/>
                <w:szCs w:val="22"/>
              </w:rPr>
              <w:t>PODNIKATELSKÁ ČINNOST</w:t>
            </w:r>
          </w:p>
        </w:tc>
      </w:tr>
      <w:tr w:rsidR="00FA1CB1" w14:paraId="75D84B78" w14:textId="77777777" w:rsidTr="00D542AE">
        <w:trPr>
          <w:trHeight w:val="506"/>
        </w:trPr>
        <w:tc>
          <w:tcPr>
            <w:tcW w:w="9198" w:type="dxa"/>
            <w:vAlign w:val="center"/>
          </w:tcPr>
          <w:p w14:paraId="5BA220FC" w14:textId="77777777" w:rsidR="00FA1CB1" w:rsidRPr="0098467E" w:rsidRDefault="00FA1CB1" w:rsidP="00D542AE">
            <w:pPr>
              <w:pStyle w:val="BBSnormal"/>
              <w:jc w:val="left"/>
              <w:rPr>
                <w:color w:val="000000"/>
                <w:szCs w:val="22"/>
              </w:rPr>
            </w:pPr>
            <w:r w:rsidRPr="0098467E">
              <w:rPr>
                <w:color w:val="000000"/>
                <w:szCs w:val="22"/>
              </w:rPr>
              <w:t>Výpis ze živnostenského rejstříku</w:t>
            </w:r>
            <w:r w:rsidR="00F906B4">
              <w:rPr>
                <w:color w:val="000000"/>
                <w:szCs w:val="22"/>
              </w:rPr>
              <w:t xml:space="preserve"> zhotovitele</w:t>
            </w:r>
          </w:p>
        </w:tc>
      </w:tr>
      <w:tr w:rsidR="00FA1CB1" w14:paraId="39819A33" w14:textId="77777777" w:rsidTr="00D542AE">
        <w:trPr>
          <w:trHeight w:val="506"/>
        </w:trPr>
        <w:tc>
          <w:tcPr>
            <w:tcW w:w="9198" w:type="dxa"/>
            <w:vAlign w:val="center"/>
          </w:tcPr>
          <w:p w14:paraId="05D43854" w14:textId="3AEA9E0D" w:rsidR="00FA1CB1" w:rsidRPr="0098467E" w:rsidRDefault="00FA1CB1" w:rsidP="00EB1D37">
            <w:pPr>
              <w:pStyle w:val="BBSnormal"/>
              <w:jc w:val="left"/>
              <w:rPr>
                <w:color w:val="000000"/>
                <w:szCs w:val="22"/>
              </w:rPr>
            </w:pPr>
            <w:r w:rsidRPr="0098467E">
              <w:rPr>
                <w:color w:val="000000"/>
                <w:szCs w:val="22"/>
              </w:rPr>
              <w:t xml:space="preserve">Výpis z obchodního rejstříku nebo předložení </w:t>
            </w:r>
            <w:r w:rsidR="00F906B4">
              <w:rPr>
                <w:color w:val="000000"/>
                <w:szCs w:val="22"/>
              </w:rPr>
              <w:t xml:space="preserve">dokladu o </w:t>
            </w:r>
            <w:r w:rsidR="00F906B4" w:rsidRPr="0098467E">
              <w:rPr>
                <w:color w:val="000000"/>
                <w:szCs w:val="22"/>
              </w:rPr>
              <w:t>živnostenské</w:t>
            </w:r>
            <w:r w:rsidR="00F906B4">
              <w:rPr>
                <w:color w:val="000000"/>
                <w:szCs w:val="22"/>
              </w:rPr>
              <w:t>m</w:t>
            </w:r>
            <w:r w:rsidR="00F906B4" w:rsidRPr="0098467E">
              <w:rPr>
                <w:color w:val="000000"/>
                <w:szCs w:val="22"/>
              </w:rPr>
              <w:t xml:space="preserve"> </w:t>
            </w:r>
            <w:r w:rsidR="00F906B4">
              <w:rPr>
                <w:color w:val="000000"/>
                <w:szCs w:val="22"/>
              </w:rPr>
              <w:t>oprá</w:t>
            </w:r>
            <w:r w:rsidR="00EB1D37">
              <w:rPr>
                <w:color w:val="000000"/>
                <w:szCs w:val="22"/>
              </w:rPr>
              <w:t>v</w:t>
            </w:r>
            <w:r w:rsidR="00F906B4">
              <w:rPr>
                <w:color w:val="000000"/>
                <w:szCs w:val="22"/>
              </w:rPr>
              <w:t>nění</w:t>
            </w:r>
            <w:r w:rsidRPr="0098467E">
              <w:rPr>
                <w:color w:val="000000"/>
                <w:szCs w:val="22"/>
              </w:rPr>
              <w:t>, popř. jiné potřebné úřední povolení k výkonu služeb zhotovitele</w:t>
            </w:r>
          </w:p>
        </w:tc>
      </w:tr>
      <w:tr w:rsidR="00FA1CB1" w14:paraId="371C3EAD" w14:textId="77777777" w:rsidTr="00D542AE">
        <w:trPr>
          <w:trHeight w:val="506"/>
        </w:trPr>
        <w:tc>
          <w:tcPr>
            <w:tcW w:w="9198" w:type="dxa"/>
            <w:vAlign w:val="center"/>
          </w:tcPr>
          <w:p w14:paraId="3C056C65" w14:textId="55BE1C9B" w:rsidR="00FA1CB1" w:rsidRPr="0098467E" w:rsidRDefault="00F906B4" w:rsidP="00D542AE">
            <w:pPr>
              <w:pStyle w:val="BBSnormal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K</w:t>
            </w:r>
            <w:r w:rsidR="00FA1CB1" w:rsidRPr="0098467E">
              <w:rPr>
                <w:color w:val="000000"/>
                <w:szCs w:val="22"/>
              </w:rPr>
              <w:t xml:space="preserve">opie pojistné smlouvy </w:t>
            </w:r>
            <w:r>
              <w:rPr>
                <w:color w:val="000000"/>
                <w:szCs w:val="22"/>
              </w:rPr>
              <w:t xml:space="preserve">zhotovitele </w:t>
            </w:r>
            <w:r w:rsidR="00FA1CB1" w:rsidRPr="0098467E">
              <w:rPr>
                <w:color w:val="000000"/>
                <w:szCs w:val="22"/>
              </w:rPr>
              <w:t xml:space="preserve">/ potvrzení o </w:t>
            </w:r>
            <w:r w:rsidR="00FA1CB1">
              <w:rPr>
                <w:color w:val="000000"/>
                <w:szCs w:val="22"/>
              </w:rPr>
              <w:t xml:space="preserve">zaplacení </w:t>
            </w:r>
            <w:r w:rsidR="00FA1CB1" w:rsidRPr="0098467E">
              <w:rPr>
                <w:color w:val="000000"/>
                <w:szCs w:val="22"/>
              </w:rPr>
              <w:t>pojištění</w:t>
            </w:r>
          </w:p>
        </w:tc>
      </w:tr>
      <w:tr w:rsidR="00FA1CB1" w14:paraId="18BF42B1" w14:textId="77777777" w:rsidTr="00D542AE">
        <w:trPr>
          <w:trHeight w:val="506"/>
        </w:trPr>
        <w:tc>
          <w:tcPr>
            <w:tcW w:w="9198" w:type="dxa"/>
            <w:vAlign w:val="center"/>
          </w:tcPr>
          <w:p w14:paraId="519D4079" w14:textId="77777777" w:rsidR="00FA1CB1" w:rsidRPr="0098467E" w:rsidRDefault="00FA1CB1" w:rsidP="00D542AE">
            <w:pPr>
              <w:pStyle w:val="BBSnormal"/>
              <w:jc w:val="left"/>
              <w:rPr>
                <w:color w:val="000000"/>
                <w:szCs w:val="22"/>
              </w:rPr>
            </w:pPr>
            <w:r w:rsidRPr="0098467E">
              <w:rPr>
                <w:szCs w:val="22"/>
              </w:rPr>
              <w:t xml:space="preserve">Předložení </w:t>
            </w:r>
            <w:r w:rsidR="00206A37">
              <w:rPr>
                <w:szCs w:val="22"/>
              </w:rPr>
              <w:t xml:space="preserve">platných </w:t>
            </w:r>
            <w:r w:rsidRPr="0098467E">
              <w:rPr>
                <w:szCs w:val="22"/>
              </w:rPr>
              <w:t xml:space="preserve">certifikátů </w:t>
            </w:r>
            <w:r w:rsidR="00F906B4">
              <w:rPr>
                <w:color w:val="000000"/>
                <w:szCs w:val="22"/>
              </w:rPr>
              <w:t>zhotovitele</w:t>
            </w:r>
            <w:r w:rsidR="00F906B4" w:rsidRPr="0098467E">
              <w:rPr>
                <w:szCs w:val="22"/>
              </w:rPr>
              <w:t xml:space="preserve"> </w:t>
            </w:r>
            <w:r w:rsidRPr="0098467E">
              <w:rPr>
                <w:szCs w:val="22"/>
              </w:rPr>
              <w:t>vydaných na dobu neurčitou (např. ISO 9001)</w:t>
            </w:r>
          </w:p>
        </w:tc>
      </w:tr>
      <w:tr w:rsidR="00FA1CB1" w14:paraId="2DA229FD" w14:textId="77777777" w:rsidTr="00D542AE">
        <w:trPr>
          <w:trHeight w:val="506"/>
        </w:trPr>
        <w:tc>
          <w:tcPr>
            <w:tcW w:w="9198" w:type="dxa"/>
            <w:vAlign w:val="center"/>
          </w:tcPr>
          <w:p w14:paraId="7C6E46E1" w14:textId="77777777" w:rsidR="00FA1CB1" w:rsidRPr="0098467E" w:rsidRDefault="00FA1CB1" w:rsidP="00D542AE">
            <w:pPr>
              <w:pStyle w:val="BBSnormal"/>
              <w:jc w:val="left"/>
              <w:rPr>
                <w:color w:val="000000"/>
                <w:szCs w:val="22"/>
              </w:rPr>
            </w:pPr>
            <w:r w:rsidRPr="0098467E">
              <w:rPr>
                <w:b/>
                <w:bCs/>
                <w:szCs w:val="22"/>
              </w:rPr>
              <w:t>BEZPEČNOST PRÁCE, ŠKOLENÍ, DALŠÍ VZDĚLÁVÁNÍ</w:t>
            </w:r>
          </w:p>
        </w:tc>
      </w:tr>
      <w:tr w:rsidR="00FA1CB1" w14:paraId="26D37A11" w14:textId="77777777" w:rsidTr="00D542AE">
        <w:trPr>
          <w:trHeight w:val="506"/>
        </w:trPr>
        <w:tc>
          <w:tcPr>
            <w:tcW w:w="9198" w:type="dxa"/>
            <w:vAlign w:val="center"/>
          </w:tcPr>
          <w:p w14:paraId="41319950" w14:textId="77777777" w:rsidR="00FA1CB1" w:rsidRPr="0098467E" w:rsidRDefault="00FA1CB1" w:rsidP="00D542AE">
            <w:pPr>
              <w:rPr>
                <w:sz w:val="22"/>
                <w:szCs w:val="22"/>
              </w:rPr>
            </w:pPr>
            <w:r w:rsidRPr="0098467E">
              <w:rPr>
                <w:sz w:val="22"/>
                <w:szCs w:val="22"/>
              </w:rPr>
              <w:t xml:space="preserve">Doklad o zaškolení pověřených pracovníků </w:t>
            </w:r>
            <w:r w:rsidR="00F906B4" w:rsidRPr="00F906B4">
              <w:rPr>
                <w:sz w:val="22"/>
                <w:szCs w:val="22"/>
              </w:rPr>
              <w:t>zhotovitele</w:t>
            </w:r>
            <w:r w:rsidR="00F906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(BOZP, PO, odborná způsobilost, </w:t>
            </w:r>
            <w:proofErr w:type="gramStart"/>
            <w:r>
              <w:rPr>
                <w:sz w:val="22"/>
                <w:szCs w:val="22"/>
              </w:rPr>
              <w:t>OOÚ,</w:t>
            </w:r>
            <w:proofErr w:type="gramEnd"/>
            <w:r>
              <w:rPr>
                <w:sz w:val="22"/>
                <w:szCs w:val="22"/>
              </w:rPr>
              <w:t xml:space="preserve"> apod.)</w:t>
            </w:r>
          </w:p>
        </w:tc>
      </w:tr>
    </w:tbl>
    <w:p w14:paraId="19FE9626" w14:textId="77777777" w:rsidR="00FA1CB1" w:rsidRDefault="00FA1CB1" w:rsidP="00FA1CB1">
      <w:pPr>
        <w:pStyle w:val="BBSnormal"/>
      </w:pPr>
    </w:p>
    <w:p w14:paraId="56D2FD94" w14:textId="77777777" w:rsidR="00FA1CB1" w:rsidRDefault="00FA1CB1" w:rsidP="00FA1CB1">
      <w:pPr>
        <w:pStyle w:val="BBSnormal"/>
      </w:pPr>
    </w:p>
    <w:p w14:paraId="7757056F" w14:textId="77777777" w:rsidR="00DF7E7C" w:rsidRDefault="00DF7E7C" w:rsidP="00FA1CB1">
      <w:pPr>
        <w:ind w:left="720"/>
      </w:pPr>
    </w:p>
    <w:sectPr w:rsidR="00DF7E7C" w:rsidSect="004E4D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00559" w14:textId="77777777" w:rsidR="00661CF3" w:rsidRDefault="00661CF3" w:rsidP="003B5FB9">
      <w:r>
        <w:separator/>
      </w:r>
    </w:p>
  </w:endnote>
  <w:endnote w:type="continuationSeparator" w:id="0">
    <w:p w14:paraId="00100B1D" w14:textId="77777777" w:rsidR="00661CF3" w:rsidRDefault="00661CF3" w:rsidP="003B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6CA43" w14:textId="77777777" w:rsidR="0059185A" w:rsidRDefault="0059185A" w:rsidP="0059185A">
    <w:pPr>
      <w:pStyle w:val="Zpat"/>
      <w:tabs>
        <w:tab w:val="clear" w:pos="4536"/>
      </w:tabs>
    </w:pPr>
  </w:p>
  <w:p w14:paraId="411A6F9D" w14:textId="77777777" w:rsidR="0059185A" w:rsidRPr="00957502" w:rsidRDefault="0059185A" w:rsidP="0059185A">
    <w:pPr>
      <w:pStyle w:val="Zpat"/>
      <w:tabs>
        <w:tab w:val="clear" w:pos="4536"/>
      </w:tabs>
      <w:rPr>
        <w:sz w:val="20"/>
      </w:rPr>
    </w:pPr>
    <w:r w:rsidRPr="00957502">
      <w:rPr>
        <w:sz w:val="20"/>
      </w:rPr>
      <w:t>.................................................</w:t>
    </w:r>
    <w:r w:rsidRPr="00957502">
      <w:rPr>
        <w:sz w:val="20"/>
      </w:rPr>
      <w:tab/>
      <w:t>.............................................</w:t>
    </w:r>
  </w:p>
  <w:p w14:paraId="2E38BCDE" w14:textId="77777777" w:rsidR="0059185A" w:rsidRDefault="0059185A" w:rsidP="0059185A">
    <w:pPr>
      <w:pStyle w:val="Zpat"/>
      <w:rPr>
        <w:sz w:val="20"/>
      </w:rPr>
    </w:pPr>
    <w:r>
      <w:rPr>
        <w:sz w:val="20"/>
      </w:rPr>
      <w:t>zhotovitel</w:t>
    </w:r>
    <w:r w:rsidRPr="00957502">
      <w:rPr>
        <w:sz w:val="20"/>
      </w:rPr>
      <w:tab/>
    </w:r>
    <w:r w:rsidRPr="00957502">
      <w:rPr>
        <w:sz w:val="20"/>
      </w:rPr>
      <w:tab/>
    </w:r>
    <w:r>
      <w:rPr>
        <w:sz w:val="20"/>
      </w:rPr>
      <w:t>objednatel</w:t>
    </w:r>
  </w:p>
  <w:p w14:paraId="51B25A87" w14:textId="77777777" w:rsidR="0059185A" w:rsidRPr="00957502" w:rsidRDefault="0059185A" w:rsidP="0059185A">
    <w:pPr>
      <w:pStyle w:val="Zpat"/>
      <w:rPr>
        <w:sz w:val="20"/>
      </w:rPr>
    </w:pPr>
  </w:p>
  <w:p w14:paraId="4247CAA1" w14:textId="77777777" w:rsidR="0059185A" w:rsidRDefault="0059185A" w:rsidP="0059185A">
    <w:pPr>
      <w:pStyle w:val="Zpat"/>
      <w:jc w:val="right"/>
      <w:rPr>
        <w:sz w:val="14"/>
      </w:rPr>
    </w:pPr>
  </w:p>
  <w:p w14:paraId="5735574E" w14:textId="77777777" w:rsidR="0059185A" w:rsidRDefault="005918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5EF00" w14:textId="77777777" w:rsidR="00661CF3" w:rsidRDefault="00661CF3" w:rsidP="003B5FB9">
      <w:r>
        <w:separator/>
      </w:r>
    </w:p>
  </w:footnote>
  <w:footnote w:type="continuationSeparator" w:id="0">
    <w:p w14:paraId="6D16E638" w14:textId="77777777" w:rsidR="00661CF3" w:rsidRDefault="00661CF3" w:rsidP="003B5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C6F66" w14:textId="77777777" w:rsidR="00E52FCA" w:rsidRPr="00D504F2" w:rsidRDefault="00E52FCA" w:rsidP="00E52FCA">
    <w:pPr>
      <w:jc w:val="center"/>
      <w:rPr>
        <w:b/>
        <w:sz w:val="20"/>
      </w:rPr>
    </w:pPr>
    <w:r w:rsidRPr="00D504F2">
      <w:rPr>
        <w:b/>
        <w:sz w:val="20"/>
      </w:rPr>
      <w:t>Smlouva o dílo</w:t>
    </w:r>
  </w:p>
  <w:p w14:paraId="4786CD76" w14:textId="5E275AE2" w:rsidR="00FA1CB1" w:rsidRDefault="00E52FCA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sz w:val="20"/>
      </w:rPr>
    </w:pPr>
    <w:r w:rsidRPr="00D504F2">
      <w:rPr>
        <w:b/>
        <w:sz w:val="20"/>
      </w:rPr>
      <w:t>Pořízení fotovoltaického systému bez akumulace pro vlastní spotřebu pro Logistické centrum Buštěhrad</w:t>
    </w:r>
    <w:r w:rsidR="00FA1CB1">
      <w:rPr>
        <w:b/>
        <w:sz w:val="20"/>
      </w:rPr>
      <w:t xml:space="preserve"> </w:t>
    </w:r>
  </w:p>
  <w:p w14:paraId="1984F858" w14:textId="26D66BAA" w:rsidR="00FA1CB1" w:rsidRDefault="00FA1CB1" w:rsidP="00FA1CB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sz w:val="20"/>
      </w:rPr>
    </w:pPr>
    <w:r>
      <w:rPr>
        <w:sz w:val="20"/>
      </w:rPr>
      <w:tab/>
      <w:t>Příloha č.</w:t>
    </w:r>
    <w:r w:rsidR="00402F16">
      <w:rPr>
        <w:sz w:val="20"/>
      </w:rPr>
      <w:t>1</w:t>
    </w:r>
    <w:r>
      <w:rPr>
        <w:sz w:val="20"/>
      </w:rPr>
      <w:t>3</w:t>
    </w:r>
    <w:r w:rsidR="00402F16">
      <w:rPr>
        <w:sz w:val="20"/>
      </w:rPr>
      <w:t>E</w:t>
    </w:r>
    <w:r>
      <w:rPr>
        <w:sz w:val="20"/>
      </w:rPr>
      <w:tab/>
      <w:t xml:space="preserve">Strana 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9222E3"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(celkem 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 w:rsidR="009222E3">
      <w:rPr>
        <w:rStyle w:val="slostrnky"/>
        <w:noProof/>
        <w:sz w:val="20"/>
      </w:rPr>
      <w:t>2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)</w:t>
    </w:r>
  </w:p>
  <w:p w14:paraId="1D37FE98" w14:textId="77777777" w:rsidR="00CE020D" w:rsidRDefault="00CE02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6C2674"/>
    <w:multiLevelType w:val="hybridMultilevel"/>
    <w:tmpl w:val="CE10F9B0"/>
    <w:lvl w:ilvl="0" w:tplc="FAECB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07656"/>
    <w:multiLevelType w:val="hybridMultilevel"/>
    <w:tmpl w:val="516E44B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02D9C"/>
    <w:multiLevelType w:val="hybridMultilevel"/>
    <w:tmpl w:val="D34A3A86"/>
    <w:lvl w:ilvl="0" w:tplc="7F9C0E4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3502B"/>
    <w:multiLevelType w:val="hybridMultilevel"/>
    <w:tmpl w:val="EA426852"/>
    <w:lvl w:ilvl="0" w:tplc="C63683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E49E2"/>
    <w:multiLevelType w:val="hybridMultilevel"/>
    <w:tmpl w:val="5AD63A64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567D4ADB"/>
    <w:multiLevelType w:val="multilevel"/>
    <w:tmpl w:val="CB7C08F0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580F79B9"/>
    <w:multiLevelType w:val="hybridMultilevel"/>
    <w:tmpl w:val="4572AAD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95117"/>
    <w:multiLevelType w:val="hybridMultilevel"/>
    <w:tmpl w:val="29EC9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DE0DF3"/>
    <w:multiLevelType w:val="hybridMultilevel"/>
    <w:tmpl w:val="554223FC"/>
    <w:lvl w:ilvl="0" w:tplc="C63683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87AE2"/>
    <w:multiLevelType w:val="hybridMultilevel"/>
    <w:tmpl w:val="11D6B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D179F"/>
    <w:multiLevelType w:val="hybridMultilevel"/>
    <w:tmpl w:val="7D4E99F4"/>
    <w:lvl w:ilvl="0" w:tplc="9CC25316">
      <w:start w:val="1"/>
      <w:numFmt w:val="decimal"/>
      <w:pStyle w:val="BBSnadpis2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38A4E4E"/>
    <w:multiLevelType w:val="hybridMultilevel"/>
    <w:tmpl w:val="B9987A2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1"/>
  </w:num>
  <w:num w:numId="15">
    <w:abstractNumId w:val="0"/>
  </w:num>
  <w:num w:numId="16">
    <w:abstractNumId w:val="11"/>
  </w:num>
  <w:num w:numId="17">
    <w:abstractNumId w:val="9"/>
  </w:num>
  <w:num w:numId="18">
    <w:abstractNumId w:val="10"/>
  </w:num>
  <w:num w:numId="19">
    <w:abstractNumId w:val="4"/>
  </w:num>
  <w:num w:numId="20">
    <w:abstractNumId w:val="8"/>
  </w:num>
  <w:num w:numId="21">
    <w:abstractNumId w:val="12"/>
  </w:num>
  <w:num w:numId="22">
    <w:abstractNumId w:val="5"/>
  </w:num>
  <w:num w:numId="23">
    <w:abstractNumId w:val="7"/>
  </w:num>
  <w:num w:numId="24">
    <w:abstractNumId w:val="2"/>
  </w:num>
  <w:num w:numId="25">
    <w:abstractNumId w:val="8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F17"/>
    <w:rsid w:val="00051F17"/>
    <w:rsid w:val="000A659F"/>
    <w:rsid w:val="000A7F71"/>
    <w:rsid w:val="000E63BC"/>
    <w:rsid w:val="00162972"/>
    <w:rsid w:val="001A1455"/>
    <w:rsid w:val="001A6961"/>
    <w:rsid w:val="00206A37"/>
    <w:rsid w:val="002239D5"/>
    <w:rsid w:val="002379CA"/>
    <w:rsid w:val="00265EFA"/>
    <w:rsid w:val="00296556"/>
    <w:rsid w:val="002A76FE"/>
    <w:rsid w:val="002B4BE1"/>
    <w:rsid w:val="002F4DF9"/>
    <w:rsid w:val="0030798D"/>
    <w:rsid w:val="00394201"/>
    <w:rsid w:val="003B1C07"/>
    <w:rsid w:val="003B5FB9"/>
    <w:rsid w:val="003B7727"/>
    <w:rsid w:val="00402F16"/>
    <w:rsid w:val="00410D92"/>
    <w:rsid w:val="004405B5"/>
    <w:rsid w:val="00457938"/>
    <w:rsid w:val="004801A0"/>
    <w:rsid w:val="00493840"/>
    <w:rsid w:val="004B342F"/>
    <w:rsid w:val="004E4DDD"/>
    <w:rsid w:val="00501298"/>
    <w:rsid w:val="00506F21"/>
    <w:rsid w:val="005408AB"/>
    <w:rsid w:val="00581296"/>
    <w:rsid w:val="005905D0"/>
    <w:rsid w:val="00591357"/>
    <w:rsid w:val="0059185A"/>
    <w:rsid w:val="00591F89"/>
    <w:rsid w:val="005B158B"/>
    <w:rsid w:val="005D2A65"/>
    <w:rsid w:val="0060003E"/>
    <w:rsid w:val="00630446"/>
    <w:rsid w:val="00661CF3"/>
    <w:rsid w:val="006A1E44"/>
    <w:rsid w:val="006E4465"/>
    <w:rsid w:val="00703CAA"/>
    <w:rsid w:val="00713C51"/>
    <w:rsid w:val="0076747A"/>
    <w:rsid w:val="007D523E"/>
    <w:rsid w:val="007E7563"/>
    <w:rsid w:val="008461BC"/>
    <w:rsid w:val="00880920"/>
    <w:rsid w:val="008A0333"/>
    <w:rsid w:val="008A074C"/>
    <w:rsid w:val="008F2140"/>
    <w:rsid w:val="008F3689"/>
    <w:rsid w:val="009222E3"/>
    <w:rsid w:val="00980EE3"/>
    <w:rsid w:val="00984235"/>
    <w:rsid w:val="009A2675"/>
    <w:rsid w:val="009B595A"/>
    <w:rsid w:val="009C360B"/>
    <w:rsid w:val="009D1D2C"/>
    <w:rsid w:val="009F401C"/>
    <w:rsid w:val="009F60A8"/>
    <w:rsid w:val="00A03922"/>
    <w:rsid w:val="00A95E01"/>
    <w:rsid w:val="00A975DA"/>
    <w:rsid w:val="00AA38F6"/>
    <w:rsid w:val="00AF168A"/>
    <w:rsid w:val="00B222D2"/>
    <w:rsid w:val="00B33920"/>
    <w:rsid w:val="00B363C8"/>
    <w:rsid w:val="00B62D1A"/>
    <w:rsid w:val="00B90602"/>
    <w:rsid w:val="00BC1EA1"/>
    <w:rsid w:val="00C927A5"/>
    <w:rsid w:val="00CC388E"/>
    <w:rsid w:val="00CE020D"/>
    <w:rsid w:val="00CE06F7"/>
    <w:rsid w:val="00D23414"/>
    <w:rsid w:val="00D27C05"/>
    <w:rsid w:val="00D7338F"/>
    <w:rsid w:val="00D73CCE"/>
    <w:rsid w:val="00DD0817"/>
    <w:rsid w:val="00DF7E7C"/>
    <w:rsid w:val="00E07A82"/>
    <w:rsid w:val="00E2419A"/>
    <w:rsid w:val="00E52FCA"/>
    <w:rsid w:val="00E87FDF"/>
    <w:rsid w:val="00EA263C"/>
    <w:rsid w:val="00EB1D37"/>
    <w:rsid w:val="00EE38B7"/>
    <w:rsid w:val="00EF3D12"/>
    <w:rsid w:val="00F51F50"/>
    <w:rsid w:val="00F6255F"/>
    <w:rsid w:val="00F70CF5"/>
    <w:rsid w:val="00F906B4"/>
    <w:rsid w:val="00F94EA0"/>
    <w:rsid w:val="00FA1CB1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7FA1C2"/>
  <w15:docId w15:val="{FD95DFC2-10B3-44A6-B392-1009AB21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051F17"/>
    <w:rPr>
      <w:rFonts w:ascii="Arial" w:hAnsi="Arial" w:cs="Arial"/>
      <w:sz w:val="24"/>
    </w:rPr>
  </w:style>
  <w:style w:type="paragraph" w:styleId="Nadpis1">
    <w:name w:val="heading 1"/>
    <w:basedOn w:val="Normln"/>
    <w:next w:val="Normln"/>
    <w:link w:val="Nadpis1Char"/>
    <w:uiPriority w:val="9"/>
    <w:rsid w:val="004938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4938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493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BSnadpis1">
    <w:name w:val="_BBS nadpis 1"/>
    <w:basedOn w:val="Nadpis1"/>
    <w:autoRedefine/>
    <w:qFormat/>
    <w:rsid w:val="00493840"/>
    <w:pPr>
      <w:keepLines w:val="0"/>
      <w:numPr>
        <w:numId w:val="12"/>
      </w:numPr>
      <w:spacing w:before="0"/>
      <w:jc w:val="both"/>
    </w:pPr>
    <w:rPr>
      <w:rFonts w:ascii="Arial" w:eastAsia="Times New Roman" w:hAnsi="Arial" w:cs="Arial"/>
      <w:color w:val="auto"/>
      <w:sz w:val="24"/>
      <w:szCs w:val="20"/>
      <w:u w:val="single"/>
      <w:lang w:val="sk-SK"/>
    </w:rPr>
  </w:style>
  <w:style w:type="character" w:customStyle="1" w:styleId="Nadpis1Char">
    <w:name w:val="Nadpis 1 Char"/>
    <w:basedOn w:val="Standardnpsmoodstavce"/>
    <w:link w:val="Nadpis1"/>
    <w:uiPriority w:val="9"/>
    <w:rsid w:val="0049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BSnormal">
    <w:name w:val="_BBS normal"/>
    <w:basedOn w:val="Normln"/>
    <w:qFormat/>
    <w:rsid w:val="00493840"/>
    <w:pPr>
      <w:jc w:val="both"/>
    </w:pPr>
    <w:rPr>
      <w:sz w:val="22"/>
    </w:rPr>
  </w:style>
  <w:style w:type="paragraph" w:customStyle="1" w:styleId="BBSnadpis2">
    <w:name w:val="_BBS nadpis 2"/>
    <w:basedOn w:val="Nadpis2"/>
    <w:next w:val="BBSnormal"/>
    <w:autoRedefine/>
    <w:qFormat/>
    <w:rsid w:val="00591357"/>
    <w:pPr>
      <w:keepNext w:val="0"/>
      <w:keepLines w:val="0"/>
      <w:numPr>
        <w:numId w:val="16"/>
      </w:numPr>
      <w:spacing w:before="0"/>
      <w:outlineLvl w:val="9"/>
    </w:pPr>
    <w:rPr>
      <w:rFonts w:ascii="Arial" w:eastAsia="Times New Roman" w:hAnsi="Arial" w:cs="Times New Roman"/>
      <w:bCs w:val="0"/>
      <w:color w:val="auto"/>
      <w:sz w:val="2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BSnadpis3">
    <w:name w:val="_BBS nadpis 3"/>
    <w:basedOn w:val="Nadpis3"/>
    <w:next w:val="BBSnormal"/>
    <w:autoRedefine/>
    <w:qFormat/>
    <w:rsid w:val="00493840"/>
    <w:pPr>
      <w:keepLines w:val="0"/>
      <w:numPr>
        <w:ilvl w:val="2"/>
        <w:numId w:val="12"/>
      </w:numPr>
      <w:spacing w:before="0"/>
    </w:pPr>
    <w:rPr>
      <w:rFonts w:ascii="Arial" w:eastAsia="Times New Roman" w:hAnsi="Arial" w:cs="Arial"/>
      <w:color w:val="auto"/>
      <w:sz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BSodkaznadetail">
    <w:name w:val="_BBS odkaz na detail"/>
    <w:basedOn w:val="Normln"/>
    <w:qFormat/>
    <w:rsid w:val="00493840"/>
    <w:pPr>
      <w:tabs>
        <w:tab w:val="num" w:pos="540"/>
        <w:tab w:val="num" w:pos="720"/>
      </w:tabs>
      <w:ind w:left="539" w:right="-868"/>
      <w:jc w:val="right"/>
    </w:pPr>
    <w:rPr>
      <w:sz w:val="16"/>
    </w:rPr>
  </w:style>
  <w:style w:type="paragraph" w:styleId="Zkladntextodsazen">
    <w:name w:val="Body Text Indent"/>
    <w:basedOn w:val="Normln"/>
    <w:link w:val="ZkladntextodsazenChar"/>
    <w:semiHidden/>
    <w:rsid w:val="00051F17"/>
    <w:pPr>
      <w:ind w:left="525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51F17"/>
    <w:rPr>
      <w:rFonts w:ascii="Arial" w:hAnsi="Arial" w:cs="Arial"/>
      <w:sz w:val="24"/>
    </w:rPr>
  </w:style>
  <w:style w:type="character" w:styleId="Znakapoznpodarou">
    <w:name w:val="footnote reference"/>
    <w:basedOn w:val="Standardnpsmoodstavce"/>
    <w:uiPriority w:val="99"/>
    <w:rsid w:val="003B5FB9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B5FB9"/>
  </w:style>
  <w:style w:type="paragraph" w:styleId="Textpoznpodarou">
    <w:name w:val="footnote text"/>
    <w:basedOn w:val="Normln"/>
    <w:link w:val="TextpoznpodarouChar"/>
    <w:uiPriority w:val="99"/>
    <w:rsid w:val="003B5FB9"/>
    <w:rPr>
      <w:rFonts w:ascii="Times New Roman" w:hAnsi="Times New Roman" w:cs="Times New Roman"/>
      <w:sz w:val="20"/>
    </w:rPr>
  </w:style>
  <w:style w:type="character" w:customStyle="1" w:styleId="FootnoteTextChar1">
    <w:name w:val="Footnote Text Char1"/>
    <w:basedOn w:val="Standardnpsmoodstavce"/>
    <w:uiPriority w:val="99"/>
    <w:semiHidden/>
    <w:rsid w:val="003B5FB9"/>
    <w:rPr>
      <w:rFonts w:ascii="Arial" w:hAnsi="Arial" w:cs="Arial"/>
    </w:rPr>
  </w:style>
  <w:style w:type="paragraph" w:styleId="Odstavecseseznamem">
    <w:name w:val="List Paragraph"/>
    <w:basedOn w:val="Normln"/>
    <w:qFormat/>
    <w:rsid w:val="007E7563"/>
    <w:pPr>
      <w:ind w:left="720"/>
      <w:contextualSpacing/>
    </w:pPr>
    <w:rPr>
      <w:rFonts w:ascii="Times New Roman" w:hAnsi="Times New Roman" w:cs="Times New Roman"/>
      <w:szCs w:val="24"/>
    </w:rPr>
  </w:style>
  <w:style w:type="paragraph" w:styleId="Zhlav">
    <w:name w:val="header"/>
    <w:basedOn w:val="Normln"/>
    <w:link w:val="ZhlavChar"/>
    <w:unhideWhenUsed/>
    <w:rsid w:val="005918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9185A"/>
    <w:rPr>
      <w:rFonts w:ascii="Arial" w:hAnsi="Arial" w:cs="Arial"/>
      <w:sz w:val="24"/>
    </w:rPr>
  </w:style>
  <w:style w:type="paragraph" w:styleId="Zpat">
    <w:name w:val="footer"/>
    <w:basedOn w:val="Normln"/>
    <w:link w:val="ZpatChar"/>
    <w:uiPriority w:val="99"/>
    <w:unhideWhenUsed/>
    <w:rsid w:val="005918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185A"/>
    <w:rPr>
      <w:rFonts w:ascii="Arial" w:hAnsi="Arial" w:cs="Arial"/>
      <w:sz w:val="24"/>
    </w:rPr>
  </w:style>
  <w:style w:type="character" w:styleId="slostrnky">
    <w:name w:val="page number"/>
    <w:basedOn w:val="Standardnpsmoodstavce"/>
    <w:unhideWhenUsed/>
    <w:rsid w:val="00CE020D"/>
  </w:style>
  <w:style w:type="table" w:styleId="Mkatabulky">
    <w:name w:val="Table Grid"/>
    <w:basedOn w:val="Normlntabulka"/>
    <w:uiPriority w:val="59"/>
    <w:rsid w:val="00DF7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A38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38F6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link w:val="NzevChar"/>
    <w:qFormat/>
    <w:rsid w:val="00FA1CB1"/>
    <w:pPr>
      <w:jc w:val="center"/>
    </w:pPr>
    <w:rPr>
      <w:b/>
      <w:bCs/>
      <w:sz w:val="32"/>
      <w:szCs w:val="24"/>
      <w:lang w:val="de-DE" w:eastAsia="de-DE"/>
    </w:rPr>
  </w:style>
  <w:style w:type="character" w:customStyle="1" w:styleId="NzevChar">
    <w:name w:val="Název Char"/>
    <w:basedOn w:val="Standardnpsmoodstavce"/>
    <w:link w:val="Nzev"/>
    <w:rsid w:val="00FA1CB1"/>
    <w:rPr>
      <w:rFonts w:ascii="Arial" w:hAnsi="Arial" w:cs="Arial"/>
      <w:b/>
      <w:bCs/>
      <w:sz w:val="32"/>
      <w:szCs w:val="24"/>
      <w:lang w:val="de-DE" w:eastAsia="de-DE"/>
    </w:rPr>
  </w:style>
  <w:style w:type="character" w:styleId="Odkaznakoment">
    <w:name w:val="annotation reference"/>
    <w:basedOn w:val="Standardnpsmoodstavce"/>
    <w:uiPriority w:val="99"/>
    <w:semiHidden/>
    <w:unhideWhenUsed/>
    <w:rsid w:val="00B222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22D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22D2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22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22D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3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2426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oplt</dc:creator>
  <cp:keywords/>
  <dc:description/>
  <cp:lastModifiedBy>Daniel</cp:lastModifiedBy>
  <cp:revision>4</cp:revision>
  <cp:lastPrinted>2015-07-17T13:40:00Z</cp:lastPrinted>
  <dcterms:created xsi:type="dcterms:W3CDTF">2021-11-03T08:36:00Z</dcterms:created>
  <dcterms:modified xsi:type="dcterms:W3CDTF">2022-02-14T09:06:00Z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M13494434/1</vt:lpwstr>
  </property>
  <property fmtid="{D5CDD505-2E9C-101B-9397-08002B2CF9AE}" pid="3" name="WS_REF_OLD">
    <vt:lpwstr>M9858708/1</vt:lpwstr>
  </property>
</Properties>
</file>