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831CDB" w14:textId="6928942F" w:rsidR="005F31A9" w:rsidRPr="005F31A9" w:rsidRDefault="002215B9" w:rsidP="005F31A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ZG.270.2.</w:t>
      </w:r>
      <w:r w:rsidR="00BA4DE9">
        <w:rPr>
          <w:rFonts w:ascii="Cambria" w:hAnsi="Cambria" w:cs="Arial"/>
          <w:b/>
          <w:bCs/>
          <w:sz w:val="22"/>
          <w:szCs w:val="22"/>
        </w:rPr>
        <w:t>6</w:t>
      </w:r>
      <w:r w:rsidR="005F31A9" w:rsidRPr="005F31A9">
        <w:rPr>
          <w:rFonts w:ascii="Cambria" w:hAnsi="Cambria" w:cs="Arial"/>
          <w:b/>
          <w:bCs/>
          <w:sz w:val="22"/>
          <w:szCs w:val="22"/>
        </w:rPr>
        <w:t>.</w:t>
      </w:r>
      <w:del w:id="1" w:author="1221 N.Zamrzenica Alicja Kaczyńska" w:date="2022-05-27T15:09:00Z">
        <w:r w:rsidR="005F31A9" w:rsidRPr="005F31A9" w:rsidDel="009431B1">
          <w:rPr>
            <w:rFonts w:ascii="Cambria" w:hAnsi="Cambria" w:cs="Arial"/>
            <w:b/>
            <w:bCs/>
            <w:sz w:val="22"/>
            <w:szCs w:val="22"/>
          </w:rPr>
          <w:delText>2021</w:delText>
        </w:r>
      </w:del>
      <w:ins w:id="2" w:author="1221 N.Zamrzenica Alicja Kaczyńska" w:date="2022-05-27T15:09:00Z">
        <w:r w:rsidR="009431B1" w:rsidRPr="005F31A9">
          <w:rPr>
            <w:rFonts w:ascii="Cambria" w:hAnsi="Cambria" w:cs="Arial"/>
            <w:b/>
            <w:bCs/>
            <w:sz w:val="22"/>
            <w:szCs w:val="22"/>
          </w:rPr>
          <w:t>202</w:t>
        </w:r>
        <w:r w:rsidR="009431B1">
          <w:rPr>
            <w:rFonts w:ascii="Cambria" w:hAnsi="Cambria" w:cs="Arial"/>
            <w:b/>
            <w:bCs/>
            <w:sz w:val="22"/>
            <w:szCs w:val="22"/>
          </w:rPr>
          <w:t>2</w:t>
        </w:r>
      </w:ins>
    </w:p>
    <w:p w14:paraId="0C24ADED" w14:textId="57E0C2B9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4342E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5779BEC" w14:textId="46AEB489" w:rsidR="00BA4DE9" w:rsidRPr="00BA4DE9" w:rsidRDefault="0058581A" w:rsidP="00BA4DE9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</w:t>
      </w:r>
      <w:r w:rsidR="005F31A9" w:rsidRPr="005F31A9">
        <w:rPr>
          <w:rFonts w:ascii="Cambria" w:hAnsi="Cambria" w:cs="Arial"/>
          <w:bCs/>
          <w:sz w:val="22"/>
          <w:szCs w:val="22"/>
        </w:rPr>
        <w:t xml:space="preserve">Zamawiającego –  Nadleśnictwo Zamrzenica w trybie podstawowym (Wariant II) o którym mowa w art. 275 pkt 2 ustawy 11 września 2019 r. Prawo zamówień publicznych </w:t>
      </w:r>
      <w:r w:rsidR="005F31A9">
        <w:rPr>
          <w:rFonts w:ascii="Cambria" w:hAnsi="Cambria" w:cs="Arial"/>
          <w:bCs/>
          <w:sz w:val="22"/>
          <w:szCs w:val="22"/>
        </w:rPr>
        <w:t>(Dz. U. z</w:t>
      </w:r>
      <w:r w:rsidR="00BA4DE9">
        <w:rPr>
          <w:rFonts w:ascii="Cambria" w:hAnsi="Cambria" w:cs="Arial"/>
          <w:bCs/>
          <w:sz w:val="22"/>
          <w:szCs w:val="22"/>
        </w:rPr>
        <w:t> </w:t>
      </w:r>
      <w:r w:rsidR="005F31A9">
        <w:rPr>
          <w:rFonts w:ascii="Cambria" w:hAnsi="Cambria" w:cs="Arial"/>
          <w:bCs/>
          <w:sz w:val="22"/>
          <w:szCs w:val="22"/>
        </w:rPr>
        <w:t>2021 r.  poz. 1129 - PZP)</w:t>
      </w:r>
      <w:r w:rsidR="005F31A9" w:rsidRPr="005F31A9">
        <w:rPr>
          <w:rFonts w:ascii="Cambria" w:hAnsi="Cambria" w:cs="Arial"/>
          <w:bCs/>
          <w:sz w:val="22"/>
          <w:szCs w:val="22"/>
        </w:rPr>
        <w:t xml:space="preserve"> na</w:t>
      </w:r>
      <w:r w:rsidR="00BA4DE9">
        <w:rPr>
          <w:rFonts w:ascii="Cambria" w:hAnsi="Cambria" w:cs="Arial"/>
          <w:bCs/>
          <w:sz w:val="22"/>
          <w:szCs w:val="22"/>
        </w:rPr>
        <w:t xml:space="preserve"> </w:t>
      </w:r>
      <w:bookmarkStart w:id="3" w:name="_Hlk109049739"/>
      <w:r w:rsidR="00BA4DE9" w:rsidRPr="00BA4DE9">
        <w:rPr>
          <w:rFonts w:ascii="Cambria" w:hAnsi="Cambria" w:cs="Arial"/>
          <w:b/>
          <w:bCs/>
          <w:i/>
          <w:sz w:val="22"/>
          <w:szCs w:val="22"/>
        </w:rPr>
        <w:t>„Wykonanie robót budowlanych w Nadleśnictwie Zamrzenica w 2022 r. – 5 zadań”</w:t>
      </w:r>
    </w:p>
    <w:bookmarkEnd w:id="3"/>
    <w:p w14:paraId="40ACB641" w14:textId="5A1C6B41" w:rsidR="0058581A" w:rsidRPr="005F31A9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626C024" w14:textId="1BD9AF84" w:rsidR="00746CA3" w:rsidRDefault="00746CA3" w:rsidP="00746CA3">
      <w:pPr>
        <w:pStyle w:val="Default"/>
        <w:jc w:val="both"/>
        <w:rPr>
          <w:ins w:id="4" w:author="Michał Stec" w:date="2022-07-28T21:57:00Z"/>
          <w:color w:val="auto"/>
          <w:sz w:val="22"/>
          <w:szCs w:val="22"/>
        </w:rPr>
      </w:pPr>
      <w:ins w:id="5" w:author="Michał Stec" w:date="2022-07-28T21:57:00Z">
        <w:r>
          <w:rPr>
            <w:color w:val="auto"/>
            <w:sz w:val="22"/>
            <w:szCs w:val="22"/>
          </w:rPr>
          <w:t xml:space="preserve">oświadczam, że nie podlegam/reprezentowany przeze mnie podmiot nie podlega wykluczeniu z ww. postępowania na podstawie art. 108 ust. 1 pkt 1-6 i art. 109 ust. 1 pkt 1, 4, 7, 8 i 10 ustawy z dnia 11 września 2019 r. Prawo zamówień publicznych (Dz. U. z 2021 r., poz. 1129) oraz na podstawie art. 7 ust. 1 pkt 1-3 ustawy z dnia 13 kwietnia 2022 r. o szczególnych rozwiązaniach w zakresie przeciwdziałania wspieraniu agresji na Ukrainę oraz służących ochronie bezpieczeństwa narodowego (Dz. U. z 2022 r., poz. 835). </w:t>
        </w:r>
      </w:ins>
    </w:p>
    <w:p w14:paraId="6255B539" w14:textId="26D9372F" w:rsidR="00B4342E" w:rsidDel="00746CA3" w:rsidRDefault="00B4342E" w:rsidP="00B4342E">
      <w:pPr>
        <w:spacing w:before="120" w:line="240" w:lineRule="exact"/>
        <w:jc w:val="both"/>
        <w:rPr>
          <w:del w:id="6" w:author="Michał Stec" w:date="2022-07-28T21:57:00Z"/>
          <w:rFonts w:ascii="Cambria" w:hAnsi="Cambria" w:cs="Arial"/>
          <w:bCs/>
          <w:sz w:val="22"/>
          <w:szCs w:val="22"/>
        </w:rPr>
      </w:pPr>
      <w:del w:id="7" w:author="Michał Stec" w:date="2022-07-28T21:57:00Z">
        <w:r w:rsidDel="00746CA3">
          <w:rPr>
            <w:rFonts w:ascii="Cambria" w:hAnsi="Cambria" w:cs="Arial"/>
            <w:bCs/>
            <w:sz w:val="22"/>
            <w:szCs w:val="22"/>
          </w:rPr>
          <w:delText xml:space="preserve">oświadczam, że nie podlegam/reprezentowany przeze mnie wykonawca nie podlega wykluczeniu z ww. postępowania na podstawie art. 108 ust. 1 oraz </w:delText>
        </w:r>
        <w:r w:rsidRPr="007967C4" w:rsidDel="00746CA3">
          <w:rPr>
            <w:rFonts w:ascii="Cambria" w:hAnsi="Cambria" w:cs="Cambria"/>
            <w:sz w:val="22"/>
            <w:szCs w:val="22"/>
          </w:rPr>
          <w:delText xml:space="preserve">art. </w:delText>
        </w:r>
        <w:r w:rsidDel="00746CA3">
          <w:rPr>
            <w:rFonts w:ascii="Cambria" w:hAnsi="Cambria" w:cs="Cambria"/>
            <w:sz w:val="22"/>
            <w:szCs w:val="22"/>
          </w:rPr>
          <w:delText xml:space="preserve">109 ust. 1 pkt 1, 3, 4, 6, i 8 PZP </w:delText>
        </w:r>
        <w:r w:rsidDel="00746CA3">
          <w:rPr>
            <w:rFonts w:ascii="Cambria" w:hAnsi="Cambria" w:cs="Arial"/>
            <w:bCs/>
            <w:sz w:val="22"/>
            <w:szCs w:val="22"/>
          </w:rPr>
          <w:delText>ustawy PZP</w:delText>
        </w:r>
      </w:del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4D20852B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 xml:space="preserve">108 ust 1 pkt 1, 2 i 5 lub art. </w:t>
      </w:r>
      <w:r w:rsidR="00087510" w:rsidRPr="00087510">
        <w:rPr>
          <w:rFonts w:ascii="Cambria" w:hAnsi="Cambria" w:cs="Arial"/>
          <w:i/>
          <w:sz w:val="22"/>
          <w:szCs w:val="22"/>
        </w:rPr>
        <w:t xml:space="preserve">109 ust. 1 pkt </w:t>
      </w:r>
      <w:ins w:id="8" w:author="Michał Stec" w:date="2022-07-28T21:59:00Z">
        <w:r w:rsidR="00746CA3" w:rsidRPr="00746CA3">
          <w:rPr>
            <w:rFonts w:ascii="Cambria" w:hAnsi="Cambria" w:cs="Arial"/>
            <w:i/>
            <w:sz w:val="22"/>
            <w:szCs w:val="22"/>
          </w:rPr>
          <w:t>4, 7, 8 i 10</w:t>
        </w:r>
      </w:ins>
      <w:del w:id="9" w:author="Michał Stec" w:date="2022-07-28T21:59:00Z">
        <w:r w:rsidR="00087510" w:rsidRPr="00087510" w:rsidDel="00746CA3">
          <w:rPr>
            <w:rFonts w:ascii="Cambria" w:hAnsi="Cambria" w:cs="Arial"/>
            <w:i/>
            <w:sz w:val="22"/>
            <w:szCs w:val="22"/>
          </w:rPr>
          <w:delText>1-5 i 7- 10</w:delText>
        </w:r>
        <w:r w:rsidR="00087510" w:rsidDel="00746CA3">
          <w:rPr>
            <w:rFonts w:ascii="Cambria" w:hAnsi="Cambria" w:cs="Arial"/>
            <w:i/>
            <w:sz w:val="22"/>
            <w:szCs w:val="22"/>
          </w:rPr>
          <w:delText xml:space="preserve"> </w:delText>
        </w:r>
      </w:del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</w:t>
      </w:r>
      <w:ins w:id="10" w:author="Michał Stec" w:date="2022-07-28T22:00:00Z">
        <w:r w:rsidR="00746CA3">
          <w:rPr>
            <w:rFonts w:ascii="Cambria" w:hAnsi="Cambria" w:cs="Arial"/>
            <w:sz w:val="22"/>
            <w:szCs w:val="22"/>
          </w:rPr>
          <w:br/>
        </w:r>
      </w:ins>
      <w:r w:rsidRPr="00D82ABB">
        <w:rPr>
          <w:rFonts w:ascii="Cambria" w:hAnsi="Cambria" w:cs="Arial"/>
          <w:sz w:val="22"/>
          <w:szCs w:val="22"/>
        </w:rPr>
        <w:t>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86C288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del w:id="11" w:author="Mrtyna Wójcik JiW" w:date="2021-09-16T09:49:00Z">
        <w:r w:rsidDel="00ED78D1">
          <w:rPr>
            <w:rFonts w:ascii="Cambria" w:hAnsi="Cambria" w:cs="Arial"/>
            <w:bCs/>
            <w:sz w:val="18"/>
            <w:szCs w:val="18"/>
          </w:rPr>
          <w:delText>zaosby</w:delText>
        </w:r>
      </w:del>
      <w:ins w:id="12" w:author="Mrtyna Wójcik JiW" w:date="2021-09-16T09:49:00Z">
        <w:r w:rsidR="00ED78D1">
          <w:rPr>
            <w:rFonts w:ascii="Cambria" w:hAnsi="Cambria" w:cs="Arial"/>
            <w:bCs/>
            <w:sz w:val="18"/>
            <w:szCs w:val="18"/>
          </w:rPr>
          <w:t>zasoby</w:t>
        </w:r>
      </w:ins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2303A45" w14:textId="1F73DC4F" w:rsidR="0058581A" w:rsidRPr="00B4342E" w:rsidRDefault="0058581A" w:rsidP="00B4342E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13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ści </w:t>
      </w:r>
      <w:r w:rsidR="004A7BA3">
        <w:rPr>
          <w:rFonts w:ascii="Cambria" w:hAnsi="Cambria" w:cs="Arial"/>
          <w:bCs/>
          <w:i/>
          <w:sz w:val="18"/>
          <w:szCs w:val="18"/>
        </w:rPr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3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E9615" w14:textId="77777777" w:rsidR="00626D69" w:rsidRDefault="00626D69">
      <w:r>
        <w:separator/>
      </w:r>
    </w:p>
  </w:endnote>
  <w:endnote w:type="continuationSeparator" w:id="0">
    <w:p w14:paraId="716760CB" w14:textId="77777777" w:rsidR="00626D69" w:rsidRDefault="00626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535D8" w14:textId="77777777" w:rsidR="00050E2E" w:rsidRDefault="00626D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050E2E" w:rsidRDefault="00626D6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46CA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626D6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66CC0" w14:textId="77777777" w:rsidR="00050E2E" w:rsidRDefault="00626D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E56FF" w14:textId="77777777" w:rsidR="00626D69" w:rsidRDefault="00626D69">
      <w:r>
        <w:separator/>
      </w:r>
    </w:p>
  </w:footnote>
  <w:footnote w:type="continuationSeparator" w:id="0">
    <w:p w14:paraId="2DB1974F" w14:textId="77777777" w:rsidR="00626D69" w:rsidRDefault="00626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37D8" w14:textId="77777777" w:rsidR="00050E2E" w:rsidRDefault="00626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626D6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20780" w14:textId="77777777" w:rsidR="00050E2E" w:rsidRDefault="00626D69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1221 N.Zamrzenica Alicja Kaczyńska">
    <w15:presenceInfo w15:providerId="AD" w15:userId="S-1-5-21-1258824510-3303949563-3469234235-346800"/>
  </w15:person>
  <w15:person w15:author="Mrtyna Wójcik JiW">
    <w15:presenceInfo w15:providerId="None" w15:userId="Mrtyna Wójcik 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118E1"/>
    <w:rsid w:val="00054FA3"/>
    <w:rsid w:val="00087510"/>
    <w:rsid w:val="000A31BB"/>
    <w:rsid w:val="000B6943"/>
    <w:rsid w:val="0011307F"/>
    <w:rsid w:val="001270C8"/>
    <w:rsid w:val="001401CE"/>
    <w:rsid w:val="00203020"/>
    <w:rsid w:val="002215B9"/>
    <w:rsid w:val="00283E0C"/>
    <w:rsid w:val="00293669"/>
    <w:rsid w:val="00312644"/>
    <w:rsid w:val="004A7BA3"/>
    <w:rsid w:val="0058581A"/>
    <w:rsid w:val="005F31A9"/>
    <w:rsid w:val="00626D69"/>
    <w:rsid w:val="00726416"/>
    <w:rsid w:val="00746CA3"/>
    <w:rsid w:val="00752FE4"/>
    <w:rsid w:val="00790244"/>
    <w:rsid w:val="0087324C"/>
    <w:rsid w:val="00892E7B"/>
    <w:rsid w:val="008D1DAE"/>
    <w:rsid w:val="008D7C21"/>
    <w:rsid w:val="008F0EFC"/>
    <w:rsid w:val="009431B1"/>
    <w:rsid w:val="0097281D"/>
    <w:rsid w:val="009A7BC1"/>
    <w:rsid w:val="009E19B1"/>
    <w:rsid w:val="00AA33B5"/>
    <w:rsid w:val="00B4342E"/>
    <w:rsid w:val="00BA4DE9"/>
    <w:rsid w:val="00C049E0"/>
    <w:rsid w:val="00C81DCE"/>
    <w:rsid w:val="00D75D28"/>
    <w:rsid w:val="00DA0BB6"/>
    <w:rsid w:val="00ED78D1"/>
    <w:rsid w:val="00F12057"/>
    <w:rsid w:val="00F634EB"/>
    <w:rsid w:val="00F66286"/>
    <w:rsid w:val="00F7605D"/>
    <w:rsid w:val="00FC016F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BFDB8477-3F90-4341-9B08-441A64B9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746CA3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2</cp:revision>
  <cp:lastPrinted>2022-07-29T13:03:00Z</cp:lastPrinted>
  <dcterms:created xsi:type="dcterms:W3CDTF">2022-07-29T13:03:00Z</dcterms:created>
  <dcterms:modified xsi:type="dcterms:W3CDTF">2022-07-29T13:03:00Z</dcterms:modified>
</cp:coreProperties>
</file>