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9DF41" w14:textId="33A9462D" w:rsidR="2C9B0524" w:rsidRDefault="2C9B0524" w:rsidP="2C9B0524">
      <w:pPr>
        <w:tabs>
          <w:tab w:val="right" w:pos="9072"/>
        </w:tabs>
        <w:rPr>
          <w:rFonts w:cs="Times New Roman"/>
          <w:highlight w:val="yellow"/>
        </w:rPr>
      </w:pPr>
    </w:p>
    <w:p w14:paraId="285AFBB7" w14:textId="75F63DED" w:rsidR="00F75F29" w:rsidRDefault="0096648B" w:rsidP="00F75F29">
      <w:pPr>
        <w:tabs>
          <w:tab w:val="right" w:pos="9072"/>
        </w:tabs>
        <w:rPr>
          <w:rFonts w:cs="Times New Roman"/>
          <w:bCs/>
          <w:szCs w:val="24"/>
        </w:rPr>
      </w:pPr>
      <w:r>
        <w:rPr>
          <w:rFonts w:cs="Times New Roman"/>
          <w:bCs/>
          <w:szCs w:val="24"/>
        </w:rPr>
        <w:tab/>
      </w:r>
      <w:r w:rsidR="00F75F29" w:rsidRPr="0096648B">
        <w:rPr>
          <w:rFonts w:cs="Times New Roman"/>
          <w:bCs/>
          <w:szCs w:val="24"/>
        </w:rPr>
        <w:t xml:space="preserve">MAGS OVO </w:t>
      </w:r>
      <w:r w:rsidR="00B44572" w:rsidRPr="0096648B">
        <w:rPr>
          <w:rFonts w:cs="Times New Roman"/>
          <w:bCs/>
          <w:szCs w:val="24"/>
        </w:rPr>
        <w:t>560</w:t>
      </w:r>
      <w:r w:rsidRPr="0096648B">
        <w:rPr>
          <w:rFonts w:cs="Times New Roman"/>
          <w:bCs/>
          <w:szCs w:val="24"/>
        </w:rPr>
        <w:t>66/2024</w:t>
      </w:r>
    </w:p>
    <w:p w14:paraId="7452769C" w14:textId="5EEA2841" w:rsidR="00F75F29" w:rsidRDefault="002267BF" w:rsidP="00190CBF">
      <w:pPr>
        <w:jc w:val="center"/>
      </w:pPr>
      <w:r>
        <w:rPr>
          <w:noProof/>
        </w:rPr>
        <w:drawing>
          <wp:inline distT="0" distB="0" distL="0" distR="0" wp14:anchorId="581741B2" wp14:editId="5F0AA587">
            <wp:extent cx="4681728" cy="2237232"/>
            <wp:effectExtent l="0" t="0" r="508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81728" cy="2237232"/>
                    </a:xfrm>
                    <a:prstGeom prst="rect">
                      <a:avLst/>
                    </a:prstGeom>
                  </pic:spPr>
                </pic:pic>
              </a:graphicData>
            </a:graphic>
          </wp:inline>
        </w:drawing>
      </w:r>
    </w:p>
    <w:p w14:paraId="10B4B54B" w14:textId="355155AA" w:rsidR="00F75F29" w:rsidRPr="00190CBF" w:rsidRDefault="00F75F29" w:rsidP="00190CBF">
      <w:pPr>
        <w:jc w:val="center"/>
        <w:rPr>
          <w:rFonts w:asciiTheme="majorHAnsi" w:hAnsiTheme="majorHAnsi" w:cstheme="majorHAnsi"/>
          <w:color w:val="2F5496" w:themeColor="accent1" w:themeShade="BF"/>
          <w:sz w:val="48"/>
          <w:szCs w:val="48"/>
        </w:rPr>
      </w:pPr>
      <w:bookmarkStart w:id="0" w:name="_Toc21965225"/>
      <w:bookmarkStart w:id="1" w:name="_Toc21966287"/>
      <w:bookmarkStart w:id="2" w:name="_Toc21966688"/>
      <w:bookmarkStart w:id="3" w:name="_Toc22124937"/>
      <w:bookmarkStart w:id="4" w:name="_Toc22129906"/>
      <w:bookmarkStart w:id="5" w:name="_Toc22303023"/>
      <w:r w:rsidRPr="00190CBF">
        <w:rPr>
          <w:rFonts w:asciiTheme="majorHAnsi" w:hAnsiTheme="majorHAnsi" w:cstheme="majorHAnsi"/>
          <w:color w:val="2F5496" w:themeColor="accent1" w:themeShade="BF"/>
          <w:sz w:val="48"/>
          <w:szCs w:val="48"/>
        </w:rPr>
        <w:t>SÚŤAŽNÉ PODKLADY</w:t>
      </w:r>
      <w:bookmarkEnd w:id="0"/>
      <w:bookmarkEnd w:id="1"/>
      <w:bookmarkEnd w:id="2"/>
      <w:bookmarkEnd w:id="3"/>
      <w:bookmarkEnd w:id="4"/>
      <w:bookmarkEnd w:id="5"/>
    </w:p>
    <w:p w14:paraId="730D5713" w14:textId="77777777" w:rsidR="006212FE" w:rsidRDefault="006212FE" w:rsidP="006212FE">
      <w:pPr>
        <w:jc w:val="center"/>
        <w:rPr>
          <w:rFonts w:asciiTheme="majorHAnsi" w:hAnsiTheme="majorHAnsi" w:cstheme="majorHAnsi"/>
          <w:color w:val="2F5496" w:themeColor="accent1" w:themeShade="BF"/>
          <w:sz w:val="40"/>
          <w:szCs w:val="40"/>
        </w:rPr>
      </w:pPr>
      <w:bookmarkStart w:id="6" w:name="_Toc21965226"/>
      <w:bookmarkStart w:id="7" w:name="_Toc22129907"/>
      <w:bookmarkStart w:id="8" w:name="_Toc21966288"/>
      <w:bookmarkStart w:id="9" w:name="_Toc21966689"/>
      <w:bookmarkStart w:id="10" w:name="_Toc22124938"/>
      <w:bookmarkStart w:id="11" w:name="_Toc30588781"/>
      <w:bookmarkStart w:id="12" w:name="_Hlk29992175"/>
      <w:bookmarkStart w:id="13" w:name="_Toc30590716"/>
      <w:bookmarkStart w:id="14" w:name="_Toc22303024"/>
      <w:bookmarkStart w:id="15" w:name="_Toc30065090"/>
      <w:r>
        <w:rPr>
          <w:rFonts w:asciiTheme="majorHAnsi" w:hAnsiTheme="majorHAnsi" w:cstheme="majorHAnsi"/>
          <w:color w:val="2F5496" w:themeColor="accent1" w:themeShade="BF"/>
          <w:sz w:val="40"/>
          <w:szCs w:val="40"/>
        </w:rPr>
        <w:t>„Skenovacie boxy pre kontrolu parkovania a súvisiaca softwarová výbava“</w:t>
      </w:r>
      <w:bookmarkEnd w:id="6"/>
      <w:bookmarkEnd w:id="7"/>
      <w:bookmarkEnd w:id="8"/>
      <w:bookmarkEnd w:id="9"/>
      <w:bookmarkEnd w:id="10"/>
      <w:bookmarkEnd w:id="11"/>
      <w:bookmarkEnd w:id="12"/>
      <w:bookmarkEnd w:id="13"/>
      <w:bookmarkEnd w:id="14"/>
      <w:bookmarkEnd w:id="15"/>
    </w:p>
    <w:p w14:paraId="45FCBCAE" w14:textId="13BBC188" w:rsidR="00F75F29" w:rsidRPr="00F75F29" w:rsidRDefault="00F75F29" w:rsidP="00F75F29">
      <w:pPr>
        <w:jc w:val="center"/>
        <w:rPr>
          <w:rFonts w:cs="Times New Roman"/>
          <w:sz w:val="20"/>
          <w:szCs w:val="20"/>
        </w:rPr>
      </w:pPr>
      <w:r w:rsidRPr="00F75F29">
        <w:rPr>
          <w:rFonts w:cs="Times New Roman"/>
          <w:sz w:val="20"/>
          <w:szCs w:val="20"/>
        </w:rPr>
        <w:t xml:space="preserve">Nadlimitná zákazka </w:t>
      </w:r>
      <w:r w:rsidR="000A39C7">
        <w:rPr>
          <w:rFonts w:cs="Times New Roman"/>
          <w:sz w:val="20"/>
          <w:szCs w:val="20"/>
        </w:rPr>
        <w:t xml:space="preserve">postupom verejnej súťaže </w:t>
      </w:r>
      <w:r w:rsidRPr="00F75F29">
        <w:rPr>
          <w:rFonts w:cs="Times New Roman"/>
          <w:sz w:val="20"/>
          <w:szCs w:val="20"/>
        </w:rPr>
        <w:t>podľa § 66</w:t>
      </w:r>
      <w:r w:rsidR="001A2C8C">
        <w:rPr>
          <w:rFonts w:cs="Times New Roman"/>
          <w:sz w:val="20"/>
          <w:szCs w:val="20"/>
        </w:rPr>
        <w:t xml:space="preserve"> </w:t>
      </w:r>
      <w:r w:rsidRPr="00F75F29">
        <w:rPr>
          <w:rFonts w:cs="Times New Roman"/>
          <w:sz w:val="20"/>
          <w:szCs w:val="20"/>
        </w:rPr>
        <w:t>zákona č. 343/2015 Z. z.</w:t>
      </w:r>
      <w:r>
        <w:rPr>
          <w:rFonts w:cs="Times New Roman"/>
          <w:sz w:val="20"/>
          <w:szCs w:val="20"/>
        </w:rPr>
        <w:t xml:space="preserve"> </w:t>
      </w:r>
      <w:r w:rsidRPr="00F75F29">
        <w:rPr>
          <w:rFonts w:cs="Times New Roman"/>
          <w:sz w:val="20"/>
          <w:szCs w:val="20"/>
        </w:rPr>
        <w:t>o verejnom obstarávaní a o zmene a doplnení niektorých zákonov v znení neskorších predpisov (ďalej len</w:t>
      </w:r>
      <w:r>
        <w:rPr>
          <w:rFonts w:cs="Times New Roman"/>
          <w:sz w:val="20"/>
          <w:szCs w:val="20"/>
        </w:rPr>
        <w:t xml:space="preserve"> </w:t>
      </w:r>
      <w:r w:rsidRPr="00F75F29">
        <w:rPr>
          <w:rFonts w:cs="Times New Roman"/>
          <w:sz w:val="20"/>
          <w:szCs w:val="20"/>
        </w:rPr>
        <w:t>„ZVO“)</w:t>
      </w:r>
    </w:p>
    <w:p w14:paraId="6F1CFC02" w14:textId="006EEA20" w:rsidR="00F75F29" w:rsidRDefault="00F75F29" w:rsidP="00F75F29">
      <w:pPr>
        <w:jc w:val="center"/>
      </w:pPr>
    </w:p>
    <w:p w14:paraId="3A187018" w14:textId="56911179" w:rsidR="00DD16AB" w:rsidRDefault="00DD16AB" w:rsidP="00F75F29">
      <w:pPr>
        <w:jc w:val="center"/>
      </w:pPr>
    </w:p>
    <w:p w14:paraId="16584293" w14:textId="52FEBF4B" w:rsidR="00DD16AB" w:rsidRDefault="00DD16AB" w:rsidP="00F75F29">
      <w:pPr>
        <w:jc w:val="center"/>
      </w:pPr>
    </w:p>
    <w:p w14:paraId="59A64295" w14:textId="77777777" w:rsidR="006212FE" w:rsidRDefault="006212FE" w:rsidP="006B7036"/>
    <w:p w14:paraId="2172F94E" w14:textId="52D2D7B0" w:rsidR="00DD16AB" w:rsidRDefault="00DD16AB" w:rsidP="00F75F29">
      <w:pPr>
        <w:jc w:val="center"/>
      </w:pPr>
    </w:p>
    <w:p w14:paraId="4CE5FCFE" w14:textId="5E55DC2B" w:rsidR="006212FE" w:rsidRDefault="006212FE" w:rsidP="006212FE">
      <w:pPr>
        <w:rPr>
          <w:rFonts w:cs="Times New Roman"/>
          <w:sz w:val="20"/>
          <w:szCs w:val="20"/>
        </w:rPr>
      </w:pPr>
      <w:r w:rsidRPr="005F7AA9">
        <w:rPr>
          <w:rFonts w:cs="Times New Roman"/>
          <w:sz w:val="20"/>
          <w:szCs w:val="20"/>
        </w:rPr>
        <w:t xml:space="preserve">Súlad súťažných podkladov so </w:t>
      </w:r>
      <w:r w:rsidR="001A32E9">
        <w:rPr>
          <w:rFonts w:cs="Times New Roman"/>
          <w:sz w:val="20"/>
          <w:szCs w:val="20"/>
        </w:rPr>
        <w:t>ZVO</w:t>
      </w:r>
      <w:r w:rsidRPr="005F7AA9">
        <w:rPr>
          <w:rFonts w:cs="Times New Roman"/>
          <w:sz w:val="20"/>
          <w:szCs w:val="20"/>
        </w:rPr>
        <w:t>:</w:t>
      </w:r>
    </w:p>
    <w:p w14:paraId="2E2772D1" w14:textId="77777777" w:rsidR="006212FE" w:rsidRDefault="006212FE" w:rsidP="006212FE"/>
    <w:p w14:paraId="3A6C8DE6" w14:textId="77777777" w:rsidR="006212FE" w:rsidRDefault="006212FE" w:rsidP="006212FE">
      <w:pPr>
        <w:tabs>
          <w:tab w:val="center" w:pos="6804"/>
        </w:tabs>
        <w:spacing w:after="0"/>
        <w:rPr>
          <w:rFonts w:cs="Times New Roman"/>
          <w:sz w:val="20"/>
          <w:szCs w:val="20"/>
        </w:rPr>
      </w:pPr>
      <w:r>
        <w:rPr>
          <w:rFonts w:cs="Times New Roman"/>
          <w:sz w:val="20"/>
          <w:szCs w:val="20"/>
        </w:rPr>
        <w:tab/>
        <w:t>...........................................</w:t>
      </w:r>
    </w:p>
    <w:p w14:paraId="718C7F74" w14:textId="3D30F51D" w:rsidR="006212FE" w:rsidRPr="00FA7F21" w:rsidRDefault="006212FE" w:rsidP="006212FE">
      <w:pPr>
        <w:tabs>
          <w:tab w:val="center" w:pos="6804"/>
        </w:tabs>
        <w:spacing w:after="0"/>
        <w:rPr>
          <w:rFonts w:cs="Times New Roman"/>
          <w:sz w:val="20"/>
          <w:szCs w:val="20"/>
        </w:rPr>
      </w:pPr>
      <w:r>
        <w:rPr>
          <w:rFonts w:cs="Times New Roman"/>
          <w:sz w:val="20"/>
          <w:szCs w:val="20"/>
        </w:rPr>
        <w:tab/>
      </w:r>
      <w:r w:rsidR="00FA7F21" w:rsidRPr="00FA7F21">
        <w:rPr>
          <w:rFonts w:cs="Times New Roman"/>
          <w:sz w:val="20"/>
          <w:szCs w:val="20"/>
        </w:rPr>
        <w:t>Marian Szakáll</w:t>
      </w:r>
    </w:p>
    <w:p w14:paraId="3602693F" w14:textId="5CBF5281" w:rsidR="006212FE" w:rsidRDefault="006212FE" w:rsidP="006212FE">
      <w:pPr>
        <w:tabs>
          <w:tab w:val="center" w:pos="6804"/>
        </w:tabs>
        <w:rPr>
          <w:rFonts w:cs="Times New Roman"/>
          <w:sz w:val="20"/>
          <w:szCs w:val="20"/>
        </w:rPr>
      </w:pPr>
      <w:r>
        <w:rPr>
          <w:rFonts w:cs="Times New Roman"/>
          <w:sz w:val="20"/>
          <w:szCs w:val="20"/>
        </w:rPr>
        <w:tab/>
        <w:t>oddeleni</w:t>
      </w:r>
      <w:r w:rsidR="00EF2566">
        <w:rPr>
          <w:rFonts w:cs="Times New Roman"/>
          <w:sz w:val="20"/>
          <w:szCs w:val="20"/>
        </w:rPr>
        <w:t>e</w:t>
      </w:r>
      <w:r>
        <w:rPr>
          <w:rFonts w:cs="Times New Roman"/>
          <w:sz w:val="20"/>
          <w:szCs w:val="20"/>
        </w:rPr>
        <w:t xml:space="preserve"> verejného obstarávania</w:t>
      </w:r>
    </w:p>
    <w:p w14:paraId="470661B5" w14:textId="0F251A49" w:rsidR="00DD16AB" w:rsidRDefault="00DD16AB" w:rsidP="006212FE"/>
    <w:p w14:paraId="1D6E182C" w14:textId="5A552A5D" w:rsidR="006212FE" w:rsidRDefault="006212FE" w:rsidP="006212FE"/>
    <w:p w14:paraId="104722A1" w14:textId="77777777" w:rsidR="006212FE" w:rsidRDefault="006212FE" w:rsidP="006212FE"/>
    <w:p w14:paraId="3C7A7F66" w14:textId="77777777" w:rsidR="005F7AA9" w:rsidRPr="005F7AA9" w:rsidRDefault="005F7AA9" w:rsidP="005F7AA9">
      <w:pPr>
        <w:rPr>
          <w:rFonts w:cs="Times New Roman"/>
          <w:sz w:val="20"/>
          <w:szCs w:val="20"/>
        </w:rPr>
      </w:pPr>
      <w:r w:rsidRPr="005F7AA9">
        <w:rPr>
          <w:rFonts w:cs="Times New Roman"/>
          <w:sz w:val="20"/>
          <w:szCs w:val="20"/>
        </w:rPr>
        <w:t>Za verejného obstarávateľa Hlavné mesto Slovenskej republiky Bratislavy:</w:t>
      </w:r>
    </w:p>
    <w:p w14:paraId="348344D0" w14:textId="2AF3BE0C" w:rsidR="009F682F" w:rsidRDefault="009F682F" w:rsidP="005F7AA9">
      <w:pPr>
        <w:rPr>
          <w:rFonts w:cs="Times New Roman"/>
          <w:sz w:val="20"/>
          <w:szCs w:val="20"/>
        </w:rPr>
      </w:pPr>
    </w:p>
    <w:p w14:paraId="309E3DD9" w14:textId="77777777" w:rsidR="005F7AA9" w:rsidRPr="00935E0A" w:rsidRDefault="005F7AA9" w:rsidP="005F7AA9">
      <w:pPr>
        <w:tabs>
          <w:tab w:val="center" w:pos="6804"/>
        </w:tabs>
        <w:spacing w:after="0"/>
        <w:rPr>
          <w:rFonts w:cs="Times New Roman"/>
          <w:sz w:val="20"/>
          <w:szCs w:val="20"/>
        </w:rPr>
      </w:pPr>
      <w:r w:rsidRPr="005F7AA9">
        <w:rPr>
          <w:rFonts w:cs="Times New Roman"/>
          <w:sz w:val="20"/>
          <w:szCs w:val="20"/>
        </w:rPr>
        <w:tab/>
      </w:r>
      <w:r w:rsidRPr="00935E0A">
        <w:rPr>
          <w:rFonts w:cs="Times New Roman"/>
          <w:sz w:val="20"/>
          <w:szCs w:val="20"/>
        </w:rPr>
        <w:t>...........................................</w:t>
      </w:r>
    </w:p>
    <w:p w14:paraId="41B781E7" w14:textId="77777777" w:rsidR="005F7AA9" w:rsidRPr="00935E0A" w:rsidRDefault="005F7AA9" w:rsidP="005F7AA9">
      <w:pPr>
        <w:tabs>
          <w:tab w:val="center" w:pos="6804"/>
        </w:tabs>
        <w:spacing w:after="0"/>
        <w:rPr>
          <w:rFonts w:cs="Times New Roman"/>
          <w:sz w:val="20"/>
          <w:szCs w:val="20"/>
        </w:rPr>
      </w:pPr>
      <w:r w:rsidRPr="00935E0A">
        <w:rPr>
          <w:rFonts w:cs="Times New Roman"/>
          <w:sz w:val="20"/>
          <w:szCs w:val="20"/>
        </w:rPr>
        <w:tab/>
        <w:t>Mgr. Michal Garaj</w:t>
      </w:r>
    </w:p>
    <w:p w14:paraId="674C3936" w14:textId="1C3B8A0A" w:rsidR="001A32E9" w:rsidRPr="00A51D75" w:rsidRDefault="005F7AA9" w:rsidP="00A51D75">
      <w:pPr>
        <w:tabs>
          <w:tab w:val="center" w:pos="6804"/>
        </w:tabs>
        <w:rPr>
          <w:rFonts w:cs="Times New Roman"/>
          <w:sz w:val="20"/>
          <w:szCs w:val="20"/>
        </w:rPr>
      </w:pPr>
      <w:r w:rsidRPr="00935E0A">
        <w:rPr>
          <w:rFonts w:cs="Times New Roman"/>
          <w:sz w:val="20"/>
          <w:szCs w:val="20"/>
        </w:rPr>
        <w:tab/>
        <w:t>vedúci oddelenia verejného obstarávania</w:t>
      </w:r>
      <w:bookmarkStart w:id="16" w:name="_Toc21966289"/>
      <w:bookmarkStart w:id="17" w:name="_Toc22124939"/>
      <w:bookmarkStart w:id="18" w:name="_Toc22129908"/>
      <w:bookmarkStart w:id="19" w:name="_Toc22303025"/>
      <w:r w:rsidR="001A32E9">
        <w:rPr>
          <w:rFonts w:asciiTheme="majorHAnsi" w:hAnsiTheme="majorHAnsi" w:cstheme="majorHAnsi"/>
          <w:color w:val="2F5496" w:themeColor="accent1" w:themeShade="BF"/>
          <w:sz w:val="40"/>
          <w:szCs w:val="40"/>
        </w:rPr>
        <w:br w:type="page"/>
      </w:r>
    </w:p>
    <w:p w14:paraId="4B5CFE8E" w14:textId="1EEC38D0" w:rsidR="005F7AA9" w:rsidRPr="00190CBF" w:rsidRDefault="005F7AA9" w:rsidP="00190CBF">
      <w:pPr>
        <w:jc w:val="center"/>
        <w:rPr>
          <w:rFonts w:asciiTheme="majorHAnsi" w:hAnsiTheme="majorHAnsi" w:cstheme="majorHAnsi"/>
          <w:sz w:val="40"/>
          <w:szCs w:val="40"/>
        </w:rPr>
      </w:pPr>
      <w:r w:rsidRPr="00190CBF">
        <w:rPr>
          <w:rFonts w:asciiTheme="majorHAnsi" w:hAnsiTheme="majorHAnsi" w:cstheme="majorHAnsi"/>
          <w:color w:val="2F5496" w:themeColor="accent1" w:themeShade="BF"/>
          <w:sz w:val="40"/>
          <w:szCs w:val="40"/>
        </w:rPr>
        <w:lastRenderedPageBreak/>
        <w:t>Obsah súťažných podkladov</w:t>
      </w:r>
      <w:bookmarkEnd w:id="16"/>
      <w:bookmarkEnd w:id="17"/>
      <w:bookmarkEnd w:id="18"/>
      <w:bookmarkEnd w:id="19"/>
    </w:p>
    <w:sdt>
      <w:sdtPr>
        <w:rPr>
          <w:rFonts w:asciiTheme="majorHAnsi" w:eastAsiaTheme="majorEastAsia" w:hAnsiTheme="majorHAnsi" w:cstheme="majorBidi"/>
          <w:color w:val="2F5496" w:themeColor="accent1" w:themeShade="BF"/>
          <w:sz w:val="22"/>
          <w:lang w:eastAsia="sk-SK"/>
        </w:rPr>
        <w:id w:val="1422753647"/>
        <w:docPartObj>
          <w:docPartGallery w:val="Table of Contents"/>
          <w:docPartUnique/>
        </w:docPartObj>
      </w:sdtPr>
      <w:sdtEndPr>
        <w:rPr>
          <w:rFonts w:eastAsiaTheme="minorEastAsia" w:cstheme="minorBidi"/>
          <w:color w:val="auto"/>
          <w:lang w:eastAsia="en-US"/>
        </w:rPr>
      </w:sdtEndPr>
      <w:sdtContent>
        <w:p w14:paraId="1E27AD88" w14:textId="6F4A53E3" w:rsidR="0093639C" w:rsidRDefault="00461283">
          <w:pPr>
            <w:pStyle w:val="Obsah1"/>
            <w:rPr>
              <w:rFonts w:asciiTheme="minorHAnsi" w:eastAsiaTheme="minorEastAsia" w:hAnsiTheme="minorHAnsi"/>
              <w:noProof/>
              <w:kern w:val="2"/>
              <w:szCs w:val="24"/>
              <w:lang w:eastAsia="sk-SK"/>
              <w14:ligatures w14:val="standardContextual"/>
            </w:rPr>
          </w:pPr>
          <w:r w:rsidRPr="00A066D6">
            <w:rPr>
              <w:rFonts w:cs="Times New Roman"/>
              <w:sz w:val="22"/>
            </w:rPr>
            <w:fldChar w:fldCharType="begin"/>
          </w:r>
          <w:r w:rsidRPr="00A066D6">
            <w:rPr>
              <w:rFonts w:cs="Times New Roman"/>
              <w:sz w:val="22"/>
            </w:rPr>
            <w:instrText xml:space="preserve"> TOC \o "1-2" \h \z \u </w:instrText>
          </w:r>
          <w:r w:rsidRPr="00A066D6">
            <w:rPr>
              <w:rFonts w:cs="Times New Roman"/>
              <w:sz w:val="22"/>
            </w:rPr>
            <w:fldChar w:fldCharType="separate"/>
          </w:r>
          <w:hyperlink w:anchor="_Toc184109482" w:history="1">
            <w:r w:rsidR="0093639C" w:rsidRPr="000D5DF8">
              <w:rPr>
                <w:rStyle w:val="Hypertextovprepojenie"/>
                <w:noProof/>
              </w:rPr>
              <w:t>Časť A. Pokyny pre záujemcov</w:t>
            </w:r>
            <w:r w:rsidR="0093639C">
              <w:rPr>
                <w:noProof/>
                <w:webHidden/>
              </w:rPr>
              <w:tab/>
            </w:r>
            <w:r w:rsidR="0093639C">
              <w:rPr>
                <w:noProof/>
                <w:webHidden/>
              </w:rPr>
              <w:fldChar w:fldCharType="begin"/>
            </w:r>
            <w:r w:rsidR="0093639C">
              <w:rPr>
                <w:noProof/>
                <w:webHidden/>
              </w:rPr>
              <w:instrText xml:space="preserve"> PAGEREF _Toc184109482 \h </w:instrText>
            </w:r>
            <w:r w:rsidR="0093639C">
              <w:rPr>
                <w:noProof/>
                <w:webHidden/>
              </w:rPr>
            </w:r>
            <w:r w:rsidR="0093639C">
              <w:rPr>
                <w:noProof/>
                <w:webHidden/>
              </w:rPr>
              <w:fldChar w:fldCharType="separate"/>
            </w:r>
            <w:r w:rsidR="002D6433">
              <w:rPr>
                <w:noProof/>
                <w:webHidden/>
              </w:rPr>
              <w:t>3</w:t>
            </w:r>
            <w:r w:rsidR="0093639C">
              <w:rPr>
                <w:noProof/>
                <w:webHidden/>
              </w:rPr>
              <w:fldChar w:fldCharType="end"/>
            </w:r>
          </w:hyperlink>
        </w:p>
        <w:p w14:paraId="7338EEC7" w14:textId="73CE63AA" w:rsidR="0093639C" w:rsidRDefault="0093639C">
          <w:pPr>
            <w:pStyle w:val="Obsah2"/>
            <w:rPr>
              <w:rFonts w:asciiTheme="minorHAnsi" w:eastAsiaTheme="minorEastAsia" w:hAnsiTheme="minorHAnsi"/>
              <w:noProof/>
              <w:kern w:val="2"/>
              <w:szCs w:val="24"/>
              <w:lang w:eastAsia="sk-SK"/>
              <w14:ligatures w14:val="standardContextual"/>
            </w:rPr>
          </w:pPr>
          <w:hyperlink w:anchor="_Toc184109483" w:history="1">
            <w:r w:rsidRPr="000D5DF8">
              <w:rPr>
                <w:rStyle w:val="Hypertextovprepojenie"/>
                <w:noProof/>
              </w:rPr>
              <w:t>1.</w:t>
            </w:r>
            <w:r>
              <w:rPr>
                <w:rFonts w:asciiTheme="minorHAnsi" w:eastAsiaTheme="minorEastAsia" w:hAnsiTheme="minorHAnsi"/>
                <w:noProof/>
                <w:kern w:val="2"/>
                <w:szCs w:val="24"/>
                <w:lang w:eastAsia="sk-SK"/>
                <w14:ligatures w14:val="standardContextual"/>
              </w:rPr>
              <w:tab/>
            </w:r>
            <w:r w:rsidRPr="000D5DF8">
              <w:rPr>
                <w:rStyle w:val="Hypertextovprepojenie"/>
                <w:noProof/>
              </w:rPr>
              <w:t>Identifikácia verejných obstarávateľov</w:t>
            </w:r>
            <w:r>
              <w:rPr>
                <w:noProof/>
                <w:webHidden/>
              </w:rPr>
              <w:tab/>
            </w:r>
            <w:r>
              <w:rPr>
                <w:noProof/>
                <w:webHidden/>
              </w:rPr>
              <w:fldChar w:fldCharType="begin"/>
            </w:r>
            <w:r>
              <w:rPr>
                <w:noProof/>
                <w:webHidden/>
              </w:rPr>
              <w:instrText xml:space="preserve"> PAGEREF _Toc184109483 \h </w:instrText>
            </w:r>
            <w:r>
              <w:rPr>
                <w:noProof/>
                <w:webHidden/>
              </w:rPr>
            </w:r>
            <w:r>
              <w:rPr>
                <w:noProof/>
                <w:webHidden/>
              </w:rPr>
              <w:fldChar w:fldCharType="separate"/>
            </w:r>
            <w:r w:rsidR="002D6433">
              <w:rPr>
                <w:noProof/>
                <w:webHidden/>
              </w:rPr>
              <w:t>3</w:t>
            </w:r>
            <w:r>
              <w:rPr>
                <w:noProof/>
                <w:webHidden/>
              </w:rPr>
              <w:fldChar w:fldCharType="end"/>
            </w:r>
          </w:hyperlink>
        </w:p>
        <w:p w14:paraId="6A2D4738" w14:textId="58301482" w:rsidR="0093639C" w:rsidRDefault="0093639C">
          <w:pPr>
            <w:pStyle w:val="Obsah2"/>
            <w:rPr>
              <w:rFonts w:asciiTheme="minorHAnsi" w:eastAsiaTheme="minorEastAsia" w:hAnsiTheme="minorHAnsi"/>
              <w:noProof/>
              <w:kern w:val="2"/>
              <w:szCs w:val="24"/>
              <w:lang w:eastAsia="sk-SK"/>
              <w14:ligatures w14:val="standardContextual"/>
            </w:rPr>
          </w:pPr>
          <w:hyperlink w:anchor="_Toc184109484" w:history="1">
            <w:r w:rsidRPr="000D5DF8">
              <w:rPr>
                <w:rStyle w:val="Hypertextovprepojenie"/>
                <w:rFonts w:cs="Times New Roman"/>
                <w:noProof/>
              </w:rPr>
              <w:t>1.1.</w:t>
            </w:r>
            <w:r>
              <w:rPr>
                <w:rFonts w:asciiTheme="minorHAnsi" w:eastAsiaTheme="minorEastAsia" w:hAnsiTheme="minorHAnsi"/>
                <w:noProof/>
                <w:kern w:val="2"/>
                <w:szCs w:val="24"/>
                <w:lang w:eastAsia="sk-SK"/>
                <w14:ligatures w14:val="standardContextual"/>
              </w:rPr>
              <w:tab/>
            </w:r>
            <w:r w:rsidRPr="000D5DF8">
              <w:rPr>
                <w:rStyle w:val="Hypertextovprepojenie"/>
                <w:noProof/>
              </w:rPr>
              <w:t>Základné informácie</w:t>
            </w:r>
            <w:r>
              <w:rPr>
                <w:noProof/>
                <w:webHidden/>
              </w:rPr>
              <w:tab/>
            </w:r>
            <w:r>
              <w:rPr>
                <w:noProof/>
                <w:webHidden/>
              </w:rPr>
              <w:fldChar w:fldCharType="begin"/>
            </w:r>
            <w:r>
              <w:rPr>
                <w:noProof/>
                <w:webHidden/>
              </w:rPr>
              <w:instrText xml:space="preserve"> PAGEREF _Toc184109484 \h </w:instrText>
            </w:r>
            <w:r>
              <w:rPr>
                <w:noProof/>
                <w:webHidden/>
              </w:rPr>
            </w:r>
            <w:r>
              <w:rPr>
                <w:noProof/>
                <w:webHidden/>
              </w:rPr>
              <w:fldChar w:fldCharType="separate"/>
            </w:r>
            <w:r w:rsidR="002D6433">
              <w:rPr>
                <w:noProof/>
                <w:webHidden/>
              </w:rPr>
              <w:t>3</w:t>
            </w:r>
            <w:r>
              <w:rPr>
                <w:noProof/>
                <w:webHidden/>
              </w:rPr>
              <w:fldChar w:fldCharType="end"/>
            </w:r>
          </w:hyperlink>
        </w:p>
        <w:p w14:paraId="66122428" w14:textId="6D03BAEB" w:rsidR="0093639C" w:rsidRDefault="0093639C">
          <w:pPr>
            <w:pStyle w:val="Obsah2"/>
            <w:rPr>
              <w:rFonts w:asciiTheme="minorHAnsi" w:eastAsiaTheme="minorEastAsia" w:hAnsiTheme="minorHAnsi"/>
              <w:noProof/>
              <w:kern w:val="2"/>
              <w:szCs w:val="24"/>
              <w:lang w:eastAsia="sk-SK"/>
              <w14:ligatures w14:val="standardContextual"/>
            </w:rPr>
          </w:pPr>
          <w:hyperlink w:anchor="_Toc184109485" w:history="1">
            <w:r w:rsidRPr="000D5DF8">
              <w:rPr>
                <w:rStyle w:val="Hypertextovprepojenie"/>
                <w:rFonts w:cs="Times New Roman"/>
                <w:noProof/>
              </w:rPr>
              <w:t>1.2.</w:t>
            </w:r>
            <w:r>
              <w:rPr>
                <w:rFonts w:asciiTheme="minorHAnsi" w:eastAsiaTheme="minorEastAsia" w:hAnsiTheme="minorHAnsi"/>
                <w:noProof/>
                <w:kern w:val="2"/>
                <w:szCs w:val="24"/>
                <w:lang w:eastAsia="sk-SK"/>
                <w14:ligatures w14:val="standardContextual"/>
              </w:rPr>
              <w:tab/>
            </w:r>
            <w:r w:rsidRPr="000D5DF8">
              <w:rPr>
                <w:rStyle w:val="Hypertextovprepojenie"/>
                <w:noProof/>
              </w:rPr>
              <w:t>Základné informácie</w:t>
            </w:r>
            <w:r>
              <w:rPr>
                <w:noProof/>
                <w:webHidden/>
              </w:rPr>
              <w:tab/>
            </w:r>
            <w:r>
              <w:rPr>
                <w:noProof/>
                <w:webHidden/>
              </w:rPr>
              <w:fldChar w:fldCharType="begin"/>
            </w:r>
            <w:r>
              <w:rPr>
                <w:noProof/>
                <w:webHidden/>
              </w:rPr>
              <w:instrText xml:space="preserve"> PAGEREF _Toc184109485 \h </w:instrText>
            </w:r>
            <w:r>
              <w:rPr>
                <w:noProof/>
                <w:webHidden/>
              </w:rPr>
            </w:r>
            <w:r>
              <w:rPr>
                <w:noProof/>
                <w:webHidden/>
              </w:rPr>
              <w:fldChar w:fldCharType="separate"/>
            </w:r>
            <w:r w:rsidR="002D6433">
              <w:rPr>
                <w:noProof/>
                <w:webHidden/>
              </w:rPr>
              <w:t>3</w:t>
            </w:r>
            <w:r>
              <w:rPr>
                <w:noProof/>
                <w:webHidden/>
              </w:rPr>
              <w:fldChar w:fldCharType="end"/>
            </w:r>
          </w:hyperlink>
        </w:p>
        <w:p w14:paraId="6101F330" w14:textId="42B97698" w:rsidR="0093639C" w:rsidRDefault="0093639C">
          <w:pPr>
            <w:pStyle w:val="Obsah2"/>
            <w:rPr>
              <w:rFonts w:asciiTheme="minorHAnsi" w:eastAsiaTheme="minorEastAsia" w:hAnsiTheme="minorHAnsi"/>
              <w:noProof/>
              <w:kern w:val="2"/>
              <w:szCs w:val="24"/>
              <w:lang w:eastAsia="sk-SK"/>
              <w14:ligatures w14:val="standardContextual"/>
            </w:rPr>
          </w:pPr>
          <w:hyperlink w:anchor="_Toc184109486" w:history="1">
            <w:r w:rsidRPr="000D5DF8">
              <w:rPr>
                <w:rStyle w:val="Hypertextovprepojenie"/>
                <w:rFonts w:cs="Times New Roman"/>
                <w:bCs/>
                <w:noProof/>
              </w:rPr>
              <w:t>1.3.</w:t>
            </w:r>
            <w:r>
              <w:rPr>
                <w:rFonts w:asciiTheme="minorHAnsi" w:eastAsiaTheme="minorEastAsia" w:hAnsiTheme="minorHAnsi"/>
                <w:noProof/>
                <w:kern w:val="2"/>
                <w:szCs w:val="24"/>
                <w:lang w:eastAsia="sk-SK"/>
                <w14:ligatures w14:val="standardContextual"/>
              </w:rPr>
              <w:tab/>
            </w:r>
            <w:r w:rsidRPr="000D5DF8">
              <w:rPr>
                <w:rStyle w:val="Hypertextovprepojenie"/>
                <w:bCs/>
                <w:noProof/>
              </w:rPr>
              <w:t>Zákazka predstavuje realizáciu centrálneho verejného obstarávania.</w:t>
            </w:r>
            <w:r>
              <w:rPr>
                <w:noProof/>
                <w:webHidden/>
              </w:rPr>
              <w:tab/>
            </w:r>
            <w:r>
              <w:rPr>
                <w:noProof/>
                <w:webHidden/>
              </w:rPr>
              <w:fldChar w:fldCharType="begin"/>
            </w:r>
            <w:r>
              <w:rPr>
                <w:noProof/>
                <w:webHidden/>
              </w:rPr>
              <w:instrText xml:space="preserve"> PAGEREF _Toc184109486 \h </w:instrText>
            </w:r>
            <w:r>
              <w:rPr>
                <w:noProof/>
                <w:webHidden/>
              </w:rPr>
            </w:r>
            <w:r>
              <w:rPr>
                <w:noProof/>
                <w:webHidden/>
              </w:rPr>
              <w:fldChar w:fldCharType="separate"/>
            </w:r>
            <w:r w:rsidR="002D6433">
              <w:rPr>
                <w:noProof/>
                <w:webHidden/>
              </w:rPr>
              <w:t>3</w:t>
            </w:r>
            <w:r>
              <w:rPr>
                <w:noProof/>
                <w:webHidden/>
              </w:rPr>
              <w:fldChar w:fldCharType="end"/>
            </w:r>
          </w:hyperlink>
        </w:p>
        <w:p w14:paraId="22DB5E6B" w14:textId="1AB65338" w:rsidR="0093639C" w:rsidRDefault="0093639C">
          <w:pPr>
            <w:pStyle w:val="Obsah2"/>
            <w:rPr>
              <w:rFonts w:asciiTheme="minorHAnsi" w:eastAsiaTheme="minorEastAsia" w:hAnsiTheme="minorHAnsi"/>
              <w:noProof/>
              <w:kern w:val="2"/>
              <w:szCs w:val="24"/>
              <w:lang w:eastAsia="sk-SK"/>
              <w14:ligatures w14:val="standardContextual"/>
            </w:rPr>
          </w:pPr>
          <w:hyperlink w:anchor="_Toc184109487" w:history="1">
            <w:r w:rsidRPr="000D5DF8">
              <w:rPr>
                <w:rStyle w:val="Hypertextovprepojenie"/>
                <w:noProof/>
              </w:rPr>
              <w:t>2.</w:t>
            </w:r>
            <w:r>
              <w:rPr>
                <w:rFonts w:asciiTheme="minorHAnsi" w:eastAsiaTheme="minorEastAsia" w:hAnsiTheme="minorHAnsi"/>
                <w:noProof/>
                <w:kern w:val="2"/>
                <w:szCs w:val="24"/>
                <w:lang w:eastAsia="sk-SK"/>
                <w14:ligatures w14:val="standardContextual"/>
              </w:rPr>
              <w:tab/>
            </w:r>
            <w:r w:rsidRPr="000D5DF8">
              <w:rPr>
                <w:rStyle w:val="Hypertextovprepojenie"/>
                <w:noProof/>
              </w:rPr>
              <w:t>Stručný opis predmetu zákazky a ciele verejného obstarávania</w:t>
            </w:r>
            <w:r>
              <w:rPr>
                <w:noProof/>
                <w:webHidden/>
              </w:rPr>
              <w:tab/>
            </w:r>
            <w:r>
              <w:rPr>
                <w:noProof/>
                <w:webHidden/>
              </w:rPr>
              <w:fldChar w:fldCharType="begin"/>
            </w:r>
            <w:r>
              <w:rPr>
                <w:noProof/>
                <w:webHidden/>
              </w:rPr>
              <w:instrText xml:space="preserve"> PAGEREF _Toc184109487 \h </w:instrText>
            </w:r>
            <w:r>
              <w:rPr>
                <w:noProof/>
                <w:webHidden/>
              </w:rPr>
            </w:r>
            <w:r>
              <w:rPr>
                <w:noProof/>
                <w:webHidden/>
              </w:rPr>
              <w:fldChar w:fldCharType="separate"/>
            </w:r>
            <w:r w:rsidR="002D6433">
              <w:rPr>
                <w:noProof/>
                <w:webHidden/>
              </w:rPr>
              <w:t>3</w:t>
            </w:r>
            <w:r>
              <w:rPr>
                <w:noProof/>
                <w:webHidden/>
              </w:rPr>
              <w:fldChar w:fldCharType="end"/>
            </w:r>
          </w:hyperlink>
        </w:p>
        <w:p w14:paraId="54C1EA83" w14:textId="1609A051" w:rsidR="0093639C" w:rsidRDefault="0093639C">
          <w:pPr>
            <w:pStyle w:val="Obsah2"/>
            <w:rPr>
              <w:rFonts w:asciiTheme="minorHAnsi" w:eastAsiaTheme="minorEastAsia" w:hAnsiTheme="minorHAnsi"/>
              <w:noProof/>
              <w:kern w:val="2"/>
              <w:szCs w:val="24"/>
              <w:lang w:eastAsia="sk-SK"/>
              <w14:ligatures w14:val="standardContextual"/>
            </w:rPr>
          </w:pPr>
          <w:hyperlink w:anchor="_Toc184109488" w:history="1">
            <w:r w:rsidRPr="000D5DF8">
              <w:rPr>
                <w:rStyle w:val="Hypertextovprepojenie"/>
                <w:noProof/>
              </w:rPr>
              <w:t>3.</w:t>
            </w:r>
            <w:r>
              <w:rPr>
                <w:rFonts w:asciiTheme="minorHAnsi" w:eastAsiaTheme="minorEastAsia" w:hAnsiTheme="minorHAnsi"/>
                <w:noProof/>
                <w:kern w:val="2"/>
                <w:szCs w:val="24"/>
                <w:lang w:eastAsia="sk-SK"/>
                <w14:ligatures w14:val="standardContextual"/>
              </w:rPr>
              <w:tab/>
            </w:r>
            <w:r w:rsidRPr="000D5DF8">
              <w:rPr>
                <w:rStyle w:val="Hypertextovprepojenie"/>
                <w:noProof/>
              </w:rPr>
              <w:t>Predpokladaná hodnota zákazky</w:t>
            </w:r>
            <w:r>
              <w:rPr>
                <w:noProof/>
                <w:webHidden/>
              </w:rPr>
              <w:tab/>
            </w:r>
            <w:r>
              <w:rPr>
                <w:noProof/>
                <w:webHidden/>
              </w:rPr>
              <w:fldChar w:fldCharType="begin"/>
            </w:r>
            <w:r>
              <w:rPr>
                <w:noProof/>
                <w:webHidden/>
              </w:rPr>
              <w:instrText xml:space="preserve"> PAGEREF _Toc184109488 \h </w:instrText>
            </w:r>
            <w:r>
              <w:rPr>
                <w:noProof/>
                <w:webHidden/>
              </w:rPr>
            </w:r>
            <w:r>
              <w:rPr>
                <w:noProof/>
                <w:webHidden/>
              </w:rPr>
              <w:fldChar w:fldCharType="separate"/>
            </w:r>
            <w:r w:rsidR="002D6433">
              <w:rPr>
                <w:noProof/>
                <w:webHidden/>
              </w:rPr>
              <w:t>4</w:t>
            </w:r>
            <w:r>
              <w:rPr>
                <w:noProof/>
                <w:webHidden/>
              </w:rPr>
              <w:fldChar w:fldCharType="end"/>
            </w:r>
          </w:hyperlink>
        </w:p>
        <w:p w14:paraId="2E4E93E9" w14:textId="6B996E3C" w:rsidR="0093639C" w:rsidRDefault="0093639C">
          <w:pPr>
            <w:pStyle w:val="Obsah2"/>
            <w:rPr>
              <w:rFonts w:asciiTheme="minorHAnsi" w:eastAsiaTheme="minorEastAsia" w:hAnsiTheme="minorHAnsi"/>
              <w:noProof/>
              <w:kern w:val="2"/>
              <w:szCs w:val="24"/>
              <w:lang w:eastAsia="sk-SK"/>
              <w14:ligatures w14:val="standardContextual"/>
            </w:rPr>
          </w:pPr>
          <w:hyperlink w:anchor="_Toc184109489" w:history="1">
            <w:r w:rsidRPr="000D5DF8">
              <w:rPr>
                <w:rStyle w:val="Hypertextovprepojenie"/>
                <w:noProof/>
              </w:rPr>
              <w:t>4.</w:t>
            </w:r>
            <w:r>
              <w:rPr>
                <w:rFonts w:asciiTheme="minorHAnsi" w:eastAsiaTheme="minorEastAsia" w:hAnsiTheme="minorHAnsi"/>
                <w:noProof/>
                <w:kern w:val="2"/>
                <w:szCs w:val="24"/>
                <w:lang w:eastAsia="sk-SK"/>
                <w14:ligatures w14:val="standardContextual"/>
              </w:rPr>
              <w:tab/>
            </w:r>
            <w:r w:rsidRPr="000D5DF8">
              <w:rPr>
                <w:rStyle w:val="Hypertextovprepojenie"/>
                <w:noProof/>
              </w:rPr>
              <w:t>Rozdelenie predmetu zákazky</w:t>
            </w:r>
            <w:r>
              <w:rPr>
                <w:noProof/>
                <w:webHidden/>
              </w:rPr>
              <w:tab/>
            </w:r>
            <w:r>
              <w:rPr>
                <w:noProof/>
                <w:webHidden/>
              </w:rPr>
              <w:fldChar w:fldCharType="begin"/>
            </w:r>
            <w:r>
              <w:rPr>
                <w:noProof/>
                <w:webHidden/>
              </w:rPr>
              <w:instrText xml:space="preserve"> PAGEREF _Toc184109489 \h </w:instrText>
            </w:r>
            <w:r>
              <w:rPr>
                <w:noProof/>
                <w:webHidden/>
              </w:rPr>
            </w:r>
            <w:r>
              <w:rPr>
                <w:noProof/>
                <w:webHidden/>
              </w:rPr>
              <w:fldChar w:fldCharType="separate"/>
            </w:r>
            <w:r w:rsidR="002D6433">
              <w:rPr>
                <w:noProof/>
                <w:webHidden/>
              </w:rPr>
              <w:t>5</w:t>
            </w:r>
            <w:r>
              <w:rPr>
                <w:noProof/>
                <w:webHidden/>
              </w:rPr>
              <w:fldChar w:fldCharType="end"/>
            </w:r>
          </w:hyperlink>
        </w:p>
        <w:p w14:paraId="178D0FD6" w14:textId="06B0F51A" w:rsidR="0093639C" w:rsidRDefault="0093639C">
          <w:pPr>
            <w:pStyle w:val="Obsah2"/>
            <w:rPr>
              <w:rFonts w:asciiTheme="minorHAnsi" w:eastAsiaTheme="minorEastAsia" w:hAnsiTheme="minorHAnsi"/>
              <w:noProof/>
              <w:kern w:val="2"/>
              <w:szCs w:val="24"/>
              <w:lang w:eastAsia="sk-SK"/>
              <w14:ligatures w14:val="standardContextual"/>
            </w:rPr>
          </w:pPr>
          <w:hyperlink w:anchor="_Toc184109490" w:history="1">
            <w:r w:rsidRPr="000D5DF8">
              <w:rPr>
                <w:rStyle w:val="Hypertextovprepojenie"/>
                <w:noProof/>
              </w:rPr>
              <w:t>5.</w:t>
            </w:r>
            <w:r>
              <w:rPr>
                <w:rFonts w:asciiTheme="minorHAnsi" w:eastAsiaTheme="minorEastAsia" w:hAnsiTheme="minorHAnsi"/>
                <w:noProof/>
                <w:kern w:val="2"/>
                <w:szCs w:val="24"/>
                <w:lang w:eastAsia="sk-SK"/>
                <w14:ligatures w14:val="standardContextual"/>
              </w:rPr>
              <w:tab/>
            </w:r>
            <w:r w:rsidRPr="000D5DF8">
              <w:rPr>
                <w:rStyle w:val="Hypertextovprepojenie"/>
                <w:noProof/>
              </w:rPr>
              <w:t>Variantné riešenie</w:t>
            </w:r>
            <w:r>
              <w:rPr>
                <w:noProof/>
                <w:webHidden/>
              </w:rPr>
              <w:tab/>
            </w:r>
            <w:r>
              <w:rPr>
                <w:noProof/>
                <w:webHidden/>
              </w:rPr>
              <w:fldChar w:fldCharType="begin"/>
            </w:r>
            <w:r>
              <w:rPr>
                <w:noProof/>
                <w:webHidden/>
              </w:rPr>
              <w:instrText xml:space="preserve"> PAGEREF _Toc184109490 \h </w:instrText>
            </w:r>
            <w:r>
              <w:rPr>
                <w:noProof/>
                <w:webHidden/>
              </w:rPr>
            </w:r>
            <w:r>
              <w:rPr>
                <w:noProof/>
                <w:webHidden/>
              </w:rPr>
              <w:fldChar w:fldCharType="separate"/>
            </w:r>
            <w:r w:rsidR="002D6433">
              <w:rPr>
                <w:noProof/>
                <w:webHidden/>
              </w:rPr>
              <w:t>5</w:t>
            </w:r>
            <w:r>
              <w:rPr>
                <w:noProof/>
                <w:webHidden/>
              </w:rPr>
              <w:fldChar w:fldCharType="end"/>
            </w:r>
          </w:hyperlink>
        </w:p>
        <w:p w14:paraId="19A55571" w14:textId="1822BE34" w:rsidR="0093639C" w:rsidRDefault="0093639C">
          <w:pPr>
            <w:pStyle w:val="Obsah2"/>
            <w:rPr>
              <w:rFonts w:asciiTheme="minorHAnsi" w:eastAsiaTheme="minorEastAsia" w:hAnsiTheme="minorHAnsi"/>
              <w:noProof/>
              <w:kern w:val="2"/>
              <w:szCs w:val="24"/>
              <w:lang w:eastAsia="sk-SK"/>
              <w14:ligatures w14:val="standardContextual"/>
            </w:rPr>
          </w:pPr>
          <w:hyperlink w:anchor="_Toc184109491" w:history="1">
            <w:r w:rsidRPr="000D5DF8">
              <w:rPr>
                <w:rStyle w:val="Hypertextovprepojenie"/>
                <w:noProof/>
              </w:rPr>
              <w:t>6.</w:t>
            </w:r>
            <w:r>
              <w:rPr>
                <w:rFonts w:asciiTheme="minorHAnsi" w:eastAsiaTheme="minorEastAsia" w:hAnsiTheme="minorHAnsi"/>
                <w:noProof/>
                <w:kern w:val="2"/>
                <w:szCs w:val="24"/>
                <w:lang w:eastAsia="sk-SK"/>
                <w14:ligatures w14:val="standardContextual"/>
              </w:rPr>
              <w:tab/>
            </w:r>
            <w:r w:rsidRPr="000D5DF8">
              <w:rPr>
                <w:rStyle w:val="Hypertextovprepojenie"/>
                <w:noProof/>
              </w:rPr>
              <w:t>Miesto dodania predmetu zákazky</w:t>
            </w:r>
            <w:r>
              <w:rPr>
                <w:noProof/>
                <w:webHidden/>
              </w:rPr>
              <w:tab/>
            </w:r>
            <w:r>
              <w:rPr>
                <w:noProof/>
                <w:webHidden/>
              </w:rPr>
              <w:fldChar w:fldCharType="begin"/>
            </w:r>
            <w:r>
              <w:rPr>
                <w:noProof/>
                <w:webHidden/>
              </w:rPr>
              <w:instrText xml:space="preserve"> PAGEREF _Toc184109491 \h </w:instrText>
            </w:r>
            <w:r>
              <w:rPr>
                <w:noProof/>
                <w:webHidden/>
              </w:rPr>
            </w:r>
            <w:r>
              <w:rPr>
                <w:noProof/>
                <w:webHidden/>
              </w:rPr>
              <w:fldChar w:fldCharType="separate"/>
            </w:r>
            <w:r w:rsidR="002D6433">
              <w:rPr>
                <w:noProof/>
                <w:webHidden/>
              </w:rPr>
              <w:t>5</w:t>
            </w:r>
            <w:r>
              <w:rPr>
                <w:noProof/>
                <w:webHidden/>
              </w:rPr>
              <w:fldChar w:fldCharType="end"/>
            </w:r>
          </w:hyperlink>
        </w:p>
        <w:p w14:paraId="76CB9B93" w14:textId="56D6A6F1" w:rsidR="0093639C" w:rsidRDefault="0093639C">
          <w:pPr>
            <w:pStyle w:val="Obsah2"/>
            <w:rPr>
              <w:rFonts w:asciiTheme="minorHAnsi" w:eastAsiaTheme="minorEastAsia" w:hAnsiTheme="minorHAnsi"/>
              <w:noProof/>
              <w:kern w:val="2"/>
              <w:szCs w:val="24"/>
              <w:lang w:eastAsia="sk-SK"/>
              <w14:ligatures w14:val="standardContextual"/>
            </w:rPr>
          </w:pPr>
          <w:hyperlink w:anchor="_Toc184109492" w:history="1">
            <w:r w:rsidRPr="000D5DF8">
              <w:rPr>
                <w:rStyle w:val="Hypertextovprepojenie"/>
                <w:noProof/>
              </w:rPr>
              <w:t>7.</w:t>
            </w:r>
            <w:r>
              <w:rPr>
                <w:rFonts w:asciiTheme="minorHAnsi" w:eastAsiaTheme="minorEastAsia" w:hAnsiTheme="minorHAnsi"/>
                <w:noProof/>
                <w:kern w:val="2"/>
                <w:szCs w:val="24"/>
                <w:lang w:eastAsia="sk-SK"/>
                <w14:ligatures w14:val="standardContextual"/>
              </w:rPr>
              <w:tab/>
            </w:r>
            <w:r w:rsidRPr="000D5DF8">
              <w:rPr>
                <w:rStyle w:val="Hypertextovprepojenie"/>
                <w:noProof/>
              </w:rPr>
              <w:t>Zmluvný vzťah a jeho trvanie</w:t>
            </w:r>
            <w:r>
              <w:rPr>
                <w:noProof/>
                <w:webHidden/>
              </w:rPr>
              <w:tab/>
            </w:r>
            <w:r>
              <w:rPr>
                <w:noProof/>
                <w:webHidden/>
              </w:rPr>
              <w:fldChar w:fldCharType="begin"/>
            </w:r>
            <w:r>
              <w:rPr>
                <w:noProof/>
                <w:webHidden/>
              </w:rPr>
              <w:instrText xml:space="preserve"> PAGEREF _Toc184109492 \h </w:instrText>
            </w:r>
            <w:r>
              <w:rPr>
                <w:noProof/>
                <w:webHidden/>
              </w:rPr>
            </w:r>
            <w:r>
              <w:rPr>
                <w:noProof/>
                <w:webHidden/>
              </w:rPr>
              <w:fldChar w:fldCharType="separate"/>
            </w:r>
            <w:r w:rsidR="002D6433">
              <w:rPr>
                <w:noProof/>
                <w:webHidden/>
              </w:rPr>
              <w:t>5</w:t>
            </w:r>
            <w:r>
              <w:rPr>
                <w:noProof/>
                <w:webHidden/>
              </w:rPr>
              <w:fldChar w:fldCharType="end"/>
            </w:r>
          </w:hyperlink>
        </w:p>
        <w:p w14:paraId="7C1C5A33" w14:textId="42F35000" w:rsidR="0093639C" w:rsidRDefault="0093639C">
          <w:pPr>
            <w:pStyle w:val="Obsah2"/>
            <w:rPr>
              <w:rFonts w:asciiTheme="minorHAnsi" w:eastAsiaTheme="minorEastAsia" w:hAnsiTheme="minorHAnsi"/>
              <w:noProof/>
              <w:kern w:val="2"/>
              <w:szCs w:val="24"/>
              <w:lang w:eastAsia="sk-SK"/>
              <w14:ligatures w14:val="standardContextual"/>
            </w:rPr>
          </w:pPr>
          <w:hyperlink w:anchor="_Toc184109493" w:history="1">
            <w:r w:rsidRPr="000D5DF8">
              <w:rPr>
                <w:rStyle w:val="Hypertextovprepojenie"/>
                <w:noProof/>
              </w:rPr>
              <w:t>8.</w:t>
            </w:r>
            <w:r>
              <w:rPr>
                <w:rFonts w:asciiTheme="minorHAnsi" w:eastAsiaTheme="minorEastAsia" w:hAnsiTheme="minorHAnsi"/>
                <w:noProof/>
                <w:kern w:val="2"/>
                <w:szCs w:val="24"/>
                <w:lang w:eastAsia="sk-SK"/>
                <w14:ligatures w14:val="standardContextual"/>
              </w:rPr>
              <w:tab/>
            </w:r>
            <w:r w:rsidRPr="000D5DF8">
              <w:rPr>
                <w:rStyle w:val="Hypertextovprepojenie"/>
                <w:noProof/>
              </w:rPr>
              <w:t>Financovanie predmetu zákazky</w:t>
            </w:r>
            <w:r>
              <w:rPr>
                <w:noProof/>
                <w:webHidden/>
              </w:rPr>
              <w:tab/>
            </w:r>
            <w:r>
              <w:rPr>
                <w:noProof/>
                <w:webHidden/>
              </w:rPr>
              <w:fldChar w:fldCharType="begin"/>
            </w:r>
            <w:r>
              <w:rPr>
                <w:noProof/>
                <w:webHidden/>
              </w:rPr>
              <w:instrText xml:space="preserve"> PAGEREF _Toc184109493 \h </w:instrText>
            </w:r>
            <w:r>
              <w:rPr>
                <w:noProof/>
                <w:webHidden/>
              </w:rPr>
            </w:r>
            <w:r>
              <w:rPr>
                <w:noProof/>
                <w:webHidden/>
              </w:rPr>
              <w:fldChar w:fldCharType="separate"/>
            </w:r>
            <w:r w:rsidR="002D6433">
              <w:rPr>
                <w:noProof/>
                <w:webHidden/>
              </w:rPr>
              <w:t>5</w:t>
            </w:r>
            <w:r>
              <w:rPr>
                <w:noProof/>
                <w:webHidden/>
              </w:rPr>
              <w:fldChar w:fldCharType="end"/>
            </w:r>
          </w:hyperlink>
        </w:p>
        <w:p w14:paraId="66BD43D8" w14:textId="37700E13" w:rsidR="0093639C" w:rsidRDefault="0093639C">
          <w:pPr>
            <w:pStyle w:val="Obsah2"/>
            <w:rPr>
              <w:rFonts w:asciiTheme="minorHAnsi" w:eastAsiaTheme="minorEastAsia" w:hAnsiTheme="minorHAnsi"/>
              <w:noProof/>
              <w:kern w:val="2"/>
              <w:szCs w:val="24"/>
              <w:lang w:eastAsia="sk-SK"/>
              <w14:ligatures w14:val="standardContextual"/>
            </w:rPr>
          </w:pPr>
          <w:hyperlink w:anchor="_Toc184109494" w:history="1">
            <w:r w:rsidRPr="000D5DF8">
              <w:rPr>
                <w:rStyle w:val="Hypertextovprepojenie"/>
                <w:noProof/>
              </w:rPr>
              <w:t>9.</w:t>
            </w:r>
            <w:r>
              <w:rPr>
                <w:rFonts w:asciiTheme="minorHAnsi" w:eastAsiaTheme="minorEastAsia" w:hAnsiTheme="minorHAnsi"/>
                <w:noProof/>
                <w:kern w:val="2"/>
                <w:szCs w:val="24"/>
                <w:lang w:eastAsia="sk-SK"/>
                <w14:ligatures w14:val="standardContextual"/>
              </w:rPr>
              <w:tab/>
            </w:r>
            <w:r w:rsidRPr="000D5DF8">
              <w:rPr>
                <w:rStyle w:val="Hypertextovprepojenie"/>
                <w:noProof/>
              </w:rPr>
              <w:t>Komunikácia medzi verejným obstarávateľom a uchádzačmi alebo záujemcami</w:t>
            </w:r>
            <w:r>
              <w:rPr>
                <w:noProof/>
                <w:webHidden/>
              </w:rPr>
              <w:tab/>
            </w:r>
            <w:r>
              <w:rPr>
                <w:noProof/>
                <w:webHidden/>
              </w:rPr>
              <w:fldChar w:fldCharType="begin"/>
            </w:r>
            <w:r>
              <w:rPr>
                <w:noProof/>
                <w:webHidden/>
              </w:rPr>
              <w:instrText xml:space="preserve"> PAGEREF _Toc184109494 \h </w:instrText>
            </w:r>
            <w:r>
              <w:rPr>
                <w:noProof/>
                <w:webHidden/>
              </w:rPr>
            </w:r>
            <w:r>
              <w:rPr>
                <w:noProof/>
                <w:webHidden/>
              </w:rPr>
              <w:fldChar w:fldCharType="separate"/>
            </w:r>
            <w:r w:rsidR="002D6433">
              <w:rPr>
                <w:noProof/>
                <w:webHidden/>
              </w:rPr>
              <w:t>5</w:t>
            </w:r>
            <w:r>
              <w:rPr>
                <w:noProof/>
                <w:webHidden/>
              </w:rPr>
              <w:fldChar w:fldCharType="end"/>
            </w:r>
          </w:hyperlink>
        </w:p>
        <w:p w14:paraId="05E0B646" w14:textId="7782F3BA" w:rsidR="0093639C" w:rsidRDefault="0093639C">
          <w:pPr>
            <w:pStyle w:val="Obsah2"/>
            <w:rPr>
              <w:rFonts w:asciiTheme="minorHAnsi" w:eastAsiaTheme="minorEastAsia" w:hAnsiTheme="minorHAnsi"/>
              <w:noProof/>
              <w:kern w:val="2"/>
              <w:szCs w:val="24"/>
              <w:lang w:eastAsia="sk-SK"/>
              <w14:ligatures w14:val="standardContextual"/>
            </w:rPr>
          </w:pPr>
          <w:hyperlink w:anchor="_Toc184109495" w:history="1">
            <w:r w:rsidRPr="000D5DF8">
              <w:rPr>
                <w:rStyle w:val="Hypertextovprepojenie"/>
                <w:noProof/>
              </w:rPr>
              <w:t>10.</w:t>
            </w:r>
            <w:r>
              <w:rPr>
                <w:rFonts w:asciiTheme="minorHAnsi" w:eastAsiaTheme="minorEastAsia" w:hAnsiTheme="minorHAnsi"/>
                <w:noProof/>
                <w:kern w:val="2"/>
                <w:szCs w:val="24"/>
                <w:lang w:eastAsia="sk-SK"/>
                <w14:ligatures w14:val="standardContextual"/>
              </w:rPr>
              <w:tab/>
            </w:r>
            <w:r w:rsidRPr="000D5DF8">
              <w:rPr>
                <w:rStyle w:val="Hypertextovprepojenie"/>
                <w:noProof/>
              </w:rPr>
              <w:t>Vysvetlenie zadávacej dokumentácie</w:t>
            </w:r>
            <w:r>
              <w:rPr>
                <w:noProof/>
                <w:webHidden/>
              </w:rPr>
              <w:tab/>
            </w:r>
            <w:r>
              <w:rPr>
                <w:noProof/>
                <w:webHidden/>
              </w:rPr>
              <w:fldChar w:fldCharType="begin"/>
            </w:r>
            <w:r>
              <w:rPr>
                <w:noProof/>
                <w:webHidden/>
              </w:rPr>
              <w:instrText xml:space="preserve"> PAGEREF _Toc184109495 \h </w:instrText>
            </w:r>
            <w:r>
              <w:rPr>
                <w:noProof/>
                <w:webHidden/>
              </w:rPr>
            </w:r>
            <w:r>
              <w:rPr>
                <w:noProof/>
                <w:webHidden/>
              </w:rPr>
              <w:fldChar w:fldCharType="separate"/>
            </w:r>
            <w:r w:rsidR="002D6433">
              <w:rPr>
                <w:noProof/>
                <w:webHidden/>
              </w:rPr>
              <w:t>6</w:t>
            </w:r>
            <w:r>
              <w:rPr>
                <w:noProof/>
                <w:webHidden/>
              </w:rPr>
              <w:fldChar w:fldCharType="end"/>
            </w:r>
          </w:hyperlink>
        </w:p>
        <w:p w14:paraId="18BD5820" w14:textId="597515C3" w:rsidR="0093639C" w:rsidRDefault="0093639C">
          <w:pPr>
            <w:pStyle w:val="Obsah2"/>
            <w:rPr>
              <w:rFonts w:asciiTheme="minorHAnsi" w:eastAsiaTheme="minorEastAsia" w:hAnsiTheme="minorHAnsi"/>
              <w:noProof/>
              <w:kern w:val="2"/>
              <w:szCs w:val="24"/>
              <w:lang w:eastAsia="sk-SK"/>
              <w14:ligatures w14:val="standardContextual"/>
            </w:rPr>
          </w:pPr>
          <w:hyperlink w:anchor="_Toc184109496" w:history="1">
            <w:r w:rsidRPr="000D5DF8">
              <w:rPr>
                <w:rStyle w:val="Hypertextovprepojenie"/>
                <w:noProof/>
              </w:rPr>
              <w:t>11.</w:t>
            </w:r>
            <w:r>
              <w:rPr>
                <w:rFonts w:asciiTheme="minorHAnsi" w:eastAsiaTheme="minorEastAsia" w:hAnsiTheme="minorHAnsi"/>
                <w:noProof/>
                <w:kern w:val="2"/>
                <w:szCs w:val="24"/>
                <w:lang w:eastAsia="sk-SK"/>
                <w14:ligatures w14:val="standardContextual"/>
              </w:rPr>
              <w:tab/>
            </w:r>
            <w:r w:rsidRPr="000D5DF8">
              <w:rPr>
                <w:rStyle w:val="Hypertextovprepojenie"/>
                <w:noProof/>
              </w:rPr>
              <w:t>Obhliadka miesta dodania predmetu zákazky</w:t>
            </w:r>
            <w:r>
              <w:rPr>
                <w:noProof/>
                <w:webHidden/>
              </w:rPr>
              <w:tab/>
            </w:r>
            <w:r>
              <w:rPr>
                <w:noProof/>
                <w:webHidden/>
              </w:rPr>
              <w:fldChar w:fldCharType="begin"/>
            </w:r>
            <w:r>
              <w:rPr>
                <w:noProof/>
                <w:webHidden/>
              </w:rPr>
              <w:instrText xml:space="preserve"> PAGEREF _Toc184109496 \h </w:instrText>
            </w:r>
            <w:r>
              <w:rPr>
                <w:noProof/>
                <w:webHidden/>
              </w:rPr>
            </w:r>
            <w:r>
              <w:rPr>
                <w:noProof/>
                <w:webHidden/>
              </w:rPr>
              <w:fldChar w:fldCharType="separate"/>
            </w:r>
            <w:r w:rsidR="002D6433">
              <w:rPr>
                <w:noProof/>
                <w:webHidden/>
              </w:rPr>
              <w:t>6</w:t>
            </w:r>
            <w:r>
              <w:rPr>
                <w:noProof/>
                <w:webHidden/>
              </w:rPr>
              <w:fldChar w:fldCharType="end"/>
            </w:r>
          </w:hyperlink>
        </w:p>
        <w:p w14:paraId="32EA7C0C" w14:textId="13B4876A" w:rsidR="0093639C" w:rsidRDefault="0093639C">
          <w:pPr>
            <w:pStyle w:val="Obsah2"/>
            <w:rPr>
              <w:rFonts w:asciiTheme="minorHAnsi" w:eastAsiaTheme="minorEastAsia" w:hAnsiTheme="minorHAnsi"/>
              <w:noProof/>
              <w:kern w:val="2"/>
              <w:szCs w:val="24"/>
              <w:lang w:eastAsia="sk-SK"/>
              <w14:ligatures w14:val="standardContextual"/>
            </w:rPr>
          </w:pPr>
          <w:hyperlink w:anchor="_Toc184109497" w:history="1">
            <w:r w:rsidRPr="000D5DF8">
              <w:rPr>
                <w:rStyle w:val="Hypertextovprepojenie"/>
                <w:noProof/>
              </w:rPr>
              <w:t>12.</w:t>
            </w:r>
            <w:r>
              <w:rPr>
                <w:rFonts w:asciiTheme="minorHAnsi" w:eastAsiaTheme="minorEastAsia" w:hAnsiTheme="minorHAnsi"/>
                <w:noProof/>
                <w:kern w:val="2"/>
                <w:szCs w:val="24"/>
                <w:lang w:eastAsia="sk-SK"/>
                <w14:ligatures w14:val="standardContextual"/>
              </w:rPr>
              <w:tab/>
            </w:r>
            <w:r w:rsidRPr="000D5DF8">
              <w:rPr>
                <w:rStyle w:val="Hypertextovprepojenie"/>
                <w:noProof/>
              </w:rPr>
              <w:t>Jazyk ponuky</w:t>
            </w:r>
            <w:r>
              <w:rPr>
                <w:noProof/>
                <w:webHidden/>
              </w:rPr>
              <w:tab/>
            </w:r>
            <w:r>
              <w:rPr>
                <w:noProof/>
                <w:webHidden/>
              </w:rPr>
              <w:fldChar w:fldCharType="begin"/>
            </w:r>
            <w:r>
              <w:rPr>
                <w:noProof/>
                <w:webHidden/>
              </w:rPr>
              <w:instrText xml:space="preserve"> PAGEREF _Toc184109497 \h </w:instrText>
            </w:r>
            <w:r>
              <w:rPr>
                <w:noProof/>
                <w:webHidden/>
              </w:rPr>
            </w:r>
            <w:r>
              <w:rPr>
                <w:noProof/>
                <w:webHidden/>
              </w:rPr>
              <w:fldChar w:fldCharType="separate"/>
            </w:r>
            <w:r w:rsidR="002D6433">
              <w:rPr>
                <w:noProof/>
                <w:webHidden/>
              </w:rPr>
              <w:t>6</w:t>
            </w:r>
            <w:r>
              <w:rPr>
                <w:noProof/>
                <w:webHidden/>
              </w:rPr>
              <w:fldChar w:fldCharType="end"/>
            </w:r>
          </w:hyperlink>
        </w:p>
        <w:p w14:paraId="68A5A994" w14:textId="301B072E" w:rsidR="0093639C" w:rsidRDefault="0093639C">
          <w:pPr>
            <w:pStyle w:val="Obsah2"/>
            <w:rPr>
              <w:rFonts w:asciiTheme="minorHAnsi" w:eastAsiaTheme="minorEastAsia" w:hAnsiTheme="minorHAnsi"/>
              <w:noProof/>
              <w:kern w:val="2"/>
              <w:szCs w:val="24"/>
              <w:lang w:eastAsia="sk-SK"/>
              <w14:ligatures w14:val="standardContextual"/>
            </w:rPr>
          </w:pPr>
          <w:hyperlink w:anchor="_Toc184109498" w:history="1">
            <w:r w:rsidRPr="000D5DF8">
              <w:rPr>
                <w:rStyle w:val="Hypertextovprepojenie"/>
                <w:noProof/>
              </w:rPr>
              <w:t>13.</w:t>
            </w:r>
            <w:r>
              <w:rPr>
                <w:rFonts w:asciiTheme="minorHAnsi" w:eastAsiaTheme="minorEastAsia" w:hAnsiTheme="minorHAnsi"/>
                <w:noProof/>
                <w:kern w:val="2"/>
                <w:szCs w:val="24"/>
                <w:lang w:eastAsia="sk-SK"/>
                <w14:ligatures w14:val="standardContextual"/>
              </w:rPr>
              <w:tab/>
            </w:r>
            <w:r w:rsidRPr="000D5DF8">
              <w:rPr>
                <w:rStyle w:val="Hypertextovprepojenie"/>
                <w:noProof/>
              </w:rPr>
              <w:t>Mena a ceny uvádzané v ponuke</w:t>
            </w:r>
            <w:r>
              <w:rPr>
                <w:noProof/>
                <w:webHidden/>
              </w:rPr>
              <w:tab/>
            </w:r>
            <w:r>
              <w:rPr>
                <w:noProof/>
                <w:webHidden/>
              </w:rPr>
              <w:fldChar w:fldCharType="begin"/>
            </w:r>
            <w:r>
              <w:rPr>
                <w:noProof/>
                <w:webHidden/>
              </w:rPr>
              <w:instrText xml:space="preserve"> PAGEREF _Toc184109498 \h </w:instrText>
            </w:r>
            <w:r>
              <w:rPr>
                <w:noProof/>
                <w:webHidden/>
              </w:rPr>
            </w:r>
            <w:r>
              <w:rPr>
                <w:noProof/>
                <w:webHidden/>
              </w:rPr>
              <w:fldChar w:fldCharType="separate"/>
            </w:r>
            <w:r w:rsidR="002D6433">
              <w:rPr>
                <w:noProof/>
                <w:webHidden/>
              </w:rPr>
              <w:t>6</w:t>
            </w:r>
            <w:r>
              <w:rPr>
                <w:noProof/>
                <w:webHidden/>
              </w:rPr>
              <w:fldChar w:fldCharType="end"/>
            </w:r>
          </w:hyperlink>
        </w:p>
        <w:p w14:paraId="36678F13" w14:textId="506FC8B5" w:rsidR="0093639C" w:rsidRDefault="0093639C">
          <w:pPr>
            <w:pStyle w:val="Obsah2"/>
            <w:rPr>
              <w:rFonts w:asciiTheme="minorHAnsi" w:eastAsiaTheme="minorEastAsia" w:hAnsiTheme="minorHAnsi"/>
              <w:noProof/>
              <w:kern w:val="2"/>
              <w:szCs w:val="24"/>
              <w:lang w:eastAsia="sk-SK"/>
              <w14:ligatures w14:val="standardContextual"/>
            </w:rPr>
          </w:pPr>
          <w:hyperlink w:anchor="_Toc184109499" w:history="1">
            <w:r w:rsidRPr="000D5DF8">
              <w:rPr>
                <w:rStyle w:val="Hypertextovprepojenie"/>
                <w:noProof/>
              </w:rPr>
              <w:t>14.</w:t>
            </w:r>
            <w:r>
              <w:rPr>
                <w:rFonts w:asciiTheme="minorHAnsi" w:eastAsiaTheme="minorEastAsia" w:hAnsiTheme="minorHAnsi"/>
                <w:noProof/>
                <w:kern w:val="2"/>
                <w:szCs w:val="24"/>
                <w:lang w:eastAsia="sk-SK"/>
                <w14:ligatures w14:val="standardContextual"/>
              </w:rPr>
              <w:tab/>
            </w:r>
            <w:r w:rsidRPr="000D5DF8">
              <w:rPr>
                <w:rStyle w:val="Hypertextovprepojenie"/>
                <w:noProof/>
              </w:rPr>
              <w:t>Zábezpeka</w:t>
            </w:r>
            <w:r>
              <w:rPr>
                <w:noProof/>
                <w:webHidden/>
              </w:rPr>
              <w:tab/>
            </w:r>
            <w:r>
              <w:rPr>
                <w:noProof/>
                <w:webHidden/>
              </w:rPr>
              <w:fldChar w:fldCharType="begin"/>
            </w:r>
            <w:r>
              <w:rPr>
                <w:noProof/>
                <w:webHidden/>
              </w:rPr>
              <w:instrText xml:space="preserve"> PAGEREF _Toc184109499 \h </w:instrText>
            </w:r>
            <w:r>
              <w:rPr>
                <w:noProof/>
                <w:webHidden/>
              </w:rPr>
            </w:r>
            <w:r>
              <w:rPr>
                <w:noProof/>
                <w:webHidden/>
              </w:rPr>
              <w:fldChar w:fldCharType="separate"/>
            </w:r>
            <w:r w:rsidR="002D6433">
              <w:rPr>
                <w:noProof/>
                <w:webHidden/>
              </w:rPr>
              <w:t>7</w:t>
            </w:r>
            <w:r>
              <w:rPr>
                <w:noProof/>
                <w:webHidden/>
              </w:rPr>
              <w:fldChar w:fldCharType="end"/>
            </w:r>
          </w:hyperlink>
        </w:p>
        <w:p w14:paraId="3DE88C7E" w14:textId="4DC618FE" w:rsidR="0093639C" w:rsidRDefault="0093639C">
          <w:pPr>
            <w:pStyle w:val="Obsah2"/>
            <w:rPr>
              <w:rFonts w:asciiTheme="minorHAnsi" w:eastAsiaTheme="minorEastAsia" w:hAnsiTheme="minorHAnsi"/>
              <w:noProof/>
              <w:kern w:val="2"/>
              <w:szCs w:val="24"/>
              <w:lang w:eastAsia="sk-SK"/>
              <w14:ligatures w14:val="standardContextual"/>
            </w:rPr>
          </w:pPr>
          <w:hyperlink w:anchor="_Toc184109500" w:history="1">
            <w:r w:rsidRPr="000D5DF8">
              <w:rPr>
                <w:rStyle w:val="Hypertextovprepojenie"/>
                <w:noProof/>
              </w:rPr>
              <w:t>15.</w:t>
            </w:r>
            <w:r>
              <w:rPr>
                <w:rFonts w:asciiTheme="minorHAnsi" w:eastAsiaTheme="minorEastAsia" w:hAnsiTheme="minorHAnsi"/>
                <w:noProof/>
                <w:kern w:val="2"/>
                <w:szCs w:val="24"/>
                <w:lang w:eastAsia="sk-SK"/>
                <w14:ligatures w14:val="standardContextual"/>
              </w:rPr>
              <w:tab/>
            </w:r>
            <w:r w:rsidRPr="000D5DF8">
              <w:rPr>
                <w:rStyle w:val="Hypertextovprepojenie"/>
                <w:noProof/>
              </w:rPr>
              <w:t>Priebeh verejného obstarávania a obsah ponuky</w:t>
            </w:r>
            <w:r>
              <w:rPr>
                <w:noProof/>
                <w:webHidden/>
              </w:rPr>
              <w:tab/>
            </w:r>
            <w:r>
              <w:rPr>
                <w:noProof/>
                <w:webHidden/>
              </w:rPr>
              <w:fldChar w:fldCharType="begin"/>
            </w:r>
            <w:r>
              <w:rPr>
                <w:noProof/>
                <w:webHidden/>
              </w:rPr>
              <w:instrText xml:space="preserve"> PAGEREF _Toc184109500 \h </w:instrText>
            </w:r>
            <w:r>
              <w:rPr>
                <w:noProof/>
                <w:webHidden/>
              </w:rPr>
            </w:r>
            <w:r>
              <w:rPr>
                <w:noProof/>
                <w:webHidden/>
              </w:rPr>
              <w:fldChar w:fldCharType="separate"/>
            </w:r>
            <w:r w:rsidR="002D6433">
              <w:rPr>
                <w:noProof/>
                <w:webHidden/>
              </w:rPr>
              <w:t>7</w:t>
            </w:r>
            <w:r>
              <w:rPr>
                <w:noProof/>
                <w:webHidden/>
              </w:rPr>
              <w:fldChar w:fldCharType="end"/>
            </w:r>
          </w:hyperlink>
        </w:p>
        <w:p w14:paraId="1D628748" w14:textId="46D45E72" w:rsidR="0093639C" w:rsidRDefault="0093639C">
          <w:pPr>
            <w:pStyle w:val="Obsah2"/>
            <w:rPr>
              <w:rFonts w:asciiTheme="minorHAnsi" w:eastAsiaTheme="minorEastAsia" w:hAnsiTheme="minorHAnsi"/>
              <w:noProof/>
              <w:kern w:val="2"/>
              <w:szCs w:val="24"/>
              <w:lang w:eastAsia="sk-SK"/>
              <w14:ligatures w14:val="standardContextual"/>
            </w:rPr>
          </w:pPr>
          <w:hyperlink w:anchor="_Toc184109501" w:history="1">
            <w:r w:rsidRPr="000D5DF8">
              <w:rPr>
                <w:rStyle w:val="Hypertextovprepojenie"/>
                <w:noProof/>
              </w:rPr>
              <w:t>16.</w:t>
            </w:r>
            <w:r>
              <w:rPr>
                <w:rFonts w:asciiTheme="minorHAnsi" w:eastAsiaTheme="minorEastAsia" w:hAnsiTheme="minorHAnsi"/>
                <w:noProof/>
                <w:kern w:val="2"/>
                <w:szCs w:val="24"/>
                <w:lang w:eastAsia="sk-SK"/>
                <w14:ligatures w14:val="standardContextual"/>
              </w:rPr>
              <w:tab/>
            </w:r>
            <w:r w:rsidRPr="000D5DF8">
              <w:rPr>
                <w:rStyle w:val="Hypertextovprepojenie"/>
                <w:noProof/>
              </w:rPr>
              <w:t>Otváranie ponúk</w:t>
            </w:r>
            <w:r>
              <w:rPr>
                <w:noProof/>
                <w:webHidden/>
              </w:rPr>
              <w:tab/>
            </w:r>
            <w:r>
              <w:rPr>
                <w:noProof/>
                <w:webHidden/>
              </w:rPr>
              <w:fldChar w:fldCharType="begin"/>
            </w:r>
            <w:r>
              <w:rPr>
                <w:noProof/>
                <w:webHidden/>
              </w:rPr>
              <w:instrText xml:space="preserve"> PAGEREF _Toc184109501 \h </w:instrText>
            </w:r>
            <w:r>
              <w:rPr>
                <w:noProof/>
                <w:webHidden/>
              </w:rPr>
            </w:r>
            <w:r>
              <w:rPr>
                <w:noProof/>
                <w:webHidden/>
              </w:rPr>
              <w:fldChar w:fldCharType="separate"/>
            </w:r>
            <w:r w:rsidR="002D6433">
              <w:rPr>
                <w:noProof/>
                <w:webHidden/>
              </w:rPr>
              <w:t>8</w:t>
            </w:r>
            <w:r>
              <w:rPr>
                <w:noProof/>
                <w:webHidden/>
              </w:rPr>
              <w:fldChar w:fldCharType="end"/>
            </w:r>
          </w:hyperlink>
        </w:p>
        <w:p w14:paraId="67EC8FE6" w14:textId="6C66895F" w:rsidR="0093639C" w:rsidRDefault="0093639C">
          <w:pPr>
            <w:pStyle w:val="Obsah2"/>
            <w:rPr>
              <w:rFonts w:asciiTheme="minorHAnsi" w:eastAsiaTheme="minorEastAsia" w:hAnsiTheme="minorHAnsi"/>
              <w:noProof/>
              <w:kern w:val="2"/>
              <w:szCs w:val="24"/>
              <w:lang w:eastAsia="sk-SK"/>
              <w14:ligatures w14:val="standardContextual"/>
            </w:rPr>
          </w:pPr>
          <w:hyperlink w:anchor="_Toc184109502" w:history="1">
            <w:r w:rsidRPr="000D5DF8">
              <w:rPr>
                <w:rStyle w:val="Hypertextovprepojenie"/>
                <w:noProof/>
              </w:rPr>
              <w:t>17.</w:t>
            </w:r>
            <w:r>
              <w:rPr>
                <w:rFonts w:asciiTheme="minorHAnsi" w:eastAsiaTheme="minorEastAsia" w:hAnsiTheme="minorHAnsi"/>
                <w:noProof/>
                <w:kern w:val="2"/>
                <w:szCs w:val="24"/>
                <w:lang w:eastAsia="sk-SK"/>
                <w14:ligatures w14:val="standardContextual"/>
              </w:rPr>
              <w:tab/>
            </w:r>
            <w:r w:rsidRPr="000D5DF8">
              <w:rPr>
                <w:rStyle w:val="Hypertextovprepojenie"/>
                <w:noProof/>
              </w:rPr>
              <w:t>Vyhotovenie a predloženie ponuky</w:t>
            </w:r>
            <w:r>
              <w:rPr>
                <w:noProof/>
                <w:webHidden/>
              </w:rPr>
              <w:tab/>
            </w:r>
            <w:r>
              <w:rPr>
                <w:noProof/>
                <w:webHidden/>
              </w:rPr>
              <w:fldChar w:fldCharType="begin"/>
            </w:r>
            <w:r>
              <w:rPr>
                <w:noProof/>
                <w:webHidden/>
              </w:rPr>
              <w:instrText xml:space="preserve"> PAGEREF _Toc184109502 \h </w:instrText>
            </w:r>
            <w:r>
              <w:rPr>
                <w:noProof/>
                <w:webHidden/>
              </w:rPr>
            </w:r>
            <w:r>
              <w:rPr>
                <w:noProof/>
                <w:webHidden/>
              </w:rPr>
              <w:fldChar w:fldCharType="separate"/>
            </w:r>
            <w:r w:rsidR="002D6433">
              <w:rPr>
                <w:noProof/>
                <w:webHidden/>
              </w:rPr>
              <w:t>8</w:t>
            </w:r>
            <w:r>
              <w:rPr>
                <w:noProof/>
                <w:webHidden/>
              </w:rPr>
              <w:fldChar w:fldCharType="end"/>
            </w:r>
          </w:hyperlink>
        </w:p>
        <w:p w14:paraId="795953FA" w14:textId="049EA69D" w:rsidR="0093639C" w:rsidRDefault="0093639C">
          <w:pPr>
            <w:pStyle w:val="Obsah2"/>
            <w:rPr>
              <w:rFonts w:asciiTheme="minorHAnsi" w:eastAsiaTheme="minorEastAsia" w:hAnsiTheme="minorHAnsi"/>
              <w:noProof/>
              <w:kern w:val="2"/>
              <w:szCs w:val="24"/>
              <w:lang w:eastAsia="sk-SK"/>
              <w14:ligatures w14:val="standardContextual"/>
            </w:rPr>
          </w:pPr>
          <w:hyperlink w:anchor="_Toc184109503" w:history="1">
            <w:r w:rsidRPr="000D5DF8">
              <w:rPr>
                <w:rStyle w:val="Hypertextovprepojenie"/>
                <w:noProof/>
              </w:rPr>
              <w:t>18.</w:t>
            </w:r>
            <w:r>
              <w:rPr>
                <w:rFonts w:asciiTheme="minorHAnsi" w:eastAsiaTheme="minorEastAsia" w:hAnsiTheme="minorHAnsi"/>
                <w:noProof/>
                <w:kern w:val="2"/>
                <w:szCs w:val="24"/>
                <w:lang w:eastAsia="sk-SK"/>
                <w14:ligatures w14:val="standardContextual"/>
              </w:rPr>
              <w:tab/>
            </w:r>
            <w:r w:rsidRPr="000D5DF8">
              <w:rPr>
                <w:rStyle w:val="Hypertextovprepojenie"/>
                <w:noProof/>
              </w:rPr>
              <w:t>Lehota na predkladanie ponúk</w:t>
            </w:r>
            <w:r>
              <w:rPr>
                <w:noProof/>
                <w:webHidden/>
              </w:rPr>
              <w:tab/>
            </w:r>
            <w:r>
              <w:rPr>
                <w:noProof/>
                <w:webHidden/>
              </w:rPr>
              <w:fldChar w:fldCharType="begin"/>
            </w:r>
            <w:r>
              <w:rPr>
                <w:noProof/>
                <w:webHidden/>
              </w:rPr>
              <w:instrText xml:space="preserve"> PAGEREF _Toc184109503 \h </w:instrText>
            </w:r>
            <w:r>
              <w:rPr>
                <w:noProof/>
                <w:webHidden/>
              </w:rPr>
            </w:r>
            <w:r>
              <w:rPr>
                <w:noProof/>
                <w:webHidden/>
              </w:rPr>
              <w:fldChar w:fldCharType="separate"/>
            </w:r>
            <w:r w:rsidR="002D6433">
              <w:rPr>
                <w:noProof/>
                <w:webHidden/>
              </w:rPr>
              <w:t>9</w:t>
            </w:r>
            <w:r>
              <w:rPr>
                <w:noProof/>
                <w:webHidden/>
              </w:rPr>
              <w:fldChar w:fldCharType="end"/>
            </w:r>
          </w:hyperlink>
        </w:p>
        <w:p w14:paraId="72F78D76" w14:textId="70D91438" w:rsidR="0093639C" w:rsidRDefault="0093639C">
          <w:pPr>
            <w:pStyle w:val="Obsah2"/>
            <w:rPr>
              <w:rFonts w:asciiTheme="minorHAnsi" w:eastAsiaTheme="minorEastAsia" w:hAnsiTheme="minorHAnsi"/>
              <w:noProof/>
              <w:kern w:val="2"/>
              <w:szCs w:val="24"/>
              <w:lang w:eastAsia="sk-SK"/>
              <w14:ligatures w14:val="standardContextual"/>
            </w:rPr>
          </w:pPr>
          <w:hyperlink w:anchor="_Toc184109504" w:history="1">
            <w:r w:rsidRPr="000D5DF8">
              <w:rPr>
                <w:rStyle w:val="Hypertextovprepojenie"/>
                <w:noProof/>
              </w:rPr>
              <w:t>19.</w:t>
            </w:r>
            <w:r>
              <w:rPr>
                <w:rFonts w:asciiTheme="minorHAnsi" w:eastAsiaTheme="minorEastAsia" w:hAnsiTheme="minorHAnsi"/>
                <w:noProof/>
                <w:kern w:val="2"/>
                <w:szCs w:val="24"/>
                <w:lang w:eastAsia="sk-SK"/>
                <w14:ligatures w14:val="standardContextual"/>
              </w:rPr>
              <w:tab/>
            </w:r>
            <w:r w:rsidRPr="000D5DF8">
              <w:rPr>
                <w:rStyle w:val="Hypertextovprepojenie"/>
                <w:noProof/>
              </w:rPr>
              <w:t>Dôvernosť verejného obstarávania</w:t>
            </w:r>
            <w:r>
              <w:rPr>
                <w:noProof/>
                <w:webHidden/>
              </w:rPr>
              <w:tab/>
            </w:r>
            <w:r>
              <w:rPr>
                <w:noProof/>
                <w:webHidden/>
              </w:rPr>
              <w:fldChar w:fldCharType="begin"/>
            </w:r>
            <w:r>
              <w:rPr>
                <w:noProof/>
                <w:webHidden/>
              </w:rPr>
              <w:instrText xml:space="preserve"> PAGEREF _Toc184109504 \h </w:instrText>
            </w:r>
            <w:r>
              <w:rPr>
                <w:noProof/>
                <w:webHidden/>
              </w:rPr>
            </w:r>
            <w:r>
              <w:rPr>
                <w:noProof/>
                <w:webHidden/>
              </w:rPr>
              <w:fldChar w:fldCharType="separate"/>
            </w:r>
            <w:r w:rsidR="002D6433">
              <w:rPr>
                <w:noProof/>
                <w:webHidden/>
              </w:rPr>
              <w:t>9</w:t>
            </w:r>
            <w:r>
              <w:rPr>
                <w:noProof/>
                <w:webHidden/>
              </w:rPr>
              <w:fldChar w:fldCharType="end"/>
            </w:r>
          </w:hyperlink>
        </w:p>
        <w:p w14:paraId="1DFADA96" w14:textId="6758C706" w:rsidR="0093639C" w:rsidRDefault="0093639C">
          <w:pPr>
            <w:pStyle w:val="Obsah2"/>
            <w:rPr>
              <w:rFonts w:asciiTheme="minorHAnsi" w:eastAsiaTheme="minorEastAsia" w:hAnsiTheme="minorHAnsi"/>
              <w:noProof/>
              <w:kern w:val="2"/>
              <w:szCs w:val="24"/>
              <w:lang w:eastAsia="sk-SK"/>
              <w14:ligatures w14:val="standardContextual"/>
            </w:rPr>
          </w:pPr>
          <w:hyperlink w:anchor="_Toc184109505" w:history="1">
            <w:r w:rsidRPr="000D5DF8">
              <w:rPr>
                <w:rStyle w:val="Hypertextovprepojenie"/>
                <w:noProof/>
              </w:rPr>
              <w:t>20.</w:t>
            </w:r>
            <w:r>
              <w:rPr>
                <w:rFonts w:asciiTheme="minorHAnsi" w:eastAsiaTheme="minorEastAsia" w:hAnsiTheme="minorHAnsi"/>
                <w:noProof/>
                <w:kern w:val="2"/>
                <w:szCs w:val="24"/>
                <w:lang w:eastAsia="sk-SK"/>
                <w14:ligatures w14:val="standardContextual"/>
              </w:rPr>
              <w:tab/>
            </w:r>
            <w:r w:rsidRPr="000D5DF8">
              <w:rPr>
                <w:rStyle w:val="Hypertextovprepojenie"/>
                <w:noProof/>
              </w:rPr>
              <w:t>Informácia o výsledku vyhodnotenia ponúk</w:t>
            </w:r>
            <w:r>
              <w:rPr>
                <w:noProof/>
                <w:webHidden/>
              </w:rPr>
              <w:tab/>
            </w:r>
            <w:r>
              <w:rPr>
                <w:noProof/>
                <w:webHidden/>
              </w:rPr>
              <w:fldChar w:fldCharType="begin"/>
            </w:r>
            <w:r>
              <w:rPr>
                <w:noProof/>
                <w:webHidden/>
              </w:rPr>
              <w:instrText xml:space="preserve"> PAGEREF _Toc184109505 \h </w:instrText>
            </w:r>
            <w:r>
              <w:rPr>
                <w:noProof/>
                <w:webHidden/>
              </w:rPr>
            </w:r>
            <w:r>
              <w:rPr>
                <w:noProof/>
                <w:webHidden/>
              </w:rPr>
              <w:fldChar w:fldCharType="separate"/>
            </w:r>
            <w:r w:rsidR="002D6433">
              <w:rPr>
                <w:noProof/>
                <w:webHidden/>
              </w:rPr>
              <w:t>9</w:t>
            </w:r>
            <w:r>
              <w:rPr>
                <w:noProof/>
                <w:webHidden/>
              </w:rPr>
              <w:fldChar w:fldCharType="end"/>
            </w:r>
          </w:hyperlink>
        </w:p>
        <w:p w14:paraId="3BA06391" w14:textId="242E1957" w:rsidR="0093639C" w:rsidRDefault="0093639C">
          <w:pPr>
            <w:pStyle w:val="Obsah2"/>
            <w:rPr>
              <w:rFonts w:asciiTheme="minorHAnsi" w:eastAsiaTheme="minorEastAsia" w:hAnsiTheme="minorHAnsi"/>
              <w:noProof/>
              <w:kern w:val="2"/>
              <w:szCs w:val="24"/>
              <w:lang w:eastAsia="sk-SK"/>
              <w14:ligatures w14:val="standardContextual"/>
            </w:rPr>
          </w:pPr>
          <w:hyperlink w:anchor="_Toc184109506" w:history="1">
            <w:r w:rsidRPr="000D5DF8">
              <w:rPr>
                <w:rStyle w:val="Hypertextovprepojenie"/>
                <w:noProof/>
              </w:rPr>
              <w:t>21.</w:t>
            </w:r>
            <w:r>
              <w:rPr>
                <w:rFonts w:asciiTheme="minorHAnsi" w:eastAsiaTheme="minorEastAsia" w:hAnsiTheme="minorHAnsi"/>
                <w:noProof/>
                <w:kern w:val="2"/>
                <w:szCs w:val="24"/>
                <w:lang w:eastAsia="sk-SK"/>
                <w14:ligatures w14:val="standardContextual"/>
              </w:rPr>
              <w:tab/>
            </w:r>
            <w:r w:rsidRPr="000D5DF8">
              <w:rPr>
                <w:rStyle w:val="Hypertextovprepojenie"/>
                <w:noProof/>
              </w:rPr>
              <w:t>Uzavretie zmluvy</w:t>
            </w:r>
            <w:r>
              <w:rPr>
                <w:noProof/>
                <w:webHidden/>
              </w:rPr>
              <w:tab/>
            </w:r>
            <w:r>
              <w:rPr>
                <w:noProof/>
                <w:webHidden/>
              </w:rPr>
              <w:fldChar w:fldCharType="begin"/>
            </w:r>
            <w:r>
              <w:rPr>
                <w:noProof/>
                <w:webHidden/>
              </w:rPr>
              <w:instrText xml:space="preserve"> PAGEREF _Toc184109506 \h </w:instrText>
            </w:r>
            <w:r>
              <w:rPr>
                <w:noProof/>
                <w:webHidden/>
              </w:rPr>
            </w:r>
            <w:r>
              <w:rPr>
                <w:noProof/>
                <w:webHidden/>
              </w:rPr>
              <w:fldChar w:fldCharType="separate"/>
            </w:r>
            <w:r w:rsidR="002D6433">
              <w:rPr>
                <w:noProof/>
                <w:webHidden/>
              </w:rPr>
              <w:t>9</w:t>
            </w:r>
            <w:r>
              <w:rPr>
                <w:noProof/>
                <w:webHidden/>
              </w:rPr>
              <w:fldChar w:fldCharType="end"/>
            </w:r>
          </w:hyperlink>
        </w:p>
        <w:p w14:paraId="13187890" w14:textId="617C6EFE" w:rsidR="0093639C" w:rsidRDefault="0093639C">
          <w:pPr>
            <w:pStyle w:val="Obsah1"/>
            <w:rPr>
              <w:rFonts w:asciiTheme="minorHAnsi" w:eastAsiaTheme="minorEastAsia" w:hAnsiTheme="minorHAnsi"/>
              <w:noProof/>
              <w:kern w:val="2"/>
              <w:szCs w:val="24"/>
              <w:lang w:eastAsia="sk-SK"/>
              <w14:ligatures w14:val="standardContextual"/>
            </w:rPr>
          </w:pPr>
          <w:hyperlink w:anchor="_Toc184109507" w:history="1">
            <w:r w:rsidRPr="000D5DF8">
              <w:rPr>
                <w:rStyle w:val="Hypertextovprepojenie"/>
                <w:noProof/>
              </w:rPr>
              <w:t>Časť B. Podmienky účasti</w:t>
            </w:r>
            <w:r>
              <w:rPr>
                <w:noProof/>
                <w:webHidden/>
              </w:rPr>
              <w:tab/>
            </w:r>
            <w:r>
              <w:rPr>
                <w:noProof/>
                <w:webHidden/>
              </w:rPr>
              <w:fldChar w:fldCharType="begin"/>
            </w:r>
            <w:r>
              <w:rPr>
                <w:noProof/>
                <w:webHidden/>
              </w:rPr>
              <w:instrText xml:space="preserve"> PAGEREF _Toc184109507 \h </w:instrText>
            </w:r>
            <w:r>
              <w:rPr>
                <w:noProof/>
                <w:webHidden/>
              </w:rPr>
            </w:r>
            <w:r>
              <w:rPr>
                <w:noProof/>
                <w:webHidden/>
              </w:rPr>
              <w:fldChar w:fldCharType="separate"/>
            </w:r>
            <w:r w:rsidR="002D6433">
              <w:rPr>
                <w:noProof/>
                <w:webHidden/>
              </w:rPr>
              <w:t>11</w:t>
            </w:r>
            <w:r>
              <w:rPr>
                <w:noProof/>
                <w:webHidden/>
              </w:rPr>
              <w:fldChar w:fldCharType="end"/>
            </w:r>
          </w:hyperlink>
        </w:p>
        <w:p w14:paraId="2CD5D959" w14:textId="065C9CE4" w:rsidR="0093639C" w:rsidRDefault="0093639C">
          <w:pPr>
            <w:pStyle w:val="Obsah2"/>
            <w:rPr>
              <w:rFonts w:asciiTheme="minorHAnsi" w:eastAsiaTheme="minorEastAsia" w:hAnsiTheme="minorHAnsi"/>
              <w:noProof/>
              <w:kern w:val="2"/>
              <w:szCs w:val="24"/>
              <w:lang w:eastAsia="sk-SK"/>
              <w14:ligatures w14:val="standardContextual"/>
            </w:rPr>
          </w:pPr>
          <w:hyperlink w:anchor="_Toc184109508" w:history="1">
            <w:r w:rsidRPr="000D5DF8">
              <w:rPr>
                <w:rStyle w:val="Hypertextovprepojenie"/>
                <w:noProof/>
              </w:rPr>
              <w:t>1.</w:t>
            </w:r>
            <w:r>
              <w:rPr>
                <w:rFonts w:asciiTheme="minorHAnsi" w:eastAsiaTheme="minorEastAsia" w:hAnsiTheme="minorHAnsi"/>
                <w:noProof/>
                <w:kern w:val="2"/>
                <w:szCs w:val="24"/>
                <w:lang w:eastAsia="sk-SK"/>
                <w14:ligatures w14:val="standardContextual"/>
              </w:rPr>
              <w:tab/>
            </w:r>
            <w:r w:rsidRPr="000D5DF8">
              <w:rPr>
                <w:rStyle w:val="Hypertextovprepojenie"/>
                <w:noProof/>
              </w:rPr>
              <w:t>Osobné postavenie</w:t>
            </w:r>
            <w:r>
              <w:rPr>
                <w:noProof/>
                <w:webHidden/>
              </w:rPr>
              <w:tab/>
            </w:r>
            <w:r>
              <w:rPr>
                <w:noProof/>
                <w:webHidden/>
              </w:rPr>
              <w:fldChar w:fldCharType="begin"/>
            </w:r>
            <w:r>
              <w:rPr>
                <w:noProof/>
                <w:webHidden/>
              </w:rPr>
              <w:instrText xml:space="preserve"> PAGEREF _Toc184109508 \h </w:instrText>
            </w:r>
            <w:r>
              <w:rPr>
                <w:noProof/>
                <w:webHidden/>
              </w:rPr>
            </w:r>
            <w:r>
              <w:rPr>
                <w:noProof/>
                <w:webHidden/>
              </w:rPr>
              <w:fldChar w:fldCharType="separate"/>
            </w:r>
            <w:r w:rsidR="002D6433">
              <w:rPr>
                <w:noProof/>
                <w:webHidden/>
              </w:rPr>
              <w:t>11</w:t>
            </w:r>
            <w:r>
              <w:rPr>
                <w:noProof/>
                <w:webHidden/>
              </w:rPr>
              <w:fldChar w:fldCharType="end"/>
            </w:r>
          </w:hyperlink>
        </w:p>
        <w:p w14:paraId="22FFE52E" w14:textId="318868EC" w:rsidR="0093639C" w:rsidRDefault="0093639C">
          <w:pPr>
            <w:pStyle w:val="Obsah2"/>
            <w:rPr>
              <w:rFonts w:asciiTheme="minorHAnsi" w:eastAsiaTheme="minorEastAsia" w:hAnsiTheme="minorHAnsi"/>
              <w:noProof/>
              <w:kern w:val="2"/>
              <w:szCs w:val="24"/>
              <w:lang w:eastAsia="sk-SK"/>
              <w14:ligatures w14:val="standardContextual"/>
            </w:rPr>
          </w:pPr>
          <w:hyperlink w:anchor="_Toc184109509" w:history="1">
            <w:r w:rsidRPr="000D5DF8">
              <w:rPr>
                <w:rStyle w:val="Hypertextovprepojenie"/>
                <w:noProof/>
              </w:rPr>
              <w:t>2.</w:t>
            </w:r>
            <w:r>
              <w:rPr>
                <w:rFonts w:asciiTheme="minorHAnsi" w:eastAsiaTheme="minorEastAsia" w:hAnsiTheme="minorHAnsi"/>
                <w:noProof/>
                <w:kern w:val="2"/>
                <w:szCs w:val="24"/>
                <w:lang w:eastAsia="sk-SK"/>
                <w14:ligatures w14:val="standardContextual"/>
              </w:rPr>
              <w:tab/>
            </w:r>
            <w:r w:rsidRPr="000D5DF8">
              <w:rPr>
                <w:rStyle w:val="Hypertextovprepojenie"/>
                <w:noProof/>
              </w:rPr>
              <w:t>Finančné a ekonomické postavenie</w:t>
            </w:r>
            <w:r>
              <w:rPr>
                <w:noProof/>
                <w:webHidden/>
              </w:rPr>
              <w:tab/>
            </w:r>
            <w:r>
              <w:rPr>
                <w:noProof/>
                <w:webHidden/>
              </w:rPr>
              <w:fldChar w:fldCharType="begin"/>
            </w:r>
            <w:r>
              <w:rPr>
                <w:noProof/>
                <w:webHidden/>
              </w:rPr>
              <w:instrText xml:space="preserve"> PAGEREF _Toc184109509 \h </w:instrText>
            </w:r>
            <w:r>
              <w:rPr>
                <w:noProof/>
                <w:webHidden/>
              </w:rPr>
            </w:r>
            <w:r>
              <w:rPr>
                <w:noProof/>
                <w:webHidden/>
              </w:rPr>
              <w:fldChar w:fldCharType="separate"/>
            </w:r>
            <w:r w:rsidR="002D6433">
              <w:rPr>
                <w:noProof/>
                <w:webHidden/>
              </w:rPr>
              <w:t>12</w:t>
            </w:r>
            <w:r>
              <w:rPr>
                <w:noProof/>
                <w:webHidden/>
              </w:rPr>
              <w:fldChar w:fldCharType="end"/>
            </w:r>
          </w:hyperlink>
        </w:p>
        <w:p w14:paraId="4E07D1E1" w14:textId="5519F76B" w:rsidR="0093639C" w:rsidRDefault="0093639C">
          <w:pPr>
            <w:pStyle w:val="Obsah2"/>
            <w:rPr>
              <w:rFonts w:asciiTheme="minorHAnsi" w:eastAsiaTheme="minorEastAsia" w:hAnsiTheme="minorHAnsi"/>
              <w:noProof/>
              <w:kern w:val="2"/>
              <w:szCs w:val="24"/>
              <w:lang w:eastAsia="sk-SK"/>
              <w14:ligatures w14:val="standardContextual"/>
            </w:rPr>
          </w:pPr>
          <w:hyperlink w:anchor="_Toc184109510" w:history="1">
            <w:r w:rsidRPr="000D5DF8">
              <w:rPr>
                <w:rStyle w:val="Hypertextovprepojenie"/>
                <w:noProof/>
              </w:rPr>
              <w:t>3.</w:t>
            </w:r>
            <w:r>
              <w:rPr>
                <w:rFonts w:asciiTheme="minorHAnsi" w:eastAsiaTheme="minorEastAsia" w:hAnsiTheme="minorHAnsi"/>
                <w:noProof/>
                <w:kern w:val="2"/>
                <w:szCs w:val="24"/>
                <w:lang w:eastAsia="sk-SK"/>
                <w14:ligatures w14:val="standardContextual"/>
              </w:rPr>
              <w:tab/>
            </w:r>
            <w:r w:rsidRPr="000D5DF8">
              <w:rPr>
                <w:rStyle w:val="Hypertextovprepojenie"/>
                <w:noProof/>
              </w:rPr>
              <w:t>Technická spôsobilosť alebo odborná spôsobilosť</w:t>
            </w:r>
            <w:r>
              <w:rPr>
                <w:noProof/>
                <w:webHidden/>
              </w:rPr>
              <w:tab/>
            </w:r>
            <w:r>
              <w:rPr>
                <w:noProof/>
                <w:webHidden/>
              </w:rPr>
              <w:fldChar w:fldCharType="begin"/>
            </w:r>
            <w:r>
              <w:rPr>
                <w:noProof/>
                <w:webHidden/>
              </w:rPr>
              <w:instrText xml:space="preserve"> PAGEREF _Toc184109510 \h </w:instrText>
            </w:r>
            <w:r>
              <w:rPr>
                <w:noProof/>
                <w:webHidden/>
              </w:rPr>
            </w:r>
            <w:r>
              <w:rPr>
                <w:noProof/>
                <w:webHidden/>
              </w:rPr>
              <w:fldChar w:fldCharType="separate"/>
            </w:r>
            <w:r w:rsidR="002D6433">
              <w:rPr>
                <w:noProof/>
                <w:webHidden/>
              </w:rPr>
              <w:t>12</w:t>
            </w:r>
            <w:r>
              <w:rPr>
                <w:noProof/>
                <w:webHidden/>
              </w:rPr>
              <w:fldChar w:fldCharType="end"/>
            </w:r>
          </w:hyperlink>
        </w:p>
        <w:p w14:paraId="1D0B791C" w14:textId="04A258C6" w:rsidR="0093639C" w:rsidRDefault="0093639C">
          <w:pPr>
            <w:pStyle w:val="Obsah2"/>
            <w:rPr>
              <w:rFonts w:asciiTheme="minorHAnsi" w:eastAsiaTheme="minorEastAsia" w:hAnsiTheme="minorHAnsi"/>
              <w:noProof/>
              <w:kern w:val="2"/>
              <w:szCs w:val="24"/>
              <w:lang w:eastAsia="sk-SK"/>
              <w14:ligatures w14:val="standardContextual"/>
            </w:rPr>
          </w:pPr>
          <w:hyperlink w:anchor="_Toc184109511" w:history="1">
            <w:r w:rsidRPr="000D5DF8">
              <w:rPr>
                <w:rStyle w:val="Hypertextovprepojenie"/>
                <w:noProof/>
              </w:rPr>
              <w:t>4.</w:t>
            </w:r>
            <w:r>
              <w:rPr>
                <w:rFonts w:asciiTheme="minorHAnsi" w:eastAsiaTheme="minorEastAsia" w:hAnsiTheme="minorHAnsi"/>
                <w:noProof/>
                <w:kern w:val="2"/>
                <w:szCs w:val="24"/>
                <w:lang w:eastAsia="sk-SK"/>
                <w14:ligatures w14:val="standardContextual"/>
              </w:rPr>
              <w:tab/>
            </w:r>
            <w:r w:rsidRPr="000D5DF8">
              <w:rPr>
                <w:rStyle w:val="Hypertextovprepojenie"/>
                <w:noProof/>
              </w:rPr>
              <w:t>Všeobecne k preukazovaniu splnenia podmienok účasti</w:t>
            </w:r>
            <w:r>
              <w:rPr>
                <w:noProof/>
                <w:webHidden/>
              </w:rPr>
              <w:tab/>
            </w:r>
            <w:r>
              <w:rPr>
                <w:noProof/>
                <w:webHidden/>
              </w:rPr>
              <w:fldChar w:fldCharType="begin"/>
            </w:r>
            <w:r>
              <w:rPr>
                <w:noProof/>
                <w:webHidden/>
              </w:rPr>
              <w:instrText xml:space="preserve"> PAGEREF _Toc184109511 \h </w:instrText>
            </w:r>
            <w:r>
              <w:rPr>
                <w:noProof/>
                <w:webHidden/>
              </w:rPr>
            </w:r>
            <w:r>
              <w:rPr>
                <w:noProof/>
                <w:webHidden/>
              </w:rPr>
              <w:fldChar w:fldCharType="separate"/>
            </w:r>
            <w:r w:rsidR="002D6433">
              <w:rPr>
                <w:noProof/>
                <w:webHidden/>
              </w:rPr>
              <w:t>13</w:t>
            </w:r>
            <w:r>
              <w:rPr>
                <w:noProof/>
                <w:webHidden/>
              </w:rPr>
              <w:fldChar w:fldCharType="end"/>
            </w:r>
          </w:hyperlink>
        </w:p>
        <w:p w14:paraId="5C31EEE0" w14:textId="6BECECB9" w:rsidR="0093639C" w:rsidRDefault="0093639C">
          <w:pPr>
            <w:pStyle w:val="Obsah1"/>
            <w:rPr>
              <w:rFonts w:asciiTheme="minorHAnsi" w:eastAsiaTheme="minorEastAsia" w:hAnsiTheme="minorHAnsi"/>
              <w:noProof/>
              <w:kern w:val="2"/>
              <w:szCs w:val="24"/>
              <w:lang w:eastAsia="sk-SK"/>
              <w14:ligatures w14:val="standardContextual"/>
            </w:rPr>
          </w:pPr>
          <w:hyperlink w:anchor="_Toc184109512" w:history="1">
            <w:r w:rsidRPr="000D5DF8">
              <w:rPr>
                <w:rStyle w:val="Hypertextovprepojenie"/>
                <w:noProof/>
              </w:rPr>
              <w:t>Časť C. Kritériá na vyhodnotenie ponúk</w:t>
            </w:r>
            <w:r>
              <w:rPr>
                <w:noProof/>
                <w:webHidden/>
              </w:rPr>
              <w:tab/>
            </w:r>
            <w:r>
              <w:rPr>
                <w:noProof/>
                <w:webHidden/>
              </w:rPr>
              <w:fldChar w:fldCharType="begin"/>
            </w:r>
            <w:r>
              <w:rPr>
                <w:noProof/>
                <w:webHidden/>
              </w:rPr>
              <w:instrText xml:space="preserve"> PAGEREF _Toc184109512 \h </w:instrText>
            </w:r>
            <w:r>
              <w:rPr>
                <w:noProof/>
                <w:webHidden/>
              </w:rPr>
            </w:r>
            <w:r>
              <w:rPr>
                <w:noProof/>
                <w:webHidden/>
              </w:rPr>
              <w:fldChar w:fldCharType="separate"/>
            </w:r>
            <w:r w:rsidR="002D6433">
              <w:rPr>
                <w:noProof/>
                <w:webHidden/>
              </w:rPr>
              <w:t>15</w:t>
            </w:r>
            <w:r>
              <w:rPr>
                <w:noProof/>
                <w:webHidden/>
              </w:rPr>
              <w:fldChar w:fldCharType="end"/>
            </w:r>
          </w:hyperlink>
        </w:p>
        <w:p w14:paraId="02A60110" w14:textId="3F48D2C5" w:rsidR="0093639C" w:rsidRDefault="0093639C">
          <w:pPr>
            <w:pStyle w:val="Obsah2"/>
            <w:rPr>
              <w:rFonts w:asciiTheme="minorHAnsi" w:eastAsiaTheme="minorEastAsia" w:hAnsiTheme="minorHAnsi"/>
              <w:noProof/>
              <w:kern w:val="2"/>
              <w:szCs w:val="24"/>
              <w:lang w:eastAsia="sk-SK"/>
              <w14:ligatures w14:val="standardContextual"/>
            </w:rPr>
          </w:pPr>
          <w:hyperlink w:anchor="_Toc184109513" w:history="1">
            <w:r w:rsidRPr="000D5DF8">
              <w:rPr>
                <w:rStyle w:val="Hypertextovprepojenie"/>
                <w:noProof/>
              </w:rPr>
              <w:t>1.</w:t>
            </w:r>
            <w:r>
              <w:rPr>
                <w:rFonts w:asciiTheme="minorHAnsi" w:eastAsiaTheme="minorEastAsia" w:hAnsiTheme="minorHAnsi"/>
                <w:noProof/>
                <w:kern w:val="2"/>
                <w:szCs w:val="24"/>
                <w:lang w:eastAsia="sk-SK"/>
                <w14:ligatures w14:val="standardContextual"/>
              </w:rPr>
              <w:tab/>
            </w:r>
            <w:r w:rsidRPr="000D5DF8">
              <w:rPr>
                <w:rStyle w:val="Hypertextovprepojenie"/>
                <w:noProof/>
              </w:rPr>
              <w:t>Kritériá na vyhodnotenie ponúk</w:t>
            </w:r>
            <w:r>
              <w:rPr>
                <w:noProof/>
                <w:webHidden/>
              </w:rPr>
              <w:tab/>
            </w:r>
            <w:r>
              <w:rPr>
                <w:noProof/>
                <w:webHidden/>
              </w:rPr>
              <w:fldChar w:fldCharType="begin"/>
            </w:r>
            <w:r>
              <w:rPr>
                <w:noProof/>
                <w:webHidden/>
              </w:rPr>
              <w:instrText xml:space="preserve"> PAGEREF _Toc184109513 \h </w:instrText>
            </w:r>
            <w:r>
              <w:rPr>
                <w:noProof/>
                <w:webHidden/>
              </w:rPr>
            </w:r>
            <w:r>
              <w:rPr>
                <w:noProof/>
                <w:webHidden/>
              </w:rPr>
              <w:fldChar w:fldCharType="separate"/>
            </w:r>
            <w:r w:rsidR="002D6433">
              <w:rPr>
                <w:noProof/>
                <w:webHidden/>
              </w:rPr>
              <w:t>15</w:t>
            </w:r>
            <w:r>
              <w:rPr>
                <w:noProof/>
                <w:webHidden/>
              </w:rPr>
              <w:fldChar w:fldCharType="end"/>
            </w:r>
          </w:hyperlink>
        </w:p>
        <w:p w14:paraId="358375B1" w14:textId="67167254" w:rsidR="0093639C" w:rsidRDefault="0093639C">
          <w:pPr>
            <w:pStyle w:val="Obsah2"/>
            <w:rPr>
              <w:rFonts w:asciiTheme="minorHAnsi" w:eastAsiaTheme="minorEastAsia" w:hAnsiTheme="minorHAnsi"/>
              <w:noProof/>
              <w:kern w:val="2"/>
              <w:szCs w:val="24"/>
              <w:lang w:eastAsia="sk-SK"/>
              <w14:ligatures w14:val="standardContextual"/>
            </w:rPr>
          </w:pPr>
          <w:hyperlink w:anchor="_Toc184109514" w:history="1">
            <w:r w:rsidRPr="000D5DF8">
              <w:rPr>
                <w:rStyle w:val="Hypertextovprepojenie"/>
                <w:noProof/>
              </w:rPr>
              <w:t>2.</w:t>
            </w:r>
            <w:r>
              <w:rPr>
                <w:rFonts w:asciiTheme="minorHAnsi" w:eastAsiaTheme="minorEastAsia" w:hAnsiTheme="minorHAnsi"/>
                <w:noProof/>
                <w:kern w:val="2"/>
                <w:szCs w:val="24"/>
                <w:lang w:eastAsia="sk-SK"/>
                <w14:ligatures w14:val="standardContextual"/>
              </w:rPr>
              <w:tab/>
            </w:r>
            <w:r w:rsidRPr="000D5DF8">
              <w:rPr>
                <w:rStyle w:val="Hypertextovprepojenie"/>
                <w:noProof/>
              </w:rPr>
              <w:t>Pokyny pre prípravu ponuky a spôsob hodnotenia ponúk</w:t>
            </w:r>
            <w:r>
              <w:rPr>
                <w:noProof/>
                <w:webHidden/>
              </w:rPr>
              <w:tab/>
            </w:r>
            <w:r>
              <w:rPr>
                <w:noProof/>
                <w:webHidden/>
              </w:rPr>
              <w:fldChar w:fldCharType="begin"/>
            </w:r>
            <w:r>
              <w:rPr>
                <w:noProof/>
                <w:webHidden/>
              </w:rPr>
              <w:instrText xml:space="preserve"> PAGEREF _Toc184109514 \h </w:instrText>
            </w:r>
            <w:r>
              <w:rPr>
                <w:noProof/>
                <w:webHidden/>
              </w:rPr>
            </w:r>
            <w:r>
              <w:rPr>
                <w:noProof/>
                <w:webHidden/>
              </w:rPr>
              <w:fldChar w:fldCharType="separate"/>
            </w:r>
            <w:r w:rsidR="002D6433">
              <w:rPr>
                <w:noProof/>
                <w:webHidden/>
              </w:rPr>
              <w:t>15</w:t>
            </w:r>
            <w:r>
              <w:rPr>
                <w:noProof/>
                <w:webHidden/>
              </w:rPr>
              <w:fldChar w:fldCharType="end"/>
            </w:r>
          </w:hyperlink>
        </w:p>
        <w:p w14:paraId="0F46C798" w14:textId="4C6B1397" w:rsidR="0093639C" w:rsidRDefault="0093639C">
          <w:pPr>
            <w:pStyle w:val="Obsah2"/>
            <w:rPr>
              <w:rFonts w:asciiTheme="minorHAnsi" w:eastAsiaTheme="minorEastAsia" w:hAnsiTheme="minorHAnsi"/>
              <w:noProof/>
              <w:kern w:val="2"/>
              <w:szCs w:val="24"/>
              <w:lang w:eastAsia="sk-SK"/>
              <w14:ligatures w14:val="standardContextual"/>
            </w:rPr>
          </w:pPr>
          <w:hyperlink w:anchor="_Toc184109515" w:history="1">
            <w:r w:rsidRPr="000D5DF8">
              <w:rPr>
                <w:rStyle w:val="Hypertextovprepojenie"/>
                <w:noProof/>
              </w:rPr>
              <w:t>3.</w:t>
            </w:r>
            <w:r>
              <w:rPr>
                <w:rFonts w:asciiTheme="minorHAnsi" w:eastAsiaTheme="minorEastAsia" w:hAnsiTheme="minorHAnsi"/>
                <w:noProof/>
                <w:kern w:val="2"/>
                <w:szCs w:val="24"/>
                <w:lang w:eastAsia="sk-SK"/>
                <w14:ligatures w14:val="standardContextual"/>
              </w:rPr>
              <w:tab/>
            </w:r>
            <w:r w:rsidRPr="000D5DF8">
              <w:rPr>
                <w:rStyle w:val="Hypertextovprepojenie"/>
                <w:noProof/>
              </w:rPr>
              <w:t>Postup pri hodnotení ponúk</w:t>
            </w:r>
            <w:r>
              <w:rPr>
                <w:noProof/>
                <w:webHidden/>
              </w:rPr>
              <w:tab/>
            </w:r>
            <w:r>
              <w:rPr>
                <w:noProof/>
                <w:webHidden/>
              </w:rPr>
              <w:fldChar w:fldCharType="begin"/>
            </w:r>
            <w:r>
              <w:rPr>
                <w:noProof/>
                <w:webHidden/>
              </w:rPr>
              <w:instrText xml:space="preserve"> PAGEREF _Toc184109515 \h </w:instrText>
            </w:r>
            <w:r>
              <w:rPr>
                <w:noProof/>
                <w:webHidden/>
              </w:rPr>
            </w:r>
            <w:r>
              <w:rPr>
                <w:noProof/>
                <w:webHidden/>
              </w:rPr>
              <w:fldChar w:fldCharType="separate"/>
            </w:r>
            <w:r w:rsidR="002D6433">
              <w:rPr>
                <w:noProof/>
                <w:webHidden/>
              </w:rPr>
              <w:t>20</w:t>
            </w:r>
            <w:r>
              <w:rPr>
                <w:noProof/>
                <w:webHidden/>
              </w:rPr>
              <w:fldChar w:fldCharType="end"/>
            </w:r>
          </w:hyperlink>
        </w:p>
        <w:p w14:paraId="2963D6DB" w14:textId="75C3F562" w:rsidR="0093639C" w:rsidRDefault="0093639C">
          <w:pPr>
            <w:pStyle w:val="Obsah2"/>
            <w:rPr>
              <w:rFonts w:asciiTheme="minorHAnsi" w:eastAsiaTheme="minorEastAsia" w:hAnsiTheme="minorHAnsi"/>
              <w:noProof/>
              <w:kern w:val="2"/>
              <w:szCs w:val="24"/>
              <w:lang w:eastAsia="sk-SK"/>
              <w14:ligatures w14:val="standardContextual"/>
            </w:rPr>
          </w:pPr>
          <w:hyperlink w:anchor="_Toc184109516" w:history="1">
            <w:r w:rsidRPr="000D5DF8">
              <w:rPr>
                <w:rStyle w:val="Hypertextovprepojenie"/>
                <w:noProof/>
              </w:rPr>
              <w:t>4.</w:t>
            </w:r>
            <w:r>
              <w:rPr>
                <w:rFonts w:asciiTheme="minorHAnsi" w:eastAsiaTheme="minorEastAsia" w:hAnsiTheme="minorHAnsi"/>
                <w:noProof/>
                <w:kern w:val="2"/>
                <w:szCs w:val="24"/>
                <w:lang w:eastAsia="sk-SK"/>
                <w14:ligatures w14:val="standardContextual"/>
              </w:rPr>
              <w:tab/>
            </w:r>
            <w:r w:rsidRPr="000D5DF8">
              <w:rPr>
                <w:rStyle w:val="Hypertextovprepojenie"/>
                <w:noProof/>
              </w:rPr>
              <w:t>Overovacia fáza</w:t>
            </w:r>
            <w:r>
              <w:rPr>
                <w:noProof/>
                <w:webHidden/>
              </w:rPr>
              <w:tab/>
            </w:r>
            <w:r>
              <w:rPr>
                <w:noProof/>
                <w:webHidden/>
              </w:rPr>
              <w:fldChar w:fldCharType="begin"/>
            </w:r>
            <w:r>
              <w:rPr>
                <w:noProof/>
                <w:webHidden/>
              </w:rPr>
              <w:instrText xml:space="preserve"> PAGEREF _Toc184109516 \h </w:instrText>
            </w:r>
            <w:r>
              <w:rPr>
                <w:noProof/>
                <w:webHidden/>
              </w:rPr>
            </w:r>
            <w:r>
              <w:rPr>
                <w:noProof/>
                <w:webHidden/>
              </w:rPr>
              <w:fldChar w:fldCharType="separate"/>
            </w:r>
            <w:r w:rsidR="002D6433">
              <w:rPr>
                <w:noProof/>
                <w:webHidden/>
              </w:rPr>
              <w:t>20</w:t>
            </w:r>
            <w:r>
              <w:rPr>
                <w:noProof/>
                <w:webHidden/>
              </w:rPr>
              <w:fldChar w:fldCharType="end"/>
            </w:r>
          </w:hyperlink>
        </w:p>
        <w:p w14:paraId="763651B8" w14:textId="7E359D7A" w:rsidR="0093639C" w:rsidRDefault="0093639C">
          <w:pPr>
            <w:pStyle w:val="Obsah1"/>
            <w:rPr>
              <w:rFonts w:asciiTheme="minorHAnsi" w:eastAsiaTheme="minorEastAsia" w:hAnsiTheme="minorHAnsi"/>
              <w:noProof/>
              <w:kern w:val="2"/>
              <w:szCs w:val="24"/>
              <w:lang w:eastAsia="sk-SK"/>
              <w14:ligatures w14:val="standardContextual"/>
            </w:rPr>
          </w:pPr>
          <w:hyperlink w:anchor="_Toc184109517" w:history="1">
            <w:r w:rsidRPr="000D5DF8">
              <w:rPr>
                <w:rStyle w:val="Hypertextovprepojenie"/>
                <w:noProof/>
              </w:rPr>
              <w:t>Časť D. Opis predmetu zákazky</w:t>
            </w:r>
            <w:r>
              <w:rPr>
                <w:noProof/>
                <w:webHidden/>
              </w:rPr>
              <w:tab/>
            </w:r>
            <w:r>
              <w:rPr>
                <w:noProof/>
                <w:webHidden/>
              </w:rPr>
              <w:fldChar w:fldCharType="begin"/>
            </w:r>
            <w:r>
              <w:rPr>
                <w:noProof/>
                <w:webHidden/>
              </w:rPr>
              <w:instrText xml:space="preserve"> PAGEREF _Toc184109517 \h </w:instrText>
            </w:r>
            <w:r>
              <w:rPr>
                <w:noProof/>
                <w:webHidden/>
              </w:rPr>
            </w:r>
            <w:r>
              <w:rPr>
                <w:noProof/>
                <w:webHidden/>
              </w:rPr>
              <w:fldChar w:fldCharType="separate"/>
            </w:r>
            <w:r w:rsidR="002D6433">
              <w:rPr>
                <w:noProof/>
                <w:webHidden/>
              </w:rPr>
              <w:t>22</w:t>
            </w:r>
            <w:r>
              <w:rPr>
                <w:noProof/>
                <w:webHidden/>
              </w:rPr>
              <w:fldChar w:fldCharType="end"/>
            </w:r>
          </w:hyperlink>
        </w:p>
        <w:p w14:paraId="3931A23A" w14:textId="1CE9E899" w:rsidR="00B64EC9" w:rsidRDefault="00461283" w:rsidP="00274956">
          <w:pPr>
            <w:spacing w:after="20"/>
          </w:pPr>
          <w:r w:rsidRPr="00A066D6">
            <w:rPr>
              <w:rFonts w:cs="Times New Roman"/>
              <w:sz w:val="22"/>
            </w:rPr>
            <w:fldChar w:fldCharType="end"/>
          </w:r>
        </w:p>
      </w:sdtContent>
    </w:sdt>
    <w:p w14:paraId="4802FBF1" w14:textId="5D3F8A77" w:rsidR="005429D6" w:rsidRDefault="00B64EC9" w:rsidP="000170E9">
      <w:pPr>
        <w:rPr>
          <w:b/>
          <w:sz w:val="22"/>
        </w:rPr>
      </w:pPr>
      <w:r w:rsidRPr="00A32DF6">
        <w:rPr>
          <w:b/>
          <w:sz w:val="22"/>
        </w:rPr>
        <w:t>Zoznam príloh:</w:t>
      </w:r>
    </w:p>
    <w:tbl>
      <w:tblPr>
        <w:tblStyle w:val="Mriekatabuky"/>
        <w:tblW w:w="0" w:type="auto"/>
        <w:tblLook w:val="04A0" w:firstRow="1" w:lastRow="0" w:firstColumn="1" w:lastColumn="0" w:noHBand="0" w:noVBand="1"/>
      </w:tblPr>
      <w:tblGrid>
        <w:gridCol w:w="1271"/>
        <w:gridCol w:w="7791"/>
      </w:tblGrid>
      <w:tr w:rsidR="00194858" w:rsidRPr="005E0A14" w14:paraId="09ECFD1F" w14:textId="77777777">
        <w:tc>
          <w:tcPr>
            <w:tcW w:w="1271" w:type="dxa"/>
          </w:tcPr>
          <w:p w14:paraId="580AF82A" w14:textId="77777777" w:rsidR="00194858" w:rsidRPr="005E0A14" w:rsidRDefault="00194858">
            <w:pPr>
              <w:spacing w:after="20"/>
              <w:rPr>
                <w:bCs/>
                <w:sz w:val="20"/>
              </w:rPr>
            </w:pPr>
            <w:r w:rsidRPr="005E0A14">
              <w:rPr>
                <w:bCs/>
                <w:sz w:val="20"/>
              </w:rPr>
              <w:t>Príloha č. 1</w:t>
            </w:r>
          </w:p>
        </w:tc>
        <w:tc>
          <w:tcPr>
            <w:tcW w:w="7791" w:type="dxa"/>
          </w:tcPr>
          <w:p w14:paraId="37DF3B26" w14:textId="0DD2A41E" w:rsidR="00194858" w:rsidRPr="005E0A14" w:rsidRDefault="00194858">
            <w:pPr>
              <w:spacing w:after="20"/>
              <w:rPr>
                <w:sz w:val="20"/>
              </w:rPr>
            </w:pPr>
            <w:r w:rsidRPr="005E0A14">
              <w:rPr>
                <w:sz w:val="20"/>
              </w:rPr>
              <w:t xml:space="preserve">Cenová ponuka </w:t>
            </w:r>
          </w:p>
        </w:tc>
      </w:tr>
      <w:tr w:rsidR="00194858" w:rsidRPr="005E0A14" w14:paraId="6A745F83" w14:textId="77777777">
        <w:tc>
          <w:tcPr>
            <w:tcW w:w="1271" w:type="dxa"/>
          </w:tcPr>
          <w:p w14:paraId="63B73958" w14:textId="77777777" w:rsidR="00194858" w:rsidRPr="005E0A14" w:rsidRDefault="00194858">
            <w:pPr>
              <w:spacing w:after="20"/>
              <w:rPr>
                <w:b/>
                <w:sz w:val="20"/>
              </w:rPr>
            </w:pPr>
            <w:r w:rsidRPr="005E0A14">
              <w:rPr>
                <w:bCs/>
                <w:sz w:val="20"/>
              </w:rPr>
              <w:t>Príloha č. 2</w:t>
            </w:r>
          </w:p>
        </w:tc>
        <w:tc>
          <w:tcPr>
            <w:tcW w:w="7791" w:type="dxa"/>
          </w:tcPr>
          <w:p w14:paraId="071FCFD2" w14:textId="77777777" w:rsidR="00194858" w:rsidRPr="005E0A14" w:rsidRDefault="00194858">
            <w:pPr>
              <w:spacing w:after="20"/>
              <w:rPr>
                <w:sz w:val="20"/>
              </w:rPr>
            </w:pPr>
            <w:r w:rsidRPr="005E0A14">
              <w:rPr>
                <w:sz w:val="20"/>
              </w:rPr>
              <w:t>Požiadavky na predmet zákazky</w:t>
            </w:r>
          </w:p>
        </w:tc>
      </w:tr>
      <w:tr w:rsidR="00194858" w:rsidRPr="005E0A14" w14:paraId="41035775" w14:textId="77777777">
        <w:tc>
          <w:tcPr>
            <w:tcW w:w="1271" w:type="dxa"/>
          </w:tcPr>
          <w:p w14:paraId="0D811596" w14:textId="77777777" w:rsidR="00194858" w:rsidRPr="005E0A14" w:rsidRDefault="00194858">
            <w:pPr>
              <w:spacing w:after="20"/>
              <w:rPr>
                <w:b/>
                <w:sz w:val="20"/>
              </w:rPr>
            </w:pPr>
            <w:r w:rsidRPr="005E0A14">
              <w:rPr>
                <w:bCs/>
                <w:sz w:val="20"/>
              </w:rPr>
              <w:t>Príloha č. 3</w:t>
            </w:r>
          </w:p>
        </w:tc>
        <w:tc>
          <w:tcPr>
            <w:tcW w:w="7791" w:type="dxa"/>
          </w:tcPr>
          <w:p w14:paraId="2C25CBAC" w14:textId="6439C647" w:rsidR="00194858" w:rsidRPr="005E0A14" w:rsidRDefault="00194858">
            <w:pPr>
              <w:spacing w:after="20"/>
              <w:rPr>
                <w:b/>
                <w:sz w:val="20"/>
              </w:rPr>
            </w:pPr>
            <w:r w:rsidRPr="005E0A14">
              <w:rPr>
                <w:sz w:val="20"/>
              </w:rPr>
              <w:t xml:space="preserve">Plnomocenstvo pre skupinu dodávateľov </w:t>
            </w:r>
          </w:p>
        </w:tc>
      </w:tr>
      <w:tr w:rsidR="00194858" w:rsidRPr="005E0A14" w14:paraId="58D30AEE" w14:textId="77777777">
        <w:tc>
          <w:tcPr>
            <w:tcW w:w="1271" w:type="dxa"/>
          </w:tcPr>
          <w:p w14:paraId="383EF267" w14:textId="77777777" w:rsidR="00194858" w:rsidRPr="005E0A14" w:rsidRDefault="00194858">
            <w:pPr>
              <w:spacing w:after="20"/>
              <w:rPr>
                <w:b/>
                <w:sz w:val="20"/>
              </w:rPr>
            </w:pPr>
            <w:r w:rsidRPr="005E0A14">
              <w:rPr>
                <w:bCs/>
                <w:sz w:val="20"/>
              </w:rPr>
              <w:t>Príloha č. 4</w:t>
            </w:r>
          </w:p>
        </w:tc>
        <w:tc>
          <w:tcPr>
            <w:tcW w:w="7791" w:type="dxa"/>
          </w:tcPr>
          <w:p w14:paraId="61E63D85" w14:textId="06396DE6" w:rsidR="00194858" w:rsidRPr="005E0A14" w:rsidRDefault="00194858">
            <w:pPr>
              <w:spacing w:after="20"/>
              <w:rPr>
                <w:b/>
                <w:sz w:val="20"/>
              </w:rPr>
            </w:pPr>
            <w:r w:rsidRPr="005E0A14">
              <w:rPr>
                <w:bCs/>
                <w:sz w:val="20"/>
              </w:rPr>
              <w:t>Vyhlásenie k participácii na vypracovaní ponuky inou osobou (ak sa uplatňuje)</w:t>
            </w:r>
            <w:r w:rsidRPr="005E0A14">
              <w:rPr>
                <w:i/>
                <w:iCs/>
                <w:sz w:val="20"/>
              </w:rPr>
              <w:t xml:space="preserve"> </w:t>
            </w:r>
          </w:p>
        </w:tc>
      </w:tr>
      <w:tr w:rsidR="00194858" w:rsidRPr="005E0A14" w14:paraId="7136F721" w14:textId="77777777">
        <w:tc>
          <w:tcPr>
            <w:tcW w:w="1271" w:type="dxa"/>
          </w:tcPr>
          <w:p w14:paraId="335730B7" w14:textId="77777777" w:rsidR="00194858" w:rsidRPr="005E0A14" w:rsidRDefault="00194858">
            <w:pPr>
              <w:spacing w:after="20"/>
              <w:rPr>
                <w:b/>
                <w:sz w:val="20"/>
              </w:rPr>
            </w:pPr>
            <w:r w:rsidRPr="005E0A14">
              <w:rPr>
                <w:bCs/>
                <w:sz w:val="20"/>
              </w:rPr>
              <w:t>Príloha č. 5</w:t>
            </w:r>
          </w:p>
        </w:tc>
        <w:tc>
          <w:tcPr>
            <w:tcW w:w="7791" w:type="dxa"/>
          </w:tcPr>
          <w:p w14:paraId="32F4B7AB" w14:textId="4F8D9928" w:rsidR="00194858" w:rsidRPr="005E0A14" w:rsidRDefault="00194858">
            <w:pPr>
              <w:spacing w:after="20"/>
              <w:rPr>
                <w:b/>
                <w:bCs/>
                <w:sz w:val="20"/>
              </w:rPr>
            </w:pPr>
            <w:r w:rsidRPr="005E0A14">
              <w:rPr>
                <w:sz w:val="20"/>
              </w:rPr>
              <w:t xml:space="preserve">Návrh zmluvy </w:t>
            </w:r>
          </w:p>
        </w:tc>
      </w:tr>
      <w:tr w:rsidR="00194858" w:rsidRPr="00260E93" w14:paraId="4A0A2A28" w14:textId="77777777">
        <w:tc>
          <w:tcPr>
            <w:tcW w:w="1271" w:type="dxa"/>
          </w:tcPr>
          <w:p w14:paraId="64B3AF49" w14:textId="77777777" w:rsidR="00194858" w:rsidRPr="00E9193C" w:rsidRDefault="00194858">
            <w:pPr>
              <w:spacing w:after="20"/>
              <w:rPr>
                <w:bCs/>
                <w:sz w:val="20"/>
              </w:rPr>
            </w:pPr>
            <w:r w:rsidRPr="00E9193C">
              <w:rPr>
                <w:bCs/>
                <w:sz w:val="20"/>
              </w:rPr>
              <w:t>Príloha č. 6</w:t>
            </w:r>
          </w:p>
        </w:tc>
        <w:tc>
          <w:tcPr>
            <w:tcW w:w="7791" w:type="dxa"/>
          </w:tcPr>
          <w:p w14:paraId="5C587EED" w14:textId="77777777" w:rsidR="00194858" w:rsidRPr="00E9193C" w:rsidRDefault="00194858">
            <w:pPr>
              <w:spacing w:after="20"/>
              <w:rPr>
                <w:sz w:val="20"/>
                <w:lang w:val="en-US"/>
              </w:rPr>
            </w:pPr>
            <w:r w:rsidRPr="00E9193C">
              <w:rPr>
                <w:sz w:val="20"/>
              </w:rPr>
              <w:t>Podklady pre hodnotenie</w:t>
            </w:r>
          </w:p>
        </w:tc>
      </w:tr>
      <w:tr w:rsidR="00194858" w:rsidRPr="008F0398" w14:paraId="2501701F" w14:textId="77777777">
        <w:tc>
          <w:tcPr>
            <w:tcW w:w="1271" w:type="dxa"/>
          </w:tcPr>
          <w:p w14:paraId="03001521" w14:textId="77777777" w:rsidR="00194858" w:rsidRPr="008F0398" w:rsidRDefault="00194858">
            <w:pPr>
              <w:spacing w:after="20"/>
              <w:rPr>
                <w:bCs/>
                <w:sz w:val="20"/>
              </w:rPr>
            </w:pPr>
            <w:r w:rsidRPr="008F0398">
              <w:rPr>
                <w:bCs/>
                <w:sz w:val="20"/>
              </w:rPr>
              <w:t>Príloha č. 7</w:t>
            </w:r>
          </w:p>
        </w:tc>
        <w:tc>
          <w:tcPr>
            <w:tcW w:w="7791" w:type="dxa"/>
          </w:tcPr>
          <w:p w14:paraId="3537493D" w14:textId="77777777" w:rsidR="00194858" w:rsidRPr="008F0398" w:rsidRDefault="00194858">
            <w:pPr>
              <w:spacing w:after="20"/>
              <w:rPr>
                <w:sz w:val="20"/>
                <w:lang w:val="en-US"/>
              </w:rPr>
            </w:pPr>
            <w:r w:rsidRPr="008F0398">
              <w:rPr>
                <w:sz w:val="20"/>
              </w:rPr>
              <w:t>Propozície praktického testu</w:t>
            </w:r>
          </w:p>
        </w:tc>
      </w:tr>
      <w:tr w:rsidR="005C1135" w:rsidRPr="008F0398" w14:paraId="24240A00" w14:textId="77777777" w:rsidTr="005C1135">
        <w:tc>
          <w:tcPr>
            <w:tcW w:w="1271" w:type="dxa"/>
          </w:tcPr>
          <w:p w14:paraId="461E0BAC" w14:textId="1D1BC644" w:rsidR="005C1135" w:rsidRPr="008F0398" w:rsidRDefault="005C1135">
            <w:pPr>
              <w:spacing w:after="20"/>
              <w:rPr>
                <w:bCs/>
                <w:sz w:val="20"/>
              </w:rPr>
            </w:pPr>
            <w:r w:rsidRPr="008F0398">
              <w:rPr>
                <w:bCs/>
                <w:sz w:val="20"/>
              </w:rPr>
              <w:t xml:space="preserve">Príloha č. </w:t>
            </w:r>
            <w:r>
              <w:rPr>
                <w:bCs/>
                <w:sz w:val="20"/>
              </w:rPr>
              <w:t>8</w:t>
            </w:r>
          </w:p>
        </w:tc>
        <w:tc>
          <w:tcPr>
            <w:tcW w:w="7791" w:type="dxa"/>
          </w:tcPr>
          <w:p w14:paraId="09B29C54" w14:textId="112755A6" w:rsidR="005C1135" w:rsidRPr="008F0398" w:rsidRDefault="005C1135">
            <w:pPr>
              <w:spacing w:after="20"/>
              <w:rPr>
                <w:sz w:val="20"/>
                <w:lang w:val="en-US"/>
              </w:rPr>
            </w:pPr>
            <w:r>
              <w:rPr>
                <w:sz w:val="20"/>
              </w:rPr>
              <w:t xml:space="preserve">Popis integrácie - </w:t>
            </w:r>
            <w:proofErr w:type="spellStart"/>
            <w:r>
              <w:rPr>
                <w:sz w:val="20"/>
              </w:rPr>
              <w:t>Enforcement</w:t>
            </w:r>
            <w:proofErr w:type="spellEnd"/>
          </w:p>
        </w:tc>
      </w:tr>
      <w:tr w:rsidR="005C1135" w:rsidRPr="008F0398" w14:paraId="418E3AFA" w14:textId="77777777" w:rsidTr="005C1135">
        <w:tc>
          <w:tcPr>
            <w:tcW w:w="1271" w:type="dxa"/>
          </w:tcPr>
          <w:p w14:paraId="32676481" w14:textId="50D55827" w:rsidR="005C1135" w:rsidRPr="008F0398" w:rsidRDefault="005C1135">
            <w:pPr>
              <w:spacing w:after="20"/>
              <w:rPr>
                <w:bCs/>
                <w:sz w:val="20"/>
              </w:rPr>
            </w:pPr>
            <w:r w:rsidRPr="008F0398">
              <w:rPr>
                <w:bCs/>
                <w:sz w:val="20"/>
              </w:rPr>
              <w:t xml:space="preserve">Príloha č. </w:t>
            </w:r>
            <w:r>
              <w:rPr>
                <w:bCs/>
                <w:sz w:val="20"/>
              </w:rPr>
              <w:t>9</w:t>
            </w:r>
          </w:p>
        </w:tc>
        <w:tc>
          <w:tcPr>
            <w:tcW w:w="7791" w:type="dxa"/>
          </w:tcPr>
          <w:p w14:paraId="4387888C" w14:textId="71D55693" w:rsidR="005C1135" w:rsidRPr="008F0398" w:rsidRDefault="005C1135">
            <w:pPr>
              <w:spacing w:after="20"/>
              <w:rPr>
                <w:sz w:val="20"/>
                <w:lang w:val="en-US"/>
              </w:rPr>
            </w:pPr>
            <w:r>
              <w:rPr>
                <w:sz w:val="20"/>
              </w:rPr>
              <w:t>Popis integrácie - GIS</w:t>
            </w:r>
          </w:p>
        </w:tc>
      </w:tr>
      <w:tr w:rsidR="00F608F6" w:rsidRPr="008F0398" w14:paraId="6E43606E" w14:textId="77777777" w:rsidTr="00F608F6">
        <w:tc>
          <w:tcPr>
            <w:tcW w:w="1271" w:type="dxa"/>
          </w:tcPr>
          <w:p w14:paraId="7628658B" w14:textId="28D866F3" w:rsidR="00F608F6" w:rsidRPr="008F0398" w:rsidRDefault="00F608F6">
            <w:pPr>
              <w:spacing w:after="20"/>
              <w:rPr>
                <w:bCs/>
                <w:sz w:val="20"/>
              </w:rPr>
            </w:pPr>
            <w:r w:rsidRPr="008F0398">
              <w:rPr>
                <w:bCs/>
                <w:sz w:val="20"/>
              </w:rPr>
              <w:t xml:space="preserve">Príloha č. </w:t>
            </w:r>
            <w:r>
              <w:rPr>
                <w:bCs/>
                <w:sz w:val="20"/>
              </w:rPr>
              <w:t>10</w:t>
            </w:r>
          </w:p>
        </w:tc>
        <w:tc>
          <w:tcPr>
            <w:tcW w:w="7791" w:type="dxa"/>
          </w:tcPr>
          <w:p w14:paraId="06CC7F7C" w14:textId="063BC09B" w:rsidR="00F608F6" w:rsidRPr="008F0398" w:rsidRDefault="00F608F6">
            <w:pPr>
              <w:spacing w:after="20"/>
              <w:rPr>
                <w:sz w:val="20"/>
                <w:lang w:val="en-US"/>
              </w:rPr>
            </w:pPr>
            <w:r>
              <w:rPr>
                <w:sz w:val="20"/>
              </w:rPr>
              <w:t>Zmluva o spracovaní osobných údajov</w:t>
            </w:r>
          </w:p>
        </w:tc>
      </w:tr>
      <w:tr w:rsidR="00FB307A" w:rsidRPr="008F0398" w14:paraId="33ED20E1" w14:textId="77777777" w:rsidTr="00FB307A">
        <w:tc>
          <w:tcPr>
            <w:tcW w:w="1271" w:type="dxa"/>
          </w:tcPr>
          <w:p w14:paraId="766217AA" w14:textId="5023FA9C" w:rsidR="00FB307A" w:rsidRPr="008F0398" w:rsidRDefault="00FB307A" w:rsidP="00A805F8">
            <w:pPr>
              <w:spacing w:after="20"/>
              <w:rPr>
                <w:bCs/>
                <w:sz w:val="20"/>
              </w:rPr>
            </w:pPr>
            <w:r w:rsidRPr="008F0398">
              <w:rPr>
                <w:bCs/>
                <w:sz w:val="20"/>
              </w:rPr>
              <w:lastRenderedPageBreak/>
              <w:t xml:space="preserve">Príloha č. </w:t>
            </w:r>
            <w:r>
              <w:rPr>
                <w:bCs/>
                <w:sz w:val="20"/>
              </w:rPr>
              <w:t>11</w:t>
            </w:r>
          </w:p>
        </w:tc>
        <w:tc>
          <w:tcPr>
            <w:tcW w:w="7791" w:type="dxa"/>
          </w:tcPr>
          <w:p w14:paraId="2C32CCF2" w14:textId="5D82EBC1" w:rsidR="00FB307A" w:rsidRPr="008F0398" w:rsidRDefault="001D2E71" w:rsidP="00A805F8">
            <w:pPr>
              <w:spacing w:after="20"/>
              <w:rPr>
                <w:sz w:val="20"/>
                <w:lang w:val="en-US"/>
              </w:rPr>
            </w:pPr>
            <w:r w:rsidRPr="001D2E71">
              <w:rPr>
                <w:sz w:val="20"/>
              </w:rPr>
              <w:t>Politika informačnej bezpečnosti HM SR BA</w:t>
            </w:r>
          </w:p>
        </w:tc>
      </w:tr>
      <w:tr w:rsidR="00FB307A" w:rsidRPr="008F0398" w14:paraId="03F363BF" w14:textId="77777777" w:rsidTr="00FB307A">
        <w:tc>
          <w:tcPr>
            <w:tcW w:w="1271" w:type="dxa"/>
          </w:tcPr>
          <w:p w14:paraId="0E09210E" w14:textId="456914E4" w:rsidR="00FB307A" w:rsidRPr="008F0398" w:rsidRDefault="00FB307A" w:rsidP="00A805F8">
            <w:pPr>
              <w:spacing w:after="20"/>
              <w:rPr>
                <w:bCs/>
                <w:sz w:val="20"/>
              </w:rPr>
            </w:pPr>
            <w:r w:rsidRPr="008F0398">
              <w:rPr>
                <w:bCs/>
                <w:sz w:val="20"/>
              </w:rPr>
              <w:t xml:space="preserve">Príloha č. </w:t>
            </w:r>
            <w:r>
              <w:rPr>
                <w:bCs/>
                <w:sz w:val="20"/>
              </w:rPr>
              <w:t>12</w:t>
            </w:r>
          </w:p>
        </w:tc>
        <w:tc>
          <w:tcPr>
            <w:tcW w:w="7791" w:type="dxa"/>
          </w:tcPr>
          <w:p w14:paraId="0F45CDC3" w14:textId="5F4D64DB" w:rsidR="00FB307A" w:rsidRPr="008F0398" w:rsidRDefault="001D2E71" w:rsidP="00A805F8">
            <w:pPr>
              <w:spacing w:after="20"/>
              <w:rPr>
                <w:sz w:val="20"/>
                <w:lang w:val="en-US"/>
              </w:rPr>
            </w:pPr>
            <w:r>
              <w:rPr>
                <w:sz w:val="20"/>
              </w:rPr>
              <w:t xml:space="preserve">Odborná úroveň </w:t>
            </w:r>
            <w:r w:rsidR="00F35834">
              <w:rPr>
                <w:sz w:val="20"/>
              </w:rPr>
              <w:t>ako vyplniť</w:t>
            </w:r>
          </w:p>
        </w:tc>
      </w:tr>
      <w:tr w:rsidR="0066617F" w:rsidRPr="008F0398" w14:paraId="0D0ED350" w14:textId="77777777" w:rsidTr="0066617F">
        <w:trPr>
          <w:ins w:id="20" w:author="Szakáll Marian, Mgr." w:date="2025-01-16T10:32:00Z"/>
        </w:trPr>
        <w:tc>
          <w:tcPr>
            <w:tcW w:w="1271" w:type="dxa"/>
          </w:tcPr>
          <w:p w14:paraId="1ADB65EC" w14:textId="48D7505B" w:rsidR="0066617F" w:rsidRPr="001D73B3" w:rsidRDefault="0066617F" w:rsidP="008C2663">
            <w:pPr>
              <w:spacing w:after="20"/>
              <w:rPr>
                <w:ins w:id="21" w:author="Szakáll Marian, Mgr." w:date="2025-01-16T10:32:00Z" w16du:dateUtc="2025-01-16T09:32:00Z"/>
                <w:bCs/>
                <w:sz w:val="20"/>
                <w:highlight w:val="yellow"/>
                <w:rPrChange w:id="22" w:author="Szakáll Marian, Mgr." w:date="2025-01-16T16:32:00Z" w16du:dateUtc="2025-01-16T15:32:00Z">
                  <w:rPr>
                    <w:ins w:id="23" w:author="Szakáll Marian, Mgr." w:date="2025-01-16T10:32:00Z" w16du:dateUtc="2025-01-16T09:32:00Z"/>
                    <w:bCs/>
                    <w:sz w:val="20"/>
                  </w:rPr>
                </w:rPrChange>
              </w:rPr>
            </w:pPr>
            <w:ins w:id="24" w:author="Szakáll Marian, Mgr." w:date="2025-01-16T10:32:00Z" w16du:dateUtc="2025-01-16T09:32:00Z">
              <w:r w:rsidRPr="001D73B3">
                <w:rPr>
                  <w:bCs/>
                  <w:sz w:val="20"/>
                  <w:highlight w:val="yellow"/>
                  <w:rPrChange w:id="25" w:author="Szakáll Marian, Mgr." w:date="2025-01-16T16:32:00Z" w16du:dateUtc="2025-01-16T15:32:00Z">
                    <w:rPr>
                      <w:bCs/>
                      <w:sz w:val="20"/>
                    </w:rPr>
                  </w:rPrChange>
                </w:rPr>
                <w:t>Príloha č. 13</w:t>
              </w:r>
            </w:ins>
          </w:p>
        </w:tc>
        <w:tc>
          <w:tcPr>
            <w:tcW w:w="7791" w:type="dxa"/>
          </w:tcPr>
          <w:p w14:paraId="6DE1DE02" w14:textId="226B2737" w:rsidR="0066617F" w:rsidRPr="001D73B3" w:rsidRDefault="0066617F" w:rsidP="008C2663">
            <w:pPr>
              <w:spacing w:after="20"/>
              <w:rPr>
                <w:ins w:id="26" w:author="Szakáll Marian, Mgr." w:date="2025-01-16T10:32:00Z" w16du:dateUtc="2025-01-16T09:32:00Z"/>
                <w:sz w:val="20"/>
                <w:highlight w:val="yellow"/>
                <w:lang w:val="en-US"/>
                <w:rPrChange w:id="27" w:author="Szakáll Marian, Mgr." w:date="2025-01-16T16:32:00Z" w16du:dateUtc="2025-01-16T15:32:00Z">
                  <w:rPr>
                    <w:ins w:id="28" w:author="Szakáll Marian, Mgr." w:date="2025-01-16T10:32:00Z" w16du:dateUtc="2025-01-16T09:32:00Z"/>
                    <w:sz w:val="20"/>
                    <w:lang w:val="en-US"/>
                  </w:rPr>
                </w:rPrChange>
              </w:rPr>
            </w:pPr>
            <w:ins w:id="29" w:author="Szakáll Marian, Mgr." w:date="2025-01-16T10:32:00Z" w16du:dateUtc="2025-01-16T09:32:00Z">
              <w:r w:rsidRPr="001D73B3">
                <w:rPr>
                  <w:sz w:val="20"/>
                  <w:highlight w:val="yellow"/>
                  <w:rPrChange w:id="30" w:author="Szakáll Marian, Mgr." w:date="2025-01-16T16:32:00Z" w16du:dateUtc="2025-01-16T15:32:00Z">
                    <w:rPr>
                      <w:sz w:val="20"/>
                    </w:rPr>
                  </w:rPrChange>
                </w:rPr>
                <w:t xml:space="preserve">Preukázanie splnenia podmienok účasti </w:t>
              </w:r>
            </w:ins>
          </w:p>
        </w:tc>
      </w:tr>
    </w:tbl>
    <w:p w14:paraId="10800E6D" w14:textId="55E7DF73" w:rsidR="00274956" w:rsidRDefault="00274956">
      <w:pPr>
        <w:spacing w:line="259" w:lineRule="auto"/>
        <w:jc w:val="left"/>
      </w:pPr>
    </w:p>
    <w:p w14:paraId="523212EE" w14:textId="0A7CD153" w:rsidR="00ED343B" w:rsidRDefault="00E00361" w:rsidP="00ED343B">
      <w:pPr>
        <w:pStyle w:val="Nadpis1"/>
      </w:pPr>
      <w:bookmarkStart w:id="31" w:name="_Toc184109482"/>
      <w:r>
        <w:t xml:space="preserve">Časť </w:t>
      </w:r>
      <w:r w:rsidR="00E642AD">
        <w:t>A</w:t>
      </w:r>
      <w:r w:rsidR="00ED343B">
        <w:t>. P</w:t>
      </w:r>
      <w:r w:rsidR="005429D6">
        <w:t>okyny pre záujemcov</w:t>
      </w:r>
      <w:bookmarkEnd w:id="31"/>
    </w:p>
    <w:p w14:paraId="71F5C15C" w14:textId="77B9FC10" w:rsidR="00E642AD" w:rsidRDefault="00B85ED2" w:rsidP="00042106">
      <w:pPr>
        <w:pStyle w:val="Nadpis2"/>
        <w:numPr>
          <w:ilvl w:val="0"/>
          <w:numId w:val="2"/>
        </w:numPr>
        <w:ind w:left="0" w:hanging="426"/>
      </w:pPr>
      <w:bookmarkStart w:id="32" w:name="_Toc184109483"/>
      <w:r>
        <w:t>Identifikácia verejn</w:t>
      </w:r>
      <w:r w:rsidR="00194858">
        <w:t>ých</w:t>
      </w:r>
      <w:r>
        <w:t xml:space="preserve"> obstarávateľ</w:t>
      </w:r>
      <w:r w:rsidR="00194858">
        <w:t>ov</w:t>
      </w:r>
      <w:bookmarkEnd w:id="32"/>
    </w:p>
    <w:p w14:paraId="1B863A71" w14:textId="0F407862" w:rsidR="000F6C11" w:rsidRPr="00F864BD" w:rsidRDefault="000F6C11" w:rsidP="00042106">
      <w:pPr>
        <w:pStyle w:val="Nadpis2"/>
        <w:numPr>
          <w:ilvl w:val="1"/>
          <w:numId w:val="2"/>
        </w:numPr>
        <w:ind w:left="426"/>
        <w:rPr>
          <w:rStyle w:val="Nzovknihy"/>
          <w:b w:val="0"/>
        </w:rPr>
      </w:pPr>
      <w:bookmarkStart w:id="33" w:name="_Toc22124943"/>
      <w:bookmarkStart w:id="34" w:name="_Toc22129912"/>
      <w:bookmarkStart w:id="35" w:name="_Toc22303029"/>
      <w:bookmarkStart w:id="36" w:name="_Toc184109484"/>
      <w:r w:rsidRPr="00F864BD">
        <w:rPr>
          <w:rStyle w:val="Nzovknihy"/>
          <w:b w:val="0"/>
        </w:rPr>
        <w:t>Základné informácie</w:t>
      </w:r>
      <w:bookmarkEnd w:id="33"/>
      <w:bookmarkEnd w:id="34"/>
      <w:bookmarkEnd w:id="35"/>
      <w:bookmarkEnd w:id="36"/>
    </w:p>
    <w:p w14:paraId="23E05881" w14:textId="77777777" w:rsidR="00E642AD" w:rsidRPr="00B85ED2" w:rsidRDefault="00E642AD" w:rsidP="00EB4B18">
      <w:pPr>
        <w:spacing w:after="0"/>
        <w:ind w:left="426"/>
      </w:pPr>
      <w:r w:rsidRPr="00B85ED2">
        <w:t>Názov organizácie:</w:t>
      </w:r>
      <w:r w:rsidRPr="00B85ED2">
        <w:tab/>
        <w:t>Hlavné mesto Slovenskej republiky Bratislava</w:t>
      </w:r>
    </w:p>
    <w:p w14:paraId="70B017A4" w14:textId="77777777" w:rsidR="00E642AD" w:rsidRPr="00B85ED2" w:rsidRDefault="00E642AD" w:rsidP="00EB4B18">
      <w:pPr>
        <w:spacing w:after="0"/>
        <w:ind w:left="426"/>
      </w:pPr>
      <w:r w:rsidRPr="00B85ED2">
        <w:t>Adresa sídla:</w:t>
      </w:r>
      <w:r w:rsidRPr="00B85ED2">
        <w:tab/>
      </w:r>
      <w:r>
        <w:tab/>
      </w:r>
      <w:r w:rsidRPr="00B85ED2">
        <w:t>Primaciálne námestie 1, 814 99 Bratislava</w:t>
      </w:r>
    </w:p>
    <w:p w14:paraId="2E87D30F" w14:textId="77777777" w:rsidR="00E642AD" w:rsidRPr="00B85ED2" w:rsidRDefault="00E642AD" w:rsidP="00EB4B18">
      <w:pPr>
        <w:spacing w:after="0"/>
        <w:ind w:left="426"/>
      </w:pPr>
      <w:r w:rsidRPr="00B85ED2">
        <w:t>IČO:</w:t>
      </w:r>
      <w:r w:rsidRPr="00B85ED2">
        <w:tab/>
      </w:r>
      <w:r>
        <w:tab/>
      </w:r>
      <w:r>
        <w:tab/>
      </w:r>
      <w:r w:rsidRPr="00B85ED2">
        <w:t>00 603 481</w:t>
      </w:r>
    </w:p>
    <w:p w14:paraId="4A33A460" w14:textId="59DA4301" w:rsidR="00E642AD" w:rsidRPr="006212FE" w:rsidRDefault="00E642AD" w:rsidP="00EB4B18">
      <w:pPr>
        <w:spacing w:after="0"/>
        <w:ind w:left="426"/>
      </w:pPr>
      <w:r w:rsidRPr="00B85ED2">
        <w:t>Kontaktná osoba</w:t>
      </w:r>
      <w:r>
        <w:t xml:space="preserve">: </w:t>
      </w:r>
      <w:r>
        <w:tab/>
      </w:r>
      <w:r w:rsidR="006212FE" w:rsidRPr="006212FE">
        <w:rPr>
          <w:rFonts w:cs="Times New Roman"/>
        </w:rPr>
        <w:t>Marian Szakáll</w:t>
      </w:r>
    </w:p>
    <w:p w14:paraId="4711F09D" w14:textId="4B024E22" w:rsidR="00194858" w:rsidRDefault="00E642AD" w:rsidP="00194858">
      <w:pPr>
        <w:ind w:left="426"/>
      </w:pPr>
      <w:r w:rsidRPr="006212FE">
        <w:t>Web zákazky:</w:t>
      </w:r>
      <w:r w:rsidRPr="006212FE">
        <w:tab/>
      </w:r>
      <w:r w:rsidRPr="006212FE">
        <w:tab/>
      </w:r>
      <w:hyperlink r:id="rId12" w:history="1">
        <w:r w:rsidR="00194858" w:rsidRPr="006B3A73">
          <w:rPr>
            <w:rStyle w:val="Hypertextovprepojenie"/>
          </w:rPr>
          <w:t>https://josephine.proebiz.com/sk/tender/62064/summary</w:t>
        </w:r>
      </w:hyperlink>
      <w:r w:rsidR="00194858">
        <w:t xml:space="preserve"> </w:t>
      </w:r>
    </w:p>
    <w:p w14:paraId="5584124A" w14:textId="77777777" w:rsidR="00194858" w:rsidRPr="00F864BD" w:rsidRDefault="00194858" w:rsidP="00042106">
      <w:pPr>
        <w:pStyle w:val="Nadpis2"/>
        <w:numPr>
          <w:ilvl w:val="1"/>
          <w:numId w:val="2"/>
        </w:numPr>
        <w:ind w:left="426"/>
        <w:rPr>
          <w:rStyle w:val="Nzovknihy"/>
          <w:b w:val="0"/>
        </w:rPr>
      </w:pPr>
      <w:bookmarkStart w:id="37" w:name="_Toc184109485"/>
      <w:r w:rsidRPr="00F864BD">
        <w:rPr>
          <w:rStyle w:val="Nzovknihy"/>
          <w:b w:val="0"/>
        </w:rPr>
        <w:t>Základné informácie</w:t>
      </w:r>
      <w:bookmarkEnd w:id="37"/>
    </w:p>
    <w:p w14:paraId="46BE77BA" w14:textId="557F0967" w:rsidR="00194858" w:rsidRPr="00B85ED2" w:rsidRDefault="00194858" w:rsidP="00194858">
      <w:pPr>
        <w:spacing w:after="0"/>
        <w:ind w:left="426"/>
      </w:pPr>
      <w:r w:rsidRPr="00B85ED2">
        <w:t>Názov organizácie:</w:t>
      </w:r>
      <w:r w:rsidRPr="00B85ED2">
        <w:tab/>
      </w:r>
      <w:r w:rsidR="00AA752F">
        <w:t>PAAS s.r.o.</w:t>
      </w:r>
    </w:p>
    <w:p w14:paraId="1403E20E" w14:textId="77777777" w:rsidR="00194858" w:rsidRPr="00B85ED2" w:rsidRDefault="00194858" w:rsidP="00194858">
      <w:pPr>
        <w:spacing w:after="0"/>
        <w:ind w:left="426"/>
      </w:pPr>
      <w:r w:rsidRPr="00B85ED2">
        <w:t>Adresa sídla:</w:t>
      </w:r>
      <w:r w:rsidRPr="00B85ED2">
        <w:tab/>
      </w:r>
      <w:r>
        <w:tab/>
      </w:r>
      <w:r w:rsidRPr="00B85ED2">
        <w:t>Primaciálne námestie 1, 814 99 Bratislava</w:t>
      </w:r>
    </w:p>
    <w:p w14:paraId="7403F180" w14:textId="125B44B5" w:rsidR="00194858" w:rsidRPr="00B85ED2" w:rsidRDefault="00194858" w:rsidP="00194858">
      <w:pPr>
        <w:spacing w:after="0"/>
        <w:ind w:left="426"/>
      </w:pPr>
      <w:r w:rsidRPr="00B85ED2">
        <w:t>IČO:</w:t>
      </w:r>
      <w:r w:rsidRPr="00B85ED2">
        <w:tab/>
      </w:r>
      <w:r>
        <w:tab/>
      </w:r>
      <w:r>
        <w:tab/>
      </w:r>
      <w:r w:rsidRPr="00194858">
        <w:t>35 738</w:t>
      </w:r>
      <w:r>
        <w:t> </w:t>
      </w:r>
      <w:r w:rsidRPr="00194858">
        <w:t>880</w:t>
      </w:r>
    </w:p>
    <w:p w14:paraId="4213C728" w14:textId="16040952" w:rsidR="00194858" w:rsidRDefault="00194858" w:rsidP="00194858">
      <w:pPr>
        <w:ind w:left="426"/>
      </w:pPr>
      <w:r w:rsidRPr="00B85ED2">
        <w:t>(</w:t>
      </w:r>
      <w:r>
        <w:t xml:space="preserve">pre oba subjekty </w:t>
      </w:r>
      <w:r w:rsidRPr="00B85ED2">
        <w:t xml:space="preserve">ďalej </w:t>
      </w:r>
      <w:r>
        <w:t xml:space="preserve">iba </w:t>
      </w:r>
      <w:r w:rsidRPr="00B85ED2">
        <w:t>„verejný obstarávateľ“)</w:t>
      </w:r>
    </w:p>
    <w:p w14:paraId="171A0A07" w14:textId="30B5A0B0" w:rsidR="0096648B" w:rsidRPr="005D6968" w:rsidRDefault="005D6968" w:rsidP="005D6968">
      <w:pPr>
        <w:pStyle w:val="Nadpis2"/>
        <w:numPr>
          <w:ilvl w:val="1"/>
          <w:numId w:val="2"/>
        </w:numPr>
        <w:ind w:left="426"/>
        <w:rPr>
          <w:rFonts w:ascii="Times New Roman" w:hAnsi="Times New Roman"/>
          <w:bCs/>
          <w:color w:val="auto"/>
          <w:sz w:val="24"/>
        </w:rPr>
      </w:pPr>
      <w:bookmarkStart w:id="38" w:name="_Toc184109486"/>
      <w:r w:rsidRPr="005D6968">
        <w:rPr>
          <w:rStyle w:val="Nzovknihy"/>
          <w:b w:val="0"/>
          <w:bCs/>
        </w:rPr>
        <w:t xml:space="preserve">Zákazka predstavuje </w:t>
      </w:r>
      <w:r w:rsidR="005F1022">
        <w:rPr>
          <w:rStyle w:val="Nzovknihy"/>
          <w:b w:val="0"/>
          <w:bCs/>
        </w:rPr>
        <w:t xml:space="preserve">realizáciu </w:t>
      </w:r>
      <w:r w:rsidRPr="005D6968">
        <w:rPr>
          <w:rStyle w:val="Nzovknihy"/>
          <w:b w:val="0"/>
          <w:bCs/>
        </w:rPr>
        <w:t>centr</w:t>
      </w:r>
      <w:r w:rsidR="00E80077">
        <w:rPr>
          <w:rStyle w:val="Nzovknihy"/>
          <w:b w:val="0"/>
          <w:bCs/>
        </w:rPr>
        <w:t>á</w:t>
      </w:r>
      <w:r w:rsidRPr="005D6968">
        <w:rPr>
          <w:rStyle w:val="Nzovknihy"/>
          <w:b w:val="0"/>
          <w:bCs/>
        </w:rPr>
        <w:t>ln</w:t>
      </w:r>
      <w:r w:rsidR="00E80077">
        <w:rPr>
          <w:rStyle w:val="Nzovknihy"/>
          <w:b w:val="0"/>
          <w:bCs/>
        </w:rPr>
        <w:t>e</w:t>
      </w:r>
      <w:r w:rsidR="005F1022">
        <w:rPr>
          <w:rStyle w:val="Nzovknihy"/>
          <w:b w:val="0"/>
          <w:bCs/>
        </w:rPr>
        <w:t>ho</w:t>
      </w:r>
      <w:r w:rsidRPr="005D6968">
        <w:rPr>
          <w:rStyle w:val="Nzovknihy"/>
          <w:b w:val="0"/>
          <w:bCs/>
        </w:rPr>
        <w:t xml:space="preserve"> verejné</w:t>
      </w:r>
      <w:r w:rsidR="005F1022">
        <w:rPr>
          <w:rStyle w:val="Nzovknihy"/>
          <w:b w:val="0"/>
          <w:bCs/>
        </w:rPr>
        <w:t>ho</w:t>
      </w:r>
      <w:r w:rsidRPr="005D6968">
        <w:rPr>
          <w:rStyle w:val="Nzovknihy"/>
          <w:b w:val="0"/>
          <w:bCs/>
        </w:rPr>
        <w:t xml:space="preserve"> obstarávani</w:t>
      </w:r>
      <w:r w:rsidR="005F1022">
        <w:rPr>
          <w:rStyle w:val="Nzovknihy"/>
          <w:b w:val="0"/>
          <w:bCs/>
        </w:rPr>
        <w:t>a.</w:t>
      </w:r>
      <w:bookmarkEnd w:id="38"/>
    </w:p>
    <w:p w14:paraId="3E2369EA" w14:textId="404434D4" w:rsidR="00AF1318" w:rsidRDefault="00AF1318" w:rsidP="00042106">
      <w:pPr>
        <w:pStyle w:val="Nadpis2"/>
        <w:numPr>
          <w:ilvl w:val="0"/>
          <w:numId w:val="3"/>
        </w:numPr>
        <w:ind w:left="0" w:hanging="426"/>
      </w:pPr>
      <w:bookmarkStart w:id="39" w:name="_Toc184109487"/>
      <w:bookmarkStart w:id="40" w:name="_Toc175058638"/>
      <w:r>
        <w:t>Stručný opis predmetu zákazky a ciele verejného obstarávania</w:t>
      </w:r>
      <w:bookmarkEnd w:id="39"/>
      <w:r>
        <w:t xml:space="preserve"> </w:t>
      </w:r>
      <w:bookmarkEnd w:id="40"/>
    </w:p>
    <w:p w14:paraId="61C5D468" w14:textId="77777777" w:rsidR="00AF1318" w:rsidRDefault="00AF1318" w:rsidP="00042106">
      <w:pPr>
        <w:pStyle w:val="Odsekzoznamu"/>
        <w:numPr>
          <w:ilvl w:val="1"/>
          <w:numId w:val="5"/>
        </w:numPr>
        <w:ind w:left="426" w:hanging="426"/>
      </w:pPr>
      <w:r w:rsidRPr="00E642AD">
        <w:t xml:space="preserve">Názov zákazky: </w:t>
      </w:r>
      <w:r w:rsidRPr="006212FE">
        <w:t>„</w:t>
      </w:r>
      <w:r w:rsidRPr="006212FE">
        <w:rPr>
          <w:rFonts w:cs="Times New Roman"/>
        </w:rPr>
        <w:t>Skenovacie boxy pre kontrolu parkovania a</w:t>
      </w:r>
      <w:r>
        <w:rPr>
          <w:rFonts w:cs="Times New Roman"/>
        </w:rPr>
        <w:t> </w:t>
      </w:r>
      <w:r w:rsidRPr="006212FE">
        <w:rPr>
          <w:rFonts w:cs="Times New Roman"/>
        </w:rPr>
        <w:t>súvisiac</w:t>
      </w:r>
      <w:r>
        <w:rPr>
          <w:rFonts w:cs="Times New Roman"/>
        </w:rPr>
        <w:t>a softvérová výbava</w:t>
      </w:r>
      <w:r w:rsidRPr="006212FE">
        <w:t>“</w:t>
      </w:r>
      <w:r>
        <w:t>.</w:t>
      </w:r>
    </w:p>
    <w:p w14:paraId="7D729629" w14:textId="77777777" w:rsidR="00AF1318" w:rsidRDefault="00AF1318" w:rsidP="00042106">
      <w:pPr>
        <w:pStyle w:val="Odsekzoznamu"/>
        <w:numPr>
          <w:ilvl w:val="1"/>
          <w:numId w:val="5"/>
        </w:numPr>
        <w:ind w:left="426" w:hanging="426"/>
      </w:pPr>
      <w:r w:rsidRPr="00461283">
        <w:t>Predmet zákazky</w:t>
      </w:r>
      <w:r>
        <w:t>:</w:t>
      </w:r>
      <w:r w:rsidRPr="00461283">
        <w:t xml:space="preserve"> </w:t>
      </w:r>
    </w:p>
    <w:p w14:paraId="2FF790D1" w14:textId="77777777" w:rsidR="00AF1318" w:rsidRPr="00617323" w:rsidRDefault="00AF1318" w:rsidP="00AF1318">
      <w:pPr>
        <w:pStyle w:val="Odsekzoznamu"/>
        <w:numPr>
          <w:ilvl w:val="1"/>
          <w:numId w:val="0"/>
        </w:numPr>
        <w:ind w:left="360"/>
        <w:rPr>
          <w:rFonts w:cs="Times New Roman"/>
        </w:rPr>
      </w:pPr>
      <w:r w:rsidRPr="00617323">
        <w:rPr>
          <w:rFonts w:cs="Times New Roman"/>
        </w:rPr>
        <w:t xml:space="preserve">Predmetom zákazky je prenájom vzájomne komunikačne a funkčne zladených a previazaných HW komponentov spolu tvoriacich skenovací box určený pre upevnenie na </w:t>
      </w:r>
      <w:proofErr w:type="spellStart"/>
      <w:r w:rsidRPr="1DEFC343">
        <w:rPr>
          <w:rFonts w:cs="Times New Roman"/>
        </w:rPr>
        <w:t>dvojstopé</w:t>
      </w:r>
      <w:proofErr w:type="spellEnd"/>
      <w:r w:rsidRPr="00617323">
        <w:rPr>
          <w:rFonts w:cs="Times New Roman"/>
        </w:rPr>
        <w:t xml:space="preserve"> motorové vozidlo spolu so softvérovou výbavou na rozpoznávanie EČV, integráciou na mestský centrálny parkovací systém, ovládaním pre obsluhu, plánovaní jázd a samotnou navigáciou a softvérovou funkcionalitou pre mód prieskumy a analýzy.</w:t>
      </w:r>
    </w:p>
    <w:p w14:paraId="477B6762" w14:textId="30774073" w:rsidR="00AF1318" w:rsidRDefault="00AF1318" w:rsidP="00042106">
      <w:pPr>
        <w:pStyle w:val="Odsekzoznamu"/>
        <w:numPr>
          <w:ilvl w:val="1"/>
          <w:numId w:val="5"/>
        </w:numPr>
      </w:pPr>
      <w:r w:rsidRPr="00617323">
        <w:t xml:space="preserve">Verejný obstarávateľ bude pri vyhodnocovaní ponúk používať prvky metódy </w:t>
      </w:r>
      <w:r w:rsidRPr="00C46F31">
        <w:rPr>
          <w:b/>
          <w:bCs/>
        </w:rPr>
        <w:t xml:space="preserve">Best </w:t>
      </w:r>
      <w:proofErr w:type="spellStart"/>
      <w:r w:rsidRPr="00C46F31">
        <w:rPr>
          <w:b/>
          <w:bCs/>
        </w:rPr>
        <w:t>Value</w:t>
      </w:r>
      <w:proofErr w:type="spellEnd"/>
      <w:r w:rsidRPr="00C46F31">
        <w:rPr>
          <w:b/>
          <w:bCs/>
        </w:rPr>
        <w:t xml:space="preserve"> </w:t>
      </w:r>
      <w:proofErr w:type="spellStart"/>
      <w:r w:rsidRPr="00C46F31">
        <w:rPr>
          <w:b/>
          <w:bCs/>
        </w:rPr>
        <w:t>Approach</w:t>
      </w:r>
      <w:proofErr w:type="spellEnd"/>
      <w:r>
        <w:t xml:space="preserve">. Predmet plnenia je vymedzený prostredníctvom </w:t>
      </w:r>
      <w:r w:rsidRPr="00506607">
        <w:rPr>
          <w:b/>
          <w:bCs/>
        </w:rPr>
        <w:t>požiadaviek</w:t>
      </w:r>
      <w:r>
        <w:t xml:space="preserve"> na predmet zákazky a </w:t>
      </w:r>
      <w:r w:rsidRPr="00C46F31">
        <w:rPr>
          <w:b/>
          <w:bCs/>
        </w:rPr>
        <w:t>cieľov</w:t>
      </w:r>
      <w:r>
        <w:t xml:space="preserve">. </w:t>
      </w:r>
      <w:r w:rsidR="00114793" w:rsidRPr="00114793">
        <w:t xml:space="preserve">Požiadavky sú súčasťou Opisu predmetu zákazky v časti D. týchto súťažných podkladov a prílohy č. 2, pričom predstavujú </w:t>
      </w:r>
      <w:r w:rsidR="00114793" w:rsidRPr="00114793">
        <w:rPr>
          <w:b/>
          <w:bCs/>
        </w:rPr>
        <w:t>nevyhnutný minimálny štandard</w:t>
      </w:r>
      <w:r w:rsidR="00114793" w:rsidRPr="00114793">
        <w:t xml:space="preserve"> pre plnenie predmetu zákazky.</w:t>
      </w:r>
      <w:r w:rsidR="00B977F9">
        <w:t xml:space="preserve"> </w:t>
      </w:r>
    </w:p>
    <w:p w14:paraId="643A030D" w14:textId="77777777" w:rsidR="00AF1318" w:rsidRDefault="00AF1318" w:rsidP="00042106">
      <w:pPr>
        <w:pStyle w:val="Odsekzoznamu"/>
        <w:numPr>
          <w:ilvl w:val="1"/>
          <w:numId w:val="5"/>
        </w:numPr>
      </w:pPr>
      <w:r>
        <w:t xml:space="preserve">Okrem toho sa predmet zákazky definuje prostredníctvom </w:t>
      </w:r>
      <w:r w:rsidRPr="00E26D38">
        <w:rPr>
          <w:b/>
          <w:bCs/>
        </w:rPr>
        <w:t>cieľov</w:t>
      </w:r>
      <w:r>
        <w:t>. Ciele dotvárajú celkovú predstavu, ktorú má verejný obstarávateľ o zamýšľanom plnení, o očakávanej minimálnej kvalite dodávateľa a spôsobe jeho plnenia, a zároveň predstavujú spôsob, akým chce verejný obstarávateľ dosiahnuť maximálny úspech pri realizácii zamýšľaného plnenia.</w:t>
      </w:r>
    </w:p>
    <w:p w14:paraId="2093EB82" w14:textId="30781591" w:rsidR="00AF1318" w:rsidRDefault="00AF1318" w:rsidP="00042106">
      <w:pPr>
        <w:pStyle w:val="Odsekzoznamu"/>
        <w:numPr>
          <w:ilvl w:val="1"/>
          <w:numId w:val="5"/>
        </w:numPr>
      </w:pPr>
      <w:r>
        <w:t xml:space="preserve">Časť plnenia, ktorú verejný obstarávateľ definuje prostredníctvom cieľov, predstavuje oblasť, ktorá je zámerne ponechaná bez podrobného opisu, aby mali uchádzači priestor na uplatnenie svojich odborných znalostí. Uchádzač spôsobom uvedeným </w:t>
      </w:r>
      <w:r w:rsidRPr="007E5313">
        <w:t>v dokumente Podklady pre hodnotenie (prílohe č. 6 súťažných podkladov)</w:t>
      </w:r>
      <w:r>
        <w:t xml:space="preserve"> ponúkne svoje záväzky týkajúce sa kvality plnenia podporené dominantnými informáciami - kvantifikovateľnými </w:t>
      </w:r>
      <w:r>
        <w:lastRenderedPageBreak/>
        <w:t>merateľnými alebo kvalitatívnymi ukazovateľmi</w:t>
      </w:r>
      <w:r w:rsidRPr="00565353">
        <w:t>. Uchádzač, ktorý sa umiestni na prvom mieste</w:t>
      </w:r>
      <w:r>
        <w:t xml:space="preserve"> v poradí bude následne vyzvaný na doloženie deklarovaných skutočností vo Fáze overovania. V spolupráci s týmto uchádzačom sa potom jeho záväzky implementujú do zmluvy nad rámec požiadaviek, aby sa zabezpečilo dosiahnutie ponúknutej úrovne kvality počas realizácie. </w:t>
      </w:r>
    </w:p>
    <w:p w14:paraId="27FDEA49" w14:textId="4B74B217" w:rsidR="00AF1318" w:rsidRDefault="00DF164A" w:rsidP="00042106">
      <w:pPr>
        <w:pStyle w:val="Odsekzoznamu"/>
        <w:numPr>
          <w:ilvl w:val="1"/>
          <w:numId w:val="5"/>
        </w:numPr>
      </w:pPr>
      <w:r>
        <w:t xml:space="preserve">Toto verejné obstarávanie </w:t>
      </w:r>
      <w:r w:rsidR="003C3805">
        <w:t xml:space="preserve">má </w:t>
      </w:r>
      <w:r w:rsidR="008C2BDA">
        <w:rPr>
          <w:b/>
          <w:bCs/>
        </w:rPr>
        <w:t xml:space="preserve">štyri obligatórne </w:t>
      </w:r>
      <w:r w:rsidR="00D75D6E">
        <w:rPr>
          <w:b/>
          <w:bCs/>
        </w:rPr>
        <w:t xml:space="preserve">a jeden fakultatívny cieľ. </w:t>
      </w:r>
      <w:r w:rsidR="00AF1318">
        <w:t>Obligatórne ciele verejného obstarávania</w:t>
      </w:r>
      <w:r w:rsidR="00E33971">
        <w:t>:</w:t>
      </w:r>
    </w:p>
    <w:p w14:paraId="5A8B6158" w14:textId="77777777" w:rsidR="00AF1318" w:rsidRDefault="00AF1318" w:rsidP="000D2CDB">
      <w:pPr>
        <w:pStyle w:val="Odsekzoznamu"/>
        <w:numPr>
          <w:ilvl w:val="2"/>
          <w:numId w:val="16"/>
        </w:numPr>
        <w:spacing w:before="360" w:after="120"/>
        <w:ind w:left="709" w:hanging="709"/>
      </w:pPr>
      <w:r w:rsidRPr="0085055D">
        <w:t>Presnosť a efektivita skenovania</w:t>
      </w:r>
    </w:p>
    <w:p w14:paraId="302262E8" w14:textId="77777777" w:rsidR="00AF1318" w:rsidRDefault="00AF1318" w:rsidP="00AF1318">
      <w:pPr>
        <w:pStyle w:val="Odsekzoznamu"/>
        <w:numPr>
          <w:ilvl w:val="0"/>
          <w:numId w:val="0"/>
        </w:numPr>
        <w:ind w:left="360"/>
      </w:pPr>
      <w:r>
        <w:t>Úspešnosť rozpoznania parkujúcich vozidiel a správneho zachytenia a načítania ich EČV, a to za rôznych svetelných a poveternostných podmienok, a priestorová presnosť vyhodnocovania polohy</w:t>
      </w:r>
      <w:r w:rsidDel="5F26A493">
        <w:t xml:space="preserve"> </w:t>
      </w:r>
      <w:r>
        <w:t>voči mapovému podkladu. Čitateľnosť fotografického dôkazného materiálu pri súčasnej dátovej úspornosti.</w:t>
      </w:r>
    </w:p>
    <w:p w14:paraId="579B1566" w14:textId="77777777" w:rsidR="00AF1318" w:rsidRDefault="00AF1318" w:rsidP="00042106">
      <w:pPr>
        <w:pStyle w:val="Odsekzoznamu"/>
        <w:numPr>
          <w:ilvl w:val="2"/>
          <w:numId w:val="16"/>
        </w:numPr>
        <w:spacing w:before="360" w:after="120"/>
        <w:ind w:left="357" w:hanging="357"/>
      </w:pPr>
      <w:r w:rsidRPr="00632A9E">
        <w:t>Spoľahlivosť a</w:t>
      </w:r>
      <w:r>
        <w:t> </w:t>
      </w:r>
      <w:r w:rsidRPr="00632A9E">
        <w:t>odolnosť</w:t>
      </w:r>
    </w:p>
    <w:p w14:paraId="3223343D" w14:textId="1E90ACA1" w:rsidR="009B004A" w:rsidRPr="00CD769C" w:rsidRDefault="009B004A" w:rsidP="009B004A">
      <w:pPr>
        <w:pStyle w:val="Odsekzoznamu"/>
        <w:numPr>
          <w:ilvl w:val="0"/>
          <w:numId w:val="0"/>
        </w:numPr>
        <w:ind w:left="360"/>
        <w:rPr>
          <w:b/>
          <w:bCs/>
        </w:rPr>
      </w:pPr>
      <w:r>
        <w:t xml:space="preserve">Spoľahlivosť a odolnosť zariadení vo vzťahu k externým faktorom. </w:t>
      </w:r>
    </w:p>
    <w:p w14:paraId="7390D1AD" w14:textId="53E44E70" w:rsidR="00AF1318" w:rsidRDefault="001C4D72" w:rsidP="00AF1318">
      <w:pPr>
        <w:pStyle w:val="Odsekzoznamu"/>
        <w:numPr>
          <w:ilvl w:val="0"/>
          <w:numId w:val="0"/>
        </w:numPr>
        <w:ind w:left="360"/>
      </w:pPr>
      <w:r>
        <w:t xml:space="preserve">Zabezpečenie promptnej </w:t>
      </w:r>
      <w:r w:rsidR="000640B8">
        <w:t xml:space="preserve">plnej funkčnosti </w:t>
      </w:r>
      <w:r w:rsidR="00FE4A5D">
        <w:t>zariadení</w:t>
      </w:r>
      <w:r w:rsidR="000A0F16">
        <w:t xml:space="preserve"> a bezproblémového </w:t>
      </w:r>
      <w:r w:rsidR="006D164D">
        <w:t>využívania obstarávanej služby</w:t>
      </w:r>
      <w:r w:rsidR="00FE4A5D">
        <w:t xml:space="preserve"> v prípade </w:t>
      </w:r>
      <w:r w:rsidR="001275F3">
        <w:t>poruchy hardvérovej časti, prípadne poruchy alebo iného dočasného technického dôvodu na samotnom vozidle</w:t>
      </w:r>
      <w:r w:rsidR="00337FC2">
        <w:t>.</w:t>
      </w:r>
    </w:p>
    <w:p w14:paraId="15C8E212" w14:textId="77777777" w:rsidR="00AF1318" w:rsidRDefault="00AF1318" w:rsidP="00042106">
      <w:pPr>
        <w:pStyle w:val="Odsekzoznamu"/>
        <w:numPr>
          <w:ilvl w:val="2"/>
          <w:numId w:val="16"/>
        </w:numPr>
        <w:spacing w:before="360" w:after="120"/>
        <w:ind w:left="357" w:hanging="357"/>
      </w:pPr>
      <w:r w:rsidRPr="00BA3FDD">
        <w:t>Efektivita prevádzky</w:t>
      </w:r>
    </w:p>
    <w:p w14:paraId="569588B5" w14:textId="572C6373" w:rsidR="00AF1318" w:rsidRDefault="0049477C" w:rsidP="0049477C">
      <w:pPr>
        <w:pStyle w:val="Odsekzoznamu"/>
        <w:numPr>
          <w:ilvl w:val="0"/>
          <w:numId w:val="0"/>
        </w:numPr>
        <w:ind w:left="360"/>
      </w:pPr>
      <w:r>
        <w:t xml:space="preserve">Presnosť, efektivita a stabilita navigácie. </w:t>
      </w:r>
      <w:r w:rsidR="00AF1318">
        <w:t>Dôležitou súčasťou a vlastnosťou riešenia je možnosť centrálneho plánovania trás tak, aby boli pokryté parkovacie úseky v súlade s vyžadovanou frekvenciou kontroly a plánovanie bolo konfigurovateľné voči meniacim sa potrebám verejného obstarávateľa.</w:t>
      </w:r>
    </w:p>
    <w:p w14:paraId="41AA5C20" w14:textId="77777777" w:rsidR="00AF1318" w:rsidRDefault="00AF1318" w:rsidP="00AF1318">
      <w:r>
        <w:t xml:space="preserve">      Každodenná efektivita prevádzky vrátane výdrže a účinnosti dobíjania.</w:t>
      </w:r>
    </w:p>
    <w:p w14:paraId="3F9CFF55" w14:textId="77777777" w:rsidR="00AF1318" w:rsidRDefault="00AF1318" w:rsidP="00AF1318">
      <w:pPr>
        <w:pStyle w:val="Odsekzoznamu"/>
        <w:numPr>
          <w:ilvl w:val="0"/>
          <w:numId w:val="0"/>
        </w:numPr>
        <w:ind w:left="360"/>
      </w:pPr>
      <w:r w:rsidRPr="0062366F">
        <w:t xml:space="preserve">Vnútorná jednotka </w:t>
      </w:r>
      <w:r>
        <w:t>je</w:t>
      </w:r>
      <w:r w:rsidRPr="0062366F">
        <w:t xml:space="preserve"> používateľsky prívetivá a bude vyžadovať čo najmenej interakcií vodičov pri nepredvídateľných situáciách.</w:t>
      </w:r>
    </w:p>
    <w:p w14:paraId="4C68735C" w14:textId="46CCEF5A" w:rsidR="00AF1318" w:rsidRPr="001646A0" w:rsidRDefault="00AF1318" w:rsidP="00AF1318">
      <w:pPr>
        <w:pStyle w:val="Odsekzoznamu"/>
        <w:numPr>
          <w:ilvl w:val="0"/>
          <w:numId w:val="0"/>
        </w:numPr>
        <w:ind w:left="360"/>
      </w:pPr>
      <w:r>
        <w:t>Systém poskytuje kvalitné a užitočné reporty.</w:t>
      </w:r>
    </w:p>
    <w:p w14:paraId="5A4504C4" w14:textId="77777777" w:rsidR="00AF1318" w:rsidRDefault="00AF1318" w:rsidP="00042106">
      <w:pPr>
        <w:pStyle w:val="Odsekzoznamu"/>
        <w:keepNext/>
        <w:numPr>
          <w:ilvl w:val="2"/>
          <w:numId w:val="16"/>
        </w:numPr>
        <w:spacing w:after="120"/>
        <w:ind w:left="357" w:hanging="357"/>
      </w:pPr>
      <w:r w:rsidRPr="00FD0652">
        <w:t>Lehota dodania</w:t>
      </w:r>
    </w:p>
    <w:p w14:paraId="0FE730D8" w14:textId="6086C79F" w:rsidR="00887F29" w:rsidRDefault="00AF1318" w:rsidP="004E5DAF">
      <w:pPr>
        <w:pStyle w:val="Odsekzoznamu"/>
        <w:numPr>
          <w:ilvl w:val="0"/>
          <w:numId w:val="0"/>
        </w:numPr>
        <w:spacing w:after="120"/>
        <w:ind w:left="357"/>
      </w:pPr>
      <w:r w:rsidRPr="001646A0">
        <w:t>Predmet dodania bude dodaný v re</w:t>
      </w:r>
      <w:r>
        <w:t>alistickom</w:t>
      </w:r>
      <w:r w:rsidRPr="001646A0">
        <w:t xml:space="preserve"> a čo najrýchlejšom termíne</w:t>
      </w:r>
      <w:r>
        <w:t>.</w:t>
      </w:r>
    </w:p>
    <w:p w14:paraId="1C5D82E6" w14:textId="2254F1A2" w:rsidR="0078113D" w:rsidRDefault="001C69AE" w:rsidP="00E33971">
      <w:pPr>
        <w:pStyle w:val="Odsekzoznamu"/>
        <w:numPr>
          <w:ilvl w:val="1"/>
          <w:numId w:val="5"/>
        </w:numPr>
        <w:ind w:left="426" w:hanging="426"/>
      </w:pPr>
      <w:r w:rsidRPr="000D2CDB">
        <w:rPr>
          <w:b/>
          <w:bCs/>
        </w:rPr>
        <w:t>Fakultatívny cieľ</w:t>
      </w:r>
      <w:r>
        <w:t xml:space="preserve"> verejného obstarávania</w:t>
      </w:r>
      <w:r w:rsidR="00F42C39">
        <w:t xml:space="preserve"> (relevantný iba vo vzťahu</w:t>
      </w:r>
      <w:r w:rsidR="0078113D">
        <w:t xml:space="preserve"> ku kritériu </w:t>
      </w:r>
      <w:r w:rsidR="009B285A">
        <w:br/>
      </w:r>
      <w:r w:rsidR="0078113D">
        <w:t>K2 Vylepšenie riešenia)</w:t>
      </w:r>
      <w:r w:rsidR="00E33971">
        <w:t>:</w:t>
      </w:r>
    </w:p>
    <w:p w14:paraId="3FCF44D0" w14:textId="52C43591" w:rsidR="00AF1318" w:rsidRDefault="00AF1318" w:rsidP="00AF1318">
      <w:r>
        <w:t>Cieľ 5. Variabilita riešenia</w:t>
      </w:r>
    </w:p>
    <w:p w14:paraId="0D8FC77E" w14:textId="2F5CC31A" w:rsidR="00AF1318" w:rsidRDefault="00AF1318" w:rsidP="00AF1318">
      <w:pPr>
        <w:pStyle w:val="Odsekzoznamu"/>
        <w:numPr>
          <w:ilvl w:val="0"/>
          <w:numId w:val="0"/>
        </w:numPr>
        <w:ind w:left="426"/>
      </w:pPr>
      <w:r>
        <w:t>Verejný obstarávateľ má záujem o variabilné a komplexné riešenie, nie prísne jednoúčelové a teda uchádzač tu môže ponúknuť také riešenie, ktoré disponuje funkcionalitami umožňujúcimi využiť potenciál skenovacích zariadení aj na iné účely ako skenovanie áut</w:t>
      </w:r>
      <w:r w:rsidR="1BFC3A71">
        <w:t>,</w:t>
      </w:r>
      <w:r>
        <w:t xml:space="preserve"> súvisiace s bežnou potrebou mesta pri riadení/správe dopravnej infraštruktúry prípadne </w:t>
      </w:r>
      <w:r w:rsidR="25760557">
        <w:t>vyhotovovanie</w:t>
      </w:r>
      <w:r>
        <w:t xml:space="preserve"> fotodokumentácie priestoru.</w:t>
      </w:r>
    </w:p>
    <w:p w14:paraId="49A0AFA0" w14:textId="389DD692" w:rsidR="00A51D75" w:rsidRDefault="00A51D75" w:rsidP="00042106">
      <w:pPr>
        <w:pStyle w:val="Nadpis2"/>
        <w:numPr>
          <w:ilvl w:val="0"/>
          <w:numId w:val="3"/>
        </w:numPr>
        <w:ind w:left="0" w:hanging="426"/>
      </w:pPr>
      <w:bookmarkStart w:id="41" w:name="_Toc184109488"/>
      <w:r>
        <w:t>Predpokladaná hodnota zákazky</w:t>
      </w:r>
      <w:bookmarkEnd w:id="41"/>
    </w:p>
    <w:p w14:paraId="1B963257" w14:textId="77777777" w:rsidR="000B4B47" w:rsidRPr="000B4B47" w:rsidRDefault="000B4B47" w:rsidP="000B4B47">
      <w:pPr>
        <w:pStyle w:val="Odsekzoznamu"/>
        <w:numPr>
          <w:ilvl w:val="0"/>
          <w:numId w:val="5"/>
        </w:numPr>
        <w:spacing w:before="160"/>
        <w:rPr>
          <w:vanish/>
        </w:rPr>
      </w:pPr>
    </w:p>
    <w:p w14:paraId="4DAD5FD8" w14:textId="6A175148" w:rsidR="00AF1318" w:rsidRPr="009B285A" w:rsidRDefault="00AF1318" w:rsidP="000B4B47">
      <w:pPr>
        <w:pStyle w:val="Odsekzoznamu"/>
        <w:numPr>
          <w:ilvl w:val="1"/>
          <w:numId w:val="5"/>
        </w:numPr>
        <w:spacing w:before="160"/>
      </w:pPr>
      <w:r w:rsidRPr="009B285A">
        <w:t xml:space="preserve">Predpokladaná hodnota zákazky (PHZ): </w:t>
      </w:r>
      <w:r w:rsidR="00187229" w:rsidRPr="009B285A">
        <w:rPr>
          <w:rFonts w:cs="Times New Roman"/>
          <w:b/>
          <w:bCs/>
        </w:rPr>
        <w:t>7 000 000</w:t>
      </w:r>
      <w:r w:rsidRPr="009B285A">
        <w:rPr>
          <w:rFonts w:cs="Times New Roman"/>
        </w:rPr>
        <w:t xml:space="preserve"> </w:t>
      </w:r>
      <w:r w:rsidRPr="009B285A">
        <w:rPr>
          <w:b/>
        </w:rPr>
        <w:t>EUR bez DPH</w:t>
      </w:r>
    </w:p>
    <w:p w14:paraId="5FA3FB56" w14:textId="5C24DF0D" w:rsidR="00672DD8" w:rsidRPr="009B285A" w:rsidRDefault="00A51D75" w:rsidP="00427009">
      <w:pPr>
        <w:pStyle w:val="Odsekzoznamu"/>
        <w:numPr>
          <w:ilvl w:val="1"/>
          <w:numId w:val="5"/>
        </w:numPr>
        <w:ind w:left="426" w:hanging="426"/>
      </w:pPr>
      <w:r w:rsidRPr="009B285A">
        <w:lastRenderedPageBreak/>
        <w:t xml:space="preserve">PHZ </w:t>
      </w:r>
      <w:r w:rsidR="00672DD8" w:rsidRPr="009B285A">
        <w:t xml:space="preserve">v zmysle príslušných zákonných ustanovení musí obsahovať hodnotu </w:t>
      </w:r>
      <w:r w:rsidR="00672DD8" w:rsidRPr="00427009">
        <w:t xml:space="preserve">všetkých </w:t>
      </w:r>
      <w:r w:rsidR="00672DD8" w:rsidRPr="009B285A">
        <w:t>možných opcií a obnovení zákazky, ktoré sa môžu uplatniť, hoci verejný obstarávateľ nepredpokladá, že sa táto</w:t>
      </w:r>
      <w:r w:rsidR="007C5616" w:rsidRPr="009B285A">
        <w:t xml:space="preserve"> maximálna</w:t>
      </w:r>
      <w:r w:rsidR="00672DD8" w:rsidRPr="009B285A">
        <w:t xml:space="preserve"> hodnota </w:t>
      </w:r>
      <w:r w:rsidR="007C5616" w:rsidRPr="009B285A">
        <w:t>uplatní</w:t>
      </w:r>
      <w:r w:rsidR="00672DD8" w:rsidRPr="009B285A">
        <w:t xml:space="preserve">. </w:t>
      </w:r>
    </w:p>
    <w:p w14:paraId="3FD06FF3" w14:textId="78C4DD62" w:rsidR="00A51D75" w:rsidRPr="009B285A" w:rsidRDefault="00672DD8" w:rsidP="00042106">
      <w:pPr>
        <w:pStyle w:val="Odsekzoznamu"/>
        <w:numPr>
          <w:ilvl w:val="1"/>
          <w:numId w:val="5"/>
        </w:numPr>
        <w:spacing w:before="160"/>
        <w:ind w:left="426" w:hanging="426"/>
      </w:pPr>
      <w:r w:rsidRPr="009B285A">
        <w:t xml:space="preserve"> PHZ </w:t>
      </w:r>
      <w:r w:rsidR="00FB42D9">
        <w:t>bola zistená prieskumom trhu a</w:t>
      </w:r>
      <w:r w:rsidR="00BD01B0">
        <w:t xml:space="preserve"> </w:t>
      </w:r>
      <w:r w:rsidR="00A51D75" w:rsidRPr="009B285A">
        <w:t xml:space="preserve">skladá </w:t>
      </w:r>
      <w:r w:rsidR="00BD01B0">
        <w:t xml:space="preserve">sa </w:t>
      </w:r>
      <w:r w:rsidR="00A51D75" w:rsidRPr="009B285A">
        <w:t>z nasledujúcich častí</w:t>
      </w:r>
    </w:p>
    <w:p w14:paraId="0EA88030" w14:textId="336DE5B3" w:rsidR="00A51D75" w:rsidRPr="009B285A" w:rsidRDefault="00E81EF3" w:rsidP="00042106">
      <w:pPr>
        <w:pStyle w:val="Odsekzoznamu"/>
        <w:numPr>
          <w:ilvl w:val="0"/>
          <w:numId w:val="17"/>
        </w:numPr>
        <w:spacing w:before="160"/>
      </w:pPr>
      <w:r w:rsidRPr="009B285A">
        <w:t>Nájom</w:t>
      </w:r>
      <w:r w:rsidR="00672DD8" w:rsidRPr="009B285A">
        <w:t xml:space="preserve"> 4 skenovacích boxov vrátane prevádzky na 48 mesiacov</w:t>
      </w:r>
      <w:r w:rsidRPr="009B285A">
        <w:t xml:space="preserve"> s PHZ – 1 </w:t>
      </w:r>
      <w:r w:rsidR="00C57E17" w:rsidRPr="009B285A">
        <w:t>0</w:t>
      </w:r>
      <w:r w:rsidRPr="009B285A">
        <w:t>00 000 eur</w:t>
      </w:r>
      <w:r w:rsidR="007C5616" w:rsidRPr="009B285A">
        <w:t>,</w:t>
      </w:r>
    </w:p>
    <w:p w14:paraId="33F0A5B8" w14:textId="399369AB" w:rsidR="00E81EF3" w:rsidRPr="009B285A" w:rsidRDefault="00E81EF3" w:rsidP="00042106">
      <w:pPr>
        <w:pStyle w:val="Odsekzoznamu"/>
        <w:numPr>
          <w:ilvl w:val="0"/>
          <w:numId w:val="17"/>
        </w:numPr>
        <w:spacing w:before="160"/>
      </w:pPr>
      <w:r w:rsidRPr="009B285A">
        <w:t>Opcia</w:t>
      </w:r>
      <w:r w:rsidR="00930251">
        <w:t xml:space="preserve"> množstevná -</w:t>
      </w:r>
      <w:r w:rsidR="00AA2020">
        <w:t xml:space="preserve"> možnosť</w:t>
      </w:r>
      <w:r w:rsidRPr="009B285A">
        <w:t xml:space="preserve"> uplatneni</w:t>
      </w:r>
      <w:r w:rsidR="00AA2020">
        <w:t>a</w:t>
      </w:r>
      <w:r w:rsidRPr="009B285A">
        <w:t xml:space="preserve"> nájmu </w:t>
      </w:r>
      <w:r w:rsidR="007C5616" w:rsidRPr="009B285A">
        <w:t xml:space="preserve">ďalších </w:t>
      </w:r>
      <w:r w:rsidRPr="009B285A">
        <w:t>1 až 10 skenovacích boxov</w:t>
      </w:r>
      <w:r w:rsidR="007C5616" w:rsidRPr="009B285A">
        <w:t xml:space="preserve"> nad rámec množstva uvedeného v písm. a),</w:t>
      </w:r>
    </w:p>
    <w:p w14:paraId="754C9459" w14:textId="0500C8CD" w:rsidR="00E81EF3" w:rsidRPr="009B285A" w:rsidRDefault="00E81EF3" w:rsidP="00042106">
      <w:pPr>
        <w:pStyle w:val="Odsekzoznamu"/>
        <w:numPr>
          <w:ilvl w:val="0"/>
          <w:numId w:val="17"/>
        </w:numPr>
        <w:spacing w:before="160"/>
      </w:pPr>
      <w:r w:rsidRPr="009B285A">
        <w:t>Opcia časová – možnosť predĺžiť nájom všetkých objednaných skenovacích boxov</w:t>
      </w:r>
      <w:r w:rsidR="007C5616" w:rsidRPr="009B285A">
        <w:t xml:space="preserve"> o maximálne</w:t>
      </w:r>
      <w:r w:rsidRPr="009B285A">
        <w:t xml:space="preserve"> 4</w:t>
      </w:r>
      <w:r w:rsidR="007C5616" w:rsidRPr="009B285A">
        <w:t>8 mesiacov nad rámec časového rámca vymedzeného v písm. a).</w:t>
      </w:r>
    </w:p>
    <w:p w14:paraId="08A4224B" w14:textId="0BFCF0B8" w:rsidR="004657D6" w:rsidRPr="009B285A" w:rsidRDefault="43349F1A" w:rsidP="000B4B47">
      <w:pPr>
        <w:pStyle w:val="Odsekzoznamu"/>
        <w:numPr>
          <w:ilvl w:val="1"/>
          <w:numId w:val="5"/>
        </w:numPr>
        <w:spacing w:before="160"/>
        <w:ind w:left="426" w:hanging="426"/>
      </w:pPr>
      <w:r>
        <w:t xml:space="preserve"> </w:t>
      </w:r>
      <w:r w:rsidR="004657D6" w:rsidRPr="009B285A">
        <w:t xml:space="preserve">Výška </w:t>
      </w:r>
      <w:r w:rsidR="00DC295E">
        <w:t>PHZ</w:t>
      </w:r>
      <w:r w:rsidR="00DC295E" w:rsidRPr="009B285A">
        <w:t xml:space="preserve"> </w:t>
      </w:r>
      <w:r w:rsidR="004657D6" w:rsidRPr="009B285A">
        <w:t xml:space="preserve">uvedenej v bode </w:t>
      </w:r>
      <w:r w:rsidR="00DC295E">
        <w:t>3.1</w:t>
      </w:r>
      <w:r w:rsidR="004657D6" w:rsidRPr="009B285A">
        <w:t xml:space="preserve"> bola určená nasledovne: </w:t>
      </w:r>
    </w:p>
    <w:p w14:paraId="78FCD56F" w14:textId="7F8F9A85" w:rsidR="004749F9" w:rsidRDefault="004657D6" w:rsidP="004E5DAF">
      <w:pPr>
        <w:pStyle w:val="Odsekzoznamu"/>
        <w:numPr>
          <w:ilvl w:val="0"/>
          <w:numId w:val="0"/>
        </w:numPr>
        <w:spacing w:before="160"/>
        <w:ind w:left="720"/>
      </w:pPr>
      <w:r w:rsidRPr="009B285A">
        <w:t xml:space="preserve">14 (maximálny počet zariadení, ktoré je možné objednať) x 96 mesiacov (maximálny počet mesiacov, na ktoré je možné uplatniť trvanie zmluvy v prípade uplatnenia časovej opcie) x </w:t>
      </w:r>
      <w:r w:rsidR="005F4CA3" w:rsidRPr="009B285A">
        <w:t>5 208,33</w:t>
      </w:r>
      <w:r w:rsidRPr="009B285A">
        <w:t xml:space="preserve"> (PHZ nájmu </w:t>
      </w:r>
      <w:r w:rsidR="00A1084F" w:rsidRPr="009B285A">
        <w:t xml:space="preserve">1 </w:t>
      </w:r>
      <w:r w:rsidRPr="009B285A">
        <w:t xml:space="preserve">zariadenia na 1 mesiac) </w:t>
      </w:r>
      <w:r w:rsidR="004749F9" w:rsidRPr="004749F9">
        <w:t>≈</w:t>
      </w:r>
      <w:r w:rsidRPr="009B285A">
        <w:t xml:space="preserve"> </w:t>
      </w:r>
      <w:r w:rsidR="00431FC7" w:rsidRPr="009B285A">
        <w:t>7 000</w:t>
      </w:r>
      <w:r w:rsidR="00187229" w:rsidRPr="009B285A">
        <w:t> </w:t>
      </w:r>
      <w:r w:rsidR="00431FC7" w:rsidRPr="009B285A">
        <w:t>000</w:t>
      </w:r>
      <w:r w:rsidR="00187229" w:rsidRPr="009B285A">
        <w:t xml:space="preserve"> eur bez DPH</w:t>
      </w:r>
    </w:p>
    <w:p w14:paraId="44A65E37" w14:textId="4B263EEE" w:rsidR="00997EE1" w:rsidRDefault="00E642AD" w:rsidP="00042106">
      <w:pPr>
        <w:pStyle w:val="Nadpis2"/>
        <w:numPr>
          <w:ilvl w:val="0"/>
          <w:numId w:val="4"/>
        </w:numPr>
        <w:ind w:left="0" w:hanging="426"/>
      </w:pPr>
      <w:bookmarkStart w:id="42" w:name="_Toc184109489"/>
      <w:r>
        <w:t>Rozdelenie predmetu zákazky</w:t>
      </w:r>
      <w:bookmarkEnd w:id="42"/>
    </w:p>
    <w:p w14:paraId="0FC7D41F" w14:textId="77777777" w:rsidR="000B4B47" w:rsidRPr="000B4B47" w:rsidRDefault="000B4B47" w:rsidP="000B4B47">
      <w:pPr>
        <w:pStyle w:val="Odsekzoznamu"/>
        <w:numPr>
          <w:ilvl w:val="0"/>
          <w:numId w:val="14"/>
        </w:numPr>
        <w:suppressAutoHyphens/>
        <w:rPr>
          <w:rFonts w:cs="Times New Roman"/>
          <w:vanish/>
        </w:rPr>
      </w:pPr>
    </w:p>
    <w:p w14:paraId="1C795E9E" w14:textId="77777777" w:rsidR="000B4B47" w:rsidRPr="000B4B47" w:rsidRDefault="000B4B47" w:rsidP="000B4B47">
      <w:pPr>
        <w:pStyle w:val="Odsekzoznamu"/>
        <w:numPr>
          <w:ilvl w:val="0"/>
          <w:numId w:val="14"/>
        </w:numPr>
        <w:suppressAutoHyphens/>
        <w:rPr>
          <w:rFonts w:cs="Times New Roman"/>
          <w:vanish/>
        </w:rPr>
      </w:pPr>
    </w:p>
    <w:p w14:paraId="54F56686" w14:textId="00216702" w:rsidR="00486971" w:rsidRDefault="00486971" w:rsidP="000B4B47">
      <w:pPr>
        <w:pStyle w:val="Odsekzoznamu"/>
        <w:numPr>
          <w:ilvl w:val="1"/>
          <w:numId w:val="14"/>
        </w:numPr>
        <w:tabs>
          <w:tab w:val="num" w:pos="1176"/>
        </w:tabs>
        <w:suppressAutoHyphens/>
        <w:ind w:left="432"/>
      </w:pPr>
      <w:r>
        <w:rPr>
          <w:rFonts w:cs="Times New Roman"/>
        </w:rPr>
        <w:t>Rozdelenie zákazky na časti</w:t>
      </w:r>
      <w:r w:rsidRPr="00CB2060">
        <w:rPr>
          <w:rFonts w:cs="Times New Roman"/>
        </w:rPr>
        <w:t>: Nie</w:t>
      </w:r>
    </w:p>
    <w:p w14:paraId="48A58D5C" w14:textId="77777777" w:rsidR="00CB2060" w:rsidRPr="00890F2C" w:rsidRDefault="00CB2060" w:rsidP="00042106">
      <w:pPr>
        <w:pStyle w:val="Odsekzoznamu"/>
        <w:numPr>
          <w:ilvl w:val="1"/>
          <w:numId w:val="14"/>
        </w:numPr>
        <w:suppressAutoHyphens/>
        <w:ind w:left="426" w:hanging="426"/>
      </w:pPr>
      <w:r w:rsidRPr="00890F2C">
        <w:t>Rozdelenie zákazky</w:t>
      </w:r>
      <w:r>
        <w:t xml:space="preserve"> na rôzne vecné plnenia nie je vzhľadom charakter zákazky možný. Rozdelenie zákazky tak, že by rôzni dodávatelia dodali rôzne zaradenia by nebolo efektívne vzhľadom na zvýšené náklady a nutnosť koordinácie rôznych dodávateľov a práce s rôznymi zariadeniami.</w:t>
      </w:r>
    </w:p>
    <w:p w14:paraId="3DC8AA91" w14:textId="56443ED6" w:rsidR="002D7C0F" w:rsidRDefault="002D7C0F" w:rsidP="00042106">
      <w:pPr>
        <w:pStyle w:val="Nadpis2"/>
        <w:numPr>
          <w:ilvl w:val="0"/>
          <w:numId w:val="4"/>
        </w:numPr>
        <w:ind w:left="0" w:hanging="426"/>
      </w:pPr>
      <w:bookmarkStart w:id="43" w:name="_Toc184109490"/>
      <w:r>
        <w:t>Variantné riešenie</w:t>
      </w:r>
      <w:bookmarkEnd w:id="43"/>
    </w:p>
    <w:p w14:paraId="5D811027" w14:textId="77777777" w:rsidR="002E74E8" w:rsidRPr="002E74E8" w:rsidRDefault="002E74E8" w:rsidP="002E74E8">
      <w:pPr>
        <w:pStyle w:val="Odsekzoznamu"/>
        <w:numPr>
          <w:ilvl w:val="0"/>
          <w:numId w:val="14"/>
        </w:numPr>
        <w:suppressAutoHyphens/>
        <w:rPr>
          <w:vanish/>
        </w:rPr>
      </w:pPr>
    </w:p>
    <w:p w14:paraId="21B27847" w14:textId="2D1D70E7" w:rsidR="002D7C0F" w:rsidRPr="002E74E8" w:rsidRDefault="002D7C0F" w:rsidP="002E74E8">
      <w:pPr>
        <w:pStyle w:val="Odsekzoznamu"/>
        <w:numPr>
          <w:ilvl w:val="1"/>
          <w:numId w:val="14"/>
        </w:numPr>
        <w:tabs>
          <w:tab w:val="num" w:pos="1176"/>
        </w:tabs>
        <w:suppressAutoHyphens/>
        <w:ind w:left="432"/>
      </w:pPr>
      <w:r>
        <w:t>V</w:t>
      </w:r>
      <w:r w:rsidRPr="002E74E8">
        <w:t>erejný obstarávateľ neumožňuje predloženie variantných riešení.</w:t>
      </w:r>
    </w:p>
    <w:p w14:paraId="728547EE" w14:textId="5D5EC837" w:rsidR="002D7C0F" w:rsidRDefault="002D7C0F" w:rsidP="00042106">
      <w:pPr>
        <w:pStyle w:val="Nadpis2"/>
        <w:numPr>
          <w:ilvl w:val="0"/>
          <w:numId w:val="4"/>
        </w:numPr>
        <w:ind w:left="0" w:hanging="426"/>
      </w:pPr>
      <w:bookmarkStart w:id="44" w:name="_Toc184109491"/>
      <w:r>
        <w:t>Miesto dodania predmetu zákazky</w:t>
      </w:r>
      <w:bookmarkEnd w:id="44"/>
    </w:p>
    <w:p w14:paraId="2BC17B72" w14:textId="3C9231CF" w:rsidR="00486971" w:rsidRDefault="00CB2060" w:rsidP="00042106">
      <w:pPr>
        <w:pStyle w:val="Odsekzoznamu"/>
        <w:numPr>
          <w:ilvl w:val="1"/>
          <w:numId w:val="4"/>
        </w:numPr>
        <w:suppressAutoHyphens/>
        <w:ind w:left="426" w:hanging="426"/>
      </w:pPr>
      <w:r>
        <w:t>Bratislava.</w:t>
      </w:r>
    </w:p>
    <w:p w14:paraId="3B5BEE80" w14:textId="50D98708" w:rsidR="00F864BD" w:rsidRDefault="00F864BD" w:rsidP="00042106">
      <w:pPr>
        <w:pStyle w:val="Nadpis2"/>
        <w:numPr>
          <w:ilvl w:val="0"/>
          <w:numId w:val="4"/>
        </w:numPr>
        <w:ind w:left="0" w:hanging="426"/>
      </w:pPr>
      <w:bookmarkStart w:id="45" w:name="_Toc184109492"/>
      <w:r>
        <w:t>Zmluvný vzťah a jeho trvanie</w:t>
      </w:r>
      <w:bookmarkEnd w:id="45"/>
    </w:p>
    <w:p w14:paraId="28A82A22" w14:textId="42FCE430" w:rsidR="00486971" w:rsidRPr="00486971" w:rsidRDefault="00486971" w:rsidP="00042106">
      <w:pPr>
        <w:pStyle w:val="Odsekzoznamu"/>
        <w:numPr>
          <w:ilvl w:val="1"/>
          <w:numId w:val="4"/>
        </w:numPr>
        <w:ind w:left="426" w:hanging="426"/>
      </w:pPr>
      <w:r w:rsidRPr="00486971">
        <w:rPr>
          <w:rFonts w:cs="Times New Roman"/>
          <w:bCs/>
        </w:rPr>
        <w:t>Výsledkom verejného obstarávania je:</w:t>
      </w:r>
      <w:r w:rsidRPr="00486971">
        <w:rPr>
          <w:rFonts w:cs="Times New Roman"/>
          <w:b/>
          <w:bCs/>
        </w:rPr>
        <w:t xml:space="preserve"> </w:t>
      </w:r>
      <w:r w:rsidRPr="00CB2060">
        <w:rPr>
          <w:rFonts w:cs="Times New Roman"/>
        </w:rPr>
        <w:t xml:space="preserve">Uzavretie </w:t>
      </w:r>
      <w:r w:rsidR="00903057" w:rsidRPr="00CB2060">
        <w:rPr>
          <w:rFonts w:cs="Times New Roman"/>
        </w:rPr>
        <w:t>jednorazovej</w:t>
      </w:r>
      <w:r w:rsidRPr="00CB2060">
        <w:rPr>
          <w:rFonts w:cs="Times New Roman"/>
        </w:rPr>
        <w:t xml:space="preserve"> zmluvy.</w:t>
      </w:r>
    </w:p>
    <w:p w14:paraId="2AB69901" w14:textId="41FDB5D7" w:rsidR="00486971" w:rsidRDefault="00486971" w:rsidP="00042106">
      <w:pPr>
        <w:pStyle w:val="Odsekzoznamu"/>
        <w:numPr>
          <w:ilvl w:val="1"/>
          <w:numId w:val="4"/>
        </w:numPr>
        <w:ind w:left="426" w:hanging="426"/>
      </w:pPr>
      <w:r w:rsidRPr="00486971">
        <w:rPr>
          <w:rFonts w:cs="Times New Roman"/>
          <w:szCs w:val="24"/>
        </w:rPr>
        <w:t>Podrobné vymedzenie zmluvných podmienok je uvedené v </w:t>
      </w:r>
      <w:r w:rsidRPr="004243DF">
        <w:rPr>
          <w:rFonts w:cs="Times New Roman"/>
          <w:szCs w:val="24"/>
        </w:rPr>
        <w:t xml:space="preserve">prílohe č. </w:t>
      </w:r>
      <w:r w:rsidR="00CB2060" w:rsidRPr="004243DF">
        <w:rPr>
          <w:rFonts w:cs="Times New Roman"/>
          <w:szCs w:val="24"/>
        </w:rPr>
        <w:t>5</w:t>
      </w:r>
      <w:r w:rsidRPr="004243DF">
        <w:rPr>
          <w:rFonts w:cs="Times New Roman"/>
          <w:szCs w:val="24"/>
        </w:rPr>
        <w:t xml:space="preserve"> týchto SP</w:t>
      </w:r>
      <w:r w:rsidRPr="00486971">
        <w:rPr>
          <w:rFonts w:cs="Times New Roman"/>
          <w:szCs w:val="24"/>
        </w:rPr>
        <w:t xml:space="preserve">. </w:t>
      </w:r>
    </w:p>
    <w:p w14:paraId="5ACDB244" w14:textId="3904F419" w:rsidR="00F864BD" w:rsidRDefault="00F864BD" w:rsidP="00042106">
      <w:pPr>
        <w:pStyle w:val="Nadpis2"/>
        <w:numPr>
          <w:ilvl w:val="0"/>
          <w:numId w:val="4"/>
        </w:numPr>
        <w:ind w:left="0" w:hanging="426"/>
      </w:pPr>
      <w:bookmarkStart w:id="46" w:name="_Toc184109493"/>
      <w:r>
        <w:t>Financovanie predmetu zákazky</w:t>
      </w:r>
      <w:bookmarkEnd w:id="46"/>
    </w:p>
    <w:p w14:paraId="4DA68BE0" w14:textId="77777777" w:rsidR="00486971" w:rsidRPr="00221C85" w:rsidRDefault="00486971" w:rsidP="00D462EA">
      <w:pPr>
        <w:pStyle w:val="Odsekzoznamu"/>
        <w:numPr>
          <w:ilvl w:val="1"/>
          <w:numId w:val="4"/>
        </w:numPr>
        <w:ind w:left="426" w:hanging="426"/>
        <w:rPr>
          <w:rFonts w:cs="Times New Roman"/>
          <w:szCs w:val="24"/>
        </w:rPr>
      </w:pPr>
      <w:r w:rsidRPr="00D462EA">
        <w:rPr>
          <w:rFonts w:cs="Times New Roman"/>
          <w:szCs w:val="24"/>
        </w:rPr>
        <w:t>P</w:t>
      </w:r>
      <w:r w:rsidRPr="00221C85">
        <w:rPr>
          <w:rFonts w:cs="Times New Roman"/>
          <w:szCs w:val="24"/>
        </w:rPr>
        <w:t xml:space="preserve">redmet zákazky bude financovaný z rozpočtu verejného obstarávateľa. Verejný obstarávateľ neposkytuje na plnenie predmetu tejto zákazky preddavky a zálohové platby. </w:t>
      </w:r>
    </w:p>
    <w:p w14:paraId="0950FBC0" w14:textId="5ED3161F" w:rsidR="00486971" w:rsidRPr="00221C85" w:rsidRDefault="00486971" w:rsidP="00D462EA">
      <w:pPr>
        <w:pStyle w:val="Odsekzoznamu"/>
        <w:numPr>
          <w:ilvl w:val="1"/>
          <w:numId w:val="4"/>
        </w:numPr>
        <w:ind w:left="426" w:hanging="426"/>
        <w:rPr>
          <w:rFonts w:cs="Times New Roman"/>
          <w:szCs w:val="24"/>
        </w:rPr>
      </w:pPr>
      <w:r>
        <w:rPr>
          <w:rFonts w:cs="Times New Roman"/>
          <w:szCs w:val="24"/>
        </w:rPr>
        <w:t>F</w:t>
      </w:r>
      <w:r w:rsidRPr="00DC6BB6">
        <w:rPr>
          <w:rFonts w:cs="Times New Roman"/>
          <w:szCs w:val="24"/>
        </w:rPr>
        <w:t xml:space="preserve">inančné plnenie podľa </w:t>
      </w:r>
      <w:r>
        <w:rPr>
          <w:rFonts w:cs="Times New Roman"/>
          <w:szCs w:val="24"/>
        </w:rPr>
        <w:t xml:space="preserve">zmluvy </w:t>
      </w:r>
      <w:r w:rsidRPr="00DC6BB6">
        <w:rPr>
          <w:rFonts w:cs="Times New Roman"/>
          <w:szCs w:val="24"/>
        </w:rPr>
        <w:t xml:space="preserve">sa bude </w:t>
      </w:r>
      <w:r>
        <w:rPr>
          <w:rFonts w:cs="Times New Roman"/>
          <w:szCs w:val="24"/>
        </w:rPr>
        <w:t xml:space="preserve">realizovať formou bezhotovostného platobného styku </w:t>
      </w:r>
      <w:r w:rsidRPr="00DC6BB6">
        <w:rPr>
          <w:rFonts w:cs="Times New Roman"/>
          <w:szCs w:val="24"/>
        </w:rPr>
        <w:t>v mene euro</w:t>
      </w:r>
      <w:r>
        <w:rPr>
          <w:rFonts w:cs="Times New Roman"/>
          <w:szCs w:val="24"/>
        </w:rPr>
        <w:t xml:space="preserve"> na základe predloženej faktúry.</w:t>
      </w:r>
      <w:r w:rsidRPr="00DC6BB6">
        <w:rPr>
          <w:rFonts w:cs="Times New Roman"/>
          <w:szCs w:val="24"/>
        </w:rPr>
        <w:t xml:space="preserve"> Lehota splatnosti faktúr</w:t>
      </w:r>
      <w:r>
        <w:rPr>
          <w:rFonts w:cs="Times New Roman"/>
          <w:szCs w:val="24"/>
        </w:rPr>
        <w:t xml:space="preserve"> bude </w:t>
      </w:r>
      <w:r w:rsidRPr="00DC6BB6">
        <w:rPr>
          <w:rFonts w:cs="Times New Roman"/>
          <w:szCs w:val="24"/>
        </w:rPr>
        <w:t xml:space="preserve">30 dní </w:t>
      </w:r>
      <w:r>
        <w:rPr>
          <w:rFonts w:cs="Times New Roman"/>
          <w:szCs w:val="24"/>
        </w:rPr>
        <w:t xml:space="preserve">odo dňa </w:t>
      </w:r>
      <w:r w:rsidRPr="00DC6BB6">
        <w:rPr>
          <w:rFonts w:cs="Times New Roman"/>
          <w:szCs w:val="24"/>
        </w:rPr>
        <w:t>doručen</w:t>
      </w:r>
      <w:r>
        <w:rPr>
          <w:rFonts w:cs="Times New Roman"/>
          <w:szCs w:val="24"/>
        </w:rPr>
        <w:t>ia</w:t>
      </w:r>
      <w:r w:rsidRPr="00DC6BB6">
        <w:rPr>
          <w:rFonts w:cs="Times New Roman"/>
          <w:szCs w:val="24"/>
        </w:rPr>
        <w:t xml:space="preserve"> faktúry verejnému obstarávateľovi</w:t>
      </w:r>
      <w:r>
        <w:rPr>
          <w:rFonts w:cs="Times New Roman"/>
          <w:szCs w:val="24"/>
        </w:rPr>
        <w:t>.</w:t>
      </w:r>
      <w:r w:rsidRPr="00DC6BB6">
        <w:rPr>
          <w:rFonts w:cs="Times New Roman"/>
          <w:szCs w:val="24"/>
        </w:rPr>
        <w:t xml:space="preserve"> </w:t>
      </w:r>
    </w:p>
    <w:p w14:paraId="4D1FA8FD" w14:textId="51ABAB05" w:rsidR="00F864BD" w:rsidRDefault="00F864BD" w:rsidP="00042106">
      <w:pPr>
        <w:pStyle w:val="Nadpis2"/>
        <w:numPr>
          <w:ilvl w:val="0"/>
          <w:numId w:val="4"/>
        </w:numPr>
        <w:ind w:left="0" w:hanging="426"/>
      </w:pPr>
      <w:bookmarkStart w:id="47" w:name="_Toc184109494"/>
      <w:r>
        <w:t>Komunikácia medzi verejným obstarávateľom a uchádzačmi alebo záujemcami</w:t>
      </w:r>
      <w:bookmarkEnd w:id="47"/>
    </w:p>
    <w:p w14:paraId="1DDD92A2" w14:textId="7DE57649" w:rsidR="0054398D" w:rsidRPr="00446F94" w:rsidRDefault="0054398D" w:rsidP="00042106">
      <w:pPr>
        <w:pStyle w:val="Bezriadkovania"/>
        <w:numPr>
          <w:ilvl w:val="1"/>
          <w:numId w:val="4"/>
        </w:numPr>
        <w:spacing w:after="160"/>
        <w:ind w:left="426" w:hanging="426"/>
        <w:jc w:val="both"/>
        <w:rPr>
          <w:rFonts w:ascii="Times New Roman" w:hAnsi="Times New Roman" w:cs="Times New Roman"/>
          <w:sz w:val="24"/>
          <w:szCs w:val="24"/>
        </w:rPr>
      </w:pPr>
      <w:r w:rsidRPr="00446F94">
        <w:rPr>
          <w:rFonts w:ascii="Times New Roman" w:hAnsi="Times New Roman" w:cs="Times New Roman"/>
          <w:sz w:val="24"/>
          <w:szCs w:val="24"/>
        </w:rPr>
        <w:t xml:space="preserve">Komunikácia medzi verejným obstarávateľom a záujemcom/uchádzačom sa uskutočňuje </w:t>
      </w:r>
      <w:r w:rsidRPr="00446F94">
        <w:rPr>
          <w:rFonts w:ascii="Times New Roman" w:hAnsi="Times New Roman" w:cs="Times New Roman"/>
          <w:sz w:val="24"/>
          <w:szCs w:val="24"/>
        </w:rPr>
        <w:br/>
        <w:t xml:space="preserve">v slovenskom alebo českom jazyku výhradne prostredníctvom informačného systému </w:t>
      </w:r>
      <w:proofErr w:type="spellStart"/>
      <w:r w:rsidRPr="00446F94">
        <w:rPr>
          <w:rFonts w:ascii="Times New Roman" w:hAnsi="Times New Roman" w:cs="Times New Roman"/>
          <w:sz w:val="24"/>
          <w:szCs w:val="24"/>
        </w:rPr>
        <w:lastRenderedPageBreak/>
        <w:t>Josephine</w:t>
      </w:r>
      <w:proofErr w:type="spellEnd"/>
      <w:r>
        <w:rPr>
          <w:rFonts w:ascii="Times New Roman" w:hAnsi="Times New Roman" w:cs="Times New Roman"/>
          <w:sz w:val="24"/>
          <w:szCs w:val="24"/>
        </w:rPr>
        <w:t xml:space="preserve"> (ďalej len „IS </w:t>
      </w:r>
      <w:proofErr w:type="spellStart"/>
      <w:r>
        <w:rPr>
          <w:rFonts w:ascii="Times New Roman" w:hAnsi="Times New Roman" w:cs="Times New Roman"/>
          <w:sz w:val="24"/>
          <w:szCs w:val="24"/>
        </w:rPr>
        <w:t>Josephine</w:t>
      </w:r>
      <w:proofErr w:type="spellEnd"/>
      <w:r>
        <w:rPr>
          <w:rFonts w:ascii="Times New Roman" w:hAnsi="Times New Roman" w:cs="Times New Roman"/>
          <w:sz w:val="24"/>
          <w:szCs w:val="24"/>
        </w:rPr>
        <w:t>“)</w:t>
      </w:r>
      <w:r w:rsidRPr="00446F94">
        <w:rPr>
          <w:rFonts w:ascii="Times New Roman" w:hAnsi="Times New Roman" w:cs="Times New Roman"/>
          <w:sz w:val="24"/>
          <w:szCs w:val="24"/>
        </w:rPr>
        <w:t xml:space="preserve">, prevádzkovaného na elektronickej adrese: </w:t>
      </w:r>
      <w:r w:rsidRPr="00446F94">
        <w:rPr>
          <w:rStyle w:val="Hypertextovprepojenie"/>
          <w:rFonts w:ascii="Times New Roman" w:hAnsi="Times New Roman"/>
          <w:sz w:val="24"/>
          <w:szCs w:val="24"/>
        </w:rPr>
        <w:t>https://josephine.proebiz.com/</w:t>
      </w:r>
      <w:r w:rsidRPr="00446F94">
        <w:rPr>
          <w:rFonts w:ascii="Times New Roman" w:hAnsi="Times New Roman" w:cs="Times New Roman"/>
          <w:sz w:val="24"/>
          <w:szCs w:val="24"/>
        </w:rPr>
        <w:t>. Tento spôsob komunikácie sa týka akejkoľvek</w:t>
      </w:r>
      <w:r>
        <w:rPr>
          <w:rFonts w:ascii="Times New Roman" w:hAnsi="Times New Roman" w:cs="Times New Roman"/>
          <w:sz w:val="24"/>
          <w:szCs w:val="24"/>
        </w:rPr>
        <w:t xml:space="preserve"> </w:t>
      </w:r>
      <w:r w:rsidRPr="00446F94">
        <w:rPr>
          <w:rFonts w:ascii="Times New Roman" w:hAnsi="Times New Roman" w:cs="Times New Roman"/>
          <w:sz w:val="24"/>
          <w:szCs w:val="24"/>
        </w:rPr>
        <w:t>komunikácie a podaní medzi verejným obstarávateľom a záujemcami/uchádzačmi počas celého procesu verejného obstarávania</w:t>
      </w:r>
      <w:r>
        <w:rPr>
          <w:rFonts w:ascii="Times New Roman" w:hAnsi="Times New Roman" w:cs="Times New Roman"/>
          <w:sz w:val="24"/>
          <w:szCs w:val="24"/>
        </w:rPr>
        <w:t xml:space="preserve">, </w:t>
      </w:r>
      <w:r w:rsidRPr="00F475AA">
        <w:rPr>
          <w:rFonts w:ascii="Times New Roman" w:hAnsi="Times New Roman" w:cs="Times New Roman"/>
          <w:sz w:val="24"/>
          <w:szCs w:val="24"/>
        </w:rPr>
        <w:t xml:space="preserve">s výnimkou prípadov, keď to výslovne vylučuje </w:t>
      </w:r>
      <w:r w:rsidR="003762FF">
        <w:rPr>
          <w:rFonts w:ascii="Times New Roman" w:hAnsi="Times New Roman" w:cs="Times New Roman"/>
          <w:sz w:val="24"/>
          <w:szCs w:val="24"/>
        </w:rPr>
        <w:t>ZVO</w:t>
      </w:r>
      <w:r w:rsidRPr="00446F94">
        <w:rPr>
          <w:rFonts w:ascii="Times New Roman" w:hAnsi="Times New Roman" w:cs="Times New Roman"/>
          <w:sz w:val="24"/>
          <w:szCs w:val="24"/>
        </w:rPr>
        <w:t>.</w:t>
      </w:r>
    </w:p>
    <w:p w14:paraId="584F0D05" w14:textId="77777777" w:rsidR="0054398D" w:rsidRDefault="0054398D" w:rsidP="00042106">
      <w:pPr>
        <w:pStyle w:val="Bezriadkovania"/>
        <w:numPr>
          <w:ilvl w:val="1"/>
          <w:numId w:val="4"/>
        </w:numPr>
        <w:spacing w:after="160"/>
        <w:ind w:left="426" w:hanging="426"/>
        <w:jc w:val="both"/>
        <w:rPr>
          <w:rFonts w:ascii="Times New Roman" w:hAnsi="Times New Roman" w:cs="Times New Roman"/>
          <w:sz w:val="24"/>
          <w:szCs w:val="24"/>
        </w:rPr>
      </w:pPr>
      <w:r>
        <w:rPr>
          <w:rFonts w:ascii="Times New Roman" w:hAnsi="Times New Roman" w:cs="Times New Roman"/>
          <w:sz w:val="24"/>
          <w:szCs w:val="24"/>
        </w:rPr>
        <w:t>Záujemca</w:t>
      </w:r>
      <w:r w:rsidRPr="00CF15F9">
        <w:rPr>
          <w:rFonts w:ascii="Times New Roman" w:hAnsi="Times New Roman" w:cs="Times New Roman"/>
          <w:sz w:val="24"/>
          <w:szCs w:val="24"/>
        </w:rPr>
        <w:t xml:space="preserve"> má možnosť registrovať sa do systému </w:t>
      </w:r>
      <w:r>
        <w:rPr>
          <w:rFonts w:ascii="Times New Roman" w:hAnsi="Times New Roman" w:cs="Times New Roman"/>
          <w:sz w:val="24"/>
          <w:szCs w:val="24"/>
        </w:rPr>
        <w:t xml:space="preserve">IS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na stránke </w:t>
      </w:r>
      <w:r w:rsidRPr="00EE7CC4">
        <w:rPr>
          <w:rFonts w:ascii="Times New Roman" w:hAnsi="Times New Roman" w:cs="Times New Roman"/>
          <w:color w:val="2F5496" w:themeColor="accent1" w:themeShade="BF"/>
          <w:sz w:val="24"/>
          <w:szCs w:val="24"/>
          <w:u w:val="single"/>
        </w:rPr>
        <w:t>https://josephine.proebiz.com/</w:t>
      </w:r>
      <w:r w:rsidRPr="00EE7CC4">
        <w:rPr>
          <w:rFonts w:ascii="Times New Roman" w:hAnsi="Times New Roman" w:cs="Times New Roman"/>
          <w:color w:val="2F5496" w:themeColor="accent1" w:themeShade="BF"/>
          <w:sz w:val="24"/>
          <w:szCs w:val="24"/>
        </w:rPr>
        <w:t xml:space="preserve"> </w:t>
      </w:r>
      <w:r w:rsidRPr="00CF15F9">
        <w:rPr>
          <w:rFonts w:ascii="Times New Roman" w:hAnsi="Times New Roman" w:cs="Times New Roman"/>
          <w:sz w:val="24"/>
          <w:szCs w:val="24"/>
        </w:rPr>
        <w:t>pomocou hesla alebo</w:t>
      </w:r>
      <w:r>
        <w:rPr>
          <w:rFonts w:ascii="Times New Roman" w:hAnsi="Times New Roman" w:cs="Times New Roman"/>
          <w:sz w:val="24"/>
          <w:szCs w:val="24"/>
        </w:rPr>
        <w:t xml:space="preserve"> </w:t>
      </w:r>
      <w:r w:rsidRPr="00CF15F9">
        <w:rPr>
          <w:rFonts w:ascii="Times New Roman" w:hAnsi="Times New Roman" w:cs="Times New Roman"/>
          <w:sz w:val="24"/>
          <w:szCs w:val="24"/>
        </w:rPr>
        <w:t>pomocou občianskeho preukazu</w:t>
      </w:r>
      <w:r w:rsidRPr="00F475AA">
        <w:rPr>
          <w:rFonts w:ascii="Times New Roman" w:hAnsi="Times New Roman" w:cs="Times New Roman"/>
          <w:sz w:val="24"/>
          <w:szCs w:val="24"/>
        </w:rPr>
        <w:t xml:space="preserve"> s elektronickým čipom a bezpečnostným osobnostným kódom (</w:t>
      </w:r>
      <w:proofErr w:type="spellStart"/>
      <w:r w:rsidRPr="00F475AA">
        <w:rPr>
          <w:rFonts w:ascii="Times New Roman" w:hAnsi="Times New Roman" w:cs="Times New Roman"/>
          <w:sz w:val="24"/>
          <w:szCs w:val="24"/>
        </w:rPr>
        <w:t>eID</w:t>
      </w:r>
      <w:proofErr w:type="spellEnd"/>
      <w:r w:rsidRPr="00F475AA">
        <w:rPr>
          <w:rFonts w:ascii="Times New Roman" w:hAnsi="Times New Roman" w:cs="Times New Roman"/>
          <w:sz w:val="24"/>
          <w:szCs w:val="24"/>
        </w:rPr>
        <w:t xml:space="preserve">). </w:t>
      </w:r>
    </w:p>
    <w:p w14:paraId="6BB34D2F" w14:textId="77777777" w:rsidR="0054398D" w:rsidRPr="005A3625" w:rsidRDefault="0054398D" w:rsidP="00042106">
      <w:pPr>
        <w:pStyle w:val="Bezriadkovania"/>
        <w:numPr>
          <w:ilvl w:val="1"/>
          <w:numId w:val="4"/>
        </w:numPr>
        <w:spacing w:after="160"/>
        <w:ind w:left="426" w:hanging="426"/>
        <w:jc w:val="both"/>
        <w:rPr>
          <w:rFonts w:ascii="Times New Roman" w:hAnsi="Times New Roman" w:cs="Times New Roman"/>
          <w:sz w:val="24"/>
          <w:szCs w:val="24"/>
        </w:rPr>
      </w:pPr>
      <w:r w:rsidRPr="005A3625">
        <w:rPr>
          <w:rFonts w:ascii="Times New Roman" w:hAnsi="Times New Roman" w:cs="Times New Roman"/>
          <w:sz w:val="24"/>
          <w:szCs w:val="24"/>
        </w:rPr>
        <w:t>Manuál registrácie Vás rýchlo a jednoducho prevedie procesom registrácie v</w:t>
      </w:r>
      <w:r>
        <w:rPr>
          <w:rFonts w:ascii="Times New Roman" w:hAnsi="Times New Roman" w:cs="Times New Roman"/>
          <w:sz w:val="24"/>
          <w:szCs w:val="24"/>
        </w:rPr>
        <w:t xml:space="preserve"> IS </w:t>
      </w:r>
      <w:proofErr w:type="spellStart"/>
      <w:r w:rsidRPr="005A3625">
        <w:rPr>
          <w:rFonts w:ascii="Times New Roman" w:hAnsi="Times New Roman" w:cs="Times New Roman"/>
          <w:sz w:val="24"/>
          <w:szCs w:val="24"/>
        </w:rPr>
        <w:t>Josephine</w:t>
      </w:r>
      <w:proofErr w:type="spellEnd"/>
      <w:r w:rsidRPr="005A3625">
        <w:rPr>
          <w:rFonts w:ascii="Times New Roman" w:hAnsi="Times New Roman" w:cs="Times New Roman"/>
          <w:sz w:val="24"/>
          <w:szCs w:val="24"/>
        </w:rPr>
        <w:t xml:space="preserve">: </w:t>
      </w:r>
      <w:hyperlink r:id="rId13" w:history="1">
        <w:r w:rsidRPr="005A3625">
          <w:rPr>
            <w:rStyle w:val="Hypertextovprepojenie"/>
            <w:rFonts w:ascii="Times New Roman" w:hAnsi="Times New Roman"/>
            <w:sz w:val="24"/>
            <w:szCs w:val="24"/>
          </w:rPr>
          <w:t>https://store.proebiz.com/docs/josephine/sk/Manual_registracie_SK.pdf</w:t>
        </w:r>
      </w:hyperlink>
      <w:r w:rsidRPr="005A3625">
        <w:rPr>
          <w:rFonts w:ascii="Times New Roman" w:hAnsi="Times New Roman" w:cs="Times New Roman"/>
          <w:sz w:val="24"/>
          <w:szCs w:val="24"/>
        </w:rPr>
        <w:t>. Pre lepší prehľad tu nájdete tiež opis základných obrazoviek systému.</w:t>
      </w:r>
    </w:p>
    <w:p w14:paraId="58A4F225" w14:textId="77777777" w:rsidR="0054398D" w:rsidRDefault="0054398D" w:rsidP="00042106">
      <w:pPr>
        <w:pStyle w:val="Bezriadkovania"/>
        <w:numPr>
          <w:ilvl w:val="1"/>
          <w:numId w:val="4"/>
        </w:numPr>
        <w:ind w:left="426" w:hanging="426"/>
        <w:jc w:val="both"/>
        <w:rPr>
          <w:rFonts w:ascii="Times New Roman" w:hAnsi="Times New Roman" w:cs="Times New Roman"/>
          <w:sz w:val="24"/>
          <w:szCs w:val="24"/>
        </w:rPr>
      </w:pPr>
      <w:r w:rsidRPr="00CF15F9">
        <w:rPr>
          <w:rFonts w:ascii="Times New Roman" w:hAnsi="Times New Roman" w:cs="Times New Roman"/>
          <w:sz w:val="24"/>
          <w:szCs w:val="24"/>
        </w:rPr>
        <w:t>Na používanie</w:t>
      </w:r>
      <w:r>
        <w:rPr>
          <w:rFonts w:ascii="Times New Roman" w:hAnsi="Times New Roman" w:cs="Times New Roman"/>
          <w:sz w:val="24"/>
          <w:szCs w:val="24"/>
        </w:rPr>
        <w:t xml:space="preserve"> IS</w:t>
      </w:r>
      <w:r w:rsidRPr="00CF15F9">
        <w:rPr>
          <w:rFonts w:ascii="Times New Roman" w:hAnsi="Times New Roman" w:cs="Times New Roman"/>
          <w:sz w:val="24"/>
          <w:szCs w:val="24"/>
        </w:rPr>
        <w:t xml:space="preserve">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je nutné </w:t>
      </w:r>
      <w:r>
        <w:rPr>
          <w:rFonts w:ascii="Times New Roman" w:hAnsi="Times New Roman" w:cs="Times New Roman"/>
          <w:sz w:val="24"/>
          <w:szCs w:val="24"/>
        </w:rPr>
        <w:t>spĺňať nasledovné technické požiadavky</w:t>
      </w:r>
      <w:r w:rsidRPr="00CF15F9">
        <w:rPr>
          <w:rFonts w:ascii="Times New Roman" w:hAnsi="Times New Roman" w:cs="Times New Roman"/>
          <w:sz w:val="24"/>
          <w:szCs w:val="24"/>
        </w:rPr>
        <w:t xml:space="preserve">: </w:t>
      </w:r>
    </w:p>
    <w:p w14:paraId="4AEA48D6" w14:textId="77777777" w:rsidR="0054398D" w:rsidRDefault="0054398D" w:rsidP="0054398D">
      <w:pPr>
        <w:pStyle w:val="Bezriadkovania"/>
        <w:spacing w:after="160"/>
        <w:ind w:left="426"/>
        <w:jc w:val="both"/>
        <w:rPr>
          <w:rFonts w:ascii="Times New Roman" w:hAnsi="Times New Roman" w:cs="Times New Roman"/>
          <w:sz w:val="24"/>
          <w:szCs w:val="24"/>
        </w:rPr>
      </w:pPr>
      <w:hyperlink r:id="rId14" w:history="1">
        <w:r w:rsidRPr="006D4B5E">
          <w:rPr>
            <w:rStyle w:val="Hypertextovprepojenie"/>
            <w:rFonts w:ascii="Times New Roman" w:hAnsi="Times New Roman"/>
            <w:sz w:val="24"/>
            <w:szCs w:val="24"/>
          </w:rPr>
          <w:t>https://store.proebiz.com/docs/josephine/sk/Technicke_poziadavky_sw_JOSEPHINE.pdf</w:t>
        </w:r>
      </w:hyperlink>
      <w:r>
        <w:rPr>
          <w:rFonts w:ascii="Times New Roman" w:hAnsi="Times New Roman" w:cs="Times New Roman"/>
          <w:sz w:val="24"/>
          <w:szCs w:val="24"/>
        </w:rPr>
        <w:t xml:space="preserve"> </w:t>
      </w:r>
    </w:p>
    <w:p w14:paraId="18F919F4" w14:textId="77777777" w:rsidR="0054398D" w:rsidRPr="00A62ABE" w:rsidRDefault="0054398D" w:rsidP="00042106">
      <w:pPr>
        <w:pStyle w:val="Bezriadkovania"/>
        <w:numPr>
          <w:ilvl w:val="1"/>
          <w:numId w:val="4"/>
        </w:numPr>
        <w:spacing w:after="160"/>
        <w:ind w:left="426" w:hanging="426"/>
        <w:jc w:val="both"/>
        <w:rPr>
          <w:rFonts w:ascii="Times New Roman" w:hAnsi="Times New Roman" w:cs="Times New Roman"/>
          <w:sz w:val="24"/>
          <w:szCs w:val="24"/>
        </w:rPr>
      </w:pPr>
      <w:r w:rsidRPr="00A62ABE">
        <w:rPr>
          <w:rFonts w:ascii="Times New Roman" w:hAnsi="Times New Roman" w:cs="Times New Roman"/>
          <w:bCs/>
          <w:sz w:val="24"/>
          <w:szCs w:val="24"/>
        </w:rPr>
        <w:t>Pravidlá pre doručovanie – zásielka sa považuje za doručenú, ak jej adresát bude mať objektívnu možnosť oboznámiť sa s jej obsahom, tzn. akonáhle sa dostane zásielka do sféry jeho dispozície.</w:t>
      </w:r>
    </w:p>
    <w:p w14:paraId="276561CF" w14:textId="77777777" w:rsidR="0054398D" w:rsidRPr="00446F94" w:rsidRDefault="0054398D" w:rsidP="00042106">
      <w:pPr>
        <w:pStyle w:val="Bezriadkovania"/>
        <w:numPr>
          <w:ilvl w:val="1"/>
          <w:numId w:val="4"/>
        </w:numPr>
        <w:spacing w:after="160"/>
        <w:ind w:left="426" w:hanging="426"/>
        <w:jc w:val="both"/>
        <w:rPr>
          <w:rFonts w:ascii="Times New Roman" w:hAnsi="Times New Roman" w:cs="Times New Roman"/>
          <w:sz w:val="24"/>
          <w:szCs w:val="24"/>
        </w:rPr>
      </w:pPr>
      <w:r>
        <w:rPr>
          <w:rFonts w:ascii="Times New Roman" w:hAnsi="Times New Roman" w:cs="Times New Roman"/>
          <w:sz w:val="24"/>
          <w:szCs w:val="24"/>
        </w:rPr>
        <w:t>Z</w:t>
      </w:r>
      <w:r w:rsidRPr="00CF15F9">
        <w:rPr>
          <w:rFonts w:ascii="Times New Roman" w:hAnsi="Times New Roman" w:cs="Times New Roman"/>
          <w:sz w:val="24"/>
          <w:szCs w:val="24"/>
        </w:rPr>
        <w:t>áujemcovi, resp. uchádzačovi bude na ním určený kontaktný e-mail (</w:t>
      </w:r>
      <w:r w:rsidRPr="00F475AA">
        <w:rPr>
          <w:rFonts w:ascii="Times New Roman" w:hAnsi="Times New Roman" w:cs="Times New Roman"/>
          <w:sz w:val="24"/>
          <w:szCs w:val="24"/>
        </w:rPr>
        <w:t xml:space="preserve">zadaný pri registrácii do </w:t>
      </w:r>
      <w:r>
        <w:rPr>
          <w:rFonts w:ascii="Times New Roman" w:hAnsi="Times New Roman" w:cs="Times New Roman"/>
          <w:sz w:val="24"/>
          <w:szCs w:val="24"/>
        </w:rPr>
        <w:t>IS</w:t>
      </w:r>
      <w:r w:rsidRPr="00F475AA">
        <w:rPr>
          <w:rFonts w:ascii="Times New Roman" w:hAnsi="Times New Roman" w:cs="Times New Roman"/>
          <w:sz w:val="24"/>
          <w:szCs w:val="24"/>
        </w:rPr>
        <w:t xml:space="preserve"> </w:t>
      </w:r>
      <w:proofErr w:type="spellStart"/>
      <w:r w:rsidRPr="00F475AA">
        <w:rPr>
          <w:rFonts w:ascii="Times New Roman" w:hAnsi="Times New Roman" w:cs="Times New Roman"/>
          <w:sz w:val="24"/>
          <w:szCs w:val="24"/>
        </w:rPr>
        <w:t>Josephine</w:t>
      </w:r>
      <w:proofErr w:type="spellEnd"/>
      <w:r w:rsidRPr="00F475AA">
        <w:rPr>
          <w:rFonts w:ascii="Times New Roman" w:hAnsi="Times New Roman" w:cs="Times New Roman"/>
          <w:sz w:val="24"/>
          <w:szCs w:val="24"/>
        </w:rPr>
        <w:t>) bezodkladne odoslaná informácia o tom, že k predmetnej zákazke existuje nová zásielka/správa.</w:t>
      </w:r>
    </w:p>
    <w:p w14:paraId="4C552091" w14:textId="712FB763" w:rsidR="00F864BD" w:rsidRDefault="00235601" w:rsidP="00042106">
      <w:pPr>
        <w:pStyle w:val="Nadpis2"/>
        <w:numPr>
          <w:ilvl w:val="0"/>
          <w:numId w:val="4"/>
        </w:numPr>
        <w:ind w:left="0" w:hanging="426"/>
      </w:pPr>
      <w:bookmarkStart w:id="48" w:name="_Toc184109495"/>
      <w:r>
        <w:t>Vysvetlenie zadávacej dokumentácie</w:t>
      </w:r>
      <w:bookmarkEnd w:id="48"/>
    </w:p>
    <w:p w14:paraId="2E4AB925" w14:textId="78E932B8" w:rsidR="00235601" w:rsidRDefault="00235601" w:rsidP="00042106">
      <w:pPr>
        <w:pStyle w:val="Bezriadkovania"/>
        <w:numPr>
          <w:ilvl w:val="1"/>
          <w:numId w:val="4"/>
        </w:numPr>
        <w:spacing w:after="160"/>
        <w:ind w:left="567" w:hanging="567"/>
        <w:jc w:val="both"/>
        <w:rPr>
          <w:rFonts w:ascii="Times New Roman" w:hAnsi="Times New Roman" w:cs="Times New Roman"/>
          <w:sz w:val="24"/>
          <w:szCs w:val="24"/>
        </w:rPr>
      </w:pPr>
      <w:r w:rsidRPr="007660B1">
        <w:rPr>
          <w:rFonts w:ascii="Times New Roman" w:hAnsi="Times New Roman" w:cs="Times New Roman"/>
          <w:sz w:val="24"/>
          <w:szCs w:val="24"/>
        </w:rPr>
        <w:t xml:space="preserve">V prípade potreby vysvetliť údaje uvedené </w:t>
      </w:r>
      <w:r w:rsidRPr="00334201">
        <w:rPr>
          <w:rFonts w:ascii="Times New Roman" w:hAnsi="Times New Roman" w:cs="Times New Roman"/>
          <w:sz w:val="24"/>
          <w:szCs w:val="24"/>
        </w:rPr>
        <w:t>v oznámení o vyhlásení verejného obstarávania, v súťažných podkladoch alebo v inej sprievodnej dokumentácii</w:t>
      </w:r>
      <w:r w:rsidRPr="007660B1">
        <w:rPr>
          <w:rFonts w:ascii="Times New Roman" w:hAnsi="Times New Roman" w:cs="Times New Roman"/>
          <w:sz w:val="24"/>
          <w:szCs w:val="24"/>
        </w:rPr>
        <w:t xml:space="preserve">, môže ktorýkoľvek zo záujemcov požiadať o ich vysvetlenie výlučne prostredníctvom </w:t>
      </w:r>
      <w:r w:rsidR="003762FF">
        <w:rPr>
          <w:rFonts w:ascii="Times New Roman" w:hAnsi="Times New Roman" w:cs="Times New Roman"/>
          <w:sz w:val="24"/>
          <w:szCs w:val="24"/>
        </w:rPr>
        <w:t>IS</w:t>
      </w:r>
      <w:r w:rsidRPr="007660B1">
        <w:rPr>
          <w:rFonts w:ascii="Times New Roman" w:hAnsi="Times New Roman" w:cs="Times New Roman"/>
          <w:sz w:val="24"/>
          <w:szCs w:val="24"/>
        </w:rPr>
        <w:t xml:space="preserve"> </w:t>
      </w:r>
      <w:proofErr w:type="spellStart"/>
      <w:r w:rsidRPr="007660B1">
        <w:rPr>
          <w:rFonts w:ascii="Times New Roman" w:hAnsi="Times New Roman" w:cs="Times New Roman"/>
          <w:sz w:val="24"/>
          <w:szCs w:val="24"/>
        </w:rPr>
        <w:t>Josephine</w:t>
      </w:r>
      <w:proofErr w:type="spellEnd"/>
      <w:r w:rsidRPr="007660B1">
        <w:rPr>
          <w:rFonts w:ascii="Times New Roman" w:hAnsi="Times New Roman" w:cs="Times New Roman"/>
          <w:sz w:val="24"/>
          <w:szCs w:val="24"/>
        </w:rPr>
        <w:t xml:space="preserve"> na elektronickej adrese: </w:t>
      </w:r>
      <w:hyperlink r:id="rId15" w:history="1">
        <w:r w:rsidRPr="006A2C5F">
          <w:rPr>
            <w:rStyle w:val="Hypertextovprepojenie"/>
            <w:rFonts w:ascii="Times New Roman" w:hAnsi="Times New Roman"/>
            <w:sz w:val="24"/>
            <w:szCs w:val="24"/>
          </w:rPr>
          <w:t>https://josephine.proebiz.com/</w:t>
        </w:r>
      </w:hyperlink>
      <w:r w:rsidRPr="007660B1">
        <w:rPr>
          <w:rFonts w:ascii="Times New Roman" w:hAnsi="Times New Roman" w:cs="Times New Roman"/>
          <w:sz w:val="24"/>
          <w:szCs w:val="24"/>
        </w:rPr>
        <w:t>.</w:t>
      </w:r>
    </w:p>
    <w:p w14:paraId="4E9B40FB" w14:textId="3FCE767D" w:rsidR="00235601" w:rsidRPr="00235601" w:rsidRDefault="00235601" w:rsidP="00042106">
      <w:pPr>
        <w:pStyle w:val="Bezriadkovania"/>
        <w:numPr>
          <w:ilvl w:val="1"/>
          <w:numId w:val="4"/>
        </w:numPr>
        <w:spacing w:after="160"/>
        <w:ind w:left="567" w:hanging="567"/>
        <w:jc w:val="both"/>
        <w:rPr>
          <w:rFonts w:ascii="Times New Roman" w:hAnsi="Times New Roman" w:cs="Times New Roman"/>
          <w:sz w:val="24"/>
          <w:szCs w:val="24"/>
        </w:rPr>
      </w:pPr>
      <w:r w:rsidRPr="00F475AA">
        <w:rPr>
          <w:rFonts w:ascii="Times New Roman" w:hAnsi="Times New Roman" w:cs="Times New Roman"/>
          <w:sz w:val="24"/>
          <w:szCs w:val="24"/>
        </w:rPr>
        <w:t>Vysvetlenie informácií uvedených v</w:t>
      </w:r>
      <w:r>
        <w:rPr>
          <w:rFonts w:ascii="Times New Roman" w:hAnsi="Times New Roman" w:cs="Times New Roman"/>
          <w:sz w:val="24"/>
          <w:szCs w:val="24"/>
        </w:rPr>
        <w:t xml:space="preserve"> </w:t>
      </w:r>
      <w:r w:rsidRPr="00334201">
        <w:rPr>
          <w:rFonts w:ascii="Times New Roman" w:hAnsi="Times New Roman" w:cs="Times New Roman"/>
          <w:sz w:val="24"/>
          <w:szCs w:val="24"/>
        </w:rPr>
        <w:t>oznámení o vyhlásení verejného obstarávania</w:t>
      </w:r>
      <w:r w:rsidRPr="00F475AA">
        <w:rPr>
          <w:rFonts w:ascii="Times New Roman" w:hAnsi="Times New Roman" w:cs="Times New Roman"/>
          <w:sz w:val="24"/>
          <w:szCs w:val="24"/>
        </w:rPr>
        <w:t>, v súťažných podkladoch alebo v inej sprievodnej dokumentácii verejný obstarávateľ bezodkladne oznámi všetkým známym záujemcom, najneskôr však šesť (6) dní pred uplynutím lehoty na predkladanie ponúk, za predpokladu, že sa o vysvetlenie požiada dostatočne v</w:t>
      </w:r>
      <w:r w:rsidR="00B11A67">
        <w:rPr>
          <w:rFonts w:ascii="Times New Roman" w:hAnsi="Times New Roman" w:cs="Times New Roman"/>
          <w:sz w:val="24"/>
          <w:szCs w:val="24"/>
        </w:rPr>
        <w:t>opred</w:t>
      </w:r>
      <w:r w:rsidRPr="00F475AA">
        <w:rPr>
          <w:rFonts w:ascii="Times New Roman" w:hAnsi="Times New Roman" w:cs="Times New Roman"/>
          <w:sz w:val="24"/>
          <w:szCs w:val="24"/>
        </w:rPr>
        <w:t xml:space="preserve">.  </w:t>
      </w:r>
    </w:p>
    <w:p w14:paraId="3F2A289E" w14:textId="6D1BB325" w:rsidR="00F864BD" w:rsidRDefault="00235601" w:rsidP="00042106">
      <w:pPr>
        <w:pStyle w:val="Nadpis2"/>
        <w:numPr>
          <w:ilvl w:val="0"/>
          <w:numId w:val="4"/>
        </w:numPr>
        <w:ind w:left="0" w:hanging="426"/>
      </w:pPr>
      <w:bookmarkStart w:id="49" w:name="_Toc184109496"/>
      <w:r>
        <w:t>Obhliadka miesta dodania predmetu zákazky</w:t>
      </w:r>
      <w:bookmarkEnd w:id="49"/>
    </w:p>
    <w:p w14:paraId="5AB48D8C" w14:textId="539FE822" w:rsidR="00235601" w:rsidRPr="00235601" w:rsidRDefault="002362AB" w:rsidP="00042106">
      <w:pPr>
        <w:pStyle w:val="Odsekzoznamu"/>
        <w:numPr>
          <w:ilvl w:val="1"/>
          <w:numId w:val="4"/>
        </w:numPr>
        <w:ind w:left="567" w:hanging="567"/>
      </w:pPr>
      <w:r>
        <w:rPr>
          <w:rFonts w:cs="Times New Roman"/>
          <w:szCs w:val="24"/>
          <w:shd w:val="clear" w:color="auto" w:fill="FFFFFF"/>
        </w:rPr>
        <w:t>Neuplatňuje sa.</w:t>
      </w:r>
    </w:p>
    <w:p w14:paraId="73B8A0D0" w14:textId="07ED4BBE" w:rsidR="00F864BD" w:rsidRDefault="00235601" w:rsidP="00042106">
      <w:pPr>
        <w:pStyle w:val="Nadpis2"/>
        <w:numPr>
          <w:ilvl w:val="0"/>
          <w:numId w:val="4"/>
        </w:numPr>
        <w:ind w:left="0" w:hanging="426"/>
      </w:pPr>
      <w:bookmarkStart w:id="50" w:name="_Toc184109497"/>
      <w:r>
        <w:t>Jazyk ponuky</w:t>
      </w:r>
      <w:bookmarkEnd w:id="50"/>
    </w:p>
    <w:p w14:paraId="357F6488" w14:textId="6561EA9E" w:rsidR="00235601" w:rsidRPr="006963B4" w:rsidRDefault="00235601" w:rsidP="00042106">
      <w:pPr>
        <w:pStyle w:val="Odsekzoznamu"/>
        <w:numPr>
          <w:ilvl w:val="1"/>
          <w:numId w:val="4"/>
        </w:numPr>
        <w:ind w:left="567" w:hanging="567"/>
      </w:pPr>
      <w:r>
        <w:t>P</w:t>
      </w:r>
      <w:r w:rsidR="00140F9A" w:rsidRPr="00DC6BB6">
        <w:rPr>
          <w:rFonts w:cs="Times New Roman"/>
          <w:szCs w:val="24"/>
        </w:rPr>
        <w:t>onuka a ďalšie doklady a dokumenty v tomto verejnom obstarávaní sa predkladajú v</w:t>
      </w:r>
      <w:r w:rsidR="00140F9A">
        <w:rPr>
          <w:rFonts w:cs="Times New Roman"/>
          <w:szCs w:val="24"/>
        </w:rPr>
        <w:t xml:space="preserve"> </w:t>
      </w:r>
      <w:r w:rsidR="00140F9A" w:rsidRPr="00DC6BB6">
        <w:rPr>
          <w:rFonts w:cs="Times New Roman"/>
          <w:szCs w:val="24"/>
        </w:rPr>
        <w:t>štátnom jazyku používanom na území Slovenskej republiky, t. j. v slovenskom jazyku.</w:t>
      </w:r>
    </w:p>
    <w:p w14:paraId="78728EEE" w14:textId="579F4616" w:rsidR="006963B4" w:rsidRPr="00235601" w:rsidRDefault="006963B4" w:rsidP="00042106">
      <w:pPr>
        <w:pStyle w:val="Odsekzoznamu"/>
        <w:numPr>
          <w:ilvl w:val="1"/>
          <w:numId w:val="4"/>
        </w:numPr>
        <w:ind w:left="567" w:hanging="567"/>
      </w:pPr>
      <w:r w:rsidRPr="00DC6BB6">
        <w:rPr>
          <w:rFonts w:cs="Times New Roman"/>
          <w:szCs w:val="24"/>
        </w:rPr>
        <w:t>Ak je doklad alebo dokument vyhotovený v cudzom jazyku, predkladá sa spolu s</w:t>
      </w:r>
      <w:r>
        <w:rPr>
          <w:rFonts w:cs="Times New Roman"/>
          <w:szCs w:val="24"/>
        </w:rPr>
        <w:t> </w:t>
      </w:r>
      <w:r w:rsidRPr="00DC6BB6">
        <w:rPr>
          <w:rFonts w:cs="Times New Roman"/>
          <w:szCs w:val="24"/>
        </w:rPr>
        <w:t>jeho</w:t>
      </w:r>
      <w:r>
        <w:rPr>
          <w:rFonts w:cs="Times New Roman"/>
          <w:szCs w:val="24"/>
        </w:rPr>
        <w:t xml:space="preserve"> </w:t>
      </w:r>
      <w:r w:rsidRPr="00DC6BB6">
        <w:rPr>
          <w:rFonts w:cs="Times New Roman"/>
          <w:szCs w:val="24"/>
        </w:rPr>
        <w:t>úradným prekladom do štátneho jazyka; to neplatí pre ponuky, doklady a</w:t>
      </w:r>
      <w:r>
        <w:rPr>
          <w:rFonts w:cs="Times New Roman"/>
          <w:szCs w:val="24"/>
        </w:rPr>
        <w:t> </w:t>
      </w:r>
      <w:r w:rsidRPr="00DC6BB6">
        <w:rPr>
          <w:rFonts w:cs="Times New Roman"/>
          <w:szCs w:val="24"/>
        </w:rPr>
        <w:t>dokumenty</w:t>
      </w:r>
      <w:r>
        <w:rPr>
          <w:rFonts w:cs="Times New Roman"/>
          <w:szCs w:val="24"/>
        </w:rPr>
        <w:t xml:space="preserve"> </w:t>
      </w:r>
      <w:r w:rsidRPr="00DC6BB6">
        <w:rPr>
          <w:rFonts w:cs="Times New Roman"/>
          <w:szCs w:val="24"/>
        </w:rPr>
        <w:t>vyhotovené v českom jazyku. Ak sa zistí rozdiel v ich obsahu, rozhodujúci je úradný</w:t>
      </w:r>
      <w:r>
        <w:rPr>
          <w:rFonts w:cs="Times New Roman"/>
          <w:szCs w:val="24"/>
        </w:rPr>
        <w:t xml:space="preserve"> </w:t>
      </w:r>
      <w:r w:rsidRPr="00DC6BB6">
        <w:rPr>
          <w:rFonts w:cs="Times New Roman"/>
          <w:szCs w:val="24"/>
        </w:rPr>
        <w:t>preklad do štátneho jazyka.</w:t>
      </w:r>
    </w:p>
    <w:p w14:paraId="0ED09C71" w14:textId="69F39F41" w:rsidR="00F864BD" w:rsidRDefault="006963B4" w:rsidP="00042106">
      <w:pPr>
        <w:pStyle w:val="Nadpis2"/>
        <w:numPr>
          <w:ilvl w:val="0"/>
          <w:numId w:val="4"/>
        </w:numPr>
        <w:ind w:left="0" w:hanging="426"/>
      </w:pPr>
      <w:bookmarkStart w:id="51" w:name="_Toc184109498"/>
      <w:r>
        <w:t>Mena a ceny uvádzané v ponuke</w:t>
      </w:r>
      <w:bookmarkEnd w:id="51"/>
    </w:p>
    <w:p w14:paraId="4BF0384D" w14:textId="77777777" w:rsidR="006963B4" w:rsidRDefault="006963B4" w:rsidP="00042106">
      <w:pPr>
        <w:pStyle w:val="Odsekzoznamu"/>
        <w:numPr>
          <w:ilvl w:val="1"/>
          <w:numId w:val="4"/>
        </w:numPr>
        <w:ind w:left="567" w:hanging="567"/>
        <w:rPr>
          <w:rFonts w:cs="Times New Roman"/>
          <w:szCs w:val="24"/>
        </w:rPr>
      </w:pPr>
      <w:r w:rsidRPr="00F5015F">
        <w:rPr>
          <w:rFonts w:cs="Times New Roman"/>
          <w:szCs w:val="24"/>
        </w:rPr>
        <w:t>Uchádzačom navrhovaná cena v ponuke musí byť vyjadrená v mene euro.</w:t>
      </w:r>
    </w:p>
    <w:p w14:paraId="59ACADA6" w14:textId="2C9DB5BB" w:rsidR="006963B4" w:rsidRDefault="006963B4" w:rsidP="00042106">
      <w:pPr>
        <w:pStyle w:val="Odsekzoznamu"/>
        <w:numPr>
          <w:ilvl w:val="1"/>
          <w:numId w:val="4"/>
        </w:numPr>
        <w:ind w:left="567" w:hanging="567"/>
        <w:rPr>
          <w:rFonts w:cs="Times New Roman"/>
          <w:szCs w:val="24"/>
        </w:rPr>
      </w:pPr>
      <w:r w:rsidRPr="00F5015F">
        <w:rPr>
          <w:rFonts w:cs="Times New Roman"/>
          <w:szCs w:val="24"/>
        </w:rPr>
        <w:lastRenderedPageBreak/>
        <w:t xml:space="preserve">Navrhovaná cena musí zahŕňať všetky náklady, ktoré súvisia s plnením predmetu zákazky </w:t>
      </w:r>
      <w:r>
        <w:rPr>
          <w:rFonts w:cs="Times New Roman"/>
          <w:szCs w:val="24"/>
        </w:rPr>
        <w:t xml:space="preserve">a taktiež </w:t>
      </w:r>
      <w:r w:rsidRPr="00F5015F">
        <w:rPr>
          <w:rFonts w:cs="Times New Roman"/>
          <w:szCs w:val="24"/>
        </w:rPr>
        <w:t>a</w:t>
      </w:r>
      <w:r>
        <w:rPr>
          <w:rFonts w:cs="Times New Roman"/>
          <w:szCs w:val="24"/>
        </w:rPr>
        <w:t>j</w:t>
      </w:r>
      <w:r w:rsidRPr="00F5015F">
        <w:rPr>
          <w:rFonts w:cs="Times New Roman"/>
          <w:szCs w:val="24"/>
        </w:rPr>
        <w:t xml:space="preserve"> primeraný zisk uchádzača.</w:t>
      </w:r>
    </w:p>
    <w:p w14:paraId="508EA4AD" w14:textId="77777777" w:rsidR="006963B4" w:rsidRDefault="006963B4" w:rsidP="00042106">
      <w:pPr>
        <w:pStyle w:val="Odsekzoznamu"/>
        <w:numPr>
          <w:ilvl w:val="1"/>
          <w:numId w:val="4"/>
        </w:numPr>
        <w:ind w:left="567" w:hanging="567"/>
        <w:rPr>
          <w:rFonts w:cs="Times New Roman"/>
          <w:szCs w:val="24"/>
        </w:rPr>
      </w:pPr>
      <w:r w:rsidRPr="00F5015F">
        <w:rPr>
          <w:rFonts w:cs="Times New Roman"/>
          <w:szCs w:val="24"/>
        </w:rPr>
        <w:t>Ak uchádzač nie je platiteľom DPH, uvedie navrhovanú celkovú cenu (v stĺpci „s</w:t>
      </w:r>
      <w:r>
        <w:rPr>
          <w:rFonts w:cs="Times New Roman"/>
          <w:szCs w:val="24"/>
        </w:rPr>
        <w:t xml:space="preserve"> </w:t>
      </w:r>
      <w:r w:rsidRPr="005C36AB">
        <w:rPr>
          <w:rFonts w:cs="Times New Roman"/>
          <w:szCs w:val="24"/>
        </w:rPr>
        <w:t>DPH“).</w:t>
      </w:r>
      <w:r>
        <w:rPr>
          <w:rFonts w:cs="Times New Roman"/>
          <w:szCs w:val="24"/>
        </w:rPr>
        <w:t xml:space="preserve"> </w:t>
      </w:r>
      <w:r w:rsidRPr="005C36AB">
        <w:rPr>
          <w:rFonts w:cs="Times New Roman"/>
          <w:szCs w:val="24"/>
        </w:rPr>
        <w:t>Skutočnosť, že uchádzač nie je platiteľom DPH uchádzač výslovne uvedie v</w:t>
      </w:r>
      <w:r>
        <w:rPr>
          <w:rFonts w:cs="Times New Roman"/>
          <w:szCs w:val="24"/>
        </w:rPr>
        <w:t xml:space="preserve"> </w:t>
      </w:r>
      <w:r w:rsidRPr="005C36AB">
        <w:rPr>
          <w:rFonts w:cs="Times New Roman"/>
          <w:szCs w:val="24"/>
        </w:rPr>
        <w:t>predloženej ponuke.</w:t>
      </w:r>
    </w:p>
    <w:p w14:paraId="5915AF5B" w14:textId="302E1E2A" w:rsidR="006963B4" w:rsidRPr="006963B4" w:rsidRDefault="006963B4" w:rsidP="00042106">
      <w:pPr>
        <w:pStyle w:val="Odsekzoznamu"/>
        <w:numPr>
          <w:ilvl w:val="1"/>
          <w:numId w:val="4"/>
        </w:numPr>
        <w:ind w:left="567" w:hanging="567"/>
        <w:rPr>
          <w:rFonts w:cs="Times New Roman"/>
          <w:szCs w:val="24"/>
        </w:rPr>
      </w:pPr>
      <w:r w:rsidRPr="005B7B1B">
        <w:rPr>
          <w:rFonts w:cs="Times New Roman"/>
          <w:szCs w:val="24"/>
        </w:rPr>
        <w:t>Ak uchádzač nie je platcom DPH</w:t>
      </w:r>
      <w:r w:rsidRPr="001D352E">
        <w:rPr>
          <w:rFonts w:cs="Times New Roman"/>
          <w:szCs w:val="24"/>
        </w:rPr>
        <w:t xml:space="preserve">, zmluvná cena bude považovaná za </w:t>
      </w:r>
      <w:r w:rsidRPr="005B7B1B">
        <w:rPr>
          <w:rFonts w:cs="Times New Roman"/>
          <w:szCs w:val="24"/>
        </w:rPr>
        <w:t>konečnú aj v prípade, ak by sa počas plnenia predmetu zákazky stal platiteľom DPH, preto verejný obstarávateľ odporúča uchádzačovi zohľadniť túto skutočnosť pri svojom návrhu na plnenie kritérií.</w:t>
      </w:r>
      <w:r w:rsidRPr="005B7B1B">
        <w:rPr>
          <w:rFonts w:cs="Times New Roman"/>
          <w:bCs/>
          <w:szCs w:val="24"/>
        </w:rPr>
        <w:t xml:space="preserve"> </w:t>
      </w:r>
      <w:r w:rsidRPr="005B7B1B">
        <w:rPr>
          <w:rFonts w:cs="Times New Roman"/>
          <w:szCs w:val="24"/>
        </w:rPr>
        <w:t>V prípade, ak uchádzač je platiteľom DPH, avšak jeho sídlo je v inom členskom štáte Európskej únie alebo sídli mimo EÚ, zmluvná cena bude rozdelená na ním navrhovanú cenu bez DPH, výšku DPH a aj cenu s DPH podľa slovenských právnych predpisov (2</w:t>
      </w:r>
      <w:r w:rsidR="002362AB">
        <w:rPr>
          <w:rFonts w:cs="Times New Roman"/>
          <w:szCs w:val="24"/>
        </w:rPr>
        <w:t xml:space="preserve">3 </w:t>
      </w:r>
      <w:r w:rsidRPr="005B7B1B">
        <w:rPr>
          <w:rFonts w:cs="Times New Roman"/>
          <w:szCs w:val="24"/>
        </w:rPr>
        <w:t>%), aj keď samotnú DPH nebude v súlade s komunitárnym právom fakturovať.</w:t>
      </w:r>
    </w:p>
    <w:p w14:paraId="649C7A91" w14:textId="13D23C8C" w:rsidR="00F864BD" w:rsidRDefault="006963B4" w:rsidP="00042106">
      <w:pPr>
        <w:pStyle w:val="Nadpis2"/>
        <w:numPr>
          <w:ilvl w:val="0"/>
          <w:numId w:val="4"/>
        </w:numPr>
        <w:ind w:left="0" w:hanging="426"/>
      </w:pPr>
      <w:bookmarkStart w:id="52" w:name="_Toc184109499"/>
      <w:r>
        <w:t>Zábezpeka</w:t>
      </w:r>
      <w:bookmarkEnd w:id="52"/>
    </w:p>
    <w:p w14:paraId="7E9ACFC2" w14:textId="77777777" w:rsidR="00C1456D" w:rsidRPr="002362AB" w:rsidRDefault="006963B4" w:rsidP="00042106">
      <w:pPr>
        <w:pStyle w:val="Odsekzoznamu"/>
        <w:numPr>
          <w:ilvl w:val="1"/>
          <w:numId w:val="4"/>
        </w:numPr>
        <w:ind w:left="567" w:hanging="567"/>
      </w:pPr>
      <w:r w:rsidRPr="002362AB">
        <w:rPr>
          <w:rFonts w:cs="Times New Roman"/>
          <w:szCs w:val="24"/>
        </w:rPr>
        <w:t>Zábezpeka ponuky sa v prípade tejto zákazky nevyžaduje.</w:t>
      </w:r>
      <w:bookmarkStart w:id="53" w:name="_Hlk36923096"/>
    </w:p>
    <w:p w14:paraId="7BC60B17" w14:textId="5AB9321E" w:rsidR="004E332F" w:rsidRDefault="004E332F" w:rsidP="00042106">
      <w:pPr>
        <w:pStyle w:val="Nadpis2"/>
        <w:numPr>
          <w:ilvl w:val="0"/>
          <w:numId w:val="4"/>
        </w:numPr>
        <w:ind w:left="0" w:hanging="426"/>
      </w:pPr>
      <w:bookmarkStart w:id="54" w:name="_Toc184109500"/>
      <w:bookmarkEnd w:id="53"/>
      <w:r>
        <w:t>Priebeh verejného obstarávania</w:t>
      </w:r>
      <w:r w:rsidR="00B81046">
        <w:t xml:space="preserve"> a</w:t>
      </w:r>
      <w:r w:rsidR="00E62645">
        <w:t xml:space="preserve"> </w:t>
      </w:r>
      <w:r w:rsidR="00032A19">
        <w:t>obsah ponuk</w:t>
      </w:r>
      <w:r w:rsidR="00B81046">
        <w:t>y</w:t>
      </w:r>
      <w:bookmarkEnd w:id="54"/>
    </w:p>
    <w:p w14:paraId="600A500A" w14:textId="220592D0" w:rsidR="00E03CFF" w:rsidRDefault="00032A19" w:rsidP="00042106">
      <w:pPr>
        <w:pStyle w:val="Odsekzoznamu"/>
        <w:numPr>
          <w:ilvl w:val="1"/>
          <w:numId w:val="4"/>
        </w:numPr>
        <w:ind w:left="567" w:hanging="567"/>
        <w:rPr>
          <w:rFonts w:cs="Times New Roman"/>
          <w:szCs w:val="24"/>
        </w:rPr>
      </w:pPr>
      <w:r w:rsidRPr="00C166AF">
        <w:rPr>
          <w:rFonts w:cs="Times New Roman"/>
          <w:szCs w:val="24"/>
        </w:rPr>
        <w:t>V</w:t>
      </w:r>
      <w:r w:rsidR="00E03CFF">
        <w:rPr>
          <w:rFonts w:cs="Times New Roman"/>
          <w:szCs w:val="24"/>
        </w:rPr>
        <w:t xml:space="preserve">erejný </w:t>
      </w:r>
      <w:r w:rsidR="00E03CFF" w:rsidRPr="056A0D61">
        <w:rPr>
          <w:rFonts w:cs="Times New Roman"/>
        </w:rPr>
        <w:t>obstarávateľ realizuje verejné obstarávanie postupom verejnej súťaže. Verejný obstarávateľ najprv vyhodnotí splnenie podmienok účasti u všetkých uchádzačov a následne pristúpi k vyhodnoteniu kritérií na vyhodnotenie ponúk u tých uchádzačov, ktorí spĺňajú podmienky účasti</w:t>
      </w:r>
    </w:p>
    <w:p w14:paraId="4AF740A0" w14:textId="06AD7E02" w:rsidR="006F12B2" w:rsidRPr="006F12B2" w:rsidRDefault="00E03CFF" w:rsidP="00042106">
      <w:pPr>
        <w:pStyle w:val="Odsekzoznamu"/>
        <w:numPr>
          <w:ilvl w:val="1"/>
          <w:numId w:val="4"/>
        </w:numPr>
        <w:ind w:left="567" w:hanging="567"/>
        <w:rPr>
          <w:rFonts w:cs="Times New Roman"/>
          <w:szCs w:val="24"/>
        </w:rPr>
      </w:pPr>
      <w:r>
        <w:rPr>
          <w:rFonts w:cs="Times New Roman"/>
          <w:szCs w:val="24"/>
        </w:rPr>
        <w:t>V</w:t>
      </w:r>
      <w:r w:rsidR="00032A19" w:rsidRPr="00C166AF">
        <w:rPr>
          <w:rFonts w:cs="Times New Roman"/>
          <w:szCs w:val="24"/>
        </w:rPr>
        <w:t xml:space="preserve">erejná súťaž bude tzv. </w:t>
      </w:r>
      <w:r w:rsidR="00032A19" w:rsidRPr="004E5DAF">
        <w:rPr>
          <w:rFonts w:cs="Times New Roman"/>
          <w:b/>
          <w:bCs/>
          <w:szCs w:val="24"/>
        </w:rPr>
        <w:t>dvojobálková</w:t>
      </w:r>
      <w:r w:rsidR="00032A19" w:rsidRPr="00C166AF">
        <w:rPr>
          <w:rFonts w:cs="Times New Roman"/>
          <w:szCs w:val="24"/>
        </w:rPr>
        <w:t xml:space="preserve">. Ponuky budú predkladané do dvoch samostatných častí – časť ponuky Ostatné a časť ponuky Kritériá. </w:t>
      </w:r>
    </w:p>
    <w:p w14:paraId="61D1987E" w14:textId="4094B9DC" w:rsidR="00C166AF" w:rsidRPr="00C166AF" w:rsidRDefault="00C166AF" w:rsidP="00042106">
      <w:pPr>
        <w:pStyle w:val="Odsekzoznamu"/>
        <w:numPr>
          <w:ilvl w:val="1"/>
          <w:numId w:val="4"/>
        </w:numPr>
        <w:ind w:left="567" w:hanging="567"/>
        <w:rPr>
          <w:rFonts w:cs="Times New Roman"/>
          <w:szCs w:val="24"/>
        </w:rPr>
      </w:pPr>
      <w:r>
        <w:rPr>
          <w:rFonts w:cs="Times New Roman"/>
          <w:bCs/>
          <w:szCs w:val="24"/>
        </w:rPr>
        <w:t xml:space="preserve">Doklady predložené uchádzačom </w:t>
      </w:r>
      <w:r w:rsidRPr="00F10CCB">
        <w:rPr>
          <w:rFonts w:cs="Times New Roman"/>
          <w:bCs/>
          <w:szCs w:val="24"/>
        </w:rPr>
        <w:t xml:space="preserve">môžu byť v súlade s </w:t>
      </w:r>
      <w:hyperlink r:id="rId16" w:anchor="paragraf-49.odsek-7" w:history="1">
        <w:r w:rsidRPr="00A204BA">
          <w:rPr>
            <w:rStyle w:val="Hypertextovprepojenie"/>
            <w:rFonts w:cs="Times New Roman"/>
            <w:bCs/>
            <w:szCs w:val="24"/>
          </w:rPr>
          <w:t>§ 49 ods. 7 ZVO</w:t>
        </w:r>
      </w:hyperlink>
      <w:r w:rsidRPr="00F10CCB">
        <w:rPr>
          <w:rFonts w:cs="Times New Roman"/>
          <w:bCs/>
          <w:szCs w:val="24"/>
        </w:rPr>
        <w:t xml:space="preserve"> kópie dokladov v elektronickej podobe (odporúčaný formát PDF).</w:t>
      </w:r>
    </w:p>
    <w:p w14:paraId="1074B06B" w14:textId="6AD0234E" w:rsidR="00C166AF" w:rsidRDefault="00C166AF" w:rsidP="00042106">
      <w:pPr>
        <w:pStyle w:val="Odsekzoznamu"/>
        <w:numPr>
          <w:ilvl w:val="1"/>
          <w:numId w:val="4"/>
        </w:numPr>
        <w:ind w:left="567" w:hanging="567"/>
        <w:rPr>
          <w:rFonts w:cs="Times New Roman"/>
          <w:szCs w:val="24"/>
        </w:rPr>
      </w:pPr>
      <w:r w:rsidRPr="002E4B43">
        <w:rPr>
          <w:rFonts w:cs="Times New Roman"/>
          <w:b/>
          <w:szCs w:val="24"/>
        </w:rPr>
        <w:t>Ponuka časť</w:t>
      </w:r>
      <w:r>
        <w:rPr>
          <w:rFonts w:cs="Times New Roman"/>
          <w:bCs/>
          <w:szCs w:val="24"/>
        </w:rPr>
        <w:t xml:space="preserve"> </w:t>
      </w:r>
      <w:r w:rsidRPr="002E4B43">
        <w:rPr>
          <w:rFonts w:cs="Times New Roman"/>
          <w:b/>
          <w:szCs w:val="24"/>
        </w:rPr>
        <w:t>Ostatné</w:t>
      </w:r>
      <w:r w:rsidRPr="00A66190">
        <w:rPr>
          <w:rFonts w:cs="Times New Roman"/>
          <w:bCs/>
          <w:szCs w:val="24"/>
        </w:rPr>
        <w:t xml:space="preserve"> predložená uchádzačom musí obsahovať</w:t>
      </w:r>
      <w:r w:rsidRPr="000B75EB">
        <w:rPr>
          <w:rFonts w:cs="Times New Roman"/>
          <w:szCs w:val="24"/>
        </w:rPr>
        <w:t xml:space="preserve"> </w:t>
      </w:r>
      <w:r>
        <w:rPr>
          <w:rFonts w:cs="Times New Roman"/>
          <w:szCs w:val="24"/>
        </w:rPr>
        <w:t xml:space="preserve">nasledovné </w:t>
      </w:r>
      <w:r w:rsidRPr="000B75EB">
        <w:rPr>
          <w:rFonts w:cs="Times New Roman"/>
          <w:szCs w:val="24"/>
        </w:rPr>
        <w:t>doklady, dokumenty a informácie:</w:t>
      </w:r>
      <w:r>
        <w:rPr>
          <w:rFonts w:cs="Times New Roman"/>
          <w:szCs w:val="24"/>
        </w:rPr>
        <w:t xml:space="preserve"> </w:t>
      </w:r>
    </w:p>
    <w:p w14:paraId="525BFFE0" w14:textId="41C82CC0" w:rsidR="00C166AF" w:rsidRPr="0066617F" w:rsidRDefault="00C166AF" w:rsidP="00042106">
      <w:pPr>
        <w:pStyle w:val="Odsekzoznamu"/>
        <w:numPr>
          <w:ilvl w:val="2"/>
          <w:numId w:val="4"/>
        </w:numPr>
        <w:ind w:left="1276" w:hanging="709"/>
        <w:rPr>
          <w:highlight w:val="yellow"/>
          <w:rPrChange w:id="55" w:author="Szakáll Marian, Mgr." w:date="2025-01-16T10:31:00Z" w16du:dateUtc="2025-01-16T09:31:00Z">
            <w:rPr/>
          </w:rPrChange>
        </w:rPr>
      </w:pPr>
      <w:r w:rsidRPr="001F4701">
        <w:t xml:space="preserve">Potvrdenia, doklady a dokumenty, prostredníctvom ktorých uchádzač preukazuje splnenie </w:t>
      </w:r>
      <w:r w:rsidRPr="008815C2">
        <w:rPr>
          <w:b/>
        </w:rPr>
        <w:t>podmienok účasti</w:t>
      </w:r>
      <w:r w:rsidRPr="008815C2">
        <w:t>. Podmienky</w:t>
      </w:r>
      <w:r>
        <w:rPr>
          <w:b/>
        </w:rPr>
        <w:t xml:space="preserve"> </w:t>
      </w:r>
      <w:r>
        <w:t xml:space="preserve">účasti a doklady potrebné na ich </w:t>
      </w:r>
      <w:r w:rsidRPr="00FF2E89">
        <w:t>preukázanie sú uvedené v</w:t>
      </w:r>
      <w:r>
        <w:t> </w:t>
      </w:r>
      <w:hyperlink w:anchor="_Časť_B._Podmienky" w:history="1">
        <w:r w:rsidRPr="00100315">
          <w:rPr>
            <w:rStyle w:val="Hypertextovprepojenie"/>
          </w:rPr>
          <w:t>časti B. Podmienky účasti</w:t>
        </w:r>
      </w:hyperlink>
      <w:r w:rsidRPr="001F4701">
        <w:t>.</w:t>
      </w:r>
      <w:r w:rsidR="0066617F">
        <w:t xml:space="preserve"> </w:t>
      </w:r>
      <w:ins w:id="56" w:author="Szakáll Marian, Mgr." w:date="2025-01-16T10:31:00Z" w16du:dateUtc="2025-01-16T09:31:00Z">
        <w:r w:rsidR="0066617F" w:rsidRPr="0066617F">
          <w:rPr>
            <w:highlight w:val="yellow"/>
            <w:rPrChange w:id="57" w:author="Szakáll Marian, Mgr." w:date="2025-01-16T10:31:00Z" w16du:dateUtc="2025-01-16T09:31:00Z">
              <w:rPr/>
            </w:rPrChange>
          </w:rPr>
          <w:t>Uchádzači môžu využiť tabuľku nachádzajúcu sa v prílohe č. 13.</w:t>
        </w:r>
      </w:ins>
      <w:ins w:id="58" w:author="Szakáll Marian, Mgr." w:date="2025-01-16T10:30:00Z" w16du:dateUtc="2025-01-16T09:30:00Z">
        <w:r w:rsidR="0066617F" w:rsidRPr="0066617F">
          <w:rPr>
            <w:highlight w:val="yellow"/>
            <w:rPrChange w:id="59" w:author="Szakáll Marian, Mgr." w:date="2025-01-16T10:31:00Z" w16du:dateUtc="2025-01-16T09:31:00Z">
              <w:rPr/>
            </w:rPrChange>
          </w:rPr>
          <w:t xml:space="preserve"> </w:t>
        </w:r>
      </w:ins>
    </w:p>
    <w:p w14:paraId="4E541AC2" w14:textId="52D6D432" w:rsidR="004E5DAF" w:rsidRPr="003F3A2C" w:rsidRDefault="004E5DAF" w:rsidP="004E5DAF">
      <w:pPr>
        <w:pStyle w:val="Odsekzoznamu"/>
        <w:numPr>
          <w:ilvl w:val="2"/>
          <w:numId w:val="4"/>
        </w:numPr>
        <w:ind w:left="1276" w:hanging="709"/>
      </w:pPr>
      <w:r>
        <w:t>V</w:t>
      </w:r>
      <w:r w:rsidRPr="002E4B43">
        <w:t xml:space="preserve">ypracovanú hodnotenú časť 1 a 2 podľa prílohy č. 6 súťažných podkladov potrebnú pre vyhodnotenie kritérií na vyhodnotenie ponúk K1 </w:t>
      </w:r>
      <w:r>
        <w:rPr>
          <w:rFonts w:cs="Times New Roman"/>
          <w:szCs w:val="24"/>
        </w:rPr>
        <w:t xml:space="preserve">(úroveň služby) </w:t>
      </w:r>
      <w:r w:rsidRPr="002E4B43">
        <w:t>a K2</w:t>
      </w:r>
      <w:r>
        <w:t xml:space="preserve"> </w:t>
      </w:r>
      <w:r>
        <w:rPr>
          <w:rFonts w:cs="Times New Roman"/>
          <w:szCs w:val="24"/>
        </w:rPr>
        <w:t>(vylepšenie riešenia)</w:t>
      </w:r>
      <w:r>
        <w:t>.</w:t>
      </w:r>
    </w:p>
    <w:p w14:paraId="2E741D80" w14:textId="056AE5B9" w:rsidR="00C166AF" w:rsidRPr="002E4B43" w:rsidRDefault="00C166AF" w:rsidP="00042106">
      <w:pPr>
        <w:pStyle w:val="Odsekzoznamu"/>
        <w:numPr>
          <w:ilvl w:val="2"/>
          <w:numId w:val="4"/>
        </w:numPr>
        <w:ind w:left="1276" w:hanging="709"/>
      </w:pPr>
      <w:r>
        <w:t xml:space="preserve">V prípade uplatnenia  Jednotného európskeho dokumentu (ďalej len „JED“), uchádzač, </w:t>
      </w:r>
      <w:r w:rsidRPr="00D9213E">
        <w:rPr>
          <w:szCs w:val="24"/>
        </w:rPr>
        <w:t xml:space="preserve">ktorý </w:t>
      </w:r>
      <w:r>
        <w:rPr>
          <w:szCs w:val="24"/>
        </w:rPr>
        <w:t>na preukázanie podmienok účasti</w:t>
      </w:r>
      <w:r w:rsidRPr="00D9213E">
        <w:rPr>
          <w:szCs w:val="24"/>
        </w:rPr>
        <w:t xml:space="preserve"> využíva kapacity </w:t>
      </w:r>
      <w:r>
        <w:rPr>
          <w:szCs w:val="24"/>
        </w:rPr>
        <w:t xml:space="preserve">iných osôb (podľa </w:t>
      </w:r>
      <w:hyperlink r:id="rId17" w:anchor="paragraf-34.odsek-3" w:history="1">
        <w:r w:rsidRPr="006465DD">
          <w:rPr>
            <w:rStyle w:val="Hypertextovprepojenie"/>
            <w:szCs w:val="24"/>
          </w:rPr>
          <w:t>§ 34 ods. 3</w:t>
        </w:r>
      </w:hyperlink>
      <w:r>
        <w:rPr>
          <w:szCs w:val="24"/>
        </w:rPr>
        <w:t xml:space="preserve"> ZVO) </w:t>
      </w:r>
      <w:r w:rsidRPr="00D9213E">
        <w:rPr>
          <w:szCs w:val="24"/>
        </w:rPr>
        <w:t>musí zabezpečiť a</w:t>
      </w:r>
      <w:r>
        <w:rPr>
          <w:szCs w:val="24"/>
        </w:rPr>
        <w:t> </w:t>
      </w:r>
      <w:r w:rsidRPr="00D9213E">
        <w:rPr>
          <w:szCs w:val="24"/>
        </w:rPr>
        <w:t>predložiť</w:t>
      </w:r>
      <w:r>
        <w:rPr>
          <w:szCs w:val="24"/>
        </w:rPr>
        <w:t xml:space="preserve"> JED za seba, ako aj za každý zo subjektov, ktorého kapacity využíva</w:t>
      </w:r>
      <w:r w:rsidRPr="00D9213E">
        <w:rPr>
          <w:szCs w:val="24"/>
        </w:rPr>
        <w:t>;</w:t>
      </w:r>
      <w:r>
        <w:rPr>
          <w:szCs w:val="24"/>
        </w:rPr>
        <w:t xml:space="preserve"> ak ponuku predkladá skupina dodávateľov a chce preukazovať splnenie podmienok účasti formulárom JED, formulár JED predloží každý člen skupiny</w:t>
      </w:r>
      <w:r w:rsidR="003835F8">
        <w:rPr>
          <w:szCs w:val="24"/>
        </w:rPr>
        <w:t xml:space="preserve"> </w:t>
      </w:r>
      <w:r w:rsidR="003835F8" w:rsidRPr="005073C8">
        <w:rPr>
          <w:rFonts w:cs="Times New Roman"/>
          <w:szCs w:val="24"/>
        </w:rPr>
        <w:t>(ak je to relevantné)</w:t>
      </w:r>
      <w:r>
        <w:rPr>
          <w:szCs w:val="24"/>
        </w:rPr>
        <w:t>.</w:t>
      </w:r>
    </w:p>
    <w:p w14:paraId="379C8B45" w14:textId="0FE34CEE" w:rsidR="00C166AF" w:rsidRPr="005073C8" w:rsidRDefault="00C166AF" w:rsidP="00042106">
      <w:pPr>
        <w:pStyle w:val="Odsekzoznamu"/>
        <w:numPr>
          <w:ilvl w:val="2"/>
          <w:numId w:val="4"/>
        </w:numPr>
        <w:ind w:left="1276" w:hanging="709"/>
      </w:pPr>
      <w:r w:rsidRPr="00FF2E89">
        <w:rPr>
          <w:rFonts w:cs="Times New Roman"/>
          <w:bCs/>
          <w:szCs w:val="24"/>
        </w:rPr>
        <w:t>V prípade skupiny dodávateľov</w:t>
      </w:r>
      <w:r w:rsidRPr="00FF2E89">
        <w:rPr>
          <w:rFonts w:cs="Times New Roman"/>
          <w:szCs w:val="24"/>
        </w:rPr>
        <w:t xml:space="preserve">, ak za skupinu dodávateľov koná skupinou poverená osoba, resp. konajú skupinou poverené osoby, </w:t>
      </w:r>
      <w:r w:rsidRPr="00FF2E89">
        <w:rPr>
          <w:rFonts w:cs="Times New Roman"/>
          <w:b/>
          <w:szCs w:val="24"/>
        </w:rPr>
        <w:t xml:space="preserve">udelené </w:t>
      </w:r>
      <w:r w:rsidRPr="00FF2E89">
        <w:rPr>
          <w:rFonts w:cs="Times New Roman"/>
          <w:b/>
          <w:bCs/>
          <w:szCs w:val="24"/>
        </w:rPr>
        <w:t>plnomocenstvo</w:t>
      </w:r>
      <w:r w:rsidRPr="00FF2E89">
        <w:rPr>
          <w:rFonts w:cs="Times New Roman"/>
          <w:szCs w:val="24"/>
        </w:rPr>
        <w:t xml:space="preserve"> pre túto osobu, resp. osoby, ktoré budú oprávnené prijímať pokyny a konať v mene </w:t>
      </w:r>
      <w:r w:rsidRPr="00FF2E89">
        <w:rPr>
          <w:rFonts w:cs="Times New Roman"/>
          <w:szCs w:val="24"/>
        </w:rPr>
        <w:lastRenderedPageBreak/>
        <w:t xml:space="preserve">všetkých ostatných členov skupiny dodávateľov, podpísané oprávnenými osobami všetkých členov skupiny dodávateľov </w:t>
      </w:r>
      <w:r w:rsidRPr="005073C8">
        <w:rPr>
          <w:rFonts w:cs="Times New Roman"/>
          <w:szCs w:val="24"/>
        </w:rPr>
        <w:t xml:space="preserve">podľa prílohy č. </w:t>
      </w:r>
      <w:r w:rsidR="005073C8" w:rsidRPr="005073C8">
        <w:rPr>
          <w:rFonts w:cs="Times New Roman"/>
          <w:szCs w:val="24"/>
        </w:rPr>
        <w:t>3</w:t>
      </w:r>
      <w:r w:rsidRPr="005073C8">
        <w:rPr>
          <w:rFonts w:cs="Times New Roman"/>
          <w:szCs w:val="24"/>
        </w:rPr>
        <w:t xml:space="preserve"> týchto súťažných podkladov</w:t>
      </w:r>
      <w:r w:rsidR="003835F8">
        <w:rPr>
          <w:rFonts w:cs="Times New Roman"/>
          <w:szCs w:val="24"/>
        </w:rPr>
        <w:t xml:space="preserve"> </w:t>
      </w:r>
      <w:r w:rsidR="003835F8" w:rsidRPr="005073C8">
        <w:rPr>
          <w:rFonts w:cs="Times New Roman"/>
          <w:szCs w:val="24"/>
        </w:rPr>
        <w:t>(ak je to relevantné)</w:t>
      </w:r>
      <w:r w:rsidRPr="005073C8">
        <w:rPr>
          <w:rFonts w:cs="Times New Roman"/>
          <w:szCs w:val="24"/>
        </w:rPr>
        <w:t>.</w:t>
      </w:r>
      <w:r w:rsidRPr="005073C8">
        <w:rPr>
          <w:rFonts w:cs="Times New Roman"/>
          <w:b/>
          <w:bCs/>
        </w:rPr>
        <w:t xml:space="preserve"> </w:t>
      </w:r>
    </w:p>
    <w:p w14:paraId="419B8988" w14:textId="2176D951" w:rsidR="00C166AF" w:rsidRPr="005073C8" w:rsidRDefault="00C166AF" w:rsidP="00042106">
      <w:pPr>
        <w:pStyle w:val="Odsekzoznamu"/>
        <w:numPr>
          <w:ilvl w:val="2"/>
          <w:numId w:val="4"/>
        </w:numPr>
        <w:ind w:left="1276" w:hanging="709"/>
      </w:pPr>
      <w:r w:rsidRPr="005073C8">
        <w:rPr>
          <w:rFonts w:cs="Times New Roman"/>
          <w:b/>
          <w:bCs/>
          <w:szCs w:val="24"/>
        </w:rPr>
        <w:t>Vyhlásenie k participácii na vypracovaní ponuky inou osobou</w:t>
      </w:r>
      <w:r w:rsidRPr="005073C8">
        <w:rPr>
          <w:rFonts w:cs="Times New Roman"/>
          <w:szCs w:val="24"/>
        </w:rPr>
        <w:t xml:space="preserve"> podľa prílohy č. </w:t>
      </w:r>
      <w:r w:rsidR="005073C8" w:rsidRPr="005073C8">
        <w:rPr>
          <w:rFonts w:cs="Times New Roman"/>
          <w:szCs w:val="24"/>
        </w:rPr>
        <w:t>4</w:t>
      </w:r>
      <w:r w:rsidRPr="005073C8">
        <w:rPr>
          <w:rFonts w:cs="Times New Roman"/>
          <w:szCs w:val="24"/>
        </w:rPr>
        <w:t xml:space="preserve"> týchto súťažných podkladov (ak je to relevantné).</w:t>
      </w:r>
    </w:p>
    <w:p w14:paraId="169E7B3D" w14:textId="428BB94C" w:rsidR="002E4B43" w:rsidRDefault="002E4B43" w:rsidP="00042106">
      <w:pPr>
        <w:pStyle w:val="Odsekzoznamu"/>
        <w:numPr>
          <w:ilvl w:val="1"/>
          <w:numId w:val="4"/>
        </w:numPr>
        <w:ind w:left="567" w:hanging="567"/>
        <w:rPr>
          <w:rFonts w:cs="Times New Roman"/>
          <w:szCs w:val="24"/>
        </w:rPr>
      </w:pPr>
      <w:r w:rsidRPr="002E4B43">
        <w:rPr>
          <w:rFonts w:cs="Times New Roman"/>
          <w:b/>
          <w:bCs/>
          <w:szCs w:val="24"/>
        </w:rPr>
        <w:t>Ponuka časť Kritériá</w:t>
      </w:r>
      <w:r>
        <w:rPr>
          <w:rFonts w:cs="Times New Roman"/>
          <w:szCs w:val="24"/>
        </w:rPr>
        <w:t xml:space="preserve"> </w:t>
      </w:r>
      <w:r w:rsidRPr="00A66190">
        <w:rPr>
          <w:rFonts w:cs="Times New Roman"/>
          <w:bCs/>
          <w:szCs w:val="24"/>
        </w:rPr>
        <w:t>predložená uchádzačom musí obsahovať</w:t>
      </w:r>
      <w:r w:rsidRPr="000B75EB">
        <w:rPr>
          <w:rFonts w:cs="Times New Roman"/>
          <w:szCs w:val="24"/>
        </w:rPr>
        <w:t xml:space="preserve"> </w:t>
      </w:r>
      <w:r>
        <w:rPr>
          <w:rFonts w:cs="Times New Roman"/>
          <w:szCs w:val="24"/>
        </w:rPr>
        <w:t xml:space="preserve">nasledovné </w:t>
      </w:r>
      <w:r w:rsidRPr="000B75EB">
        <w:rPr>
          <w:rFonts w:cs="Times New Roman"/>
          <w:szCs w:val="24"/>
        </w:rPr>
        <w:t>doklady, dokumenty a informácie:</w:t>
      </w:r>
    </w:p>
    <w:p w14:paraId="797760A1" w14:textId="5E8B8142" w:rsidR="002E4B43" w:rsidRPr="002E4B43" w:rsidRDefault="002E4B43" w:rsidP="00042106">
      <w:pPr>
        <w:pStyle w:val="Odsekzoznamu"/>
        <w:numPr>
          <w:ilvl w:val="2"/>
          <w:numId w:val="4"/>
        </w:numPr>
        <w:ind w:left="1276" w:hanging="709"/>
        <w:rPr>
          <w:rFonts w:cs="Times New Roman"/>
          <w:szCs w:val="24"/>
        </w:rPr>
      </w:pPr>
      <w:r w:rsidRPr="002E4B43">
        <w:rPr>
          <w:rFonts w:cs="Times New Roman"/>
          <w:szCs w:val="24"/>
        </w:rPr>
        <w:t xml:space="preserve">Cenová ponuka K3 vo formáte </w:t>
      </w:r>
      <w:proofErr w:type="spellStart"/>
      <w:r w:rsidRPr="002E4B43">
        <w:rPr>
          <w:rFonts w:cs="Times New Roman"/>
          <w:szCs w:val="24"/>
        </w:rPr>
        <w:t>excel</w:t>
      </w:r>
      <w:proofErr w:type="spellEnd"/>
      <w:r w:rsidRPr="002E4B43">
        <w:rPr>
          <w:rFonts w:cs="Times New Roman"/>
          <w:szCs w:val="24"/>
        </w:rPr>
        <w:t xml:space="preserve"> podľa prílohy č. </w:t>
      </w:r>
      <w:r w:rsidR="00711B7A">
        <w:rPr>
          <w:rFonts w:cs="Times New Roman"/>
          <w:szCs w:val="24"/>
        </w:rPr>
        <w:t>1</w:t>
      </w:r>
      <w:r w:rsidRPr="002E4B43">
        <w:rPr>
          <w:rFonts w:cs="Times New Roman"/>
          <w:szCs w:val="24"/>
        </w:rPr>
        <w:t xml:space="preserve"> súťažných podkladov vrátane vyplnenia celkovej ceny v eur s DPH do príslušnej funkcionality IS </w:t>
      </w:r>
      <w:proofErr w:type="spellStart"/>
      <w:r w:rsidRPr="002E4B43">
        <w:rPr>
          <w:rFonts w:cs="Times New Roman"/>
          <w:szCs w:val="24"/>
        </w:rPr>
        <w:t>Josephiny</w:t>
      </w:r>
      <w:proofErr w:type="spellEnd"/>
      <w:r w:rsidRPr="002E4B43">
        <w:rPr>
          <w:rFonts w:cs="Times New Roman"/>
          <w:szCs w:val="24"/>
        </w:rPr>
        <w:t xml:space="preserve"> za účelom zabezpečenia online otvárania ponúk.  </w:t>
      </w:r>
    </w:p>
    <w:p w14:paraId="1D78A66B" w14:textId="2DD91AA3" w:rsidR="006F12B2" w:rsidRDefault="002D7666" w:rsidP="00042106">
      <w:pPr>
        <w:pStyle w:val="Odsekzoznamu"/>
        <w:numPr>
          <w:ilvl w:val="1"/>
          <w:numId w:val="4"/>
        </w:numPr>
        <w:ind w:left="567" w:hanging="567"/>
        <w:rPr>
          <w:rFonts w:cs="Times New Roman"/>
          <w:szCs w:val="24"/>
        </w:rPr>
      </w:pPr>
      <w:r>
        <w:rPr>
          <w:rFonts w:cs="Times New Roman"/>
          <w:szCs w:val="24"/>
        </w:rPr>
        <w:t>Priebeh verejného obstarávania bude nasledovný</w:t>
      </w:r>
      <w:r w:rsidR="003440C1">
        <w:rPr>
          <w:rFonts w:cs="Times New Roman"/>
          <w:szCs w:val="24"/>
        </w:rPr>
        <w:t>:</w:t>
      </w:r>
      <w:r w:rsidR="006F12B2">
        <w:rPr>
          <w:rFonts w:cs="Times New Roman"/>
          <w:szCs w:val="24"/>
        </w:rPr>
        <w:t xml:space="preserve"> </w:t>
      </w:r>
      <w:r w:rsidR="003440C1">
        <w:rPr>
          <w:rFonts w:cs="Times New Roman"/>
          <w:szCs w:val="24"/>
        </w:rPr>
        <w:t>v</w:t>
      </w:r>
      <w:r>
        <w:rPr>
          <w:rFonts w:cs="Times New Roman"/>
          <w:szCs w:val="24"/>
        </w:rPr>
        <w:t>erejný obstarávateľ n</w:t>
      </w:r>
      <w:r w:rsidR="006F12B2">
        <w:rPr>
          <w:rFonts w:cs="Times New Roman"/>
          <w:szCs w:val="24"/>
        </w:rPr>
        <w:t>ajprv otvorí</w:t>
      </w:r>
      <w:r w:rsidR="00F05681">
        <w:rPr>
          <w:rFonts w:cs="Times New Roman"/>
          <w:szCs w:val="24"/>
        </w:rPr>
        <w:t xml:space="preserve"> a vyhodnotí</w:t>
      </w:r>
      <w:r w:rsidR="006F12B2">
        <w:rPr>
          <w:rFonts w:cs="Times New Roman"/>
          <w:szCs w:val="24"/>
        </w:rPr>
        <w:t xml:space="preserve"> časť ponuky Ostatné obsahujúcu</w:t>
      </w:r>
      <w:r>
        <w:rPr>
          <w:rFonts w:cs="Times New Roman"/>
          <w:szCs w:val="24"/>
        </w:rPr>
        <w:t xml:space="preserve"> doklady uvedené v bode 15.4, najmä však:</w:t>
      </w:r>
    </w:p>
    <w:p w14:paraId="38952014" w14:textId="427E2907" w:rsidR="006F12B2" w:rsidRDefault="006F12B2" w:rsidP="00042106">
      <w:pPr>
        <w:pStyle w:val="Odsekzoznamu"/>
        <w:numPr>
          <w:ilvl w:val="0"/>
          <w:numId w:val="18"/>
        </w:numPr>
        <w:rPr>
          <w:rFonts w:cs="Times New Roman"/>
          <w:szCs w:val="24"/>
        </w:rPr>
      </w:pPr>
      <w:r>
        <w:rPr>
          <w:rFonts w:cs="Times New Roman"/>
          <w:szCs w:val="24"/>
        </w:rPr>
        <w:t>Doklady na preukázanie splnenia podmienok účasti</w:t>
      </w:r>
      <w:r w:rsidR="002D7666">
        <w:rPr>
          <w:rFonts w:cs="Times New Roman"/>
          <w:szCs w:val="24"/>
        </w:rPr>
        <w:t xml:space="preserve"> a</w:t>
      </w:r>
    </w:p>
    <w:p w14:paraId="592A738B" w14:textId="781FCBD0" w:rsidR="00B81046" w:rsidRPr="00B81046" w:rsidRDefault="00F05681" w:rsidP="00042106">
      <w:pPr>
        <w:pStyle w:val="Odsekzoznamu"/>
        <w:numPr>
          <w:ilvl w:val="0"/>
          <w:numId w:val="18"/>
        </w:numPr>
        <w:rPr>
          <w:rFonts w:cs="Times New Roman"/>
          <w:szCs w:val="24"/>
        </w:rPr>
      </w:pPr>
      <w:r>
        <w:rPr>
          <w:rFonts w:cs="Times New Roman"/>
          <w:szCs w:val="24"/>
        </w:rPr>
        <w:t xml:space="preserve">Vypracovanú hodnotenú časť 1 a 2 podľa prílohy č. 6 súťažných podkladov potrebnú pre vyhodnotenie kritérií na vyhodnotenie ponúk K1 (úroveň </w:t>
      </w:r>
      <w:r w:rsidR="00F64451">
        <w:rPr>
          <w:rFonts w:cs="Times New Roman"/>
          <w:szCs w:val="24"/>
        </w:rPr>
        <w:t>služby</w:t>
      </w:r>
      <w:r>
        <w:rPr>
          <w:rFonts w:cs="Times New Roman"/>
          <w:szCs w:val="24"/>
        </w:rPr>
        <w:t>) a K2 (vylepšenie riešenia)</w:t>
      </w:r>
      <w:r w:rsidR="002D7666">
        <w:rPr>
          <w:rFonts w:cs="Times New Roman"/>
          <w:szCs w:val="24"/>
        </w:rPr>
        <w:t>.</w:t>
      </w:r>
    </w:p>
    <w:p w14:paraId="41790635" w14:textId="52554D6F" w:rsidR="00B81046" w:rsidRPr="00B81046" w:rsidRDefault="00B81046" w:rsidP="00042106">
      <w:pPr>
        <w:pStyle w:val="Odsekzoznamu"/>
        <w:numPr>
          <w:ilvl w:val="1"/>
          <w:numId w:val="4"/>
        </w:numPr>
        <w:ind w:left="567" w:hanging="567"/>
        <w:rPr>
          <w:rFonts w:cs="Times New Roman"/>
          <w:szCs w:val="24"/>
        </w:rPr>
      </w:pPr>
      <w:r>
        <w:rPr>
          <w:rFonts w:cs="Times New Roman"/>
          <w:szCs w:val="24"/>
        </w:rPr>
        <w:t xml:space="preserve">Následne verejný obstarávateľ otvorí a vyhodnotí ponuky časť Kritériá, t. j. cenové kritérium K3. </w:t>
      </w:r>
    </w:p>
    <w:p w14:paraId="2AA0E3F8" w14:textId="227086D0" w:rsidR="00B81046" w:rsidRPr="00B81046" w:rsidRDefault="00B81046" w:rsidP="00042106">
      <w:pPr>
        <w:pStyle w:val="Nadpis2"/>
        <w:numPr>
          <w:ilvl w:val="0"/>
          <w:numId w:val="4"/>
        </w:numPr>
        <w:ind w:left="0" w:hanging="426"/>
      </w:pPr>
      <w:bookmarkStart w:id="60" w:name="_Toc184109501"/>
      <w:r w:rsidRPr="00B81046">
        <w:t>Otváranie ponúk</w:t>
      </w:r>
      <w:bookmarkEnd w:id="60"/>
    </w:p>
    <w:p w14:paraId="39102ADD" w14:textId="5E339CAD" w:rsidR="002D7666" w:rsidRDefault="00B81046" w:rsidP="00042106">
      <w:pPr>
        <w:pStyle w:val="Odsekzoznamu"/>
        <w:numPr>
          <w:ilvl w:val="1"/>
          <w:numId w:val="4"/>
        </w:numPr>
        <w:ind w:left="567" w:hanging="567"/>
        <w:rPr>
          <w:rFonts w:cs="Times New Roman"/>
          <w:szCs w:val="24"/>
        </w:rPr>
      </w:pPr>
      <w:r>
        <w:rPr>
          <w:rFonts w:cs="Times New Roman"/>
          <w:szCs w:val="24"/>
        </w:rPr>
        <w:t>O</w:t>
      </w:r>
      <w:r w:rsidR="002D7666">
        <w:rPr>
          <w:rFonts w:cs="Times New Roman"/>
          <w:szCs w:val="24"/>
        </w:rPr>
        <w:t xml:space="preserve">tváranie ponuky časť Ostatné je neverejné. Otváranie časti </w:t>
      </w:r>
      <w:r w:rsidR="003028AF">
        <w:rPr>
          <w:rFonts w:cs="Times New Roman"/>
          <w:szCs w:val="24"/>
        </w:rPr>
        <w:t>p</w:t>
      </w:r>
      <w:r w:rsidR="002D7666">
        <w:rPr>
          <w:rFonts w:cs="Times New Roman"/>
          <w:szCs w:val="24"/>
        </w:rPr>
        <w:t xml:space="preserve">onuky </w:t>
      </w:r>
      <w:r w:rsidR="003028AF">
        <w:rPr>
          <w:rFonts w:cs="Times New Roman"/>
          <w:szCs w:val="24"/>
        </w:rPr>
        <w:t>K</w:t>
      </w:r>
      <w:r w:rsidR="002D7666">
        <w:rPr>
          <w:rFonts w:cs="Times New Roman"/>
          <w:szCs w:val="24"/>
        </w:rPr>
        <w:t>ritériá obsahujúcu iba cenové kritérium K3 sa uskutoční po vyhodnotení necenovej časti ponúk</w:t>
      </w:r>
      <w:r w:rsidR="00E62645">
        <w:rPr>
          <w:rFonts w:cs="Times New Roman"/>
          <w:szCs w:val="24"/>
        </w:rPr>
        <w:t xml:space="preserve"> Ostatné</w:t>
      </w:r>
      <w:r w:rsidR="002D7666">
        <w:rPr>
          <w:rFonts w:cs="Times New Roman"/>
          <w:szCs w:val="24"/>
        </w:rPr>
        <w:t xml:space="preserve"> v čase, o ktorom budú uchádzači vopred informovaní najmenej 3 pracovné dni vopred</w:t>
      </w:r>
      <w:r>
        <w:rPr>
          <w:rFonts w:cs="Times New Roman"/>
          <w:szCs w:val="24"/>
        </w:rPr>
        <w:t xml:space="preserve"> prostredníctvom komunikačného rozhrania IS </w:t>
      </w:r>
      <w:proofErr w:type="spellStart"/>
      <w:r>
        <w:rPr>
          <w:rFonts w:cs="Times New Roman"/>
          <w:szCs w:val="24"/>
        </w:rPr>
        <w:t>Josephine</w:t>
      </w:r>
      <w:proofErr w:type="spellEnd"/>
      <w:r w:rsidR="002D7666">
        <w:rPr>
          <w:rFonts w:cs="Times New Roman"/>
          <w:szCs w:val="24"/>
        </w:rPr>
        <w:t>.</w:t>
      </w:r>
    </w:p>
    <w:p w14:paraId="32D4B80F" w14:textId="47F8530E" w:rsidR="00E62645" w:rsidRPr="00E62645" w:rsidRDefault="00E62645" w:rsidP="00042106">
      <w:pPr>
        <w:pStyle w:val="Odsekzoznamu"/>
        <w:numPr>
          <w:ilvl w:val="1"/>
          <w:numId w:val="4"/>
        </w:numPr>
        <w:ind w:left="567" w:hanging="567"/>
        <w:rPr>
          <w:rFonts w:cs="Times New Roman"/>
          <w:szCs w:val="24"/>
        </w:rPr>
      </w:pPr>
      <w:r w:rsidRPr="00E62645">
        <w:rPr>
          <w:szCs w:val="24"/>
        </w:rPr>
        <w:t>Otváranie cenovej časti ponúk</w:t>
      </w:r>
      <w:r w:rsidR="003028AF">
        <w:rPr>
          <w:szCs w:val="24"/>
        </w:rPr>
        <w:t xml:space="preserve"> – časti ponuky Kritér</w:t>
      </w:r>
      <w:r w:rsidR="00C57FE5">
        <w:rPr>
          <w:szCs w:val="24"/>
        </w:rPr>
        <w:t>i</w:t>
      </w:r>
      <w:r w:rsidR="003028AF">
        <w:rPr>
          <w:szCs w:val="24"/>
        </w:rPr>
        <w:t>á</w:t>
      </w:r>
      <w:r w:rsidRPr="00E62645">
        <w:rPr>
          <w:szCs w:val="24"/>
        </w:rPr>
        <w:t xml:space="preserve"> sa uskutoční elektronicky. Verejný obstarávateľ podľa </w:t>
      </w:r>
      <w:hyperlink r:id="rId18" w:anchor="paragraf-52.odsek-2" w:history="1">
        <w:r w:rsidRPr="00E62645">
          <w:rPr>
            <w:rStyle w:val="Hypertextovprepojenie"/>
            <w:szCs w:val="24"/>
          </w:rPr>
          <w:t>§ 52 ods. 2 ZVO</w:t>
        </w:r>
      </w:hyperlink>
      <w:r w:rsidRPr="00E62645">
        <w:rPr>
          <w:szCs w:val="24"/>
        </w:rPr>
        <w:t xml:space="preserve"> umožní účasť na otváraní ponúk všetkým uchádzačom, ktorí predložili ponuku v lehote na predkladanie ponúk. Umožnením účasti na otváraní ponúk sa rozumie sprístupnenie ponúk elektronicky prostredníctvom funkcionality IS </w:t>
      </w:r>
      <w:proofErr w:type="spellStart"/>
      <w:r w:rsidRPr="00E62645">
        <w:rPr>
          <w:szCs w:val="24"/>
        </w:rPr>
        <w:t>Josephine</w:t>
      </w:r>
      <w:proofErr w:type="spellEnd"/>
      <w:r w:rsidRPr="00E62645">
        <w:rPr>
          <w:szCs w:val="24"/>
        </w:rPr>
        <w:t>.</w:t>
      </w:r>
    </w:p>
    <w:p w14:paraId="5EA82C99" w14:textId="5FFE0072" w:rsidR="006963B4" w:rsidRDefault="00717BD9" w:rsidP="00042106">
      <w:pPr>
        <w:pStyle w:val="Nadpis2"/>
        <w:numPr>
          <w:ilvl w:val="0"/>
          <w:numId w:val="4"/>
        </w:numPr>
        <w:ind w:left="0" w:hanging="426"/>
      </w:pPr>
      <w:bookmarkStart w:id="61" w:name="_Toc184109502"/>
      <w:r>
        <w:t>Vyhotovenie a p</w:t>
      </w:r>
      <w:r w:rsidR="00AF502A">
        <w:t>redloženie ponuky</w:t>
      </w:r>
      <w:bookmarkEnd w:id="61"/>
    </w:p>
    <w:p w14:paraId="4DA38D58" w14:textId="3D2B7711" w:rsidR="00B81046" w:rsidRPr="005C2E14" w:rsidRDefault="00A11B67" w:rsidP="00042106">
      <w:pPr>
        <w:pStyle w:val="Odsekzoznamu"/>
        <w:numPr>
          <w:ilvl w:val="1"/>
          <w:numId w:val="4"/>
        </w:numPr>
        <w:suppressAutoHyphens/>
        <w:ind w:left="567" w:hanging="567"/>
      </w:pPr>
      <w:r w:rsidRPr="005C2E14">
        <w:rPr>
          <w:rFonts w:cs="Times New Roman"/>
          <w:szCs w:val="24"/>
        </w:rPr>
        <w:t xml:space="preserve">Uchádzač predloží ponuku elektronicky podľa </w:t>
      </w:r>
      <w:hyperlink r:id="rId19" w:anchor="paragraf-49.odsek-1.pismeno-a" w:history="1">
        <w:r w:rsidRPr="005C2E14">
          <w:rPr>
            <w:rStyle w:val="Hypertextovprepojenie"/>
            <w:rFonts w:cs="Times New Roman"/>
            <w:szCs w:val="24"/>
          </w:rPr>
          <w:t>§ 49 ods. 1 písm. a)</w:t>
        </w:r>
      </w:hyperlink>
      <w:r w:rsidRPr="005C2E14">
        <w:rPr>
          <w:rFonts w:cs="Times New Roman"/>
          <w:szCs w:val="24"/>
        </w:rPr>
        <w:t xml:space="preserve">  </w:t>
      </w:r>
      <w:r w:rsidR="006F1079" w:rsidRPr="005C2E14">
        <w:rPr>
          <w:rFonts w:cs="Times New Roman"/>
          <w:szCs w:val="24"/>
        </w:rPr>
        <w:t>ZVO</w:t>
      </w:r>
      <w:r w:rsidRPr="005C2E14">
        <w:rPr>
          <w:rFonts w:cs="Times New Roman"/>
          <w:szCs w:val="24"/>
        </w:rPr>
        <w:t xml:space="preserve"> prostredníctvom </w:t>
      </w:r>
      <w:r w:rsidR="00E866F0" w:rsidRPr="005C2E14">
        <w:rPr>
          <w:rFonts w:cs="Times New Roman"/>
          <w:szCs w:val="24"/>
        </w:rPr>
        <w:t>IS</w:t>
      </w:r>
      <w:r w:rsidRPr="005C2E14">
        <w:rPr>
          <w:rFonts w:cs="Times New Roman"/>
          <w:szCs w:val="24"/>
        </w:rPr>
        <w:t xml:space="preserve"> </w:t>
      </w:r>
      <w:proofErr w:type="spellStart"/>
      <w:r w:rsidRPr="005C2E14">
        <w:rPr>
          <w:rFonts w:cs="Times New Roman"/>
          <w:szCs w:val="24"/>
        </w:rPr>
        <w:t>Josephine</w:t>
      </w:r>
      <w:proofErr w:type="spellEnd"/>
      <w:r w:rsidRPr="005C2E14">
        <w:rPr>
          <w:rFonts w:cs="Times New Roman"/>
          <w:szCs w:val="24"/>
        </w:rPr>
        <w:t xml:space="preserve"> na elektronickej adrese:</w:t>
      </w:r>
    </w:p>
    <w:p w14:paraId="30B83505" w14:textId="270A3517" w:rsidR="00A11B67" w:rsidRPr="00B81046" w:rsidRDefault="00A11B67" w:rsidP="00B81046">
      <w:pPr>
        <w:pStyle w:val="Odsekzoznamu"/>
        <w:numPr>
          <w:ilvl w:val="0"/>
          <w:numId w:val="0"/>
        </w:numPr>
        <w:suppressAutoHyphens/>
        <w:ind w:left="567"/>
        <w:rPr>
          <w:highlight w:val="yellow"/>
        </w:rPr>
      </w:pPr>
      <w:r>
        <w:rPr>
          <w:rFonts w:cs="Times New Roman"/>
          <w:szCs w:val="24"/>
        </w:rPr>
        <w:t xml:space="preserve"> </w:t>
      </w:r>
      <w:hyperlink r:id="rId20" w:history="1">
        <w:r w:rsidR="00B81046" w:rsidRPr="005C2E14">
          <w:rPr>
            <w:rStyle w:val="Hypertextovprepojenie"/>
          </w:rPr>
          <w:t>https://josephine.proebiz.com/sk/tender/62064/summary</w:t>
        </w:r>
      </w:hyperlink>
      <w:r w:rsidR="00B81046" w:rsidRPr="005C2E14">
        <w:t xml:space="preserve"> </w:t>
      </w:r>
      <w:r w:rsidR="00B81046">
        <w:t xml:space="preserve"> </w:t>
      </w:r>
      <w:r w:rsidRPr="00B81046">
        <w:rPr>
          <w:rFonts w:cs="Times New Roman"/>
          <w:szCs w:val="24"/>
        </w:rPr>
        <w:t>v lehote na predkladanie ponúk. V prípade, ak uchádzač predloží ponuku v papierovej podobe, nebude táto ponuka otvorená a zaradená do hodnotenia.</w:t>
      </w:r>
    </w:p>
    <w:p w14:paraId="25D6C2FB" w14:textId="14318911" w:rsidR="00A11B67" w:rsidRDefault="00A11B67" w:rsidP="00042106">
      <w:pPr>
        <w:pStyle w:val="Odsekzoznamu"/>
        <w:numPr>
          <w:ilvl w:val="1"/>
          <w:numId w:val="4"/>
        </w:numPr>
        <w:ind w:left="567" w:hanging="567"/>
        <w:rPr>
          <w:rFonts w:cs="Times New Roman"/>
          <w:szCs w:val="24"/>
        </w:rPr>
      </w:pPr>
      <w:r>
        <w:rPr>
          <w:rFonts w:cs="Times New Roman"/>
          <w:szCs w:val="24"/>
        </w:rPr>
        <w:t>P</w:t>
      </w:r>
      <w:r w:rsidRPr="008E53FE">
        <w:rPr>
          <w:rFonts w:cs="Times New Roman"/>
          <w:szCs w:val="24"/>
        </w:rPr>
        <w:t xml:space="preserve">redkladanie ponúk je umožnené iba autentifikovaným uchádzačom. </w:t>
      </w:r>
      <w:r>
        <w:rPr>
          <w:rFonts w:cs="Times New Roman"/>
          <w:szCs w:val="24"/>
        </w:rPr>
        <w:br/>
        <w:t xml:space="preserve">Postup pre autentifikáciu je uvedený na strane </w:t>
      </w:r>
      <w:r w:rsidR="00BC5F28">
        <w:rPr>
          <w:rFonts w:cs="Times New Roman"/>
          <w:szCs w:val="24"/>
        </w:rPr>
        <w:t>5</w:t>
      </w:r>
      <w:r>
        <w:rPr>
          <w:rFonts w:cs="Times New Roman"/>
          <w:szCs w:val="24"/>
        </w:rPr>
        <w:t xml:space="preserve"> nasledovného odkazu: </w:t>
      </w:r>
      <w:hyperlink r:id="rId21" w:history="1">
        <w:r w:rsidRPr="00E4495E">
          <w:rPr>
            <w:rStyle w:val="Hypertextovprepojenie"/>
            <w:szCs w:val="24"/>
          </w:rPr>
          <w:t>https://store.proebiz.com/docs/josephine/sk/Manual_registracie_SK.pdf</w:t>
        </w:r>
      </w:hyperlink>
      <w:r>
        <w:rPr>
          <w:rFonts w:cs="Times New Roman"/>
          <w:szCs w:val="24"/>
        </w:rPr>
        <w:t xml:space="preserve"> </w:t>
      </w:r>
    </w:p>
    <w:p w14:paraId="3B02D992" w14:textId="3CA66D91" w:rsidR="00A11B67" w:rsidRPr="00A66190" w:rsidRDefault="00A11B67" w:rsidP="00042106">
      <w:pPr>
        <w:pStyle w:val="Odsekzoznamu"/>
        <w:numPr>
          <w:ilvl w:val="1"/>
          <w:numId w:val="4"/>
        </w:numPr>
        <w:ind w:left="567" w:hanging="567"/>
        <w:rPr>
          <w:rFonts w:cs="Times New Roman"/>
          <w:szCs w:val="24"/>
        </w:rPr>
      </w:pPr>
      <w:r w:rsidRPr="00A66190">
        <w:rPr>
          <w:rFonts w:cs="Times New Roman"/>
          <w:szCs w:val="24"/>
        </w:rPr>
        <w:t xml:space="preserve">Autentifikovaný uchádzač si po prihlásení do </w:t>
      </w:r>
      <w:r w:rsidR="00E866F0">
        <w:rPr>
          <w:rFonts w:cs="Times New Roman"/>
          <w:szCs w:val="24"/>
        </w:rPr>
        <w:t>IS</w:t>
      </w:r>
      <w:r w:rsidRPr="00A66190">
        <w:rPr>
          <w:rFonts w:cs="Times New Roman"/>
          <w:szCs w:val="24"/>
        </w:rPr>
        <w:t xml:space="preserve"> </w:t>
      </w:r>
      <w:proofErr w:type="spellStart"/>
      <w:r w:rsidRPr="00A66190">
        <w:rPr>
          <w:rFonts w:cs="Times New Roman"/>
          <w:szCs w:val="24"/>
        </w:rPr>
        <w:t>Josephine</w:t>
      </w:r>
      <w:proofErr w:type="spellEnd"/>
      <w:r w:rsidRPr="00A66190">
        <w:rPr>
          <w:rFonts w:cs="Times New Roman"/>
          <w:szCs w:val="24"/>
        </w:rPr>
        <w:t xml:space="preserve"> v prehľade - zozname obstarávaní vyberie predmetné obstarávanie a vloží svoju ponuku do určeného formulára na príjem ponúk, ktorý nájde v záložke „Ponuky a žiadosti“.</w:t>
      </w:r>
    </w:p>
    <w:p w14:paraId="77618D54" w14:textId="77777777" w:rsidR="00A11B67" w:rsidRPr="00EA3432" w:rsidRDefault="00A11B67" w:rsidP="00042106">
      <w:pPr>
        <w:pStyle w:val="Odsekzoznamu"/>
        <w:numPr>
          <w:ilvl w:val="1"/>
          <w:numId w:val="4"/>
        </w:numPr>
        <w:ind w:left="567" w:hanging="567"/>
      </w:pPr>
      <w:r w:rsidRPr="00EA3432">
        <w:rPr>
          <w:rFonts w:cs="Times New Roman"/>
          <w:szCs w:val="24"/>
          <w:shd w:val="clear" w:color="auto" w:fill="FFFFFF"/>
        </w:rPr>
        <w:lastRenderedPageBreak/>
        <w:t>V prípade, že sú doklady</w:t>
      </w:r>
      <w:r>
        <w:rPr>
          <w:rFonts w:cs="Times New Roman"/>
          <w:szCs w:val="24"/>
          <w:shd w:val="clear" w:color="auto" w:fill="FFFFFF"/>
        </w:rPr>
        <w:t>,</w:t>
      </w:r>
      <w:r w:rsidRPr="00EA3432">
        <w:rPr>
          <w:rFonts w:cs="Times New Roman"/>
          <w:szCs w:val="24"/>
          <w:shd w:val="clear" w:color="auto" w:fill="FFFFFF"/>
        </w:rPr>
        <w:t xml:space="preserve"> ktor</w:t>
      </w:r>
      <w:r>
        <w:rPr>
          <w:rFonts w:cs="Times New Roman"/>
          <w:szCs w:val="24"/>
          <w:shd w:val="clear" w:color="auto" w:fill="FFFFFF"/>
        </w:rPr>
        <w:t>é tvoria ponuku uchádzača,</w:t>
      </w:r>
      <w:r w:rsidRPr="00EA3432">
        <w:rPr>
          <w:rFonts w:cs="Times New Roman"/>
          <w:szCs w:val="24"/>
          <w:shd w:val="clear" w:color="auto" w:fill="FFFFFF"/>
        </w:rPr>
        <w:t xml:space="preserve"> vydávané orgánom verejnej správy (alebo inou povinnou inštitúciou) priamo v digitálnej podobe, môže uchádzač vložiť do systému tento digitálny doklad (vrátane jeho úradného prekladu). Uchádzač je oprávnený použiť aj doklady transformované zaručenou konverziou podľa zákona </w:t>
      </w:r>
      <w:r>
        <w:rPr>
          <w:rFonts w:cs="Times New Roman"/>
          <w:szCs w:val="24"/>
          <w:shd w:val="clear" w:color="auto" w:fill="FFFFFF"/>
        </w:rPr>
        <w:br/>
      </w:r>
      <w:r w:rsidRPr="00EA3432">
        <w:rPr>
          <w:rFonts w:cs="Times New Roman"/>
          <w:szCs w:val="24"/>
          <w:shd w:val="clear" w:color="auto" w:fill="FFFFFF"/>
        </w:rPr>
        <w:t>č. 305/2013 Z. z. o elektronickej podobe výkonu pôsobnosti orgánov verejnej moci a o zmene a doplnení niektorých zákonov (zákon o e-</w:t>
      </w:r>
      <w:proofErr w:type="spellStart"/>
      <w:r w:rsidRPr="00EA3432">
        <w:rPr>
          <w:rFonts w:cs="Times New Roman"/>
          <w:szCs w:val="24"/>
          <w:shd w:val="clear" w:color="auto" w:fill="FFFFFF"/>
        </w:rPr>
        <w:t>Governmente</w:t>
      </w:r>
      <w:proofErr w:type="spellEnd"/>
      <w:r w:rsidRPr="00EA3432">
        <w:rPr>
          <w:rFonts w:cs="Times New Roman"/>
          <w:szCs w:val="24"/>
          <w:shd w:val="clear" w:color="auto" w:fill="FFFFFF"/>
        </w:rPr>
        <w:t>) v platnom znení.</w:t>
      </w:r>
      <w:r>
        <w:rPr>
          <w:rFonts w:cs="Times New Roman"/>
          <w:szCs w:val="24"/>
          <w:shd w:val="clear" w:color="auto" w:fill="FFFFFF"/>
        </w:rPr>
        <w:t xml:space="preserve"> </w:t>
      </w:r>
    </w:p>
    <w:p w14:paraId="7477C0CE" w14:textId="2CD73415" w:rsidR="00A11B67" w:rsidRDefault="00A11B67" w:rsidP="00042106">
      <w:pPr>
        <w:pStyle w:val="Odsekzoznamu"/>
        <w:numPr>
          <w:ilvl w:val="1"/>
          <w:numId w:val="4"/>
        </w:numPr>
        <w:ind w:left="567" w:hanging="567"/>
      </w:pPr>
      <w:r w:rsidRPr="002E6810">
        <w:t>Uchádzač môže predložiť iba jednu ponuku.</w:t>
      </w:r>
      <w:r>
        <w:t xml:space="preserve"> </w:t>
      </w:r>
      <w:r w:rsidR="007F008C">
        <w:t>Ak uchádzač v lehote na predkladanie ponúk predloží viac ponúk, verejný obstarávateľ prihliada len na ponuku, ktorá bola predložená ako posledná a na ostatné ponuky hľadí ako na ponuky, ktoré boli predložené po lehote na predkladanie ponúk.</w:t>
      </w:r>
    </w:p>
    <w:p w14:paraId="312C9141" w14:textId="77777777" w:rsidR="00A11B67" w:rsidRDefault="00A11B67" w:rsidP="00042106">
      <w:pPr>
        <w:pStyle w:val="Odsekzoznamu"/>
        <w:numPr>
          <w:ilvl w:val="1"/>
          <w:numId w:val="4"/>
        </w:numPr>
        <w:ind w:left="567" w:hanging="567"/>
      </w:pPr>
      <w:r w:rsidRPr="002E6810">
        <w:t>Uchádzač môže predloženú ponuku dodatočne doplniť, zmeniť alebo vziať späť do</w:t>
      </w:r>
      <w:r w:rsidRPr="00EA3432">
        <w:rPr>
          <w:rFonts w:cs="Times New Roman"/>
          <w:szCs w:val="24"/>
        </w:rPr>
        <w:t xml:space="preserve"> </w:t>
      </w:r>
      <w:r w:rsidRPr="002E6810">
        <w:t>uplynutia lehoty na predkladanie ponúk. Doplnenú, zmenenú alebo inak upravenú</w:t>
      </w:r>
      <w:r w:rsidRPr="00EA3432">
        <w:rPr>
          <w:rFonts w:cs="Times New Roman"/>
          <w:szCs w:val="24"/>
        </w:rPr>
        <w:t xml:space="preserve"> </w:t>
      </w:r>
      <w:r w:rsidRPr="002E6810">
        <w:t>ponuku je potrebné doručiť spôsobom opísaným v týchto súťažných podkladoch v</w:t>
      </w:r>
      <w:r>
        <w:t> </w:t>
      </w:r>
      <w:r w:rsidRPr="002E6810">
        <w:t>lehote</w:t>
      </w:r>
      <w:r w:rsidRPr="00EA3432">
        <w:rPr>
          <w:rFonts w:cs="Times New Roman"/>
          <w:szCs w:val="24"/>
        </w:rPr>
        <w:t xml:space="preserve"> </w:t>
      </w:r>
      <w:r w:rsidRPr="002E6810">
        <w:t>na predkladanie ponúk. Uchádzač pri odvolaní ponuky postupuje obdobne ako p</w:t>
      </w:r>
      <w:r>
        <w:t>ri</w:t>
      </w:r>
      <w:r w:rsidRPr="002E6810">
        <w:t xml:space="preserve"> vložení prvotnej ponuky (kliknutím na tlačidlo „Stiahnuť ponuku“ a predložením novej</w:t>
      </w:r>
      <w:r w:rsidRPr="00EA3432">
        <w:rPr>
          <w:rFonts w:cs="Times New Roman"/>
          <w:szCs w:val="24"/>
        </w:rPr>
        <w:t xml:space="preserve"> </w:t>
      </w:r>
      <w:r w:rsidRPr="002E6810">
        <w:t>ponuky).</w:t>
      </w:r>
    </w:p>
    <w:p w14:paraId="04840E8B" w14:textId="410AF94E" w:rsidR="006963B4" w:rsidRDefault="0049093D" w:rsidP="00042106">
      <w:pPr>
        <w:pStyle w:val="Nadpis2"/>
        <w:numPr>
          <w:ilvl w:val="0"/>
          <w:numId w:val="4"/>
        </w:numPr>
        <w:ind w:left="0" w:hanging="426"/>
      </w:pPr>
      <w:bookmarkStart w:id="62" w:name="_Toc184109503"/>
      <w:r>
        <w:t>Lehota na predkladanie ponúk</w:t>
      </w:r>
      <w:bookmarkEnd w:id="62"/>
    </w:p>
    <w:p w14:paraId="6A83A13E" w14:textId="2ADFE0B8" w:rsidR="006963B4" w:rsidRPr="005C2E14" w:rsidRDefault="005C2E14" w:rsidP="00042106">
      <w:pPr>
        <w:pStyle w:val="Odsekzoznamu"/>
        <w:numPr>
          <w:ilvl w:val="1"/>
          <w:numId w:val="4"/>
        </w:numPr>
        <w:ind w:left="567" w:hanging="567"/>
      </w:pPr>
      <w:r w:rsidRPr="005C2E14">
        <w:rPr>
          <w:rFonts w:cs="Times New Roman"/>
          <w:color w:val="000000"/>
          <w:szCs w:val="24"/>
        </w:rPr>
        <w:t>Lehota na predkladanie ponúk je uvedená v Oznámení o vyhlásení verejného obstarávania.</w:t>
      </w:r>
    </w:p>
    <w:p w14:paraId="6CA57400" w14:textId="3C6B2131" w:rsidR="006E6776" w:rsidRDefault="006E6776" w:rsidP="00042106">
      <w:pPr>
        <w:pStyle w:val="Nadpis2"/>
        <w:numPr>
          <w:ilvl w:val="0"/>
          <w:numId w:val="4"/>
        </w:numPr>
        <w:ind w:left="0" w:hanging="426"/>
      </w:pPr>
      <w:bookmarkStart w:id="63" w:name="_Toc184109504"/>
      <w:r>
        <w:t>Dôvernosť verejného obstarávania</w:t>
      </w:r>
      <w:bookmarkEnd w:id="63"/>
    </w:p>
    <w:p w14:paraId="74E51E14" w14:textId="5495D229" w:rsidR="006E6776" w:rsidRPr="006E6776" w:rsidRDefault="006E6776" w:rsidP="005C2E14">
      <w:r w:rsidRPr="00C712CF">
        <w:rPr>
          <w:rFonts w:cs="Times New Roman"/>
          <w:szCs w:val="24"/>
        </w:rPr>
        <w:t xml:space="preserve">Uchádzač v ponuke označí, ktoré skutočnosti považuje za dôverné. Podľa </w:t>
      </w:r>
      <w:r w:rsidR="004D7DA9" w:rsidRPr="00C712CF">
        <w:rPr>
          <w:rFonts w:cs="Times New Roman"/>
          <w:szCs w:val="24"/>
        </w:rPr>
        <w:t>ZVO</w:t>
      </w:r>
      <w:r w:rsidRPr="00C712CF">
        <w:rPr>
          <w:rFonts w:cs="Times New Roman"/>
          <w:szCs w:val="24"/>
        </w:rPr>
        <w:t xml:space="preserve"> môžu byť dôvernými informáciami výhradne: obchodné tajomstvo, technické riešenia, a predlohy, návody, výkresy, projektové dokumentácie, modely, spôsob výpočtu jednotkových cien.</w:t>
      </w:r>
    </w:p>
    <w:p w14:paraId="5CBDB335" w14:textId="0A2706E6" w:rsidR="006E6776" w:rsidRDefault="00400A7C" w:rsidP="00042106">
      <w:pPr>
        <w:pStyle w:val="Nadpis2"/>
        <w:numPr>
          <w:ilvl w:val="0"/>
          <w:numId w:val="4"/>
        </w:numPr>
        <w:ind w:left="0" w:hanging="426"/>
      </w:pPr>
      <w:bookmarkStart w:id="64" w:name="_Toc184109505"/>
      <w:r>
        <w:t>Informácia o výsledku vyhodnotenia ponúk</w:t>
      </w:r>
      <w:bookmarkEnd w:id="64"/>
    </w:p>
    <w:p w14:paraId="16404926" w14:textId="6BE940C5" w:rsidR="00400A7C" w:rsidRPr="00400A7C" w:rsidRDefault="00400A7C" w:rsidP="005C2E14">
      <w:r w:rsidRPr="00560E2A">
        <w:rPr>
          <w:rFonts w:cs="Times New Roman"/>
        </w:rPr>
        <w:t xml:space="preserve">Verejný obstarávateľ po vyhodnotení ponúk bezodkladne písomne oznámi všetkým </w:t>
      </w:r>
      <w:r w:rsidR="002A4CCF" w:rsidRPr="00560E2A">
        <w:rPr>
          <w:rFonts w:cs="Times New Roman"/>
        </w:rPr>
        <w:t xml:space="preserve">dotknutým </w:t>
      </w:r>
      <w:r w:rsidRPr="00560E2A">
        <w:rPr>
          <w:rFonts w:cs="Times New Roman"/>
        </w:rPr>
        <w:t>uchádzačom</w:t>
      </w:r>
      <w:r w:rsidR="002A4CCF" w:rsidRPr="00560E2A">
        <w:rPr>
          <w:rFonts w:cs="Times New Roman"/>
        </w:rPr>
        <w:t xml:space="preserve"> </w:t>
      </w:r>
      <w:r w:rsidRPr="00560E2A">
        <w:rPr>
          <w:rFonts w:cs="Times New Roman"/>
        </w:rPr>
        <w:t>výsledok vyhodnotenia ponúk, vrátane poradia uchádzačov a súčasne uverejní informáciu o výsledku vyhodnotenia ponúk a poradie uchádzačov v profile.</w:t>
      </w:r>
    </w:p>
    <w:p w14:paraId="728B17E1" w14:textId="550080F9" w:rsidR="006E6776" w:rsidRDefault="00400A7C" w:rsidP="00042106">
      <w:pPr>
        <w:pStyle w:val="Nadpis2"/>
        <w:numPr>
          <w:ilvl w:val="0"/>
          <w:numId w:val="4"/>
        </w:numPr>
        <w:ind w:left="0" w:hanging="426"/>
      </w:pPr>
      <w:bookmarkStart w:id="65" w:name="_Toc184109506"/>
      <w:r>
        <w:t>Uzavretie zmluvy</w:t>
      </w:r>
      <w:bookmarkEnd w:id="65"/>
    </w:p>
    <w:p w14:paraId="54F93510" w14:textId="400334E7" w:rsidR="003E3017" w:rsidRPr="004E548B" w:rsidRDefault="0069168B" w:rsidP="00042106">
      <w:pPr>
        <w:pStyle w:val="Odsekzoznamu"/>
        <w:numPr>
          <w:ilvl w:val="1"/>
          <w:numId w:val="4"/>
        </w:numPr>
        <w:ind w:left="567" w:hanging="567"/>
      </w:pPr>
      <w:bookmarkStart w:id="66" w:name="_Hlk85790017"/>
      <w:r w:rsidRPr="0069168B">
        <w:rPr>
          <w:rFonts w:cs="Times New Roman"/>
          <w:szCs w:val="24"/>
        </w:rPr>
        <w:t xml:space="preserve">Úspešný uchádzač je povinný poskytnúť verejnému obstarávateľovi riadnu súčinnosť potrebnú na uzavretie zmluvy tak, aby táto mohla byť uzavretá do desiatich </w:t>
      </w:r>
      <w:r w:rsidRPr="004E548B">
        <w:rPr>
          <w:rFonts w:cs="Times New Roman"/>
          <w:szCs w:val="24"/>
        </w:rPr>
        <w:t xml:space="preserve">pracovných dní odo dňa </w:t>
      </w:r>
      <w:r w:rsidR="003E1390" w:rsidRPr="004E548B">
        <w:rPr>
          <w:rFonts w:cs="Times New Roman"/>
          <w:szCs w:val="24"/>
        </w:rPr>
        <w:t xml:space="preserve">uplynutia lehoty podľa </w:t>
      </w:r>
      <w:hyperlink r:id="rId22" w:anchor="paragraf-56.nadpis" w:history="1">
        <w:r w:rsidR="003E1390" w:rsidRPr="008C7095">
          <w:rPr>
            <w:rStyle w:val="Hypertextovprepojenie"/>
            <w:rFonts w:cs="Times New Roman"/>
            <w:szCs w:val="24"/>
          </w:rPr>
          <w:t>§ 56 ods. 2 až 7</w:t>
        </w:r>
      </w:hyperlink>
      <w:r w:rsidR="003E1390" w:rsidRPr="004E548B">
        <w:rPr>
          <w:rFonts w:cs="Times New Roman"/>
          <w:szCs w:val="24"/>
        </w:rPr>
        <w:t xml:space="preserve"> </w:t>
      </w:r>
      <w:r w:rsidR="004D7DA9">
        <w:rPr>
          <w:rFonts w:cs="Times New Roman"/>
          <w:szCs w:val="24"/>
        </w:rPr>
        <w:t>ZVO</w:t>
      </w:r>
      <w:r w:rsidR="003E1390" w:rsidRPr="004E548B">
        <w:rPr>
          <w:rFonts w:cs="Times New Roman"/>
          <w:szCs w:val="24"/>
        </w:rPr>
        <w:t>. O</w:t>
      </w:r>
      <w:r w:rsidR="004E548B" w:rsidRPr="004E548B">
        <w:rPr>
          <w:rFonts w:cs="Times New Roman"/>
          <w:szCs w:val="24"/>
        </w:rPr>
        <w:t> najneskoršom možnom termíne poskytnutia súčinnosti</w:t>
      </w:r>
      <w:r w:rsidR="003E1390" w:rsidRPr="004E548B">
        <w:rPr>
          <w:rFonts w:cs="Times New Roman"/>
          <w:szCs w:val="24"/>
        </w:rPr>
        <w:t xml:space="preserve"> bude úspešný uchádzač informovaný vo výzve na poskytnutie súčinnosti. </w:t>
      </w:r>
    </w:p>
    <w:bookmarkEnd w:id="66"/>
    <w:p w14:paraId="0334DF70" w14:textId="5BC3A534" w:rsidR="006559E1" w:rsidRPr="006559E1" w:rsidRDefault="006657B7" w:rsidP="00042106">
      <w:pPr>
        <w:pStyle w:val="Odsekzoznamu"/>
        <w:numPr>
          <w:ilvl w:val="1"/>
          <w:numId w:val="4"/>
        </w:numPr>
        <w:ind w:left="567" w:hanging="567"/>
      </w:pPr>
      <w:r w:rsidRPr="006657B7">
        <w:rPr>
          <w:rFonts w:cs="Times New Roman"/>
          <w:szCs w:val="24"/>
        </w:rPr>
        <w:t>Verejný obstarávateľ vyžaduje, aby úspešný uchádzač k zmluve (najneskôr v čase jej uzavretia) uviedol údaje o všetkých známych subdodávateľoch, údaje o osobe oprávnenej konať za subdodávateľa v rozsahu meno a priezvisko, adresa pobytu, dátum narodenia</w:t>
      </w:r>
      <w:r w:rsidRPr="00196543">
        <w:rPr>
          <w:rFonts w:cs="Times New Roman"/>
          <w:szCs w:val="24"/>
        </w:rPr>
        <w:t>.</w:t>
      </w:r>
    </w:p>
    <w:p w14:paraId="53CF6A4F" w14:textId="345637DE" w:rsidR="006559E1" w:rsidRPr="00EB4B18" w:rsidRDefault="006559E1" w:rsidP="00042106">
      <w:pPr>
        <w:pStyle w:val="Odsekzoznamu"/>
        <w:numPr>
          <w:ilvl w:val="1"/>
          <w:numId w:val="4"/>
        </w:numPr>
        <w:ind w:left="567" w:hanging="567"/>
      </w:pPr>
      <w:r w:rsidRPr="006559E1">
        <w:rPr>
          <w:shd w:val="clear" w:color="auto" w:fill="FFFFFF"/>
        </w:rPr>
        <w:t xml:space="preserve">Verejný </w:t>
      </w:r>
      <w:r w:rsidRPr="006559E1">
        <w:rPr>
          <w:rFonts w:cs="Times New Roman"/>
          <w:szCs w:val="24"/>
        </w:rPr>
        <w:t>obstarávateľ</w:t>
      </w:r>
      <w:r w:rsidRPr="006559E1">
        <w:rPr>
          <w:shd w:val="clear" w:color="auto" w:fill="FFFFFF"/>
        </w:rPr>
        <w:t xml:space="preserve"> nesmie uzavrieť zmluvu s uchádzačom alebo uchádzačmi, ktorí majú povinnosť zapisovať sa do registra partnerov verejného sektora </w:t>
      </w:r>
      <w:r w:rsidRPr="006559E1">
        <w:rPr>
          <w:rFonts w:cs="Times New Roman"/>
        </w:rPr>
        <w:t xml:space="preserve">podľa </w:t>
      </w:r>
      <w:hyperlink r:id="rId23" w:history="1">
        <w:r w:rsidRPr="00AD2978">
          <w:rPr>
            <w:rStyle w:val="Hypertextovprepojenie"/>
          </w:rPr>
          <w:t xml:space="preserve">zákona </w:t>
        </w:r>
        <w:r>
          <w:rPr>
            <w:rStyle w:val="Hypertextovprepojenie"/>
          </w:rPr>
          <w:br/>
        </w:r>
        <w:r w:rsidRPr="00AD2978">
          <w:rPr>
            <w:rStyle w:val="Hypertextovprepojenie"/>
          </w:rPr>
          <w:t>č. 315/2016 Z. z. o registri partnerov verejného sektora</w:t>
        </w:r>
      </w:hyperlink>
      <w:r w:rsidRPr="006559E1">
        <w:rPr>
          <w:rFonts w:cs="Times New Roman"/>
        </w:rPr>
        <w:t xml:space="preserve"> a o zmene a doplnení niektorých zákonov. </w:t>
      </w:r>
      <w:r w:rsidRPr="006559E1">
        <w:rPr>
          <w:shd w:val="clear" w:color="auto" w:fill="FFFFFF"/>
        </w:rPr>
        <w:t xml:space="preserve">(ďalej len “RPVS”) a nie sú zapísaní v RPVS, ktorých subdodávatelia alebo subdodávatelia podľa osobitného predpisu, ktorí majú povinnosť zapisovať sa do RPVS nie sú zapísaní v RPVS a s uchádzačom, ktorý má povinnosť zapisovať sa do RPVS a jeho konečným užívateľom výhod je osoba podľa </w:t>
      </w:r>
      <w:hyperlink r:id="rId24" w:anchor="paragraf-11.odsek-1.pismeno-c" w:history="1">
        <w:r w:rsidRPr="006559E1">
          <w:rPr>
            <w:rStyle w:val="Hypertextovprepojenie"/>
            <w:shd w:val="clear" w:color="auto" w:fill="FFFFFF"/>
          </w:rPr>
          <w:t>§ 11 ods. 1 písm. c)</w:t>
        </w:r>
      </w:hyperlink>
      <w:r w:rsidRPr="006559E1">
        <w:rPr>
          <w:shd w:val="clear" w:color="auto" w:fill="FFFFFF"/>
        </w:rPr>
        <w:t xml:space="preserve"> </w:t>
      </w:r>
      <w:r w:rsidR="004D7DA9">
        <w:rPr>
          <w:shd w:val="clear" w:color="auto" w:fill="FFFFFF"/>
        </w:rPr>
        <w:t>ZVO</w:t>
      </w:r>
      <w:r w:rsidRPr="006559E1">
        <w:rPr>
          <w:shd w:val="clear" w:color="auto" w:fill="FFFFFF"/>
        </w:rPr>
        <w:t xml:space="preserve">, alebo </w:t>
      </w:r>
      <w:r w:rsidRPr="006559E1">
        <w:rPr>
          <w:shd w:val="clear" w:color="auto" w:fill="FFFFFF"/>
        </w:rPr>
        <w:lastRenderedPageBreak/>
        <w:t xml:space="preserve">ktorého subdodávateľ a subdodávateľ podľa osobitného predpisu má povinnosť zapisovať sa do RPVS a jeho konečným užívateľom výhod je osoba podľa </w:t>
      </w:r>
      <w:hyperlink r:id="rId25" w:anchor="paragraf-11.odsek-1.pismeno-c" w:history="1">
        <w:r w:rsidRPr="006559E1">
          <w:rPr>
            <w:rStyle w:val="Hypertextovprepojenie"/>
            <w:shd w:val="clear" w:color="auto" w:fill="FFFFFF"/>
          </w:rPr>
          <w:t>§ 11</w:t>
        </w:r>
        <w:r w:rsidR="003975E6">
          <w:rPr>
            <w:rStyle w:val="Hypertextovprepojenie"/>
            <w:shd w:val="clear" w:color="auto" w:fill="FFFFFF"/>
          </w:rPr>
          <w:t xml:space="preserve"> </w:t>
        </w:r>
        <w:r w:rsidRPr="006559E1">
          <w:rPr>
            <w:rStyle w:val="Hypertextovprepojenie"/>
            <w:shd w:val="clear" w:color="auto" w:fill="FFFFFF"/>
          </w:rPr>
          <w:t>ods. 1 písm. c)</w:t>
        </w:r>
      </w:hyperlink>
      <w:r w:rsidR="004D7DA9">
        <w:rPr>
          <w:shd w:val="clear" w:color="auto" w:fill="FFFFFF"/>
        </w:rPr>
        <w:t xml:space="preserve"> ZVO.</w:t>
      </w:r>
    </w:p>
    <w:p w14:paraId="0A421BF1" w14:textId="1A21CADC" w:rsidR="005E0743" w:rsidRPr="005E0743" w:rsidRDefault="005E0743" w:rsidP="00042106">
      <w:pPr>
        <w:pStyle w:val="Odsekzoznamu"/>
        <w:numPr>
          <w:ilvl w:val="1"/>
          <w:numId w:val="4"/>
        </w:numPr>
        <w:ind w:left="567" w:hanging="567"/>
      </w:pPr>
      <w:r w:rsidRPr="00A900B6">
        <w:rPr>
          <w:rFonts w:cs="Times New Roman"/>
          <w:szCs w:val="24"/>
        </w:rPr>
        <w:t>Verejný obstarávateľ z dôvodu riadneho plnenia zmluvných vzťahov uzatváraných na základe výsledku tohto postupu zadávania zákazky požaduje, aby v prípade úspešnosti skupiny dodávateľov</w:t>
      </w:r>
      <w:r>
        <w:rPr>
          <w:rFonts w:cs="Times New Roman"/>
          <w:szCs w:val="24"/>
        </w:rPr>
        <w:t xml:space="preserve">, </w:t>
      </w:r>
      <w:r w:rsidRPr="00A900B6">
        <w:rPr>
          <w:rFonts w:cs="Times New Roman"/>
          <w:szCs w:val="24"/>
        </w:rPr>
        <w:t xml:space="preserve">najneskôr pred podpisom zmluvy táto skupina uzatvorila a predložila verejnému obstarávateľovi </w:t>
      </w:r>
      <w:bookmarkStart w:id="67" w:name="_Ref21889897"/>
      <w:r w:rsidRPr="00377932">
        <w:rPr>
          <w:rFonts w:cs="Times New Roman"/>
          <w:color w:val="000000" w:themeColor="text1"/>
          <w:szCs w:val="24"/>
        </w:rPr>
        <w:t xml:space="preserve">zmluvu o združení podľa ustanovení </w:t>
      </w:r>
      <w:hyperlink r:id="rId26" w:anchor=":~:text=%C5%A0estn%C3%A1sta%20hlava-,ZMLUVA%20O%20ZDRU%C5%BDEN%C3%8D,-%C2%A7%20829" w:history="1">
        <w:r w:rsidRPr="00AD2978">
          <w:rPr>
            <w:rStyle w:val="Hypertextovprepojenie"/>
            <w:rFonts w:cs="Times New Roman"/>
            <w:szCs w:val="24"/>
          </w:rPr>
          <w:t>§ 829 a </w:t>
        </w:r>
        <w:proofErr w:type="spellStart"/>
        <w:r w:rsidRPr="00AD2978">
          <w:rPr>
            <w:rStyle w:val="Hypertextovprepojenie"/>
            <w:rFonts w:cs="Times New Roman"/>
            <w:szCs w:val="24"/>
          </w:rPr>
          <w:t>nasl</w:t>
        </w:r>
        <w:proofErr w:type="spellEnd"/>
        <w:r w:rsidRPr="00AD2978">
          <w:rPr>
            <w:rStyle w:val="Hypertextovprepojenie"/>
            <w:rFonts w:cs="Times New Roman"/>
            <w:szCs w:val="24"/>
          </w:rPr>
          <w:t>. zákona č. 40/1964 Zb. Občiansky zákonník</w:t>
        </w:r>
      </w:hyperlink>
      <w:r w:rsidRPr="00377932">
        <w:rPr>
          <w:rFonts w:cs="Times New Roman"/>
          <w:color w:val="000000" w:themeColor="text1"/>
          <w:szCs w:val="24"/>
        </w:rPr>
        <w:t xml:space="preserve"> v znení neskorších predpisov alebo inú obdobnú zmluvu s minimálnymi obsahovými náležitosťami uvedenými nižšie.</w:t>
      </w:r>
    </w:p>
    <w:p w14:paraId="25368FC5" w14:textId="77777777" w:rsidR="005E0743" w:rsidRPr="000E1808" w:rsidRDefault="005E0743" w:rsidP="00042106">
      <w:pPr>
        <w:pStyle w:val="Odsekzoznamu"/>
        <w:numPr>
          <w:ilvl w:val="1"/>
          <w:numId w:val="4"/>
        </w:numPr>
        <w:ind w:left="567" w:hanging="567"/>
      </w:pPr>
      <w:r w:rsidRPr="005E0743">
        <w:rPr>
          <w:rFonts w:cs="Times New Roman"/>
          <w:color w:val="000000" w:themeColor="text1"/>
          <w:szCs w:val="24"/>
        </w:rPr>
        <w:t>Zmluva o združení musí byť písomná, a musí obsahovať minimálne:</w:t>
      </w:r>
      <w:bookmarkEnd w:id="67"/>
    </w:p>
    <w:p w14:paraId="39363A47" w14:textId="77777777" w:rsidR="005E0743" w:rsidRPr="000F73D9" w:rsidRDefault="005E0743" w:rsidP="00042106">
      <w:pPr>
        <w:pStyle w:val="Odsekzoznamu"/>
        <w:numPr>
          <w:ilvl w:val="0"/>
          <w:numId w:val="15"/>
        </w:numPr>
        <w:ind w:left="851" w:hanging="284"/>
      </w:pPr>
      <w:r w:rsidRPr="00A900B6">
        <w:t>splnomocnenie</w:t>
      </w:r>
      <w:r>
        <w:t xml:space="preserve"> jedného člena zo s</w:t>
      </w:r>
      <w:r w:rsidRPr="00A900B6">
        <w:t>kupiny dodávateľov, ktorý bude</w:t>
      </w:r>
      <w:r>
        <w:t xml:space="preserve"> mať postavenie hlavného člena skupiny dodávateľov, udelené ostatnými členmi skupiny dodávateľov na </w:t>
      </w:r>
      <w:r w:rsidRPr="00A900B6">
        <w:t>uskutočňovanie a prijímanie akýchkoľvek právnych úkonov, ktoré sa budú uskutočňovať a p</w:t>
      </w:r>
      <w:r>
        <w:t>rijímať v mene všetkých členov s</w:t>
      </w:r>
      <w:r w:rsidRPr="00A900B6">
        <w:t xml:space="preserve">kupiny dodávateľov v súvislosti s plnením zmluvy, ktorá bude výsledkom </w:t>
      </w:r>
      <w:r>
        <w:t>v</w:t>
      </w:r>
      <w:r w:rsidRPr="00A900B6">
        <w:t>erejného obstarávania. Toto splnomocnenie musí byť neoddeliteľnou súčasťou zmluvy o združení;</w:t>
      </w:r>
    </w:p>
    <w:p w14:paraId="08AC6E8B" w14:textId="77777777" w:rsidR="005E0743" w:rsidRPr="005E0743" w:rsidRDefault="005E0743" w:rsidP="00042106">
      <w:pPr>
        <w:pStyle w:val="Odsekzoznamu"/>
        <w:numPr>
          <w:ilvl w:val="0"/>
          <w:numId w:val="15"/>
        </w:numPr>
        <w:ind w:left="851" w:hanging="284"/>
      </w:pPr>
      <w:r w:rsidRPr="00A900B6">
        <w:t>opis vzájomných pr</w:t>
      </w:r>
      <w:r>
        <w:t>áv a povinností členov s</w:t>
      </w:r>
      <w:r w:rsidRPr="00A900B6">
        <w:t xml:space="preserve">kupiny dodávateľov s uvedením činností, </w:t>
      </w:r>
      <w:r>
        <w:t>ktorými sa jednotliví členovia s</w:t>
      </w:r>
      <w:r w:rsidRPr="00A900B6">
        <w:t>kupiny dodávateľov budú podieľať na plnení predmetu zákazky;</w:t>
      </w:r>
    </w:p>
    <w:p w14:paraId="24C656B2" w14:textId="0048AF45" w:rsidR="003E3017" w:rsidRDefault="005E0743" w:rsidP="00042106">
      <w:pPr>
        <w:pStyle w:val="Odsekzoznamu"/>
        <w:numPr>
          <w:ilvl w:val="0"/>
          <w:numId w:val="15"/>
        </w:numPr>
        <w:ind w:left="851" w:hanging="284"/>
      </w:pPr>
      <w:r w:rsidRPr="005E0743">
        <w:t>ustanovenie o tom, že všetci členovia skupiny dodávateľov zodpovedajú za záväzky združenia voči verejnému obstarávateľovi spoločne a nerozdielne.</w:t>
      </w:r>
    </w:p>
    <w:p w14:paraId="7544F435" w14:textId="77777777" w:rsidR="00A7620B" w:rsidRDefault="00A7620B" w:rsidP="00A7620B">
      <w:pPr>
        <w:pStyle w:val="Odsekzoznamu"/>
        <w:numPr>
          <w:ilvl w:val="0"/>
          <w:numId w:val="0"/>
        </w:numPr>
        <w:ind w:left="851"/>
      </w:pPr>
    </w:p>
    <w:p w14:paraId="6168AAE6" w14:textId="77777777" w:rsidR="00A7620B" w:rsidRDefault="00A7620B" w:rsidP="00A7620B">
      <w:pPr>
        <w:pStyle w:val="Odsekzoznamu"/>
        <w:numPr>
          <w:ilvl w:val="0"/>
          <w:numId w:val="0"/>
        </w:numPr>
        <w:ind w:left="851"/>
      </w:pPr>
    </w:p>
    <w:p w14:paraId="143F35D3" w14:textId="77777777" w:rsidR="00A7620B" w:rsidRDefault="00A7620B" w:rsidP="00A7620B">
      <w:pPr>
        <w:pStyle w:val="Odsekzoznamu"/>
        <w:numPr>
          <w:ilvl w:val="0"/>
          <w:numId w:val="0"/>
        </w:numPr>
        <w:ind w:left="851"/>
      </w:pPr>
    </w:p>
    <w:p w14:paraId="5B92DCAA" w14:textId="77777777" w:rsidR="00A7620B" w:rsidRDefault="00A7620B" w:rsidP="00A7620B">
      <w:pPr>
        <w:pStyle w:val="Odsekzoznamu"/>
        <w:numPr>
          <w:ilvl w:val="0"/>
          <w:numId w:val="0"/>
        </w:numPr>
        <w:ind w:left="851"/>
      </w:pPr>
    </w:p>
    <w:p w14:paraId="41F4CF14" w14:textId="77777777" w:rsidR="00A7620B" w:rsidRDefault="00A7620B" w:rsidP="00A7620B">
      <w:pPr>
        <w:pStyle w:val="Odsekzoznamu"/>
        <w:numPr>
          <w:ilvl w:val="0"/>
          <w:numId w:val="0"/>
        </w:numPr>
        <w:ind w:left="851"/>
      </w:pPr>
    </w:p>
    <w:p w14:paraId="6C16F934" w14:textId="77777777" w:rsidR="00A7620B" w:rsidRDefault="00A7620B" w:rsidP="00A7620B">
      <w:pPr>
        <w:pStyle w:val="Odsekzoznamu"/>
        <w:numPr>
          <w:ilvl w:val="0"/>
          <w:numId w:val="0"/>
        </w:numPr>
        <w:ind w:left="851"/>
      </w:pPr>
    </w:p>
    <w:p w14:paraId="3F16DE8E" w14:textId="77777777" w:rsidR="00A7620B" w:rsidRDefault="00A7620B" w:rsidP="00A7620B">
      <w:pPr>
        <w:pStyle w:val="Odsekzoznamu"/>
        <w:numPr>
          <w:ilvl w:val="0"/>
          <w:numId w:val="0"/>
        </w:numPr>
        <w:ind w:left="851"/>
      </w:pPr>
    </w:p>
    <w:p w14:paraId="6251F831" w14:textId="77777777" w:rsidR="00A7620B" w:rsidRDefault="00A7620B" w:rsidP="00286BA7"/>
    <w:p w14:paraId="0F226739" w14:textId="77777777" w:rsidR="005073C8" w:rsidRDefault="005073C8" w:rsidP="00286BA7"/>
    <w:p w14:paraId="3946EAAC" w14:textId="77777777" w:rsidR="005073C8" w:rsidRDefault="005073C8" w:rsidP="00286BA7"/>
    <w:p w14:paraId="6FDB1CB5" w14:textId="77777777" w:rsidR="005C2E14" w:rsidRDefault="005C2E14" w:rsidP="00286BA7"/>
    <w:p w14:paraId="4F85892E" w14:textId="77777777" w:rsidR="005C2E14" w:rsidRDefault="005C2E14" w:rsidP="00286BA7"/>
    <w:p w14:paraId="5A046140" w14:textId="77777777" w:rsidR="005C2E14" w:rsidRDefault="005C2E14" w:rsidP="00286BA7"/>
    <w:p w14:paraId="7BC7A5EE" w14:textId="77777777" w:rsidR="005C2E14" w:rsidRDefault="005C2E14" w:rsidP="00286BA7"/>
    <w:p w14:paraId="3B35C292" w14:textId="77777777" w:rsidR="005C2E14" w:rsidRDefault="005C2E14" w:rsidP="00286BA7"/>
    <w:p w14:paraId="73215D11" w14:textId="77777777" w:rsidR="005073C8" w:rsidRDefault="005073C8" w:rsidP="00286BA7"/>
    <w:p w14:paraId="60A1CCAC" w14:textId="17C0E28B" w:rsidR="00B85ED2" w:rsidRDefault="00E00361" w:rsidP="00C03643">
      <w:pPr>
        <w:pStyle w:val="Nadpis1"/>
      </w:pPr>
      <w:bookmarkStart w:id="68" w:name="_Časť_B._Podmienky"/>
      <w:bookmarkStart w:id="69" w:name="_Toc184109507"/>
      <w:bookmarkEnd w:id="68"/>
      <w:r>
        <w:lastRenderedPageBreak/>
        <w:t>Časť B. Podmienky účasti</w:t>
      </w:r>
      <w:bookmarkEnd w:id="69"/>
    </w:p>
    <w:p w14:paraId="7D293934" w14:textId="4C33DA41" w:rsidR="00E4164F" w:rsidRDefault="00E4164F" w:rsidP="00042106">
      <w:pPr>
        <w:pStyle w:val="Nadpis2"/>
        <w:numPr>
          <w:ilvl w:val="0"/>
          <w:numId w:val="10"/>
        </w:numPr>
        <w:ind w:left="0" w:hanging="426"/>
      </w:pPr>
      <w:bookmarkStart w:id="70" w:name="_Toc184109508"/>
      <w:r>
        <w:t>Osobné postavenie</w:t>
      </w:r>
      <w:bookmarkEnd w:id="70"/>
    </w:p>
    <w:p w14:paraId="7C48DE21" w14:textId="135EE9FA" w:rsidR="00E4164F" w:rsidRDefault="00E4164F" w:rsidP="001447B0">
      <w:r>
        <w:t>Tohto verejného obstarávania sa môže zúčastniť len ten, kto spĺňa tieto podmienky účasti týkajúce sa osobného postavenia</w:t>
      </w:r>
      <w:r w:rsidR="00E520C2" w:rsidRPr="00E520C2">
        <w:t xml:space="preserve"> </w:t>
      </w:r>
      <w:r w:rsidR="00E520C2">
        <w:t xml:space="preserve">podľa </w:t>
      </w:r>
      <w:hyperlink r:id="rId27" w:anchor="paragraf-32.nadpis" w:history="1">
        <w:r w:rsidR="00E520C2" w:rsidRPr="003975E6">
          <w:rPr>
            <w:rStyle w:val="Hypertextovprepojenie"/>
          </w:rPr>
          <w:t>§ 32 ods. 1</w:t>
        </w:r>
      </w:hyperlink>
      <w:r w:rsidR="00E520C2">
        <w:t xml:space="preserve"> ZVO</w:t>
      </w:r>
      <w:r>
        <w:t>:</w:t>
      </w:r>
    </w:p>
    <w:tbl>
      <w:tblPr>
        <w:tblW w:w="10196" w:type="dxa"/>
        <w:tblInd w:w="-434" w:type="dxa"/>
        <w:tblBorders>
          <w:insideH w:val="single" w:sz="18" w:space="0" w:color="auto"/>
          <w:insideV w:val="single" w:sz="6" w:space="0" w:color="auto"/>
        </w:tblBorders>
        <w:tblLayout w:type="fixed"/>
        <w:tblCellMar>
          <w:left w:w="0" w:type="dxa"/>
          <w:right w:w="0" w:type="dxa"/>
        </w:tblCellMar>
        <w:tblLook w:val="04A0" w:firstRow="1" w:lastRow="0" w:firstColumn="1" w:lastColumn="0" w:noHBand="0" w:noVBand="1"/>
      </w:tblPr>
      <w:tblGrid>
        <w:gridCol w:w="377"/>
        <w:gridCol w:w="4877"/>
        <w:gridCol w:w="1559"/>
        <w:gridCol w:w="1276"/>
        <w:gridCol w:w="2107"/>
      </w:tblGrid>
      <w:tr w:rsidR="00BA773C" w:rsidRPr="002D7E47" w14:paraId="2D0F2E1B" w14:textId="77777777">
        <w:trPr>
          <w:trHeight w:val="645"/>
        </w:trPr>
        <w:tc>
          <w:tcPr>
            <w:tcW w:w="377" w:type="dxa"/>
            <w:tcBorders>
              <w:top w:val="nil"/>
              <w:bottom w:val="single" w:sz="18" w:space="0" w:color="auto"/>
              <w:right w:val="nil"/>
            </w:tcBorders>
            <w:shd w:val="clear" w:color="auto" w:fill="D9E2F3" w:themeFill="accent1" w:themeFillTint="33"/>
            <w:vAlign w:val="center"/>
            <w:hideMark/>
          </w:tcPr>
          <w:p w14:paraId="27343E82"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 </w:t>
            </w:r>
          </w:p>
        </w:tc>
        <w:tc>
          <w:tcPr>
            <w:tcW w:w="4877" w:type="dxa"/>
            <w:tcBorders>
              <w:top w:val="nil"/>
              <w:left w:val="nil"/>
              <w:bottom w:val="single" w:sz="18" w:space="0" w:color="auto"/>
              <w:right w:val="nil"/>
            </w:tcBorders>
            <w:shd w:val="clear" w:color="auto" w:fill="D9E2F3" w:themeFill="accent1" w:themeFillTint="33"/>
            <w:vAlign w:val="center"/>
            <w:hideMark/>
          </w:tcPr>
          <w:p w14:paraId="1A4EC08B" w14:textId="77777777" w:rsidR="00BA773C" w:rsidRPr="00AD2978" w:rsidRDefault="00BA773C">
            <w:pPr>
              <w:spacing w:after="0"/>
              <w:jc w:val="center"/>
              <w:rPr>
                <w:b/>
                <w:bCs/>
                <w:sz w:val="20"/>
                <w:szCs w:val="20"/>
              </w:rPr>
            </w:pPr>
            <w:r w:rsidRPr="00AD2978">
              <w:rPr>
                <w:b/>
                <w:bCs/>
                <w:sz w:val="20"/>
                <w:szCs w:val="20"/>
              </w:rPr>
              <w:t>Znenie</w:t>
            </w:r>
          </w:p>
        </w:tc>
        <w:tc>
          <w:tcPr>
            <w:tcW w:w="1559" w:type="dxa"/>
            <w:tcBorders>
              <w:top w:val="nil"/>
              <w:left w:val="nil"/>
              <w:bottom w:val="single" w:sz="18" w:space="0" w:color="auto"/>
              <w:right w:val="nil"/>
            </w:tcBorders>
            <w:shd w:val="clear" w:color="auto" w:fill="D9E2F3" w:themeFill="accent1" w:themeFillTint="33"/>
            <w:vAlign w:val="center"/>
            <w:hideMark/>
          </w:tcPr>
          <w:p w14:paraId="5A3D5AA1" w14:textId="77777777" w:rsidR="00BA773C" w:rsidRPr="002D7E47" w:rsidRDefault="00BA773C">
            <w:pPr>
              <w:spacing w:after="0"/>
              <w:jc w:val="center"/>
              <w:textAlignment w:val="baseline"/>
              <w:rPr>
                <w:rFonts w:eastAsia="Times New Roman" w:cs="Times New Roman"/>
                <w:b/>
                <w:bCs/>
                <w:sz w:val="20"/>
                <w:szCs w:val="20"/>
                <w:lang w:eastAsia="sk-SK"/>
              </w:rPr>
            </w:pPr>
            <w:r w:rsidRPr="002D7E47">
              <w:rPr>
                <w:rFonts w:eastAsia="Times New Roman" w:cs="Times New Roman"/>
                <w:b/>
                <w:bCs/>
                <w:sz w:val="20"/>
                <w:szCs w:val="20"/>
                <w:lang w:eastAsia="sk-SK"/>
              </w:rPr>
              <w:t xml:space="preserve">Doklad </w:t>
            </w:r>
            <w:r w:rsidR="6D706D21" w:rsidRPr="5BFC8E09">
              <w:rPr>
                <w:rFonts w:eastAsia="Times New Roman" w:cs="Times New Roman"/>
                <w:b/>
                <w:bCs/>
                <w:sz w:val="20"/>
                <w:szCs w:val="20"/>
                <w:lang w:eastAsia="sk-SK"/>
              </w:rPr>
              <w:t>v zmysle</w:t>
            </w:r>
            <w:r w:rsidRPr="002D7E47">
              <w:rPr>
                <w:rFonts w:eastAsia="Times New Roman" w:cs="Times New Roman"/>
                <w:b/>
                <w:bCs/>
                <w:sz w:val="20"/>
                <w:szCs w:val="20"/>
                <w:lang w:eastAsia="sk-SK"/>
              </w:rPr>
              <w:t xml:space="preserve"> zákona </w:t>
            </w:r>
          </w:p>
        </w:tc>
        <w:tc>
          <w:tcPr>
            <w:tcW w:w="1276" w:type="dxa"/>
            <w:tcBorders>
              <w:top w:val="nil"/>
              <w:left w:val="nil"/>
              <w:bottom w:val="single" w:sz="18" w:space="0" w:color="auto"/>
              <w:right w:val="nil"/>
            </w:tcBorders>
            <w:shd w:val="clear" w:color="auto" w:fill="D9E2F3" w:themeFill="accent1" w:themeFillTint="33"/>
            <w:vAlign w:val="center"/>
            <w:hideMark/>
          </w:tcPr>
          <w:p w14:paraId="7ECAACEC" w14:textId="77777777" w:rsidR="00BA773C" w:rsidRPr="002D7E47" w:rsidRDefault="00BA773C">
            <w:pPr>
              <w:spacing w:after="0"/>
              <w:jc w:val="center"/>
              <w:textAlignment w:val="baseline"/>
              <w:rPr>
                <w:rFonts w:eastAsia="Times New Roman" w:cs="Times New Roman"/>
                <w:b/>
                <w:bCs/>
                <w:sz w:val="20"/>
                <w:szCs w:val="20"/>
                <w:lang w:eastAsia="sk-SK"/>
              </w:rPr>
            </w:pPr>
            <w:r w:rsidRPr="002D7E47">
              <w:rPr>
                <w:rFonts w:eastAsia="Times New Roman" w:cs="Times New Roman"/>
                <w:b/>
                <w:bCs/>
                <w:sz w:val="20"/>
                <w:szCs w:val="20"/>
                <w:lang w:eastAsia="sk-SK"/>
              </w:rPr>
              <w:t>Za koho </w:t>
            </w:r>
          </w:p>
        </w:tc>
        <w:tc>
          <w:tcPr>
            <w:tcW w:w="2107" w:type="dxa"/>
            <w:tcBorders>
              <w:top w:val="nil"/>
              <w:left w:val="nil"/>
              <w:bottom w:val="single" w:sz="18" w:space="0" w:color="auto"/>
            </w:tcBorders>
            <w:shd w:val="clear" w:color="auto" w:fill="D9E2F3" w:themeFill="accent1" w:themeFillTint="33"/>
            <w:vAlign w:val="center"/>
            <w:hideMark/>
          </w:tcPr>
          <w:p w14:paraId="4058E327" w14:textId="77777777" w:rsidR="00BA773C" w:rsidRPr="002D7E47" w:rsidRDefault="00BA773C">
            <w:pPr>
              <w:spacing w:after="0"/>
              <w:jc w:val="center"/>
              <w:textAlignment w:val="baseline"/>
              <w:rPr>
                <w:rFonts w:eastAsia="Times New Roman" w:cs="Times New Roman"/>
                <w:b/>
                <w:bCs/>
                <w:sz w:val="20"/>
                <w:szCs w:val="20"/>
                <w:lang w:eastAsia="sk-SK"/>
              </w:rPr>
            </w:pPr>
            <w:r w:rsidRPr="002D7E47">
              <w:rPr>
                <w:rFonts w:eastAsia="Times New Roman" w:cs="Times New Roman"/>
                <w:b/>
                <w:bCs/>
                <w:sz w:val="20"/>
                <w:szCs w:val="20"/>
                <w:lang w:eastAsia="sk-SK"/>
              </w:rPr>
              <w:t>Predloženie v ponuke </w:t>
            </w:r>
          </w:p>
        </w:tc>
      </w:tr>
      <w:tr w:rsidR="00BA773C" w:rsidRPr="002D7E47" w14:paraId="2A0E6A1C" w14:textId="77777777">
        <w:tc>
          <w:tcPr>
            <w:tcW w:w="377" w:type="dxa"/>
            <w:tcBorders>
              <w:top w:val="single" w:sz="18" w:space="0" w:color="auto"/>
            </w:tcBorders>
            <w:shd w:val="clear" w:color="auto" w:fill="auto"/>
            <w:vAlign w:val="center"/>
            <w:hideMark/>
          </w:tcPr>
          <w:p w14:paraId="3A687A9B"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A </w:t>
            </w:r>
          </w:p>
        </w:tc>
        <w:tc>
          <w:tcPr>
            <w:tcW w:w="4877" w:type="dxa"/>
            <w:tcBorders>
              <w:top w:val="single" w:sz="18" w:space="0" w:color="auto"/>
            </w:tcBorders>
            <w:shd w:val="clear" w:color="auto" w:fill="auto"/>
            <w:vAlign w:val="center"/>
            <w:hideMark/>
          </w:tcPr>
          <w:p w14:paraId="55345A02"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shd w:val="clear" w:color="auto" w:fill="FFFFFF"/>
                <w:lang w:eastAsia="sk-SK"/>
              </w:rPr>
              <w:t xml:space="preserve">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alebo za trestný čin založenia, zosnovania alebo podporovania teroristickej skupiny alebo za trestný čin terorizmu a niektorých foriem účasti na terorizme, trestný čin obchodovania </w:t>
            </w:r>
            <w:r w:rsidR="6D706D21" w:rsidRPr="002D7E47">
              <w:rPr>
                <w:rFonts w:eastAsia="Times New Roman" w:cs="Times New Roman"/>
                <w:sz w:val="20"/>
                <w:szCs w:val="20"/>
                <w:shd w:val="clear" w:color="auto" w:fill="FFFFFF"/>
                <w:lang w:eastAsia="sk-SK"/>
              </w:rPr>
              <w:t>s ľuďmi</w:t>
            </w:r>
            <w:r w:rsidRPr="002D7E47">
              <w:rPr>
                <w:rFonts w:eastAsia="Times New Roman" w:cs="Times New Roman"/>
                <w:sz w:val="20"/>
                <w:szCs w:val="20"/>
                <w:shd w:val="clear" w:color="auto" w:fill="FFFFFF"/>
                <w:lang w:eastAsia="sk-SK"/>
              </w:rPr>
              <w:t xml:space="preserve">, trestný čin, ktorého skutková podstata súvisí </w:t>
            </w:r>
            <w:r w:rsidR="6D706D21" w:rsidRPr="002D7E47">
              <w:rPr>
                <w:rFonts w:eastAsia="Times New Roman" w:cs="Times New Roman"/>
                <w:sz w:val="20"/>
                <w:szCs w:val="20"/>
                <w:shd w:val="clear" w:color="auto" w:fill="FFFFFF"/>
                <w:lang w:eastAsia="sk-SK"/>
              </w:rPr>
              <w:t>s podnikaním</w:t>
            </w:r>
            <w:r w:rsidRPr="002D7E47">
              <w:rPr>
                <w:rFonts w:eastAsia="Times New Roman" w:cs="Times New Roman"/>
                <w:sz w:val="20"/>
                <w:szCs w:val="20"/>
                <w:shd w:val="clear" w:color="auto" w:fill="FFFFFF"/>
                <w:lang w:eastAsia="sk-SK"/>
              </w:rPr>
              <w:t xml:space="preserve"> alebo trestný čin machinácie pri verejnom obstarávaní </w:t>
            </w:r>
            <w:r w:rsidR="6D706D21" w:rsidRPr="002D7E47">
              <w:rPr>
                <w:rFonts w:eastAsia="Times New Roman" w:cs="Times New Roman"/>
                <w:sz w:val="20"/>
                <w:szCs w:val="20"/>
                <w:shd w:val="clear" w:color="auto" w:fill="FFFFFF"/>
                <w:lang w:eastAsia="sk-SK"/>
              </w:rPr>
              <w:t>a verejnej</w:t>
            </w:r>
            <w:r w:rsidRPr="002D7E47">
              <w:rPr>
                <w:rFonts w:eastAsia="Times New Roman" w:cs="Times New Roman"/>
                <w:sz w:val="20"/>
                <w:szCs w:val="20"/>
                <w:shd w:val="clear" w:color="auto" w:fill="FFFFFF"/>
                <w:lang w:eastAsia="sk-SK"/>
              </w:rPr>
              <w:t xml:space="preserve"> dražbe</w:t>
            </w:r>
          </w:p>
        </w:tc>
        <w:tc>
          <w:tcPr>
            <w:tcW w:w="1559" w:type="dxa"/>
            <w:tcBorders>
              <w:top w:val="single" w:sz="18" w:space="0" w:color="auto"/>
            </w:tcBorders>
            <w:shd w:val="clear" w:color="auto" w:fill="auto"/>
            <w:vAlign w:val="center"/>
            <w:hideMark/>
          </w:tcPr>
          <w:p w14:paraId="546DE66D"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 xml:space="preserve">Výpis </w:t>
            </w:r>
            <w:r w:rsidR="6D706D21" w:rsidRPr="5BFC8E09">
              <w:rPr>
                <w:rFonts w:eastAsia="Times New Roman" w:cs="Times New Roman"/>
                <w:sz w:val="20"/>
                <w:szCs w:val="20"/>
                <w:lang w:eastAsia="sk-SK"/>
              </w:rPr>
              <w:t>z registra</w:t>
            </w:r>
            <w:r w:rsidRPr="002D7E47">
              <w:rPr>
                <w:rFonts w:eastAsia="Times New Roman" w:cs="Times New Roman"/>
                <w:sz w:val="20"/>
                <w:szCs w:val="20"/>
                <w:lang w:eastAsia="sk-SK"/>
              </w:rPr>
              <w:t xml:space="preserve"> trestov </w:t>
            </w:r>
          </w:p>
        </w:tc>
        <w:tc>
          <w:tcPr>
            <w:tcW w:w="1276" w:type="dxa"/>
            <w:tcBorders>
              <w:top w:val="single" w:sz="18" w:space="0" w:color="auto"/>
            </w:tcBorders>
            <w:shd w:val="clear" w:color="auto" w:fill="auto"/>
            <w:vAlign w:val="center"/>
            <w:hideMark/>
          </w:tcPr>
          <w:p w14:paraId="172DCC6D" w14:textId="77777777" w:rsidR="00BA773C"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Právnická osoba</w:t>
            </w:r>
            <w:r>
              <w:rPr>
                <w:rFonts w:eastAsia="Times New Roman" w:cs="Times New Roman"/>
                <w:sz w:val="20"/>
                <w:szCs w:val="20"/>
                <w:lang w:eastAsia="sk-SK"/>
              </w:rPr>
              <w:t>/fyzická osoba - podnikateľ</w:t>
            </w:r>
            <w:r w:rsidRPr="002D7E47">
              <w:rPr>
                <w:rFonts w:eastAsia="Times New Roman" w:cs="Times New Roman"/>
                <w:sz w:val="20"/>
                <w:szCs w:val="20"/>
                <w:lang w:eastAsia="sk-SK"/>
              </w:rPr>
              <w:t> </w:t>
            </w:r>
          </w:p>
          <w:p w14:paraId="5308297E"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 </w:t>
            </w:r>
          </w:p>
          <w:p w14:paraId="7B2CB3F1" w14:textId="77777777" w:rsidR="00BA773C"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Konatelia </w:t>
            </w:r>
          </w:p>
          <w:p w14:paraId="7D001756" w14:textId="77777777" w:rsidR="00BA773C" w:rsidRPr="002D7E47" w:rsidRDefault="00BA773C">
            <w:pPr>
              <w:spacing w:after="0"/>
              <w:jc w:val="center"/>
              <w:textAlignment w:val="baseline"/>
              <w:rPr>
                <w:rFonts w:eastAsia="Times New Roman" w:cs="Times New Roman"/>
                <w:sz w:val="20"/>
                <w:szCs w:val="20"/>
                <w:lang w:eastAsia="sk-SK"/>
              </w:rPr>
            </w:pPr>
          </w:p>
          <w:p w14:paraId="078C48F0" w14:textId="77777777" w:rsidR="00BA773C"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Členovia predstavenstva</w:t>
            </w:r>
          </w:p>
          <w:p w14:paraId="2BD6DB0F" w14:textId="77777777" w:rsidR="00BA773C" w:rsidRDefault="00BA773C">
            <w:pPr>
              <w:spacing w:after="0"/>
              <w:jc w:val="center"/>
              <w:textAlignment w:val="baseline"/>
              <w:rPr>
                <w:rFonts w:eastAsia="Times New Roman" w:cs="Times New Roman"/>
                <w:sz w:val="20"/>
                <w:szCs w:val="20"/>
                <w:lang w:eastAsia="sk-SK"/>
              </w:rPr>
            </w:pPr>
          </w:p>
          <w:p w14:paraId="6C9E86F1" w14:textId="77777777" w:rsidR="00BA773C"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Členovia dozornej rady</w:t>
            </w:r>
          </w:p>
          <w:p w14:paraId="18ABCA1B"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 </w:t>
            </w:r>
          </w:p>
          <w:p w14:paraId="11753FB5"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prokuristi </w:t>
            </w:r>
          </w:p>
        </w:tc>
        <w:tc>
          <w:tcPr>
            <w:tcW w:w="2107" w:type="dxa"/>
            <w:tcBorders>
              <w:top w:val="single" w:sz="18" w:space="0" w:color="auto"/>
            </w:tcBorders>
            <w:shd w:val="clear" w:color="auto" w:fill="auto"/>
            <w:vAlign w:val="center"/>
            <w:hideMark/>
          </w:tcPr>
          <w:p w14:paraId="5A19CAAF" w14:textId="4D2A0CA0" w:rsidR="00BA773C" w:rsidRDefault="00BA773C">
            <w:pPr>
              <w:spacing w:after="0"/>
              <w:jc w:val="center"/>
              <w:textAlignment w:val="baseline"/>
              <w:rPr>
                <w:rFonts w:eastAsia="Times New Roman" w:cs="Times New Roman"/>
                <w:sz w:val="20"/>
                <w:szCs w:val="20"/>
                <w:lang w:eastAsia="sk-SK"/>
              </w:rPr>
            </w:pPr>
            <w:r w:rsidRPr="005E563B">
              <w:rPr>
                <w:rFonts w:eastAsia="Times New Roman" w:cs="Times New Roman"/>
                <w:b/>
                <w:bCs/>
                <w:sz w:val="20"/>
                <w:szCs w:val="20"/>
                <w:lang w:eastAsia="sk-SK"/>
              </w:rPr>
              <w:t>Áno</w:t>
            </w:r>
            <w:r w:rsidRPr="005E563B">
              <w:rPr>
                <w:rFonts w:eastAsia="Times New Roman" w:cs="Times New Roman"/>
                <w:sz w:val="20"/>
                <w:szCs w:val="20"/>
                <w:lang w:eastAsia="sk-SK"/>
              </w:rPr>
              <w:t xml:space="preserve">, uchádzač predloží </w:t>
            </w:r>
            <w:r>
              <w:rPr>
                <w:rFonts w:eastAsia="Times New Roman" w:cs="Times New Roman"/>
                <w:sz w:val="20"/>
                <w:szCs w:val="20"/>
                <w:lang w:eastAsia="sk-SK"/>
              </w:rPr>
              <w:t>v ponuke výpisy</w:t>
            </w:r>
            <w:r w:rsidR="004217E7">
              <w:rPr>
                <w:rFonts w:eastAsia="Times New Roman" w:cs="Times New Roman"/>
                <w:sz w:val="20"/>
                <w:szCs w:val="20"/>
                <w:lang w:eastAsia="sk-SK"/>
              </w:rPr>
              <w:t xml:space="preserve"> </w:t>
            </w:r>
            <w:r w:rsidR="004217E7" w:rsidRPr="00282199">
              <w:rPr>
                <w:rFonts w:eastAsia="Times New Roman" w:cs="Times New Roman"/>
                <w:sz w:val="20"/>
                <w:szCs w:val="20"/>
                <w:lang w:eastAsia="sk-SK"/>
              </w:rPr>
              <w:t>z registra trestov</w:t>
            </w:r>
            <w:r>
              <w:rPr>
                <w:rFonts w:eastAsia="Times New Roman" w:cs="Times New Roman"/>
                <w:b/>
                <w:bCs/>
                <w:sz w:val="20"/>
                <w:szCs w:val="20"/>
                <w:lang w:eastAsia="sk-SK"/>
              </w:rPr>
              <w:t xml:space="preserve"> alebo </w:t>
            </w:r>
            <w:r w:rsidRPr="00282199">
              <w:rPr>
                <w:rFonts w:eastAsia="Times New Roman" w:cs="Times New Roman"/>
                <w:sz w:val="20"/>
                <w:szCs w:val="20"/>
                <w:lang w:eastAsia="sk-SK"/>
              </w:rPr>
              <w:t>údaje potrebné na vyžiadanie výpisu z registra trestov</w:t>
            </w:r>
            <w:r>
              <w:rPr>
                <w:rFonts w:eastAsia="Times New Roman" w:cs="Times New Roman"/>
                <w:sz w:val="20"/>
                <w:szCs w:val="20"/>
                <w:lang w:eastAsia="sk-SK"/>
              </w:rPr>
              <w:t xml:space="preserve"> fyzickej osoby</w:t>
            </w:r>
            <w:r>
              <w:rPr>
                <w:rStyle w:val="Odkaznapoznmkupodiarou"/>
                <w:rFonts w:eastAsia="Times New Roman" w:cs="Times New Roman"/>
                <w:lang w:eastAsia="sk-SK"/>
              </w:rPr>
              <w:footnoteReference w:id="2"/>
            </w:r>
            <w:r>
              <w:rPr>
                <w:rFonts w:eastAsia="Times New Roman" w:cs="Times New Roman"/>
                <w:sz w:val="20"/>
                <w:szCs w:val="20"/>
                <w:lang w:eastAsia="sk-SK"/>
              </w:rPr>
              <w:t xml:space="preserve"> </w:t>
            </w:r>
            <w:r>
              <w:rPr>
                <w:rFonts w:eastAsia="Times New Roman" w:cs="Times New Roman"/>
                <w:b/>
                <w:bCs/>
                <w:sz w:val="20"/>
                <w:szCs w:val="20"/>
                <w:lang w:eastAsia="sk-SK"/>
              </w:rPr>
              <w:t xml:space="preserve">alebo </w:t>
            </w:r>
            <w:r w:rsidRPr="005E563B">
              <w:rPr>
                <w:rFonts w:eastAsia="Times New Roman" w:cs="Times New Roman"/>
                <w:sz w:val="20"/>
                <w:szCs w:val="20"/>
                <w:lang w:eastAsia="sk-SK"/>
              </w:rPr>
              <w:t xml:space="preserve">ich </w:t>
            </w:r>
            <w:r w:rsidRPr="005E563B">
              <w:rPr>
                <w:rFonts w:eastAsia="Times New Roman" w:cs="Times New Roman"/>
                <w:b/>
                <w:bCs/>
                <w:sz w:val="20"/>
                <w:szCs w:val="20"/>
                <w:lang w:eastAsia="sk-SK"/>
              </w:rPr>
              <w:t>dočasne</w:t>
            </w:r>
            <w:r w:rsidRPr="002D7E47">
              <w:rPr>
                <w:rFonts w:eastAsia="Times New Roman" w:cs="Times New Roman"/>
                <w:sz w:val="20"/>
                <w:szCs w:val="20"/>
                <w:lang w:eastAsia="sk-SK"/>
              </w:rPr>
              <w:t xml:space="preserve"> </w:t>
            </w:r>
            <w:r>
              <w:rPr>
                <w:rFonts w:eastAsia="Times New Roman" w:cs="Times New Roman"/>
                <w:sz w:val="20"/>
                <w:szCs w:val="20"/>
                <w:lang w:eastAsia="sk-SK"/>
              </w:rPr>
              <w:t>nahradí</w:t>
            </w:r>
            <w:r w:rsidRPr="002D7E47">
              <w:rPr>
                <w:rFonts w:eastAsia="Times New Roman" w:cs="Times New Roman"/>
                <w:sz w:val="20"/>
                <w:szCs w:val="20"/>
                <w:lang w:eastAsia="sk-SK"/>
              </w:rPr>
              <w:t xml:space="preserve"> </w:t>
            </w:r>
            <w:r>
              <w:rPr>
                <w:rFonts w:eastAsia="Times New Roman" w:cs="Times New Roman"/>
                <w:sz w:val="20"/>
                <w:szCs w:val="20"/>
                <w:lang w:eastAsia="sk-SK"/>
              </w:rPr>
              <w:t>jednotným európskym dokumentom (JED).</w:t>
            </w:r>
          </w:p>
          <w:p w14:paraId="2A8183CD" w14:textId="77777777" w:rsidR="00BA773C" w:rsidRDefault="00BA773C">
            <w:pPr>
              <w:spacing w:after="0"/>
              <w:jc w:val="center"/>
              <w:textAlignment w:val="baseline"/>
              <w:rPr>
                <w:rFonts w:eastAsia="Times New Roman" w:cs="Times New Roman"/>
                <w:sz w:val="20"/>
                <w:szCs w:val="20"/>
                <w:lang w:eastAsia="sk-SK"/>
              </w:rPr>
            </w:pPr>
          </w:p>
          <w:p w14:paraId="45AA1C59" w14:textId="77777777" w:rsidR="00BA773C" w:rsidRPr="002D7E47" w:rsidRDefault="00BA773C">
            <w:pPr>
              <w:spacing w:after="0"/>
              <w:jc w:val="center"/>
              <w:textAlignment w:val="baseline"/>
              <w:rPr>
                <w:rFonts w:eastAsia="Times New Roman" w:cs="Times New Roman"/>
                <w:sz w:val="20"/>
                <w:szCs w:val="20"/>
                <w:lang w:eastAsia="sk-SK"/>
              </w:rPr>
            </w:pPr>
            <w:r>
              <w:rPr>
                <w:rFonts w:eastAsia="Times New Roman" w:cs="Times New Roman"/>
                <w:sz w:val="20"/>
                <w:szCs w:val="20"/>
                <w:lang w:eastAsia="sk-SK"/>
              </w:rPr>
              <w:t>Povinnosť predložiť doklady sa nevzťahuje na uchádzača zapísaného v </w:t>
            </w:r>
            <w:r w:rsidRPr="005E563B">
              <w:rPr>
                <w:rFonts w:eastAsia="Times New Roman" w:cs="Times New Roman"/>
                <w:b/>
                <w:bCs/>
                <w:sz w:val="20"/>
                <w:szCs w:val="20"/>
                <w:lang w:eastAsia="sk-SK"/>
              </w:rPr>
              <w:t>zozname hospodárskych subjektov</w:t>
            </w:r>
            <w:r>
              <w:rPr>
                <w:rFonts w:eastAsia="Times New Roman" w:cs="Times New Roman"/>
                <w:sz w:val="20"/>
                <w:szCs w:val="20"/>
                <w:lang w:eastAsia="sk-SK"/>
              </w:rPr>
              <w:t xml:space="preserve"> na ÚVO.</w:t>
            </w:r>
            <w:r w:rsidRPr="002D7E47">
              <w:rPr>
                <w:rFonts w:eastAsia="Times New Roman" w:cs="Times New Roman"/>
                <w:sz w:val="20"/>
                <w:szCs w:val="20"/>
                <w:lang w:eastAsia="sk-SK"/>
              </w:rPr>
              <w:t> </w:t>
            </w:r>
          </w:p>
        </w:tc>
      </w:tr>
      <w:tr w:rsidR="001B29E1" w:rsidRPr="002D7E47" w14:paraId="79AB09E4" w14:textId="77777777" w:rsidTr="00E22E92">
        <w:tc>
          <w:tcPr>
            <w:tcW w:w="377" w:type="dxa"/>
            <w:tcBorders>
              <w:top w:val="single" w:sz="18" w:space="0" w:color="auto"/>
            </w:tcBorders>
            <w:shd w:val="clear" w:color="auto" w:fill="D9E2F3" w:themeFill="accent1" w:themeFillTint="33"/>
            <w:vAlign w:val="center"/>
          </w:tcPr>
          <w:p w14:paraId="37FDB6ED" w14:textId="07AEE638" w:rsidR="001B29E1" w:rsidRPr="002D7E47" w:rsidRDefault="00910F02">
            <w:pPr>
              <w:spacing w:after="0"/>
              <w:jc w:val="center"/>
              <w:textAlignment w:val="baseline"/>
              <w:rPr>
                <w:rFonts w:eastAsia="Times New Roman" w:cs="Times New Roman"/>
                <w:sz w:val="20"/>
                <w:szCs w:val="20"/>
                <w:lang w:eastAsia="sk-SK"/>
              </w:rPr>
            </w:pPr>
            <w:r>
              <w:rPr>
                <w:rFonts w:eastAsia="Times New Roman" w:cs="Times New Roman"/>
                <w:sz w:val="20"/>
                <w:szCs w:val="20"/>
                <w:lang w:eastAsia="sk-SK"/>
              </w:rPr>
              <w:t>A1</w:t>
            </w:r>
          </w:p>
        </w:tc>
        <w:tc>
          <w:tcPr>
            <w:tcW w:w="4877" w:type="dxa"/>
            <w:tcBorders>
              <w:top w:val="single" w:sz="18" w:space="0" w:color="auto"/>
            </w:tcBorders>
            <w:shd w:val="clear" w:color="auto" w:fill="D9E2F3" w:themeFill="accent1" w:themeFillTint="33"/>
            <w:vAlign w:val="center"/>
          </w:tcPr>
          <w:p w14:paraId="1B5F8215" w14:textId="53C72F76" w:rsidR="001B29E1" w:rsidRPr="002D7E47" w:rsidRDefault="001B29E1">
            <w:pPr>
              <w:spacing w:after="0"/>
              <w:jc w:val="center"/>
              <w:textAlignment w:val="baseline"/>
              <w:rPr>
                <w:rFonts w:eastAsia="Times New Roman" w:cs="Times New Roman"/>
                <w:sz w:val="20"/>
                <w:szCs w:val="20"/>
                <w:shd w:val="clear" w:color="auto" w:fill="FFFFFF"/>
                <w:lang w:eastAsia="sk-SK"/>
              </w:rPr>
            </w:pPr>
            <w:r w:rsidRPr="001B29E1">
              <w:rPr>
                <w:rFonts w:eastAsia="Times New Roman" w:cs="Times New Roman"/>
                <w:sz w:val="20"/>
                <w:szCs w:val="20"/>
                <w:lang w:eastAsia="sk-SK"/>
              </w:rPr>
              <w:t>iná osoba ako osoba podľa písm. a), ak táto osoba má právo za ňu konať, práva spojené s rozhodovaním alebo kontrolou v hospodárskom subjekte</w:t>
            </w:r>
            <w:r w:rsidR="00DA0B57">
              <w:rPr>
                <w:rFonts w:eastAsia="Times New Roman" w:cs="Times New Roman"/>
                <w:sz w:val="20"/>
                <w:szCs w:val="20"/>
                <w:lang w:eastAsia="sk-SK"/>
              </w:rPr>
              <w:t xml:space="preserve"> (bližšie pozri </w:t>
            </w:r>
            <w:hyperlink r:id="rId28" w:anchor="paragraf-32.odsek-7">
              <w:r w:rsidR="0B597F50" w:rsidRPr="5BFC8E09">
                <w:rPr>
                  <w:rStyle w:val="Hypertextovprepojenie"/>
                  <w:rFonts w:eastAsia="Times New Roman" w:cs="Times New Roman"/>
                  <w:sz w:val="20"/>
                  <w:szCs w:val="20"/>
                  <w:lang w:eastAsia="sk-SK"/>
                </w:rPr>
                <w:t xml:space="preserve">§ 32 ods. </w:t>
              </w:r>
              <w:r w:rsidR="472FCA25" w:rsidRPr="5BFC8E09">
                <w:rPr>
                  <w:rStyle w:val="Hypertextovprepojenie"/>
                  <w:rFonts w:eastAsia="Times New Roman" w:cs="Times New Roman"/>
                  <w:sz w:val="20"/>
                  <w:szCs w:val="20"/>
                  <w:lang w:eastAsia="sk-SK"/>
                </w:rPr>
                <w:t>7</w:t>
              </w:r>
            </w:hyperlink>
            <w:r w:rsidR="00DA0B57">
              <w:rPr>
                <w:rFonts w:eastAsia="Times New Roman" w:cs="Times New Roman"/>
                <w:sz w:val="20"/>
                <w:szCs w:val="20"/>
                <w:lang w:eastAsia="sk-SK"/>
              </w:rPr>
              <w:t xml:space="preserve"> ZVO)</w:t>
            </w:r>
            <w:r w:rsidRPr="001B29E1">
              <w:rPr>
                <w:rFonts w:eastAsia="Times New Roman" w:cs="Times New Roman"/>
                <w:sz w:val="20"/>
                <w:szCs w:val="20"/>
                <w:lang w:eastAsia="sk-SK"/>
              </w:rPr>
              <w:t>, ktorý sa chce zúčastniť verejného obstarávania</w:t>
            </w:r>
            <w:r w:rsidR="00107DC5">
              <w:rPr>
                <w:rFonts w:eastAsia="Times New Roman" w:cs="Times New Roman"/>
                <w:sz w:val="20"/>
                <w:szCs w:val="20"/>
                <w:lang w:eastAsia="sk-SK"/>
              </w:rPr>
              <w:t xml:space="preserve"> nebola právoplatne odsúdená za trestné činy uvedené v písm. A</w:t>
            </w:r>
          </w:p>
        </w:tc>
        <w:tc>
          <w:tcPr>
            <w:tcW w:w="1559" w:type="dxa"/>
            <w:tcBorders>
              <w:top w:val="single" w:sz="18" w:space="0" w:color="auto"/>
            </w:tcBorders>
            <w:shd w:val="clear" w:color="auto" w:fill="D9E2F3" w:themeFill="accent1" w:themeFillTint="33"/>
            <w:vAlign w:val="center"/>
          </w:tcPr>
          <w:p w14:paraId="3A0E2D41" w14:textId="1CBD6FDF" w:rsidR="001B29E1" w:rsidRPr="002D7E47" w:rsidRDefault="001B29E1">
            <w:pPr>
              <w:spacing w:after="0"/>
              <w:jc w:val="center"/>
              <w:textAlignment w:val="baseline"/>
              <w:rPr>
                <w:rFonts w:eastAsia="Times New Roman" w:cs="Times New Roman"/>
                <w:sz w:val="20"/>
                <w:szCs w:val="20"/>
                <w:lang w:eastAsia="sk-SK"/>
              </w:rPr>
            </w:pPr>
            <w:r>
              <w:rPr>
                <w:rFonts w:eastAsia="Times New Roman" w:cs="Times New Roman"/>
                <w:sz w:val="20"/>
                <w:szCs w:val="20"/>
                <w:lang w:eastAsia="sk-SK"/>
              </w:rPr>
              <w:t>Čestné vyhlásenie</w:t>
            </w:r>
          </w:p>
        </w:tc>
        <w:tc>
          <w:tcPr>
            <w:tcW w:w="1276" w:type="dxa"/>
            <w:tcBorders>
              <w:top w:val="single" w:sz="18" w:space="0" w:color="auto"/>
            </w:tcBorders>
            <w:shd w:val="clear" w:color="auto" w:fill="D9E2F3" w:themeFill="accent1" w:themeFillTint="33"/>
            <w:vAlign w:val="center"/>
          </w:tcPr>
          <w:p w14:paraId="4CEAF758" w14:textId="5917D897" w:rsidR="001B29E1" w:rsidRPr="002D7E47" w:rsidRDefault="0B597F50">
            <w:pPr>
              <w:spacing w:after="0"/>
              <w:jc w:val="center"/>
              <w:textAlignment w:val="baseline"/>
              <w:rPr>
                <w:rFonts w:eastAsia="Times New Roman" w:cs="Times New Roman"/>
                <w:sz w:val="20"/>
                <w:szCs w:val="20"/>
                <w:lang w:eastAsia="sk-SK"/>
              </w:rPr>
            </w:pPr>
            <w:r w:rsidRPr="5BFC8E09">
              <w:rPr>
                <w:rFonts w:eastAsia="Times New Roman" w:cs="Times New Roman"/>
                <w:sz w:val="20"/>
                <w:szCs w:val="20"/>
                <w:lang w:eastAsia="sk-SK"/>
              </w:rPr>
              <w:t xml:space="preserve">Viď </w:t>
            </w:r>
            <w:hyperlink r:id="rId29" w:anchor="paragraf-32.odsek-8">
              <w:r w:rsidRPr="5BFC8E09">
                <w:rPr>
                  <w:rStyle w:val="Hypertextovprepojenie"/>
                  <w:rFonts w:eastAsia="Times New Roman" w:cs="Times New Roman"/>
                  <w:sz w:val="20"/>
                  <w:szCs w:val="20"/>
                  <w:lang w:eastAsia="sk-SK"/>
                </w:rPr>
                <w:t>§ 32 ods. 8</w:t>
              </w:r>
            </w:hyperlink>
            <w:r w:rsidRPr="5BFC8E09">
              <w:rPr>
                <w:rFonts w:eastAsia="Times New Roman" w:cs="Times New Roman"/>
                <w:sz w:val="20"/>
                <w:szCs w:val="20"/>
                <w:lang w:eastAsia="sk-SK"/>
              </w:rPr>
              <w:t xml:space="preserve"> ZVO</w:t>
            </w:r>
            <w:r w:rsidR="380E3AED" w:rsidRPr="5BFC8E09">
              <w:rPr>
                <w:rFonts w:eastAsia="Times New Roman" w:cs="Times New Roman"/>
                <w:sz w:val="20"/>
                <w:szCs w:val="20"/>
                <w:lang w:eastAsia="sk-SK"/>
              </w:rPr>
              <w:t>.</w:t>
            </w:r>
          </w:p>
        </w:tc>
        <w:tc>
          <w:tcPr>
            <w:tcW w:w="2107" w:type="dxa"/>
            <w:tcBorders>
              <w:top w:val="single" w:sz="18" w:space="0" w:color="auto"/>
            </w:tcBorders>
            <w:shd w:val="clear" w:color="auto" w:fill="D9E2F3" w:themeFill="accent1" w:themeFillTint="33"/>
            <w:vAlign w:val="center"/>
          </w:tcPr>
          <w:p w14:paraId="6D1FD7E9" w14:textId="1BC95C1E" w:rsidR="001B29E1" w:rsidRPr="00DA0B57" w:rsidRDefault="0B597F50">
            <w:pPr>
              <w:spacing w:after="0"/>
              <w:jc w:val="center"/>
              <w:textAlignment w:val="baseline"/>
              <w:rPr>
                <w:rFonts w:eastAsia="Times New Roman" w:cs="Times New Roman"/>
                <w:sz w:val="20"/>
                <w:szCs w:val="20"/>
                <w:lang w:eastAsia="sk-SK"/>
              </w:rPr>
            </w:pPr>
            <w:r w:rsidRPr="5BFC8E09">
              <w:rPr>
                <w:rFonts w:eastAsia="Times New Roman" w:cs="Times New Roman"/>
                <w:b/>
                <w:bCs/>
                <w:sz w:val="20"/>
                <w:szCs w:val="20"/>
                <w:lang w:eastAsia="sk-SK"/>
              </w:rPr>
              <w:t>Áno</w:t>
            </w:r>
            <w:r w:rsidRPr="5BFC8E09">
              <w:rPr>
                <w:rFonts w:eastAsia="Times New Roman" w:cs="Times New Roman"/>
                <w:sz w:val="20"/>
                <w:szCs w:val="20"/>
                <w:lang w:eastAsia="sk-SK"/>
              </w:rPr>
              <w:t xml:space="preserve">, uchádzač predloží v ponuke čestné vyhlásenie alebo vyhlásenie podľa </w:t>
            </w:r>
            <w:hyperlink r:id="rId30" w:anchor="paragraf-32.odsek-5">
              <w:r w:rsidRPr="5BFC8E09">
                <w:rPr>
                  <w:rStyle w:val="Hypertextovprepojenie"/>
                  <w:rFonts w:eastAsia="Times New Roman" w:cs="Times New Roman"/>
                  <w:sz w:val="20"/>
                  <w:szCs w:val="20"/>
                  <w:lang w:eastAsia="sk-SK"/>
                </w:rPr>
                <w:t>§ 32 ods. 5</w:t>
              </w:r>
            </w:hyperlink>
            <w:r w:rsidRPr="5BFC8E09">
              <w:rPr>
                <w:rFonts w:eastAsia="Times New Roman" w:cs="Times New Roman"/>
                <w:sz w:val="20"/>
                <w:szCs w:val="20"/>
                <w:lang w:eastAsia="sk-SK"/>
              </w:rPr>
              <w:t xml:space="preserve"> ZVO (</w:t>
            </w:r>
            <w:r w:rsidR="6995B7D7" w:rsidRPr="5BFC8E09">
              <w:rPr>
                <w:rFonts w:eastAsia="Times New Roman" w:cs="Times New Roman"/>
                <w:sz w:val="20"/>
                <w:szCs w:val="20"/>
                <w:lang w:eastAsia="sk-SK"/>
              </w:rPr>
              <w:t xml:space="preserve">súčasť prílohy č. </w:t>
            </w:r>
            <w:r w:rsidR="00935E0A" w:rsidRPr="00B7507A">
              <w:rPr>
                <w:rFonts w:eastAsia="Times New Roman" w:cs="Times New Roman"/>
                <w:sz w:val="20"/>
                <w:szCs w:val="20"/>
                <w:highlight w:val="yellow"/>
                <w:lang w:eastAsia="sk-SK"/>
                <w:rPrChange w:id="71" w:author="Szakáll Marian, Mgr." w:date="2025-01-17T14:35:00Z" w16du:dateUtc="2025-01-17T13:35:00Z">
                  <w:rPr>
                    <w:rFonts w:eastAsia="Times New Roman" w:cs="Times New Roman"/>
                    <w:sz w:val="20"/>
                    <w:szCs w:val="20"/>
                    <w:lang w:eastAsia="sk-SK"/>
                  </w:rPr>
                </w:rPrChange>
              </w:rPr>
              <w:t>1</w:t>
            </w:r>
            <w:ins w:id="72" w:author="Szakáll Marian, Mgr." w:date="2025-01-17T14:35:00Z" w16du:dateUtc="2025-01-17T13:35:00Z">
              <w:r w:rsidR="00B7507A" w:rsidRPr="00B7507A">
                <w:rPr>
                  <w:rFonts w:eastAsia="Times New Roman" w:cs="Times New Roman"/>
                  <w:sz w:val="20"/>
                  <w:szCs w:val="20"/>
                  <w:highlight w:val="yellow"/>
                  <w:lang w:eastAsia="sk-SK"/>
                  <w:rPrChange w:id="73" w:author="Szakáll Marian, Mgr." w:date="2025-01-17T14:35:00Z" w16du:dateUtc="2025-01-17T13:35:00Z">
                    <w:rPr>
                      <w:rFonts w:eastAsia="Times New Roman" w:cs="Times New Roman"/>
                      <w:sz w:val="20"/>
                      <w:szCs w:val="20"/>
                      <w:lang w:eastAsia="sk-SK"/>
                    </w:rPr>
                  </w:rPrChange>
                </w:rPr>
                <w:t>3</w:t>
              </w:r>
            </w:ins>
            <w:r w:rsidR="6995B7D7" w:rsidRPr="00B7507A">
              <w:rPr>
                <w:rFonts w:eastAsia="Times New Roman" w:cs="Times New Roman"/>
                <w:sz w:val="20"/>
                <w:szCs w:val="20"/>
                <w:highlight w:val="yellow"/>
                <w:lang w:eastAsia="sk-SK"/>
                <w:rPrChange w:id="74" w:author="Szakáll Marian, Mgr." w:date="2025-01-17T14:35:00Z" w16du:dateUtc="2025-01-17T13:35:00Z">
                  <w:rPr>
                    <w:rFonts w:eastAsia="Times New Roman" w:cs="Times New Roman"/>
                    <w:sz w:val="20"/>
                    <w:szCs w:val="20"/>
                    <w:lang w:eastAsia="sk-SK"/>
                  </w:rPr>
                </w:rPrChange>
              </w:rPr>
              <w:t xml:space="preserve"> - Ponuka</w:t>
            </w:r>
            <w:r w:rsidRPr="00B7507A">
              <w:rPr>
                <w:rFonts w:eastAsia="Times New Roman" w:cs="Times New Roman"/>
                <w:sz w:val="20"/>
                <w:szCs w:val="20"/>
                <w:highlight w:val="yellow"/>
                <w:lang w:eastAsia="sk-SK"/>
                <w:rPrChange w:id="75" w:author="Szakáll Marian, Mgr." w:date="2025-01-17T14:35:00Z" w16du:dateUtc="2025-01-17T13:35:00Z">
                  <w:rPr>
                    <w:rFonts w:eastAsia="Times New Roman" w:cs="Times New Roman"/>
                    <w:sz w:val="20"/>
                    <w:szCs w:val="20"/>
                    <w:lang w:eastAsia="sk-SK"/>
                  </w:rPr>
                </w:rPrChange>
              </w:rPr>
              <w:t>)</w:t>
            </w:r>
          </w:p>
        </w:tc>
      </w:tr>
      <w:tr w:rsidR="00BA773C" w:rsidRPr="002D7E47" w14:paraId="66F2F4B6" w14:textId="77777777" w:rsidTr="001B29E1">
        <w:tc>
          <w:tcPr>
            <w:tcW w:w="377" w:type="dxa"/>
            <w:shd w:val="clear" w:color="auto" w:fill="auto"/>
            <w:vAlign w:val="center"/>
            <w:hideMark/>
          </w:tcPr>
          <w:p w14:paraId="06097D9B" w14:textId="561B128E" w:rsidR="00BA773C" w:rsidRPr="002D7E47" w:rsidRDefault="00910F02">
            <w:pPr>
              <w:spacing w:after="0"/>
              <w:jc w:val="center"/>
              <w:textAlignment w:val="baseline"/>
              <w:rPr>
                <w:rFonts w:eastAsia="Times New Roman" w:cs="Times New Roman"/>
                <w:sz w:val="20"/>
                <w:szCs w:val="20"/>
                <w:lang w:eastAsia="sk-SK"/>
              </w:rPr>
            </w:pPr>
            <w:r>
              <w:rPr>
                <w:rFonts w:eastAsia="Times New Roman" w:cs="Times New Roman"/>
                <w:sz w:val="20"/>
                <w:szCs w:val="20"/>
                <w:lang w:eastAsia="sk-SK"/>
              </w:rPr>
              <w:t>B</w:t>
            </w:r>
          </w:p>
        </w:tc>
        <w:tc>
          <w:tcPr>
            <w:tcW w:w="4877" w:type="dxa"/>
            <w:shd w:val="clear" w:color="auto" w:fill="auto"/>
            <w:vAlign w:val="center"/>
            <w:hideMark/>
          </w:tcPr>
          <w:p w14:paraId="35245716" w14:textId="77777777" w:rsidR="00BA773C" w:rsidRPr="00AD2978" w:rsidRDefault="00BA773C">
            <w:pPr>
              <w:jc w:val="center"/>
              <w:rPr>
                <w:sz w:val="20"/>
                <w:szCs w:val="20"/>
              </w:rPr>
            </w:pPr>
            <w:r w:rsidRPr="00AD2978">
              <w:rPr>
                <w:sz w:val="20"/>
                <w:szCs w:val="20"/>
              </w:rPr>
              <w:t>nemá evidované nedoplatky na poistnom na sociálne poistenie a zdravotná poisťovňa neeviduje voči nemu pohľadávky po splatnosti podľa osobitných predpisov v Slovenskej republike a v štáte sídla, miesta podnikania alebo obvyklého pobytu</w:t>
            </w:r>
          </w:p>
        </w:tc>
        <w:tc>
          <w:tcPr>
            <w:tcW w:w="1559" w:type="dxa"/>
            <w:shd w:val="clear" w:color="auto" w:fill="auto"/>
            <w:vAlign w:val="center"/>
            <w:hideMark/>
          </w:tcPr>
          <w:p w14:paraId="4E2DAE2C"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Výpis zo zdravotnej poisťovne </w:t>
            </w:r>
          </w:p>
          <w:p w14:paraId="497FBD41"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Výpis zo sociálnej poisťovne </w:t>
            </w:r>
          </w:p>
        </w:tc>
        <w:tc>
          <w:tcPr>
            <w:tcW w:w="1276" w:type="dxa"/>
            <w:shd w:val="clear" w:color="auto" w:fill="auto"/>
            <w:vAlign w:val="center"/>
            <w:hideMark/>
          </w:tcPr>
          <w:p w14:paraId="448C3656"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Právnická osoba</w:t>
            </w:r>
            <w:r>
              <w:rPr>
                <w:rFonts w:eastAsia="Times New Roman" w:cs="Times New Roman"/>
                <w:sz w:val="20"/>
                <w:szCs w:val="20"/>
                <w:lang w:eastAsia="sk-SK"/>
              </w:rPr>
              <w:t>/fyzická osoba - podnikateľ</w:t>
            </w:r>
            <w:r w:rsidRPr="002D7E47">
              <w:rPr>
                <w:rFonts w:eastAsia="Times New Roman" w:cs="Times New Roman"/>
                <w:sz w:val="20"/>
                <w:szCs w:val="20"/>
                <w:lang w:eastAsia="sk-SK"/>
              </w:rPr>
              <w:t>  </w:t>
            </w:r>
          </w:p>
        </w:tc>
        <w:tc>
          <w:tcPr>
            <w:tcW w:w="2107" w:type="dxa"/>
            <w:shd w:val="clear" w:color="auto" w:fill="auto"/>
            <w:vAlign w:val="center"/>
            <w:hideMark/>
          </w:tcPr>
          <w:p w14:paraId="520D6545"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b/>
                <w:bCs/>
                <w:sz w:val="20"/>
                <w:szCs w:val="20"/>
                <w:lang w:eastAsia="sk-SK"/>
              </w:rPr>
              <w:t>nie</w:t>
            </w:r>
            <w:r w:rsidRPr="002D7E47">
              <w:rPr>
                <w:rFonts w:eastAsia="Times New Roman" w:cs="Times New Roman"/>
                <w:sz w:val="20"/>
                <w:szCs w:val="20"/>
                <w:lang w:eastAsia="sk-SK"/>
              </w:rPr>
              <w:t> </w:t>
            </w:r>
            <w:r>
              <w:rPr>
                <w:rFonts w:eastAsia="Times New Roman" w:cs="Times New Roman"/>
                <w:sz w:val="20"/>
                <w:szCs w:val="20"/>
                <w:lang w:eastAsia="sk-SK"/>
              </w:rPr>
              <w:t xml:space="preserve">- </w:t>
            </w:r>
            <w:r w:rsidRPr="002D7E47">
              <w:rPr>
                <w:rFonts w:eastAsia="Times New Roman" w:cs="Times New Roman"/>
                <w:sz w:val="20"/>
                <w:szCs w:val="20"/>
                <w:lang w:eastAsia="sk-SK"/>
              </w:rPr>
              <w:t>overuje verejný obstarávateľ</w:t>
            </w:r>
          </w:p>
        </w:tc>
      </w:tr>
      <w:tr w:rsidR="00BA773C" w:rsidRPr="002D7E47" w14:paraId="7BF7FEAB" w14:textId="77777777" w:rsidTr="00E22E92">
        <w:tc>
          <w:tcPr>
            <w:tcW w:w="377" w:type="dxa"/>
            <w:shd w:val="clear" w:color="auto" w:fill="D9E2F3" w:themeFill="accent1" w:themeFillTint="33"/>
            <w:vAlign w:val="center"/>
            <w:hideMark/>
          </w:tcPr>
          <w:p w14:paraId="11A2D27F" w14:textId="0CFCE5E3" w:rsidR="00BA773C" w:rsidRPr="002D7E47" w:rsidRDefault="00910F02">
            <w:pPr>
              <w:spacing w:after="0"/>
              <w:jc w:val="center"/>
              <w:textAlignment w:val="baseline"/>
              <w:rPr>
                <w:rFonts w:eastAsia="Times New Roman" w:cs="Times New Roman"/>
                <w:sz w:val="20"/>
                <w:szCs w:val="20"/>
                <w:lang w:eastAsia="sk-SK"/>
              </w:rPr>
            </w:pPr>
            <w:r>
              <w:rPr>
                <w:rFonts w:eastAsia="Times New Roman" w:cs="Times New Roman"/>
                <w:sz w:val="20"/>
                <w:szCs w:val="20"/>
                <w:lang w:eastAsia="sk-SK"/>
              </w:rPr>
              <w:t>C</w:t>
            </w:r>
          </w:p>
        </w:tc>
        <w:tc>
          <w:tcPr>
            <w:tcW w:w="4877" w:type="dxa"/>
            <w:shd w:val="clear" w:color="auto" w:fill="D9E2F3" w:themeFill="accent1" w:themeFillTint="33"/>
            <w:vAlign w:val="center"/>
            <w:hideMark/>
          </w:tcPr>
          <w:p w14:paraId="2E720697" w14:textId="77777777" w:rsidR="00BA773C" w:rsidRPr="00AD2978" w:rsidRDefault="00BA773C">
            <w:pPr>
              <w:jc w:val="center"/>
              <w:rPr>
                <w:sz w:val="20"/>
                <w:szCs w:val="20"/>
              </w:rPr>
            </w:pPr>
            <w:r w:rsidRPr="00AD2978">
              <w:rPr>
                <w:sz w:val="20"/>
                <w:szCs w:val="20"/>
              </w:rPr>
              <w:t>nemá evidované daňové nedoplatky voči daňovému úradu a colnému úradu podľa osobitných predpisov v Slovenskej republike a v štáte sídla, miesta podnikania alebo obvyklého pobytu</w:t>
            </w:r>
          </w:p>
        </w:tc>
        <w:tc>
          <w:tcPr>
            <w:tcW w:w="1559" w:type="dxa"/>
            <w:shd w:val="clear" w:color="auto" w:fill="D9E2F3" w:themeFill="accent1" w:themeFillTint="33"/>
            <w:vAlign w:val="center"/>
            <w:hideMark/>
          </w:tcPr>
          <w:p w14:paraId="67738806"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Potvrdenie </w:t>
            </w:r>
            <w:r w:rsidR="6D706D21" w:rsidRPr="5BFC8E09">
              <w:rPr>
                <w:rFonts w:eastAsia="Times New Roman" w:cs="Times New Roman"/>
                <w:sz w:val="20"/>
                <w:szCs w:val="20"/>
                <w:lang w:eastAsia="sk-SK"/>
              </w:rPr>
              <w:t>z finančnej</w:t>
            </w:r>
            <w:r w:rsidRPr="002D7E47">
              <w:rPr>
                <w:rFonts w:eastAsia="Times New Roman" w:cs="Times New Roman"/>
                <w:sz w:val="20"/>
                <w:szCs w:val="20"/>
                <w:lang w:eastAsia="sk-SK"/>
              </w:rPr>
              <w:t xml:space="preserve"> správy </w:t>
            </w:r>
          </w:p>
        </w:tc>
        <w:tc>
          <w:tcPr>
            <w:tcW w:w="1276" w:type="dxa"/>
            <w:shd w:val="clear" w:color="auto" w:fill="D9E2F3" w:themeFill="accent1" w:themeFillTint="33"/>
            <w:vAlign w:val="center"/>
            <w:hideMark/>
          </w:tcPr>
          <w:p w14:paraId="56363EB9"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Právnická osoba</w:t>
            </w:r>
            <w:r>
              <w:rPr>
                <w:rFonts w:eastAsia="Times New Roman" w:cs="Times New Roman"/>
                <w:sz w:val="20"/>
                <w:szCs w:val="20"/>
                <w:lang w:eastAsia="sk-SK"/>
              </w:rPr>
              <w:t>/fyzická osoba - podnikateľ</w:t>
            </w:r>
            <w:r w:rsidRPr="002D7E47">
              <w:rPr>
                <w:rFonts w:eastAsia="Times New Roman" w:cs="Times New Roman"/>
                <w:sz w:val="20"/>
                <w:szCs w:val="20"/>
                <w:lang w:eastAsia="sk-SK"/>
              </w:rPr>
              <w:t>  </w:t>
            </w:r>
          </w:p>
        </w:tc>
        <w:tc>
          <w:tcPr>
            <w:tcW w:w="2107" w:type="dxa"/>
            <w:shd w:val="clear" w:color="auto" w:fill="D9E2F3" w:themeFill="accent1" w:themeFillTint="33"/>
            <w:vAlign w:val="center"/>
            <w:hideMark/>
          </w:tcPr>
          <w:p w14:paraId="7A11124D"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b/>
                <w:bCs/>
                <w:sz w:val="20"/>
                <w:szCs w:val="20"/>
                <w:lang w:eastAsia="sk-SK"/>
              </w:rPr>
              <w:t>nie</w:t>
            </w:r>
            <w:r w:rsidRPr="002D7E47">
              <w:rPr>
                <w:rFonts w:eastAsia="Times New Roman" w:cs="Times New Roman"/>
                <w:sz w:val="20"/>
                <w:szCs w:val="20"/>
                <w:lang w:eastAsia="sk-SK"/>
              </w:rPr>
              <w:t> </w:t>
            </w:r>
            <w:r>
              <w:rPr>
                <w:rFonts w:eastAsia="Times New Roman" w:cs="Times New Roman"/>
                <w:sz w:val="20"/>
                <w:szCs w:val="20"/>
                <w:lang w:eastAsia="sk-SK"/>
              </w:rPr>
              <w:t xml:space="preserve">- </w:t>
            </w:r>
            <w:r w:rsidRPr="002D7E47">
              <w:rPr>
                <w:rFonts w:eastAsia="Times New Roman" w:cs="Times New Roman"/>
                <w:sz w:val="20"/>
                <w:szCs w:val="20"/>
                <w:lang w:eastAsia="sk-SK"/>
              </w:rPr>
              <w:t>overuje verejný obstarávateľ</w:t>
            </w:r>
          </w:p>
        </w:tc>
      </w:tr>
      <w:tr w:rsidR="00BA773C" w:rsidRPr="002D7E47" w14:paraId="3C7C4BF5" w14:textId="77777777" w:rsidTr="00E22E92">
        <w:tc>
          <w:tcPr>
            <w:tcW w:w="377" w:type="dxa"/>
            <w:shd w:val="clear" w:color="auto" w:fill="auto"/>
            <w:vAlign w:val="center"/>
            <w:hideMark/>
          </w:tcPr>
          <w:p w14:paraId="73F1D922" w14:textId="2B08AD57" w:rsidR="00BA773C" w:rsidRPr="002D7E47" w:rsidRDefault="00910F02">
            <w:pPr>
              <w:spacing w:after="0"/>
              <w:jc w:val="center"/>
              <w:textAlignment w:val="baseline"/>
              <w:rPr>
                <w:rFonts w:eastAsia="Times New Roman" w:cs="Times New Roman"/>
                <w:sz w:val="20"/>
                <w:szCs w:val="20"/>
                <w:lang w:eastAsia="sk-SK"/>
              </w:rPr>
            </w:pPr>
            <w:bookmarkStart w:id="76" w:name="_Hlk108684747"/>
            <w:r>
              <w:rPr>
                <w:rFonts w:eastAsia="Times New Roman" w:cs="Times New Roman"/>
                <w:sz w:val="20"/>
                <w:szCs w:val="20"/>
                <w:lang w:eastAsia="sk-SK"/>
              </w:rPr>
              <w:t>D</w:t>
            </w:r>
          </w:p>
        </w:tc>
        <w:tc>
          <w:tcPr>
            <w:tcW w:w="4877" w:type="dxa"/>
            <w:shd w:val="clear" w:color="auto" w:fill="auto"/>
            <w:vAlign w:val="center"/>
            <w:hideMark/>
          </w:tcPr>
          <w:p w14:paraId="2023E6AA" w14:textId="77777777" w:rsidR="00BA773C" w:rsidRPr="00AD2978" w:rsidRDefault="00BA773C">
            <w:pPr>
              <w:jc w:val="center"/>
              <w:rPr>
                <w:sz w:val="20"/>
                <w:szCs w:val="20"/>
              </w:rPr>
            </w:pPr>
            <w:r w:rsidRPr="00AD2978">
              <w:rPr>
                <w:sz w:val="20"/>
                <w:szCs w:val="20"/>
              </w:rPr>
              <w:t>nebol na jeho majetok vyhlásený konkurz, nie je v reštrukturalizácii, nie je v likvidácii, ani nebolo proti nemu zastavené konkurzné konanie pre nedostatok majetku alebo zrušený konkurz pre nedostatok majetku</w:t>
            </w:r>
          </w:p>
        </w:tc>
        <w:tc>
          <w:tcPr>
            <w:tcW w:w="1559" w:type="dxa"/>
            <w:shd w:val="clear" w:color="auto" w:fill="auto"/>
            <w:vAlign w:val="center"/>
            <w:hideMark/>
          </w:tcPr>
          <w:p w14:paraId="1C54BE3C"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Potvrdenie súdu </w:t>
            </w:r>
          </w:p>
        </w:tc>
        <w:tc>
          <w:tcPr>
            <w:tcW w:w="1276" w:type="dxa"/>
            <w:shd w:val="clear" w:color="auto" w:fill="auto"/>
            <w:vAlign w:val="center"/>
            <w:hideMark/>
          </w:tcPr>
          <w:p w14:paraId="7A12B94B"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Právnická osoba</w:t>
            </w:r>
            <w:r>
              <w:rPr>
                <w:rFonts w:eastAsia="Times New Roman" w:cs="Times New Roman"/>
                <w:sz w:val="20"/>
                <w:szCs w:val="20"/>
                <w:lang w:eastAsia="sk-SK"/>
              </w:rPr>
              <w:t>/fyzická osoba - podnikateľ</w:t>
            </w:r>
            <w:r w:rsidRPr="002D7E47">
              <w:rPr>
                <w:rFonts w:eastAsia="Times New Roman" w:cs="Times New Roman"/>
                <w:sz w:val="20"/>
                <w:szCs w:val="20"/>
                <w:lang w:eastAsia="sk-SK"/>
              </w:rPr>
              <w:t>  </w:t>
            </w:r>
          </w:p>
        </w:tc>
        <w:tc>
          <w:tcPr>
            <w:tcW w:w="2107" w:type="dxa"/>
            <w:shd w:val="clear" w:color="auto" w:fill="auto"/>
            <w:vAlign w:val="center"/>
            <w:hideMark/>
          </w:tcPr>
          <w:p w14:paraId="3B5B669C"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b/>
                <w:bCs/>
                <w:sz w:val="20"/>
                <w:szCs w:val="20"/>
                <w:lang w:eastAsia="sk-SK"/>
              </w:rPr>
              <w:t>nie</w:t>
            </w:r>
            <w:r w:rsidRPr="002D7E47">
              <w:rPr>
                <w:rFonts w:eastAsia="Times New Roman" w:cs="Times New Roman"/>
                <w:sz w:val="20"/>
                <w:szCs w:val="20"/>
                <w:lang w:eastAsia="sk-SK"/>
              </w:rPr>
              <w:t> </w:t>
            </w:r>
            <w:r>
              <w:rPr>
                <w:rFonts w:eastAsia="Times New Roman" w:cs="Times New Roman"/>
                <w:sz w:val="20"/>
                <w:szCs w:val="20"/>
                <w:lang w:eastAsia="sk-SK"/>
              </w:rPr>
              <w:t xml:space="preserve">- </w:t>
            </w:r>
            <w:r w:rsidRPr="002D7E47">
              <w:rPr>
                <w:rFonts w:eastAsia="Times New Roman" w:cs="Times New Roman"/>
                <w:sz w:val="20"/>
                <w:szCs w:val="20"/>
                <w:lang w:eastAsia="sk-SK"/>
              </w:rPr>
              <w:t>overuje verejný obstarávateľ</w:t>
            </w:r>
          </w:p>
        </w:tc>
      </w:tr>
      <w:bookmarkEnd w:id="76"/>
      <w:tr w:rsidR="00BA773C" w:rsidRPr="002D7E47" w14:paraId="3CAA1425" w14:textId="77777777" w:rsidTr="00E22E92">
        <w:tc>
          <w:tcPr>
            <w:tcW w:w="377" w:type="dxa"/>
            <w:shd w:val="clear" w:color="auto" w:fill="D9E2F3" w:themeFill="accent1" w:themeFillTint="33"/>
            <w:vAlign w:val="center"/>
            <w:hideMark/>
          </w:tcPr>
          <w:p w14:paraId="077AD551" w14:textId="0C0E7DA3" w:rsidR="00BA773C" w:rsidRPr="002D7E47" w:rsidRDefault="00910F02">
            <w:pPr>
              <w:spacing w:after="0"/>
              <w:jc w:val="center"/>
              <w:textAlignment w:val="baseline"/>
              <w:rPr>
                <w:rFonts w:eastAsia="Times New Roman" w:cs="Times New Roman"/>
                <w:sz w:val="20"/>
                <w:szCs w:val="20"/>
                <w:lang w:eastAsia="sk-SK"/>
              </w:rPr>
            </w:pPr>
            <w:r>
              <w:rPr>
                <w:rFonts w:eastAsia="Times New Roman" w:cs="Times New Roman"/>
                <w:sz w:val="20"/>
                <w:szCs w:val="20"/>
                <w:lang w:eastAsia="sk-SK"/>
              </w:rPr>
              <w:lastRenderedPageBreak/>
              <w:t>E</w:t>
            </w:r>
          </w:p>
        </w:tc>
        <w:tc>
          <w:tcPr>
            <w:tcW w:w="4877" w:type="dxa"/>
            <w:shd w:val="clear" w:color="auto" w:fill="D9E2F3" w:themeFill="accent1" w:themeFillTint="33"/>
            <w:vAlign w:val="center"/>
            <w:hideMark/>
          </w:tcPr>
          <w:p w14:paraId="0E5639B4" w14:textId="77777777" w:rsidR="00BA773C" w:rsidRPr="00AD2978" w:rsidRDefault="00BA773C">
            <w:pPr>
              <w:jc w:val="center"/>
              <w:rPr>
                <w:sz w:val="20"/>
                <w:szCs w:val="20"/>
              </w:rPr>
            </w:pPr>
            <w:r w:rsidRPr="00AD2978">
              <w:rPr>
                <w:sz w:val="20"/>
                <w:szCs w:val="20"/>
              </w:rPr>
              <w:t xml:space="preserve">je oprávnený </w:t>
            </w:r>
            <w:r w:rsidRPr="000C2538">
              <w:rPr>
                <w:sz w:val="20"/>
                <w:szCs w:val="20"/>
              </w:rPr>
              <w:t>dodávať tovar, uskutočňovať stavebné práce alebo poskytovať službu</w:t>
            </w:r>
          </w:p>
        </w:tc>
        <w:tc>
          <w:tcPr>
            <w:tcW w:w="1559" w:type="dxa"/>
            <w:shd w:val="clear" w:color="auto" w:fill="D9E2F3" w:themeFill="accent1" w:themeFillTint="33"/>
            <w:vAlign w:val="center"/>
            <w:hideMark/>
          </w:tcPr>
          <w:p w14:paraId="1CF0677D"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 xml:space="preserve">Výpis </w:t>
            </w:r>
            <w:r w:rsidR="6D706D21" w:rsidRPr="5BFC8E09">
              <w:rPr>
                <w:rFonts w:eastAsia="Times New Roman" w:cs="Times New Roman"/>
                <w:sz w:val="20"/>
                <w:szCs w:val="20"/>
                <w:lang w:eastAsia="sk-SK"/>
              </w:rPr>
              <w:t>z ORSR</w:t>
            </w:r>
            <w:r w:rsidRPr="002D7E47">
              <w:rPr>
                <w:rFonts w:eastAsia="Times New Roman" w:cs="Times New Roman"/>
                <w:sz w:val="20"/>
                <w:szCs w:val="20"/>
                <w:lang w:eastAsia="sk-SK"/>
              </w:rPr>
              <w:t> </w:t>
            </w:r>
          </w:p>
        </w:tc>
        <w:tc>
          <w:tcPr>
            <w:tcW w:w="1276" w:type="dxa"/>
            <w:shd w:val="clear" w:color="auto" w:fill="D9E2F3" w:themeFill="accent1" w:themeFillTint="33"/>
            <w:vAlign w:val="center"/>
            <w:hideMark/>
          </w:tcPr>
          <w:p w14:paraId="4DBEE99F"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Právnická osoba</w:t>
            </w:r>
            <w:r>
              <w:rPr>
                <w:rFonts w:eastAsia="Times New Roman" w:cs="Times New Roman"/>
                <w:sz w:val="20"/>
                <w:szCs w:val="20"/>
                <w:lang w:eastAsia="sk-SK"/>
              </w:rPr>
              <w:t>/fyzická osoba - podnikateľ</w:t>
            </w:r>
            <w:r w:rsidRPr="002D7E47">
              <w:rPr>
                <w:rFonts w:eastAsia="Times New Roman" w:cs="Times New Roman"/>
                <w:sz w:val="20"/>
                <w:szCs w:val="20"/>
                <w:lang w:eastAsia="sk-SK"/>
              </w:rPr>
              <w:t>  </w:t>
            </w:r>
          </w:p>
        </w:tc>
        <w:tc>
          <w:tcPr>
            <w:tcW w:w="2107" w:type="dxa"/>
            <w:shd w:val="clear" w:color="auto" w:fill="D9E2F3" w:themeFill="accent1" w:themeFillTint="33"/>
            <w:vAlign w:val="center"/>
            <w:hideMark/>
          </w:tcPr>
          <w:p w14:paraId="30154FFB"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b/>
                <w:bCs/>
                <w:sz w:val="20"/>
                <w:szCs w:val="20"/>
                <w:lang w:eastAsia="sk-SK"/>
              </w:rPr>
              <w:t>nie</w:t>
            </w:r>
            <w:r w:rsidRPr="002D7E47">
              <w:rPr>
                <w:rFonts w:eastAsia="Times New Roman" w:cs="Times New Roman"/>
                <w:sz w:val="20"/>
                <w:szCs w:val="20"/>
                <w:lang w:eastAsia="sk-SK"/>
              </w:rPr>
              <w:t> </w:t>
            </w:r>
            <w:r>
              <w:rPr>
                <w:rFonts w:eastAsia="Times New Roman" w:cs="Times New Roman"/>
                <w:sz w:val="20"/>
                <w:szCs w:val="20"/>
                <w:lang w:eastAsia="sk-SK"/>
              </w:rPr>
              <w:t xml:space="preserve">- </w:t>
            </w:r>
            <w:r w:rsidRPr="002D7E47">
              <w:rPr>
                <w:rFonts w:eastAsia="Times New Roman" w:cs="Times New Roman"/>
                <w:sz w:val="20"/>
                <w:szCs w:val="20"/>
                <w:lang w:eastAsia="sk-SK"/>
              </w:rPr>
              <w:t xml:space="preserve">overuje verejný obstarávateľ </w:t>
            </w:r>
          </w:p>
        </w:tc>
      </w:tr>
      <w:tr w:rsidR="00BA773C" w:rsidRPr="002D7E47" w14:paraId="1408D5BC" w14:textId="77777777" w:rsidTr="00E22E92">
        <w:tc>
          <w:tcPr>
            <w:tcW w:w="377" w:type="dxa"/>
            <w:shd w:val="clear" w:color="auto" w:fill="auto"/>
            <w:vAlign w:val="center"/>
            <w:hideMark/>
          </w:tcPr>
          <w:p w14:paraId="63D39F9D" w14:textId="68F2E71D" w:rsidR="00BA773C" w:rsidRPr="002D7E47" w:rsidRDefault="00910F02">
            <w:pPr>
              <w:spacing w:after="0"/>
              <w:jc w:val="center"/>
              <w:textAlignment w:val="baseline"/>
              <w:rPr>
                <w:rFonts w:eastAsia="Times New Roman" w:cs="Times New Roman"/>
                <w:sz w:val="20"/>
                <w:szCs w:val="20"/>
                <w:lang w:eastAsia="sk-SK"/>
              </w:rPr>
            </w:pPr>
            <w:r>
              <w:rPr>
                <w:rFonts w:eastAsia="Times New Roman" w:cs="Times New Roman"/>
                <w:sz w:val="20"/>
                <w:szCs w:val="20"/>
                <w:lang w:eastAsia="sk-SK"/>
              </w:rPr>
              <w:t>F</w:t>
            </w:r>
          </w:p>
        </w:tc>
        <w:tc>
          <w:tcPr>
            <w:tcW w:w="4877" w:type="dxa"/>
            <w:shd w:val="clear" w:color="auto" w:fill="auto"/>
            <w:vAlign w:val="center"/>
            <w:hideMark/>
          </w:tcPr>
          <w:p w14:paraId="489F3183" w14:textId="77777777" w:rsidR="00BA773C" w:rsidRPr="00AD2978" w:rsidRDefault="00BA773C">
            <w:pPr>
              <w:jc w:val="center"/>
              <w:rPr>
                <w:sz w:val="20"/>
                <w:szCs w:val="20"/>
              </w:rPr>
            </w:pPr>
            <w:r w:rsidRPr="00AD2978">
              <w:rPr>
                <w:sz w:val="20"/>
                <w:szCs w:val="20"/>
              </w:rPr>
              <w:t xml:space="preserve">nemá uložený zákaz účasti vo verejnom obstarávaní potvrdený konečným rozhodnutím </w:t>
            </w:r>
            <w:r w:rsidR="6D706D21" w:rsidRPr="5BFC8E09">
              <w:rPr>
                <w:sz w:val="20"/>
                <w:szCs w:val="20"/>
              </w:rPr>
              <w:t>v Slovenskej</w:t>
            </w:r>
            <w:r w:rsidRPr="00AD2978">
              <w:rPr>
                <w:sz w:val="20"/>
                <w:szCs w:val="20"/>
              </w:rPr>
              <w:t xml:space="preserve"> republike a </w:t>
            </w:r>
            <w:r w:rsidR="6D706D21" w:rsidRPr="5BFC8E09">
              <w:rPr>
                <w:sz w:val="20"/>
                <w:szCs w:val="20"/>
              </w:rPr>
              <w:t>v štáte</w:t>
            </w:r>
            <w:r w:rsidRPr="00AD2978">
              <w:rPr>
                <w:sz w:val="20"/>
                <w:szCs w:val="20"/>
              </w:rPr>
              <w:t xml:space="preserve"> sídla, miesta podnikania alebo obvyklého pobytu</w:t>
            </w:r>
          </w:p>
        </w:tc>
        <w:tc>
          <w:tcPr>
            <w:tcW w:w="1559" w:type="dxa"/>
            <w:shd w:val="clear" w:color="auto" w:fill="auto"/>
            <w:vAlign w:val="center"/>
            <w:hideMark/>
          </w:tcPr>
          <w:p w14:paraId="1E3B4283"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Evidencia </w:t>
            </w:r>
            <w:r w:rsidR="6D706D21" w:rsidRPr="5BFC8E09">
              <w:rPr>
                <w:rFonts w:eastAsia="Times New Roman" w:cs="Times New Roman"/>
                <w:sz w:val="20"/>
                <w:szCs w:val="20"/>
                <w:lang w:eastAsia="sk-SK"/>
              </w:rPr>
              <w:t>v Registri</w:t>
            </w:r>
            <w:r w:rsidRPr="002D7E47">
              <w:rPr>
                <w:rFonts w:eastAsia="Times New Roman" w:cs="Times New Roman"/>
                <w:sz w:val="20"/>
                <w:szCs w:val="20"/>
                <w:lang w:eastAsia="sk-SK"/>
              </w:rPr>
              <w:t xml:space="preserve"> osôb so zákazom </w:t>
            </w:r>
          </w:p>
        </w:tc>
        <w:tc>
          <w:tcPr>
            <w:tcW w:w="1276" w:type="dxa"/>
            <w:shd w:val="clear" w:color="auto" w:fill="auto"/>
            <w:vAlign w:val="center"/>
            <w:hideMark/>
          </w:tcPr>
          <w:p w14:paraId="62735FD9"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Právnická osoba</w:t>
            </w:r>
            <w:r>
              <w:rPr>
                <w:rFonts w:eastAsia="Times New Roman" w:cs="Times New Roman"/>
                <w:sz w:val="20"/>
                <w:szCs w:val="20"/>
                <w:lang w:eastAsia="sk-SK"/>
              </w:rPr>
              <w:t>/fyzická osoba - podnikateľ</w:t>
            </w:r>
            <w:r w:rsidRPr="002D7E47">
              <w:rPr>
                <w:rFonts w:eastAsia="Times New Roman" w:cs="Times New Roman"/>
                <w:sz w:val="20"/>
                <w:szCs w:val="20"/>
                <w:lang w:eastAsia="sk-SK"/>
              </w:rPr>
              <w:t>  </w:t>
            </w:r>
          </w:p>
        </w:tc>
        <w:tc>
          <w:tcPr>
            <w:tcW w:w="2107" w:type="dxa"/>
            <w:shd w:val="clear" w:color="auto" w:fill="auto"/>
            <w:vAlign w:val="center"/>
            <w:hideMark/>
          </w:tcPr>
          <w:p w14:paraId="7F30F3E0" w14:textId="77777777" w:rsidR="00BA773C" w:rsidRPr="002D7E47" w:rsidRDefault="00BA773C">
            <w:pPr>
              <w:spacing w:after="0"/>
              <w:jc w:val="center"/>
              <w:textAlignment w:val="baseline"/>
              <w:rPr>
                <w:rFonts w:eastAsia="Times New Roman" w:cs="Times New Roman"/>
                <w:sz w:val="20"/>
                <w:szCs w:val="20"/>
                <w:lang w:eastAsia="sk-SK"/>
              </w:rPr>
            </w:pPr>
            <w:r w:rsidRPr="002D7E47">
              <w:rPr>
                <w:rFonts w:eastAsia="Times New Roman" w:cs="Times New Roman"/>
                <w:b/>
                <w:bCs/>
                <w:sz w:val="20"/>
                <w:szCs w:val="20"/>
                <w:lang w:eastAsia="sk-SK"/>
              </w:rPr>
              <w:t>nie</w:t>
            </w:r>
            <w:r w:rsidRPr="002D7E47">
              <w:rPr>
                <w:rFonts w:eastAsia="Times New Roman" w:cs="Times New Roman"/>
                <w:sz w:val="20"/>
                <w:szCs w:val="20"/>
                <w:lang w:eastAsia="sk-SK"/>
              </w:rPr>
              <w:t> </w:t>
            </w:r>
            <w:r>
              <w:rPr>
                <w:rFonts w:eastAsia="Times New Roman" w:cs="Times New Roman"/>
                <w:sz w:val="20"/>
                <w:szCs w:val="20"/>
                <w:lang w:eastAsia="sk-SK"/>
              </w:rPr>
              <w:t xml:space="preserve">- </w:t>
            </w:r>
            <w:r w:rsidRPr="002D7E47">
              <w:rPr>
                <w:rFonts w:eastAsia="Times New Roman" w:cs="Times New Roman"/>
                <w:sz w:val="20"/>
                <w:szCs w:val="20"/>
                <w:lang w:eastAsia="sk-SK"/>
              </w:rPr>
              <w:t>overuje verejný obstarávateľ </w:t>
            </w:r>
          </w:p>
        </w:tc>
      </w:tr>
    </w:tbl>
    <w:p w14:paraId="38355508" w14:textId="5BA65B84" w:rsidR="00E36F4D" w:rsidRPr="000B70B7" w:rsidRDefault="001B4679" w:rsidP="001B4679">
      <w:pPr>
        <w:spacing w:before="160"/>
      </w:pPr>
      <w:r w:rsidRPr="000B70B7">
        <w:rPr>
          <w:b/>
          <w:bCs/>
        </w:rPr>
        <w:t>Upozornenie:</w:t>
      </w:r>
      <w:r w:rsidRPr="000B70B7">
        <w:t xml:space="preserve"> uchádzači pochádzajúci z iných krajín ako </w:t>
      </w:r>
      <w:r w:rsidR="000B70B7" w:rsidRPr="000B70B7">
        <w:t xml:space="preserve">zo </w:t>
      </w:r>
      <w:r w:rsidRPr="000B70B7">
        <w:t xml:space="preserve">Slovenskej republiky sú povinní predkladať verejnému obstarávateľovi aj dokumenty uvedené v písm. </w:t>
      </w:r>
      <w:r w:rsidRPr="000B70B7">
        <w:rPr>
          <w:b/>
          <w:bCs/>
        </w:rPr>
        <w:t>B</w:t>
      </w:r>
      <w:r w:rsidR="00A066D6">
        <w:rPr>
          <w:b/>
          <w:bCs/>
        </w:rPr>
        <w:t xml:space="preserve"> až</w:t>
      </w:r>
      <w:r w:rsidR="000B70B7" w:rsidRPr="000B70B7">
        <w:rPr>
          <w:b/>
          <w:bCs/>
        </w:rPr>
        <w:t xml:space="preserve"> F</w:t>
      </w:r>
      <w:r w:rsidRPr="000B70B7">
        <w:t xml:space="preserve"> (prípadne ich dočasne nahradiť Jednotným európskym dokumentom), </w:t>
      </w:r>
      <w:r w:rsidR="007D10DF" w:rsidRPr="000B70B7">
        <w:t xml:space="preserve">keďže verejný obstarávateľ </w:t>
      </w:r>
      <w:r w:rsidR="004B676E">
        <w:t>má</w:t>
      </w:r>
      <w:r w:rsidR="007D10DF">
        <w:t xml:space="preserve"> </w:t>
      </w:r>
      <w:r w:rsidR="007D10DF" w:rsidRPr="000B70B7">
        <w:t xml:space="preserve">prístup do </w:t>
      </w:r>
      <w:r w:rsidR="007D10DF">
        <w:t>r</w:t>
      </w:r>
      <w:r w:rsidR="007D10DF" w:rsidRPr="000B70B7">
        <w:t xml:space="preserve">egistrov zriadených </w:t>
      </w:r>
      <w:r w:rsidR="004B676E">
        <w:t>len v Slovenskej republike</w:t>
      </w:r>
      <w:r w:rsidR="007D10DF" w:rsidRPr="000B70B7">
        <w:t>.</w:t>
      </w:r>
    </w:p>
    <w:p w14:paraId="42CB6F1F" w14:textId="4824DD6F" w:rsidR="00E4164F" w:rsidRDefault="005E7DF2" w:rsidP="00042106">
      <w:pPr>
        <w:pStyle w:val="Nadpis2"/>
        <w:numPr>
          <w:ilvl w:val="0"/>
          <w:numId w:val="10"/>
        </w:numPr>
        <w:ind w:left="0" w:hanging="426"/>
      </w:pPr>
      <w:bookmarkStart w:id="77" w:name="_Toc184109509"/>
      <w:r>
        <w:t>Finančné a ekonomické postavenie</w:t>
      </w:r>
      <w:bookmarkEnd w:id="77"/>
    </w:p>
    <w:p w14:paraId="7B235728" w14:textId="616DE6D9" w:rsidR="008A712D" w:rsidRDefault="008A712D" w:rsidP="008A712D">
      <w:r>
        <w:t>Nepožaduje sa</w:t>
      </w:r>
      <w:r w:rsidR="003D5815">
        <w:t>.</w:t>
      </w:r>
    </w:p>
    <w:p w14:paraId="7D299EA8" w14:textId="582FB19E" w:rsidR="00E4164F" w:rsidRDefault="005E7DF2" w:rsidP="00042106">
      <w:pPr>
        <w:pStyle w:val="Nadpis2"/>
        <w:numPr>
          <w:ilvl w:val="0"/>
          <w:numId w:val="10"/>
        </w:numPr>
        <w:ind w:left="0" w:hanging="426"/>
      </w:pPr>
      <w:bookmarkStart w:id="78" w:name="_Toc184109510"/>
      <w:r>
        <w:t>Technická spôsobilosť alebo odborná spôsobilosť</w:t>
      </w:r>
      <w:bookmarkEnd w:id="78"/>
    </w:p>
    <w:p w14:paraId="2814E3D1" w14:textId="51B0C817" w:rsidR="003D5815" w:rsidRPr="003D5815" w:rsidRDefault="003D5815" w:rsidP="00FD5C97">
      <w:pPr>
        <w:pStyle w:val="Odsekzoznamu"/>
        <w:ind w:left="426" w:hanging="426"/>
      </w:pPr>
      <w:r>
        <w:t xml:space="preserve">Podľa </w:t>
      </w:r>
      <w:hyperlink r:id="rId31" w:anchor="paragraf-34.odsek-1.pismeno-a">
        <w:r w:rsidRPr="228AE742">
          <w:rPr>
            <w:rStyle w:val="Hypertextovprepojenie"/>
          </w:rPr>
          <w:t>§ 34 ods. 1 písm. a)</w:t>
        </w:r>
      </w:hyperlink>
      <w:r w:rsidRPr="003D5815">
        <w:t xml:space="preserve"> ZVO zoznamom dodávok tovaru alebo poskytnutých služieb za predchádzajúcich 5 rokov od vyhlásenia verejného obstarávania s uvedením cien, lehôt dodania a odberateľov; dokladom je referencia, ak odberateľom bol verejný obstarávateľ alebo obstarávateľ podľa tohto zákona.</w:t>
      </w:r>
      <w:r w:rsidR="00EA22E8">
        <w:t xml:space="preserve"> Verejný obstarávateľ rozšíril </w:t>
      </w:r>
      <w:r w:rsidR="00042AF2">
        <w:t xml:space="preserve">zákonnú </w:t>
      </w:r>
      <w:r w:rsidR="00EA22E8">
        <w:t>referenčnú dobu z 3 na 5 rokov s cieľom rozšíriť hospodársku súťaž.</w:t>
      </w:r>
    </w:p>
    <w:p w14:paraId="4474938E" w14:textId="01FA5AAC" w:rsidR="003D5815" w:rsidRPr="003D5815" w:rsidRDefault="003D5815" w:rsidP="00FD5C97">
      <w:pPr>
        <w:ind w:firstLine="426"/>
      </w:pPr>
      <w:r w:rsidRPr="003D5815">
        <w:t>Predložený zoznam musí obsahovať minimálne</w:t>
      </w:r>
      <w:r w:rsidR="008A5743">
        <w:t>:</w:t>
      </w:r>
    </w:p>
    <w:p w14:paraId="2E5B7810" w14:textId="7F92AE27" w:rsidR="00860F15" w:rsidRDefault="003D5815" w:rsidP="00FD5C97">
      <w:pPr>
        <w:ind w:left="426"/>
      </w:pPr>
      <w:r w:rsidRPr="003D5815">
        <w:rPr>
          <w:b/>
          <w:bCs/>
        </w:rPr>
        <w:t>Jednu zákazku</w:t>
      </w:r>
      <w:r w:rsidRPr="003D5815">
        <w:t xml:space="preserve"> s poskytnutým plnením rovnakého alebo obdobného charakteru, ako je predmet zákazky bez ohľadu na charakter poskytnutých služieb (</w:t>
      </w:r>
      <w:r w:rsidR="009D2936">
        <w:t>predaj</w:t>
      </w:r>
      <w:r w:rsidR="009D2936" w:rsidRPr="003D5815">
        <w:t xml:space="preserve"> </w:t>
      </w:r>
      <w:r w:rsidRPr="003D5815">
        <w:t xml:space="preserve">alebo nájom), predmetom ktorej bolo minimálne 1 skenovacie zariadenie slúžiace na kontrolu parkovania v regulovaných zónach obce. </w:t>
      </w:r>
    </w:p>
    <w:p w14:paraId="03F914F7" w14:textId="7FC94B0C" w:rsidR="003D5815" w:rsidRPr="003D5815" w:rsidRDefault="003D5815" w:rsidP="00FD5C97">
      <w:pPr>
        <w:ind w:left="426"/>
      </w:pPr>
      <w:r w:rsidRPr="003D5815">
        <w:t xml:space="preserve">Za službu rovnakého alebo obdobného charakteru ako je predmet zákazky, sa bude považovať dodávka alebo prenájom skenovacích zariadení </w:t>
      </w:r>
      <w:r w:rsidR="00860F15">
        <w:t xml:space="preserve">určených na upevnenie na </w:t>
      </w:r>
      <w:proofErr w:type="spellStart"/>
      <w:r w:rsidR="00860F15">
        <w:t>dvojstopé</w:t>
      </w:r>
      <w:proofErr w:type="spellEnd"/>
      <w:r w:rsidR="00860F15">
        <w:t xml:space="preserve"> motorové vozidlo </w:t>
      </w:r>
      <w:r w:rsidRPr="003D5815">
        <w:t>za splnenia nasledovných požiadaviek</w:t>
      </w:r>
    </w:p>
    <w:p w14:paraId="05A5F045" w14:textId="77777777" w:rsidR="003D5815" w:rsidRPr="003D5815" w:rsidRDefault="003D5815" w:rsidP="00FD5C97">
      <w:pPr>
        <w:numPr>
          <w:ilvl w:val="0"/>
          <w:numId w:val="19"/>
        </w:numPr>
        <w:ind w:left="709" w:hanging="283"/>
      </w:pPr>
      <w:r w:rsidRPr="003D5815">
        <w:t>je/boli v prevádzke aspoň 1 rok,</w:t>
      </w:r>
    </w:p>
    <w:p w14:paraId="49FF44CF" w14:textId="77777777" w:rsidR="003D5815" w:rsidRPr="003D5815" w:rsidRDefault="003D5815" w:rsidP="00FD5C97">
      <w:pPr>
        <w:numPr>
          <w:ilvl w:val="0"/>
          <w:numId w:val="19"/>
        </w:numPr>
        <w:ind w:left="709" w:hanging="283"/>
      </w:pPr>
      <w:r w:rsidRPr="003D5815">
        <w:t>pracujú s GIS mapami.</w:t>
      </w:r>
    </w:p>
    <w:p w14:paraId="60FF8673" w14:textId="1C7EFF3F" w:rsidR="003D5815" w:rsidRPr="003D5815" w:rsidRDefault="003D5815" w:rsidP="00E21DA6">
      <w:pPr>
        <w:pStyle w:val="Odsekzoznamu"/>
        <w:ind w:left="426" w:hanging="426"/>
      </w:pPr>
      <w:r w:rsidRPr="003D5815">
        <w:t xml:space="preserve">Podľa </w:t>
      </w:r>
      <w:hyperlink r:id="rId32" w:anchor="paragraf-34.odsek-1.pismeno-g" w:history="1">
        <w:r w:rsidR="00E27B7B" w:rsidRPr="00B3739A">
          <w:rPr>
            <w:rStyle w:val="Hypertextovprepojenie"/>
          </w:rPr>
          <w:t>§ 34 ods. 1 písm. g)</w:t>
        </w:r>
      </w:hyperlink>
      <w:r w:rsidRPr="003D5815">
        <w:t xml:space="preserve"> ZVO musí uchádzač disponovať nasledovným kľúčovým odborníkom – </w:t>
      </w:r>
      <w:r w:rsidRPr="008A45A2">
        <w:t>odborným garantom</w:t>
      </w:r>
      <w:r w:rsidRPr="003D5815">
        <w:t>.</w:t>
      </w:r>
    </w:p>
    <w:p w14:paraId="45D5CE08" w14:textId="77777777" w:rsidR="003D5815" w:rsidRPr="003D5815" w:rsidRDefault="003D5815" w:rsidP="00FD5C97">
      <w:pPr>
        <w:ind w:left="426"/>
      </w:pPr>
      <w:r w:rsidRPr="003D5815">
        <w:t>Minimálna úroveň:</w:t>
      </w:r>
    </w:p>
    <w:p w14:paraId="438C2145" w14:textId="11099CD6" w:rsidR="00542A4E" w:rsidRPr="003D5815" w:rsidRDefault="003D5815" w:rsidP="00542A4E">
      <w:pPr>
        <w:ind w:left="426"/>
      </w:pPr>
      <w:r w:rsidRPr="003D5815">
        <w:t>Verejný obstarávateľ požaduje, aby uchádzač preukázal, že odborný garant v predchádzajúcich 5 rokoch od vyhlásenia verejného obstarávania zodpovedal za realizáciu aspoň 1 zákazky, ktorej predmetom bola dodávka prípadne prenájom skenovacích zariadení vrátane implementácie riešenia</w:t>
      </w:r>
      <w:r w:rsidR="691DCD9D">
        <w:t>,</w:t>
      </w:r>
      <w:r w:rsidRPr="003D5815">
        <w:t xml:space="preserve"> spĺňajúca požiadavky uvedené v predchádzajúcom bod 3.1. súťažných podkladov. </w:t>
      </w:r>
    </w:p>
    <w:p w14:paraId="497609CC" w14:textId="684CEBA8" w:rsidR="00911638" w:rsidRDefault="003D5815" w:rsidP="004F084E">
      <w:pPr>
        <w:pStyle w:val="Odsekzoznamu"/>
        <w:ind w:left="426" w:hanging="426"/>
      </w:pPr>
      <w:r w:rsidRPr="003D5815">
        <w:t xml:space="preserve">Verejný obstarávateľ </w:t>
      </w:r>
      <w:r w:rsidRPr="00722063">
        <w:t>upozorňuje</w:t>
      </w:r>
      <w:r w:rsidRPr="003D5815">
        <w:t xml:space="preserve">, že </w:t>
      </w:r>
      <w:r w:rsidR="00542A4E" w:rsidRPr="00542A4E">
        <w:t>kľúčový odborník podľa predchádzajúceho bodu je zároveň osobou, ktorá sa za uchádzača zúčastní na osobnom pohovore</w:t>
      </w:r>
      <w:r w:rsidRPr="003D5815">
        <w:t>.</w:t>
      </w:r>
    </w:p>
    <w:p w14:paraId="3D2D78DA" w14:textId="78E6DB81" w:rsidR="00364B83" w:rsidRDefault="003D5815" w:rsidP="004F084E">
      <w:pPr>
        <w:pStyle w:val="Odsekzoznamu"/>
        <w:ind w:left="426" w:hanging="426"/>
      </w:pPr>
      <w:r w:rsidRPr="003D5815">
        <w:t>U</w:t>
      </w:r>
      <w:r w:rsidR="00364B83">
        <w:t xml:space="preserve">chádzač </w:t>
      </w:r>
      <w:r w:rsidR="00366120">
        <w:t>vyplní príslušnú časť prílohy č</w:t>
      </w:r>
      <w:r w:rsidR="00366120" w:rsidRPr="00B7507A">
        <w:rPr>
          <w:highlight w:val="yellow"/>
          <w:rPrChange w:id="79" w:author="Szakáll Marian, Mgr." w:date="2025-01-17T14:35:00Z" w16du:dateUtc="2025-01-17T13:35:00Z">
            <w:rPr/>
          </w:rPrChange>
        </w:rPr>
        <w:t>. 1</w:t>
      </w:r>
      <w:ins w:id="80" w:author="Szakáll Marian, Mgr." w:date="2025-01-17T14:35:00Z" w16du:dateUtc="2025-01-17T13:35:00Z">
        <w:r w:rsidR="00B7507A" w:rsidRPr="00B7507A">
          <w:rPr>
            <w:highlight w:val="yellow"/>
            <w:rPrChange w:id="81" w:author="Szakáll Marian, Mgr." w:date="2025-01-17T14:35:00Z" w16du:dateUtc="2025-01-17T13:35:00Z">
              <w:rPr/>
            </w:rPrChange>
          </w:rPr>
          <w:t>3</w:t>
        </w:r>
      </w:ins>
      <w:r w:rsidR="00244DA9">
        <w:t xml:space="preserve"> v rozsahu meno a priezvisko, </w:t>
      </w:r>
      <w:r w:rsidR="00BD6303">
        <w:t xml:space="preserve">súčasný </w:t>
      </w:r>
      <w:r w:rsidR="00244DA9">
        <w:t>zamestnávateľ</w:t>
      </w:r>
      <w:r w:rsidR="00BD6303">
        <w:t xml:space="preserve">, opis referenčnej služby a kontaktné údaje na odberateľa. </w:t>
      </w:r>
    </w:p>
    <w:p w14:paraId="243B7824" w14:textId="7526C5CC" w:rsidR="0023524E" w:rsidRDefault="003D5815" w:rsidP="006413A5">
      <w:pPr>
        <w:pStyle w:val="Odsekzoznamu"/>
        <w:ind w:left="426" w:hanging="426"/>
      </w:pPr>
      <w:r w:rsidRPr="003D5815">
        <w:lastRenderedPageBreak/>
        <w:t xml:space="preserve">Uchádzač berie na vedomie, že </w:t>
      </w:r>
      <w:r w:rsidRPr="006105BA">
        <w:t>odborný garant</w:t>
      </w:r>
      <w:r w:rsidRPr="00722063">
        <w:t xml:space="preserve"> </w:t>
      </w:r>
      <w:r w:rsidRPr="00A7441F">
        <w:t>bude k dispozíci</w:t>
      </w:r>
      <w:r w:rsidR="382A857C" w:rsidRPr="00A7441F">
        <w:t>i</w:t>
      </w:r>
      <w:r w:rsidRPr="003D5815">
        <w:t xml:space="preserve"> počas nasadenia (implementácie) riešenia do prevádzky</w:t>
      </w:r>
      <w:r w:rsidR="006105BA">
        <w:t>.</w:t>
      </w:r>
      <w:r w:rsidR="00A7441F">
        <w:t xml:space="preserve"> V prípade nahradenia tejto osoby v priebehu plnenia zmluvy musí nový </w:t>
      </w:r>
      <w:r w:rsidR="00A91CBA">
        <w:t xml:space="preserve">odborný garant </w:t>
      </w:r>
      <w:r w:rsidR="00A7441F">
        <w:t>spĺňať požadovanú kvalifikáciu.</w:t>
      </w:r>
    </w:p>
    <w:p w14:paraId="6B789D50" w14:textId="2E88E57C" w:rsidR="0023524E" w:rsidRDefault="003D5815" w:rsidP="006413A5">
      <w:pPr>
        <w:pStyle w:val="Odsekzoznamu"/>
        <w:ind w:left="426" w:hanging="426"/>
      </w:pPr>
      <w:r w:rsidRPr="0023524E">
        <w:t xml:space="preserve">Verejný obstarávateľ zároveň upozorňuje, že v prípade, ak </w:t>
      </w:r>
      <w:r w:rsidR="00A91CBA" w:rsidRPr="0023524E">
        <w:t xml:space="preserve">odborný garant </w:t>
      </w:r>
      <w:r w:rsidRPr="0023524E">
        <w:t>nebud</w:t>
      </w:r>
      <w:r w:rsidR="00A91CBA" w:rsidRPr="0023524E">
        <w:t>e</w:t>
      </w:r>
      <w:r w:rsidRPr="0023524E">
        <w:t xml:space="preserve"> vlastnými kapacitami uchádzača (napr. zamestnanecký </w:t>
      </w:r>
      <w:r w:rsidR="00A91CBA" w:rsidRPr="0023524E">
        <w:t xml:space="preserve">alebo iný obdobný </w:t>
      </w:r>
      <w:r w:rsidRPr="0023524E">
        <w:t>pomer), budú tzv. inými osobami</w:t>
      </w:r>
      <w:r w:rsidR="00986A77" w:rsidRPr="0023524E">
        <w:t xml:space="preserve"> podľa</w:t>
      </w:r>
      <w:r w:rsidRPr="0023524E">
        <w:t xml:space="preserve"> </w:t>
      </w:r>
      <w:hyperlink r:id="rId33" w:anchor="paragraf-34.odsek-3" w:history="1">
        <w:r w:rsidRPr="0023524E">
          <w:rPr>
            <w:rStyle w:val="Hypertextovprepojenie"/>
          </w:rPr>
          <w:t>§ 34 ods. 3</w:t>
        </w:r>
      </w:hyperlink>
      <w:r w:rsidRPr="0023524E">
        <w:t xml:space="preserve"> zákona o verejnom obstarávaní. Súčasťou ponuky uchádzača musia byť v tomto prípade: </w:t>
      </w:r>
    </w:p>
    <w:p w14:paraId="25495E45" w14:textId="3F414DC0" w:rsidR="00FB4C8B" w:rsidRDefault="003D5815" w:rsidP="006413A5">
      <w:pPr>
        <w:pStyle w:val="Odsekzoznamu"/>
        <w:numPr>
          <w:ilvl w:val="0"/>
          <w:numId w:val="56"/>
        </w:numPr>
        <w:ind w:hanging="294"/>
      </w:pPr>
      <w:r w:rsidRPr="0023524E">
        <w:t>písomná zmluva uzavretá medzi uchádzačom a osobou, ktorej spôsobilosť využíva na preukázanie technickej spôsobilosti alebo odbornej spôsobilosti (</w:t>
      </w:r>
      <w:proofErr w:type="spellStart"/>
      <w:r w:rsidRPr="0023524E">
        <w:t>scan</w:t>
      </w:r>
      <w:proofErr w:type="spellEnd"/>
      <w:r w:rsidRPr="0023524E">
        <w:t xml:space="preserve">); </w:t>
      </w:r>
    </w:p>
    <w:p w14:paraId="4D9A0322" w14:textId="03FE945E" w:rsidR="003D5815" w:rsidRDefault="003D5815" w:rsidP="006413A5">
      <w:pPr>
        <w:pStyle w:val="Odsekzoznamu"/>
        <w:numPr>
          <w:ilvl w:val="0"/>
          <w:numId w:val="56"/>
        </w:numPr>
        <w:ind w:hanging="294"/>
      </w:pPr>
      <w:r w:rsidRPr="003D5815">
        <w:t xml:space="preserve">doklady v zmysle </w:t>
      </w:r>
      <w:hyperlink r:id="rId34" w:anchor="paragraf-32.odsek-2" w:history="1">
        <w:r w:rsidRPr="00F43ABE">
          <w:rPr>
            <w:rStyle w:val="Hypertextovprepojenie"/>
          </w:rPr>
          <w:t>§ 32 ods. 2</w:t>
        </w:r>
      </w:hyperlink>
      <w:r w:rsidRPr="003D5815">
        <w:t xml:space="preserve"> ZVO preukazujúce splnenie podmienok účasti týkajúce sa osobného postavenia osoby, ktorej kapacity majú byť použité na preukázanie technickej spôsobilosti alebo odbornej spôsobilosti v prípade, ak iná osoba nie je zapísaná v Zozname hospodárskych subjektov vedenom Úradom pre verejné obstarávanie.</w:t>
      </w:r>
    </w:p>
    <w:p w14:paraId="3ED94871" w14:textId="77777777" w:rsidR="00424489" w:rsidRDefault="00424489" w:rsidP="00042106">
      <w:pPr>
        <w:pStyle w:val="Nadpis2"/>
        <w:numPr>
          <w:ilvl w:val="0"/>
          <w:numId w:val="10"/>
        </w:numPr>
        <w:ind w:left="0" w:hanging="426"/>
      </w:pPr>
      <w:bookmarkStart w:id="82" w:name="_Toc184109511"/>
      <w:r w:rsidRPr="0026196D">
        <w:t>Všeobecne</w:t>
      </w:r>
      <w:r>
        <w:t xml:space="preserve"> k preukazovaniu splnenia podmienok účasti</w:t>
      </w:r>
      <w:bookmarkEnd w:id="82"/>
    </w:p>
    <w:p w14:paraId="68513FCC" w14:textId="1ED8BD02" w:rsidR="0016389D" w:rsidRPr="00977D2C" w:rsidRDefault="00424489" w:rsidP="006413A5">
      <w:pPr>
        <w:pStyle w:val="Odsekzoznamu"/>
        <w:numPr>
          <w:ilvl w:val="1"/>
          <w:numId w:val="10"/>
        </w:numPr>
        <w:ind w:left="426" w:hanging="426"/>
      </w:pPr>
      <w:r w:rsidRPr="00977D2C">
        <w:rPr>
          <w:szCs w:val="24"/>
          <w:shd w:val="clear" w:color="auto" w:fill="FFFFFF"/>
        </w:rPr>
        <w:t xml:space="preserve">Uchádzač, ktorý je zapísaný do </w:t>
      </w:r>
      <w:r>
        <w:rPr>
          <w:szCs w:val="24"/>
          <w:shd w:val="clear" w:color="auto" w:fill="FFFFFF"/>
        </w:rPr>
        <w:t>Z</w:t>
      </w:r>
      <w:r w:rsidRPr="00977D2C">
        <w:rPr>
          <w:szCs w:val="24"/>
          <w:shd w:val="clear" w:color="auto" w:fill="FFFFFF"/>
        </w:rPr>
        <w:t xml:space="preserve">oznamu hospodárskych subjektov vedeného Úradom pre verejné obstarávanie, </w:t>
      </w:r>
      <w:r w:rsidRPr="00C109E9">
        <w:rPr>
          <w:b/>
          <w:szCs w:val="24"/>
          <w:shd w:val="clear" w:color="auto" w:fill="FFFFFF"/>
        </w:rPr>
        <w:t>nie je povinný v procesoch verejného obstarávania predkladať doklady na preukázanie splnenia podmienok účasti</w:t>
      </w:r>
      <w:r w:rsidRPr="00977D2C">
        <w:rPr>
          <w:szCs w:val="24"/>
          <w:shd w:val="clear" w:color="auto" w:fill="FFFFFF"/>
        </w:rPr>
        <w:t xml:space="preserve"> </w:t>
      </w:r>
      <w:r w:rsidR="0016389D">
        <w:rPr>
          <w:szCs w:val="24"/>
          <w:shd w:val="clear" w:color="auto" w:fill="FFFFFF"/>
        </w:rPr>
        <w:t>uvedené v</w:t>
      </w:r>
      <w:r w:rsidR="0016389D" w:rsidRPr="00977D2C">
        <w:rPr>
          <w:szCs w:val="24"/>
          <w:shd w:val="clear" w:color="auto" w:fill="FFFFFF"/>
        </w:rPr>
        <w:t xml:space="preserve"> </w:t>
      </w:r>
      <w:r w:rsidR="0016389D">
        <w:rPr>
          <w:szCs w:val="24"/>
          <w:shd w:val="clear" w:color="auto" w:fill="FFFFFF"/>
        </w:rPr>
        <w:t>bode 1 tejto časti SP</w:t>
      </w:r>
      <w:r w:rsidRPr="00977D2C">
        <w:rPr>
          <w:szCs w:val="24"/>
          <w:shd w:val="clear" w:color="auto" w:fill="FFFFFF"/>
        </w:rPr>
        <w:t>.</w:t>
      </w:r>
    </w:p>
    <w:p w14:paraId="65FBD02A" w14:textId="668E9FB4" w:rsidR="0016389D" w:rsidRDefault="0016389D" w:rsidP="006413A5">
      <w:pPr>
        <w:pStyle w:val="Odsekzoznamu"/>
        <w:numPr>
          <w:ilvl w:val="1"/>
          <w:numId w:val="10"/>
        </w:numPr>
        <w:ind w:left="426" w:hanging="426"/>
      </w:pPr>
      <w:r>
        <w:t>Uchádzač, ktorý nie je zapísaný do Zoznamu hospodárskych subjektov preukazuje podmienky účasti osobného postavenia dokladmi</w:t>
      </w:r>
      <w:r w:rsidRPr="00B33888">
        <w:t xml:space="preserve"> </w:t>
      </w:r>
      <w:r>
        <w:t>uvedenými v b</w:t>
      </w:r>
      <w:r w:rsidRPr="0016389D">
        <w:rPr>
          <w:szCs w:val="24"/>
          <w:shd w:val="clear" w:color="auto" w:fill="FFFFFF"/>
        </w:rPr>
        <w:t>ode 1 tejto časti SP</w:t>
      </w:r>
      <w:r>
        <w:t xml:space="preserve">, resp. Jednotným európskym dokumentom (JED) v súlade s </w:t>
      </w:r>
      <w:hyperlink r:id="rId35" w:anchor="paragraf-39.nadpis" w:history="1">
        <w:r w:rsidRPr="00F81333">
          <w:rPr>
            <w:rStyle w:val="Hypertextovprepojenie"/>
          </w:rPr>
          <w:t>§ 39</w:t>
        </w:r>
      </w:hyperlink>
      <w:r>
        <w:t xml:space="preserve"> ZVO.</w:t>
      </w:r>
    </w:p>
    <w:p w14:paraId="5931558E" w14:textId="52064485" w:rsidR="0016389D" w:rsidRDefault="008A712D" w:rsidP="006413A5">
      <w:pPr>
        <w:pStyle w:val="Odsekzoznamu"/>
        <w:numPr>
          <w:ilvl w:val="1"/>
          <w:numId w:val="10"/>
        </w:numPr>
        <w:ind w:left="426" w:hanging="426"/>
      </w:pPr>
      <w:r>
        <w:t>Splnenie podmienok účasti týkajúcich sa finančného a ekonomického postavenia (bod 2 tejto časti SP) alebo technickej alebo odbornej spôsobilosti (bod 3 tejto časti SP)</w:t>
      </w:r>
      <w:r w:rsidR="0016389D">
        <w:t xml:space="preserve"> uchádzač preukazuje buď dokladmi stanovenými verejným obstarávateľom, resp. ich môže dočasne nahradiť Jednotným európskym dokumentom (JED) v súlade s </w:t>
      </w:r>
      <w:hyperlink r:id="rId36" w:anchor="paragraf-39.nadpis" w:history="1">
        <w:r w:rsidR="0016389D" w:rsidRPr="00F81333">
          <w:rPr>
            <w:rStyle w:val="Hypertextovprepojenie"/>
          </w:rPr>
          <w:t>§ 39</w:t>
        </w:r>
      </w:hyperlink>
      <w:r w:rsidR="0016389D">
        <w:t xml:space="preserve"> ZVO.</w:t>
      </w:r>
    </w:p>
    <w:p w14:paraId="1BFF112D" w14:textId="77777777" w:rsidR="008A712D" w:rsidRDefault="00AF0E5E" w:rsidP="006413A5">
      <w:pPr>
        <w:pStyle w:val="Odsekzoznamu"/>
        <w:numPr>
          <w:ilvl w:val="1"/>
          <w:numId w:val="10"/>
        </w:numPr>
        <w:ind w:left="426" w:hanging="426"/>
      </w:pPr>
      <w:bookmarkStart w:id="83" w:name="_Hlk85135735"/>
      <w:r w:rsidRPr="00CE4999">
        <w:t>V Jednotnom európskom dokumente je uchádzač oprávnený predbežne preukázať splnenie všetkých podmienok účasti zaškrtnutím políčka „α: Globálny údaj pre všetky podmienky účasti“.</w:t>
      </w:r>
      <w:bookmarkStart w:id="84" w:name="_Hlk85135614"/>
      <w:bookmarkEnd w:id="83"/>
    </w:p>
    <w:p w14:paraId="6606A86D" w14:textId="1D1153A1" w:rsidR="008A712D" w:rsidRPr="00152743" w:rsidRDefault="008A712D" w:rsidP="006413A5">
      <w:pPr>
        <w:pStyle w:val="Odsekzoznamu"/>
        <w:numPr>
          <w:ilvl w:val="1"/>
          <w:numId w:val="10"/>
        </w:numPr>
        <w:ind w:left="426" w:hanging="426"/>
      </w:pPr>
      <w:r>
        <w:t xml:space="preserve">Na preukázanie splnenia podmienok účasti týkajúcich sa finančného a ekonomického postavenia (bod 2 tejto časti SP) alebo technickej alebo odbornej spôsobilosti (bod 3 tejto časti SP) môže uchádzač v súlade s </w:t>
      </w:r>
      <w:hyperlink r:id="rId37" w:anchor="paragraf-33.odsek-2" w:history="1">
        <w:r w:rsidRPr="00F81333">
          <w:rPr>
            <w:rStyle w:val="Hypertextovprepojenie"/>
          </w:rPr>
          <w:t>§ 33 ods. 2</w:t>
        </w:r>
      </w:hyperlink>
      <w:r>
        <w:t xml:space="preserve"> ZVO, resp. </w:t>
      </w:r>
      <w:hyperlink r:id="rId38" w:anchor="paragraf-34.odsek-3" w:history="1">
        <w:r>
          <w:rPr>
            <w:rStyle w:val="Hypertextovprepojenie"/>
          </w:rPr>
          <w:t>§ 3</w:t>
        </w:r>
        <w:r w:rsidRPr="00F81333">
          <w:rPr>
            <w:rStyle w:val="Hypertextovprepojenie"/>
          </w:rPr>
          <w:t>4 ods. 3</w:t>
        </w:r>
      </w:hyperlink>
      <w:r>
        <w:t xml:space="preserve"> ZVO </w:t>
      </w:r>
      <w:r w:rsidRPr="008A712D">
        <w:rPr>
          <w:rFonts w:cs="Times New Roman"/>
          <w:szCs w:val="24"/>
          <w:shd w:val="clear" w:color="auto" w:fill="FFFFFF"/>
        </w:rPr>
        <w:t>využiť finančné zdroje alebo odborné kapacity inej osoby.</w:t>
      </w:r>
    </w:p>
    <w:bookmarkEnd w:id="84"/>
    <w:p w14:paraId="391A14C6" w14:textId="29F4C864" w:rsidR="00AF0E5E" w:rsidRPr="00AF0E5E" w:rsidRDefault="0016389D" w:rsidP="006413A5">
      <w:pPr>
        <w:pStyle w:val="Odsekzoznamu"/>
        <w:numPr>
          <w:ilvl w:val="1"/>
          <w:numId w:val="10"/>
        </w:numPr>
        <w:ind w:left="426" w:hanging="426"/>
      </w:pPr>
      <w:r w:rsidRPr="00AF0E5E">
        <w:rPr>
          <w:szCs w:val="24"/>
          <w:shd w:val="clear" w:color="auto" w:fill="FFFFFF"/>
        </w:rPr>
        <w:t xml:space="preserve">Uchádzač, ktorého tvorí skupina dodávateľov, preukazuje splnenie podmienok účasti týkajúcich sa osobného postavenia za každého člena skupiny osobitne. Splnenie podmienky účasti podľa </w:t>
      </w:r>
      <w:hyperlink r:id="rId39" w:anchor="paragraf-32.odsek-1.pismeno-e" w:history="1">
        <w:r w:rsidRPr="00AF0E5E">
          <w:rPr>
            <w:rStyle w:val="Hypertextovprepojenie"/>
            <w:szCs w:val="24"/>
            <w:shd w:val="clear" w:color="auto" w:fill="FFFFFF"/>
          </w:rPr>
          <w:t>§ 32 ods. 1 písm. e)</w:t>
        </w:r>
      </w:hyperlink>
      <w:r w:rsidRPr="00AF0E5E">
        <w:rPr>
          <w:szCs w:val="24"/>
          <w:shd w:val="clear" w:color="auto" w:fill="FFFFFF"/>
        </w:rPr>
        <w:t xml:space="preserve"> </w:t>
      </w:r>
      <w:r w:rsidR="004165CD">
        <w:rPr>
          <w:szCs w:val="24"/>
          <w:shd w:val="clear" w:color="auto" w:fill="FFFFFF"/>
        </w:rPr>
        <w:t>ZVO</w:t>
      </w:r>
      <w:r w:rsidRPr="00AF0E5E">
        <w:rPr>
          <w:szCs w:val="24"/>
          <w:shd w:val="clear" w:color="auto" w:fill="FFFFFF"/>
        </w:rPr>
        <w:t xml:space="preserve"> </w:t>
      </w:r>
      <w:r w:rsidRPr="00AF0E5E">
        <w:rPr>
          <w:rFonts w:cs="Times New Roman"/>
          <w:szCs w:val="24"/>
          <w:shd w:val="clear" w:color="auto" w:fill="FFFFFF"/>
        </w:rPr>
        <w:t>[</w:t>
      </w:r>
      <w:r w:rsidRPr="00AF0E5E">
        <w:rPr>
          <w:szCs w:val="24"/>
          <w:shd w:val="clear" w:color="auto" w:fill="FFFFFF"/>
        </w:rPr>
        <w:t>bod 1 písm. e) tejto časti SP</w:t>
      </w:r>
      <w:r w:rsidRPr="00AF0E5E">
        <w:rPr>
          <w:rFonts w:cs="Times New Roman"/>
          <w:szCs w:val="24"/>
          <w:shd w:val="clear" w:color="auto" w:fill="FFFFFF"/>
        </w:rPr>
        <w:t>]</w:t>
      </w:r>
      <w:r w:rsidRPr="00AF0E5E">
        <w:rPr>
          <w:szCs w:val="24"/>
          <w:shd w:val="clear" w:color="auto" w:fill="FFFFFF"/>
        </w:rPr>
        <w:t xml:space="preserve"> preukazuje člen skupiny len vo vzťahu k tej časti predmetu zákazky, ktorú má zabezpečiť.</w:t>
      </w:r>
    </w:p>
    <w:p w14:paraId="2C75BD66" w14:textId="77777777" w:rsidR="00ED543E" w:rsidRPr="00ED543E" w:rsidRDefault="00AF0E5E" w:rsidP="006413A5">
      <w:pPr>
        <w:pStyle w:val="Odsekzoznamu"/>
        <w:numPr>
          <w:ilvl w:val="1"/>
          <w:numId w:val="10"/>
        </w:numPr>
        <w:ind w:left="426" w:hanging="426"/>
      </w:pPr>
      <w:r w:rsidRPr="00AF0E5E">
        <w:rPr>
          <w:rFonts w:cs="Times New Roman"/>
          <w:szCs w:val="24"/>
        </w:rPr>
        <w:t>Skupina dodávateľov preukazuje splnenie podmienok účasti vo verejnom obstarávaní týkajúce sa splnenia podmienok účasti finančného a ekonomického postavenia a technickej spôsobilosti alebo odbornej spôsobilosti spoločne.</w:t>
      </w:r>
    </w:p>
    <w:p w14:paraId="21E43342" w14:textId="758690D5" w:rsidR="003F1377" w:rsidRPr="003F1377" w:rsidRDefault="003F1377" w:rsidP="006413A5">
      <w:pPr>
        <w:pStyle w:val="Odsekzoznamu"/>
        <w:numPr>
          <w:ilvl w:val="1"/>
          <w:numId w:val="10"/>
        </w:numPr>
        <w:ind w:left="426" w:hanging="426"/>
        <w:rPr>
          <w:color w:val="FF0000"/>
        </w:rPr>
      </w:pPr>
      <w:bookmarkStart w:id="85" w:name="_Hlk101266835"/>
      <w:r w:rsidRPr="006559E1">
        <w:rPr>
          <w:rFonts w:cs="Times New Roman"/>
          <w:szCs w:val="24"/>
        </w:rPr>
        <w:t xml:space="preserve">Verejný obstarávateľ upozorňuje, že je v zmysle </w:t>
      </w:r>
      <w:hyperlink r:id="rId40" w:anchor="paragraf-40.odsek-5.pismeno-a" w:history="1">
        <w:r w:rsidRPr="00FB6A95">
          <w:rPr>
            <w:rStyle w:val="Hypertextovprepojenie"/>
            <w:rFonts w:cs="Times New Roman"/>
            <w:szCs w:val="24"/>
          </w:rPr>
          <w:t>§ 40 ods. 5 písm. a)</w:t>
        </w:r>
      </w:hyperlink>
      <w:r w:rsidRPr="003F1377">
        <w:rPr>
          <w:rFonts w:cs="Times New Roman"/>
          <w:color w:val="FF0000"/>
          <w:szCs w:val="24"/>
        </w:rPr>
        <w:t xml:space="preserve"> </w:t>
      </w:r>
      <w:r w:rsidRPr="006559E1">
        <w:rPr>
          <w:rFonts w:cs="Times New Roman"/>
          <w:szCs w:val="24"/>
        </w:rPr>
        <w:t xml:space="preserve">ZVO povinný pri vyhodnotení splnenia podmienok účasti uchádzačov, ktoré sa týkajú technickej spôsobilosti alebo odbornej spôsobilosti podľa </w:t>
      </w:r>
      <w:hyperlink r:id="rId41" w:anchor="paragraf-34.odsek-1" w:history="1">
        <w:r w:rsidRPr="00FB6A95">
          <w:rPr>
            <w:rStyle w:val="Hypertextovprepojenie"/>
            <w:rFonts w:cs="Times New Roman"/>
            <w:szCs w:val="24"/>
          </w:rPr>
          <w:t xml:space="preserve">§ 34 ods. 1 písm. </w:t>
        </w:r>
        <w:r w:rsidR="00FB6A95" w:rsidRPr="00FB6A95">
          <w:rPr>
            <w:rStyle w:val="Hypertextovprepojenie"/>
            <w:rFonts w:cs="Times New Roman"/>
            <w:szCs w:val="24"/>
          </w:rPr>
          <w:t xml:space="preserve">a) a písm. </w:t>
        </w:r>
        <w:r w:rsidRPr="00FB6A95">
          <w:rPr>
            <w:rStyle w:val="Hypertextovprepojenie"/>
            <w:rFonts w:cs="Times New Roman"/>
            <w:szCs w:val="24"/>
          </w:rPr>
          <w:t>b)</w:t>
        </w:r>
      </w:hyperlink>
      <w:r w:rsidR="00FB6A95">
        <w:rPr>
          <w:rFonts w:cs="Times New Roman"/>
          <w:color w:val="FF0000"/>
          <w:szCs w:val="24"/>
        </w:rPr>
        <w:t xml:space="preserve"> </w:t>
      </w:r>
      <w:r w:rsidR="00FB6A95" w:rsidRPr="006559E1">
        <w:rPr>
          <w:rFonts w:cs="Times New Roman"/>
          <w:szCs w:val="24"/>
        </w:rPr>
        <w:t>ZVO</w:t>
      </w:r>
      <w:r w:rsidRPr="006559E1">
        <w:rPr>
          <w:rFonts w:cs="Times New Roman"/>
          <w:szCs w:val="24"/>
        </w:rPr>
        <w:t xml:space="preserve">, </w:t>
      </w:r>
      <w:r w:rsidRPr="006559E1">
        <w:rPr>
          <w:rFonts w:cs="Times New Roman"/>
          <w:szCs w:val="24"/>
        </w:rPr>
        <w:lastRenderedPageBreak/>
        <w:t xml:space="preserve">zohľadniť referencie uchádzačov uvedené v evidencii referencií podľa </w:t>
      </w:r>
      <w:hyperlink r:id="rId42" w:anchor="paragraf-12.nadpis" w:history="1">
        <w:r w:rsidRPr="00FB6A95">
          <w:rPr>
            <w:rStyle w:val="Hypertextovprepojenie"/>
            <w:rFonts w:cs="Times New Roman"/>
            <w:szCs w:val="24"/>
          </w:rPr>
          <w:t>§ 12</w:t>
        </w:r>
      </w:hyperlink>
      <w:r w:rsidR="004165CD">
        <w:rPr>
          <w:rFonts w:cs="Times New Roman"/>
          <w:szCs w:val="24"/>
        </w:rPr>
        <w:t xml:space="preserve"> ZVO,</w:t>
      </w:r>
      <w:r w:rsidRPr="006559E1">
        <w:rPr>
          <w:rFonts w:cs="Times New Roman"/>
          <w:szCs w:val="24"/>
        </w:rPr>
        <w:t xml:space="preserve"> ak takéto referencie ku dňu predloženia ponuky existujú a uchádzač ich v ponuke identifikoval.</w:t>
      </w:r>
    </w:p>
    <w:bookmarkEnd w:id="85"/>
    <w:p w14:paraId="0C0C055F" w14:textId="77777777" w:rsidR="00424489" w:rsidRDefault="00424489" w:rsidP="00424489"/>
    <w:p w14:paraId="16E64E31" w14:textId="77777777" w:rsidR="00BA1EF5" w:rsidRDefault="00BA1EF5" w:rsidP="00424489"/>
    <w:p w14:paraId="00DE5708" w14:textId="77777777" w:rsidR="00BA1EF5" w:rsidRDefault="00BA1EF5" w:rsidP="00424489"/>
    <w:p w14:paraId="6647ABB2" w14:textId="77777777" w:rsidR="005348D0" w:rsidRDefault="005348D0" w:rsidP="00424489"/>
    <w:p w14:paraId="24EC6021" w14:textId="77777777" w:rsidR="005348D0" w:rsidRDefault="005348D0" w:rsidP="00424489"/>
    <w:p w14:paraId="244EDDCD" w14:textId="77777777" w:rsidR="005348D0" w:rsidRDefault="005348D0" w:rsidP="00424489"/>
    <w:p w14:paraId="3BF1EB4F" w14:textId="77777777" w:rsidR="005348D0" w:rsidRDefault="005348D0" w:rsidP="00424489"/>
    <w:p w14:paraId="3A9CB9B3" w14:textId="77777777" w:rsidR="005348D0" w:rsidRDefault="005348D0" w:rsidP="00424489"/>
    <w:p w14:paraId="70722C13" w14:textId="77777777" w:rsidR="005348D0" w:rsidRDefault="005348D0" w:rsidP="00424489"/>
    <w:p w14:paraId="594A1303" w14:textId="77777777" w:rsidR="005348D0" w:rsidRDefault="005348D0" w:rsidP="00424489"/>
    <w:p w14:paraId="7FF121BC" w14:textId="77777777" w:rsidR="005348D0" w:rsidRDefault="005348D0" w:rsidP="00424489"/>
    <w:p w14:paraId="40205DE0" w14:textId="77777777" w:rsidR="005348D0" w:rsidRDefault="005348D0" w:rsidP="00424489"/>
    <w:p w14:paraId="492AC6E1" w14:textId="77777777" w:rsidR="005348D0" w:rsidRDefault="005348D0" w:rsidP="00424489"/>
    <w:p w14:paraId="6A64A8CA" w14:textId="77777777" w:rsidR="005348D0" w:rsidRDefault="005348D0" w:rsidP="00424489"/>
    <w:p w14:paraId="1F4DCF0F" w14:textId="77777777" w:rsidR="005348D0" w:rsidRDefault="005348D0" w:rsidP="00424489"/>
    <w:p w14:paraId="7690C98E" w14:textId="77777777" w:rsidR="005348D0" w:rsidRDefault="005348D0" w:rsidP="00424489"/>
    <w:p w14:paraId="22061AED" w14:textId="77777777" w:rsidR="005348D0" w:rsidRDefault="005348D0" w:rsidP="00424489"/>
    <w:p w14:paraId="0330E0F9" w14:textId="77777777" w:rsidR="005348D0" w:rsidRDefault="005348D0" w:rsidP="00424489"/>
    <w:p w14:paraId="3E7873BB" w14:textId="77777777" w:rsidR="005348D0" w:rsidRDefault="005348D0" w:rsidP="00424489"/>
    <w:p w14:paraId="71590725" w14:textId="77777777" w:rsidR="005348D0" w:rsidRDefault="005348D0" w:rsidP="00424489"/>
    <w:p w14:paraId="7E86D2D3" w14:textId="77777777" w:rsidR="005348D0" w:rsidRDefault="005348D0" w:rsidP="00424489"/>
    <w:p w14:paraId="7C0931E0" w14:textId="77777777" w:rsidR="005348D0" w:rsidRDefault="005348D0" w:rsidP="00424489"/>
    <w:p w14:paraId="263D5C82" w14:textId="77777777" w:rsidR="005348D0" w:rsidRDefault="005348D0" w:rsidP="00424489"/>
    <w:p w14:paraId="5227DC04" w14:textId="77777777" w:rsidR="005348D0" w:rsidRDefault="005348D0" w:rsidP="00424489"/>
    <w:p w14:paraId="7D9CE2FD" w14:textId="77777777" w:rsidR="00935E0A" w:rsidRDefault="00935E0A" w:rsidP="00424489"/>
    <w:p w14:paraId="4C53FFE1" w14:textId="77777777" w:rsidR="005348D0" w:rsidRDefault="005348D0" w:rsidP="00424489"/>
    <w:p w14:paraId="3C563D16" w14:textId="77777777" w:rsidR="005348D0" w:rsidRDefault="005348D0" w:rsidP="00424489"/>
    <w:p w14:paraId="6E89A9FC" w14:textId="0EDC02DD" w:rsidR="00BA1EF5" w:rsidRDefault="00BA1EF5" w:rsidP="00BA1EF5">
      <w:pPr>
        <w:pStyle w:val="Nadpis1"/>
      </w:pPr>
      <w:bookmarkStart w:id="86" w:name="_Toc184109512"/>
      <w:bookmarkStart w:id="87" w:name="_Toc182766389"/>
      <w:r>
        <w:lastRenderedPageBreak/>
        <w:t>Časť C. Kritériá na vyhodnotenie ponúk</w:t>
      </w:r>
      <w:bookmarkEnd w:id="86"/>
    </w:p>
    <w:p w14:paraId="16D147F7" w14:textId="70DD22B7" w:rsidR="00BA1EF5" w:rsidRDefault="00BA1EF5" w:rsidP="00042106">
      <w:pPr>
        <w:pStyle w:val="Nadpis2"/>
        <w:numPr>
          <w:ilvl w:val="0"/>
          <w:numId w:val="11"/>
        </w:numPr>
        <w:ind w:left="0" w:hanging="426"/>
      </w:pPr>
      <w:bookmarkStart w:id="88" w:name="_Toc184109513"/>
      <w:r>
        <w:t>Kritériá na vyhodnotenie ponúk</w:t>
      </w:r>
      <w:bookmarkEnd w:id="87"/>
      <w:bookmarkEnd w:id="88"/>
    </w:p>
    <w:p w14:paraId="6EFE3595" w14:textId="332CB66A" w:rsidR="005348D0" w:rsidRDefault="005348D0" w:rsidP="00042106">
      <w:pPr>
        <w:pStyle w:val="Odsekzoznamu"/>
        <w:numPr>
          <w:ilvl w:val="1"/>
          <w:numId w:val="11"/>
        </w:numPr>
        <w:ind w:left="567" w:hanging="567"/>
        <w:rPr>
          <w:bCs/>
        </w:rPr>
      </w:pPr>
      <w:r>
        <w:rPr>
          <w:bCs/>
        </w:rPr>
        <w:t xml:space="preserve">Ponuky </w:t>
      </w:r>
      <w:r w:rsidRPr="0054050F">
        <w:rPr>
          <w:rFonts w:cs="Times New Roman"/>
          <w:bCs/>
        </w:rPr>
        <w:t>budú hodnotené na základe najlepšieho pomeru cenu a kvality s využitím metódy „</w:t>
      </w:r>
      <w:r w:rsidRPr="006413A5">
        <w:rPr>
          <w:rFonts w:cs="Times New Roman"/>
          <w:b/>
        </w:rPr>
        <w:t xml:space="preserve">Best </w:t>
      </w:r>
      <w:proofErr w:type="spellStart"/>
      <w:r w:rsidRPr="006413A5">
        <w:rPr>
          <w:rFonts w:cs="Times New Roman"/>
          <w:b/>
        </w:rPr>
        <w:t>Value</w:t>
      </w:r>
      <w:proofErr w:type="spellEnd"/>
      <w:r w:rsidRPr="006413A5">
        <w:rPr>
          <w:rFonts w:cs="Times New Roman"/>
          <w:b/>
        </w:rPr>
        <w:t xml:space="preserve"> </w:t>
      </w:r>
      <w:proofErr w:type="spellStart"/>
      <w:r w:rsidRPr="006413A5">
        <w:rPr>
          <w:rFonts w:cs="Times New Roman"/>
          <w:b/>
        </w:rPr>
        <w:t>Approach</w:t>
      </w:r>
      <w:proofErr w:type="spellEnd"/>
      <w:r w:rsidRPr="0054050F">
        <w:rPr>
          <w:rFonts w:cs="Times New Roman"/>
          <w:bCs/>
        </w:rPr>
        <w:t>“.</w:t>
      </w:r>
    </w:p>
    <w:p w14:paraId="44B61E25" w14:textId="295A90EA" w:rsidR="00BA1EF5" w:rsidRPr="00CC4594" w:rsidRDefault="005348D0" w:rsidP="00042106">
      <w:pPr>
        <w:pStyle w:val="Odsekzoznamu"/>
        <w:numPr>
          <w:ilvl w:val="1"/>
          <w:numId w:val="11"/>
        </w:numPr>
        <w:ind w:left="567" w:hanging="567"/>
        <w:rPr>
          <w:bCs/>
        </w:rPr>
      </w:pPr>
      <w:r>
        <w:rPr>
          <w:bCs/>
        </w:rPr>
        <w:t>V</w:t>
      </w:r>
      <w:r w:rsidR="00BA1EF5">
        <w:rPr>
          <w:bCs/>
        </w:rPr>
        <w:t>erejný obstarávateľ bude hodnotiť najlepší pomer ceny a kvality ponúk na základe nasledujúcich hodnotiacich kritérií:</w:t>
      </w:r>
    </w:p>
    <w:tbl>
      <w:tblPr>
        <w:tblStyle w:val="Mriekatabuky"/>
        <w:tblpPr w:leftFromText="141" w:rightFromText="141" w:vertAnchor="text" w:tblpX="582" w:tblpY="1"/>
        <w:tblOverlap w:val="never"/>
        <w:tblW w:w="8642" w:type="dxa"/>
        <w:tblLook w:val="04A0" w:firstRow="1" w:lastRow="0" w:firstColumn="1" w:lastColumn="0" w:noHBand="0" w:noVBand="1"/>
      </w:tblPr>
      <w:tblGrid>
        <w:gridCol w:w="582"/>
        <w:gridCol w:w="2390"/>
        <w:gridCol w:w="2693"/>
        <w:gridCol w:w="2977"/>
      </w:tblGrid>
      <w:tr w:rsidR="00BA1EF5" w:rsidRPr="007752E8" w14:paraId="0473540F" w14:textId="77777777" w:rsidTr="006413A5">
        <w:trPr>
          <w:trHeight w:val="300"/>
        </w:trPr>
        <w:tc>
          <w:tcPr>
            <w:tcW w:w="582" w:type="dxa"/>
            <w:vAlign w:val="center"/>
          </w:tcPr>
          <w:p w14:paraId="19AF5B78" w14:textId="77777777" w:rsidR="00BA1EF5" w:rsidRDefault="00BA1EF5" w:rsidP="002A2A22"/>
        </w:tc>
        <w:tc>
          <w:tcPr>
            <w:tcW w:w="2390" w:type="dxa"/>
            <w:vAlign w:val="center"/>
          </w:tcPr>
          <w:p w14:paraId="7754BEE4" w14:textId="77777777" w:rsidR="00BA1EF5" w:rsidRPr="007752E8" w:rsidRDefault="00BA1EF5" w:rsidP="002A2A22">
            <w:pPr>
              <w:rPr>
                <w:b/>
                <w:bCs/>
              </w:rPr>
            </w:pPr>
            <w:r>
              <w:rPr>
                <w:b/>
                <w:bCs/>
              </w:rPr>
              <w:t>K</w:t>
            </w:r>
            <w:r w:rsidRPr="007752E8">
              <w:rPr>
                <w:b/>
                <w:bCs/>
              </w:rPr>
              <w:t>ritérium</w:t>
            </w:r>
            <w:r>
              <w:rPr>
                <w:b/>
                <w:bCs/>
              </w:rPr>
              <w:t xml:space="preserve"> </w:t>
            </w:r>
          </w:p>
        </w:tc>
        <w:tc>
          <w:tcPr>
            <w:tcW w:w="2693" w:type="dxa"/>
            <w:vAlign w:val="center"/>
          </w:tcPr>
          <w:p w14:paraId="092C28CB" w14:textId="77777777" w:rsidR="00BA1EF5" w:rsidRPr="00B83503" w:rsidRDefault="00BA1EF5" w:rsidP="002A2A22">
            <w:pPr>
              <w:rPr>
                <w:b/>
                <w:bCs/>
              </w:rPr>
            </w:pPr>
            <w:r w:rsidRPr="00B83503">
              <w:rPr>
                <w:b/>
                <w:bCs/>
              </w:rPr>
              <w:t>Koeficient</w:t>
            </w:r>
          </w:p>
        </w:tc>
        <w:tc>
          <w:tcPr>
            <w:tcW w:w="2977" w:type="dxa"/>
            <w:vAlign w:val="center"/>
          </w:tcPr>
          <w:p w14:paraId="7E259FE0" w14:textId="77777777" w:rsidR="00BA1EF5" w:rsidRPr="007752E8" w:rsidRDefault="00BA1EF5" w:rsidP="002A2A22">
            <w:pPr>
              <w:rPr>
                <w:b/>
                <w:bCs/>
              </w:rPr>
            </w:pPr>
            <w:r>
              <w:rPr>
                <w:b/>
                <w:bCs/>
              </w:rPr>
              <w:t>Maximálny počet bodov</w:t>
            </w:r>
          </w:p>
        </w:tc>
      </w:tr>
      <w:tr w:rsidR="00BA1EF5" w:rsidRPr="00F63940" w14:paraId="440CFD8C" w14:textId="77777777" w:rsidTr="006413A5">
        <w:trPr>
          <w:trHeight w:val="300"/>
        </w:trPr>
        <w:tc>
          <w:tcPr>
            <w:tcW w:w="582" w:type="dxa"/>
            <w:vAlign w:val="center"/>
          </w:tcPr>
          <w:p w14:paraId="576C6457" w14:textId="77777777" w:rsidR="00BA1EF5" w:rsidRPr="00F63940" w:rsidRDefault="00BA1EF5" w:rsidP="002A2A22">
            <w:pPr>
              <w:rPr>
                <w:b/>
                <w:bCs/>
                <w:sz w:val="20"/>
              </w:rPr>
            </w:pPr>
            <w:r>
              <w:rPr>
                <w:b/>
                <w:bCs/>
                <w:sz w:val="20"/>
              </w:rPr>
              <w:t>K1</w:t>
            </w:r>
          </w:p>
        </w:tc>
        <w:tc>
          <w:tcPr>
            <w:tcW w:w="2390" w:type="dxa"/>
            <w:vAlign w:val="center"/>
          </w:tcPr>
          <w:p w14:paraId="745253D7" w14:textId="27F2A3E9" w:rsidR="00BA1EF5" w:rsidRPr="00F63940" w:rsidRDefault="00BA1EF5" w:rsidP="002A2A22">
            <w:pPr>
              <w:jc w:val="left"/>
              <w:rPr>
                <w:b/>
                <w:bCs/>
                <w:sz w:val="20"/>
              </w:rPr>
            </w:pPr>
            <w:r>
              <w:rPr>
                <w:b/>
                <w:bCs/>
                <w:sz w:val="20"/>
              </w:rPr>
              <w:t xml:space="preserve">Úroveň </w:t>
            </w:r>
            <w:r w:rsidR="00F62AD7">
              <w:rPr>
                <w:b/>
                <w:bCs/>
                <w:sz w:val="20"/>
              </w:rPr>
              <w:t>služby</w:t>
            </w:r>
            <w:r w:rsidR="00BA7B7A">
              <w:rPr>
                <w:b/>
                <w:bCs/>
                <w:sz w:val="20"/>
              </w:rPr>
              <w:t xml:space="preserve"> (odbornosti)</w:t>
            </w:r>
          </w:p>
        </w:tc>
        <w:tc>
          <w:tcPr>
            <w:tcW w:w="2693" w:type="dxa"/>
            <w:vAlign w:val="center"/>
          </w:tcPr>
          <w:p w14:paraId="15675113" w14:textId="77777777" w:rsidR="00BA1EF5" w:rsidRPr="00F63940" w:rsidRDefault="00BA1EF5" w:rsidP="002A2A22">
            <w:pPr>
              <w:jc w:val="center"/>
              <w:rPr>
                <w:b/>
                <w:bCs/>
                <w:sz w:val="20"/>
              </w:rPr>
            </w:pPr>
            <w:r w:rsidRPr="00F63940">
              <w:rPr>
                <w:b/>
                <w:bCs/>
                <w:sz w:val="20"/>
              </w:rPr>
              <w:t>-</w:t>
            </w:r>
          </w:p>
        </w:tc>
        <w:tc>
          <w:tcPr>
            <w:tcW w:w="2977" w:type="dxa"/>
            <w:vAlign w:val="center"/>
          </w:tcPr>
          <w:p w14:paraId="379E0405" w14:textId="77777777" w:rsidR="00BA1EF5" w:rsidRPr="00F63940" w:rsidRDefault="00BA1EF5" w:rsidP="002A2A22">
            <w:pPr>
              <w:jc w:val="center"/>
              <w:rPr>
                <w:b/>
                <w:bCs/>
                <w:sz w:val="20"/>
              </w:rPr>
            </w:pPr>
            <w:r>
              <w:rPr>
                <w:b/>
                <w:bCs/>
                <w:sz w:val="20"/>
              </w:rPr>
              <w:t>40</w:t>
            </w:r>
          </w:p>
        </w:tc>
      </w:tr>
      <w:tr w:rsidR="00BA1EF5" w:rsidRPr="00F63940" w14:paraId="15C6C8A7" w14:textId="77777777" w:rsidTr="006413A5">
        <w:trPr>
          <w:trHeight w:val="300"/>
        </w:trPr>
        <w:tc>
          <w:tcPr>
            <w:tcW w:w="582" w:type="dxa"/>
            <w:vAlign w:val="center"/>
          </w:tcPr>
          <w:p w14:paraId="4167B382" w14:textId="77777777" w:rsidR="00BA1EF5" w:rsidRPr="00F63940" w:rsidRDefault="00BA1EF5" w:rsidP="002A2A22">
            <w:pPr>
              <w:rPr>
                <w:sz w:val="20"/>
              </w:rPr>
            </w:pPr>
            <w:r>
              <w:rPr>
                <w:sz w:val="20"/>
              </w:rPr>
              <w:t>A</w:t>
            </w:r>
          </w:p>
        </w:tc>
        <w:tc>
          <w:tcPr>
            <w:tcW w:w="2390" w:type="dxa"/>
            <w:vAlign w:val="center"/>
          </w:tcPr>
          <w:p w14:paraId="425E5F4A" w14:textId="77777777" w:rsidR="00BA1EF5" w:rsidRPr="00F63940" w:rsidRDefault="00BA1EF5" w:rsidP="002A2A22">
            <w:pPr>
              <w:jc w:val="left"/>
              <w:rPr>
                <w:sz w:val="20"/>
              </w:rPr>
            </w:pPr>
            <w:r w:rsidRPr="00F63940">
              <w:rPr>
                <w:sz w:val="20"/>
              </w:rPr>
              <w:t>Cieľ 1: Presnosť a efektivita skenovania</w:t>
            </w:r>
          </w:p>
        </w:tc>
        <w:tc>
          <w:tcPr>
            <w:tcW w:w="2693" w:type="dxa"/>
            <w:vAlign w:val="center"/>
          </w:tcPr>
          <w:p w14:paraId="397A644A" w14:textId="77777777" w:rsidR="00BA1EF5" w:rsidRPr="00F63940" w:rsidRDefault="00BA1EF5" w:rsidP="002A2A22">
            <w:pPr>
              <w:jc w:val="center"/>
              <w:rPr>
                <w:sz w:val="20"/>
              </w:rPr>
            </w:pPr>
            <w:r w:rsidRPr="00F63940">
              <w:rPr>
                <w:sz w:val="20"/>
              </w:rPr>
              <w:t>1,</w:t>
            </w:r>
            <w:r>
              <w:rPr>
                <w:sz w:val="20"/>
              </w:rPr>
              <w:t>5</w:t>
            </w:r>
          </w:p>
        </w:tc>
        <w:tc>
          <w:tcPr>
            <w:tcW w:w="2977" w:type="dxa"/>
            <w:vAlign w:val="center"/>
          </w:tcPr>
          <w:p w14:paraId="27662C86" w14:textId="77777777" w:rsidR="00BA1EF5" w:rsidRPr="00625B7F" w:rsidRDefault="00BA1EF5" w:rsidP="002A2A22">
            <w:pPr>
              <w:jc w:val="center"/>
              <w:rPr>
                <w:sz w:val="20"/>
              </w:rPr>
            </w:pPr>
            <w:r w:rsidRPr="00625B7F">
              <w:rPr>
                <w:sz w:val="20"/>
              </w:rPr>
              <w:t>15</w:t>
            </w:r>
          </w:p>
        </w:tc>
      </w:tr>
      <w:tr w:rsidR="00BA1EF5" w:rsidRPr="00F63940" w14:paraId="71949C6B" w14:textId="77777777" w:rsidTr="006413A5">
        <w:trPr>
          <w:trHeight w:val="300"/>
        </w:trPr>
        <w:tc>
          <w:tcPr>
            <w:tcW w:w="582" w:type="dxa"/>
            <w:vAlign w:val="center"/>
          </w:tcPr>
          <w:p w14:paraId="060C7C73" w14:textId="77777777" w:rsidR="00BA1EF5" w:rsidRPr="00F63940" w:rsidRDefault="00BA1EF5" w:rsidP="002A2A22">
            <w:pPr>
              <w:rPr>
                <w:sz w:val="20"/>
              </w:rPr>
            </w:pPr>
            <w:r w:rsidRPr="00F63940">
              <w:rPr>
                <w:sz w:val="20"/>
              </w:rPr>
              <w:t>B</w:t>
            </w:r>
          </w:p>
        </w:tc>
        <w:tc>
          <w:tcPr>
            <w:tcW w:w="2390" w:type="dxa"/>
            <w:vAlign w:val="center"/>
          </w:tcPr>
          <w:p w14:paraId="280EE9B9" w14:textId="77777777" w:rsidR="00BA1EF5" w:rsidRPr="00F63940" w:rsidRDefault="00BA1EF5" w:rsidP="002A2A22">
            <w:pPr>
              <w:jc w:val="left"/>
              <w:rPr>
                <w:sz w:val="20"/>
              </w:rPr>
            </w:pPr>
            <w:r w:rsidRPr="00F63940">
              <w:rPr>
                <w:sz w:val="20"/>
              </w:rPr>
              <w:t>Cieľ 2: Spoľahlivosť a odolnosť</w:t>
            </w:r>
          </w:p>
        </w:tc>
        <w:tc>
          <w:tcPr>
            <w:tcW w:w="2693" w:type="dxa"/>
            <w:vAlign w:val="center"/>
          </w:tcPr>
          <w:p w14:paraId="5F291C8C" w14:textId="76D9B3CA" w:rsidR="00BA1EF5" w:rsidRPr="00F63940" w:rsidRDefault="00BA1EF5" w:rsidP="002A2A22">
            <w:pPr>
              <w:jc w:val="center"/>
              <w:rPr>
                <w:sz w:val="20"/>
              </w:rPr>
            </w:pPr>
            <w:r w:rsidRPr="00F63940">
              <w:rPr>
                <w:sz w:val="20"/>
              </w:rPr>
              <w:t>0,</w:t>
            </w:r>
            <w:r w:rsidR="003E26BB">
              <w:rPr>
                <w:sz w:val="20"/>
              </w:rPr>
              <w:t>5</w:t>
            </w:r>
          </w:p>
        </w:tc>
        <w:tc>
          <w:tcPr>
            <w:tcW w:w="2977" w:type="dxa"/>
            <w:vAlign w:val="center"/>
          </w:tcPr>
          <w:p w14:paraId="4739057E" w14:textId="63E9456F" w:rsidR="00BA1EF5" w:rsidRPr="00625B7F" w:rsidRDefault="009F5C50" w:rsidP="002A2A22">
            <w:pPr>
              <w:jc w:val="center"/>
              <w:rPr>
                <w:sz w:val="20"/>
              </w:rPr>
            </w:pPr>
            <w:r w:rsidRPr="00625B7F">
              <w:rPr>
                <w:sz w:val="20"/>
              </w:rPr>
              <w:t>5</w:t>
            </w:r>
          </w:p>
        </w:tc>
      </w:tr>
      <w:tr w:rsidR="00BA1EF5" w:rsidRPr="00F63940" w14:paraId="28B74DB5" w14:textId="77777777" w:rsidTr="006413A5">
        <w:trPr>
          <w:trHeight w:val="300"/>
        </w:trPr>
        <w:tc>
          <w:tcPr>
            <w:tcW w:w="582" w:type="dxa"/>
            <w:vAlign w:val="center"/>
          </w:tcPr>
          <w:p w14:paraId="6D41B96B" w14:textId="77777777" w:rsidR="00BA1EF5" w:rsidRPr="00F63940" w:rsidRDefault="00BA1EF5" w:rsidP="002A2A22">
            <w:pPr>
              <w:rPr>
                <w:sz w:val="20"/>
              </w:rPr>
            </w:pPr>
            <w:r>
              <w:rPr>
                <w:sz w:val="20"/>
              </w:rPr>
              <w:t>C</w:t>
            </w:r>
          </w:p>
        </w:tc>
        <w:tc>
          <w:tcPr>
            <w:tcW w:w="2390" w:type="dxa"/>
            <w:vAlign w:val="center"/>
          </w:tcPr>
          <w:p w14:paraId="0D732427" w14:textId="77777777" w:rsidR="00BA1EF5" w:rsidRPr="00F63940" w:rsidRDefault="00BA1EF5" w:rsidP="002A2A22">
            <w:pPr>
              <w:jc w:val="left"/>
              <w:rPr>
                <w:sz w:val="20"/>
              </w:rPr>
            </w:pPr>
            <w:r w:rsidRPr="00F63940">
              <w:rPr>
                <w:sz w:val="20"/>
              </w:rPr>
              <w:t>Cieľ 3:Efektivita prevádzky</w:t>
            </w:r>
          </w:p>
        </w:tc>
        <w:tc>
          <w:tcPr>
            <w:tcW w:w="2693" w:type="dxa"/>
            <w:vAlign w:val="center"/>
          </w:tcPr>
          <w:p w14:paraId="153E9D66" w14:textId="7B481E2B" w:rsidR="00BA1EF5" w:rsidRPr="00F63940" w:rsidRDefault="00BA1EF5" w:rsidP="002A2A22">
            <w:pPr>
              <w:jc w:val="center"/>
              <w:rPr>
                <w:sz w:val="20"/>
              </w:rPr>
            </w:pPr>
            <w:r w:rsidRPr="00F63940">
              <w:rPr>
                <w:sz w:val="20"/>
              </w:rPr>
              <w:t>1</w:t>
            </w:r>
            <w:r>
              <w:rPr>
                <w:sz w:val="20"/>
              </w:rPr>
              <w:t>,</w:t>
            </w:r>
            <w:r w:rsidR="003E26BB">
              <w:rPr>
                <w:sz w:val="20"/>
              </w:rPr>
              <w:t>5</w:t>
            </w:r>
          </w:p>
        </w:tc>
        <w:tc>
          <w:tcPr>
            <w:tcW w:w="2977" w:type="dxa"/>
            <w:vAlign w:val="center"/>
          </w:tcPr>
          <w:p w14:paraId="1E29127F" w14:textId="212C7C4A" w:rsidR="00BA1EF5" w:rsidRPr="00625B7F" w:rsidRDefault="00BA1EF5" w:rsidP="002A2A22">
            <w:pPr>
              <w:jc w:val="center"/>
              <w:rPr>
                <w:sz w:val="20"/>
              </w:rPr>
            </w:pPr>
            <w:r w:rsidRPr="00625B7F">
              <w:rPr>
                <w:sz w:val="20"/>
              </w:rPr>
              <w:t>1</w:t>
            </w:r>
            <w:r w:rsidR="009F5C50" w:rsidRPr="00625B7F">
              <w:rPr>
                <w:sz w:val="20"/>
              </w:rPr>
              <w:t>5</w:t>
            </w:r>
          </w:p>
        </w:tc>
      </w:tr>
      <w:tr w:rsidR="00BA1EF5" w:rsidRPr="00F63940" w14:paraId="5F00ED52" w14:textId="77777777" w:rsidTr="006413A5">
        <w:trPr>
          <w:trHeight w:val="300"/>
        </w:trPr>
        <w:tc>
          <w:tcPr>
            <w:tcW w:w="582" w:type="dxa"/>
            <w:vAlign w:val="center"/>
          </w:tcPr>
          <w:p w14:paraId="1B2CDBBE" w14:textId="77777777" w:rsidR="00BA1EF5" w:rsidRPr="00F63940" w:rsidRDefault="00BA1EF5" w:rsidP="002A2A22">
            <w:pPr>
              <w:rPr>
                <w:sz w:val="20"/>
              </w:rPr>
            </w:pPr>
            <w:r>
              <w:rPr>
                <w:sz w:val="20"/>
              </w:rPr>
              <w:t>D</w:t>
            </w:r>
          </w:p>
        </w:tc>
        <w:tc>
          <w:tcPr>
            <w:tcW w:w="2390" w:type="dxa"/>
            <w:vAlign w:val="center"/>
          </w:tcPr>
          <w:p w14:paraId="22F6CA56" w14:textId="77777777" w:rsidR="00BA1EF5" w:rsidRPr="00F63940" w:rsidRDefault="00BA1EF5" w:rsidP="002A2A22">
            <w:pPr>
              <w:jc w:val="left"/>
              <w:rPr>
                <w:sz w:val="20"/>
              </w:rPr>
            </w:pPr>
            <w:r w:rsidRPr="00F63940">
              <w:rPr>
                <w:sz w:val="20"/>
              </w:rPr>
              <w:t>Cieľ 4: Lehota dodania</w:t>
            </w:r>
          </w:p>
        </w:tc>
        <w:tc>
          <w:tcPr>
            <w:tcW w:w="2693" w:type="dxa"/>
            <w:vAlign w:val="center"/>
          </w:tcPr>
          <w:p w14:paraId="70BD1590" w14:textId="77777777" w:rsidR="00BA1EF5" w:rsidRPr="00F63940" w:rsidRDefault="00BA1EF5" w:rsidP="002A2A22">
            <w:pPr>
              <w:jc w:val="center"/>
              <w:rPr>
                <w:sz w:val="20"/>
              </w:rPr>
            </w:pPr>
            <w:r w:rsidRPr="00F63940">
              <w:rPr>
                <w:sz w:val="20"/>
              </w:rPr>
              <w:t>0,5</w:t>
            </w:r>
          </w:p>
        </w:tc>
        <w:tc>
          <w:tcPr>
            <w:tcW w:w="2977" w:type="dxa"/>
            <w:vAlign w:val="center"/>
          </w:tcPr>
          <w:p w14:paraId="20F12ABA" w14:textId="77777777" w:rsidR="00BA1EF5" w:rsidRPr="00625B7F" w:rsidRDefault="00BA1EF5" w:rsidP="002A2A22">
            <w:pPr>
              <w:jc w:val="center"/>
              <w:rPr>
                <w:sz w:val="20"/>
              </w:rPr>
            </w:pPr>
            <w:r w:rsidRPr="00625B7F">
              <w:rPr>
                <w:sz w:val="20"/>
              </w:rPr>
              <w:t>5</w:t>
            </w:r>
          </w:p>
        </w:tc>
      </w:tr>
      <w:tr w:rsidR="00BA1EF5" w:rsidRPr="00F63940" w14:paraId="692AAECC" w14:textId="77777777" w:rsidTr="006413A5">
        <w:trPr>
          <w:trHeight w:val="300"/>
        </w:trPr>
        <w:tc>
          <w:tcPr>
            <w:tcW w:w="582" w:type="dxa"/>
            <w:vAlign w:val="center"/>
          </w:tcPr>
          <w:p w14:paraId="419D5521" w14:textId="77777777" w:rsidR="00BA1EF5" w:rsidRPr="00F63940" w:rsidRDefault="00BA1EF5" w:rsidP="002A2A22">
            <w:pPr>
              <w:rPr>
                <w:b/>
                <w:bCs/>
                <w:sz w:val="20"/>
              </w:rPr>
            </w:pPr>
            <w:r>
              <w:rPr>
                <w:b/>
                <w:bCs/>
                <w:sz w:val="20"/>
              </w:rPr>
              <w:t>K2</w:t>
            </w:r>
          </w:p>
        </w:tc>
        <w:tc>
          <w:tcPr>
            <w:tcW w:w="2390" w:type="dxa"/>
            <w:vAlign w:val="center"/>
          </w:tcPr>
          <w:p w14:paraId="4BD7B3DF" w14:textId="77777777" w:rsidR="00BA1EF5" w:rsidRPr="00F63940" w:rsidRDefault="00BA1EF5" w:rsidP="002A2A22">
            <w:pPr>
              <w:jc w:val="left"/>
              <w:rPr>
                <w:b/>
                <w:bCs/>
                <w:sz w:val="20"/>
                <w:lang w:val="en-US"/>
              </w:rPr>
            </w:pPr>
            <w:r w:rsidRPr="00F63940">
              <w:rPr>
                <w:b/>
                <w:bCs/>
                <w:sz w:val="20"/>
              </w:rPr>
              <w:t>Vylepšenie riešenia</w:t>
            </w:r>
          </w:p>
        </w:tc>
        <w:tc>
          <w:tcPr>
            <w:tcW w:w="2693" w:type="dxa"/>
            <w:vAlign w:val="center"/>
          </w:tcPr>
          <w:p w14:paraId="2D1C4688" w14:textId="77777777" w:rsidR="00BA1EF5" w:rsidRPr="00F63940" w:rsidRDefault="00BA1EF5" w:rsidP="002A2A22">
            <w:pPr>
              <w:jc w:val="center"/>
              <w:rPr>
                <w:b/>
                <w:bCs/>
                <w:sz w:val="20"/>
              </w:rPr>
            </w:pPr>
            <w:r>
              <w:rPr>
                <w:b/>
                <w:bCs/>
                <w:sz w:val="20"/>
              </w:rPr>
              <w:t>1</w:t>
            </w:r>
          </w:p>
        </w:tc>
        <w:tc>
          <w:tcPr>
            <w:tcW w:w="2977" w:type="dxa"/>
            <w:vAlign w:val="center"/>
          </w:tcPr>
          <w:p w14:paraId="30CAA50D" w14:textId="77777777" w:rsidR="00BA1EF5" w:rsidRPr="00625B7F" w:rsidRDefault="00BA1EF5" w:rsidP="002A2A22">
            <w:pPr>
              <w:jc w:val="center"/>
              <w:rPr>
                <w:b/>
                <w:bCs/>
                <w:sz w:val="20"/>
              </w:rPr>
            </w:pPr>
            <w:r w:rsidRPr="00625B7F">
              <w:rPr>
                <w:b/>
                <w:bCs/>
                <w:sz w:val="20"/>
              </w:rPr>
              <w:t>10</w:t>
            </w:r>
          </w:p>
        </w:tc>
      </w:tr>
      <w:tr w:rsidR="00BA1EF5" w:rsidRPr="00F63940" w14:paraId="64173CB0" w14:textId="77777777" w:rsidTr="006413A5">
        <w:trPr>
          <w:trHeight w:val="300"/>
        </w:trPr>
        <w:tc>
          <w:tcPr>
            <w:tcW w:w="582" w:type="dxa"/>
            <w:vAlign w:val="center"/>
          </w:tcPr>
          <w:p w14:paraId="2FDCACE2" w14:textId="77777777" w:rsidR="00BA1EF5" w:rsidRPr="00C56756" w:rsidRDefault="00BA1EF5" w:rsidP="002A2A22">
            <w:pPr>
              <w:rPr>
                <w:b/>
                <w:bCs/>
                <w:sz w:val="20"/>
              </w:rPr>
            </w:pPr>
            <w:r w:rsidRPr="00C56756">
              <w:rPr>
                <w:b/>
                <w:bCs/>
                <w:sz w:val="20"/>
              </w:rPr>
              <w:t>K3</w:t>
            </w:r>
          </w:p>
        </w:tc>
        <w:tc>
          <w:tcPr>
            <w:tcW w:w="2390" w:type="dxa"/>
            <w:vAlign w:val="center"/>
          </w:tcPr>
          <w:p w14:paraId="3FE1185E" w14:textId="77777777" w:rsidR="00BA1EF5" w:rsidRPr="00CC4594" w:rsidRDefault="00BA1EF5" w:rsidP="002A2A22">
            <w:pPr>
              <w:jc w:val="left"/>
              <w:rPr>
                <w:b/>
                <w:bCs/>
                <w:sz w:val="20"/>
              </w:rPr>
            </w:pPr>
            <w:r w:rsidRPr="00CC4594">
              <w:rPr>
                <w:b/>
                <w:bCs/>
                <w:sz w:val="20"/>
              </w:rPr>
              <w:t>Ponuková cena v eur s DPH</w:t>
            </w:r>
          </w:p>
        </w:tc>
        <w:tc>
          <w:tcPr>
            <w:tcW w:w="2693" w:type="dxa"/>
            <w:vAlign w:val="center"/>
          </w:tcPr>
          <w:p w14:paraId="3970A5D1" w14:textId="77777777" w:rsidR="00BA1EF5" w:rsidRPr="00F63940" w:rsidRDefault="00BA1EF5" w:rsidP="002A2A22">
            <w:pPr>
              <w:jc w:val="center"/>
              <w:rPr>
                <w:sz w:val="20"/>
              </w:rPr>
            </w:pPr>
            <w:r>
              <w:rPr>
                <w:sz w:val="20"/>
              </w:rPr>
              <w:t>-</w:t>
            </w:r>
          </w:p>
        </w:tc>
        <w:tc>
          <w:tcPr>
            <w:tcW w:w="2977" w:type="dxa"/>
            <w:vAlign w:val="center"/>
          </w:tcPr>
          <w:p w14:paraId="31960A55" w14:textId="6616070F" w:rsidR="00BA1EF5" w:rsidRPr="00625B7F" w:rsidRDefault="00592E32" w:rsidP="002A2A22">
            <w:pPr>
              <w:jc w:val="center"/>
              <w:rPr>
                <w:b/>
                <w:bCs/>
                <w:sz w:val="20"/>
              </w:rPr>
            </w:pPr>
            <w:r>
              <w:rPr>
                <w:b/>
                <w:bCs/>
                <w:sz w:val="20"/>
              </w:rPr>
              <w:t>40</w:t>
            </w:r>
          </w:p>
        </w:tc>
      </w:tr>
      <w:tr w:rsidR="00BA1EF5" w:rsidRPr="00F63940" w14:paraId="56BE7164" w14:textId="77777777" w:rsidTr="006413A5">
        <w:trPr>
          <w:trHeight w:val="300"/>
        </w:trPr>
        <w:tc>
          <w:tcPr>
            <w:tcW w:w="582" w:type="dxa"/>
            <w:vAlign w:val="center"/>
          </w:tcPr>
          <w:p w14:paraId="6A8015A9" w14:textId="77777777" w:rsidR="00BA1EF5" w:rsidRPr="00F63940" w:rsidRDefault="00BA1EF5" w:rsidP="002A2A22">
            <w:pPr>
              <w:rPr>
                <w:b/>
                <w:bCs/>
                <w:sz w:val="20"/>
              </w:rPr>
            </w:pPr>
            <w:r>
              <w:rPr>
                <w:b/>
                <w:bCs/>
                <w:sz w:val="20"/>
              </w:rPr>
              <w:t>K4</w:t>
            </w:r>
          </w:p>
        </w:tc>
        <w:tc>
          <w:tcPr>
            <w:tcW w:w="2390" w:type="dxa"/>
            <w:vAlign w:val="center"/>
          </w:tcPr>
          <w:p w14:paraId="4ECBD98C" w14:textId="77777777" w:rsidR="00BA1EF5" w:rsidRPr="00F63940" w:rsidRDefault="00BA1EF5" w:rsidP="002A2A22">
            <w:pPr>
              <w:jc w:val="left"/>
              <w:rPr>
                <w:b/>
                <w:bCs/>
                <w:sz w:val="20"/>
              </w:rPr>
            </w:pPr>
            <w:r w:rsidRPr="00F63940">
              <w:rPr>
                <w:b/>
                <w:bCs/>
                <w:sz w:val="20"/>
              </w:rPr>
              <w:t>Pohovor s odborným garantom</w:t>
            </w:r>
          </w:p>
        </w:tc>
        <w:tc>
          <w:tcPr>
            <w:tcW w:w="2693" w:type="dxa"/>
            <w:vAlign w:val="center"/>
          </w:tcPr>
          <w:p w14:paraId="7D65B1F0" w14:textId="6592C4F6" w:rsidR="00BA1EF5" w:rsidRPr="00F63940" w:rsidRDefault="00BA1EF5" w:rsidP="002A2A22">
            <w:pPr>
              <w:jc w:val="center"/>
              <w:rPr>
                <w:b/>
                <w:bCs/>
                <w:sz w:val="20"/>
              </w:rPr>
            </w:pPr>
            <w:r>
              <w:rPr>
                <w:b/>
                <w:bCs/>
                <w:sz w:val="20"/>
              </w:rPr>
              <w:t>1</w:t>
            </w:r>
          </w:p>
        </w:tc>
        <w:tc>
          <w:tcPr>
            <w:tcW w:w="2977" w:type="dxa"/>
            <w:vAlign w:val="center"/>
          </w:tcPr>
          <w:p w14:paraId="41683B79" w14:textId="496DE4A7" w:rsidR="00BA1EF5" w:rsidRPr="00F63940" w:rsidRDefault="00BA1EF5" w:rsidP="002A2A22">
            <w:pPr>
              <w:jc w:val="center"/>
              <w:rPr>
                <w:b/>
                <w:bCs/>
                <w:sz w:val="20"/>
              </w:rPr>
            </w:pPr>
            <w:r>
              <w:rPr>
                <w:b/>
                <w:bCs/>
                <w:sz w:val="20"/>
              </w:rPr>
              <w:t>1</w:t>
            </w:r>
            <w:r w:rsidR="00592E32">
              <w:rPr>
                <w:b/>
                <w:bCs/>
                <w:sz w:val="20"/>
              </w:rPr>
              <w:t>0</w:t>
            </w:r>
          </w:p>
        </w:tc>
      </w:tr>
    </w:tbl>
    <w:p w14:paraId="6310DA66" w14:textId="2EE558D0" w:rsidR="00BA1EF5" w:rsidRDefault="00BA1EF5" w:rsidP="00BA1EF5">
      <w:pPr>
        <w:rPr>
          <w:bCs/>
        </w:rPr>
      </w:pPr>
    </w:p>
    <w:p w14:paraId="22D212F4" w14:textId="2E48F560" w:rsidR="00350BBC" w:rsidRDefault="003C324E" w:rsidP="00350BBC">
      <w:pPr>
        <w:pStyle w:val="Odsekzoznamu"/>
        <w:numPr>
          <w:ilvl w:val="1"/>
          <w:numId w:val="22"/>
        </w:numPr>
        <w:spacing w:before="160"/>
        <w:ind w:left="851" w:hanging="284"/>
        <w:rPr>
          <w:bCs/>
        </w:rPr>
      </w:pPr>
      <w:r>
        <w:rPr>
          <w:bCs/>
        </w:rPr>
        <w:t>Každé kritérium</w:t>
      </w:r>
      <w:r w:rsidR="000C01D7">
        <w:rPr>
          <w:bCs/>
        </w:rPr>
        <w:t xml:space="preserve"> a </w:t>
      </w:r>
      <w:proofErr w:type="spellStart"/>
      <w:r w:rsidR="000C01D7">
        <w:rPr>
          <w:bCs/>
        </w:rPr>
        <w:t>podkritérium</w:t>
      </w:r>
      <w:proofErr w:type="spellEnd"/>
      <w:r>
        <w:rPr>
          <w:bCs/>
        </w:rPr>
        <w:t xml:space="preserve"> s výnimkou kritéria K3 (Ponuková cena) bude </w:t>
      </w:r>
      <w:r w:rsidR="00D20D95">
        <w:rPr>
          <w:bCs/>
        </w:rPr>
        <w:t xml:space="preserve">v súlade s BVA metódou </w:t>
      </w:r>
      <w:r>
        <w:rPr>
          <w:bCs/>
        </w:rPr>
        <w:t xml:space="preserve">hodnotené na škále </w:t>
      </w:r>
      <w:r w:rsidR="00D20D95">
        <w:t>1-5-8-10</w:t>
      </w:r>
      <w:r w:rsidR="000C01D7">
        <w:t xml:space="preserve">. Následne sa </w:t>
      </w:r>
      <w:r w:rsidR="002305F1">
        <w:t xml:space="preserve">týmto spôsobom pridelené body vynásobia príslušným koeficientom. </w:t>
      </w:r>
      <w:r w:rsidR="00735449">
        <w:t xml:space="preserve">Preto </w:t>
      </w:r>
      <w:r w:rsidR="002305F1">
        <w:t xml:space="preserve">8 získaných bodov </w:t>
      </w:r>
      <w:r w:rsidR="00083F51">
        <w:t xml:space="preserve">napr. </w:t>
      </w:r>
      <w:r w:rsidR="00917A5F">
        <w:t>v K1B bud</w:t>
      </w:r>
      <w:r w:rsidR="00312E54">
        <w:t>ú</w:t>
      </w:r>
      <w:r w:rsidR="00917A5F">
        <w:t xml:space="preserve"> vo výsledku </w:t>
      </w:r>
      <w:r w:rsidR="007F0AED">
        <w:t>4 body (koeficient 0,5)</w:t>
      </w:r>
      <w:r w:rsidR="00083F51">
        <w:t xml:space="preserve"> a</w:t>
      </w:r>
      <w:r w:rsidR="00AC78BA">
        <w:t xml:space="preserve"> v K2 </w:t>
      </w:r>
      <w:r w:rsidR="001A3D4A">
        <w:t xml:space="preserve">to bude </w:t>
      </w:r>
      <w:r w:rsidR="00AC78BA">
        <w:t>8 bodov</w:t>
      </w:r>
      <w:r w:rsidR="001A3D4A">
        <w:t xml:space="preserve"> (koeficient 1)</w:t>
      </w:r>
      <w:r w:rsidR="00074EF6">
        <w:t>.</w:t>
      </w:r>
      <w:r w:rsidR="00AC78BA">
        <w:t xml:space="preserve"> </w:t>
      </w:r>
    </w:p>
    <w:p w14:paraId="1897696D" w14:textId="48EC0D96" w:rsidR="00BA1EF5" w:rsidRPr="00243023" w:rsidRDefault="00BA1EF5" w:rsidP="00083F51">
      <w:pPr>
        <w:pStyle w:val="Odsekzoznamu"/>
        <w:numPr>
          <w:ilvl w:val="1"/>
          <w:numId w:val="22"/>
        </w:numPr>
        <w:spacing w:before="160"/>
        <w:ind w:left="851" w:hanging="284"/>
        <w:rPr>
          <w:bCs/>
        </w:rPr>
      </w:pPr>
      <w:r w:rsidRPr="00243023">
        <w:rPr>
          <w:bCs/>
        </w:rPr>
        <w:t xml:space="preserve">Za hodnotiace kritérium „Úroveň </w:t>
      </w:r>
      <w:r w:rsidR="009E502D">
        <w:rPr>
          <w:bCs/>
        </w:rPr>
        <w:t>služby</w:t>
      </w:r>
      <w:r w:rsidRPr="00243023">
        <w:rPr>
          <w:bCs/>
        </w:rPr>
        <w:t xml:space="preserve">“ sa udelí maximálne </w:t>
      </w:r>
      <w:r w:rsidR="003E26BB">
        <w:rPr>
          <w:bCs/>
        </w:rPr>
        <w:t>40</w:t>
      </w:r>
      <w:r w:rsidRPr="00243023">
        <w:rPr>
          <w:bCs/>
        </w:rPr>
        <w:t xml:space="preserve"> bodov. Body sa pridelia podľa bodovej stupnice. Jednotlivé ciele sa budú hodnotiť samostatne a pridelené body sa vynásobia koeficientmi jednotlivých cieľov.</w:t>
      </w:r>
    </w:p>
    <w:p w14:paraId="03B4436F" w14:textId="77777777" w:rsidR="00BA1EF5" w:rsidRDefault="00BA1EF5" w:rsidP="00083F51">
      <w:pPr>
        <w:pStyle w:val="Odsekzoznamu"/>
        <w:numPr>
          <w:ilvl w:val="1"/>
          <w:numId w:val="22"/>
        </w:numPr>
        <w:ind w:left="851" w:hanging="284"/>
        <w:rPr>
          <w:bCs/>
        </w:rPr>
      </w:pPr>
      <w:r w:rsidRPr="000F081B">
        <w:rPr>
          <w:bCs/>
        </w:rPr>
        <w:t>Hodnotiace kritérium „</w:t>
      </w:r>
      <w:r>
        <w:rPr>
          <w:bCs/>
        </w:rPr>
        <w:t>Vylepšenie riešenia</w:t>
      </w:r>
      <w:r w:rsidRPr="000F081B">
        <w:rPr>
          <w:bCs/>
        </w:rPr>
        <w:t xml:space="preserve">“ sa bude hodnotiť podľa bodovej stupnice. Udelí sa maximálne </w:t>
      </w:r>
      <w:r w:rsidRPr="00625B7F">
        <w:rPr>
          <w:bCs/>
        </w:rPr>
        <w:t>10 bodov.</w:t>
      </w:r>
    </w:p>
    <w:p w14:paraId="358B9BB8" w14:textId="6EC4907F" w:rsidR="00BA1EF5" w:rsidRPr="0050146E" w:rsidRDefault="00BA1EF5" w:rsidP="00083F51">
      <w:pPr>
        <w:pStyle w:val="Odsekzoznamu"/>
        <w:numPr>
          <w:ilvl w:val="1"/>
          <w:numId w:val="22"/>
        </w:numPr>
        <w:ind w:left="851" w:hanging="284"/>
        <w:rPr>
          <w:bCs/>
        </w:rPr>
      </w:pPr>
      <w:r w:rsidRPr="00243023">
        <w:rPr>
          <w:bCs/>
        </w:rPr>
        <w:t xml:space="preserve">Za hodnotiace kritérium „Ponuková cena v eur s DPH“ sa udelí </w:t>
      </w:r>
      <w:r w:rsidRPr="00625B7F">
        <w:rPr>
          <w:bCs/>
        </w:rPr>
        <w:t xml:space="preserve">maximálne </w:t>
      </w:r>
      <w:r w:rsidR="00083F51">
        <w:rPr>
          <w:bCs/>
        </w:rPr>
        <w:t>40</w:t>
      </w:r>
      <w:r w:rsidRPr="00625B7F">
        <w:rPr>
          <w:bCs/>
        </w:rPr>
        <w:t xml:space="preserve"> bodov</w:t>
      </w:r>
      <w:r w:rsidRPr="00243023">
        <w:rPr>
          <w:bCs/>
        </w:rPr>
        <w:t xml:space="preserve"> podľa výpočtu uvedeného nižšie.</w:t>
      </w:r>
    </w:p>
    <w:p w14:paraId="33F89F27" w14:textId="3A3963CE" w:rsidR="00A60F88" w:rsidRPr="004C184D" w:rsidRDefault="00BA1EF5" w:rsidP="00083F51">
      <w:pPr>
        <w:pStyle w:val="Odsekzoznamu"/>
        <w:numPr>
          <w:ilvl w:val="1"/>
          <w:numId w:val="22"/>
        </w:numPr>
        <w:ind w:left="851" w:hanging="284"/>
        <w:rPr>
          <w:bCs/>
        </w:rPr>
      </w:pPr>
      <w:r w:rsidRPr="00BC6400">
        <w:rPr>
          <w:bCs/>
        </w:rPr>
        <w:t xml:space="preserve">Hodnotiace kritérium „Pohovor s odborným garantom“ sa bude hodnotiť podľa bodovej stupnice. Pridelí sa maximálne </w:t>
      </w:r>
      <w:r w:rsidR="00625B7F">
        <w:rPr>
          <w:bCs/>
        </w:rPr>
        <w:t>1</w:t>
      </w:r>
      <w:r w:rsidR="006B6AF9">
        <w:rPr>
          <w:bCs/>
        </w:rPr>
        <w:t>0</w:t>
      </w:r>
      <w:r w:rsidRPr="00BC6400">
        <w:rPr>
          <w:bCs/>
        </w:rPr>
        <w:t xml:space="preserve"> bodov.</w:t>
      </w:r>
    </w:p>
    <w:p w14:paraId="10E7DF29" w14:textId="77777777" w:rsidR="00BA1EF5" w:rsidRPr="00EE6D3B" w:rsidRDefault="00BA1EF5" w:rsidP="00042106">
      <w:pPr>
        <w:pStyle w:val="Nadpis2"/>
        <w:numPr>
          <w:ilvl w:val="0"/>
          <w:numId w:val="11"/>
        </w:numPr>
        <w:ind w:left="0" w:hanging="426"/>
      </w:pPr>
      <w:bookmarkStart w:id="89" w:name="_Toc182766390"/>
      <w:bookmarkStart w:id="90" w:name="_Toc184109514"/>
      <w:r>
        <w:t>Pokyny pre prípravu ponuky a s</w:t>
      </w:r>
      <w:r w:rsidRPr="00EE6D3B">
        <w:t>pôsob hodnotenia ponúk</w:t>
      </w:r>
      <w:bookmarkEnd w:id="89"/>
      <w:bookmarkEnd w:id="90"/>
    </w:p>
    <w:p w14:paraId="2A68E7CF" w14:textId="1CB72BD1" w:rsidR="00BA1EF5" w:rsidRPr="00470FC9" w:rsidRDefault="00BA1EF5" w:rsidP="00BA1EF5">
      <w:pPr>
        <w:ind w:left="357" w:hanging="357"/>
        <w:rPr>
          <w:rStyle w:val="Nadpis3Char"/>
        </w:rPr>
      </w:pPr>
      <w:r w:rsidRPr="00470FC9">
        <w:rPr>
          <w:rStyle w:val="Nadpis3Char"/>
        </w:rPr>
        <w:t xml:space="preserve">Kritérium </w:t>
      </w:r>
      <w:r>
        <w:rPr>
          <w:rStyle w:val="Nadpis3Char"/>
        </w:rPr>
        <w:t>K1</w:t>
      </w:r>
      <w:r w:rsidRPr="00470FC9">
        <w:rPr>
          <w:rStyle w:val="Nadpis3Char"/>
        </w:rPr>
        <w:t xml:space="preserve"> Úroveň </w:t>
      </w:r>
      <w:r w:rsidR="00F62AD7">
        <w:rPr>
          <w:rStyle w:val="Nadpis3Char"/>
        </w:rPr>
        <w:t>služby</w:t>
      </w:r>
      <w:r w:rsidR="00BA7B7A">
        <w:rPr>
          <w:rStyle w:val="Nadpis3Char"/>
        </w:rPr>
        <w:t xml:space="preserve"> (odbornosti)</w:t>
      </w:r>
    </w:p>
    <w:p w14:paraId="6616CA86" w14:textId="500C6202" w:rsidR="005348D0" w:rsidRDefault="005B1901" w:rsidP="005B1901">
      <w:pPr>
        <w:pStyle w:val="Odsekzoznamu"/>
        <w:numPr>
          <w:ilvl w:val="1"/>
          <w:numId w:val="11"/>
        </w:numPr>
        <w:ind w:left="567" w:hanging="567"/>
      </w:pPr>
      <w:r>
        <w:t>V</w:t>
      </w:r>
      <w:r w:rsidR="005348D0">
        <w:t>erejný obstarávateľ hľadá dodávateľa, ktorý bude mať najlepšie predpoklady na úspešnú realizáciu zákazky a zabezpečenie úspešného splnenia cieľov zákazky a požiadaviek na predmet zákazky. Verejný obstarávateľ bude hodnotiť uchádzačom predložené záväzky popísané podľa požiadaviek uvedených v nasledujúcich bodoch a v prílohe č. 6.</w:t>
      </w:r>
    </w:p>
    <w:p w14:paraId="64054F34" w14:textId="136473D0" w:rsidR="005B1901" w:rsidRDefault="005348D0" w:rsidP="005B1901">
      <w:pPr>
        <w:pStyle w:val="Odsekzoznamu"/>
        <w:numPr>
          <w:ilvl w:val="1"/>
          <w:numId w:val="11"/>
        </w:numPr>
        <w:ind w:left="567" w:hanging="567"/>
      </w:pPr>
      <w:r>
        <w:t>V</w:t>
      </w:r>
      <w:r w:rsidR="005B1901">
        <w:t xml:space="preserve">erejný obstarávateľ definoval ciele v </w:t>
      </w:r>
      <w:r w:rsidR="005B1901" w:rsidRPr="00625B7F">
        <w:t>bode 2.</w:t>
      </w:r>
      <w:r w:rsidR="00BA4972" w:rsidRPr="00625B7F">
        <w:t>6 časti A</w:t>
      </w:r>
      <w:r w:rsidR="005B1901">
        <w:t xml:space="preserve"> súťažných podkladov.</w:t>
      </w:r>
    </w:p>
    <w:p w14:paraId="3ABC62F8" w14:textId="4FE36AF6" w:rsidR="005B1901" w:rsidRPr="008A3B19" w:rsidRDefault="005B1901" w:rsidP="005B1901">
      <w:pPr>
        <w:spacing w:line="259" w:lineRule="auto"/>
        <w:ind w:firstLine="567"/>
      </w:pPr>
      <w:r w:rsidRPr="008A3B19">
        <w:lastRenderedPageBreak/>
        <w:t>Cieľ A: Presnosť a efektivita skenovania (koeficient</w:t>
      </w:r>
      <w:r w:rsidR="00012187" w:rsidRPr="008A3B19">
        <w:rPr>
          <w:rStyle w:val="Odkaznapoznmkupodiarou"/>
        </w:rPr>
        <w:footnoteReference w:id="3"/>
      </w:r>
      <w:r w:rsidRPr="008A3B19">
        <w:t xml:space="preserve"> 1,</w:t>
      </w:r>
      <w:r w:rsidR="00625B7F" w:rsidRPr="008A3B19">
        <w:t>5</w:t>
      </w:r>
      <w:r w:rsidRPr="008A3B19">
        <w:t>)</w:t>
      </w:r>
    </w:p>
    <w:p w14:paraId="682D9F34" w14:textId="137D2827" w:rsidR="005B1901" w:rsidRPr="008A3B19" w:rsidRDefault="005B1901" w:rsidP="005B1901">
      <w:pPr>
        <w:spacing w:line="259" w:lineRule="auto"/>
        <w:ind w:firstLine="567"/>
      </w:pPr>
      <w:r w:rsidRPr="008A3B19">
        <w:t>Cieľ B: Spoľahlivosť a odolnosť (koeficient 0,</w:t>
      </w:r>
      <w:r w:rsidR="00625B7F" w:rsidRPr="008A3B19">
        <w:t>5</w:t>
      </w:r>
      <w:r w:rsidRPr="008A3B19">
        <w:t>)</w:t>
      </w:r>
    </w:p>
    <w:p w14:paraId="3941894C" w14:textId="387DD4D8" w:rsidR="005B1901" w:rsidRPr="008A3B19" w:rsidRDefault="005B1901" w:rsidP="005B1901">
      <w:pPr>
        <w:spacing w:line="259" w:lineRule="auto"/>
        <w:ind w:firstLine="567"/>
      </w:pPr>
      <w:r w:rsidRPr="008A3B19">
        <w:t>Cieľ C: Efektivita prevádzky (koeficient 1</w:t>
      </w:r>
      <w:r w:rsidR="008A3B19" w:rsidRPr="008A3B19">
        <w:t>,5</w:t>
      </w:r>
      <w:r w:rsidRPr="008A3B19">
        <w:t>)</w:t>
      </w:r>
    </w:p>
    <w:p w14:paraId="223D08AB" w14:textId="77777777" w:rsidR="005B1901" w:rsidRDefault="005B1901" w:rsidP="005B1901">
      <w:pPr>
        <w:spacing w:line="259" w:lineRule="auto"/>
        <w:ind w:firstLine="567"/>
      </w:pPr>
      <w:r w:rsidRPr="008A3B19">
        <w:t>Cieľ D: Lehota dodania (koeficient 0,5)</w:t>
      </w:r>
    </w:p>
    <w:p w14:paraId="34455CC9" w14:textId="7E198C8C" w:rsidR="005B1901" w:rsidRDefault="005B1901" w:rsidP="005B1901">
      <w:pPr>
        <w:pStyle w:val="Odsekzoznamu"/>
        <w:numPr>
          <w:ilvl w:val="1"/>
          <w:numId w:val="11"/>
        </w:numPr>
        <w:ind w:left="567" w:hanging="567"/>
      </w:pPr>
      <w:r>
        <w:t xml:space="preserve">Uchádzač preukáže splnenie vyššie uvedených cieľov vyplnením záväzkov kvality </w:t>
      </w:r>
      <w:r w:rsidR="00F84B36">
        <w:t>v</w:t>
      </w:r>
      <w:r w:rsidR="00AE3E53">
        <w:t xml:space="preserve"> hodnotenej časti 1 </w:t>
      </w:r>
      <w:r w:rsidR="006D2503">
        <w:t>(</w:t>
      </w:r>
      <w:r>
        <w:t>príloh</w:t>
      </w:r>
      <w:r w:rsidR="006D2503">
        <w:t>a</w:t>
      </w:r>
      <w:r w:rsidRPr="00882576">
        <w:t xml:space="preserve"> </w:t>
      </w:r>
      <w:r>
        <w:t>6 súťažných podkladov</w:t>
      </w:r>
      <w:r w:rsidR="006D2503">
        <w:t>)</w:t>
      </w:r>
      <w:r>
        <w:t>.</w:t>
      </w:r>
    </w:p>
    <w:p w14:paraId="14A79751" w14:textId="1CD90AFF" w:rsidR="00BA1EF5" w:rsidRDefault="00BA1EF5" w:rsidP="00042106">
      <w:pPr>
        <w:pStyle w:val="Odsekzoznamu"/>
        <w:numPr>
          <w:ilvl w:val="1"/>
          <w:numId w:val="11"/>
        </w:numPr>
        <w:ind w:left="567" w:hanging="567"/>
      </w:pPr>
      <w:r w:rsidRPr="008110EA">
        <w:t xml:space="preserve">Uchádzač vyplní všetky polia v hodnotených častiach 1 a 2 ponuky, ktoré sa majú vyplniť. V opačnom prípade sa uchádzač vystavuje riziku, že niektoré údaje nebude možné vyhodnotiť. </w:t>
      </w:r>
      <w:r w:rsidR="000076CE" w:rsidRPr="000076CE">
        <w:t>V prípade, ak uchádzač v rámci niektorého z hodnotiacich kritérií nevyplní všetky polia, získa za dané kritérium 1 bod</w:t>
      </w:r>
      <w:r w:rsidRPr="008110EA">
        <w:t xml:space="preserve">. </w:t>
      </w:r>
    </w:p>
    <w:p w14:paraId="7C64BE1D" w14:textId="77777777" w:rsidR="00BA1EF5" w:rsidRDefault="00BA1EF5" w:rsidP="00042106">
      <w:pPr>
        <w:pStyle w:val="Odsekzoznamu"/>
        <w:numPr>
          <w:ilvl w:val="1"/>
          <w:numId w:val="11"/>
        </w:numPr>
        <w:ind w:left="567" w:hanging="567"/>
        <w:rPr>
          <w:rFonts w:cs="Times New Roman"/>
          <w:bCs/>
        </w:rPr>
      </w:pPr>
      <w:r>
        <w:rPr>
          <w:rFonts w:cs="Times New Roman"/>
          <w:bCs/>
        </w:rPr>
        <w:t xml:space="preserve">V </w:t>
      </w:r>
      <w:r w:rsidRPr="000F081B">
        <w:rPr>
          <w:rFonts w:cs="Times New Roman"/>
          <w:bCs/>
        </w:rPr>
        <w:t xml:space="preserve">prípade kritérií </w:t>
      </w:r>
      <w:r>
        <w:rPr>
          <w:rFonts w:cs="Times New Roman"/>
          <w:bCs/>
        </w:rPr>
        <w:t>K1 a K2</w:t>
      </w:r>
      <w:r w:rsidRPr="000F081B">
        <w:rPr>
          <w:rFonts w:cs="Times New Roman"/>
          <w:bCs/>
        </w:rPr>
        <w:t xml:space="preserve"> uchádzači</w:t>
      </w:r>
      <w:r>
        <w:rPr>
          <w:rFonts w:cs="Times New Roman"/>
          <w:bCs/>
        </w:rPr>
        <w:t xml:space="preserve"> vypracujú ponuku</w:t>
      </w:r>
      <w:r w:rsidRPr="000F081B">
        <w:rPr>
          <w:rFonts w:cs="Times New Roman"/>
          <w:bCs/>
        </w:rPr>
        <w:t xml:space="preserve"> </w:t>
      </w:r>
      <w:r w:rsidRPr="007020B2">
        <w:rPr>
          <w:rFonts w:cs="Times New Roman"/>
          <w:b/>
        </w:rPr>
        <w:t>pri zachovaní anonymity</w:t>
      </w:r>
      <w:r w:rsidRPr="000F081B">
        <w:rPr>
          <w:rFonts w:cs="Times New Roman"/>
          <w:bCs/>
        </w:rPr>
        <w:t xml:space="preserve"> </w:t>
      </w:r>
      <w:r>
        <w:rPr>
          <w:rFonts w:cs="Times New Roman"/>
          <w:bCs/>
        </w:rPr>
        <w:t xml:space="preserve">podľa pokynov v </w:t>
      </w:r>
      <w:r w:rsidRPr="00F54916">
        <w:rPr>
          <w:rFonts w:cs="Times New Roman"/>
          <w:bCs/>
        </w:rPr>
        <w:t>prílohe č. 6 súťažných podkladov</w:t>
      </w:r>
      <w:r w:rsidRPr="002026F7">
        <w:rPr>
          <w:rFonts w:cs="Times New Roman"/>
          <w:bCs/>
        </w:rPr>
        <w:t xml:space="preserve"> v častiach určených na tento účel. Uchádzač v </w:t>
      </w:r>
      <w:r>
        <w:rPr>
          <w:rFonts w:cs="Times New Roman"/>
          <w:bCs/>
        </w:rPr>
        <w:t>ponuke</w:t>
      </w:r>
      <w:r w:rsidRPr="002026F7">
        <w:rPr>
          <w:rFonts w:cs="Times New Roman"/>
          <w:bCs/>
        </w:rPr>
        <w:t xml:space="preserve"> uvedie skutočnosti, na ktoré sa odvoláva v jednoduchom dokumente </w:t>
      </w:r>
      <w:r w:rsidRPr="006B5F34">
        <w:rPr>
          <w:rFonts w:cs="Times New Roman"/>
          <w:b/>
        </w:rPr>
        <w:t>bez uvedenia obchodných údajov alebo akejkoľvek možnej identifikácie</w:t>
      </w:r>
      <w:r w:rsidRPr="002026F7">
        <w:rPr>
          <w:rFonts w:cs="Times New Roman"/>
          <w:bCs/>
        </w:rPr>
        <w:t xml:space="preserve"> uchádzača alebo obchodných názvov jeho klientov.</w:t>
      </w:r>
      <w:r>
        <w:rPr>
          <w:rFonts w:cs="Times New Roman"/>
          <w:bCs/>
        </w:rPr>
        <w:t xml:space="preserve"> </w:t>
      </w:r>
    </w:p>
    <w:p w14:paraId="3FDE4783" w14:textId="3BD95324" w:rsidR="00BA1EF5" w:rsidRPr="00EF6A81" w:rsidRDefault="00BA1EF5" w:rsidP="00042106">
      <w:pPr>
        <w:pStyle w:val="Odsekzoznamu"/>
        <w:numPr>
          <w:ilvl w:val="1"/>
          <w:numId w:val="11"/>
        </w:numPr>
        <w:ind w:left="567" w:hanging="567"/>
        <w:rPr>
          <w:rFonts w:cs="Times New Roman"/>
          <w:bCs/>
        </w:rPr>
      </w:pPr>
      <w:r w:rsidRPr="00DE3EB8">
        <w:rPr>
          <w:rFonts w:cs="Times New Roman"/>
          <w:bCs/>
        </w:rPr>
        <w:t xml:space="preserve">Verejný obstarávateľ </w:t>
      </w:r>
      <w:r w:rsidRPr="00DE3EB8">
        <w:rPr>
          <w:rFonts w:cs="Times New Roman"/>
          <w:b/>
        </w:rPr>
        <w:t>žiada</w:t>
      </w:r>
      <w:r w:rsidRPr="00DE3EB8">
        <w:rPr>
          <w:rFonts w:cs="Times New Roman"/>
          <w:bCs/>
        </w:rPr>
        <w:t xml:space="preserve"> uchádzačov, aby v časti ponuky týkajúcich sa kritérií K1 a K2 neidentifikovali seba, členov svojho tímu, iných zamestnancov ani iné kľúčové informácie, z ktorých by členovia komisie mohli priamo identifikovať uchádzača.</w:t>
      </w:r>
      <w:r w:rsidR="0099108E">
        <w:rPr>
          <w:rFonts w:cs="Times New Roman"/>
          <w:bCs/>
        </w:rPr>
        <w:t xml:space="preserve"> V prípade, že uchádzač má stovky referenčných skúseností, nie je nutné ich sp</w:t>
      </w:r>
      <w:r w:rsidR="00590C1D">
        <w:rPr>
          <w:rFonts w:cs="Times New Roman"/>
          <w:bCs/>
        </w:rPr>
        <w:t>omenúť všetky, postačujúce je uviesť významné.</w:t>
      </w:r>
      <w:r w:rsidRPr="00DE3EB8">
        <w:rPr>
          <w:rFonts w:cs="Times New Roman"/>
          <w:bCs/>
        </w:rPr>
        <w:t xml:space="preserve"> Ak bude uchádzač opisovať významné služby, verejný obstarávateľ odporúča, aby opisoval len objednávateľa týchto služieb vo všeobecnej rovine. Ak hodnotené časti ponuky napriek tomu obsahujú príliš konkrétne alebo orientačné informácie, verejný obstarávateľ zabezpečí, aby boli na vyhodnotenie predložené ponuky bez takýchto informácií (informácie budú začiernené). </w:t>
      </w:r>
      <w:r w:rsidRPr="009D6F74">
        <w:t>V takom prípade verejný obstarávateľ urobí poznámku, že ponuka uchádzača bola ďalej anonymizovaná</w:t>
      </w:r>
      <w:r>
        <w:t>.</w:t>
      </w:r>
      <w:r w:rsidRPr="00DE3EB8">
        <w:rPr>
          <w:rFonts w:cs="Times New Roman"/>
          <w:bCs/>
        </w:rPr>
        <w:t xml:space="preserve"> V prípade, že </w:t>
      </w:r>
      <w:proofErr w:type="spellStart"/>
      <w:r w:rsidRPr="00DE3EB8">
        <w:rPr>
          <w:rFonts w:cs="Times New Roman"/>
          <w:bCs/>
        </w:rPr>
        <w:t>anonymizácia</w:t>
      </w:r>
      <w:proofErr w:type="spellEnd"/>
      <w:r w:rsidRPr="00DE3EB8">
        <w:rPr>
          <w:rFonts w:cs="Times New Roman"/>
          <w:bCs/>
        </w:rPr>
        <w:t xml:space="preserve"> nebude možná, verejný obstarávateľ ponuku vylúči.</w:t>
      </w:r>
    </w:p>
    <w:p w14:paraId="4D6A327F" w14:textId="631DD47A" w:rsidR="00BA1EF5" w:rsidRPr="0089569A" w:rsidRDefault="005360EA" w:rsidP="0089569A">
      <w:pPr>
        <w:pStyle w:val="Odsekzoznamu"/>
        <w:numPr>
          <w:ilvl w:val="1"/>
          <w:numId w:val="11"/>
        </w:numPr>
        <w:ind w:left="567" w:hanging="567"/>
        <w:rPr>
          <w:rFonts w:cs="Times New Roman"/>
          <w:bCs/>
        </w:rPr>
      </w:pPr>
      <w:r>
        <w:rPr>
          <w:rFonts w:cs="Times New Roman"/>
          <w:bCs/>
        </w:rPr>
        <w:t>Sú</w:t>
      </w:r>
      <w:r w:rsidR="00BA1EF5" w:rsidRPr="0089569A">
        <w:rPr>
          <w:rFonts w:cs="Times New Roman"/>
          <w:bCs/>
        </w:rPr>
        <w:t xml:space="preserve">časťou ponuky bude textové vyjadrenie naplnenia jednotlivých cieľov zákazky a konkrétnych požiadaviek vyplývajúcich z opisu predmetu zákazky. Tieto predstavujú </w:t>
      </w:r>
      <w:r w:rsidR="00BA1EF5" w:rsidRPr="003F2E1E">
        <w:rPr>
          <w:rFonts w:cs="Times New Roman"/>
          <w:b/>
        </w:rPr>
        <w:t>záväzky</w:t>
      </w:r>
      <w:r w:rsidR="00BA1EF5" w:rsidRPr="0089569A">
        <w:rPr>
          <w:rFonts w:cs="Times New Roman"/>
          <w:bCs/>
        </w:rPr>
        <w:t xml:space="preserve"> dodávateľa. Záväzky musia byť podložené tzv. dominantnými informáciami t. j. informáciami, na základe ktorých je úroveň kvality jasne viditeľná, preukázateľná, merateľná. Za záväzky, s ktorými uchádzač nemá reálne skúsenosti, bude udelený 1 bod. </w:t>
      </w:r>
    </w:p>
    <w:p w14:paraId="312D0853" w14:textId="18674F08" w:rsidR="00BA1EF5" w:rsidRPr="009517F7" w:rsidRDefault="00BA1EF5" w:rsidP="009517F7">
      <w:pPr>
        <w:pStyle w:val="Odsekzoznamu"/>
        <w:numPr>
          <w:ilvl w:val="1"/>
          <w:numId w:val="11"/>
        </w:numPr>
        <w:ind w:left="567" w:hanging="567"/>
        <w:rPr>
          <w:rFonts w:cs="Times New Roman"/>
          <w:bCs/>
        </w:rPr>
      </w:pPr>
      <w:r w:rsidRPr="009517F7">
        <w:rPr>
          <w:rFonts w:cs="Times New Roman"/>
          <w:bCs/>
        </w:rPr>
        <w:t xml:space="preserve">Od uchádzača, ktorý sa umiestni na prvom mieste v poradí sa v overovacej fáze bude vyžadovať, aby potvrdil a zdôvodnil informácie poskytnuté v ponuke, ako je uvedené v článku </w:t>
      </w:r>
      <w:r w:rsidR="00B84007" w:rsidRPr="009517F7">
        <w:rPr>
          <w:rFonts w:cs="Times New Roman"/>
          <w:bCs/>
        </w:rPr>
        <w:t>4</w:t>
      </w:r>
      <w:r w:rsidRPr="009517F7">
        <w:rPr>
          <w:rFonts w:cs="Times New Roman"/>
          <w:bCs/>
        </w:rPr>
        <w:t xml:space="preserve"> „Overovacia fáza“ časti </w:t>
      </w:r>
      <w:r w:rsidR="00DA24E2" w:rsidRPr="009517F7">
        <w:rPr>
          <w:rFonts w:cs="Times New Roman"/>
          <w:bCs/>
        </w:rPr>
        <w:t>C</w:t>
      </w:r>
      <w:r w:rsidRPr="009517F7">
        <w:rPr>
          <w:rFonts w:cs="Times New Roman"/>
          <w:bCs/>
        </w:rPr>
        <w:t xml:space="preserve"> súťažných podkladov. Ak sa vo fáze overovania zistí, že niektoré informácie sú irelevantné, prípadne nepravdivé, hodnotenie záväzku/zlepšenia sa upraví v súlade s príslušnou hodnotiacou stupnicou. </w:t>
      </w:r>
    </w:p>
    <w:p w14:paraId="24C331F4" w14:textId="77777777" w:rsidR="00BA1EF5" w:rsidRDefault="00BA1EF5" w:rsidP="00042106">
      <w:pPr>
        <w:pStyle w:val="Odsekzoznamu"/>
        <w:numPr>
          <w:ilvl w:val="1"/>
          <w:numId w:val="11"/>
        </w:numPr>
        <w:ind w:left="567" w:hanging="567"/>
      </w:pPr>
      <w:r>
        <w:t>Hodnotenie ponúk bude realizované na základe nasledovného kľúča:</w:t>
      </w:r>
    </w:p>
    <w:p w14:paraId="28B9C7D3" w14:textId="77777777" w:rsidR="0030108F" w:rsidRDefault="0030108F" w:rsidP="0030108F">
      <w:pPr>
        <w:pStyle w:val="Odsekzoznamu"/>
        <w:numPr>
          <w:ilvl w:val="0"/>
          <w:numId w:val="0"/>
        </w:numPr>
        <w:ind w:left="567"/>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1418"/>
        <w:gridCol w:w="7938"/>
      </w:tblGrid>
      <w:tr w:rsidR="00973EE1" w:rsidRPr="00470FC9" w14:paraId="2126EDCB" w14:textId="77777777" w:rsidTr="005462AF">
        <w:trPr>
          <w:trHeight w:val="567"/>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603322" w14:textId="77777777" w:rsidR="00BA1EF5" w:rsidRPr="0058191B" w:rsidRDefault="00BA1EF5">
            <w:pPr>
              <w:spacing w:before="20" w:after="20" w:line="259" w:lineRule="auto"/>
              <w:jc w:val="left"/>
              <w:rPr>
                <w:sz w:val="20"/>
                <w:szCs w:val="20"/>
                <w:lang w:val="cs-CZ"/>
              </w:rPr>
            </w:pPr>
            <w:r w:rsidRPr="0058191B">
              <w:rPr>
                <w:sz w:val="20"/>
                <w:szCs w:val="20"/>
                <w:lang w:val="cs-CZ"/>
              </w:rPr>
              <w:lastRenderedPageBreak/>
              <w:t>Body</w:t>
            </w:r>
          </w:p>
        </w:tc>
        <w:tc>
          <w:tcPr>
            <w:tcW w:w="79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9682DB" w14:textId="77777777" w:rsidR="00BA1EF5" w:rsidRPr="00A64D80" w:rsidRDefault="00BA1EF5">
            <w:pPr>
              <w:spacing w:before="20" w:after="20" w:line="259" w:lineRule="auto"/>
              <w:jc w:val="left"/>
              <w:rPr>
                <w:sz w:val="20"/>
                <w:szCs w:val="20"/>
              </w:rPr>
            </w:pPr>
            <w:r w:rsidRPr="00A64D80">
              <w:rPr>
                <w:sz w:val="20"/>
                <w:szCs w:val="20"/>
              </w:rPr>
              <w:t>Odôvodnenie</w:t>
            </w:r>
          </w:p>
        </w:tc>
      </w:tr>
      <w:tr w:rsidR="0088034E" w:rsidRPr="00470FC9" w14:paraId="2B9C7D61" w14:textId="77777777" w:rsidTr="005462AF">
        <w:trPr>
          <w:trHeight w:val="567"/>
        </w:trPr>
        <w:tc>
          <w:tcPr>
            <w:tcW w:w="1418" w:type="dxa"/>
            <w:tcBorders>
              <w:top w:val="single" w:sz="4" w:space="0" w:color="auto"/>
              <w:left w:val="single" w:sz="4" w:space="0" w:color="auto"/>
              <w:bottom w:val="single" w:sz="4" w:space="0" w:color="auto"/>
              <w:right w:val="single" w:sz="4" w:space="0" w:color="auto"/>
            </w:tcBorders>
            <w:vAlign w:val="center"/>
            <w:hideMark/>
          </w:tcPr>
          <w:p w14:paraId="6D7D3D3D" w14:textId="77777777" w:rsidR="00BA1EF5" w:rsidRPr="0058191B" w:rsidRDefault="00BA1EF5">
            <w:pPr>
              <w:spacing w:before="20" w:after="20" w:line="259" w:lineRule="auto"/>
              <w:jc w:val="left"/>
              <w:rPr>
                <w:sz w:val="20"/>
                <w:szCs w:val="20"/>
                <w:lang w:val="cs-CZ"/>
              </w:rPr>
            </w:pPr>
            <w:r w:rsidRPr="0058191B">
              <w:rPr>
                <w:sz w:val="20"/>
                <w:szCs w:val="20"/>
                <w:lang w:val="cs-CZ"/>
              </w:rPr>
              <w:t>10</w:t>
            </w:r>
          </w:p>
        </w:tc>
        <w:tc>
          <w:tcPr>
            <w:tcW w:w="7938" w:type="dxa"/>
            <w:tcBorders>
              <w:top w:val="single" w:sz="4" w:space="0" w:color="auto"/>
              <w:left w:val="single" w:sz="4" w:space="0" w:color="auto"/>
              <w:bottom w:val="single" w:sz="4" w:space="0" w:color="auto"/>
              <w:right w:val="single" w:sz="4" w:space="0" w:color="auto"/>
            </w:tcBorders>
            <w:vAlign w:val="center"/>
            <w:hideMark/>
          </w:tcPr>
          <w:p w14:paraId="78A34BB6" w14:textId="77777777" w:rsidR="00BA1EF5" w:rsidRPr="00A64D80" w:rsidRDefault="00BA1EF5">
            <w:pPr>
              <w:spacing w:before="20" w:after="20" w:line="259" w:lineRule="auto"/>
              <w:jc w:val="left"/>
              <w:rPr>
                <w:sz w:val="20"/>
                <w:szCs w:val="20"/>
              </w:rPr>
            </w:pPr>
            <w:r w:rsidRPr="00A64D80">
              <w:rPr>
                <w:sz w:val="20"/>
                <w:szCs w:val="20"/>
              </w:rPr>
              <w:t>Úroveň ponuky je mimoriadne nadštandardná. Záväzky predložené uchádzačom prispievajú k dosiahnutiu uvedených cieľov. Záväzky sú podložené údajmi, z ktorých možno vyvodiť, že pri plnení zákazky sa dosiahne veľmi vysoká odborná úroveň.</w:t>
            </w:r>
          </w:p>
        </w:tc>
      </w:tr>
      <w:tr w:rsidR="0088034E" w:rsidRPr="00470FC9" w14:paraId="43A71A99" w14:textId="77777777" w:rsidTr="005462AF">
        <w:trPr>
          <w:trHeight w:val="567"/>
        </w:trPr>
        <w:tc>
          <w:tcPr>
            <w:tcW w:w="1418" w:type="dxa"/>
            <w:tcBorders>
              <w:top w:val="single" w:sz="4" w:space="0" w:color="auto"/>
              <w:left w:val="single" w:sz="4" w:space="0" w:color="auto"/>
              <w:bottom w:val="single" w:sz="4" w:space="0" w:color="auto"/>
              <w:right w:val="single" w:sz="4" w:space="0" w:color="auto"/>
            </w:tcBorders>
            <w:vAlign w:val="center"/>
            <w:hideMark/>
          </w:tcPr>
          <w:p w14:paraId="2D82BA3F" w14:textId="77777777" w:rsidR="00BA1EF5" w:rsidRPr="0058191B" w:rsidRDefault="00BA1EF5">
            <w:pPr>
              <w:spacing w:before="20" w:after="20" w:line="259" w:lineRule="auto"/>
              <w:jc w:val="left"/>
              <w:rPr>
                <w:sz w:val="20"/>
                <w:szCs w:val="20"/>
                <w:lang w:val="cs-CZ"/>
              </w:rPr>
            </w:pPr>
            <w:r w:rsidRPr="0058191B">
              <w:rPr>
                <w:sz w:val="20"/>
                <w:szCs w:val="20"/>
                <w:lang w:val="cs-CZ"/>
              </w:rPr>
              <w:t>8</w:t>
            </w:r>
          </w:p>
        </w:tc>
        <w:tc>
          <w:tcPr>
            <w:tcW w:w="7938" w:type="dxa"/>
            <w:tcBorders>
              <w:top w:val="single" w:sz="4" w:space="0" w:color="auto"/>
              <w:left w:val="single" w:sz="4" w:space="0" w:color="auto"/>
              <w:bottom w:val="single" w:sz="4" w:space="0" w:color="auto"/>
              <w:right w:val="single" w:sz="4" w:space="0" w:color="auto"/>
            </w:tcBorders>
            <w:vAlign w:val="center"/>
            <w:hideMark/>
          </w:tcPr>
          <w:p w14:paraId="0B2FCBB8" w14:textId="77777777" w:rsidR="00BA1EF5" w:rsidRPr="00A64D80" w:rsidRDefault="00BA1EF5">
            <w:pPr>
              <w:spacing w:before="20" w:after="20" w:line="259" w:lineRule="auto"/>
              <w:jc w:val="left"/>
              <w:rPr>
                <w:sz w:val="20"/>
                <w:szCs w:val="20"/>
              </w:rPr>
            </w:pPr>
            <w:r w:rsidRPr="00A64D80">
              <w:rPr>
                <w:sz w:val="20"/>
                <w:szCs w:val="20"/>
              </w:rPr>
              <w:t>Úroveň ponuky je nadštandardná, nadpriemerná, ale nie veľmi vysoká. Záväzky predložené uchádzačom prispievajú k dosiahnutiu uvedených cieľov. Záväzky sú podložené údajmi, z ktorých možno vyvodiť, že pri plnení zákazky sa dosiahne vysoká odborná úroveň.</w:t>
            </w:r>
          </w:p>
        </w:tc>
      </w:tr>
      <w:tr w:rsidR="0088034E" w:rsidRPr="00470FC9" w14:paraId="07D75FDE" w14:textId="77777777" w:rsidTr="005462AF">
        <w:trPr>
          <w:trHeight w:val="567"/>
        </w:trPr>
        <w:tc>
          <w:tcPr>
            <w:tcW w:w="1418" w:type="dxa"/>
            <w:tcBorders>
              <w:top w:val="single" w:sz="4" w:space="0" w:color="auto"/>
              <w:left w:val="single" w:sz="4" w:space="0" w:color="auto"/>
              <w:bottom w:val="single" w:sz="4" w:space="0" w:color="auto"/>
              <w:right w:val="single" w:sz="4" w:space="0" w:color="auto"/>
            </w:tcBorders>
            <w:vAlign w:val="center"/>
            <w:hideMark/>
          </w:tcPr>
          <w:p w14:paraId="7CB447BB" w14:textId="77777777" w:rsidR="00BA1EF5" w:rsidRPr="0058191B" w:rsidRDefault="00BA1EF5">
            <w:pPr>
              <w:spacing w:before="20" w:after="20" w:line="259" w:lineRule="auto"/>
              <w:jc w:val="left"/>
              <w:rPr>
                <w:sz w:val="20"/>
                <w:szCs w:val="20"/>
                <w:lang w:val="cs-CZ"/>
              </w:rPr>
            </w:pPr>
            <w:r>
              <w:rPr>
                <w:sz w:val="20"/>
                <w:szCs w:val="20"/>
                <w:lang w:val="cs-CZ"/>
              </w:rPr>
              <w:t>5</w:t>
            </w:r>
          </w:p>
        </w:tc>
        <w:tc>
          <w:tcPr>
            <w:tcW w:w="7938" w:type="dxa"/>
            <w:tcBorders>
              <w:top w:val="single" w:sz="4" w:space="0" w:color="auto"/>
              <w:left w:val="single" w:sz="4" w:space="0" w:color="auto"/>
              <w:bottom w:val="single" w:sz="4" w:space="0" w:color="auto"/>
              <w:right w:val="single" w:sz="4" w:space="0" w:color="auto"/>
            </w:tcBorders>
            <w:vAlign w:val="center"/>
            <w:hideMark/>
          </w:tcPr>
          <w:p w14:paraId="2B30BD35" w14:textId="77777777" w:rsidR="00BA1EF5" w:rsidRPr="00A64D80" w:rsidRDefault="00BA1EF5">
            <w:pPr>
              <w:spacing w:before="20" w:after="20" w:line="259" w:lineRule="auto"/>
              <w:jc w:val="left"/>
              <w:rPr>
                <w:sz w:val="20"/>
                <w:szCs w:val="20"/>
              </w:rPr>
            </w:pPr>
            <w:r w:rsidRPr="00A64D80">
              <w:rPr>
                <w:sz w:val="20"/>
                <w:szCs w:val="20"/>
              </w:rPr>
              <w:t>Úroveň ponuky je priemerná, štandardná. Uchádzačom predložené záväzky prispievajú k naplneniu vyššie uvedených cieľov, ale nie sú dostatočne podložené skutočnosťami, na základe ktorých by bolo možné presvedčivo preukázať, že pri plnení verejnej zákazky bude dosiahnutá vyššia ako priemerná úroveň kvality plnenia.</w:t>
            </w:r>
          </w:p>
        </w:tc>
      </w:tr>
      <w:tr w:rsidR="0088034E" w:rsidRPr="00470FC9" w14:paraId="2560A966" w14:textId="77777777" w:rsidTr="005462AF">
        <w:trPr>
          <w:trHeight w:val="567"/>
        </w:trPr>
        <w:tc>
          <w:tcPr>
            <w:tcW w:w="1418" w:type="dxa"/>
            <w:tcBorders>
              <w:top w:val="single" w:sz="4" w:space="0" w:color="auto"/>
              <w:left w:val="single" w:sz="4" w:space="0" w:color="auto"/>
              <w:bottom w:val="single" w:sz="4" w:space="0" w:color="auto"/>
              <w:right w:val="single" w:sz="4" w:space="0" w:color="auto"/>
            </w:tcBorders>
            <w:vAlign w:val="center"/>
            <w:hideMark/>
          </w:tcPr>
          <w:p w14:paraId="6C85714E" w14:textId="77777777" w:rsidR="00BA1EF5" w:rsidRPr="0058191B" w:rsidRDefault="00BA1EF5">
            <w:pPr>
              <w:spacing w:before="20" w:after="20" w:line="259" w:lineRule="auto"/>
              <w:jc w:val="left"/>
              <w:rPr>
                <w:sz w:val="20"/>
                <w:szCs w:val="20"/>
                <w:lang w:val="cs-CZ"/>
              </w:rPr>
            </w:pPr>
            <w:r w:rsidRPr="0058191B">
              <w:rPr>
                <w:sz w:val="20"/>
                <w:szCs w:val="20"/>
                <w:lang w:val="cs-CZ"/>
              </w:rPr>
              <w:t>1</w:t>
            </w:r>
          </w:p>
        </w:tc>
        <w:tc>
          <w:tcPr>
            <w:tcW w:w="7938" w:type="dxa"/>
            <w:tcBorders>
              <w:top w:val="single" w:sz="4" w:space="0" w:color="auto"/>
              <w:left w:val="single" w:sz="4" w:space="0" w:color="auto"/>
              <w:bottom w:val="single" w:sz="4" w:space="0" w:color="auto"/>
              <w:right w:val="single" w:sz="4" w:space="0" w:color="auto"/>
            </w:tcBorders>
            <w:vAlign w:val="center"/>
            <w:hideMark/>
          </w:tcPr>
          <w:p w14:paraId="5658BD3D" w14:textId="1BCFEEE3" w:rsidR="00BA1EF5" w:rsidRPr="00A64D80" w:rsidRDefault="00BA1EF5">
            <w:pPr>
              <w:spacing w:before="20" w:after="20" w:line="259" w:lineRule="auto"/>
              <w:jc w:val="left"/>
              <w:rPr>
                <w:sz w:val="20"/>
                <w:szCs w:val="20"/>
              </w:rPr>
            </w:pPr>
            <w:r w:rsidRPr="00A64D80">
              <w:rPr>
                <w:sz w:val="20"/>
                <w:szCs w:val="20"/>
              </w:rPr>
              <w:t xml:space="preserve">Úroveň ponuky je nízka alebo nedostatočná. Záväzky predložené uchádzačom prispievajú k dosiahnutiu uvedených cieľov len minimálne. Uchádzač </w:t>
            </w:r>
            <w:r w:rsidR="006B5A51">
              <w:rPr>
                <w:sz w:val="20"/>
                <w:szCs w:val="20"/>
              </w:rPr>
              <w:t>v ponuke ne</w:t>
            </w:r>
            <w:r w:rsidR="00716DF8">
              <w:rPr>
                <w:sz w:val="20"/>
                <w:szCs w:val="20"/>
              </w:rPr>
              <w:t>zohľad</w:t>
            </w:r>
            <w:r w:rsidR="006B5A51">
              <w:rPr>
                <w:sz w:val="20"/>
                <w:szCs w:val="20"/>
              </w:rPr>
              <w:t>ňuje</w:t>
            </w:r>
            <w:r w:rsidRPr="00A64D80">
              <w:rPr>
                <w:sz w:val="20"/>
                <w:szCs w:val="20"/>
              </w:rPr>
              <w:t xml:space="preserve"> podstatn</w:t>
            </w:r>
            <w:r w:rsidR="006B5A51">
              <w:rPr>
                <w:sz w:val="20"/>
                <w:szCs w:val="20"/>
              </w:rPr>
              <w:t xml:space="preserve">é </w:t>
            </w:r>
            <w:r w:rsidRPr="00A64D80">
              <w:rPr>
                <w:sz w:val="20"/>
                <w:szCs w:val="20"/>
              </w:rPr>
              <w:t>skutočnost</w:t>
            </w:r>
            <w:r w:rsidR="006B5A51">
              <w:rPr>
                <w:sz w:val="20"/>
                <w:szCs w:val="20"/>
              </w:rPr>
              <w:t>i</w:t>
            </w:r>
            <w:r w:rsidRPr="00A64D80">
              <w:rPr>
                <w:sz w:val="20"/>
                <w:szCs w:val="20"/>
              </w:rPr>
              <w:t xml:space="preserve"> dôležit</w:t>
            </w:r>
            <w:r w:rsidR="006B5A51">
              <w:rPr>
                <w:sz w:val="20"/>
                <w:szCs w:val="20"/>
              </w:rPr>
              <w:t>é</w:t>
            </w:r>
            <w:r w:rsidRPr="00A64D80">
              <w:rPr>
                <w:sz w:val="20"/>
                <w:szCs w:val="20"/>
              </w:rPr>
              <w:t xml:space="preserve"> pre udelenie vyššieho hodnotenia.</w:t>
            </w:r>
          </w:p>
        </w:tc>
      </w:tr>
    </w:tbl>
    <w:p w14:paraId="084F788A" w14:textId="53BAC6FC" w:rsidR="00BA1EF5" w:rsidRPr="0050637D" w:rsidRDefault="00BA1EF5" w:rsidP="00327D83">
      <w:pPr>
        <w:pStyle w:val="Odsekzoznamu"/>
        <w:numPr>
          <w:ilvl w:val="1"/>
          <w:numId w:val="11"/>
        </w:numPr>
        <w:spacing w:before="160"/>
        <w:ind w:left="567" w:hanging="567"/>
        <w:rPr>
          <w:rFonts w:cs="Times New Roman"/>
          <w:bCs/>
        </w:rPr>
      </w:pPr>
      <w:r w:rsidRPr="000F081B">
        <w:rPr>
          <w:rFonts w:cs="Times New Roman"/>
          <w:bCs/>
        </w:rPr>
        <w:t xml:space="preserve">Najvýhodnejšou ponukou je ponuka, ktorá získa najvyšší počet bodov. </w:t>
      </w:r>
    </w:p>
    <w:p w14:paraId="6BCFE85F" w14:textId="77777777" w:rsidR="00BA1EF5" w:rsidRDefault="00BA1EF5" w:rsidP="00042106">
      <w:pPr>
        <w:pStyle w:val="Odsekzoznamu"/>
        <w:numPr>
          <w:ilvl w:val="1"/>
          <w:numId w:val="11"/>
        </w:numPr>
        <w:spacing w:before="160"/>
        <w:ind w:left="567" w:hanging="567"/>
      </w:pPr>
      <w:r>
        <w:t xml:space="preserve">Komisia vyhodnotí záväzky týkajúce sa kvality, pridelí body a odôvodní pridelenie bodov. </w:t>
      </w:r>
      <w:r w:rsidRPr="000F081B">
        <w:rPr>
          <w:rFonts w:cs="Times New Roman"/>
          <w:bCs/>
        </w:rPr>
        <w:t>Komisia pridelí body ako celok na základe konsenzu, v prípade, že nedôjde ku konsenzu, pridelí hodnotu (</w:t>
      </w:r>
      <w:r>
        <w:rPr>
          <w:rFonts w:cs="Times New Roman"/>
          <w:bCs/>
        </w:rPr>
        <w:t>5</w:t>
      </w:r>
      <w:r w:rsidRPr="000F081B">
        <w:rPr>
          <w:rFonts w:cs="Times New Roman"/>
          <w:bCs/>
        </w:rPr>
        <w:t xml:space="preserve"> bodov)</w:t>
      </w:r>
      <w:r>
        <w:t>. Komisia vyhodnotí záväzky kvality v ponuke bez toho, aby poznala konkrétneho uchádzača (anonymne).</w:t>
      </w:r>
    </w:p>
    <w:p w14:paraId="22128517" w14:textId="0501FF2F" w:rsidR="00BA1EF5" w:rsidRDefault="0053093B" w:rsidP="00042106">
      <w:pPr>
        <w:pStyle w:val="Odsekzoznamu"/>
        <w:numPr>
          <w:ilvl w:val="1"/>
          <w:numId w:val="11"/>
        </w:numPr>
        <w:ind w:left="567" w:hanging="567"/>
      </w:pPr>
      <w:r>
        <w:t>P</w:t>
      </w:r>
      <w:r w:rsidR="00D72690">
        <w:t xml:space="preserve">ridelené body </w:t>
      </w:r>
      <w:r w:rsidR="00523A4F">
        <w:t xml:space="preserve">sa následne vynásobia </w:t>
      </w:r>
      <w:r>
        <w:t xml:space="preserve">koeficientom pre dané kritérium </w:t>
      </w:r>
      <w:r w:rsidR="00BA1EF5">
        <w:t>podľa vzorca:</w:t>
      </w:r>
    </w:p>
    <w:p w14:paraId="3B889182" w14:textId="77777777" w:rsidR="00BA1EF5" w:rsidRPr="000838AF" w:rsidRDefault="00BA1EF5" w:rsidP="00BA1EF5">
      <w:pPr>
        <w:spacing w:line="259" w:lineRule="auto"/>
        <w:ind w:firstLine="567"/>
        <w:jc w:val="center"/>
      </w:pPr>
      <w:r>
        <w:t>počet bodov pridelených každému cieľu * koeficient pre daný cieľ</w:t>
      </w:r>
    </w:p>
    <w:p w14:paraId="0142ED04" w14:textId="6E132D81" w:rsidR="00BA1EF5" w:rsidRDefault="00BA1EF5" w:rsidP="00E330E0">
      <w:pPr>
        <w:pStyle w:val="Odsekzoznamu"/>
        <w:numPr>
          <w:ilvl w:val="1"/>
          <w:numId w:val="11"/>
        </w:numPr>
        <w:ind w:left="567" w:hanging="567"/>
      </w:pPr>
      <w:r w:rsidRPr="00EE30CC">
        <w:t xml:space="preserve">Konečný súčet bodov za toto kritérium bude súčtom bodov získaných za </w:t>
      </w:r>
      <w:r w:rsidR="00E330E0">
        <w:t xml:space="preserve">všetky </w:t>
      </w:r>
      <w:r w:rsidRPr="00D056F4">
        <w:t>ciele 1 až 4 (vynásobené príslušným koeficientom).</w:t>
      </w:r>
      <w:r w:rsidR="00E330E0">
        <w:t xml:space="preserve"> </w:t>
      </w:r>
    </w:p>
    <w:p w14:paraId="205C7DF3" w14:textId="18DAE0FD" w:rsidR="00BA1EF5" w:rsidRPr="00E330E0" w:rsidRDefault="00BA1EF5" w:rsidP="00E330E0">
      <w:pPr>
        <w:ind w:left="357" w:hanging="357"/>
        <w:rPr>
          <w:rFonts w:asciiTheme="majorHAnsi" w:hAnsiTheme="majorHAnsi" w:cstheme="majorHAnsi"/>
          <w:color w:val="4472C4" w:themeColor="accent1"/>
          <w:sz w:val="28"/>
          <w:szCs w:val="28"/>
        </w:rPr>
      </w:pPr>
      <w:r w:rsidRPr="00D329D9">
        <w:rPr>
          <w:rStyle w:val="Nadpis3Char"/>
        </w:rPr>
        <w:t xml:space="preserve">Kritérium </w:t>
      </w:r>
      <w:r>
        <w:rPr>
          <w:rStyle w:val="Nadpis3Char"/>
        </w:rPr>
        <w:t>K2</w:t>
      </w:r>
      <w:r w:rsidRPr="00D329D9">
        <w:rPr>
          <w:rStyle w:val="Nadpis3Char"/>
        </w:rPr>
        <w:t xml:space="preserve"> Vylepšeni</w:t>
      </w:r>
      <w:r>
        <w:rPr>
          <w:rStyle w:val="Nadpis3Char"/>
        </w:rPr>
        <w:t>e riešenia</w:t>
      </w:r>
    </w:p>
    <w:p w14:paraId="39B298A2" w14:textId="796A614A" w:rsidR="00E330E0" w:rsidRDefault="00E330E0" w:rsidP="00626EF2">
      <w:pPr>
        <w:pStyle w:val="Odsekzoznamu"/>
        <w:numPr>
          <w:ilvl w:val="1"/>
          <w:numId w:val="11"/>
        </w:numPr>
        <w:ind w:left="567" w:hanging="567"/>
      </w:pPr>
      <w:r w:rsidRPr="00E330E0">
        <w:t xml:space="preserve">Verejný obstarávateľ hľadá dodávateľa, ktorý na základe svojich skúseností dokáže navrhnúť konkrétne kvalitatívne alebo kvantitatívne zlepšenie predmetu plnenia tak, aby bol predmet plnenia preukázateľne lepšie dosiahnutý. </w:t>
      </w:r>
      <w:r w:rsidR="00EF2986">
        <w:t xml:space="preserve">Verejný obstarávateľ bude hodnotiť uchádzačom predložené </w:t>
      </w:r>
      <w:r w:rsidR="000F1580">
        <w:t>vylepšenia</w:t>
      </w:r>
      <w:r w:rsidR="00EF2986">
        <w:t xml:space="preserve"> popísané podľa požiadaviek uvedených v nasledujúcich bodoch a v prílohe č. 6.</w:t>
      </w:r>
    </w:p>
    <w:p w14:paraId="247F7096" w14:textId="51771900" w:rsidR="00BA1EF5" w:rsidRDefault="00BA1EF5" w:rsidP="00042106">
      <w:pPr>
        <w:pStyle w:val="Odsekzoznamu"/>
        <w:numPr>
          <w:ilvl w:val="1"/>
          <w:numId w:val="11"/>
        </w:numPr>
        <w:ind w:left="567" w:hanging="567"/>
      </w:pPr>
      <w:r w:rsidRPr="00D329D9">
        <w:t>Verejný obstarávateľ nebude považovať rozšírenie pôvodného predmetu plnenia za zmenu predmetu plnenia.</w:t>
      </w:r>
      <w:r>
        <w:t xml:space="preserve"> Odplata vylepšení je zahrnutá v ponukovej cene uchádzača. Verejný obstarávateľ upozorňuje, že navrhnuté vylepšenia riešenia nemusia byť </w:t>
      </w:r>
      <w:r w:rsidRPr="00F80EEB">
        <w:t xml:space="preserve">objednávateľom prijaté. Predložené riešenie </w:t>
      </w:r>
      <w:r w:rsidR="0052427C">
        <w:t>musí</w:t>
      </w:r>
      <w:r w:rsidRPr="00F80EEB">
        <w:t xml:space="preserve"> fungovať aj bez funkcionalít navrhnutých v rámci vylepšení.</w:t>
      </w:r>
    </w:p>
    <w:p w14:paraId="480EFC17" w14:textId="77777777" w:rsidR="00BA1EF5" w:rsidRDefault="00BA1EF5" w:rsidP="00042106">
      <w:pPr>
        <w:pStyle w:val="Odsekzoznamu"/>
        <w:numPr>
          <w:ilvl w:val="1"/>
          <w:numId w:val="11"/>
        </w:numPr>
        <w:ind w:left="567" w:hanging="567"/>
      </w:pPr>
      <w:r>
        <w:t>Hodnotenie ponúk bude realizované na základe nasledovného kľúča: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1418"/>
        <w:gridCol w:w="7938"/>
      </w:tblGrid>
      <w:tr w:rsidR="00973EE1" w:rsidRPr="0058191B" w14:paraId="1D1F42F6" w14:textId="77777777" w:rsidTr="005462AF">
        <w:trPr>
          <w:trHeight w:val="567"/>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E9D0C8" w14:textId="77777777" w:rsidR="00BA1EF5" w:rsidRPr="0052427C" w:rsidRDefault="00BA1EF5">
            <w:pPr>
              <w:spacing w:before="20" w:after="20" w:line="259" w:lineRule="auto"/>
              <w:jc w:val="left"/>
              <w:rPr>
                <w:sz w:val="20"/>
                <w:szCs w:val="20"/>
              </w:rPr>
            </w:pPr>
            <w:r w:rsidRPr="0052427C">
              <w:rPr>
                <w:sz w:val="20"/>
                <w:szCs w:val="20"/>
              </w:rPr>
              <w:t>Body</w:t>
            </w:r>
          </w:p>
        </w:tc>
        <w:tc>
          <w:tcPr>
            <w:tcW w:w="79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FB34A5" w14:textId="77777777" w:rsidR="00BA1EF5" w:rsidRPr="0052427C" w:rsidRDefault="00BA1EF5">
            <w:pPr>
              <w:spacing w:before="20" w:after="20" w:line="259" w:lineRule="auto"/>
              <w:jc w:val="left"/>
              <w:rPr>
                <w:sz w:val="20"/>
                <w:szCs w:val="20"/>
              </w:rPr>
            </w:pPr>
            <w:r w:rsidRPr="0052427C">
              <w:rPr>
                <w:sz w:val="20"/>
                <w:szCs w:val="20"/>
              </w:rPr>
              <w:t>Odôvodnenie</w:t>
            </w:r>
          </w:p>
        </w:tc>
      </w:tr>
      <w:tr w:rsidR="0088034E" w:rsidRPr="0058191B" w14:paraId="3999FF65" w14:textId="77777777" w:rsidTr="005462AF">
        <w:trPr>
          <w:trHeight w:val="567"/>
        </w:trPr>
        <w:tc>
          <w:tcPr>
            <w:tcW w:w="1418" w:type="dxa"/>
            <w:tcBorders>
              <w:top w:val="single" w:sz="4" w:space="0" w:color="auto"/>
              <w:left w:val="single" w:sz="4" w:space="0" w:color="auto"/>
              <w:bottom w:val="single" w:sz="4" w:space="0" w:color="auto"/>
              <w:right w:val="single" w:sz="4" w:space="0" w:color="auto"/>
            </w:tcBorders>
            <w:vAlign w:val="center"/>
            <w:hideMark/>
          </w:tcPr>
          <w:p w14:paraId="53589780" w14:textId="77777777" w:rsidR="00BA1EF5" w:rsidRPr="0058191B" w:rsidRDefault="00BA1EF5">
            <w:pPr>
              <w:spacing w:before="20" w:after="20" w:line="259" w:lineRule="auto"/>
              <w:jc w:val="left"/>
              <w:rPr>
                <w:sz w:val="20"/>
                <w:szCs w:val="20"/>
                <w:lang w:val="cs-CZ"/>
              </w:rPr>
            </w:pPr>
            <w:r w:rsidRPr="0058191B">
              <w:rPr>
                <w:sz w:val="20"/>
                <w:szCs w:val="20"/>
                <w:lang w:val="cs-CZ"/>
              </w:rPr>
              <w:t>10</w:t>
            </w:r>
          </w:p>
        </w:tc>
        <w:tc>
          <w:tcPr>
            <w:tcW w:w="7938" w:type="dxa"/>
            <w:tcBorders>
              <w:top w:val="single" w:sz="4" w:space="0" w:color="auto"/>
              <w:left w:val="single" w:sz="4" w:space="0" w:color="auto"/>
              <w:bottom w:val="single" w:sz="4" w:space="0" w:color="auto"/>
              <w:right w:val="single" w:sz="4" w:space="0" w:color="auto"/>
            </w:tcBorders>
            <w:vAlign w:val="center"/>
            <w:hideMark/>
          </w:tcPr>
          <w:p w14:paraId="08B8EE48" w14:textId="00B3BEB1" w:rsidR="00BA1EF5" w:rsidRPr="0052427C" w:rsidRDefault="00BA1EF5">
            <w:pPr>
              <w:spacing w:before="20" w:after="20" w:line="259" w:lineRule="auto"/>
              <w:jc w:val="left"/>
              <w:rPr>
                <w:sz w:val="20"/>
                <w:szCs w:val="20"/>
              </w:rPr>
            </w:pPr>
            <w:r w:rsidRPr="0052427C">
              <w:rPr>
                <w:sz w:val="20"/>
                <w:szCs w:val="20"/>
              </w:rPr>
              <w:t xml:space="preserve">Úroveň ponuky je veľmi vysoká. Vylepšenia sú jasne a merateľne formulované a prispievajú k lepšiemu plneniu cieľov zákazky. Vylepšenia sú podložené údajmi, z ktorých možno vyvodiť záver, že navrhované </w:t>
            </w:r>
            <w:r w:rsidR="009E5867" w:rsidRPr="0052427C">
              <w:rPr>
                <w:sz w:val="20"/>
                <w:szCs w:val="20"/>
              </w:rPr>
              <w:t>vy</w:t>
            </w:r>
            <w:r w:rsidRPr="0052427C">
              <w:rPr>
                <w:sz w:val="20"/>
                <w:szCs w:val="20"/>
              </w:rPr>
              <w:t>lepšenia sú účinné.</w:t>
            </w:r>
          </w:p>
        </w:tc>
      </w:tr>
      <w:tr w:rsidR="0088034E" w:rsidRPr="0058191B" w14:paraId="28D8BD9A" w14:textId="77777777" w:rsidTr="005462AF">
        <w:trPr>
          <w:trHeight w:val="567"/>
        </w:trPr>
        <w:tc>
          <w:tcPr>
            <w:tcW w:w="1418" w:type="dxa"/>
            <w:tcBorders>
              <w:top w:val="single" w:sz="4" w:space="0" w:color="auto"/>
              <w:left w:val="single" w:sz="4" w:space="0" w:color="auto"/>
              <w:bottom w:val="single" w:sz="4" w:space="0" w:color="auto"/>
              <w:right w:val="single" w:sz="4" w:space="0" w:color="auto"/>
            </w:tcBorders>
            <w:vAlign w:val="center"/>
            <w:hideMark/>
          </w:tcPr>
          <w:p w14:paraId="63E7AB38" w14:textId="77777777" w:rsidR="00BA1EF5" w:rsidRPr="0058191B" w:rsidRDefault="00BA1EF5">
            <w:pPr>
              <w:spacing w:before="20" w:after="20" w:line="259" w:lineRule="auto"/>
              <w:jc w:val="left"/>
              <w:rPr>
                <w:sz w:val="20"/>
                <w:szCs w:val="20"/>
                <w:lang w:val="cs-CZ"/>
              </w:rPr>
            </w:pPr>
            <w:r w:rsidRPr="0058191B">
              <w:rPr>
                <w:sz w:val="20"/>
                <w:szCs w:val="20"/>
                <w:lang w:val="cs-CZ"/>
              </w:rPr>
              <w:t>8</w:t>
            </w:r>
          </w:p>
        </w:tc>
        <w:tc>
          <w:tcPr>
            <w:tcW w:w="7938" w:type="dxa"/>
            <w:tcBorders>
              <w:top w:val="single" w:sz="4" w:space="0" w:color="auto"/>
              <w:left w:val="single" w:sz="4" w:space="0" w:color="auto"/>
              <w:bottom w:val="single" w:sz="4" w:space="0" w:color="auto"/>
              <w:right w:val="single" w:sz="4" w:space="0" w:color="auto"/>
            </w:tcBorders>
            <w:vAlign w:val="center"/>
            <w:hideMark/>
          </w:tcPr>
          <w:p w14:paraId="49A061E7" w14:textId="47CCA7BF" w:rsidR="00BA1EF5" w:rsidRPr="0052427C" w:rsidRDefault="00BA1EF5">
            <w:pPr>
              <w:spacing w:before="20" w:after="20" w:line="259" w:lineRule="auto"/>
              <w:jc w:val="left"/>
              <w:rPr>
                <w:sz w:val="20"/>
                <w:szCs w:val="20"/>
              </w:rPr>
            </w:pPr>
            <w:r w:rsidRPr="0052427C">
              <w:rPr>
                <w:sz w:val="20"/>
                <w:szCs w:val="20"/>
              </w:rPr>
              <w:t xml:space="preserve">Úroveň ponuky je nadpriemerná, ale nie veľmi vysoká. Vylepšenia sú jasne formulované a merateľné. Navrhované zlepšenia prispievajú k lepšiemu plneniu cieľov zmluvy. Vylepšenia sú podložené údajmi, z ktorých možno do značnej miery odvodiť účinnosť navrhovaných </w:t>
            </w:r>
            <w:r w:rsidR="00F30BBA" w:rsidRPr="0052427C">
              <w:rPr>
                <w:sz w:val="20"/>
                <w:szCs w:val="20"/>
              </w:rPr>
              <w:t>vy</w:t>
            </w:r>
            <w:r w:rsidRPr="0052427C">
              <w:rPr>
                <w:sz w:val="20"/>
                <w:szCs w:val="20"/>
              </w:rPr>
              <w:t>lepšení.</w:t>
            </w:r>
          </w:p>
        </w:tc>
      </w:tr>
      <w:tr w:rsidR="0088034E" w:rsidRPr="0058191B" w14:paraId="08B34B52" w14:textId="77777777" w:rsidTr="005462AF">
        <w:trPr>
          <w:trHeight w:val="567"/>
        </w:trPr>
        <w:tc>
          <w:tcPr>
            <w:tcW w:w="1418" w:type="dxa"/>
            <w:tcBorders>
              <w:top w:val="single" w:sz="4" w:space="0" w:color="auto"/>
              <w:left w:val="single" w:sz="4" w:space="0" w:color="auto"/>
              <w:bottom w:val="single" w:sz="4" w:space="0" w:color="auto"/>
              <w:right w:val="single" w:sz="4" w:space="0" w:color="auto"/>
            </w:tcBorders>
            <w:vAlign w:val="center"/>
            <w:hideMark/>
          </w:tcPr>
          <w:p w14:paraId="1DEE78E4" w14:textId="77777777" w:rsidR="00BA1EF5" w:rsidRPr="0058191B" w:rsidRDefault="00BA1EF5">
            <w:pPr>
              <w:spacing w:before="20" w:after="20" w:line="259" w:lineRule="auto"/>
              <w:jc w:val="left"/>
              <w:rPr>
                <w:sz w:val="20"/>
                <w:szCs w:val="20"/>
                <w:lang w:val="cs-CZ"/>
              </w:rPr>
            </w:pPr>
            <w:r>
              <w:rPr>
                <w:sz w:val="20"/>
                <w:szCs w:val="20"/>
                <w:lang w:val="cs-CZ"/>
              </w:rPr>
              <w:lastRenderedPageBreak/>
              <w:t>5</w:t>
            </w:r>
          </w:p>
        </w:tc>
        <w:tc>
          <w:tcPr>
            <w:tcW w:w="7938" w:type="dxa"/>
            <w:tcBorders>
              <w:top w:val="single" w:sz="4" w:space="0" w:color="auto"/>
              <w:left w:val="single" w:sz="4" w:space="0" w:color="auto"/>
              <w:bottom w:val="single" w:sz="4" w:space="0" w:color="auto"/>
              <w:right w:val="single" w:sz="4" w:space="0" w:color="auto"/>
            </w:tcBorders>
            <w:vAlign w:val="center"/>
            <w:hideMark/>
          </w:tcPr>
          <w:p w14:paraId="60A0824A" w14:textId="20EFDAFE" w:rsidR="00BA1EF5" w:rsidRPr="0052427C" w:rsidRDefault="00BA1EF5">
            <w:pPr>
              <w:spacing w:before="20" w:after="20" w:line="259" w:lineRule="auto"/>
              <w:jc w:val="left"/>
              <w:rPr>
                <w:sz w:val="20"/>
                <w:szCs w:val="20"/>
              </w:rPr>
            </w:pPr>
            <w:r w:rsidRPr="0052427C">
              <w:rPr>
                <w:sz w:val="20"/>
                <w:szCs w:val="20"/>
              </w:rPr>
              <w:t xml:space="preserve">Úroveň ponuky je priemerná. Vylepšenia, ktoré uchádzač predložil, prispievajú k lepšiemu plneniu cieľov zákazky. Vylepšenia sú väčšinou podložené údajmi, z ktorých možno odvodiť úroveň navrhovaných </w:t>
            </w:r>
            <w:r w:rsidR="00F30BBA" w:rsidRPr="0052427C">
              <w:rPr>
                <w:sz w:val="20"/>
                <w:szCs w:val="20"/>
              </w:rPr>
              <w:t>vy</w:t>
            </w:r>
            <w:r w:rsidRPr="0052427C">
              <w:rPr>
                <w:sz w:val="20"/>
                <w:szCs w:val="20"/>
              </w:rPr>
              <w:t>lepšení.</w:t>
            </w:r>
          </w:p>
        </w:tc>
      </w:tr>
      <w:tr w:rsidR="0088034E" w:rsidRPr="0058191B" w14:paraId="7834E16A" w14:textId="77777777" w:rsidTr="005462AF">
        <w:trPr>
          <w:trHeight w:val="567"/>
        </w:trPr>
        <w:tc>
          <w:tcPr>
            <w:tcW w:w="1418" w:type="dxa"/>
            <w:tcBorders>
              <w:top w:val="single" w:sz="4" w:space="0" w:color="auto"/>
              <w:left w:val="single" w:sz="4" w:space="0" w:color="auto"/>
              <w:bottom w:val="single" w:sz="4" w:space="0" w:color="auto"/>
              <w:right w:val="single" w:sz="4" w:space="0" w:color="auto"/>
            </w:tcBorders>
            <w:vAlign w:val="center"/>
            <w:hideMark/>
          </w:tcPr>
          <w:p w14:paraId="615D349F" w14:textId="77777777" w:rsidR="00BA1EF5" w:rsidRPr="0058191B" w:rsidRDefault="00BA1EF5">
            <w:pPr>
              <w:spacing w:before="20" w:after="20" w:line="259" w:lineRule="auto"/>
              <w:jc w:val="left"/>
              <w:rPr>
                <w:sz w:val="20"/>
                <w:szCs w:val="20"/>
                <w:lang w:val="cs-CZ"/>
              </w:rPr>
            </w:pPr>
            <w:r w:rsidRPr="0058191B">
              <w:rPr>
                <w:sz w:val="20"/>
                <w:szCs w:val="20"/>
                <w:lang w:val="cs-CZ"/>
              </w:rPr>
              <w:t>1</w:t>
            </w:r>
          </w:p>
        </w:tc>
        <w:tc>
          <w:tcPr>
            <w:tcW w:w="7938" w:type="dxa"/>
            <w:tcBorders>
              <w:top w:val="single" w:sz="4" w:space="0" w:color="auto"/>
              <w:left w:val="single" w:sz="4" w:space="0" w:color="auto"/>
              <w:bottom w:val="single" w:sz="4" w:space="0" w:color="auto"/>
              <w:right w:val="single" w:sz="4" w:space="0" w:color="auto"/>
            </w:tcBorders>
            <w:vAlign w:val="center"/>
            <w:hideMark/>
          </w:tcPr>
          <w:p w14:paraId="4FB89B91" w14:textId="77777777" w:rsidR="00BA1EF5" w:rsidRPr="0052427C" w:rsidRDefault="00BA1EF5">
            <w:pPr>
              <w:spacing w:before="20" w:after="20" w:line="259" w:lineRule="auto"/>
              <w:jc w:val="left"/>
              <w:rPr>
                <w:sz w:val="20"/>
                <w:szCs w:val="20"/>
              </w:rPr>
            </w:pPr>
            <w:r w:rsidRPr="0052427C">
              <w:rPr>
                <w:sz w:val="20"/>
                <w:szCs w:val="20"/>
              </w:rPr>
              <w:t>Úroveň ponuky je podpriemerná či nedostatočná. Vylepšenia predložené uchádzačom prispievajú k dosiahnutiu cieľov zákazky len čiastočne prípadne minimálne. Vylepšenia väčšinou nie sú podložené údajmi, z ktorých by bolo možné vyvodiť, aký vplyv budú mať na dosiahnutie cieľov zákazky.</w:t>
            </w:r>
          </w:p>
        </w:tc>
      </w:tr>
      <w:tr w:rsidR="0088034E" w:rsidRPr="0058191B" w14:paraId="5A6DC73E" w14:textId="77777777" w:rsidTr="005462AF">
        <w:trPr>
          <w:trHeight w:val="567"/>
        </w:trPr>
        <w:tc>
          <w:tcPr>
            <w:tcW w:w="1418" w:type="dxa"/>
            <w:tcBorders>
              <w:top w:val="single" w:sz="4" w:space="0" w:color="auto"/>
              <w:left w:val="single" w:sz="4" w:space="0" w:color="auto"/>
              <w:bottom w:val="single" w:sz="4" w:space="0" w:color="auto"/>
              <w:right w:val="single" w:sz="4" w:space="0" w:color="auto"/>
            </w:tcBorders>
            <w:vAlign w:val="center"/>
            <w:hideMark/>
          </w:tcPr>
          <w:p w14:paraId="1FB89440" w14:textId="77777777" w:rsidR="00BA1EF5" w:rsidRPr="0058191B" w:rsidRDefault="00BA1EF5">
            <w:pPr>
              <w:spacing w:line="259" w:lineRule="auto"/>
              <w:jc w:val="left"/>
              <w:rPr>
                <w:sz w:val="20"/>
                <w:szCs w:val="20"/>
                <w:lang w:val="cs-CZ"/>
              </w:rPr>
            </w:pPr>
            <w:r>
              <w:rPr>
                <w:sz w:val="20"/>
                <w:szCs w:val="20"/>
                <w:lang w:val="cs-CZ"/>
              </w:rPr>
              <w:t>0</w:t>
            </w:r>
          </w:p>
        </w:tc>
        <w:tc>
          <w:tcPr>
            <w:tcW w:w="7938" w:type="dxa"/>
            <w:tcBorders>
              <w:top w:val="single" w:sz="4" w:space="0" w:color="auto"/>
              <w:left w:val="single" w:sz="4" w:space="0" w:color="auto"/>
              <w:bottom w:val="single" w:sz="4" w:space="0" w:color="auto"/>
              <w:right w:val="single" w:sz="4" w:space="0" w:color="auto"/>
            </w:tcBorders>
            <w:vAlign w:val="center"/>
            <w:hideMark/>
          </w:tcPr>
          <w:p w14:paraId="071C0EBB" w14:textId="77777777" w:rsidR="00BA1EF5" w:rsidRPr="0052427C" w:rsidRDefault="00BA1EF5">
            <w:pPr>
              <w:spacing w:line="259" w:lineRule="auto"/>
              <w:jc w:val="left"/>
              <w:rPr>
                <w:sz w:val="20"/>
                <w:szCs w:val="20"/>
              </w:rPr>
            </w:pPr>
            <w:r w:rsidRPr="0052427C">
              <w:rPr>
                <w:sz w:val="20"/>
                <w:szCs w:val="20"/>
              </w:rPr>
              <w:t>Ponuka uchádzača neobsahuje žiadne relevantné vylepšenia riešení.</w:t>
            </w:r>
          </w:p>
        </w:tc>
      </w:tr>
    </w:tbl>
    <w:p w14:paraId="40816EEA" w14:textId="77777777" w:rsidR="00BA1EF5" w:rsidRDefault="00BA1EF5" w:rsidP="00BA1EF5">
      <w:pPr>
        <w:spacing w:line="259" w:lineRule="auto"/>
        <w:jc w:val="left"/>
      </w:pPr>
    </w:p>
    <w:p w14:paraId="4088D53C" w14:textId="03265CAB" w:rsidR="00BA1EF5" w:rsidRDefault="00BA1EF5" w:rsidP="00042106">
      <w:pPr>
        <w:pStyle w:val="Odsekzoznamu"/>
        <w:numPr>
          <w:ilvl w:val="1"/>
          <w:numId w:val="11"/>
        </w:numPr>
        <w:ind w:left="567" w:hanging="567"/>
      </w:pPr>
      <w:r w:rsidRPr="001D29C9">
        <w:t>Predložené zlepšenia sa budú hodnotiť za každého účastníka</w:t>
      </w:r>
      <w:r w:rsidR="00BA4E54">
        <w:t xml:space="preserve"> ako celok</w:t>
      </w:r>
      <w:r w:rsidRPr="001D29C9">
        <w:t>.</w:t>
      </w:r>
      <w:r w:rsidR="005E1CAA">
        <w:t xml:space="preserve"> </w:t>
      </w:r>
      <w:r w:rsidR="005E1CAA" w:rsidRPr="000F081B">
        <w:rPr>
          <w:rFonts w:cs="Times New Roman"/>
          <w:bCs/>
        </w:rPr>
        <w:t>Komisia pridelí body ako celok na základe konsenzu, v prípade, že nedôjde ku konsenzu, pridelí hodnotu (</w:t>
      </w:r>
      <w:r w:rsidR="005E1CAA">
        <w:rPr>
          <w:rFonts w:cs="Times New Roman"/>
          <w:bCs/>
        </w:rPr>
        <w:t>5</w:t>
      </w:r>
      <w:r w:rsidR="005E1CAA" w:rsidRPr="000F081B">
        <w:rPr>
          <w:rFonts w:cs="Times New Roman"/>
          <w:bCs/>
        </w:rPr>
        <w:t xml:space="preserve"> bodov)</w:t>
      </w:r>
      <w:r w:rsidR="001B0EE5">
        <w:rPr>
          <w:rFonts w:cs="Times New Roman"/>
          <w:bCs/>
        </w:rPr>
        <w:t>.</w:t>
      </w:r>
    </w:p>
    <w:p w14:paraId="5C692A8C" w14:textId="77777777" w:rsidR="00BA1EF5" w:rsidRPr="00744F35" w:rsidRDefault="00BA1EF5" w:rsidP="00042106">
      <w:pPr>
        <w:pStyle w:val="Odsekzoznamu"/>
        <w:numPr>
          <w:ilvl w:val="1"/>
          <w:numId w:val="11"/>
        </w:numPr>
        <w:ind w:left="567" w:hanging="567"/>
        <w:rPr>
          <w:rStyle w:val="Nadpis3Char"/>
          <w:rFonts w:ascii="Times New Roman" w:hAnsi="Times New Roman" w:cstheme="minorBidi"/>
          <w:color w:val="auto"/>
          <w:sz w:val="24"/>
          <w:szCs w:val="22"/>
        </w:rPr>
      </w:pPr>
      <w:r>
        <w:t>Pokyny na prípravu ponuky a spôsob hodnotenia upravený v prípade K1 platia primerane aj pre K2.</w:t>
      </w:r>
    </w:p>
    <w:p w14:paraId="49922F33" w14:textId="77777777" w:rsidR="00BA1EF5" w:rsidRPr="002B0047" w:rsidRDefault="00BA1EF5" w:rsidP="00BA1EF5">
      <w:pPr>
        <w:ind w:left="357" w:hanging="357"/>
        <w:rPr>
          <w:b/>
          <w:bCs/>
        </w:rPr>
      </w:pPr>
      <w:r>
        <w:rPr>
          <w:rStyle w:val="Nadpis3Char"/>
        </w:rPr>
        <w:t>Kritérium K3 Ponuková cena v eur s DPH:</w:t>
      </w:r>
      <w:r w:rsidRPr="002B0047">
        <w:rPr>
          <w:b/>
          <w:bCs/>
        </w:rPr>
        <w:t xml:space="preserve"> </w:t>
      </w:r>
    </w:p>
    <w:p w14:paraId="5E5C462F" w14:textId="351772E6" w:rsidR="00BA4E54" w:rsidRPr="00BA4E54" w:rsidRDefault="00BA4E54" w:rsidP="00042106">
      <w:pPr>
        <w:pStyle w:val="Odsekzoznamu"/>
        <w:numPr>
          <w:ilvl w:val="1"/>
          <w:numId w:val="11"/>
        </w:numPr>
        <w:ind w:left="567" w:hanging="567"/>
      </w:pPr>
      <w:r w:rsidRPr="00BA4E54">
        <w:rPr>
          <w:bCs/>
          <w:szCs w:val="24"/>
        </w:rPr>
        <w:t>Časť ponuky obsahujúca K3 Ponukovú cenu sa bude otvárať až po ukončení hodnotenia K1 a K2. Dovtedy k nemu nebude mať komisia prístup</w:t>
      </w:r>
      <w:r>
        <w:rPr>
          <w:bCs/>
          <w:szCs w:val="24"/>
        </w:rPr>
        <w:t>.</w:t>
      </w:r>
    </w:p>
    <w:p w14:paraId="0829986A" w14:textId="4FEED4BB" w:rsidR="00BA1EF5" w:rsidRPr="0000266A" w:rsidRDefault="00BA4E54" w:rsidP="00042106">
      <w:pPr>
        <w:pStyle w:val="Odsekzoznamu"/>
        <w:numPr>
          <w:ilvl w:val="1"/>
          <w:numId w:val="11"/>
        </w:numPr>
        <w:ind w:left="567" w:hanging="567"/>
      </w:pPr>
      <w:r>
        <w:rPr>
          <w:bCs/>
          <w:szCs w:val="24"/>
        </w:rPr>
        <w:t>U</w:t>
      </w:r>
      <w:r w:rsidR="00BA1EF5" w:rsidRPr="0000266A">
        <w:rPr>
          <w:bCs/>
          <w:szCs w:val="24"/>
        </w:rPr>
        <w:t>chádzač uvedie jednotkové ceny a celkovú cenu za predmet zákazky vyjadrenú v EUR s DPH v rozsahu podľa Prílohy č. 1. Navrhovaná c</w:t>
      </w:r>
      <w:r w:rsidR="00BA1EF5" w:rsidRPr="0000266A">
        <w:rPr>
          <w:bCs/>
          <w:iCs/>
          <w:szCs w:val="24"/>
        </w:rPr>
        <w:t xml:space="preserve">ena </w:t>
      </w:r>
      <w:r w:rsidR="00BA1EF5" w:rsidRPr="0000266A">
        <w:rPr>
          <w:bCs/>
          <w:szCs w:val="24"/>
        </w:rPr>
        <w:t xml:space="preserve">musí zahŕňať všetky náklady, ktoré súvisia, resp. vzniknú v súvislosti s plnením predmetu zákazky. </w:t>
      </w:r>
      <w:r w:rsidR="00BA1EF5" w:rsidRPr="0000266A">
        <w:t>Uchádzač je povinný do navrhovaných jednotkových cien zahrnúť všetky priame a nepriame náklady a riziká všetkých druhov, v takej výške ako sú potrebné pre riadne realizovanie zákazky v súlade so zmluvou, a tieto jednotkové ceny nesmú byť vyjadrené záporným číslom.</w:t>
      </w:r>
    </w:p>
    <w:p w14:paraId="3EC8C8AA" w14:textId="77777777" w:rsidR="00BA1EF5" w:rsidRPr="002B0047" w:rsidRDefault="00BA1EF5" w:rsidP="00042106">
      <w:pPr>
        <w:pStyle w:val="Odsekzoznamu"/>
        <w:numPr>
          <w:ilvl w:val="1"/>
          <w:numId w:val="11"/>
        </w:numPr>
        <w:ind w:left="567" w:hanging="567"/>
      </w:pPr>
      <w:r>
        <w:t>Počet bodov uchádzača za jeho ponukovú cenu sa určí na základe nasledovného vzorca.</w:t>
      </w:r>
      <w:r w:rsidRPr="002B0047">
        <w:rPr>
          <w:b/>
          <w:bCs/>
        </w:rPr>
        <w:t xml:space="preserve"> </w:t>
      </w:r>
    </w:p>
    <w:p w14:paraId="37C6F767" w14:textId="77777777" w:rsidR="00BA1EF5" w:rsidRDefault="00BA1EF5" w:rsidP="00BA1EF5">
      <w:pPr>
        <w:pStyle w:val="Odsekzoznamu"/>
        <w:numPr>
          <w:ilvl w:val="0"/>
          <w:numId w:val="0"/>
        </w:numPr>
        <w:ind w:left="360"/>
      </w:pPr>
      <m:oMathPara>
        <m:oMath>
          <m:r>
            <w:rPr>
              <w:rFonts w:ascii="Cambria Math" w:hAnsi="Cambria Math"/>
            </w:rPr>
            <m:t>K3= MPB*</m:t>
          </m:r>
          <m:d>
            <m:dPr>
              <m:begChr m:val=""/>
              <m:ctrlPr>
                <w:rPr>
                  <w:rFonts w:ascii="Cambria Math" w:hAnsi="Cambria Math"/>
                  <w:i/>
                </w:rPr>
              </m:ctrlPr>
            </m:dPr>
            <m:e>
              <m:d>
                <m:dPr>
                  <m:endChr m:val=""/>
                  <m:ctrlPr>
                    <w:rPr>
                      <w:rFonts w:ascii="Cambria Math" w:hAnsi="Cambria Math"/>
                      <w:i/>
                    </w:rPr>
                  </m:ctrlPr>
                </m:dPr>
                <m:e>
                  <m:r>
                    <w:rPr>
                      <w:rFonts w:ascii="Cambria Math" w:hAnsi="Cambria Math"/>
                    </w:rPr>
                    <m:t xml:space="preserve"> </m:t>
                  </m:r>
                  <m:f>
                    <m:fPr>
                      <m:ctrlPr>
                        <w:rPr>
                          <w:rFonts w:ascii="Cambria Math" w:hAnsi="Cambria Math"/>
                          <w:i/>
                        </w:rPr>
                      </m:ctrlPr>
                    </m:fPr>
                    <m:num>
                      <m:r>
                        <w:rPr>
                          <w:rFonts w:ascii="Cambria Math" w:hAnsi="Cambria Math"/>
                        </w:rPr>
                        <m:t>MAX-PC</m:t>
                      </m:r>
                    </m:num>
                    <m:den>
                      <m:r>
                        <w:rPr>
                          <w:rFonts w:ascii="Cambria Math" w:hAnsi="Cambria Math"/>
                        </w:rPr>
                        <m:t>MAX</m:t>
                      </m:r>
                    </m:den>
                  </m:f>
                </m:e>
              </m:d>
            </m:e>
          </m:d>
        </m:oMath>
      </m:oMathPara>
    </w:p>
    <w:tbl>
      <w:tblPr>
        <w:tblStyle w:val="Mriekatabuky"/>
        <w:tblW w:w="8222" w:type="dxa"/>
        <w:tblInd w:w="562" w:type="dxa"/>
        <w:tblLook w:val="04A0" w:firstRow="1" w:lastRow="0" w:firstColumn="1" w:lastColumn="0" w:noHBand="0" w:noVBand="1"/>
      </w:tblPr>
      <w:tblGrid>
        <w:gridCol w:w="2127"/>
        <w:gridCol w:w="6095"/>
      </w:tblGrid>
      <w:tr w:rsidR="00BA1EF5" w:rsidRPr="004910EE" w14:paraId="3409223C" w14:textId="77777777">
        <w:tc>
          <w:tcPr>
            <w:tcW w:w="2127" w:type="dxa"/>
          </w:tcPr>
          <w:p w14:paraId="670DF57E" w14:textId="77777777" w:rsidR="00BA1EF5" w:rsidRPr="00BB7E84" w:rsidRDefault="00BA1EF5">
            <w:pPr>
              <w:spacing w:before="20" w:after="20"/>
              <w:rPr>
                <w:b/>
                <w:bCs/>
                <w:sz w:val="22"/>
                <w:szCs w:val="22"/>
              </w:rPr>
            </w:pPr>
            <w:r w:rsidRPr="00BB7E84">
              <w:rPr>
                <w:b/>
                <w:bCs/>
                <w:sz w:val="22"/>
                <w:szCs w:val="22"/>
              </w:rPr>
              <w:t>K1</w:t>
            </w:r>
          </w:p>
        </w:tc>
        <w:tc>
          <w:tcPr>
            <w:tcW w:w="6095" w:type="dxa"/>
          </w:tcPr>
          <w:p w14:paraId="1D8FE321" w14:textId="77777777" w:rsidR="00BA1EF5" w:rsidRPr="00BB7E84" w:rsidRDefault="00BA1EF5">
            <w:pPr>
              <w:spacing w:before="20" w:after="20"/>
              <w:rPr>
                <w:sz w:val="22"/>
                <w:szCs w:val="22"/>
              </w:rPr>
            </w:pPr>
            <w:r w:rsidRPr="00BB7E84">
              <w:rPr>
                <w:sz w:val="22"/>
                <w:szCs w:val="22"/>
              </w:rPr>
              <w:t>počet bodov, ktoré uchádzač získa za dané kritérium</w:t>
            </w:r>
          </w:p>
        </w:tc>
      </w:tr>
      <w:tr w:rsidR="00BA1EF5" w:rsidRPr="004910EE" w14:paraId="00A0E18B" w14:textId="77777777">
        <w:tc>
          <w:tcPr>
            <w:tcW w:w="2127" w:type="dxa"/>
          </w:tcPr>
          <w:p w14:paraId="5D7328F1" w14:textId="77777777" w:rsidR="00BA1EF5" w:rsidRPr="00BB7E84" w:rsidRDefault="00BA1EF5">
            <w:pPr>
              <w:spacing w:before="20" w:after="20"/>
              <w:rPr>
                <w:b/>
                <w:bCs/>
                <w:sz w:val="22"/>
              </w:rPr>
            </w:pPr>
            <w:r w:rsidRPr="00BB7E84">
              <w:rPr>
                <w:b/>
                <w:bCs/>
                <w:sz w:val="22"/>
              </w:rPr>
              <w:t xml:space="preserve">MPB </w:t>
            </w:r>
          </w:p>
        </w:tc>
        <w:tc>
          <w:tcPr>
            <w:tcW w:w="6095" w:type="dxa"/>
          </w:tcPr>
          <w:p w14:paraId="25F69AE4" w14:textId="22C1FE21" w:rsidR="00BA1EF5" w:rsidRPr="00C71F44" w:rsidRDefault="00BA1EF5">
            <w:pPr>
              <w:spacing w:before="20" w:after="20"/>
              <w:rPr>
                <w:sz w:val="22"/>
              </w:rPr>
            </w:pPr>
            <w:r w:rsidRPr="00C71F44">
              <w:rPr>
                <w:sz w:val="22"/>
              </w:rPr>
              <w:t>Maximálny počet bodov za hodnotené kritérium/váha kritériá (</w:t>
            </w:r>
            <w:r w:rsidR="00D23015">
              <w:rPr>
                <w:sz w:val="22"/>
              </w:rPr>
              <w:t>40</w:t>
            </w:r>
            <w:r w:rsidRPr="00C71F44">
              <w:rPr>
                <w:sz w:val="22"/>
              </w:rPr>
              <w:t>)</w:t>
            </w:r>
          </w:p>
        </w:tc>
      </w:tr>
      <w:tr w:rsidR="00BA1EF5" w:rsidRPr="004910EE" w14:paraId="4E670B76" w14:textId="77777777">
        <w:tc>
          <w:tcPr>
            <w:tcW w:w="2127" w:type="dxa"/>
          </w:tcPr>
          <w:p w14:paraId="36F93444" w14:textId="77777777" w:rsidR="00BA1EF5" w:rsidRPr="00BB7E84" w:rsidRDefault="00BA1EF5">
            <w:pPr>
              <w:spacing w:before="20" w:after="20"/>
              <w:rPr>
                <w:b/>
                <w:bCs/>
                <w:sz w:val="22"/>
                <w:szCs w:val="22"/>
              </w:rPr>
            </w:pPr>
            <w:r w:rsidRPr="00BB7E84">
              <w:rPr>
                <w:b/>
                <w:bCs/>
                <w:sz w:val="22"/>
                <w:szCs w:val="22"/>
              </w:rPr>
              <w:t>MAX</w:t>
            </w:r>
            <w:r>
              <w:rPr>
                <w:b/>
                <w:bCs/>
                <w:sz w:val="22"/>
                <w:szCs w:val="22"/>
              </w:rPr>
              <w:t xml:space="preserve"> </w:t>
            </w:r>
            <w:r w:rsidRPr="00BB7E84">
              <w:rPr>
                <w:b/>
                <w:bCs/>
                <w:sz w:val="22"/>
                <w:szCs w:val="22"/>
              </w:rPr>
              <w:t>(maximálna  cena)</w:t>
            </w:r>
          </w:p>
        </w:tc>
        <w:tc>
          <w:tcPr>
            <w:tcW w:w="6095" w:type="dxa"/>
          </w:tcPr>
          <w:p w14:paraId="1156D2F9" w14:textId="6C95D0E5" w:rsidR="00BA1EF5" w:rsidRPr="00C71F44" w:rsidRDefault="00593257">
            <w:pPr>
              <w:spacing w:before="20" w:after="20"/>
              <w:rPr>
                <w:sz w:val="22"/>
                <w:szCs w:val="22"/>
              </w:rPr>
            </w:pPr>
            <w:r w:rsidRPr="5BFC8E09">
              <w:rPr>
                <w:sz w:val="22"/>
                <w:szCs w:val="22"/>
              </w:rPr>
              <w:t>1 230 000</w:t>
            </w:r>
            <w:r w:rsidR="00BA1EF5" w:rsidRPr="00C71F44">
              <w:rPr>
                <w:sz w:val="22"/>
                <w:szCs w:val="22"/>
              </w:rPr>
              <w:t xml:space="preserve"> EUR s</w:t>
            </w:r>
            <w:r w:rsidR="00C71F44" w:rsidRPr="00C71F44">
              <w:rPr>
                <w:sz w:val="22"/>
                <w:szCs w:val="22"/>
              </w:rPr>
              <w:t xml:space="preserve"> DPH</w:t>
            </w:r>
            <w:r w:rsidR="00BA1EF5" w:rsidRPr="00C71F44">
              <w:rPr>
                <w:sz w:val="22"/>
                <w:szCs w:val="22"/>
              </w:rPr>
              <w:t xml:space="preserve"> </w:t>
            </w:r>
            <w:r w:rsidR="00406F34">
              <w:rPr>
                <w:sz w:val="22"/>
                <w:szCs w:val="22"/>
              </w:rPr>
              <w:t>(23</w:t>
            </w:r>
            <w:r w:rsidR="00097FE8">
              <w:rPr>
                <w:sz w:val="22"/>
                <w:szCs w:val="22"/>
              </w:rPr>
              <w:t xml:space="preserve"> </w:t>
            </w:r>
            <w:r w:rsidR="00406F34">
              <w:rPr>
                <w:sz w:val="22"/>
                <w:szCs w:val="22"/>
              </w:rPr>
              <w:t>%)</w:t>
            </w:r>
          </w:p>
          <w:p w14:paraId="4AE85739" w14:textId="77777777" w:rsidR="00BA1EF5" w:rsidRPr="00C71F44" w:rsidRDefault="00BA1EF5">
            <w:pPr>
              <w:spacing w:before="20" w:after="20"/>
              <w:rPr>
                <w:sz w:val="22"/>
                <w:szCs w:val="22"/>
              </w:rPr>
            </w:pPr>
          </w:p>
        </w:tc>
      </w:tr>
      <w:tr w:rsidR="00BA1EF5" w:rsidRPr="004910EE" w14:paraId="129F6994" w14:textId="77777777">
        <w:tc>
          <w:tcPr>
            <w:tcW w:w="2127" w:type="dxa"/>
          </w:tcPr>
          <w:p w14:paraId="622F7AF7" w14:textId="77777777" w:rsidR="00BA1EF5" w:rsidRPr="00BB7E84" w:rsidRDefault="00BA1EF5">
            <w:pPr>
              <w:spacing w:before="20" w:after="20"/>
              <w:rPr>
                <w:b/>
                <w:bCs/>
                <w:sz w:val="22"/>
                <w:szCs w:val="22"/>
              </w:rPr>
            </w:pPr>
            <w:r w:rsidRPr="00BB7E84">
              <w:rPr>
                <w:b/>
                <w:bCs/>
                <w:sz w:val="22"/>
                <w:szCs w:val="22"/>
              </w:rPr>
              <w:t>PC (Ponuková cena)</w:t>
            </w:r>
          </w:p>
        </w:tc>
        <w:tc>
          <w:tcPr>
            <w:tcW w:w="6095" w:type="dxa"/>
          </w:tcPr>
          <w:p w14:paraId="528D5269" w14:textId="77777777" w:rsidR="00BA1EF5" w:rsidRPr="00BB7E84" w:rsidRDefault="00BA1EF5">
            <w:pPr>
              <w:spacing w:before="20" w:after="20"/>
              <w:rPr>
                <w:sz w:val="22"/>
                <w:szCs w:val="22"/>
              </w:rPr>
            </w:pPr>
            <w:r>
              <w:rPr>
                <w:sz w:val="22"/>
                <w:szCs w:val="22"/>
              </w:rPr>
              <w:t>C</w:t>
            </w:r>
            <w:r w:rsidRPr="00BB7E84">
              <w:rPr>
                <w:sz w:val="22"/>
                <w:szCs w:val="22"/>
              </w:rPr>
              <w:t>ena uchádzača za predmet zákazky v </w:t>
            </w:r>
            <w:r>
              <w:rPr>
                <w:sz w:val="22"/>
                <w:szCs w:val="22"/>
              </w:rPr>
              <w:t>EUR</w:t>
            </w:r>
            <w:r w:rsidRPr="00BB7E84">
              <w:rPr>
                <w:sz w:val="22"/>
                <w:szCs w:val="22"/>
              </w:rPr>
              <w:t xml:space="preserve"> s DPH</w:t>
            </w:r>
          </w:p>
        </w:tc>
      </w:tr>
    </w:tbl>
    <w:p w14:paraId="08A207AB" w14:textId="77777777" w:rsidR="00BA1EF5" w:rsidRPr="00922306" w:rsidRDefault="00BA1EF5" w:rsidP="00BA1EF5">
      <w:pPr>
        <w:rPr>
          <w:b/>
          <w:bCs/>
          <w:highlight w:val="yellow"/>
        </w:rPr>
      </w:pPr>
    </w:p>
    <w:p w14:paraId="4B0CE7BD" w14:textId="575B81F7" w:rsidR="00BA1EF5" w:rsidRPr="0003758D" w:rsidRDefault="00781366" w:rsidP="00042106">
      <w:pPr>
        <w:pStyle w:val="Odsekzoznamu"/>
        <w:numPr>
          <w:ilvl w:val="1"/>
          <w:numId w:val="11"/>
        </w:numPr>
        <w:ind w:left="567" w:hanging="567"/>
      </w:pPr>
      <w:r w:rsidRPr="0003758D">
        <w:t xml:space="preserve">Maximálnu cenu, ktorú uchádzač </w:t>
      </w:r>
      <w:r w:rsidR="009442CC" w:rsidRPr="0003758D">
        <w:t xml:space="preserve">svojou ponukou </w:t>
      </w:r>
      <w:r w:rsidRPr="0003758D">
        <w:rPr>
          <w:b/>
          <w:bCs/>
        </w:rPr>
        <w:t>nesmie prekročiť</w:t>
      </w:r>
      <w:r w:rsidRPr="0003758D">
        <w:t xml:space="preserve"> je </w:t>
      </w:r>
      <w:r w:rsidR="00097FE8">
        <w:t>1 230 000 eur s DPH</w:t>
      </w:r>
      <w:r w:rsidRPr="0003758D">
        <w:t xml:space="preserve">. V prípade, že uchádzač predloží ponuku vyššiu ako je </w:t>
      </w:r>
      <w:r w:rsidR="00097FE8">
        <w:t>uvedená suma</w:t>
      </w:r>
      <w:r w:rsidRPr="0003758D">
        <w:t xml:space="preserve">, bude verejný obstarávateľ nútený vylúčiť ponuku pre nesplnenie požiadaviek na predmet zákazky. </w:t>
      </w:r>
      <w:r w:rsidR="0010179A" w:rsidRPr="0003758D">
        <w:t xml:space="preserve"> </w:t>
      </w:r>
    </w:p>
    <w:p w14:paraId="562E71FF" w14:textId="75F2E79F" w:rsidR="009442CC" w:rsidRPr="00254A57" w:rsidRDefault="003B0652" w:rsidP="00042106">
      <w:pPr>
        <w:pStyle w:val="Odsekzoznamu"/>
        <w:numPr>
          <w:ilvl w:val="1"/>
          <w:numId w:val="11"/>
        </w:numPr>
        <w:ind w:left="567" w:hanging="567"/>
        <w:rPr>
          <w:rStyle w:val="Nadpis3Char"/>
          <w:rFonts w:ascii="Times New Roman" w:hAnsi="Times New Roman" w:cstheme="minorBidi"/>
          <w:color w:val="auto"/>
          <w:sz w:val="24"/>
          <w:szCs w:val="22"/>
        </w:rPr>
      </w:pPr>
      <w:r w:rsidRPr="00254A57">
        <w:rPr>
          <w:rStyle w:val="Nadpis3Char"/>
          <w:rFonts w:ascii="Times New Roman" w:hAnsi="Times New Roman" w:cstheme="minorBidi"/>
          <w:color w:val="auto"/>
          <w:sz w:val="24"/>
          <w:szCs w:val="22"/>
        </w:rPr>
        <w:t xml:space="preserve">Verejný obstarávateľ upozorňuje, že jednou z dvoch položiek, ktoré bude uchádzač v ponuke vypĺňať je </w:t>
      </w:r>
      <w:r w:rsidR="00EC3C10" w:rsidRPr="00254A57">
        <w:rPr>
          <w:rStyle w:val="Nadpis3Char"/>
          <w:rFonts w:ascii="Times New Roman" w:hAnsi="Times New Roman" w:cstheme="minorBidi"/>
          <w:color w:val="auto"/>
          <w:sz w:val="24"/>
          <w:szCs w:val="22"/>
        </w:rPr>
        <w:t>cena za implementáciu. Cena za implementáciu môže byť určená maximálne vo výške 15 % z</w:t>
      </w:r>
      <w:r w:rsidR="00585060" w:rsidRPr="00254A57">
        <w:rPr>
          <w:rStyle w:val="Nadpis3Char"/>
          <w:rFonts w:ascii="Times New Roman" w:hAnsi="Times New Roman" w:cstheme="minorBidi"/>
          <w:color w:val="auto"/>
          <w:sz w:val="24"/>
          <w:szCs w:val="22"/>
        </w:rPr>
        <w:t xml:space="preserve"> ceny za </w:t>
      </w:r>
      <w:r w:rsidR="00770F41" w:rsidRPr="00254A57">
        <w:rPr>
          <w:rStyle w:val="Nadpis3Char"/>
          <w:rFonts w:ascii="Times New Roman" w:hAnsi="Times New Roman" w:cstheme="minorBidi"/>
          <w:color w:val="auto"/>
          <w:sz w:val="24"/>
          <w:szCs w:val="22"/>
        </w:rPr>
        <w:t>4 skenovacie boxy na 48 mesiacov</w:t>
      </w:r>
      <w:r w:rsidR="00EC3C10" w:rsidRPr="00254A57">
        <w:rPr>
          <w:rStyle w:val="Nadpis3Char"/>
          <w:rFonts w:ascii="Times New Roman" w:hAnsi="Times New Roman" w:cstheme="minorBidi"/>
          <w:color w:val="auto"/>
          <w:sz w:val="24"/>
          <w:szCs w:val="22"/>
        </w:rPr>
        <w:t xml:space="preserve">. </w:t>
      </w:r>
      <w:r w:rsidR="002104A7" w:rsidRPr="00254A57">
        <w:rPr>
          <w:rStyle w:val="Nadpis3Char"/>
          <w:rFonts w:ascii="Times New Roman" w:hAnsi="Times New Roman" w:cstheme="minorBidi"/>
          <w:color w:val="auto"/>
          <w:sz w:val="24"/>
          <w:szCs w:val="22"/>
        </w:rPr>
        <w:t>Na túto skutočnos</w:t>
      </w:r>
      <w:r w:rsidR="000851C0" w:rsidRPr="00254A57">
        <w:rPr>
          <w:rStyle w:val="Nadpis3Char"/>
          <w:rFonts w:ascii="Times New Roman" w:hAnsi="Times New Roman" w:cstheme="minorBidi"/>
          <w:color w:val="auto"/>
          <w:sz w:val="24"/>
          <w:szCs w:val="22"/>
        </w:rPr>
        <w:t xml:space="preserve">ť bude uchádzač upozornený aj prílohou č. 1 – Ponuka v zákazke. </w:t>
      </w:r>
    </w:p>
    <w:p w14:paraId="4923157A" w14:textId="77777777" w:rsidR="00BA1EF5" w:rsidRPr="00D329D9" w:rsidRDefault="00BA1EF5" w:rsidP="00BA1EF5">
      <w:pPr>
        <w:rPr>
          <w:rStyle w:val="Nadpis3Char"/>
        </w:rPr>
      </w:pPr>
      <w:r w:rsidRPr="00D329D9">
        <w:rPr>
          <w:rStyle w:val="Nadpis3Char"/>
        </w:rPr>
        <w:t xml:space="preserve">Kritérium </w:t>
      </w:r>
      <w:r>
        <w:rPr>
          <w:rStyle w:val="Nadpis3Char"/>
        </w:rPr>
        <w:t>K4</w:t>
      </w:r>
      <w:r w:rsidRPr="00D329D9">
        <w:rPr>
          <w:rStyle w:val="Nadpis3Char"/>
        </w:rPr>
        <w:t xml:space="preserve"> </w:t>
      </w:r>
      <w:r>
        <w:rPr>
          <w:rStyle w:val="Nadpis3Char"/>
        </w:rPr>
        <w:t>Pohovor s odborným garantom</w:t>
      </w:r>
    </w:p>
    <w:p w14:paraId="61FBBEA9" w14:textId="625DA3FD" w:rsidR="00BA1EF5" w:rsidRPr="009A6AF2" w:rsidRDefault="00BA1EF5" w:rsidP="00042106">
      <w:pPr>
        <w:pStyle w:val="Odsekzoznamu"/>
        <w:numPr>
          <w:ilvl w:val="1"/>
          <w:numId w:val="11"/>
        </w:numPr>
        <w:ind w:left="567" w:hanging="567"/>
      </w:pPr>
      <w:r w:rsidRPr="009A6AF2">
        <w:t xml:space="preserve">V tomto hodnotiacom kritériu bude verejný obstarávateľ hodnotiť </w:t>
      </w:r>
      <w:r>
        <w:t xml:space="preserve">odborného garanta - odborníka, ktorým uchádzač preukazoval podmienky účasti stanovenú podľa </w:t>
      </w:r>
      <w:hyperlink r:id="rId43" w:anchor="paragraf-34.odsek-1.pismeno-g" w:history="1">
        <w:r w:rsidR="00E5364D" w:rsidRPr="00B3739A">
          <w:rPr>
            <w:rStyle w:val="Hypertextovprepojenie"/>
          </w:rPr>
          <w:t xml:space="preserve">§ 34 ods. 1 </w:t>
        </w:r>
        <w:r w:rsidR="00E5364D" w:rsidRPr="00B3739A">
          <w:rPr>
            <w:rStyle w:val="Hypertextovprepojenie"/>
          </w:rPr>
          <w:lastRenderedPageBreak/>
          <w:t>písm. g)</w:t>
        </w:r>
      </w:hyperlink>
      <w:r>
        <w:t xml:space="preserve"> ZVO v zmysle bodu 3.2 časti B. súťažných podkladov</w:t>
      </w:r>
      <w:r w:rsidRPr="009A6AF2">
        <w:t xml:space="preserve"> prostredníctvom rozhovoru. </w:t>
      </w:r>
    </w:p>
    <w:p w14:paraId="11CE5554" w14:textId="3D690025" w:rsidR="00BA1EF5" w:rsidRPr="009A6AF2" w:rsidRDefault="00BF1F2D" w:rsidP="00042106">
      <w:pPr>
        <w:pStyle w:val="Odsekzoznamu"/>
        <w:numPr>
          <w:ilvl w:val="1"/>
          <w:numId w:val="11"/>
        </w:numPr>
        <w:ind w:left="567" w:hanging="567"/>
      </w:pPr>
      <w:r>
        <w:t>Odborný garant</w:t>
      </w:r>
      <w:r w:rsidR="00BA1EF5" w:rsidRPr="009A6AF2">
        <w:t xml:space="preserve"> bude pozvaný na pohovor </w:t>
      </w:r>
      <w:r w:rsidR="00684C08">
        <w:t>minimálne</w:t>
      </w:r>
      <w:r w:rsidR="00BA1EF5" w:rsidRPr="009A6AF2">
        <w:t xml:space="preserve"> 5 pracovných dní vopred prostredníctvom </w:t>
      </w:r>
      <w:r w:rsidR="00BA1EF5">
        <w:t xml:space="preserve">systém </w:t>
      </w:r>
      <w:proofErr w:type="spellStart"/>
      <w:r w:rsidR="00BA1EF5">
        <w:t>Josephine</w:t>
      </w:r>
      <w:proofErr w:type="spellEnd"/>
      <w:r w:rsidR="00BA1EF5" w:rsidRPr="009A6AF2">
        <w:t>.</w:t>
      </w:r>
    </w:p>
    <w:p w14:paraId="33AC3BA0" w14:textId="77777777" w:rsidR="00BA1EF5" w:rsidRPr="009A6AF2" w:rsidRDefault="00BA1EF5" w:rsidP="00042106">
      <w:pPr>
        <w:pStyle w:val="Odsekzoznamu"/>
        <w:numPr>
          <w:ilvl w:val="1"/>
          <w:numId w:val="11"/>
        </w:numPr>
        <w:ind w:left="567" w:hanging="567"/>
      </w:pPr>
      <w:r w:rsidRPr="009A6AF2">
        <w:t>Otázky budú</w:t>
      </w:r>
      <w:r>
        <w:t xml:space="preserve"> konkretizované vo výzve a budú pozostávať</w:t>
      </w:r>
      <w:r w:rsidRPr="009A6AF2">
        <w:t xml:space="preserve"> z nasledujúcich okruhov:</w:t>
      </w:r>
    </w:p>
    <w:p w14:paraId="7178473B" w14:textId="1E4F4740" w:rsidR="00BA1EF5" w:rsidRPr="009A6AF2" w:rsidRDefault="00BA1EF5" w:rsidP="00860EB6">
      <w:pPr>
        <w:pStyle w:val="Odsekzoznamu"/>
        <w:numPr>
          <w:ilvl w:val="1"/>
          <w:numId w:val="57"/>
        </w:numPr>
        <w:ind w:left="851" w:hanging="284"/>
      </w:pPr>
      <w:r w:rsidRPr="009A6AF2">
        <w:t>prečo je</w:t>
      </w:r>
      <w:r>
        <w:t xml:space="preserve"> </w:t>
      </w:r>
      <w:r w:rsidR="00D07109">
        <w:t>odborný garant</w:t>
      </w:r>
      <w:r w:rsidR="00D07109" w:rsidRPr="009A6AF2">
        <w:t xml:space="preserve"> </w:t>
      </w:r>
      <w:r w:rsidRPr="009A6AF2">
        <w:t xml:space="preserve">ideálnou osobou na pozíciu vedúceho realizačného tímu pre realizáciu </w:t>
      </w:r>
      <w:r w:rsidR="00524344">
        <w:t>predmetu zákazky</w:t>
      </w:r>
      <w:r w:rsidRPr="009A6AF2">
        <w:t>;</w:t>
      </w:r>
    </w:p>
    <w:p w14:paraId="2E51A808" w14:textId="4498444A" w:rsidR="00BA1EF5" w:rsidRPr="009A6AF2" w:rsidRDefault="00BA1EF5" w:rsidP="00860EB6">
      <w:pPr>
        <w:pStyle w:val="Odsekzoznamu"/>
        <w:numPr>
          <w:ilvl w:val="1"/>
          <w:numId w:val="57"/>
        </w:numPr>
        <w:ind w:left="851" w:hanging="284"/>
      </w:pPr>
      <w:r w:rsidRPr="009A6AF2">
        <w:t>v čom vidí svoj hlavný prínos pre verejného obstarávateľa</w:t>
      </w:r>
      <w:r w:rsidR="66680D97">
        <w:t>;</w:t>
      </w:r>
      <w:r w:rsidRPr="009A6AF2">
        <w:t xml:space="preserve"> </w:t>
      </w:r>
    </w:p>
    <w:p w14:paraId="0DA80FA7" w14:textId="29206F3D" w:rsidR="00BA1EF5" w:rsidRPr="009A6AF2" w:rsidRDefault="00BA1EF5" w:rsidP="00042106">
      <w:pPr>
        <w:pStyle w:val="Odsekzoznamu"/>
        <w:numPr>
          <w:ilvl w:val="1"/>
          <w:numId w:val="11"/>
        </w:numPr>
        <w:ind w:left="567" w:hanging="567"/>
      </w:pPr>
      <w:r w:rsidRPr="009A6AF2">
        <w:t xml:space="preserve">Okrem toho sa verejný obstarávateľ počas pohovoru </w:t>
      </w:r>
      <w:r>
        <w:t xml:space="preserve">môže </w:t>
      </w:r>
      <w:r w:rsidRPr="009A6AF2">
        <w:t>opýta</w:t>
      </w:r>
      <w:r>
        <w:t>ť</w:t>
      </w:r>
      <w:r w:rsidRPr="009A6AF2">
        <w:t xml:space="preserve"> </w:t>
      </w:r>
      <w:r w:rsidR="00860EB6">
        <w:t>odborného garanta</w:t>
      </w:r>
      <w:r w:rsidRPr="009A6AF2">
        <w:t xml:space="preserve"> na obsah ponuky predloženej uchádzačom alebo na vyhodnocované skutočnosti.</w:t>
      </w:r>
      <w:r w:rsidR="0048554D">
        <w:t xml:space="preserve"> </w:t>
      </w:r>
      <w:r w:rsidR="0089485D">
        <w:t xml:space="preserve">Predmetom pohovoru nebudú technické detaily ponuky. </w:t>
      </w:r>
    </w:p>
    <w:p w14:paraId="036D3DDB" w14:textId="3A114733" w:rsidR="00BA1EF5" w:rsidRPr="009A6AF2" w:rsidRDefault="00BA1EF5" w:rsidP="00042106">
      <w:pPr>
        <w:pStyle w:val="Odsekzoznamu"/>
        <w:numPr>
          <w:ilvl w:val="1"/>
          <w:numId w:val="11"/>
        </w:numPr>
        <w:ind w:left="567" w:hanging="567"/>
      </w:pPr>
      <w:r w:rsidRPr="009A6AF2">
        <w:t>Rozhovory sa budú nahrávať zvukovými alebo audiovizuálnymi prostriedkami a vyhotoví sa písomný záznam. Predpokladá sa, že pohovor bude trvať</w:t>
      </w:r>
      <w:r>
        <w:t xml:space="preserve"> cca</w:t>
      </w:r>
      <w:r w:rsidRPr="009A6AF2">
        <w:t xml:space="preserve"> </w:t>
      </w:r>
      <w:r>
        <w:t>3</w:t>
      </w:r>
      <w:r w:rsidRPr="009A6AF2">
        <w:t>0 minút.</w:t>
      </w:r>
      <w:r w:rsidR="00EB3DEB">
        <w:t xml:space="preserve"> </w:t>
      </w:r>
      <w:r w:rsidR="00A306D2">
        <w:t xml:space="preserve">Pohovor je možné </w:t>
      </w:r>
      <w:r w:rsidR="00FC46E5">
        <w:t>uskutočniť</w:t>
      </w:r>
      <w:r w:rsidR="00A306D2">
        <w:t xml:space="preserve"> aj v anglickom jazyku. V takomto prípade uchádzač zabezpečí tlmočenie </w:t>
      </w:r>
      <w:r w:rsidR="007E77E8">
        <w:t>do slovenského prípadne českého jazyka</w:t>
      </w:r>
      <w:r w:rsidR="00FC46E5">
        <w:t xml:space="preserve">. </w:t>
      </w:r>
    </w:p>
    <w:p w14:paraId="10EAB947" w14:textId="122216D2" w:rsidR="00BA1EF5" w:rsidRPr="009A6AF2" w:rsidRDefault="00BA1EF5" w:rsidP="00042106">
      <w:pPr>
        <w:pStyle w:val="Odsekzoznamu"/>
        <w:numPr>
          <w:ilvl w:val="1"/>
          <w:numId w:val="11"/>
        </w:numPr>
        <w:ind w:left="567" w:hanging="567"/>
      </w:pPr>
      <w:r w:rsidRPr="009A6AF2">
        <w:t xml:space="preserve">Účelom rozhovoru  je zistiť, prečo je </w:t>
      </w:r>
      <w:r w:rsidR="00860EB6">
        <w:t>odborný garant</w:t>
      </w:r>
      <w:r w:rsidRPr="009A6AF2">
        <w:t xml:space="preserve"> najvhodnejší z hľadiska preukázateľných skutočností. Do úvahy sa budú brať tieto skutočnosti: </w:t>
      </w:r>
    </w:p>
    <w:p w14:paraId="17D28D8C" w14:textId="4B60C84A" w:rsidR="00BA1EF5" w:rsidRDefault="00BA1EF5" w:rsidP="00042106">
      <w:pPr>
        <w:pStyle w:val="Odsekzoznamu"/>
        <w:numPr>
          <w:ilvl w:val="1"/>
          <w:numId w:val="24"/>
        </w:numPr>
        <w:ind w:left="851" w:hanging="284"/>
      </w:pPr>
      <w:r w:rsidRPr="009A6AF2">
        <w:t xml:space="preserve">či má </w:t>
      </w:r>
      <w:r w:rsidR="00772443">
        <w:t>odborný garant</w:t>
      </w:r>
      <w:r w:rsidRPr="009A6AF2">
        <w:t xml:space="preserve"> znalosti o predmete zákazky</w:t>
      </w:r>
      <w:r>
        <w:t xml:space="preserve"> </w:t>
      </w:r>
      <w:r w:rsidRPr="009A6AF2">
        <w:t>a či si je vedomý príslušných rizík;</w:t>
      </w:r>
    </w:p>
    <w:p w14:paraId="1E2ADF96" w14:textId="1C0E000E" w:rsidR="00772443" w:rsidRDefault="00772443" w:rsidP="00042106">
      <w:pPr>
        <w:pStyle w:val="Odsekzoznamu"/>
        <w:numPr>
          <w:ilvl w:val="1"/>
          <w:numId w:val="24"/>
        </w:numPr>
        <w:ind w:left="851" w:hanging="284"/>
      </w:pPr>
      <w:r>
        <w:t xml:space="preserve">či má odborný </w:t>
      </w:r>
      <w:r w:rsidR="005E3083">
        <w:t>garant základné predpoklady a individuálne vlastnosti a</w:t>
      </w:r>
      <w:r w:rsidR="001C06D6">
        <w:t> </w:t>
      </w:r>
      <w:r w:rsidR="005E3083">
        <w:t>schopnosti</w:t>
      </w:r>
      <w:r w:rsidR="001C06D6">
        <w:t xml:space="preserve"> (</w:t>
      </w:r>
      <w:r w:rsidR="00AD502B">
        <w:t>zrozumiteľný stručný prejav vystihujúci podstatu</w:t>
      </w:r>
      <w:r w:rsidR="00B55983" w:rsidRPr="009A6AF2">
        <w:t>;</w:t>
      </w:r>
      <w:r w:rsidR="00AD502B">
        <w:t xml:space="preserve"> z prejavu je zrejmé, že si je vedomý </w:t>
      </w:r>
      <w:r w:rsidR="005A18AE">
        <w:t xml:space="preserve">špecifických charakteristík </w:t>
      </w:r>
      <w:r w:rsidR="00E5452B">
        <w:t>zákazky; v prejave je istý, neváha o svojich argumentoch; vyjadruje sa konkrétne</w:t>
      </w:r>
      <w:r w:rsidR="00205E0F">
        <w:t xml:space="preserve">, nie všeobecne; prejav odborníka je štruktúrovaný; </w:t>
      </w:r>
      <w:r w:rsidR="00DC2B1F">
        <w:t xml:space="preserve">prejav odborníka je dôveryhodný; </w:t>
      </w:r>
      <w:r w:rsidR="00205E0F">
        <w:t>pôsobí motivovane</w:t>
      </w:r>
      <w:r w:rsidR="00B2233F">
        <w:t xml:space="preserve"> k dosiahnutiu cieľa; z prejavu je zrejmé, že vníma dôležitosť projektu; dokáže vnímať špecifiká zákazky</w:t>
      </w:r>
      <w:r w:rsidR="006E6AA2">
        <w:t xml:space="preserve"> ako celku; o projekte uvažuje aj z pohľadu verejného obstarávateľa</w:t>
      </w:r>
      <w:r w:rsidR="004F528D">
        <w:t>)</w:t>
      </w:r>
      <w:r w:rsidR="00EA59B1">
        <w:t>.</w:t>
      </w:r>
    </w:p>
    <w:p w14:paraId="4EDBA831" w14:textId="77777777" w:rsidR="00BA1EF5" w:rsidRDefault="00BA1EF5" w:rsidP="00042106">
      <w:pPr>
        <w:pStyle w:val="Odsekzoznamu"/>
        <w:numPr>
          <w:ilvl w:val="1"/>
          <w:numId w:val="11"/>
        </w:numPr>
        <w:ind w:left="567" w:hanging="567"/>
      </w:pPr>
      <w:r>
        <w:t>Hodnotenie ponúk bude realizované na základe nasledovného kľúča: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1418"/>
        <w:gridCol w:w="7938"/>
      </w:tblGrid>
      <w:tr w:rsidR="00973EE1" w:rsidRPr="00470FC9" w14:paraId="34FAEE4B" w14:textId="77777777" w:rsidTr="30ED60AF">
        <w:trPr>
          <w:trHeight w:val="567"/>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D03465" w14:textId="77777777" w:rsidR="00BA1EF5" w:rsidRPr="00277F42" w:rsidRDefault="00BA1EF5">
            <w:pPr>
              <w:spacing w:before="20" w:after="20" w:line="259" w:lineRule="auto"/>
              <w:jc w:val="left"/>
              <w:rPr>
                <w:sz w:val="20"/>
                <w:szCs w:val="20"/>
                <w:lang w:val="cs-CZ"/>
              </w:rPr>
            </w:pPr>
            <w:r w:rsidRPr="00277F42">
              <w:rPr>
                <w:sz w:val="20"/>
                <w:szCs w:val="20"/>
                <w:lang w:val="cs-CZ"/>
              </w:rPr>
              <w:t>Body</w:t>
            </w:r>
          </w:p>
        </w:tc>
        <w:tc>
          <w:tcPr>
            <w:tcW w:w="79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76E34D" w14:textId="77777777" w:rsidR="00BA1EF5" w:rsidRPr="00777DD1" w:rsidRDefault="00BA1EF5">
            <w:pPr>
              <w:spacing w:before="20" w:after="20" w:line="259" w:lineRule="auto"/>
              <w:jc w:val="left"/>
              <w:rPr>
                <w:sz w:val="20"/>
                <w:szCs w:val="20"/>
                <w:lang w:val="cs-CZ"/>
              </w:rPr>
            </w:pPr>
            <w:proofErr w:type="spellStart"/>
            <w:r w:rsidRPr="30ED60AF">
              <w:rPr>
                <w:sz w:val="20"/>
                <w:szCs w:val="20"/>
                <w:lang w:val="cs-CZ"/>
              </w:rPr>
              <w:t>Odôvodnenie</w:t>
            </w:r>
            <w:proofErr w:type="spellEnd"/>
          </w:p>
        </w:tc>
      </w:tr>
      <w:tr w:rsidR="0088034E" w:rsidRPr="00470FC9" w14:paraId="4CF77662" w14:textId="77777777" w:rsidTr="30ED60AF">
        <w:trPr>
          <w:trHeight w:val="567"/>
        </w:trPr>
        <w:tc>
          <w:tcPr>
            <w:tcW w:w="1418" w:type="dxa"/>
            <w:tcBorders>
              <w:top w:val="single" w:sz="4" w:space="0" w:color="auto"/>
              <w:left w:val="single" w:sz="4" w:space="0" w:color="auto"/>
              <w:bottom w:val="single" w:sz="4" w:space="0" w:color="auto"/>
              <w:right w:val="single" w:sz="4" w:space="0" w:color="auto"/>
            </w:tcBorders>
            <w:vAlign w:val="center"/>
            <w:hideMark/>
          </w:tcPr>
          <w:p w14:paraId="19948D9D" w14:textId="77777777" w:rsidR="00BA1EF5" w:rsidRPr="00277F42" w:rsidRDefault="00BA1EF5">
            <w:pPr>
              <w:spacing w:before="20" w:after="20" w:line="259" w:lineRule="auto"/>
              <w:jc w:val="left"/>
              <w:rPr>
                <w:sz w:val="20"/>
                <w:szCs w:val="20"/>
                <w:lang w:val="cs-CZ"/>
              </w:rPr>
            </w:pPr>
            <w:r w:rsidRPr="00277F42">
              <w:rPr>
                <w:sz w:val="20"/>
                <w:szCs w:val="20"/>
                <w:lang w:val="cs-CZ"/>
              </w:rPr>
              <w:t>10</w:t>
            </w:r>
          </w:p>
        </w:tc>
        <w:tc>
          <w:tcPr>
            <w:tcW w:w="7938" w:type="dxa"/>
            <w:tcBorders>
              <w:top w:val="single" w:sz="4" w:space="0" w:color="auto"/>
              <w:left w:val="single" w:sz="4" w:space="0" w:color="auto"/>
              <w:bottom w:val="single" w:sz="4" w:space="0" w:color="auto"/>
              <w:right w:val="single" w:sz="4" w:space="0" w:color="auto"/>
            </w:tcBorders>
            <w:vAlign w:val="center"/>
            <w:hideMark/>
          </w:tcPr>
          <w:p w14:paraId="730975C2" w14:textId="77777777" w:rsidR="00BA1EF5" w:rsidRPr="00777DD1" w:rsidRDefault="00BA1EF5">
            <w:pPr>
              <w:spacing w:before="20" w:after="20" w:line="259" w:lineRule="auto"/>
              <w:jc w:val="left"/>
              <w:rPr>
                <w:sz w:val="20"/>
                <w:szCs w:val="20"/>
                <w:lang w:val="cs-CZ"/>
              </w:rPr>
            </w:pPr>
            <w:r w:rsidRPr="30ED60AF">
              <w:rPr>
                <w:sz w:val="20"/>
                <w:szCs w:val="20"/>
                <w:lang w:val="cs-CZ"/>
              </w:rPr>
              <w:t xml:space="preserve">Úroveň </w:t>
            </w:r>
            <w:proofErr w:type="spellStart"/>
            <w:r w:rsidRPr="30ED60AF">
              <w:rPr>
                <w:sz w:val="20"/>
                <w:szCs w:val="20"/>
                <w:lang w:val="cs-CZ"/>
              </w:rPr>
              <w:t>kvalít</w:t>
            </w:r>
            <w:proofErr w:type="spellEnd"/>
            <w:r w:rsidRPr="30ED60AF">
              <w:rPr>
                <w:sz w:val="20"/>
                <w:szCs w:val="20"/>
                <w:lang w:val="cs-CZ"/>
              </w:rPr>
              <w:t xml:space="preserve"> a schopností odborného garanta je </w:t>
            </w:r>
            <w:proofErr w:type="spellStart"/>
            <w:r w:rsidRPr="30ED60AF">
              <w:rPr>
                <w:sz w:val="20"/>
                <w:szCs w:val="20"/>
                <w:lang w:val="cs-CZ"/>
              </w:rPr>
              <w:t>veľmi</w:t>
            </w:r>
            <w:proofErr w:type="spellEnd"/>
            <w:r w:rsidRPr="30ED60AF">
              <w:rPr>
                <w:sz w:val="20"/>
                <w:szCs w:val="20"/>
                <w:lang w:val="cs-CZ"/>
              </w:rPr>
              <w:t xml:space="preserve"> vysoká </w:t>
            </w:r>
            <w:proofErr w:type="spellStart"/>
            <w:r w:rsidRPr="30ED60AF">
              <w:rPr>
                <w:sz w:val="20"/>
                <w:szCs w:val="20"/>
                <w:lang w:val="cs-CZ"/>
              </w:rPr>
              <w:t>vo</w:t>
            </w:r>
            <w:proofErr w:type="spellEnd"/>
            <w:r w:rsidRPr="30ED60AF">
              <w:rPr>
                <w:sz w:val="20"/>
                <w:szCs w:val="20"/>
                <w:lang w:val="cs-CZ"/>
              </w:rPr>
              <w:t xml:space="preserve"> </w:t>
            </w:r>
            <w:proofErr w:type="spellStart"/>
            <w:r w:rsidRPr="30ED60AF">
              <w:rPr>
                <w:sz w:val="20"/>
                <w:szCs w:val="20"/>
                <w:lang w:val="cs-CZ"/>
              </w:rPr>
              <w:t>vzťahu</w:t>
            </w:r>
            <w:proofErr w:type="spellEnd"/>
            <w:r w:rsidRPr="30ED60AF">
              <w:rPr>
                <w:sz w:val="20"/>
                <w:szCs w:val="20"/>
                <w:lang w:val="cs-CZ"/>
              </w:rPr>
              <w:t xml:space="preserve"> k </w:t>
            </w:r>
            <w:proofErr w:type="spellStart"/>
            <w:r w:rsidRPr="30ED60AF">
              <w:rPr>
                <w:sz w:val="20"/>
                <w:szCs w:val="20"/>
                <w:lang w:val="cs-CZ"/>
              </w:rPr>
              <w:t>plneniu</w:t>
            </w:r>
            <w:proofErr w:type="spellEnd"/>
            <w:r w:rsidRPr="30ED60AF">
              <w:rPr>
                <w:sz w:val="20"/>
                <w:szCs w:val="20"/>
                <w:lang w:val="cs-CZ"/>
              </w:rPr>
              <w:t xml:space="preserve"> </w:t>
            </w:r>
            <w:proofErr w:type="spellStart"/>
            <w:r w:rsidRPr="30ED60AF">
              <w:rPr>
                <w:sz w:val="20"/>
                <w:szCs w:val="20"/>
                <w:lang w:val="cs-CZ"/>
              </w:rPr>
              <w:t>cieľov</w:t>
            </w:r>
            <w:proofErr w:type="spellEnd"/>
            <w:r w:rsidRPr="30ED60AF">
              <w:rPr>
                <w:sz w:val="20"/>
                <w:szCs w:val="20"/>
                <w:lang w:val="cs-CZ"/>
              </w:rPr>
              <w:t xml:space="preserve"> verejného </w:t>
            </w:r>
            <w:proofErr w:type="spellStart"/>
            <w:r w:rsidRPr="30ED60AF">
              <w:rPr>
                <w:sz w:val="20"/>
                <w:szCs w:val="20"/>
                <w:lang w:val="cs-CZ"/>
              </w:rPr>
              <w:t>obstarávateľa</w:t>
            </w:r>
            <w:proofErr w:type="spellEnd"/>
            <w:r w:rsidRPr="30ED60AF">
              <w:rPr>
                <w:sz w:val="20"/>
                <w:szCs w:val="20"/>
                <w:lang w:val="cs-CZ"/>
              </w:rPr>
              <w:t xml:space="preserve">. </w:t>
            </w:r>
            <w:proofErr w:type="spellStart"/>
            <w:r w:rsidRPr="30ED60AF">
              <w:rPr>
                <w:sz w:val="20"/>
                <w:szCs w:val="20"/>
                <w:lang w:val="cs-CZ"/>
              </w:rPr>
              <w:t>Účasť</w:t>
            </w:r>
            <w:proofErr w:type="spellEnd"/>
            <w:r w:rsidRPr="30ED60AF">
              <w:rPr>
                <w:sz w:val="20"/>
                <w:szCs w:val="20"/>
                <w:lang w:val="cs-CZ"/>
              </w:rPr>
              <w:t xml:space="preserve"> odborného garanta na </w:t>
            </w:r>
            <w:proofErr w:type="spellStart"/>
            <w:r w:rsidRPr="30ED60AF">
              <w:rPr>
                <w:sz w:val="20"/>
                <w:szCs w:val="20"/>
                <w:lang w:val="cs-CZ"/>
              </w:rPr>
              <w:t>plnení</w:t>
            </w:r>
            <w:proofErr w:type="spellEnd"/>
            <w:r w:rsidRPr="30ED60AF">
              <w:rPr>
                <w:sz w:val="20"/>
                <w:szCs w:val="20"/>
                <w:lang w:val="cs-CZ"/>
              </w:rPr>
              <w:t xml:space="preserve"> </w:t>
            </w:r>
            <w:proofErr w:type="spellStart"/>
            <w:r w:rsidRPr="30ED60AF">
              <w:rPr>
                <w:sz w:val="20"/>
                <w:szCs w:val="20"/>
                <w:lang w:val="cs-CZ"/>
              </w:rPr>
              <w:t>zákazky</w:t>
            </w:r>
            <w:proofErr w:type="spellEnd"/>
            <w:r w:rsidRPr="30ED60AF">
              <w:rPr>
                <w:sz w:val="20"/>
                <w:szCs w:val="20"/>
                <w:lang w:val="cs-CZ"/>
              </w:rPr>
              <w:t xml:space="preserve"> bude </w:t>
            </w:r>
            <w:proofErr w:type="spellStart"/>
            <w:r w:rsidRPr="30ED60AF">
              <w:rPr>
                <w:sz w:val="20"/>
                <w:szCs w:val="20"/>
                <w:lang w:val="cs-CZ"/>
              </w:rPr>
              <w:t>nepochybne</w:t>
            </w:r>
            <w:proofErr w:type="spellEnd"/>
            <w:r w:rsidRPr="30ED60AF">
              <w:rPr>
                <w:sz w:val="20"/>
                <w:szCs w:val="20"/>
                <w:lang w:val="cs-CZ"/>
              </w:rPr>
              <w:t xml:space="preserve"> </w:t>
            </w:r>
            <w:proofErr w:type="spellStart"/>
            <w:r w:rsidRPr="30ED60AF">
              <w:rPr>
                <w:sz w:val="20"/>
                <w:szCs w:val="20"/>
                <w:lang w:val="cs-CZ"/>
              </w:rPr>
              <w:t>prínosom</w:t>
            </w:r>
            <w:proofErr w:type="spellEnd"/>
            <w:r w:rsidRPr="30ED60AF">
              <w:rPr>
                <w:sz w:val="20"/>
                <w:szCs w:val="20"/>
                <w:lang w:val="cs-CZ"/>
              </w:rPr>
              <w:t>.</w:t>
            </w:r>
          </w:p>
        </w:tc>
      </w:tr>
      <w:tr w:rsidR="0088034E" w:rsidRPr="00470FC9" w14:paraId="193E8EB8" w14:textId="77777777" w:rsidTr="30ED60AF">
        <w:trPr>
          <w:trHeight w:val="567"/>
        </w:trPr>
        <w:tc>
          <w:tcPr>
            <w:tcW w:w="1418" w:type="dxa"/>
            <w:tcBorders>
              <w:top w:val="single" w:sz="4" w:space="0" w:color="auto"/>
              <w:left w:val="single" w:sz="4" w:space="0" w:color="auto"/>
              <w:bottom w:val="single" w:sz="4" w:space="0" w:color="auto"/>
              <w:right w:val="single" w:sz="4" w:space="0" w:color="auto"/>
            </w:tcBorders>
            <w:vAlign w:val="center"/>
            <w:hideMark/>
          </w:tcPr>
          <w:p w14:paraId="4C855E73" w14:textId="77777777" w:rsidR="00BA1EF5" w:rsidRPr="00277F42" w:rsidRDefault="00BA1EF5">
            <w:pPr>
              <w:spacing w:before="20" w:after="20" w:line="259" w:lineRule="auto"/>
              <w:jc w:val="left"/>
              <w:rPr>
                <w:sz w:val="20"/>
                <w:szCs w:val="20"/>
                <w:lang w:val="cs-CZ"/>
              </w:rPr>
            </w:pPr>
            <w:r w:rsidRPr="00277F42">
              <w:rPr>
                <w:sz w:val="20"/>
                <w:szCs w:val="20"/>
                <w:lang w:val="cs-CZ"/>
              </w:rPr>
              <w:t>8</w:t>
            </w:r>
          </w:p>
        </w:tc>
        <w:tc>
          <w:tcPr>
            <w:tcW w:w="7938" w:type="dxa"/>
            <w:tcBorders>
              <w:top w:val="single" w:sz="4" w:space="0" w:color="auto"/>
              <w:left w:val="single" w:sz="4" w:space="0" w:color="auto"/>
              <w:bottom w:val="single" w:sz="4" w:space="0" w:color="auto"/>
              <w:right w:val="single" w:sz="4" w:space="0" w:color="auto"/>
            </w:tcBorders>
            <w:vAlign w:val="center"/>
            <w:hideMark/>
          </w:tcPr>
          <w:p w14:paraId="33853B3E" w14:textId="77777777" w:rsidR="00BA1EF5" w:rsidRPr="00777DD1" w:rsidRDefault="00BA1EF5">
            <w:pPr>
              <w:spacing w:before="20" w:after="20" w:line="259" w:lineRule="auto"/>
              <w:jc w:val="left"/>
              <w:rPr>
                <w:sz w:val="20"/>
                <w:szCs w:val="20"/>
                <w:lang w:val="cs-CZ"/>
              </w:rPr>
            </w:pPr>
            <w:r w:rsidRPr="30ED60AF">
              <w:rPr>
                <w:sz w:val="20"/>
                <w:szCs w:val="20"/>
                <w:lang w:val="cs-CZ"/>
              </w:rPr>
              <w:t xml:space="preserve">Úroveň </w:t>
            </w:r>
            <w:proofErr w:type="spellStart"/>
            <w:r w:rsidRPr="30ED60AF">
              <w:rPr>
                <w:sz w:val="20"/>
                <w:szCs w:val="20"/>
                <w:lang w:val="cs-CZ"/>
              </w:rPr>
              <w:t>kvalít</w:t>
            </w:r>
            <w:proofErr w:type="spellEnd"/>
            <w:r w:rsidRPr="30ED60AF">
              <w:rPr>
                <w:sz w:val="20"/>
                <w:szCs w:val="20"/>
                <w:lang w:val="cs-CZ"/>
              </w:rPr>
              <w:t xml:space="preserve"> a schopností odborného garanta je </w:t>
            </w:r>
            <w:proofErr w:type="spellStart"/>
            <w:r w:rsidRPr="30ED60AF">
              <w:rPr>
                <w:sz w:val="20"/>
                <w:szCs w:val="20"/>
                <w:lang w:val="cs-CZ"/>
              </w:rPr>
              <w:t>vo</w:t>
            </w:r>
            <w:proofErr w:type="spellEnd"/>
            <w:r w:rsidRPr="30ED60AF">
              <w:rPr>
                <w:sz w:val="20"/>
                <w:szCs w:val="20"/>
                <w:lang w:val="cs-CZ"/>
              </w:rPr>
              <w:t xml:space="preserve"> </w:t>
            </w:r>
            <w:proofErr w:type="spellStart"/>
            <w:r w:rsidRPr="30ED60AF">
              <w:rPr>
                <w:sz w:val="20"/>
                <w:szCs w:val="20"/>
                <w:lang w:val="cs-CZ"/>
              </w:rPr>
              <w:t>vzťahu</w:t>
            </w:r>
            <w:proofErr w:type="spellEnd"/>
            <w:r w:rsidRPr="30ED60AF">
              <w:rPr>
                <w:sz w:val="20"/>
                <w:szCs w:val="20"/>
                <w:lang w:val="cs-CZ"/>
              </w:rPr>
              <w:t xml:space="preserve"> k </w:t>
            </w:r>
            <w:proofErr w:type="spellStart"/>
            <w:r w:rsidRPr="30ED60AF">
              <w:rPr>
                <w:sz w:val="20"/>
                <w:szCs w:val="20"/>
                <w:lang w:val="cs-CZ"/>
              </w:rPr>
              <w:t>plneniu</w:t>
            </w:r>
            <w:proofErr w:type="spellEnd"/>
            <w:r w:rsidRPr="30ED60AF">
              <w:rPr>
                <w:sz w:val="20"/>
                <w:szCs w:val="20"/>
                <w:lang w:val="cs-CZ"/>
              </w:rPr>
              <w:t xml:space="preserve"> </w:t>
            </w:r>
            <w:proofErr w:type="spellStart"/>
            <w:r w:rsidRPr="30ED60AF">
              <w:rPr>
                <w:sz w:val="20"/>
                <w:szCs w:val="20"/>
                <w:lang w:val="cs-CZ"/>
              </w:rPr>
              <w:t>cieľov</w:t>
            </w:r>
            <w:proofErr w:type="spellEnd"/>
            <w:r w:rsidRPr="30ED60AF">
              <w:rPr>
                <w:sz w:val="20"/>
                <w:szCs w:val="20"/>
                <w:lang w:val="cs-CZ"/>
              </w:rPr>
              <w:t xml:space="preserve"> verejného </w:t>
            </w:r>
            <w:proofErr w:type="spellStart"/>
            <w:r w:rsidRPr="30ED60AF">
              <w:rPr>
                <w:sz w:val="20"/>
                <w:szCs w:val="20"/>
                <w:lang w:val="cs-CZ"/>
              </w:rPr>
              <w:t>obstarávateľa</w:t>
            </w:r>
            <w:proofErr w:type="spellEnd"/>
            <w:r w:rsidRPr="30ED60AF">
              <w:rPr>
                <w:sz w:val="20"/>
                <w:szCs w:val="20"/>
                <w:lang w:val="cs-CZ"/>
              </w:rPr>
              <w:t xml:space="preserve"> </w:t>
            </w:r>
            <w:proofErr w:type="spellStart"/>
            <w:r w:rsidRPr="30ED60AF">
              <w:rPr>
                <w:sz w:val="20"/>
                <w:szCs w:val="20"/>
                <w:lang w:val="cs-CZ"/>
              </w:rPr>
              <w:t>nadpriemerná</w:t>
            </w:r>
            <w:proofErr w:type="spellEnd"/>
            <w:r w:rsidRPr="30ED60AF">
              <w:rPr>
                <w:sz w:val="20"/>
                <w:szCs w:val="20"/>
                <w:lang w:val="cs-CZ"/>
              </w:rPr>
              <w:t xml:space="preserve">, ale nedosahuje </w:t>
            </w:r>
            <w:proofErr w:type="spellStart"/>
            <w:r w:rsidRPr="30ED60AF">
              <w:rPr>
                <w:sz w:val="20"/>
                <w:szCs w:val="20"/>
                <w:lang w:val="cs-CZ"/>
              </w:rPr>
              <w:t>veľmi</w:t>
            </w:r>
            <w:proofErr w:type="spellEnd"/>
            <w:r w:rsidRPr="30ED60AF">
              <w:rPr>
                <w:sz w:val="20"/>
                <w:szCs w:val="20"/>
                <w:lang w:val="cs-CZ"/>
              </w:rPr>
              <w:t xml:space="preserve"> </w:t>
            </w:r>
            <w:proofErr w:type="spellStart"/>
            <w:r w:rsidRPr="30ED60AF">
              <w:rPr>
                <w:sz w:val="20"/>
                <w:szCs w:val="20"/>
                <w:lang w:val="cs-CZ"/>
              </w:rPr>
              <w:t>vysokú</w:t>
            </w:r>
            <w:proofErr w:type="spellEnd"/>
            <w:r w:rsidRPr="30ED60AF">
              <w:rPr>
                <w:sz w:val="20"/>
                <w:szCs w:val="20"/>
                <w:lang w:val="cs-CZ"/>
              </w:rPr>
              <w:t xml:space="preserve"> úroveň. </w:t>
            </w:r>
            <w:proofErr w:type="spellStart"/>
            <w:r w:rsidRPr="30ED60AF">
              <w:rPr>
                <w:sz w:val="20"/>
                <w:szCs w:val="20"/>
                <w:lang w:val="cs-CZ"/>
              </w:rPr>
              <w:t>Účasť</w:t>
            </w:r>
            <w:proofErr w:type="spellEnd"/>
            <w:r w:rsidRPr="30ED60AF">
              <w:rPr>
                <w:sz w:val="20"/>
                <w:szCs w:val="20"/>
                <w:lang w:val="cs-CZ"/>
              </w:rPr>
              <w:t xml:space="preserve"> odborného garanta na </w:t>
            </w:r>
            <w:proofErr w:type="spellStart"/>
            <w:r w:rsidRPr="30ED60AF">
              <w:rPr>
                <w:sz w:val="20"/>
                <w:szCs w:val="20"/>
                <w:lang w:val="cs-CZ"/>
              </w:rPr>
              <w:t>plnení</w:t>
            </w:r>
            <w:proofErr w:type="spellEnd"/>
            <w:r w:rsidRPr="30ED60AF">
              <w:rPr>
                <w:sz w:val="20"/>
                <w:szCs w:val="20"/>
                <w:lang w:val="cs-CZ"/>
              </w:rPr>
              <w:t xml:space="preserve"> </w:t>
            </w:r>
            <w:proofErr w:type="spellStart"/>
            <w:r w:rsidRPr="30ED60AF">
              <w:rPr>
                <w:sz w:val="20"/>
                <w:szCs w:val="20"/>
                <w:lang w:val="cs-CZ"/>
              </w:rPr>
              <w:t>zákazky</w:t>
            </w:r>
            <w:proofErr w:type="spellEnd"/>
            <w:r w:rsidRPr="30ED60AF">
              <w:rPr>
                <w:sz w:val="20"/>
                <w:szCs w:val="20"/>
                <w:lang w:val="cs-CZ"/>
              </w:rPr>
              <w:t xml:space="preserve"> bude </w:t>
            </w:r>
            <w:proofErr w:type="spellStart"/>
            <w:r w:rsidRPr="30ED60AF">
              <w:rPr>
                <w:sz w:val="20"/>
                <w:szCs w:val="20"/>
                <w:lang w:val="cs-CZ"/>
              </w:rPr>
              <w:t>určite</w:t>
            </w:r>
            <w:proofErr w:type="spellEnd"/>
            <w:r w:rsidRPr="30ED60AF">
              <w:rPr>
                <w:sz w:val="20"/>
                <w:szCs w:val="20"/>
                <w:lang w:val="cs-CZ"/>
              </w:rPr>
              <w:t xml:space="preserve"> </w:t>
            </w:r>
            <w:proofErr w:type="spellStart"/>
            <w:r w:rsidRPr="30ED60AF">
              <w:rPr>
                <w:sz w:val="20"/>
                <w:szCs w:val="20"/>
                <w:lang w:val="cs-CZ"/>
              </w:rPr>
              <w:t>prínosom</w:t>
            </w:r>
            <w:proofErr w:type="spellEnd"/>
            <w:r w:rsidRPr="30ED60AF">
              <w:rPr>
                <w:sz w:val="20"/>
                <w:szCs w:val="20"/>
                <w:lang w:val="cs-CZ"/>
              </w:rPr>
              <w:t>.</w:t>
            </w:r>
          </w:p>
        </w:tc>
      </w:tr>
      <w:tr w:rsidR="0088034E" w:rsidRPr="00470FC9" w14:paraId="3CB257D8" w14:textId="77777777" w:rsidTr="30ED60AF">
        <w:trPr>
          <w:trHeight w:val="567"/>
        </w:trPr>
        <w:tc>
          <w:tcPr>
            <w:tcW w:w="1418" w:type="dxa"/>
            <w:tcBorders>
              <w:top w:val="single" w:sz="4" w:space="0" w:color="auto"/>
              <w:left w:val="single" w:sz="4" w:space="0" w:color="auto"/>
              <w:bottom w:val="single" w:sz="4" w:space="0" w:color="auto"/>
              <w:right w:val="single" w:sz="4" w:space="0" w:color="auto"/>
            </w:tcBorders>
            <w:vAlign w:val="center"/>
            <w:hideMark/>
          </w:tcPr>
          <w:p w14:paraId="0FF5F07A" w14:textId="77777777" w:rsidR="00BA1EF5" w:rsidRPr="00277F42" w:rsidRDefault="00BA1EF5">
            <w:pPr>
              <w:spacing w:before="20" w:after="20" w:line="259" w:lineRule="auto"/>
              <w:jc w:val="left"/>
              <w:rPr>
                <w:sz w:val="20"/>
                <w:szCs w:val="20"/>
                <w:lang w:val="cs-CZ"/>
              </w:rPr>
            </w:pPr>
            <w:r>
              <w:rPr>
                <w:sz w:val="20"/>
                <w:szCs w:val="20"/>
                <w:lang w:val="cs-CZ"/>
              </w:rPr>
              <w:t>5</w:t>
            </w:r>
          </w:p>
        </w:tc>
        <w:tc>
          <w:tcPr>
            <w:tcW w:w="7938" w:type="dxa"/>
            <w:tcBorders>
              <w:top w:val="single" w:sz="4" w:space="0" w:color="auto"/>
              <w:left w:val="single" w:sz="4" w:space="0" w:color="auto"/>
              <w:bottom w:val="single" w:sz="4" w:space="0" w:color="auto"/>
              <w:right w:val="single" w:sz="4" w:space="0" w:color="auto"/>
            </w:tcBorders>
            <w:vAlign w:val="center"/>
            <w:hideMark/>
          </w:tcPr>
          <w:p w14:paraId="691744AC" w14:textId="77777777" w:rsidR="00BA1EF5" w:rsidRPr="00777DD1" w:rsidRDefault="00BA1EF5">
            <w:pPr>
              <w:spacing w:before="20" w:after="20" w:line="259" w:lineRule="auto"/>
              <w:jc w:val="left"/>
              <w:rPr>
                <w:sz w:val="20"/>
                <w:szCs w:val="20"/>
                <w:lang w:val="cs-CZ"/>
              </w:rPr>
            </w:pPr>
            <w:r w:rsidRPr="30ED60AF">
              <w:rPr>
                <w:sz w:val="20"/>
                <w:szCs w:val="20"/>
                <w:lang w:val="cs-CZ"/>
              </w:rPr>
              <w:t xml:space="preserve">Úroveň </w:t>
            </w:r>
            <w:proofErr w:type="spellStart"/>
            <w:r w:rsidRPr="30ED60AF">
              <w:rPr>
                <w:sz w:val="20"/>
                <w:szCs w:val="20"/>
                <w:lang w:val="cs-CZ"/>
              </w:rPr>
              <w:t>kvalít</w:t>
            </w:r>
            <w:proofErr w:type="spellEnd"/>
            <w:r w:rsidRPr="30ED60AF">
              <w:rPr>
                <w:sz w:val="20"/>
                <w:szCs w:val="20"/>
                <w:lang w:val="cs-CZ"/>
              </w:rPr>
              <w:t xml:space="preserve"> a schopností odborného garanta je </w:t>
            </w:r>
            <w:proofErr w:type="spellStart"/>
            <w:r w:rsidRPr="30ED60AF">
              <w:rPr>
                <w:sz w:val="20"/>
                <w:szCs w:val="20"/>
                <w:lang w:val="cs-CZ"/>
              </w:rPr>
              <w:t>priemerná</w:t>
            </w:r>
            <w:proofErr w:type="spellEnd"/>
            <w:r w:rsidRPr="30ED60AF">
              <w:rPr>
                <w:sz w:val="20"/>
                <w:szCs w:val="20"/>
                <w:lang w:val="cs-CZ"/>
              </w:rPr>
              <w:t xml:space="preserve"> </w:t>
            </w:r>
            <w:proofErr w:type="spellStart"/>
            <w:r w:rsidRPr="30ED60AF">
              <w:rPr>
                <w:sz w:val="20"/>
                <w:szCs w:val="20"/>
                <w:lang w:val="cs-CZ"/>
              </w:rPr>
              <w:t>vo</w:t>
            </w:r>
            <w:proofErr w:type="spellEnd"/>
            <w:r w:rsidRPr="30ED60AF">
              <w:rPr>
                <w:sz w:val="20"/>
                <w:szCs w:val="20"/>
                <w:lang w:val="cs-CZ"/>
              </w:rPr>
              <w:t xml:space="preserve"> </w:t>
            </w:r>
            <w:proofErr w:type="spellStart"/>
            <w:r w:rsidRPr="30ED60AF">
              <w:rPr>
                <w:sz w:val="20"/>
                <w:szCs w:val="20"/>
                <w:lang w:val="cs-CZ"/>
              </w:rPr>
              <w:t>vzťahu</w:t>
            </w:r>
            <w:proofErr w:type="spellEnd"/>
            <w:r w:rsidRPr="30ED60AF">
              <w:rPr>
                <w:sz w:val="20"/>
                <w:szCs w:val="20"/>
                <w:lang w:val="cs-CZ"/>
              </w:rPr>
              <w:t xml:space="preserve"> k </w:t>
            </w:r>
            <w:proofErr w:type="spellStart"/>
            <w:r w:rsidRPr="30ED60AF">
              <w:rPr>
                <w:sz w:val="20"/>
                <w:szCs w:val="20"/>
                <w:lang w:val="cs-CZ"/>
              </w:rPr>
              <w:t>plneniu</w:t>
            </w:r>
            <w:proofErr w:type="spellEnd"/>
            <w:r w:rsidRPr="30ED60AF">
              <w:rPr>
                <w:sz w:val="20"/>
                <w:szCs w:val="20"/>
                <w:lang w:val="cs-CZ"/>
              </w:rPr>
              <w:t xml:space="preserve"> </w:t>
            </w:r>
            <w:proofErr w:type="spellStart"/>
            <w:r w:rsidRPr="30ED60AF">
              <w:rPr>
                <w:sz w:val="20"/>
                <w:szCs w:val="20"/>
                <w:lang w:val="cs-CZ"/>
              </w:rPr>
              <w:t>cieľov</w:t>
            </w:r>
            <w:proofErr w:type="spellEnd"/>
            <w:r w:rsidRPr="30ED60AF">
              <w:rPr>
                <w:sz w:val="20"/>
                <w:szCs w:val="20"/>
                <w:lang w:val="cs-CZ"/>
              </w:rPr>
              <w:t xml:space="preserve"> verejného </w:t>
            </w:r>
            <w:proofErr w:type="spellStart"/>
            <w:r w:rsidRPr="30ED60AF">
              <w:rPr>
                <w:sz w:val="20"/>
                <w:szCs w:val="20"/>
                <w:lang w:val="cs-CZ"/>
              </w:rPr>
              <w:t>obstarávateľa</w:t>
            </w:r>
            <w:proofErr w:type="spellEnd"/>
            <w:r w:rsidRPr="30ED60AF">
              <w:rPr>
                <w:sz w:val="20"/>
                <w:szCs w:val="20"/>
                <w:lang w:val="cs-CZ"/>
              </w:rPr>
              <w:t xml:space="preserve">. </w:t>
            </w:r>
            <w:proofErr w:type="spellStart"/>
            <w:r w:rsidRPr="30ED60AF">
              <w:rPr>
                <w:sz w:val="20"/>
                <w:szCs w:val="20"/>
                <w:lang w:val="cs-CZ"/>
              </w:rPr>
              <w:t>Účasť</w:t>
            </w:r>
            <w:proofErr w:type="spellEnd"/>
            <w:r w:rsidRPr="30ED60AF">
              <w:rPr>
                <w:sz w:val="20"/>
                <w:szCs w:val="20"/>
                <w:lang w:val="cs-CZ"/>
              </w:rPr>
              <w:t xml:space="preserve"> odborného garanta na </w:t>
            </w:r>
            <w:proofErr w:type="spellStart"/>
            <w:r w:rsidRPr="30ED60AF">
              <w:rPr>
                <w:sz w:val="20"/>
                <w:szCs w:val="20"/>
                <w:lang w:val="cs-CZ"/>
              </w:rPr>
              <w:t>plnení</w:t>
            </w:r>
            <w:proofErr w:type="spellEnd"/>
            <w:r w:rsidRPr="30ED60AF">
              <w:rPr>
                <w:sz w:val="20"/>
                <w:szCs w:val="20"/>
                <w:lang w:val="cs-CZ"/>
              </w:rPr>
              <w:t xml:space="preserve"> </w:t>
            </w:r>
            <w:proofErr w:type="spellStart"/>
            <w:r w:rsidRPr="30ED60AF">
              <w:rPr>
                <w:sz w:val="20"/>
                <w:szCs w:val="20"/>
                <w:lang w:val="cs-CZ"/>
              </w:rPr>
              <w:t>zákazky</w:t>
            </w:r>
            <w:proofErr w:type="spellEnd"/>
            <w:r w:rsidRPr="30ED60AF">
              <w:rPr>
                <w:sz w:val="20"/>
                <w:szCs w:val="20"/>
                <w:lang w:val="cs-CZ"/>
              </w:rPr>
              <w:t xml:space="preserve"> bude </w:t>
            </w:r>
            <w:proofErr w:type="spellStart"/>
            <w:r w:rsidRPr="30ED60AF">
              <w:rPr>
                <w:sz w:val="20"/>
                <w:szCs w:val="20"/>
                <w:lang w:val="cs-CZ"/>
              </w:rPr>
              <w:t>dostatočná</w:t>
            </w:r>
            <w:proofErr w:type="spellEnd"/>
            <w:r w:rsidRPr="30ED60AF">
              <w:rPr>
                <w:sz w:val="20"/>
                <w:szCs w:val="20"/>
                <w:lang w:val="cs-CZ"/>
              </w:rPr>
              <w:t>.</w:t>
            </w:r>
          </w:p>
        </w:tc>
      </w:tr>
      <w:tr w:rsidR="0088034E" w:rsidRPr="00470FC9" w14:paraId="56F572C0" w14:textId="77777777" w:rsidTr="30ED60AF">
        <w:trPr>
          <w:trHeight w:val="567"/>
        </w:trPr>
        <w:tc>
          <w:tcPr>
            <w:tcW w:w="1418" w:type="dxa"/>
            <w:tcBorders>
              <w:top w:val="single" w:sz="4" w:space="0" w:color="auto"/>
              <w:left w:val="single" w:sz="4" w:space="0" w:color="auto"/>
              <w:bottom w:val="single" w:sz="4" w:space="0" w:color="auto"/>
              <w:right w:val="single" w:sz="4" w:space="0" w:color="auto"/>
            </w:tcBorders>
            <w:vAlign w:val="center"/>
            <w:hideMark/>
          </w:tcPr>
          <w:p w14:paraId="20E0DFC0" w14:textId="77777777" w:rsidR="00BA1EF5" w:rsidRPr="00277F42" w:rsidRDefault="00BA1EF5">
            <w:pPr>
              <w:spacing w:before="20" w:after="20" w:line="259" w:lineRule="auto"/>
              <w:jc w:val="left"/>
              <w:rPr>
                <w:sz w:val="20"/>
                <w:szCs w:val="20"/>
                <w:lang w:val="cs-CZ"/>
              </w:rPr>
            </w:pPr>
            <w:r>
              <w:rPr>
                <w:sz w:val="20"/>
                <w:szCs w:val="20"/>
                <w:lang w:val="cs-CZ"/>
              </w:rPr>
              <w:t>1</w:t>
            </w:r>
          </w:p>
        </w:tc>
        <w:tc>
          <w:tcPr>
            <w:tcW w:w="7938" w:type="dxa"/>
            <w:tcBorders>
              <w:top w:val="single" w:sz="4" w:space="0" w:color="auto"/>
              <w:left w:val="single" w:sz="4" w:space="0" w:color="auto"/>
              <w:bottom w:val="single" w:sz="4" w:space="0" w:color="auto"/>
              <w:right w:val="single" w:sz="4" w:space="0" w:color="auto"/>
            </w:tcBorders>
            <w:vAlign w:val="center"/>
            <w:hideMark/>
          </w:tcPr>
          <w:p w14:paraId="6DF479E7" w14:textId="77777777" w:rsidR="00BA1EF5" w:rsidRPr="00777DD1" w:rsidRDefault="00BA1EF5">
            <w:pPr>
              <w:spacing w:before="20" w:after="20" w:line="259" w:lineRule="auto"/>
              <w:jc w:val="left"/>
              <w:rPr>
                <w:sz w:val="20"/>
                <w:szCs w:val="20"/>
                <w:lang w:val="cs-CZ"/>
              </w:rPr>
            </w:pPr>
            <w:r w:rsidRPr="30ED60AF">
              <w:rPr>
                <w:sz w:val="20"/>
                <w:szCs w:val="20"/>
                <w:lang w:val="cs-CZ"/>
              </w:rPr>
              <w:t xml:space="preserve">Úroveň </w:t>
            </w:r>
            <w:proofErr w:type="spellStart"/>
            <w:r w:rsidRPr="30ED60AF">
              <w:rPr>
                <w:sz w:val="20"/>
                <w:szCs w:val="20"/>
                <w:lang w:val="cs-CZ"/>
              </w:rPr>
              <w:t>kvalít</w:t>
            </w:r>
            <w:proofErr w:type="spellEnd"/>
            <w:r w:rsidRPr="30ED60AF">
              <w:rPr>
                <w:sz w:val="20"/>
                <w:szCs w:val="20"/>
                <w:lang w:val="cs-CZ"/>
              </w:rPr>
              <w:t xml:space="preserve"> a zručností odborného garanta je </w:t>
            </w:r>
            <w:proofErr w:type="spellStart"/>
            <w:r w:rsidRPr="30ED60AF">
              <w:rPr>
                <w:sz w:val="20"/>
                <w:szCs w:val="20"/>
                <w:lang w:val="cs-CZ"/>
              </w:rPr>
              <w:t>vo</w:t>
            </w:r>
            <w:proofErr w:type="spellEnd"/>
            <w:r w:rsidRPr="30ED60AF">
              <w:rPr>
                <w:sz w:val="20"/>
                <w:szCs w:val="20"/>
                <w:lang w:val="cs-CZ"/>
              </w:rPr>
              <w:t xml:space="preserve"> </w:t>
            </w:r>
            <w:proofErr w:type="spellStart"/>
            <w:r w:rsidRPr="30ED60AF">
              <w:rPr>
                <w:sz w:val="20"/>
                <w:szCs w:val="20"/>
                <w:lang w:val="cs-CZ"/>
              </w:rPr>
              <w:t>vzťahu</w:t>
            </w:r>
            <w:proofErr w:type="spellEnd"/>
            <w:r w:rsidRPr="30ED60AF">
              <w:rPr>
                <w:sz w:val="20"/>
                <w:szCs w:val="20"/>
                <w:lang w:val="cs-CZ"/>
              </w:rPr>
              <w:t xml:space="preserve"> k </w:t>
            </w:r>
            <w:proofErr w:type="spellStart"/>
            <w:r w:rsidRPr="30ED60AF">
              <w:rPr>
                <w:sz w:val="20"/>
                <w:szCs w:val="20"/>
                <w:lang w:val="cs-CZ"/>
              </w:rPr>
              <w:t>plneniu</w:t>
            </w:r>
            <w:proofErr w:type="spellEnd"/>
            <w:r w:rsidRPr="30ED60AF">
              <w:rPr>
                <w:sz w:val="20"/>
                <w:szCs w:val="20"/>
                <w:lang w:val="cs-CZ"/>
              </w:rPr>
              <w:t xml:space="preserve"> </w:t>
            </w:r>
            <w:proofErr w:type="spellStart"/>
            <w:r w:rsidRPr="30ED60AF">
              <w:rPr>
                <w:sz w:val="20"/>
                <w:szCs w:val="20"/>
                <w:lang w:val="cs-CZ"/>
              </w:rPr>
              <w:t>cieľov</w:t>
            </w:r>
            <w:proofErr w:type="spellEnd"/>
            <w:r w:rsidRPr="30ED60AF">
              <w:rPr>
                <w:sz w:val="20"/>
                <w:szCs w:val="20"/>
                <w:lang w:val="cs-CZ"/>
              </w:rPr>
              <w:t xml:space="preserve"> verejného </w:t>
            </w:r>
            <w:proofErr w:type="spellStart"/>
            <w:r w:rsidRPr="30ED60AF">
              <w:rPr>
                <w:sz w:val="20"/>
                <w:szCs w:val="20"/>
                <w:lang w:val="cs-CZ"/>
              </w:rPr>
              <w:t>obstarávateľa</w:t>
            </w:r>
            <w:proofErr w:type="spellEnd"/>
            <w:r w:rsidRPr="30ED60AF">
              <w:rPr>
                <w:sz w:val="20"/>
                <w:szCs w:val="20"/>
                <w:lang w:val="cs-CZ"/>
              </w:rPr>
              <w:t xml:space="preserve"> </w:t>
            </w:r>
            <w:proofErr w:type="spellStart"/>
            <w:r w:rsidRPr="30ED60AF">
              <w:rPr>
                <w:sz w:val="20"/>
                <w:szCs w:val="20"/>
                <w:lang w:val="cs-CZ"/>
              </w:rPr>
              <w:t>podpriemerná</w:t>
            </w:r>
            <w:proofErr w:type="spellEnd"/>
            <w:r w:rsidRPr="30ED60AF">
              <w:rPr>
                <w:sz w:val="20"/>
                <w:szCs w:val="20"/>
                <w:lang w:val="cs-CZ"/>
              </w:rPr>
              <w:t xml:space="preserve"> až </w:t>
            </w:r>
            <w:proofErr w:type="spellStart"/>
            <w:r w:rsidRPr="30ED60AF">
              <w:rPr>
                <w:sz w:val="20"/>
                <w:szCs w:val="20"/>
                <w:lang w:val="cs-CZ"/>
              </w:rPr>
              <w:t>nízka</w:t>
            </w:r>
            <w:proofErr w:type="spellEnd"/>
            <w:r w:rsidRPr="30ED60AF">
              <w:rPr>
                <w:sz w:val="20"/>
                <w:szCs w:val="20"/>
                <w:lang w:val="cs-CZ"/>
              </w:rPr>
              <w:t xml:space="preserve"> </w:t>
            </w:r>
            <w:proofErr w:type="spellStart"/>
            <w:r w:rsidRPr="30ED60AF">
              <w:rPr>
                <w:sz w:val="20"/>
                <w:szCs w:val="20"/>
                <w:lang w:val="cs-CZ"/>
              </w:rPr>
              <w:t>alebo</w:t>
            </w:r>
            <w:proofErr w:type="spellEnd"/>
            <w:r w:rsidRPr="30ED60AF">
              <w:rPr>
                <w:sz w:val="20"/>
                <w:szCs w:val="20"/>
                <w:lang w:val="cs-CZ"/>
              </w:rPr>
              <w:t xml:space="preserve"> </w:t>
            </w:r>
            <w:proofErr w:type="spellStart"/>
            <w:r w:rsidRPr="30ED60AF">
              <w:rPr>
                <w:sz w:val="20"/>
                <w:szCs w:val="20"/>
                <w:lang w:val="cs-CZ"/>
              </w:rPr>
              <w:t>nedostatočná</w:t>
            </w:r>
            <w:proofErr w:type="spellEnd"/>
            <w:r w:rsidRPr="30ED60AF">
              <w:rPr>
                <w:sz w:val="20"/>
                <w:szCs w:val="20"/>
                <w:lang w:val="cs-CZ"/>
              </w:rPr>
              <w:t xml:space="preserve">. </w:t>
            </w:r>
            <w:proofErr w:type="spellStart"/>
            <w:r w:rsidRPr="30ED60AF">
              <w:rPr>
                <w:sz w:val="20"/>
                <w:szCs w:val="20"/>
                <w:lang w:val="cs-CZ"/>
              </w:rPr>
              <w:t>Účasť</w:t>
            </w:r>
            <w:proofErr w:type="spellEnd"/>
            <w:r w:rsidRPr="30ED60AF">
              <w:rPr>
                <w:sz w:val="20"/>
                <w:szCs w:val="20"/>
                <w:lang w:val="cs-CZ"/>
              </w:rPr>
              <w:t xml:space="preserve"> odborného garanta na </w:t>
            </w:r>
            <w:proofErr w:type="spellStart"/>
            <w:r w:rsidRPr="30ED60AF">
              <w:rPr>
                <w:sz w:val="20"/>
                <w:szCs w:val="20"/>
                <w:lang w:val="cs-CZ"/>
              </w:rPr>
              <w:t>plnení</w:t>
            </w:r>
            <w:proofErr w:type="spellEnd"/>
            <w:r w:rsidRPr="30ED60AF">
              <w:rPr>
                <w:sz w:val="20"/>
                <w:szCs w:val="20"/>
                <w:lang w:val="cs-CZ"/>
              </w:rPr>
              <w:t xml:space="preserve"> </w:t>
            </w:r>
            <w:proofErr w:type="spellStart"/>
            <w:r w:rsidRPr="30ED60AF">
              <w:rPr>
                <w:sz w:val="20"/>
                <w:szCs w:val="20"/>
                <w:lang w:val="cs-CZ"/>
              </w:rPr>
              <w:t>zákazky</w:t>
            </w:r>
            <w:proofErr w:type="spellEnd"/>
            <w:r w:rsidRPr="30ED60AF">
              <w:rPr>
                <w:sz w:val="20"/>
                <w:szCs w:val="20"/>
                <w:lang w:val="cs-CZ"/>
              </w:rPr>
              <w:t xml:space="preserve"> bude </w:t>
            </w:r>
            <w:proofErr w:type="spellStart"/>
            <w:r w:rsidRPr="30ED60AF">
              <w:rPr>
                <w:sz w:val="20"/>
                <w:szCs w:val="20"/>
                <w:lang w:val="cs-CZ"/>
              </w:rPr>
              <w:t>predstavovať</w:t>
            </w:r>
            <w:proofErr w:type="spellEnd"/>
            <w:r w:rsidRPr="30ED60AF">
              <w:rPr>
                <w:sz w:val="20"/>
                <w:szCs w:val="20"/>
                <w:lang w:val="cs-CZ"/>
              </w:rPr>
              <w:t xml:space="preserve"> </w:t>
            </w:r>
            <w:proofErr w:type="spellStart"/>
            <w:r w:rsidRPr="30ED60AF">
              <w:rPr>
                <w:sz w:val="20"/>
                <w:szCs w:val="20"/>
                <w:lang w:val="cs-CZ"/>
              </w:rPr>
              <w:t>skôr</w:t>
            </w:r>
            <w:proofErr w:type="spellEnd"/>
            <w:r w:rsidRPr="30ED60AF">
              <w:rPr>
                <w:sz w:val="20"/>
                <w:szCs w:val="20"/>
                <w:lang w:val="cs-CZ"/>
              </w:rPr>
              <w:t xml:space="preserve"> </w:t>
            </w:r>
            <w:proofErr w:type="spellStart"/>
            <w:r w:rsidRPr="30ED60AF">
              <w:rPr>
                <w:sz w:val="20"/>
                <w:szCs w:val="20"/>
                <w:lang w:val="cs-CZ"/>
              </w:rPr>
              <w:t>záťaž</w:t>
            </w:r>
            <w:proofErr w:type="spellEnd"/>
            <w:r w:rsidRPr="30ED60AF">
              <w:rPr>
                <w:sz w:val="20"/>
                <w:szCs w:val="20"/>
                <w:lang w:val="cs-CZ"/>
              </w:rPr>
              <w:t>.</w:t>
            </w:r>
          </w:p>
        </w:tc>
      </w:tr>
    </w:tbl>
    <w:p w14:paraId="214015E1" w14:textId="0B3A069A" w:rsidR="00BA1EF5" w:rsidRDefault="00BA1EF5" w:rsidP="00BC6073">
      <w:pPr>
        <w:pStyle w:val="Odsekzoznamu"/>
        <w:numPr>
          <w:ilvl w:val="1"/>
          <w:numId w:val="11"/>
        </w:numPr>
        <w:ind w:left="567" w:hanging="567"/>
      </w:pPr>
      <w:r>
        <w:t xml:space="preserve">Komisia vyhodnotí odborného garanta, pridelí mu body a pridelenie bodov zdôvodní. </w:t>
      </w:r>
      <w:r w:rsidR="009703D9" w:rsidRPr="000F081B">
        <w:rPr>
          <w:rFonts w:cs="Times New Roman"/>
          <w:bCs/>
        </w:rPr>
        <w:t>Komisia pridelí body ako celok na základe konsenzu, v prípade, že nedôjde ku konsenzu, pridelí hodnotu (</w:t>
      </w:r>
      <w:r w:rsidR="009703D9">
        <w:rPr>
          <w:rFonts w:cs="Times New Roman"/>
          <w:bCs/>
        </w:rPr>
        <w:t>5</w:t>
      </w:r>
      <w:r w:rsidR="009703D9" w:rsidRPr="000F081B">
        <w:rPr>
          <w:rFonts w:cs="Times New Roman"/>
          <w:bCs/>
        </w:rPr>
        <w:t xml:space="preserve"> bodov)</w:t>
      </w:r>
      <w:r w:rsidR="009703D9">
        <w:rPr>
          <w:rFonts w:cs="Times New Roman"/>
          <w:bCs/>
        </w:rPr>
        <w:t>.</w:t>
      </w:r>
    </w:p>
    <w:p w14:paraId="32942252" w14:textId="77777777" w:rsidR="00BA1EF5" w:rsidRDefault="00BA1EF5" w:rsidP="00042106">
      <w:pPr>
        <w:pStyle w:val="Odsekzoznamu"/>
        <w:numPr>
          <w:ilvl w:val="1"/>
          <w:numId w:val="11"/>
        </w:numPr>
        <w:ind w:left="567" w:hanging="567"/>
      </w:pPr>
      <w:r>
        <w:t>Ponuky sa budú v tomto kritériu hodnotiť podľa nasledujúceho vzorca:</w:t>
      </w:r>
    </w:p>
    <w:p w14:paraId="77F56580" w14:textId="01465D9D" w:rsidR="00BA1EF5" w:rsidRPr="00CE6FBC" w:rsidRDefault="00BA1EF5" w:rsidP="00BA1EF5">
      <w:pPr>
        <w:pStyle w:val="Odsekzoznamu"/>
        <w:numPr>
          <w:ilvl w:val="0"/>
          <w:numId w:val="0"/>
        </w:numPr>
        <w:ind w:left="567"/>
      </w:pPr>
      <w:r w:rsidRPr="00260E93">
        <w:lastRenderedPageBreak/>
        <w:t xml:space="preserve">Kritérium hodnotenia = počet bodov pridelených ponuke x </w:t>
      </w:r>
      <w:r w:rsidR="000134A9">
        <w:t>1</w:t>
      </w:r>
      <w:r w:rsidR="00CF332A">
        <w:t>.</w:t>
      </w:r>
    </w:p>
    <w:p w14:paraId="1C43C4CE" w14:textId="77777777" w:rsidR="00BA1EF5" w:rsidRDefault="00BA1EF5" w:rsidP="00042106">
      <w:pPr>
        <w:pStyle w:val="Nadpis2"/>
        <w:numPr>
          <w:ilvl w:val="0"/>
          <w:numId w:val="11"/>
        </w:numPr>
        <w:ind w:left="0" w:hanging="426"/>
      </w:pPr>
      <w:bookmarkStart w:id="91" w:name="_Toc182766391"/>
      <w:bookmarkStart w:id="92" w:name="_Toc184109515"/>
      <w:r>
        <w:t>Postup pri hodnotení ponúk</w:t>
      </w:r>
      <w:bookmarkEnd w:id="91"/>
      <w:bookmarkEnd w:id="92"/>
    </w:p>
    <w:p w14:paraId="6EE1DC7D" w14:textId="7F930C97" w:rsidR="00BA1EF5" w:rsidRPr="00737539" w:rsidRDefault="00BA1EF5" w:rsidP="00737539">
      <w:pPr>
        <w:pStyle w:val="Odsekzoznamu"/>
        <w:numPr>
          <w:ilvl w:val="1"/>
          <w:numId w:val="11"/>
        </w:numPr>
        <w:ind w:left="567" w:hanging="567"/>
        <w:rPr>
          <w:rFonts w:cs="Times New Roman"/>
          <w:bCs/>
        </w:rPr>
      </w:pPr>
      <w:r w:rsidRPr="00737539">
        <w:rPr>
          <w:rFonts w:cs="Times New Roman"/>
          <w:bCs/>
        </w:rPr>
        <w:t>Ako už bolo v súťažných podkladov spomenuté, uchádzač predkladá ponuku v dvoch častiach. V  časti</w:t>
      </w:r>
      <w:r w:rsidR="00525754" w:rsidRPr="00737539">
        <w:rPr>
          <w:rFonts w:cs="Times New Roman"/>
          <w:bCs/>
        </w:rPr>
        <w:t xml:space="preserve"> Ostatné</w:t>
      </w:r>
      <w:r w:rsidRPr="00737539">
        <w:rPr>
          <w:rFonts w:cs="Times New Roman"/>
          <w:bCs/>
        </w:rPr>
        <w:t xml:space="preserve"> vypracuje hodnotenú časť 1 a 2, ktoré sú podstatné pre vyhodnotenie kritérií na vyhodnotenie ponúk K1 a K2. Druhá časť</w:t>
      </w:r>
      <w:r w:rsidR="00A15264" w:rsidRPr="00737539">
        <w:rPr>
          <w:rFonts w:cs="Times New Roman"/>
          <w:bCs/>
        </w:rPr>
        <w:t xml:space="preserve"> ponuky Kritériá</w:t>
      </w:r>
      <w:r w:rsidRPr="00737539">
        <w:rPr>
          <w:rFonts w:cs="Times New Roman"/>
          <w:bCs/>
        </w:rPr>
        <w:t xml:space="preserve"> bude obsahovať vyplnenú časť ponuky týkajúcu sa cenového kritériá K3.</w:t>
      </w:r>
    </w:p>
    <w:p w14:paraId="69D49674" w14:textId="0036698F" w:rsidR="00BA1EF5" w:rsidRPr="00737539" w:rsidRDefault="00BA1EF5" w:rsidP="00737539">
      <w:pPr>
        <w:pStyle w:val="Odsekzoznamu"/>
        <w:numPr>
          <w:ilvl w:val="1"/>
          <w:numId w:val="11"/>
        </w:numPr>
        <w:ind w:left="567" w:hanging="567"/>
        <w:rPr>
          <w:rFonts w:cs="Times New Roman"/>
          <w:bCs/>
        </w:rPr>
      </w:pPr>
      <w:r w:rsidRPr="00737539">
        <w:rPr>
          <w:rFonts w:cs="Times New Roman"/>
          <w:bCs/>
        </w:rPr>
        <w:t xml:space="preserve">Komisia bude pri vyhodnotení ponúk postupovať tak, že najprv vyhodnotí časti kritérií K1 a K2 bez identifikácie jednotlivých uchádzačov. Ponukám sa pridelí počet bodov zodpovedajúci definícii bodu na stupnici a váhe každého hodnotiaceho kritéria. </w:t>
      </w:r>
      <w:r w:rsidR="00387C91">
        <w:rPr>
          <w:rFonts w:cs="Times New Roman"/>
          <w:bCs/>
        </w:rPr>
        <w:t xml:space="preserve">Bodové hodnotenie </w:t>
      </w:r>
      <w:r w:rsidR="00215E38">
        <w:rPr>
          <w:rFonts w:cs="Times New Roman"/>
          <w:bCs/>
        </w:rPr>
        <w:t>ponúk v</w:t>
      </w:r>
      <w:r w:rsidR="00455CAD">
        <w:rPr>
          <w:rFonts w:cs="Times New Roman"/>
          <w:bCs/>
        </w:rPr>
        <w:t> </w:t>
      </w:r>
      <w:r w:rsidR="00215E38">
        <w:rPr>
          <w:rFonts w:cs="Times New Roman"/>
          <w:bCs/>
        </w:rPr>
        <w:t>rozsahu</w:t>
      </w:r>
      <w:r w:rsidR="00455CAD">
        <w:rPr>
          <w:rFonts w:cs="Times New Roman"/>
          <w:bCs/>
        </w:rPr>
        <w:t xml:space="preserve"> kritérií</w:t>
      </w:r>
      <w:r w:rsidR="00215E38">
        <w:rPr>
          <w:rFonts w:cs="Times New Roman"/>
          <w:bCs/>
        </w:rPr>
        <w:t xml:space="preserve"> K1 a K2 sa už dodatočne nebude meniť. </w:t>
      </w:r>
      <w:r w:rsidRPr="00737539">
        <w:rPr>
          <w:rFonts w:cs="Times New Roman"/>
          <w:bCs/>
        </w:rPr>
        <w:t xml:space="preserve">Následne budú otvorené v systéme </w:t>
      </w:r>
      <w:proofErr w:type="spellStart"/>
      <w:r w:rsidRPr="00737539">
        <w:rPr>
          <w:rFonts w:cs="Times New Roman"/>
          <w:bCs/>
        </w:rPr>
        <w:t>Josephine</w:t>
      </w:r>
      <w:proofErr w:type="spellEnd"/>
      <w:r w:rsidRPr="00737539">
        <w:rPr>
          <w:rFonts w:cs="Times New Roman"/>
          <w:bCs/>
        </w:rPr>
        <w:t xml:space="preserve"> cenové ponuky. O otváraní cenových ponúk budú uchádzači včas informovaní</w:t>
      </w:r>
      <w:r w:rsidR="00A15264" w:rsidRPr="00737539">
        <w:rPr>
          <w:rFonts w:cs="Times New Roman"/>
          <w:bCs/>
        </w:rPr>
        <w:t>, viď bod 16 časť A súťažných podkladov</w:t>
      </w:r>
      <w:r w:rsidRPr="00737539">
        <w:rPr>
          <w:rFonts w:cs="Times New Roman"/>
          <w:bCs/>
        </w:rPr>
        <w:t xml:space="preserve"> </w:t>
      </w:r>
    </w:p>
    <w:p w14:paraId="75F73F03" w14:textId="418093AA" w:rsidR="00BA1EF5" w:rsidRPr="002C6438" w:rsidRDefault="00BA1EF5" w:rsidP="002B1B2B">
      <w:pPr>
        <w:pStyle w:val="Odsekzoznamu"/>
        <w:numPr>
          <w:ilvl w:val="1"/>
          <w:numId w:val="11"/>
        </w:numPr>
        <w:ind w:left="567" w:hanging="567"/>
        <w:rPr>
          <w:rFonts w:cs="Times New Roman"/>
          <w:bCs/>
        </w:rPr>
      </w:pPr>
      <w:r>
        <w:rPr>
          <w:rFonts w:cs="Times New Roman"/>
          <w:bCs/>
        </w:rPr>
        <w:t xml:space="preserve">Po pridelení bodov za kritéria na vyhodnotenie ponúk K1, K2, K3 bude uchádzačom zaslaný ich predbežný počet bodov a budú vyzvaní na pohovor. </w:t>
      </w:r>
      <w:r w:rsidR="003F26AA" w:rsidRPr="003F26AA">
        <w:rPr>
          <w:rFonts w:cs="Times New Roman"/>
          <w:bCs/>
        </w:rPr>
        <w:t xml:space="preserve">Na pohovor budú pozvaní tí uchádzači, ktorí budú na uchádzača, ktorý získal najvyšší počet bodov za kritériá K1 až K3, </w:t>
      </w:r>
      <w:r w:rsidR="003F26AA" w:rsidRPr="003F26AA">
        <w:rPr>
          <w:rFonts w:cs="Times New Roman"/>
          <w:b/>
          <w:bCs/>
        </w:rPr>
        <w:t>strácať 1</w:t>
      </w:r>
      <w:r w:rsidR="002A3244">
        <w:rPr>
          <w:rFonts w:cs="Times New Roman"/>
          <w:b/>
          <w:bCs/>
        </w:rPr>
        <w:t>0</w:t>
      </w:r>
      <w:r w:rsidR="003F26AA" w:rsidRPr="003F26AA">
        <w:rPr>
          <w:rFonts w:cs="Times New Roman"/>
          <w:b/>
          <w:bCs/>
        </w:rPr>
        <w:t xml:space="preserve"> a menej bodov</w:t>
      </w:r>
      <w:r w:rsidR="003F26AA" w:rsidRPr="003F26AA">
        <w:rPr>
          <w:rFonts w:cs="Times New Roman"/>
          <w:bCs/>
        </w:rPr>
        <w:t>. Ak uchádzač stráca po vyhodnotení K1 až K3 viac ako 1 bodov, na osobný pohovor pozvaný nebude, pretože ani s maximálnym bodovým ziskom za K4 sa nebude môcť umiestniť na predbežnom prvom mieste.</w:t>
      </w:r>
    </w:p>
    <w:p w14:paraId="293949C8" w14:textId="77777777" w:rsidR="00BA1EF5" w:rsidRDefault="00BA1EF5" w:rsidP="00042106">
      <w:pPr>
        <w:pStyle w:val="Odsekzoznamu"/>
        <w:numPr>
          <w:ilvl w:val="1"/>
          <w:numId w:val="11"/>
        </w:numPr>
        <w:ind w:left="567" w:hanging="567"/>
        <w:rPr>
          <w:rFonts w:cs="Times New Roman"/>
          <w:bCs/>
        </w:rPr>
      </w:pPr>
      <w:r>
        <w:rPr>
          <w:rFonts w:cs="Times New Roman"/>
          <w:bCs/>
        </w:rPr>
        <w:t>V prípade neúčasti na pohovore získa uchádzač 0 bodov za dané kritérium na vyhodnotenie ponúk.</w:t>
      </w:r>
    </w:p>
    <w:p w14:paraId="15D04285" w14:textId="632446CB" w:rsidR="00BA1EF5" w:rsidRDefault="00BA1EF5" w:rsidP="00042106">
      <w:pPr>
        <w:pStyle w:val="Odsekzoznamu"/>
        <w:numPr>
          <w:ilvl w:val="1"/>
          <w:numId w:val="11"/>
        </w:numPr>
        <w:ind w:left="567" w:hanging="567"/>
        <w:rPr>
          <w:rFonts w:cs="Times New Roman"/>
          <w:bCs/>
        </w:rPr>
      </w:pPr>
      <w:r>
        <w:rPr>
          <w:rFonts w:cs="Times New Roman"/>
          <w:bCs/>
        </w:rPr>
        <w:t>Po absolvovaní pohovorov verejný obstarávateľ určí výsledok vyhodnotenia ponúk na základe kritérií K1 až K4</w:t>
      </w:r>
      <w:r w:rsidR="00255561">
        <w:rPr>
          <w:rFonts w:cs="Times New Roman"/>
          <w:bCs/>
        </w:rPr>
        <w:t xml:space="preserve"> a b</w:t>
      </w:r>
      <w:r>
        <w:rPr>
          <w:rFonts w:cs="Times New Roman"/>
          <w:bCs/>
        </w:rPr>
        <w:t xml:space="preserve">ude </w:t>
      </w:r>
      <w:r w:rsidR="00255561">
        <w:rPr>
          <w:rFonts w:cs="Times New Roman"/>
          <w:bCs/>
        </w:rPr>
        <w:t xml:space="preserve">tak </w:t>
      </w:r>
      <w:r>
        <w:rPr>
          <w:rFonts w:cs="Times New Roman"/>
          <w:bCs/>
        </w:rPr>
        <w:t xml:space="preserve">určený uchádzač, ktorý sa umiestnil predbežne na 1. mieste v poradí. </w:t>
      </w:r>
    </w:p>
    <w:p w14:paraId="71949904" w14:textId="77777777" w:rsidR="00BA1EF5" w:rsidRPr="007B61D4" w:rsidRDefault="00BA1EF5" w:rsidP="00042106">
      <w:pPr>
        <w:pStyle w:val="Odsekzoznamu"/>
        <w:numPr>
          <w:ilvl w:val="1"/>
          <w:numId w:val="11"/>
        </w:numPr>
        <w:ind w:left="567" w:hanging="567"/>
        <w:rPr>
          <w:rFonts w:cs="Times New Roman"/>
          <w:bCs/>
        </w:rPr>
      </w:pPr>
      <w:r>
        <w:rPr>
          <w:rFonts w:cs="Times New Roman"/>
          <w:bCs/>
        </w:rPr>
        <w:t xml:space="preserve">Následne začína overovacia fáza. Po jej ukončení bude stanovený finálny výsledok vyhodnotenia ponúk, ktorý bude oznámený všetkým uchádzačom. </w:t>
      </w:r>
    </w:p>
    <w:p w14:paraId="6CBF3133" w14:textId="77777777" w:rsidR="00BA1EF5" w:rsidRPr="00DF548C" w:rsidRDefault="00BA1EF5" w:rsidP="00042106">
      <w:pPr>
        <w:pStyle w:val="Nadpis2"/>
        <w:numPr>
          <w:ilvl w:val="0"/>
          <w:numId w:val="11"/>
        </w:numPr>
        <w:ind w:left="0" w:hanging="426"/>
      </w:pPr>
      <w:bookmarkStart w:id="93" w:name="_Toc182766392"/>
      <w:bookmarkStart w:id="94" w:name="_Toc184109516"/>
      <w:r>
        <w:t>O</w:t>
      </w:r>
      <w:r w:rsidRPr="00DF548C">
        <w:t>verovacia fáza</w:t>
      </w:r>
      <w:bookmarkEnd w:id="93"/>
      <w:bookmarkEnd w:id="94"/>
    </w:p>
    <w:p w14:paraId="7DCF7061" w14:textId="6A9E5548" w:rsidR="00BA1EF5" w:rsidRDefault="00BA1EF5" w:rsidP="00042106">
      <w:pPr>
        <w:pStyle w:val="Odsekzoznamu"/>
        <w:numPr>
          <w:ilvl w:val="1"/>
          <w:numId w:val="11"/>
        </w:numPr>
        <w:ind w:left="567" w:hanging="567"/>
        <w:rPr>
          <w:rFonts w:cs="Times New Roman"/>
          <w:bCs/>
        </w:rPr>
      </w:pPr>
      <w:bookmarkStart w:id="95" w:name="_Toc169526651"/>
      <w:bookmarkEnd w:id="95"/>
      <w:r w:rsidRPr="0000098B">
        <w:rPr>
          <w:rFonts w:cs="Times New Roman"/>
          <w:bCs/>
        </w:rPr>
        <w:t>U</w:t>
      </w:r>
      <w:r w:rsidRPr="00960FA3">
        <w:rPr>
          <w:rFonts w:cs="Times New Roman"/>
          <w:bCs/>
        </w:rPr>
        <w:t>chádzač, ktorého ponuka bola vyhodnotená ako predbežne ekonomicky najvýhodnejšia bude verejným obstarávateľom vyzvaný na účasť na overovacej fáze.</w:t>
      </w:r>
      <w:r>
        <w:rPr>
          <w:rFonts w:cs="Times New Roman"/>
          <w:bCs/>
        </w:rPr>
        <w:t xml:space="preserve"> </w:t>
      </w:r>
      <w:r w:rsidRPr="004B3296">
        <w:rPr>
          <w:rFonts w:cs="Times New Roman"/>
          <w:b/>
        </w:rPr>
        <w:t>Účelom overovacej fázy</w:t>
      </w:r>
      <w:r>
        <w:rPr>
          <w:rFonts w:cs="Times New Roman"/>
          <w:bCs/>
        </w:rPr>
        <w:t xml:space="preserve"> </w:t>
      </w:r>
      <w:r w:rsidR="00E33E5E">
        <w:rPr>
          <w:rFonts w:cs="Times New Roman"/>
          <w:bCs/>
        </w:rPr>
        <w:t xml:space="preserve">je </w:t>
      </w:r>
      <w:r>
        <w:rPr>
          <w:rFonts w:cs="Times New Roman"/>
          <w:bCs/>
        </w:rPr>
        <w:t xml:space="preserve">overiť, či tvrdenia uvádzané uchádzačom v ponuke sú pravdivé. </w:t>
      </w:r>
    </w:p>
    <w:p w14:paraId="1A172703" w14:textId="480E12EF" w:rsidR="00BA1EF5" w:rsidRPr="00FF4285" w:rsidRDefault="00BA1EF5" w:rsidP="00042106">
      <w:pPr>
        <w:pStyle w:val="Odsekzoznamu"/>
        <w:numPr>
          <w:ilvl w:val="1"/>
          <w:numId w:val="11"/>
        </w:numPr>
        <w:ind w:left="567" w:hanging="567"/>
        <w:rPr>
          <w:rFonts w:cs="Times New Roman"/>
          <w:bCs/>
        </w:rPr>
      </w:pPr>
      <w:r>
        <w:t xml:space="preserve">Ak uchádzač nepredloží informácie, doklady alebo dôkazy požadované verejným obstarávateľom alebo ich neobháji v rozsahu, v akom boli predmetom vyhodnotenia jeho ponuky, verejný obstarávateľ upraví celkové bodové hodnotenie uchádzača tak, aby odrážalo výsledok overovacej fázy. Napr. ak uchádzač nepreukáže, že tvrdenia o tom, že </w:t>
      </w:r>
      <w:r w:rsidR="005D1A9A">
        <w:t>poskytoval služb</w:t>
      </w:r>
      <w:r w:rsidR="00DA52B7">
        <w:t xml:space="preserve">y určitej úrovne </w:t>
      </w:r>
      <w:r w:rsidR="002C6438">
        <w:t xml:space="preserve">u iných objednávateľoch </w:t>
      </w:r>
      <w:r>
        <w:t>je pravdivé, prípadne, že implementované riešenie nedisponuje funkcionalitou, ktorou podľa ponuky malo</w:t>
      </w:r>
      <w:r w:rsidR="00DA452D">
        <w:t xml:space="preserve"> disponovať</w:t>
      </w:r>
      <w:r>
        <w:t xml:space="preserve">, alebo </w:t>
      </w:r>
      <w:r w:rsidR="00DA452D">
        <w:t xml:space="preserve">predloží </w:t>
      </w:r>
      <w:r>
        <w:t xml:space="preserve">dôkazmi neoverené tvrdenia vo forme sľubov atď. </w:t>
      </w:r>
    </w:p>
    <w:p w14:paraId="0540559E" w14:textId="4A0233FE" w:rsidR="00BA1EF5" w:rsidRPr="00F142C8" w:rsidRDefault="00BA1EF5" w:rsidP="00042106">
      <w:pPr>
        <w:pStyle w:val="Odsekzoznamu"/>
        <w:numPr>
          <w:ilvl w:val="1"/>
          <w:numId w:val="11"/>
        </w:numPr>
        <w:ind w:left="567" w:hanging="567"/>
        <w:rPr>
          <w:rFonts w:cs="Times New Roman"/>
          <w:bCs/>
        </w:rPr>
      </w:pPr>
      <w:r>
        <w:t>Ak účastník nepredloží informácie, doklady alebo dôkazy požadované verejným obstarávateľom alebo ich neobháji v rozsahu, v akom boli predmetom vyhodnotenia jeho ponuky, verejný obstarávateľ upraví celkové bodové hodnotenie účastníka tak, aby odrážalo výsledok overovacej fázy.</w:t>
      </w:r>
      <w:r w:rsidR="00AC3803">
        <w:t xml:space="preserve"> </w:t>
      </w:r>
      <w:r w:rsidR="004563C4">
        <w:t>Na prípadný pohovor</w:t>
      </w:r>
      <w:r w:rsidR="00AF318A">
        <w:t xml:space="preserve"> s odborným garantom</w:t>
      </w:r>
      <w:r w:rsidR="004563C4">
        <w:t xml:space="preserve"> sa aj po overovacej fáze a znížení bodov pozvú len tí uchádzači, ktorí by sa po získaní maximálneho počtu bodov za K4 mohli umiestniť na prvom mieste.</w:t>
      </w:r>
    </w:p>
    <w:p w14:paraId="1021325E" w14:textId="3FF76932" w:rsidR="00BA1EF5" w:rsidRPr="006515F3" w:rsidRDefault="00BA1EF5" w:rsidP="00042106">
      <w:pPr>
        <w:pStyle w:val="Odsekzoznamu"/>
        <w:numPr>
          <w:ilvl w:val="1"/>
          <w:numId w:val="11"/>
        </w:numPr>
        <w:ind w:left="567" w:hanging="567"/>
        <w:rPr>
          <w:rFonts w:cs="Times New Roman"/>
          <w:bCs/>
        </w:rPr>
      </w:pPr>
      <w:r>
        <w:t>Overovacia fáza</w:t>
      </w:r>
      <w:r w:rsidR="005320E8">
        <w:t xml:space="preserve"> sa týka iba uchádzača na predbežnom 1. mieste v poradí a</w:t>
      </w:r>
      <w:r>
        <w:t xml:space="preserve"> bude spočívať </w:t>
      </w:r>
    </w:p>
    <w:p w14:paraId="6495FAD1" w14:textId="6B49DD9A" w:rsidR="00BA1EF5" w:rsidRDefault="00BA1EF5" w:rsidP="00AF318A">
      <w:pPr>
        <w:pStyle w:val="Odsekzoznamu"/>
        <w:numPr>
          <w:ilvl w:val="1"/>
          <w:numId w:val="26"/>
        </w:numPr>
        <w:ind w:left="851" w:hanging="284"/>
      </w:pPr>
      <w:r>
        <w:lastRenderedPageBreak/>
        <w:t>v praktickom teste</w:t>
      </w:r>
      <w:r w:rsidR="005320E8">
        <w:t xml:space="preserve"> a</w:t>
      </w:r>
    </w:p>
    <w:p w14:paraId="68C40661" w14:textId="5EF92E32" w:rsidR="00BA1EF5" w:rsidRDefault="00BA1EF5" w:rsidP="00AF318A">
      <w:pPr>
        <w:pStyle w:val="Odsekzoznamu"/>
        <w:numPr>
          <w:ilvl w:val="1"/>
          <w:numId w:val="26"/>
        </w:numPr>
        <w:ind w:left="851" w:hanging="284"/>
      </w:pPr>
      <w:r>
        <w:t>v overovaní relevantnosti ponuky uchádzača</w:t>
      </w:r>
      <w:r w:rsidR="005320E8">
        <w:t>.</w:t>
      </w:r>
    </w:p>
    <w:p w14:paraId="4335AB01" w14:textId="77777777" w:rsidR="00BA1EF5" w:rsidRDefault="00BA1EF5" w:rsidP="00BA1EF5">
      <w:pPr>
        <w:keepNext/>
        <w:ind w:left="357" w:hanging="357"/>
        <w:rPr>
          <w:rStyle w:val="Nadpis3Char"/>
        </w:rPr>
      </w:pPr>
      <w:r w:rsidRPr="00B60A63">
        <w:rPr>
          <w:rStyle w:val="Nadpis3Char"/>
        </w:rPr>
        <w:t xml:space="preserve">Proces </w:t>
      </w:r>
      <w:r>
        <w:rPr>
          <w:rStyle w:val="Nadpis3Char"/>
        </w:rPr>
        <w:t>fázy</w:t>
      </w:r>
      <w:r w:rsidRPr="00B60A63">
        <w:rPr>
          <w:rStyle w:val="Nadpis3Char"/>
        </w:rPr>
        <w:t xml:space="preserve"> overovania ad písm. a)</w:t>
      </w:r>
    </w:p>
    <w:p w14:paraId="7CEE1130" w14:textId="77777777" w:rsidR="00BA1EF5" w:rsidRDefault="00BA1EF5" w:rsidP="00BA1EF5">
      <w:r>
        <w:t>Podmienky praktického testu sú uvedené v prílohe 7 týchto súťažných podkladov.</w:t>
      </w:r>
    </w:p>
    <w:p w14:paraId="541657BF" w14:textId="77777777" w:rsidR="00BA1EF5" w:rsidRPr="009C6872" w:rsidRDefault="00BA1EF5" w:rsidP="00BA1EF5">
      <w:pPr>
        <w:keepNext/>
        <w:ind w:left="357" w:hanging="357"/>
        <w:rPr>
          <w:rFonts w:asciiTheme="majorHAnsi" w:hAnsiTheme="majorHAnsi" w:cstheme="majorHAnsi"/>
          <w:color w:val="4472C4" w:themeColor="accent1"/>
          <w:sz w:val="28"/>
          <w:szCs w:val="28"/>
        </w:rPr>
      </w:pPr>
      <w:r w:rsidRPr="00B60A63">
        <w:rPr>
          <w:rStyle w:val="Nadpis3Char"/>
        </w:rPr>
        <w:t xml:space="preserve">Proces </w:t>
      </w:r>
      <w:r>
        <w:rPr>
          <w:rStyle w:val="Nadpis3Char"/>
        </w:rPr>
        <w:t>fázy</w:t>
      </w:r>
      <w:r w:rsidRPr="00B60A63">
        <w:rPr>
          <w:rStyle w:val="Nadpis3Char"/>
        </w:rPr>
        <w:t xml:space="preserve"> overovania ad písm. </w:t>
      </w:r>
      <w:r>
        <w:rPr>
          <w:rStyle w:val="Nadpis3Char"/>
        </w:rPr>
        <w:t>b</w:t>
      </w:r>
      <w:r w:rsidRPr="00B60A63">
        <w:rPr>
          <w:rStyle w:val="Nadpis3Char"/>
        </w:rPr>
        <w:t>)</w:t>
      </w:r>
    </w:p>
    <w:p w14:paraId="78311738" w14:textId="382F84DC" w:rsidR="00BA1EF5" w:rsidRPr="00E30DBD" w:rsidRDefault="00BA1EF5" w:rsidP="00BA1EF5">
      <w:pPr>
        <w:rPr>
          <w:rStyle w:val="Nadpis3Char"/>
          <w:rFonts w:ascii="Times New Roman" w:hAnsi="Times New Roman" w:cstheme="minorBidi"/>
          <w:color w:val="auto"/>
          <w:sz w:val="24"/>
          <w:szCs w:val="22"/>
        </w:rPr>
      </w:pPr>
      <w:r>
        <w:t xml:space="preserve">Počas overovacej fázy </w:t>
      </w:r>
      <w:r w:rsidRPr="00B21BA4">
        <w:rPr>
          <w:b/>
          <w:bCs/>
        </w:rPr>
        <w:t>nie je možné meniť ponuku</w:t>
      </w:r>
      <w:r>
        <w:t xml:space="preserve"> ani o nej rokovať</w:t>
      </w:r>
      <w:r w:rsidRPr="00CA1433">
        <w:t xml:space="preserve">. Za zmenu ponuky </w:t>
      </w:r>
      <w:r w:rsidRPr="00CA1433">
        <w:rPr>
          <w:b/>
          <w:bCs/>
        </w:rPr>
        <w:t xml:space="preserve">nebude </w:t>
      </w:r>
      <w:r w:rsidRPr="00CA1433">
        <w:t>považované prípadne spresnenie informácií uvedených v ponuke</w:t>
      </w:r>
      <w:r>
        <w:t xml:space="preserve"> (napr. rozvitie  presnej technickej špecifikácie produktu, detailného harmonogramu, detailného </w:t>
      </w:r>
      <w:proofErr w:type="spellStart"/>
      <w:r>
        <w:t>scope</w:t>
      </w:r>
      <w:proofErr w:type="spellEnd"/>
      <w:r>
        <w:t xml:space="preserve"> ponuky atď.)</w:t>
      </w:r>
      <w:r w:rsidR="00C309D2">
        <w:t xml:space="preserve"> a</w:t>
      </w:r>
      <w:r w:rsidR="000E759D">
        <w:t xml:space="preserve"> ich </w:t>
      </w:r>
      <w:r w:rsidR="00C309D2">
        <w:t xml:space="preserve">implementácia </w:t>
      </w:r>
      <w:r w:rsidR="000E759D">
        <w:t>do zmluvy</w:t>
      </w:r>
      <w:r>
        <w:t>. Záväzky alebo opatrenia formulované uchádzačom v rámci kritérií na vyhodnotenie ponúk musia byť implementované do návrhu zmluvy a zabezpečené vhodnými a primeranými zárukami. Verejný obstarávateľ si ďalej vyhradzuje právo implementovať do návrhu zmluvy a zabezpečiť vhodnými a primeranými zabezpečovacími mechanizmami vylepšenia formulované uchádzačom v rámci hodnotených kritérií. Implementácia záväzkov a vylepšení obsiahnutých v ponuke sa nepovažuje za zmenu ponuky ani za rokovanie.</w:t>
      </w:r>
    </w:p>
    <w:p w14:paraId="47B71AF3" w14:textId="16E29BB9" w:rsidR="00E85785" w:rsidRDefault="00BA1EF5" w:rsidP="00BA1EF5">
      <w:r>
        <w:t>Verejný obstarávateľ môže vyzvať uchádzača na účasť na stretnutí, na ktorom musí uchádzač obhájiť informácie, dokumenty a dôkazy poskytnuté a predložené v ponuke. Stretnutie bude aktívne viesť odborný garant uvedený v ponuke. Stretnutie sa uskutoční prostredníctvom prostriedkov diaľkovej komunikácie určených verejným obstarávateľom alebo osobne v priestoroch verejného obstarávateľa. Zo stretnutia sa vyhotoví zvukový alebo audiovizuálny záznam.</w:t>
      </w:r>
    </w:p>
    <w:p w14:paraId="3E8236DC" w14:textId="06E5E997" w:rsidR="00BA1EF5" w:rsidRDefault="00BA1EF5" w:rsidP="001A7A09">
      <w:pPr>
        <w:pStyle w:val="Odsekzoznamu"/>
        <w:numPr>
          <w:ilvl w:val="0"/>
          <w:numId w:val="0"/>
        </w:numPr>
      </w:pPr>
      <w:r>
        <w:t xml:space="preserve">Termín stretnutia oznámi verejný obstarávateľ uchádzačovi najmenej 5 pracovných dní vopred. Stretnutie sa môže uskutočniť skôr, ak s tým účastník súhlasí. Odborný garant sa môže z rokovania včas ospravedlniť. V takom prípade verejný obstarávateľ informuje </w:t>
      </w:r>
      <w:r w:rsidR="00963D8F">
        <w:t>uchádzača</w:t>
      </w:r>
      <w:r>
        <w:t xml:space="preserve"> o náhradnom termíne stretnutia. Ak sa odborný garant nezúčastní na stretnutí ani v náhradnom termíne, bude to mať za následok vylúčenie </w:t>
      </w:r>
      <w:r w:rsidR="00BB3DFB">
        <w:t xml:space="preserve">uchádzača </w:t>
      </w:r>
      <w:r>
        <w:t>z postupu verejného obstarávania</w:t>
      </w:r>
      <w:r w:rsidR="00630F13">
        <w:t>.</w:t>
      </w:r>
    </w:p>
    <w:p w14:paraId="3CF01FE5" w14:textId="3DA3604F" w:rsidR="00630F13" w:rsidRDefault="00630F13" w:rsidP="001A7A09">
      <w:pPr>
        <w:pStyle w:val="Odsekzoznamu"/>
        <w:numPr>
          <w:ilvl w:val="0"/>
          <w:numId w:val="0"/>
        </w:numPr>
      </w:pPr>
      <w:r>
        <w:t xml:space="preserve">Obe fázy overovania </w:t>
      </w:r>
      <w:r w:rsidR="0089629C">
        <w:t>budú</w:t>
      </w:r>
      <w:r>
        <w:t xml:space="preserve"> prebiehať súčasne. </w:t>
      </w:r>
    </w:p>
    <w:p w14:paraId="4E477D09" w14:textId="364F43C3" w:rsidR="002B0047" w:rsidRDefault="002B0047">
      <w:pPr>
        <w:spacing w:line="259" w:lineRule="auto"/>
        <w:jc w:val="left"/>
        <w:rPr>
          <w:rFonts w:asciiTheme="majorHAnsi" w:eastAsiaTheme="majorEastAsia" w:hAnsiTheme="majorHAnsi" w:cstheme="majorBidi"/>
          <w:color w:val="2F5496" w:themeColor="accent1" w:themeShade="BF"/>
          <w:sz w:val="40"/>
          <w:szCs w:val="40"/>
        </w:rPr>
      </w:pPr>
    </w:p>
    <w:p w14:paraId="212D580F" w14:textId="77777777" w:rsidR="00BA1EF5" w:rsidRDefault="00BA1EF5">
      <w:pPr>
        <w:spacing w:line="259" w:lineRule="auto"/>
        <w:jc w:val="left"/>
        <w:rPr>
          <w:rFonts w:asciiTheme="majorHAnsi" w:eastAsiaTheme="majorEastAsia" w:hAnsiTheme="majorHAnsi" w:cstheme="majorBidi"/>
          <w:color w:val="2F5496" w:themeColor="accent1" w:themeShade="BF"/>
          <w:sz w:val="40"/>
          <w:szCs w:val="40"/>
        </w:rPr>
      </w:pPr>
    </w:p>
    <w:p w14:paraId="6C5935B9" w14:textId="77777777" w:rsidR="002A48E3" w:rsidRDefault="002A48E3">
      <w:pPr>
        <w:spacing w:line="259" w:lineRule="auto"/>
        <w:jc w:val="left"/>
        <w:rPr>
          <w:rFonts w:asciiTheme="majorHAnsi" w:eastAsiaTheme="majorEastAsia" w:hAnsiTheme="majorHAnsi" w:cstheme="majorBidi"/>
          <w:color w:val="2F5496" w:themeColor="accent1" w:themeShade="BF"/>
          <w:sz w:val="40"/>
          <w:szCs w:val="40"/>
        </w:rPr>
      </w:pPr>
    </w:p>
    <w:p w14:paraId="5ADACA04" w14:textId="77777777" w:rsidR="002A48E3" w:rsidRDefault="002A48E3">
      <w:pPr>
        <w:spacing w:line="259" w:lineRule="auto"/>
        <w:jc w:val="left"/>
        <w:rPr>
          <w:rFonts w:asciiTheme="majorHAnsi" w:eastAsiaTheme="majorEastAsia" w:hAnsiTheme="majorHAnsi" w:cstheme="majorBidi"/>
          <w:color w:val="2F5496" w:themeColor="accent1" w:themeShade="BF"/>
          <w:sz w:val="40"/>
          <w:szCs w:val="40"/>
        </w:rPr>
      </w:pPr>
    </w:p>
    <w:p w14:paraId="21C682BF" w14:textId="77777777" w:rsidR="002A48E3" w:rsidRDefault="002A48E3">
      <w:pPr>
        <w:spacing w:line="259" w:lineRule="auto"/>
        <w:jc w:val="left"/>
        <w:rPr>
          <w:rFonts w:asciiTheme="majorHAnsi" w:eastAsiaTheme="majorEastAsia" w:hAnsiTheme="majorHAnsi" w:cstheme="majorBidi"/>
          <w:color w:val="2F5496" w:themeColor="accent1" w:themeShade="BF"/>
          <w:sz w:val="40"/>
          <w:szCs w:val="40"/>
        </w:rPr>
      </w:pPr>
    </w:p>
    <w:p w14:paraId="26808386" w14:textId="77777777" w:rsidR="00E330E0" w:rsidRDefault="00E330E0">
      <w:pPr>
        <w:spacing w:line="259" w:lineRule="auto"/>
        <w:jc w:val="left"/>
        <w:rPr>
          <w:rFonts w:asciiTheme="majorHAnsi" w:eastAsiaTheme="majorEastAsia" w:hAnsiTheme="majorHAnsi" w:cstheme="majorBidi"/>
          <w:color w:val="2F5496" w:themeColor="accent1" w:themeShade="BF"/>
          <w:sz w:val="40"/>
          <w:szCs w:val="40"/>
        </w:rPr>
      </w:pPr>
    </w:p>
    <w:p w14:paraId="78BDD2AC" w14:textId="56EABFCD" w:rsidR="00710403" w:rsidRDefault="00710403">
      <w:pPr>
        <w:spacing w:line="259" w:lineRule="auto"/>
        <w:jc w:val="left"/>
        <w:rPr>
          <w:rFonts w:asciiTheme="majorHAnsi" w:eastAsiaTheme="majorEastAsia" w:hAnsiTheme="majorHAnsi" w:cstheme="majorBidi"/>
          <w:color w:val="2F5496" w:themeColor="accent1" w:themeShade="BF"/>
          <w:sz w:val="40"/>
          <w:szCs w:val="40"/>
        </w:rPr>
      </w:pPr>
    </w:p>
    <w:p w14:paraId="6BCCE62E" w14:textId="6B56B72B" w:rsidR="005228A6" w:rsidRDefault="00CB2E76" w:rsidP="00CB2E76">
      <w:pPr>
        <w:pStyle w:val="Nadpis1"/>
      </w:pPr>
      <w:bookmarkStart w:id="96" w:name="_Toc184109517"/>
      <w:r>
        <w:lastRenderedPageBreak/>
        <w:t>Časť D. Opis predmetu zákazky</w:t>
      </w:r>
      <w:bookmarkEnd w:id="96"/>
    </w:p>
    <w:p w14:paraId="75ECCE12" w14:textId="7CA4B31C" w:rsidR="00944A93" w:rsidRDefault="00944A93" w:rsidP="00950189">
      <w:pPr>
        <w:pStyle w:val="Nadpis2"/>
        <w:rPr>
          <w:color w:val="000000"/>
        </w:rPr>
      </w:pPr>
    </w:p>
    <w:p w14:paraId="1B63EE8F" w14:textId="77777777" w:rsidR="000E4AD3" w:rsidRPr="00070090" w:rsidRDefault="000E4AD3" w:rsidP="000E4AD3">
      <w:pPr>
        <w:spacing w:line="360" w:lineRule="auto"/>
        <w:rPr>
          <w:rFonts w:ascii="Calibri Light" w:hAnsi="Calibri Light" w:cs="Calibri Light"/>
          <w:color w:val="657C9C" w:themeColor="text2" w:themeTint="BF"/>
          <w:sz w:val="40"/>
          <w:szCs w:val="40"/>
        </w:rPr>
      </w:pPr>
      <w:r w:rsidRPr="00070090">
        <w:rPr>
          <w:rFonts w:ascii="Calibri Light" w:hAnsi="Calibri Light" w:cs="Calibri Light"/>
          <w:color w:val="657C9C" w:themeColor="text2" w:themeTint="BF"/>
          <w:sz w:val="32"/>
          <w:szCs w:val="32"/>
        </w:rPr>
        <w:t>Všeobecné požiadavky na predmet zákazky: </w:t>
      </w:r>
    </w:p>
    <w:p w14:paraId="63C39CAB" w14:textId="77777777" w:rsidR="000E4AD3" w:rsidRPr="00070090" w:rsidRDefault="000E4AD3" w:rsidP="007B1FC9">
      <w:pPr>
        <w:rPr>
          <w:rFonts w:cs="Times New Roman"/>
        </w:rPr>
      </w:pPr>
      <w:r w:rsidRPr="00070090">
        <w:rPr>
          <w:rFonts w:cs="Times New Roman"/>
        </w:rPr>
        <w:t>V súčasnosti sú regulované  parkovacie miesta v rámci zavedenej parkovacej politiky</w:t>
      </w:r>
      <w:r>
        <w:rPr>
          <w:rFonts w:cs="Times New Roman"/>
        </w:rPr>
        <w:t xml:space="preserve"> PAAS</w:t>
      </w:r>
      <w:r w:rsidRPr="00070090">
        <w:rPr>
          <w:rFonts w:cs="Times New Roman"/>
        </w:rPr>
        <w:t xml:space="preserve"> </w:t>
      </w:r>
      <w:r>
        <w:rPr>
          <w:rFonts w:cs="Times New Roman"/>
        </w:rPr>
        <w:t>H</w:t>
      </w:r>
      <w:r w:rsidRPr="00070090">
        <w:rPr>
          <w:rFonts w:cs="Times New Roman"/>
        </w:rPr>
        <w:t>lavného mesta</w:t>
      </w:r>
      <w:r>
        <w:rPr>
          <w:rFonts w:cs="Times New Roman"/>
        </w:rPr>
        <w:t xml:space="preserve"> SR</w:t>
      </w:r>
      <w:r w:rsidRPr="00070090">
        <w:rPr>
          <w:rFonts w:cs="Times New Roman"/>
        </w:rPr>
        <w:t xml:space="preserve"> Bratislava kontrolované každý deň zhruba  50 inšpektormi. Momentálne je </w:t>
      </w:r>
      <w:proofErr w:type="spellStart"/>
      <w:r w:rsidRPr="00070090">
        <w:rPr>
          <w:rFonts w:cs="Times New Roman"/>
        </w:rPr>
        <w:t>zaregulovaných</w:t>
      </w:r>
      <w:proofErr w:type="spellEnd"/>
      <w:r w:rsidRPr="00070090">
        <w:rPr>
          <w:rFonts w:cs="Times New Roman"/>
        </w:rPr>
        <w:t xml:space="preserve"> približne 30 000 parkovacích miest, pričom istá  časť vodičov parkuje bez parkovacieho oprávnenia.  </w:t>
      </w:r>
    </w:p>
    <w:p w14:paraId="625E3937" w14:textId="77777777" w:rsidR="000E4AD3" w:rsidRPr="00070090" w:rsidRDefault="000E4AD3" w:rsidP="007B1FC9">
      <w:pPr>
        <w:rPr>
          <w:rFonts w:cs="Times New Roman"/>
        </w:rPr>
      </w:pPr>
      <w:r w:rsidRPr="00070090">
        <w:rPr>
          <w:rFonts w:cs="Times New Roman"/>
        </w:rPr>
        <w:t>Kontrola pešími inšpektormi je limitovaná z hľadiska efektivity, čo má negatívny dopad na udržiavanie parkovacej disciplíny a výber parkovacích poplatkov. </w:t>
      </w:r>
    </w:p>
    <w:p w14:paraId="53C5DECD" w14:textId="77777777" w:rsidR="000E4AD3" w:rsidRPr="00070090" w:rsidRDefault="000E4AD3" w:rsidP="007B1FC9">
      <w:pPr>
        <w:rPr>
          <w:rFonts w:cs="Times New Roman"/>
        </w:rPr>
      </w:pPr>
      <w:r w:rsidRPr="00070090">
        <w:rPr>
          <w:rFonts w:cs="Times New Roman"/>
        </w:rPr>
        <w:t xml:space="preserve">Mesto </w:t>
      </w:r>
      <w:r>
        <w:rPr>
          <w:rFonts w:cs="Times New Roman"/>
        </w:rPr>
        <w:t xml:space="preserve">Bratislava </w:t>
      </w:r>
      <w:r w:rsidRPr="00070090">
        <w:rPr>
          <w:rFonts w:cs="Times New Roman"/>
        </w:rPr>
        <w:t>sa preto rozhodlo zabezpečiť kontrolu parkovania pomocou skenovacích vozidiel. </w:t>
      </w:r>
    </w:p>
    <w:p w14:paraId="690146EC" w14:textId="77777777" w:rsidR="000E4AD3" w:rsidRPr="00070090" w:rsidRDefault="000E4AD3" w:rsidP="007B1FC9">
      <w:pPr>
        <w:rPr>
          <w:rFonts w:cs="Times New Roman"/>
        </w:rPr>
      </w:pPr>
      <w:r w:rsidRPr="00070090">
        <w:rPr>
          <w:rFonts w:cs="Times New Roman"/>
        </w:rPr>
        <w:t>Hlavným zámerom je rádovo vyššia rýchlosť a objem kontroly v porovnaní s pešími inšpektormi (ktorí budú môcť realizovať kontrolu v špeciálnych prípadoch, napríklad na miestach s fyzickými obmedzeniami pre skenovacie vozidlá), spolu s minimalizáciou administrácie automatickým zasielaním priestupkových balíčkov na spracovanie  prostredníctvom objektívnej zodpovednosti – a teda v konečnom</w:t>
      </w:r>
      <w:r>
        <w:rPr>
          <w:rFonts w:cs="Times New Roman"/>
        </w:rPr>
        <w:t xml:space="preserve"> </w:t>
      </w:r>
      <w:r w:rsidRPr="00070090">
        <w:rPr>
          <w:rFonts w:cs="Times New Roman"/>
        </w:rPr>
        <w:t>dôsledku</w:t>
      </w:r>
      <w:r>
        <w:rPr>
          <w:rFonts w:cs="Times New Roman"/>
        </w:rPr>
        <w:t xml:space="preserve"> zvýšenie disciplíny a</w:t>
      </w:r>
      <w:r w:rsidRPr="00070090">
        <w:rPr>
          <w:rFonts w:cs="Times New Roman"/>
        </w:rPr>
        <w:t xml:space="preserve"> zlepšenie výberu poplatkov za parkovanie. </w:t>
      </w:r>
    </w:p>
    <w:p w14:paraId="710AAD83" w14:textId="77777777" w:rsidR="000E4AD3" w:rsidRPr="00070090" w:rsidRDefault="000E4AD3" w:rsidP="007B1FC9">
      <w:pPr>
        <w:rPr>
          <w:rFonts w:cs="Times New Roman"/>
        </w:rPr>
      </w:pPr>
      <w:r w:rsidRPr="76642604">
        <w:rPr>
          <w:rFonts w:cs="Times New Roman"/>
        </w:rPr>
        <w:t xml:space="preserve">Samotné autá určené pre skenovanie má verejný obstarávateľ k dispozícií (toho času Toyota </w:t>
      </w:r>
      <w:proofErr w:type="spellStart"/>
      <w:r w:rsidRPr="76642604">
        <w:rPr>
          <w:rFonts w:cs="Times New Roman"/>
        </w:rPr>
        <w:t>Yaris</w:t>
      </w:r>
      <w:proofErr w:type="spellEnd"/>
      <w:r w:rsidRPr="76642604">
        <w:rPr>
          <w:rFonts w:cs="Times New Roman"/>
        </w:rPr>
        <w:t>) a nie sú predmetom tohto obstarávania</w:t>
      </w:r>
      <w:r>
        <w:rPr>
          <w:rFonts w:cs="Times New Roman"/>
        </w:rPr>
        <w:t>. D</w:t>
      </w:r>
      <w:r w:rsidRPr="76642604">
        <w:rPr>
          <w:rFonts w:cs="Times New Roman"/>
        </w:rPr>
        <w:t xml:space="preserve">isponuje nimi mestská firma Mestský parkovací systém, spol. s </w:t>
      </w:r>
      <w:proofErr w:type="spellStart"/>
      <w:r w:rsidRPr="76642604">
        <w:rPr>
          <w:rFonts w:cs="Times New Roman"/>
        </w:rPr>
        <w:t>r.o</w:t>
      </w:r>
      <w:proofErr w:type="spellEnd"/>
      <w:r w:rsidRPr="76642604">
        <w:rPr>
          <w:rFonts w:cs="Times New Roman"/>
        </w:rPr>
        <w:t>.</w:t>
      </w:r>
      <w:r>
        <w:rPr>
          <w:rFonts w:cs="Times New Roman"/>
        </w:rPr>
        <w:t>, ďalej ako MPS (od 1.1.2025 premenovaná na PAAS spol. s </w:t>
      </w:r>
      <w:proofErr w:type="spellStart"/>
      <w:r>
        <w:rPr>
          <w:rFonts w:cs="Times New Roman"/>
        </w:rPr>
        <w:t>r.o</w:t>
      </w:r>
      <w:proofErr w:type="spellEnd"/>
      <w:r>
        <w:rPr>
          <w:rFonts w:cs="Times New Roman"/>
        </w:rPr>
        <w:t>.)</w:t>
      </w:r>
      <w:r w:rsidRPr="76642604">
        <w:rPr>
          <w:rFonts w:cs="Times New Roman"/>
        </w:rPr>
        <w:t>, ktorá bude skenovacie autá prevádzkovať a vykonávať samotné jazdy.</w:t>
      </w:r>
      <w:r w:rsidRPr="00BA1D72">
        <w:t xml:space="preserve"> </w:t>
      </w:r>
      <w:r w:rsidRPr="00BA1D72">
        <w:rPr>
          <w:rFonts w:cs="Times New Roman"/>
        </w:rPr>
        <w:t>M</w:t>
      </w:r>
      <w:r>
        <w:rPr>
          <w:rFonts w:cs="Times New Roman"/>
        </w:rPr>
        <w:t>PS</w:t>
      </w:r>
      <w:r w:rsidRPr="76642604">
        <w:rPr>
          <w:rFonts w:cs="Times New Roman"/>
        </w:rPr>
        <w:t xml:space="preserve"> bude mať skenovacie boxy poistené pre prípad dopravnej nehody a vandalizmu. </w:t>
      </w:r>
    </w:p>
    <w:p w14:paraId="41AF7C5E" w14:textId="77777777" w:rsidR="000E4AD3" w:rsidRPr="00070090" w:rsidRDefault="000E4AD3" w:rsidP="007B1FC9">
      <w:pPr>
        <w:rPr>
          <w:rFonts w:cs="Times New Roman"/>
        </w:rPr>
      </w:pPr>
      <w:r w:rsidRPr="00070090">
        <w:rPr>
          <w:rFonts w:cs="Times New Roman"/>
        </w:rPr>
        <w:t>Predmetom obstarávania je služba – prenájom: </w:t>
      </w:r>
    </w:p>
    <w:p w14:paraId="0442ECB5" w14:textId="361E2625" w:rsidR="000E4AD3" w:rsidRPr="00070090" w:rsidRDefault="000E4AD3" w:rsidP="007B1FC9">
      <w:pPr>
        <w:numPr>
          <w:ilvl w:val="0"/>
          <w:numId w:val="28"/>
        </w:numPr>
        <w:rPr>
          <w:rFonts w:cs="Times New Roman"/>
        </w:rPr>
      </w:pPr>
      <w:r w:rsidRPr="00070090">
        <w:rPr>
          <w:rFonts w:cs="Times New Roman"/>
        </w:rPr>
        <w:t xml:space="preserve">skenovacích boxov s montážou na vozidlo ako funkčne vyladený celok – kamery, GPS </w:t>
      </w:r>
      <w:proofErr w:type="spellStart"/>
      <w:r w:rsidRPr="00070090">
        <w:rPr>
          <w:rFonts w:cs="Times New Roman"/>
        </w:rPr>
        <w:t>lokátory</w:t>
      </w:r>
      <w:proofErr w:type="spellEnd"/>
      <w:r w:rsidRPr="00070090">
        <w:rPr>
          <w:rFonts w:cs="Times New Roman"/>
        </w:rPr>
        <w:t xml:space="preserve">, vnútorná obrazovka, lokálne úložisko dát, komunikačný modul pre integráciu s mestským </w:t>
      </w:r>
      <w:proofErr w:type="spellStart"/>
      <w:r>
        <w:rPr>
          <w:rFonts w:cs="Times New Roman"/>
        </w:rPr>
        <w:t>E</w:t>
      </w:r>
      <w:r w:rsidRPr="00070090">
        <w:rPr>
          <w:rFonts w:cs="Times New Roman"/>
        </w:rPr>
        <w:t>nforcement</w:t>
      </w:r>
      <w:proofErr w:type="spellEnd"/>
      <w:r w:rsidRPr="00070090">
        <w:rPr>
          <w:rFonts w:cs="Times New Roman"/>
        </w:rPr>
        <w:t xml:space="preserve"> systémom, montážna </w:t>
      </w:r>
      <w:proofErr w:type="spellStart"/>
      <w:r w:rsidRPr="00070090">
        <w:rPr>
          <w:rFonts w:cs="Times New Roman"/>
        </w:rPr>
        <w:t>sada</w:t>
      </w:r>
      <w:proofErr w:type="spellEnd"/>
      <w:r w:rsidRPr="00070090">
        <w:rPr>
          <w:rFonts w:cs="Times New Roman"/>
        </w:rPr>
        <w:t>, napojenie na zdroj energie </w:t>
      </w:r>
    </w:p>
    <w:p w14:paraId="167F84F8" w14:textId="77777777" w:rsidR="000E4AD3" w:rsidRPr="00070090" w:rsidRDefault="000E4AD3" w:rsidP="007B1FC9">
      <w:pPr>
        <w:numPr>
          <w:ilvl w:val="0"/>
          <w:numId w:val="29"/>
        </w:numPr>
        <w:rPr>
          <w:rFonts w:cs="Times New Roman"/>
        </w:rPr>
      </w:pPr>
      <w:r w:rsidRPr="00070090">
        <w:rPr>
          <w:rFonts w:cs="Times New Roman"/>
        </w:rPr>
        <w:t>softvérová funkcionalita na rozpoznávanie EČV, zaznamenávanie priebehu skenovania a nevyhnutn</w:t>
      </w:r>
      <w:r>
        <w:rPr>
          <w:rFonts w:cs="Times New Roman"/>
        </w:rPr>
        <w:t>ých</w:t>
      </w:r>
      <w:r w:rsidRPr="00070090">
        <w:rPr>
          <w:rFonts w:cs="Times New Roman"/>
        </w:rPr>
        <w:t xml:space="preserve"> interakci</w:t>
      </w:r>
      <w:r>
        <w:rPr>
          <w:rFonts w:cs="Times New Roman"/>
        </w:rPr>
        <w:t>í</w:t>
      </w:r>
      <w:r w:rsidRPr="00070090">
        <w:rPr>
          <w:rFonts w:cs="Times New Roman"/>
        </w:rPr>
        <w:t xml:space="preserve"> obsluhy počas výkonu skenovania, a v prípade detekcie nepovoleného parkovania vytvorenie digitálneho dôkazného balíčka (fotografie vozidla a EČV, fotografia dopravného značenia zóny, poloha vozidla geografická aj voči parkovacím GIS polygónom). Funkcionalita na kontrolu vyhradených parkovacích miest pre osoby ŤZP, sledovanie ich </w:t>
      </w:r>
      <w:proofErr w:type="spellStart"/>
      <w:r w:rsidRPr="00070090">
        <w:rPr>
          <w:rFonts w:cs="Times New Roman"/>
        </w:rPr>
        <w:t>neobsadenosti</w:t>
      </w:r>
      <w:proofErr w:type="spellEnd"/>
      <w:r w:rsidRPr="00070090">
        <w:rPr>
          <w:rFonts w:cs="Times New Roman"/>
        </w:rPr>
        <w:t xml:space="preserve"> alebo zneužitia.  </w:t>
      </w:r>
    </w:p>
    <w:p w14:paraId="351CCDD3" w14:textId="77777777" w:rsidR="000E4AD3" w:rsidRPr="00070090" w:rsidRDefault="000E4AD3" w:rsidP="007B1FC9">
      <w:pPr>
        <w:pStyle w:val="Odsekzoznamu"/>
        <w:numPr>
          <w:ilvl w:val="0"/>
          <w:numId w:val="30"/>
        </w:numPr>
        <w:contextualSpacing/>
        <w:rPr>
          <w:rFonts w:cs="Times New Roman"/>
        </w:rPr>
      </w:pPr>
      <w:r w:rsidRPr="00070090">
        <w:rPr>
          <w:rFonts w:cs="Times New Roman"/>
        </w:rPr>
        <w:t xml:space="preserve">softvérová funkcionalita pre efektívne plánovanie jázd tak, aby boli pokryté všetky parkovacie zóny rovnomerne respektíve podľa operatívnej </w:t>
      </w:r>
      <w:proofErr w:type="spellStart"/>
      <w:r w:rsidRPr="00070090">
        <w:rPr>
          <w:rFonts w:cs="Times New Roman"/>
        </w:rPr>
        <w:t>prioritizácie</w:t>
      </w:r>
      <w:proofErr w:type="spellEnd"/>
      <w:r w:rsidRPr="00070090">
        <w:rPr>
          <w:rFonts w:cs="Times New Roman"/>
        </w:rPr>
        <w:t xml:space="preserve"> obsluhou plánovania </w:t>
      </w:r>
    </w:p>
    <w:p w14:paraId="2D10E62E" w14:textId="77777777" w:rsidR="000E4AD3" w:rsidRPr="00070090" w:rsidRDefault="000E4AD3" w:rsidP="007B1FC9">
      <w:pPr>
        <w:numPr>
          <w:ilvl w:val="0"/>
          <w:numId w:val="30"/>
        </w:numPr>
        <w:rPr>
          <w:rFonts w:cs="Times New Roman"/>
        </w:rPr>
      </w:pPr>
      <w:r w:rsidRPr="00070090">
        <w:rPr>
          <w:rFonts w:cs="Times New Roman"/>
        </w:rPr>
        <w:t xml:space="preserve">softvérová funkcionalita </w:t>
      </w:r>
      <w:r>
        <w:rPr>
          <w:rFonts w:cs="Times New Roman"/>
        </w:rPr>
        <w:t>pre</w:t>
      </w:r>
      <w:r w:rsidRPr="00070090">
        <w:rPr>
          <w:rFonts w:cs="Times New Roman"/>
        </w:rPr>
        <w:t xml:space="preserve"> prieskumy a analýzy. Skenovacie vozidlo bude schopné poskytnúť režim prieskumov a analýz, totiž vyhodnocovania obsadenosti parkovacích kapacít podľa kategórií parkovacích miest v danom čase po zvolených GIS úsekoch (ulice, zóny, ŤZP miesta), ako aj parkovania mimo GIS úsekov, a vyhodnotiť podiely vozidiel s parkovacími kartami, parkovacími lístkami</w:t>
      </w:r>
      <w:r>
        <w:rPr>
          <w:rFonts w:cs="Times New Roman"/>
        </w:rPr>
        <w:t>,</w:t>
      </w:r>
      <w:r w:rsidRPr="00070090">
        <w:rPr>
          <w:rFonts w:cs="Times New Roman"/>
        </w:rPr>
        <w:t xml:space="preserve"> a bez oprávnenia. </w:t>
      </w:r>
    </w:p>
    <w:p w14:paraId="4B921E96" w14:textId="3FB2EB94" w:rsidR="00F71867" w:rsidRPr="002A48E3" w:rsidRDefault="000E4AD3" w:rsidP="007B1FC9">
      <w:pPr>
        <w:rPr>
          <w:rFonts w:cs="Times New Roman"/>
        </w:rPr>
      </w:pPr>
      <w:r w:rsidRPr="76642604">
        <w:rPr>
          <w:rFonts w:cs="Times New Roman"/>
        </w:rPr>
        <w:lastRenderedPageBreak/>
        <w:t>Softvérové súčasti dodávky musia vedieť importovať a pracovať s digitálnymi podkladmi a definíciami parkovacích zón a úsekov v GIS formáte. </w:t>
      </w:r>
    </w:p>
    <w:p w14:paraId="75031497" w14:textId="77777777" w:rsidR="000E4AD3" w:rsidRPr="00070090" w:rsidRDefault="000E4AD3" w:rsidP="007B1FC9">
      <w:pPr>
        <w:rPr>
          <w:rFonts w:cs="Times New Roman"/>
        </w:rPr>
      </w:pPr>
      <w:r w:rsidRPr="00070090">
        <w:rPr>
          <w:rFonts w:cs="Times New Roman"/>
        </w:rPr>
        <w:t>Predmetom obstarania sú skenovacie boxy s kamerami, ktoré sa umiestňujú na strechu áut za účelom kontroly parkovania v regulovaných parkovacích zónach mesta</w:t>
      </w:r>
      <w:r>
        <w:rPr>
          <w:rFonts w:cs="Times New Roman"/>
        </w:rPr>
        <w:t xml:space="preserve"> </w:t>
      </w:r>
      <w:r w:rsidRPr="000B392A">
        <w:rPr>
          <w:rFonts w:cs="Times New Roman"/>
        </w:rPr>
        <w:t>a vyhotovovania prieskumov a analýz</w:t>
      </w:r>
      <w:r w:rsidRPr="00070090">
        <w:rPr>
          <w:rFonts w:cs="Times New Roman"/>
        </w:rPr>
        <w:t>.  </w:t>
      </w:r>
    </w:p>
    <w:p w14:paraId="1239DF97" w14:textId="492AE05A" w:rsidR="000E4AD3" w:rsidRPr="00070090" w:rsidRDefault="000E4AD3" w:rsidP="007B1FC9">
      <w:pPr>
        <w:rPr>
          <w:rFonts w:cs="Times New Roman"/>
        </w:rPr>
      </w:pPr>
      <w:r w:rsidRPr="00070090">
        <w:rPr>
          <w:rFonts w:cs="Times New Roman"/>
        </w:rPr>
        <w:t>Súčasťou predmetu obstarania bude informačný systém s webovým rozhraním a prístupom pre verejného obstarávateľa obsahujúci dáta a vizualizácie. Rovnako aj software pre plánovanie trás a navigáciu. </w:t>
      </w:r>
    </w:p>
    <w:p w14:paraId="51436BB6" w14:textId="77777777" w:rsidR="000E4AD3" w:rsidRPr="00070090" w:rsidRDefault="000E4AD3" w:rsidP="007B1FC9">
      <w:pPr>
        <w:rPr>
          <w:rFonts w:cs="Times New Roman"/>
        </w:rPr>
      </w:pPr>
      <w:r w:rsidRPr="00070090">
        <w:rPr>
          <w:rFonts w:cs="Times New Roman"/>
        </w:rPr>
        <w:t xml:space="preserve">Súčasťou predmetu obstarania je tiež integrácia na systém </w:t>
      </w:r>
      <w:r>
        <w:rPr>
          <w:rFonts w:cs="Times New Roman"/>
        </w:rPr>
        <w:t>verejného obstarávateľa</w:t>
      </w:r>
      <w:r w:rsidRPr="00070090">
        <w:rPr>
          <w:rFonts w:cs="Times New Roman"/>
        </w:rPr>
        <w:t xml:space="preserve"> pre dopytovanie sa na parkovacie oprávnenia, ako aj  pre posielanie dôkazných balíkov s fotkami v požadovanom formáte a frekvencii. </w:t>
      </w:r>
    </w:p>
    <w:p w14:paraId="22880660" w14:textId="77777777" w:rsidR="000E4AD3" w:rsidRPr="00070090" w:rsidRDefault="000E4AD3" w:rsidP="007B1FC9">
      <w:pPr>
        <w:rPr>
          <w:rFonts w:cs="Times New Roman"/>
        </w:rPr>
      </w:pPr>
      <w:r w:rsidRPr="00070090">
        <w:rPr>
          <w:rFonts w:cs="Times New Roman"/>
        </w:rPr>
        <w:t>Súčasťou predmetu obstarania je inštalácia a konfigurácia boxov a ďalšieho potrebného hardwaru na vozidlá a do vozidiel, servis a oprava hardwaru po dobu trvania zmluvy, a technická podpora softwaru a konzultácie. </w:t>
      </w:r>
    </w:p>
    <w:p w14:paraId="576961DF" w14:textId="15D816B1" w:rsidR="000E4AD3" w:rsidRPr="00070090" w:rsidRDefault="000E4AD3" w:rsidP="007B1FC9">
      <w:pPr>
        <w:rPr>
          <w:rFonts w:cs="Times New Roman"/>
        </w:rPr>
      </w:pPr>
      <w:r w:rsidRPr="00070090">
        <w:rPr>
          <w:rFonts w:cs="Times New Roman"/>
        </w:rPr>
        <w:t xml:space="preserve">Mesto Bratislava nebude vlastníkom boxov ani ďalších vymenovaných komponentov, obstaráva si ich do prenájmu. Platba za službu bude rozdelená na iniciálnu cenu za implementáciu, ktorá sa vyplatí po podpise akceptačného protokolu, a následnej mesačnej platby za službu ako podielu z celkovej hodnoty zákazky, rozpočítanej na každý skenovací box samostatne. V prípade, že skenovací box nebude funkčný, </w:t>
      </w:r>
      <w:r w:rsidR="00AE77F8">
        <w:rPr>
          <w:rFonts w:cs="Times New Roman"/>
        </w:rPr>
        <w:t xml:space="preserve">verejný </w:t>
      </w:r>
      <w:r w:rsidRPr="00070090">
        <w:rPr>
          <w:rFonts w:cs="Times New Roman"/>
        </w:rPr>
        <w:t>obstarávateľ po vypršaní zmluvnej lehoty na opravu zastaví platbu za daný box behom doby nefunkčnosti.  </w:t>
      </w:r>
    </w:p>
    <w:p w14:paraId="4E979278" w14:textId="147EC844" w:rsidR="6B9E248E" w:rsidRPr="002E52F7" w:rsidRDefault="000E4AD3" w:rsidP="007B1FC9">
      <w:pPr>
        <w:rPr>
          <w:rFonts w:cs="Times New Roman"/>
        </w:rPr>
      </w:pPr>
      <w:r w:rsidRPr="06EB3F0F">
        <w:rPr>
          <w:rFonts w:cs="Times New Roman"/>
        </w:rPr>
        <w:t xml:space="preserve">Predmetom zákazky sú </w:t>
      </w:r>
      <w:r w:rsidR="0641BCF1" w:rsidRPr="451252F5">
        <w:rPr>
          <w:rFonts w:cs="Times New Roman"/>
        </w:rPr>
        <w:t>4</w:t>
      </w:r>
      <w:r w:rsidRPr="06EB3F0F">
        <w:rPr>
          <w:rFonts w:cs="Times New Roman"/>
        </w:rPr>
        <w:t xml:space="preserve"> skenovacie boxy so všetkým príslušenstvom a službami na dobu </w:t>
      </w:r>
      <w:r w:rsidR="6AB25110" w:rsidRPr="6B9E248E">
        <w:rPr>
          <w:rFonts w:cs="Times New Roman"/>
        </w:rPr>
        <w:t>48</w:t>
      </w:r>
      <w:r w:rsidR="00F71867" w:rsidRPr="6B9E248E">
        <w:rPr>
          <w:rFonts w:cs="Times New Roman"/>
        </w:rPr>
        <w:t xml:space="preserve"> </w:t>
      </w:r>
      <w:r w:rsidR="01C25CC3" w:rsidRPr="6B9E248E">
        <w:rPr>
          <w:rFonts w:cs="Times New Roman"/>
        </w:rPr>
        <w:t>mesiacov</w:t>
      </w:r>
      <w:r w:rsidRPr="06EB3F0F">
        <w:rPr>
          <w:rFonts w:cs="Times New Roman"/>
        </w:rPr>
        <w:t xml:space="preserve"> s opciou predĺženia o </w:t>
      </w:r>
      <w:r w:rsidR="6B99DBFE" w:rsidRPr="6B9E248E">
        <w:rPr>
          <w:rFonts w:cs="Times New Roman"/>
        </w:rPr>
        <w:t>48</w:t>
      </w:r>
      <w:r w:rsidR="00F71867" w:rsidRPr="6B9E248E">
        <w:rPr>
          <w:rFonts w:cs="Times New Roman"/>
        </w:rPr>
        <w:t xml:space="preserve"> </w:t>
      </w:r>
      <w:r w:rsidR="67F3EE07" w:rsidRPr="6B9E248E">
        <w:rPr>
          <w:rFonts w:cs="Times New Roman"/>
        </w:rPr>
        <w:t>mesiacov</w:t>
      </w:r>
      <w:r w:rsidR="00F71867" w:rsidRPr="6B9E248E">
        <w:rPr>
          <w:rFonts w:cs="Times New Roman"/>
        </w:rPr>
        <w:t>.</w:t>
      </w:r>
      <w:r w:rsidRPr="06EB3F0F">
        <w:rPr>
          <w:rFonts w:cs="Times New Roman"/>
        </w:rPr>
        <w:t xml:space="preserve"> Rovnako bude k dispozícii opcia na 1 až 10 dodatočných kusov skenovacích boxov. Každý z dodatočných kusov bude verejný obstarávateľ využívať minimálne </w:t>
      </w:r>
      <w:r w:rsidR="6DC37216" w:rsidRPr="6B9E248E">
        <w:rPr>
          <w:rFonts w:cs="Times New Roman"/>
        </w:rPr>
        <w:t>48 mesiacov</w:t>
      </w:r>
      <w:r w:rsidR="00F71867" w:rsidRPr="6B9E248E">
        <w:rPr>
          <w:rFonts w:cs="Times New Roman"/>
        </w:rPr>
        <w:t>.</w:t>
      </w:r>
      <w:r w:rsidRPr="06EB3F0F">
        <w:rPr>
          <w:rFonts w:cs="Times New Roman"/>
        </w:rPr>
        <w:t xml:space="preserve"> Z toho dôvodu bude k dodatočným kusom podpísaný dodatok predlžujúci využívanie boxov nad rámec pôvodnej zmluvy. Posledné dodatočné kusy je možné objednať na konci prvého </w:t>
      </w:r>
      <w:r w:rsidR="00F71867" w:rsidRPr="6B9E248E">
        <w:rPr>
          <w:rFonts w:cs="Times New Roman"/>
        </w:rPr>
        <w:t>4</w:t>
      </w:r>
      <w:r w:rsidR="2604B819" w:rsidRPr="6B9E248E">
        <w:rPr>
          <w:rFonts w:cs="Times New Roman"/>
        </w:rPr>
        <w:t>8</w:t>
      </w:r>
      <w:r w:rsidR="00F71867" w:rsidRPr="6B9E248E">
        <w:rPr>
          <w:rFonts w:cs="Times New Roman"/>
        </w:rPr>
        <w:t>-</w:t>
      </w:r>
      <w:r w:rsidR="2AF9DEDF" w:rsidRPr="6B9E248E">
        <w:rPr>
          <w:rFonts w:cs="Times New Roman"/>
        </w:rPr>
        <w:t>mesa</w:t>
      </w:r>
      <w:r w:rsidR="1FD96772" w:rsidRPr="6B9E248E">
        <w:rPr>
          <w:rFonts w:cs="Times New Roman"/>
        </w:rPr>
        <w:t>č</w:t>
      </w:r>
      <w:r w:rsidR="2AF9DEDF" w:rsidRPr="6B9E248E">
        <w:rPr>
          <w:rFonts w:cs="Times New Roman"/>
        </w:rPr>
        <w:t>n</w:t>
      </w:r>
      <w:r w:rsidR="49ECBD8B" w:rsidRPr="6B9E248E">
        <w:rPr>
          <w:rFonts w:cs="Times New Roman"/>
        </w:rPr>
        <w:t>é</w:t>
      </w:r>
      <w:r w:rsidR="2AF9DEDF" w:rsidRPr="6B9E248E">
        <w:rPr>
          <w:rFonts w:cs="Times New Roman"/>
        </w:rPr>
        <w:t>ho</w:t>
      </w:r>
      <w:r w:rsidRPr="06EB3F0F">
        <w:rPr>
          <w:rFonts w:cs="Times New Roman"/>
        </w:rPr>
        <w:t xml:space="preserve"> obdobia, pokiaľ sa verejný obstarávateľ rozhodne využiť opciu na </w:t>
      </w:r>
      <w:r w:rsidR="00F71867" w:rsidRPr="6B9E248E">
        <w:rPr>
          <w:rFonts w:cs="Times New Roman"/>
        </w:rPr>
        <w:t>dodatočn</w:t>
      </w:r>
      <w:r w:rsidR="1948673D" w:rsidRPr="6B9E248E">
        <w:rPr>
          <w:rFonts w:cs="Times New Roman"/>
        </w:rPr>
        <w:t>ých</w:t>
      </w:r>
      <w:r w:rsidR="00F71867" w:rsidRPr="6B9E248E">
        <w:rPr>
          <w:rFonts w:cs="Times New Roman"/>
        </w:rPr>
        <w:t xml:space="preserve"> 4</w:t>
      </w:r>
      <w:r w:rsidR="2B31AA46" w:rsidRPr="6B9E248E">
        <w:rPr>
          <w:rFonts w:cs="Times New Roman"/>
        </w:rPr>
        <w:t>8</w:t>
      </w:r>
      <w:r w:rsidR="00F71867" w:rsidRPr="6B9E248E">
        <w:rPr>
          <w:rFonts w:cs="Times New Roman"/>
        </w:rPr>
        <w:t xml:space="preserve"> </w:t>
      </w:r>
      <w:r w:rsidR="704A5477" w:rsidRPr="6B9E248E">
        <w:rPr>
          <w:rFonts w:cs="Times New Roman"/>
        </w:rPr>
        <w:t>mesiacov</w:t>
      </w:r>
      <w:r w:rsidRPr="06EB3F0F">
        <w:rPr>
          <w:rFonts w:cs="Times New Roman"/>
        </w:rPr>
        <w:t xml:space="preserve">. </w:t>
      </w:r>
    </w:p>
    <w:p w14:paraId="2876A276" w14:textId="77777777" w:rsidR="000E4AD3" w:rsidRDefault="000E4AD3" w:rsidP="000E4AD3">
      <w:pPr>
        <w:spacing w:line="360" w:lineRule="auto"/>
        <w:rPr>
          <w:rFonts w:cs="Times New Roman"/>
          <w:sz w:val="18"/>
          <w:szCs w:val="18"/>
        </w:rPr>
      </w:pPr>
      <w:r w:rsidRPr="649A7427">
        <w:rPr>
          <w:rFonts w:cs="Times New Roman"/>
          <w:sz w:val="18"/>
          <w:szCs w:val="18"/>
        </w:rPr>
        <w:t>Obr.1: Schéma prepojenia systému poskytovateľa na systémy verejného obstarávateľa</w:t>
      </w:r>
    </w:p>
    <w:p w14:paraId="226AD31B" w14:textId="77398FD7" w:rsidR="00F71867" w:rsidRDefault="00F71867" w:rsidP="00F71867">
      <w:pPr>
        <w:spacing w:line="360" w:lineRule="auto"/>
      </w:pPr>
      <w:r>
        <w:rPr>
          <w:noProof/>
        </w:rPr>
        <w:lastRenderedPageBreak/>
        <w:drawing>
          <wp:inline distT="0" distB="0" distL="0" distR="0" wp14:anchorId="32B9472D" wp14:editId="08EC4FC9">
            <wp:extent cx="5753098" cy="4610098"/>
            <wp:effectExtent l="0" t="0" r="0" b="0"/>
            <wp:docPr id="1116978259" name="Obrázok 1116978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extLst>
                        <a:ext uri="{28A0092B-C50C-407E-A947-70E740481C1C}">
                          <a14:useLocalDpi xmlns:a14="http://schemas.microsoft.com/office/drawing/2010/main" val="0"/>
                        </a:ext>
                      </a:extLst>
                    </a:blip>
                    <a:stretch>
                      <a:fillRect/>
                    </a:stretch>
                  </pic:blipFill>
                  <pic:spPr>
                    <a:xfrm>
                      <a:off x="0" y="0"/>
                      <a:ext cx="5753098" cy="4610098"/>
                    </a:xfrm>
                    <a:prstGeom prst="rect">
                      <a:avLst/>
                    </a:prstGeom>
                  </pic:spPr>
                </pic:pic>
              </a:graphicData>
            </a:graphic>
          </wp:inline>
        </w:drawing>
      </w:r>
    </w:p>
    <w:p w14:paraId="4E240ADB" w14:textId="14A21DE4" w:rsidR="000E4AD3" w:rsidRPr="000E4AD3" w:rsidRDefault="000E4AD3" w:rsidP="000E4AD3"/>
    <w:sectPr w:rsidR="000E4AD3" w:rsidRPr="000E4AD3" w:rsidSect="00FC7625">
      <w:headerReference w:type="default" r:id="rId45"/>
      <w:footerReference w:type="default" r:id="rId46"/>
      <w:pgSz w:w="11906" w:h="16838"/>
      <w:pgMar w:top="1276" w:right="1417" w:bottom="1134"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95065" w14:textId="77777777" w:rsidR="00423AFE" w:rsidRDefault="00423AFE" w:rsidP="00F75F29">
      <w:pPr>
        <w:spacing w:after="0"/>
      </w:pPr>
      <w:r>
        <w:separator/>
      </w:r>
    </w:p>
  </w:endnote>
  <w:endnote w:type="continuationSeparator" w:id="0">
    <w:p w14:paraId="1D30AF36" w14:textId="77777777" w:rsidR="00423AFE" w:rsidRDefault="00423AFE" w:rsidP="00F75F29">
      <w:pPr>
        <w:spacing w:after="0"/>
      </w:pPr>
      <w:r>
        <w:continuationSeparator/>
      </w:r>
    </w:p>
  </w:endnote>
  <w:endnote w:type="continuationNotice" w:id="1">
    <w:p w14:paraId="75B96A0D" w14:textId="77777777" w:rsidR="00423AFE" w:rsidRDefault="00423A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267161928"/>
      <w:docPartObj>
        <w:docPartGallery w:val="Page Numbers (Bottom of Page)"/>
        <w:docPartUnique/>
      </w:docPartObj>
    </w:sdtPr>
    <w:sdtContent>
      <w:p w14:paraId="06BF4B07" w14:textId="77F473C4" w:rsidR="00190CBF" w:rsidRPr="00461283" w:rsidRDefault="00190CBF">
        <w:pPr>
          <w:pStyle w:val="Pta"/>
          <w:jc w:val="center"/>
          <w:rPr>
            <w:sz w:val="20"/>
            <w:szCs w:val="20"/>
          </w:rPr>
        </w:pPr>
        <w:r w:rsidRPr="00461283">
          <w:rPr>
            <w:sz w:val="20"/>
            <w:szCs w:val="20"/>
          </w:rPr>
          <w:fldChar w:fldCharType="begin"/>
        </w:r>
        <w:r w:rsidRPr="00461283">
          <w:rPr>
            <w:sz w:val="20"/>
            <w:szCs w:val="20"/>
          </w:rPr>
          <w:instrText>PAGE   \* MERGEFORMAT</w:instrText>
        </w:r>
        <w:r w:rsidRPr="00461283">
          <w:rPr>
            <w:sz w:val="20"/>
            <w:szCs w:val="20"/>
          </w:rPr>
          <w:fldChar w:fldCharType="separate"/>
        </w:r>
        <w:r w:rsidRPr="00461283">
          <w:rPr>
            <w:sz w:val="20"/>
            <w:szCs w:val="20"/>
          </w:rPr>
          <w:t>2</w:t>
        </w:r>
        <w:r w:rsidRPr="00461283">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9153F" w14:textId="77777777" w:rsidR="00423AFE" w:rsidRDefault="00423AFE" w:rsidP="00F75F29">
      <w:pPr>
        <w:spacing w:after="0"/>
      </w:pPr>
      <w:r>
        <w:separator/>
      </w:r>
    </w:p>
  </w:footnote>
  <w:footnote w:type="continuationSeparator" w:id="0">
    <w:p w14:paraId="49C1D63F" w14:textId="77777777" w:rsidR="00423AFE" w:rsidRDefault="00423AFE" w:rsidP="00F75F29">
      <w:pPr>
        <w:spacing w:after="0"/>
      </w:pPr>
      <w:r>
        <w:continuationSeparator/>
      </w:r>
    </w:p>
  </w:footnote>
  <w:footnote w:type="continuationNotice" w:id="1">
    <w:p w14:paraId="71B41EFC" w14:textId="77777777" w:rsidR="00423AFE" w:rsidRDefault="00423AFE">
      <w:pPr>
        <w:spacing w:after="0"/>
      </w:pPr>
    </w:p>
  </w:footnote>
  <w:footnote w:id="2">
    <w:p w14:paraId="75102235" w14:textId="77777777" w:rsidR="004172EF" w:rsidRDefault="00BA773C" w:rsidP="004172EF">
      <w:pPr>
        <w:shd w:val="clear" w:color="auto" w:fill="FFFFFF"/>
        <w:rPr>
          <w:sz w:val="20"/>
          <w:szCs w:val="20"/>
        </w:rPr>
      </w:pPr>
      <w:r w:rsidRPr="00A56A91">
        <w:rPr>
          <w:rStyle w:val="Odkaznapoznmkupodiarou"/>
        </w:rPr>
        <w:footnoteRef/>
      </w:r>
      <w:r w:rsidRPr="00A56A91">
        <w:rPr>
          <w:sz w:val="20"/>
          <w:szCs w:val="20"/>
        </w:rPr>
        <w:t xml:space="preserve"> </w:t>
      </w:r>
      <w:r w:rsidR="004172EF" w:rsidRPr="004172EF">
        <w:rPr>
          <w:sz w:val="20"/>
          <w:szCs w:val="20"/>
        </w:rPr>
        <w:t xml:space="preserve">Žiadosť o výpis z registra trestov musí obsahovať </w:t>
      </w:r>
      <w:r w:rsidR="004172EF" w:rsidRPr="004172EF">
        <w:rPr>
          <w:b/>
          <w:bCs/>
          <w:sz w:val="20"/>
          <w:szCs w:val="20"/>
        </w:rPr>
        <w:t>ak ide o fyzickú osobu</w:t>
      </w:r>
      <w:r w:rsidR="004172EF" w:rsidRPr="004172EF">
        <w:rPr>
          <w:sz w:val="20"/>
          <w:szCs w:val="20"/>
        </w:rPr>
        <w:t xml:space="preserve">: 1. meno, priezvisko, rodné priezvisko, pôvodné meno alebo priezvisko, ak došlo k zmene mena alebo zmene priezviska, prípadne prezývku osoby, ktorej sa žiadosť o výpis z registra trestov týka, 2. dátum narodenia, rodné číslo, miesto a okres narodenia, štát narodenia, adresu trvalého pobytu, 3. štátne občianstvo, 4. druh a číslo dokladu totožnosti, 5. pohlavie, 6. meno, priezvisko a rodné priezvisko rodičov. Ide o údaje podľa § 12 ods. 4 zákona č. 192/2023 Z. z. o registri trestov a o zmene a doplnení niektorých zákonov, dostupné na odkaze: </w:t>
      </w:r>
    </w:p>
    <w:p w14:paraId="34A7051A" w14:textId="06FD4CF5" w:rsidR="00BA773C" w:rsidRPr="00A56A91" w:rsidRDefault="004172EF" w:rsidP="004172EF">
      <w:pPr>
        <w:shd w:val="clear" w:color="auto" w:fill="FFFFFF"/>
      </w:pPr>
      <w:hyperlink r:id="rId1" w:anchor="paragraf-12.odsek-4" w:history="1">
        <w:r w:rsidRPr="002E27CD">
          <w:rPr>
            <w:rStyle w:val="Hypertextovprepojenie"/>
            <w:sz w:val="20"/>
            <w:szCs w:val="20"/>
          </w:rPr>
          <w:t>https://www.slov-lex.sk/pravne-predpisy/SK/ZZ/2023/192/20240801#paragraf-12.odsek-4</w:t>
        </w:r>
      </w:hyperlink>
      <w:r w:rsidRPr="004172EF">
        <w:rPr>
          <w:sz w:val="20"/>
          <w:szCs w:val="20"/>
        </w:rPr>
        <w:t>.</w:t>
      </w:r>
    </w:p>
  </w:footnote>
  <w:footnote w:id="3">
    <w:p w14:paraId="4F45C803" w14:textId="2873EDE3" w:rsidR="00012187" w:rsidRDefault="00012187">
      <w:pPr>
        <w:pStyle w:val="Textpoznmkypodiarou"/>
      </w:pPr>
      <w:r>
        <w:rPr>
          <w:rStyle w:val="Odkaznapoznmkupodiarou"/>
        </w:rPr>
        <w:footnoteRef/>
      </w:r>
      <w:r>
        <w:t xml:space="preserve"> </w:t>
      </w:r>
      <w:r w:rsidR="00A01981">
        <w:t xml:space="preserve">Koeficient predstavuje vyjadrenie dôležitosti toho-ktorého </w:t>
      </w:r>
      <w:r w:rsidR="0056257B">
        <w:t>(pod)</w:t>
      </w:r>
      <w:r w:rsidR="00A01981">
        <w:t>kritéri</w:t>
      </w:r>
      <w:r w:rsidR="0056257B">
        <w:t>a</w:t>
      </w:r>
      <w:r w:rsidR="00A01981">
        <w:t xml:space="preserve"> a umožňuje </w:t>
      </w:r>
      <w:r w:rsidR="00185960">
        <w:t xml:space="preserve">verejnému obstarávateľovi zachovať bodové hodnotenie 1-5-8-10 pri všetkých </w:t>
      </w:r>
      <w:r w:rsidR="0056257B">
        <w:t>(pod)kritériách.</w:t>
      </w:r>
      <w:r w:rsidR="00EA73F6">
        <w:t xml:space="preserve"> Komisia oboduje ten-ktorý parameter hodnotenia </w:t>
      </w:r>
      <w:r w:rsidR="009A1E28">
        <w:t xml:space="preserve">hodnotením 1-5-8-10 a následne vynásobí pridelený počet bodov koeficientom. Výsledkom je </w:t>
      </w:r>
      <w:r w:rsidR="00FF6000">
        <w:t>výsledné bodové hodnotenie toho-ktorého (pod)kritéria.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C7F2E" w14:textId="5A5B9E2B" w:rsidR="00190CBF" w:rsidRPr="00F75F29" w:rsidRDefault="00190CBF" w:rsidP="00F75F29">
    <w:pPr>
      <w:pStyle w:val="Hlavika"/>
      <w:jc w:val="center"/>
      <w:rPr>
        <w:rFonts w:cs="Times New Roman"/>
        <w:b/>
        <w:bCs/>
        <w:szCs w:val="24"/>
      </w:rPr>
    </w:pPr>
    <w:r w:rsidRPr="00F75F29">
      <w:rPr>
        <w:noProof/>
        <w:szCs w:val="24"/>
      </w:rPr>
      <w:drawing>
        <wp:anchor distT="0" distB="0" distL="114300" distR="114300" simplePos="0" relativeHeight="251658240" behindDoc="1" locked="0" layoutInCell="0" allowOverlap="1" wp14:anchorId="39291205" wp14:editId="046B0754">
          <wp:simplePos x="0" y="0"/>
          <wp:positionH relativeFrom="margin">
            <wp:align>left</wp:align>
          </wp:positionH>
          <wp:positionV relativeFrom="paragraph">
            <wp:posOffset>13335</wp:posOffset>
          </wp:positionV>
          <wp:extent cx="468630" cy="400050"/>
          <wp:effectExtent l="0" t="0" r="7620" b="0"/>
          <wp:wrapNone/>
          <wp:docPr id="1927776986"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400050"/>
                  </a:xfrm>
                  <a:prstGeom prst="rect">
                    <a:avLst/>
                  </a:prstGeom>
                  <a:noFill/>
                </pic:spPr>
              </pic:pic>
            </a:graphicData>
          </a:graphic>
          <wp14:sizeRelH relativeFrom="page">
            <wp14:pctWidth>0</wp14:pctWidth>
          </wp14:sizeRelH>
          <wp14:sizeRelV relativeFrom="page">
            <wp14:pctHeight>0</wp14:pctHeight>
          </wp14:sizeRelV>
        </wp:anchor>
      </w:drawing>
    </w:r>
    <w:r w:rsidRPr="00F75F29">
      <w:rPr>
        <w:rFonts w:cs="Times New Roman"/>
        <w:b/>
        <w:bCs/>
        <w:szCs w:val="24"/>
      </w:rPr>
      <w:t>HLAVNÉ MESTO SLOVENSKEJ REPUBLIKY BRATISLAVA</w:t>
    </w:r>
  </w:p>
  <w:p w14:paraId="7BF7F806" w14:textId="10F6A47A" w:rsidR="00190CBF" w:rsidRDefault="00190CBF" w:rsidP="00D306DD">
    <w:pPr>
      <w:tabs>
        <w:tab w:val="center" w:pos="4536"/>
      </w:tabs>
      <w:spacing w:line="240" w:lineRule="atLeast"/>
      <w:rPr>
        <w:rFonts w:cs="Times New Roman"/>
        <w:szCs w:val="24"/>
      </w:rPr>
    </w:pPr>
    <w:r>
      <w:rPr>
        <w:rFonts w:cs="Times New Roman"/>
        <w:szCs w:val="24"/>
      </w:rPr>
      <w:tab/>
      <w:t>Primaciálne nám. 1</w:t>
    </w:r>
    <w:r w:rsidRPr="00325AAE">
      <w:rPr>
        <w:rFonts w:cs="Times New Roman"/>
        <w:szCs w:val="24"/>
      </w:rPr>
      <w:t>, 814 99 Bratislava</w:t>
    </w:r>
  </w:p>
  <w:p w14:paraId="41EBAED0" w14:textId="36EAC09A" w:rsidR="00190CBF" w:rsidRDefault="00190CBF" w:rsidP="00F75F29">
    <w:r w:rsidRPr="00DC6BB6">
      <w:rPr>
        <w:rFonts w:cs="Times New Roman"/>
        <w:noProof/>
        <w:szCs w:val="24"/>
      </w:rPr>
      <mc:AlternateContent>
        <mc:Choice Requires="wps">
          <w:drawing>
            <wp:anchor distT="4294967295" distB="4294967295" distL="114300" distR="114300" simplePos="0" relativeHeight="251658241" behindDoc="1" locked="0" layoutInCell="0" allowOverlap="1" wp14:anchorId="165E29CF" wp14:editId="3576A1DF">
              <wp:simplePos x="0" y="0"/>
              <wp:positionH relativeFrom="column">
                <wp:posOffset>0</wp:posOffset>
              </wp:positionH>
              <wp:positionV relativeFrom="paragraph">
                <wp:posOffset>0</wp:posOffset>
              </wp:positionV>
              <wp:extent cx="6157595" cy="0"/>
              <wp:effectExtent l="0" t="0" r="14605"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49B8882D" id="Rovná spojnica 1"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84.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" o:allowincell="f" strokeweight=".16931mm"/>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hybridMultilevel"/>
    <w:tmpl w:val="A398902C"/>
    <w:lvl w:ilvl="0" w:tplc="6EAAE12C">
      <w:start w:val="1"/>
      <w:numFmt w:val="decimal"/>
      <w:lvlText w:val="7.%1"/>
      <w:lvlJc w:val="left"/>
      <w:rPr>
        <w:rFonts w:cs="Times New Roman"/>
        <w:sz w:val="22"/>
        <w:szCs w:val="22"/>
      </w:rPr>
    </w:lvl>
    <w:lvl w:ilvl="1" w:tplc="9272C8F2">
      <w:start w:val="1"/>
      <w:numFmt w:val="bullet"/>
      <w:lvlText w:val=""/>
      <w:lvlJc w:val="left"/>
    </w:lvl>
    <w:lvl w:ilvl="2" w:tplc="AA10BBA0">
      <w:start w:val="1"/>
      <w:numFmt w:val="bullet"/>
      <w:lvlText w:val=""/>
      <w:lvlJc w:val="left"/>
    </w:lvl>
    <w:lvl w:ilvl="3" w:tplc="6410297E">
      <w:start w:val="1"/>
      <w:numFmt w:val="bullet"/>
      <w:lvlText w:val=""/>
      <w:lvlJc w:val="left"/>
    </w:lvl>
    <w:lvl w:ilvl="4" w:tplc="0C0ECC9E">
      <w:start w:val="1"/>
      <w:numFmt w:val="bullet"/>
      <w:lvlText w:val=""/>
      <w:lvlJc w:val="left"/>
    </w:lvl>
    <w:lvl w:ilvl="5" w:tplc="7C4E2D9C">
      <w:start w:val="1"/>
      <w:numFmt w:val="bullet"/>
      <w:lvlText w:val=""/>
      <w:lvlJc w:val="left"/>
    </w:lvl>
    <w:lvl w:ilvl="6" w:tplc="20388DA4">
      <w:start w:val="1"/>
      <w:numFmt w:val="bullet"/>
      <w:lvlText w:val=""/>
      <w:lvlJc w:val="left"/>
    </w:lvl>
    <w:lvl w:ilvl="7" w:tplc="39DE42B8">
      <w:start w:val="1"/>
      <w:numFmt w:val="bullet"/>
      <w:lvlText w:val=""/>
      <w:lvlJc w:val="left"/>
    </w:lvl>
    <w:lvl w:ilvl="8" w:tplc="E01C143C">
      <w:start w:val="1"/>
      <w:numFmt w:val="bullet"/>
      <w:lvlText w:val=""/>
      <w:lvlJc w:val="left"/>
    </w:lvl>
  </w:abstractNum>
  <w:abstractNum w:abstractNumId="1" w15:restartNumberingAfterBreak="0">
    <w:nsid w:val="00445A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1135D63"/>
    <w:multiLevelType w:val="multilevel"/>
    <w:tmpl w:val="DE9EFC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3D65B4"/>
    <w:multiLevelType w:val="hybridMultilevel"/>
    <w:tmpl w:val="DE5C13CE"/>
    <w:lvl w:ilvl="0" w:tplc="28F6DAC2">
      <w:start w:val="1"/>
      <w:numFmt w:val="lowerLetter"/>
      <w:lvlText w:val="%1)"/>
      <w:lvlJc w:val="left"/>
      <w:pPr>
        <w:ind w:left="1020" w:hanging="360"/>
      </w:pPr>
    </w:lvl>
    <w:lvl w:ilvl="1" w:tplc="02FCD0E4">
      <w:start w:val="1"/>
      <w:numFmt w:val="lowerLetter"/>
      <w:lvlText w:val="%2)"/>
      <w:lvlJc w:val="left"/>
      <w:pPr>
        <w:ind w:left="1020" w:hanging="360"/>
      </w:pPr>
    </w:lvl>
    <w:lvl w:ilvl="2" w:tplc="56BCD3F6">
      <w:start w:val="1"/>
      <w:numFmt w:val="lowerLetter"/>
      <w:lvlText w:val="%3)"/>
      <w:lvlJc w:val="left"/>
      <w:pPr>
        <w:ind w:left="1020" w:hanging="360"/>
      </w:pPr>
    </w:lvl>
    <w:lvl w:ilvl="3" w:tplc="27FEBAA2">
      <w:start w:val="1"/>
      <w:numFmt w:val="lowerLetter"/>
      <w:lvlText w:val="%4)"/>
      <w:lvlJc w:val="left"/>
      <w:pPr>
        <w:ind w:left="1020" w:hanging="360"/>
      </w:pPr>
    </w:lvl>
    <w:lvl w:ilvl="4" w:tplc="4774A148">
      <w:start w:val="1"/>
      <w:numFmt w:val="lowerLetter"/>
      <w:lvlText w:val="%5)"/>
      <w:lvlJc w:val="left"/>
      <w:pPr>
        <w:ind w:left="1020" w:hanging="360"/>
      </w:pPr>
    </w:lvl>
    <w:lvl w:ilvl="5" w:tplc="CF440DF8">
      <w:start w:val="1"/>
      <w:numFmt w:val="lowerLetter"/>
      <w:lvlText w:val="%6)"/>
      <w:lvlJc w:val="left"/>
      <w:pPr>
        <w:ind w:left="1020" w:hanging="360"/>
      </w:pPr>
    </w:lvl>
    <w:lvl w:ilvl="6" w:tplc="2A988DBA">
      <w:start w:val="1"/>
      <w:numFmt w:val="lowerLetter"/>
      <w:lvlText w:val="%7)"/>
      <w:lvlJc w:val="left"/>
      <w:pPr>
        <w:ind w:left="1020" w:hanging="360"/>
      </w:pPr>
    </w:lvl>
    <w:lvl w:ilvl="7" w:tplc="8C9CE642">
      <w:start w:val="1"/>
      <w:numFmt w:val="lowerLetter"/>
      <w:lvlText w:val="%8)"/>
      <w:lvlJc w:val="left"/>
      <w:pPr>
        <w:ind w:left="1020" w:hanging="360"/>
      </w:pPr>
    </w:lvl>
    <w:lvl w:ilvl="8" w:tplc="3402ADF6">
      <w:start w:val="1"/>
      <w:numFmt w:val="lowerLetter"/>
      <w:lvlText w:val="%9)"/>
      <w:lvlJc w:val="left"/>
      <w:pPr>
        <w:ind w:left="1020" w:hanging="360"/>
      </w:pPr>
    </w:lvl>
  </w:abstractNum>
  <w:abstractNum w:abstractNumId="4" w15:restartNumberingAfterBreak="0">
    <w:nsid w:val="062970F1"/>
    <w:multiLevelType w:val="multilevel"/>
    <w:tmpl w:val="87E62A5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E850D9"/>
    <w:multiLevelType w:val="multilevel"/>
    <w:tmpl w:val="C2C0DE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9B42F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0576A5"/>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BD05CD2"/>
    <w:multiLevelType w:val="hybridMultilevel"/>
    <w:tmpl w:val="DD26BE2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0D1481D"/>
    <w:multiLevelType w:val="hybridMultilevel"/>
    <w:tmpl w:val="DB6AF3C6"/>
    <w:lvl w:ilvl="0" w:tplc="5DFE724C">
      <w:start w:val="2"/>
      <w:numFmt w:val="bullet"/>
      <w:lvlText w:val="-"/>
      <w:lvlJc w:val="left"/>
      <w:pPr>
        <w:ind w:left="720" w:hanging="360"/>
      </w:pPr>
      <w:rPr>
        <w:rFonts w:ascii="Arial" w:hAnsi="Arial" w:hint="default"/>
      </w:rPr>
    </w:lvl>
    <w:lvl w:ilvl="1" w:tplc="7054D248">
      <w:start w:val="1"/>
      <w:numFmt w:val="lowerLetter"/>
      <w:lvlText w:val="%2)"/>
      <w:lvlJc w:val="left"/>
      <w:pPr>
        <w:ind w:left="1440" w:hanging="360"/>
      </w:pPr>
    </w:lvl>
    <w:lvl w:ilvl="2" w:tplc="ADD2DA94" w:tentative="1">
      <w:start w:val="1"/>
      <w:numFmt w:val="bullet"/>
      <w:lvlText w:val=""/>
      <w:lvlJc w:val="left"/>
      <w:pPr>
        <w:ind w:left="2160" w:hanging="360"/>
      </w:pPr>
      <w:rPr>
        <w:rFonts w:ascii="Wingdings" w:hAnsi="Wingdings" w:hint="default"/>
      </w:rPr>
    </w:lvl>
    <w:lvl w:ilvl="3" w:tplc="0B68F6A6">
      <w:start w:val="1"/>
      <w:numFmt w:val="lowerLetter"/>
      <w:lvlText w:val="%4)"/>
      <w:lvlJc w:val="left"/>
      <w:pPr>
        <w:ind w:left="2880" w:hanging="360"/>
      </w:pPr>
    </w:lvl>
    <w:lvl w:ilvl="4" w:tplc="F350D8B0" w:tentative="1">
      <w:start w:val="1"/>
      <w:numFmt w:val="bullet"/>
      <w:lvlText w:val="o"/>
      <w:lvlJc w:val="left"/>
      <w:pPr>
        <w:ind w:left="3600" w:hanging="360"/>
      </w:pPr>
      <w:rPr>
        <w:rFonts w:ascii="Courier New" w:hAnsi="Courier New" w:hint="default"/>
      </w:rPr>
    </w:lvl>
    <w:lvl w:ilvl="5" w:tplc="847E62A6" w:tentative="1">
      <w:start w:val="1"/>
      <w:numFmt w:val="bullet"/>
      <w:lvlText w:val=""/>
      <w:lvlJc w:val="left"/>
      <w:pPr>
        <w:ind w:left="4320" w:hanging="360"/>
      </w:pPr>
      <w:rPr>
        <w:rFonts w:ascii="Wingdings" w:hAnsi="Wingdings" w:hint="default"/>
      </w:rPr>
    </w:lvl>
    <w:lvl w:ilvl="6" w:tplc="DFFAF5F0" w:tentative="1">
      <w:start w:val="1"/>
      <w:numFmt w:val="bullet"/>
      <w:lvlText w:val=""/>
      <w:lvlJc w:val="left"/>
      <w:pPr>
        <w:ind w:left="5040" w:hanging="360"/>
      </w:pPr>
      <w:rPr>
        <w:rFonts w:ascii="Symbol" w:hAnsi="Symbol" w:hint="default"/>
      </w:rPr>
    </w:lvl>
    <w:lvl w:ilvl="7" w:tplc="80EEB78E" w:tentative="1">
      <w:start w:val="1"/>
      <w:numFmt w:val="bullet"/>
      <w:lvlText w:val="o"/>
      <w:lvlJc w:val="left"/>
      <w:pPr>
        <w:ind w:left="5760" w:hanging="360"/>
      </w:pPr>
      <w:rPr>
        <w:rFonts w:ascii="Courier New" w:hAnsi="Courier New" w:hint="default"/>
      </w:rPr>
    </w:lvl>
    <w:lvl w:ilvl="8" w:tplc="5E8A5FAC" w:tentative="1">
      <w:start w:val="1"/>
      <w:numFmt w:val="bullet"/>
      <w:lvlText w:val=""/>
      <w:lvlJc w:val="left"/>
      <w:pPr>
        <w:ind w:left="6480" w:hanging="360"/>
      </w:pPr>
      <w:rPr>
        <w:rFonts w:ascii="Wingdings" w:hAnsi="Wingdings" w:hint="default"/>
      </w:rPr>
    </w:lvl>
  </w:abstractNum>
  <w:abstractNum w:abstractNumId="10" w15:restartNumberingAfterBreak="0">
    <w:nsid w:val="12615969"/>
    <w:multiLevelType w:val="hybridMultilevel"/>
    <w:tmpl w:val="B27EF778"/>
    <w:lvl w:ilvl="0" w:tplc="39A84C32">
      <w:start w:val="1"/>
      <w:numFmt w:val="decimal"/>
      <w:lvlText w:val="%1."/>
      <w:lvlJc w:val="left"/>
      <w:pPr>
        <w:ind w:left="1020" w:hanging="360"/>
      </w:pPr>
    </w:lvl>
    <w:lvl w:ilvl="1" w:tplc="963CEBE4">
      <w:start w:val="1"/>
      <w:numFmt w:val="decimal"/>
      <w:lvlText w:val="%2."/>
      <w:lvlJc w:val="left"/>
      <w:pPr>
        <w:ind w:left="1020" w:hanging="360"/>
      </w:pPr>
    </w:lvl>
    <w:lvl w:ilvl="2" w:tplc="3FFAE99A">
      <w:start w:val="1"/>
      <w:numFmt w:val="decimal"/>
      <w:lvlText w:val="%3."/>
      <w:lvlJc w:val="left"/>
      <w:pPr>
        <w:ind w:left="1020" w:hanging="360"/>
      </w:pPr>
    </w:lvl>
    <w:lvl w:ilvl="3" w:tplc="6E38E120">
      <w:start w:val="1"/>
      <w:numFmt w:val="decimal"/>
      <w:lvlText w:val="%4."/>
      <w:lvlJc w:val="left"/>
      <w:pPr>
        <w:ind w:left="1020" w:hanging="360"/>
      </w:pPr>
    </w:lvl>
    <w:lvl w:ilvl="4" w:tplc="3EF82944">
      <w:start w:val="1"/>
      <w:numFmt w:val="decimal"/>
      <w:lvlText w:val="%5."/>
      <w:lvlJc w:val="left"/>
      <w:pPr>
        <w:ind w:left="1020" w:hanging="360"/>
      </w:pPr>
    </w:lvl>
    <w:lvl w:ilvl="5" w:tplc="99C81EF6">
      <w:start w:val="1"/>
      <w:numFmt w:val="decimal"/>
      <w:lvlText w:val="%6."/>
      <w:lvlJc w:val="left"/>
      <w:pPr>
        <w:ind w:left="1020" w:hanging="360"/>
      </w:pPr>
    </w:lvl>
    <w:lvl w:ilvl="6" w:tplc="48400E00">
      <w:start w:val="1"/>
      <w:numFmt w:val="decimal"/>
      <w:lvlText w:val="%7."/>
      <w:lvlJc w:val="left"/>
      <w:pPr>
        <w:ind w:left="1020" w:hanging="360"/>
      </w:pPr>
    </w:lvl>
    <w:lvl w:ilvl="7" w:tplc="72325716">
      <w:start w:val="1"/>
      <w:numFmt w:val="decimal"/>
      <w:lvlText w:val="%8."/>
      <w:lvlJc w:val="left"/>
      <w:pPr>
        <w:ind w:left="1020" w:hanging="360"/>
      </w:pPr>
    </w:lvl>
    <w:lvl w:ilvl="8" w:tplc="43F2104C">
      <w:start w:val="1"/>
      <w:numFmt w:val="decimal"/>
      <w:lvlText w:val="%9."/>
      <w:lvlJc w:val="left"/>
      <w:pPr>
        <w:ind w:left="1020" w:hanging="360"/>
      </w:pPr>
    </w:lvl>
  </w:abstractNum>
  <w:abstractNum w:abstractNumId="11" w15:restartNumberingAfterBreak="0">
    <w:nsid w:val="13B37B1F"/>
    <w:multiLevelType w:val="multilevel"/>
    <w:tmpl w:val="FA04F2F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0805D7"/>
    <w:multiLevelType w:val="hybridMultilevel"/>
    <w:tmpl w:val="5E2C5340"/>
    <w:lvl w:ilvl="0" w:tplc="2ED299FA">
      <w:start w:val="1"/>
      <w:numFmt w:val="lowerLetter"/>
      <w:lvlText w:val="%1)"/>
      <w:lvlJc w:val="left"/>
      <w:pPr>
        <w:ind w:left="1020" w:hanging="360"/>
      </w:pPr>
    </w:lvl>
    <w:lvl w:ilvl="1" w:tplc="AFE2F6C6">
      <w:start w:val="1"/>
      <w:numFmt w:val="lowerLetter"/>
      <w:lvlText w:val="%2)"/>
      <w:lvlJc w:val="left"/>
      <w:pPr>
        <w:ind w:left="1020" w:hanging="360"/>
      </w:pPr>
    </w:lvl>
    <w:lvl w:ilvl="2" w:tplc="B7FE0692">
      <w:start w:val="1"/>
      <w:numFmt w:val="lowerLetter"/>
      <w:lvlText w:val="%3)"/>
      <w:lvlJc w:val="left"/>
      <w:pPr>
        <w:ind w:left="1020" w:hanging="360"/>
      </w:pPr>
    </w:lvl>
    <w:lvl w:ilvl="3" w:tplc="5A18CD9A">
      <w:start w:val="1"/>
      <w:numFmt w:val="lowerLetter"/>
      <w:lvlText w:val="%4)"/>
      <w:lvlJc w:val="left"/>
      <w:pPr>
        <w:ind w:left="1020" w:hanging="360"/>
      </w:pPr>
    </w:lvl>
    <w:lvl w:ilvl="4" w:tplc="2DC438B8">
      <w:start w:val="1"/>
      <w:numFmt w:val="lowerLetter"/>
      <w:lvlText w:val="%5)"/>
      <w:lvlJc w:val="left"/>
      <w:pPr>
        <w:ind w:left="1020" w:hanging="360"/>
      </w:pPr>
    </w:lvl>
    <w:lvl w:ilvl="5" w:tplc="619ABB0E">
      <w:start w:val="1"/>
      <w:numFmt w:val="lowerLetter"/>
      <w:lvlText w:val="%6)"/>
      <w:lvlJc w:val="left"/>
      <w:pPr>
        <w:ind w:left="1020" w:hanging="360"/>
      </w:pPr>
    </w:lvl>
    <w:lvl w:ilvl="6" w:tplc="7FD4491C">
      <w:start w:val="1"/>
      <w:numFmt w:val="lowerLetter"/>
      <w:lvlText w:val="%7)"/>
      <w:lvlJc w:val="left"/>
      <w:pPr>
        <w:ind w:left="1020" w:hanging="360"/>
      </w:pPr>
    </w:lvl>
    <w:lvl w:ilvl="7" w:tplc="06D229F0">
      <w:start w:val="1"/>
      <w:numFmt w:val="lowerLetter"/>
      <w:lvlText w:val="%8)"/>
      <w:lvlJc w:val="left"/>
      <w:pPr>
        <w:ind w:left="1020" w:hanging="360"/>
      </w:pPr>
    </w:lvl>
    <w:lvl w:ilvl="8" w:tplc="67B89A78">
      <w:start w:val="1"/>
      <w:numFmt w:val="lowerLetter"/>
      <w:lvlText w:val="%9)"/>
      <w:lvlJc w:val="left"/>
      <w:pPr>
        <w:ind w:left="1020" w:hanging="360"/>
      </w:pPr>
    </w:lvl>
  </w:abstractNum>
  <w:abstractNum w:abstractNumId="13" w15:restartNumberingAfterBreak="0">
    <w:nsid w:val="175E2058"/>
    <w:multiLevelType w:val="hybridMultilevel"/>
    <w:tmpl w:val="00DEABCC"/>
    <w:lvl w:ilvl="0" w:tplc="C3564DE0">
      <w:start w:val="1"/>
      <w:numFmt w:val="lowerLetter"/>
      <w:lvlText w:val="%1)"/>
      <w:lvlJc w:val="left"/>
      <w:pPr>
        <w:ind w:left="720" w:hanging="360"/>
      </w:pPr>
    </w:lvl>
    <w:lvl w:ilvl="1" w:tplc="F4B468DA">
      <w:start w:val="1"/>
      <w:numFmt w:val="lowerLetter"/>
      <w:lvlText w:val="%2)"/>
      <w:lvlJc w:val="left"/>
      <w:pPr>
        <w:ind w:left="1440" w:hanging="360"/>
      </w:pPr>
    </w:lvl>
    <w:lvl w:ilvl="2" w:tplc="073615D6">
      <w:start w:val="3"/>
      <w:numFmt w:val="bullet"/>
      <w:lvlText w:val="-"/>
      <w:lvlJc w:val="left"/>
      <w:pPr>
        <w:ind w:left="2340" w:hanging="360"/>
      </w:pPr>
      <w:rPr>
        <w:rFonts w:ascii="Times New Roman" w:hAnsi="Times New Roman" w:hint="default"/>
      </w:rPr>
    </w:lvl>
    <w:lvl w:ilvl="3" w:tplc="3942194C">
      <w:start w:val="1"/>
      <w:numFmt w:val="lowerRoman"/>
      <w:lvlText w:val="(%4)"/>
      <w:lvlJc w:val="left"/>
      <w:pPr>
        <w:ind w:left="3240" w:hanging="720"/>
      </w:pPr>
    </w:lvl>
    <w:lvl w:ilvl="4" w:tplc="FD38E494" w:tentative="1">
      <w:start w:val="1"/>
      <w:numFmt w:val="lowerLetter"/>
      <w:lvlText w:val="%5."/>
      <w:lvlJc w:val="left"/>
      <w:pPr>
        <w:ind w:left="3600" w:hanging="360"/>
      </w:pPr>
    </w:lvl>
    <w:lvl w:ilvl="5" w:tplc="A35451F6" w:tentative="1">
      <w:start w:val="1"/>
      <w:numFmt w:val="lowerRoman"/>
      <w:lvlText w:val="%6."/>
      <w:lvlJc w:val="right"/>
      <w:pPr>
        <w:ind w:left="4320" w:hanging="180"/>
      </w:pPr>
    </w:lvl>
    <w:lvl w:ilvl="6" w:tplc="BCB2A010" w:tentative="1">
      <w:start w:val="1"/>
      <w:numFmt w:val="decimal"/>
      <w:lvlText w:val="%7."/>
      <w:lvlJc w:val="left"/>
      <w:pPr>
        <w:ind w:left="5040" w:hanging="360"/>
      </w:pPr>
    </w:lvl>
    <w:lvl w:ilvl="7" w:tplc="2E502E9C" w:tentative="1">
      <w:start w:val="1"/>
      <w:numFmt w:val="lowerLetter"/>
      <w:lvlText w:val="%8."/>
      <w:lvlJc w:val="left"/>
      <w:pPr>
        <w:ind w:left="5760" w:hanging="360"/>
      </w:pPr>
    </w:lvl>
    <w:lvl w:ilvl="8" w:tplc="A7003DFC" w:tentative="1">
      <w:start w:val="1"/>
      <w:numFmt w:val="lowerRoman"/>
      <w:lvlText w:val="%9."/>
      <w:lvlJc w:val="right"/>
      <w:pPr>
        <w:ind w:left="6480" w:hanging="180"/>
      </w:pPr>
    </w:lvl>
  </w:abstractNum>
  <w:abstractNum w:abstractNumId="14" w15:restartNumberingAfterBreak="0">
    <w:nsid w:val="1CC7456C"/>
    <w:multiLevelType w:val="hybridMultilevel"/>
    <w:tmpl w:val="F58466DE"/>
    <w:lvl w:ilvl="0" w:tplc="F2E0286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D341837"/>
    <w:multiLevelType w:val="hybridMultilevel"/>
    <w:tmpl w:val="5E2E9890"/>
    <w:lvl w:ilvl="0" w:tplc="E7E010E2">
      <w:start w:val="999"/>
      <w:numFmt w:val="bullet"/>
      <w:lvlText w:val="-"/>
      <w:lvlJc w:val="left"/>
      <w:pPr>
        <w:ind w:left="720" w:hanging="360"/>
      </w:pPr>
      <w:rPr>
        <w:rFonts w:ascii="Calibri" w:hAnsi="Calibri" w:hint="default"/>
      </w:rPr>
    </w:lvl>
    <w:lvl w:ilvl="1" w:tplc="183050C2" w:tentative="1">
      <w:start w:val="1"/>
      <w:numFmt w:val="bullet"/>
      <w:lvlText w:val="o"/>
      <w:lvlJc w:val="left"/>
      <w:pPr>
        <w:ind w:left="1440" w:hanging="360"/>
      </w:pPr>
      <w:rPr>
        <w:rFonts w:ascii="Courier New" w:hAnsi="Courier New" w:hint="default"/>
      </w:rPr>
    </w:lvl>
    <w:lvl w:ilvl="2" w:tplc="90CA27C2" w:tentative="1">
      <w:start w:val="1"/>
      <w:numFmt w:val="bullet"/>
      <w:lvlText w:val=""/>
      <w:lvlJc w:val="left"/>
      <w:pPr>
        <w:ind w:left="2160" w:hanging="360"/>
      </w:pPr>
      <w:rPr>
        <w:rFonts w:ascii="Wingdings" w:hAnsi="Wingdings" w:hint="default"/>
      </w:rPr>
    </w:lvl>
    <w:lvl w:ilvl="3" w:tplc="AD2CF0D8" w:tentative="1">
      <w:start w:val="1"/>
      <w:numFmt w:val="bullet"/>
      <w:lvlText w:val=""/>
      <w:lvlJc w:val="left"/>
      <w:pPr>
        <w:ind w:left="2880" w:hanging="360"/>
      </w:pPr>
      <w:rPr>
        <w:rFonts w:ascii="Symbol" w:hAnsi="Symbol" w:hint="default"/>
      </w:rPr>
    </w:lvl>
    <w:lvl w:ilvl="4" w:tplc="313427EC" w:tentative="1">
      <w:start w:val="1"/>
      <w:numFmt w:val="bullet"/>
      <w:lvlText w:val="o"/>
      <w:lvlJc w:val="left"/>
      <w:pPr>
        <w:ind w:left="3600" w:hanging="360"/>
      </w:pPr>
      <w:rPr>
        <w:rFonts w:ascii="Courier New" w:hAnsi="Courier New" w:hint="default"/>
      </w:rPr>
    </w:lvl>
    <w:lvl w:ilvl="5" w:tplc="01FA5086" w:tentative="1">
      <w:start w:val="1"/>
      <w:numFmt w:val="bullet"/>
      <w:lvlText w:val=""/>
      <w:lvlJc w:val="left"/>
      <w:pPr>
        <w:ind w:left="4320" w:hanging="360"/>
      </w:pPr>
      <w:rPr>
        <w:rFonts w:ascii="Wingdings" w:hAnsi="Wingdings" w:hint="default"/>
      </w:rPr>
    </w:lvl>
    <w:lvl w:ilvl="6" w:tplc="B6847A60" w:tentative="1">
      <w:start w:val="1"/>
      <w:numFmt w:val="bullet"/>
      <w:lvlText w:val=""/>
      <w:lvlJc w:val="left"/>
      <w:pPr>
        <w:ind w:left="5040" w:hanging="360"/>
      </w:pPr>
      <w:rPr>
        <w:rFonts w:ascii="Symbol" w:hAnsi="Symbol" w:hint="default"/>
      </w:rPr>
    </w:lvl>
    <w:lvl w:ilvl="7" w:tplc="39887052" w:tentative="1">
      <w:start w:val="1"/>
      <w:numFmt w:val="bullet"/>
      <w:lvlText w:val="o"/>
      <w:lvlJc w:val="left"/>
      <w:pPr>
        <w:ind w:left="5760" w:hanging="360"/>
      </w:pPr>
      <w:rPr>
        <w:rFonts w:ascii="Courier New" w:hAnsi="Courier New" w:hint="default"/>
      </w:rPr>
    </w:lvl>
    <w:lvl w:ilvl="8" w:tplc="93907714" w:tentative="1">
      <w:start w:val="1"/>
      <w:numFmt w:val="bullet"/>
      <w:lvlText w:val=""/>
      <w:lvlJc w:val="left"/>
      <w:pPr>
        <w:ind w:left="6480" w:hanging="360"/>
      </w:pPr>
      <w:rPr>
        <w:rFonts w:ascii="Wingdings" w:hAnsi="Wingdings" w:hint="default"/>
      </w:rPr>
    </w:lvl>
  </w:abstractNum>
  <w:abstractNum w:abstractNumId="16" w15:restartNumberingAfterBreak="0">
    <w:nsid w:val="1ED21410"/>
    <w:multiLevelType w:val="multilevel"/>
    <w:tmpl w:val="CFDEF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437919"/>
    <w:multiLevelType w:val="hybridMultilevel"/>
    <w:tmpl w:val="23908CE4"/>
    <w:lvl w:ilvl="0" w:tplc="AA145126">
      <w:start w:val="1"/>
      <w:numFmt w:val="lowerLetter"/>
      <w:lvlText w:val="%1)"/>
      <w:lvlJc w:val="left"/>
      <w:pPr>
        <w:ind w:left="1020" w:hanging="360"/>
      </w:pPr>
    </w:lvl>
    <w:lvl w:ilvl="1" w:tplc="9528B7C4">
      <w:start w:val="1"/>
      <w:numFmt w:val="lowerLetter"/>
      <w:lvlText w:val="%2)"/>
      <w:lvlJc w:val="left"/>
      <w:pPr>
        <w:ind w:left="1020" w:hanging="360"/>
      </w:pPr>
    </w:lvl>
    <w:lvl w:ilvl="2" w:tplc="9250AD3E">
      <w:start w:val="1"/>
      <w:numFmt w:val="lowerLetter"/>
      <w:lvlText w:val="%3)"/>
      <w:lvlJc w:val="left"/>
      <w:pPr>
        <w:ind w:left="1020" w:hanging="360"/>
      </w:pPr>
    </w:lvl>
    <w:lvl w:ilvl="3" w:tplc="C734D3B2">
      <w:start w:val="1"/>
      <w:numFmt w:val="lowerLetter"/>
      <w:lvlText w:val="%4)"/>
      <w:lvlJc w:val="left"/>
      <w:pPr>
        <w:ind w:left="1020" w:hanging="360"/>
      </w:pPr>
    </w:lvl>
    <w:lvl w:ilvl="4" w:tplc="E00CDFC0">
      <w:start w:val="1"/>
      <w:numFmt w:val="lowerLetter"/>
      <w:lvlText w:val="%5)"/>
      <w:lvlJc w:val="left"/>
      <w:pPr>
        <w:ind w:left="1020" w:hanging="360"/>
      </w:pPr>
    </w:lvl>
    <w:lvl w:ilvl="5" w:tplc="4DA626B4">
      <w:start w:val="1"/>
      <w:numFmt w:val="lowerLetter"/>
      <w:lvlText w:val="%6)"/>
      <w:lvlJc w:val="left"/>
      <w:pPr>
        <w:ind w:left="1020" w:hanging="360"/>
      </w:pPr>
    </w:lvl>
    <w:lvl w:ilvl="6" w:tplc="200A6298">
      <w:start w:val="1"/>
      <w:numFmt w:val="lowerLetter"/>
      <w:lvlText w:val="%7)"/>
      <w:lvlJc w:val="left"/>
      <w:pPr>
        <w:ind w:left="1020" w:hanging="360"/>
      </w:pPr>
    </w:lvl>
    <w:lvl w:ilvl="7" w:tplc="D8500458">
      <w:start w:val="1"/>
      <w:numFmt w:val="lowerLetter"/>
      <w:lvlText w:val="%8)"/>
      <w:lvlJc w:val="left"/>
      <w:pPr>
        <w:ind w:left="1020" w:hanging="360"/>
      </w:pPr>
    </w:lvl>
    <w:lvl w:ilvl="8" w:tplc="0DFAAF7C">
      <w:start w:val="1"/>
      <w:numFmt w:val="lowerLetter"/>
      <w:lvlText w:val="%9)"/>
      <w:lvlJc w:val="left"/>
      <w:pPr>
        <w:ind w:left="1020" w:hanging="360"/>
      </w:pPr>
    </w:lvl>
  </w:abstractNum>
  <w:abstractNum w:abstractNumId="18" w15:restartNumberingAfterBreak="0">
    <w:nsid w:val="24D07148"/>
    <w:multiLevelType w:val="multilevel"/>
    <w:tmpl w:val="5508AD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62B0B5F"/>
    <w:multiLevelType w:val="hybridMultilevel"/>
    <w:tmpl w:val="C35AE06A"/>
    <w:lvl w:ilvl="0" w:tplc="0534D8E4">
      <w:start w:val="1"/>
      <w:numFmt w:val="lowerLetter"/>
      <w:lvlText w:val="%1)"/>
      <w:lvlJc w:val="left"/>
      <w:pPr>
        <w:ind w:left="1020" w:hanging="360"/>
      </w:pPr>
    </w:lvl>
    <w:lvl w:ilvl="1" w:tplc="649E7DD0">
      <w:start w:val="1"/>
      <w:numFmt w:val="lowerLetter"/>
      <w:lvlText w:val="%2)"/>
      <w:lvlJc w:val="left"/>
      <w:pPr>
        <w:ind w:left="1020" w:hanging="360"/>
      </w:pPr>
    </w:lvl>
    <w:lvl w:ilvl="2" w:tplc="39E6A7E8">
      <w:start w:val="1"/>
      <w:numFmt w:val="lowerLetter"/>
      <w:lvlText w:val="%3)"/>
      <w:lvlJc w:val="left"/>
      <w:pPr>
        <w:ind w:left="1020" w:hanging="360"/>
      </w:pPr>
    </w:lvl>
    <w:lvl w:ilvl="3" w:tplc="DBBEBE0A">
      <w:start w:val="1"/>
      <w:numFmt w:val="lowerLetter"/>
      <w:lvlText w:val="%4)"/>
      <w:lvlJc w:val="left"/>
      <w:pPr>
        <w:ind w:left="1020" w:hanging="360"/>
      </w:pPr>
    </w:lvl>
    <w:lvl w:ilvl="4" w:tplc="25FA5798">
      <w:start w:val="1"/>
      <w:numFmt w:val="lowerLetter"/>
      <w:lvlText w:val="%5)"/>
      <w:lvlJc w:val="left"/>
      <w:pPr>
        <w:ind w:left="1020" w:hanging="360"/>
      </w:pPr>
    </w:lvl>
    <w:lvl w:ilvl="5" w:tplc="F89AD6FE">
      <w:start w:val="1"/>
      <w:numFmt w:val="lowerLetter"/>
      <w:lvlText w:val="%6)"/>
      <w:lvlJc w:val="left"/>
      <w:pPr>
        <w:ind w:left="1020" w:hanging="360"/>
      </w:pPr>
    </w:lvl>
    <w:lvl w:ilvl="6" w:tplc="6950A83E">
      <w:start w:val="1"/>
      <w:numFmt w:val="lowerLetter"/>
      <w:lvlText w:val="%7)"/>
      <w:lvlJc w:val="left"/>
      <w:pPr>
        <w:ind w:left="1020" w:hanging="360"/>
      </w:pPr>
    </w:lvl>
    <w:lvl w:ilvl="7" w:tplc="D1AC37A6">
      <w:start w:val="1"/>
      <w:numFmt w:val="lowerLetter"/>
      <w:lvlText w:val="%8)"/>
      <w:lvlJc w:val="left"/>
      <w:pPr>
        <w:ind w:left="1020" w:hanging="360"/>
      </w:pPr>
    </w:lvl>
    <w:lvl w:ilvl="8" w:tplc="586819D6">
      <w:start w:val="1"/>
      <w:numFmt w:val="lowerLetter"/>
      <w:lvlText w:val="%9)"/>
      <w:lvlJc w:val="left"/>
      <w:pPr>
        <w:ind w:left="1020" w:hanging="360"/>
      </w:pPr>
    </w:lvl>
  </w:abstractNum>
  <w:abstractNum w:abstractNumId="20" w15:restartNumberingAfterBreak="0">
    <w:nsid w:val="2DAA07C6"/>
    <w:multiLevelType w:val="hybridMultilevel"/>
    <w:tmpl w:val="7D34BAF0"/>
    <w:lvl w:ilvl="0" w:tplc="76C2735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2EB509E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22D307F"/>
    <w:multiLevelType w:val="hybridMultilevel"/>
    <w:tmpl w:val="8C60C824"/>
    <w:lvl w:ilvl="0" w:tplc="FFFFFFFF">
      <w:start w:val="1"/>
      <w:numFmt w:val="lowerLetter"/>
      <w:lvlText w:val="%1)"/>
      <w:lvlJc w:val="left"/>
      <w:pPr>
        <w:ind w:left="720" w:hanging="360"/>
      </w:pPr>
    </w:lvl>
    <w:lvl w:ilvl="1" w:tplc="041B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3FC0DA9"/>
    <w:multiLevelType w:val="hybridMultilevel"/>
    <w:tmpl w:val="6074DACC"/>
    <w:lvl w:ilvl="0" w:tplc="626AD61C">
      <w:start w:val="1"/>
      <w:numFmt w:val="lowerLetter"/>
      <w:lvlText w:val="%1)"/>
      <w:lvlJc w:val="left"/>
      <w:pPr>
        <w:ind w:left="1020" w:hanging="360"/>
      </w:pPr>
    </w:lvl>
    <w:lvl w:ilvl="1" w:tplc="85520E6A">
      <w:start w:val="1"/>
      <w:numFmt w:val="lowerLetter"/>
      <w:lvlText w:val="%2)"/>
      <w:lvlJc w:val="left"/>
      <w:pPr>
        <w:ind w:left="1020" w:hanging="360"/>
      </w:pPr>
    </w:lvl>
    <w:lvl w:ilvl="2" w:tplc="60122B60">
      <w:start w:val="1"/>
      <w:numFmt w:val="lowerLetter"/>
      <w:lvlText w:val="%3)"/>
      <w:lvlJc w:val="left"/>
      <w:pPr>
        <w:ind w:left="1020" w:hanging="360"/>
      </w:pPr>
    </w:lvl>
    <w:lvl w:ilvl="3" w:tplc="70C6DB64">
      <w:start w:val="1"/>
      <w:numFmt w:val="lowerLetter"/>
      <w:lvlText w:val="%4)"/>
      <w:lvlJc w:val="left"/>
      <w:pPr>
        <w:ind w:left="1020" w:hanging="360"/>
      </w:pPr>
    </w:lvl>
    <w:lvl w:ilvl="4" w:tplc="291ECE7E">
      <w:start w:val="1"/>
      <w:numFmt w:val="lowerLetter"/>
      <w:lvlText w:val="%5)"/>
      <w:lvlJc w:val="left"/>
      <w:pPr>
        <w:ind w:left="1020" w:hanging="360"/>
      </w:pPr>
    </w:lvl>
    <w:lvl w:ilvl="5" w:tplc="45ECD834">
      <w:start w:val="1"/>
      <w:numFmt w:val="lowerLetter"/>
      <w:lvlText w:val="%6)"/>
      <w:lvlJc w:val="left"/>
      <w:pPr>
        <w:ind w:left="1020" w:hanging="360"/>
      </w:pPr>
    </w:lvl>
    <w:lvl w:ilvl="6" w:tplc="CE88BBB4">
      <w:start w:val="1"/>
      <w:numFmt w:val="lowerLetter"/>
      <w:lvlText w:val="%7)"/>
      <w:lvlJc w:val="left"/>
      <w:pPr>
        <w:ind w:left="1020" w:hanging="360"/>
      </w:pPr>
    </w:lvl>
    <w:lvl w:ilvl="7" w:tplc="82AEEC8E">
      <w:start w:val="1"/>
      <w:numFmt w:val="lowerLetter"/>
      <w:lvlText w:val="%8)"/>
      <w:lvlJc w:val="left"/>
      <w:pPr>
        <w:ind w:left="1020" w:hanging="360"/>
      </w:pPr>
    </w:lvl>
    <w:lvl w:ilvl="8" w:tplc="963CF6C8">
      <w:start w:val="1"/>
      <w:numFmt w:val="lowerLetter"/>
      <w:lvlText w:val="%9)"/>
      <w:lvlJc w:val="left"/>
      <w:pPr>
        <w:ind w:left="1020" w:hanging="360"/>
      </w:pPr>
    </w:lvl>
  </w:abstractNum>
  <w:abstractNum w:abstractNumId="24" w15:restartNumberingAfterBreak="0">
    <w:nsid w:val="35A8263B"/>
    <w:multiLevelType w:val="hybridMultilevel"/>
    <w:tmpl w:val="1570C9BA"/>
    <w:lvl w:ilvl="0" w:tplc="559A7B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3F1F519F"/>
    <w:multiLevelType w:val="multilevel"/>
    <w:tmpl w:val="CB761EC2"/>
    <w:lvl w:ilvl="0">
      <w:start w:val="1"/>
      <w:numFmt w:val="decimal"/>
      <w:pStyle w:val="Nadpiskapitoly"/>
      <w:lvlText w:val="%1."/>
      <w:lvlJc w:val="left"/>
      <w:pPr>
        <w:tabs>
          <w:tab w:val="num" w:pos="0"/>
        </w:tabs>
        <w:ind w:left="567" w:hanging="567"/>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ekkapitolyslovan"/>
      <w:lvlText w:val="%1.%2."/>
      <w:lvlJc w:val="left"/>
      <w:pPr>
        <w:tabs>
          <w:tab w:val="num" w:pos="426"/>
        </w:tabs>
        <w:ind w:left="993"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Odsekkapitolyslovan2"/>
      <w:lvlText w:val="%1.%2.%3."/>
      <w:lvlJc w:val="left"/>
      <w:pPr>
        <w:tabs>
          <w:tab w:val="num" w:pos="0"/>
        </w:tabs>
        <w:ind w:left="567" w:hanging="567"/>
      </w:pPr>
      <w:rPr>
        <w:rFonts w:hint="default"/>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lowerLetter"/>
      <w:lvlText w:val="%7."/>
      <w:lvlJc w:val="left"/>
      <w:pPr>
        <w:tabs>
          <w:tab w:val="num" w:pos="0"/>
        </w:tabs>
        <w:ind w:left="567" w:hanging="567"/>
      </w:pPr>
      <w:rPr>
        <w:rFonts w:hint="default"/>
      </w:rPr>
    </w:lvl>
    <w:lvl w:ilvl="7">
      <w:start w:val="1"/>
      <w:numFmt w:val="lowerLetter"/>
      <w:lvlText w:val="%8."/>
      <w:lvlJc w:val="left"/>
      <w:pPr>
        <w:tabs>
          <w:tab w:val="num" w:pos="0"/>
        </w:tabs>
        <w:ind w:left="567" w:hanging="567"/>
      </w:pPr>
      <w:rPr>
        <w:rFonts w:hint="default"/>
      </w:rPr>
    </w:lvl>
    <w:lvl w:ilvl="8">
      <w:start w:val="1"/>
      <w:numFmt w:val="lowerRoman"/>
      <w:lvlText w:val="%9."/>
      <w:lvlJc w:val="left"/>
      <w:pPr>
        <w:tabs>
          <w:tab w:val="num" w:pos="0"/>
        </w:tabs>
        <w:ind w:left="567" w:hanging="567"/>
      </w:pPr>
      <w:rPr>
        <w:rFonts w:hint="default"/>
      </w:rPr>
    </w:lvl>
  </w:abstractNum>
  <w:abstractNum w:abstractNumId="26" w15:restartNumberingAfterBreak="0">
    <w:nsid w:val="41657913"/>
    <w:multiLevelType w:val="hybridMultilevel"/>
    <w:tmpl w:val="076638D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pStyle w:val="tl4"/>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7" w15:restartNumberingAfterBreak="0">
    <w:nsid w:val="4EC051EB"/>
    <w:multiLevelType w:val="multilevel"/>
    <w:tmpl w:val="C2F26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ED15C19"/>
    <w:multiLevelType w:val="multilevel"/>
    <w:tmpl w:val="2B3286C2"/>
    <w:lvl w:ilvl="0">
      <w:start w:val="3"/>
      <w:numFmt w:val="decimal"/>
      <w:lvlText w:val="%1"/>
      <w:lvlJc w:val="left"/>
      <w:pPr>
        <w:ind w:left="360" w:hanging="360"/>
      </w:pPr>
      <w:rPr>
        <w:rFonts w:hint="default"/>
      </w:rPr>
    </w:lvl>
    <w:lvl w:ilvl="1">
      <w:start w:val="1"/>
      <w:numFmt w:val="decimal"/>
      <w:pStyle w:val="Odsekzoznamu"/>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10328C4"/>
    <w:multiLevelType w:val="multilevel"/>
    <w:tmpl w:val="2E38842A"/>
    <w:lvl w:ilvl="0">
      <w:start w:val="5"/>
      <w:numFmt w:val="decimal"/>
      <w:lvlText w:val="%1"/>
      <w:lvlJc w:val="left"/>
      <w:pPr>
        <w:ind w:left="360" w:hanging="360"/>
      </w:pPr>
      <w:rPr>
        <w:rFonts w:cstheme="minorBidi" w:hint="default"/>
      </w:rPr>
    </w:lvl>
    <w:lvl w:ilvl="1">
      <w:start w:val="1"/>
      <w:numFmt w:val="decimal"/>
      <w:lvlText w:val="%1.%2"/>
      <w:lvlJc w:val="left"/>
      <w:pPr>
        <w:ind w:left="720" w:hanging="360"/>
      </w:pPr>
      <w:rPr>
        <w:rFonts w:cstheme="minorBidi" w:hint="default"/>
      </w:rPr>
    </w:lvl>
    <w:lvl w:ilvl="2">
      <w:start w:val="1"/>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abstractNum w:abstractNumId="30" w15:restartNumberingAfterBreak="0">
    <w:nsid w:val="547D191A"/>
    <w:multiLevelType w:val="multilevel"/>
    <w:tmpl w:val="46FE02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4E87F97"/>
    <w:multiLevelType w:val="multilevel"/>
    <w:tmpl w:val="F81601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E441086"/>
    <w:multiLevelType w:val="hybridMultilevel"/>
    <w:tmpl w:val="AC5AA922"/>
    <w:lvl w:ilvl="0" w:tplc="C734A03C">
      <w:start w:val="3"/>
      <w:numFmt w:val="bullet"/>
      <w:lvlText w:val="-"/>
      <w:lvlJc w:val="left"/>
      <w:pPr>
        <w:ind w:left="927" w:hanging="360"/>
      </w:pPr>
      <w:rPr>
        <w:rFonts w:ascii="Times New Roman" w:hAnsi="Times New Roman" w:hint="default"/>
      </w:rPr>
    </w:lvl>
    <w:lvl w:ilvl="1" w:tplc="A70C270A" w:tentative="1">
      <w:start w:val="1"/>
      <w:numFmt w:val="bullet"/>
      <w:lvlText w:val="o"/>
      <w:lvlJc w:val="left"/>
      <w:pPr>
        <w:ind w:left="1647" w:hanging="360"/>
      </w:pPr>
      <w:rPr>
        <w:rFonts w:ascii="Courier New" w:hAnsi="Courier New" w:hint="default"/>
      </w:rPr>
    </w:lvl>
    <w:lvl w:ilvl="2" w:tplc="2C46FA46" w:tentative="1">
      <w:start w:val="1"/>
      <w:numFmt w:val="bullet"/>
      <w:lvlText w:val=""/>
      <w:lvlJc w:val="left"/>
      <w:pPr>
        <w:ind w:left="2367" w:hanging="360"/>
      </w:pPr>
      <w:rPr>
        <w:rFonts w:ascii="Wingdings" w:hAnsi="Wingdings" w:hint="default"/>
      </w:rPr>
    </w:lvl>
    <w:lvl w:ilvl="3" w:tplc="17E29384" w:tentative="1">
      <w:start w:val="1"/>
      <w:numFmt w:val="bullet"/>
      <w:lvlText w:val=""/>
      <w:lvlJc w:val="left"/>
      <w:pPr>
        <w:ind w:left="3087" w:hanging="360"/>
      </w:pPr>
      <w:rPr>
        <w:rFonts w:ascii="Symbol" w:hAnsi="Symbol" w:hint="default"/>
      </w:rPr>
    </w:lvl>
    <w:lvl w:ilvl="4" w:tplc="B97E8942" w:tentative="1">
      <w:start w:val="1"/>
      <w:numFmt w:val="bullet"/>
      <w:lvlText w:val="o"/>
      <w:lvlJc w:val="left"/>
      <w:pPr>
        <w:ind w:left="3807" w:hanging="360"/>
      </w:pPr>
      <w:rPr>
        <w:rFonts w:ascii="Courier New" w:hAnsi="Courier New" w:hint="default"/>
      </w:rPr>
    </w:lvl>
    <w:lvl w:ilvl="5" w:tplc="1E26DF42" w:tentative="1">
      <w:start w:val="1"/>
      <w:numFmt w:val="bullet"/>
      <w:lvlText w:val=""/>
      <w:lvlJc w:val="left"/>
      <w:pPr>
        <w:ind w:left="4527" w:hanging="360"/>
      </w:pPr>
      <w:rPr>
        <w:rFonts w:ascii="Wingdings" w:hAnsi="Wingdings" w:hint="default"/>
      </w:rPr>
    </w:lvl>
    <w:lvl w:ilvl="6" w:tplc="74520112" w:tentative="1">
      <w:start w:val="1"/>
      <w:numFmt w:val="bullet"/>
      <w:lvlText w:val=""/>
      <w:lvlJc w:val="left"/>
      <w:pPr>
        <w:ind w:left="5247" w:hanging="360"/>
      </w:pPr>
      <w:rPr>
        <w:rFonts w:ascii="Symbol" w:hAnsi="Symbol" w:hint="default"/>
      </w:rPr>
    </w:lvl>
    <w:lvl w:ilvl="7" w:tplc="8EB6870C" w:tentative="1">
      <w:start w:val="1"/>
      <w:numFmt w:val="bullet"/>
      <w:lvlText w:val="o"/>
      <w:lvlJc w:val="left"/>
      <w:pPr>
        <w:ind w:left="5967" w:hanging="360"/>
      </w:pPr>
      <w:rPr>
        <w:rFonts w:ascii="Courier New" w:hAnsi="Courier New" w:hint="default"/>
      </w:rPr>
    </w:lvl>
    <w:lvl w:ilvl="8" w:tplc="50A08268" w:tentative="1">
      <w:start w:val="1"/>
      <w:numFmt w:val="bullet"/>
      <w:lvlText w:val=""/>
      <w:lvlJc w:val="left"/>
      <w:pPr>
        <w:ind w:left="6687" w:hanging="360"/>
      </w:pPr>
      <w:rPr>
        <w:rFonts w:ascii="Wingdings" w:hAnsi="Wingdings" w:hint="default"/>
      </w:rPr>
    </w:lvl>
  </w:abstractNum>
  <w:abstractNum w:abstractNumId="33" w15:restartNumberingAfterBreak="0">
    <w:nsid w:val="5E7568C7"/>
    <w:multiLevelType w:val="multilevel"/>
    <w:tmpl w:val="C86A3A6C"/>
    <w:lvl w:ilvl="0">
      <w:start w:val="3"/>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F853C74"/>
    <w:multiLevelType w:val="hybridMultilevel"/>
    <w:tmpl w:val="DB6AF3C6"/>
    <w:lvl w:ilvl="0" w:tplc="5B08AB82">
      <w:start w:val="2"/>
      <w:numFmt w:val="bullet"/>
      <w:lvlText w:val="-"/>
      <w:lvlJc w:val="left"/>
      <w:pPr>
        <w:ind w:left="720" w:hanging="360"/>
      </w:pPr>
      <w:rPr>
        <w:rFonts w:ascii="Arial" w:hAnsi="Arial" w:hint="default"/>
      </w:rPr>
    </w:lvl>
    <w:lvl w:ilvl="1" w:tplc="0A22112A">
      <w:start w:val="1"/>
      <w:numFmt w:val="lowerLetter"/>
      <w:lvlText w:val="%2)"/>
      <w:lvlJc w:val="left"/>
      <w:pPr>
        <w:ind w:left="1440" w:hanging="360"/>
      </w:pPr>
    </w:lvl>
    <w:lvl w:ilvl="2" w:tplc="C096C3DA" w:tentative="1">
      <w:start w:val="1"/>
      <w:numFmt w:val="bullet"/>
      <w:lvlText w:val=""/>
      <w:lvlJc w:val="left"/>
      <w:pPr>
        <w:ind w:left="2160" w:hanging="360"/>
      </w:pPr>
      <w:rPr>
        <w:rFonts w:ascii="Wingdings" w:hAnsi="Wingdings" w:hint="default"/>
      </w:rPr>
    </w:lvl>
    <w:lvl w:ilvl="3" w:tplc="3DFEBFC8">
      <w:start w:val="1"/>
      <w:numFmt w:val="lowerLetter"/>
      <w:lvlText w:val="%4)"/>
      <w:lvlJc w:val="left"/>
      <w:pPr>
        <w:ind w:left="2880" w:hanging="360"/>
      </w:pPr>
    </w:lvl>
    <w:lvl w:ilvl="4" w:tplc="F9060222" w:tentative="1">
      <w:start w:val="1"/>
      <w:numFmt w:val="bullet"/>
      <w:lvlText w:val="o"/>
      <w:lvlJc w:val="left"/>
      <w:pPr>
        <w:ind w:left="3600" w:hanging="360"/>
      </w:pPr>
      <w:rPr>
        <w:rFonts w:ascii="Courier New" w:hAnsi="Courier New" w:hint="default"/>
      </w:rPr>
    </w:lvl>
    <w:lvl w:ilvl="5" w:tplc="118440A8" w:tentative="1">
      <w:start w:val="1"/>
      <w:numFmt w:val="bullet"/>
      <w:lvlText w:val=""/>
      <w:lvlJc w:val="left"/>
      <w:pPr>
        <w:ind w:left="4320" w:hanging="360"/>
      </w:pPr>
      <w:rPr>
        <w:rFonts w:ascii="Wingdings" w:hAnsi="Wingdings" w:hint="default"/>
      </w:rPr>
    </w:lvl>
    <w:lvl w:ilvl="6" w:tplc="EDB84024" w:tentative="1">
      <w:start w:val="1"/>
      <w:numFmt w:val="bullet"/>
      <w:lvlText w:val=""/>
      <w:lvlJc w:val="left"/>
      <w:pPr>
        <w:ind w:left="5040" w:hanging="360"/>
      </w:pPr>
      <w:rPr>
        <w:rFonts w:ascii="Symbol" w:hAnsi="Symbol" w:hint="default"/>
      </w:rPr>
    </w:lvl>
    <w:lvl w:ilvl="7" w:tplc="FFECC876" w:tentative="1">
      <w:start w:val="1"/>
      <w:numFmt w:val="bullet"/>
      <w:lvlText w:val="o"/>
      <w:lvlJc w:val="left"/>
      <w:pPr>
        <w:ind w:left="5760" w:hanging="360"/>
      </w:pPr>
      <w:rPr>
        <w:rFonts w:ascii="Courier New" w:hAnsi="Courier New" w:hint="default"/>
      </w:rPr>
    </w:lvl>
    <w:lvl w:ilvl="8" w:tplc="11C297F2" w:tentative="1">
      <w:start w:val="1"/>
      <w:numFmt w:val="bullet"/>
      <w:lvlText w:val=""/>
      <w:lvlJc w:val="left"/>
      <w:pPr>
        <w:ind w:left="6480" w:hanging="360"/>
      </w:pPr>
      <w:rPr>
        <w:rFonts w:ascii="Wingdings" w:hAnsi="Wingdings" w:hint="default"/>
      </w:rPr>
    </w:lvl>
  </w:abstractNum>
  <w:abstractNum w:abstractNumId="35" w15:restartNumberingAfterBreak="0">
    <w:nsid w:val="5FFF7C14"/>
    <w:multiLevelType w:val="hybridMultilevel"/>
    <w:tmpl w:val="3BEE6F0E"/>
    <w:lvl w:ilvl="0" w:tplc="9996B69A">
      <w:start w:val="1"/>
      <w:numFmt w:val="bullet"/>
      <w:lvlText w:val=""/>
      <w:lvlJc w:val="left"/>
      <w:pPr>
        <w:ind w:left="720" w:hanging="360"/>
      </w:pPr>
      <w:rPr>
        <w:rFonts w:ascii="Symbol" w:hAnsi="Symbol" w:hint="default"/>
      </w:rPr>
    </w:lvl>
    <w:lvl w:ilvl="1" w:tplc="BC28BFCE" w:tentative="1">
      <w:start w:val="1"/>
      <w:numFmt w:val="bullet"/>
      <w:lvlText w:val="o"/>
      <w:lvlJc w:val="left"/>
      <w:pPr>
        <w:ind w:left="1440" w:hanging="360"/>
      </w:pPr>
      <w:rPr>
        <w:rFonts w:ascii="Courier New" w:hAnsi="Courier New" w:hint="default"/>
      </w:rPr>
    </w:lvl>
    <w:lvl w:ilvl="2" w:tplc="BB262996" w:tentative="1">
      <w:start w:val="1"/>
      <w:numFmt w:val="bullet"/>
      <w:lvlText w:val=""/>
      <w:lvlJc w:val="left"/>
      <w:pPr>
        <w:ind w:left="2160" w:hanging="360"/>
      </w:pPr>
      <w:rPr>
        <w:rFonts w:ascii="Wingdings" w:hAnsi="Wingdings" w:hint="default"/>
      </w:rPr>
    </w:lvl>
    <w:lvl w:ilvl="3" w:tplc="BD1C8F1E" w:tentative="1">
      <w:start w:val="1"/>
      <w:numFmt w:val="bullet"/>
      <w:lvlText w:val=""/>
      <w:lvlJc w:val="left"/>
      <w:pPr>
        <w:ind w:left="2880" w:hanging="360"/>
      </w:pPr>
      <w:rPr>
        <w:rFonts w:ascii="Symbol" w:hAnsi="Symbol" w:hint="default"/>
      </w:rPr>
    </w:lvl>
    <w:lvl w:ilvl="4" w:tplc="F0B03AA8" w:tentative="1">
      <w:start w:val="1"/>
      <w:numFmt w:val="bullet"/>
      <w:lvlText w:val="o"/>
      <w:lvlJc w:val="left"/>
      <w:pPr>
        <w:ind w:left="3600" w:hanging="360"/>
      </w:pPr>
      <w:rPr>
        <w:rFonts w:ascii="Courier New" w:hAnsi="Courier New" w:hint="default"/>
      </w:rPr>
    </w:lvl>
    <w:lvl w:ilvl="5" w:tplc="8E6067A0" w:tentative="1">
      <w:start w:val="1"/>
      <w:numFmt w:val="bullet"/>
      <w:lvlText w:val=""/>
      <w:lvlJc w:val="left"/>
      <w:pPr>
        <w:ind w:left="4320" w:hanging="360"/>
      </w:pPr>
      <w:rPr>
        <w:rFonts w:ascii="Wingdings" w:hAnsi="Wingdings" w:hint="default"/>
      </w:rPr>
    </w:lvl>
    <w:lvl w:ilvl="6" w:tplc="F342D92A" w:tentative="1">
      <w:start w:val="1"/>
      <w:numFmt w:val="bullet"/>
      <w:lvlText w:val=""/>
      <w:lvlJc w:val="left"/>
      <w:pPr>
        <w:ind w:left="5040" w:hanging="360"/>
      </w:pPr>
      <w:rPr>
        <w:rFonts w:ascii="Symbol" w:hAnsi="Symbol" w:hint="default"/>
      </w:rPr>
    </w:lvl>
    <w:lvl w:ilvl="7" w:tplc="D4A43704" w:tentative="1">
      <w:start w:val="1"/>
      <w:numFmt w:val="bullet"/>
      <w:lvlText w:val="o"/>
      <w:lvlJc w:val="left"/>
      <w:pPr>
        <w:ind w:left="5760" w:hanging="360"/>
      </w:pPr>
      <w:rPr>
        <w:rFonts w:ascii="Courier New" w:hAnsi="Courier New" w:hint="default"/>
      </w:rPr>
    </w:lvl>
    <w:lvl w:ilvl="8" w:tplc="DE22471E" w:tentative="1">
      <w:start w:val="1"/>
      <w:numFmt w:val="bullet"/>
      <w:lvlText w:val=""/>
      <w:lvlJc w:val="left"/>
      <w:pPr>
        <w:ind w:left="6480" w:hanging="360"/>
      </w:pPr>
      <w:rPr>
        <w:rFonts w:ascii="Wingdings" w:hAnsi="Wingdings" w:hint="default"/>
      </w:rPr>
    </w:lvl>
  </w:abstractNum>
  <w:abstractNum w:abstractNumId="36" w15:restartNumberingAfterBreak="0">
    <w:nsid w:val="663F4CE1"/>
    <w:multiLevelType w:val="hybridMultilevel"/>
    <w:tmpl w:val="7CB6BF72"/>
    <w:lvl w:ilvl="0" w:tplc="426808D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7" w15:restartNumberingAfterBreak="0">
    <w:nsid w:val="66A22A80"/>
    <w:multiLevelType w:val="multilevel"/>
    <w:tmpl w:val="F6C4797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836266A"/>
    <w:multiLevelType w:val="multilevel"/>
    <w:tmpl w:val="C10ED8DA"/>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Proba Pro" w:hAnsi="Proba Pro" w:hint="default"/>
        <w:b w:val="0"/>
        <w:i w:val="0"/>
        <w:sz w:val="20"/>
        <w:szCs w:val="20"/>
      </w:rPr>
    </w:lvl>
    <w:lvl w:ilvl="2">
      <w:start w:val="1"/>
      <w:numFmt w:val="lowerLetter"/>
      <w:lvlText w:val="%3)"/>
      <w:lvlJc w:val="left"/>
      <w:pPr>
        <w:ind w:left="1430" w:hanging="720"/>
      </w:pPr>
      <w:rPr>
        <w:rFonts w:ascii="Arial" w:hAnsi="Arial" w:hint="default"/>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6FC93FB7"/>
    <w:multiLevelType w:val="hybridMultilevel"/>
    <w:tmpl w:val="FC82D2A6"/>
    <w:lvl w:ilvl="0" w:tplc="1206D9C0">
      <w:start w:val="2"/>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3375431"/>
    <w:multiLevelType w:val="multilevel"/>
    <w:tmpl w:val="D7B609F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522706B"/>
    <w:multiLevelType w:val="hybridMultilevel"/>
    <w:tmpl w:val="16B687CC"/>
    <w:lvl w:ilvl="0" w:tplc="43126B1C">
      <w:start w:val="1"/>
      <w:numFmt w:val="lowerLetter"/>
      <w:lvlText w:val="%1)"/>
      <w:lvlJc w:val="left"/>
      <w:pPr>
        <w:ind w:left="1020" w:hanging="360"/>
      </w:pPr>
    </w:lvl>
    <w:lvl w:ilvl="1" w:tplc="7DAA61D6">
      <w:start w:val="1"/>
      <w:numFmt w:val="lowerLetter"/>
      <w:lvlText w:val="%2)"/>
      <w:lvlJc w:val="left"/>
      <w:pPr>
        <w:ind w:left="1020" w:hanging="360"/>
      </w:pPr>
    </w:lvl>
    <w:lvl w:ilvl="2" w:tplc="E22EBA5C">
      <w:start w:val="1"/>
      <w:numFmt w:val="lowerLetter"/>
      <w:lvlText w:val="%3)"/>
      <w:lvlJc w:val="left"/>
      <w:pPr>
        <w:ind w:left="1020" w:hanging="360"/>
      </w:pPr>
    </w:lvl>
    <w:lvl w:ilvl="3" w:tplc="05F26458">
      <w:start w:val="1"/>
      <w:numFmt w:val="lowerLetter"/>
      <w:lvlText w:val="%4)"/>
      <w:lvlJc w:val="left"/>
      <w:pPr>
        <w:ind w:left="1020" w:hanging="360"/>
      </w:pPr>
    </w:lvl>
    <w:lvl w:ilvl="4" w:tplc="1ACC57C0">
      <w:start w:val="1"/>
      <w:numFmt w:val="lowerLetter"/>
      <w:lvlText w:val="%5)"/>
      <w:lvlJc w:val="left"/>
      <w:pPr>
        <w:ind w:left="1020" w:hanging="360"/>
      </w:pPr>
    </w:lvl>
    <w:lvl w:ilvl="5" w:tplc="F5FC6C86">
      <w:start w:val="1"/>
      <w:numFmt w:val="lowerLetter"/>
      <w:lvlText w:val="%6)"/>
      <w:lvlJc w:val="left"/>
      <w:pPr>
        <w:ind w:left="1020" w:hanging="360"/>
      </w:pPr>
    </w:lvl>
    <w:lvl w:ilvl="6" w:tplc="E53A6EEA">
      <w:start w:val="1"/>
      <w:numFmt w:val="lowerLetter"/>
      <w:lvlText w:val="%7)"/>
      <w:lvlJc w:val="left"/>
      <w:pPr>
        <w:ind w:left="1020" w:hanging="360"/>
      </w:pPr>
    </w:lvl>
    <w:lvl w:ilvl="7" w:tplc="A4FCFAF8">
      <w:start w:val="1"/>
      <w:numFmt w:val="lowerLetter"/>
      <w:lvlText w:val="%8)"/>
      <w:lvlJc w:val="left"/>
      <w:pPr>
        <w:ind w:left="1020" w:hanging="360"/>
      </w:pPr>
    </w:lvl>
    <w:lvl w:ilvl="8" w:tplc="97727B7E">
      <w:start w:val="1"/>
      <w:numFmt w:val="lowerLetter"/>
      <w:lvlText w:val="%9)"/>
      <w:lvlJc w:val="left"/>
      <w:pPr>
        <w:ind w:left="1020" w:hanging="360"/>
      </w:pPr>
    </w:lvl>
  </w:abstractNum>
  <w:abstractNum w:abstractNumId="42" w15:restartNumberingAfterBreak="0">
    <w:nsid w:val="7922544D"/>
    <w:multiLevelType w:val="hybridMultilevel"/>
    <w:tmpl w:val="B546D606"/>
    <w:lvl w:ilvl="0" w:tplc="2B14E59A">
      <w:start w:val="1"/>
      <w:numFmt w:val="lowerLetter"/>
      <w:lvlText w:val="%1)"/>
      <w:lvlJc w:val="left"/>
      <w:pPr>
        <w:ind w:left="1020" w:hanging="360"/>
      </w:pPr>
    </w:lvl>
    <w:lvl w:ilvl="1" w:tplc="D98A3AFE">
      <w:start w:val="1"/>
      <w:numFmt w:val="lowerLetter"/>
      <w:lvlText w:val="%2)"/>
      <w:lvlJc w:val="left"/>
      <w:pPr>
        <w:ind w:left="1020" w:hanging="360"/>
      </w:pPr>
    </w:lvl>
    <w:lvl w:ilvl="2" w:tplc="B1046E18">
      <w:start w:val="1"/>
      <w:numFmt w:val="lowerLetter"/>
      <w:lvlText w:val="%3)"/>
      <w:lvlJc w:val="left"/>
      <w:pPr>
        <w:ind w:left="1020" w:hanging="360"/>
      </w:pPr>
    </w:lvl>
    <w:lvl w:ilvl="3" w:tplc="F594F8C2">
      <w:start w:val="1"/>
      <w:numFmt w:val="lowerLetter"/>
      <w:lvlText w:val="%4)"/>
      <w:lvlJc w:val="left"/>
      <w:pPr>
        <w:ind w:left="1020" w:hanging="360"/>
      </w:pPr>
    </w:lvl>
    <w:lvl w:ilvl="4" w:tplc="B4E65E58">
      <w:start w:val="1"/>
      <w:numFmt w:val="lowerLetter"/>
      <w:lvlText w:val="%5)"/>
      <w:lvlJc w:val="left"/>
      <w:pPr>
        <w:ind w:left="1020" w:hanging="360"/>
      </w:pPr>
    </w:lvl>
    <w:lvl w:ilvl="5" w:tplc="C35889BC">
      <w:start w:val="1"/>
      <w:numFmt w:val="lowerLetter"/>
      <w:lvlText w:val="%6)"/>
      <w:lvlJc w:val="left"/>
      <w:pPr>
        <w:ind w:left="1020" w:hanging="360"/>
      </w:pPr>
    </w:lvl>
    <w:lvl w:ilvl="6" w:tplc="7B8075B4">
      <w:start w:val="1"/>
      <w:numFmt w:val="lowerLetter"/>
      <w:lvlText w:val="%7)"/>
      <w:lvlJc w:val="left"/>
      <w:pPr>
        <w:ind w:left="1020" w:hanging="360"/>
      </w:pPr>
    </w:lvl>
    <w:lvl w:ilvl="7" w:tplc="1F1242D2">
      <w:start w:val="1"/>
      <w:numFmt w:val="lowerLetter"/>
      <w:lvlText w:val="%8)"/>
      <w:lvlJc w:val="left"/>
      <w:pPr>
        <w:ind w:left="1020" w:hanging="360"/>
      </w:pPr>
    </w:lvl>
    <w:lvl w:ilvl="8" w:tplc="CD1C2EA8">
      <w:start w:val="1"/>
      <w:numFmt w:val="lowerLetter"/>
      <w:lvlText w:val="%9)"/>
      <w:lvlJc w:val="left"/>
      <w:pPr>
        <w:ind w:left="1020" w:hanging="360"/>
      </w:pPr>
    </w:lvl>
  </w:abstractNum>
  <w:abstractNum w:abstractNumId="43" w15:restartNumberingAfterBreak="0">
    <w:nsid w:val="7B1E71F0"/>
    <w:multiLevelType w:val="hybridMultilevel"/>
    <w:tmpl w:val="B91CFC0E"/>
    <w:lvl w:ilvl="0" w:tplc="3D92833A">
      <w:start w:val="1"/>
      <w:numFmt w:val="lowerLetter"/>
      <w:lvlText w:val="%1)"/>
      <w:lvlJc w:val="left"/>
      <w:pPr>
        <w:ind w:left="1020" w:hanging="360"/>
      </w:pPr>
    </w:lvl>
    <w:lvl w:ilvl="1" w:tplc="A6083152">
      <w:start w:val="1"/>
      <w:numFmt w:val="lowerLetter"/>
      <w:lvlText w:val="%2)"/>
      <w:lvlJc w:val="left"/>
      <w:pPr>
        <w:ind w:left="1020" w:hanging="360"/>
      </w:pPr>
    </w:lvl>
    <w:lvl w:ilvl="2" w:tplc="700AD052">
      <w:start w:val="1"/>
      <w:numFmt w:val="lowerLetter"/>
      <w:lvlText w:val="%3)"/>
      <w:lvlJc w:val="left"/>
      <w:pPr>
        <w:ind w:left="1020" w:hanging="360"/>
      </w:pPr>
    </w:lvl>
    <w:lvl w:ilvl="3" w:tplc="76786056">
      <w:start w:val="1"/>
      <w:numFmt w:val="lowerLetter"/>
      <w:lvlText w:val="%4)"/>
      <w:lvlJc w:val="left"/>
      <w:pPr>
        <w:ind w:left="1020" w:hanging="360"/>
      </w:pPr>
    </w:lvl>
    <w:lvl w:ilvl="4" w:tplc="27C66102">
      <w:start w:val="1"/>
      <w:numFmt w:val="lowerLetter"/>
      <w:lvlText w:val="%5)"/>
      <w:lvlJc w:val="left"/>
      <w:pPr>
        <w:ind w:left="1020" w:hanging="360"/>
      </w:pPr>
    </w:lvl>
    <w:lvl w:ilvl="5" w:tplc="0D34C562">
      <w:start w:val="1"/>
      <w:numFmt w:val="lowerLetter"/>
      <w:lvlText w:val="%6)"/>
      <w:lvlJc w:val="left"/>
      <w:pPr>
        <w:ind w:left="1020" w:hanging="360"/>
      </w:pPr>
    </w:lvl>
    <w:lvl w:ilvl="6" w:tplc="FAF2DCC0">
      <w:start w:val="1"/>
      <w:numFmt w:val="lowerLetter"/>
      <w:lvlText w:val="%7)"/>
      <w:lvlJc w:val="left"/>
      <w:pPr>
        <w:ind w:left="1020" w:hanging="360"/>
      </w:pPr>
    </w:lvl>
    <w:lvl w:ilvl="7" w:tplc="72A48FDE">
      <w:start w:val="1"/>
      <w:numFmt w:val="lowerLetter"/>
      <w:lvlText w:val="%8)"/>
      <w:lvlJc w:val="left"/>
      <w:pPr>
        <w:ind w:left="1020" w:hanging="360"/>
      </w:pPr>
    </w:lvl>
    <w:lvl w:ilvl="8" w:tplc="CC4C14EE">
      <w:start w:val="1"/>
      <w:numFmt w:val="lowerLetter"/>
      <w:lvlText w:val="%9)"/>
      <w:lvlJc w:val="left"/>
      <w:pPr>
        <w:ind w:left="1020" w:hanging="360"/>
      </w:pPr>
    </w:lvl>
  </w:abstractNum>
  <w:abstractNum w:abstractNumId="44" w15:restartNumberingAfterBreak="0">
    <w:nsid w:val="7B245503"/>
    <w:multiLevelType w:val="multilevel"/>
    <w:tmpl w:val="42B2F2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C80004A"/>
    <w:multiLevelType w:val="multilevel"/>
    <w:tmpl w:val="E74011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Cieľ %3."/>
      <w:lvlJc w:val="left"/>
      <w:pPr>
        <w:ind w:left="8014"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29640027">
    <w:abstractNumId w:val="26"/>
  </w:num>
  <w:num w:numId="2" w16cid:durableId="82701909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26755301">
    <w:abstractNumId w:val="40"/>
  </w:num>
  <w:num w:numId="4" w16cid:durableId="1856381728">
    <w:abstractNumId w:val="18"/>
  </w:num>
  <w:num w:numId="5" w16cid:durableId="2104105461">
    <w:abstractNumId w:val="5"/>
  </w:num>
  <w:num w:numId="6" w16cid:durableId="1144543061">
    <w:abstractNumId w:val="4"/>
  </w:num>
  <w:num w:numId="7" w16cid:durableId="129592516">
    <w:abstractNumId w:val="14"/>
  </w:num>
  <w:num w:numId="8" w16cid:durableId="1841193427">
    <w:abstractNumId w:val="0"/>
  </w:num>
  <w:num w:numId="9" w16cid:durableId="1419595684">
    <w:abstractNumId w:val="25"/>
  </w:num>
  <w:num w:numId="10" w16cid:durableId="2110080336">
    <w:abstractNumId w:val="11"/>
  </w:num>
  <w:num w:numId="11" w16cid:durableId="1101876329">
    <w:abstractNumId w:val="7"/>
  </w:num>
  <w:num w:numId="12" w16cid:durableId="639504486">
    <w:abstractNumId w:val="31"/>
  </w:num>
  <w:num w:numId="13" w16cid:durableId="862479819">
    <w:abstractNumId w:val="38"/>
  </w:num>
  <w:num w:numId="14" w16cid:durableId="1888486053">
    <w:abstractNumId w:val="6"/>
  </w:num>
  <w:num w:numId="15" w16cid:durableId="486093934">
    <w:abstractNumId w:val="35"/>
  </w:num>
  <w:num w:numId="16" w16cid:durableId="1183275526">
    <w:abstractNumId w:val="45"/>
  </w:num>
  <w:num w:numId="17" w16cid:durableId="308560640">
    <w:abstractNumId w:val="24"/>
  </w:num>
  <w:num w:numId="18" w16cid:durableId="873151035">
    <w:abstractNumId w:val="36"/>
  </w:num>
  <w:num w:numId="19" w16cid:durableId="865486351">
    <w:abstractNumId w:val="32"/>
  </w:num>
  <w:num w:numId="20" w16cid:durableId="239364542">
    <w:abstractNumId w:val="37"/>
  </w:num>
  <w:num w:numId="21" w16cid:durableId="1325475198">
    <w:abstractNumId w:val="15"/>
  </w:num>
  <w:num w:numId="22" w16cid:durableId="415976461">
    <w:abstractNumId w:val="13"/>
  </w:num>
  <w:num w:numId="23" w16cid:durableId="1570072049">
    <w:abstractNumId w:val="34"/>
  </w:num>
  <w:num w:numId="24" w16cid:durableId="1145779224">
    <w:abstractNumId w:val="22"/>
  </w:num>
  <w:num w:numId="25" w16cid:durableId="415908313">
    <w:abstractNumId w:val="39"/>
  </w:num>
  <w:num w:numId="26" w16cid:durableId="1005740023">
    <w:abstractNumId w:val="9"/>
  </w:num>
  <w:num w:numId="27" w16cid:durableId="948660015">
    <w:abstractNumId w:val="20"/>
  </w:num>
  <w:num w:numId="28" w16cid:durableId="40518287">
    <w:abstractNumId w:val="16"/>
  </w:num>
  <w:num w:numId="29" w16cid:durableId="250042492">
    <w:abstractNumId w:val="2"/>
  </w:num>
  <w:num w:numId="30" w16cid:durableId="1824853736">
    <w:abstractNumId w:val="44"/>
  </w:num>
  <w:num w:numId="31" w16cid:durableId="860051963">
    <w:abstractNumId w:val="4"/>
  </w:num>
  <w:num w:numId="32" w16cid:durableId="2010207721">
    <w:abstractNumId w:val="4"/>
  </w:num>
  <w:num w:numId="33" w16cid:durableId="320236982">
    <w:abstractNumId w:val="4"/>
  </w:num>
  <w:num w:numId="34" w16cid:durableId="569316245">
    <w:abstractNumId w:val="4"/>
  </w:num>
  <w:num w:numId="35" w16cid:durableId="1699039439">
    <w:abstractNumId w:val="29"/>
  </w:num>
  <w:num w:numId="36" w16cid:durableId="40639032">
    <w:abstractNumId w:val="4"/>
  </w:num>
  <w:num w:numId="37" w16cid:durableId="926885627">
    <w:abstractNumId w:val="4"/>
  </w:num>
  <w:num w:numId="38" w16cid:durableId="888537851">
    <w:abstractNumId w:val="4"/>
  </w:num>
  <w:num w:numId="39" w16cid:durableId="38435020">
    <w:abstractNumId w:val="4"/>
  </w:num>
  <w:num w:numId="40" w16cid:durableId="709761939">
    <w:abstractNumId w:val="4"/>
  </w:num>
  <w:num w:numId="41" w16cid:durableId="2145845941">
    <w:abstractNumId w:val="4"/>
  </w:num>
  <w:num w:numId="42" w16cid:durableId="403377279">
    <w:abstractNumId w:val="4"/>
  </w:num>
  <w:num w:numId="43" w16cid:durableId="1968467382">
    <w:abstractNumId w:val="4"/>
  </w:num>
  <w:num w:numId="44" w16cid:durableId="1805661149">
    <w:abstractNumId w:val="27"/>
  </w:num>
  <w:num w:numId="45" w16cid:durableId="190188802">
    <w:abstractNumId w:val="23"/>
  </w:num>
  <w:num w:numId="46" w16cid:durableId="1237058122">
    <w:abstractNumId w:val="17"/>
  </w:num>
  <w:num w:numId="47" w16cid:durableId="2023624892">
    <w:abstractNumId w:val="41"/>
  </w:num>
  <w:num w:numId="48" w16cid:durableId="1234970282">
    <w:abstractNumId w:val="19"/>
  </w:num>
  <w:num w:numId="49" w16cid:durableId="454520895">
    <w:abstractNumId w:val="3"/>
  </w:num>
  <w:num w:numId="50" w16cid:durableId="693187238">
    <w:abstractNumId w:val="43"/>
  </w:num>
  <w:num w:numId="51" w16cid:durableId="577056912">
    <w:abstractNumId w:val="42"/>
  </w:num>
  <w:num w:numId="52" w16cid:durableId="1295408819">
    <w:abstractNumId w:val="12"/>
  </w:num>
  <w:num w:numId="53" w16cid:durableId="1491289877">
    <w:abstractNumId w:val="21"/>
  </w:num>
  <w:num w:numId="54" w16cid:durableId="1587033269">
    <w:abstractNumId w:val="28"/>
  </w:num>
  <w:num w:numId="55" w16cid:durableId="1658073944">
    <w:abstractNumId w:val="1"/>
  </w:num>
  <w:num w:numId="56" w16cid:durableId="1858888229">
    <w:abstractNumId w:val="8"/>
  </w:num>
  <w:num w:numId="57" w16cid:durableId="1769352634">
    <w:abstractNumId w:val="33"/>
  </w:num>
  <w:num w:numId="58" w16cid:durableId="1330519911">
    <w:abstractNumId w:val="10"/>
  </w:num>
  <w:num w:numId="59" w16cid:durableId="51007498">
    <w:abstractNumId w:val="28"/>
  </w:num>
  <w:num w:numId="60" w16cid:durableId="1054502389">
    <w:abstractNumId w:val="28"/>
  </w:num>
  <w:num w:numId="61" w16cid:durableId="1708263555">
    <w:abstractNumId w:val="28"/>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zakáll Marian, Mgr.">
    <w15:presenceInfo w15:providerId="AD" w15:userId="S::marian.szakall@bratislava.sk::800b80c1-84a0-46e6-b30e-87d810b93c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99D"/>
    <w:rsid w:val="00002309"/>
    <w:rsid w:val="000024AB"/>
    <w:rsid w:val="00002D3F"/>
    <w:rsid w:val="00004A91"/>
    <w:rsid w:val="00004B4D"/>
    <w:rsid w:val="000060D6"/>
    <w:rsid w:val="000076CE"/>
    <w:rsid w:val="00012187"/>
    <w:rsid w:val="000134A9"/>
    <w:rsid w:val="00014526"/>
    <w:rsid w:val="000170E9"/>
    <w:rsid w:val="000207E4"/>
    <w:rsid w:val="00020B36"/>
    <w:rsid w:val="00025C19"/>
    <w:rsid w:val="000260AE"/>
    <w:rsid w:val="000271D9"/>
    <w:rsid w:val="00031947"/>
    <w:rsid w:val="00032A19"/>
    <w:rsid w:val="00033703"/>
    <w:rsid w:val="00033BC3"/>
    <w:rsid w:val="00035BF3"/>
    <w:rsid w:val="0003758D"/>
    <w:rsid w:val="00042106"/>
    <w:rsid w:val="00042AF2"/>
    <w:rsid w:val="00042BAE"/>
    <w:rsid w:val="00044605"/>
    <w:rsid w:val="00044FAB"/>
    <w:rsid w:val="00046B68"/>
    <w:rsid w:val="000473E2"/>
    <w:rsid w:val="00047DE4"/>
    <w:rsid w:val="000508DE"/>
    <w:rsid w:val="00051B2C"/>
    <w:rsid w:val="00054742"/>
    <w:rsid w:val="0005578F"/>
    <w:rsid w:val="00055A11"/>
    <w:rsid w:val="00056B83"/>
    <w:rsid w:val="00060329"/>
    <w:rsid w:val="00060D25"/>
    <w:rsid w:val="00063350"/>
    <w:rsid w:val="000640B8"/>
    <w:rsid w:val="00064FC3"/>
    <w:rsid w:val="00065FB8"/>
    <w:rsid w:val="0006633F"/>
    <w:rsid w:val="0006745A"/>
    <w:rsid w:val="00071CEA"/>
    <w:rsid w:val="00071FC5"/>
    <w:rsid w:val="00074EF6"/>
    <w:rsid w:val="000755C4"/>
    <w:rsid w:val="0008119D"/>
    <w:rsid w:val="00081F5D"/>
    <w:rsid w:val="00083F51"/>
    <w:rsid w:val="00084D86"/>
    <w:rsid w:val="000851C0"/>
    <w:rsid w:val="000919C4"/>
    <w:rsid w:val="0009382E"/>
    <w:rsid w:val="00093AA9"/>
    <w:rsid w:val="00093B65"/>
    <w:rsid w:val="00097FE8"/>
    <w:rsid w:val="000A0F16"/>
    <w:rsid w:val="000A1034"/>
    <w:rsid w:val="000A29CE"/>
    <w:rsid w:val="000A3010"/>
    <w:rsid w:val="000A39C7"/>
    <w:rsid w:val="000A7B00"/>
    <w:rsid w:val="000B2649"/>
    <w:rsid w:val="000B402A"/>
    <w:rsid w:val="000B4B47"/>
    <w:rsid w:val="000B4C1A"/>
    <w:rsid w:val="000B6B54"/>
    <w:rsid w:val="000B70B7"/>
    <w:rsid w:val="000C01D7"/>
    <w:rsid w:val="000C1D89"/>
    <w:rsid w:val="000C2538"/>
    <w:rsid w:val="000C48A2"/>
    <w:rsid w:val="000C718E"/>
    <w:rsid w:val="000D0052"/>
    <w:rsid w:val="000D061A"/>
    <w:rsid w:val="000D0C38"/>
    <w:rsid w:val="000D1FA6"/>
    <w:rsid w:val="000D22EA"/>
    <w:rsid w:val="000D2CDB"/>
    <w:rsid w:val="000D41D0"/>
    <w:rsid w:val="000D747A"/>
    <w:rsid w:val="000E142C"/>
    <w:rsid w:val="000E293D"/>
    <w:rsid w:val="000E36AB"/>
    <w:rsid w:val="000E4AD3"/>
    <w:rsid w:val="000E7229"/>
    <w:rsid w:val="000E759D"/>
    <w:rsid w:val="000E7AC3"/>
    <w:rsid w:val="000F0EF7"/>
    <w:rsid w:val="000F1580"/>
    <w:rsid w:val="000F2987"/>
    <w:rsid w:val="000F408B"/>
    <w:rsid w:val="000F52C4"/>
    <w:rsid w:val="000F6C11"/>
    <w:rsid w:val="000F7BB6"/>
    <w:rsid w:val="00100315"/>
    <w:rsid w:val="0010179A"/>
    <w:rsid w:val="00103D2F"/>
    <w:rsid w:val="00104875"/>
    <w:rsid w:val="00105F93"/>
    <w:rsid w:val="001066BE"/>
    <w:rsid w:val="0010714D"/>
    <w:rsid w:val="00107CB8"/>
    <w:rsid w:val="00107DC5"/>
    <w:rsid w:val="00114793"/>
    <w:rsid w:val="00121F48"/>
    <w:rsid w:val="00124C67"/>
    <w:rsid w:val="001275F3"/>
    <w:rsid w:val="00140F9A"/>
    <w:rsid w:val="00143803"/>
    <w:rsid w:val="001444D1"/>
    <w:rsid w:val="001447B0"/>
    <w:rsid w:val="00145011"/>
    <w:rsid w:val="00146217"/>
    <w:rsid w:val="00147DB1"/>
    <w:rsid w:val="0015404E"/>
    <w:rsid w:val="00156F1A"/>
    <w:rsid w:val="00161238"/>
    <w:rsid w:val="0016389D"/>
    <w:rsid w:val="0016580F"/>
    <w:rsid w:val="0016770B"/>
    <w:rsid w:val="00167C45"/>
    <w:rsid w:val="00172AAA"/>
    <w:rsid w:val="00172D73"/>
    <w:rsid w:val="0017309E"/>
    <w:rsid w:val="00174118"/>
    <w:rsid w:val="0017521C"/>
    <w:rsid w:val="00176DB1"/>
    <w:rsid w:val="0018152B"/>
    <w:rsid w:val="00182A90"/>
    <w:rsid w:val="0018324F"/>
    <w:rsid w:val="00185768"/>
    <w:rsid w:val="00185960"/>
    <w:rsid w:val="00187229"/>
    <w:rsid w:val="0019020C"/>
    <w:rsid w:val="00190CBF"/>
    <w:rsid w:val="00192CAD"/>
    <w:rsid w:val="00194858"/>
    <w:rsid w:val="00196543"/>
    <w:rsid w:val="00197E61"/>
    <w:rsid w:val="001A120A"/>
    <w:rsid w:val="001A2792"/>
    <w:rsid w:val="001A2C8C"/>
    <w:rsid w:val="001A32E9"/>
    <w:rsid w:val="001A3D4A"/>
    <w:rsid w:val="001A7850"/>
    <w:rsid w:val="001A78CD"/>
    <w:rsid w:val="001A7A09"/>
    <w:rsid w:val="001B0EE5"/>
    <w:rsid w:val="001B1406"/>
    <w:rsid w:val="001B1AE7"/>
    <w:rsid w:val="001B1D85"/>
    <w:rsid w:val="001B29E1"/>
    <w:rsid w:val="001B4679"/>
    <w:rsid w:val="001B7E3E"/>
    <w:rsid w:val="001B7ECB"/>
    <w:rsid w:val="001C0214"/>
    <w:rsid w:val="001C06D6"/>
    <w:rsid w:val="001C44E1"/>
    <w:rsid w:val="001C4D72"/>
    <w:rsid w:val="001C52FA"/>
    <w:rsid w:val="001C5484"/>
    <w:rsid w:val="001C69AE"/>
    <w:rsid w:val="001D0A98"/>
    <w:rsid w:val="001D2E71"/>
    <w:rsid w:val="001D35DB"/>
    <w:rsid w:val="001D3B2C"/>
    <w:rsid w:val="001D6878"/>
    <w:rsid w:val="001D73B3"/>
    <w:rsid w:val="001E0053"/>
    <w:rsid w:val="001E1749"/>
    <w:rsid w:val="001E3117"/>
    <w:rsid w:val="001E471B"/>
    <w:rsid w:val="001E5CD9"/>
    <w:rsid w:val="001F240B"/>
    <w:rsid w:val="001F3453"/>
    <w:rsid w:val="001F7D30"/>
    <w:rsid w:val="00200106"/>
    <w:rsid w:val="00203C98"/>
    <w:rsid w:val="002048B9"/>
    <w:rsid w:val="002051D2"/>
    <w:rsid w:val="00205E0F"/>
    <w:rsid w:val="00206DDF"/>
    <w:rsid w:val="002104A7"/>
    <w:rsid w:val="00214421"/>
    <w:rsid w:val="00215E38"/>
    <w:rsid w:val="002160EA"/>
    <w:rsid w:val="0021676D"/>
    <w:rsid w:val="0021681A"/>
    <w:rsid w:val="0021717C"/>
    <w:rsid w:val="0021772F"/>
    <w:rsid w:val="00220E4C"/>
    <w:rsid w:val="00221386"/>
    <w:rsid w:val="002218EC"/>
    <w:rsid w:val="00222140"/>
    <w:rsid w:val="00223380"/>
    <w:rsid w:val="00224310"/>
    <w:rsid w:val="002267BF"/>
    <w:rsid w:val="0022752D"/>
    <w:rsid w:val="002305F1"/>
    <w:rsid w:val="002307C5"/>
    <w:rsid w:val="002337F0"/>
    <w:rsid w:val="0023524E"/>
    <w:rsid w:val="00235601"/>
    <w:rsid w:val="002362AB"/>
    <w:rsid w:val="00240BD1"/>
    <w:rsid w:val="00241A78"/>
    <w:rsid w:val="00244DA9"/>
    <w:rsid w:val="00246EB2"/>
    <w:rsid w:val="00246EBA"/>
    <w:rsid w:val="002502B3"/>
    <w:rsid w:val="00251111"/>
    <w:rsid w:val="002514BF"/>
    <w:rsid w:val="00252974"/>
    <w:rsid w:val="00252D6F"/>
    <w:rsid w:val="0025375E"/>
    <w:rsid w:val="00254A57"/>
    <w:rsid w:val="00255561"/>
    <w:rsid w:val="00255B55"/>
    <w:rsid w:val="00256D10"/>
    <w:rsid w:val="00256FE0"/>
    <w:rsid w:val="0026120E"/>
    <w:rsid w:val="00264EE3"/>
    <w:rsid w:val="0026584C"/>
    <w:rsid w:val="002658B8"/>
    <w:rsid w:val="002722F0"/>
    <w:rsid w:val="002734D0"/>
    <w:rsid w:val="0027476D"/>
    <w:rsid w:val="00274956"/>
    <w:rsid w:val="00277F16"/>
    <w:rsid w:val="0028461E"/>
    <w:rsid w:val="00286BA7"/>
    <w:rsid w:val="00286E69"/>
    <w:rsid w:val="002872DA"/>
    <w:rsid w:val="00287B6E"/>
    <w:rsid w:val="00287C5F"/>
    <w:rsid w:val="0029036D"/>
    <w:rsid w:val="00290C3C"/>
    <w:rsid w:val="002954D3"/>
    <w:rsid w:val="00296190"/>
    <w:rsid w:val="002979A1"/>
    <w:rsid w:val="002A2A22"/>
    <w:rsid w:val="002A3244"/>
    <w:rsid w:val="002A3F9C"/>
    <w:rsid w:val="002A48E3"/>
    <w:rsid w:val="002A4CCF"/>
    <w:rsid w:val="002B0047"/>
    <w:rsid w:val="002B1B2B"/>
    <w:rsid w:val="002B1E7E"/>
    <w:rsid w:val="002B2402"/>
    <w:rsid w:val="002B2AF2"/>
    <w:rsid w:val="002B2C46"/>
    <w:rsid w:val="002B3333"/>
    <w:rsid w:val="002B4D5F"/>
    <w:rsid w:val="002B7A76"/>
    <w:rsid w:val="002B984F"/>
    <w:rsid w:val="002C0A0E"/>
    <w:rsid w:val="002C1062"/>
    <w:rsid w:val="002C1C29"/>
    <w:rsid w:val="002C2F5D"/>
    <w:rsid w:val="002C3096"/>
    <w:rsid w:val="002C6438"/>
    <w:rsid w:val="002C73CF"/>
    <w:rsid w:val="002D2BED"/>
    <w:rsid w:val="002D35BD"/>
    <w:rsid w:val="002D6433"/>
    <w:rsid w:val="002D7666"/>
    <w:rsid w:val="002D78CD"/>
    <w:rsid w:val="002D7AF8"/>
    <w:rsid w:val="002D7C0F"/>
    <w:rsid w:val="002E1B49"/>
    <w:rsid w:val="002E2251"/>
    <w:rsid w:val="002E226B"/>
    <w:rsid w:val="002E41B6"/>
    <w:rsid w:val="002E4B43"/>
    <w:rsid w:val="002E4E29"/>
    <w:rsid w:val="002E52F7"/>
    <w:rsid w:val="002E5687"/>
    <w:rsid w:val="002E6FCA"/>
    <w:rsid w:val="002E6FCE"/>
    <w:rsid w:val="002E74E8"/>
    <w:rsid w:val="002E7F3C"/>
    <w:rsid w:val="002F0842"/>
    <w:rsid w:val="002F1ABB"/>
    <w:rsid w:val="002F3D3B"/>
    <w:rsid w:val="002F6754"/>
    <w:rsid w:val="00300471"/>
    <w:rsid w:val="0030108F"/>
    <w:rsid w:val="003016EA"/>
    <w:rsid w:val="003028AF"/>
    <w:rsid w:val="00302D89"/>
    <w:rsid w:val="003064BA"/>
    <w:rsid w:val="00312E54"/>
    <w:rsid w:val="00314FB6"/>
    <w:rsid w:val="003153DF"/>
    <w:rsid w:val="00321E1A"/>
    <w:rsid w:val="00321E57"/>
    <w:rsid w:val="00324544"/>
    <w:rsid w:val="00324675"/>
    <w:rsid w:val="00325760"/>
    <w:rsid w:val="00327D83"/>
    <w:rsid w:val="00331A49"/>
    <w:rsid w:val="00335B6E"/>
    <w:rsid w:val="00337FC2"/>
    <w:rsid w:val="003418B7"/>
    <w:rsid w:val="0034339C"/>
    <w:rsid w:val="003440C1"/>
    <w:rsid w:val="00344460"/>
    <w:rsid w:val="00347102"/>
    <w:rsid w:val="0034759B"/>
    <w:rsid w:val="00350BBC"/>
    <w:rsid w:val="003514E8"/>
    <w:rsid w:val="00352B49"/>
    <w:rsid w:val="00354DD6"/>
    <w:rsid w:val="0035627B"/>
    <w:rsid w:val="00362514"/>
    <w:rsid w:val="00362BF2"/>
    <w:rsid w:val="003645F0"/>
    <w:rsid w:val="00364B83"/>
    <w:rsid w:val="00366120"/>
    <w:rsid w:val="003663E6"/>
    <w:rsid w:val="003665D9"/>
    <w:rsid w:val="00371C48"/>
    <w:rsid w:val="00373D71"/>
    <w:rsid w:val="00374BFA"/>
    <w:rsid w:val="003762FF"/>
    <w:rsid w:val="00376E71"/>
    <w:rsid w:val="003835F8"/>
    <w:rsid w:val="00384FB9"/>
    <w:rsid w:val="00387C91"/>
    <w:rsid w:val="00391442"/>
    <w:rsid w:val="00396928"/>
    <w:rsid w:val="003975E6"/>
    <w:rsid w:val="003A4477"/>
    <w:rsid w:val="003A6896"/>
    <w:rsid w:val="003A6D52"/>
    <w:rsid w:val="003B0652"/>
    <w:rsid w:val="003B0F1A"/>
    <w:rsid w:val="003B5D2B"/>
    <w:rsid w:val="003B68C1"/>
    <w:rsid w:val="003C0BAF"/>
    <w:rsid w:val="003C2969"/>
    <w:rsid w:val="003C324E"/>
    <w:rsid w:val="003C33D4"/>
    <w:rsid w:val="003C35C9"/>
    <w:rsid w:val="003C3805"/>
    <w:rsid w:val="003C5CD8"/>
    <w:rsid w:val="003C737D"/>
    <w:rsid w:val="003D2063"/>
    <w:rsid w:val="003D2550"/>
    <w:rsid w:val="003D27FC"/>
    <w:rsid w:val="003D5815"/>
    <w:rsid w:val="003D5BB5"/>
    <w:rsid w:val="003E07D7"/>
    <w:rsid w:val="003E1390"/>
    <w:rsid w:val="003E2526"/>
    <w:rsid w:val="003E26BB"/>
    <w:rsid w:val="003E3017"/>
    <w:rsid w:val="003E3BE4"/>
    <w:rsid w:val="003E49B0"/>
    <w:rsid w:val="003E4C1C"/>
    <w:rsid w:val="003E5EC4"/>
    <w:rsid w:val="003E684E"/>
    <w:rsid w:val="003F0640"/>
    <w:rsid w:val="003F1377"/>
    <w:rsid w:val="003F2521"/>
    <w:rsid w:val="003F26AA"/>
    <w:rsid w:val="003F2E1E"/>
    <w:rsid w:val="003F3A2C"/>
    <w:rsid w:val="003F5297"/>
    <w:rsid w:val="003F5764"/>
    <w:rsid w:val="003F5A2A"/>
    <w:rsid w:val="004000E1"/>
    <w:rsid w:val="004003E3"/>
    <w:rsid w:val="00400A7C"/>
    <w:rsid w:val="00400DE2"/>
    <w:rsid w:val="00406F34"/>
    <w:rsid w:val="00411A8F"/>
    <w:rsid w:val="00412693"/>
    <w:rsid w:val="004165CD"/>
    <w:rsid w:val="00416EE2"/>
    <w:rsid w:val="004172EF"/>
    <w:rsid w:val="0042105D"/>
    <w:rsid w:val="00421712"/>
    <w:rsid w:val="004217E7"/>
    <w:rsid w:val="00421ACA"/>
    <w:rsid w:val="0042259C"/>
    <w:rsid w:val="00422CA2"/>
    <w:rsid w:val="00423AFE"/>
    <w:rsid w:val="004243DF"/>
    <w:rsid w:val="00424489"/>
    <w:rsid w:val="00424A79"/>
    <w:rsid w:val="00424BB9"/>
    <w:rsid w:val="00427009"/>
    <w:rsid w:val="00431FC7"/>
    <w:rsid w:val="00432D0E"/>
    <w:rsid w:val="00433EF2"/>
    <w:rsid w:val="004342A8"/>
    <w:rsid w:val="0043635A"/>
    <w:rsid w:val="004374BD"/>
    <w:rsid w:val="00444233"/>
    <w:rsid w:val="00445325"/>
    <w:rsid w:val="0045167A"/>
    <w:rsid w:val="0045324D"/>
    <w:rsid w:val="00455CAD"/>
    <w:rsid w:val="00456321"/>
    <w:rsid w:val="004563C4"/>
    <w:rsid w:val="00461283"/>
    <w:rsid w:val="00461DB6"/>
    <w:rsid w:val="004656C3"/>
    <w:rsid w:val="004657D6"/>
    <w:rsid w:val="00470B70"/>
    <w:rsid w:val="0047203C"/>
    <w:rsid w:val="00472174"/>
    <w:rsid w:val="0047446A"/>
    <w:rsid w:val="004749F9"/>
    <w:rsid w:val="0047632E"/>
    <w:rsid w:val="004772A3"/>
    <w:rsid w:val="00480422"/>
    <w:rsid w:val="0048554D"/>
    <w:rsid w:val="00486971"/>
    <w:rsid w:val="00490185"/>
    <w:rsid w:val="0049093D"/>
    <w:rsid w:val="004925AD"/>
    <w:rsid w:val="0049477C"/>
    <w:rsid w:val="00495253"/>
    <w:rsid w:val="0049602E"/>
    <w:rsid w:val="00497D06"/>
    <w:rsid w:val="00497EB8"/>
    <w:rsid w:val="004A0950"/>
    <w:rsid w:val="004A19B7"/>
    <w:rsid w:val="004A1E7C"/>
    <w:rsid w:val="004B0A4C"/>
    <w:rsid w:val="004B1407"/>
    <w:rsid w:val="004B40EA"/>
    <w:rsid w:val="004B5C6D"/>
    <w:rsid w:val="004B676E"/>
    <w:rsid w:val="004C184D"/>
    <w:rsid w:val="004C1FA0"/>
    <w:rsid w:val="004C2487"/>
    <w:rsid w:val="004C25D7"/>
    <w:rsid w:val="004C39BD"/>
    <w:rsid w:val="004C43A7"/>
    <w:rsid w:val="004C4851"/>
    <w:rsid w:val="004C5386"/>
    <w:rsid w:val="004C58C9"/>
    <w:rsid w:val="004D2464"/>
    <w:rsid w:val="004D623B"/>
    <w:rsid w:val="004D6327"/>
    <w:rsid w:val="004D7CC0"/>
    <w:rsid w:val="004D7DA9"/>
    <w:rsid w:val="004E0792"/>
    <w:rsid w:val="004E10FE"/>
    <w:rsid w:val="004E1FFD"/>
    <w:rsid w:val="004E26FC"/>
    <w:rsid w:val="004E332F"/>
    <w:rsid w:val="004E548B"/>
    <w:rsid w:val="004E5DAF"/>
    <w:rsid w:val="004E78A6"/>
    <w:rsid w:val="004F084E"/>
    <w:rsid w:val="004F1DBD"/>
    <w:rsid w:val="004F3738"/>
    <w:rsid w:val="004F3CAF"/>
    <w:rsid w:val="004F410F"/>
    <w:rsid w:val="004F528D"/>
    <w:rsid w:val="004F6BA9"/>
    <w:rsid w:val="004F75F5"/>
    <w:rsid w:val="004F7AF5"/>
    <w:rsid w:val="0050284A"/>
    <w:rsid w:val="00502DE4"/>
    <w:rsid w:val="0050357A"/>
    <w:rsid w:val="0050687B"/>
    <w:rsid w:val="00506EE3"/>
    <w:rsid w:val="005073C8"/>
    <w:rsid w:val="00510850"/>
    <w:rsid w:val="00510FCC"/>
    <w:rsid w:val="00515A9D"/>
    <w:rsid w:val="00521981"/>
    <w:rsid w:val="00522307"/>
    <w:rsid w:val="005228A6"/>
    <w:rsid w:val="00523057"/>
    <w:rsid w:val="00523A4F"/>
    <w:rsid w:val="0052427C"/>
    <w:rsid w:val="00524344"/>
    <w:rsid w:val="00524E40"/>
    <w:rsid w:val="00525754"/>
    <w:rsid w:val="00526951"/>
    <w:rsid w:val="0052726C"/>
    <w:rsid w:val="00527F31"/>
    <w:rsid w:val="0053093B"/>
    <w:rsid w:val="00531E19"/>
    <w:rsid w:val="005320E8"/>
    <w:rsid w:val="005323A1"/>
    <w:rsid w:val="005348D0"/>
    <w:rsid w:val="00535316"/>
    <w:rsid w:val="0053570E"/>
    <w:rsid w:val="005360EA"/>
    <w:rsid w:val="0053642E"/>
    <w:rsid w:val="00537124"/>
    <w:rsid w:val="005410A7"/>
    <w:rsid w:val="00541224"/>
    <w:rsid w:val="005429D6"/>
    <w:rsid w:val="00542A4E"/>
    <w:rsid w:val="0054398D"/>
    <w:rsid w:val="00545BB1"/>
    <w:rsid w:val="005462AF"/>
    <w:rsid w:val="00551517"/>
    <w:rsid w:val="00551C37"/>
    <w:rsid w:val="00552C15"/>
    <w:rsid w:val="00552FC4"/>
    <w:rsid w:val="0055375F"/>
    <w:rsid w:val="005537CA"/>
    <w:rsid w:val="005540A6"/>
    <w:rsid w:val="00560911"/>
    <w:rsid w:val="00560E2A"/>
    <w:rsid w:val="00561166"/>
    <w:rsid w:val="005618DC"/>
    <w:rsid w:val="0056229B"/>
    <w:rsid w:val="0056257B"/>
    <w:rsid w:val="00562835"/>
    <w:rsid w:val="00562A30"/>
    <w:rsid w:val="005643D3"/>
    <w:rsid w:val="005654FF"/>
    <w:rsid w:val="00565A6C"/>
    <w:rsid w:val="00566C90"/>
    <w:rsid w:val="00572062"/>
    <w:rsid w:val="005725BC"/>
    <w:rsid w:val="00572B61"/>
    <w:rsid w:val="00573390"/>
    <w:rsid w:val="005749A0"/>
    <w:rsid w:val="0058123C"/>
    <w:rsid w:val="005817E3"/>
    <w:rsid w:val="00581F08"/>
    <w:rsid w:val="00585060"/>
    <w:rsid w:val="00585919"/>
    <w:rsid w:val="005867B7"/>
    <w:rsid w:val="005901DA"/>
    <w:rsid w:val="005902A8"/>
    <w:rsid w:val="00590BD0"/>
    <w:rsid w:val="00590C1D"/>
    <w:rsid w:val="00592E32"/>
    <w:rsid w:val="00593257"/>
    <w:rsid w:val="00596577"/>
    <w:rsid w:val="005972FF"/>
    <w:rsid w:val="005A0729"/>
    <w:rsid w:val="005A0EA4"/>
    <w:rsid w:val="005A18AE"/>
    <w:rsid w:val="005A24EB"/>
    <w:rsid w:val="005A276F"/>
    <w:rsid w:val="005A49F3"/>
    <w:rsid w:val="005B177A"/>
    <w:rsid w:val="005B1901"/>
    <w:rsid w:val="005B2AAA"/>
    <w:rsid w:val="005B318C"/>
    <w:rsid w:val="005B4538"/>
    <w:rsid w:val="005B51E4"/>
    <w:rsid w:val="005B5276"/>
    <w:rsid w:val="005B5B0C"/>
    <w:rsid w:val="005C05D0"/>
    <w:rsid w:val="005C1135"/>
    <w:rsid w:val="005C2239"/>
    <w:rsid w:val="005C2E14"/>
    <w:rsid w:val="005C5276"/>
    <w:rsid w:val="005C73A3"/>
    <w:rsid w:val="005C798B"/>
    <w:rsid w:val="005D0B66"/>
    <w:rsid w:val="005D127E"/>
    <w:rsid w:val="005D1A9A"/>
    <w:rsid w:val="005D1F37"/>
    <w:rsid w:val="005D20D1"/>
    <w:rsid w:val="005D2954"/>
    <w:rsid w:val="005D6968"/>
    <w:rsid w:val="005D7C57"/>
    <w:rsid w:val="005E0743"/>
    <w:rsid w:val="005E100E"/>
    <w:rsid w:val="005E1CAA"/>
    <w:rsid w:val="005E3083"/>
    <w:rsid w:val="005E4591"/>
    <w:rsid w:val="005E6A7E"/>
    <w:rsid w:val="005E7390"/>
    <w:rsid w:val="005E7DF2"/>
    <w:rsid w:val="005F1022"/>
    <w:rsid w:val="005F4CA3"/>
    <w:rsid w:val="005F60FB"/>
    <w:rsid w:val="005F6378"/>
    <w:rsid w:val="005F7AA9"/>
    <w:rsid w:val="00600631"/>
    <w:rsid w:val="006029D0"/>
    <w:rsid w:val="00603121"/>
    <w:rsid w:val="00604A11"/>
    <w:rsid w:val="00605914"/>
    <w:rsid w:val="00607186"/>
    <w:rsid w:val="00607404"/>
    <w:rsid w:val="006105BA"/>
    <w:rsid w:val="006212FE"/>
    <w:rsid w:val="00621F23"/>
    <w:rsid w:val="0062271F"/>
    <w:rsid w:val="00622956"/>
    <w:rsid w:val="00622D17"/>
    <w:rsid w:val="00623181"/>
    <w:rsid w:val="00625B7F"/>
    <w:rsid w:val="00626EF2"/>
    <w:rsid w:val="00627AD4"/>
    <w:rsid w:val="00630F13"/>
    <w:rsid w:val="006313A9"/>
    <w:rsid w:val="00634A56"/>
    <w:rsid w:val="00635F00"/>
    <w:rsid w:val="00636806"/>
    <w:rsid w:val="006374D1"/>
    <w:rsid w:val="006379B7"/>
    <w:rsid w:val="00640D43"/>
    <w:rsid w:val="006413A5"/>
    <w:rsid w:val="00643559"/>
    <w:rsid w:val="00644E62"/>
    <w:rsid w:val="006465DD"/>
    <w:rsid w:val="00655647"/>
    <w:rsid w:val="006559E1"/>
    <w:rsid w:val="006569A4"/>
    <w:rsid w:val="006606F5"/>
    <w:rsid w:val="006657B7"/>
    <w:rsid w:val="0066617F"/>
    <w:rsid w:val="00666400"/>
    <w:rsid w:val="0066770D"/>
    <w:rsid w:val="0067292B"/>
    <w:rsid w:val="00672DD8"/>
    <w:rsid w:val="00677E7D"/>
    <w:rsid w:val="006800BA"/>
    <w:rsid w:val="00680C5C"/>
    <w:rsid w:val="00680ECE"/>
    <w:rsid w:val="00683729"/>
    <w:rsid w:val="00683FFD"/>
    <w:rsid w:val="006848D9"/>
    <w:rsid w:val="00684C08"/>
    <w:rsid w:val="00687311"/>
    <w:rsid w:val="0069168B"/>
    <w:rsid w:val="00695FA8"/>
    <w:rsid w:val="006963B4"/>
    <w:rsid w:val="0069794B"/>
    <w:rsid w:val="00697E53"/>
    <w:rsid w:val="006A0A89"/>
    <w:rsid w:val="006A6826"/>
    <w:rsid w:val="006B0C7B"/>
    <w:rsid w:val="006B1C89"/>
    <w:rsid w:val="006B1F24"/>
    <w:rsid w:val="006B5A51"/>
    <w:rsid w:val="006B6AF9"/>
    <w:rsid w:val="006B7036"/>
    <w:rsid w:val="006B7AA9"/>
    <w:rsid w:val="006C00F1"/>
    <w:rsid w:val="006C07A0"/>
    <w:rsid w:val="006C0C17"/>
    <w:rsid w:val="006C1609"/>
    <w:rsid w:val="006C6D37"/>
    <w:rsid w:val="006D1025"/>
    <w:rsid w:val="006D164D"/>
    <w:rsid w:val="006D2503"/>
    <w:rsid w:val="006D342E"/>
    <w:rsid w:val="006D761E"/>
    <w:rsid w:val="006E14EF"/>
    <w:rsid w:val="006E16E2"/>
    <w:rsid w:val="006E250C"/>
    <w:rsid w:val="006E2726"/>
    <w:rsid w:val="006E52B3"/>
    <w:rsid w:val="006E6776"/>
    <w:rsid w:val="006E6AA2"/>
    <w:rsid w:val="006F1079"/>
    <w:rsid w:val="006F12B2"/>
    <w:rsid w:val="006F2A33"/>
    <w:rsid w:val="006F6A6B"/>
    <w:rsid w:val="006F7693"/>
    <w:rsid w:val="006F7BFA"/>
    <w:rsid w:val="00702CD6"/>
    <w:rsid w:val="007077A8"/>
    <w:rsid w:val="00710403"/>
    <w:rsid w:val="0071113B"/>
    <w:rsid w:val="00711B7A"/>
    <w:rsid w:val="00712B0F"/>
    <w:rsid w:val="00712EC4"/>
    <w:rsid w:val="00716DF8"/>
    <w:rsid w:val="00717692"/>
    <w:rsid w:val="00717BD9"/>
    <w:rsid w:val="007211B6"/>
    <w:rsid w:val="00722063"/>
    <w:rsid w:val="007242C0"/>
    <w:rsid w:val="00724F8B"/>
    <w:rsid w:val="00727B55"/>
    <w:rsid w:val="00730A46"/>
    <w:rsid w:val="00732ECB"/>
    <w:rsid w:val="00735449"/>
    <w:rsid w:val="00736DF7"/>
    <w:rsid w:val="00737539"/>
    <w:rsid w:val="00742685"/>
    <w:rsid w:val="00745CE9"/>
    <w:rsid w:val="00747DC6"/>
    <w:rsid w:val="00750AA5"/>
    <w:rsid w:val="007518C7"/>
    <w:rsid w:val="00751FF9"/>
    <w:rsid w:val="00753EAB"/>
    <w:rsid w:val="00762AC3"/>
    <w:rsid w:val="0076315E"/>
    <w:rsid w:val="00764514"/>
    <w:rsid w:val="007649DD"/>
    <w:rsid w:val="007705F3"/>
    <w:rsid w:val="00770F41"/>
    <w:rsid w:val="00772443"/>
    <w:rsid w:val="00773DD6"/>
    <w:rsid w:val="00774435"/>
    <w:rsid w:val="00777C32"/>
    <w:rsid w:val="00777DD1"/>
    <w:rsid w:val="0078113D"/>
    <w:rsid w:val="00781366"/>
    <w:rsid w:val="00782A64"/>
    <w:rsid w:val="00783512"/>
    <w:rsid w:val="007839A8"/>
    <w:rsid w:val="00784D3D"/>
    <w:rsid w:val="007865C6"/>
    <w:rsid w:val="00792C2E"/>
    <w:rsid w:val="00792DE5"/>
    <w:rsid w:val="00797CA0"/>
    <w:rsid w:val="007A0C20"/>
    <w:rsid w:val="007B1FC9"/>
    <w:rsid w:val="007B4364"/>
    <w:rsid w:val="007B7FC4"/>
    <w:rsid w:val="007C11D2"/>
    <w:rsid w:val="007C2BCE"/>
    <w:rsid w:val="007C315A"/>
    <w:rsid w:val="007C43C4"/>
    <w:rsid w:val="007C4568"/>
    <w:rsid w:val="007C5616"/>
    <w:rsid w:val="007C6701"/>
    <w:rsid w:val="007D02B2"/>
    <w:rsid w:val="007D03E3"/>
    <w:rsid w:val="007D10B2"/>
    <w:rsid w:val="007D10DF"/>
    <w:rsid w:val="007D36F9"/>
    <w:rsid w:val="007D3963"/>
    <w:rsid w:val="007D5838"/>
    <w:rsid w:val="007D5EA2"/>
    <w:rsid w:val="007D6FB7"/>
    <w:rsid w:val="007D74DD"/>
    <w:rsid w:val="007D7EF3"/>
    <w:rsid w:val="007E0584"/>
    <w:rsid w:val="007E1E5E"/>
    <w:rsid w:val="007E3377"/>
    <w:rsid w:val="007E5313"/>
    <w:rsid w:val="007E6B4A"/>
    <w:rsid w:val="007E77E8"/>
    <w:rsid w:val="007F008C"/>
    <w:rsid w:val="007F0AED"/>
    <w:rsid w:val="007F4B91"/>
    <w:rsid w:val="007F5008"/>
    <w:rsid w:val="007F63DA"/>
    <w:rsid w:val="007F7C87"/>
    <w:rsid w:val="00801C3D"/>
    <w:rsid w:val="00804070"/>
    <w:rsid w:val="00805726"/>
    <w:rsid w:val="00805BD1"/>
    <w:rsid w:val="00810A93"/>
    <w:rsid w:val="0081193A"/>
    <w:rsid w:val="00814FB1"/>
    <w:rsid w:val="00816ED2"/>
    <w:rsid w:val="008175C2"/>
    <w:rsid w:val="00821D70"/>
    <w:rsid w:val="008222E6"/>
    <w:rsid w:val="00822443"/>
    <w:rsid w:val="00822F87"/>
    <w:rsid w:val="008259AB"/>
    <w:rsid w:val="0082646D"/>
    <w:rsid w:val="00827961"/>
    <w:rsid w:val="00832426"/>
    <w:rsid w:val="00833B0B"/>
    <w:rsid w:val="008347E5"/>
    <w:rsid w:val="00843B69"/>
    <w:rsid w:val="00844EAA"/>
    <w:rsid w:val="008462B4"/>
    <w:rsid w:val="0084637D"/>
    <w:rsid w:val="00846D00"/>
    <w:rsid w:val="00847BCF"/>
    <w:rsid w:val="00852C9B"/>
    <w:rsid w:val="008540CF"/>
    <w:rsid w:val="00855320"/>
    <w:rsid w:val="008575D4"/>
    <w:rsid w:val="008605D4"/>
    <w:rsid w:val="00860EB6"/>
    <w:rsid w:val="00860F15"/>
    <w:rsid w:val="0086177C"/>
    <w:rsid w:val="008626BD"/>
    <w:rsid w:val="008673BF"/>
    <w:rsid w:val="0086755B"/>
    <w:rsid w:val="008716E8"/>
    <w:rsid w:val="0087403B"/>
    <w:rsid w:val="00874DD6"/>
    <w:rsid w:val="008756AE"/>
    <w:rsid w:val="00875B15"/>
    <w:rsid w:val="0088034E"/>
    <w:rsid w:val="00880B37"/>
    <w:rsid w:val="00880C55"/>
    <w:rsid w:val="008815C2"/>
    <w:rsid w:val="00886444"/>
    <w:rsid w:val="00887F29"/>
    <w:rsid w:val="00893915"/>
    <w:rsid w:val="008939E8"/>
    <w:rsid w:val="0089485D"/>
    <w:rsid w:val="00894F72"/>
    <w:rsid w:val="0089569A"/>
    <w:rsid w:val="00895CCA"/>
    <w:rsid w:val="00895D6A"/>
    <w:rsid w:val="0089629C"/>
    <w:rsid w:val="00897FEB"/>
    <w:rsid w:val="008A396F"/>
    <w:rsid w:val="008A3B19"/>
    <w:rsid w:val="008A45A2"/>
    <w:rsid w:val="008A5743"/>
    <w:rsid w:val="008A712D"/>
    <w:rsid w:val="008B1A31"/>
    <w:rsid w:val="008B4233"/>
    <w:rsid w:val="008B480B"/>
    <w:rsid w:val="008C0A89"/>
    <w:rsid w:val="008C0AF9"/>
    <w:rsid w:val="008C2BDA"/>
    <w:rsid w:val="008C35E3"/>
    <w:rsid w:val="008C57E1"/>
    <w:rsid w:val="008C6A9E"/>
    <w:rsid w:val="008C7095"/>
    <w:rsid w:val="008D0D32"/>
    <w:rsid w:val="008D1630"/>
    <w:rsid w:val="008D2ECC"/>
    <w:rsid w:val="008D6AB1"/>
    <w:rsid w:val="008D6B6B"/>
    <w:rsid w:val="008E0220"/>
    <w:rsid w:val="008E02AD"/>
    <w:rsid w:val="008E093E"/>
    <w:rsid w:val="008E18DB"/>
    <w:rsid w:val="008E1B94"/>
    <w:rsid w:val="008E2887"/>
    <w:rsid w:val="008E3C33"/>
    <w:rsid w:val="008E3FC7"/>
    <w:rsid w:val="008E4902"/>
    <w:rsid w:val="008F2D2E"/>
    <w:rsid w:val="008F4D3E"/>
    <w:rsid w:val="008F7679"/>
    <w:rsid w:val="00902D61"/>
    <w:rsid w:val="00903057"/>
    <w:rsid w:val="00903157"/>
    <w:rsid w:val="0090530A"/>
    <w:rsid w:val="0091089F"/>
    <w:rsid w:val="00910F02"/>
    <w:rsid w:val="00911638"/>
    <w:rsid w:val="009161A4"/>
    <w:rsid w:val="00917A5F"/>
    <w:rsid w:val="00921CAD"/>
    <w:rsid w:val="009250F8"/>
    <w:rsid w:val="00930251"/>
    <w:rsid w:val="00930C34"/>
    <w:rsid w:val="00932436"/>
    <w:rsid w:val="00932D08"/>
    <w:rsid w:val="0093350E"/>
    <w:rsid w:val="009354C1"/>
    <w:rsid w:val="00935E0A"/>
    <w:rsid w:val="0093639C"/>
    <w:rsid w:val="00936C2C"/>
    <w:rsid w:val="009442CC"/>
    <w:rsid w:val="00944A93"/>
    <w:rsid w:val="00946A9E"/>
    <w:rsid w:val="00950189"/>
    <w:rsid w:val="0095154B"/>
    <w:rsid w:val="009517F7"/>
    <w:rsid w:val="0095253F"/>
    <w:rsid w:val="00954B37"/>
    <w:rsid w:val="00962C54"/>
    <w:rsid w:val="0096329D"/>
    <w:rsid w:val="00963D8F"/>
    <w:rsid w:val="0096464C"/>
    <w:rsid w:val="00965D02"/>
    <w:rsid w:val="00966396"/>
    <w:rsid w:val="0096648B"/>
    <w:rsid w:val="00966A9B"/>
    <w:rsid w:val="009703D9"/>
    <w:rsid w:val="00970518"/>
    <w:rsid w:val="0097357E"/>
    <w:rsid w:val="00973EE1"/>
    <w:rsid w:val="00976259"/>
    <w:rsid w:val="009763AD"/>
    <w:rsid w:val="00976D33"/>
    <w:rsid w:val="00977BC2"/>
    <w:rsid w:val="00977D2C"/>
    <w:rsid w:val="00977EF7"/>
    <w:rsid w:val="00980E58"/>
    <w:rsid w:val="00981BDA"/>
    <w:rsid w:val="00982CC8"/>
    <w:rsid w:val="009851D5"/>
    <w:rsid w:val="00986103"/>
    <w:rsid w:val="00986A77"/>
    <w:rsid w:val="00987CAC"/>
    <w:rsid w:val="0099108E"/>
    <w:rsid w:val="00991F42"/>
    <w:rsid w:val="00992832"/>
    <w:rsid w:val="00993216"/>
    <w:rsid w:val="00993F65"/>
    <w:rsid w:val="00997658"/>
    <w:rsid w:val="00997DA4"/>
    <w:rsid w:val="00997EE1"/>
    <w:rsid w:val="009A1E28"/>
    <w:rsid w:val="009A1ECE"/>
    <w:rsid w:val="009A1F80"/>
    <w:rsid w:val="009A260D"/>
    <w:rsid w:val="009A2C92"/>
    <w:rsid w:val="009A3566"/>
    <w:rsid w:val="009A5986"/>
    <w:rsid w:val="009A6BA7"/>
    <w:rsid w:val="009B004A"/>
    <w:rsid w:val="009B0180"/>
    <w:rsid w:val="009B0AF9"/>
    <w:rsid w:val="009B285A"/>
    <w:rsid w:val="009B53D6"/>
    <w:rsid w:val="009B69F0"/>
    <w:rsid w:val="009B7207"/>
    <w:rsid w:val="009C5252"/>
    <w:rsid w:val="009C7576"/>
    <w:rsid w:val="009C78A6"/>
    <w:rsid w:val="009C7959"/>
    <w:rsid w:val="009D2936"/>
    <w:rsid w:val="009D2AF2"/>
    <w:rsid w:val="009D2D72"/>
    <w:rsid w:val="009D3910"/>
    <w:rsid w:val="009D7C5A"/>
    <w:rsid w:val="009E0DBC"/>
    <w:rsid w:val="009E1632"/>
    <w:rsid w:val="009E4591"/>
    <w:rsid w:val="009E4D3E"/>
    <w:rsid w:val="009E502D"/>
    <w:rsid w:val="009E5867"/>
    <w:rsid w:val="009E60B8"/>
    <w:rsid w:val="009F0421"/>
    <w:rsid w:val="009F5C50"/>
    <w:rsid w:val="009F682F"/>
    <w:rsid w:val="009F6994"/>
    <w:rsid w:val="00A00337"/>
    <w:rsid w:val="00A00C99"/>
    <w:rsid w:val="00A01981"/>
    <w:rsid w:val="00A03722"/>
    <w:rsid w:val="00A0394D"/>
    <w:rsid w:val="00A05CE7"/>
    <w:rsid w:val="00A05D8E"/>
    <w:rsid w:val="00A066D6"/>
    <w:rsid w:val="00A1084F"/>
    <w:rsid w:val="00A11110"/>
    <w:rsid w:val="00A11B67"/>
    <w:rsid w:val="00A12410"/>
    <w:rsid w:val="00A12805"/>
    <w:rsid w:val="00A12816"/>
    <w:rsid w:val="00A13408"/>
    <w:rsid w:val="00A14E77"/>
    <w:rsid w:val="00A15264"/>
    <w:rsid w:val="00A21FD5"/>
    <w:rsid w:val="00A220D9"/>
    <w:rsid w:val="00A22F47"/>
    <w:rsid w:val="00A23797"/>
    <w:rsid w:val="00A24007"/>
    <w:rsid w:val="00A3054B"/>
    <w:rsid w:val="00A306D2"/>
    <w:rsid w:val="00A32DF6"/>
    <w:rsid w:val="00A33E5E"/>
    <w:rsid w:val="00A34597"/>
    <w:rsid w:val="00A358A7"/>
    <w:rsid w:val="00A360BF"/>
    <w:rsid w:val="00A41C67"/>
    <w:rsid w:val="00A42C5D"/>
    <w:rsid w:val="00A42E0A"/>
    <w:rsid w:val="00A47525"/>
    <w:rsid w:val="00A51D75"/>
    <w:rsid w:val="00A54499"/>
    <w:rsid w:val="00A572C7"/>
    <w:rsid w:val="00A607AB"/>
    <w:rsid w:val="00A60F88"/>
    <w:rsid w:val="00A62ABE"/>
    <w:rsid w:val="00A6378B"/>
    <w:rsid w:val="00A65389"/>
    <w:rsid w:val="00A66190"/>
    <w:rsid w:val="00A6620C"/>
    <w:rsid w:val="00A662A1"/>
    <w:rsid w:val="00A6642A"/>
    <w:rsid w:val="00A67458"/>
    <w:rsid w:val="00A724D0"/>
    <w:rsid w:val="00A7357C"/>
    <w:rsid w:val="00A73A7B"/>
    <w:rsid w:val="00A7441F"/>
    <w:rsid w:val="00A7620B"/>
    <w:rsid w:val="00A7636C"/>
    <w:rsid w:val="00A77CB0"/>
    <w:rsid w:val="00A80363"/>
    <w:rsid w:val="00A805F8"/>
    <w:rsid w:val="00A83199"/>
    <w:rsid w:val="00A845A6"/>
    <w:rsid w:val="00A84749"/>
    <w:rsid w:val="00A85F0D"/>
    <w:rsid w:val="00A87135"/>
    <w:rsid w:val="00A8790F"/>
    <w:rsid w:val="00A90891"/>
    <w:rsid w:val="00A910B9"/>
    <w:rsid w:val="00A91CBA"/>
    <w:rsid w:val="00A96B0D"/>
    <w:rsid w:val="00A96D0F"/>
    <w:rsid w:val="00AA2020"/>
    <w:rsid w:val="00AA31D9"/>
    <w:rsid w:val="00AA752F"/>
    <w:rsid w:val="00AB383B"/>
    <w:rsid w:val="00AB3A86"/>
    <w:rsid w:val="00AB3BB4"/>
    <w:rsid w:val="00AB4967"/>
    <w:rsid w:val="00AB6E37"/>
    <w:rsid w:val="00AB7950"/>
    <w:rsid w:val="00AC2354"/>
    <w:rsid w:val="00AC2B59"/>
    <w:rsid w:val="00AC3118"/>
    <w:rsid w:val="00AC3803"/>
    <w:rsid w:val="00AC6473"/>
    <w:rsid w:val="00AC77ED"/>
    <w:rsid w:val="00AC78BA"/>
    <w:rsid w:val="00AD1E26"/>
    <w:rsid w:val="00AD216D"/>
    <w:rsid w:val="00AD2978"/>
    <w:rsid w:val="00AD2ACD"/>
    <w:rsid w:val="00AD3FE6"/>
    <w:rsid w:val="00AD502B"/>
    <w:rsid w:val="00AD526F"/>
    <w:rsid w:val="00AD72E1"/>
    <w:rsid w:val="00AD7F07"/>
    <w:rsid w:val="00AE3E53"/>
    <w:rsid w:val="00AE484A"/>
    <w:rsid w:val="00AE4FE0"/>
    <w:rsid w:val="00AE74FB"/>
    <w:rsid w:val="00AE77F8"/>
    <w:rsid w:val="00AF0641"/>
    <w:rsid w:val="00AF0E5E"/>
    <w:rsid w:val="00AF1318"/>
    <w:rsid w:val="00AF1402"/>
    <w:rsid w:val="00AF318A"/>
    <w:rsid w:val="00AF3BA9"/>
    <w:rsid w:val="00AF4F7A"/>
    <w:rsid w:val="00AF502A"/>
    <w:rsid w:val="00AF5281"/>
    <w:rsid w:val="00AF58C2"/>
    <w:rsid w:val="00AF707F"/>
    <w:rsid w:val="00B010AC"/>
    <w:rsid w:val="00B01573"/>
    <w:rsid w:val="00B04143"/>
    <w:rsid w:val="00B05324"/>
    <w:rsid w:val="00B05F7A"/>
    <w:rsid w:val="00B07E8E"/>
    <w:rsid w:val="00B11A67"/>
    <w:rsid w:val="00B12092"/>
    <w:rsid w:val="00B127D3"/>
    <w:rsid w:val="00B12E66"/>
    <w:rsid w:val="00B1626B"/>
    <w:rsid w:val="00B16D50"/>
    <w:rsid w:val="00B2233F"/>
    <w:rsid w:val="00B22C8C"/>
    <w:rsid w:val="00B234B8"/>
    <w:rsid w:val="00B3126F"/>
    <w:rsid w:val="00B31F42"/>
    <w:rsid w:val="00B329A3"/>
    <w:rsid w:val="00B341C4"/>
    <w:rsid w:val="00B3739A"/>
    <w:rsid w:val="00B40BB4"/>
    <w:rsid w:val="00B44572"/>
    <w:rsid w:val="00B50624"/>
    <w:rsid w:val="00B51491"/>
    <w:rsid w:val="00B51EA6"/>
    <w:rsid w:val="00B53653"/>
    <w:rsid w:val="00B5382C"/>
    <w:rsid w:val="00B53CF5"/>
    <w:rsid w:val="00B55983"/>
    <w:rsid w:val="00B56420"/>
    <w:rsid w:val="00B56B39"/>
    <w:rsid w:val="00B60168"/>
    <w:rsid w:val="00B61B7C"/>
    <w:rsid w:val="00B61CD4"/>
    <w:rsid w:val="00B64EC9"/>
    <w:rsid w:val="00B65CC2"/>
    <w:rsid w:val="00B65F8E"/>
    <w:rsid w:val="00B73103"/>
    <w:rsid w:val="00B7507A"/>
    <w:rsid w:val="00B75696"/>
    <w:rsid w:val="00B76945"/>
    <w:rsid w:val="00B77C25"/>
    <w:rsid w:val="00B80124"/>
    <w:rsid w:val="00B81046"/>
    <w:rsid w:val="00B8248A"/>
    <w:rsid w:val="00B83BF8"/>
    <w:rsid w:val="00B84007"/>
    <w:rsid w:val="00B84B32"/>
    <w:rsid w:val="00B85ED2"/>
    <w:rsid w:val="00B9004F"/>
    <w:rsid w:val="00B90B74"/>
    <w:rsid w:val="00B90E10"/>
    <w:rsid w:val="00B93439"/>
    <w:rsid w:val="00B95814"/>
    <w:rsid w:val="00B977F9"/>
    <w:rsid w:val="00B97A57"/>
    <w:rsid w:val="00BA03B4"/>
    <w:rsid w:val="00BA099A"/>
    <w:rsid w:val="00BA0C54"/>
    <w:rsid w:val="00BA1EF5"/>
    <w:rsid w:val="00BA2620"/>
    <w:rsid w:val="00BA4972"/>
    <w:rsid w:val="00BA4E54"/>
    <w:rsid w:val="00BA605D"/>
    <w:rsid w:val="00BA671E"/>
    <w:rsid w:val="00BA773C"/>
    <w:rsid w:val="00BA7B7A"/>
    <w:rsid w:val="00BB05D8"/>
    <w:rsid w:val="00BB2E7C"/>
    <w:rsid w:val="00BB3DFB"/>
    <w:rsid w:val="00BB4665"/>
    <w:rsid w:val="00BB471B"/>
    <w:rsid w:val="00BB6B4D"/>
    <w:rsid w:val="00BB784A"/>
    <w:rsid w:val="00BC4BA4"/>
    <w:rsid w:val="00BC5F28"/>
    <w:rsid w:val="00BC6073"/>
    <w:rsid w:val="00BC60E0"/>
    <w:rsid w:val="00BC6BC7"/>
    <w:rsid w:val="00BD01B0"/>
    <w:rsid w:val="00BD06D5"/>
    <w:rsid w:val="00BD1577"/>
    <w:rsid w:val="00BD270F"/>
    <w:rsid w:val="00BD4A52"/>
    <w:rsid w:val="00BD6303"/>
    <w:rsid w:val="00BD689D"/>
    <w:rsid w:val="00BD76E2"/>
    <w:rsid w:val="00BE46B0"/>
    <w:rsid w:val="00BE59F3"/>
    <w:rsid w:val="00BF10F2"/>
    <w:rsid w:val="00BF1F2D"/>
    <w:rsid w:val="00BF2DA9"/>
    <w:rsid w:val="00BF329B"/>
    <w:rsid w:val="00BF35EC"/>
    <w:rsid w:val="00BF5220"/>
    <w:rsid w:val="00BF6257"/>
    <w:rsid w:val="00BF7967"/>
    <w:rsid w:val="00BF7FE2"/>
    <w:rsid w:val="00C03643"/>
    <w:rsid w:val="00C04CDF"/>
    <w:rsid w:val="00C05B24"/>
    <w:rsid w:val="00C06CEF"/>
    <w:rsid w:val="00C071F2"/>
    <w:rsid w:val="00C07F4C"/>
    <w:rsid w:val="00C109E9"/>
    <w:rsid w:val="00C12D60"/>
    <w:rsid w:val="00C1315A"/>
    <w:rsid w:val="00C133EC"/>
    <w:rsid w:val="00C13724"/>
    <w:rsid w:val="00C13E24"/>
    <w:rsid w:val="00C1456D"/>
    <w:rsid w:val="00C166AF"/>
    <w:rsid w:val="00C178D1"/>
    <w:rsid w:val="00C236B5"/>
    <w:rsid w:val="00C24866"/>
    <w:rsid w:val="00C26CEC"/>
    <w:rsid w:val="00C27671"/>
    <w:rsid w:val="00C300CE"/>
    <w:rsid w:val="00C309D2"/>
    <w:rsid w:val="00C310CF"/>
    <w:rsid w:val="00C32A0E"/>
    <w:rsid w:val="00C3300C"/>
    <w:rsid w:val="00C33330"/>
    <w:rsid w:val="00C34AC3"/>
    <w:rsid w:val="00C36DB3"/>
    <w:rsid w:val="00C3793C"/>
    <w:rsid w:val="00C4140C"/>
    <w:rsid w:val="00C435BB"/>
    <w:rsid w:val="00C43F37"/>
    <w:rsid w:val="00C45128"/>
    <w:rsid w:val="00C462D4"/>
    <w:rsid w:val="00C462EB"/>
    <w:rsid w:val="00C46F31"/>
    <w:rsid w:val="00C50B51"/>
    <w:rsid w:val="00C5185C"/>
    <w:rsid w:val="00C5272C"/>
    <w:rsid w:val="00C57E17"/>
    <w:rsid w:val="00C57FE5"/>
    <w:rsid w:val="00C60915"/>
    <w:rsid w:val="00C62DA1"/>
    <w:rsid w:val="00C64482"/>
    <w:rsid w:val="00C65BF9"/>
    <w:rsid w:val="00C712CF"/>
    <w:rsid w:val="00C71F44"/>
    <w:rsid w:val="00C747CB"/>
    <w:rsid w:val="00C774DD"/>
    <w:rsid w:val="00C80F11"/>
    <w:rsid w:val="00C81BCC"/>
    <w:rsid w:val="00C837C8"/>
    <w:rsid w:val="00C84283"/>
    <w:rsid w:val="00C916DF"/>
    <w:rsid w:val="00CA250F"/>
    <w:rsid w:val="00CA3EF5"/>
    <w:rsid w:val="00CB2060"/>
    <w:rsid w:val="00CB2E76"/>
    <w:rsid w:val="00CB4819"/>
    <w:rsid w:val="00CB4A47"/>
    <w:rsid w:val="00CB4DB7"/>
    <w:rsid w:val="00CB662F"/>
    <w:rsid w:val="00CB7DEF"/>
    <w:rsid w:val="00CC27FA"/>
    <w:rsid w:val="00CC50B9"/>
    <w:rsid w:val="00CC5476"/>
    <w:rsid w:val="00CC6DF5"/>
    <w:rsid w:val="00CC7C6A"/>
    <w:rsid w:val="00CD1427"/>
    <w:rsid w:val="00CD3C18"/>
    <w:rsid w:val="00CD6DE4"/>
    <w:rsid w:val="00CD769C"/>
    <w:rsid w:val="00CE3635"/>
    <w:rsid w:val="00CE4999"/>
    <w:rsid w:val="00CE6D94"/>
    <w:rsid w:val="00CF0050"/>
    <w:rsid w:val="00CF0C98"/>
    <w:rsid w:val="00CF138A"/>
    <w:rsid w:val="00CF31E4"/>
    <w:rsid w:val="00CF332A"/>
    <w:rsid w:val="00CF42A3"/>
    <w:rsid w:val="00CF6B96"/>
    <w:rsid w:val="00D009E3"/>
    <w:rsid w:val="00D038B8"/>
    <w:rsid w:val="00D03C6C"/>
    <w:rsid w:val="00D054B5"/>
    <w:rsid w:val="00D07109"/>
    <w:rsid w:val="00D07957"/>
    <w:rsid w:val="00D101E6"/>
    <w:rsid w:val="00D1043D"/>
    <w:rsid w:val="00D144B2"/>
    <w:rsid w:val="00D20322"/>
    <w:rsid w:val="00D20C4B"/>
    <w:rsid w:val="00D20D95"/>
    <w:rsid w:val="00D23015"/>
    <w:rsid w:val="00D279A5"/>
    <w:rsid w:val="00D306DD"/>
    <w:rsid w:val="00D31199"/>
    <w:rsid w:val="00D3199A"/>
    <w:rsid w:val="00D34213"/>
    <w:rsid w:val="00D34A3B"/>
    <w:rsid w:val="00D36E75"/>
    <w:rsid w:val="00D377D9"/>
    <w:rsid w:val="00D37A0C"/>
    <w:rsid w:val="00D37DEA"/>
    <w:rsid w:val="00D4141F"/>
    <w:rsid w:val="00D42DEB"/>
    <w:rsid w:val="00D434BA"/>
    <w:rsid w:val="00D45FC8"/>
    <w:rsid w:val="00D462EA"/>
    <w:rsid w:val="00D50F48"/>
    <w:rsid w:val="00D514C5"/>
    <w:rsid w:val="00D53825"/>
    <w:rsid w:val="00D54670"/>
    <w:rsid w:val="00D57578"/>
    <w:rsid w:val="00D6009E"/>
    <w:rsid w:val="00D67D1F"/>
    <w:rsid w:val="00D71D30"/>
    <w:rsid w:val="00D72690"/>
    <w:rsid w:val="00D730B7"/>
    <w:rsid w:val="00D74253"/>
    <w:rsid w:val="00D75D6E"/>
    <w:rsid w:val="00D81F8F"/>
    <w:rsid w:val="00D82B89"/>
    <w:rsid w:val="00D8655F"/>
    <w:rsid w:val="00D87588"/>
    <w:rsid w:val="00D90B32"/>
    <w:rsid w:val="00D90B8F"/>
    <w:rsid w:val="00D92BA4"/>
    <w:rsid w:val="00D970CB"/>
    <w:rsid w:val="00DA0B57"/>
    <w:rsid w:val="00DA1C94"/>
    <w:rsid w:val="00DA24E2"/>
    <w:rsid w:val="00DA25B4"/>
    <w:rsid w:val="00DA2B2E"/>
    <w:rsid w:val="00DA2D2E"/>
    <w:rsid w:val="00DA452D"/>
    <w:rsid w:val="00DA47AB"/>
    <w:rsid w:val="00DA52B7"/>
    <w:rsid w:val="00DA7B49"/>
    <w:rsid w:val="00DB15F9"/>
    <w:rsid w:val="00DC0126"/>
    <w:rsid w:val="00DC0CB9"/>
    <w:rsid w:val="00DC23B6"/>
    <w:rsid w:val="00DC295E"/>
    <w:rsid w:val="00DC2B1F"/>
    <w:rsid w:val="00DC3C7D"/>
    <w:rsid w:val="00DD16AB"/>
    <w:rsid w:val="00DD54C7"/>
    <w:rsid w:val="00DD5A29"/>
    <w:rsid w:val="00DD65D9"/>
    <w:rsid w:val="00DE0EA8"/>
    <w:rsid w:val="00DE2B17"/>
    <w:rsid w:val="00DE314C"/>
    <w:rsid w:val="00DE5B18"/>
    <w:rsid w:val="00DF028D"/>
    <w:rsid w:val="00DF153A"/>
    <w:rsid w:val="00DF15B1"/>
    <w:rsid w:val="00DF164A"/>
    <w:rsid w:val="00DF26B9"/>
    <w:rsid w:val="00DF600C"/>
    <w:rsid w:val="00DF72A4"/>
    <w:rsid w:val="00DF75B9"/>
    <w:rsid w:val="00DF7654"/>
    <w:rsid w:val="00E00164"/>
    <w:rsid w:val="00E00361"/>
    <w:rsid w:val="00E0138F"/>
    <w:rsid w:val="00E01B9B"/>
    <w:rsid w:val="00E02657"/>
    <w:rsid w:val="00E0308D"/>
    <w:rsid w:val="00E03188"/>
    <w:rsid w:val="00E03CFF"/>
    <w:rsid w:val="00E03E57"/>
    <w:rsid w:val="00E06060"/>
    <w:rsid w:val="00E104CE"/>
    <w:rsid w:val="00E1415C"/>
    <w:rsid w:val="00E203C1"/>
    <w:rsid w:val="00E21DA6"/>
    <w:rsid w:val="00E2206D"/>
    <w:rsid w:val="00E22E92"/>
    <w:rsid w:val="00E2427C"/>
    <w:rsid w:val="00E26E98"/>
    <w:rsid w:val="00E27B7B"/>
    <w:rsid w:val="00E27BD0"/>
    <w:rsid w:val="00E30E96"/>
    <w:rsid w:val="00E330E0"/>
    <w:rsid w:val="00E33971"/>
    <w:rsid w:val="00E33E5E"/>
    <w:rsid w:val="00E36F4D"/>
    <w:rsid w:val="00E37AE8"/>
    <w:rsid w:val="00E37CCC"/>
    <w:rsid w:val="00E4164F"/>
    <w:rsid w:val="00E41821"/>
    <w:rsid w:val="00E41FCB"/>
    <w:rsid w:val="00E4699D"/>
    <w:rsid w:val="00E520C2"/>
    <w:rsid w:val="00E52868"/>
    <w:rsid w:val="00E5364D"/>
    <w:rsid w:val="00E5452B"/>
    <w:rsid w:val="00E56A5C"/>
    <w:rsid w:val="00E57615"/>
    <w:rsid w:val="00E600BB"/>
    <w:rsid w:val="00E62645"/>
    <w:rsid w:val="00E63F4B"/>
    <w:rsid w:val="00E642AD"/>
    <w:rsid w:val="00E65046"/>
    <w:rsid w:val="00E674ED"/>
    <w:rsid w:val="00E71F43"/>
    <w:rsid w:val="00E73187"/>
    <w:rsid w:val="00E7323D"/>
    <w:rsid w:val="00E74EBC"/>
    <w:rsid w:val="00E75019"/>
    <w:rsid w:val="00E77BB0"/>
    <w:rsid w:val="00E77E44"/>
    <w:rsid w:val="00E77FE0"/>
    <w:rsid w:val="00E80077"/>
    <w:rsid w:val="00E8058B"/>
    <w:rsid w:val="00E81EF3"/>
    <w:rsid w:val="00E8288D"/>
    <w:rsid w:val="00E83EC5"/>
    <w:rsid w:val="00E85785"/>
    <w:rsid w:val="00E866F0"/>
    <w:rsid w:val="00E879E5"/>
    <w:rsid w:val="00E9193C"/>
    <w:rsid w:val="00E9445B"/>
    <w:rsid w:val="00E95954"/>
    <w:rsid w:val="00E96091"/>
    <w:rsid w:val="00E977E1"/>
    <w:rsid w:val="00EA07EE"/>
    <w:rsid w:val="00EA22E8"/>
    <w:rsid w:val="00EA3222"/>
    <w:rsid w:val="00EA3403"/>
    <w:rsid w:val="00EA3432"/>
    <w:rsid w:val="00EA35FB"/>
    <w:rsid w:val="00EA384A"/>
    <w:rsid w:val="00EA3D75"/>
    <w:rsid w:val="00EA59B1"/>
    <w:rsid w:val="00EA73F6"/>
    <w:rsid w:val="00EA76C1"/>
    <w:rsid w:val="00EB0C24"/>
    <w:rsid w:val="00EB28EC"/>
    <w:rsid w:val="00EB3DEB"/>
    <w:rsid w:val="00EB4B18"/>
    <w:rsid w:val="00EB4CD1"/>
    <w:rsid w:val="00EB7153"/>
    <w:rsid w:val="00EB774C"/>
    <w:rsid w:val="00EB7F68"/>
    <w:rsid w:val="00EC0912"/>
    <w:rsid w:val="00EC093C"/>
    <w:rsid w:val="00EC3C10"/>
    <w:rsid w:val="00EC634D"/>
    <w:rsid w:val="00EC6992"/>
    <w:rsid w:val="00ED343B"/>
    <w:rsid w:val="00ED3623"/>
    <w:rsid w:val="00ED543E"/>
    <w:rsid w:val="00EE06CD"/>
    <w:rsid w:val="00EE09CB"/>
    <w:rsid w:val="00EE12B9"/>
    <w:rsid w:val="00EE1F4E"/>
    <w:rsid w:val="00EE384E"/>
    <w:rsid w:val="00EE6472"/>
    <w:rsid w:val="00EE6D3B"/>
    <w:rsid w:val="00EF114E"/>
    <w:rsid w:val="00EF1912"/>
    <w:rsid w:val="00EF2566"/>
    <w:rsid w:val="00EF2986"/>
    <w:rsid w:val="00EF31C4"/>
    <w:rsid w:val="00EF4C5A"/>
    <w:rsid w:val="00EF66BF"/>
    <w:rsid w:val="00EF6D0A"/>
    <w:rsid w:val="00F0075E"/>
    <w:rsid w:val="00F01236"/>
    <w:rsid w:val="00F03EB8"/>
    <w:rsid w:val="00F05681"/>
    <w:rsid w:val="00F07C17"/>
    <w:rsid w:val="00F10069"/>
    <w:rsid w:val="00F10A5C"/>
    <w:rsid w:val="00F1307F"/>
    <w:rsid w:val="00F1348E"/>
    <w:rsid w:val="00F136B6"/>
    <w:rsid w:val="00F13AE1"/>
    <w:rsid w:val="00F140AF"/>
    <w:rsid w:val="00F151FC"/>
    <w:rsid w:val="00F21787"/>
    <w:rsid w:val="00F22C36"/>
    <w:rsid w:val="00F2359E"/>
    <w:rsid w:val="00F23E84"/>
    <w:rsid w:val="00F278F6"/>
    <w:rsid w:val="00F30BBA"/>
    <w:rsid w:val="00F30E3A"/>
    <w:rsid w:val="00F347B7"/>
    <w:rsid w:val="00F3493E"/>
    <w:rsid w:val="00F35834"/>
    <w:rsid w:val="00F42C39"/>
    <w:rsid w:val="00F4395E"/>
    <w:rsid w:val="00F43ABE"/>
    <w:rsid w:val="00F453DA"/>
    <w:rsid w:val="00F4609C"/>
    <w:rsid w:val="00F46A92"/>
    <w:rsid w:val="00F47B5A"/>
    <w:rsid w:val="00F5161D"/>
    <w:rsid w:val="00F52617"/>
    <w:rsid w:val="00F52A52"/>
    <w:rsid w:val="00F5304A"/>
    <w:rsid w:val="00F601B7"/>
    <w:rsid w:val="00F608F6"/>
    <w:rsid w:val="00F62AD7"/>
    <w:rsid w:val="00F64451"/>
    <w:rsid w:val="00F6572F"/>
    <w:rsid w:val="00F65DAF"/>
    <w:rsid w:val="00F71867"/>
    <w:rsid w:val="00F7251D"/>
    <w:rsid w:val="00F72654"/>
    <w:rsid w:val="00F75F29"/>
    <w:rsid w:val="00F84B36"/>
    <w:rsid w:val="00F851A5"/>
    <w:rsid w:val="00F85FA4"/>
    <w:rsid w:val="00F864BD"/>
    <w:rsid w:val="00F87672"/>
    <w:rsid w:val="00F93EA5"/>
    <w:rsid w:val="00F94C3B"/>
    <w:rsid w:val="00F972A7"/>
    <w:rsid w:val="00FA136D"/>
    <w:rsid w:val="00FA2C8A"/>
    <w:rsid w:val="00FA35A2"/>
    <w:rsid w:val="00FA5EE2"/>
    <w:rsid w:val="00FA7F21"/>
    <w:rsid w:val="00FB0E16"/>
    <w:rsid w:val="00FB24BA"/>
    <w:rsid w:val="00FB307A"/>
    <w:rsid w:val="00FB42D9"/>
    <w:rsid w:val="00FB4C8B"/>
    <w:rsid w:val="00FB6A3B"/>
    <w:rsid w:val="00FB6A95"/>
    <w:rsid w:val="00FB7C95"/>
    <w:rsid w:val="00FC1F9B"/>
    <w:rsid w:val="00FC46E5"/>
    <w:rsid w:val="00FC4AAD"/>
    <w:rsid w:val="00FC5D06"/>
    <w:rsid w:val="00FC7625"/>
    <w:rsid w:val="00FC7EC6"/>
    <w:rsid w:val="00FD4CD5"/>
    <w:rsid w:val="00FD5B5D"/>
    <w:rsid w:val="00FD5C97"/>
    <w:rsid w:val="00FD7C8D"/>
    <w:rsid w:val="00FE0562"/>
    <w:rsid w:val="00FE4998"/>
    <w:rsid w:val="00FE4A5D"/>
    <w:rsid w:val="00FE53C9"/>
    <w:rsid w:val="00FF297D"/>
    <w:rsid w:val="00FF2E89"/>
    <w:rsid w:val="00FF31A6"/>
    <w:rsid w:val="00FF5D05"/>
    <w:rsid w:val="00FF6000"/>
    <w:rsid w:val="01C25CC3"/>
    <w:rsid w:val="056A0D61"/>
    <w:rsid w:val="0641BCF1"/>
    <w:rsid w:val="0AA38B7F"/>
    <w:rsid w:val="0B597F50"/>
    <w:rsid w:val="0E72F3A0"/>
    <w:rsid w:val="1948673D"/>
    <w:rsid w:val="1A6C3FF1"/>
    <w:rsid w:val="1B8C9EC4"/>
    <w:rsid w:val="1BFC3A71"/>
    <w:rsid w:val="1C024A24"/>
    <w:rsid w:val="1CAFA874"/>
    <w:rsid w:val="1D1C3D02"/>
    <w:rsid w:val="1F65A863"/>
    <w:rsid w:val="1FD96772"/>
    <w:rsid w:val="204D66E1"/>
    <w:rsid w:val="210F43AD"/>
    <w:rsid w:val="2197C43D"/>
    <w:rsid w:val="228AE742"/>
    <w:rsid w:val="2438358A"/>
    <w:rsid w:val="25760557"/>
    <w:rsid w:val="25760D61"/>
    <w:rsid w:val="2604B819"/>
    <w:rsid w:val="268AC51D"/>
    <w:rsid w:val="26D0EA07"/>
    <w:rsid w:val="2793DC05"/>
    <w:rsid w:val="27B7A6AF"/>
    <w:rsid w:val="2A294D6B"/>
    <w:rsid w:val="2AF9DEDF"/>
    <w:rsid w:val="2B31AA46"/>
    <w:rsid w:val="2C9B0524"/>
    <w:rsid w:val="2DA14FD3"/>
    <w:rsid w:val="2E5E7D6F"/>
    <w:rsid w:val="2FE56309"/>
    <w:rsid w:val="302F27A0"/>
    <w:rsid w:val="30ED60AF"/>
    <w:rsid w:val="31B56B1A"/>
    <w:rsid w:val="33E62014"/>
    <w:rsid w:val="35BCB567"/>
    <w:rsid w:val="361BDCC9"/>
    <w:rsid w:val="380E3AED"/>
    <w:rsid w:val="382A857C"/>
    <w:rsid w:val="39DFFC04"/>
    <w:rsid w:val="3DC42DA9"/>
    <w:rsid w:val="3E483271"/>
    <w:rsid w:val="3F9AD470"/>
    <w:rsid w:val="408A7F9C"/>
    <w:rsid w:val="43349F1A"/>
    <w:rsid w:val="451252F5"/>
    <w:rsid w:val="4570E3D3"/>
    <w:rsid w:val="472FCA25"/>
    <w:rsid w:val="47C9D654"/>
    <w:rsid w:val="4947CD79"/>
    <w:rsid w:val="49ECBD8B"/>
    <w:rsid w:val="4AE36162"/>
    <w:rsid w:val="54974F16"/>
    <w:rsid w:val="54FFE213"/>
    <w:rsid w:val="561212C8"/>
    <w:rsid w:val="5B647008"/>
    <w:rsid w:val="5BFC8E09"/>
    <w:rsid w:val="5C376D13"/>
    <w:rsid w:val="5D49D761"/>
    <w:rsid w:val="5DCDFE1E"/>
    <w:rsid w:val="5F86C05A"/>
    <w:rsid w:val="65847A67"/>
    <w:rsid w:val="665F45E9"/>
    <w:rsid w:val="66680D97"/>
    <w:rsid w:val="67F3EE07"/>
    <w:rsid w:val="687A150C"/>
    <w:rsid w:val="691DCD9D"/>
    <w:rsid w:val="6995B7D7"/>
    <w:rsid w:val="6AB25110"/>
    <w:rsid w:val="6B99DBFE"/>
    <w:rsid w:val="6B9E248E"/>
    <w:rsid w:val="6C20EEA1"/>
    <w:rsid w:val="6CE60641"/>
    <w:rsid w:val="6D706D21"/>
    <w:rsid w:val="6DC37216"/>
    <w:rsid w:val="704A5477"/>
    <w:rsid w:val="717F003C"/>
    <w:rsid w:val="71AFFD82"/>
    <w:rsid w:val="762C9CAC"/>
    <w:rsid w:val="779C5B4E"/>
    <w:rsid w:val="77F44D85"/>
    <w:rsid w:val="7A9E5365"/>
    <w:rsid w:val="7B8F4FF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F60355"/>
  <w15:chartTrackingRefBased/>
  <w15:docId w15:val="{D29B5851-1B8D-4D6D-8640-6BF51398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36806"/>
    <w:pPr>
      <w:spacing w:line="240" w:lineRule="auto"/>
      <w:jc w:val="both"/>
    </w:pPr>
    <w:rPr>
      <w:rFonts w:ascii="Times New Roman" w:hAnsi="Times New Roman"/>
      <w:sz w:val="24"/>
    </w:rPr>
  </w:style>
  <w:style w:type="paragraph" w:styleId="Nadpis1">
    <w:name w:val="heading 1"/>
    <w:basedOn w:val="Normlny"/>
    <w:next w:val="Normlny"/>
    <w:link w:val="Nadpis1Char"/>
    <w:uiPriority w:val="9"/>
    <w:qFormat/>
    <w:rsid w:val="005429D6"/>
    <w:pPr>
      <w:keepNext/>
      <w:keepLines/>
      <w:spacing w:after="240"/>
      <w:jc w:val="center"/>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unhideWhenUsed/>
    <w:qFormat/>
    <w:rsid w:val="005429D6"/>
    <w:pPr>
      <w:keepNext/>
      <w:keepLines/>
      <w:spacing w:before="4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Odsekzoznamu"/>
    <w:next w:val="Normlny"/>
    <w:link w:val="Nadpis3Char"/>
    <w:uiPriority w:val="9"/>
    <w:unhideWhenUsed/>
    <w:qFormat/>
    <w:rsid w:val="00BF10F2"/>
    <w:pPr>
      <w:ind w:left="0"/>
      <w:outlineLvl w:val="2"/>
    </w:pPr>
    <w:rPr>
      <w:rFonts w:asciiTheme="majorHAnsi" w:hAnsiTheme="majorHAnsi" w:cstheme="majorHAnsi"/>
      <w:color w:val="4472C4" w:themeColor="accent1"/>
      <w:sz w:val="28"/>
      <w:szCs w:val="28"/>
    </w:rPr>
  </w:style>
  <w:style w:type="paragraph" w:styleId="Nadpis6">
    <w:name w:val="heading 6"/>
    <w:basedOn w:val="Normlny"/>
    <w:next w:val="Normlny"/>
    <w:link w:val="Nadpis6Char"/>
    <w:uiPriority w:val="9"/>
    <w:unhideWhenUsed/>
    <w:qFormat/>
    <w:rsid w:val="005E074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429D6"/>
    <w:rPr>
      <w:rFonts w:asciiTheme="majorHAnsi" w:eastAsiaTheme="majorEastAsia" w:hAnsiTheme="majorHAnsi" w:cstheme="majorBidi"/>
      <w:color w:val="2F5496" w:themeColor="accent1" w:themeShade="BF"/>
      <w:sz w:val="40"/>
      <w:szCs w:val="40"/>
    </w:rPr>
  </w:style>
  <w:style w:type="character" w:styleId="Nzovknihy">
    <w:name w:val="Book Title"/>
    <w:aliases w:val="Ods. 1"/>
    <w:uiPriority w:val="33"/>
    <w:qFormat/>
    <w:rsid w:val="00B76945"/>
    <w:rPr>
      <w:rFonts w:ascii="Times New Roman" w:hAnsi="Times New Roman"/>
      <w:b/>
      <w:color w:val="auto"/>
      <w:sz w:val="24"/>
    </w:rPr>
  </w:style>
  <w:style w:type="character" w:customStyle="1" w:styleId="Nadpis2Char">
    <w:name w:val="Nadpis 2 Char"/>
    <w:basedOn w:val="Predvolenpsmoodseku"/>
    <w:link w:val="Nadpis2"/>
    <w:uiPriority w:val="9"/>
    <w:rsid w:val="005429D6"/>
    <w:rPr>
      <w:rFonts w:asciiTheme="majorHAnsi" w:eastAsiaTheme="majorEastAsia" w:hAnsiTheme="majorHAnsi" w:cstheme="majorBidi"/>
      <w:color w:val="2F5496" w:themeColor="accent1" w:themeShade="BF"/>
      <w:sz w:val="32"/>
      <w:szCs w:val="32"/>
    </w:rPr>
  </w:style>
  <w:style w:type="paragraph" w:styleId="Hlavika">
    <w:name w:val="header"/>
    <w:basedOn w:val="Normlny"/>
    <w:link w:val="HlavikaChar"/>
    <w:unhideWhenUsed/>
    <w:rsid w:val="00F75F29"/>
    <w:pPr>
      <w:tabs>
        <w:tab w:val="center" w:pos="4536"/>
        <w:tab w:val="right" w:pos="9072"/>
      </w:tabs>
      <w:spacing w:after="0"/>
    </w:pPr>
  </w:style>
  <w:style w:type="character" w:customStyle="1" w:styleId="HlavikaChar">
    <w:name w:val="Hlavička Char"/>
    <w:basedOn w:val="Predvolenpsmoodseku"/>
    <w:link w:val="Hlavika"/>
    <w:rsid w:val="00F75F29"/>
    <w:rPr>
      <w:rFonts w:ascii="Times New Roman" w:hAnsi="Times New Roman"/>
      <w:sz w:val="24"/>
    </w:rPr>
  </w:style>
  <w:style w:type="paragraph" w:styleId="Pta">
    <w:name w:val="footer"/>
    <w:basedOn w:val="Normlny"/>
    <w:link w:val="PtaChar"/>
    <w:uiPriority w:val="99"/>
    <w:unhideWhenUsed/>
    <w:rsid w:val="00F75F29"/>
    <w:pPr>
      <w:tabs>
        <w:tab w:val="center" w:pos="4536"/>
        <w:tab w:val="right" w:pos="9072"/>
      </w:tabs>
      <w:spacing w:after="0"/>
    </w:pPr>
  </w:style>
  <w:style w:type="character" w:customStyle="1" w:styleId="PtaChar">
    <w:name w:val="Päta Char"/>
    <w:basedOn w:val="Predvolenpsmoodseku"/>
    <w:link w:val="Pta"/>
    <w:uiPriority w:val="99"/>
    <w:rsid w:val="00F75F29"/>
    <w:rPr>
      <w:rFonts w:ascii="Times New Roman" w:hAnsi="Times New Roman"/>
      <w:sz w:val="24"/>
    </w:rPr>
  </w:style>
  <w:style w:type="paragraph" w:styleId="Textbubliny">
    <w:name w:val="Balloon Text"/>
    <w:basedOn w:val="Normlny"/>
    <w:link w:val="TextbublinyChar"/>
    <w:uiPriority w:val="99"/>
    <w:semiHidden/>
    <w:unhideWhenUsed/>
    <w:rsid w:val="00F75F29"/>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75F29"/>
    <w:rPr>
      <w:rFonts w:ascii="Segoe UI" w:hAnsi="Segoe UI" w:cs="Segoe UI"/>
      <w:sz w:val="18"/>
      <w:szCs w:val="18"/>
    </w:rPr>
  </w:style>
  <w:style w:type="paragraph" w:styleId="Hlavikaobsahu">
    <w:name w:val="TOC Heading"/>
    <w:basedOn w:val="Nadpis1"/>
    <w:next w:val="Normlny"/>
    <w:uiPriority w:val="39"/>
    <w:unhideWhenUsed/>
    <w:qFormat/>
    <w:rsid w:val="005429D6"/>
    <w:pPr>
      <w:spacing w:before="240" w:after="0" w:line="259" w:lineRule="auto"/>
      <w:jc w:val="left"/>
      <w:outlineLvl w:val="9"/>
    </w:pPr>
    <w:rPr>
      <w:sz w:val="32"/>
      <w:szCs w:val="32"/>
      <w:lang w:eastAsia="sk-SK"/>
    </w:rPr>
  </w:style>
  <w:style w:type="paragraph" w:styleId="Obsah1">
    <w:name w:val="toc 1"/>
    <w:basedOn w:val="Normlny"/>
    <w:next w:val="Normlny"/>
    <w:autoRedefine/>
    <w:uiPriority w:val="39"/>
    <w:unhideWhenUsed/>
    <w:rsid w:val="0081193A"/>
    <w:pPr>
      <w:tabs>
        <w:tab w:val="right" w:leader="dot" w:pos="9062"/>
      </w:tabs>
      <w:spacing w:after="0"/>
    </w:pPr>
  </w:style>
  <w:style w:type="character" w:styleId="Hypertextovprepojenie">
    <w:name w:val="Hyperlink"/>
    <w:basedOn w:val="Predvolenpsmoodseku"/>
    <w:uiPriority w:val="99"/>
    <w:unhideWhenUsed/>
    <w:rsid w:val="005429D6"/>
    <w:rPr>
      <w:color w:val="0563C1" w:themeColor="hyperlink"/>
      <w:u w:val="single"/>
    </w:rPr>
  </w:style>
  <w:style w:type="paragraph" w:styleId="Odsekzoznamu">
    <w:name w:val="List Paragraph"/>
    <w:aliases w:val="body,Odsek zoznamu2,Bullet Number,lp1,lp11,List Paragraph11,Bullet 1,Use Case List Paragraph,Nad,Odstavec cíl se seznamem,Odstavec_muj,Odsek a),Bullet List,FooterText,numbered,List Paragraph1,Paragraphe de liste1,Odsek,ODRAZKY PRVA UROVEN"/>
    <w:basedOn w:val="Normlny"/>
    <w:link w:val="OdsekzoznamuChar"/>
    <w:uiPriority w:val="34"/>
    <w:qFormat/>
    <w:rsid w:val="00997EE1"/>
    <w:pPr>
      <w:numPr>
        <w:ilvl w:val="1"/>
        <w:numId w:val="54"/>
      </w:numPr>
    </w:pPr>
  </w:style>
  <w:style w:type="character" w:styleId="Nevyrieenzmienka">
    <w:name w:val="Unresolved Mention"/>
    <w:basedOn w:val="Predvolenpsmoodseku"/>
    <w:uiPriority w:val="99"/>
    <w:semiHidden/>
    <w:unhideWhenUsed/>
    <w:rsid w:val="00BF10F2"/>
    <w:rPr>
      <w:color w:val="605E5C"/>
      <w:shd w:val="clear" w:color="auto" w:fill="E1DFDD"/>
    </w:rPr>
  </w:style>
  <w:style w:type="character" w:customStyle="1" w:styleId="Nadpis3Char">
    <w:name w:val="Nadpis 3 Char"/>
    <w:basedOn w:val="Predvolenpsmoodseku"/>
    <w:link w:val="Nadpis3"/>
    <w:uiPriority w:val="9"/>
    <w:qFormat/>
    <w:rsid w:val="00BF10F2"/>
    <w:rPr>
      <w:rFonts w:asciiTheme="majorHAnsi" w:hAnsiTheme="majorHAnsi" w:cstheme="majorHAnsi"/>
      <w:color w:val="4472C4" w:themeColor="accent1"/>
      <w:sz w:val="28"/>
      <w:szCs w:val="28"/>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a) Char,Bullet List Char,numbered Char"/>
    <w:basedOn w:val="Predvolenpsmoodseku"/>
    <w:link w:val="Odsekzoznamu"/>
    <w:uiPriority w:val="34"/>
    <w:qFormat/>
    <w:locked/>
    <w:rsid w:val="00997EE1"/>
    <w:rPr>
      <w:rFonts w:ascii="Times New Roman" w:hAnsi="Times New Roman"/>
      <w:sz w:val="24"/>
    </w:rPr>
  </w:style>
  <w:style w:type="paragraph" w:styleId="Obsah2">
    <w:name w:val="toc 2"/>
    <w:basedOn w:val="Normlny"/>
    <w:next w:val="Normlny"/>
    <w:autoRedefine/>
    <w:uiPriority w:val="39"/>
    <w:unhideWhenUsed/>
    <w:rsid w:val="00384FB9"/>
    <w:pPr>
      <w:tabs>
        <w:tab w:val="left" w:pos="880"/>
        <w:tab w:val="right" w:leader="dot" w:pos="9062"/>
      </w:tabs>
      <w:spacing w:after="0"/>
      <w:ind w:left="240"/>
    </w:pPr>
  </w:style>
  <w:style w:type="paragraph" w:styleId="Obsah3">
    <w:name w:val="toc 3"/>
    <w:basedOn w:val="Normlny"/>
    <w:next w:val="Normlny"/>
    <w:autoRedefine/>
    <w:uiPriority w:val="39"/>
    <w:unhideWhenUsed/>
    <w:rsid w:val="007D74DD"/>
    <w:pPr>
      <w:spacing w:after="100"/>
      <w:ind w:left="480"/>
    </w:pPr>
  </w:style>
  <w:style w:type="paragraph" w:customStyle="1" w:styleId="tl4">
    <w:name w:val="Štýl4"/>
    <w:basedOn w:val="Normlny"/>
    <w:link w:val="tl4Char"/>
    <w:uiPriority w:val="99"/>
    <w:rsid w:val="00461283"/>
    <w:pPr>
      <w:numPr>
        <w:ilvl w:val="3"/>
        <w:numId w:val="1"/>
      </w:numPr>
      <w:tabs>
        <w:tab w:val="left" w:pos="993"/>
      </w:tabs>
      <w:spacing w:after="0" w:line="288" w:lineRule="auto"/>
    </w:pPr>
    <w:rPr>
      <w:rFonts w:ascii="Arial" w:eastAsia="Calibri" w:hAnsi="Arial" w:cs="Times New Roman"/>
      <w:sz w:val="18"/>
      <w:szCs w:val="20"/>
      <w:lang w:eastAsia="sk-SK"/>
    </w:rPr>
  </w:style>
  <w:style w:type="character" w:customStyle="1" w:styleId="tl4Char">
    <w:name w:val="Štýl4 Char"/>
    <w:link w:val="tl4"/>
    <w:uiPriority w:val="99"/>
    <w:locked/>
    <w:rsid w:val="00461283"/>
    <w:rPr>
      <w:rFonts w:ascii="Arial" w:eastAsia="Calibri" w:hAnsi="Arial" w:cs="Times New Roman"/>
      <w:sz w:val="18"/>
      <w:szCs w:val="20"/>
      <w:lang w:eastAsia="sk-SK"/>
    </w:rPr>
  </w:style>
  <w:style w:type="paragraph" w:styleId="Zarkazkladnhotextu2">
    <w:name w:val="Body Text Indent 2"/>
    <w:basedOn w:val="Normlny"/>
    <w:link w:val="Zarkazkladnhotextu2Char"/>
    <w:semiHidden/>
    <w:rsid w:val="00461283"/>
    <w:pPr>
      <w:spacing w:after="120" w:line="480" w:lineRule="auto"/>
      <w:ind w:left="283"/>
      <w:jc w:val="left"/>
    </w:pPr>
    <w:rPr>
      <w:rFonts w:ascii="Calibri" w:eastAsia="Calibri" w:hAnsi="Calibri" w:cs="Times New Roman"/>
      <w:sz w:val="20"/>
      <w:szCs w:val="20"/>
      <w:lang w:eastAsia="sk-SK"/>
    </w:rPr>
  </w:style>
  <w:style w:type="character" w:customStyle="1" w:styleId="Zarkazkladnhotextu2Char">
    <w:name w:val="Zarážka základného textu 2 Char"/>
    <w:basedOn w:val="Predvolenpsmoodseku"/>
    <w:link w:val="Zarkazkladnhotextu2"/>
    <w:semiHidden/>
    <w:rsid w:val="00461283"/>
    <w:rPr>
      <w:rFonts w:ascii="Calibri" w:eastAsia="Calibri" w:hAnsi="Calibri" w:cs="Times New Roman"/>
      <w:sz w:val="20"/>
      <w:szCs w:val="20"/>
      <w:lang w:eastAsia="sk-SK"/>
    </w:rPr>
  </w:style>
  <w:style w:type="character" w:customStyle="1" w:styleId="Bodytext5">
    <w:name w:val="Body text (5)_"/>
    <w:basedOn w:val="Predvolenpsmoodseku"/>
    <w:link w:val="Bodytext50"/>
    <w:locked/>
    <w:rsid w:val="00461283"/>
    <w:rPr>
      <w:rFonts w:ascii="Times New Roman" w:hAnsi="Times New Roman"/>
      <w:i/>
      <w:iCs/>
      <w:shd w:val="clear" w:color="auto" w:fill="FFFFFF"/>
    </w:rPr>
  </w:style>
  <w:style w:type="paragraph" w:customStyle="1" w:styleId="Bodytext50">
    <w:name w:val="Body text (5)"/>
    <w:basedOn w:val="Normlny"/>
    <w:link w:val="Bodytext5"/>
    <w:rsid w:val="00461283"/>
    <w:pPr>
      <w:widowControl w:val="0"/>
      <w:shd w:val="clear" w:color="auto" w:fill="FFFFFF"/>
      <w:spacing w:before="1620" w:after="0" w:line="557" w:lineRule="exact"/>
      <w:ind w:hanging="600"/>
      <w:jc w:val="left"/>
    </w:pPr>
    <w:rPr>
      <w:i/>
      <w:iCs/>
      <w:sz w:val="22"/>
    </w:rPr>
  </w:style>
  <w:style w:type="character" w:styleId="Odkaznakomentr">
    <w:name w:val="annotation reference"/>
    <w:basedOn w:val="Predvolenpsmoodseku"/>
    <w:uiPriority w:val="99"/>
    <w:unhideWhenUsed/>
    <w:qFormat/>
    <w:rsid w:val="00997EE1"/>
    <w:rPr>
      <w:sz w:val="16"/>
      <w:szCs w:val="16"/>
    </w:rPr>
  </w:style>
  <w:style w:type="paragraph" w:styleId="Textkomentra">
    <w:name w:val="annotation text"/>
    <w:basedOn w:val="Normlny"/>
    <w:link w:val="TextkomentraChar"/>
    <w:uiPriority w:val="99"/>
    <w:unhideWhenUsed/>
    <w:qFormat/>
    <w:rsid w:val="00997EE1"/>
    <w:rPr>
      <w:sz w:val="20"/>
      <w:szCs w:val="20"/>
    </w:rPr>
  </w:style>
  <w:style w:type="character" w:customStyle="1" w:styleId="TextkomentraChar">
    <w:name w:val="Text komentára Char"/>
    <w:basedOn w:val="Predvolenpsmoodseku"/>
    <w:link w:val="Textkomentra"/>
    <w:uiPriority w:val="99"/>
    <w:qFormat/>
    <w:rsid w:val="00997EE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997EE1"/>
    <w:rPr>
      <w:b/>
      <w:bCs/>
    </w:rPr>
  </w:style>
  <w:style w:type="character" w:customStyle="1" w:styleId="PredmetkomentraChar">
    <w:name w:val="Predmet komentára Char"/>
    <w:basedOn w:val="TextkomentraChar"/>
    <w:link w:val="Predmetkomentra"/>
    <w:uiPriority w:val="99"/>
    <w:semiHidden/>
    <w:rsid w:val="00997EE1"/>
    <w:rPr>
      <w:rFonts w:ascii="Times New Roman" w:hAnsi="Times New Roman"/>
      <w:b/>
      <w:bCs/>
      <w:sz w:val="20"/>
      <w:szCs w:val="20"/>
    </w:rPr>
  </w:style>
  <w:style w:type="paragraph" w:styleId="Bezriadkovania">
    <w:name w:val="No Spacing"/>
    <w:uiPriority w:val="1"/>
    <w:qFormat/>
    <w:rsid w:val="00F864BD"/>
    <w:pPr>
      <w:spacing w:after="0" w:line="240" w:lineRule="auto"/>
    </w:pPr>
    <w:rPr>
      <w:rFonts w:ascii="Calibri" w:eastAsia="Calibri" w:hAnsi="Calibri" w:cs="Calibri"/>
      <w:sz w:val="20"/>
      <w:szCs w:val="20"/>
      <w:lang w:eastAsia="sk-SK"/>
    </w:rPr>
  </w:style>
  <w:style w:type="paragraph" w:customStyle="1" w:styleId="Nadpiskapitoly">
    <w:name w:val="Nadpis kapitoly"/>
    <w:basedOn w:val="Normlny"/>
    <w:next w:val="Odsekkapitolyslovan"/>
    <w:qFormat/>
    <w:rsid w:val="008815C2"/>
    <w:pPr>
      <w:keepNext/>
      <w:keepLines/>
      <w:numPr>
        <w:numId w:val="9"/>
      </w:numPr>
      <w:tabs>
        <w:tab w:val="left" w:pos="426"/>
      </w:tabs>
      <w:spacing w:before="480" w:after="240"/>
      <w:jc w:val="left"/>
      <w:outlineLvl w:val="0"/>
    </w:pPr>
    <w:rPr>
      <w:rFonts w:ascii="Tahoma" w:eastAsia="Times New Roman" w:hAnsi="Tahoma" w:cs="Times New Roman"/>
      <w:b/>
      <w:bCs/>
      <w:color w:val="000000"/>
      <w:sz w:val="20"/>
      <w:szCs w:val="28"/>
    </w:rPr>
  </w:style>
  <w:style w:type="paragraph" w:customStyle="1" w:styleId="Odsekkapitolyslovan">
    <w:name w:val="Odsek kapitoly číslovaný"/>
    <w:basedOn w:val="Normlny"/>
    <w:next w:val="Nadpiskapitoly"/>
    <w:qFormat/>
    <w:rsid w:val="008815C2"/>
    <w:pPr>
      <w:numPr>
        <w:ilvl w:val="1"/>
        <w:numId w:val="9"/>
      </w:numPr>
      <w:tabs>
        <w:tab w:val="left" w:pos="709"/>
      </w:tabs>
      <w:spacing w:before="120" w:after="120"/>
    </w:pPr>
    <w:rPr>
      <w:rFonts w:ascii="Tahoma" w:eastAsia="Calibri" w:hAnsi="Tahoma" w:cs="Tahoma"/>
      <w:color w:val="000000"/>
      <w:sz w:val="20"/>
      <w:szCs w:val="20"/>
    </w:rPr>
  </w:style>
  <w:style w:type="paragraph" w:customStyle="1" w:styleId="Odsekkapitolyslovan2">
    <w:name w:val="Odsek kapitoly číslovaný2"/>
    <w:basedOn w:val="Odsekkapitolyslovan"/>
    <w:qFormat/>
    <w:rsid w:val="008815C2"/>
    <w:pPr>
      <w:numPr>
        <w:ilvl w:val="2"/>
      </w:numPr>
      <w:tabs>
        <w:tab w:val="left" w:pos="851"/>
      </w:tabs>
    </w:pPr>
  </w:style>
  <w:style w:type="paragraph" w:customStyle="1" w:styleId="Default">
    <w:name w:val="Default"/>
    <w:rsid w:val="0069168B"/>
    <w:pPr>
      <w:autoSpaceDE w:val="0"/>
      <w:autoSpaceDN w:val="0"/>
      <w:adjustRightInd w:val="0"/>
      <w:spacing w:after="0" w:line="240" w:lineRule="auto"/>
    </w:pPr>
    <w:rPr>
      <w:rFonts w:ascii="Arial" w:eastAsia="Calibri" w:hAnsi="Arial" w:cs="Arial"/>
      <w:color w:val="000000"/>
      <w:sz w:val="24"/>
      <w:szCs w:val="24"/>
      <w:lang w:val="en-US"/>
    </w:rPr>
  </w:style>
  <w:style w:type="character" w:customStyle="1" w:styleId="apple-converted-space">
    <w:name w:val="apple-converted-space"/>
    <w:basedOn w:val="Predvolenpsmoodseku"/>
    <w:rsid w:val="00E4164F"/>
    <w:rPr>
      <w:rFonts w:cs="Times New Roman"/>
    </w:rPr>
  </w:style>
  <w:style w:type="paragraph" w:customStyle="1" w:styleId="Odsekzoznamu1">
    <w:name w:val="Odsek zoznamu1"/>
    <w:basedOn w:val="Normlny"/>
    <w:uiPriority w:val="34"/>
    <w:qFormat/>
    <w:rsid w:val="005E7DF2"/>
    <w:pPr>
      <w:spacing w:line="259" w:lineRule="auto"/>
      <w:ind w:left="720"/>
      <w:contextualSpacing/>
      <w:jc w:val="left"/>
    </w:pPr>
    <w:rPr>
      <w:rFonts w:ascii="Calibri" w:eastAsia="Times New Roman" w:hAnsi="Calibri" w:cs="Times New Roman"/>
      <w:sz w:val="22"/>
    </w:rPr>
  </w:style>
  <w:style w:type="table" w:styleId="Mriekatabuky">
    <w:name w:val="Table Grid"/>
    <w:basedOn w:val="Normlnatabuka"/>
    <w:uiPriority w:val="39"/>
    <w:rsid w:val="00A14E7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edouasD">
    <w:name w:val="nadpis (šedou) časť D"/>
    <w:basedOn w:val="Normlny"/>
    <w:autoRedefine/>
    <w:qFormat/>
    <w:locked/>
    <w:rsid w:val="00A14E77"/>
    <w:pPr>
      <w:numPr>
        <w:numId w:val="13"/>
      </w:numPr>
      <w:tabs>
        <w:tab w:val="num" w:pos="360"/>
      </w:tabs>
      <w:spacing w:after="0"/>
      <w:jc w:val="left"/>
    </w:pPr>
    <w:rPr>
      <w:rFonts w:ascii="Arial" w:eastAsia="Times New Roman" w:hAnsi="Arial" w:cs="Arial"/>
      <w:b/>
      <w:bCs/>
      <w:smallCaps/>
      <w:color w:val="2E74B5"/>
      <w:sz w:val="16"/>
      <w:lang w:eastAsia="sk-SK"/>
    </w:rPr>
  </w:style>
  <w:style w:type="character" w:customStyle="1" w:styleId="Nadpis6Char">
    <w:name w:val="Nadpis 6 Char"/>
    <w:basedOn w:val="Predvolenpsmoodseku"/>
    <w:link w:val="Nadpis6"/>
    <w:uiPriority w:val="9"/>
    <w:rsid w:val="005E0743"/>
    <w:rPr>
      <w:rFonts w:asciiTheme="majorHAnsi" w:eastAsiaTheme="majorEastAsia" w:hAnsiTheme="majorHAnsi" w:cstheme="majorBidi"/>
      <w:color w:val="1F3763" w:themeColor="accent1" w:themeShade="7F"/>
      <w:sz w:val="24"/>
    </w:rPr>
  </w:style>
  <w:style w:type="paragraph" w:styleId="Zkladntext">
    <w:name w:val="Body Text"/>
    <w:basedOn w:val="Normlny"/>
    <w:link w:val="ZkladntextChar"/>
    <w:uiPriority w:val="99"/>
    <w:semiHidden/>
    <w:unhideWhenUsed/>
    <w:rsid w:val="00944A93"/>
    <w:pPr>
      <w:spacing w:after="120"/>
    </w:pPr>
  </w:style>
  <w:style w:type="character" w:customStyle="1" w:styleId="ZkladntextChar">
    <w:name w:val="Základný text Char"/>
    <w:basedOn w:val="Predvolenpsmoodseku"/>
    <w:link w:val="Zkladntext"/>
    <w:uiPriority w:val="99"/>
    <w:semiHidden/>
    <w:rsid w:val="00944A93"/>
    <w:rPr>
      <w:rFonts w:ascii="Times New Roman" w:hAnsi="Times New Roman"/>
      <w:sz w:val="24"/>
    </w:rPr>
  </w:style>
  <w:style w:type="character" w:customStyle="1" w:styleId="normaltextrun1">
    <w:name w:val="normaltextrun1"/>
    <w:rsid w:val="00944A93"/>
  </w:style>
  <w:style w:type="character" w:customStyle="1" w:styleId="eop">
    <w:name w:val="eop"/>
    <w:rsid w:val="00944A93"/>
  </w:style>
  <w:style w:type="paragraph" w:customStyle="1" w:styleId="paragraph">
    <w:name w:val="paragraph"/>
    <w:basedOn w:val="Normlny"/>
    <w:rsid w:val="00944A93"/>
    <w:pPr>
      <w:spacing w:after="0"/>
      <w:jc w:val="left"/>
    </w:pPr>
    <w:rPr>
      <w:rFonts w:eastAsia="Times New Roman" w:cs="Times New Roman"/>
      <w:szCs w:val="24"/>
      <w:lang w:eastAsia="sk-SK"/>
    </w:rPr>
  </w:style>
  <w:style w:type="character" w:customStyle="1" w:styleId="spellingerror">
    <w:name w:val="spellingerror"/>
    <w:basedOn w:val="Predvolenpsmoodseku"/>
    <w:rsid w:val="00944A93"/>
  </w:style>
  <w:style w:type="paragraph" w:customStyle="1" w:styleId="TableParagraph">
    <w:name w:val="Table Paragraph"/>
    <w:basedOn w:val="Normlny"/>
    <w:uiPriority w:val="1"/>
    <w:qFormat/>
    <w:rsid w:val="00944A93"/>
    <w:pPr>
      <w:widowControl w:val="0"/>
      <w:autoSpaceDE w:val="0"/>
      <w:autoSpaceDN w:val="0"/>
      <w:spacing w:after="0"/>
      <w:ind w:left="110"/>
      <w:jc w:val="left"/>
    </w:pPr>
    <w:rPr>
      <w:rFonts w:ascii="Arial" w:eastAsia="Arial" w:hAnsi="Arial" w:cs="Arial"/>
      <w:sz w:val="22"/>
      <w:lang w:val="de-DE"/>
    </w:rPr>
  </w:style>
  <w:style w:type="table" w:customStyle="1" w:styleId="Mriekatabuky1">
    <w:name w:val="Mriežka tabuľky1"/>
    <w:basedOn w:val="Normlnatabuka"/>
    <w:next w:val="Mriekatabuky"/>
    <w:uiPriority w:val="39"/>
    <w:rsid w:val="00A345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AF0E5E"/>
    <w:pPr>
      <w:spacing w:after="0" w:line="240" w:lineRule="auto"/>
    </w:pPr>
    <w:rPr>
      <w:rFonts w:ascii="Times New Roman" w:hAnsi="Times New Roman"/>
      <w:sz w:val="24"/>
    </w:rPr>
  </w:style>
  <w:style w:type="character" w:customStyle="1" w:styleId="ListParagraphChar">
    <w:name w:val="List Paragraph Char"/>
    <w:link w:val="Odsekzoznamu3"/>
    <w:qFormat/>
    <w:locked/>
    <w:rsid w:val="00143803"/>
  </w:style>
  <w:style w:type="paragraph" w:customStyle="1" w:styleId="Odsekzoznamu3">
    <w:name w:val="Odsek zoznamu3"/>
    <w:basedOn w:val="Normlny"/>
    <w:link w:val="ListParagraphChar"/>
    <w:qFormat/>
    <w:rsid w:val="00143803"/>
    <w:pPr>
      <w:suppressAutoHyphens/>
      <w:spacing w:after="0"/>
      <w:ind w:left="720" w:hanging="680"/>
    </w:pPr>
    <w:rPr>
      <w:rFonts w:asciiTheme="minorHAnsi" w:hAnsiTheme="minorHAnsi"/>
      <w:sz w:val="22"/>
    </w:rPr>
  </w:style>
  <w:style w:type="character" w:styleId="PouitHypertextovPrepojenie">
    <w:name w:val="FollowedHyperlink"/>
    <w:basedOn w:val="Predvolenpsmoodseku"/>
    <w:uiPriority w:val="99"/>
    <w:semiHidden/>
    <w:unhideWhenUsed/>
    <w:rsid w:val="00EF114E"/>
    <w:rPr>
      <w:color w:val="954F72" w:themeColor="followedHyperlink"/>
      <w:u w:val="single"/>
    </w:rPr>
  </w:style>
  <w:style w:type="character" w:styleId="Odkaznapoznmkupodiarou">
    <w:name w:val="footnote reference"/>
    <w:rsid w:val="00BA773C"/>
    <w:rPr>
      <w:vertAlign w:val="superscript"/>
    </w:rPr>
  </w:style>
  <w:style w:type="paragraph" w:styleId="Textpoznmkypodiarou">
    <w:name w:val="footnote text"/>
    <w:basedOn w:val="Normlny"/>
    <w:link w:val="TextpoznmkypodiarouChar"/>
    <w:uiPriority w:val="99"/>
    <w:semiHidden/>
    <w:unhideWhenUsed/>
    <w:rsid w:val="00BA773C"/>
    <w:pPr>
      <w:spacing w:after="0"/>
    </w:pPr>
    <w:rPr>
      <w:sz w:val="20"/>
      <w:szCs w:val="20"/>
    </w:rPr>
  </w:style>
  <w:style w:type="character" w:customStyle="1" w:styleId="TextpoznmkypodiarouChar">
    <w:name w:val="Text poznámky pod čiarou Char"/>
    <w:basedOn w:val="Predvolenpsmoodseku"/>
    <w:link w:val="Textpoznmkypodiarou"/>
    <w:uiPriority w:val="99"/>
    <w:semiHidden/>
    <w:rsid w:val="00BA773C"/>
    <w:rPr>
      <w:rFonts w:ascii="Times New Roman" w:hAnsi="Times New Roman"/>
      <w:sz w:val="20"/>
      <w:szCs w:val="20"/>
    </w:rPr>
  </w:style>
  <w:style w:type="character" w:customStyle="1" w:styleId="cf01">
    <w:name w:val="cf01"/>
    <w:basedOn w:val="Predvolenpsmoodseku"/>
    <w:rsid w:val="00EE12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6642238">
      <w:bodyDiv w:val="1"/>
      <w:marLeft w:val="0"/>
      <w:marRight w:val="0"/>
      <w:marTop w:val="0"/>
      <w:marBottom w:val="0"/>
      <w:divBdr>
        <w:top w:val="none" w:sz="0" w:space="0" w:color="auto"/>
        <w:left w:val="none" w:sz="0" w:space="0" w:color="auto"/>
        <w:bottom w:val="none" w:sz="0" w:space="0" w:color="auto"/>
        <w:right w:val="none" w:sz="0" w:space="0" w:color="auto"/>
      </w:divBdr>
    </w:div>
    <w:div w:id="625281893">
      <w:bodyDiv w:val="1"/>
      <w:marLeft w:val="0"/>
      <w:marRight w:val="0"/>
      <w:marTop w:val="0"/>
      <w:marBottom w:val="0"/>
      <w:divBdr>
        <w:top w:val="none" w:sz="0" w:space="0" w:color="auto"/>
        <w:left w:val="none" w:sz="0" w:space="0" w:color="auto"/>
        <w:bottom w:val="none" w:sz="0" w:space="0" w:color="auto"/>
        <w:right w:val="none" w:sz="0" w:space="0" w:color="auto"/>
      </w:divBdr>
    </w:div>
    <w:div w:id="758064893">
      <w:bodyDiv w:val="1"/>
      <w:marLeft w:val="0"/>
      <w:marRight w:val="0"/>
      <w:marTop w:val="0"/>
      <w:marBottom w:val="0"/>
      <w:divBdr>
        <w:top w:val="none" w:sz="0" w:space="0" w:color="auto"/>
        <w:left w:val="none" w:sz="0" w:space="0" w:color="auto"/>
        <w:bottom w:val="none" w:sz="0" w:space="0" w:color="auto"/>
        <w:right w:val="none" w:sz="0" w:space="0" w:color="auto"/>
      </w:divBdr>
    </w:div>
    <w:div w:id="825240979">
      <w:bodyDiv w:val="1"/>
      <w:marLeft w:val="0"/>
      <w:marRight w:val="0"/>
      <w:marTop w:val="0"/>
      <w:marBottom w:val="0"/>
      <w:divBdr>
        <w:top w:val="none" w:sz="0" w:space="0" w:color="auto"/>
        <w:left w:val="none" w:sz="0" w:space="0" w:color="auto"/>
        <w:bottom w:val="none" w:sz="0" w:space="0" w:color="auto"/>
        <w:right w:val="none" w:sz="0" w:space="0" w:color="auto"/>
      </w:divBdr>
    </w:div>
    <w:div w:id="921061335">
      <w:bodyDiv w:val="1"/>
      <w:marLeft w:val="0"/>
      <w:marRight w:val="0"/>
      <w:marTop w:val="0"/>
      <w:marBottom w:val="0"/>
      <w:divBdr>
        <w:top w:val="none" w:sz="0" w:space="0" w:color="auto"/>
        <w:left w:val="none" w:sz="0" w:space="0" w:color="auto"/>
        <w:bottom w:val="none" w:sz="0" w:space="0" w:color="auto"/>
        <w:right w:val="none" w:sz="0" w:space="0" w:color="auto"/>
      </w:divBdr>
      <w:divsChild>
        <w:div w:id="555166488">
          <w:marLeft w:val="255"/>
          <w:marRight w:val="0"/>
          <w:marTop w:val="0"/>
          <w:marBottom w:val="0"/>
          <w:divBdr>
            <w:top w:val="none" w:sz="0" w:space="0" w:color="auto"/>
            <w:left w:val="none" w:sz="0" w:space="0" w:color="auto"/>
            <w:bottom w:val="none" w:sz="0" w:space="0" w:color="auto"/>
            <w:right w:val="none" w:sz="0" w:space="0" w:color="auto"/>
          </w:divBdr>
        </w:div>
        <w:div w:id="936017049">
          <w:marLeft w:val="255"/>
          <w:marRight w:val="0"/>
          <w:marTop w:val="0"/>
          <w:marBottom w:val="0"/>
          <w:divBdr>
            <w:top w:val="none" w:sz="0" w:space="0" w:color="auto"/>
            <w:left w:val="none" w:sz="0" w:space="0" w:color="auto"/>
            <w:bottom w:val="none" w:sz="0" w:space="0" w:color="auto"/>
            <w:right w:val="none" w:sz="0" w:space="0" w:color="auto"/>
          </w:divBdr>
        </w:div>
        <w:div w:id="1432821722">
          <w:marLeft w:val="255"/>
          <w:marRight w:val="0"/>
          <w:marTop w:val="0"/>
          <w:marBottom w:val="0"/>
          <w:divBdr>
            <w:top w:val="none" w:sz="0" w:space="0" w:color="auto"/>
            <w:left w:val="none" w:sz="0" w:space="0" w:color="auto"/>
            <w:bottom w:val="none" w:sz="0" w:space="0" w:color="auto"/>
            <w:right w:val="none" w:sz="0" w:space="0" w:color="auto"/>
          </w:divBdr>
        </w:div>
        <w:div w:id="1483766217">
          <w:marLeft w:val="255"/>
          <w:marRight w:val="0"/>
          <w:marTop w:val="0"/>
          <w:marBottom w:val="0"/>
          <w:divBdr>
            <w:top w:val="none" w:sz="0" w:space="0" w:color="auto"/>
            <w:left w:val="none" w:sz="0" w:space="0" w:color="auto"/>
            <w:bottom w:val="none" w:sz="0" w:space="0" w:color="auto"/>
            <w:right w:val="none" w:sz="0" w:space="0" w:color="auto"/>
          </w:divBdr>
        </w:div>
        <w:div w:id="1686445044">
          <w:marLeft w:val="255"/>
          <w:marRight w:val="0"/>
          <w:marTop w:val="0"/>
          <w:marBottom w:val="0"/>
          <w:divBdr>
            <w:top w:val="none" w:sz="0" w:space="0" w:color="auto"/>
            <w:left w:val="none" w:sz="0" w:space="0" w:color="auto"/>
            <w:bottom w:val="none" w:sz="0" w:space="0" w:color="auto"/>
            <w:right w:val="none" w:sz="0" w:space="0" w:color="auto"/>
          </w:divBdr>
        </w:div>
        <w:div w:id="1945192101">
          <w:marLeft w:val="255"/>
          <w:marRight w:val="0"/>
          <w:marTop w:val="0"/>
          <w:marBottom w:val="0"/>
          <w:divBdr>
            <w:top w:val="none" w:sz="0" w:space="0" w:color="auto"/>
            <w:left w:val="none" w:sz="0" w:space="0" w:color="auto"/>
            <w:bottom w:val="none" w:sz="0" w:space="0" w:color="auto"/>
            <w:right w:val="none" w:sz="0" w:space="0" w:color="auto"/>
          </w:divBdr>
        </w:div>
        <w:div w:id="2019577961">
          <w:marLeft w:val="255"/>
          <w:marRight w:val="0"/>
          <w:marTop w:val="0"/>
          <w:marBottom w:val="0"/>
          <w:divBdr>
            <w:top w:val="none" w:sz="0" w:space="0" w:color="auto"/>
            <w:left w:val="none" w:sz="0" w:space="0" w:color="auto"/>
            <w:bottom w:val="none" w:sz="0" w:space="0" w:color="auto"/>
            <w:right w:val="none" w:sz="0" w:space="0" w:color="auto"/>
          </w:divBdr>
        </w:div>
        <w:div w:id="2125222937">
          <w:marLeft w:val="255"/>
          <w:marRight w:val="0"/>
          <w:marTop w:val="0"/>
          <w:marBottom w:val="0"/>
          <w:divBdr>
            <w:top w:val="none" w:sz="0" w:space="0" w:color="auto"/>
            <w:left w:val="none" w:sz="0" w:space="0" w:color="auto"/>
            <w:bottom w:val="none" w:sz="0" w:space="0" w:color="auto"/>
            <w:right w:val="none" w:sz="0" w:space="0" w:color="auto"/>
          </w:divBdr>
        </w:div>
      </w:divsChild>
    </w:div>
    <w:div w:id="1116800223">
      <w:bodyDiv w:val="1"/>
      <w:marLeft w:val="0"/>
      <w:marRight w:val="0"/>
      <w:marTop w:val="0"/>
      <w:marBottom w:val="0"/>
      <w:divBdr>
        <w:top w:val="none" w:sz="0" w:space="0" w:color="auto"/>
        <w:left w:val="none" w:sz="0" w:space="0" w:color="auto"/>
        <w:bottom w:val="none" w:sz="0" w:space="0" w:color="auto"/>
        <w:right w:val="none" w:sz="0" w:space="0" w:color="auto"/>
      </w:divBdr>
    </w:div>
    <w:div w:id="1428454844">
      <w:bodyDiv w:val="1"/>
      <w:marLeft w:val="0"/>
      <w:marRight w:val="0"/>
      <w:marTop w:val="0"/>
      <w:marBottom w:val="0"/>
      <w:divBdr>
        <w:top w:val="none" w:sz="0" w:space="0" w:color="auto"/>
        <w:left w:val="none" w:sz="0" w:space="0" w:color="auto"/>
        <w:bottom w:val="none" w:sz="0" w:space="0" w:color="auto"/>
        <w:right w:val="none" w:sz="0" w:space="0" w:color="auto"/>
      </w:divBdr>
    </w:div>
    <w:div w:id="177119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ore.proebiz.com/docs/josephine/sk/Manual_registracie_SK.pdf" TargetMode="External"/><Relationship Id="rId18" Type="http://schemas.openxmlformats.org/officeDocument/2006/relationships/hyperlink" Target="https://www.slov-lex.sk/ezbierky-fe/pravne-predpisy/SK/ZZ/2015/343/20241101.html" TargetMode="External"/><Relationship Id="rId26" Type="http://schemas.openxmlformats.org/officeDocument/2006/relationships/hyperlink" Target="https://www.slov-lex.sk/pravne-predpisy/SK/ZZ/1964/40/20191201" TargetMode="External"/><Relationship Id="rId39" Type="http://schemas.openxmlformats.org/officeDocument/2006/relationships/hyperlink" Target="https://www.slov-lex.sk/ezbierky-fe/pravne-predpisy/SK/ZZ/2015/343/20241101.html" TargetMode="External"/><Relationship Id="rId21" Type="http://schemas.openxmlformats.org/officeDocument/2006/relationships/hyperlink" Target="https://store.proebiz.com/docs/josephine/sk/Manual_registracie_SK.pdf" TargetMode="External"/><Relationship Id="rId34" Type="http://schemas.openxmlformats.org/officeDocument/2006/relationships/hyperlink" Target="https://www.slov-lex.sk/ezbierky/pravne-predpisy/SK/ZZ/2015/343/20240801.html" TargetMode="External"/><Relationship Id="rId42" Type="http://schemas.openxmlformats.org/officeDocument/2006/relationships/hyperlink" Target="https://www.slov-lex.sk/ezbierky-fe/pravne-predpisy/SK/ZZ/2015/343/20241101.html"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lov-lex.sk/ezbierky-fe/pravne-predpisy/SK/ZZ/2015/343/20241101.html" TargetMode="External"/><Relationship Id="rId29" Type="http://schemas.openxmlformats.org/officeDocument/2006/relationships/hyperlink" Target="https://www.slov-lex.sk/ezbierky-fe/pravne-predpisy/SK/ZZ/2015/343/20241101.html" TargetMode="External"/><Relationship Id="rId11" Type="http://schemas.openxmlformats.org/officeDocument/2006/relationships/image" Target="media/image1.jpeg"/><Relationship Id="rId24" Type="http://schemas.openxmlformats.org/officeDocument/2006/relationships/hyperlink" Target="https://www.slov-lex.sk/ezbierky-fe/pravne-predpisy/SK/ZZ/2015/343/20241101.html" TargetMode="External"/><Relationship Id="rId32" Type="http://schemas.openxmlformats.org/officeDocument/2006/relationships/hyperlink" Target="https://www.slov-lex.sk/ezbierky/pravne-predpisy/SK/ZZ/2015/343/20240801.html" TargetMode="External"/><Relationship Id="rId37" Type="http://schemas.openxmlformats.org/officeDocument/2006/relationships/hyperlink" Target="https://www.slov-lex.sk/ezbierky-fe/pravne-predpisy/SK/ZZ/2015/343/20241101.html" TargetMode="External"/><Relationship Id="rId40" Type="http://schemas.openxmlformats.org/officeDocument/2006/relationships/hyperlink" Target="https://www.slov-lex.sk/ezbierky-fe/pravne-predpisy/SK/ZZ/2015/343/20241101.html"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josephine.proebiz.com/" TargetMode="External"/><Relationship Id="rId23" Type="http://schemas.openxmlformats.org/officeDocument/2006/relationships/hyperlink" Target="https://www.slov-lex.sk/pravne-predpisy/SK/ZZ/2016/315/20191101" TargetMode="External"/><Relationship Id="rId28" Type="http://schemas.openxmlformats.org/officeDocument/2006/relationships/hyperlink" Target="https://www.slov-lex.sk/ezbierky-fe/pravne-predpisy/SK/ZZ/2015/343/20241101.html" TargetMode="External"/><Relationship Id="rId36" Type="http://schemas.openxmlformats.org/officeDocument/2006/relationships/hyperlink" Target="https://www.slov-lex.sk/ezbierky-fe/pravne-predpisy/SK/ZZ/2015/343/20241101.html"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slov-lex.sk/ezbierky-fe/pravne-predpisy/SK/ZZ/2015/343/20241101.html" TargetMode="External"/><Relationship Id="rId31" Type="http://schemas.openxmlformats.org/officeDocument/2006/relationships/hyperlink" Target="https://www.slov-lex.sk/ezbierky-fe/pravne-predpisy/SK/ZZ/2015/343/20241101.html" TargetMode="External"/><Relationship Id="rId44"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tore.proebiz.com/docs/josephine/sk/Technicke_poziadavky_sw_JOSEPHINE.pdf" TargetMode="External"/><Relationship Id="rId22" Type="http://schemas.openxmlformats.org/officeDocument/2006/relationships/hyperlink" Target="https://www.slov-lex.sk/ezbierky-fe/pravne-predpisy/SK/ZZ/2015/343/20241101.html" TargetMode="External"/><Relationship Id="rId27" Type="http://schemas.openxmlformats.org/officeDocument/2006/relationships/hyperlink" Target="https://www.slov-lex.sk/ezbierky-fe/pravne-predpisy/SK/ZZ/2015/343/20241101.html" TargetMode="External"/><Relationship Id="rId30" Type="http://schemas.openxmlformats.org/officeDocument/2006/relationships/hyperlink" Target="https://www.slov-lex.sk/ezbierky-fe/pravne-predpisy/SK/ZZ/2015/343/20241101.html" TargetMode="External"/><Relationship Id="rId35" Type="http://schemas.openxmlformats.org/officeDocument/2006/relationships/hyperlink" Target="https://www.slov-lex.sk/ezbierky-fe/pravne-predpisy/SK/ZZ/2015/343/20241101.html" TargetMode="External"/><Relationship Id="rId43" Type="http://schemas.openxmlformats.org/officeDocument/2006/relationships/hyperlink" Target="https://www.slov-lex.sk/ezbierky/pravne-predpisy/SK/ZZ/2015/343/20240801.html" TargetMode="External"/><Relationship Id="rId48"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josephine.proebiz.com/sk/tender/62064/summary" TargetMode="External"/><Relationship Id="rId17" Type="http://schemas.openxmlformats.org/officeDocument/2006/relationships/hyperlink" Target="https://www.slov-lex.sk/ezbierky/pravne-predpisy/SK/ZZ/2015/343/20240801.html" TargetMode="External"/><Relationship Id="rId25" Type="http://schemas.openxmlformats.org/officeDocument/2006/relationships/hyperlink" Target="https://www.slov-lex.sk/ezbierky-fe/pravne-predpisy/SK/ZZ/2015/343/20241101.html" TargetMode="External"/><Relationship Id="rId33" Type="http://schemas.openxmlformats.org/officeDocument/2006/relationships/hyperlink" Target="https://www.slov-lex.sk/ezbierky/pravne-predpisy/SK/ZZ/2015/343/20240801.html" TargetMode="External"/><Relationship Id="rId38" Type="http://schemas.openxmlformats.org/officeDocument/2006/relationships/hyperlink" Target="https://www.slov-lex.sk/ezbierky-fe/pravne-predpisy/SK/ZZ/2015/343/20241101.html" TargetMode="External"/><Relationship Id="rId46" Type="http://schemas.openxmlformats.org/officeDocument/2006/relationships/footer" Target="footer1.xml"/><Relationship Id="rId20" Type="http://schemas.openxmlformats.org/officeDocument/2006/relationships/hyperlink" Target="https://josephine.proebiz.com/sk/tender/62064/summary" TargetMode="External"/><Relationship Id="rId41" Type="http://schemas.openxmlformats.org/officeDocument/2006/relationships/hyperlink" Target="https://www.slov-lex.sk/ezbierky-fe/pravne-predpisy/SK/ZZ/2015/343/20241101.html"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23/192/202408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1B7E0AF5A66048BE47F75AD318C98E" ma:contentTypeVersion="18" ma:contentTypeDescription="Create a new document." ma:contentTypeScope="" ma:versionID="fc8c6c9159de289240a9d797ef983284">
  <xsd:schema xmlns:xsd="http://www.w3.org/2001/XMLSchema" xmlns:xs="http://www.w3.org/2001/XMLSchema" xmlns:p="http://schemas.microsoft.com/office/2006/metadata/properties" xmlns:ns2="a1d9eb02-6223-4849-8f1f-20213c22d8b5" xmlns:ns3="c0d812c2-31f7-4b60-8ee5-70dd5345431b" targetNamespace="http://schemas.microsoft.com/office/2006/metadata/properties" ma:root="true" ma:fieldsID="4f5bd3e7865966b7ce977e7b14401ae3" ns2:_="" ns3:_="">
    <xsd:import namespace="a1d9eb02-6223-4849-8f1f-20213c22d8b5"/>
    <xsd:import namespace="c0d812c2-31f7-4b60-8ee5-70dd5345431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d9eb02-6223-4849-8f1f-20213c22d8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d812c2-31f7-4b60-8ee5-70dd5345431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327fc3-ec9e-4103-8424-2f685b6ab6e0}" ma:internalName="TaxCatchAll" ma:showField="CatchAllData" ma:web="c0d812c2-31f7-4b60-8ee5-70dd534543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d9eb02-6223-4849-8f1f-20213c22d8b5">
      <Terms xmlns="http://schemas.microsoft.com/office/infopath/2007/PartnerControls"/>
    </lcf76f155ced4ddcb4097134ff3c332f>
    <TaxCatchAll xmlns="c0d812c2-31f7-4b60-8ee5-70dd5345431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BDF11B-F194-494C-BAB0-2F02616C2B41}">
  <ds:schemaRefs>
    <ds:schemaRef ds:uri="http://schemas.openxmlformats.org/officeDocument/2006/bibliography"/>
  </ds:schemaRefs>
</ds:datastoreItem>
</file>

<file path=customXml/itemProps2.xml><?xml version="1.0" encoding="utf-8"?>
<ds:datastoreItem xmlns:ds="http://schemas.openxmlformats.org/officeDocument/2006/customXml" ds:itemID="{DBF11870-7CB4-4B4D-979B-7B4AC9B33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d9eb02-6223-4849-8f1f-20213c22d8b5"/>
    <ds:schemaRef ds:uri="c0d812c2-31f7-4b60-8ee5-70dd53454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17A42B-FF67-4DF2-B7A3-7B9A75CF727F}">
  <ds:schemaRefs>
    <ds:schemaRef ds:uri="http://schemas.microsoft.com/office/2006/metadata/properties"/>
    <ds:schemaRef ds:uri="http://schemas.microsoft.com/office/infopath/2007/PartnerControls"/>
    <ds:schemaRef ds:uri="a1d9eb02-6223-4849-8f1f-20213c22d8b5"/>
    <ds:schemaRef ds:uri="c0d812c2-31f7-4b60-8ee5-70dd5345431b"/>
  </ds:schemaRefs>
</ds:datastoreItem>
</file>

<file path=customXml/itemProps4.xml><?xml version="1.0" encoding="utf-8"?>
<ds:datastoreItem xmlns:ds="http://schemas.openxmlformats.org/officeDocument/2006/customXml" ds:itemID="{3C7E5AAB-A074-471C-9834-688CC5E917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8996</Words>
  <Characters>51279</Characters>
  <Application>Microsoft Office Word</Application>
  <DocSecurity>0</DocSecurity>
  <Lines>427</Lines>
  <Paragraphs>120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Garaj Michal, Mgr.</dc:creator>
  <cp:keywords/>
  <dc:description/>
  <cp:lastModifiedBy>Szakáll Marian, Mgr.</cp:lastModifiedBy>
  <cp:revision>5</cp:revision>
  <cp:lastPrinted>2024-12-03T08:23:00Z</cp:lastPrinted>
  <dcterms:created xsi:type="dcterms:W3CDTF">2025-01-16T09:32:00Z</dcterms:created>
  <dcterms:modified xsi:type="dcterms:W3CDTF">2025-01-17T13:36:00Z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0x010100C01B7E0AF5A66048BE47F75AD318C98E</vt:lpwstr>
  </property>
  <property fmtid="{D5CDD505-2E9C-101B-9397-08002B2CF9AE}" pid="3" name="MediaServiceImageTags">
    <vt:lpwstr/>
  </property>
</Properties>
</file>