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4F06A4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4F06A4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4F06A4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4F06A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4F06A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4F06A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4F06A4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F06A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4F06A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4F06A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38787461" w:rsidR="00C7209D" w:rsidRPr="004F06A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4F06A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7B27C2" w:rsidRPr="008F209D">
        <w:rPr>
          <w:rFonts w:ascii="Cambria" w:hAnsi="Cambria" w:cs="Arial"/>
          <w:noProof/>
          <w:sz w:val="20"/>
          <w:szCs w:val="20"/>
        </w:rPr>
        <w:t>“</w:t>
      </w:r>
      <w:r w:rsidR="007B27C2" w:rsidRPr="008F209D">
        <w:rPr>
          <w:rFonts w:ascii="Cambria" w:hAnsi="Cambria"/>
          <w:b/>
          <w:bCs/>
          <w:sz w:val="20"/>
          <w:szCs w:val="20"/>
        </w:rPr>
        <w:t>Obstaranie dopravcu na zabezpečenie služieb v pravidelnej autobusovej doprave (MHD) pre mesto Zvolen</w:t>
      </w:r>
      <w:r w:rsidR="007B27C2" w:rsidRPr="008F209D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="007B27C2" w:rsidRPr="008F209D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="007B27C2" w:rsidRPr="008F209D">
        <w:rPr>
          <w:rFonts w:ascii="Cambria" w:hAnsi="Cambria"/>
          <w:b/>
          <w:bCs/>
          <w:noProof/>
          <w:sz w:val="20"/>
          <w:szCs w:val="20"/>
        </w:rPr>
        <w:t>Mesto Zvolen, Námestie slobody 22, 960 01 Zvolen</w:t>
      </w:r>
      <w:r w:rsidR="007B27C2" w:rsidRPr="004F06A4">
        <w:rPr>
          <w:rFonts w:ascii="Cambria" w:hAnsi="Cambria" w:cs="Arial"/>
          <w:bCs/>
          <w:sz w:val="20"/>
          <w:szCs w:val="20"/>
        </w:rPr>
        <w:t xml:space="preserve"> </w:t>
      </w:r>
      <w:bookmarkStart w:id="0" w:name="_GoBack"/>
      <w:bookmarkEnd w:id="0"/>
      <w:r w:rsidR="001D08B9" w:rsidRPr="004F06A4">
        <w:rPr>
          <w:rFonts w:ascii="Cambria" w:hAnsi="Cambria" w:cs="Arial"/>
          <w:bCs/>
          <w:sz w:val="20"/>
          <w:szCs w:val="20"/>
        </w:rPr>
        <w:t>(ďalej len „</w:t>
      </w:r>
      <w:r w:rsidR="001D08B9" w:rsidRPr="004F06A4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4F06A4">
        <w:rPr>
          <w:rFonts w:ascii="Cambria" w:hAnsi="Cambria" w:cs="Arial"/>
          <w:bCs/>
          <w:sz w:val="20"/>
          <w:szCs w:val="20"/>
        </w:rPr>
        <w:t>“)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4F06A4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4F06A4">
        <w:rPr>
          <w:rFonts w:ascii="Cambria" w:hAnsi="Cambria"/>
          <w:bCs/>
          <w:noProof/>
          <w:sz w:val="20"/>
          <w:szCs w:val="20"/>
        </w:rPr>
        <w:t>o</w:t>
      </w:r>
      <w:r w:rsidRPr="004F06A4">
        <w:rPr>
          <w:rFonts w:ascii="Cambria" w:hAnsi="Cambria" w:cs="Calibri"/>
          <w:bCs/>
          <w:noProof/>
          <w:sz w:val="20"/>
          <w:szCs w:val="20"/>
        </w:rPr>
        <w:t> 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Pr="004F06A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4F06A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4F06A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4F06A4">
        <w:rPr>
          <w:rFonts w:ascii="Cambria" w:hAnsi="Cambria" w:cs="Arial"/>
          <w:sz w:val="20"/>
          <w:szCs w:val="20"/>
        </w:rPr>
        <w:t xml:space="preserve"> </w:t>
      </w:r>
      <w:r w:rsidRPr="004F06A4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4F06A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F06A4">
        <w:rPr>
          <w:rFonts w:ascii="Cambria" w:hAnsi="Cambria" w:cs="Arial"/>
          <w:i/>
          <w:sz w:val="20"/>
          <w:szCs w:val="20"/>
        </w:rPr>
        <w:t>]</w:t>
      </w:r>
      <w:r w:rsidRPr="004F06A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4F06A4">
        <w:rPr>
          <w:rFonts w:ascii="Cambria" w:hAnsi="Cambria" w:cs="Arial"/>
          <w:i/>
          <w:sz w:val="20"/>
          <w:szCs w:val="20"/>
        </w:rPr>
        <w:t>[</w:t>
      </w:r>
      <w:r w:rsidRPr="004F06A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F06A4">
        <w:rPr>
          <w:rFonts w:ascii="Cambria" w:hAnsi="Cambria" w:cs="Arial"/>
          <w:i/>
          <w:sz w:val="20"/>
          <w:szCs w:val="20"/>
        </w:rPr>
        <w:t xml:space="preserve">] </w:t>
      </w:r>
      <w:r w:rsidRPr="004F06A4">
        <w:rPr>
          <w:rFonts w:ascii="Cambria" w:hAnsi="Cambria" w:cs="Arial"/>
          <w:sz w:val="20"/>
          <w:szCs w:val="20"/>
        </w:rPr>
        <w:t>(ďalej len „</w:t>
      </w:r>
      <w:r w:rsidRPr="004F06A4">
        <w:rPr>
          <w:rFonts w:ascii="Cambria" w:hAnsi="Cambria" w:cs="Arial"/>
          <w:b/>
          <w:sz w:val="20"/>
          <w:szCs w:val="20"/>
        </w:rPr>
        <w:t>verejná súťaž</w:t>
      </w:r>
      <w:r w:rsidRPr="004F06A4">
        <w:rPr>
          <w:rFonts w:ascii="Cambria" w:hAnsi="Cambria" w:cs="Arial"/>
          <w:sz w:val="20"/>
          <w:szCs w:val="20"/>
        </w:rPr>
        <w:t>“)</w:t>
      </w:r>
      <w:r w:rsidRPr="004F06A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4F06A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4F06A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Pr="004F06A4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4F06A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F06A4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Identifikácia splnomocnenca:</w:t>
      </w:r>
    </w:p>
    <w:p w14:paraId="6AC09CD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Obchodné meno: 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Sídlo: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Štatutárny zástupca:</w:t>
      </w:r>
      <w:r w:rsidRPr="004F06A4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IČO:</w:t>
      </w:r>
      <w:r w:rsidRPr="004F06A4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Pr="004F06A4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Pr="004F06A4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06A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4F06A4">
        <w:rPr>
          <w:rFonts w:ascii="Cambria" w:hAnsi="Cambria" w:cs="Arial"/>
          <w:b/>
          <w:sz w:val="20"/>
          <w:szCs w:val="20"/>
        </w:rPr>
        <w:t>k</w:t>
      </w:r>
      <w:r w:rsidRPr="004F06A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vykon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vanie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>ch administratívnych a iných pr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 xml:space="preserve">vnych </w:t>
      </w:r>
      <w:r w:rsidRPr="004F06A4">
        <w:rPr>
          <w:rFonts w:ascii="Cambria" w:hAnsi="Cambria" w:cs="Proba Pro"/>
          <w:b/>
          <w:sz w:val="20"/>
          <w:szCs w:val="20"/>
        </w:rPr>
        <w:t>ú</w:t>
      </w:r>
      <w:r w:rsidRPr="004F06A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4F06A4">
        <w:rPr>
          <w:rFonts w:ascii="Cambria" w:hAnsi="Cambria" w:cs="Arial"/>
          <w:b/>
          <w:sz w:val="20"/>
          <w:szCs w:val="20"/>
        </w:rPr>
        <w:t>i</w:t>
      </w:r>
      <w:r w:rsidRPr="004F06A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 xml:space="preserve">ch </w:t>
      </w:r>
      <w:r w:rsidRPr="004F06A4">
        <w:rPr>
          <w:rFonts w:ascii="Cambria" w:hAnsi="Cambria" w:cs="Proba Pro"/>
          <w:b/>
          <w:sz w:val="20"/>
          <w:szCs w:val="20"/>
        </w:rPr>
        <w:t>č</w:t>
      </w:r>
      <w:r w:rsidRPr="004F06A4">
        <w:rPr>
          <w:rFonts w:ascii="Cambria" w:hAnsi="Cambria" w:cs="Arial"/>
          <w:b/>
          <w:sz w:val="20"/>
          <w:szCs w:val="20"/>
        </w:rPr>
        <w:t>lenov skupiny dod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vate</w:t>
      </w:r>
      <w:r w:rsidRPr="004F06A4">
        <w:rPr>
          <w:rFonts w:ascii="Cambria" w:hAnsi="Cambria" w:cs="Proba Pro"/>
          <w:b/>
          <w:sz w:val="20"/>
          <w:szCs w:val="20"/>
        </w:rPr>
        <w:t>ľ</w:t>
      </w:r>
      <w:r w:rsidRPr="004F06A4">
        <w:rPr>
          <w:rFonts w:ascii="Cambria" w:hAnsi="Cambria" w:cs="Arial"/>
          <w:b/>
          <w:sz w:val="20"/>
          <w:szCs w:val="20"/>
        </w:rPr>
        <w:t>ov vo vyššie uvedenej verejnej súťaži a v spojení s ňou, vrátane konania pri uzatvorení zmluvy, ako aj konania pri plnení zmluvy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4F06A4" w14:paraId="59515A1C" w14:textId="77777777" w:rsidTr="00D65061">
        <w:tc>
          <w:tcPr>
            <w:tcW w:w="4531" w:type="dxa"/>
          </w:tcPr>
          <w:p w14:paraId="77879EED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1A0B68F0" w14:textId="77777777" w:rsidTr="00D65061">
        <w:tc>
          <w:tcPr>
            <w:tcW w:w="4531" w:type="dxa"/>
          </w:tcPr>
          <w:p w14:paraId="20FAD0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64F04153" w14:textId="77777777" w:rsidTr="00D65061">
        <w:tc>
          <w:tcPr>
            <w:tcW w:w="4531" w:type="dxa"/>
          </w:tcPr>
          <w:p w14:paraId="42C591C2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2E6BA389" w14:textId="77777777" w:rsidTr="00D65061">
        <w:tc>
          <w:tcPr>
            <w:tcW w:w="4531" w:type="dxa"/>
          </w:tcPr>
          <w:p w14:paraId="70070B4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4F06A4" w14:paraId="3D9970A3" w14:textId="77777777" w:rsidTr="00D65061">
        <w:tc>
          <w:tcPr>
            <w:tcW w:w="4531" w:type="dxa"/>
          </w:tcPr>
          <w:p w14:paraId="528B5433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4F06A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4F06A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44EFC" w14:textId="77777777" w:rsidR="00D276E5" w:rsidRDefault="00D276E5" w:rsidP="00566B04">
      <w:r>
        <w:separator/>
      </w:r>
    </w:p>
  </w:endnote>
  <w:endnote w:type="continuationSeparator" w:id="0">
    <w:p w14:paraId="74C030F6" w14:textId="77777777" w:rsidR="00D276E5" w:rsidRDefault="00D276E5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FA109" w14:textId="77777777" w:rsidR="00D276E5" w:rsidRDefault="00D276E5" w:rsidP="00566B04">
      <w:r>
        <w:separator/>
      </w:r>
    </w:p>
  </w:footnote>
  <w:footnote w:type="continuationSeparator" w:id="0">
    <w:p w14:paraId="2AD34383" w14:textId="77777777" w:rsidR="00D276E5" w:rsidRDefault="00D276E5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Pr="004F06A4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4F06A4">
      <w:rPr>
        <w:rFonts w:ascii="Cambria" w:hAnsi="Cambria"/>
        <w:b/>
        <w:noProof/>
        <w:sz w:val="20"/>
        <w:szCs w:val="20"/>
      </w:rPr>
      <w:t>Príloha A.5 Súťažných podkladov:</w:t>
    </w:r>
  </w:p>
  <w:bookmarkEnd w:id="2"/>
  <w:bookmarkEnd w:id="3"/>
  <w:p w14:paraId="7C141A9E" w14:textId="12C2E1A6" w:rsidR="00566B04" w:rsidRPr="004F06A4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F06A4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3085E"/>
    <w:rsid w:val="001411A9"/>
    <w:rsid w:val="001B14C5"/>
    <w:rsid w:val="001D08B9"/>
    <w:rsid w:val="00215527"/>
    <w:rsid w:val="00382832"/>
    <w:rsid w:val="003A1DF1"/>
    <w:rsid w:val="004A644E"/>
    <w:rsid w:val="004D752C"/>
    <w:rsid w:val="004F06A4"/>
    <w:rsid w:val="005612CA"/>
    <w:rsid w:val="00566B04"/>
    <w:rsid w:val="005D432E"/>
    <w:rsid w:val="005F1C9A"/>
    <w:rsid w:val="006233D9"/>
    <w:rsid w:val="00631B47"/>
    <w:rsid w:val="00637668"/>
    <w:rsid w:val="00651536"/>
    <w:rsid w:val="00667DC6"/>
    <w:rsid w:val="0070514F"/>
    <w:rsid w:val="007870B5"/>
    <w:rsid w:val="007B27C2"/>
    <w:rsid w:val="009D7089"/>
    <w:rsid w:val="00A32BDC"/>
    <w:rsid w:val="00A84CD6"/>
    <w:rsid w:val="00AF0326"/>
    <w:rsid w:val="00C27F16"/>
    <w:rsid w:val="00C7209D"/>
    <w:rsid w:val="00C81B74"/>
    <w:rsid w:val="00CB105E"/>
    <w:rsid w:val="00CD08BB"/>
    <w:rsid w:val="00CE1425"/>
    <w:rsid w:val="00CE7197"/>
    <w:rsid w:val="00D276E5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15</cp:revision>
  <dcterms:created xsi:type="dcterms:W3CDTF">2019-04-12T09:26:00Z</dcterms:created>
  <dcterms:modified xsi:type="dcterms:W3CDTF">2021-07-02T13:42:00Z</dcterms:modified>
</cp:coreProperties>
</file>