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755D49E" w14:textId="738E31DE" w:rsidR="00301BA8" w:rsidRPr="00301BA8" w:rsidRDefault="00FC3D27" w:rsidP="00301BA8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ZG.270.2.</w:t>
      </w:r>
      <w:r w:rsidR="00225233">
        <w:rPr>
          <w:rFonts w:ascii="Cambria" w:hAnsi="Cambria" w:cs="Arial"/>
          <w:b/>
          <w:bCs/>
          <w:sz w:val="22"/>
          <w:szCs w:val="22"/>
        </w:rPr>
        <w:t>6</w:t>
      </w:r>
      <w:r w:rsidR="00992DD8">
        <w:rPr>
          <w:rFonts w:ascii="Cambria" w:hAnsi="Cambria" w:cs="Arial"/>
          <w:b/>
          <w:bCs/>
          <w:sz w:val="22"/>
          <w:szCs w:val="22"/>
        </w:rPr>
        <w:t>.2022</w:t>
      </w:r>
    </w:p>
    <w:p w14:paraId="492129B3" w14:textId="30CE5716" w:rsidR="00BF1351" w:rsidRDefault="00080BAE" w:rsidP="00BF1351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BE03F4">
        <w:rPr>
          <w:rFonts w:ascii="Cambria" w:hAnsi="Cambria" w:cs="Arial"/>
          <w:b/>
          <w:bCs/>
          <w:sz w:val="22"/>
          <w:szCs w:val="22"/>
        </w:rPr>
        <w:t>5</w:t>
      </w:r>
      <w:r>
        <w:rPr>
          <w:rFonts w:ascii="Cambria" w:hAnsi="Cambria" w:cs="Arial"/>
          <w:b/>
          <w:bCs/>
          <w:sz w:val="22"/>
          <w:szCs w:val="22"/>
        </w:rPr>
        <w:t>a</w:t>
      </w:r>
      <w:r w:rsidR="00BF1351"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18498D86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8C70AD2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F6FC85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C42592D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863EB8B" w14:textId="567A1AF9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(Nazwa i adres </w:t>
      </w:r>
      <w:r w:rsidR="00A41CC3">
        <w:rPr>
          <w:rFonts w:ascii="Cambria" w:hAnsi="Cambria" w:cs="Arial"/>
          <w:bCs/>
          <w:sz w:val="22"/>
          <w:szCs w:val="22"/>
        </w:rPr>
        <w:t>podmiotu udostępniającego zasoby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7C4FDEF3" w14:textId="77777777" w:rsidR="00BF1351" w:rsidRDefault="00BF1351" w:rsidP="00BF1351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1F291DF8" w14:textId="77777777" w:rsidR="00BF1351" w:rsidRDefault="00BF1351" w:rsidP="00BF1351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5A87A0A3" w14:textId="77777777" w:rsidR="00BF1351" w:rsidRDefault="00BF1351" w:rsidP="00BF1351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bookmarkStart w:id="0" w:name="_GoBack"/>
      <w:bookmarkEnd w:id="0"/>
    </w:p>
    <w:p w14:paraId="21793ADF" w14:textId="77777777" w:rsidR="00BF1351" w:rsidRDefault="00BF1351" w:rsidP="00BF1351">
      <w:pPr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</w:p>
    <w:p w14:paraId="202A7465" w14:textId="5968B875" w:rsidR="00BF1351" w:rsidRDefault="00BF1351" w:rsidP="00BF1351">
      <w:pPr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PODMIOTU UDOSTĘPNIAJĄCEGO ZASOBY</w:t>
      </w:r>
      <w:r>
        <w:rPr>
          <w:rFonts w:ascii="Cambria" w:hAnsi="Cambria" w:cs="Arial"/>
          <w:b/>
          <w:bCs/>
          <w:sz w:val="22"/>
          <w:szCs w:val="22"/>
        </w:rPr>
        <w:br/>
        <w:t xml:space="preserve">O SPEŁNIANIU WARUNKÓW UDZIAŁU W POSTĘPOWANIU </w:t>
      </w:r>
    </w:p>
    <w:p w14:paraId="17BFFEBE" w14:textId="5C0B6CD1" w:rsidR="00BF1351" w:rsidRDefault="00BF1351" w:rsidP="00BF1351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84B1FBF" w14:textId="77777777" w:rsidR="00225233" w:rsidRPr="00225233" w:rsidRDefault="00301BA8" w:rsidP="00225233">
      <w:pPr>
        <w:spacing w:before="120"/>
        <w:jc w:val="both"/>
        <w:rPr>
          <w:rFonts w:ascii="Cambria" w:hAnsi="Cambria" w:cs="Arial"/>
          <w:b/>
          <w:i/>
          <w:sz w:val="22"/>
          <w:szCs w:val="22"/>
        </w:rPr>
      </w:pPr>
      <w:r w:rsidRPr="00301BA8">
        <w:rPr>
          <w:rFonts w:ascii="Cambria" w:hAnsi="Cambria" w:cs="Arial"/>
          <w:sz w:val="22"/>
          <w:szCs w:val="22"/>
        </w:rPr>
        <w:t>Na potrzeby</w:t>
      </w:r>
      <w:r w:rsidRPr="00301BA8">
        <w:rPr>
          <w:rFonts w:ascii="Cambria" w:hAnsi="Cambria" w:cs="Arial"/>
          <w:b/>
          <w:bCs/>
          <w:sz w:val="22"/>
          <w:szCs w:val="22"/>
        </w:rPr>
        <w:t xml:space="preserve"> </w:t>
      </w:r>
      <w:r w:rsidRPr="00301BA8">
        <w:rPr>
          <w:rFonts w:ascii="Cambria" w:hAnsi="Cambria" w:cs="Arial"/>
          <w:bCs/>
          <w:sz w:val="22"/>
          <w:szCs w:val="22"/>
        </w:rPr>
        <w:t xml:space="preserve">postępowania o udzielenie zamówienia publicznego prowadzonego przez </w:t>
      </w:r>
      <w:r w:rsidRPr="005F31A9">
        <w:rPr>
          <w:rFonts w:ascii="Cambria" w:hAnsi="Cambria" w:cs="Arial"/>
          <w:bCs/>
          <w:sz w:val="22"/>
          <w:szCs w:val="22"/>
        </w:rPr>
        <w:t>Zamawiającego –  Nadleśnictwo Zamrzenica w trybie podstawowym (Wariant II)</w:t>
      </w:r>
      <w:r w:rsidRPr="00301BA8">
        <w:rPr>
          <w:rFonts w:ascii="Cambria" w:hAnsi="Cambria" w:cs="Arial"/>
          <w:bCs/>
          <w:sz w:val="22"/>
          <w:szCs w:val="22"/>
        </w:rPr>
        <w:t xml:space="preserve"> o którym mowa w art. 275 pkt 2 ustawy 11 września 2019 r. Prawo zamówień publicznych </w:t>
      </w:r>
      <w:r>
        <w:rPr>
          <w:rFonts w:ascii="Cambria" w:hAnsi="Cambria" w:cs="Arial"/>
          <w:bCs/>
          <w:sz w:val="22"/>
          <w:szCs w:val="22"/>
        </w:rPr>
        <w:t>(Dz. U. z </w:t>
      </w:r>
      <w:r w:rsidRPr="00301BA8">
        <w:rPr>
          <w:rFonts w:ascii="Cambria" w:hAnsi="Cambria" w:cs="Arial"/>
          <w:bCs/>
          <w:sz w:val="22"/>
          <w:szCs w:val="22"/>
        </w:rPr>
        <w:t>2021 r.  poz. 1129 - PZP)</w:t>
      </w:r>
      <w:r w:rsidRPr="005F31A9">
        <w:rPr>
          <w:rFonts w:ascii="Cambria" w:hAnsi="Cambria" w:cs="Arial"/>
          <w:bCs/>
          <w:sz w:val="22"/>
          <w:szCs w:val="22"/>
        </w:rPr>
        <w:t xml:space="preserve"> na </w:t>
      </w:r>
      <w:r w:rsidR="00225233">
        <w:rPr>
          <w:rFonts w:ascii="Cambria" w:hAnsi="Cambria" w:cs="Arial"/>
          <w:b/>
          <w:i/>
          <w:sz w:val="22"/>
          <w:szCs w:val="22"/>
        </w:rPr>
        <w:t xml:space="preserve"> </w:t>
      </w:r>
      <w:bookmarkStart w:id="1" w:name="_Hlk109049739"/>
      <w:r w:rsidR="00225233" w:rsidRPr="00225233">
        <w:rPr>
          <w:rFonts w:ascii="Cambria" w:hAnsi="Cambria" w:cs="Arial"/>
          <w:b/>
          <w:i/>
          <w:sz w:val="22"/>
          <w:szCs w:val="22"/>
        </w:rPr>
        <w:t>„Wykonanie robót budowlanych w Nadleśnictwie Zamrzenica w 2022 r. – 5 zadań”</w:t>
      </w:r>
    </w:p>
    <w:bookmarkEnd w:id="1"/>
    <w:p w14:paraId="307C5641" w14:textId="1C1C72FF" w:rsidR="00301BA8" w:rsidRDefault="00301BA8" w:rsidP="00BF1351">
      <w:pPr>
        <w:spacing w:before="120"/>
        <w:jc w:val="both"/>
        <w:rPr>
          <w:rFonts w:ascii="Cambria" w:hAnsi="Cambria" w:cs="Arial"/>
          <w:b/>
          <w:i/>
          <w:sz w:val="22"/>
          <w:szCs w:val="22"/>
        </w:rPr>
      </w:pPr>
    </w:p>
    <w:p w14:paraId="6C4430C2" w14:textId="2D05BC94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</w:t>
      </w:r>
    </w:p>
    <w:p w14:paraId="0F0F6097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3B03CC0F" w14:textId="661904CF" w:rsidR="00BF1351" w:rsidRP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</w:t>
      </w:r>
    </w:p>
    <w:p w14:paraId="5E7337DC" w14:textId="77777777" w:rsidR="00BF1351" w:rsidRDefault="00BF1351" w:rsidP="00BF1351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1BB83FB5" w14:textId="0D2DC95C" w:rsidR="00BF1351" w:rsidRPr="00BF1351" w:rsidRDefault="00BF1351" w:rsidP="00BF1351">
      <w:pPr>
        <w:jc w:val="both"/>
        <w:rPr>
          <w:rFonts w:ascii="Cambria" w:hAnsi="Cambria" w:cs="Arial"/>
          <w:sz w:val="21"/>
          <w:szCs w:val="21"/>
        </w:rPr>
      </w:pPr>
      <w:r w:rsidRPr="00BF1351">
        <w:rPr>
          <w:rFonts w:ascii="Cambria" w:hAnsi="Cambria" w:cs="Arial"/>
          <w:sz w:val="21"/>
          <w:szCs w:val="21"/>
        </w:rPr>
        <w:t>Oświadczam, że</w:t>
      </w:r>
      <w:r>
        <w:rPr>
          <w:rFonts w:ascii="Cambria" w:hAnsi="Cambria" w:cs="Arial"/>
          <w:sz w:val="21"/>
          <w:szCs w:val="21"/>
        </w:rPr>
        <w:t xml:space="preserve"> </w:t>
      </w:r>
      <w:r w:rsidR="00A41CC3">
        <w:rPr>
          <w:rFonts w:ascii="Cambria" w:hAnsi="Cambria" w:cs="Arial"/>
          <w:sz w:val="21"/>
          <w:szCs w:val="21"/>
        </w:rPr>
        <w:t>spełniam/</w:t>
      </w:r>
      <w:r>
        <w:rPr>
          <w:rFonts w:ascii="Cambria" w:hAnsi="Cambria" w:cs="Arial"/>
          <w:sz w:val="21"/>
          <w:szCs w:val="21"/>
        </w:rPr>
        <w:t>reprezentowany przeze mnie</w:t>
      </w:r>
      <w:r w:rsidRPr="00BF1351">
        <w:rPr>
          <w:rFonts w:ascii="Cambria" w:hAnsi="Cambria" w:cs="Arial"/>
          <w:sz w:val="21"/>
          <w:szCs w:val="21"/>
        </w:rPr>
        <w:t xml:space="preserve"> </w:t>
      </w:r>
      <w:r>
        <w:rPr>
          <w:rFonts w:ascii="Cambria" w:hAnsi="Cambria" w:cs="Arial"/>
          <w:sz w:val="21"/>
          <w:szCs w:val="21"/>
        </w:rPr>
        <w:t xml:space="preserve">podmiot </w:t>
      </w:r>
      <w:r w:rsidRPr="00BF1351">
        <w:rPr>
          <w:rFonts w:ascii="Cambria" w:hAnsi="Cambria" w:cs="Arial"/>
          <w:sz w:val="21"/>
          <w:szCs w:val="21"/>
        </w:rPr>
        <w:t>spełnia</w:t>
      </w:r>
      <w:r>
        <w:rPr>
          <w:rFonts w:ascii="Cambria" w:hAnsi="Cambria" w:cs="Arial"/>
          <w:sz w:val="21"/>
          <w:szCs w:val="21"/>
        </w:rPr>
        <w:t xml:space="preserve"> </w:t>
      </w:r>
      <w:r w:rsidR="00301BA8">
        <w:rPr>
          <w:rFonts w:ascii="Cambria" w:hAnsi="Cambria" w:cs="Arial"/>
          <w:sz w:val="21"/>
          <w:szCs w:val="21"/>
        </w:rPr>
        <w:t>warunki udziału w </w:t>
      </w:r>
      <w:r w:rsidRPr="00BF1351">
        <w:rPr>
          <w:rFonts w:ascii="Cambria" w:hAnsi="Cambria" w:cs="Arial"/>
          <w:sz w:val="21"/>
          <w:szCs w:val="21"/>
        </w:rPr>
        <w:t>postępowaniu określone przez Zamawiającego w</w:t>
      </w:r>
      <w:r>
        <w:rPr>
          <w:rFonts w:ascii="Cambria" w:hAnsi="Cambria" w:cs="Arial"/>
          <w:sz w:val="21"/>
          <w:szCs w:val="21"/>
        </w:rPr>
        <w:t xml:space="preserve"> </w:t>
      </w:r>
      <w:r w:rsidRPr="00BF1351">
        <w:rPr>
          <w:rFonts w:ascii="Cambria" w:hAnsi="Cambria" w:cs="Arial"/>
          <w:sz w:val="21"/>
          <w:szCs w:val="21"/>
        </w:rPr>
        <w:t>pkt</w:t>
      </w:r>
      <w:r>
        <w:rPr>
          <w:rFonts w:ascii="Cambria" w:hAnsi="Cambria" w:cs="Arial"/>
          <w:sz w:val="21"/>
          <w:szCs w:val="21"/>
        </w:rPr>
        <w:t xml:space="preserve"> ______ specyfikacji warunków zamówienia, które udostępnia</w:t>
      </w:r>
      <w:r w:rsidR="00A41CC3">
        <w:rPr>
          <w:rFonts w:ascii="Cambria" w:hAnsi="Cambria" w:cs="Arial"/>
          <w:sz w:val="21"/>
          <w:szCs w:val="21"/>
        </w:rPr>
        <w:t>m</w:t>
      </w:r>
      <w:r>
        <w:rPr>
          <w:rFonts w:ascii="Cambria" w:hAnsi="Cambria" w:cs="Arial"/>
          <w:sz w:val="21"/>
          <w:szCs w:val="21"/>
        </w:rPr>
        <w:t xml:space="preserve"> Wykonawcy w/w postępowaniu. </w:t>
      </w:r>
    </w:p>
    <w:p w14:paraId="4A3D80C9" w14:textId="77777777" w:rsidR="00BF1351" w:rsidRDefault="00BF1351" w:rsidP="00BF1351">
      <w:pPr>
        <w:jc w:val="both"/>
        <w:rPr>
          <w:rFonts w:ascii="Cambria" w:hAnsi="Cambria" w:cs="Arial"/>
          <w:bCs/>
          <w:sz w:val="22"/>
          <w:szCs w:val="22"/>
        </w:rPr>
      </w:pPr>
    </w:p>
    <w:p w14:paraId="34826A40" w14:textId="77777777" w:rsidR="00BF1351" w:rsidRPr="00567587" w:rsidRDefault="00BF1351" w:rsidP="00BF1351">
      <w:pPr>
        <w:jc w:val="both"/>
        <w:rPr>
          <w:rFonts w:ascii="Cambria" w:hAnsi="Cambria" w:cs="Arial"/>
          <w:bCs/>
          <w:sz w:val="22"/>
          <w:szCs w:val="22"/>
        </w:rPr>
      </w:pPr>
      <w:r w:rsidRPr="00567587">
        <w:rPr>
          <w:rFonts w:ascii="Cambria" w:hAnsi="Cambria" w:cs="Arial"/>
          <w:bCs/>
          <w:sz w:val="22"/>
          <w:szCs w:val="22"/>
        </w:rPr>
        <w:t xml:space="preserve">Oświadczam, że wszystkie informacje podane w powyższych oświadczeniach są aktualne </w:t>
      </w:r>
      <w:r w:rsidRPr="00567587">
        <w:rPr>
          <w:rFonts w:ascii="Cambria" w:hAnsi="Cambria" w:cs="Arial"/>
          <w:b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5C0134ED" w14:textId="77777777" w:rsidR="00BF1351" w:rsidRDefault="00BF1351" w:rsidP="00BF1351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3558605C" w14:textId="69801DE3" w:rsidR="00BF1351" w:rsidRPr="00BF1351" w:rsidRDefault="00BF1351" w:rsidP="00BF1351">
      <w:pPr>
        <w:spacing w:before="120"/>
        <w:ind w:left="5670"/>
        <w:jc w:val="center"/>
        <w:rPr>
          <w:rFonts w:ascii="Cambria" w:hAnsi="Cambria" w:cs="Arial"/>
          <w:bCs/>
          <w:sz w:val="18"/>
          <w:szCs w:val="18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</w:t>
      </w:r>
      <w:r>
        <w:rPr>
          <w:rFonts w:ascii="Cambria" w:hAnsi="Cambria" w:cs="Arial"/>
          <w:bCs/>
          <w:sz w:val="22"/>
          <w:szCs w:val="22"/>
        </w:rPr>
        <w:br/>
      </w:r>
      <w:r w:rsidRPr="00BF1351">
        <w:rPr>
          <w:rFonts w:ascii="Cambria" w:hAnsi="Cambria" w:cs="Arial"/>
          <w:bCs/>
          <w:sz w:val="18"/>
          <w:szCs w:val="18"/>
        </w:rPr>
        <w:t>(podpis podmiotu udostępniającego lub osoby przez niego upoważnionej)</w:t>
      </w:r>
    </w:p>
    <w:p w14:paraId="1A75715B" w14:textId="77777777" w:rsidR="00BF1351" w:rsidRDefault="00BF1351" w:rsidP="00BF135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268A71EC" w14:textId="77777777" w:rsidR="00BF1351" w:rsidRPr="00BF1351" w:rsidRDefault="00BF1351" w:rsidP="00BF1351">
      <w:pPr>
        <w:spacing w:before="120"/>
        <w:rPr>
          <w:rFonts w:ascii="Cambria" w:hAnsi="Cambria" w:cs="Arial"/>
          <w:bCs/>
          <w:sz w:val="18"/>
          <w:szCs w:val="18"/>
        </w:rPr>
      </w:pPr>
      <w:bookmarkStart w:id="2" w:name="_Hlk63003516"/>
    </w:p>
    <w:p w14:paraId="2841379D" w14:textId="3F50C331" w:rsidR="00BF1351" w:rsidRPr="00BF1351" w:rsidRDefault="00BF1351" w:rsidP="00BF1351">
      <w:pPr>
        <w:rPr>
          <w:rFonts w:ascii="Cambria" w:hAnsi="Cambria" w:cs="Arial"/>
          <w:bCs/>
          <w:i/>
          <w:sz w:val="18"/>
          <w:szCs w:val="18"/>
        </w:rPr>
      </w:pPr>
      <w:bookmarkStart w:id="3" w:name="_Hlk60047166"/>
      <w:r w:rsidRPr="00BF1351">
        <w:rPr>
          <w:rFonts w:ascii="Cambria" w:hAnsi="Cambria" w:cs="Arial"/>
          <w:bCs/>
          <w:i/>
          <w:sz w:val="18"/>
          <w:szCs w:val="18"/>
        </w:rPr>
        <w:t>Dokument musi być złożony  pod rygorem nieważności</w:t>
      </w:r>
      <w:r w:rsidRPr="00BF1351">
        <w:rPr>
          <w:rFonts w:ascii="Cambria" w:hAnsi="Cambria" w:cs="Arial"/>
          <w:bCs/>
          <w:i/>
          <w:sz w:val="18"/>
          <w:szCs w:val="18"/>
        </w:rPr>
        <w:tab/>
      </w:r>
      <w:r w:rsidRPr="00BF1351">
        <w:rPr>
          <w:rFonts w:ascii="Cambria" w:hAnsi="Cambria" w:cs="Arial"/>
          <w:bCs/>
          <w:i/>
          <w:sz w:val="18"/>
          <w:szCs w:val="18"/>
        </w:rPr>
        <w:br/>
        <w:t>w formie elektronicznej</w:t>
      </w:r>
      <w:r w:rsidR="0030304B">
        <w:rPr>
          <w:rFonts w:ascii="Cambria" w:hAnsi="Cambria" w:cs="Arial"/>
          <w:bCs/>
          <w:i/>
          <w:sz w:val="18"/>
          <w:szCs w:val="18"/>
        </w:rPr>
        <w:t xml:space="preserve"> i być </w:t>
      </w:r>
      <w:r w:rsidRPr="00BF1351">
        <w:rPr>
          <w:rFonts w:ascii="Cambria" w:hAnsi="Cambria" w:cs="Arial"/>
          <w:bCs/>
          <w:i/>
          <w:sz w:val="18"/>
          <w:szCs w:val="18"/>
        </w:rPr>
        <w:t xml:space="preserve">podpisany kwalifikowanym </w:t>
      </w:r>
      <w:r w:rsidR="0030304B">
        <w:rPr>
          <w:rFonts w:ascii="Cambria" w:hAnsi="Cambria" w:cs="Arial"/>
          <w:bCs/>
          <w:i/>
          <w:sz w:val="18"/>
          <w:szCs w:val="18"/>
        </w:rPr>
        <w:t>podpisem elektronicznym</w:t>
      </w:r>
      <w:r w:rsidRPr="00BF1351">
        <w:rPr>
          <w:rFonts w:ascii="Cambria" w:hAnsi="Cambria" w:cs="Arial"/>
          <w:bCs/>
          <w:i/>
          <w:sz w:val="18"/>
          <w:szCs w:val="18"/>
        </w:rPr>
        <w:t>,</w:t>
      </w:r>
    </w:p>
    <w:p w14:paraId="68FF4372" w14:textId="77777777" w:rsidR="00BF1351" w:rsidRPr="00BF1351" w:rsidRDefault="00BF1351" w:rsidP="00BF1351">
      <w:pPr>
        <w:rPr>
          <w:rFonts w:ascii="Cambria" w:hAnsi="Cambria" w:cs="Arial"/>
          <w:bCs/>
          <w:i/>
          <w:sz w:val="18"/>
          <w:szCs w:val="18"/>
        </w:rPr>
      </w:pPr>
      <w:r w:rsidRPr="00BF1351">
        <w:rPr>
          <w:rFonts w:ascii="Cambria" w:hAnsi="Cambria" w:cs="Arial"/>
          <w:bCs/>
          <w:i/>
          <w:sz w:val="18"/>
          <w:szCs w:val="18"/>
        </w:rPr>
        <w:t>lub w postaci elektronicznej  opatrzonej podpisem zaufanym</w:t>
      </w:r>
    </w:p>
    <w:p w14:paraId="23CB5C36" w14:textId="77777777" w:rsidR="00BF1351" w:rsidRPr="00BF1351" w:rsidRDefault="00BF1351" w:rsidP="00BF1351">
      <w:pPr>
        <w:rPr>
          <w:rFonts w:ascii="Cambria" w:hAnsi="Cambria" w:cs="Arial"/>
          <w:bCs/>
          <w:sz w:val="18"/>
          <w:szCs w:val="18"/>
        </w:rPr>
      </w:pPr>
      <w:r w:rsidRPr="00BF1351">
        <w:rPr>
          <w:rFonts w:ascii="Cambria" w:hAnsi="Cambria" w:cs="Arial"/>
          <w:bCs/>
          <w:i/>
          <w:sz w:val="18"/>
          <w:szCs w:val="18"/>
        </w:rPr>
        <w:t xml:space="preserve">lub podpisem osobistym </w:t>
      </w:r>
      <w:bookmarkEnd w:id="3"/>
    </w:p>
    <w:p w14:paraId="1949D5D2" w14:textId="218EAD2B" w:rsidR="00790244" w:rsidRPr="0030304B" w:rsidRDefault="00BF1351" w:rsidP="0030304B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ab/>
      </w:r>
      <w:bookmarkEnd w:id="2"/>
    </w:p>
    <w:sectPr w:rsidR="00790244" w:rsidRPr="0030304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8CBA473" w14:textId="77777777" w:rsidR="00CA1114" w:rsidRDefault="00CA1114">
      <w:r>
        <w:separator/>
      </w:r>
    </w:p>
  </w:endnote>
  <w:endnote w:type="continuationSeparator" w:id="0">
    <w:p w14:paraId="147ECE3C" w14:textId="77777777" w:rsidR="00CA1114" w:rsidRDefault="00CA11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BBEA34" w14:textId="77777777" w:rsidR="00050E2E" w:rsidRDefault="00CA111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3521A8" w14:textId="77777777" w:rsidR="00050E2E" w:rsidRDefault="00CA111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858F70E" w14:textId="77777777" w:rsidR="00050E2E" w:rsidRDefault="00A41CC3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8508CE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80AC9CD" w14:textId="77777777" w:rsidR="00050E2E" w:rsidRDefault="00CA1114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2BEDA9" w14:textId="77777777" w:rsidR="00050E2E" w:rsidRDefault="00CA111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F71BFE4" w14:textId="77777777" w:rsidR="00CA1114" w:rsidRDefault="00CA1114">
      <w:r>
        <w:separator/>
      </w:r>
    </w:p>
  </w:footnote>
  <w:footnote w:type="continuationSeparator" w:id="0">
    <w:p w14:paraId="4FF42A80" w14:textId="77777777" w:rsidR="00CA1114" w:rsidRDefault="00CA11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62E4DF" w14:textId="77777777" w:rsidR="00050E2E" w:rsidRDefault="00CA111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434FE1" w14:textId="77777777" w:rsidR="00050E2E" w:rsidRDefault="00A41CC3">
    <w:pPr>
      <w:pStyle w:val="Nagwek"/>
    </w:pPr>
    <w:r>
      <w:t xml:space="preserve"> </w:t>
    </w:r>
  </w:p>
  <w:p w14:paraId="665C4EC4" w14:textId="77777777" w:rsidR="00050E2E" w:rsidRDefault="00CA1114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C6D428" w14:textId="77777777" w:rsidR="00050E2E" w:rsidRDefault="00CA111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1351"/>
    <w:rsid w:val="00032638"/>
    <w:rsid w:val="00080BAE"/>
    <w:rsid w:val="00225233"/>
    <w:rsid w:val="002B2C0D"/>
    <w:rsid w:val="00301BA8"/>
    <w:rsid w:val="0030304B"/>
    <w:rsid w:val="00355604"/>
    <w:rsid w:val="004137DB"/>
    <w:rsid w:val="00467EE3"/>
    <w:rsid w:val="005B6385"/>
    <w:rsid w:val="00640EB3"/>
    <w:rsid w:val="006566BA"/>
    <w:rsid w:val="006A03AA"/>
    <w:rsid w:val="0073148A"/>
    <w:rsid w:val="00790244"/>
    <w:rsid w:val="00826C65"/>
    <w:rsid w:val="008508CE"/>
    <w:rsid w:val="00896609"/>
    <w:rsid w:val="00992DD8"/>
    <w:rsid w:val="009F5AF4"/>
    <w:rsid w:val="00A41CC3"/>
    <w:rsid w:val="00B67777"/>
    <w:rsid w:val="00BE03F4"/>
    <w:rsid w:val="00BF1351"/>
    <w:rsid w:val="00C04E9F"/>
    <w:rsid w:val="00CA1114"/>
    <w:rsid w:val="00D01CA0"/>
    <w:rsid w:val="00E3726F"/>
    <w:rsid w:val="00E57E29"/>
    <w:rsid w:val="00E72B92"/>
    <w:rsid w:val="00EA29F0"/>
    <w:rsid w:val="00F74888"/>
    <w:rsid w:val="00FC3D27"/>
    <w:rsid w:val="00FE5C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7A22B7"/>
  <w15:docId w15:val="{1FBD6A26-9EBA-4CE9-9337-AAEB51FC5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F135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BF1351"/>
    <w:rPr>
      <w:lang w:eastAsia="ar-SA"/>
    </w:rPr>
  </w:style>
  <w:style w:type="paragraph" w:styleId="Nagwek">
    <w:name w:val="header"/>
    <w:basedOn w:val="Normalny"/>
    <w:link w:val="NagwekZnak"/>
    <w:uiPriority w:val="99"/>
    <w:rsid w:val="00BF1351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BF135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08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290</Words>
  <Characters>1744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1221 N.Zamrzenica Alicja Kaczyńska</cp:lastModifiedBy>
  <cp:revision>2</cp:revision>
  <cp:lastPrinted>2022-05-27T13:12:00Z</cp:lastPrinted>
  <dcterms:created xsi:type="dcterms:W3CDTF">2022-07-19T09:01:00Z</dcterms:created>
  <dcterms:modified xsi:type="dcterms:W3CDTF">2022-07-19T09:01:00Z</dcterms:modified>
</cp:coreProperties>
</file>