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F66727" w:rsidRDefault="002C3622" w:rsidP="0091435F">
      <w:pPr>
        <w:spacing w:after="120"/>
        <w:jc w:val="center"/>
        <w:rPr>
          <w:rFonts w:ascii="Arial Narrow" w:hAnsi="Arial Narrow"/>
          <w:b/>
          <w:color w:val="A6A6A6" w:themeColor="background1" w:themeShade="A6"/>
          <w:sz w:val="28"/>
          <w:szCs w:val="28"/>
        </w:rPr>
      </w:pPr>
      <w:r w:rsidRPr="00F66727">
        <w:rPr>
          <w:rFonts w:ascii="Arial Narrow" w:hAnsi="Arial Narrow"/>
          <w:b/>
          <w:color w:val="A6A6A6" w:themeColor="background1" w:themeShade="A6"/>
          <w:sz w:val="28"/>
          <w:szCs w:val="28"/>
        </w:rPr>
        <w:t>„Návrh“</w:t>
      </w:r>
    </w:p>
    <w:p w14:paraId="65FAD5F4" w14:textId="77777777" w:rsidR="002C3622" w:rsidRPr="00F66727" w:rsidRDefault="002C3622" w:rsidP="0091435F">
      <w:pPr>
        <w:spacing w:after="120"/>
        <w:jc w:val="center"/>
        <w:rPr>
          <w:rFonts w:ascii="Arial Narrow" w:hAnsi="Arial Narrow"/>
          <w:b/>
          <w:sz w:val="28"/>
          <w:szCs w:val="28"/>
        </w:rPr>
      </w:pPr>
    </w:p>
    <w:p w14:paraId="62EEE242" w14:textId="77777777" w:rsidR="00FC2417" w:rsidRPr="00F66727" w:rsidRDefault="006056F6" w:rsidP="0091435F">
      <w:pPr>
        <w:spacing w:after="120"/>
        <w:jc w:val="center"/>
        <w:rPr>
          <w:rFonts w:ascii="Arial Narrow" w:hAnsi="Arial Narrow"/>
          <w:sz w:val="28"/>
          <w:szCs w:val="28"/>
        </w:rPr>
      </w:pPr>
      <w:r w:rsidRPr="00F66727">
        <w:rPr>
          <w:rFonts w:ascii="Arial Narrow" w:hAnsi="Arial Narrow"/>
          <w:b/>
          <w:sz w:val="28"/>
          <w:szCs w:val="28"/>
        </w:rPr>
        <w:t>KÚPNA ZMLUVA</w:t>
      </w:r>
    </w:p>
    <w:p w14:paraId="016AD80B" w14:textId="77777777" w:rsidR="00FC2417" w:rsidRPr="00F66727" w:rsidRDefault="00FC2417" w:rsidP="0091435F">
      <w:pPr>
        <w:jc w:val="center"/>
        <w:rPr>
          <w:rFonts w:ascii="Arial Narrow" w:hAnsi="Arial Narrow"/>
          <w:sz w:val="24"/>
          <w:szCs w:val="24"/>
        </w:rPr>
      </w:pPr>
      <w:r w:rsidRPr="00F66727">
        <w:rPr>
          <w:rFonts w:ascii="Arial Narrow" w:hAnsi="Arial Narrow"/>
          <w:sz w:val="24"/>
          <w:szCs w:val="24"/>
        </w:rPr>
        <w:t>uzatvorená podľa § 409 a</w:t>
      </w:r>
      <w:r w:rsidR="00BB427D" w:rsidRPr="00F66727">
        <w:rPr>
          <w:rFonts w:ascii="Arial Narrow" w:hAnsi="Arial Narrow"/>
          <w:sz w:val="24"/>
          <w:szCs w:val="24"/>
        </w:rPr>
        <w:t> </w:t>
      </w:r>
      <w:proofErr w:type="spellStart"/>
      <w:r w:rsidRPr="00F66727">
        <w:rPr>
          <w:rFonts w:ascii="Arial Narrow" w:hAnsi="Arial Narrow"/>
          <w:sz w:val="24"/>
          <w:szCs w:val="24"/>
        </w:rPr>
        <w:t>nasl</w:t>
      </w:r>
      <w:proofErr w:type="spellEnd"/>
      <w:r w:rsidR="00BB427D" w:rsidRPr="00F66727">
        <w:rPr>
          <w:rFonts w:ascii="Arial Narrow" w:hAnsi="Arial Narrow"/>
          <w:sz w:val="24"/>
          <w:szCs w:val="24"/>
        </w:rPr>
        <w:t xml:space="preserve">. </w:t>
      </w:r>
      <w:r w:rsidRPr="00F66727">
        <w:rPr>
          <w:rFonts w:ascii="Arial Narrow" w:hAnsi="Arial Narrow"/>
          <w:sz w:val="24"/>
          <w:szCs w:val="24"/>
        </w:rPr>
        <w:t>zákona č. 513/1991 Zb. Obchodný  zákonník</w:t>
      </w:r>
    </w:p>
    <w:p w14:paraId="7AEEDE35" w14:textId="77777777" w:rsidR="0000220B" w:rsidRPr="00F66727" w:rsidRDefault="006056F6" w:rsidP="0000220B">
      <w:pPr>
        <w:jc w:val="center"/>
        <w:rPr>
          <w:rFonts w:ascii="Arial Narrow" w:hAnsi="Arial Narrow" w:cs="Calibri"/>
          <w:bCs/>
          <w:sz w:val="24"/>
          <w:szCs w:val="24"/>
        </w:rPr>
      </w:pPr>
      <w:r w:rsidRPr="00F66727">
        <w:rPr>
          <w:rFonts w:ascii="Arial Narrow" w:hAnsi="Arial Narrow"/>
          <w:sz w:val="24"/>
          <w:szCs w:val="24"/>
        </w:rPr>
        <w:t>v znení neskorších predpisov (</w:t>
      </w:r>
      <w:r w:rsidR="00FC2417" w:rsidRPr="00F66727">
        <w:rPr>
          <w:rFonts w:ascii="Arial Narrow" w:hAnsi="Arial Narrow"/>
          <w:sz w:val="24"/>
          <w:szCs w:val="24"/>
        </w:rPr>
        <w:t>ďalej len „</w:t>
      </w:r>
      <w:r w:rsidRPr="00F66727">
        <w:rPr>
          <w:rFonts w:ascii="Arial Narrow" w:hAnsi="Arial Narrow"/>
          <w:b/>
          <w:sz w:val="24"/>
          <w:szCs w:val="24"/>
        </w:rPr>
        <w:t>Obchodný</w:t>
      </w:r>
      <w:r w:rsidRPr="00F66727">
        <w:rPr>
          <w:rFonts w:ascii="Arial Narrow" w:hAnsi="Arial Narrow"/>
          <w:sz w:val="24"/>
          <w:szCs w:val="24"/>
        </w:rPr>
        <w:t xml:space="preserve"> </w:t>
      </w:r>
      <w:r w:rsidR="00FC2417" w:rsidRPr="00F66727">
        <w:rPr>
          <w:rFonts w:ascii="Arial Narrow" w:hAnsi="Arial Narrow"/>
          <w:b/>
          <w:sz w:val="24"/>
          <w:szCs w:val="24"/>
        </w:rPr>
        <w:t>zákon</w:t>
      </w:r>
      <w:r w:rsidRPr="00F66727">
        <w:rPr>
          <w:rFonts w:ascii="Arial Narrow" w:hAnsi="Arial Narrow"/>
          <w:b/>
          <w:sz w:val="24"/>
          <w:szCs w:val="24"/>
        </w:rPr>
        <w:t>ník</w:t>
      </w:r>
      <w:r w:rsidR="00FC2417" w:rsidRPr="00F66727">
        <w:rPr>
          <w:rFonts w:ascii="Arial Narrow" w:hAnsi="Arial Narrow"/>
          <w:sz w:val="24"/>
          <w:szCs w:val="24"/>
        </w:rPr>
        <w:t>“)</w:t>
      </w:r>
      <w:r w:rsidR="0091435F" w:rsidRPr="00F66727">
        <w:rPr>
          <w:rFonts w:ascii="Arial Narrow" w:hAnsi="Arial Narrow"/>
          <w:sz w:val="24"/>
          <w:szCs w:val="24"/>
        </w:rPr>
        <w:t xml:space="preserve"> </w:t>
      </w:r>
      <w:r w:rsidR="003E798A" w:rsidRPr="00F66727">
        <w:rPr>
          <w:rFonts w:ascii="Arial Narrow" w:hAnsi="Arial Narrow"/>
          <w:sz w:val="24"/>
          <w:szCs w:val="24"/>
        </w:rPr>
        <w:t>a v súlade so  zákonom</w:t>
      </w:r>
      <w:r w:rsidR="003148C1" w:rsidRPr="00F66727">
        <w:rPr>
          <w:rFonts w:ascii="Arial Narrow" w:hAnsi="Arial Narrow"/>
          <w:sz w:val="24"/>
          <w:szCs w:val="24"/>
        </w:rPr>
        <w:t xml:space="preserve"> č. 343/2015 Z. z., </w:t>
      </w:r>
      <w:r w:rsidR="003148C1" w:rsidRPr="00F66727">
        <w:rPr>
          <w:rFonts w:ascii="Arial Narrow" w:hAnsi="Arial Narrow" w:cs="Calibri"/>
          <w:bCs/>
          <w:sz w:val="24"/>
          <w:szCs w:val="24"/>
        </w:rPr>
        <w:t xml:space="preserve">o verejnom obstarávaní a o zmene a doplnení niektorých zákonov </w:t>
      </w:r>
    </w:p>
    <w:p w14:paraId="38CF8AA5" w14:textId="77777777" w:rsidR="006056F6" w:rsidRPr="00F66727" w:rsidRDefault="00BB427D" w:rsidP="00BB427D">
      <w:pPr>
        <w:jc w:val="center"/>
        <w:rPr>
          <w:rFonts w:ascii="Arial Narrow" w:hAnsi="Arial Narrow"/>
          <w:sz w:val="24"/>
          <w:szCs w:val="24"/>
        </w:rPr>
      </w:pPr>
      <w:r w:rsidRPr="00F66727">
        <w:rPr>
          <w:rFonts w:ascii="Arial Narrow" w:hAnsi="Arial Narrow" w:cs="Calibri"/>
          <w:bCs/>
          <w:sz w:val="24"/>
          <w:szCs w:val="24"/>
        </w:rPr>
        <w:t xml:space="preserve">v znení neskorších predpisov </w:t>
      </w:r>
      <w:r w:rsidR="003148C1" w:rsidRPr="00F66727">
        <w:rPr>
          <w:rFonts w:ascii="Arial Narrow" w:hAnsi="Arial Narrow" w:cs="Calibri"/>
          <w:bCs/>
          <w:sz w:val="24"/>
          <w:szCs w:val="24"/>
        </w:rPr>
        <w:t>(ďalej len „</w:t>
      </w:r>
      <w:r w:rsidR="003148C1" w:rsidRPr="00F66727">
        <w:rPr>
          <w:rFonts w:ascii="Arial Narrow" w:hAnsi="Arial Narrow" w:cs="Calibri"/>
          <w:b/>
          <w:bCs/>
          <w:sz w:val="24"/>
          <w:szCs w:val="24"/>
        </w:rPr>
        <w:t>zákon o verejnom obstarávaní</w:t>
      </w:r>
      <w:r w:rsidR="003148C1" w:rsidRPr="00F66727">
        <w:rPr>
          <w:rFonts w:ascii="Arial Narrow" w:hAnsi="Arial Narrow" w:cs="Calibri"/>
          <w:bCs/>
          <w:sz w:val="24"/>
          <w:szCs w:val="24"/>
        </w:rPr>
        <w:t>“)</w:t>
      </w:r>
    </w:p>
    <w:p w14:paraId="0D06B6D5" w14:textId="77777777" w:rsidR="00FC2417" w:rsidRPr="00F66727" w:rsidRDefault="0091435F" w:rsidP="0091435F">
      <w:pPr>
        <w:jc w:val="center"/>
        <w:rPr>
          <w:rFonts w:ascii="Arial Narrow" w:hAnsi="Arial Narrow"/>
          <w:sz w:val="24"/>
          <w:szCs w:val="24"/>
        </w:rPr>
      </w:pPr>
      <w:r w:rsidRPr="00F66727">
        <w:rPr>
          <w:rFonts w:ascii="Arial Narrow" w:hAnsi="Arial Narrow"/>
          <w:sz w:val="24"/>
          <w:szCs w:val="24"/>
        </w:rPr>
        <w:t>(ďalej len „</w:t>
      </w:r>
      <w:r w:rsidRPr="00F66727">
        <w:rPr>
          <w:rFonts w:ascii="Arial Narrow" w:hAnsi="Arial Narrow"/>
          <w:b/>
          <w:sz w:val="24"/>
          <w:szCs w:val="24"/>
        </w:rPr>
        <w:t>zmluva</w:t>
      </w:r>
      <w:r w:rsidRPr="00F66727">
        <w:rPr>
          <w:rFonts w:ascii="Arial Narrow" w:hAnsi="Arial Narrow"/>
          <w:sz w:val="24"/>
          <w:szCs w:val="24"/>
        </w:rPr>
        <w:t>“)</w:t>
      </w:r>
    </w:p>
    <w:p w14:paraId="55A0C984" w14:textId="77777777" w:rsidR="00FC2417" w:rsidRPr="00F66727" w:rsidRDefault="00FC2417" w:rsidP="00FC2417">
      <w:pPr>
        <w:rPr>
          <w:rFonts w:ascii="Arial Narrow" w:hAnsi="Arial Narrow"/>
          <w:sz w:val="24"/>
          <w:szCs w:val="24"/>
        </w:rPr>
      </w:pPr>
    </w:p>
    <w:p w14:paraId="145FB961" w14:textId="77777777" w:rsidR="00FC2417" w:rsidRPr="00F66727" w:rsidRDefault="00FC2417" w:rsidP="00FC2417">
      <w:pPr>
        <w:jc w:val="center"/>
        <w:rPr>
          <w:rFonts w:ascii="Arial Narrow" w:hAnsi="Arial Narrow"/>
          <w:b/>
          <w:sz w:val="24"/>
          <w:szCs w:val="24"/>
        </w:rPr>
      </w:pPr>
      <w:r w:rsidRPr="00F66727">
        <w:rPr>
          <w:rFonts w:ascii="Arial Narrow" w:hAnsi="Arial Narrow"/>
          <w:b/>
          <w:sz w:val="24"/>
          <w:szCs w:val="24"/>
        </w:rPr>
        <w:t>Článok I.</w:t>
      </w:r>
    </w:p>
    <w:p w14:paraId="37576B59" w14:textId="77777777" w:rsidR="00FC2417" w:rsidRPr="00F66727" w:rsidRDefault="00FC2417" w:rsidP="008C420E">
      <w:pPr>
        <w:pStyle w:val="Odsekzoznamu"/>
        <w:ind w:left="360"/>
        <w:jc w:val="center"/>
        <w:rPr>
          <w:sz w:val="24"/>
          <w:szCs w:val="24"/>
        </w:rPr>
      </w:pPr>
      <w:r w:rsidRPr="00F66727">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F66727" w14:paraId="7137CAF0" w14:textId="77777777" w:rsidTr="00565125">
        <w:tc>
          <w:tcPr>
            <w:tcW w:w="4606" w:type="dxa"/>
            <w:shd w:val="clear" w:color="auto" w:fill="auto"/>
          </w:tcPr>
          <w:p w14:paraId="2FBDF62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b/>
                <w:bCs/>
                <w:sz w:val="24"/>
                <w:szCs w:val="24"/>
              </w:rPr>
              <w:t>Kupujúci:</w:t>
            </w:r>
          </w:p>
        </w:tc>
        <w:tc>
          <w:tcPr>
            <w:tcW w:w="4606" w:type="dxa"/>
            <w:shd w:val="clear" w:color="auto" w:fill="auto"/>
          </w:tcPr>
          <w:p w14:paraId="2598C7DA"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29F6C5BB" w14:textId="77777777" w:rsidTr="00565125">
        <w:tc>
          <w:tcPr>
            <w:tcW w:w="4606" w:type="dxa"/>
            <w:shd w:val="clear" w:color="auto" w:fill="auto"/>
          </w:tcPr>
          <w:p w14:paraId="047143BD"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 xml:space="preserve">Názov:                                                            </w:t>
            </w:r>
          </w:p>
        </w:tc>
        <w:tc>
          <w:tcPr>
            <w:tcW w:w="4606" w:type="dxa"/>
            <w:shd w:val="clear" w:color="auto" w:fill="auto"/>
          </w:tcPr>
          <w:p w14:paraId="08406887" w14:textId="7571FD30" w:rsidR="001B01D3" w:rsidRPr="00F66727"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F66727">
              <w:rPr>
                <w:rFonts w:ascii="Arial Narrow" w:hAnsi="Arial Narrow" w:cs="Arial Narrow"/>
                <w:sz w:val="24"/>
                <w:szCs w:val="24"/>
              </w:rPr>
              <w:t xml:space="preserve">Slovenská republika v zastúpení </w:t>
            </w:r>
            <w:r w:rsidR="00173C02" w:rsidRPr="00F66727">
              <w:rPr>
                <w:rFonts w:ascii="Arial Narrow" w:hAnsi="Arial Narrow"/>
                <w:sz w:val="24"/>
                <w:szCs w:val="24"/>
              </w:rPr>
              <w:t xml:space="preserve">Ministerstva vnútra </w:t>
            </w:r>
            <w:r w:rsidRPr="00F66727">
              <w:rPr>
                <w:rFonts w:ascii="Arial Narrow" w:hAnsi="Arial Narrow"/>
                <w:sz w:val="24"/>
                <w:szCs w:val="24"/>
              </w:rPr>
              <w:t>Slovenskej republiky</w:t>
            </w:r>
          </w:p>
        </w:tc>
      </w:tr>
      <w:tr w:rsidR="001B01D3" w:rsidRPr="00F66727" w14:paraId="2FB94D5C" w14:textId="77777777" w:rsidTr="00565125">
        <w:tc>
          <w:tcPr>
            <w:tcW w:w="4606" w:type="dxa"/>
            <w:shd w:val="clear" w:color="auto" w:fill="auto"/>
          </w:tcPr>
          <w:p w14:paraId="7B0C63BB"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Sídlo:</w:t>
            </w:r>
          </w:p>
        </w:tc>
        <w:tc>
          <w:tcPr>
            <w:tcW w:w="4606" w:type="dxa"/>
            <w:shd w:val="clear" w:color="auto" w:fill="auto"/>
          </w:tcPr>
          <w:p w14:paraId="255B041B"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Pribinova 2, 812 72 Bratislava, Slovenská republika</w:t>
            </w:r>
          </w:p>
        </w:tc>
      </w:tr>
      <w:tr w:rsidR="001B01D3" w:rsidRPr="00F66727" w14:paraId="21C44AAA" w14:textId="77777777" w:rsidTr="00565125">
        <w:tc>
          <w:tcPr>
            <w:tcW w:w="4606" w:type="dxa"/>
            <w:shd w:val="clear" w:color="auto" w:fill="auto"/>
          </w:tcPr>
          <w:p w14:paraId="72D99C2F"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7302E054" w14:textId="77777777" w:rsidTr="00565125">
        <w:tc>
          <w:tcPr>
            <w:tcW w:w="4606" w:type="dxa"/>
            <w:shd w:val="clear" w:color="auto" w:fill="auto"/>
          </w:tcPr>
          <w:p w14:paraId="0271309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IČO:</w:t>
            </w:r>
          </w:p>
        </w:tc>
        <w:tc>
          <w:tcPr>
            <w:tcW w:w="4606" w:type="dxa"/>
            <w:shd w:val="clear" w:color="auto" w:fill="auto"/>
          </w:tcPr>
          <w:p w14:paraId="4B6168EB"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00151866</w:t>
            </w:r>
          </w:p>
        </w:tc>
      </w:tr>
      <w:tr w:rsidR="001B01D3" w:rsidRPr="00F66727" w14:paraId="5632695A" w14:textId="77777777" w:rsidTr="00565125">
        <w:tc>
          <w:tcPr>
            <w:tcW w:w="4606" w:type="dxa"/>
            <w:shd w:val="clear" w:color="auto" w:fill="auto"/>
          </w:tcPr>
          <w:p w14:paraId="5064E901"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DIČ:</w:t>
            </w:r>
          </w:p>
        </w:tc>
        <w:tc>
          <w:tcPr>
            <w:tcW w:w="4606" w:type="dxa"/>
            <w:shd w:val="clear" w:color="auto" w:fill="auto"/>
          </w:tcPr>
          <w:p w14:paraId="4A4BBA2F"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2020571520</w:t>
            </w:r>
          </w:p>
        </w:tc>
      </w:tr>
      <w:tr w:rsidR="001B01D3" w:rsidRPr="00F66727" w14:paraId="17F9A979" w14:textId="77777777" w:rsidTr="00565125">
        <w:tc>
          <w:tcPr>
            <w:tcW w:w="4606" w:type="dxa"/>
            <w:shd w:val="clear" w:color="auto" w:fill="auto"/>
          </w:tcPr>
          <w:p w14:paraId="67007816"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Bankové spojenie:</w:t>
            </w:r>
          </w:p>
        </w:tc>
        <w:tc>
          <w:tcPr>
            <w:tcW w:w="4606" w:type="dxa"/>
            <w:shd w:val="clear" w:color="auto" w:fill="auto"/>
          </w:tcPr>
          <w:p w14:paraId="180BCE6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5144E924" w14:textId="77777777" w:rsidTr="00565125">
        <w:tc>
          <w:tcPr>
            <w:tcW w:w="4606" w:type="dxa"/>
            <w:shd w:val="clear" w:color="auto" w:fill="auto"/>
          </w:tcPr>
          <w:p w14:paraId="5FE743F2"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Číslo účtu:</w:t>
            </w:r>
          </w:p>
        </w:tc>
        <w:tc>
          <w:tcPr>
            <w:tcW w:w="4606" w:type="dxa"/>
            <w:shd w:val="clear" w:color="auto" w:fill="auto"/>
          </w:tcPr>
          <w:p w14:paraId="46269592" w14:textId="3F2421BF"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4683C2E2" w14:textId="77777777" w:rsidTr="00565125">
        <w:tc>
          <w:tcPr>
            <w:tcW w:w="4606" w:type="dxa"/>
            <w:shd w:val="clear" w:color="auto" w:fill="auto"/>
          </w:tcPr>
          <w:p w14:paraId="5BB0E18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BIC/SWIFT kód:   </w:t>
            </w:r>
          </w:p>
        </w:tc>
        <w:tc>
          <w:tcPr>
            <w:tcW w:w="4606" w:type="dxa"/>
            <w:shd w:val="clear" w:color="auto" w:fill="auto"/>
          </w:tcPr>
          <w:p w14:paraId="2BC8842F"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2F712C8F" w14:textId="77777777" w:rsidTr="00565125">
        <w:tc>
          <w:tcPr>
            <w:tcW w:w="4606" w:type="dxa"/>
            <w:shd w:val="clear" w:color="auto" w:fill="auto"/>
          </w:tcPr>
          <w:p w14:paraId="47D840B4"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Internetová adresa (URL):</w:t>
            </w:r>
          </w:p>
        </w:tc>
        <w:tc>
          <w:tcPr>
            <w:tcW w:w="4606" w:type="dxa"/>
            <w:shd w:val="clear" w:color="auto" w:fill="auto"/>
          </w:tcPr>
          <w:p w14:paraId="4E3702BF"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7EAEA9AF" w14:textId="77777777" w:rsidTr="00565125">
        <w:tc>
          <w:tcPr>
            <w:tcW w:w="4606" w:type="dxa"/>
            <w:shd w:val="clear" w:color="auto" w:fill="auto"/>
          </w:tcPr>
          <w:p w14:paraId="23C73541"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F66727" w14:paraId="52711AE7" w14:textId="77777777" w:rsidTr="00565125">
        <w:tc>
          <w:tcPr>
            <w:tcW w:w="4606" w:type="dxa"/>
            <w:shd w:val="clear" w:color="auto" w:fill="auto"/>
          </w:tcPr>
          <w:p w14:paraId="0DB09736" w14:textId="77777777" w:rsidR="001B01D3" w:rsidRPr="00F66727" w:rsidRDefault="001B01D3" w:rsidP="00565125">
            <w:pPr>
              <w:autoSpaceDE w:val="0"/>
              <w:autoSpaceDN w:val="0"/>
              <w:adjustRightInd w:val="0"/>
              <w:jc w:val="both"/>
              <w:rPr>
                <w:rFonts w:ascii="Arial Narrow" w:hAnsi="Arial Narrow" w:cs="Arial Narrow"/>
                <w:b/>
                <w:bCs/>
                <w:sz w:val="24"/>
                <w:szCs w:val="24"/>
              </w:rPr>
            </w:pPr>
            <w:r w:rsidRPr="00F66727">
              <w:rPr>
                <w:rFonts w:ascii="Arial Narrow" w:hAnsi="Arial Narrow" w:cs="Arial Narrow"/>
                <w:sz w:val="24"/>
                <w:szCs w:val="24"/>
              </w:rPr>
              <w:t>(ďalej len „</w:t>
            </w:r>
            <w:r w:rsidRPr="00F66727">
              <w:rPr>
                <w:rFonts w:ascii="Arial Narrow" w:hAnsi="Arial Narrow" w:cs="Arial Narrow"/>
                <w:b/>
                <w:sz w:val="24"/>
                <w:szCs w:val="24"/>
              </w:rPr>
              <w:t>kupujúci</w:t>
            </w:r>
            <w:r w:rsidRPr="00F66727">
              <w:rPr>
                <w:rFonts w:ascii="Arial Narrow" w:hAnsi="Arial Narrow" w:cs="Arial Narrow"/>
                <w:sz w:val="24"/>
                <w:szCs w:val="24"/>
              </w:rPr>
              <w:t>“)</w:t>
            </w:r>
          </w:p>
        </w:tc>
        <w:tc>
          <w:tcPr>
            <w:tcW w:w="4606" w:type="dxa"/>
            <w:shd w:val="clear" w:color="auto" w:fill="auto"/>
          </w:tcPr>
          <w:p w14:paraId="4AA5B72D" w14:textId="77777777" w:rsidR="001B01D3" w:rsidRPr="00F66727"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F66727" w:rsidRDefault="00FC2417" w:rsidP="00FC2417">
      <w:pPr>
        <w:rPr>
          <w:rFonts w:ascii="Arial Narrow" w:hAnsi="Arial Narrow"/>
          <w:sz w:val="24"/>
          <w:szCs w:val="24"/>
        </w:rPr>
      </w:pPr>
    </w:p>
    <w:p w14:paraId="2AEBA84D" w14:textId="77777777" w:rsidR="006E6235" w:rsidRPr="00F66727" w:rsidRDefault="006E6235" w:rsidP="00FC2417">
      <w:pPr>
        <w:rPr>
          <w:rFonts w:ascii="Arial Narrow" w:hAnsi="Arial Narrow"/>
          <w:sz w:val="24"/>
          <w:szCs w:val="24"/>
        </w:rPr>
      </w:pPr>
    </w:p>
    <w:p w14:paraId="2DA4606D" w14:textId="77777777" w:rsidR="00FC2417" w:rsidRPr="00F66727" w:rsidRDefault="00FC2417" w:rsidP="00FC2417">
      <w:pPr>
        <w:rPr>
          <w:rFonts w:ascii="Arial Narrow" w:hAnsi="Arial Narrow"/>
          <w:sz w:val="24"/>
          <w:szCs w:val="24"/>
        </w:rPr>
      </w:pPr>
      <w:r w:rsidRPr="00F66727">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F66727" w14:paraId="7D71236B" w14:textId="77777777" w:rsidTr="00565125">
        <w:tc>
          <w:tcPr>
            <w:tcW w:w="4606" w:type="dxa"/>
            <w:shd w:val="clear" w:color="auto" w:fill="auto"/>
          </w:tcPr>
          <w:p w14:paraId="1613EFE5" w14:textId="77777777" w:rsidR="006E6235" w:rsidRPr="00F66727" w:rsidRDefault="006E6235" w:rsidP="00565125">
            <w:pPr>
              <w:rPr>
                <w:rFonts w:ascii="Arial Narrow" w:hAnsi="Arial Narrow"/>
                <w:b/>
                <w:sz w:val="24"/>
                <w:szCs w:val="24"/>
              </w:rPr>
            </w:pPr>
          </w:p>
          <w:p w14:paraId="15E6E3CF" w14:textId="77777777" w:rsidR="00613A8C" w:rsidRPr="00F66727" w:rsidRDefault="00613A8C" w:rsidP="00565125">
            <w:pPr>
              <w:rPr>
                <w:rFonts w:ascii="Arial Narrow" w:hAnsi="Arial Narrow" w:cs="Arial Narrow"/>
                <w:b/>
                <w:bCs/>
                <w:sz w:val="24"/>
                <w:szCs w:val="24"/>
              </w:rPr>
            </w:pPr>
            <w:r w:rsidRPr="00F66727">
              <w:rPr>
                <w:rFonts w:ascii="Arial Narrow" w:hAnsi="Arial Narrow"/>
                <w:b/>
                <w:sz w:val="24"/>
                <w:szCs w:val="24"/>
              </w:rPr>
              <w:t>Predávajúci:</w:t>
            </w:r>
          </w:p>
        </w:tc>
        <w:tc>
          <w:tcPr>
            <w:tcW w:w="4606" w:type="dxa"/>
            <w:shd w:val="clear" w:color="auto" w:fill="auto"/>
          </w:tcPr>
          <w:p w14:paraId="55BE37D7"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F66727" w14:paraId="7C6948F8" w14:textId="77777777" w:rsidTr="00565125">
        <w:tc>
          <w:tcPr>
            <w:tcW w:w="4606" w:type="dxa"/>
            <w:shd w:val="clear" w:color="auto" w:fill="auto"/>
          </w:tcPr>
          <w:p w14:paraId="7868CAC9"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 xml:space="preserve">Názov:                                                            </w:t>
            </w:r>
          </w:p>
        </w:tc>
        <w:tc>
          <w:tcPr>
            <w:tcW w:w="4606" w:type="dxa"/>
            <w:shd w:val="clear" w:color="auto" w:fill="auto"/>
          </w:tcPr>
          <w:p w14:paraId="6738783A" w14:textId="77777777" w:rsidR="00613A8C" w:rsidRPr="00F66727"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2500D8F9" w14:textId="77777777" w:rsidTr="00565125">
        <w:tc>
          <w:tcPr>
            <w:tcW w:w="4606" w:type="dxa"/>
            <w:shd w:val="clear" w:color="auto" w:fill="auto"/>
          </w:tcPr>
          <w:p w14:paraId="6E21549E"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Sídlo:</w:t>
            </w:r>
          </w:p>
        </w:tc>
        <w:tc>
          <w:tcPr>
            <w:tcW w:w="4606" w:type="dxa"/>
            <w:shd w:val="clear" w:color="auto" w:fill="auto"/>
          </w:tcPr>
          <w:p w14:paraId="0FB81B6D"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5B3D0E67" w14:textId="77777777" w:rsidTr="00565125">
        <w:tc>
          <w:tcPr>
            <w:tcW w:w="4606" w:type="dxa"/>
            <w:shd w:val="clear" w:color="auto" w:fill="auto"/>
          </w:tcPr>
          <w:p w14:paraId="2C90A106"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zastúpený:</w:t>
            </w:r>
          </w:p>
        </w:tc>
        <w:tc>
          <w:tcPr>
            <w:tcW w:w="4606" w:type="dxa"/>
            <w:shd w:val="clear" w:color="auto" w:fill="auto"/>
          </w:tcPr>
          <w:p w14:paraId="437E317B"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234F93F5" w14:textId="77777777" w:rsidTr="00565125">
        <w:tc>
          <w:tcPr>
            <w:tcW w:w="4606" w:type="dxa"/>
            <w:shd w:val="clear" w:color="auto" w:fill="auto"/>
          </w:tcPr>
          <w:p w14:paraId="505E73A3"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IČO:</w:t>
            </w:r>
          </w:p>
        </w:tc>
        <w:tc>
          <w:tcPr>
            <w:tcW w:w="4606" w:type="dxa"/>
            <w:shd w:val="clear" w:color="auto" w:fill="auto"/>
          </w:tcPr>
          <w:p w14:paraId="52871579"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0031B3AA" w14:textId="77777777" w:rsidTr="00565125">
        <w:tc>
          <w:tcPr>
            <w:tcW w:w="4606" w:type="dxa"/>
            <w:shd w:val="clear" w:color="auto" w:fill="auto"/>
          </w:tcPr>
          <w:p w14:paraId="3EEBDF0B"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DIČ:</w:t>
            </w:r>
          </w:p>
        </w:tc>
        <w:tc>
          <w:tcPr>
            <w:tcW w:w="4606" w:type="dxa"/>
            <w:shd w:val="clear" w:color="auto" w:fill="auto"/>
          </w:tcPr>
          <w:p w14:paraId="79D875F2"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74F76816" w14:textId="77777777" w:rsidTr="00565125">
        <w:tc>
          <w:tcPr>
            <w:tcW w:w="4606" w:type="dxa"/>
            <w:shd w:val="clear" w:color="auto" w:fill="auto"/>
          </w:tcPr>
          <w:p w14:paraId="0DC61FDB"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Bankové spojenie:</w:t>
            </w:r>
          </w:p>
        </w:tc>
        <w:tc>
          <w:tcPr>
            <w:tcW w:w="4606" w:type="dxa"/>
            <w:shd w:val="clear" w:color="auto" w:fill="auto"/>
          </w:tcPr>
          <w:p w14:paraId="04C0D6A7"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54C114D9" w14:textId="77777777" w:rsidTr="00565125">
        <w:tc>
          <w:tcPr>
            <w:tcW w:w="4606" w:type="dxa"/>
            <w:shd w:val="clear" w:color="auto" w:fill="auto"/>
          </w:tcPr>
          <w:p w14:paraId="526118D2"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Narrow"/>
                <w:sz w:val="24"/>
                <w:szCs w:val="24"/>
              </w:rPr>
              <w:t>Číslo účtu:</w:t>
            </w:r>
          </w:p>
        </w:tc>
        <w:tc>
          <w:tcPr>
            <w:tcW w:w="4606" w:type="dxa"/>
            <w:shd w:val="clear" w:color="auto" w:fill="auto"/>
          </w:tcPr>
          <w:p w14:paraId="720213DE"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505F389C" w14:textId="77777777" w:rsidTr="00565125">
        <w:tc>
          <w:tcPr>
            <w:tcW w:w="4606" w:type="dxa"/>
            <w:shd w:val="clear" w:color="auto" w:fill="auto"/>
          </w:tcPr>
          <w:p w14:paraId="0E49A393"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 xml:space="preserve">SWIFT :                                     </w:t>
            </w:r>
          </w:p>
        </w:tc>
        <w:tc>
          <w:tcPr>
            <w:tcW w:w="4606" w:type="dxa"/>
            <w:shd w:val="clear" w:color="auto" w:fill="auto"/>
          </w:tcPr>
          <w:p w14:paraId="3A14F09B"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4CB10131" w14:textId="77777777" w:rsidTr="00565125">
        <w:tc>
          <w:tcPr>
            <w:tcW w:w="4606" w:type="dxa"/>
            <w:shd w:val="clear" w:color="auto" w:fill="auto"/>
          </w:tcPr>
          <w:p w14:paraId="700B8B64"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 xml:space="preserve">IBAN:       </w:t>
            </w:r>
          </w:p>
        </w:tc>
        <w:tc>
          <w:tcPr>
            <w:tcW w:w="4606" w:type="dxa"/>
            <w:shd w:val="clear" w:color="auto" w:fill="auto"/>
          </w:tcPr>
          <w:p w14:paraId="05EF698D"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150E4860" w14:textId="77777777" w:rsidTr="00565125">
        <w:tc>
          <w:tcPr>
            <w:tcW w:w="4606" w:type="dxa"/>
            <w:shd w:val="clear" w:color="auto" w:fill="auto"/>
          </w:tcPr>
          <w:p w14:paraId="3D878CC4"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sz w:val="24"/>
                <w:szCs w:val="24"/>
              </w:rPr>
              <w:t>E-mail:</w:t>
            </w:r>
          </w:p>
        </w:tc>
        <w:tc>
          <w:tcPr>
            <w:tcW w:w="4606" w:type="dxa"/>
            <w:shd w:val="clear" w:color="auto" w:fill="auto"/>
          </w:tcPr>
          <w:p w14:paraId="14301E7C"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6616EA2B" w14:textId="77777777" w:rsidTr="00565125">
        <w:tc>
          <w:tcPr>
            <w:tcW w:w="4606" w:type="dxa"/>
            <w:shd w:val="clear" w:color="auto" w:fill="auto"/>
          </w:tcPr>
          <w:p w14:paraId="5FFB4FBC" w14:textId="77777777" w:rsidR="00613A8C" w:rsidRPr="00F66727" w:rsidRDefault="00613A8C" w:rsidP="00565125">
            <w:pPr>
              <w:autoSpaceDE w:val="0"/>
              <w:autoSpaceDN w:val="0"/>
              <w:adjustRightInd w:val="0"/>
              <w:jc w:val="both"/>
              <w:rPr>
                <w:rFonts w:ascii="Arial Narrow" w:hAnsi="Arial Narrow" w:cs="Arial Narrow"/>
                <w:b/>
                <w:bCs/>
                <w:sz w:val="24"/>
                <w:szCs w:val="24"/>
              </w:rPr>
            </w:pPr>
            <w:r w:rsidRPr="00F66727">
              <w:rPr>
                <w:rFonts w:ascii="Arial Narrow" w:hAnsi="Arial Narrow"/>
                <w:sz w:val="24"/>
                <w:szCs w:val="24"/>
              </w:rPr>
              <w:t>Tel.:</w:t>
            </w:r>
          </w:p>
        </w:tc>
        <w:tc>
          <w:tcPr>
            <w:tcW w:w="4606" w:type="dxa"/>
            <w:shd w:val="clear" w:color="auto" w:fill="auto"/>
          </w:tcPr>
          <w:p w14:paraId="472EB65D"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1297689F" w14:textId="77777777" w:rsidTr="00565125">
        <w:tc>
          <w:tcPr>
            <w:tcW w:w="4606" w:type="dxa"/>
            <w:shd w:val="clear" w:color="auto" w:fill="auto"/>
          </w:tcPr>
          <w:p w14:paraId="18227267" w14:textId="77777777" w:rsidR="00613A8C" w:rsidRPr="00F66727" w:rsidRDefault="00613A8C" w:rsidP="00565125">
            <w:pPr>
              <w:autoSpaceDE w:val="0"/>
              <w:autoSpaceDN w:val="0"/>
              <w:adjustRightInd w:val="0"/>
              <w:jc w:val="both"/>
              <w:rPr>
                <w:rFonts w:ascii="Arial Narrow" w:hAnsi="Arial Narrow"/>
                <w:sz w:val="24"/>
                <w:szCs w:val="24"/>
              </w:rPr>
            </w:pPr>
            <w:r w:rsidRPr="00F66727">
              <w:rPr>
                <w:rFonts w:ascii="Arial Narrow" w:hAnsi="Arial Narrow"/>
                <w:sz w:val="24"/>
                <w:szCs w:val="24"/>
              </w:rPr>
              <w:t>Fax:</w:t>
            </w:r>
          </w:p>
        </w:tc>
        <w:tc>
          <w:tcPr>
            <w:tcW w:w="4606" w:type="dxa"/>
            <w:shd w:val="clear" w:color="auto" w:fill="auto"/>
          </w:tcPr>
          <w:p w14:paraId="7C8B99C7"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4BAFFFE7" w14:textId="77777777" w:rsidTr="00565125">
        <w:tc>
          <w:tcPr>
            <w:tcW w:w="4606" w:type="dxa"/>
            <w:shd w:val="clear" w:color="auto" w:fill="auto"/>
          </w:tcPr>
          <w:p w14:paraId="55956304" w14:textId="77777777" w:rsidR="00613A8C" w:rsidRPr="00F66727" w:rsidRDefault="00613A8C" w:rsidP="00565125">
            <w:pPr>
              <w:autoSpaceDE w:val="0"/>
              <w:autoSpaceDN w:val="0"/>
              <w:adjustRightInd w:val="0"/>
              <w:jc w:val="both"/>
              <w:rPr>
                <w:rFonts w:ascii="Arial Narrow" w:hAnsi="Arial Narrow"/>
                <w:sz w:val="24"/>
                <w:szCs w:val="24"/>
              </w:rPr>
            </w:pPr>
            <w:r w:rsidRPr="00F66727">
              <w:rPr>
                <w:rFonts w:ascii="Arial Narrow" w:hAnsi="Arial Narrow" w:cs="Arial"/>
                <w:sz w:val="24"/>
                <w:szCs w:val="24"/>
              </w:rPr>
              <w:t>Internetová adresa (URL):</w:t>
            </w:r>
            <w:r w:rsidRPr="00F66727">
              <w:rPr>
                <w:rFonts w:ascii="Arial Narrow" w:hAnsi="Arial Narrow" w:cs="Arial"/>
                <w:sz w:val="24"/>
                <w:szCs w:val="24"/>
              </w:rPr>
              <w:tab/>
            </w:r>
          </w:p>
        </w:tc>
        <w:tc>
          <w:tcPr>
            <w:tcW w:w="4606" w:type="dxa"/>
            <w:shd w:val="clear" w:color="auto" w:fill="auto"/>
          </w:tcPr>
          <w:p w14:paraId="5F0486B0"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40B21BC7" w14:textId="77777777" w:rsidTr="00565125">
        <w:tc>
          <w:tcPr>
            <w:tcW w:w="4606" w:type="dxa"/>
            <w:shd w:val="clear" w:color="auto" w:fill="auto"/>
          </w:tcPr>
          <w:p w14:paraId="39F92553" w14:textId="77777777" w:rsidR="00613A8C" w:rsidRPr="00F66727" w:rsidRDefault="00613A8C" w:rsidP="00565125">
            <w:pPr>
              <w:autoSpaceDE w:val="0"/>
              <w:autoSpaceDN w:val="0"/>
              <w:adjustRightInd w:val="0"/>
              <w:jc w:val="both"/>
              <w:rPr>
                <w:rFonts w:ascii="Arial Narrow" w:hAnsi="Arial Narrow"/>
                <w:sz w:val="24"/>
                <w:szCs w:val="24"/>
              </w:rPr>
            </w:pPr>
            <w:r w:rsidRPr="00F66727">
              <w:rPr>
                <w:rFonts w:ascii="Arial Narrow" w:hAnsi="Arial Narrow"/>
                <w:sz w:val="24"/>
                <w:szCs w:val="24"/>
              </w:rPr>
              <w:t>Zapísaný v:</w:t>
            </w:r>
          </w:p>
        </w:tc>
        <w:tc>
          <w:tcPr>
            <w:tcW w:w="4606" w:type="dxa"/>
            <w:shd w:val="clear" w:color="auto" w:fill="auto"/>
          </w:tcPr>
          <w:p w14:paraId="2619A3EA"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F66727">
              <w:rPr>
                <w:rFonts w:ascii="Arial Narrow" w:hAnsi="Arial Narrow" w:cs="Arial"/>
                <w:sz w:val="24"/>
                <w:szCs w:val="24"/>
              </w:rPr>
              <w:t>XXX</w:t>
            </w:r>
          </w:p>
        </w:tc>
      </w:tr>
      <w:tr w:rsidR="00613A8C" w:rsidRPr="00F66727" w14:paraId="4ACF0C6A" w14:textId="77777777" w:rsidTr="00565125">
        <w:tc>
          <w:tcPr>
            <w:tcW w:w="4606" w:type="dxa"/>
            <w:shd w:val="clear" w:color="auto" w:fill="auto"/>
          </w:tcPr>
          <w:p w14:paraId="0BE07DFC" w14:textId="77777777" w:rsidR="00613A8C" w:rsidRPr="00F66727" w:rsidRDefault="00613A8C" w:rsidP="00565125">
            <w:pPr>
              <w:jc w:val="both"/>
              <w:rPr>
                <w:rFonts w:ascii="Arial Narrow" w:hAnsi="Arial Narrow"/>
                <w:sz w:val="24"/>
                <w:szCs w:val="24"/>
              </w:rPr>
            </w:pPr>
            <w:r w:rsidRPr="00F66727">
              <w:rPr>
                <w:rFonts w:ascii="Arial Narrow" w:hAnsi="Arial Narrow"/>
                <w:sz w:val="24"/>
                <w:szCs w:val="24"/>
              </w:rPr>
              <w:t>(ďalej len „</w:t>
            </w:r>
            <w:r w:rsidRPr="00F66727">
              <w:rPr>
                <w:rFonts w:ascii="Arial Narrow" w:hAnsi="Arial Narrow"/>
                <w:b/>
                <w:sz w:val="24"/>
                <w:szCs w:val="24"/>
              </w:rPr>
              <w:t>predávajúci</w:t>
            </w:r>
            <w:r w:rsidRPr="00F66727">
              <w:rPr>
                <w:rFonts w:ascii="Arial Narrow" w:hAnsi="Arial Narrow"/>
                <w:sz w:val="24"/>
                <w:szCs w:val="24"/>
              </w:rPr>
              <w:t>“)</w:t>
            </w:r>
          </w:p>
        </w:tc>
        <w:tc>
          <w:tcPr>
            <w:tcW w:w="4606" w:type="dxa"/>
            <w:shd w:val="clear" w:color="auto" w:fill="auto"/>
          </w:tcPr>
          <w:p w14:paraId="3E4DD41C" w14:textId="77777777" w:rsidR="00613A8C" w:rsidRPr="00F66727"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F66727" w:rsidRDefault="00FC2417" w:rsidP="00FC2417">
      <w:pPr>
        <w:rPr>
          <w:rFonts w:ascii="Arial Narrow" w:hAnsi="Arial Narrow"/>
          <w:sz w:val="24"/>
          <w:szCs w:val="24"/>
        </w:rPr>
      </w:pPr>
    </w:p>
    <w:p w14:paraId="45437B7A" w14:textId="77777777" w:rsidR="00FC2417" w:rsidRPr="00F66727" w:rsidRDefault="00FC2417" w:rsidP="00FC2417">
      <w:pPr>
        <w:rPr>
          <w:rFonts w:ascii="Arial Narrow" w:hAnsi="Arial Narrow"/>
          <w:sz w:val="24"/>
          <w:szCs w:val="24"/>
        </w:rPr>
      </w:pPr>
    </w:p>
    <w:p w14:paraId="48E4D9ED" w14:textId="77777777" w:rsidR="00FC2417" w:rsidRPr="00F66727" w:rsidRDefault="00FC2417" w:rsidP="00FC2417">
      <w:pPr>
        <w:rPr>
          <w:rFonts w:ascii="Arial Narrow" w:hAnsi="Arial Narrow"/>
          <w:sz w:val="24"/>
          <w:szCs w:val="24"/>
        </w:rPr>
      </w:pPr>
      <w:r w:rsidRPr="00F66727">
        <w:rPr>
          <w:rFonts w:ascii="Arial Narrow" w:hAnsi="Arial Narrow"/>
          <w:sz w:val="24"/>
          <w:szCs w:val="24"/>
        </w:rPr>
        <w:t>(</w:t>
      </w:r>
      <w:r w:rsidR="00513182" w:rsidRPr="00F66727">
        <w:rPr>
          <w:rFonts w:ascii="Arial Narrow" w:hAnsi="Arial Narrow"/>
          <w:sz w:val="24"/>
          <w:szCs w:val="24"/>
        </w:rPr>
        <w:t xml:space="preserve">kupujúci a predávajúci </w:t>
      </w:r>
      <w:r w:rsidRPr="00F66727">
        <w:rPr>
          <w:rFonts w:ascii="Arial Narrow" w:hAnsi="Arial Narrow"/>
          <w:sz w:val="24"/>
          <w:szCs w:val="24"/>
        </w:rPr>
        <w:t>ďalej len „</w:t>
      </w:r>
      <w:r w:rsidRPr="00F66727">
        <w:rPr>
          <w:rFonts w:ascii="Arial Narrow" w:hAnsi="Arial Narrow"/>
          <w:b/>
          <w:sz w:val="24"/>
          <w:szCs w:val="24"/>
        </w:rPr>
        <w:t>Zmluvné strany</w:t>
      </w:r>
      <w:r w:rsidRPr="00F66727">
        <w:rPr>
          <w:rFonts w:ascii="Arial Narrow" w:hAnsi="Arial Narrow"/>
          <w:sz w:val="24"/>
          <w:szCs w:val="24"/>
        </w:rPr>
        <w:t>“)</w:t>
      </w:r>
    </w:p>
    <w:p w14:paraId="0E893470" w14:textId="77777777" w:rsidR="00FC2417" w:rsidRPr="00F66727" w:rsidRDefault="00FC2417" w:rsidP="00FC2417">
      <w:pPr>
        <w:jc w:val="center"/>
        <w:rPr>
          <w:rFonts w:ascii="Arial Narrow" w:hAnsi="Arial Narrow"/>
          <w:sz w:val="24"/>
          <w:szCs w:val="24"/>
        </w:rPr>
      </w:pPr>
    </w:p>
    <w:p w14:paraId="40AD7046" w14:textId="77777777" w:rsidR="006E6235" w:rsidRPr="00F66727" w:rsidRDefault="006E6235" w:rsidP="00FB6406">
      <w:pPr>
        <w:rPr>
          <w:rFonts w:ascii="Arial Narrow" w:hAnsi="Arial Narrow"/>
          <w:sz w:val="24"/>
          <w:szCs w:val="24"/>
        </w:rPr>
      </w:pPr>
    </w:p>
    <w:p w14:paraId="58B90120"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lastRenderedPageBreak/>
        <w:t>Článok II.</w:t>
      </w:r>
    </w:p>
    <w:p w14:paraId="4C6CFE58" w14:textId="77777777" w:rsidR="00FC2417" w:rsidRPr="00F66727" w:rsidRDefault="00FC2417" w:rsidP="00D004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Úvodné ustanoveni</w:t>
      </w:r>
      <w:r w:rsidR="00BB427D" w:rsidRPr="00F66727">
        <w:rPr>
          <w:rFonts w:ascii="Arial Narrow" w:hAnsi="Arial Narrow" w:cs="Calibri"/>
          <w:sz w:val="24"/>
          <w:szCs w:val="24"/>
        </w:rPr>
        <w:t>e</w:t>
      </w:r>
    </w:p>
    <w:p w14:paraId="0C664805" w14:textId="77777777" w:rsidR="006E6235" w:rsidRPr="00F66727" w:rsidRDefault="009B2474" w:rsidP="00D0046D">
      <w:pPr>
        <w:pStyle w:val="CTL"/>
        <w:numPr>
          <w:ilvl w:val="1"/>
          <w:numId w:val="31"/>
        </w:numPr>
        <w:spacing w:after="60" w:line="24" w:lineRule="atLeast"/>
        <w:ind w:left="567" w:hanging="567"/>
        <w:rPr>
          <w:rFonts w:ascii="Arial Narrow" w:hAnsi="Arial Narrow" w:cs="Calibri"/>
          <w:bCs/>
          <w:szCs w:val="24"/>
        </w:rPr>
      </w:pPr>
      <w:r w:rsidRPr="00F66727">
        <w:rPr>
          <w:rFonts w:ascii="Arial Narrow" w:hAnsi="Arial Narrow" w:cs="Calibri"/>
          <w:bCs/>
          <w:szCs w:val="24"/>
        </w:rPr>
        <w:t xml:space="preserve">Ministerstvo vnútra Slovenskej republiky ako verejný obstarávateľ podľa § 7 ods. </w:t>
      </w:r>
      <w:r w:rsidR="00D0046D" w:rsidRPr="00F66727">
        <w:rPr>
          <w:rFonts w:ascii="Arial Narrow" w:hAnsi="Arial Narrow" w:cs="Calibri"/>
          <w:bCs/>
          <w:szCs w:val="24"/>
        </w:rPr>
        <w:t xml:space="preserve">1 písm. a) zákona </w:t>
      </w:r>
      <w:r w:rsidRPr="00F66727">
        <w:rPr>
          <w:rFonts w:ascii="Arial Narrow" w:hAnsi="Arial Narrow" w:cs="Calibri"/>
          <w:bCs/>
          <w:szCs w:val="24"/>
        </w:rPr>
        <w:t>o verejnom obstarávaní zriadilo dynamický nákupný systém (ďalej len „DNS“) s</w:t>
      </w:r>
      <w:r w:rsidR="00DE521C" w:rsidRPr="00F66727">
        <w:rPr>
          <w:rFonts w:ascii="Arial Narrow" w:hAnsi="Arial Narrow" w:cs="Calibri"/>
          <w:bCs/>
          <w:szCs w:val="24"/>
        </w:rPr>
        <w:t> </w:t>
      </w:r>
      <w:r w:rsidRPr="00F66727">
        <w:rPr>
          <w:rFonts w:ascii="Arial Narrow" w:hAnsi="Arial Narrow" w:cs="Calibri"/>
          <w:bCs/>
          <w:szCs w:val="24"/>
        </w:rPr>
        <w:t>názvom</w:t>
      </w:r>
      <w:r w:rsidR="00DE521C" w:rsidRPr="00F66727">
        <w:rPr>
          <w:rFonts w:ascii="Arial Narrow" w:hAnsi="Arial Narrow" w:cs="Calibri"/>
          <w:bCs/>
          <w:szCs w:val="24"/>
        </w:rPr>
        <w:t xml:space="preserve"> </w:t>
      </w:r>
      <w:r w:rsidR="00FC2417" w:rsidRPr="00F66727">
        <w:rPr>
          <w:rFonts w:ascii="Arial Narrow" w:hAnsi="Arial Narrow" w:cs="Calibri"/>
          <w:szCs w:val="24"/>
        </w:rPr>
        <w:t>"</w:t>
      </w:r>
      <w:r w:rsidR="00D0046D" w:rsidRPr="00F66727">
        <w:rPr>
          <w:rFonts w:ascii="Arial Narrow" w:hAnsi="Arial Narrow"/>
          <w:b/>
          <w:szCs w:val="24"/>
        </w:rPr>
        <w:t>IKT zariadenia DNS</w:t>
      </w:r>
      <w:r w:rsidR="00FC2417" w:rsidRPr="00F66727">
        <w:rPr>
          <w:rFonts w:ascii="Arial Narrow" w:hAnsi="Arial Narrow" w:cs="Calibri"/>
          <w:szCs w:val="24"/>
        </w:rPr>
        <w:t>"</w:t>
      </w:r>
      <w:r w:rsidR="00DE521C" w:rsidRPr="00F66727">
        <w:rPr>
          <w:rFonts w:ascii="Arial Narrow" w:hAnsi="Arial Narrow" w:cs="Calibri"/>
          <w:szCs w:val="24"/>
        </w:rPr>
        <w:t>.</w:t>
      </w:r>
    </w:p>
    <w:p w14:paraId="34AB0E89" w14:textId="2BED55C0" w:rsidR="00F85137" w:rsidRPr="002A2883" w:rsidRDefault="00DE521C" w:rsidP="002A2883">
      <w:pPr>
        <w:pStyle w:val="CTL"/>
        <w:numPr>
          <w:ilvl w:val="1"/>
          <w:numId w:val="31"/>
        </w:numPr>
        <w:spacing w:after="60" w:line="24" w:lineRule="atLeast"/>
        <w:ind w:left="567" w:hanging="567"/>
        <w:rPr>
          <w:rFonts w:ascii="Arial Narrow" w:hAnsi="Arial Narrow" w:cs="Calibri"/>
          <w:bCs/>
          <w:szCs w:val="24"/>
        </w:rPr>
      </w:pPr>
      <w:r w:rsidRPr="00F66727">
        <w:rPr>
          <w:rFonts w:ascii="Arial Narrow" w:hAnsi="Arial Narrow" w:cs="Calibri"/>
          <w:bCs/>
          <w:szCs w:val="24"/>
        </w:rPr>
        <w:t xml:space="preserve">Verejný obstarávateľ prostredníctvom DNS v súlade s príslušnými ustanoveniami zákona o verejnom obstarávaní zrealizoval konkrétne obstarávanie na predmet zákazky </w:t>
      </w:r>
      <w:r w:rsidR="00EE5DE2" w:rsidRPr="002A2883">
        <w:rPr>
          <w:rFonts w:ascii="Arial Narrow" w:hAnsi="Arial Narrow" w:cs="Calibri"/>
          <w:b/>
          <w:bCs/>
          <w:szCs w:val="24"/>
        </w:rPr>
        <w:t>„</w:t>
      </w:r>
      <w:r w:rsidR="002A2883" w:rsidRPr="002A2883">
        <w:rPr>
          <w:rFonts w:ascii="Arial Narrow" w:hAnsi="Arial Narrow" w:cs="Calibri"/>
          <w:b/>
          <w:bCs/>
          <w:szCs w:val="24"/>
        </w:rPr>
        <w:t xml:space="preserve">Mobilné zariadenie pre </w:t>
      </w:r>
      <w:proofErr w:type="spellStart"/>
      <w:r w:rsidR="002A2883" w:rsidRPr="002A2883">
        <w:rPr>
          <w:rFonts w:ascii="Arial Narrow" w:hAnsi="Arial Narrow" w:cs="Calibri"/>
          <w:b/>
          <w:bCs/>
          <w:szCs w:val="24"/>
        </w:rPr>
        <w:t>CLKm</w:t>
      </w:r>
      <w:proofErr w:type="spellEnd"/>
      <w:r w:rsidR="002A2883" w:rsidRPr="002A2883">
        <w:rPr>
          <w:rFonts w:ascii="Arial Narrow" w:hAnsi="Arial Narrow" w:cs="Calibri"/>
          <w:b/>
          <w:bCs/>
          <w:szCs w:val="24"/>
        </w:rPr>
        <w:t xml:space="preserve"> 2 </w:t>
      </w:r>
      <w:r w:rsidR="00C10C19" w:rsidRPr="002A2883">
        <w:rPr>
          <w:rFonts w:ascii="Arial Narrow" w:hAnsi="Arial Narrow" w:cs="Calibri"/>
          <w:b/>
          <w:bCs/>
          <w:szCs w:val="24"/>
        </w:rPr>
        <w:t xml:space="preserve">(ID zákazky </w:t>
      </w:r>
      <w:r w:rsidR="002A2883" w:rsidRPr="002A2883">
        <w:rPr>
          <w:rFonts w:ascii="Arial Narrow" w:hAnsi="Arial Narrow" w:cs="Calibri"/>
          <w:b/>
          <w:bCs/>
          <w:szCs w:val="24"/>
        </w:rPr>
        <w:t>33426</w:t>
      </w:r>
      <w:r w:rsidR="00C10C19" w:rsidRPr="002A2883">
        <w:rPr>
          <w:rFonts w:ascii="Arial Narrow" w:hAnsi="Arial Narrow" w:cs="Calibri"/>
          <w:b/>
          <w:bCs/>
          <w:szCs w:val="24"/>
        </w:rPr>
        <w:t>)</w:t>
      </w:r>
      <w:r w:rsidR="00F85137" w:rsidRPr="002A2883">
        <w:rPr>
          <w:rFonts w:ascii="Arial Narrow" w:hAnsi="Arial Narrow" w:cs="Calibri"/>
          <w:b/>
          <w:bCs/>
          <w:szCs w:val="24"/>
        </w:rPr>
        <w:t>“</w:t>
      </w:r>
    </w:p>
    <w:p w14:paraId="4AF0FC1F" w14:textId="4C2E909E" w:rsidR="00F85137" w:rsidRPr="00F6672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12F57E3E" w:rsidR="00FB6406" w:rsidRPr="00F66727" w:rsidRDefault="00FB6406" w:rsidP="00DE521C">
      <w:pPr>
        <w:pStyle w:val="CTL"/>
        <w:numPr>
          <w:ilvl w:val="1"/>
          <w:numId w:val="31"/>
        </w:numPr>
        <w:spacing w:after="240" w:line="24" w:lineRule="atLeast"/>
        <w:ind w:left="567" w:hanging="567"/>
        <w:contextualSpacing/>
        <w:rPr>
          <w:rFonts w:ascii="Arial Narrow" w:hAnsi="Arial Narrow" w:cs="Calibri"/>
          <w:szCs w:val="24"/>
        </w:rPr>
      </w:pPr>
      <w:r w:rsidRPr="00F66727">
        <w:rPr>
          <w:rFonts w:ascii="Arial Narrow" w:hAnsi="Arial Narrow" w:cs="Calibri"/>
          <w:szCs w:val="24"/>
        </w:rPr>
        <w:t xml:space="preserve">Táto zmluva je výsledkom procesu verejného obstarávania postupom podľa zákona č. 343/2015 </w:t>
      </w:r>
      <w:proofErr w:type="spellStart"/>
      <w:r w:rsidRPr="00F66727">
        <w:rPr>
          <w:rFonts w:ascii="Arial Narrow" w:hAnsi="Arial Narrow" w:cs="Calibri"/>
          <w:szCs w:val="24"/>
        </w:rPr>
        <w:t>Z.z</w:t>
      </w:r>
      <w:proofErr w:type="spellEnd"/>
      <w:r w:rsidRPr="00F66727">
        <w:rPr>
          <w:rFonts w:ascii="Arial Narrow" w:hAnsi="Arial Narrow" w:cs="Calibri"/>
          <w:szCs w:val="24"/>
        </w:rPr>
        <w:t xml:space="preserve">. </w:t>
      </w:r>
    </w:p>
    <w:p w14:paraId="2722ED8F"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III.</w:t>
      </w:r>
    </w:p>
    <w:p w14:paraId="02004153" w14:textId="77777777" w:rsidR="00FC2417" w:rsidRPr="00F66727" w:rsidRDefault="00FC2417" w:rsidP="00D004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Predmet zmluvy</w:t>
      </w:r>
    </w:p>
    <w:p w14:paraId="5ED6AD5F" w14:textId="77777777" w:rsidR="00FC2417" w:rsidRPr="00F66727"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Predmetom tejto </w:t>
      </w:r>
      <w:r w:rsidR="003E798A" w:rsidRPr="00F66727">
        <w:rPr>
          <w:rFonts w:ascii="Arial Narrow" w:hAnsi="Arial Narrow" w:cs="Calibri"/>
          <w:szCs w:val="24"/>
        </w:rPr>
        <w:t xml:space="preserve">zmluvy je záväzok predávajúceho dodať kupujúcemu tovar, vrátane dopravy do miesta dodania, ktorý je </w:t>
      </w:r>
      <w:r w:rsidR="003E798A" w:rsidRPr="00F66727">
        <w:rPr>
          <w:rFonts w:ascii="Arial Narrow" w:hAnsi="Arial Narrow"/>
          <w:szCs w:val="24"/>
        </w:rPr>
        <w:t xml:space="preserve">presne špecifikovaný </w:t>
      </w:r>
      <w:r w:rsidR="003E798A" w:rsidRPr="00F66727">
        <w:rPr>
          <w:rFonts w:ascii="Arial Narrow" w:hAnsi="Arial Narrow" w:cs="Calibri"/>
          <w:szCs w:val="24"/>
        </w:rPr>
        <w:t>v prílohe č. 1 zmluvy (ďalej len „</w:t>
      </w:r>
      <w:r w:rsidR="003E798A" w:rsidRPr="00F66727">
        <w:rPr>
          <w:rFonts w:ascii="Arial Narrow" w:hAnsi="Arial Narrow" w:cs="Calibri"/>
          <w:b/>
          <w:szCs w:val="24"/>
        </w:rPr>
        <w:t>predmet zmluvy</w:t>
      </w:r>
      <w:r w:rsidR="003E798A" w:rsidRPr="00F66727">
        <w:rPr>
          <w:rFonts w:ascii="Arial Narrow" w:hAnsi="Arial Narrow" w:cs="Calibri"/>
          <w:szCs w:val="24"/>
        </w:rPr>
        <w:t xml:space="preserve">“) a záväzok kupujúceho riadne a včas dodaný predmet zmluvy prevziať a zaplatiť </w:t>
      </w:r>
      <w:r w:rsidR="00D43B58" w:rsidRPr="00F66727">
        <w:rPr>
          <w:rFonts w:ascii="Arial Narrow" w:hAnsi="Arial Narrow" w:cs="Calibri"/>
          <w:szCs w:val="24"/>
        </w:rPr>
        <w:t>zaň kúpnu cenu v súlade s čl. V</w:t>
      </w:r>
      <w:r w:rsidR="003E798A" w:rsidRPr="00F66727">
        <w:rPr>
          <w:rFonts w:ascii="Arial Narrow" w:hAnsi="Arial Narrow" w:cs="Calibri"/>
          <w:szCs w:val="24"/>
        </w:rPr>
        <w:t>. tejto zmluvy.</w:t>
      </w:r>
      <w:r w:rsidRPr="00F66727">
        <w:rPr>
          <w:rFonts w:ascii="Arial Narrow" w:hAnsi="Arial Narrow" w:cs="Calibri"/>
          <w:szCs w:val="24"/>
        </w:rPr>
        <w:t xml:space="preserve"> </w:t>
      </w:r>
    </w:p>
    <w:p w14:paraId="01177164" w14:textId="181482A0" w:rsidR="00D0046D" w:rsidRPr="00311433" w:rsidRDefault="00FC2417" w:rsidP="002A2883">
      <w:pPr>
        <w:pStyle w:val="CTL"/>
        <w:numPr>
          <w:ilvl w:val="1"/>
          <w:numId w:val="12"/>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 xml:space="preserve">Predávajúci sa na základe tejto zmluvy a v rozsahu v nej vymedzenom zaväzuje </w:t>
      </w:r>
      <w:r w:rsidR="00D92443" w:rsidRPr="00F66727">
        <w:rPr>
          <w:rFonts w:ascii="Arial Narrow" w:hAnsi="Arial Narrow"/>
          <w:szCs w:val="24"/>
        </w:rPr>
        <w:t xml:space="preserve">riadne a včas </w:t>
      </w:r>
      <w:r w:rsidRPr="00F66727">
        <w:rPr>
          <w:rFonts w:ascii="Arial Narrow" w:hAnsi="Arial Narrow"/>
          <w:szCs w:val="24"/>
        </w:rPr>
        <w:t xml:space="preserve">dodať </w:t>
      </w:r>
      <w:r w:rsidRPr="00F66727">
        <w:rPr>
          <w:rFonts w:ascii="Arial Narrow" w:hAnsi="Arial Narrow" w:cs="Calibri"/>
          <w:szCs w:val="24"/>
        </w:rPr>
        <w:t>predmet zmluvy</w:t>
      </w:r>
      <w:r w:rsidRPr="00F66727">
        <w:rPr>
          <w:rFonts w:ascii="Arial Narrow" w:hAnsi="Arial Narrow"/>
          <w:szCs w:val="24"/>
        </w:rPr>
        <w:t xml:space="preserve"> a všetky s ním súvisiace plnenia</w:t>
      </w:r>
      <w:r w:rsidR="00DA05EA" w:rsidRPr="00F66727">
        <w:rPr>
          <w:rFonts w:ascii="Arial Narrow" w:hAnsi="Arial Narrow"/>
          <w:szCs w:val="24"/>
        </w:rPr>
        <w:t xml:space="preserve"> </w:t>
      </w:r>
      <w:r w:rsidR="00F432CD" w:rsidRPr="00F66727">
        <w:rPr>
          <w:rFonts w:ascii="Arial Narrow" w:hAnsi="Arial Narrow"/>
          <w:szCs w:val="24"/>
        </w:rPr>
        <w:t> v súlade s</w:t>
      </w:r>
      <w:r w:rsidR="001B5406" w:rsidRPr="00F66727">
        <w:rPr>
          <w:rFonts w:ascii="Arial Narrow" w:hAnsi="Arial Narrow"/>
          <w:szCs w:val="24"/>
        </w:rPr>
        <w:t xml:space="preserve"> </w:t>
      </w:r>
      <w:r w:rsidR="00F432CD" w:rsidRPr="00F66727">
        <w:rPr>
          <w:rFonts w:ascii="Arial Narrow" w:hAnsi="Arial Narrow"/>
          <w:szCs w:val="24"/>
        </w:rPr>
        <w:t xml:space="preserve"> vlastným návrhom plnenia, </w:t>
      </w:r>
      <w:r w:rsidRPr="00F66727">
        <w:rPr>
          <w:rFonts w:ascii="Arial Narrow" w:hAnsi="Arial Narrow"/>
          <w:szCs w:val="24"/>
        </w:rPr>
        <w:t xml:space="preserve">ktorý je uvedený v prílohe č. </w:t>
      </w:r>
      <w:r w:rsidR="00EE5DE2" w:rsidRPr="00F66727">
        <w:rPr>
          <w:rFonts w:ascii="Arial Narrow" w:hAnsi="Arial Narrow"/>
          <w:szCs w:val="24"/>
        </w:rPr>
        <w:t>1</w:t>
      </w:r>
      <w:r w:rsidR="00F432CD" w:rsidRPr="00F66727">
        <w:rPr>
          <w:rFonts w:ascii="Arial Narrow" w:hAnsi="Arial Narrow"/>
          <w:szCs w:val="24"/>
        </w:rPr>
        <w:t xml:space="preserve"> </w:t>
      </w:r>
      <w:r w:rsidRPr="00F66727">
        <w:rPr>
          <w:rFonts w:ascii="Arial Narrow" w:hAnsi="Arial Narrow"/>
          <w:szCs w:val="24"/>
        </w:rPr>
        <w:t>tejto zmluvy.</w:t>
      </w:r>
      <w:r w:rsidR="00DA05EA" w:rsidRPr="00F66727">
        <w:rPr>
          <w:rFonts w:ascii="Arial Narrow" w:hAnsi="Arial Narrow"/>
          <w:szCs w:val="24"/>
        </w:rPr>
        <w:t xml:space="preserve"> V prípade, ak plnenie požadované </w:t>
      </w:r>
      <w:r w:rsidR="00E32E21" w:rsidRPr="00F66727">
        <w:rPr>
          <w:rFonts w:ascii="Arial Narrow" w:hAnsi="Arial Narrow"/>
          <w:szCs w:val="24"/>
        </w:rPr>
        <w:t>k</w:t>
      </w:r>
      <w:r w:rsidR="00DA05EA" w:rsidRPr="00F66727">
        <w:rPr>
          <w:rFonts w:ascii="Arial Narrow" w:hAnsi="Arial Narrow"/>
          <w:szCs w:val="24"/>
        </w:rPr>
        <w:t>upujúcim v zmysle prílohy č. 1 tejto zmluvy nie je v celom rozsahu zhodné s vlastným návrhom plnenia</w:t>
      </w:r>
      <w:r w:rsidR="00E32E21" w:rsidRPr="00F66727">
        <w:rPr>
          <w:rFonts w:ascii="Arial Narrow" w:hAnsi="Arial Narrow"/>
          <w:szCs w:val="24"/>
        </w:rPr>
        <w:t xml:space="preserve"> p</w:t>
      </w:r>
      <w:r w:rsidR="00DA05EA" w:rsidRPr="00F66727">
        <w:rPr>
          <w:rFonts w:ascii="Arial Narrow" w:hAnsi="Arial Narrow"/>
          <w:szCs w:val="24"/>
        </w:rPr>
        <w:t xml:space="preserve">redávajúceho podľa prílohy č. </w:t>
      </w:r>
      <w:r w:rsidR="00EE5DE2" w:rsidRPr="00F66727">
        <w:rPr>
          <w:rFonts w:ascii="Arial Narrow" w:hAnsi="Arial Narrow"/>
          <w:szCs w:val="24"/>
        </w:rPr>
        <w:t>1</w:t>
      </w:r>
      <w:r w:rsidR="00DA05EA" w:rsidRPr="00F66727">
        <w:rPr>
          <w:rFonts w:ascii="Arial Narrow" w:hAnsi="Arial Narrow"/>
          <w:szCs w:val="24"/>
        </w:rPr>
        <w:t xml:space="preserve">, má </w:t>
      </w:r>
      <w:r w:rsidR="00E32E21" w:rsidRPr="00F66727">
        <w:rPr>
          <w:rFonts w:ascii="Arial Narrow" w:hAnsi="Arial Narrow"/>
          <w:szCs w:val="24"/>
        </w:rPr>
        <w:t>k</w:t>
      </w:r>
      <w:r w:rsidR="00DA05EA" w:rsidRPr="00F66727">
        <w:rPr>
          <w:rFonts w:ascii="Arial Narrow" w:hAnsi="Arial Narrow"/>
          <w:szCs w:val="24"/>
        </w:rPr>
        <w:t xml:space="preserve">upujúci právo, v prípade, že je to pre neho výhodnejšie, požadovať od </w:t>
      </w:r>
      <w:r w:rsidR="00E32E21" w:rsidRPr="00F66727">
        <w:rPr>
          <w:rFonts w:ascii="Arial Narrow" w:hAnsi="Arial Narrow"/>
          <w:szCs w:val="24"/>
        </w:rPr>
        <w:t>p</w:t>
      </w:r>
      <w:r w:rsidR="00DA05EA" w:rsidRPr="00F66727">
        <w:rPr>
          <w:rFonts w:ascii="Arial Narrow" w:hAnsi="Arial Narrow"/>
          <w:szCs w:val="24"/>
        </w:rPr>
        <w:t xml:space="preserve">redávajúceho </w:t>
      </w:r>
      <w:r w:rsidR="00DA05EA" w:rsidRPr="00311433">
        <w:rPr>
          <w:rFonts w:ascii="Arial Narrow" w:hAnsi="Arial Narrow"/>
          <w:szCs w:val="24"/>
        </w:rPr>
        <w:t>dodanie plnenia podľa prílohy č. 1 tejto zmluvy</w:t>
      </w:r>
      <w:r w:rsidR="00153E4C" w:rsidRPr="00311433">
        <w:rPr>
          <w:rFonts w:ascii="Arial Narrow" w:hAnsi="Arial Narrow"/>
          <w:szCs w:val="24"/>
        </w:rPr>
        <w:t>.</w:t>
      </w:r>
    </w:p>
    <w:p w14:paraId="21CAE71A" w14:textId="77777777" w:rsidR="002A2883" w:rsidRPr="00311433" w:rsidRDefault="002A2883" w:rsidP="002A2883">
      <w:pPr>
        <w:pStyle w:val="CTL"/>
        <w:numPr>
          <w:ilvl w:val="1"/>
          <w:numId w:val="12"/>
        </w:numPr>
        <w:tabs>
          <w:tab w:val="left" w:pos="567"/>
        </w:tabs>
        <w:spacing w:after="60" w:line="24" w:lineRule="atLeast"/>
        <w:ind w:left="567" w:hanging="567"/>
        <w:rPr>
          <w:rFonts w:ascii="Arial Narrow" w:hAnsi="Arial Narrow" w:cs="Calibri"/>
          <w:szCs w:val="24"/>
        </w:rPr>
      </w:pPr>
      <w:r w:rsidRPr="00311433">
        <w:rPr>
          <w:rFonts w:ascii="Arial Narrow" w:hAnsi="Arial Narrow" w:cs="Calibri"/>
          <w:szCs w:val="24"/>
        </w:rPr>
        <w:t>Predmet zmluvy je realizovaný a financovaný v zmysle Národného programu Fondu pre vnútornú bezpečnosť SK 2020 ISF SC1/NC1/A3 a zdrojov štátneho rozpočtu.</w:t>
      </w:r>
    </w:p>
    <w:p w14:paraId="65E3EAD2" w14:textId="79ED5B0C" w:rsidR="00E91E5B" w:rsidRPr="00F66727" w:rsidRDefault="00E91E5B" w:rsidP="002A2883">
      <w:pPr>
        <w:pStyle w:val="CTL"/>
        <w:numPr>
          <w:ilvl w:val="0"/>
          <w:numId w:val="0"/>
        </w:numPr>
        <w:tabs>
          <w:tab w:val="left" w:pos="567"/>
        </w:tabs>
        <w:spacing w:after="240" w:line="24" w:lineRule="atLeast"/>
        <w:ind w:left="567"/>
        <w:rPr>
          <w:rFonts w:ascii="Arial Narrow" w:hAnsi="Arial Narrow" w:cs="Calibri"/>
          <w:szCs w:val="22"/>
        </w:rPr>
      </w:pPr>
    </w:p>
    <w:p w14:paraId="7B65BB01"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sz w:val="24"/>
          <w:szCs w:val="24"/>
        </w:rPr>
        <w:t xml:space="preserve">Článok </w:t>
      </w:r>
      <w:r w:rsidR="00D43B58" w:rsidRPr="00F66727">
        <w:rPr>
          <w:rFonts w:ascii="Arial Narrow" w:hAnsi="Arial Narrow"/>
          <w:sz w:val="24"/>
          <w:szCs w:val="24"/>
        </w:rPr>
        <w:t>I</w:t>
      </w:r>
      <w:r w:rsidRPr="00F66727">
        <w:rPr>
          <w:rFonts w:ascii="Arial Narrow" w:hAnsi="Arial Narrow"/>
          <w:sz w:val="24"/>
          <w:szCs w:val="24"/>
        </w:rPr>
        <w:t>V</w:t>
      </w:r>
      <w:r w:rsidRPr="00F66727">
        <w:rPr>
          <w:rFonts w:ascii="Arial Narrow" w:hAnsi="Arial Narrow" w:cs="Calibri"/>
          <w:sz w:val="24"/>
          <w:szCs w:val="24"/>
        </w:rPr>
        <w:t>.</w:t>
      </w:r>
    </w:p>
    <w:p w14:paraId="08C3FF9E" w14:textId="77777777" w:rsidR="00FC2417" w:rsidRPr="00F66727" w:rsidRDefault="00FC2417" w:rsidP="00FC5D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Dodacie podmienky</w:t>
      </w:r>
    </w:p>
    <w:p w14:paraId="6231FEC7" w14:textId="77777777" w:rsidR="006037E3" w:rsidRPr="00F66727"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77777777" w:rsidR="00363E6B" w:rsidRPr="00F66727" w:rsidRDefault="00FC2417" w:rsidP="006037E3">
      <w:pPr>
        <w:pStyle w:val="CTL"/>
        <w:numPr>
          <w:ilvl w:val="1"/>
          <w:numId w:val="13"/>
        </w:numPr>
        <w:spacing w:after="60" w:line="24" w:lineRule="atLeast"/>
        <w:ind w:left="567" w:hanging="567"/>
        <w:rPr>
          <w:rFonts w:ascii="Arial Narrow" w:hAnsi="Arial Narrow" w:cs="Calibri"/>
          <w:szCs w:val="24"/>
        </w:rPr>
      </w:pPr>
      <w:r w:rsidRPr="00F66727">
        <w:rPr>
          <w:rFonts w:ascii="Arial Narrow" w:hAnsi="Arial Narrow" w:cs="Calibri"/>
          <w:szCs w:val="24"/>
        </w:rPr>
        <w:t xml:space="preserve">Predávajúci sa zaväzuje dodať predmet zmluvy v súlade s dohodnutými technickými a funkčnými charakteristikami, </w:t>
      </w:r>
      <w:r w:rsidR="006B19B5" w:rsidRPr="00F66727">
        <w:rPr>
          <w:rFonts w:ascii="Arial Narrow" w:hAnsi="Arial Narrow" w:cs="Calibri"/>
          <w:szCs w:val="24"/>
        </w:rPr>
        <w:t xml:space="preserve">všeobecne </w:t>
      </w:r>
      <w:r w:rsidRPr="00F66727">
        <w:rPr>
          <w:rFonts w:ascii="Arial Narrow" w:hAnsi="Arial Narrow" w:cs="Calibri"/>
          <w:szCs w:val="24"/>
        </w:rPr>
        <w:t>záväznými</w:t>
      </w:r>
      <w:r w:rsidR="006B19B5" w:rsidRPr="00F66727">
        <w:rPr>
          <w:rFonts w:ascii="Arial Narrow" w:hAnsi="Arial Narrow" w:cs="Calibri"/>
          <w:szCs w:val="24"/>
        </w:rPr>
        <w:t xml:space="preserve"> právnymi</w:t>
      </w:r>
      <w:r w:rsidRPr="00F66727">
        <w:rPr>
          <w:rFonts w:ascii="Arial Narrow" w:hAnsi="Arial Narrow" w:cs="Calibri"/>
          <w:szCs w:val="24"/>
        </w:rPr>
        <w:t xml:space="preserve"> predpismi</w:t>
      </w:r>
      <w:r w:rsidR="004738F4" w:rsidRPr="00F66727">
        <w:rPr>
          <w:rFonts w:ascii="Arial Narrow" w:hAnsi="Arial Narrow" w:cs="Calibri"/>
          <w:szCs w:val="24"/>
        </w:rPr>
        <w:t xml:space="preserve"> </w:t>
      </w:r>
      <w:r w:rsidR="00187522" w:rsidRPr="00F66727">
        <w:rPr>
          <w:rFonts w:ascii="Arial Narrow" w:hAnsi="Arial Narrow" w:cs="Calibri"/>
          <w:szCs w:val="24"/>
        </w:rPr>
        <w:t xml:space="preserve">platnými na území </w:t>
      </w:r>
      <w:r w:rsidR="004738F4" w:rsidRPr="00F66727">
        <w:rPr>
          <w:rFonts w:ascii="Arial Narrow" w:hAnsi="Arial Narrow" w:cs="Calibri"/>
          <w:szCs w:val="24"/>
        </w:rPr>
        <w:t>SR</w:t>
      </w:r>
      <w:r w:rsidRPr="00F66727">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F66727">
        <w:rPr>
          <w:rFonts w:ascii="Arial Narrow" w:hAnsi="Arial Narrow"/>
          <w:color w:val="000000"/>
          <w:szCs w:val="24"/>
        </w:rPr>
        <w:t>predmet zmluvy</w:t>
      </w:r>
      <w:r w:rsidRPr="00F66727">
        <w:rPr>
          <w:rFonts w:ascii="Arial Narrow" w:hAnsi="Arial Narrow" w:cs="Calibri"/>
          <w:szCs w:val="24"/>
        </w:rPr>
        <w:t xml:space="preserve"> vzťahujú</w:t>
      </w:r>
      <w:r w:rsidR="00187522" w:rsidRPr="00F66727">
        <w:rPr>
          <w:rFonts w:ascii="Arial Narrow" w:hAnsi="Arial Narrow" w:cs="Calibri"/>
          <w:szCs w:val="24"/>
        </w:rPr>
        <w:t xml:space="preserve">, a to najmä </w:t>
      </w:r>
      <w:r w:rsidRPr="00F66727">
        <w:rPr>
          <w:rFonts w:ascii="Arial Narrow" w:hAnsi="Arial Narrow" w:cs="Calibri"/>
          <w:szCs w:val="24"/>
        </w:rPr>
        <w:t xml:space="preserve"> </w:t>
      </w:r>
      <w:r w:rsidR="002761BF" w:rsidRPr="00F66727">
        <w:rPr>
          <w:rFonts w:ascii="Arial Narrow" w:hAnsi="Arial Narrow" w:cs="Calibri"/>
          <w:szCs w:val="24"/>
        </w:rPr>
        <w:t xml:space="preserve">návod na použitie, </w:t>
      </w:r>
      <w:r w:rsidRPr="00F66727">
        <w:rPr>
          <w:rFonts w:ascii="Arial Narrow" w:hAnsi="Arial Narrow" w:cs="Calibri"/>
          <w:szCs w:val="24"/>
        </w:rPr>
        <w:t>informácie</w:t>
      </w:r>
      <w:r w:rsidR="008C46BC" w:rsidRPr="00F66727">
        <w:rPr>
          <w:rFonts w:ascii="Arial Narrow" w:hAnsi="Arial Narrow" w:cs="Calibri"/>
          <w:szCs w:val="24"/>
        </w:rPr>
        <w:t xml:space="preserve"> o  manipulovaní a skladovaní</w:t>
      </w:r>
      <w:r w:rsidR="004E1006" w:rsidRPr="00F66727">
        <w:rPr>
          <w:rFonts w:ascii="Arial Narrow" w:hAnsi="Arial Narrow" w:cs="Calibri"/>
          <w:szCs w:val="24"/>
        </w:rPr>
        <w:t>, v slovenskom jazyku alebo v českom jazyku.</w:t>
      </w:r>
    </w:p>
    <w:p w14:paraId="5561D72F" w14:textId="0AE4627C" w:rsidR="00287E51" w:rsidRPr="00F66727"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Predávajúci zabezpečí aj súvisiace služby spojené s dodaním predmetu zmluvy na miesto dodania, s vyložením v</w:t>
      </w:r>
      <w:r w:rsidR="004314B0" w:rsidRPr="00F66727">
        <w:rPr>
          <w:rFonts w:ascii="Arial Narrow" w:hAnsi="Arial Narrow"/>
          <w:szCs w:val="24"/>
        </w:rPr>
        <w:t> </w:t>
      </w:r>
      <w:r w:rsidRPr="00F66727">
        <w:rPr>
          <w:rFonts w:ascii="Arial Narrow" w:hAnsi="Arial Narrow"/>
          <w:szCs w:val="24"/>
        </w:rPr>
        <w:t>mieste</w:t>
      </w:r>
      <w:r w:rsidR="004314B0" w:rsidRPr="00F66727">
        <w:rPr>
          <w:rFonts w:ascii="Arial Narrow" w:hAnsi="Arial Narrow"/>
          <w:szCs w:val="24"/>
        </w:rPr>
        <w:t xml:space="preserve"> </w:t>
      </w:r>
      <w:r w:rsidR="004738F4" w:rsidRPr="00F66727">
        <w:rPr>
          <w:rFonts w:ascii="Arial Narrow" w:hAnsi="Arial Narrow"/>
          <w:szCs w:val="24"/>
        </w:rPr>
        <w:t>dodania</w:t>
      </w:r>
      <w:r w:rsidR="00097ED2" w:rsidRPr="00F66727">
        <w:rPr>
          <w:rFonts w:ascii="Arial Narrow" w:hAnsi="Arial Narrow"/>
          <w:szCs w:val="24"/>
        </w:rPr>
        <w:t xml:space="preserve">, odber a ekologická likvidácia použitého spotrebného materiálu a základná HW inštalácia v mieste dodania.   </w:t>
      </w:r>
    </w:p>
    <w:p w14:paraId="25890130" w14:textId="6544BA15" w:rsidR="0043329B" w:rsidRPr="00311433"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bookmarkStart w:id="0" w:name="_GoBack"/>
      <w:r w:rsidRPr="00F66727">
        <w:rPr>
          <w:rFonts w:ascii="Arial Narrow" w:hAnsi="Arial Narrow" w:cs="Calibri"/>
          <w:szCs w:val="24"/>
        </w:rPr>
        <w:t xml:space="preserve">Predávajúci sa zaväzuje </w:t>
      </w:r>
      <w:r w:rsidR="00187522" w:rsidRPr="00F66727">
        <w:rPr>
          <w:rFonts w:ascii="Arial Narrow" w:hAnsi="Arial Narrow" w:cs="Calibri"/>
          <w:szCs w:val="24"/>
        </w:rPr>
        <w:t xml:space="preserve">dodať </w:t>
      </w:r>
      <w:r w:rsidR="003E798A" w:rsidRPr="00F66727">
        <w:rPr>
          <w:rFonts w:ascii="Arial Narrow" w:hAnsi="Arial Narrow" w:cs="Calibri"/>
          <w:szCs w:val="24"/>
        </w:rPr>
        <w:t>predmet zmluvy k</w:t>
      </w:r>
      <w:r w:rsidRPr="00F66727">
        <w:rPr>
          <w:rFonts w:ascii="Arial Narrow" w:hAnsi="Arial Narrow" w:cs="Calibri"/>
          <w:szCs w:val="24"/>
        </w:rPr>
        <w:t xml:space="preserve">upujúcemu </w:t>
      </w:r>
      <w:r w:rsidRPr="00311433">
        <w:rPr>
          <w:rFonts w:ascii="Arial Narrow" w:hAnsi="Arial Narrow" w:cs="Calibri"/>
          <w:szCs w:val="24"/>
        </w:rPr>
        <w:t xml:space="preserve">najneskôr do </w:t>
      </w:r>
      <w:del w:id="1" w:author="Martina Hlavová" w:date="2022-11-30T08:41:00Z">
        <w:r w:rsidR="00AA0A03" w:rsidRPr="00311433" w:rsidDel="00FC1012">
          <w:rPr>
            <w:rFonts w:ascii="Arial Narrow" w:hAnsi="Arial Narrow" w:cs="Calibri"/>
            <w:szCs w:val="24"/>
          </w:rPr>
          <w:delText xml:space="preserve">90 </w:delText>
        </w:r>
      </w:del>
      <w:ins w:id="2" w:author="Martina Hlavová" w:date="2022-11-30T08:41:00Z">
        <w:r w:rsidR="00FC1012">
          <w:rPr>
            <w:rFonts w:ascii="Arial Narrow" w:hAnsi="Arial Narrow" w:cs="Calibri"/>
            <w:szCs w:val="24"/>
          </w:rPr>
          <w:t>120</w:t>
        </w:r>
        <w:r w:rsidR="00FC1012" w:rsidRPr="00311433">
          <w:rPr>
            <w:rFonts w:ascii="Arial Narrow" w:hAnsi="Arial Narrow" w:cs="Calibri"/>
            <w:szCs w:val="24"/>
          </w:rPr>
          <w:t xml:space="preserve"> </w:t>
        </w:r>
      </w:ins>
      <w:r w:rsidR="002A2883" w:rsidRPr="00311433">
        <w:rPr>
          <w:rFonts w:ascii="Arial Narrow" w:hAnsi="Arial Narrow" w:cs="Calibri"/>
          <w:szCs w:val="24"/>
        </w:rPr>
        <w:t>(</w:t>
      </w:r>
      <w:del w:id="3" w:author="Martina Hlavová" w:date="2022-11-30T08:41:00Z">
        <w:r w:rsidR="00AA0A03" w:rsidRPr="00311433" w:rsidDel="00FC1012">
          <w:rPr>
            <w:rFonts w:ascii="Arial Narrow" w:hAnsi="Arial Narrow" w:cs="Calibri"/>
            <w:szCs w:val="24"/>
          </w:rPr>
          <w:delText>deväťdesiat</w:delText>
        </w:r>
      </w:del>
      <w:ins w:id="4" w:author="Martina Hlavová" w:date="2022-11-30T08:41:00Z">
        <w:r w:rsidR="00FC1012">
          <w:rPr>
            <w:rFonts w:ascii="Arial Narrow" w:hAnsi="Arial Narrow" w:cs="Calibri"/>
            <w:szCs w:val="24"/>
          </w:rPr>
          <w:t>stodvadsať</w:t>
        </w:r>
      </w:ins>
      <w:r w:rsidR="002A2883" w:rsidRPr="00311433">
        <w:rPr>
          <w:rFonts w:ascii="Arial Narrow" w:hAnsi="Arial Narrow" w:cs="Calibri"/>
          <w:szCs w:val="24"/>
        </w:rPr>
        <w:t xml:space="preserve">) </w:t>
      </w:r>
      <w:r w:rsidR="00EE5DE2" w:rsidRPr="00311433">
        <w:rPr>
          <w:rFonts w:ascii="Arial Narrow" w:hAnsi="Arial Narrow" w:cs="Calibri"/>
          <w:szCs w:val="24"/>
        </w:rPr>
        <w:t>dní</w:t>
      </w:r>
      <w:r w:rsidR="00F31467" w:rsidRPr="00311433" w:rsidDel="00F31467">
        <w:rPr>
          <w:rFonts w:ascii="Arial Narrow" w:hAnsi="Arial Narrow" w:cs="Calibri"/>
          <w:szCs w:val="24"/>
        </w:rPr>
        <w:t xml:space="preserve"> </w:t>
      </w:r>
      <w:r w:rsidRPr="00311433">
        <w:rPr>
          <w:rFonts w:ascii="Arial Narrow" w:hAnsi="Arial Narrow" w:cs="Calibri"/>
          <w:szCs w:val="24"/>
        </w:rPr>
        <w:t xml:space="preserve">odo dňa nadobudnutia účinnosti tejto zmluvy.  </w:t>
      </w:r>
    </w:p>
    <w:bookmarkEnd w:id="0"/>
    <w:p w14:paraId="47D8F0EE" w14:textId="272FCB7A" w:rsidR="00F85137" w:rsidRPr="00F66727"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Miestom dodania  je</w:t>
      </w:r>
      <w:r w:rsidR="000B10D9" w:rsidRPr="00F66727">
        <w:rPr>
          <w:rFonts w:ascii="Arial Narrow" w:hAnsi="Arial Narrow" w:cs="Calibri"/>
          <w:szCs w:val="24"/>
        </w:rPr>
        <w:t xml:space="preserve"> miesto uvedené v Prílohe č. 1 tejto zmluvy.  </w:t>
      </w:r>
    </w:p>
    <w:p w14:paraId="479845BE" w14:textId="77777777" w:rsidR="00FC2417" w:rsidRPr="00F66727"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Do</w:t>
      </w:r>
      <w:r w:rsidR="004738F4" w:rsidRPr="00F66727">
        <w:rPr>
          <w:rFonts w:ascii="Arial Narrow" w:hAnsi="Arial Narrow" w:cs="Calibri"/>
          <w:szCs w:val="24"/>
        </w:rPr>
        <w:t>danie</w:t>
      </w:r>
      <w:r w:rsidRPr="00F66727">
        <w:rPr>
          <w:rFonts w:ascii="Arial Narrow" w:hAnsi="Arial Narrow" w:cs="Calibri"/>
          <w:szCs w:val="24"/>
        </w:rPr>
        <w:t xml:space="preserve"> predmetu zmluvy bude dokladované podpisom zodpovednej osoby </w:t>
      </w:r>
      <w:r w:rsidR="00E32E21" w:rsidRPr="00F66727">
        <w:rPr>
          <w:rFonts w:ascii="Arial Narrow" w:hAnsi="Arial Narrow" w:cs="Calibri"/>
          <w:szCs w:val="24"/>
        </w:rPr>
        <w:t>k</w:t>
      </w:r>
      <w:r w:rsidRPr="00F66727">
        <w:rPr>
          <w:rFonts w:ascii="Arial Narrow" w:hAnsi="Arial Narrow" w:cs="Calibri"/>
          <w:szCs w:val="24"/>
        </w:rPr>
        <w:t>upujúceho na príslušnom dodacom liste.</w:t>
      </w:r>
    </w:p>
    <w:p w14:paraId="37B85E9E" w14:textId="77777777" w:rsidR="00FC2417" w:rsidRPr="00F66727"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Deň </w:t>
      </w:r>
      <w:r w:rsidR="00E32E21" w:rsidRPr="00F66727">
        <w:rPr>
          <w:rFonts w:ascii="Arial Narrow" w:hAnsi="Arial Narrow" w:cs="Calibri"/>
          <w:szCs w:val="24"/>
        </w:rPr>
        <w:t xml:space="preserve">dodania </w:t>
      </w:r>
      <w:r w:rsidR="00FC2417" w:rsidRPr="00F66727">
        <w:rPr>
          <w:rFonts w:ascii="Arial Narrow" w:hAnsi="Arial Narrow" w:cs="Calibri"/>
          <w:szCs w:val="24"/>
        </w:rPr>
        <w:t xml:space="preserve">predmetu zmluvy písomne alebo elektronicky oznámi </w:t>
      </w:r>
      <w:r w:rsidR="00E32E21" w:rsidRPr="00F66727">
        <w:rPr>
          <w:rFonts w:ascii="Arial Narrow" w:hAnsi="Arial Narrow" w:cs="Calibri"/>
          <w:szCs w:val="24"/>
        </w:rPr>
        <w:t>p</w:t>
      </w:r>
      <w:r w:rsidR="00FC2417" w:rsidRPr="00F66727">
        <w:rPr>
          <w:rFonts w:ascii="Arial Narrow" w:hAnsi="Arial Narrow" w:cs="Calibri"/>
          <w:szCs w:val="24"/>
        </w:rPr>
        <w:t xml:space="preserve">redávajúci </w:t>
      </w:r>
      <w:r w:rsidR="00E32E21" w:rsidRPr="00F66727">
        <w:rPr>
          <w:rFonts w:ascii="Arial Narrow" w:hAnsi="Arial Narrow" w:cs="Calibri"/>
          <w:szCs w:val="24"/>
        </w:rPr>
        <w:t>k</w:t>
      </w:r>
      <w:r w:rsidR="00FC2417" w:rsidRPr="00F66727">
        <w:rPr>
          <w:rFonts w:ascii="Arial Narrow" w:hAnsi="Arial Narrow" w:cs="Calibri"/>
          <w:szCs w:val="24"/>
        </w:rPr>
        <w:t xml:space="preserve">upujúcemu najneskôr </w:t>
      </w:r>
      <w:r w:rsidR="00DE521C" w:rsidRPr="00F66727">
        <w:rPr>
          <w:rFonts w:ascii="Arial Narrow" w:hAnsi="Arial Narrow" w:cs="Calibri"/>
          <w:szCs w:val="24"/>
        </w:rPr>
        <w:t xml:space="preserve">dva </w:t>
      </w:r>
      <w:r w:rsidR="004738F4" w:rsidRPr="00F66727">
        <w:rPr>
          <w:rFonts w:ascii="Arial Narrow" w:hAnsi="Arial Narrow" w:cs="Calibri"/>
          <w:szCs w:val="24"/>
        </w:rPr>
        <w:t>(</w:t>
      </w:r>
      <w:r w:rsidR="00DE521C" w:rsidRPr="00F66727">
        <w:rPr>
          <w:rFonts w:ascii="Arial Narrow" w:hAnsi="Arial Narrow" w:cs="Calibri"/>
          <w:szCs w:val="24"/>
        </w:rPr>
        <w:t>2</w:t>
      </w:r>
      <w:r w:rsidR="004738F4" w:rsidRPr="00F66727">
        <w:rPr>
          <w:rFonts w:ascii="Arial Narrow" w:hAnsi="Arial Narrow" w:cs="Calibri"/>
          <w:szCs w:val="24"/>
        </w:rPr>
        <w:t>)</w:t>
      </w:r>
      <w:r w:rsidR="004819EC" w:rsidRPr="00F66727">
        <w:rPr>
          <w:rFonts w:ascii="Arial Narrow" w:hAnsi="Arial Narrow" w:cs="Calibri"/>
          <w:szCs w:val="24"/>
        </w:rPr>
        <w:t xml:space="preserve"> pracovné </w:t>
      </w:r>
      <w:r w:rsidR="00FC2417" w:rsidRPr="00F66727">
        <w:rPr>
          <w:rFonts w:ascii="Arial Narrow" w:hAnsi="Arial Narrow" w:cs="Calibri"/>
          <w:szCs w:val="24"/>
        </w:rPr>
        <w:t xml:space="preserve">dni vopred. </w:t>
      </w:r>
    </w:p>
    <w:p w14:paraId="3712B003" w14:textId="77777777" w:rsidR="00FC2417" w:rsidRPr="00F66727"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Po prebratí predmetu zmluvy </w:t>
      </w:r>
      <w:r w:rsidR="00E32E21" w:rsidRPr="00F66727">
        <w:rPr>
          <w:rFonts w:ascii="Arial Narrow" w:hAnsi="Arial Narrow" w:cs="Calibri"/>
          <w:szCs w:val="24"/>
        </w:rPr>
        <w:t>p</w:t>
      </w:r>
      <w:r w:rsidRPr="00F66727">
        <w:rPr>
          <w:rFonts w:ascii="Arial Narrow" w:hAnsi="Arial Narrow" w:cs="Calibri"/>
          <w:szCs w:val="24"/>
        </w:rPr>
        <w:t xml:space="preserve">redávajúci vyhotoví </w:t>
      </w:r>
      <w:r w:rsidR="004D37DE" w:rsidRPr="00F66727">
        <w:rPr>
          <w:rFonts w:ascii="Arial Narrow" w:hAnsi="Arial Narrow" w:cs="Calibri"/>
          <w:szCs w:val="24"/>
        </w:rPr>
        <w:t>dodací list</w:t>
      </w:r>
      <w:r w:rsidRPr="00F66727">
        <w:rPr>
          <w:rFonts w:ascii="Arial Narrow" w:hAnsi="Arial Narrow" w:cs="Calibri"/>
          <w:szCs w:val="24"/>
        </w:rPr>
        <w:t xml:space="preserve">. Kupujúci po prebratí predmetu zmluvy </w:t>
      </w:r>
      <w:r w:rsidR="004D37DE" w:rsidRPr="00F66727">
        <w:rPr>
          <w:rFonts w:ascii="Arial Narrow" w:hAnsi="Arial Narrow" w:cs="Calibri"/>
          <w:szCs w:val="24"/>
        </w:rPr>
        <w:t>dodací list</w:t>
      </w:r>
      <w:r w:rsidRPr="00F66727">
        <w:rPr>
          <w:rFonts w:ascii="Arial Narrow" w:hAnsi="Arial Narrow" w:cs="Calibri"/>
          <w:szCs w:val="24"/>
        </w:rPr>
        <w:t xml:space="preserve"> písomne potvrdí. Kupujúci môže </w:t>
      </w:r>
      <w:r w:rsidR="004738F4" w:rsidRPr="00F66727">
        <w:rPr>
          <w:rFonts w:ascii="Arial Narrow" w:hAnsi="Arial Narrow" w:cs="Calibri"/>
          <w:szCs w:val="24"/>
        </w:rPr>
        <w:t xml:space="preserve">po prevzatí predmet zmluvy </w:t>
      </w:r>
      <w:r w:rsidR="00404493" w:rsidRPr="00F66727">
        <w:rPr>
          <w:rFonts w:ascii="Arial Narrow" w:hAnsi="Arial Narrow" w:cs="Calibri"/>
          <w:szCs w:val="24"/>
        </w:rPr>
        <w:t>riadne užívať a p</w:t>
      </w:r>
      <w:r w:rsidRPr="00F66727">
        <w:rPr>
          <w:rFonts w:ascii="Arial Narrow" w:hAnsi="Arial Narrow" w:cs="Calibri"/>
          <w:szCs w:val="24"/>
        </w:rPr>
        <w:t>redávajúci sa mu zaväzuje toto užívanie dňom prebratia umožniť.</w:t>
      </w:r>
      <w:r w:rsidR="00E53022" w:rsidRPr="00F66727">
        <w:rPr>
          <w:rFonts w:ascii="Arial Narrow" w:hAnsi="Arial Narrow" w:cs="Calibri"/>
          <w:szCs w:val="24"/>
        </w:rPr>
        <w:t xml:space="preserve"> </w:t>
      </w:r>
      <w:r w:rsidR="00E53022" w:rsidRPr="00F66727">
        <w:rPr>
          <w:rFonts w:ascii="Arial Narrow" w:hAnsi="Arial Narrow"/>
          <w:color w:val="000000"/>
          <w:szCs w:val="24"/>
        </w:rPr>
        <w:t xml:space="preserve">Kupujúci si vyhradzuje právo prevziať iba </w:t>
      </w:r>
      <w:r w:rsidR="001B5406" w:rsidRPr="00F66727">
        <w:rPr>
          <w:rFonts w:ascii="Arial Narrow" w:hAnsi="Arial Narrow"/>
          <w:color w:val="000000"/>
          <w:szCs w:val="24"/>
        </w:rPr>
        <w:t>predmet zmluvy</w:t>
      </w:r>
      <w:r w:rsidR="00E53022" w:rsidRPr="00F66727">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F66727">
        <w:rPr>
          <w:rFonts w:ascii="Arial Narrow" w:hAnsi="Arial Narrow"/>
          <w:color w:val="000000"/>
          <w:szCs w:val="24"/>
        </w:rPr>
        <w:t>predmet zmluvy</w:t>
      </w:r>
      <w:r w:rsidR="00E53022" w:rsidRPr="00F66727">
        <w:rPr>
          <w:rFonts w:ascii="Arial Narrow" w:hAnsi="Arial Narrow"/>
          <w:color w:val="000000"/>
          <w:szCs w:val="24"/>
        </w:rPr>
        <w:t xml:space="preserve"> a neza</w:t>
      </w:r>
      <w:r w:rsidR="008E1AA4" w:rsidRPr="00F66727">
        <w:rPr>
          <w:rFonts w:ascii="Arial Narrow" w:hAnsi="Arial Narrow"/>
          <w:color w:val="000000"/>
          <w:szCs w:val="24"/>
        </w:rPr>
        <w:t xml:space="preserve">platiť cenu za neprebraný </w:t>
      </w:r>
      <w:r w:rsidR="001B5406" w:rsidRPr="00F66727">
        <w:rPr>
          <w:rFonts w:ascii="Arial Narrow" w:hAnsi="Arial Narrow"/>
          <w:color w:val="000000"/>
          <w:szCs w:val="24"/>
        </w:rPr>
        <w:t>predmet zmluvy</w:t>
      </w:r>
    </w:p>
    <w:p w14:paraId="62F72A0C" w14:textId="77777777" w:rsidR="00BA2865" w:rsidRPr="00F66727"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 xml:space="preserve">V prílohe č. </w:t>
      </w:r>
      <w:r w:rsidR="00560622" w:rsidRPr="00F66727">
        <w:rPr>
          <w:rFonts w:ascii="Arial Narrow" w:hAnsi="Arial Narrow"/>
          <w:szCs w:val="24"/>
        </w:rPr>
        <w:t>3</w:t>
      </w:r>
      <w:r w:rsidRPr="00F66727">
        <w:rPr>
          <w:rFonts w:ascii="Arial Narrow" w:hAnsi="Arial Narrow"/>
          <w:szCs w:val="24"/>
        </w:rPr>
        <w:t xml:space="preserve"> sú uvedené údaje o všetkých známych subdodávateľoch </w:t>
      </w:r>
      <w:r w:rsidR="00D5473D" w:rsidRPr="00F66727">
        <w:rPr>
          <w:rFonts w:ascii="Arial Narrow" w:hAnsi="Arial Narrow"/>
          <w:szCs w:val="24"/>
        </w:rPr>
        <w:t>predávajúceho</w:t>
      </w:r>
      <w:r w:rsidRPr="00F66727">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F66727"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Predávajúci</w:t>
      </w:r>
      <w:r w:rsidR="00BA2865" w:rsidRPr="00F66727">
        <w:rPr>
          <w:rFonts w:ascii="Arial Narrow" w:hAnsi="Arial Narrow"/>
          <w:szCs w:val="24"/>
        </w:rPr>
        <w:t xml:space="preserve"> je povinný </w:t>
      </w:r>
      <w:r w:rsidRPr="00F66727">
        <w:rPr>
          <w:rFonts w:ascii="Arial Narrow" w:hAnsi="Arial Narrow"/>
          <w:szCs w:val="24"/>
        </w:rPr>
        <w:t>kupujúcemu</w:t>
      </w:r>
      <w:r w:rsidR="00BA2865" w:rsidRPr="00F66727">
        <w:rPr>
          <w:rFonts w:ascii="Arial Narrow" w:hAnsi="Arial Narrow"/>
          <w:szCs w:val="24"/>
        </w:rPr>
        <w:t xml:space="preserve"> oznámiť akúkoľvek zmenu údajov u subdodávateľov uvedených v Prílohe č. </w:t>
      </w:r>
      <w:r w:rsidR="00560622" w:rsidRPr="00F66727">
        <w:rPr>
          <w:rFonts w:ascii="Arial Narrow" w:hAnsi="Arial Narrow"/>
          <w:szCs w:val="24"/>
        </w:rPr>
        <w:t>3</w:t>
      </w:r>
      <w:r w:rsidR="00BA2865" w:rsidRPr="00F66727">
        <w:rPr>
          <w:rFonts w:ascii="Arial Narrow" w:hAnsi="Arial Narrow"/>
          <w:szCs w:val="24"/>
        </w:rPr>
        <w:t>, a to bezodkladne</w:t>
      </w:r>
      <w:r w:rsidR="004738F4" w:rsidRPr="00F66727">
        <w:rPr>
          <w:rFonts w:ascii="Arial Narrow" w:hAnsi="Arial Narrow"/>
          <w:szCs w:val="24"/>
        </w:rPr>
        <w:t xml:space="preserve"> po tom, ako sa o tejto skutočnosti dozvie</w:t>
      </w:r>
      <w:r w:rsidR="00BA2865" w:rsidRPr="00F66727">
        <w:rPr>
          <w:rFonts w:ascii="Arial Narrow" w:hAnsi="Arial Narrow"/>
          <w:szCs w:val="24"/>
        </w:rPr>
        <w:t xml:space="preserve">. </w:t>
      </w:r>
    </w:p>
    <w:p w14:paraId="2030DD4C" w14:textId="77777777" w:rsidR="00BA2865" w:rsidRPr="00F66727"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szCs w:val="24"/>
        </w:rPr>
        <w:t xml:space="preserve">V prípade zmeny subdodávateľa je </w:t>
      </w:r>
      <w:r w:rsidR="003148C1" w:rsidRPr="00F66727">
        <w:rPr>
          <w:rFonts w:ascii="Arial Narrow" w:hAnsi="Arial Narrow"/>
          <w:szCs w:val="24"/>
        </w:rPr>
        <w:t xml:space="preserve">predávajúci </w:t>
      </w:r>
      <w:r w:rsidRPr="00F66727">
        <w:rPr>
          <w:rFonts w:ascii="Arial Narrow" w:hAnsi="Arial Narrow"/>
          <w:szCs w:val="24"/>
        </w:rPr>
        <w:t>povinný najneskôr do</w:t>
      </w:r>
      <w:r w:rsidR="004738F4" w:rsidRPr="00F66727">
        <w:rPr>
          <w:rFonts w:ascii="Arial Narrow" w:hAnsi="Arial Narrow"/>
          <w:szCs w:val="24"/>
        </w:rPr>
        <w:t xml:space="preserve"> piatich </w:t>
      </w:r>
      <w:r w:rsidRPr="00F66727">
        <w:rPr>
          <w:rFonts w:ascii="Arial Narrow" w:hAnsi="Arial Narrow"/>
          <w:szCs w:val="24"/>
        </w:rPr>
        <w:t xml:space="preserve"> </w:t>
      </w:r>
      <w:r w:rsidR="004738F4" w:rsidRPr="00F66727">
        <w:rPr>
          <w:rFonts w:ascii="Arial Narrow" w:hAnsi="Arial Narrow"/>
          <w:szCs w:val="24"/>
        </w:rPr>
        <w:t>(</w:t>
      </w:r>
      <w:r w:rsidRPr="00F66727">
        <w:rPr>
          <w:rFonts w:ascii="Arial Narrow" w:hAnsi="Arial Narrow"/>
          <w:szCs w:val="24"/>
        </w:rPr>
        <w:t>5</w:t>
      </w:r>
      <w:r w:rsidR="004738F4" w:rsidRPr="00F66727">
        <w:rPr>
          <w:rFonts w:ascii="Arial Narrow" w:hAnsi="Arial Narrow"/>
          <w:szCs w:val="24"/>
        </w:rPr>
        <w:t>)</w:t>
      </w:r>
      <w:r w:rsidRPr="00F66727">
        <w:rPr>
          <w:rFonts w:ascii="Arial Narrow" w:hAnsi="Arial Narrow"/>
          <w:szCs w:val="24"/>
        </w:rPr>
        <w:t xml:space="preserve"> pracovných dní odo dňa zmeny subdodávateľa predložiť </w:t>
      </w:r>
      <w:r w:rsidR="003148C1" w:rsidRPr="00F66727">
        <w:rPr>
          <w:rFonts w:ascii="Arial Narrow" w:hAnsi="Arial Narrow"/>
          <w:szCs w:val="24"/>
        </w:rPr>
        <w:t xml:space="preserve">kupujúcemu </w:t>
      </w:r>
      <w:r w:rsidRPr="00F66727">
        <w:rPr>
          <w:rFonts w:ascii="Arial Narrow" w:hAnsi="Arial Narrow"/>
          <w:szCs w:val="24"/>
        </w:rPr>
        <w:t xml:space="preserve">informácie o novom subdodávateľovi v rozsahu údajov podľa bodu </w:t>
      </w:r>
      <w:r w:rsidR="00D43B58" w:rsidRPr="00F66727">
        <w:rPr>
          <w:rFonts w:ascii="Arial Narrow" w:hAnsi="Arial Narrow"/>
          <w:szCs w:val="24"/>
        </w:rPr>
        <w:t>4</w:t>
      </w:r>
      <w:r w:rsidRPr="00F66727">
        <w:rPr>
          <w:rFonts w:ascii="Arial Narrow" w:hAnsi="Arial Narrow"/>
          <w:szCs w:val="24"/>
        </w:rPr>
        <w:t>.</w:t>
      </w:r>
      <w:r w:rsidR="008B250C" w:rsidRPr="00F66727">
        <w:rPr>
          <w:rFonts w:ascii="Arial Narrow" w:hAnsi="Arial Narrow"/>
          <w:szCs w:val="24"/>
        </w:rPr>
        <w:t>8</w:t>
      </w:r>
      <w:r w:rsidRPr="00F66727">
        <w:rPr>
          <w:rFonts w:ascii="Arial Narrow" w:hAnsi="Arial Narrow"/>
          <w:szCs w:val="24"/>
        </w:rPr>
        <w:t xml:space="preserve"> </w:t>
      </w:r>
      <w:r w:rsidR="00E32E21" w:rsidRPr="00F66727">
        <w:rPr>
          <w:rFonts w:ascii="Arial Narrow" w:hAnsi="Arial Narrow"/>
          <w:szCs w:val="24"/>
        </w:rPr>
        <w:t xml:space="preserve">tohto článku </w:t>
      </w:r>
      <w:r w:rsidRPr="00F66727">
        <w:rPr>
          <w:rFonts w:ascii="Arial Narrow" w:hAnsi="Arial Narrow"/>
          <w:szCs w:val="24"/>
        </w:rPr>
        <w:t>a predmety subdodávok</w:t>
      </w:r>
      <w:r w:rsidR="006037E3" w:rsidRPr="00F66727">
        <w:rPr>
          <w:rFonts w:ascii="Arial Narrow" w:hAnsi="Arial Narrow"/>
          <w:szCs w:val="24"/>
        </w:rPr>
        <w:t>.</w:t>
      </w:r>
      <w:r w:rsidRPr="00F66727">
        <w:rPr>
          <w:rFonts w:ascii="Arial Narrow" w:hAnsi="Arial Narrow"/>
          <w:szCs w:val="24"/>
        </w:rPr>
        <w:t xml:space="preserve"> </w:t>
      </w:r>
      <w:r w:rsidR="006037E3" w:rsidRPr="00F66727">
        <w:rPr>
          <w:rFonts w:ascii="Arial Narrow" w:hAnsi="Arial Narrow"/>
          <w:szCs w:val="24"/>
        </w:rPr>
        <w:t>P</w:t>
      </w:r>
      <w:r w:rsidRPr="00F66727">
        <w:rPr>
          <w:rFonts w:ascii="Arial Narrow" w:hAnsi="Arial Narrow"/>
          <w:szCs w:val="24"/>
        </w:rPr>
        <w:t xml:space="preserve">ri výbere subdodávateľa musí </w:t>
      </w:r>
      <w:r w:rsidR="00E32E21" w:rsidRPr="00F66727">
        <w:rPr>
          <w:rFonts w:ascii="Arial Narrow" w:hAnsi="Arial Narrow"/>
          <w:szCs w:val="24"/>
        </w:rPr>
        <w:t>p</w:t>
      </w:r>
      <w:r w:rsidR="003148C1" w:rsidRPr="00F66727">
        <w:rPr>
          <w:rFonts w:ascii="Arial Narrow" w:hAnsi="Arial Narrow"/>
          <w:szCs w:val="24"/>
        </w:rPr>
        <w:t xml:space="preserve">redávajúci </w:t>
      </w:r>
      <w:r w:rsidRPr="00F66727">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F66727"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F66727">
        <w:rPr>
          <w:rFonts w:ascii="Arial Narrow" w:hAnsi="Arial Narrow" w:cs="Calibri"/>
          <w:bCs/>
          <w:szCs w:val="24"/>
          <w:lang w:eastAsia="cs-CZ"/>
        </w:rPr>
        <w:t xml:space="preserve"> v znení neskorších predpisov (ďalej len „zákon č. 315/2016 Z. z.“)</w:t>
      </w:r>
      <w:r w:rsidRPr="00F66727">
        <w:rPr>
          <w:rFonts w:ascii="Arial Narrow" w:hAnsi="Arial Narrow" w:cs="Calibri"/>
          <w:bCs/>
          <w:szCs w:val="24"/>
          <w:lang w:eastAsia="cs-CZ"/>
        </w:rPr>
        <w:t xml:space="preserve">, pokiaľ sa ho povinnosť zápisu do registra partnerov verejného sektora týka. </w:t>
      </w:r>
    </w:p>
    <w:p w14:paraId="441CCE04" w14:textId="77777777" w:rsidR="00E1263A" w:rsidRPr="00F66727"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bCs/>
          <w:szCs w:val="24"/>
          <w:lang w:eastAsia="cs-CZ"/>
        </w:rPr>
        <w:t xml:space="preserve">Subdodávateľ alebo subdodávateľ podľa osobitného predpisu, ktorý podľa § 11 ods. 1 zákona </w:t>
      </w:r>
      <w:r w:rsidR="006037E3" w:rsidRPr="00F66727">
        <w:rPr>
          <w:rFonts w:ascii="Arial Narrow" w:hAnsi="Arial Narrow" w:cs="Calibri"/>
          <w:bCs/>
          <w:szCs w:val="24"/>
          <w:lang w:eastAsia="cs-CZ"/>
        </w:rPr>
        <w:t>o verejnom obstarávaní</w:t>
      </w:r>
      <w:r w:rsidRPr="00F66727">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F66727"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F66727">
        <w:rPr>
          <w:rFonts w:ascii="Arial Narrow" w:hAnsi="Arial Narrow"/>
          <w:bCs/>
          <w:szCs w:val="24"/>
        </w:rPr>
        <w:t xml:space="preserve">Povinnosti Predávajúceho vrátane pravidiel výberu subdodávateľa platia aj pri zmene subdodávateľa počas </w:t>
      </w:r>
      <w:r w:rsidR="00187522" w:rsidRPr="00F66727">
        <w:rPr>
          <w:rFonts w:ascii="Arial Narrow" w:hAnsi="Arial Narrow"/>
          <w:bCs/>
          <w:szCs w:val="24"/>
        </w:rPr>
        <w:t xml:space="preserve">celej doby trvania </w:t>
      </w:r>
      <w:r w:rsidRPr="00F66727">
        <w:rPr>
          <w:rFonts w:ascii="Arial Narrow" w:hAnsi="Arial Narrow"/>
          <w:bCs/>
          <w:szCs w:val="24"/>
        </w:rPr>
        <w:t xml:space="preserve"> tejto zmluvy.</w:t>
      </w:r>
    </w:p>
    <w:p w14:paraId="5EB23490" w14:textId="77777777" w:rsidR="00FC2417" w:rsidRPr="00F66727"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F66727">
        <w:rPr>
          <w:rFonts w:ascii="Arial Narrow" w:hAnsi="Arial Narrow"/>
          <w:bCs/>
          <w:szCs w:val="24"/>
        </w:rPr>
        <w:t>Predávajúci</w:t>
      </w:r>
      <w:r w:rsidRPr="00F66727">
        <w:rPr>
          <w:rFonts w:ascii="Arial Narrow" w:hAnsi="Arial Narrow" w:cs="Angsana New"/>
          <w:szCs w:val="24"/>
        </w:rPr>
        <w:t xml:space="preserve"> zodpovedá za plnenie zmluvy o subdodávke subdodávate</w:t>
      </w:r>
      <w:r w:rsidRPr="00F66727">
        <w:rPr>
          <w:rFonts w:ascii="Arial Narrow" w:hAnsi="Arial Narrow"/>
          <w:szCs w:val="24"/>
        </w:rPr>
        <w:t>ľ</w:t>
      </w:r>
      <w:r w:rsidRPr="00F66727">
        <w:rPr>
          <w:rFonts w:ascii="Arial Narrow" w:hAnsi="Arial Narrow" w:cs="Angsana New"/>
          <w:szCs w:val="24"/>
        </w:rPr>
        <w:t>om tak, ako keby plnenie  realizované na základe takejto zmluvy realizoval sám. Predávajúci zodpovedá za odbornú starostlivos</w:t>
      </w:r>
      <w:r w:rsidRPr="00F66727">
        <w:rPr>
          <w:rFonts w:ascii="Arial Narrow" w:hAnsi="Arial Narrow"/>
          <w:szCs w:val="24"/>
        </w:rPr>
        <w:t>ť</w:t>
      </w:r>
      <w:r w:rsidRPr="00F66727">
        <w:rPr>
          <w:rFonts w:ascii="Arial Narrow" w:hAnsi="Arial Narrow" w:cs="Angsana New"/>
          <w:szCs w:val="24"/>
        </w:rPr>
        <w:t xml:space="preserve"> pri výbere subdodávate</w:t>
      </w:r>
      <w:r w:rsidRPr="00F66727">
        <w:rPr>
          <w:rFonts w:ascii="Arial Narrow" w:hAnsi="Arial Narrow"/>
          <w:szCs w:val="24"/>
        </w:rPr>
        <w:t>ľ</w:t>
      </w:r>
      <w:r w:rsidRPr="00F66727">
        <w:rPr>
          <w:rFonts w:ascii="Arial Narrow" w:hAnsi="Arial Narrow" w:cs="Angsana New"/>
          <w:szCs w:val="24"/>
        </w:rPr>
        <w:t>a ako aj za výsledok plnenia vykonaného na základe zmluvy o subdodávke.</w:t>
      </w:r>
    </w:p>
    <w:p w14:paraId="7597664E" w14:textId="77777777" w:rsidR="00BB427D" w:rsidRPr="00F66727"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F66727">
        <w:rPr>
          <w:rFonts w:ascii="Arial Narrow" w:hAnsi="Arial Narrow"/>
          <w:szCs w:val="24"/>
        </w:rPr>
        <w:t xml:space="preserve">Vlastnícke právo k dodanému predmetu zmluvy prechádza na kupujúceho dňom jeho dodania a prevzatia podpisom dodacieho listu vyhotoveného </w:t>
      </w:r>
      <w:r w:rsidR="00404493" w:rsidRPr="00F66727">
        <w:rPr>
          <w:rFonts w:ascii="Arial Narrow" w:hAnsi="Arial Narrow"/>
          <w:szCs w:val="24"/>
        </w:rPr>
        <w:t>p</w:t>
      </w:r>
      <w:r w:rsidRPr="00F66727">
        <w:rPr>
          <w:rFonts w:ascii="Arial Narrow" w:hAnsi="Arial Narrow"/>
          <w:szCs w:val="24"/>
        </w:rPr>
        <w:t>redávajúcim a zaplatením kúpnej ceny.</w:t>
      </w:r>
    </w:p>
    <w:p w14:paraId="4C3CB10D" w14:textId="3A2FF24D" w:rsidR="00BB427D" w:rsidRPr="00F66727"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F66727">
        <w:rPr>
          <w:rFonts w:ascii="Arial Narrow" w:hAnsi="Arial Narrow" w:cs="Calibri"/>
          <w:szCs w:val="24"/>
        </w:rPr>
        <w:t xml:space="preserve">Nebezpečenstvo škody na predmete zmluvy prechádza na </w:t>
      </w:r>
      <w:r w:rsidR="00404493" w:rsidRPr="00F66727">
        <w:rPr>
          <w:rFonts w:ascii="Arial Narrow" w:hAnsi="Arial Narrow" w:cs="Calibri"/>
          <w:szCs w:val="24"/>
        </w:rPr>
        <w:t>k</w:t>
      </w:r>
      <w:r w:rsidRPr="00F66727">
        <w:rPr>
          <w:rFonts w:ascii="Arial Narrow" w:hAnsi="Arial Narrow" w:cs="Calibri"/>
          <w:szCs w:val="24"/>
        </w:rPr>
        <w:t xml:space="preserve">upujúceho splnením podmienok bodu </w:t>
      </w:r>
      <w:r w:rsidR="00D43B58" w:rsidRPr="00F66727">
        <w:rPr>
          <w:rFonts w:ascii="Arial Narrow" w:hAnsi="Arial Narrow" w:cs="Calibri"/>
          <w:szCs w:val="24"/>
        </w:rPr>
        <w:t>4</w:t>
      </w:r>
      <w:r w:rsidR="004314B0" w:rsidRPr="00F66727">
        <w:rPr>
          <w:rFonts w:ascii="Arial Narrow" w:hAnsi="Arial Narrow" w:cs="Calibri"/>
          <w:szCs w:val="24"/>
        </w:rPr>
        <w:t>.1</w:t>
      </w:r>
      <w:r w:rsidR="0034246B" w:rsidRPr="00F66727">
        <w:rPr>
          <w:rFonts w:ascii="Arial Narrow" w:hAnsi="Arial Narrow" w:cs="Calibri"/>
          <w:szCs w:val="24"/>
        </w:rPr>
        <w:t>5.</w:t>
      </w:r>
      <w:r w:rsidRPr="00F66727">
        <w:rPr>
          <w:rFonts w:ascii="Arial Narrow" w:hAnsi="Arial Narrow" w:cs="Calibri"/>
          <w:szCs w:val="24"/>
        </w:rPr>
        <w:t xml:space="preserve"> tohto článku zmluvy.</w:t>
      </w:r>
    </w:p>
    <w:p w14:paraId="1EF9BD90" w14:textId="77777777" w:rsidR="008B7A63" w:rsidRPr="00F66727" w:rsidRDefault="008B7A63" w:rsidP="00505A8F">
      <w:pPr>
        <w:pStyle w:val="CTL"/>
        <w:numPr>
          <w:ilvl w:val="1"/>
          <w:numId w:val="13"/>
        </w:numPr>
        <w:tabs>
          <w:tab w:val="left" w:pos="567"/>
        </w:tabs>
        <w:spacing w:line="24" w:lineRule="atLeast"/>
        <w:ind w:left="567" w:hanging="567"/>
        <w:rPr>
          <w:rFonts w:ascii="Arial Narrow" w:hAnsi="Arial Narrow" w:cs="Calibri"/>
          <w:szCs w:val="24"/>
        </w:rPr>
      </w:pPr>
      <w:r w:rsidRPr="00F66727">
        <w:rPr>
          <w:rFonts w:ascii="Arial Narrow" w:hAnsi="Arial Narrow" w:cs="Calibri"/>
          <w:szCs w:val="24"/>
        </w:rPr>
        <w:t xml:space="preserve">V prípade, že Predávajúci, jeho subdodávateľ podľa zákona č. 343/2015 </w:t>
      </w:r>
      <w:proofErr w:type="spellStart"/>
      <w:r w:rsidRPr="00F66727">
        <w:rPr>
          <w:rFonts w:ascii="Arial Narrow" w:hAnsi="Arial Narrow" w:cs="Calibri"/>
          <w:szCs w:val="24"/>
        </w:rPr>
        <w:t>Z.z</w:t>
      </w:r>
      <w:proofErr w:type="spellEnd"/>
      <w:r w:rsidRPr="00F66727">
        <w:rPr>
          <w:rFonts w:ascii="Arial Narrow" w:hAnsi="Arial Narrow" w:cs="Calibri"/>
          <w:szCs w:val="24"/>
        </w:rPr>
        <w:t xml:space="preserve">. alebo subdodávateľ  podľa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 jeho subdodávateľa podľa zákona č. 343/2015 </w:t>
      </w:r>
      <w:proofErr w:type="spellStart"/>
      <w:r w:rsidRPr="00F66727">
        <w:rPr>
          <w:rFonts w:ascii="Arial Narrow" w:hAnsi="Arial Narrow" w:cs="Calibri"/>
          <w:szCs w:val="24"/>
        </w:rPr>
        <w:t>Z.z</w:t>
      </w:r>
      <w:proofErr w:type="spellEnd"/>
      <w:r w:rsidRPr="00F66727">
        <w:rPr>
          <w:rFonts w:ascii="Arial Narrow" w:hAnsi="Arial Narrow" w:cs="Calibri"/>
          <w:szCs w:val="24"/>
        </w:rPr>
        <w:t>. alebo subdodávateľa  podľa  zákona č. 315/2016 Z. z., nie je:</w:t>
      </w:r>
    </w:p>
    <w:p w14:paraId="3C2853F1"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 prezident Slovenskej republiky,</w:t>
      </w:r>
    </w:p>
    <w:p w14:paraId="242A7981"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2. člen vlády,</w:t>
      </w:r>
    </w:p>
    <w:p w14:paraId="23054B4C"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3. vedúci ústredného orgánu štátnej správy, ktorý nie je členom vlády,</w:t>
      </w:r>
    </w:p>
    <w:p w14:paraId="6CB5A94A"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4. vedúci orgánu štátnej správy s celoslovenskou pôsobnosťou,</w:t>
      </w:r>
    </w:p>
    <w:p w14:paraId="3E8B218B"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5. sudca Ústavného súdu Slovenskej republiky alebo sudca,</w:t>
      </w:r>
    </w:p>
    <w:p w14:paraId="5D48D17D" w14:textId="77777777"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6. generálny prokurátor Slovenskej republiky, špeciálny prokurátor alebo prokurátor,</w:t>
      </w:r>
    </w:p>
    <w:p w14:paraId="5D7938BA" w14:textId="529FF362" w:rsidR="008B7A63" w:rsidRPr="00F66727" w:rsidRDefault="008B7A63" w:rsidP="00C97CBE">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7. verejný ochranca práv,</w:t>
      </w:r>
    </w:p>
    <w:p w14:paraId="7DBC90B9" w14:textId="6F71394F"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8. predseda Najvyššieho kontrolného úradu Slovenskej republiky a podpredseda Najvyššieho kontrolného úradu Slovenskej republiky,</w:t>
      </w:r>
    </w:p>
    <w:p w14:paraId="523584CE" w14:textId="77777777"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9. štátny tajomník,</w:t>
      </w:r>
    </w:p>
    <w:p w14:paraId="1CE78BF5" w14:textId="77777777"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10. generálny tajomník služobného úradu,</w:t>
      </w:r>
    </w:p>
    <w:p w14:paraId="39227D87" w14:textId="2B6A0250"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11. prednosta okresného úradu,</w:t>
      </w:r>
    </w:p>
    <w:p w14:paraId="669C0357" w14:textId="77777777"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12. primátor hlavného mesta Slovenskej republiky Bratislavy, primátor krajského mesta alebo primátor okresného mesta, alebo</w:t>
      </w:r>
    </w:p>
    <w:p w14:paraId="73A2231E" w14:textId="616B25F5" w:rsidR="008B7A63" w:rsidRPr="00F66727" w:rsidRDefault="008B7A63" w:rsidP="00F66727">
      <w:pPr>
        <w:pStyle w:val="CTL"/>
        <w:numPr>
          <w:ilvl w:val="0"/>
          <w:numId w:val="0"/>
        </w:numPr>
        <w:tabs>
          <w:tab w:val="left" w:pos="567"/>
        </w:tabs>
        <w:spacing w:after="0" w:line="276" w:lineRule="auto"/>
        <w:ind w:left="567"/>
        <w:rPr>
          <w:rFonts w:ascii="Arial Narrow" w:hAnsi="Arial Narrow" w:cs="Calibri"/>
          <w:szCs w:val="22"/>
        </w:rPr>
      </w:pPr>
      <w:r w:rsidRPr="00F66727">
        <w:rPr>
          <w:rFonts w:ascii="Arial Narrow" w:hAnsi="Arial Narrow" w:cs="Calibri"/>
          <w:szCs w:val="22"/>
        </w:rPr>
        <w:t>13. predseda vyššieho územného celku,</w:t>
      </w:r>
    </w:p>
    <w:p w14:paraId="59D6A4E3" w14:textId="77777777" w:rsidR="008B7A63" w:rsidRPr="00F66727"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V.</w:t>
      </w:r>
    </w:p>
    <w:p w14:paraId="5BA874C6" w14:textId="77777777" w:rsidR="00FC2417" w:rsidRPr="00F66727" w:rsidRDefault="00FC2417" w:rsidP="00FC5D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Kúpna cena a platobné podmienky</w:t>
      </w:r>
    </w:p>
    <w:p w14:paraId="6894C9B0" w14:textId="77777777" w:rsidR="00D43B58" w:rsidRPr="00F66727"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Pr="00F66727" w:rsidRDefault="00D43B58" w:rsidP="00D43B58">
      <w:pPr>
        <w:pStyle w:val="CTL"/>
        <w:numPr>
          <w:ilvl w:val="1"/>
          <w:numId w:val="14"/>
        </w:numPr>
        <w:spacing w:after="60" w:line="24" w:lineRule="atLeast"/>
        <w:ind w:left="360"/>
        <w:rPr>
          <w:rFonts w:ascii="Arial Narrow" w:hAnsi="Arial Narrow"/>
          <w:szCs w:val="24"/>
        </w:rPr>
      </w:pPr>
      <w:r w:rsidRPr="00F66727">
        <w:rPr>
          <w:rFonts w:ascii="Arial Narrow" w:hAnsi="Arial Narrow"/>
          <w:szCs w:val="24"/>
        </w:rPr>
        <w:t xml:space="preserve">   </w:t>
      </w:r>
      <w:r w:rsidR="00FC2417" w:rsidRPr="00F66727">
        <w:rPr>
          <w:rFonts w:ascii="Arial Narrow" w:hAnsi="Arial Narrow"/>
          <w:szCs w:val="24"/>
        </w:rPr>
        <w:t xml:space="preserve">Kúpna cena je </w:t>
      </w:r>
      <w:r w:rsidR="00F31467" w:rsidRPr="00F66727">
        <w:rPr>
          <w:rFonts w:ascii="Arial Narrow" w:hAnsi="Arial Narrow"/>
          <w:szCs w:val="24"/>
        </w:rPr>
        <w:t>výsledkom verejného obstarávania</w:t>
      </w:r>
      <w:r w:rsidR="005D55E8" w:rsidRPr="00F66727">
        <w:rPr>
          <w:rFonts w:ascii="Arial Narrow" w:hAnsi="Arial Narrow"/>
          <w:szCs w:val="24"/>
        </w:rPr>
        <w:t xml:space="preserve">, je stanovená v súlade so zákonom č. NR SR č. </w:t>
      </w:r>
      <w:r w:rsidRPr="00F66727">
        <w:rPr>
          <w:rFonts w:ascii="Arial Narrow" w:hAnsi="Arial Narrow"/>
          <w:szCs w:val="24"/>
        </w:rPr>
        <w:t xml:space="preserve">  </w:t>
      </w:r>
    </w:p>
    <w:p w14:paraId="380B7EF9" w14:textId="77777777" w:rsidR="00FC2417" w:rsidRPr="00F66727" w:rsidRDefault="005D55E8" w:rsidP="00D43B58">
      <w:pPr>
        <w:pStyle w:val="CTL"/>
        <w:numPr>
          <w:ilvl w:val="0"/>
          <w:numId w:val="0"/>
        </w:numPr>
        <w:spacing w:after="60" w:line="24" w:lineRule="atLeast"/>
        <w:ind w:left="567"/>
        <w:rPr>
          <w:rFonts w:ascii="Arial Narrow" w:hAnsi="Arial Narrow"/>
          <w:szCs w:val="24"/>
        </w:rPr>
      </w:pPr>
      <w:r w:rsidRPr="00F66727">
        <w:rPr>
          <w:rFonts w:ascii="Arial Narrow" w:hAnsi="Arial Narrow"/>
          <w:szCs w:val="24"/>
        </w:rPr>
        <w:t>18/1996 Z. z. o cenách v znení neskorších predpisov</w:t>
      </w:r>
      <w:r w:rsidR="00FC2417" w:rsidRPr="00F66727">
        <w:rPr>
          <w:rFonts w:ascii="Arial Narrow" w:hAnsi="Arial Narrow"/>
          <w:szCs w:val="24"/>
        </w:rPr>
        <w:t>, ako cena konečná</w:t>
      </w:r>
      <w:r w:rsidR="00A23C81" w:rsidRPr="00F66727">
        <w:rPr>
          <w:rFonts w:ascii="Arial Narrow" w:hAnsi="Arial Narrow"/>
          <w:szCs w:val="24"/>
        </w:rPr>
        <w:t xml:space="preserve"> zahŕňajúca všetky dodávky a prípadné súvisiace služby</w:t>
      </w:r>
      <w:r w:rsidR="00FC2417" w:rsidRPr="00F66727">
        <w:rPr>
          <w:rFonts w:ascii="Arial Narrow" w:hAnsi="Arial Narrow"/>
          <w:szCs w:val="24"/>
        </w:rPr>
        <w:t xml:space="preserve">, a je uvedená v prílohe č. </w:t>
      </w:r>
      <w:r w:rsidR="00560622" w:rsidRPr="00F66727">
        <w:rPr>
          <w:rFonts w:ascii="Arial Narrow" w:hAnsi="Arial Narrow"/>
          <w:szCs w:val="24"/>
        </w:rPr>
        <w:t>2</w:t>
      </w:r>
      <w:r w:rsidR="00F432CD" w:rsidRPr="00F66727">
        <w:rPr>
          <w:rFonts w:ascii="Arial Narrow" w:hAnsi="Arial Narrow"/>
          <w:szCs w:val="24"/>
        </w:rPr>
        <w:t xml:space="preserve"> </w:t>
      </w:r>
      <w:r w:rsidR="00FC2417" w:rsidRPr="00F66727">
        <w:rPr>
          <w:rFonts w:ascii="Arial Narrow" w:hAnsi="Arial Narrow"/>
          <w:szCs w:val="24"/>
        </w:rPr>
        <w:t>tejto zmluvy.</w:t>
      </w:r>
    </w:p>
    <w:p w14:paraId="2C12EAD4" w14:textId="77777777" w:rsidR="00FC2417" w:rsidRPr="00F66727"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F66727">
        <w:rPr>
          <w:rFonts w:ascii="Arial Narrow" w:hAnsi="Arial Narrow"/>
          <w:szCs w:val="24"/>
        </w:rPr>
        <w:t xml:space="preserve">Zálohové platby ani platba vopred sa neumožňujú. Úhrada kúpnej ceny sa uskutoční po </w:t>
      </w:r>
      <w:r w:rsidR="004003BF" w:rsidRPr="00F66727">
        <w:rPr>
          <w:rFonts w:ascii="Arial Narrow" w:hAnsi="Arial Narrow"/>
          <w:szCs w:val="24"/>
        </w:rPr>
        <w:t>prebratí</w:t>
      </w:r>
      <w:r w:rsidRPr="00F66727">
        <w:rPr>
          <w:rFonts w:ascii="Arial Narrow" w:hAnsi="Arial Narrow"/>
          <w:szCs w:val="24"/>
        </w:rPr>
        <w:t xml:space="preserve"> </w:t>
      </w:r>
      <w:r w:rsidRPr="00F66727">
        <w:rPr>
          <w:rFonts w:ascii="Arial Narrow" w:hAnsi="Arial Narrow" w:cs="Calibri"/>
          <w:szCs w:val="24"/>
        </w:rPr>
        <w:t>predmetu zmluvy</w:t>
      </w:r>
      <w:r w:rsidRPr="00F66727">
        <w:rPr>
          <w:rFonts w:ascii="Arial Narrow" w:hAnsi="Arial Narrow"/>
          <w:szCs w:val="24"/>
        </w:rPr>
        <w:t xml:space="preserve"> kupujúcim, formou prevodu na bankový účet </w:t>
      </w:r>
      <w:r w:rsidR="00E32E21" w:rsidRPr="00F66727">
        <w:rPr>
          <w:rFonts w:ascii="Arial Narrow" w:hAnsi="Arial Narrow"/>
          <w:szCs w:val="24"/>
        </w:rPr>
        <w:t>p</w:t>
      </w:r>
      <w:r w:rsidR="000E63B6" w:rsidRPr="00F66727">
        <w:rPr>
          <w:rFonts w:ascii="Arial Narrow" w:hAnsi="Arial Narrow"/>
          <w:szCs w:val="24"/>
        </w:rPr>
        <w:t>redávajúceho</w:t>
      </w:r>
      <w:r w:rsidR="007B453C" w:rsidRPr="00F66727">
        <w:rPr>
          <w:rFonts w:ascii="Arial Narrow" w:hAnsi="Arial Narrow"/>
          <w:szCs w:val="24"/>
        </w:rPr>
        <w:t xml:space="preserve"> uvedeného </w:t>
      </w:r>
      <w:r w:rsidR="00B5627F" w:rsidRPr="00F66727">
        <w:rPr>
          <w:rFonts w:ascii="Arial Narrow" w:hAnsi="Arial Narrow"/>
          <w:szCs w:val="24"/>
        </w:rPr>
        <w:t>čl. I.</w:t>
      </w:r>
      <w:r w:rsidR="007B453C" w:rsidRPr="00F66727">
        <w:rPr>
          <w:rFonts w:ascii="Arial Narrow" w:hAnsi="Arial Narrow"/>
          <w:szCs w:val="24"/>
        </w:rPr>
        <w:t xml:space="preserve"> tejto zmluvy</w:t>
      </w:r>
      <w:r w:rsidR="00404493" w:rsidRPr="00F66727">
        <w:rPr>
          <w:rFonts w:ascii="Arial Narrow" w:hAnsi="Arial Narrow"/>
          <w:szCs w:val="24"/>
        </w:rPr>
        <w:t xml:space="preserve"> v časti p</w:t>
      </w:r>
      <w:r w:rsidR="00187522" w:rsidRPr="00F66727">
        <w:rPr>
          <w:rFonts w:ascii="Arial Narrow" w:hAnsi="Arial Narrow"/>
          <w:szCs w:val="24"/>
        </w:rPr>
        <w:t>redávajúci</w:t>
      </w:r>
      <w:r w:rsidRPr="00F66727">
        <w:rPr>
          <w:rFonts w:ascii="Arial Narrow" w:hAnsi="Arial Narrow"/>
          <w:szCs w:val="24"/>
        </w:rPr>
        <w:t>.</w:t>
      </w:r>
      <w:r w:rsidRPr="00F66727">
        <w:rPr>
          <w:rFonts w:ascii="Arial Narrow" w:hAnsi="Arial Narrow"/>
          <w:i/>
          <w:szCs w:val="24"/>
        </w:rPr>
        <w:t xml:space="preserve"> </w:t>
      </w:r>
      <w:r w:rsidRPr="00F66727">
        <w:rPr>
          <w:rFonts w:ascii="Arial Narrow" w:hAnsi="Arial Narrow"/>
          <w:szCs w:val="24"/>
        </w:rPr>
        <w:t xml:space="preserve">Bezhotovostný platobný styk sa uskutoční prostredníctvom finančného ústavu </w:t>
      </w:r>
      <w:r w:rsidR="007B453C" w:rsidRPr="00F66727">
        <w:rPr>
          <w:rFonts w:ascii="Arial Narrow" w:hAnsi="Arial Narrow"/>
          <w:szCs w:val="24"/>
        </w:rPr>
        <w:t>k</w:t>
      </w:r>
      <w:r w:rsidR="000E63B6" w:rsidRPr="00F66727">
        <w:rPr>
          <w:rFonts w:ascii="Arial Narrow" w:hAnsi="Arial Narrow"/>
          <w:szCs w:val="24"/>
        </w:rPr>
        <w:t xml:space="preserve">upujúceho </w:t>
      </w:r>
      <w:r w:rsidRPr="00F66727">
        <w:rPr>
          <w:rFonts w:ascii="Arial Narrow" w:hAnsi="Arial Narrow"/>
          <w:szCs w:val="24"/>
        </w:rPr>
        <w:t xml:space="preserve">na základe faktúry, ktorej splatnosť je dohodnutá v lehote </w:t>
      </w:r>
      <w:r w:rsidR="006208A8" w:rsidRPr="00F66727">
        <w:rPr>
          <w:rFonts w:ascii="Arial Narrow" w:hAnsi="Arial Narrow"/>
          <w:szCs w:val="24"/>
        </w:rPr>
        <w:t>tridsať (</w:t>
      </w:r>
      <w:r w:rsidR="004819EC" w:rsidRPr="00F66727">
        <w:rPr>
          <w:rFonts w:ascii="Arial Narrow" w:hAnsi="Arial Narrow"/>
          <w:szCs w:val="24"/>
        </w:rPr>
        <w:t>30</w:t>
      </w:r>
      <w:r w:rsidR="006208A8" w:rsidRPr="00F66727">
        <w:rPr>
          <w:rFonts w:ascii="Arial Narrow" w:hAnsi="Arial Narrow"/>
          <w:szCs w:val="24"/>
        </w:rPr>
        <w:t>)</w:t>
      </w:r>
      <w:r w:rsidR="004819EC" w:rsidRPr="00F66727">
        <w:rPr>
          <w:rFonts w:ascii="Arial Narrow" w:hAnsi="Arial Narrow"/>
          <w:szCs w:val="24"/>
        </w:rPr>
        <w:t xml:space="preserve"> </w:t>
      </w:r>
      <w:r w:rsidRPr="00F66727">
        <w:rPr>
          <w:rFonts w:ascii="Arial Narrow" w:hAnsi="Arial Narrow"/>
          <w:szCs w:val="24"/>
        </w:rPr>
        <w:t xml:space="preserve">dní odo dňa doručenia faktúry </w:t>
      </w:r>
      <w:r w:rsidR="007B453C" w:rsidRPr="00F66727">
        <w:rPr>
          <w:rFonts w:ascii="Arial Narrow" w:hAnsi="Arial Narrow"/>
          <w:szCs w:val="24"/>
        </w:rPr>
        <w:t>k</w:t>
      </w:r>
      <w:r w:rsidR="000E63B6" w:rsidRPr="00F66727">
        <w:rPr>
          <w:rFonts w:ascii="Arial Narrow" w:hAnsi="Arial Narrow"/>
          <w:szCs w:val="24"/>
        </w:rPr>
        <w:t>upujúcemu</w:t>
      </w:r>
      <w:r w:rsidRPr="00F66727">
        <w:rPr>
          <w:rFonts w:ascii="Arial Narrow" w:hAnsi="Arial Narrow"/>
          <w:szCs w:val="24"/>
        </w:rPr>
        <w:t>.</w:t>
      </w:r>
      <w:r w:rsidR="005D55E8" w:rsidRPr="00F66727">
        <w:rPr>
          <w:rFonts w:ascii="Arial Narrow" w:hAnsi="Arial Narrow"/>
          <w:szCs w:val="24"/>
        </w:rPr>
        <w:t xml:space="preserve"> </w:t>
      </w:r>
      <w:r w:rsidR="00FC5D6D" w:rsidRPr="00F66727">
        <w:rPr>
          <w:rFonts w:ascii="Arial Narrow" w:hAnsi="Arial Narrow"/>
          <w:szCs w:val="24"/>
        </w:rPr>
        <w:t>Faktúra</w:t>
      </w:r>
      <w:r w:rsidR="005D55E8" w:rsidRPr="00F66727">
        <w:rPr>
          <w:rFonts w:ascii="Arial Narrow" w:hAnsi="Arial Narrow"/>
          <w:szCs w:val="24"/>
        </w:rPr>
        <w:t xml:space="preserve"> sa považuje za uhradenú dňom odpísania finančných prostriedkov z účtu kupujúceho uvedeného </w:t>
      </w:r>
      <w:r w:rsidR="00404493" w:rsidRPr="00F66727">
        <w:rPr>
          <w:rFonts w:ascii="Arial Narrow" w:hAnsi="Arial Narrow"/>
          <w:szCs w:val="24"/>
        </w:rPr>
        <w:t xml:space="preserve">v </w:t>
      </w:r>
      <w:r w:rsidR="00B5627F" w:rsidRPr="00F66727">
        <w:rPr>
          <w:rFonts w:ascii="Arial Narrow" w:hAnsi="Arial Narrow"/>
          <w:szCs w:val="24"/>
        </w:rPr>
        <w:t>čl. I.</w:t>
      </w:r>
      <w:r w:rsidR="005D55E8" w:rsidRPr="00F66727">
        <w:rPr>
          <w:rFonts w:ascii="Arial Narrow" w:hAnsi="Arial Narrow"/>
          <w:szCs w:val="24"/>
        </w:rPr>
        <w:t xml:space="preserve"> tejto zmluvy.</w:t>
      </w:r>
    </w:p>
    <w:p w14:paraId="6CC78EB8" w14:textId="77777777" w:rsidR="00FC2417" w:rsidRPr="00F66727"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F66727">
        <w:rPr>
          <w:rFonts w:ascii="Arial Narrow" w:hAnsi="Arial Narrow"/>
          <w:szCs w:val="24"/>
        </w:rPr>
        <w:t>Neoddeliteľnou súčasťou faktúr</w:t>
      </w:r>
      <w:r w:rsidR="0077096A" w:rsidRPr="00F66727">
        <w:rPr>
          <w:rFonts w:ascii="Arial Narrow" w:hAnsi="Arial Narrow"/>
          <w:szCs w:val="24"/>
        </w:rPr>
        <w:t>y</w:t>
      </w:r>
      <w:r w:rsidRPr="00F66727">
        <w:rPr>
          <w:rFonts w:ascii="Arial Narrow" w:hAnsi="Arial Narrow"/>
          <w:szCs w:val="24"/>
        </w:rPr>
        <w:t xml:space="preserve"> bude dodací list</w:t>
      </w:r>
      <w:r w:rsidR="004003BF" w:rsidRPr="00F66727">
        <w:rPr>
          <w:rFonts w:ascii="Arial Narrow" w:hAnsi="Arial Narrow"/>
          <w:szCs w:val="24"/>
        </w:rPr>
        <w:t xml:space="preserve"> potvrdený </w:t>
      </w:r>
      <w:r w:rsidR="007B453C" w:rsidRPr="00F66727">
        <w:rPr>
          <w:rFonts w:ascii="Arial Narrow" w:hAnsi="Arial Narrow"/>
          <w:szCs w:val="24"/>
        </w:rPr>
        <w:t>k</w:t>
      </w:r>
      <w:r w:rsidR="004003BF" w:rsidRPr="00F66727">
        <w:rPr>
          <w:rFonts w:ascii="Arial Narrow" w:hAnsi="Arial Narrow"/>
          <w:szCs w:val="24"/>
        </w:rPr>
        <w:t>upujúcim</w:t>
      </w:r>
      <w:r w:rsidRPr="00F66727">
        <w:rPr>
          <w:rFonts w:ascii="Arial Narrow" w:hAnsi="Arial Narrow"/>
          <w:szCs w:val="24"/>
        </w:rPr>
        <w:t xml:space="preserve">. </w:t>
      </w:r>
    </w:p>
    <w:p w14:paraId="3EBB2287" w14:textId="6F58B8CB" w:rsidR="00DA58A1" w:rsidRPr="00F66727"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F66727">
        <w:rPr>
          <w:rFonts w:ascii="Arial Narrow" w:hAnsi="Arial Narrow"/>
          <w:szCs w:val="24"/>
        </w:rPr>
        <w:t>Faktúra musí spĺňať všetky náležitosti daňového dokladu</w:t>
      </w:r>
      <w:r w:rsidR="00D5473D" w:rsidRPr="00F66727">
        <w:rPr>
          <w:rFonts w:ascii="Arial Narrow" w:hAnsi="Arial Narrow"/>
          <w:szCs w:val="24"/>
        </w:rPr>
        <w:t xml:space="preserve"> v zmysle zákona č. 222/2004 Z. z. o dani z pridanej hodnoty v znení neskorších predpisov</w:t>
      </w:r>
      <w:r w:rsidR="00E91E5B" w:rsidRPr="00F66727">
        <w:rPr>
          <w:rFonts w:ascii="Arial Narrow" w:hAnsi="Arial Narrow"/>
          <w:szCs w:val="24"/>
        </w:rPr>
        <w:t xml:space="preserve"> (ďalej len „zákon č.222/2004 Z. z.)</w:t>
      </w:r>
      <w:r w:rsidR="00B74C88">
        <w:rPr>
          <w:rFonts w:ascii="Arial Narrow" w:hAnsi="Arial Narrow"/>
          <w:szCs w:val="24"/>
        </w:rPr>
        <w:t>.</w:t>
      </w:r>
      <w:r w:rsidRPr="00F66727">
        <w:rPr>
          <w:rFonts w:ascii="Arial Narrow" w:hAnsi="Arial Narrow"/>
          <w:szCs w:val="24"/>
        </w:rPr>
        <w:t xml:space="preserve"> V prípade, že faktúra bude obsahovať nesprávne alebo neúplné údaje, kupujúci je oprávnený ju vrátiť a </w:t>
      </w:r>
      <w:r w:rsidR="00680DCA" w:rsidRPr="00F66727">
        <w:rPr>
          <w:rFonts w:ascii="Arial Narrow" w:hAnsi="Arial Narrow"/>
          <w:szCs w:val="24"/>
        </w:rPr>
        <w:t>p</w:t>
      </w:r>
      <w:r w:rsidRPr="00F66727">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Pr="00F66727"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F66727"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VI.</w:t>
      </w:r>
    </w:p>
    <w:p w14:paraId="2B7B7465" w14:textId="77777777" w:rsidR="00FC2417" w:rsidRPr="00F66727" w:rsidRDefault="00FC2417" w:rsidP="000D28A9">
      <w:pPr>
        <w:pStyle w:val="CTLhead"/>
        <w:spacing w:after="120" w:line="24" w:lineRule="atLeast"/>
        <w:ind w:left="357"/>
        <w:rPr>
          <w:rFonts w:ascii="Arial Narrow" w:hAnsi="Arial Narrow"/>
          <w:sz w:val="24"/>
          <w:szCs w:val="24"/>
        </w:rPr>
      </w:pPr>
      <w:r w:rsidRPr="00F66727">
        <w:rPr>
          <w:rFonts w:ascii="Arial Narrow" w:hAnsi="Arial Narrow"/>
          <w:sz w:val="24"/>
          <w:szCs w:val="24"/>
        </w:rPr>
        <w:t>Záručná doba a zodpovednosť za vady</w:t>
      </w:r>
    </w:p>
    <w:p w14:paraId="3A2D0841" w14:textId="77777777" w:rsidR="00D43B58" w:rsidRPr="00F66727"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5EEC8AF0" w:rsidR="00FC2417" w:rsidRPr="00F66727" w:rsidRDefault="00FC2417" w:rsidP="007C26BA">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Záručná doba na predmet zmluvy </w:t>
      </w:r>
      <w:r w:rsidRPr="00311433">
        <w:rPr>
          <w:rFonts w:ascii="Arial Narrow" w:hAnsi="Arial Narrow" w:cs="Calibri"/>
          <w:szCs w:val="24"/>
        </w:rPr>
        <w:t>je</w:t>
      </w:r>
      <w:r w:rsidR="00704F9D" w:rsidRPr="00311433">
        <w:rPr>
          <w:rFonts w:ascii="Arial Narrow" w:hAnsi="Arial Narrow" w:cs="Calibri"/>
          <w:szCs w:val="24"/>
        </w:rPr>
        <w:t xml:space="preserve"> </w:t>
      </w:r>
      <w:r w:rsidR="00B74C88" w:rsidRPr="00311433">
        <w:rPr>
          <w:rFonts w:ascii="Arial Narrow" w:hAnsi="Arial Narrow" w:cs="Calibri"/>
          <w:szCs w:val="24"/>
        </w:rPr>
        <w:t>24 (dvadsaťštyri)</w:t>
      </w:r>
      <w:r w:rsidR="00D43B58" w:rsidRPr="00311433">
        <w:rPr>
          <w:rFonts w:ascii="Arial Narrow" w:hAnsi="Arial Narrow" w:cs="Calibri"/>
          <w:szCs w:val="24"/>
        </w:rPr>
        <w:t xml:space="preserve"> mesiacov </w:t>
      </w:r>
      <w:r w:rsidRPr="00311433">
        <w:rPr>
          <w:rFonts w:ascii="Arial Narrow" w:hAnsi="Arial Narrow" w:cs="Calibri"/>
          <w:szCs w:val="24"/>
        </w:rPr>
        <w:t>od</w:t>
      </w:r>
      <w:r w:rsidRPr="00F66727">
        <w:rPr>
          <w:rFonts w:ascii="Arial Narrow" w:hAnsi="Arial Narrow" w:cs="Calibri"/>
          <w:szCs w:val="24"/>
        </w:rPr>
        <w:t xml:space="preserve"> prebratia </w:t>
      </w:r>
      <w:r w:rsidR="002761BF" w:rsidRPr="00F66727">
        <w:rPr>
          <w:rFonts w:ascii="Arial Narrow" w:hAnsi="Arial Narrow" w:cs="Calibri"/>
          <w:szCs w:val="24"/>
        </w:rPr>
        <w:t xml:space="preserve">predmetu zmluvy </w:t>
      </w:r>
      <w:r w:rsidR="007B453C" w:rsidRPr="00F66727">
        <w:rPr>
          <w:rFonts w:ascii="Arial Narrow" w:hAnsi="Arial Narrow" w:cs="Calibri"/>
          <w:szCs w:val="24"/>
        </w:rPr>
        <w:t>k</w:t>
      </w:r>
      <w:r w:rsidRPr="00F66727">
        <w:rPr>
          <w:rFonts w:ascii="Arial Narrow" w:hAnsi="Arial Narrow" w:cs="Calibri"/>
          <w:szCs w:val="24"/>
        </w:rPr>
        <w:t>upujúcim</w:t>
      </w:r>
      <w:r w:rsidR="00E05266" w:rsidRPr="00F66727">
        <w:rPr>
          <w:rFonts w:ascii="Arial Narrow" w:hAnsi="Arial Narrow" w:cs="Calibri"/>
          <w:szCs w:val="24"/>
        </w:rPr>
        <w:t xml:space="preserve">, </w:t>
      </w:r>
      <w:r w:rsidR="00F66727" w:rsidRPr="00F66727">
        <w:rPr>
          <w:rFonts w:ascii="Arial Narrow" w:hAnsi="Arial Narrow" w:cs="Calibri"/>
          <w:szCs w:val="24"/>
        </w:rPr>
        <w:t xml:space="preserve">pokiaľ </w:t>
      </w:r>
      <w:r w:rsidR="00E05266" w:rsidRPr="00F66727">
        <w:rPr>
          <w:rFonts w:ascii="Arial Narrow" w:hAnsi="Arial Narrow" w:cs="Calibri"/>
          <w:szCs w:val="24"/>
        </w:rPr>
        <w:t>na záručnom liste alebo obale predmetu zmluvy nie je vyznačená dlhšia doba podľa záručných podmienok výrobcu</w:t>
      </w:r>
      <w:r w:rsidRPr="00F66727">
        <w:rPr>
          <w:rFonts w:ascii="Arial Narrow" w:hAnsi="Arial Narrow" w:cs="Calibri"/>
          <w:szCs w:val="24"/>
        </w:rPr>
        <w:t xml:space="preserve">. V prípade oprávnenej reklamácie sa záručná doba predlžuje o čas, počas ktorého bola vada odstraňovaná. </w:t>
      </w:r>
    </w:p>
    <w:p w14:paraId="3DFB9CA3" w14:textId="77777777" w:rsidR="00FC2417" w:rsidRPr="00F66727"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V prípade vady zo záruky predmetu zmluvy počas záručnej doby má </w:t>
      </w:r>
      <w:r w:rsidR="00BF0AE1" w:rsidRPr="00F66727">
        <w:rPr>
          <w:rFonts w:ascii="Arial Narrow" w:hAnsi="Arial Narrow" w:cs="Calibri"/>
          <w:szCs w:val="24"/>
        </w:rPr>
        <w:t>k</w:t>
      </w:r>
      <w:r w:rsidRPr="00F66727">
        <w:rPr>
          <w:rFonts w:ascii="Arial Narrow" w:hAnsi="Arial Narrow" w:cs="Calibri"/>
          <w:szCs w:val="24"/>
        </w:rPr>
        <w:t xml:space="preserve">upujúci právo na bezplatné odstránenie vád a </w:t>
      </w:r>
      <w:r w:rsidR="00BF0AE1" w:rsidRPr="00F66727">
        <w:rPr>
          <w:rFonts w:ascii="Arial Narrow" w:hAnsi="Arial Narrow" w:cs="Calibri"/>
          <w:szCs w:val="24"/>
        </w:rPr>
        <w:t>p</w:t>
      </w:r>
      <w:r w:rsidRPr="00F66727">
        <w:rPr>
          <w:rFonts w:ascii="Arial Narrow" w:hAnsi="Arial Narrow" w:cs="Calibri"/>
          <w:szCs w:val="24"/>
        </w:rPr>
        <w:t>redávajúci povinnosť vady odstrániť na svoje náklady</w:t>
      </w:r>
      <w:r w:rsidR="00626B24" w:rsidRPr="00F66727">
        <w:rPr>
          <w:rFonts w:ascii="Arial Narrow" w:hAnsi="Arial Narrow" w:cs="Calibri"/>
          <w:szCs w:val="24"/>
        </w:rPr>
        <w:t xml:space="preserve"> do </w:t>
      </w:r>
      <w:r w:rsidR="00D43B58" w:rsidRPr="00F66727">
        <w:rPr>
          <w:rFonts w:ascii="Arial Narrow" w:hAnsi="Arial Narrow" w:cs="Calibri"/>
          <w:szCs w:val="24"/>
        </w:rPr>
        <w:t xml:space="preserve">30 </w:t>
      </w:r>
      <w:r w:rsidR="00626B24" w:rsidRPr="00F66727">
        <w:rPr>
          <w:rFonts w:ascii="Arial Narrow" w:hAnsi="Arial Narrow" w:cs="Calibri"/>
          <w:szCs w:val="24"/>
        </w:rPr>
        <w:t>dní od doručenia pí</w:t>
      </w:r>
      <w:r w:rsidR="000815C8" w:rsidRPr="00F66727">
        <w:rPr>
          <w:rFonts w:ascii="Arial Narrow" w:hAnsi="Arial Narrow" w:cs="Calibri"/>
          <w:szCs w:val="24"/>
        </w:rPr>
        <w:t>somnej reklamácie predávajúcemu</w:t>
      </w:r>
      <w:r w:rsidRPr="00F66727">
        <w:rPr>
          <w:rFonts w:ascii="Arial Narrow" w:hAnsi="Arial Narrow" w:cs="Calibri"/>
          <w:szCs w:val="24"/>
        </w:rPr>
        <w:t xml:space="preserve">. </w:t>
      </w:r>
      <w:r w:rsidR="007B453C" w:rsidRPr="00F66727">
        <w:rPr>
          <w:rFonts w:ascii="Arial Narrow" w:hAnsi="Arial Narrow" w:cs="Calibri"/>
          <w:szCs w:val="24"/>
        </w:rPr>
        <w:t>P</w:t>
      </w:r>
      <w:r w:rsidRPr="00F66727">
        <w:rPr>
          <w:rFonts w:ascii="Arial Narrow" w:hAnsi="Arial Narrow" w:cs="Calibri"/>
          <w:szCs w:val="24"/>
        </w:rPr>
        <w:t xml:space="preserve">redávajúci nezodpovedá za vady, ktoré vznikli poškodením predmetu zmluvy hrubou nedbanlivosťou </w:t>
      </w:r>
      <w:r w:rsidR="00BF0AE1" w:rsidRPr="00F66727">
        <w:rPr>
          <w:rFonts w:ascii="Arial Narrow" w:hAnsi="Arial Narrow" w:cs="Calibri"/>
          <w:szCs w:val="24"/>
        </w:rPr>
        <w:t>k</w:t>
      </w:r>
      <w:r w:rsidRPr="00F66727">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F6672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F66727">
        <w:rPr>
          <w:rFonts w:ascii="Arial Narrow" w:hAnsi="Arial Narrow" w:cs="Calibri"/>
          <w:szCs w:val="24"/>
        </w:rPr>
        <w:t>p</w:t>
      </w:r>
      <w:r w:rsidRPr="00F66727">
        <w:rPr>
          <w:rFonts w:ascii="Arial Narrow" w:hAnsi="Arial Narrow" w:cs="Calibri"/>
          <w:szCs w:val="24"/>
        </w:rPr>
        <w:t>redávajúceho.</w:t>
      </w:r>
    </w:p>
    <w:p w14:paraId="4E50AF1D" w14:textId="77777777" w:rsidR="00FC2417" w:rsidRPr="00F6672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Kupujúci je oprávnený v prípade </w:t>
      </w:r>
      <w:r w:rsidR="00BF0AE1" w:rsidRPr="00F66727">
        <w:rPr>
          <w:rFonts w:ascii="Arial Narrow" w:hAnsi="Arial Narrow" w:cs="Calibri"/>
          <w:szCs w:val="24"/>
        </w:rPr>
        <w:t xml:space="preserve">dodania </w:t>
      </w:r>
      <w:proofErr w:type="spellStart"/>
      <w:r w:rsidRPr="00F66727">
        <w:rPr>
          <w:rFonts w:ascii="Arial Narrow" w:hAnsi="Arial Narrow" w:cs="Calibri"/>
          <w:szCs w:val="24"/>
        </w:rPr>
        <w:t>vadného</w:t>
      </w:r>
      <w:proofErr w:type="spellEnd"/>
      <w:r w:rsidRPr="00F66727">
        <w:rPr>
          <w:rFonts w:ascii="Arial Narrow" w:hAnsi="Arial Narrow" w:cs="Calibri"/>
          <w:szCs w:val="24"/>
        </w:rPr>
        <w:t xml:space="preserve"> p</w:t>
      </w:r>
      <w:r w:rsidR="00BF0AE1" w:rsidRPr="00F66727">
        <w:rPr>
          <w:rFonts w:ascii="Arial Narrow" w:hAnsi="Arial Narrow" w:cs="Calibri"/>
          <w:szCs w:val="24"/>
        </w:rPr>
        <w:t xml:space="preserve">redmetu zmluvy </w:t>
      </w:r>
      <w:r w:rsidRPr="00F66727">
        <w:rPr>
          <w:rFonts w:ascii="Arial Narrow" w:hAnsi="Arial Narrow" w:cs="Calibri"/>
          <w:szCs w:val="24"/>
        </w:rPr>
        <w:t xml:space="preserve"> požadovať:</w:t>
      </w:r>
    </w:p>
    <w:p w14:paraId="085AD3C4" w14:textId="77777777" w:rsidR="00FC2417" w:rsidRPr="00F6672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F66727">
        <w:rPr>
          <w:rFonts w:ascii="Arial Narrow" w:hAnsi="Arial Narrow" w:cs="Calibri"/>
          <w:szCs w:val="24"/>
        </w:rPr>
        <w:t xml:space="preserve">a) odstránenie </w:t>
      </w:r>
      <w:r w:rsidR="00BF0AE1" w:rsidRPr="00F66727">
        <w:rPr>
          <w:rFonts w:ascii="Arial Narrow" w:hAnsi="Arial Narrow" w:cs="Calibri"/>
          <w:szCs w:val="24"/>
        </w:rPr>
        <w:t>vád</w:t>
      </w:r>
      <w:r w:rsidRPr="00F66727">
        <w:rPr>
          <w:rFonts w:ascii="Arial Narrow" w:hAnsi="Arial Narrow" w:cs="Calibri"/>
          <w:szCs w:val="24"/>
        </w:rPr>
        <w:t xml:space="preserve"> predmetu zmluvy, ak sú opraviteľné,</w:t>
      </w:r>
    </w:p>
    <w:p w14:paraId="1F7AACB8" w14:textId="77777777" w:rsidR="00FC2417" w:rsidRPr="00F6672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F66727">
        <w:rPr>
          <w:rFonts w:ascii="Arial Narrow" w:hAnsi="Arial Narrow" w:cs="Calibri"/>
          <w:szCs w:val="24"/>
        </w:rPr>
        <w:t>b) dodanie chýbajúceho množstva alebo časti</w:t>
      </w:r>
      <w:r w:rsidR="00BF0AE1" w:rsidRPr="00F66727">
        <w:rPr>
          <w:rFonts w:ascii="Arial Narrow" w:hAnsi="Arial Narrow" w:cs="Calibri"/>
          <w:szCs w:val="24"/>
        </w:rPr>
        <w:t xml:space="preserve"> predmetu zmluvy</w:t>
      </w:r>
      <w:r w:rsidRPr="00F66727">
        <w:rPr>
          <w:rFonts w:ascii="Arial Narrow" w:hAnsi="Arial Narrow" w:cs="Calibri"/>
          <w:szCs w:val="24"/>
        </w:rPr>
        <w:t>,</w:t>
      </w:r>
    </w:p>
    <w:p w14:paraId="4040D042" w14:textId="77777777" w:rsidR="00FC2417" w:rsidRPr="00F66727"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F66727">
        <w:rPr>
          <w:rFonts w:ascii="Arial Narrow" w:hAnsi="Arial Narrow" w:cs="Calibri"/>
          <w:szCs w:val="24"/>
        </w:rPr>
        <w:t xml:space="preserve">c) výmenu </w:t>
      </w:r>
      <w:proofErr w:type="spellStart"/>
      <w:r w:rsidRPr="00F66727">
        <w:rPr>
          <w:rFonts w:ascii="Arial Narrow" w:hAnsi="Arial Narrow" w:cs="Calibri"/>
          <w:szCs w:val="24"/>
        </w:rPr>
        <w:t>vadného</w:t>
      </w:r>
      <w:proofErr w:type="spellEnd"/>
      <w:r w:rsidRPr="00F66727">
        <w:rPr>
          <w:rFonts w:ascii="Arial Narrow" w:hAnsi="Arial Narrow" w:cs="Calibri"/>
          <w:szCs w:val="24"/>
        </w:rPr>
        <w:t xml:space="preserve"> predmetu zmluvy za predmet zmluvy bez vád.</w:t>
      </w:r>
    </w:p>
    <w:p w14:paraId="11823D69" w14:textId="77777777" w:rsidR="009B0246" w:rsidRPr="00F6672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Právo voľby uplatneného náro</w:t>
      </w:r>
      <w:r w:rsidR="008C46BC" w:rsidRPr="00F66727">
        <w:rPr>
          <w:rFonts w:ascii="Arial Narrow" w:hAnsi="Arial Narrow" w:cs="Calibri"/>
          <w:szCs w:val="24"/>
        </w:rPr>
        <w:t xml:space="preserve">ku podľa bodu </w:t>
      </w:r>
      <w:r w:rsidR="00D43B58" w:rsidRPr="00F66727">
        <w:rPr>
          <w:rFonts w:ascii="Arial Narrow" w:hAnsi="Arial Narrow" w:cs="Calibri"/>
          <w:szCs w:val="24"/>
        </w:rPr>
        <w:t>6</w:t>
      </w:r>
      <w:r w:rsidR="008C46BC" w:rsidRPr="00F66727">
        <w:rPr>
          <w:rFonts w:ascii="Arial Narrow" w:hAnsi="Arial Narrow" w:cs="Calibri"/>
          <w:szCs w:val="24"/>
        </w:rPr>
        <w:t>.4</w:t>
      </w:r>
      <w:r w:rsidR="0077096A" w:rsidRPr="00F66727">
        <w:rPr>
          <w:rFonts w:ascii="Arial Narrow" w:hAnsi="Arial Narrow" w:cs="Calibri"/>
          <w:szCs w:val="24"/>
        </w:rPr>
        <w:t>. písm. a), b) alebo</w:t>
      </w:r>
      <w:r w:rsidRPr="00F66727">
        <w:rPr>
          <w:rFonts w:ascii="Arial Narrow" w:hAnsi="Arial Narrow" w:cs="Calibri"/>
          <w:szCs w:val="24"/>
        </w:rPr>
        <w:t xml:space="preserve"> c) musí </w:t>
      </w:r>
      <w:r w:rsidR="00BF0AE1" w:rsidRPr="00F66727">
        <w:rPr>
          <w:rFonts w:ascii="Arial Narrow" w:hAnsi="Arial Narrow" w:cs="Calibri"/>
          <w:szCs w:val="24"/>
        </w:rPr>
        <w:t>k</w:t>
      </w:r>
      <w:r w:rsidRPr="00F66727">
        <w:rPr>
          <w:rFonts w:ascii="Arial Narrow" w:hAnsi="Arial Narrow" w:cs="Calibri"/>
          <w:szCs w:val="24"/>
        </w:rPr>
        <w:t xml:space="preserve">upujúci uviesť v písomne uplatnenej reklamácii. V opačnom prípade má právo voľby </w:t>
      </w:r>
      <w:r w:rsidR="00BF0AE1" w:rsidRPr="00F66727">
        <w:rPr>
          <w:rFonts w:ascii="Arial Narrow" w:hAnsi="Arial Narrow" w:cs="Calibri"/>
          <w:szCs w:val="24"/>
        </w:rPr>
        <w:t>p</w:t>
      </w:r>
      <w:r w:rsidRPr="00F66727">
        <w:rPr>
          <w:rFonts w:ascii="Arial Narrow" w:hAnsi="Arial Narrow" w:cs="Calibri"/>
          <w:szCs w:val="24"/>
        </w:rPr>
        <w:t>redávajúci.</w:t>
      </w:r>
      <w:r w:rsidR="008C46BC" w:rsidRPr="00F66727">
        <w:rPr>
          <w:rFonts w:ascii="Arial Narrow" w:hAnsi="Arial Narrow" w:cs="Calibri"/>
          <w:szCs w:val="24"/>
        </w:rPr>
        <w:t xml:space="preserve"> Predávajúci sa zaväzuje odstrániť vadu tovaru na vlastné náklady najneskôr v lehote do</w:t>
      </w:r>
      <w:r w:rsidR="00D43B58" w:rsidRPr="00F66727">
        <w:rPr>
          <w:rFonts w:ascii="Arial Narrow" w:hAnsi="Arial Narrow" w:cs="Calibri"/>
          <w:szCs w:val="24"/>
        </w:rPr>
        <w:t xml:space="preserve"> 30 </w:t>
      </w:r>
      <w:r w:rsidR="008C46BC" w:rsidRPr="00F66727">
        <w:rPr>
          <w:rFonts w:ascii="Arial Narrow" w:hAnsi="Arial Narrow" w:cs="Calibri"/>
          <w:szCs w:val="24"/>
        </w:rPr>
        <w:t xml:space="preserve"> dní odo dňa uplatnenia reklamácie</w:t>
      </w:r>
    </w:p>
    <w:p w14:paraId="4C7A98EB" w14:textId="77777777" w:rsidR="00FC2417" w:rsidRPr="00F66727"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F66727">
        <w:rPr>
          <w:rFonts w:ascii="Arial Narrow" w:hAnsi="Arial Narrow" w:cs="Calibri"/>
          <w:szCs w:val="24"/>
        </w:rPr>
        <w:t xml:space="preserve"> právnych</w:t>
      </w:r>
      <w:r w:rsidRPr="00F66727">
        <w:rPr>
          <w:rFonts w:ascii="Arial Narrow" w:hAnsi="Arial Narrow" w:cs="Calibri"/>
          <w:szCs w:val="24"/>
        </w:rPr>
        <w:t xml:space="preserve"> predpisov</w:t>
      </w:r>
      <w:r w:rsidR="00BF0AE1" w:rsidRPr="00F66727">
        <w:rPr>
          <w:rFonts w:ascii="Arial Narrow" w:hAnsi="Arial Narrow" w:cs="Calibri"/>
          <w:szCs w:val="24"/>
        </w:rPr>
        <w:t xml:space="preserve"> platných na území SR</w:t>
      </w:r>
      <w:r w:rsidRPr="00F66727">
        <w:rPr>
          <w:rFonts w:ascii="Arial Narrow" w:hAnsi="Arial Narrow" w:cs="Calibri"/>
          <w:szCs w:val="24"/>
        </w:rPr>
        <w:t>.</w:t>
      </w:r>
    </w:p>
    <w:p w14:paraId="16495CEB" w14:textId="77777777" w:rsidR="009B0246" w:rsidRPr="00F66727"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F66727" w:rsidRDefault="00FC2417"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V</w:t>
      </w:r>
      <w:r w:rsidR="00FC5D6D" w:rsidRPr="00F66727">
        <w:rPr>
          <w:rFonts w:ascii="Arial Narrow" w:hAnsi="Arial Narrow" w:cs="Calibri"/>
          <w:sz w:val="24"/>
          <w:szCs w:val="24"/>
        </w:rPr>
        <w:t>I</w:t>
      </w:r>
      <w:r w:rsidRPr="00F66727">
        <w:rPr>
          <w:rFonts w:ascii="Arial Narrow" w:hAnsi="Arial Narrow" w:cs="Calibri"/>
          <w:sz w:val="24"/>
          <w:szCs w:val="24"/>
        </w:rPr>
        <w:t>I.</w:t>
      </w:r>
    </w:p>
    <w:p w14:paraId="680CAF84" w14:textId="77777777" w:rsidR="00FC2417" w:rsidRPr="00F66727" w:rsidRDefault="00FC2417" w:rsidP="00FC5D6D">
      <w:pPr>
        <w:pStyle w:val="CTLhead"/>
        <w:spacing w:after="120" w:line="24" w:lineRule="atLeast"/>
        <w:rPr>
          <w:rFonts w:ascii="Arial Narrow" w:hAnsi="Arial Narrow" w:cs="Calibri"/>
          <w:sz w:val="24"/>
          <w:szCs w:val="24"/>
        </w:rPr>
      </w:pPr>
      <w:r w:rsidRPr="00F66727">
        <w:rPr>
          <w:rFonts w:ascii="Arial Narrow" w:hAnsi="Arial Narrow" w:cs="Calibri"/>
          <w:sz w:val="24"/>
          <w:szCs w:val="24"/>
        </w:rPr>
        <w:t>Ostatné dojednania</w:t>
      </w:r>
    </w:p>
    <w:p w14:paraId="49B63EFB" w14:textId="77777777" w:rsidR="00D43B58" w:rsidRPr="00F66727"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F66727" w:rsidRDefault="00D43B58" w:rsidP="00D43B58">
      <w:pPr>
        <w:pStyle w:val="CTL"/>
        <w:numPr>
          <w:ilvl w:val="1"/>
          <w:numId w:val="5"/>
        </w:numPr>
        <w:spacing w:after="60" w:line="24" w:lineRule="atLeast"/>
        <w:ind w:left="360"/>
        <w:rPr>
          <w:rFonts w:ascii="Arial Narrow" w:hAnsi="Arial Narrow" w:cs="Calibri"/>
          <w:szCs w:val="24"/>
        </w:rPr>
      </w:pPr>
      <w:r w:rsidRPr="00F66727">
        <w:rPr>
          <w:rFonts w:ascii="Arial Narrow" w:hAnsi="Arial Narrow" w:cs="Calibri"/>
          <w:szCs w:val="24"/>
        </w:rPr>
        <w:t xml:space="preserve">    </w:t>
      </w:r>
      <w:r w:rsidR="00FC2417" w:rsidRPr="00F66727">
        <w:rPr>
          <w:rFonts w:ascii="Arial Narrow" w:hAnsi="Arial Narrow" w:cs="Calibri"/>
          <w:szCs w:val="24"/>
        </w:rPr>
        <w:t>Predávajúci prehlasuje, že predmet zmluvy nie je zaťažený právami tretích osôb.</w:t>
      </w:r>
    </w:p>
    <w:p w14:paraId="2ABB2064" w14:textId="77777777" w:rsidR="00FC2417" w:rsidRPr="00F66727" w:rsidRDefault="00FC2417" w:rsidP="006E6235">
      <w:pPr>
        <w:pStyle w:val="CTL"/>
        <w:numPr>
          <w:ilvl w:val="1"/>
          <w:numId w:val="5"/>
        </w:numPr>
        <w:spacing w:after="60" w:line="24" w:lineRule="atLeast"/>
        <w:ind w:left="567" w:hanging="567"/>
        <w:rPr>
          <w:rFonts w:ascii="Arial Narrow" w:hAnsi="Arial Narrow" w:cs="Calibri"/>
          <w:szCs w:val="24"/>
        </w:rPr>
      </w:pPr>
      <w:r w:rsidRPr="00F66727">
        <w:rPr>
          <w:rFonts w:ascii="Arial Narrow" w:hAnsi="Arial Narrow" w:cs="Calibri"/>
          <w:szCs w:val="24"/>
        </w:rPr>
        <w:t>Predávajúci je povinný</w:t>
      </w:r>
      <w:r w:rsidR="004003BF" w:rsidRPr="00F66727">
        <w:rPr>
          <w:rFonts w:ascii="Arial Narrow" w:hAnsi="Arial Narrow" w:cs="Calibri"/>
          <w:szCs w:val="24"/>
        </w:rPr>
        <w:t xml:space="preserve"> </w:t>
      </w:r>
      <w:r w:rsidRPr="00F66727">
        <w:rPr>
          <w:rFonts w:ascii="Arial Narrow" w:hAnsi="Arial Narrow" w:cs="Calibri"/>
          <w:szCs w:val="24"/>
        </w:rPr>
        <w:t xml:space="preserve">dodať </w:t>
      </w:r>
      <w:r w:rsidR="00FA2A04" w:rsidRPr="00F66727">
        <w:rPr>
          <w:rFonts w:ascii="Arial Narrow" w:hAnsi="Arial Narrow" w:cs="Calibri"/>
          <w:szCs w:val="24"/>
        </w:rPr>
        <w:t>predmet</w:t>
      </w:r>
      <w:r w:rsidRPr="00F66727">
        <w:rPr>
          <w:rFonts w:ascii="Arial Narrow" w:hAnsi="Arial Narrow" w:cs="Calibri"/>
          <w:szCs w:val="24"/>
        </w:rPr>
        <w:t xml:space="preserve"> zmluvy </w:t>
      </w:r>
      <w:r w:rsidR="007B453C" w:rsidRPr="00F66727">
        <w:rPr>
          <w:rFonts w:ascii="Arial Narrow" w:hAnsi="Arial Narrow" w:cs="Calibri"/>
          <w:szCs w:val="24"/>
        </w:rPr>
        <w:t>k</w:t>
      </w:r>
      <w:r w:rsidRPr="00F66727">
        <w:rPr>
          <w:rFonts w:ascii="Arial Narrow" w:hAnsi="Arial Narrow" w:cs="Calibri"/>
          <w:szCs w:val="24"/>
        </w:rPr>
        <w:t xml:space="preserve">upujúcemu v dohodnutom množstve, rozsahu, </w:t>
      </w:r>
      <w:r w:rsidR="00D43B58" w:rsidRPr="00F66727">
        <w:rPr>
          <w:rFonts w:ascii="Arial Narrow" w:hAnsi="Arial Narrow" w:cs="Calibri"/>
          <w:szCs w:val="24"/>
        </w:rPr>
        <w:t xml:space="preserve">  </w:t>
      </w:r>
      <w:r w:rsidRPr="00F66727">
        <w:rPr>
          <w:rFonts w:ascii="Arial Narrow" w:hAnsi="Arial Narrow" w:cs="Calibri"/>
          <w:szCs w:val="24"/>
        </w:rPr>
        <w:t>kvalite, v požadovaných technických parametroch, v bezchybnom stave a dohodnutom termíne</w:t>
      </w:r>
      <w:r w:rsidR="004819EC" w:rsidRPr="00F66727">
        <w:rPr>
          <w:rFonts w:ascii="Arial Narrow" w:hAnsi="Arial Narrow" w:cs="Calibri"/>
          <w:szCs w:val="24"/>
        </w:rPr>
        <w:t xml:space="preserve"> v zmysle špecifikácie podľa prílohy č. 1 zmluvy</w:t>
      </w:r>
      <w:r w:rsidR="004003BF" w:rsidRPr="00F66727">
        <w:rPr>
          <w:rFonts w:ascii="Arial Narrow" w:hAnsi="Arial Narrow" w:cs="Calibri"/>
          <w:szCs w:val="24"/>
        </w:rPr>
        <w:t>.</w:t>
      </w:r>
    </w:p>
    <w:p w14:paraId="67D67737" w14:textId="77777777" w:rsidR="00FC2417" w:rsidRPr="00F66727" w:rsidRDefault="00FC2417" w:rsidP="006E6235">
      <w:pPr>
        <w:pStyle w:val="CTL"/>
        <w:numPr>
          <w:ilvl w:val="1"/>
          <w:numId w:val="5"/>
        </w:numPr>
        <w:spacing w:after="60" w:line="24" w:lineRule="atLeast"/>
        <w:ind w:left="567" w:hanging="567"/>
        <w:rPr>
          <w:rFonts w:ascii="Arial Narrow" w:hAnsi="Arial Narrow" w:cs="Calibri"/>
          <w:szCs w:val="24"/>
        </w:rPr>
      </w:pPr>
      <w:r w:rsidRPr="00F66727">
        <w:rPr>
          <w:rFonts w:ascii="Arial Narrow" w:hAnsi="Arial Narrow" w:cs="Calibri"/>
          <w:szCs w:val="24"/>
        </w:rPr>
        <w:t>Kupujúci je povinný:</w:t>
      </w:r>
    </w:p>
    <w:p w14:paraId="29A85F7C" w14:textId="5848C57E" w:rsidR="00FC2417" w:rsidRPr="00F66727"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F66727">
        <w:rPr>
          <w:rFonts w:ascii="Arial Narrow" w:hAnsi="Arial Narrow" w:cs="Calibri"/>
          <w:szCs w:val="24"/>
        </w:rPr>
        <w:t>prebrať bezchybný predmet zmluvy v</w:t>
      </w:r>
      <w:r w:rsidR="002761BF" w:rsidRPr="00F66727">
        <w:rPr>
          <w:rFonts w:ascii="Arial Narrow" w:hAnsi="Arial Narrow" w:cs="Calibri"/>
          <w:szCs w:val="24"/>
        </w:rPr>
        <w:t xml:space="preserve"> deň </w:t>
      </w:r>
      <w:r w:rsidR="008808C4" w:rsidRPr="00F66727">
        <w:rPr>
          <w:rFonts w:ascii="Arial Narrow" w:hAnsi="Arial Narrow" w:cs="Calibri"/>
          <w:szCs w:val="24"/>
        </w:rPr>
        <w:t xml:space="preserve">dodania, ktorý mu predávajúci </w:t>
      </w:r>
      <w:r w:rsidR="002761BF" w:rsidRPr="00F66727">
        <w:rPr>
          <w:rFonts w:ascii="Arial Narrow" w:hAnsi="Arial Narrow" w:cs="Calibri"/>
          <w:szCs w:val="24"/>
        </w:rPr>
        <w:t>oznám</w:t>
      </w:r>
      <w:r w:rsidR="008808C4" w:rsidRPr="00F66727">
        <w:rPr>
          <w:rFonts w:ascii="Arial Narrow" w:hAnsi="Arial Narrow" w:cs="Calibri"/>
          <w:szCs w:val="24"/>
        </w:rPr>
        <w:t>i</w:t>
      </w:r>
      <w:r w:rsidRPr="00F66727">
        <w:rPr>
          <w:rFonts w:ascii="Arial Narrow" w:hAnsi="Arial Narrow" w:cs="Calibri"/>
          <w:szCs w:val="24"/>
        </w:rPr>
        <w:t xml:space="preserve"> podľa článku </w:t>
      </w:r>
      <w:r w:rsidR="003E2B86" w:rsidRPr="00F66727">
        <w:rPr>
          <w:rFonts w:ascii="Arial Narrow" w:hAnsi="Arial Narrow" w:cs="Calibri"/>
          <w:szCs w:val="24"/>
        </w:rPr>
        <w:t>I</w:t>
      </w:r>
      <w:r w:rsidRPr="00F66727">
        <w:rPr>
          <w:rFonts w:ascii="Arial Narrow" w:hAnsi="Arial Narrow" w:cs="Calibri"/>
          <w:szCs w:val="24"/>
        </w:rPr>
        <w:t xml:space="preserve">V. </w:t>
      </w:r>
      <w:r w:rsidR="00F50D9F" w:rsidRPr="00F66727">
        <w:rPr>
          <w:rFonts w:ascii="Arial Narrow" w:hAnsi="Arial Narrow" w:cs="Calibri"/>
          <w:szCs w:val="24"/>
        </w:rPr>
        <w:t xml:space="preserve">bod </w:t>
      </w:r>
      <w:r w:rsidR="00D43B58" w:rsidRPr="00F66727">
        <w:rPr>
          <w:rFonts w:ascii="Arial Narrow" w:hAnsi="Arial Narrow" w:cs="Calibri"/>
          <w:szCs w:val="24"/>
        </w:rPr>
        <w:t>4</w:t>
      </w:r>
      <w:r w:rsidR="00F50D9F" w:rsidRPr="00F66727">
        <w:rPr>
          <w:rFonts w:ascii="Arial Narrow" w:hAnsi="Arial Narrow" w:cs="Calibri"/>
          <w:szCs w:val="24"/>
        </w:rPr>
        <w:t>.</w:t>
      </w:r>
      <w:r w:rsidR="007F32BF" w:rsidRPr="00F66727">
        <w:rPr>
          <w:rFonts w:ascii="Arial Narrow" w:hAnsi="Arial Narrow" w:cs="Calibri"/>
          <w:szCs w:val="24"/>
        </w:rPr>
        <w:t>6</w:t>
      </w:r>
      <w:r w:rsidR="00F50D9F" w:rsidRPr="00F66727">
        <w:rPr>
          <w:rFonts w:ascii="Arial Narrow" w:hAnsi="Arial Narrow" w:cs="Calibri"/>
          <w:szCs w:val="24"/>
        </w:rPr>
        <w:t xml:space="preserve"> tejto zmluvy</w:t>
      </w:r>
      <w:r w:rsidRPr="00F66727">
        <w:rPr>
          <w:rFonts w:ascii="Arial Narrow" w:hAnsi="Arial Narrow" w:cs="Calibri"/>
          <w:szCs w:val="24"/>
        </w:rPr>
        <w:t>,</w:t>
      </w:r>
    </w:p>
    <w:p w14:paraId="3B63DE1B" w14:textId="1B75533A" w:rsidR="00FC2417" w:rsidRPr="00F66727"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F66727">
        <w:rPr>
          <w:rFonts w:ascii="Arial Narrow" w:hAnsi="Arial Narrow" w:cs="Calibri"/>
          <w:szCs w:val="24"/>
        </w:rPr>
        <w:t xml:space="preserve">riadne a včas zaplatiť kúpnu cenu dohodnutú v článku V. </w:t>
      </w:r>
      <w:r w:rsidR="00F50D9F" w:rsidRPr="00F66727">
        <w:rPr>
          <w:rFonts w:ascii="Arial Narrow" w:hAnsi="Arial Narrow" w:cs="Calibri"/>
          <w:szCs w:val="24"/>
        </w:rPr>
        <w:t xml:space="preserve">tejto </w:t>
      </w:r>
      <w:r w:rsidRPr="00F66727">
        <w:rPr>
          <w:rFonts w:ascii="Arial Narrow" w:hAnsi="Arial Narrow" w:cs="Calibri"/>
          <w:szCs w:val="24"/>
        </w:rPr>
        <w:t>zmluvy.</w:t>
      </w:r>
    </w:p>
    <w:p w14:paraId="014C8548" w14:textId="77777777" w:rsidR="00F0274A" w:rsidRPr="00F66727" w:rsidRDefault="00D5473D" w:rsidP="006E6235">
      <w:pPr>
        <w:pStyle w:val="CTL"/>
        <w:numPr>
          <w:ilvl w:val="1"/>
          <w:numId w:val="5"/>
        </w:numPr>
        <w:spacing w:after="60" w:line="24" w:lineRule="atLeast"/>
        <w:ind w:left="567" w:hanging="567"/>
        <w:rPr>
          <w:rFonts w:ascii="Arial Narrow" w:hAnsi="Arial Narrow" w:cs="Calibri"/>
          <w:szCs w:val="24"/>
        </w:rPr>
      </w:pPr>
      <w:r w:rsidRPr="00F66727">
        <w:rPr>
          <w:rFonts w:ascii="Arial Narrow" w:hAnsi="Arial Narrow"/>
          <w:szCs w:val="24"/>
        </w:rPr>
        <w:t xml:space="preserve">Kupujúci </w:t>
      </w:r>
      <w:r w:rsidR="00F0274A" w:rsidRPr="00F66727">
        <w:rPr>
          <w:rFonts w:ascii="Arial Narrow" w:hAnsi="Arial Narrow"/>
          <w:szCs w:val="24"/>
        </w:rPr>
        <w:t>má právo v prípade pochybností</w:t>
      </w:r>
      <w:r w:rsidR="008808C4" w:rsidRPr="00F66727">
        <w:rPr>
          <w:rFonts w:ascii="Arial Narrow" w:hAnsi="Arial Narrow"/>
          <w:szCs w:val="24"/>
        </w:rPr>
        <w:t xml:space="preserve"> o kvalite predmetu zmluvy</w:t>
      </w:r>
      <w:r w:rsidR="00F0274A" w:rsidRPr="00F66727">
        <w:rPr>
          <w:rFonts w:ascii="Arial Narrow" w:hAnsi="Arial Narrow"/>
          <w:szCs w:val="24"/>
        </w:rPr>
        <w:t xml:space="preserve"> si vyžiadať vzorku ktorejkoľvek časti </w:t>
      </w:r>
      <w:r w:rsidR="008808C4" w:rsidRPr="00F66727">
        <w:rPr>
          <w:rFonts w:ascii="Arial Narrow" w:hAnsi="Arial Narrow"/>
          <w:szCs w:val="24"/>
        </w:rPr>
        <w:t>predmetu zmluvy</w:t>
      </w:r>
      <w:r w:rsidR="00613A8C" w:rsidRPr="00F66727">
        <w:rPr>
          <w:rFonts w:ascii="Arial Narrow" w:hAnsi="Arial Narrow"/>
          <w:szCs w:val="24"/>
        </w:rPr>
        <w:t xml:space="preserve"> </w:t>
      </w:r>
      <w:r w:rsidR="00F0274A" w:rsidRPr="00F66727">
        <w:rPr>
          <w:rFonts w:ascii="Arial Narrow" w:hAnsi="Arial Narrow"/>
          <w:szCs w:val="24"/>
        </w:rPr>
        <w:t>na otestovanie, čo</w:t>
      </w:r>
      <w:r w:rsidR="007B453C" w:rsidRPr="00F66727">
        <w:rPr>
          <w:rFonts w:ascii="Arial Narrow" w:hAnsi="Arial Narrow"/>
          <w:szCs w:val="24"/>
        </w:rPr>
        <w:t xml:space="preserve"> mu</w:t>
      </w:r>
      <w:r w:rsidR="00F0274A" w:rsidRPr="00F66727">
        <w:rPr>
          <w:rFonts w:ascii="Arial Narrow" w:hAnsi="Arial Narrow"/>
          <w:szCs w:val="24"/>
        </w:rPr>
        <w:t xml:space="preserve"> je </w:t>
      </w:r>
      <w:r w:rsidR="007B453C" w:rsidRPr="00F66727">
        <w:rPr>
          <w:rFonts w:ascii="Arial Narrow" w:hAnsi="Arial Narrow"/>
          <w:szCs w:val="24"/>
        </w:rPr>
        <w:t>predávajúci</w:t>
      </w:r>
      <w:r w:rsidR="00F0274A" w:rsidRPr="00F66727">
        <w:rPr>
          <w:rFonts w:ascii="Arial Narrow" w:hAnsi="Arial Narrow"/>
          <w:szCs w:val="24"/>
        </w:rPr>
        <w:t xml:space="preserve"> povinný poskytnúť do</w:t>
      </w:r>
      <w:r w:rsidR="008808C4" w:rsidRPr="00F66727">
        <w:rPr>
          <w:rFonts w:ascii="Arial Narrow" w:hAnsi="Arial Narrow"/>
          <w:szCs w:val="24"/>
        </w:rPr>
        <w:t xml:space="preserve"> piatich</w:t>
      </w:r>
      <w:r w:rsidR="00F0274A" w:rsidRPr="00F66727">
        <w:rPr>
          <w:rFonts w:ascii="Arial Narrow" w:hAnsi="Arial Narrow"/>
          <w:szCs w:val="24"/>
        </w:rPr>
        <w:t xml:space="preserve"> </w:t>
      </w:r>
      <w:r w:rsidR="008808C4" w:rsidRPr="00F66727">
        <w:rPr>
          <w:rFonts w:ascii="Arial Narrow" w:hAnsi="Arial Narrow"/>
          <w:szCs w:val="24"/>
        </w:rPr>
        <w:t>(</w:t>
      </w:r>
      <w:r w:rsidR="00F0274A" w:rsidRPr="00F66727">
        <w:rPr>
          <w:rFonts w:ascii="Arial Narrow" w:hAnsi="Arial Narrow"/>
          <w:szCs w:val="24"/>
        </w:rPr>
        <w:t>5</w:t>
      </w:r>
      <w:r w:rsidR="008808C4" w:rsidRPr="00F66727">
        <w:rPr>
          <w:rFonts w:ascii="Arial Narrow" w:hAnsi="Arial Narrow"/>
          <w:szCs w:val="24"/>
        </w:rPr>
        <w:t>)</w:t>
      </w:r>
      <w:r w:rsidR="00F0274A" w:rsidRPr="00F66727">
        <w:rPr>
          <w:rFonts w:ascii="Arial Narrow" w:hAnsi="Arial Narrow"/>
          <w:szCs w:val="24"/>
        </w:rPr>
        <w:t xml:space="preserve"> pracovných dní.</w:t>
      </w:r>
    </w:p>
    <w:p w14:paraId="6FA1DBF7" w14:textId="6E821955" w:rsidR="00F0274A" w:rsidRPr="00823551" w:rsidRDefault="00F0274A" w:rsidP="00AC37B3">
      <w:pPr>
        <w:pStyle w:val="CTL"/>
        <w:numPr>
          <w:ilvl w:val="1"/>
          <w:numId w:val="5"/>
        </w:numPr>
        <w:spacing w:after="60" w:line="24" w:lineRule="atLeast"/>
        <w:ind w:left="567" w:hanging="567"/>
        <w:rPr>
          <w:rFonts w:ascii="Arial Narrow" w:hAnsi="Arial Narrow" w:cs="Calibri"/>
          <w:szCs w:val="24"/>
        </w:rPr>
      </w:pPr>
      <w:r w:rsidRPr="00F66727">
        <w:rPr>
          <w:rFonts w:ascii="Arial Narrow" w:hAnsi="Arial Narrow"/>
          <w:szCs w:val="24"/>
        </w:rPr>
        <w:t xml:space="preserve">Ak má </w:t>
      </w:r>
      <w:r w:rsidR="00D5473D" w:rsidRPr="00F66727">
        <w:rPr>
          <w:rFonts w:ascii="Arial Narrow" w:hAnsi="Arial Narrow"/>
          <w:szCs w:val="24"/>
        </w:rPr>
        <w:t xml:space="preserve">kupujúci </w:t>
      </w:r>
      <w:r w:rsidRPr="00F66727">
        <w:rPr>
          <w:rFonts w:ascii="Arial Narrow" w:hAnsi="Arial Narrow"/>
          <w:szCs w:val="24"/>
        </w:rPr>
        <w:t>odôvodnenú pochybnosť o</w:t>
      </w:r>
      <w:r w:rsidR="008808C4" w:rsidRPr="00F66727">
        <w:rPr>
          <w:rFonts w:ascii="Arial Narrow" w:hAnsi="Arial Narrow"/>
          <w:szCs w:val="24"/>
        </w:rPr>
        <w:t> </w:t>
      </w:r>
      <w:r w:rsidRPr="00F66727">
        <w:rPr>
          <w:rFonts w:ascii="Arial Narrow" w:hAnsi="Arial Narrow"/>
          <w:szCs w:val="24"/>
        </w:rPr>
        <w:t>tom</w:t>
      </w:r>
      <w:r w:rsidR="008808C4" w:rsidRPr="00F66727">
        <w:rPr>
          <w:rFonts w:ascii="Arial Narrow" w:hAnsi="Arial Narrow"/>
          <w:szCs w:val="24"/>
        </w:rPr>
        <w:t>,</w:t>
      </w:r>
      <w:r w:rsidRPr="00F66727">
        <w:rPr>
          <w:rFonts w:ascii="Arial Narrow" w:hAnsi="Arial Narrow"/>
          <w:szCs w:val="24"/>
        </w:rPr>
        <w:t xml:space="preserve"> že dodaná vzorka </w:t>
      </w:r>
      <w:r w:rsidR="008808C4" w:rsidRPr="00F66727">
        <w:rPr>
          <w:rFonts w:ascii="Arial Narrow" w:hAnsi="Arial Narrow"/>
          <w:szCs w:val="24"/>
        </w:rPr>
        <w:t xml:space="preserve">predmetu zmluvy </w:t>
      </w:r>
      <w:r w:rsidRPr="00F66727">
        <w:rPr>
          <w:rFonts w:ascii="Arial Narrow" w:hAnsi="Arial Narrow"/>
          <w:szCs w:val="24"/>
        </w:rPr>
        <w:t xml:space="preserve">nezodpovedá požadovanej špecifikácií, </w:t>
      </w:r>
      <w:r w:rsidR="00626B24" w:rsidRPr="00F66727">
        <w:rPr>
          <w:rFonts w:ascii="Arial Narrow" w:hAnsi="Arial Narrow"/>
          <w:szCs w:val="24"/>
        </w:rPr>
        <w:t>predávajúci</w:t>
      </w:r>
      <w:r w:rsidRPr="00F66727">
        <w:rPr>
          <w:rFonts w:ascii="Arial Narrow" w:hAnsi="Arial Narrow"/>
          <w:szCs w:val="24"/>
        </w:rPr>
        <w:t xml:space="preserve"> zabezpečí preukázanie zhody </w:t>
      </w:r>
      <w:r w:rsidR="008808C4" w:rsidRPr="00F66727">
        <w:rPr>
          <w:rFonts w:ascii="Arial Narrow" w:hAnsi="Arial Narrow"/>
          <w:szCs w:val="24"/>
        </w:rPr>
        <w:t>s</w:t>
      </w:r>
      <w:r w:rsidRPr="00F66727">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F66727">
        <w:rPr>
          <w:rFonts w:ascii="Arial Narrow" w:hAnsi="Arial Narrow"/>
          <w:szCs w:val="24"/>
        </w:rPr>
        <w:t xml:space="preserve"> </w:t>
      </w:r>
      <w:r w:rsidR="008808C4" w:rsidRPr="00F66727">
        <w:rPr>
          <w:rFonts w:ascii="Arial Narrow" w:hAnsi="Arial Narrow"/>
          <w:szCs w:val="24"/>
        </w:rPr>
        <w:t>predmetu zmluvy</w:t>
      </w:r>
      <w:r w:rsidRPr="00F66727">
        <w:rPr>
          <w:rFonts w:ascii="Arial Narrow" w:hAnsi="Arial Narrow"/>
          <w:szCs w:val="24"/>
        </w:rPr>
        <w:t xml:space="preserve">. Originalitu môže potvrdiť aj výrobca príslušných periférnych zariadení, alebo jeho zástupca pre </w:t>
      </w:r>
      <w:r w:rsidRPr="00823551">
        <w:rPr>
          <w:rFonts w:ascii="Arial Narrow" w:hAnsi="Arial Narrow"/>
          <w:szCs w:val="24"/>
        </w:rPr>
        <w:t>Slovenskú republiku.</w:t>
      </w:r>
    </w:p>
    <w:p w14:paraId="1CE87ED4" w14:textId="77777777" w:rsidR="00B74C88" w:rsidRPr="00386835" w:rsidRDefault="00B74C88" w:rsidP="00B74C88">
      <w:pPr>
        <w:pStyle w:val="CTL"/>
        <w:numPr>
          <w:ilvl w:val="1"/>
          <w:numId w:val="5"/>
        </w:numPr>
        <w:spacing w:after="60" w:line="24" w:lineRule="atLeast"/>
        <w:ind w:left="567" w:hanging="567"/>
        <w:rPr>
          <w:rFonts w:ascii="Arial Narrow" w:hAnsi="Arial Narrow" w:cs="Calibri"/>
          <w:szCs w:val="24"/>
        </w:rPr>
      </w:pPr>
      <w:r w:rsidRPr="00386835">
        <w:rPr>
          <w:rFonts w:ascii="Arial Narrow" w:hAnsi="Arial Narrow" w:cs="Arial"/>
          <w:szCs w:val="24"/>
          <w:lang w:eastAsia="sk-SK"/>
        </w:rPr>
        <w:t xml:space="preserve">Predávajúci je povinný strpieť výkon kontroly/auditu/overovania súvisiaceho s plnením tejto zmluvy a poskytnúť všetku potrebnú súčinnosť pri výkone kontroly/auditu/overovania oprávneným osobám, ktorými sú najmä: </w:t>
      </w:r>
    </w:p>
    <w:p w14:paraId="1E564191"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poverení zamestnanci Zodpovedného orgánu,</w:t>
      </w:r>
    </w:p>
    <w:p w14:paraId="6E1E1424"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poverení zamestnanci Orgánu auditu,</w:t>
      </w:r>
    </w:p>
    <w:p w14:paraId="12F79953"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poverení zamestnanci Najvyššieho kontrolného úradu Slovenskej republiky,</w:t>
      </w:r>
    </w:p>
    <w:p w14:paraId="3FC1BC86"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poverení zamestnanci Úradu pre verejné obstarávanie,</w:t>
      </w:r>
    </w:p>
    <w:p w14:paraId="066A4370"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riadne splnomocnení zástupcovia Európskej komisie, Európskeho úradu na boj proti podvodom a Európskeho dvora audítorov,</w:t>
      </w:r>
    </w:p>
    <w:p w14:paraId="35A9E299" w14:textId="77777777" w:rsidR="00B74C88" w:rsidRPr="00386835" w:rsidRDefault="00B74C88" w:rsidP="00B74C88">
      <w:pPr>
        <w:pStyle w:val="Odsekzoznamu"/>
        <w:numPr>
          <w:ilvl w:val="3"/>
          <w:numId w:val="48"/>
        </w:numPr>
        <w:tabs>
          <w:tab w:val="clear" w:pos="2160"/>
          <w:tab w:val="clear" w:pos="2880"/>
          <w:tab w:val="clear" w:pos="4500"/>
        </w:tabs>
        <w:spacing w:after="60" w:line="20" w:lineRule="atLeast"/>
        <w:ind w:left="851" w:hanging="284"/>
        <w:contextualSpacing/>
        <w:jc w:val="both"/>
        <w:rPr>
          <w:rFonts w:ascii="Arial Narrow" w:hAnsi="Arial Narrow" w:cs="Arial"/>
          <w:sz w:val="24"/>
          <w:szCs w:val="24"/>
          <w:lang w:eastAsia="sk-SK"/>
        </w:rPr>
      </w:pPr>
      <w:r w:rsidRPr="00386835">
        <w:rPr>
          <w:rFonts w:ascii="Arial Narrow" w:hAnsi="Arial Narrow" w:cs="Arial"/>
          <w:sz w:val="24"/>
          <w:szCs w:val="24"/>
          <w:lang w:eastAsia="sk-SK"/>
        </w:rPr>
        <w:t>osoby prizvané kontrolnými orgánmi v súlade s pravidlami uvedenými v grantovej zmluve/ internom predpise,</w:t>
      </w:r>
    </w:p>
    <w:p w14:paraId="2F809782" w14:textId="4AA42F1F" w:rsidR="00AC37B3" w:rsidRPr="00386835" w:rsidRDefault="00B74C88" w:rsidP="00B74C88">
      <w:pPr>
        <w:pStyle w:val="Odsekzoznamu"/>
        <w:tabs>
          <w:tab w:val="clear" w:pos="2160"/>
          <w:tab w:val="clear" w:pos="2880"/>
          <w:tab w:val="clear" w:pos="4500"/>
        </w:tabs>
        <w:spacing w:after="120"/>
        <w:ind w:left="567"/>
        <w:contextualSpacing/>
        <w:jc w:val="both"/>
        <w:rPr>
          <w:rFonts w:ascii="Arial Narrow" w:eastAsia="Arial Narrow" w:hAnsi="Arial Narrow"/>
          <w:sz w:val="24"/>
          <w:szCs w:val="24"/>
        </w:rPr>
      </w:pPr>
      <w:r w:rsidRPr="00386835">
        <w:rPr>
          <w:rFonts w:ascii="Arial Narrow" w:eastAsia="Arial Narrow" w:hAnsi="Arial Narrow"/>
          <w:sz w:val="24"/>
          <w:szCs w:val="24"/>
        </w:rPr>
        <w:t>a poskytnúť im všetku potrebnú súčinnosť.</w:t>
      </w:r>
    </w:p>
    <w:p w14:paraId="17B08AD6" w14:textId="77777777" w:rsidR="00B74C88" w:rsidRPr="00F66727" w:rsidRDefault="00B74C88" w:rsidP="00B74C88">
      <w:pPr>
        <w:pStyle w:val="Odsekzoznamu"/>
        <w:tabs>
          <w:tab w:val="clear" w:pos="2160"/>
          <w:tab w:val="clear" w:pos="2880"/>
          <w:tab w:val="clear" w:pos="4500"/>
        </w:tabs>
        <w:spacing w:after="120"/>
        <w:ind w:left="567"/>
        <w:contextualSpacing/>
        <w:jc w:val="both"/>
        <w:rPr>
          <w:rFonts w:ascii="Arial Narrow" w:hAnsi="Arial Narrow" w:cs="Calibri"/>
          <w:color w:val="C00000"/>
          <w:szCs w:val="24"/>
        </w:rPr>
      </w:pPr>
    </w:p>
    <w:p w14:paraId="73411025" w14:textId="77777777" w:rsidR="00FC2417" w:rsidRPr="00F66727" w:rsidRDefault="00D43B58" w:rsidP="00154C42">
      <w:pPr>
        <w:pStyle w:val="CTLhead"/>
        <w:spacing w:line="24" w:lineRule="atLeast"/>
        <w:rPr>
          <w:rFonts w:ascii="Arial Narrow" w:hAnsi="Arial Narrow" w:cs="Calibri"/>
          <w:sz w:val="24"/>
          <w:szCs w:val="24"/>
        </w:rPr>
      </w:pPr>
      <w:r w:rsidRPr="00F66727">
        <w:rPr>
          <w:rFonts w:ascii="Arial Narrow" w:hAnsi="Arial Narrow" w:cs="Calibri"/>
          <w:sz w:val="24"/>
          <w:szCs w:val="24"/>
        </w:rPr>
        <w:t>Článok XIII</w:t>
      </w:r>
      <w:r w:rsidR="00FC2417" w:rsidRPr="00F66727">
        <w:rPr>
          <w:rFonts w:ascii="Arial Narrow" w:hAnsi="Arial Narrow" w:cs="Calibri"/>
          <w:sz w:val="24"/>
          <w:szCs w:val="24"/>
        </w:rPr>
        <w:t>.</w:t>
      </w:r>
    </w:p>
    <w:p w14:paraId="221544F1" w14:textId="77777777" w:rsidR="00FC2417" w:rsidRPr="00F66727" w:rsidRDefault="00FC2417" w:rsidP="00E04073">
      <w:pPr>
        <w:spacing w:after="120"/>
        <w:jc w:val="center"/>
        <w:rPr>
          <w:rFonts w:ascii="Arial Narrow" w:hAnsi="Arial Narrow"/>
          <w:b/>
          <w:sz w:val="24"/>
          <w:szCs w:val="24"/>
        </w:rPr>
      </w:pPr>
      <w:r w:rsidRPr="00F66727">
        <w:rPr>
          <w:rFonts w:ascii="Arial Narrow" w:hAnsi="Arial Narrow"/>
          <w:b/>
          <w:sz w:val="24"/>
          <w:szCs w:val="24"/>
        </w:rPr>
        <w:t>Zmluvné pokuty a úroky z omeškania</w:t>
      </w:r>
    </w:p>
    <w:p w14:paraId="2502A1CD" w14:textId="77777777" w:rsidR="00FC2417" w:rsidRPr="00F66727" w:rsidRDefault="00FC2417" w:rsidP="00E04073">
      <w:pPr>
        <w:pStyle w:val="CTL"/>
        <w:numPr>
          <w:ilvl w:val="1"/>
          <w:numId w:val="7"/>
        </w:numPr>
        <w:spacing w:after="60" w:line="24" w:lineRule="atLeast"/>
        <w:ind w:left="567" w:hanging="567"/>
        <w:rPr>
          <w:rFonts w:ascii="Arial Narrow" w:hAnsi="Arial Narrow" w:cs="Calibri"/>
          <w:szCs w:val="24"/>
        </w:rPr>
      </w:pPr>
      <w:r w:rsidRPr="00F66727">
        <w:rPr>
          <w:rFonts w:ascii="Arial Narrow" w:hAnsi="Arial Narrow" w:cs="Calibri"/>
          <w:szCs w:val="24"/>
        </w:rPr>
        <w:t xml:space="preserve">Pre prípad nedodržania podmienok tejto zmluvy dohodli </w:t>
      </w:r>
      <w:r w:rsidR="00F50D9F" w:rsidRPr="00F66727">
        <w:rPr>
          <w:rFonts w:ascii="Arial Narrow" w:hAnsi="Arial Narrow" w:cs="Calibri"/>
          <w:szCs w:val="24"/>
        </w:rPr>
        <w:t xml:space="preserve">Zmluvné </w:t>
      </w:r>
      <w:r w:rsidRPr="00F66727">
        <w:rPr>
          <w:rFonts w:ascii="Arial Narrow" w:hAnsi="Arial Narrow" w:cs="Calibri"/>
          <w:szCs w:val="24"/>
        </w:rPr>
        <w:t xml:space="preserve">strany nasledovné </w:t>
      </w:r>
      <w:r w:rsidR="008808C4" w:rsidRPr="00F66727">
        <w:rPr>
          <w:rFonts w:ascii="Arial Narrow" w:hAnsi="Arial Narrow" w:cs="Calibri"/>
          <w:szCs w:val="24"/>
        </w:rPr>
        <w:t xml:space="preserve"> zmluvné</w:t>
      </w:r>
      <w:r w:rsidRPr="00F66727">
        <w:rPr>
          <w:rFonts w:ascii="Arial Narrow" w:hAnsi="Arial Narrow" w:cs="Calibri"/>
          <w:szCs w:val="24"/>
        </w:rPr>
        <w:t xml:space="preserve"> pokuty a úroky z omeškania:</w:t>
      </w:r>
    </w:p>
    <w:p w14:paraId="7105FD8D" w14:textId="77777777" w:rsidR="00FC2417" w:rsidRPr="00F66727"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F66727">
        <w:rPr>
          <w:rFonts w:ascii="Arial Narrow" w:hAnsi="Arial Narrow" w:cs="Calibri"/>
          <w:sz w:val="24"/>
          <w:szCs w:val="24"/>
        </w:rPr>
        <w:t xml:space="preserve">za omeškanie </w:t>
      </w:r>
      <w:r w:rsidR="008808C4" w:rsidRPr="00F66727">
        <w:rPr>
          <w:rFonts w:ascii="Arial Narrow" w:hAnsi="Arial Narrow" w:cs="Calibri"/>
          <w:sz w:val="24"/>
          <w:szCs w:val="24"/>
        </w:rPr>
        <w:t>p</w:t>
      </w:r>
      <w:r w:rsidRPr="00F66727">
        <w:rPr>
          <w:rFonts w:ascii="Arial Narrow" w:hAnsi="Arial Narrow" w:cs="Calibri"/>
          <w:sz w:val="24"/>
          <w:szCs w:val="24"/>
        </w:rPr>
        <w:t>redávajúceho s dodaním predmetu zmluvy</w:t>
      </w:r>
      <w:r w:rsidR="00187522" w:rsidRPr="00F66727">
        <w:rPr>
          <w:rFonts w:ascii="Arial Narrow" w:hAnsi="Arial Narrow" w:cs="Calibri"/>
          <w:sz w:val="24"/>
          <w:szCs w:val="24"/>
        </w:rPr>
        <w:t xml:space="preserve"> v lehote</w:t>
      </w:r>
      <w:r w:rsidRPr="00F66727">
        <w:rPr>
          <w:rFonts w:ascii="Arial Narrow" w:hAnsi="Arial Narrow" w:cs="Calibri"/>
          <w:sz w:val="24"/>
          <w:szCs w:val="24"/>
        </w:rPr>
        <w:t xml:space="preserve"> podľa čl. </w:t>
      </w:r>
      <w:r w:rsidR="00D43B58" w:rsidRPr="00F66727">
        <w:rPr>
          <w:rFonts w:ascii="Arial Narrow" w:hAnsi="Arial Narrow" w:cs="Calibri"/>
          <w:sz w:val="24"/>
          <w:szCs w:val="24"/>
        </w:rPr>
        <w:t>I</w:t>
      </w:r>
      <w:r w:rsidRPr="00F66727">
        <w:rPr>
          <w:rFonts w:ascii="Arial Narrow" w:hAnsi="Arial Narrow" w:cs="Calibri"/>
          <w:sz w:val="24"/>
          <w:szCs w:val="24"/>
        </w:rPr>
        <w:t xml:space="preserve">V. </w:t>
      </w:r>
      <w:r w:rsidR="00187522" w:rsidRPr="00F66727">
        <w:rPr>
          <w:rFonts w:ascii="Arial Narrow" w:hAnsi="Arial Narrow" w:cs="Calibri"/>
          <w:sz w:val="24"/>
          <w:szCs w:val="24"/>
        </w:rPr>
        <w:t xml:space="preserve">bod </w:t>
      </w:r>
      <w:r w:rsidR="00D43B58" w:rsidRPr="00F66727">
        <w:rPr>
          <w:rFonts w:ascii="Arial Narrow" w:hAnsi="Arial Narrow" w:cs="Calibri"/>
          <w:sz w:val="24"/>
          <w:szCs w:val="24"/>
        </w:rPr>
        <w:t>4</w:t>
      </w:r>
      <w:r w:rsidR="00187522" w:rsidRPr="00F66727">
        <w:rPr>
          <w:rFonts w:ascii="Arial Narrow" w:hAnsi="Arial Narrow" w:cs="Calibri"/>
          <w:sz w:val="24"/>
          <w:szCs w:val="24"/>
        </w:rPr>
        <w:t xml:space="preserve">.3. </w:t>
      </w:r>
      <w:r w:rsidRPr="00F66727">
        <w:rPr>
          <w:rFonts w:ascii="Arial Narrow" w:hAnsi="Arial Narrow" w:cs="Calibri"/>
          <w:sz w:val="24"/>
          <w:szCs w:val="24"/>
        </w:rPr>
        <w:t>tejto zmluvy</w:t>
      </w:r>
      <w:r w:rsidR="00626B24" w:rsidRPr="00F66727">
        <w:rPr>
          <w:rFonts w:ascii="Arial Narrow" w:hAnsi="Arial Narrow" w:cs="Calibri"/>
          <w:sz w:val="24"/>
          <w:szCs w:val="24"/>
        </w:rPr>
        <w:t xml:space="preserve">, vrátane príslušných dokladov podľa čl. </w:t>
      </w:r>
      <w:r w:rsidR="00D43B58" w:rsidRPr="00F66727">
        <w:rPr>
          <w:rFonts w:ascii="Arial Narrow" w:hAnsi="Arial Narrow" w:cs="Calibri"/>
          <w:sz w:val="24"/>
          <w:szCs w:val="24"/>
        </w:rPr>
        <w:t>I</w:t>
      </w:r>
      <w:r w:rsidR="00626B24" w:rsidRPr="00F66727">
        <w:rPr>
          <w:rFonts w:ascii="Arial Narrow" w:hAnsi="Arial Narrow" w:cs="Calibri"/>
          <w:sz w:val="24"/>
          <w:szCs w:val="24"/>
        </w:rPr>
        <w:t xml:space="preserve">V. bod </w:t>
      </w:r>
      <w:r w:rsidR="00D43B58" w:rsidRPr="00F66727">
        <w:rPr>
          <w:rFonts w:ascii="Arial Narrow" w:hAnsi="Arial Narrow" w:cs="Calibri"/>
          <w:sz w:val="24"/>
          <w:szCs w:val="24"/>
        </w:rPr>
        <w:t>4</w:t>
      </w:r>
      <w:r w:rsidR="00626B24" w:rsidRPr="00F66727">
        <w:rPr>
          <w:rFonts w:ascii="Arial Narrow" w:hAnsi="Arial Narrow" w:cs="Calibri"/>
          <w:sz w:val="24"/>
          <w:szCs w:val="24"/>
        </w:rPr>
        <w:t>.1. tejto zmluvy</w:t>
      </w:r>
      <w:r w:rsidRPr="00F66727">
        <w:rPr>
          <w:rFonts w:ascii="Arial Narrow" w:hAnsi="Arial Narrow" w:cs="Calibri"/>
          <w:sz w:val="24"/>
          <w:szCs w:val="24"/>
        </w:rPr>
        <w:t xml:space="preserve">  </w:t>
      </w:r>
      <w:r w:rsidR="0077096A" w:rsidRPr="00F66727">
        <w:rPr>
          <w:rFonts w:ascii="Arial Narrow" w:hAnsi="Arial Narrow" w:cs="Calibri"/>
          <w:sz w:val="24"/>
          <w:szCs w:val="24"/>
        </w:rPr>
        <w:t xml:space="preserve">je </w:t>
      </w:r>
      <w:r w:rsidR="007B453C" w:rsidRPr="00F66727">
        <w:rPr>
          <w:rFonts w:ascii="Arial Narrow" w:hAnsi="Arial Narrow" w:cs="Calibri"/>
          <w:sz w:val="24"/>
          <w:szCs w:val="24"/>
        </w:rPr>
        <w:t>k</w:t>
      </w:r>
      <w:r w:rsidR="0077096A" w:rsidRPr="00F66727">
        <w:rPr>
          <w:rFonts w:ascii="Arial Narrow" w:hAnsi="Arial Narrow" w:cs="Calibri"/>
          <w:sz w:val="24"/>
          <w:szCs w:val="24"/>
        </w:rPr>
        <w:t xml:space="preserve">upujúci oprávnený uplatniť si </w:t>
      </w:r>
      <w:r w:rsidR="00187522" w:rsidRPr="00F66727">
        <w:rPr>
          <w:rFonts w:ascii="Arial Narrow" w:hAnsi="Arial Narrow" w:cs="Calibri"/>
          <w:sz w:val="24"/>
          <w:szCs w:val="24"/>
        </w:rPr>
        <w:t xml:space="preserve">voči predávajúcemu </w:t>
      </w:r>
      <w:r w:rsidR="0077096A" w:rsidRPr="00F66727">
        <w:rPr>
          <w:rFonts w:ascii="Arial Narrow" w:hAnsi="Arial Narrow" w:cs="Calibri"/>
          <w:sz w:val="24"/>
          <w:szCs w:val="24"/>
        </w:rPr>
        <w:t>zmluvnú pokutu</w:t>
      </w:r>
      <w:r w:rsidRPr="00F66727">
        <w:rPr>
          <w:rFonts w:ascii="Arial Narrow" w:hAnsi="Arial Narrow" w:cs="Calibri"/>
          <w:sz w:val="24"/>
          <w:szCs w:val="24"/>
        </w:rPr>
        <w:t xml:space="preserve"> vo výške 0,05 % z</w:t>
      </w:r>
      <w:r w:rsidR="00187522" w:rsidRPr="00F66727">
        <w:rPr>
          <w:rFonts w:ascii="Arial Narrow" w:hAnsi="Arial Narrow" w:cs="Calibri"/>
          <w:sz w:val="24"/>
          <w:szCs w:val="24"/>
        </w:rPr>
        <w:t> </w:t>
      </w:r>
      <w:r w:rsidR="008808C4" w:rsidRPr="00F66727">
        <w:rPr>
          <w:rFonts w:ascii="Arial Narrow" w:hAnsi="Arial Narrow" w:cs="Calibri"/>
          <w:sz w:val="24"/>
          <w:szCs w:val="24"/>
        </w:rPr>
        <w:t>ceny</w:t>
      </w:r>
      <w:r w:rsidR="00187522" w:rsidRPr="00F66727">
        <w:rPr>
          <w:rFonts w:ascii="Arial Narrow" w:hAnsi="Arial Narrow" w:cs="Calibri"/>
          <w:sz w:val="24"/>
          <w:szCs w:val="24"/>
        </w:rPr>
        <w:t xml:space="preserve"> celého</w:t>
      </w:r>
      <w:r w:rsidR="008808C4" w:rsidRPr="00F66727">
        <w:rPr>
          <w:rFonts w:ascii="Arial Narrow" w:hAnsi="Arial Narrow" w:cs="Calibri"/>
          <w:sz w:val="24"/>
          <w:szCs w:val="24"/>
        </w:rPr>
        <w:t xml:space="preserve"> </w:t>
      </w:r>
      <w:r w:rsidRPr="00F66727">
        <w:rPr>
          <w:rFonts w:ascii="Arial Narrow" w:hAnsi="Arial Narrow" w:cs="Calibri"/>
          <w:sz w:val="24"/>
          <w:szCs w:val="24"/>
        </w:rPr>
        <w:t>predmet</w:t>
      </w:r>
      <w:r w:rsidR="0077096A" w:rsidRPr="00F66727">
        <w:rPr>
          <w:rFonts w:ascii="Arial Narrow" w:hAnsi="Arial Narrow" w:cs="Calibri"/>
          <w:sz w:val="24"/>
          <w:szCs w:val="24"/>
        </w:rPr>
        <w:t>u zmluvy za každý</w:t>
      </w:r>
      <w:r w:rsidR="00554EC0" w:rsidRPr="00F66727">
        <w:rPr>
          <w:rFonts w:ascii="Arial Narrow" w:hAnsi="Arial Narrow" w:cs="Calibri"/>
          <w:sz w:val="24"/>
          <w:szCs w:val="24"/>
        </w:rPr>
        <w:t xml:space="preserve"> aj začatý</w:t>
      </w:r>
      <w:r w:rsidR="0077096A" w:rsidRPr="00F66727">
        <w:rPr>
          <w:rFonts w:ascii="Arial Narrow" w:hAnsi="Arial Narrow" w:cs="Calibri"/>
          <w:sz w:val="24"/>
          <w:szCs w:val="24"/>
        </w:rPr>
        <w:t xml:space="preserve"> deň omeškania,</w:t>
      </w:r>
      <w:r w:rsidRPr="00F66727">
        <w:rPr>
          <w:rFonts w:ascii="Arial Narrow" w:hAnsi="Arial Narrow" w:cs="Calibri"/>
          <w:sz w:val="24"/>
          <w:szCs w:val="24"/>
        </w:rPr>
        <w:t xml:space="preserve"> </w:t>
      </w:r>
    </w:p>
    <w:p w14:paraId="0DDD0063" w14:textId="77777777" w:rsidR="004F1B98" w:rsidRPr="00F66727"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F66727">
        <w:rPr>
          <w:rFonts w:ascii="Arial Narrow" w:hAnsi="Arial Narrow" w:cs="Calibri"/>
          <w:sz w:val="24"/>
          <w:szCs w:val="24"/>
        </w:rPr>
        <w:t xml:space="preserve">za omeškanie </w:t>
      </w:r>
      <w:r w:rsidR="00CE13E9" w:rsidRPr="00F66727">
        <w:rPr>
          <w:rFonts w:ascii="Arial Narrow" w:hAnsi="Arial Narrow" w:cs="Calibri"/>
          <w:sz w:val="24"/>
          <w:szCs w:val="24"/>
        </w:rPr>
        <w:t>p</w:t>
      </w:r>
      <w:r w:rsidRPr="00F66727">
        <w:rPr>
          <w:rFonts w:ascii="Arial Narrow" w:hAnsi="Arial Narrow" w:cs="Calibri"/>
          <w:sz w:val="24"/>
          <w:szCs w:val="24"/>
        </w:rPr>
        <w:t>redávajúceho s odstránením vady predmetu zmluvy</w:t>
      </w:r>
      <w:r w:rsidR="00187522" w:rsidRPr="00F66727">
        <w:rPr>
          <w:rFonts w:ascii="Arial Narrow" w:hAnsi="Arial Narrow" w:cs="Calibri"/>
          <w:sz w:val="24"/>
          <w:szCs w:val="24"/>
        </w:rPr>
        <w:t xml:space="preserve"> </w:t>
      </w:r>
      <w:r w:rsidR="00D43B58" w:rsidRPr="00F66727">
        <w:rPr>
          <w:rFonts w:ascii="Arial Narrow" w:hAnsi="Arial Narrow" w:cs="Calibri"/>
          <w:sz w:val="24"/>
          <w:szCs w:val="24"/>
        </w:rPr>
        <w:t>podľa čl. VI. bod 6</w:t>
      </w:r>
      <w:r w:rsidR="00626B24" w:rsidRPr="00F66727">
        <w:rPr>
          <w:rFonts w:ascii="Arial Narrow" w:hAnsi="Arial Narrow" w:cs="Calibri"/>
          <w:sz w:val="24"/>
          <w:szCs w:val="24"/>
        </w:rPr>
        <w:t>.2. tejto zmluvy</w:t>
      </w:r>
      <w:r w:rsidRPr="00F66727">
        <w:rPr>
          <w:rFonts w:ascii="Arial Narrow" w:hAnsi="Arial Narrow" w:cs="Calibri"/>
          <w:sz w:val="24"/>
          <w:szCs w:val="24"/>
        </w:rPr>
        <w:t xml:space="preserve"> je </w:t>
      </w:r>
      <w:r w:rsidR="00626B24" w:rsidRPr="00F66727">
        <w:rPr>
          <w:rFonts w:ascii="Arial Narrow" w:hAnsi="Arial Narrow" w:cs="Calibri"/>
          <w:sz w:val="24"/>
          <w:szCs w:val="24"/>
        </w:rPr>
        <w:t>k</w:t>
      </w:r>
      <w:r w:rsidRPr="00F66727">
        <w:rPr>
          <w:rFonts w:ascii="Arial Narrow" w:hAnsi="Arial Narrow" w:cs="Calibri"/>
          <w:sz w:val="24"/>
          <w:szCs w:val="24"/>
        </w:rPr>
        <w:t xml:space="preserve">upujúci oprávnený uplatniť si zmluvnú pokutu vo výške 0,05% z ceny </w:t>
      </w:r>
      <w:proofErr w:type="spellStart"/>
      <w:r w:rsidR="00CE13E9" w:rsidRPr="00F66727">
        <w:rPr>
          <w:rFonts w:ascii="Arial Narrow" w:hAnsi="Arial Narrow" w:cs="Calibri"/>
          <w:sz w:val="24"/>
          <w:szCs w:val="24"/>
        </w:rPr>
        <w:t>vadného</w:t>
      </w:r>
      <w:proofErr w:type="spellEnd"/>
      <w:r w:rsidR="00CE13E9" w:rsidRPr="00F66727">
        <w:rPr>
          <w:rFonts w:ascii="Arial Narrow" w:hAnsi="Arial Narrow" w:cs="Calibri"/>
          <w:sz w:val="24"/>
          <w:szCs w:val="24"/>
        </w:rPr>
        <w:t xml:space="preserve"> </w:t>
      </w:r>
      <w:r w:rsidRPr="00F66727">
        <w:rPr>
          <w:rFonts w:ascii="Arial Narrow" w:hAnsi="Arial Narrow" w:cs="Calibri"/>
          <w:sz w:val="24"/>
          <w:szCs w:val="24"/>
        </w:rPr>
        <w:t xml:space="preserve">predmetu </w:t>
      </w:r>
      <w:r w:rsidR="00CE13E9" w:rsidRPr="00F66727">
        <w:rPr>
          <w:rFonts w:ascii="Arial Narrow" w:hAnsi="Arial Narrow" w:cs="Calibri"/>
          <w:sz w:val="24"/>
          <w:szCs w:val="24"/>
        </w:rPr>
        <w:t>zmluvy</w:t>
      </w:r>
      <w:r w:rsidR="00187522" w:rsidRPr="00F66727">
        <w:rPr>
          <w:rFonts w:ascii="Arial Narrow" w:hAnsi="Arial Narrow" w:cs="Calibri"/>
          <w:sz w:val="24"/>
          <w:szCs w:val="24"/>
        </w:rPr>
        <w:t xml:space="preserve"> </w:t>
      </w:r>
      <w:r w:rsidRPr="00F66727">
        <w:rPr>
          <w:rFonts w:ascii="Arial Narrow" w:hAnsi="Arial Narrow" w:cs="Calibri"/>
          <w:sz w:val="24"/>
          <w:szCs w:val="24"/>
        </w:rPr>
        <w:t>za každý aj začatý deň omeškania.</w:t>
      </w:r>
    </w:p>
    <w:p w14:paraId="2AA48B6A" w14:textId="77777777" w:rsidR="008B7A63" w:rsidRPr="00F66727"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F66727">
        <w:rPr>
          <w:rFonts w:ascii="Arial Narrow" w:hAnsi="Arial Narrow" w:cs="Calibri"/>
          <w:sz w:val="24"/>
          <w:szCs w:val="24"/>
        </w:rPr>
        <w:t xml:space="preserve">za omeškanie </w:t>
      </w:r>
      <w:r w:rsidR="007B453C" w:rsidRPr="00F66727">
        <w:rPr>
          <w:rFonts w:ascii="Arial Narrow" w:hAnsi="Arial Narrow" w:cs="Calibri"/>
          <w:sz w:val="24"/>
          <w:szCs w:val="24"/>
        </w:rPr>
        <w:t>k</w:t>
      </w:r>
      <w:r w:rsidRPr="00F66727">
        <w:rPr>
          <w:rFonts w:ascii="Arial Narrow" w:hAnsi="Arial Narrow" w:cs="Calibri"/>
          <w:sz w:val="24"/>
          <w:szCs w:val="24"/>
        </w:rPr>
        <w:t xml:space="preserve">upujúceho so zaplatením kúpnej ceny je </w:t>
      </w:r>
      <w:r w:rsidR="007B453C" w:rsidRPr="00F66727">
        <w:rPr>
          <w:rFonts w:ascii="Arial Narrow" w:hAnsi="Arial Narrow" w:cs="Calibri"/>
          <w:sz w:val="24"/>
          <w:szCs w:val="24"/>
        </w:rPr>
        <w:t>p</w:t>
      </w:r>
      <w:r w:rsidRPr="00F66727">
        <w:rPr>
          <w:rFonts w:ascii="Arial Narrow" w:hAnsi="Arial Narrow" w:cs="Calibri"/>
          <w:sz w:val="24"/>
          <w:szCs w:val="24"/>
        </w:rPr>
        <w:t>redávajúci oprávnený uplatniť si</w:t>
      </w:r>
      <w:r w:rsidR="00554EC0" w:rsidRPr="00F66727">
        <w:rPr>
          <w:rFonts w:ascii="Arial Narrow" w:hAnsi="Arial Narrow" w:cs="Calibri"/>
          <w:sz w:val="24"/>
          <w:szCs w:val="24"/>
        </w:rPr>
        <w:t xml:space="preserve"> zákonný</w:t>
      </w:r>
      <w:r w:rsidRPr="00F66727">
        <w:rPr>
          <w:rFonts w:ascii="Arial Narrow" w:hAnsi="Arial Narrow" w:cs="Calibri"/>
          <w:sz w:val="24"/>
          <w:szCs w:val="24"/>
        </w:rPr>
        <w:t xml:space="preserve"> úrok z omeškania z nezaplatenej ceny</w:t>
      </w:r>
      <w:r w:rsidR="00503DEC" w:rsidRPr="00F66727">
        <w:rPr>
          <w:rFonts w:ascii="Arial Narrow" w:hAnsi="Arial Narrow" w:cs="Calibri"/>
          <w:sz w:val="24"/>
          <w:szCs w:val="24"/>
        </w:rPr>
        <w:t xml:space="preserve"> za každý</w:t>
      </w:r>
      <w:r w:rsidR="00554EC0" w:rsidRPr="00F66727">
        <w:rPr>
          <w:rFonts w:ascii="Arial Narrow" w:hAnsi="Arial Narrow" w:cs="Calibri"/>
          <w:sz w:val="24"/>
          <w:szCs w:val="24"/>
        </w:rPr>
        <w:t xml:space="preserve"> aj začatý</w:t>
      </w:r>
      <w:r w:rsidR="00503DEC" w:rsidRPr="00F66727">
        <w:rPr>
          <w:rFonts w:ascii="Arial Narrow" w:hAnsi="Arial Narrow" w:cs="Calibri"/>
          <w:sz w:val="24"/>
          <w:szCs w:val="24"/>
        </w:rPr>
        <w:t xml:space="preserve"> deň omeškania,</w:t>
      </w:r>
    </w:p>
    <w:p w14:paraId="49F7ECB7" w14:textId="0031072F" w:rsidR="008B7A63" w:rsidRPr="00F66727"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F66727">
        <w:rPr>
          <w:rFonts w:ascii="Arial Narrow" w:hAnsi="Arial Narrow" w:cs="Calibri"/>
          <w:color w:val="000000" w:themeColor="text1"/>
          <w:sz w:val="24"/>
          <w:szCs w:val="24"/>
        </w:rPr>
        <w:t xml:space="preserve">v prípade nepravdivosti vyhlásenia Predávajúceho, ktoré je uvedené v bode </w:t>
      </w:r>
      <w:r w:rsidR="002672D5" w:rsidRPr="00F66727">
        <w:rPr>
          <w:rFonts w:ascii="Arial Narrow" w:hAnsi="Arial Narrow" w:cs="Calibri"/>
          <w:color w:val="000000" w:themeColor="text1"/>
          <w:sz w:val="24"/>
          <w:szCs w:val="24"/>
        </w:rPr>
        <w:t>4</w:t>
      </w:r>
      <w:r w:rsidRPr="00F66727">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77777777" w:rsidR="00582DCF" w:rsidRPr="00F66727"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F66727">
        <w:rPr>
          <w:rFonts w:ascii="Arial Narrow" w:hAnsi="Arial Narrow" w:cs="Calibri"/>
          <w:szCs w:val="24"/>
        </w:rPr>
        <w:t xml:space="preserve">Zaplatením zmluvnej pokuty </w:t>
      </w:r>
      <w:r w:rsidR="00CE13E9" w:rsidRPr="00F66727">
        <w:rPr>
          <w:rFonts w:ascii="Arial Narrow" w:hAnsi="Arial Narrow" w:cs="Calibri"/>
          <w:szCs w:val="24"/>
        </w:rPr>
        <w:t>p</w:t>
      </w:r>
      <w:r w:rsidRPr="00F66727">
        <w:rPr>
          <w:rFonts w:ascii="Arial Narrow" w:hAnsi="Arial Narrow" w:cs="Calibri"/>
          <w:szCs w:val="24"/>
        </w:rPr>
        <w:t xml:space="preserve">redávajúcim nezaniká nárok </w:t>
      </w:r>
      <w:r w:rsidR="00CE13E9" w:rsidRPr="00F66727">
        <w:rPr>
          <w:rFonts w:ascii="Arial Narrow" w:hAnsi="Arial Narrow" w:cs="Calibri"/>
          <w:szCs w:val="24"/>
        </w:rPr>
        <w:t>k</w:t>
      </w:r>
      <w:r w:rsidRPr="00F66727">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F66727"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F66727">
        <w:rPr>
          <w:rFonts w:ascii="Arial Narrow" w:hAnsi="Arial Narrow" w:cs="Calibri"/>
          <w:szCs w:val="24"/>
        </w:rPr>
        <w:t>Nárok na zmluvnú</w:t>
      </w:r>
      <w:r w:rsidR="00FC2417" w:rsidRPr="00F66727">
        <w:rPr>
          <w:rFonts w:ascii="Arial Narrow" w:hAnsi="Arial Narrow" w:cs="Calibri"/>
          <w:szCs w:val="24"/>
        </w:rPr>
        <w:t xml:space="preserve"> pokut</w:t>
      </w:r>
      <w:r w:rsidRPr="00F66727">
        <w:rPr>
          <w:rFonts w:ascii="Arial Narrow" w:hAnsi="Arial Narrow" w:cs="Calibri"/>
          <w:szCs w:val="24"/>
        </w:rPr>
        <w:t>u</w:t>
      </w:r>
      <w:r w:rsidR="00FC2417" w:rsidRPr="00F66727">
        <w:rPr>
          <w:rFonts w:ascii="Arial Narrow" w:hAnsi="Arial Narrow" w:cs="Calibri"/>
          <w:szCs w:val="24"/>
        </w:rPr>
        <w:t xml:space="preserve"> nevzniká vtedy, ak sa preukáže</w:t>
      </w:r>
      <w:r w:rsidR="006056F6" w:rsidRPr="00F66727">
        <w:rPr>
          <w:rFonts w:ascii="Arial Narrow" w:hAnsi="Arial Narrow" w:cs="Calibri"/>
          <w:szCs w:val="24"/>
        </w:rPr>
        <w:t>,</w:t>
      </w:r>
      <w:r w:rsidR="00FC2417" w:rsidRPr="00F66727">
        <w:rPr>
          <w:rFonts w:ascii="Arial Narrow" w:hAnsi="Arial Narrow" w:cs="Calibri"/>
          <w:szCs w:val="24"/>
        </w:rPr>
        <w:t xml:space="preserve"> že omeškanie je spôsobené </w:t>
      </w:r>
      <w:r w:rsidR="00CE13E9" w:rsidRPr="00F66727">
        <w:rPr>
          <w:rFonts w:ascii="Arial Narrow" w:hAnsi="Arial Narrow" w:cs="Calibri"/>
          <w:szCs w:val="24"/>
        </w:rPr>
        <w:t>okolnosťami vylučujúcimi zodpovednosť (</w:t>
      </w:r>
      <w:r w:rsidR="00FC2417" w:rsidRPr="00F66727">
        <w:rPr>
          <w:rFonts w:ascii="Arial Narrow" w:hAnsi="Arial Narrow" w:cs="Calibri"/>
          <w:szCs w:val="24"/>
        </w:rPr>
        <w:t>vyšš</w:t>
      </w:r>
      <w:r w:rsidR="00CE13E9" w:rsidRPr="00F66727">
        <w:rPr>
          <w:rFonts w:ascii="Arial Narrow" w:hAnsi="Arial Narrow" w:cs="Calibri"/>
          <w:szCs w:val="24"/>
        </w:rPr>
        <w:t>ia</w:t>
      </w:r>
      <w:r w:rsidR="00FC2417" w:rsidRPr="00F66727">
        <w:rPr>
          <w:rFonts w:ascii="Arial Narrow" w:hAnsi="Arial Narrow" w:cs="Calibri"/>
          <w:szCs w:val="24"/>
        </w:rPr>
        <w:t xml:space="preserve"> moc</w:t>
      </w:r>
      <w:r w:rsidR="00CE13E9" w:rsidRPr="00F66727">
        <w:rPr>
          <w:rFonts w:ascii="Arial Narrow" w:hAnsi="Arial Narrow" w:cs="Calibri"/>
          <w:szCs w:val="24"/>
        </w:rPr>
        <w:t>)</w:t>
      </w:r>
      <w:r w:rsidR="00FC2417" w:rsidRPr="00F66727">
        <w:rPr>
          <w:rFonts w:ascii="Arial Narrow" w:hAnsi="Arial Narrow" w:cs="Calibri"/>
          <w:szCs w:val="24"/>
        </w:rPr>
        <w:t xml:space="preserve">. Zmluvnú pokutu zaplatí </w:t>
      </w:r>
      <w:r w:rsidR="001F49E2" w:rsidRPr="00F66727">
        <w:rPr>
          <w:rFonts w:ascii="Arial Narrow" w:hAnsi="Arial Narrow" w:cs="Calibri"/>
          <w:szCs w:val="24"/>
        </w:rPr>
        <w:t xml:space="preserve">predávajúci kupujúcemu </w:t>
      </w:r>
      <w:r w:rsidR="00FC2417" w:rsidRPr="00F66727">
        <w:rPr>
          <w:rFonts w:ascii="Arial Narrow" w:hAnsi="Arial Narrow" w:cs="Calibri"/>
          <w:szCs w:val="24"/>
        </w:rPr>
        <w:t>v</w:t>
      </w:r>
      <w:r w:rsidR="00582DCF" w:rsidRPr="00F66727">
        <w:rPr>
          <w:rFonts w:ascii="Arial Narrow" w:hAnsi="Arial Narrow" w:cs="Calibri"/>
          <w:szCs w:val="24"/>
        </w:rPr>
        <w:t> </w:t>
      </w:r>
      <w:r w:rsidR="00FC2417" w:rsidRPr="00F66727">
        <w:rPr>
          <w:rFonts w:ascii="Arial Narrow" w:hAnsi="Arial Narrow" w:cs="Calibri"/>
          <w:szCs w:val="24"/>
        </w:rPr>
        <w:t>lehote</w:t>
      </w:r>
      <w:r w:rsidR="00582DCF" w:rsidRPr="00F66727">
        <w:rPr>
          <w:rFonts w:ascii="Arial Narrow" w:hAnsi="Arial Narrow" w:cs="Calibri"/>
          <w:szCs w:val="24"/>
        </w:rPr>
        <w:t xml:space="preserve"> tridsiatich</w:t>
      </w:r>
      <w:r w:rsidR="00FC2417" w:rsidRPr="00F66727">
        <w:rPr>
          <w:rFonts w:ascii="Arial Narrow" w:hAnsi="Arial Narrow" w:cs="Calibri"/>
          <w:szCs w:val="24"/>
        </w:rPr>
        <w:t xml:space="preserve"> </w:t>
      </w:r>
      <w:r w:rsidR="00582DCF" w:rsidRPr="00F66727">
        <w:rPr>
          <w:rFonts w:ascii="Arial Narrow" w:hAnsi="Arial Narrow" w:cs="Calibri"/>
          <w:szCs w:val="24"/>
        </w:rPr>
        <w:t>(</w:t>
      </w:r>
      <w:r w:rsidR="00FC2417" w:rsidRPr="00F66727">
        <w:rPr>
          <w:rFonts w:ascii="Arial Narrow" w:hAnsi="Arial Narrow" w:cs="Calibri"/>
          <w:szCs w:val="24"/>
        </w:rPr>
        <w:t>30</w:t>
      </w:r>
      <w:r w:rsidR="00582DCF" w:rsidRPr="00F66727">
        <w:rPr>
          <w:rFonts w:ascii="Arial Narrow" w:hAnsi="Arial Narrow" w:cs="Calibri"/>
          <w:szCs w:val="24"/>
        </w:rPr>
        <w:t>)</w:t>
      </w:r>
      <w:r w:rsidR="00FC2417" w:rsidRPr="00F66727">
        <w:rPr>
          <w:rFonts w:ascii="Arial Narrow" w:hAnsi="Arial Narrow" w:cs="Calibri"/>
          <w:szCs w:val="24"/>
        </w:rPr>
        <w:t xml:space="preserve"> dní odo dňa doručenia faktúry do sídla</w:t>
      </w:r>
      <w:r w:rsidR="001F49E2" w:rsidRPr="00F66727">
        <w:rPr>
          <w:rFonts w:ascii="Arial Narrow" w:hAnsi="Arial Narrow" w:cs="Calibri"/>
          <w:szCs w:val="24"/>
        </w:rPr>
        <w:t xml:space="preserve"> predávajúceho</w:t>
      </w:r>
      <w:r w:rsidR="00FC2417" w:rsidRPr="00F66727">
        <w:rPr>
          <w:rFonts w:ascii="Arial Narrow" w:hAnsi="Arial Narrow" w:cs="Calibri"/>
          <w:szCs w:val="24"/>
        </w:rPr>
        <w:t xml:space="preserve">. </w:t>
      </w:r>
    </w:p>
    <w:p w14:paraId="28374172" w14:textId="77777777" w:rsidR="001F49E2" w:rsidRPr="00F66727"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F66727"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F66727">
        <w:rPr>
          <w:rFonts w:ascii="Arial Narrow" w:hAnsi="Arial Narrow" w:cs="Calibri"/>
          <w:b/>
          <w:szCs w:val="24"/>
        </w:rPr>
        <w:t xml:space="preserve">Článok </w:t>
      </w:r>
      <w:r w:rsidR="00D43B58" w:rsidRPr="00F66727">
        <w:rPr>
          <w:rFonts w:ascii="Arial Narrow" w:hAnsi="Arial Narrow" w:cs="Calibri"/>
          <w:b/>
          <w:szCs w:val="24"/>
        </w:rPr>
        <w:t>I</w:t>
      </w:r>
      <w:r w:rsidR="00FC2417" w:rsidRPr="00F66727">
        <w:rPr>
          <w:rFonts w:ascii="Arial Narrow" w:hAnsi="Arial Narrow" w:cs="Calibri"/>
          <w:b/>
          <w:szCs w:val="24"/>
        </w:rPr>
        <w:t>X.</w:t>
      </w:r>
    </w:p>
    <w:p w14:paraId="410C4B19" w14:textId="77777777" w:rsidR="00FC2417" w:rsidRPr="00F66727"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F66727">
        <w:rPr>
          <w:rFonts w:ascii="Arial Narrow" w:hAnsi="Arial Narrow" w:cs="Calibri"/>
          <w:b/>
          <w:sz w:val="24"/>
          <w:szCs w:val="24"/>
        </w:rPr>
        <w:t xml:space="preserve">       </w:t>
      </w:r>
      <w:r w:rsidR="00582DCF" w:rsidRPr="00F66727">
        <w:rPr>
          <w:rFonts w:ascii="Arial Narrow" w:hAnsi="Arial Narrow" w:cs="Calibri"/>
          <w:b/>
          <w:sz w:val="24"/>
          <w:szCs w:val="24"/>
        </w:rPr>
        <w:t>S</w:t>
      </w:r>
      <w:r w:rsidR="00554EC0" w:rsidRPr="00F66727">
        <w:rPr>
          <w:rFonts w:ascii="Arial Narrow" w:hAnsi="Arial Narrow" w:cs="Calibri"/>
          <w:b/>
          <w:sz w:val="24"/>
          <w:szCs w:val="24"/>
        </w:rPr>
        <w:t>kon</w:t>
      </w:r>
      <w:r w:rsidR="00582DCF" w:rsidRPr="00F66727">
        <w:rPr>
          <w:rFonts w:ascii="Arial Narrow" w:hAnsi="Arial Narrow" w:cs="Calibri"/>
          <w:b/>
          <w:sz w:val="24"/>
          <w:szCs w:val="24"/>
        </w:rPr>
        <w:t>č</w:t>
      </w:r>
      <w:r w:rsidR="00554EC0" w:rsidRPr="00F66727">
        <w:rPr>
          <w:rFonts w:ascii="Arial Narrow" w:hAnsi="Arial Narrow" w:cs="Calibri"/>
          <w:b/>
          <w:sz w:val="24"/>
          <w:szCs w:val="24"/>
        </w:rPr>
        <w:t>enie</w:t>
      </w:r>
      <w:r w:rsidR="00FC2417" w:rsidRPr="00F66727">
        <w:rPr>
          <w:rFonts w:ascii="Arial Narrow" w:hAnsi="Arial Narrow" w:cs="Calibri"/>
          <w:b/>
          <w:sz w:val="24"/>
          <w:szCs w:val="24"/>
        </w:rPr>
        <w:t xml:space="preserve"> zmluvy</w:t>
      </w:r>
    </w:p>
    <w:p w14:paraId="0FA9E7CF" w14:textId="77777777" w:rsidR="00FC2417" w:rsidRPr="00F66727"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F66727">
        <w:rPr>
          <w:rFonts w:ascii="Arial Narrow" w:hAnsi="Arial Narrow" w:cs="Calibri"/>
          <w:sz w:val="24"/>
          <w:szCs w:val="24"/>
        </w:rPr>
        <w:t xml:space="preserve">Zmluvné strany sa dohodli, že zmluvu je možné </w:t>
      </w:r>
      <w:r w:rsidR="00582DCF" w:rsidRPr="00F66727">
        <w:rPr>
          <w:rFonts w:ascii="Arial Narrow" w:hAnsi="Arial Narrow" w:cs="Calibri"/>
          <w:sz w:val="24"/>
          <w:szCs w:val="24"/>
        </w:rPr>
        <w:t>s</w:t>
      </w:r>
      <w:r w:rsidRPr="00F66727">
        <w:rPr>
          <w:rFonts w:ascii="Arial Narrow" w:hAnsi="Arial Narrow" w:cs="Calibri"/>
          <w:sz w:val="24"/>
          <w:szCs w:val="24"/>
        </w:rPr>
        <w:t>končiť:</w:t>
      </w:r>
    </w:p>
    <w:p w14:paraId="042EAEFE" w14:textId="77777777" w:rsidR="00FC2417" w:rsidRPr="00F66727"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F66727">
        <w:rPr>
          <w:rFonts w:ascii="Arial Narrow" w:hAnsi="Arial Narrow"/>
          <w:sz w:val="24"/>
          <w:szCs w:val="24"/>
        </w:rPr>
        <w:t>písomnou dohodou Zmluvných strán</w:t>
      </w:r>
      <w:r w:rsidRPr="00F66727">
        <w:rPr>
          <w:rFonts w:ascii="Arial Narrow" w:hAnsi="Arial Narrow" w:cs="Calibri"/>
          <w:sz w:val="24"/>
          <w:szCs w:val="24"/>
        </w:rPr>
        <w:t>,</w:t>
      </w:r>
      <w:r w:rsidR="00543852" w:rsidRPr="00F66727">
        <w:rPr>
          <w:rFonts w:ascii="Arial Narrow" w:hAnsi="Arial Narrow" w:cs="Calibri"/>
          <w:sz w:val="24"/>
          <w:szCs w:val="24"/>
        </w:rPr>
        <w:t xml:space="preserve"> a to dňom uvedeným v takejto dohode; v dohode o </w:t>
      </w:r>
      <w:r w:rsidR="00582DCF" w:rsidRPr="00F66727">
        <w:rPr>
          <w:rFonts w:ascii="Arial Narrow" w:hAnsi="Arial Narrow" w:cs="Calibri"/>
          <w:sz w:val="24"/>
          <w:szCs w:val="24"/>
        </w:rPr>
        <w:t>s</w:t>
      </w:r>
      <w:r w:rsidR="00543852" w:rsidRPr="00F66727">
        <w:rPr>
          <w:rFonts w:ascii="Arial Narrow" w:hAnsi="Arial Narrow" w:cs="Calibri"/>
          <w:sz w:val="24"/>
          <w:szCs w:val="24"/>
        </w:rPr>
        <w:t>končení zmluvy sa súčasne upravia nároky Zmluvných strán vzniknuté na základe alebo v súvislosti s</w:t>
      </w:r>
      <w:r w:rsidR="00582DCF" w:rsidRPr="00F66727">
        <w:rPr>
          <w:rFonts w:ascii="Arial Narrow" w:hAnsi="Arial Narrow" w:cs="Calibri"/>
          <w:sz w:val="24"/>
          <w:szCs w:val="24"/>
        </w:rPr>
        <w:t xml:space="preserve"> touto</w:t>
      </w:r>
      <w:r w:rsidR="00543852" w:rsidRPr="00F66727">
        <w:rPr>
          <w:rFonts w:ascii="Arial Narrow" w:hAnsi="Arial Narrow" w:cs="Calibri"/>
          <w:sz w:val="24"/>
          <w:szCs w:val="24"/>
        </w:rPr>
        <w:t xml:space="preserve"> zmluvou,</w:t>
      </w:r>
    </w:p>
    <w:p w14:paraId="0DFC01FF" w14:textId="77777777" w:rsidR="00FC2417" w:rsidRPr="00F6672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F66727">
        <w:rPr>
          <w:rFonts w:ascii="Arial Narrow" w:hAnsi="Arial Narrow" w:cs="Calibri"/>
          <w:sz w:val="24"/>
          <w:szCs w:val="24"/>
        </w:rPr>
        <w:t>písomným</w:t>
      </w:r>
      <w:r w:rsidR="00FC2417" w:rsidRPr="00F66727">
        <w:rPr>
          <w:rFonts w:ascii="Arial Narrow" w:hAnsi="Arial Narrow" w:cs="Calibri"/>
          <w:sz w:val="24"/>
          <w:szCs w:val="24"/>
        </w:rPr>
        <w:t xml:space="preserve"> odstúpením od zmluvy v prípade podstatného porušenia zmluvy,</w:t>
      </w:r>
    </w:p>
    <w:p w14:paraId="17E53E33" w14:textId="77777777" w:rsidR="00FC2417" w:rsidRPr="00F6672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F66727">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F66727">
        <w:rPr>
          <w:rFonts w:ascii="Arial Narrow" w:hAnsi="Arial Narrow" w:cs="Calibri"/>
          <w:sz w:val="24"/>
          <w:szCs w:val="24"/>
        </w:rPr>
        <w:t xml:space="preserve"> uveden</w:t>
      </w:r>
      <w:r w:rsidR="00E04073" w:rsidRPr="00F66727">
        <w:rPr>
          <w:rFonts w:ascii="Arial Narrow" w:hAnsi="Arial Narrow" w:cs="Calibri"/>
          <w:sz w:val="24"/>
          <w:szCs w:val="24"/>
        </w:rPr>
        <w:t>ej</w:t>
      </w:r>
      <w:r w:rsidR="00DA7BC4" w:rsidRPr="00F66727">
        <w:rPr>
          <w:rFonts w:ascii="Arial Narrow" w:hAnsi="Arial Narrow" w:cs="Calibri"/>
          <w:sz w:val="24"/>
          <w:szCs w:val="24"/>
        </w:rPr>
        <w:t xml:space="preserve"> v </w:t>
      </w:r>
      <w:r w:rsidR="00E04073" w:rsidRPr="00F66727">
        <w:rPr>
          <w:rFonts w:ascii="Arial Narrow" w:hAnsi="Arial Narrow" w:cs="Calibri"/>
          <w:sz w:val="24"/>
          <w:szCs w:val="24"/>
        </w:rPr>
        <w:t>záhlaví</w:t>
      </w:r>
      <w:r w:rsidR="00DA7BC4" w:rsidRPr="00F66727">
        <w:rPr>
          <w:rFonts w:ascii="Arial Narrow" w:hAnsi="Arial Narrow" w:cs="Calibri"/>
          <w:sz w:val="24"/>
          <w:szCs w:val="24"/>
        </w:rPr>
        <w:t xml:space="preserve"> </w:t>
      </w:r>
      <w:r w:rsidR="00E04073" w:rsidRPr="00F66727">
        <w:rPr>
          <w:rFonts w:ascii="Arial Narrow" w:hAnsi="Arial Narrow" w:cs="Calibri"/>
          <w:sz w:val="24"/>
          <w:szCs w:val="24"/>
        </w:rPr>
        <w:t xml:space="preserve">tejto </w:t>
      </w:r>
      <w:r w:rsidR="00DA7BC4" w:rsidRPr="00F66727">
        <w:rPr>
          <w:rFonts w:ascii="Arial Narrow" w:hAnsi="Arial Narrow" w:cs="Calibri"/>
          <w:sz w:val="24"/>
          <w:szCs w:val="24"/>
        </w:rPr>
        <w:t>zmluve</w:t>
      </w:r>
      <w:r w:rsidRPr="00F66727">
        <w:rPr>
          <w:rFonts w:ascii="Arial Narrow" w:hAnsi="Arial Narrow" w:cs="Calibri"/>
          <w:sz w:val="24"/>
          <w:szCs w:val="24"/>
        </w:rPr>
        <w:t>.</w:t>
      </w:r>
    </w:p>
    <w:p w14:paraId="508FE499" w14:textId="77777777" w:rsidR="00FC2417" w:rsidRPr="00F6672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F66727">
        <w:rPr>
          <w:rFonts w:ascii="Arial Narrow" w:hAnsi="Arial Narrow" w:cs="Calibri"/>
          <w:sz w:val="24"/>
          <w:szCs w:val="24"/>
        </w:rPr>
        <w:t>Za podstatné porušenie zmluvy sa považuje:</w:t>
      </w:r>
    </w:p>
    <w:p w14:paraId="3B4192A8" w14:textId="77777777" w:rsidR="00FC2417" w:rsidRPr="00F66727"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F66727">
        <w:rPr>
          <w:rFonts w:ascii="Arial Narrow" w:hAnsi="Arial Narrow" w:cs="Calibri"/>
          <w:sz w:val="24"/>
          <w:szCs w:val="24"/>
        </w:rPr>
        <w:t xml:space="preserve">omeškanie </w:t>
      </w:r>
      <w:r w:rsidR="00DA7BC4" w:rsidRPr="00F66727">
        <w:rPr>
          <w:rFonts w:ascii="Arial Narrow" w:hAnsi="Arial Narrow" w:cs="Calibri"/>
          <w:sz w:val="24"/>
          <w:szCs w:val="24"/>
        </w:rPr>
        <w:t>p</w:t>
      </w:r>
      <w:r w:rsidRPr="00F66727">
        <w:rPr>
          <w:rFonts w:ascii="Arial Narrow" w:hAnsi="Arial Narrow" w:cs="Calibri"/>
          <w:sz w:val="24"/>
          <w:szCs w:val="24"/>
        </w:rPr>
        <w:t xml:space="preserve">redávajúceho s dodaním predmetu zmluvy oproti dohodnutému termínu plnenia o viac ako </w:t>
      </w:r>
      <w:r w:rsidR="00DA7BC4" w:rsidRPr="00F66727">
        <w:rPr>
          <w:rFonts w:ascii="Arial Narrow" w:hAnsi="Arial Narrow" w:cs="Calibri"/>
          <w:sz w:val="24"/>
          <w:szCs w:val="24"/>
        </w:rPr>
        <w:t>dva (</w:t>
      </w:r>
      <w:r w:rsidR="00F50D9F" w:rsidRPr="00F66727">
        <w:rPr>
          <w:rFonts w:ascii="Arial Narrow" w:hAnsi="Arial Narrow" w:cs="Calibri"/>
          <w:sz w:val="24"/>
          <w:szCs w:val="24"/>
        </w:rPr>
        <w:t>2</w:t>
      </w:r>
      <w:r w:rsidR="00DA7BC4" w:rsidRPr="00F66727">
        <w:rPr>
          <w:rFonts w:ascii="Arial Narrow" w:hAnsi="Arial Narrow" w:cs="Calibri"/>
          <w:sz w:val="24"/>
          <w:szCs w:val="24"/>
        </w:rPr>
        <w:t>)</w:t>
      </w:r>
      <w:r w:rsidRPr="00F66727">
        <w:rPr>
          <w:rFonts w:ascii="Arial Narrow" w:hAnsi="Arial Narrow" w:cs="Calibri"/>
          <w:sz w:val="24"/>
          <w:szCs w:val="24"/>
        </w:rPr>
        <w:t xml:space="preserve"> týždne bez uvedenia dôvodu, ktorý by omeškanie ospravedlňoval (vyššia moc), </w:t>
      </w:r>
    </w:p>
    <w:p w14:paraId="5DA3FF09" w14:textId="77777777" w:rsidR="00FC2417" w:rsidRPr="00F66727"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F66727">
        <w:rPr>
          <w:rFonts w:ascii="Arial Narrow" w:hAnsi="Arial Narrow" w:cs="Calibri"/>
          <w:sz w:val="24"/>
          <w:szCs w:val="24"/>
        </w:rPr>
        <w:t>ak kúpna cena bude fakturovaná v rozpore s podmienkami dohodnutými v tejto zmluve,</w:t>
      </w:r>
    </w:p>
    <w:p w14:paraId="777BEB76" w14:textId="77777777" w:rsidR="00FC2417" w:rsidRPr="00F66727"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F66727">
        <w:rPr>
          <w:rFonts w:ascii="Arial Narrow" w:hAnsi="Arial Narrow" w:cs="Calibri"/>
          <w:sz w:val="24"/>
          <w:szCs w:val="24"/>
        </w:rPr>
        <w:t>Predávajúci dodá Kupujúcemu predmet zmluvy takých parametrov, ktoré sú v rozpore s touto zmluvou,</w:t>
      </w:r>
    </w:p>
    <w:p w14:paraId="6804FCFC" w14:textId="77777777" w:rsidR="00D5473D" w:rsidRPr="00F66727"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F66727">
        <w:rPr>
          <w:rFonts w:ascii="Arial Narrow" w:hAnsi="Arial Narrow" w:cs="Calibri"/>
          <w:sz w:val="24"/>
          <w:szCs w:val="24"/>
        </w:rPr>
        <w:t>Kupujúci je v omeškaní so zaplatením faktúry o viac ako</w:t>
      </w:r>
      <w:r w:rsidR="00E31A2F" w:rsidRPr="00F66727">
        <w:rPr>
          <w:rFonts w:ascii="Arial Narrow" w:hAnsi="Arial Narrow" w:cs="Calibri"/>
          <w:sz w:val="24"/>
          <w:szCs w:val="24"/>
        </w:rPr>
        <w:t xml:space="preserve"> šesťdesiat (</w:t>
      </w:r>
      <w:r w:rsidRPr="00F66727">
        <w:rPr>
          <w:rFonts w:ascii="Arial Narrow" w:hAnsi="Arial Narrow" w:cs="Calibri"/>
          <w:sz w:val="24"/>
          <w:szCs w:val="24"/>
        </w:rPr>
        <w:t>60</w:t>
      </w:r>
      <w:r w:rsidR="00E31A2F" w:rsidRPr="00F66727">
        <w:rPr>
          <w:rFonts w:ascii="Arial Narrow" w:hAnsi="Arial Narrow" w:cs="Calibri"/>
          <w:sz w:val="24"/>
          <w:szCs w:val="24"/>
        </w:rPr>
        <w:t>)</w:t>
      </w:r>
      <w:r w:rsidRPr="00F66727">
        <w:rPr>
          <w:rFonts w:ascii="Arial Narrow" w:hAnsi="Arial Narrow" w:cs="Calibri"/>
          <w:sz w:val="24"/>
          <w:szCs w:val="24"/>
        </w:rPr>
        <w:t xml:space="preserve"> dní</w:t>
      </w:r>
      <w:r w:rsidR="001F49E2" w:rsidRPr="00F66727">
        <w:rPr>
          <w:rFonts w:ascii="Arial Narrow" w:hAnsi="Arial Narrow" w:cs="Calibri"/>
          <w:sz w:val="24"/>
          <w:szCs w:val="24"/>
        </w:rPr>
        <w:t xml:space="preserve"> po lehote jej splatnosti</w:t>
      </w:r>
      <w:r w:rsidR="00D5473D" w:rsidRPr="00F66727">
        <w:rPr>
          <w:rFonts w:ascii="Arial Narrow" w:hAnsi="Arial Narrow" w:cs="Calibri"/>
          <w:sz w:val="24"/>
          <w:szCs w:val="24"/>
        </w:rPr>
        <w:t>,</w:t>
      </w:r>
    </w:p>
    <w:p w14:paraId="226A37C6" w14:textId="77777777" w:rsidR="00D5473D" w:rsidRPr="00F66727"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F66727">
        <w:rPr>
          <w:rFonts w:ascii="Arial Narrow" w:hAnsi="Arial Narrow"/>
          <w:bCs/>
          <w:sz w:val="24"/>
          <w:szCs w:val="24"/>
        </w:rPr>
        <w:t xml:space="preserve">predávajúci poruší </w:t>
      </w:r>
      <w:r w:rsidRPr="00F66727">
        <w:rPr>
          <w:rFonts w:ascii="Arial Narrow" w:hAnsi="Arial Narrow"/>
          <w:sz w:val="24"/>
          <w:szCs w:val="24"/>
        </w:rPr>
        <w:t xml:space="preserve">jeho </w:t>
      </w:r>
      <w:r w:rsidR="00D5473D" w:rsidRPr="00F66727">
        <w:rPr>
          <w:rFonts w:ascii="Arial Narrow" w:hAnsi="Arial Narrow"/>
          <w:sz w:val="24"/>
          <w:szCs w:val="24"/>
        </w:rPr>
        <w:t>povinnost</w:t>
      </w:r>
      <w:r w:rsidRPr="00F66727">
        <w:rPr>
          <w:rFonts w:ascii="Arial Narrow" w:hAnsi="Arial Narrow"/>
          <w:sz w:val="24"/>
          <w:szCs w:val="24"/>
        </w:rPr>
        <w:t>i</w:t>
      </w:r>
      <w:r w:rsidR="00D5473D" w:rsidRPr="00F66727">
        <w:rPr>
          <w:rFonts w:ascii="Arial Narrow" w:hAnsi="Arial Narrow"/>
          <w:sz w:val="24"/>
          <w:szCs w:val="24"/>
        </w:rPr>
        <w:t xml:space="preserve"> podľa</w:t>
      </w:r>
      <w:r w:rsidR="001F49E2" w:rsidRPr="00F66727">
        <w:rPr>
          <w:rFonts w:ascii="Arial Narrow" w:hAnsi="Arial Narrow"/>
          <w:sz w:val="24"/>
          <w:szCs w:val="24"/>
        </w:rPr>
        <w:t xml:space="preserve"> čl. </w:t>
      </w:r>
      <w:r w:rsidR="00D43B58" w:rsidRPr="00F66727">
        <w:rPr>
          <w:rFonts w:ascii="Arial Narrow" w:hAnsi="Arial Narrow"/>
          <w:sz w:val="24"/>
          <w:szCs w:val="24"/>
        </w:rPr>
        <w:t>I</w:t>
      </w:r>
      <w:r w:rsidR="001F49E2" w:rsidRPr="00F66727">
        <w:rPr>
          <w:rFonts w:ascii="Arial Narrow" w:hAnsi="Arial Narrow"/>
          <w:sz w:val="24"/>
          <w:szCs w:val="24"/>
        </w:rPr>
        <w:t>V</w:t>
      </w:r>
      <w:r w:rsidR="00D5473D" w:rsidRPr="00F66727">
        <w:rPr>
          <w:rFonts w:ascii="Arial Narrow" w:hAnsi="Arial Narrow"/>
          <w:sz w:val="24"/>
          <w:szCs w:val="24"/>
        </w:rPr>
        <w:t xml:space="preserve"> bod </w:t>
      </w:r>
      <w:r w:rsidR="00D43B58" w:rsidRPr="00F66727">
        <w:rPr>
          <w:rFonts w:ascii="Arial Narrow" w:hAnsi="Arial Narrow"/>
          <w:sz w:val="24"/>
          <w:szCs w:val="24"/>
        </w:rPr>
        <w:t>4</w:t>
      </w:r>
      <w:r w:rsidR="00D5473D" w:rsidRPr="00F66727">
        <w:rPr>
          <w:rFonts w:ascii="Arial Narrow" w:hAnsi="Arial Narrow"/>
          <w:sz w:val="24"/>
          <w:szCs w:val="24"/>
        </w:rPr>
        <w:t xml:space="preserve">.8. až </w:t>
      </w:r>
      <w:r w:rsidR="00D43B58" w:rsidRPr="00F66727">
        <w:rPr>
          <w:rFonts w:ascii="Arial Narrow" w:hAnsi="Arial Narrow"/>
          <w:sz w:val="24"/>
          <w:szCs w:val="24"/>
        </w:rPr>
        <w:t>4</w:t>
      </w:r>
      <w:r w:rsidR="00D5473D" w:rsidRPr="00F66727">
        <w:rPr>
          <w:rFonts w:ascii="Arial Narrow" w:hAnsi="Arial Narrow"/>
          <w:sz w:val="24"/>
          <w:szCs w:val="24"/>
        </w:rPr>
        <w:t>.1</w:t>
      </w:r>
      <w:r w:rsidR="00C84572" w:rsidRPr="00F66727">
        <w:rPr>
          <w:rFonts w:ascii="Arial Narrow" w:hAnsi="Arial Narrow"/>
          <w:sz w:val="24"/>
          <w:szCs w:val="24"/>
        </w:rPr>
        <w:t>3</w:t>
      </w:r>
      <w:r w:rsidR="00D5473D" w:rsidRPr="00F66727">
        <w:rPr>
          <w:rFonts w:ascii="Arial Narrow" w:hAnsi="Arial Narrow"/>
          <w:sz w:val="24"/>
          <w:szCs w:val="24"/>
        </w:rPr>
        <w:t>. tejto zmluvy.</w:t>
      </w:r>
    </w:p>
    <w:p w14:paraId="5FEA73CE" w14:textId="77777777" w:rsidR="00FC2417" w:rsidRPr="00F66727"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F66727">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777777" w:rsidR="001F49E2" w:rsidRPr="00F66727"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F66727">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F66727">
        <w:rPr>
          <w:rFonts w:ascii="Arial Narrow" w:hAnsi="Arial Narrow" w:cs="Calibri"/>
          <w:sz w:val="24"/>
          <w:szCs w:val="24"/>
        </w:rPr>
        <w:t xml:space="preserve">a to najmä </w:t>
      </w:r>
      <w:r w:rsidRPr="00F66727">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F66727"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F66727">
        <w:rPr>
          <w:rFonts w:ascii="Arial Narrow" w:hAnsi="Arial Narrow" w:cs="Calibri"/>
          <w:b/>
          <w:sz w:val="24"/>
          <w:szCs w:val="24"/>
        </w:rPr>
        <w:t>Článok X.</w:t>
      </w:r>
    </w:p>
    <w:p w14:paraId="0E28745F" w14:textId="77777777" w:rsidR="00FC2417" w:rsidRPr="00F66727" w:rsidRDefault="00FC2417" w:rsidP="000D28A9">
      <w:pPr>
        <w:spacing w:after="120" w:line="264" w:lineRule="auto"/>
        <w:ind w:left="357"/>
        <w:jc w:val="center"/>
        <w:rPr>
          <w:rFonts w:ascii="Arial Narrow" w:hAnsi="Arial Narrow"/>
          <w:b/>
          <w:sz w:val="24"/>
          <w:szCs w:val="24"/>
        </w:rPr>
      </w:pPr>
      <w:r w:rsidRPr="00F66727">
        <w:rPr>
          <w:rFonts w:ascii="Arial Narrow" w:hAnsi="Arial Narrow"/>
          <w:b/>
          <w:sz w:val="24"/>
          <w:szCs w:val="24"/>
        </w:rPr>
        <w:t xml:space="preserve">Spoločné a záverečné ustanovenia </w:t>
      </w:r>
    </w:p>
    <w:p w14:paraId="410527B2" w14:textId="77777777" w:rsidR="00110388" w:rsidRPr="00F6672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F6672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F6672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F66727"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F66727"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 xml:space="preserve">Akákoľvek písomnosť alebo iné správy, ktoré sa doručujú v súvislosti s zmluvou </w:t>
      </w:r>
      <w:r w:rsidR="00485F33" w:rsidRPr="00F66727">
        <w:rPr>
          <w:rFonts w:ascii="Arial Narrow" w:hAnsi="Arial Narrow"/>
          <w:sz w:val="24"/>
          <w:szCs w:val="24"/>
        </w:rPr>
        <w:t xml:space="preserve">druhej Zmluvnej strane </w:t>
      </w:r>
      <w:r w:rsidRPr="00F66727">
        <w:rPr>
          <w:rFonts w:ascii="Arial Narrow" w:hAnsi="Arial Narrow"/>
          <w:sz w:val="24"/>
          <w:szCs w:val="24"/>
        </w:rPr>
        <w:t>(každá z nich ďalej ako „</w:t>
      </w:r>
      <w:r w:rsidRPr="00F66727">
        <w:rPr>
          <w:rFonts w:ascii="Arial Narrow" w:hAnsi="Arial Narrow"/>
          <w:b/>
          <w:sz w:val="24"/>
          <w:szCs w:val="24"/>
        </w:rPr>
        <w:t>Oznámenie</w:t>
      </w:r>
      <w:r w:rsidRPr="00F66727">
        <w:rPr>
          <w:rFonts w:ascii="Arial Narrow" w:hAnsi="Arial Narrow"/>
          <w:sz w:val="24"/>
          <w:szCs w:val="24"/>
        </w:rPr>
        <w:t>“) musia byť:</w:t>
      </w:r>
    </w:p>
    <w:p w14:paraId="7DC1FE9E" w14:textId="77777777" w:rsidR="00FC2417" w:rsidRPr="00F6672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v písomnej podobe,</w:t>
      </w:r>
    </w:p>
    <w:p w14:paraId="1651F494" w14:textId="77777777" w:rsidR="00FC2417" w:rsidRPr="00F6672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F66727" w:rsidRDefault="00485F33" w:rsidP="006E6235">
      <w:pPr>
        <w:pStyle w:val="Bezriadkovania1"/>
        <w:tabs>
          <w:tab w:val="left" w:pos="567"/>
        </w:tabs>
        <w:spacing w:after="60"/>
        <w:ind w:left="567"/>
        <w:rPr>
          <w:rFonts w:ascii="Arial Narrow" w:hAnsi="Arial Narrow"/>
          <w:i/>
          <w:sz w:val="24"/>
          <w:szCs w:val="24"/>
        </w:rPr>
      </w:pPr>
      <w:r w:rsidRPr="00F66727">
        <w:rPr>
          <w:rFonts w:ascii="Arial Narrow" w:hAnsi="Arial Narrow"/>
          <w:i/>
          <w:sz w:val="24"/>
          <w:szCs w:val="24"/>
        </w:rPr>
        <w:t>Kupujúci</w:t>
      </w:r>
    </w:p>
    <w:p w14:paraId="76E5603E" w14:textId="77777777" w:rsidR="00E1263A" w:rsidRPr="00F66727" w:rsidRDefault="00E1263A" w:rsidP="00E1263A">
      <w:pPr>
        <w:pStyle w:val="Odsekzoznamu"/>
        <w:tabs>
          <w:tab w:val="left" w:pos="567"/>
        </w:tabs>
        <w:ind w:left="709" w:hanging="567"/>
        <w:jc w:val="both"/>
        <w:rPr>
          <w:rFonts w:ascii="Arial Narrow" w:hAnsi="Arial Narrow"/>
          <w:bCs/>
          <w:sz w:val="24"/>
          <w:szCs w:val="24"/>
        </w:rPr>
      </w:pPr>
      <w:r w:rsidRPr="00F66727">
        <w:rPr>
          <w:rFonts w:ascii="Arial Narrow" w:hAnsi="Arial Narrow" w:cs="Arial"/>
          <w:sz w:val="24"/>
          <w:szCs w:val="24"/>
        </w:rPr>
        <w:tab/>
        <w:t>Ministerstvo vnútra Slovenskej republiky</w:t>
      </w:r>
    </w:p>
    <w:p w14:paraId="58AA1538" w14:textId="77777777" w:rsidR="00E1263A" w:rsidRPr="00F66727" w:rsidRDefault="00E1263A" w:rsidP="00E1263A">
      <w:pPr>
        <w:pStyle w:val="Bezriadkovania1"/>
        <w:tabs>
          <w:tab w:val="left" w:pos="567"/>
        </w:tabs>
        <w:ind w:left="709" w:hanging="567"/>
        <w:rPr>
          <w:rFonts w:ascii="Arial Narrow" w:hAnsi="Arial Narrow"/>
          <w:sz w:val="24"/>
          <w:szCs w:val="24"/>
        </w:rPr>
      </w:pPr>
      <w:r w:rsidRPr="00F66727">
        <w:rPr>
          <w:rFonts w:ascii="Arial Narrow" w:hAnsi="Arial Narrow"/>
          <w:sz w:val="24"/>
          <w:szCs w:val="24"/>
        </w:rPr>
        <w:tab/>
        <w:t>Pribinova 2</w:t>
      </w:r>
    </w:p>
    <w:p w14:paraId="0FFCF85D" w14:textId="77777777" w:rsidR="00E1263A" w:rsidRPr="00F66727" w:rsidRDefault="00E1263A" w:rsidP="00E1263A">
      <w:pPr>
        <w:pStyle w:val="Bezriadkovania1"/>
        <w:tabs>
          <w:tab w:val="left" w:pos="567"/>
        </w:tabs>
        <w:ind w:left="709" w:hanging="567"/>
        <w:rPr>
          <w:rFonts w:ascii="Arial Narrow" w:hAnsi="Arial Narrow"/>
          <w:sz w:val="24"/>
          <w:szCs w:val="24"/>
        </w:rPr>
      </w:pPr>
      <w:r w:rsidRPr="00F66727">
        <w:rPr>
          <w:rFonts w:ascii="Arial Narrow" w:hAnsi="Arial Narrow"/>
          <w:sz w:val="24"/>
          <w:szCs w:val="24"/>
        </w:rPr>
        <w:tab/>
        <w:t xml:space="preserve">812 72 Bratislava </w:t>
      </w:r>
    </w:p>
    <w:p w14:paraId="76D0B44A" w14:textId="040CA882" w:rsidR="008C46BC" w:rsidRPr="00F66727" w:rsidRDefault="00E1263A" w:rsidP="008C46BC">
      <w:pPr>
        <w:pStyle w:val="Bezriadkovania1"/>
        <w:tabs>
          <w:tab w:val="left" w:pos="567"/>
        </w:tabs>
        <w:spacing w:after="60"/>
        <w:ind w:left="709" w:hanging="567"/>
        <w:rPr>
          <w:rFonts w:ascii="Arial Narrow" w:hAnsi="Arial Narrow"/>
          <w:sz w:val="24"/>
          <w:szCs w:val="24"/>
        </w:rPr>
      </w:pPr>
      <w:r w:rsidRPr="00F66727">
        <w:rPr>
          <w:rFonts w:ascii="Arial Narrow" w:hAnsi="Arial Narrow"/>
          <w:sz w:val="24"/>
          <w:szCs w:val="24"/>
        </w:rPr>
        <w:tab/>
      </w:r>
      <w:r w:rsidR="008C46BC" w:rsidRPr="00F66727">
        <w:rPr>
          <w:rFonts w:ascii="Arial Narrow" w:hAnsi="Arial Narrow"/>
          <w:sz w:val="24"/>
          <w:szCs w:val="24"/>
        </w:rPr>
        <w:t>k rukám:</w:t>
      </w:r>
      <w:r w:rsidR="008C46BC" w:rsidRPr="00F66727">
        <w:rPr>
          <w:rFonts w:ascii="Arial Narrow" w:hAnsi="Arial Narrow"/>
          <w:sz w:val="24"/>
          <w:szCs w:val="24"/>
        </w:rPr>
        <w:tab/>
      </w:r>
    </w:p>
    <w:p w14:paraId="3FA1770A" w14:textId="2C7DC6CA" w:rsidR="008C46BC" w:rsidRPr="00F66727"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 xml:space="preserve">   </w:t>
      </w:r>
      <w:r w:rsidRPr="00F66727">
        <w:rPr>
          <w:rFonts w:ascii="Arial Narrow" w:hAnsi="Arial Narrow"/>
          <w:sz w:val="24"/>
          <w:szCs w:val="24"/>
        </w:rPr>
        <w:tab/>
        <w:t xml:space="preserve">email: </w:t>
      </w:r>
    </w:p>
    <w:p w14:paraId="306093B9" w14:textId="77777777" w:rsidR="00FC2417" w:rsidRPr="00F66727" w:rsidRDefault="00E352DC" w:rsidP="00E352DC">
      <w:pPr>
        <w:pStyle w:val="Bezriadkovania1"/>
        <w:ind w:left="567" w:hanging="567"/>
        <w:rPr>
          <w:rFonts w:ascii="Arial Narrow" w:hAnsi="Arial Narrow"/>
          <w:sz w:val="24"/>
          <w:szCs w:val="24"/>
        </w:rPr>
      </w:pPr>
      <w:r w:rsidRPr="00F66727">
        <w:rPr>
          <w:rFonts w:ascii="Arial Narrow" w:hAnsi="Arial Narrow"/>
          <w:sz w:val="24"/>
          <w:szCs w:val="24"/>
        </w:rPr>
        <w:tab/>
      </w:r>
      <w:r w:rsidR="00FC2417" w:rsidRPr="00F66727">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F66727" w:rsidRDefault="00613A8C" w:rsidP="006E6235">
      <w:pPr>
        <w:pStyle w:val="Odsekzoznamu"/>
        <w:tabs>
          <w:tab w:val="left" w:pos="567"/>
        </w:tabs>
        <w:spacing w:after="60"/>
        <w:ind w:left="709" w:hanging="567"/>
        <w:jc w:val="both"/>
        <w:rPr>
          <w:rFonts w:ascii="Arial Narrow" w:hAnsi="Arial Narrow"/>
          <w:i/>
          <w:sz w:val="24"/>
          <w:szCs w:val="24"/>
        </w:rPr>
      </w:pPr>
      <w:r w:rsidRPr="00F66727">
        <w:rPr>
          <w:rFonts w:ascii="Arial Narrow" w:hAnsi="Arial Narrow"/>
          <w:i/>
          <w:sz w:val="24"/>
          <w:szCs w:val="24"/>
          <w:lang w:eastAsia="en-GB"/>
        </w:rPr>
        <w:tab/>
      </w:r>
      <w:r w:rsidR="00FC2417" w:rsidRPr="00F66727">
        <w:rPr>
          <w:rFonts w:ascii="Arial Narrow" w:hAnsi="Arial Narrow"/>
          <w:i/>
          <w:sz w:val="24"/>
          <w:szCs w:val="24"/>
          <w:lang w:eastAsia="en-GB"/>
        </w:rPr>
        <w:t xml:space="preserve">Predávajúci: </w:t>
      </w:r>
    </w:p>
    <w:p w14:paraId="73CD51F8" w14:textId="77777777" w:rsidR="00485F33" w:rsidRPr="00F66727" w:rsidRDefault="00613A8C" w:rsidP="006E6235">
      <w:pPr>
        <w:pStyle w:val="Odsekzoznamu"/>
        <w:tabs>
          <w:tab w:val="left" w:pos="567"/>
        </w:tabs>
        <w:spacing w:after="60"/>
        <w:ind w:left="709" w:hanging="567"/>
        <w:jc w:val="both"/>
        <w:rPr>
          <w:rFonts w:ascii="Arial Narrow" w:hAnsi="Arial Narrow"/>
          <w:bCs/>
          <w:sz w:val="24"/>
          <w:szCs w:val="24"/>
        </w:rPr>
      </w:pPr>
      <w:r w:rsidRPr="00F66727">
        <w:rPr>
          <w:rFonts w:ascii="Arial Narrow" w:hAnsi="Arial Narrow" w:cs="Arial"/>
          <w:sz w:val="24"/>
          <w:szCs w:val="24"/>
        </w:rPr>
        <w:tab/>
      </w:r>
      <w:proofErr w:type="spellStart"/>
      <w:r w:rsidR="00485F33" w:rsidRPr="00F66727">
        <w:rPr>
          <w:rFonts w:ascii="Arial Narrow" w:hAnsi="Arial Narrow" w:cs="Arial"/>
          <w:sz w:val="24"/>
          <w:szCs w:val="24"/>
        </w:rPr>
        <w:t>xxxxxxxxxxxx</w:t>
      </w:r>
      <w:proofErr w:type="spellEnd"/>
    </w:p>
    <w:p w14:paraId="26CE87F0" w14:textId="77777777" w:rsidR="00485F33" w:rsidRPr="00F66727" w:rsidRDefault="00613A8C" w:rsidP="006E6235">
      <w:pPr>
        <w:pStyle w:val="Bezriadkovania1"/>
        <w:tabs>
          <w:tab w:val="left" w:pos="567"/>
        </w:tabs>
        <w:spacing w:after="60"/>
        <w:ind w:left="709" w:hanging="567"/>
        <w:rPr>
          <w:rFonts w:ascii="Arial Narrow" w:hAnsi="Arial Narrow"/>
          <w:sz w:val="24"/>
          <w:szCs w:val="24"/>
        </w:rPr>
      </w:pPr>
      <w:r w:rsidRPr="00F66727">
        <w:rPr>
          <w:rFonts w:ascii="Arial Narrow" w:hAnsi="Arial Narrow"/>
          <w:sz w:val="24"/>
          <w:szCs w:val="24"/>
        </w:rPr>
        <w:tab/>
      </w:r>
      <w:proofErr w:type="spellStart"/>
      <w:r w:rsidR="00485F33" w:rsidRPr="00F66727">
        <w:rPr>
          <w:rFonts w:ascii="Arial Narrow" w:hAnsi="Arial Narrow"/>
          <w:sz w:val="24"/>
          <w:szCs w:val="24"/>
        </w:rPr>
        <w:t>xxxxxxxxxxxx</w:t>
      </w:r>
      <w:proofErr w:type="spellEnd"/>
    </w:p>
    <w:p w14:paraId="5C41CAF1" w14:textId="77777777" w:rsidR="00485F33" w:rsidRPr="00F66727" w:rsidRDefault="00613A8C" w:rsidP="006E6235">
      <w:pPr>
        <w:pStyle w:val="Bezriadkovania1"/>
        <w:tabs>
          <w:tab w:val="left" w:pos="567"/>
        </w:tabs>
        <w:spacing w:after="60"/>
        <w:ind w:left="709" w:hanging="567"/>
        <w:rPr>
          <w:rFonts w:ascii="Arial Narrow" w:hAnsi="Arial Narrow"/>
          <w:sz w:val="24"/>
          <w:szCs w:val="24"/>
        </w:rPr>
      </w:pPr>
      <w:r w:rsidRPr="00F66727">
        <w:rPr>
          <w:rFonts w:ascii="Arial Narrow" w:hAnsi="Arial Narrow"/>
          <w:sz w:val="24"/>
          <w:szCs w:val="24"/>
        </w:rPr>
        <w:tab/>
      </w:r>
      <w:proofErr w:type="spellStart"/>
      <w:r w:rsidR="00485F33" w:rsidRPr="00F66727">
        <w:rPr>
          <w:rFonts w:ascii="Arial Narrow" w:hAnsi="Arial Narrow"/>
          <w:sz w:val="24"/>
          <w:szCs w:val="24"/>
        </w:rPr>
        <w:t>xxxxxxxxxxxxxxxx</w:t>
      </w:r>
      <w:proofErr w:type="spellEnd"/>
    </w:p>
    <w:p w14:paraId="631367B3" w14:textId="77777777" w:rsidR="00485F33" w:rsidRPr="00F66727" w:rsidRDefault="00613A8C" w:rsidP="006E6235">
      <w:pPr>
        <w:pStyle w:val="Bezriadkovania1"/>
        <w:tabs>
          <w:tab w:val="left" w:pos="567"/>
        </w:tabs>
        <w:spacing w:after="60"/>
        <w:ind w:left="709" w:hanging="567"/>
        <w:rPr>
          <w:rFonts w:ascii="Arial Narrow" w:hAnsi="Arial Narrow"/>
          <w:sz w:val="24"/>
          <w:szCs w:val="24"/>
        </w:rPr>
      </w:pPr>
      <w:r w:rsidRPr="00F66727">
        <w:rPr>
          <w:rFonts w:ascii="Arial Narrow" w:hAnsi="Arial Narrow"/>
          <w:sz w:val="24"/>
          <w:szCs w:val="24"/>
        </w:rPr>
        <w:tab/>
      </w:r>
      <w:r w:rsidR="00485F33" w:rsidRPr="00F66727">
        <w:rPr>
          <w:rFonts w:ascii="Arial Narrow" w:hAnsi="Arial Narrow"/>
          <w:sz w:val="24"/>
          <w:szCs w:val="24"/>
        </w:rPr>
        <w:t xml:space="preserve">k rukám: </w:t>
      </w:r>
      <w:proofErr w:type="spellStart"/>
      <w:r w:rsidR="00485F33" w:rsidRPr="00F66727">
        <w:rPr>
          <w:rFonts w:ascii="Arial Narrow" w:hAnsi="Arial Narrow"/>
          <w:sz w:val="24"/>
          <w:szCs w:val="24"/>
        </w:rPr>
        <w:t>xxxxxxxxxxxxxxxxxx</w:t>
      </w:r>
      <w:proofErr w:type="spellEnd"/>
      <w:r w:rsidR="00485F33" w:rsidRPr="00F66727">
        <w:rPr>
          <w:rFonts w:ascii="Arial Narrow" w:hAnsi="Arial Narrow"/>
          <w:sz w:val="24"/>
          <w:szCs w:val="24"/>
        </w:rPr>
        <w:tab/>
      </w:r>
      <w:r w:rsidR="00485F33" w:rsidRPr="00F66727">
        <w:rPr>
          <w:rFonts w:ascii="Arial Narrow" w:hAnsi="Arial Narrow"/>
          <w:sz w:val="24"/>
          <w:szCs w:val="24"/>
        </w:rPr>
        <w:tab/>
      </w:r>
    </w:p>
    <w:p w14:paraId="7A7E2A4C" w14:textId="77777777" w:rsidR="00110388" w:rsidRPr="00F66727"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 xml:space="preserve">   </w:t>
      </w:r>
      <w:r w:rsidR="00613A8C" w:rsidRPr="00F66727">
        <w:rPr>
          <w:rFonts w:ascii="Arial Narrow" w:hAnsi="Arial Narrow"/>
          <w:sz w:val="24"/>
          <w:szCs w:val="24"/>
        </w:rPr>
        <w:tab/>
      </w:r>
      <w:r w:rsidRPr="00F66727">
        <w:rPr>
          <w:rFonts w:ascii="Arial Narrow" w:hAnsi="Arial Narrow"/>
          <w:sz w:val="24"/>
          <w:szCs w:val="24"/>
        </w:rPr>
        <w:t xml:space="preserve">email: </w:t>
      </w:r>
      <w:proofErr w:type="spellStart"/>
      <w:r w:rsidRPr="00F66727">
        <w:rPr>
          <w:rFonts w:ascii="Arial Narrow" w:hAnsi="Arial Narrow"/>
          <w:sz w:val="24"/>
          <w:szCs w:val="24"/>
        </w:rPr>
        <w:t>xxxxxxxxxxxxxxxxxxxxx</w:t>
      </w:r>
      <w:proofErr w:type="spellEnd"/>
    </w:p>
    <w:p w14:paraId="55299181"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Oznámenie nadobúda účinnosť okamihom jeho prevzatia a má sa za prevzaté:</w:t>
      </w:r>
    </w:p>
    <w:p w14:paraId="36BFF148" w14:textId="77777777" w:rsidR="00FC2417" w:rsidRPr="00F6672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v čase jeho doručenia (alebo odmietnutia jeho prevzatia), pokiaľ sa doručuje osobne alebo kuriérom; alebo</w:t>
      </w:r>
    </w:p>
    <w:p w14:paraId="7C9834D0" w14:textId="77777777" w:rsidR="00FC2417" w:rsidRPr="00F6672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F6672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F66727">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V prípade</w:t>
      </w:r>
      <w:r w:rsidRPr="00F66727">
        <w:rPr>
          <w:rFonts w:ascii="Arial Narrow" w:hAnsi="Arial Narrow"/>
          <w:b/>
          <w:sz w:val="24"/>
          <w:szCs w:val="24"/>
        </w:rPr>
        <w:t xml:space="preserve"> </w:t>
      </w:r>
      <w:r w:rsidRPr="00F66727">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F66727">
        <w:rPr>
          <w:rFonts w:ascii="Arial Narrow" w:hAnsi="Arial Narrow"/>
          <w:sz w:val="24"/>
          <w:szCs w:val="24"/>
        </w:rPr>
        <w:t xml:space="preserve">Zmluvná </w:t>
      </w:r>
      <w:r w:rsidRPr="00F66727">
        <w:rPr>
          <w:rFonts w:ascii="Arial Narrow" w:hAnsi="Arial Narrow"/>
          <w:sz w:val="24"/>
          <w:szCs w:val="24"/>
        </w:rPr>
        <w:t>strana zodpovedá za všetky škody z toho vyplývajúce alebo náklady, ktoré v tejto súvislosti musela vynaložiť druhá Zmluvná strana.</w:t>
      </w:r>
      <w:r w:rsidR="002A05ED" w:rsidRPr="00F66727">
        <w:rPr>
          <w:rFonts w:ascii="Arial Narrow" w:hAnsi="Arial Narrow"/>
          <w:sz w:val="24"/>
          <w:szCs w:val="24"/>
        </w:rPr>
        <w:t xml:space="preserve"> V prípade zmeny bankového spojenia alebo čísla účtu </w:t>
      </w:r>
      <w:r w:rsidR="00A82F42" w:rsidRPr="00F66727">
        <w:rPr>
          <w:rFonts w:ascii="Arial Narrow" w:hAnsi="Arial Narrow"/>
          <w:sz w:val="24"/>
          <w:szCs w:val="24"/>
        </w:rPr>
        <w:t xml:space="preserve">zmluvné strany </w:t>
      </w:r>
      <w:r w:rsidR="002A05ED" w:rsidRPr="00F66727">
        <w:rPr>
          <w:rFonts w:ascii="Arial Narrow" w:hAnsi="Arial Narrow"/>
          <w:sz w:val="24"/>
          <w:szCs w:val="24"/>
        </w:rPr>
        <w:t xml:space="preserve">o tejto skutočnosti </w:t>
      </w:r>
      <w:r w:rsidR="00A82F42" w:rsidRPr="00F66727">
        <w:rPr>
          <w:rFonts w:ascii="Arial Narrow" w:hAnsi="Arial Narrow"/>
          <w:sz w:val="24"/>
          <w:szCs w:val="24"/>
        </w:rPr>
        <w:t xml:space="preserve">vyhotovia </w:t>
      </w:r>
      <w:r w:rsidR="002A05ED" w:rsidRPr="00F66727">
        <w:rPr>
          <w:rFonts w:ascii="Arial Narrow" w:hAnsi="Arial Narrow"/>
          <w:sz w:val="24"/>
          <w:szCs w:val="24"/>
        </w:rPr>
        <w:t xml:space="preserve">písomný </w:t>
      </w:r>
      <w:r w:rsidR="001F49E2" w:rsidRPr="00F66727">
        <w:rPr>
          <w:rFonts w:ascii="Arial Narrow" w:hAnsi="Arial Narrow"/>
          <w:sz w:val="24"/>
          <w:szCs w:val="24"/>
        </w:rPr>
        <w:t xml:space="preserve">a očíslovaný </w:t>
      </w:r>
      <w:r w:rsidR="002A05ED" w:rsidRPr="00F66727">
        <w:rPr>
          <w:rFonts w:ascii="Arial Narrow" w:hAnsi="Arial Narrow"/>
          <w:sz w:val="24"/>
          <w:szCs w:val="24"/>
        </w:rPr>
        <w:t>dodatok k tejto zmluve.</w:t>
      </w:r>
    </w:p>
    <w:p w14:paraId="29D142DE"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Táto zmluva môže byť doplnená alebo zmenená v súlade s</w:t>
      </w:r>
      <w:r w:rsidR="002A05ED" w:rsidRPr="00F66727">
        <w:rPr>
          <w:rFonts w:ascii="Arial Narrow" w:hAnsi="Arial Narrow"/>
          <w:sz w:val="24"/>
          <w:szCs w:val="24"/>
        </w:rPr>
        <w:t>o všeobecne záväznými</w:t>
      </w:r>
      <w:r w:rsidRPr="00F66727">
        <w:rPr>
          <w:rFonts w:ascii="Arial Narrow" w:hAnsi="Arial Narrow"/>
          <w:sz w:val="24"/>
          <w:szCs w:val="24"/>
        </w:rPr>
        <w:t> právnymi predpismi</w:t>
      </w:r>
      <w:r w:rsidR="002A05ED" w:rsidRPr="00F66727">
        <w:rPr>
          <w:rFonts w:ascii="Arial Narrow" w:hAnsi="Arial Narrow"/>
          <w:sz w:val="24"/>
          <w:szCs w:val="24"/>
        </w:rPr>
        <w:t xml:space="preserve"> platnými na území Slovenskej republiky</w:t>
      </w:r>
      <w:r w:rsidRPr="00F66727">
        <w:rPr>
          <w:rFonts w:ascii="Arial Narrow" w:hAnsi="Arial Narrow"/>
          <w:sz w:val="24"/>
          <w:szCs w:val="24"/>
        </w:rPr>
        <w:t xml:space="preserve"> len písomnými</w:t>
      </w:r>
      <w:r w:rsidR="002A05ED" w:rsidRPr="00F66727">
        <w:rPr>
          <w:rFonts w:ascii="Arial Narrow" w:hAnsi="Arial Narrow"/>
          <w:sz w:val="24"/>
          <w:szCs w:val="24"/>
        </w:rPr>
        <w:t xml:space="preserve"> a</w:t>
      </w:r>
      <w:r w:rsidRPr="00F66727">
        <w:rPr>
          <w:rFonts w:ascii="Arial Narrow" w:hAnsi="Arial Narrow"/>
          <w:sz w:val="24"/>
          <w:szCs w:val="24"/>
        </w:rPr>
        <w:t xml:space="preserve"> očíslovanými dodatkami, ktoré sa po </w:t>
      </w:r>
      <w:r w:rsidR="002A05ED" w:rsidRPr="00F66727">
        <w:rPr>
          <w:rFonts w:ascii="Arial Narrow" w:hAnsi="Arial Narrow"/>
          <w:sz w:val="24"/>
          <w:szCs w:val="24"/>
        </w:rPr>
        <w:t>podpísaní</w:t>
      </w:r>
      <w:r w:rsidR="00613A8C" w:rsidRPr="00F66727">
        <w:rPr>
          <w:rFonts w:ascii="Arial Narrow" w:hAnsi="Arial Narrow"/>
          <w:sz w:val="24"/>
          <w:szCs w:val="24"/>
        </w:rPr>
        <w:t xml:space="preserve"> </w:t>
      </w:r>
      <w:r w:rsidRPr="00F66727">
        <w:rPr>
          <w:rFonts w:ascii="Arial Narrow" w:hAnsi="Arial Narrow"/>
          <w:sz w:val="24"/>
          <w:szCs w:val="24"/>
        </w:rPr>
        <w:t>obidvoma zmluvnými stranami stávajú neoddeliteľnou súčasťou tejto zmluvy.</w:t>
      </w:r>
    </w:p>
    <w:p w14:paraId="5BFF1976"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F66727">
        <w:rPr>
          <w:rFonts w:ascii="Arial Narrow" w:hAnsi="Arial Narrow"/>
          <w:sz w:val="24"/>
          <w:szCs w:val="24"/>
        </w:rPr>
        <w:t>na území</w:t>
      </w:r>
      <w:r w:rsidRPr="00F66727">
        <w:rPr>
          <w:rFonts w:ascii="Arial Narrow" w:hAnsi="Arial Narrow"/>
          <w:sz w:val="24"/>
          <w:szCs w:val="24"/>
        </w:rPr>
        <w:t> Slovenskej republik</w:t>
      </w:r>
      <w:r w:rsidR="002A05ED" w:rsidRPr="00F66727">
        <w:rPr>
          <w:rFonts w:ascii="Arial Narrow" w:hAnsi="Arial Narrow"/>
          <w:sz w:val="24"/>
          <w:szCs w:val="24"/>
        </w:rPr>
        <w:t>y</w:t>
      </w:r>
      <w:r w:rsidRPr="00F66727">
        <w:rPr>
          <w:rFonts w:ascii="Arial Narrow" w:hAnsi="Arial Narrow"/>
          <w:sz w:val="24"/>
          <w:szCs w:val="24"/>
        </w:rPr>
        <w:t>.</w:t>
      </w:r>
    </w:p>
    <w:p w14:paraId="6480A366"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F6672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cs="Arial"/>
          <w:sz w:val="24"/>
          <w:szCs w:val="24"/>
        </w:rPr>
        <w:t>Zmluvné strany vyhlasujú, že</w:t>
      </w:r>
      <w:r w:rsidR="002A05ED" w:rsidRPr="00F66727">
        <w:rPr>
          <w:rFonts w:ascii="Arial Narrow" w:hAnsi="Arial Narrow" w:cs="Arial"/>
          <w:sz w:val="24"/>
          <w:szCs w:val="24"/>
        </w:rPr>
        <w:t xml:space="preserve"> túto</w:t>
      </w:r>
      <w:r w:rsidRPr="00F66727">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7D16E44D" w14:textId="77777777" w:rsidR="00E91E5B" w:rsidRPr="00311433" w:rsidRDefault="00E91E5B" w:rsidP="00E91E5B">
      <w:pPr>
        <w:pStyle w:val="Odsekzoznamu"/>
        <w:numPr>
          <w:ilvl w:val="1"/>
          <w:numId w:val="34"/>
        </w:numPr>
        <w:tabs>
          <w:tab w:val="clear" w:pos="2160"/>
          <w:tab w:val="clear" w:pos="2880"/>
          <w:tab w:val="clear" w:pos="4500"/>
        </w:tabs>
        <w:spacing w:after="60"/>
        <w:ind w:left="567" w:hanging="567"/>
        <w:jc w:val="both"/>
        <w:rPr>
          <w:rFonts w:ascii="Arial Narrow" w:hAnsi="Arial Narrow" w:cs="Arial"/>
          <w:sz w:val="24"/>
          <w:szCs w:val="22"/>
        </w:rPr>
      </w:pPr>
      <w:r w:rsidRPr="00311433">
        <w:rPr>
          <w:rFonts w:ascii="Arial Narrow" w:hAnsi="Arial Narrow" w:cs="Arial"/>
          <w:sz w:val="24"/>
          <w:szCs w:val="22"/>
        </w:rPr>
        <w:t xml:space="preserve">Táto zmluva nadobúda platnosť dňom jej podpisu obidvoma zmluvnými stranami. Táto zmluva nadobudne účinnosť až po schválení verejného obstarávania v rámci kontroly, </w:t>
      </w:r>
      <w:proofErr w:type="spellStart"/>
      <w:r w:rsidRPr="00311433">
        <w:rPr>
          <w:rFonts w:ascii="Arial Narrow" w:hAnsi="Arial Narrow" w:cs="Arial"/>
          <w:sz w:val="24"/>
          <w:szCs w:val="22"/>
        </w:rPr>
        <w:t>t.j</w:t>
      </w:r>
      <w:proofErr w:type="spellEnd"/>
      <w:r w:rsidRPr="00311433">
        <w:rPr>
          <w:rFonts w:ascii="Arial Narrow" w:hAnsi="Arial Narrow" w:cs="Arial"/>
          <w:sz w:val="24"/>
          <w:szCs w:val="22"/>
        </w:rPr>
        <w:t>. doručením správy z kontroly VO kupujúcemu s vyhlásením, že počas kontroly verejného obstarávania nebolo zistené porušenie princípov a postupov verejného obstarávania definovaných právnymi predpismi EÚ a SR pre verejné obstarávanie. V opačnom prípade má kupujúci právo odstúpiť od zmluvy, pričom toto jednostranné odstúpenie nezakladá žiadne právo predávajúceho na plnenie nákladov spojených s týmto verejným obstarávaním. Táto zmluva zároveň, nadobudne 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3ABC878C" w14:textId="15BEBE6A" w:rsidR="00741744" w:rsidRPr="00F66727"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F66727">
        <w:rPr>
          <w:rFonts w:ascii="Arial Narrow" w:hAnsi="Arial Narrow"/>
          <w:sz w:val="24"/>
          <w:szCs w:val="24"/>
        </w:rPr>
        <w:t xml:space="preserve">Táto zmluva nadobúda platnosť dňom jej podpisu obidvoma zmluvnými stranami. </w:t>
      </w:r>
      <w:r w:rsidRPr="00F66727">
        <w:rPr>
          <w:rFonts w:ascii="Arial Narrow" w:hAnsi="Arial Narrow" w:cs="Arial"/>
          <w:sz w:val="24"/>
          <w:szCs w:val="24"/>
        </w:rPr>
        <w:t xml:space="preserve">Táto zmluva nadobudne účinnosť </w:t>
      </w:r>
      <w:r w:rsidRPr="00F66727">
        <w:rPr>
          <w:rFonts w:ascii="Arial Narrow" w:hAnsi="Arial Narrow"/>
          <w:sz w:val="24"/>
          <w:szCs w:val="24"/>
        </w:rPr>
        <w:t>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6DA8D282" w14:textId="77777777" w:rsidR="0059331A" w:rsidRPr="00F66727"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F66727">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Pr="00F66727"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F66727">
        <w:rPr>
          <w:rFonts w:ascii="Arial Narrow" w:hAnsi="Arial Narrow"/>
          <w:sz w:val="24"/>
          <w:szCs w:val="24"/>
        </w:rPr>
        <w:t>Zmluva má nasledujúce prílohy, ktoré tvoria jej neoddeliteľnú súčasť:</w:t>
      </w:r>
    </w:p>
    <w:p w14:paraId="31B78AD0" w14:textId="77777777" w:rsidR="00560622" w:rsidRPr="00F66727"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F66727" w:rsidRDefault="00FC2417" w:rsidP="001005FA">
      <w:pPr>
        <w:pStyle w:val="Odsekzoznamu"/>
        <w:tabs>
          <w:tab w:val="clear" w:pos="2160"/>
          <w:tab w:val="clear" w:pos="2880"/>
          <w:tab w:val="clear" w:pos="4500"/>
        </w:tabs>
        <w:ind w:left="567"/>
        <w:jc w:val="both"/>
        <w:rPr>
          <w:rFonts w:ascii="Arial Narrow" w:hAnsi="Arial Narrow"/>
          <w:sz w:val="24"/>
          <w:szCs w:val="24"/>
        </w:rPr>
      </w:pPr>
      <w:r w:rsidRPr="00F66727">
        <w:rPr>
          <w:rFonts w:ascii="Arial Narrow" w:hAnsi="Arial Narrow"/>
          <w:sz w:val="24"/>
          <w:szCs w:val="24"/>
        </w:rPr>
        <w:t>Príloha č. 1:</w:t>
      </w:r>
      <w:r w:rsidRPr="00F66727">
        <w:rPr>
          <w:rFonts w:ascii="Arial Narrow" w:hAnsi="Arial Narrow"/>
          <w:sz w:val="24"/>
          <w:szCs w:val="24"/>
        </w:rPr>
        <w:tab/>
        <w:t xml:space="preserve"> </w:t>
      </w:r>
      <w:r w:rsidR="00EF0B84" w:rsidRPr="00F66727">
        <w:rPr>
          <w:rFonts w:ascii="Arial Narrow" w:hAnsi="Arial Narrow"/>
          <w:sz w:val="24"/>
          <w:szCs w:val="24"/>
        </w:rPr>
        <w:t>P</w:t>
      </w:r>
      <w:r w:rsidRPr="00F66727">
        <w:rPr>
          <w:rFonts w:ascii="Arial Narrow" w:hAnsi="Arial Narrow"/>
          <w:sz w:val="24"/>
          <w:szCs w:val="24"/>
        </w:rPr>
        <w:t>redmet zákazky</w:t>
      </w:r>
      <w:r w:rsidR="00EE5DE2" w:rsidRPr="00F66727">
        <w:rPr>
          <w:rFonts w:ascii="Arial Narrow" w:hAnsi="Arial Narrow"/>
          <w:sz w:val="24"/>
          <w:szCs w:val="24"/>
        </w:rPr>
        <w:t>/ Vlastný návrh plnenia</w:t>
      </w:r>
    </w:p>
    <w:p w14:paraId="7F0CC32C" w14:textId="77777777" w:rsidR="00386FA2" w:rsidRPr="00F66727" w:rsidRDefault="00F432CD" w:rsidP="001005FA">
      <w:pPr>
        <w:pStyle w:val="Odsekzoznamu"/>
        <w:tabs>
          <w:tab w:val="clear" w:pos="2160"/>
          <w:tab w:val="clear" w:pos="2880"/>
          <w:tab w:val="clear" w:pos="4500"/>
        </w:tabs>
        <w:ind w:left="567"/>
        <w:jc w:val="both"/>
        <w:rPr>
          <w:rFonts w:ascii="Arial Narrow" w:hAnsi="Arial Narrow"/>
          <w:sz w:val="24"/>
          <w:szCs w:val="24"/>
        </w:rPr>
      </w:pPr>
      <w:r w:rsidRPr="00F66727">
        <w:rPr>
          <w:rFonts w:ascii="Arial Narrow" w:hAnsi="Arial Narrow"/>
          <w:sz w:val="24"/>
          <w:szCs w:val="24"/>
        </w:rPr>
        <w:t>Príloha č. 2:</w:t>
      </w:r>
      <w:r w:rsidRPr="00F66727">
        <w:rPr>
          <w:rFonts w:ascii="Arial Narrow" w:hAnsi="Arial Narrow"/>
          <w:sz w:val="24"/>
          <w:szCs w:val="24"/>
        </w:rPr>
        <w:tab/>
        <w:t xml:space="preserve"> </w:t>
      </w:r>
      <w:r w:rsidR="00EE5DE2" w:rsidRPr="00F66727">
        <w:rPr>
          <w:rFonts w:ascii="Arial Narrow" w:hAnsi="Arial Narrow"/>
          <w:sz w:val="24"/>
          <w:szCs w:val="24"/>
        </w:rPr>
        <w:t>Štruktúrovaný rozpočet ceny Kúpnej zmluvy</w:t>
      </w:r>
      <w:r w:rsidR="00EE5DE2" w:rsidRPr="00F66727" w:rsidDel="00EE5DE2">
        <w:rPr>
          <w:rFonts w:ascii="Arial Narrow" w:hAnsi="Arial Narrow"/>
          <w:sz w:val="24"/>
          <w:szCs w:val="24"/>
        </w:rPr>
        <w:t xml:space="preserve"> </w:t>
      </w:r>
    </w:p>
    <w:p w14:paraId="27A85EC7" w14:textId="77777777" w:rsidR="00386FA2" w:rsidRPr="00F66727" w:rsidRDefault="00FC2417" w:rsidP="001005FA">
      <w:pPr>
        <w:pStyle w:val="Odsekzoznamu"/>
        <w:tabs>
          <w:tab w:val="clear" w:pos="2160"/>
          <w:tab w:val="clear" w:pos="2880"/>
          <w:tab w:val="clear" w:pos="4500"/>
        </w:tabs>
        <w:ind w:left="567"/>
        <w:jc w:val="both"/>
        <w:rPr>
          <w:rFonts w:ascii="Arial Narrow" w:hAnsi="Arial Narrow"/>
          <w:sz w:val="24"/>
          <w:szCs w:val="24"/>
        </w:rPr>
      </w:pPr>
      <w:r w:rsidRPr="00F66727">
        <w:rPr>
          <w:rFonts w:ascii="Arial Narrow" w:hAnsi="Arial Narrow"/>
          <w:sz w:val="24"/>
          <w:szCs w:val="24"/>
        </w:rPr>
        <w:t xml:space="preserve">Príloha č. </w:t>
      </w:r>
      <w:r w:rsidR="00F432CD" w:rsidRPr="00F66727">
        <w:rPr>
          <w:rFonts w:ascii="Arial Narrow" w:hAnsi="Arial Narrow"/>
          <w:sz w:val="24"/>
          <w:szCs w:val="24"/>
        </w:rPr>
        <w:t>3</w:t>
      </w:r>
      <w:r w:rsidRPr="00F66727">
        <w:rPr>
          <w:rFonts w:ascii="Arial Narrow" w:hAnsi="Arial Narrow"/>
          <w:sz w:val="24"/>
          <w:szCs w:val="24"/>
        </w:rPr>
        <w:t>:</w:t>
      </w:r>
      <w:r w:rsidRPr="00F66727">
        <w:rPr>
          <w:rFonts w:ascii="Arial Narrow" w:hAnsi="Arial Narrow"/>
          <w:sz w:val="24"/>
          <w:szCs w:val="24"/>
        </w:rPr>
        <w:tab/>
        <w:t xml:space="preserve"> </w:t>
      </w:r>
      <w:r w:rsidR="00EE5DE2" w:rsidRPr="00F66727">
        <w:rPr>
          <w:rFonts w:ascii="Arial Narrow" w:hAnsi="Arial Narrow"/>
          <w:sz w:val="24"/>
          <w:szCs w:val="24"/>
        </w:rPr>
        <w:t>Zoznam subdodávateľov</w:t>
      </w:r>
      <w:r w:rsidR="00EE5DE2" w:rsidRPr="00F66727" w:rsidDel="00EE5DE2">
        <w:rPr>
          <w:rFonts w:ascii="Arial Narrow" w:hAnsi="Arial Narrow"/>
          <w:sz w:val="24"/>
          <w:szCs w:val="24"/>
        </w:rPr>
        <w:t xml:space="preserve"> </w:t>
      </w:r>
    </w:p>
    <w:p w14:paraId="0148D270" w14:textId="77777777" w:rsidR="00BA2865" w:rsidRPr="00F66727"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F66727"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F66727"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F66727">
        <w:rPr>
          <w:rFonts w:ascii="Arial Narrow" w:hAnsi="Arial Narrow"/>
          <w:sz w:val="24"/>
          <w:szCs w:val="24"/>
        </w:rPr>
        <w:tab/>
      </w:r>
      <w:r w:rsidR="00FC2417" w:rsidRPr="00F66727">
        <w:rPr>
          <w:rFonts w:ascii="Arial Narrow" w:hAnsi="Arial Narrow"/>
          <w:sz w:val="24"/>
          <w:szCs w:val="24"/>
        </w:rPr>
        <w:t>V</w:t>
      </w:r>
      <w:r w:rsidR="00E107A9" w:rsidRPr="00F66727">
        <w:rPr>
          <w:rFonts w:ascii="Arial Narrow" w:hAnsi="Arial Narrow"/>
          <w:sz w:val="24"/>
          <w:szCs w:val="24"/>
        </w:rPr>
        <w:t xml:space="preserve"> ...................</w:t>
      </w:r>
      <w:r w:rsidR="00FC2417" w:rsidRPr="00F66727">
        <w:rPr>
          <w:rFonts w:ascii="Arial Narrow" w:hAnsi="Arial Narrow"/>
          <w:sz w:val="24"/>
          <w:szCs w:val="24"/>
        </w:rPr>
        <w:t>  dňa ............</w:t>
      </w:r>
      <w:r w:rsidRPr="00F66727">
        <w:rPr>
          <w:rFonts w:ascii="Arial Narrow" w:hAnsi="Arial Narrow"/>
          <w:sz w:val="24"/>
          <w:szCs w:val="24"/>
        </w:rPr>
        <w:t>.........</w:t>
      </w:r>
      <w:r w:rsidRPr="00F66727">
        <w:rPr>
          <w:rFonts w:ascii="Arial Narrow" w:hAnsi="Arial Narrow"/>
          <w:sz w:val="24"/>
          <w:szCs w:val="24"/>
        </w:rPr>
        <w:tab/>
      </w:r>
      <w:r w:rsidR="00154C42" w:rsidRPr="00F66727">
        <w:rPr>
          <w:rFonts w:ascii="Arial Narrow" w:hAnsi="Arial Narrow"/>
          <w:sz w:val="24"/>
          <w:szCs w:val="24"/>
        </w:rPr>
        <w:tab/>
      </w:r>
      <w:r w:rsidR="00FC2417" w:rsidRPr="00F66727">
        <w:rPr>
          <w:rFonts w:ascii="Arial Narrow" w:hAnsi="Arial Narrow"/>
          <w:sz w:val="24"/>
          <w:szCs w:val="24"/>
        </w:rPr>
        <w:t>V</w:t>
      </w:r>
      <w:r w:rsidRPr="00F66727">
        <w:rPr>
          <w:rFonts w:ascii="Arial Narrow" w:hAnsi="Arial Narrow"/>
          <w:sz w:val="24"/>
          <w:szCs w:val="24"/>
        </w:rPr>
        <w:t> </w:t>
      </w:r>
      <w:r w:rsidR="00E107A9" w:rsidRPr="00F66727">
        <w:rPr>
          <w:rFonts w:ascii="Arial Narrow" w:hAnsi="Arial Narrow"/>
          <w:sz w:val="24"/>
          <w:szCs w:val="24"/>
        </w:rPr>
        <w:t>...................</w:t>
      </w:r>
      <w:r w:rsidRPr="00F66727">
        <w:rPr>
          <w:rFonts w:ascii="Arial Narrow" w:hAnsi="Arial Narrow"/>
          <w:sz w:val="24"/>
          <w:szCs w:val="24"/>
        </w:rPr>
        <w:t xml:space="preserve"> </w:t>
      </w:r>
      <w:r w:rsidR="00FC2417" w:rsidRPr="00F66727">
        <w:rPr>
          <w:rFonts w:ascii="Arial Narrow" w:hAnsi="Arial Narrow"/>
          <w:sz w:val="24"/>
          <w:szCs w:val="24"/>
        </w:rPr>
        <w:t xml:space="preserve">dňa: </w:t>
      </w:r>
      <w:r w:rsidRPr="00F66727">
        <w:rPr>
          <w:rFonts w:ascii="Arial Narrow" w:hAnsi="Arial Narrow"/>
          <w:sz w:val="24"/>
          <w:szCs w:val="24"/>
        </w:rPr>
        <w:t>.....................</w:t>
      </w:r>
    </w:p>
    <w:p w14:paraId="17FB328B" w14:textId="121EE784" w:rsidR="00FC2417" w:rsidRPr="00F6672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Pr="00F66727"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F66727"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77777777" w:rsidR="00FC2417" w:rsidRPr="00F6672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F66727">
        <w:rPr>
          <w:rFonts w:ascii="Arial Narrow" w:hAnsi="Arial Narrow"/>
          <w:sz w:val="24"/>
          <w:szCs w:val="24"/>
        </w:rPr>
        <w:t xml:space="preserve">       </w:t>
      </w:r>
      <w:r w:rsidR="006056F6" w:rsidRPr="00F66727">
        <w:rPr>
          <w:rFonts w:ascii="Arial Narrow" w:hAnsi="Arial Narrow"/>
          <w:sz w:val="24"/>
          <w:szCs w:val="24"/>
        </w:rPr>
        <w:t>Za Kupujúceho:</w:t>
      </w:r>
      <w:r w:rsidR="006056F6" w:rsidRPr="00F66727">
        <w:rPr>
          <w:rFonts w:ascii="Arial Narrow" w:hAnsi="Arial Narrow"/>
          <w:sz w:val="24"/>
          <w:szCs w:val="24"/>
        </w:rPr>
        <w:tab/>
      </w:r>
      <w:r w:rsidR="00154C42" w:rsidRPr="00F66727">
        <w:rPr>
          <w:rFonts w:ascii="Arial Narrow" w:hAnsi="Arial Narrow"/>
          <w:sz w:val="24"/>
          <w:szCs w:val="24"/>
        </w:rPr>
        <w:tab/>
      </w:r>
      <w:r w:rsidR="00154C42" w:rsidRPr="00F66727">
        <w:rPr>
          <w:rFonts w:ascii="Arial Narrow" w:hAnsi="Arial Narrow"/>
          <w:sz w:val="24"/>
          <w:szCs w:val="24"/>
        </w:rPr>
        <w:tab/>
      </w:r>
      <w:r w:rsidR="006056F6" w:rsidRPr="00F66727">
        <w:rPr>
          <w:rFonts w:ascii="Arial Narrow" w:hAnsi="Arial Narrow"/>
          <w:sz w:val="24"/>
          <w:szCs w:val="24"/>
        </w:rPr>
        <w:t>Z</w:t>
      </w:r>
      <w:r w:rsidR="00FC2417" w:rsidRPr="00F66727">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F66727">
        <w:rPr>
          <w:rFonts w:ascii="Arial Narrow" w:hAnsi="Arial Narrow"/>
          <w:sz w:val="24"/>
          <w:szCs w:val="24"/>
        </w:rPr>
        <w:tab/>
      </w:r>
      <w:r w:rsidR="00FC2417" w:rsidRPr="00F66727">
        <w:rPr>
          <w:rFonts w:ascii="Arial Narrow" w:hAnsi="Arial Narrow"/>
          <w:sz w:val="24"/>
          <w:szCs w:val="24"/>
        </w:rPr>
        <w:t>..........................</w:t>
      </w:r>
      <w:r w:rsidRPr="00F66727">
        <w:rPr>
          <w:rFonts w:ascii="Arial Narrow" w:hAnsi="Arial Narrow"/>
          <w:sz w:val="24"/>
          <w:szCs w:val="24"/>
        </w:rPr>
        <w:t>.............................</w:t>
      </w:r>
      <w:r w:rsidRPr="00F66727">
        <w:rPr>
          <w:rFonts w:ascii="Arial Narrow" w:hAnsi="Arial Narrow"/>
          <w:sz w:val="24"/>
          <w:szCs w:val="24"/>
        </w:rPr>
        <w:tab/>
      </w:r>
      <w:r w:rsidR="00154C42" w:rsidRPr="00F66727">
        <w:rPr>
          <w:rFonts w:ascii="Arial Narrow" w:hAnsi="Arial Narrow"/>
          <w:sz w:val="24"/>
          <w:szCs w:val="24"/>
        </w:rPr>
        <w:tab/>
      </w:r>
      <w:r w:rsidR="00FC2417" w:rsidRPr="00F66727">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136C5" w14:textId="77777777" w:rsidR="00236A86" w:rsidRDefault="00236A86" w:rsidP="006E6235">
      <w:r>
        <w:separator/>
      </w:r>
    </w:p>
  </w:endnote>
  <w:endnote w:type="continuationSeparator" w:id="0">
    <w:p w14:paraId="499024D4" w14:textId="77777777" w:rsidR="00236A86" w:rsidRDefault="00236A86"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31D439F"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FC1012">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FC1012">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CB08E" w14:textId="77777777" w:rsidR="00236A86" w:rsidRDefault="00236A86" w:rsidP="006E6235">
      <w:r>
        <w:separator/>
      </w:r>
    </w:p>
  </w:footnote>
  <w:footnote w:type="continuationSeparator" w:id="0">
    <w:p w14:paraId="1A7543C6" w14:textId="77777777" w:rsidR="00236A86" w:rsidRDefault="00236A86"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CE70394"/>
    <w:multiLevelType w:val="hybridMultilevel"/>
    <w:tmpl w:val="D23A796E"/>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17">
      <w:start w:val="1"/>
      <w:numFmt w:val="lowerLetter"/>
      <w:lvlText w:val="%4)"/>
      <w:lvlJc w:val="left"/>
      <w:pPr>
        <w:ind w:left="3600" w:hanging="360"/>
      </w:pPr>
      <w:rPr>
        <w:rFonts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30"/>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None" w15:userId="Martina Hlav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2733B"/>
    <w:rsid w:val="000815C8"/>
    <w:rsid w:val="00094AC0"/>
    <w:rsid w:val="00097ED2"/>
    <w:rsid w:val="000A644D"/>
    <w:rsid w:val="000B10D9"/>
    <w:rsid w:val="000B21C1"/>
    <w:rsid w:val="000B3AA8"/>
    <w:rsid w:val="000D28A9"/>
    <w:rsid w:val="000D735B"/>
    <w:rsid w:val="000E2F2D"/>
    <w:rsid w:val="000E63B6"/>
    <w:rsid w:val="000F0F2B"/>
    <w:rsid w:val="000F28BD"/>
    <w:rsid w:val="001005FA"/>
    <w:rsid w:val="001035E7"/>
    <w:rsid w:val="00107778"/>
    <w:rsid w:val="00110388"/>
    <w:rsid w:val="00141BD9"/>
    <w:rsid w:val="00144AD6"/>
    <w:rsid w:val="00153E4C"/>
    <w:rsid w:val="00154C42"/>
    <w:rsid w:val="00170351"/>
    <w:rsid w:val="00173C02"/>
    <w:rsid w:val="00187522"/>
    <w:rsid w:val="001A1BAB"/>
    <w:rsid w:val="001A1D1B"/>
    <w:rsid w:val="001B01D3"/>
    <w:rsid w:val="001B5406"/>
    <w:rsid w:val="001F49E2"/>
    <w:rsid w:val="00236A86"/>
    <w:rsid w:val="002672D5"/>
    <w:rsid w:val="002761BF"/>
    <w:rsid w:val="002813CF"/>
    <w:rsid w:val="00285C9D"/>
    <w:rsid w:val="00286383"/>
    <w:rsid w:val="00287E51"/>
    <w:rsid w:val="00297497"/>
    <w:rsid w:val="002A05ED"/>
    <w:rsid w:val="002A2883"/>
    <w:rsid w:val="002B3C9A"/>
    <w:rsid w:val="002C3622"/>
    <w:rsid w:val="002D73F8"/>
    <w:rsid w:val="002E2C9D"/>
    <w:rsid w:val="00311433"/>
    <w:rsid w:val="003148C1"/>
    <w:rsid w:val="0032107B"/>
    <w:rsid w:val="0034246B"/>
    <w:rsid w:val="00360582"/>
    <w:rsid w:val="00363E6B"/>
    <w:rsid w:val="00386835"/>
    <w:rsid w:val="00386FA2"/>
    <w:rsid w:val="003B06AC"/>
    <w:rsid w:val="003B3DFB"/>
    <w:rsid w:val="003D1B32"/>
    <w:rsid w:val="003D2F55"/>
    <w:rsid w:val="003D7909"/>
    <w:rsid w:val="003E2B86"/>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C286C"/>
    <w:rsid w:val="004D37DE"/>
    <w:rsid w:val="004E1006"/>
    <w:rsid w:val="004E22F4"/>
    <w:rsid w:val="004F1B98"/>
    <w:rsid w:val="004F4EA7"/>
    <w:rsid w:val="004F5455"/>
    <w:rsid w:val="00503DEC"/>
    <w:rsid w:val="00505A8F"/>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C4D3C"/>
    <w:rsid w:val="005D1538"/>
    <w:rsid w:val="005D55E8"/>
    <w:rsid w:val="005E7BC5"/>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5F0C"/>
    <w:rsid w:val="007C7F2F"/>
    <w:rsid w:val="007E2863"/>
    <w:rsid w:val="007F32BF"/>
    <w:rsid w:val="00823551"/>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1435F"/>
    <w:rsid w:val="0092116C"/>
    <w:rsid w:val="00930F80"/>
    <w:rsid w:val="00945EA5"/>
    <w:rsid w:val="00964845"/>
    <w:rsid w:val="00970C2D"/>
    <w:rsid w:val="00973437"/>
    <w:rsid w:val="009B0246"/>
    <w:rsid w:val="009B2474"/>
    <w:rsid w:val="009B46E2"/>
    <w:rsid w:val="009D4970"/>
    <w:rsid w:val="009E5D1A"/>
    <w:rsid w:val="00A04F38"/>
    <w:rsid w:val="00A23C81"/>
    <w:rsid w:val="00A324FA"/>
    <w:rsid w:val="00A350F5"/>
    <w:rsid w:val="00A46671"/>
    <w:rsid w:val="00A500AC"/>
    <w:rsid w:val="00A5714C"/>
    <w:rsid w:val="00A82F42"/>
    <w:rsid w:val="00A91034"/>
    <w:rsid w:val="00AA0A03"/>
    <w:rsid w:val="00AA5611"/>
    <w:rsid w:val="00AC37B3"/>
    <w:rsid w:val="00AC67C2"/>
    <w:rsid w:val="00AD44DF"/>
    <w:rsid w:val="00B104DE"/>
    <w:rsid w:val="00B5627F"/>
    <w:rsid w:val="00B60143"/>
    <w:rsid w:val="00B74C88"/>
    <w:rsid w:val="00B77792"/>
    <w:rsid w:val="00B95A00"/>
    <w:rsid w:val="00BA2865"/>
    <w:rsid w:val="00BB427D"/>
    <w:rsid w:val="00BF0AE1"/>
    <w:rsid w:val="00C10C19"/>
    <w:rsid w:val="00C1403F"/>
    <w:rsid w:val="00C61439"/>
    <w:rsid w:val="00C84572"/>
    <w:rsid w:val="00C85957"/>
    <w:rsid w:val="00C97CBE"/>
    <w:rsid w:val="00CA1ED4"/>
    <w:rsid w:val="00CC2904"/>
    <w:rsid w:val="00CE13E9"/>
    <w:rsid w:val="00D0046D"/>
    <w:rsid w:val="00D43B58"/>
    <w:rsid w:val="00D4467A"/>
    <w:rsid w:val="00D5473D"/>
    <w:rsid w:val="00D705FC"/>
    <w:rsid w:val="00D73D13"/>
    <w:rsid w:val="00D92443"/>
    <w:rsid w:val="00DA05EA"/>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4AB3"/>
    <w:rsid w:val="00E7246A"/>
    <w:rsid w:val="00E91E5B"/>
    <w:rsid w:val="00EA1188"/>
    <w:rsid w:val="00EC5B77"/>
    <w:rsid w:val="00ED72DF"/>
    <w:rsid w:val="00EE5DE2"/>
    <w:rsid w:val="00EF0B84"/>
    <w:rsid w:val="00F0274A"/>
    <w:rsid w:val="00F167DD"/>
    <w:rsid w:val="00F31467"/>
    <w:rsid w:val="00F325DC"/>
    <w:rsid w:val="00F432CD"/>
    <w:rsid w:val="00F50D9F"/>
    <w:rsid w:val="00F66727"/>
    <w:rsid w:val="00F825A4"/>
    <w:rsid w:val="00F85137"/>
    <w:rsid w:val="00F90427"/>
    <w:rsid w:val="00FA2A04"/>
    <w:rsid w:val="00FB6406"/>
    <w:rsid w:val="00FC1012"/>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6095E5"/>
  <w15:docId w15:val="{FDB076D7-A82F-42EF-909E-490BE36A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273F-45A5-4EA5-9CA9-4DC504E50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3225</Words>
  <Characters>18388</Characters>
  <Application>Microsoft Office Word</Application>
  <DocSecurity>0</DocSecurity>
  <Lines>153</Lines>
  <Paragraphs>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4</cp:revision>
  <cp:lastPrinted>2020-09-23T13:30:00Z</cp:lastPrinted>
  <dcterms:created xsi:type="dcterms:W3CDTF">2022-11-09T13:17:00Z</dcterms:created>
  <dcterms:modified xsi:type="dcterms:W3CDTF">2022-11-30T07:43:00Z</dcterms:modified>
</cp:coreProperties>
</file>