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14ACE9D" w14:textId="701D96EB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DE53EE5" w14:textId="77777777" w:rsidR="00F16D57" w:rsidRPr="00C07EF9" w:rsidRDefault="00F16D57" w:rsidP="00F16D57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2EAA9336" w14:textId="77777777" w:rsidR="00F16D57" w:rsidRPr="00C07EF9" w:rsidRDefault="00F16D57" w:rsidP="00F16D57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60DE450C" w14:textId="77777777" w:rsidR="00F16D57" w:rsidRPr="00461D87" w:rsidRDefault="00F16D57" w:rsidP="00F16D5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3C618FB0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B74494">
        <w:rPr>
          <w:rFonts w:ascii="Cambria" w:hAnsi="Cambria" w:cs="Arial"/>
          <w:bCs/>
          <w:sz w:val="21"/>
          <w:szCs w:val="21"/>
        </w:rPr>
        <w:t>:</w:t>
      </w:r>
      <w:r w:rsidRPr="00260081">
        <w:rPr>
          <w:rFonts w:ascii="Cambria" w:hAnsi="Cambria" w:cs="Arial"/>
          <w:bCs/>
          <w:sz w:val="21"/>
          <w:szCs w:val="21"/>
        </w:rPr>
        <w:t xml:space="preserve"> </w:t>
      </w:r>
      <w:r w:rsidR="009E7A45" w:rsidRPr="009E7A45">
        <w:rPr>
          <w:rFonts w:ascii="Cambria" w:hAnsi="Cambria" w:cs="Arial"/>
          <w:bCs/>
          <w:sz w:val="21"/>
          <w:szCs w:val="21"/>
        </w:rPr>
        <w:t>Opracowanie dokumentacji projektowo-kosztorysowej dla zadania pn.: „</w:t>
      </w:r>
      <w:r w:rsidR="009E7A45" w:rsidRPr="009E7A45">
        <w:rPr>
          <w:rFonts w:ascii="Cambria" w:hAnsi="Cambria" w:cs="Arial"/>
          <w:b/>
          <w:bCs/>
          <w:sz w:val="21"/>
          <w:szCs w:val="21"/>
        </w:rPr>
        <w:t>Modernizacja szkółki leśnej Doręgowice</w:t>
      </w:r>
      <w:r w:rsidR="009E7A45" w:rsidRPr="009E7A45">
        <w:rPr>
          <w:rFonts w:ascii="Cambria" w:hAnsi="Cambria" w:cs="Arial"/>
          <w:bCs/>
          <w:sz w:val="21"/>
          <w:szCs w:val="21"/>
        </w:rPr>
        <w:t>”</w:t>
      </w:r>
      <w:r w:rsidRPr="00260081">
        <w:rPr>
          <w:rFonts w:ascii="Cambria" w:hAnsi="Cambria" w:cs="Arial"/>
          <w:bCs/>
          <w:sz w:val="21"/>
          <w:szCs w:val="21"/>
        </w:rPr>
        <w:t xml:space="preserve">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05D22BA8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>7.1</w:t>
      </w:r>
      <w:r w:rsidR="009E7A45">
        <w:rPr>
          <w:rFonts w:ascii="Cambria" w:hAnsi="Cambria" w:cs="Arial"/>
          <w:sz w:val="21"/>
          <w:szCs w:val="21"/>
        </w:rPr>
        <w:t>.</w:t>
      </w:r>
      <w:bookmarkStart w:id="0" w:name="_GoBack"/>
      <w:bookmarkEnd w:id="0"/>
      <w:r w:rsidR="00496A88" w:rsidRPr="004D01D7">
        <w:rPr>
          <w:rFonts w:ascii="Cambria" w:hAnsi="Cambria" w:cs="Arial"/>
          <w:sz w:val="21"/>
          <w:szCs w:val="21"/>
        </w:rPr>
        <w:t xml:space="preserve">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07FED68A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2C4F78">
        <w:rPr>
          <w:rFonts w:ascii="Cambria" w:eastAsia="Calibri" w:hAnsi="Cambria"/>
          <w:sz w:val="21"/>
          <w:szCs w:val="21"/>
          <w:lang w:eastAsia="pl-PL"/>
        </w:rPr>
        <w:t>___________dnia ____________2022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8893247" w:rsidR="0034339A" w:rsidRPr="0034339A" w:rsidRDefault="0034339A" w:rsidP="00DB4247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34339A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4339A">
        <w:rPr>
          <w:rFonts w:ascii="Cambria" w:eastAsia="Calibri" w:hAnsi="Cambria"/>
          <w:bCs/>
          <w:i/>
          <w:sz w:val="21"/>
          <w:szCs w:val="21"/>
        </w:rPr>
        <w:tab/>
      </w:r>
      <w:r w:rsidRPr="0034339A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4339A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lub</w:t>
      </w:r>
      <w:r w:rsidRPr="0034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4339A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DB4247">
        <w:rPr>
          <w:rFonts w:ascii="Cambria" w:eastAsia="Calibri" w:hAnsi="Cambria"/>
          <w:bCs/>
          <w:i/>
          <w:sz w:val="21"/>
          <w:szCs w:val="21"/>
        </w:rPr>
        <w:t xml:space="preserve">przez podmiot udostępniający zasoby </w:t>
      </w:r>
      <w:r w:rsidRPr="0034339A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DE8F2" w14:textId="77777777" w:rsidR="00A2297F" w:rsidRDefault="00A2297F">
      <w:r>
        <w:separator/>
      </w:r>
    </w:p>
  </w:endnote>
  <w:endnote w:type="continuationSeparator" w:id="0">
    <w:p w14:paraId="3BEA4FF4" w14:textId="77777777" w:rsidR="00A2297F" w:rsidRDefault="00A2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A229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A2297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7A4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A2297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A229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5CFA0" w14:textId="77777777" w:rsidR="00A2297F" w:rsidRDefault="00A2297F">
      <w:r>
        <w:separator/>
      </w:r>
    </w:p>
  </w:footnote>
  <w:footnote w:type="continuationSeparator" w:id="0">
    <w:p w14:paraId="7D69DF05" w14:textId="77777777" w:rsidR="00A2297F" w:rsidRDefault="00A229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A229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A229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A229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A2F96"/>
    <w:rsid w:val="000C154C"/>
    <w:rsid w:val="000D0215"/>
    <w:rsid w:val="00132640"/>
    <w:rsid w:val="00170FDC"/>
    <w:rsid w:val="00260081"/>
    <w:rsid w:val="002B34EF"/>
    <w:rsid w:val="002C4F78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A45A3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807237"/>
    <w:rsid w:val="0082518D"/>
    <w:rsid w:val="009E6ACF"/>
    <w:rsid w:val="009E7A45"/>
    <w:rsid w:val="00A05C12"/>
    <w:rsid w:val="00A2297F"/>
    <w:rsid w:val="00A36F0E"/>
    <w:rsid w:val="00A41CC3"/>
    <w:rsid w:val="00B5068E"/>
    <w:rsid w:val="00B74494"/>
    <w:rsid w:val="00B80191"/>
    <w:rsid w:val="00BF1351"/>
    <w:rsid w:val="00C24C22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DE1F47"/>
    <w:rsid w:val="00E65AFF"/>
    <w:rsid w:val="00E75CFB"/>
    <w:rsid w:val="00F16D57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4</cp:revision>
  <cp:lastPrinted>2021-02-01T10:04:00Z</cp:lastPrinted>
  <dcterms:created xsi:type="dcterms:W3CDTF">2022-10-11T10:07:00Z</dcterms:created>
  <dcterms:modified xsi:type="dcterms:W3CDTF">2022-11-15T10:46:00Z</dcterms:modified>
</cp:coreProperties>
</file>