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45" w:rsidRDefault="004A487D">
      <w:pPr>
        <w:pStyle w:val="Zkladntext"/>
        <w:rPr>
          <w:rFonts w:ascii="Times New Roman"/>
          <w:sz w:val="20"/>
        </w:rPr>
      </w:pPr>
      <w:r w:rsidRPr="004A487D">
        <w:pict>
          <v:group id="_x0000_s2050" style="position:absolute;margin-left:29.45pt;margin-top:16.25pt;width:538.55pt;height:798.35pt;z-index:-251658240;mso-position-horizontal-relative:page;mso-position-vertical-relative:page" coordorigin="589,325" coordsize="10771,15967">
            <v:rect id="_x0000_s2065" style="position:absolute;left:589;top:589;width:10771;height:15702" fillcolor="#ebebeb" stroked="f"/>
            <v:shape id="_x0000_s2064" style="position:absolute;left:589;top:589;width:7240;height:15703" coordorigin="589,589" coordsize="7240,15703" path="m3996,589r-3407,l589,16292r556,l1145,16291r2085,l3230,16290r766,l7829,8440,3996,589xe" fillcolor="#6d1e6d" stroked="f">
              <v:path arrowok="t"/>
            </v:shape>
            <v:rect id="_x0000_s2063" style="position:absolute;left:1177;top:325;width:2267;height:3289" stroked="f"/>
            <v:rect id="_x0000_s2062" style="position:absolute;left:1404;top:2545;width:825;height:826" fillcolor="#003769" stroked="f"/>
            <v:rect id="_x0000_s2061" style="position:absolute;left:1404;top:1549;width:825;height:826" fillcolor="#0050aa" stroked="f"/>
            <v:shape id="_x0000_s2060" style="position:absolute;left:1425;top:1570;width:782;height:782" coordorigin="1425,1571" coordsize="782,782" path="m1817,1571r-71,6l1680,1595r-61,30l1564,1663r-47,48l1479,1765r-29,61l1432,1892r-7,71l1433,2041r23,73l1492,2181r48,57l1598,2286r66,36l1738,2345r79,8l1895,2345r73,-23l2034,2286r58,-48l2140,2181r36,-67l2198,2041r8,-78l2198,1884r-22,-74l2140,1744r-48,-58l2034,1638r-66,-36l1895,1579r-78,-8xe" fillcolor="#e60913" stroked="f">
              <v:path arrowok="t"/>
            </v:shape>
            <v:shape id="_x0000_s2059" style="position:absolute;left:1450;top:1596;width:732;height:732" coordorigin="1451,1597" coordsize="732,732" path="m1817,1597r-74,7l1674,1625r-62,34l1558,1704r-45,54l1479,1820r-21,69l1451,1963r7,73l1479,2105r34,62l1558,2221r54,45l1674,2300r69,21l1817,2329r73,-8l1959,2300r62,-34l2075,2221r45,-54l2153,2105r22,-69l2182,1963r-7,-74l2153,1820r-33,-62l2075,1704r-54,-45l1959,1625r-69,-21l1817,1597xe" fillcolor="#ffef0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1491;top:1816;width:649;height:257">
              <v:imagedata r:id="rId7" o:title=""/>
            </v:shape>
            <v:shape id="_x0000_s2057" style="position:absolute;left:2398;top:1549;width:825;height:827" coordorigin="2399,1550" coordsize="825,827" path="m3224,1550r-34,l3190,1584r,756l2434,2340r,-756l3190,1584r,-34l2399,1550r,34l2399,2340r,36l3224,2376r,-35l3224,2340r,-756l3224,1583r,-33xe" fillcolor="#e2000e" stroked="f">
              <v:path arrowok="t"/>
            </v:shape>
            <v:shape id="_x0000_s2056" type="#_x0000_t75" style="position:absolute;left:2659;top:1700;width:324;height:324">
              <v:imagedata r:id="rId8" o:title=""/>
            </v:shape>
            <v:shape id="_x0000_s2055" type="#_x0000_t75" style="position:absolute;left:2499;top:2111;width:623;height:113">
              <v:imagedata r:id="rId9" o:title=""/>
            </v:shape>
            <v:rect id="_x0000_s2054" style="position:absolute;left:2398;top:2545;width:825;height:826" fillcolor="#00343c" stroked="f"/>
            <v:shape id="_x0000_s2053" type="#_x0000_t75" style="position:absolute;left:2836;top:2839;width:279;height:240">
              <v:imagedata r:id="rId10" o:title=""/>
            </v:shape>
            <v:shape id="_x0000_s2052" style="position:absolute;left:1480;top:2825;width:1463;height:266" coordorigin="1481,2826" coordsize="1463,266" o:spt="100" adj="0,,0" path="m1556,3018r,-1l1553,3011r-10,-11l1534,2999r-2,l1532,3023r,13l1529,3041r-25,l1504,3017r21,l1528,3018r4,5l1532,2999r-51,l1481,3089r23,l1504,3059r19,l1538,3057r10,-6l1554,3041r,l1556,3027r,-9xm1564,2874r-12,-6l1538,2865r-13,-5l1511,2859r,-11l1517,2847r11,l1531,2848r1,3l1534,2853r,3l1561,2856r-4,-15l1548,2832r-12,-5l1522,2826r-15,1l1495,2833r-8,10l1484,2857r3,11l1494,2876r10,5l1516,2884r16,5l1535,2889r,12l1529,2902r-6,l1519,2902r-6,-1l1510,2896r,-6l1481,2890r5,18l1497,2918r14,4l1522,2923r15,-1l1551,2917r9,-10l1564,2892r,-18xm1610,3023r-1,-2l1606,3021r-5,l1597,3023r-3,3l1589,3027r-1,3l1586,3035r-1,l1585,3023r-20,l1565,3089r21,l1586,3051r2,-3l1594,3042r4,-1l1607,3041r3,1l1610,3023xm1659,2884r-29,l1628,2893r-4,6l1601,2899r-4,-12l1597,2862r4,-12l1627,2850r1,9l1630,2863r27,l1653,2847r-8,-12l1632,2828r-17,-2l1596,2829r-15,10l1572,2855r-4,20l1571,2894r9,15l1595,2920r20,3l1633,2920r14,-9l1656,2899r3,-15xm1684,3045r-4,-7l1674,3030r-8,-6l1662,3023r,27l1662,3062r-2,4l1659,3069r-3,4l1653,3074r-8,l1640,3073r-1,-4l1636,3066r,-21l1642,3039r3,-1l1653,3038r3,1l1659,3042r1,3l1662,3050r,-27l1659,3021r-20,l1630,3024r-14,14l1613,3045r,21l1616,3074r14,14l1639,3091r20,l1668,3088r6,-6l1680,3074r4,-8l1684,3045xm1749,2829r-29,l1720,2860r-25,l1695,2829r-29,l1666,2920r29,l1695,2884r25,l1720,2920r29,l1749,2829xm1758,2999r-21,l1737,3030r,17l1737,3068r-3,6l1720,3074r-3,-1l1716,3069r-3,-3l1711,3062r,-12l1713,3045r1,-3l1717,3039r3,-1l1729,3038r3,1l1734,3042r3,5l1737,3030r-5,-6l1726,3021r-16,l1702,3024r-4,6l1692,3036r-2,9l1690,3066r3,10l1698,3082r6,6l1710,3091r18,l1734,3088r3,-6l1738,3082r,7l1758,3089r,-7l1758,3074r,-36l1758,3030r,-31xm1836,3023r-21,l1815,3063r-3,6l1809,3073r-14,l1792,3069r,-46l1770,3023r,50l1773,3080r3,5l1780,3089r6,2l1803,3091r3,-3l1811,3086r3,-3l1815,3080r,9l1836,3089r,-9l1836,3073r,-50xm1883,2829r-29,l1844,2886r-5,-21l1832,2829r-24,l1795,2886r-12,-57l1756,2829r26,91l1809,2920r7,-34l1820,2865r9,55l1857,2920r10,-34l1883,2829xm1919,3089r-29,-41l1914,3023r-24,l1871,3045r,-46l1848,2999r,90l1871,3089r,-21l1875,3062r17,27l1919,3089xm1964,2920r-4,-12l1952,2887r-10,-28l1931,2829r-6,l1925,2887r-17,l1917,2859r8,28l1925,2829r-21,l1869,2920r29,l1902,2908r29,l1935,2920r29,xm1966,3023r-14,l1952,3003r-21,l1931,3023r-12,l1919,3036r12,l1931,3077r4,9l1941,3089r25,l1966,3073r-2,1l1957,3074r-2,-1l1953,3073r-1,-2l1952,3036r14,l1966,3023xm1997,3023r-22,l1975,3089r22,l1997,3023xm1997,2999r-22,l1975,3015r22,l1997,2999xm2060,2920r-3,-3l2057,2901r-1,-12l2051,2881r-7,-3l2053,2874r2,-5l2057,2865r,-15l2057,2838r-13,-9l2029,2829r,25l2029,2868r-8,1l2002,2869r,-19l2026,2850r3,4l2029,2829r-56,l1973,2920r29,l2002,2889r27,l2029,2898r1,9l2030,2916r2,4l2060,2920xm2077,3045r-5,-7l2066,3030r-6,-6l2054,3022r,23l2054,3066r-3,3l2050,3073r-5,1l2038,3074r-3,-1l2032,3069r-2,-3l2029,3062r,-12l2030,3045r2,-3l2035,3039r3,-1l2045,3038r3,1l2054,3045r,-23l2051,3021r-19,l2023,3024r-6,6l2011,3038r-5,7l2006,3066r5,8l2017,3082r6,6l2032,3091r19,l2060,3088r14,-14l2077,3066r,-21xm2152,3029r-9,-8l2124,3021r-3,2l2116,3024r-3,2l2107,3032r,-9l2086,3023r,66l2107,3089r,-39l2108,3045r2,-3l2116,3039r11,l2130,3042r,47l2152,3089r,-50l2152,3032r,-3xm2152,2940r-671,l1481,2954r671,l2152,2940xm2152,2898r-47,l2149,2850r,-21l2071,2829r,24l2112,2853r-43,46l2069,2920r83,l2152,2898xm2614,2997r-1,-4l2613,2990r-5,-2l2510,2988r-3,3l2507,3002r3,3l2581,3005r-71,57l2507,3065r-1,3l2507,3073r2,3l2512,3079r98,l2614,3074r,-11l2610,3060r-71,l2611,3003r3,-3l2614,2997xm2614,2851r-12,-12l2596,2839r,21l2596,2908r-4,3l2525,2911r,-51l2528,2857r64,l2596,2860r,-21l2519,2839r-12,12l2507,2958r3,5l2521,2963r4,-5l2525,2929r77,l2614,2917r,-6l2614,2857r,-6xm2703,2844r-5,-5l2649,2839r-12,12l2637,2925r4,4l2650,2929r5,-4l2655,2860r3,-3l2698,2857r5,-4l2703,2844xm2738,2999r-13,-11l2719,2988r,21l2719,3018r-4,5l2647,3023r,-14l2652,3005r63,l2719,3009r,-21l2641,2988r-10,11l2631,3066r10,13l2715,3079r4,-5l2719,3063r-4,-3l2652,3060r-5,-4l2647,3041r78,l2738,3029r,-6l2738,3005r,-6xm2823,2991r-4,-3l2769,2988r-12,11l2757,3074r5,5l2771,3079r4,-5l2775,3009r3,-4l2819,3005r4,-3l2823,2991xm2823,2851r-12,-12l2805,2839r,21l2805,2871r-4,3l2733,2874r,-14l2738,2857r63,l2805,2860r,-21l2727,2839r-11,12l2716,2917r11,12l2801,2929r4,-4l2805,2916r-4,-5l2738,2911r-5,-3l2733,2892r78,l2823,2880r,-6l2823,2857r,-6xm2944,2999r-12,-11l2927,2988r,21l2927,3056r-4,4l2858,3060r-5,-4l2853,3009r5,-4l2923,3005r4,4l2927,2988r-80,l2837,2999r,67l2847,3079r85,l2944,3066r,-6l2944,3005r,-6xe" stroked="f">
              <v:stroke joinstyle="round"/>
              <v:formulas/>
              <v:path arrowok="t" o:connecttype="segments"/>
            </v:shape>
            <v:shape id="_x0000_s2051" style="position:absolute;left:1404;top:1031;width:1820;height:347" coordorigin="1404,1032" coordsize="1820,347" o:spt="100" adj="0,,0" path="m1630,1208r-6,-29l1608,1159r-22,-14l1559,1136r-48,-13l1494,1115r-7,-11l1487,1090r17,-3l1523,1087r8,2l1538,1093r6,5l1549,1104r-2,9l1619,1113r-9,-38l1587,1050r-33,-14l1516,1032r-39,5l1445,1051r-23,26l1413,1115r8,31l1441,1166r27,12l1499,1187r27,8l1542,1202r9,7l1553,1217r,18l1534,1240r-12,l1510,1239r-11,-3l1490,1231r-6,-10l1482,1217r-1,-6l1481,1205r-77,l1417,1253r31,27l1485,1292r29,3l1556,1291r37,-14l1620,1250r10,-42xm1884,1190r-75,l1804,1207r-8,13l1784,1229r-17,3l1744,1226r-14,-16l1722,1188r-2,-25l1722,1138r8,-22l1744,1100r23,-7l1787,1098r12,11l1805,1121r3,10l1883,1131r-11,-42l1850,1058r-34,-20l1770,1032r-53,9l1677,1068r-26,41l1642,1163r9,52l1675,1257r41,28l1770,1295r49,-9l1855,1262r22,-34l1884,1190xm2133,1038r-77,l2056,1126r-74,l1982,1038r-77,l1905,1126r,64l1905,1290r77,l1982,1190r74,l2056,1290r77,l2133,1190r,-64l2133,1038xm2495,1038r-77,l2387,1194r-11,-58l2357,1038r-68,l2259,1193r-2,l2227,1038r-76,l2220,1289r75,l2312,1193r10,-57l2349,1289r76,l2451,1194r44,-156xm2716,1289r-13,-36l2683,1199r-28,-77l2625,1038r-14,l2611,1199r-48,l2587,1122r2,l2611,1199r,-161l2549,1038r-91,251l2534,1289r12,-36l2626,1253r11,36l2716,1289xm2977,1289r-5,-12l2970,1262r-2,-27l2964,1213r-5,-11l2956,1195r-10,-14l2932,1172r16,-10l2960,1148r,-1l2967,1129r2,-20l2967,1098r-5,-20l2944,1056r-26,-14l2891,1039r,83l2888,1136r-9,7l2868,1147r-12,1l2817,1148r,-50l2853,1098r18,2l2883,1104r6,8l2891,1122r,-83l2886,1038r-147,l2739,1289r78,l2817,1202r41,l2876,1206r10,11l2891,1233r2,17l2894,1264r2,12l2899,1289r78,xm3224,1339r-1820,l1404,1378r1820,l3224,1339xm3224,1225r-124,l3217,1093r,-55l3005,1038r,64l3117,1102r-118,127l2999,1289r225,l3224,1225xe" fillcolor="#9d9d9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spacing w:before="1"/>
        <w:rPr>
          <w:rFonts w:ascii="Times New Roman"/>
          <w:sz w:val="14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5904"/>
      </w:tblGrid>
      <w:tr w:rsidR="003F1945">
        <w:trPr>
          <w:trHeight w:val="2835"/>
        </w:trPr>
        <w:tc>
          <w:tcPr>
            <w:tcW w:w="5904" w:type="dxa"/>
            <w:shd w:val="clear" w:color="auto" w:fill="EBEBEB"/>
          </w:tcPr>
          <w:p w:rsidR="003F1945" w:rsidRDefault="000E5583">
            <w:pPr>
              <w:pStyle w:val="TableParagraph"/>
              <w:spacing w:line="536" w:lineRule="exact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Popis výkonů</w:t>
            </w:r>
          </w:p>
          <w:p w:rsidR="003F1945" w:rsidRDefault="000E5583">
            <w:pPr>
              <w:pStyle w:val="TableParagraph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výkonů fotovoltaiky – mezinárodní 2022</w:t>
            </w:r>
          </w:p>
        </w:tc>
      </w:tr>
      <w:tr w:rsidR="003F1945">
        <w:trPr>
          <w:trHeight w:val="1693"/>
        </w:trPr>
        <w:tc>
          <w:tcPr>
            <w:tcW w:w="5904" w:type="dxa"/>
            <w:shd w:val="clear" w:color="auto" w:fill="EBEBEB"/>
          </w:tcPr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3F1945" w:rsidRDefault="000E5583">
            <w:pPr>
              <w:pStyle w:val="TableParagraph"/>
              <w:spacing w:line="290" w:lineRule="atLeast"/>
              <w:ind w:left="200" w:right="3733"/>
              <w:rPr>
                <w:sz w:val="18"/>
              </w:rPr>
            </w:pPr>
            <w:r>
              <w:rPr>
                <w:color w:val="FFFFFF"/>
                <w:sz w:val="18"/>
              </w:rPr>
              <w:t>SIS FM Energiesysteme 21.02.2022</w:t>
            </w:r>
          </w:p>
        </w:tc>
      </w:tr>
    </w:tbl>
    <w:p w:rsidR="003F1945" w:rsidRDefault="003F1945">
      <w:pPr>
        <w:spacing w:line="290" w:lineRule="atLeast"/>
        <w:rPr>
          <w:sz w:val="18"/>
        </w:rPr>
        <w:sectPr w:rsidR="003F1945">
          <w:type w:val="continuous"/>
          <w:pgSz w:w="11910" w:h="16840"/>
          <w:pgMar w:top="1580" w:right="1240" w:bottom="280" w:left="860" w:header="708" w:footer="708" w:gutter="0"/>
          <w:cols w:space="708"/>
        </w:sect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Obecně</w:t>
      </w:r>
    </w:p>
    <w:p w:rsidR="003F1945" w:rsidRDefault="000E5583">
      <w:pPr>
        <w:pStyle w:val="Zkladntext"/>
        <w:spacing w:before="359" w:line="276" w:lineRule="auto"/>
        <w:ind w:left="1067" w:right="115"/>
        <w:jc w:val="both"/>
      </w:pPr>
      <w:r>
        <w:t xml:space="preserve">Tento popis výkonů obsahuje všechny výkony, které jsou potřeba pro smluvní dodávku, příp. smluvní </w:t>
      </w:r>
      <w:r w:rsidRPr="00D12AD5">
        <w:rPr>
          <w:highlight w:val="yellow"/>
        </w:rPr>
        <w:t>instalaci FV systému na klíč</w:t>
      </w:r>
      <w:r>
        <w:t xml:space="preserve"> (včetně všech vedlejších výkonů). </w:t>
      </w:r>
      <w:r w:rsidRPr="00D12AD5">
        <w:rPr>
          <w:highlight w:val="yellow"/>
        </w:rPr>
        <w:t>Kromě instalace FV systému v souladu s místními právními předpisy a s dodržením následujícího popisu výkonů zahrnuje kromě instalace FV systému na klíč také veškerou koordinaci a následnou spolupráci s dalšími obchodními soubory (jako je např. ochrana před bleskem, protipožární ochrana, pokrývači, provozovatelé sítě, elektroinstalatéři atd.), které je třeba v průběhu instalace fotovoltaického systému upravit a/nebo přepracovat.</w:t>
      </w:r>
      <w:r>
        <w:t xml:space="preserve"> </w:t>
      </w:r>
      <w:r w:rsidRPr="00D12AD5">
        <w:rPr>
          <w:highlight w:val="yellow"/>
        </w:rPr>
        <w:t>Veškerá koordinace musí probíhat včas, samostatně a na vlastní odpovědnost. Plánování času a postupu je třeba volit podle místních požadavků tak, aby nebyly negativně ovlivněny dohodnuté termíny</w:t>
      </w:r>
      <w:r>
        <w:t>. Tento popis výkonů je platný mezinárodně a zásadně musí být dodržován vybranými poskytovateli systémových služeb FV a všemi dotčenými obchodními soubory.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0"/>
        <w:jc w:val="both"/>
      </w:pPr>
      <w:r>
        <w:t>Technické listy komponent (např. FV moduly, nosná konstrukce, střídače) je třeba přiložit k nabídce. V případě rozporů má tato příloha přednost před vašimi podklady.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before="1" w:line="276" w:lineRule="auto"/>
        <w:ind w:left="1067" w:right="120"/>
        <w:jc w:val="both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5"/>
        <w:jc w:val="both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6"/>
        <w:jc w:val="both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  <w:ind w:right="2779"/>
      </w:pPr>
      <w:r>
        <w:rPr>
          <w:color w:val="6D1E6D"/>
        </w:rPr>
        <w:t>Kontrola na místě a vypracování studie proveditelnosti</w:t>
      </w:r>
    </w:p>
    <w:p w:rsidR="003F1945" w:rsidRDefault="000E5583">
      <w:pPr>
        <w:pStyle w:val="Zkladntext"/>
        <w:spacing w:before="359" w:line="276" w:lineRule="auto"/>
        <w:ind w:left="1067" w:right="147"/>
      </w:pPr>
      <w:r>
        <w:t>„Kontrola na místě“ včetně koordinace s objednatelem, dodavatelem elektrické instalace a společností dodávající energii/provozovatelem distribuční sítě, jakož i s dalšími zúčastněnými stranami. Vyhodnocení předané dokumentace o revizi budovy a zařízení.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72"/>
      </w:pPr>
      <w:r>
        <w:t>Studie proveditelnosti včetně výpočtu ziskovosti a uvedení předpokládaných úspor CO</w:t>
      </w:r>
      <w:r>
        <w:rPr>
          <w:sz w:val="12"/>
          <w:vertAlign w:val="subscript"/>
        </w:rPr>
        <w:t>2</w:t>
      </w:r>
      <w:r>
        <w:t xml:space="preserve"> s prezentací možností financování na národní/regionální úrovni. Objednatel vyplní a zpřístupní za tímto</w:t>
      </w:r>
    </w:p>
    <w:p w:rsidR="003F1945" w:rsidRDefault="000E5583">
      <w:pPr>
        <w:spacing w:before="2"/>
        <w:ind w:left="1067"/>
        <w:rPr>
          <w:sz w:val="18"/>
        </w:rPr>
      </w:pPr>
      <w:r>
        <w:rPr>
          <w:sz w:val="18"/>
        </w:rPr>
        <w:t>účelem „Formulář pro zaznamenávání údajů fotovoltaiky – mezinárodní“.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6" w:lineRule="auto"/>
        <w:ind w:left="1067" w:right="219"/>
      </w:pPr>
      <w:r>
        <w:t>Vyhotovení nabídky specifické pro konkrétní projekt s kusovníkem (na základě rámcové smlouvy) a projektově specifického harmonogramu postupu.</w:t>
      </w:r>
    </w:p>
    <w:p w:rsidR="003F1945" w:rsidRDefault="003F1945">
      <w:pPr>
        <w:spacing w:line="276" w:lineRule="auto"/>
        <w:sectPr w:rsidR="003F1945">
          <w:footerReference w:type="default" r:id="rId11"/>
          <w:pgSz w:w="11910" w:h="16840"/>
          <w:pgMar w:top="1580" w:right="1240" w:bottom="1140" w:left="860" w:header="0" w:footer="956" w:gutter="0"/>
          <w:pgNumType w:start="1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Rozsah výkonů kontroly na místě a vypracování studie proveditelnosti: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7"/>
        <w:ind w:hanging="287"/>
        <w:rPr>
          <w:rFonts w:ascii="Symbol" w:hAnsi="Symbol"/>
          <w:sz w:val="20"/>
        </w:rPr>
      </w:pPr>
      <w:r>
        <w:rPr>
          <w:sz w:val="18"/>
        </w:rPr>
        <w:t>Základní vhodnost umístění</w:t>
      </w:r>
    </w:p>
    <w:p w:rsidR="003F1945" w:rsidRDefault="000E5583">
      <w:pPr>
        <w:pStyle w:val="Zkladntext"/>
        <w:spacing w:before="22"/>
        <w:ind w:left="1353"/>
      </w:pPr>
      <w:r>
        <w:t>(statika, kontrola izolace střechy, zastínění, kabelových tras, umístění instalace atd.)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4" w:line="261" w:lineRule="auto"/>
        <w:ind w:right="1378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:rsidR="003F1945" w:rsidRDefault="003F1945">
      <w:pPr>
        <w:pStyle w:val="Zkladntext"/>
        <w:spacing w:before="4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4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7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8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8"/>
        <w:ind w:hanging="287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4"/>
        <w:ind w:hanging="287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6"/>
        <w:ind w:hanging="287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 posudek oslnění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4"/>
      </w:pPr>
      <w:r>
        <w:rPr>
          <w:color w:val="6D1E6D"/>
        </w:rPr>
        <w:t>Plánovací a projekční práce</w:t>
      </w:r>
    </w:p>
    <w:p w:rsidR="003F1945" w:rsidRDefault="000E5583">
      <w:pPr>
        <w:pStyle w:val="Zkladntext"/>
        <w:spacing w:before="359"/>
        <w:ind w:left="1067" w:right="141"/>
      </w:pPr>
      <w:r>
        <w:t>Veškeré plánovací a projekční práce potřebné pro smluvní výstavbu (montáž a instalaci) příslušného systému musí být provedeny podle obecně uznávaných pravidel techniky a musí být zohledněny všechny národní požadavky dané země.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ind w:left="1067"/>
      </w:pPr>
      <w:r>
        <w:t>Rozsah výkonů plánování a projektování: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" w:line="264" w:lineRule="auto"/>
        <w:ind w:right="129"/>
        <w:rPr>
          <w:rFonts w:ascii="Symbol" w:hAnsi="Symbol"/>
          <w:sz w:val="20"/>
        </w:rPr>
      </w:pPr>
      <w:r>
        <w:rPr>
          <w:sz w:val="18"/>
        </w:rPr>
        <w:t>Plán uspořádání ve formátu *.dwg a *.pdf, včetně kabelových tras, prostupů střechou, počtu pevných bodů/zajištění pozice, křížení požárních stěn, umístění střídačů, rozvaděče generátoru (GAK) a podružných rozvaděčů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4" w:lineRule="auto"/>
        <w:ind w:right="251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1" w:line="264" w:lineRule="auto"/>
        <w:ind w:right="290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1" w:lineRule="auto"/>
        <w:ind w:right="723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(koncept požární ochrany) včetně popisu rozhraní</w:t>
      </w:r>
    </w:p>
    <w:p w:rsidR="003F1945" w:rsidRPr="00D12AD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6" w:line="268" w:lineRule="auto"/>
        <w:ind w:right="364"/>
        <w:jc w:val="both"/>
        <w:rPr>
          <w:rFonts w:ascii="Symbol" w:hAnsi="Symbol"/>
          <w:sz w:val="20"/>
          <w:highlight w:val="yellow"/>
        </w:rPr>
      </w:pPr>
      <w:r>
        <w:rPr>
          <w:sz w:val="18"/>
        </w:rPr>
        <w:t xml:space="preserve">Dodržování/aplikace specifikací pro nakládání se sněhem/odklízení sněhu – koncept, </w:t>
      </w:r>
      <w:r w:rsidRPr="00D12AD5">
        <w:rPr>
          <w:sz w:val="18"/>
          <w:highlight w:val="yellow"/>
        </w:rPr>
        <w:t>pokud jsou v zemi k dispozici. Dotazy ohledně těchto specifikací vznese proaktivně PV-DL. Při plánování je třeba zohlednit potřebná opatření.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8" w:line="261" w:lineRule="auto"/>
        <w:ind w:right="345"/>
        <w:jc w:val="both"/>
        <w:rPr>
          <w:rFonts w:ascii="Symbol" w:hAnsi="Symbol"/>
          <w:sz w:val="20"/>
        </w:rPr>
      </w:pPr>
      <w:r>
        <w:rPr>
          <w:sz w:val="18"/>
        </w:rPr>
        <w:t xml:space="preserve">Koordinace s místním hasičským sborem v souvislosti s budovaným fotovoltaickým systémem, včetně definice nezbytných opatření </w:t>
      </w:r>
      <w:r w:rsidRPr="00D12AD5">
        <w:rPr>
          <w:sz w:val="18"/>
          <w:highlight w:val="yellow"/>
        </w:rPr>
        <w:t>(pokud to vyžadují národní ustanovení)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4"/>
        <w:ind w:hanging="287"/>
        <w:jc w:val="both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Zkladntext"/>
        <w:spacing w:before="195"/>
        <w:ind w:left="1067"/>
      </w:pPr>
      <w:r>
        <w:t>Všechny podklady musí být předány v editovatelné podobě a neutrální (bez loga).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173"/>
      </w:pPr>
      <w:r>
        <w:t xml:space="preserve">V případě potřeby: Vypracování posudku oslnění (volitelná položka) </w:t>
      </w:r>
      <w:r w:rsidR="008C6076">
        <w:rPr>
          <w:rFonts w:ascii="Wingdings" w:hAnsi="Wingdings"/>
        </w:rPr>
        <w:sym w:font="Wingdings" w:char="F0E0"/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ind w:right="2200"/>
      </w:pPr>
      <w:r>
        <w:rPr>
          <w:color w:val="6D1E6D"/>
        </w:rPr>
        <w:t>Fotovoltaický systém (FV) kompletní včetně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09"/>
        <w:ind w:hanging="287"/>
        <w:jc w:val="both"/>
        <w:rPr>
          <w:rFonts w:ascii="Symbol" w:hAnsi="Symbol"/>
          <w:sz w:val="18"/>
        </w:rPr>
      </w:pPr>
      <w:r>
        <w:rPr>
          <w:sz w:val="18"/>
        </w:rPr>
        <w:t>Nosná konstrukce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1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z hliníku/plastu, </w:t>
      </w:r>
      <w:r w:rsidRPr="009822AA">
        <w:rPr>
          <w:sz w:val="18"/>
          <w:highlight w:val="yellow"/>
        </w:rPr>
        <w:t>s průběžnými nosnými/základními profily</w:t>
      </w:r>
      <w:r>
        <w:rPr>
          <w:sz w:val="18"/>
        </w:rPr>
        <w:t>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vynášení zatížení kromě prostřednictvím rámů modulů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systémy třmenů nebo podobné konstrukční nástavby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17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Vyrovnání potenciálů (ekvipotenciální pospojování) rámů modulů musí být zajištěno prostřednictvím nosné konstrukce, popř. je třeba provést dodatečné pospojování k vyrovnání potenciálů (průřez závisí na normativní specifikaci).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Rovnoběžně se střechou, pokud je to třeba z důvodů stavebního povolení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Vzdálenost všech fotovoltaických komponent od požárních stěn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Vzdálenost ZOKT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2" w:lineRule="auto"/>
        <w:ind w:right="2691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</w:t>
      </w:r>
    </w:p>
    <w:p w:rsidR="003F1945" w:rsidRDefault="000E5583">
      <w:pPr>
        <w:pStyle w:val="Zkladntext"/>
        <w:spacing w:line="203" w:lineRule="exact"/>
        <w:ind w:left="1634"/>
      </w:pPr>
      <w:r>
        <w:t>(vzdálenost mezi modulovými poli v rámci instalační plochy min. 1 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176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Dodržování/respektování specifikací pro nakládání se sněhem/odklízení sněhu – </w:t>
      </w:r>
      <w:r w:rsidRPr="009822AA">
        <w:rPr>
          <w:sz w:val="18"/>
          <w:highlight w:val="yellow"/>
        </w:rPr>
        <w:t>koncept, pokud jsou v zemi k dispozici.</w:t>
      </w:r>
      <w:r>
        <w:rPr>
          <w:sz w:val="18"/>
        </w:rPr>
        <w:t xml:space="preserve"> </w:t>
      </w:r>
      <w:r w:rsidRPr="009822AA">
        <w:rPr>
          <w:sz w:val="18"/>
          <w:highlight w:val="yellow"/>
        </w:rPr>
        <w:t>Dotazy ohledně těchto specifikací vznese proaktivně PV-DL. Při provádění se musí zohlednit potřebná opatření. Pokud není k dispozici žádný koncept odklízení sněhu nebo nejsou stanoveny specifikace objednatelem, platí následující minimální specifikace: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line="222" w:lineRule="exact"/>
        <w:ind w:hanging="286"/>
        <w:rPr>
          <w:sz w:val="18"/>
        </w:rPr>
      </w:pPr>
      <w:r>
        <w:rPr>
          <w:sz w:val="18"/>
        </w:rPr>
        <w:t>Orientace na východ/západ: Vzdálenost mezi nejnižšími body min. 20 cm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9"/>
        <w:ind w:hanging="286"/>
        <w:rPr>
          <w:sz w:val="18"/>
        </w:rPr>
      </w:pPr>
      <w:r>
        <w:rPr>
          <w:sz w:val="18"/>
        </w:rPr>
        <w:t>Orientace na jih: Rozestup mezi řadami panelů ≥ 60 cm, bez omezení větrnými deflektory (spojlery)</w:t>
      </w:r>
    </w:p>
    <w:p w:rsidR="003F1945" w:rsidRDefault="003F1945">
      <w:pPr>
        <w:pStyle w:val="Zkladntext"/>
        <w:spacing w:before="5"/>
        <w:rPr>
          <w:sz w:val="28"/>
        </w:rPr>
      </w:pPr>
    </w:p>
    <w:p w:rsidR="003F1945" w:rsidRDefault="000E5583">
      <w:pPr>
        <w:pStyle w:val="Zkladntext"/>
        <w:spacing w:line="360" w:lineRule="auto"/>
        <w:ind w:left="1067" w:right="268"/>
      </w:pPr>
      <w:r>
        <w:t xml:space="preserve">Při plánování je třeba zohlednit další národní požadavky a/nebo požadavky specifické pro daný projekt a lokalitu </w:t>
      </w:r>
      <w:r w:rsidRPr="009822AA">
        <w:rPr>
          <w:highlight w:val="yellow"/>
        </w:rPr>
        <w:t>(např. solná koroze v blízkosti pobřeží).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517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330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</w:t>
      </w:r>
    </w:p>
    <w:p w:rsidR="003F1945" w:rsidRDefault="003F1945">
      <w:pPr>
        <w:spacing w:line="352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353" w:right="122"/>
      </w:pPr>
      <w:r>
        <w:t xml:space="preserve">  Za těchto okolností by se měly zřizovat pouze FV systémy orientované na jih s rozestupem mezi řadami panelů ≥ 60 cm (bez omezení větrnými deflektory)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24"/>
        <w:rPr>
          <w:rFonts w:ascii="Wingdings" w:hAnsi="Wingdings"/>
          <w:sz w:val="18"/>
        </w:rPr>
      </w:pPr>
      <w:r>
        <w:rPr>
          <w:sz w:val="18"/>
        </w:rPr>
        <w:t>Zatížení větrem a sněhem dimenzované na celý systém (modul, spodní nosná konstrukce a upnutí modulů)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:rsidR="003F1945" w:rsidRDefault="008C6076">
      <w:pPr>
        <w:pStyle w:val="Zkladntext"/>
        <w:spacing w:before="103" w:line="360" w:lineRule="auto"/>
        <w:ind w:left="1634" w:right="147"/>
      </w:pPr>
      <w:r w:rsidRPr="008C2BDA">
        <w:rPr>
          <w:rFonts w:ascii="Wingdings" w:hAnsi="Wingdings"/>
          <w:highlight w:val="yellow"/>
        </w:rPr>
        <w:sym w:font="Wingdings" w:char="F0E0"/>
      </w:r>
      <w:r w:rsidR="000E5583" w:rsidRPr="008C2BDA">
        <w:rPr>
          <w:rFonts w:ascii="Times New Roman" w:hAnsi="Times New Roman"/>
          <w:highlight w:val="yellow"/>
        </w:rPr>
        <w:t xml:space="preserve"> </w:t>
      </w:r>
      <w:r w:rsidR="000E5583" w:rsidRPr="008C2BDA">
        <w:rPr>
          <w:highlight w:val="yellow"/>
        </w:rPr>
        <w:t>Při plánování a montáži je třeba zohlednit třídu ochrany před bleskem v daném místě, aby bylo možné nainstalovat ochranu před bleskem bez zastínění.</w:t>
      </w:r>
    </w:p>
    <w:p w:rsidR="003F1945" w:rsidRDefault="000E5583">
      <w:pPr>
        <w:pStyle w:val="Zkladntext"/>
        <w:spacing w:before="1" w:line="360" w:lineRule="auto"/>
        <w:ind w:left="1634" w:right="1093"/>
      </w:pPr>
      <w:r w:rsidRPr="008C2BDA">
        <w:rPr>
          <w:highlight w:val="yellow"/>
        </w:rPr>
        <w:t>Dále je nutná úzká koordinace s montážní firmou systému ochrany před bleskem (hromosvodu). Je třeba doložit schopnost svádět bleskový proud (certifikátem).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6"/>
        <w:jc w:val="both"/>
        <w:rPr>
          <w:rFonts w:ascii="Wingdings" w:hAnsi="Wingdings"/>
          <w:sz w:val="18"/>
        </w:rPr>
      </w:pPr>
      <w:r>
        <w:rPr>
          <w:sz w:val="18"/>
        </w:rPr>
        <w:t>Pokud je spodní nosná konstrukce vyrobena z plastu/svařovaná, musí být přizpůsoben koncept ochrany před bleskem</w:t>
      </w:r>
      <w:r w:rsidR="008C6076">
        <w:rPr>
          <w:sz w:val="18"/>
        </w:rPr>
        <w:t xml:space="preserve"> </w:t>
      </w:r>
      <w:r>
        <w:rPr>
          <w:sz w:val="18"/>
        </w:rPr>
        <w:t xml:space="preserve"> </w:t>
      </w:r>
      <w:r w:rsidR="008C6076" w:rsidRPr="008C6076">
        <w:rPr>
          <w:sz w:val="18"/>
        </w:rPr>
        <w:sym w:font="Wingdings" w:char="F0E0"/>
      </w:r>
      <w:r w:rsidRPr="008C6076">
        <w:rPr>
          <w:sz w:val="18"/>
        </w:rPr>
        <w:t xml:space="preserve"> </w:t>
      </w:r>
      <w:r>
        <w:rPr>
          <w:sz w:val="18"/>
        </w:rPr>
        <w:t>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303"/>
        <w:jc w:val="both"/>
        <w:rPr>
          <w:rFonts w:ascii="Wingdings" w:hAnsi="Wingdings"/>
          <w:sz w:val="18"/>
        </w:rPr>
      </w:pPr>
      <w:r>
        <w:rPr>
          <w:sz w:val="18"/>
        </w:rPr>
        <w:t>V případě stávajících budov provede montážní firma zařízení k ochraně před bleskem v koordinaci s poskytovatelem služeb fotovoltaického systému přiměřenou demontáž (demontáž pro opětovné použití) ochrany před bleskem a také dodatečnou montáž po instalaci fotovoltaického systému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7"/>
        <w:jc w:val="both"/>
        <w:rPr>
          <w:rFonts w:ascii="Wingdings" w:hAnsi="Wingdings"/>
          <w:sz w:val="18"/>
        </w:rPr>
      </w:pPr>
      <w:r>
        <w:rPr>
          <w:sz w:val="18"/>
        </w:rPr>
        <w:t>Prostřednictvím FV SysDL: Je nutná koordinace plánování solárních panelů včetně všech komponent (míst instalace) s příslušnou montážní firmou systému ochrany před bleskem</w:t>
      </w:r>
    </w:p>
    <w:p w:rsidR="003F1945" w:rsidRDefault="006753B3">
      <w:pPr>
        <w:pStyle w:val="Zkladntext"/>
        <w:spacing w:line="360" w:lineRule="auto"/>
        <w:ind w:left="1634" w:right="280"/>
        <w:jc w:val="both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Požaduje se prohlášení specializovaného dodavatele o ochraně před bleskem včetně FV systému od montážní firmy ochrany před bleskem</w:t>
      </w:r>
    </w:p>
    <w:p w:rsidR="003F1945" w:rsidRDefault="003F1945">
      <w:pPr>
        <w:pStyle w:val="Zkladntext"/>
        <w:spacing w:before="2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Přitížení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Všechny zatěžovací tvárnice musí být instalovány a mechanicky upevněny tak, aby bylo vyloučeno jejich sklouznutí (např. ve žlabech s vytaženými okraji, děrovanou páskou a/nebo svorkami)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 vysokými a nízkými body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99" w:line="362" w:lineRule="auto"/>
        <w:ind w:right="441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:rsidR="003F1945" w:rsidRDefault="003F1945">
      <w:pPr>
        <w:pStyle w:val="Zkladntext"/>
        <w:spacing w:before="7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FV 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Nejméně 360 Wp, testováno a ověřeno podle testu degradace vyvolané světlem (LID)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 w:rsidRPr="008C2BDA">
        <w:rPr>
          <w:sz w:val="18"/>
        </w:rPr>
        <w:t>Únosnost při zatížení sněhem 5 400 Pa (tíha sněhu)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Zatížení větrem 2 400 Pa (sání větru)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Teplotní koeficient výkonu (P</w:t>
      </w:r>
      <w:r>
        <w:rPr>
          <w:sz w:val="12"/>
        </w:rPr>
        <w:t>max</w:t>
      </w:r>
      <w:r>
        <w:rPr>
          <w:sz w:val="18"/>
        </w:rPr>
        <w:t>) &lt; -0,4 %/°C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 w:line="360" w:lineRule="auto"/>
        <w:ind w:right="4836"/>
        <w:rPr>
          <w:rFonts w:ascii="Wingdings" w:hAnsi="Wingdings"/>
          <w:sz w:val="18"/>
        </w:rPr>
      </w:pPr>
      <w:r>
        <w:t>Dodavatel podle Bloomberg Tier 1</w:t>
      </w:r>
      <w:hyperlink r:id="rId12">
        <w:r>
          <w:rPr>
            <w:sz w:val="18"/>
            <w:u w:val="single"/>
          </w:rPr>
          <w:t xml:space="preserve"> https://review.solar/tier-1-solar-panels-list/</w:t>
        </w:r>
      </w:hyperlink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Použité solární moduly musí odpovídat aktuálně platnému znění normy IEC 61215.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54"/>
        <w:rPr>
          <w:rFonts w:ascii="Wingdings" w:hAnsi="Wingdings"/>
          <w:sz w:val="18"/>
        </w:rPr>
      </w:pPr>
      <w:r>
        <w:rPr>
          <w:sz w:val="18"/>
        </w:rPr>
        <w:t>Nejméně 2 střídače vždy s min. 2 MPP trackery (Maximum Power Point Tracker) – pro systémy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39"/>
        <w:rPr>
          <w:rFonts w:ascii="Wingdings" w:hAnsi="Wingdings"/>
          <w:sz w:val="18"/>
        </w:rPr>
      </w:pPr>
      <w:r>
        <w:rPr>
          <w:sz w:val="18"/>
        </w:rPr>
        <w:t>V rámci jednoho MPP trackeru se nesmí míchat různé sklony, různé orientace nebo různé délky stringů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U systémů s východo-západní orientací musí být obě orientace rozděleny na jeden střídač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0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Jmenovitý výkon střídače při okolní teplotě 45 stupňů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Umístění nejlépe uvnitř budovy (pouze pro Lidl)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:rsidR="003F1945" w:rsidRPr="008C2BDA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5"/>
        <w:rPr>
          <w:sz w:val="18"/>
          <w:highlight w:val="yellow"/>
        </w:rPr>
      </w:pPr>
      <w:r w:rsidRPr="008C2BDA">
        <w:rPr>
          <w:sz w:val="18"/>
          <w:highlight w:val="yellow"/>
        </w:rPr>
        <w:t>Montážní nosná konstrukce ze žárově pozinkovaného materiálu nebo hliníku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povětrnostním vlivům (dešti, sněhu, slunci, nečistotě)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poškození zvěří, jakož i proti krádeži/vandalismu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3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2" w:lineRule="auto"/>
        <w:ind w:right="311"/>
        <w:rPr>
          <w:rFonts w:ascii="Wingdings" w:hAnsi="Wingdings"/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:rsidR="003F1945" w:rsidRDefault="003F1945">
      <w:pPr>
        <w:pStyle w:val="Zkladntext"/>
        <w:spacing w:before="6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 xml:space="preserve">Systémy orientované na jih </w:t>
      </w:r>
      <w:r w:rsidRPr="008C2BDA">
        <w:rPr>
          <w:sz w:val="18"/>
          <w:highlight w:val="yellow"/>
        </w:rPr>
        <w:t>nebo rovnoběžně se střechou:</w:t>
      </w:r>
      <w:r>
        <w:rPr>
          <w:sz w:val="18"/>
        </w:rPr>
        <w:t xml:space="preserve"> 1,00 - 1,10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Systémy s východo-západní orientací: 1,10 - 1,20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Datový logger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Připojení FV systému do datové sítě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2383"/>
        <w:rPr>
          <w:rFonts w:ascii="Wingdings" w:hAnsi="Wingdings"/>
          <w:sz w:val="18"/>
        </w:rPr>
      </w:pPr>
      <w:r>
        <w:rPr>
          <w:sz w:val="18"/>
        </w:rPr>
        <w:t xml:space="preserve">Použití pouze schválených výrobků: Meteocontrol nebo be4energy </w:t>
      </w:r>
      <w:r w:rsidRPr="008C2BDA">
        <w:rPr>
          <w:sz w:val="18"/>
        </w:rPr>
        <w:t>(včetně licencí pro IT infrastrukturu)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Konfigurace podle IT specifikací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:rsidR="003F1945" w:rsidRDefault="000E5583">
      <w:pPr>
        <w:pStyle w:val="Zkladntext"/>
        <w:spacing w:before="103" w:line="360" w:lineRule="auto"/>
        <w:ind w:left="1634" w:right="141"/>
      </w:pPr>
      <w:r>
        <w:t>Poznámka: Vlastníkem dat generovaných datovým loggerem (záznamníkem dat), jakož i strukturálních a kmenových dat vytvořených v průběhu konfigurace, je výhradně koncern Schwarz. Šíření jakýchkoli údajů je přísně zakázáno.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Rozvaděč generátoru (GAK), je-li vyžadován: podle místních požadavků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 w:line="355" w:lineRule="auto"/>
        <w:ind w:right="147"/>
        <w:rPr>
          <w:rFonts w:ascii="Symbol" w:hAnsi="Symbol"/>
          <w:sz w:val="18"/>
        </w:r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2100-712-</w:t>
      </w:r>
    </w:p>
    <w:p w:rsidR="003F1945" w:rsidRDefault="003F1945">
      <w:pPr>
        <w:spacing w:line="355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0"/>
        <w:ind w:hanging="287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32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Při plánování je třeba zohlednit koncepty požární ochrany příslušných budov po konzultaci </w:t>
      </w:r>
      <w:r w:rsidRPr="008C2BDA">
        <w:rPr>
          <w:sz w:val="18"/>
          <w:highlight w:val="yellow"/>
        </w:rPr>
        <w:t>s organizátorem stavby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Umístění všech relevantních komponent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35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DC/AC podle konceptu požární ochrany/specifikací HZS, např. v ústředně požární signalizace (EPS) nebo u nouzového východu z budovy, včetně automatického restartu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4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Protipožární ochrana u fotovoltaických systémů &gt; 200 kWp nebo instalace střídačů na střeše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Skříň AC:</w:t>
      </w:r>
    </w:p>
    <w:p w:rsidR="003F1945" w:rsidRPr="0088367D" w:rsidRDefault="000E5583">
      <w:pPr>
        <w:pStyle w:val="Zkladntext"/>
        <w:spacing w:before="102"/>
        <w:ind w:left="1634"/>
      </w:pPr>
      <w:r w:rsidRPr="0088367D">
        <w:t>Při montáži skříně AC na střechu: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5"/>
        <w:ind w:hanging="286"/>
        <w:rPr>
          <w:sz w:val="18"/>
        </w:rPr>
      </w:pPr>
      <w:r w:rsidRPr="0088367D">
        <w:rPr>
          <w:sz w:val="18"/>
        </w:rPr>
        <w:t>Skříň v kovovém provedení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 w:line="333" w:lineRule="auto"/>
        <w:ind w:right="220" w:hanging="286"/>
        <w:rPr>
          <w:sz w:val="18"/>
        </w:rPr>
      </w:pPr>
      <w:r w:rsidRPr="0088367D">
        <w:rPr>
          <w:sz w:val="18"/>
        </w:rPr>
        <w:t>„prostorově“ oddělená od místa montáže střídačů</w:t>
      </w:r>
      <w:r>
        <w:rPr>
          <w:sz w:val="18"/>
        </w:rPr>
        <w:br/>
        <w:t xml:space="preserve">namontovaná na samostatném stojanu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Vzdálenost min. 5 m od střídačů.</w:t>
      </w:r>
    </w:p>
    <w:p w:rsidR="003F1945" w:rsidRPr="0088367D" w:rsidRDefault="000E5583">
      <w:pPr>
        <w:pStyle w:val="Zkladntext"/>
        <w:spacing w:before="30"/>
        <w:ind w:left="1634"/>
        <w:rPr>
          <w:highlight w:val="yellow"/>
        </w:rPr>
      </w:pPr>
      <w:r w:rsidRPr="0088367D">
        <w:rPr>
          <w:highlight w:val="yellow"/>
        </w:rPr>
        <w:t>Při montáži skříně AC v budově: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3" w:line="333" w:lineRule="auto"/>
        <w:ind w:right="363" w:hanging="286"/>
        <w:rPr>
          <w:sz w:val="18"/>
          <w:highlight w:val="yellow"/>
        </w:rPr>
      </w:pPr>
      <w:r w:rsidRPr="0088367D">
        <w:rPr>
          <w:sz w:val="18"/>
          <w:highlight w:val="yellow"/>
        </w:rPr>
        <w:t>co nejdále od střídačů (přizpůsobeno prostorovým poměrům na místě)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31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 xml:space="preserve">Schválené protipožární rohože/desky pod stojany FV komponent (skříň AC/střídače atd.) po celém obvodu s přesahem nejméně ≥ 1 m </w:t>
      </w:r>
      <w:r w:rsidRPr="0088367D">
        <w:rPr>
          <w:sz w:val="18"/>
          <w:highlight w:val="yellow"/>
        </w:rPr>
        <w:t>(při montáži na střechu)</w:t>
      </w:r>
    </w:p>
    <w:p w:rsidR="003F1945" w:rsidRDefault="000E5583">
      <w:pPr>
        <w:pStyle w:val="Zkladntext"/>
        <w:spacing w:line="360" w:lineRule="auto"/>
        <w:ind w:left="1634"/>
      </w:pPr>
      <w:r w:rsidRPr="0088367D">
        <w:rPr>
          <w:highlight w:val="yellow"/>
        </w:rPr>
        <w:t>Při montáži FV komponent v budově je třeba dodržet koncept požární ochrany v dané lokalitě a specifikace požární ochrany výrobců (jako jsou např. výrobci střídačů).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Vzdálenost mezi všemi fotovoltaickými prvky a požární stěnou nejméně ≥ 1,25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0" w:lineRule="auto"/>
        <w:ind w:right="310"/>
        <w:rPr>
          <w:rFonts w:ascii="Wingdings" w:hAnsi="Wingdings"/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8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Samonosná konstrukce bez opěry na požární stěně, vzdálenost ≥ 10 cm </w:t>
      </w:r>
      <w:r w:rsidRPr="0088367D">
        <w:rPr>
          <w:sz w:val="18"/>
          <w:highlight w:val="yellow"/>
        </w:rPr>
        <w:t>(popř. dbejte na oddělovací vzdálenost)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Oddělení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49"/>
        <w:rPr>
          <w:rFonts w:ascii="Wingdings" w:hAnsi="Wingdings"/>
          <w:sz w:val="18"/>
          <w:highlight w:val="yellow"/>
        </w:rPr>
      </w:pPr>
      <w:r w:rsidRPr="0088367D">
        <w:rPr>
          <w:sz w:val="18"/>
          <w:highlight w:val="yellow"/>
        </w:rPr>
        <w:t>Při montáži modulového pole a stojanu střídačů ve stejném požárním úseku je třeba použít oddělení modulového pole (hlavní kabelová trasa DC)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86"/>
        <w:jc w:val="both"/>
        <w:rPr>
          <w:rFonts w:ascii="Wingdings" w:hAnsi="Wingdings"/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</w:rPr>
      </w:pPr>
      <w:r>
        <w:rPr>
          <w:sz w:val="18"/>
        </w:rPr>
        <w:t>Střídavé a stejnosměrné vedení musí být fyzicky odděleno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</w:rPr>
      </w:pPr>
      <w:r>
        <w:rPr>
          <w:sz w:val="18"/>
        </w:rPr>
        <w:t>Na kříženích je třeba vložit protipožární rohož/desku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Požární přepážky: striktní oddělení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360"/>
        <w:rPr>
          <w:rFonts w:ascii="Wingdings" w:hAnsi="Wingdings"/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AC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0" w:lineRule="auto"/>
        <w:ind w:right="167"/>
        <w:rPr>
          <w:rFonts w:ascii="Symbol" w:hAnsi="Symbol"/>
          <w:sz w:val="18"/>
        </w:rPr>
      </w:pPr>
      <w:r>
        <w:rPr>
          <w:sz w:val="18"/>
        </w:rPr>
        <w:t xml:space="preserve">Přepěťová ochrana DC podle obecně uznávaných pravidel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" w:line="350" w:lineRule="auto"/>
        <w:ind w:right="209"/>
        <w:rPr>
          <w:rFonts w:ascii="Symbol" w:hAnsi="Symbol"/>
          <w:sz w:val="18"/>
        </w:rPr>
      </w:pPr>
      <w:r>
        <w:rPr>
          <w:sz w:val="18"/>
        </w:rPr>
        <w:t xml:space="preserve">Skříň měření s převodníky včetně ochranné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9" w:line="350" w:lineRule="auto"/>
        <w:ind w:right="469"/>
        <w:rPr>
          <w:rFonts w:ascii="Symbol" w:hAnsi="Symbol"/>
          <w:sz w:val="18"/>
        </w:rPr>
      </w:pPr>
      <w:r>
        <w:rPr>
          <w:sz w:val="18"/>
        </w:rPr>
        <w:t>Skříň AC FV systému s připojovacími komponentami včetně pojistek pro střídače a odpojovačů typu NH, případně s přepěťovou ochranou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7"/>
        <w:ind w:hanging="287"/>
        <w:rPr>
          <w:rFonts w:ascii="Symbol" w:hAnsi="Symbol"/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DC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min. 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Instalace s nízkou indukcí</w:t>
      </w:r>
    </w:p>
    <w:p w:rsidR="003F1945" w:rsidRDefault="000E5583">
      <w:pPr>
        <w:pStyle w:val="Zkladntext"/>
        <w:spacing w:before="103"/>
        <w:ind w:left="1634"/>
      </w:pPr>
      <w:r w:rsidRPr="0088367D">
        <w:rPr>
          <w:highlight w:val="yellow"/>
        </w:rPr>
        <w:t>(Speciální řešení pro sedlovou střechu je možné po dohodě a schválení odborným úsekem)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Chráněné proti UV záření, v uzavřeném kabelovém kanálu a/nebo chráničce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Pouze konektory stejného výrobce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Nesmí ležet přímo na střešní krytině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Úbytek napětí mezi solárním modulem a střídačem smí činit max. 1,0 %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Oddělená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AC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381"/>
        <w:rPr>
          <w:rFonts w:ascii="Wingdings" w:hAnsi="Wingdings"/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Systémy pokládky obecně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363"/>
        <w:rPr>
          <w:rFonts w:ascii="Wingdings" w:hAnsi="Wingdings"/>
          <w:sz w:val="18"/>
        </w:rPr>
      </w:pPr>
      <w:r>
        <w:rPr>
          <w:sz w:val="18"/>
        </w:rPr>
        <w:t xml:space="preserve">Ve venkovních prostorách žárově pozinkované nosné konstrukce, kabelové žlaby/kabelové kanály nebo mřížkové žlaby s krytem </w:t>
      </w:r>
      <w:r w:rsidRPr="006D564A">
        <w:rPr>
          <w:sz w:val="18"/>
          <w:highlight w:val="yellow"/>
        </w:rPr>
        <w:t>(musí být zajištěna boční ochrana proti UV záření)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Kabelové žlaby a jejich spodní konstrukce musí být zajištěny proti sklouznutí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Ochrana proti ostrým hranám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Ochrana proti korozi na řezných hranách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Prostorová rezerva v kanálech podle doporučení výrobce, nejméně však 20 %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Uzavřete kabelové žlaby na střeše bezpečně kovovými kabelovými vázacími pásky, nepřišroubovávejte, otočné zámky na víkách nejsou dostatečně bezpečné)</w:t>
      </w:r>
    </w:p>
    <w:p w:rsidR="003F1945" w:rsidRDefault="003F1945">
      <w:pPr>
        <w:pStyle w:val="Zkladntext"/>
        <w:spacing w:before="11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9"/>
        <w:rPr>
          <w:rFonts w:ascii="Wingdings" w:hAnsi="Wingdings"/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bloků nosných konstrukcí je třeba vzájemně propojit přímo (ne přes kabelové žlaby apod.)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272"/>
        <w:rPr>
          <w:rFonts w:ascii="Symbol" w:hAnsi="Symbol"/>
          <w:sz w:val="18"/>
        </w:rPr>
      </w:pPr>
      <w:r>
        <w:rPr>
          <w:sz w:val="18"/>
        </w:rPr>
        <w:t>Datový logger/monitorování/management sítě vždy s jedním snímačem oslunění pro každou orientaci modulu vč. přepěťové ochrany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Popis všech komponent odolných proti povětrnostním vlivům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 w:line="352" w:lineRule="auto"/>
        <w:ind w:right="456"/>
        <w:rPr>
          <w:rFonts w:ascii="Symbol" w:hAnsi="Symbol"/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Uvedení do provozu podle obecně uznávaných pravidel techniky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80"/>
        <w:rPr>
          <w:rFonts w:ascii="Wingdings" w:hAnsi="Wingdings"/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10"/>
        <w:rPr>
          <w:rFonts w:ascii="Wingdings" w:hAnsi="Wingdings"/>
          <w:sz w:val="18"/>
        </w:rPr>
      </w:pPr>
      <w:r>
        <w:rPr>
          <w:sz w:val="18"/>
        </w:rPr>
        <w:t>Měření nízkoimpedanční průchodnosti mezi nosnou konstrukcí a ochranným vodičem musí být rovněž doloženo fotografií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05"/>
        <w:rPr>
          <w:rFonts w:ascii="Wingdings" w:hAnsi="Wingdings"/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4"/>
        <w:rPr>
          <w:sz w:val="16"/>
        </w:rPr>
      </w:pPr>
    </w:p>
    <w:p w:rsidR="003F1945" w:rsidRDefault="000E5583">
      <w:pPr>
        <w:pStyle w:val="Nadpis3"/>
      </w:pPr>
      <w:r>
        <w:t>Všechna provedení podle obecně uznávaných pravidel techniky!</w:t>
      </w:r>
    </w:p>
    <w:p w:rsidR="003F1945" w:rsidRDefault="003F1945">
      <w:pPr>
        <w:pStyle w:val="Zkladntext"/>
        <w:spacing w:before="8"/>
        <w:rPr>
          <w:b/>
          <w:sz w:val="23"/>
        </w:rPr>
      </w:pPr>
    </w:p>
    <w:p w:rsidR="003F1945" w:rsidRDefault="000E5583">
      <w:pPr>
        <w:pStyle w:val="Zkladntext"/>
        <w:spacing w:line="276" w:lineRule="auto"/>
        <w:ind w:left="1067" w:right="227"/>
        <w:jc w:val="both"/>
      </w:pPr>
      <w:r>
        <w:t>Do ceny je třeba zakalkulovat náklady na zařízení staveniště, jeřáb, lešení, zajištění proti pádu, odstranění odpadu atd.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Pr="006D564A" w:rsidRDefault="000E5583">
      <w:pPr>
        <w:pStyle w:val="Nadpis3"/>
        <w:spacing w:before="1"/>
        <w:rPr>
          <w:highlight w:val="yellow"/>
        </w:rPr>
      </w:pPr>
      <w:r w:rsidRPr="006D564A">
        <w:rPr>
          <w:highlight w:val="yellow"/>
        </w:rPr>
        <w:t>Obecná poznámka k montáži</w:t>
      </w:r>
    </w:p>
    <w:p w:rsidR="003F1945" w:rsidRPr="006D564A" w:rsidRDefault="003F1945">
      <w:pPr>
        <w:pStyle w:val="Zkladntext"/>
        <w:spacing w:before="6"/>
        <w:rPr>
          <w:b/>
          <w:sz w:val="23"/>
          <w:highlight w:val="yellow"/>
        </w:rPr>
      </w:pPr>
    </w:p>
    <w:p w:rsidR="003F1945" w:rsidRPr="006D564A" w:rsidRDefault="000E5583">
      <w:pPr>
        <w:pStyle w:val="Zkladntext"/>
        <w:ind w:left="1055" w:right="164"/>
        <w:jc w:val="both"/>
        <w:rPr>
          <w:highlight w:val="yellow"/>
        </w:rPr>
      </w:pPr>
      <w:r w:rsidRPr="006D564A">
        <w:rPr>
          <w:highlight w:val="yellow"/>
        </w:rPr>
        <w:t>Při montáži je nutné dodržovat všechny bezpečnostní požadavky. V případě přerušení montáže (i krátkodobého) musí být všechny materiály zajištěny. Musí být zajištěno, že nehrozí žádné nebezpečí, např. převrácenými, padajícími nebo poletujícími díly (např. při silném větru).</w:t>
      </w:r>
    </w:p>
    <w:p w:rsidR="003F1945" w:rsidRPr="006D564A" w:rsidRDefault="000E5583">
      <w:pPr>
        <w:pStyle w:val="Zkladntext"/>
        <w:ind w:left="1055" w:right="249"/>
        <w:jc w:val="both"/>
        <w:rPr>
          <w:highlight w:val="yellow"/>
        </w:rPr>
      </w:pPr>
      <w:r w:rsidRPr="006D564A">
        <w:rPr>
          <w:highlight w:val="yellow"/>
        </w:rPr>
        <w:t>Zejména v případě systémů orientovaných na jih je třeba větrné deflektory nainstalovat vždy ihned po namontování modulů a opuštění staveniště.</w:t>
      </w:r>
    </w:p>
    <w:p w:rsidR="003F1945" w:rsidRPr="006D564A" w:rsidRDefault="003F1945">
      <w:pPr>
        <w:pStyle w:val="Zkladntext"/>
        <w:spacing w:before="1"/>
        <w:rPr>
          <w:highlight w:val="yellow"/>
        </w:rPr>
      </w:pPr>
    </w:p>
    <w:p w:rsidR="003F1945" w:rsidRDefault="000E5583">
      <w:pPr>
        <w:pStyle w:val="Zkladntext"/>
        <w:spacing w:before="1"/>
        <w:ind w:left="1055" w:right="263"/>
        <w:jc w:val="both"/>
      </w:pPr>
      <w:r w:rsidRPr="006D564A">
        <w:rPr>
          <w:highlight w:val="yellow"/>
        </w:rPr>
        <w:t>Při skladování materiálů na střeše dbejte na to, aby nebylo překročeno přípustné zatížení plochy střechy skladovaným materiálem.</w:t>
      </w:r>
    </w:p>
    <w:p w:rsidR="003F1945" w:rsidRDefault="003F1945">
      <w:pPr>
        <w:jc w:val="both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Displej k vizualizaci (volitelně)</w:t>
      </w:r>
    </w:p>
    <w:p w:rsidR="003F1945" w:rsidRDefault="000E5583">
      <w:pPr>
        <w:pStyle w:val="Zkladntext"/>
        <w:spacing w:before="359" w:line="276" w:lineRule="auto"/>
        <w:ind w:left="10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souladu s protipožárnímu předpisy), připojení k napájení a provozním jednotkám. Musí být dodrženy specifikace SCHWARZ IT.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výnosu fotovoltaického systému celkem v kWh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3"/>
        <w:ind w:hanging="287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2"/>
      </w:pPr>
      <w:r>
        <w:rPr>
          <w:color w:val="6D1E6D"/>
        </w:rPr>
        <w:t>Dokumentace</w:t>
      </w:r>
    </w:p>
    <w:p w:rsidR="003F1945" w:rsidRDefault="000E5583">
      <w:pPr>
        <w:pStyle w:val="Zkladntext"/>
        <w:spacing w:before="356"/>
        <w:ind w:left="1067"/>
      </w:pPr>
      <w:r>
        <w:t>Dokumentace fotovoltaického systému podle DIN 62446“ v elektronické verzi</w:t>
      </w:r>
    </w:p>
    <w:p w:rsidR="003F1945" w:rsidRDefault="006753B3">
      <w:pPr>
        <w:pStyle w:val="Zkladntext"/>
        <w:spacing w:before="2"/>
        <w:ind w:left="1067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Min. podle kontrolního seznamu „Dokumentace systému“</w:t>
      </w:r>
    </w:p>
    <w:p w:rsidR="003F1945" w:rsidRDefault="006753B3">
      <w:pPr>
        <w:pStyle w:val="Zkladntex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1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07" w:lineRule="exact"/>
        <w:ind w:left="1067"/>
      </w:pPr>
      <w:r>
        <w:t>Dokumentaci systému na místě je třeba uložit podle kontrolního seznamu „Dokumentace systému na místě“</w:t>
      </w:r>
    </w:p>
    <w:p w:rsidR="003F1945" w:rsidRDefault="006753B3">
      <w:pPr>
        <w:pStyle w:val="Zkladntext"/>
        <w:spacing w:line="207" w:lineRule="exac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2</w:t>
      </w:r>
    </w:p>
    <w:p w:rsidR="003F1945" w:rsidRDefault="003F1945">
      <w:pPr>
        <w:pStyle w:val="Zkladntext"/>
        <w:spacing w:before="1"/>
        <w:rPr>
          <w:sz w:val="21"/>
        </w:rPr>
      </w:pPr>
    </w:p>
    <w:p w:rsidR="003F1945" w:rsidRDefault="000E5583">
      <w:pPr>
        <w:pStyle w:val="Zkladntext"/>
        <w:ind w:left="1067" w:right="277"/>
      </w:pPr>
      <w:r>
        <w:t>Technický list fotovoltaického systému musí obsahovat všechny relevantní údaje v jednom dokumentu (na základě pasportu fotovoltaického systému).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spacing w:before="1"/>
        <w:ind w:left="1067"/>
      </w:pPr>
      <w:r>
        <w:t>V den převzetí musí být kompletní dokumentace k dispozici na místě.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ind w:left="1067" w:right="278"/>
      </w:pPr>
      <w:r>
        <w:t>Revizní dokumenty musí být k dispozici společnosti/objednateli nejpozději do 8 týdnů po převzetí.</w:t>
      </w:r>
    </w:p>
    <w:p w:rsidR="003F1945" w:rsidRDefault="003F1945">
      <w:pPr>
        <w:pStyle w:val="Zkladntext"/>
        <w:rPr>
          <w:sz w:val="21"/>
        </w:rPr>
      </w:pPr>
    </w:p>
    <w:p w:rsidR="003F1945" w:rsidRDefault="000E5583">
      <w:pPr>
        <w:pStyle w:val="Zkladntext"/>
        <w:ind w:left="1067" w:right="447"/>
      </w:pPr>
      <w:r>
        <w:t xml:space="preserve">V případě montáže do střechy, </w:t>
      </w:r>
      <w:r w:rsidRPr="00E44EBC">
        <w:rPr>
          <w:highlight w:val="yellow"/>
        </w:rPr>
        <w:t>systémů na volných plochách</w:t>
      </w:r>
      <w:r>
        <w:t xml:space="preserve"> nebo na nepřístupných místech je navíc nutné zhotovit fotografickou dokumentaci montážního systému a pokládky vedení.</w:t>
      </w:r>
    </w:p>
    <w:p w:rsidR="003F1945" w:rsidRDefault="003F1945">
      <w:p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Záruka a garance</w:t>
      </w:r>
    </w:p>
    <w:p w:rsidR="003F1945" w:rsidRDefault="000E5583">
      <w:pPr>
        <w:pStyle w:val="Zkladntext"/>
        <w:spacing w:before="359"/>
        <w:ind w:left="784"/>
      </w:pPr>
      <w:r>
        <w:rPr>
          <w:u w:val="single"/>
        </w:rPr>
        <w:t>Záruka zhotovitele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/>
        <w:ind w:hanging="287"/>
        <w:rPr>
          <w:rFonts w:ascii="Symbol" w:hAnsi="Symbol"/>
          <w:sz w:val="18"/>
        </w:rPr>
      </w:pPr>
      <w:r>
        <w:rPr>
          <w:sz w:val="18"/>
        </w:rPr>
        <w:t>Na celou instalaci vč. všech komponent záruka 5 let</w:t>
      </w:r>
    </w:p>
    <w:p w:rsidR="003F1945" w:rsidRPr="00E44EBC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  <w:highlight w:val="yellow"/>
        </w:rPr>
      </w:pPr>
      <w:r w:rsidRPr="00E44EBC">
        <w:rPr>
          <w:sz w:val="18"/>
          <w:highlight w:val="yellow"/>
        </w:rPr>
        <w:t>Volitelně: Prodloužení na 10 let (odsouhlasení specificky podle projektu)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1"/>
        <w:ind w:left="784"/>
      </w:pPr>
      <w:r>
        <w:rPr>
          <w:u w:val="single"/>
        </w:rPr>
        <w:t>Garance výrobce: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6"/>
        <w:ind w:hanging="286"/>
        <w:rPr>
          <w:sz w:val="18"/>
        </w:rPr>
      </w:pPr>
      <w:r>
        <w:rPr>
          <w:sz w:val="18"/>
        </w:rPr>
        <w:t>V prvním roce nejméně 98,0 % jmenovitého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/>
        <w:ind w:hanging="286"/>
        <w:rPr>
          <w:sz w:val="18"/>
        </w:rPr>
      </w:pPr>
      <w:r>
        <w:rPr>
          <w:sz w:val="18"/>
        </w:rPr>
        <w:t>Po 10 letech záruka výkonu nejméně 90,0 %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6"/>
        <w:ind w:hanging="286"/>
        <w:rPr>
          <w:sz w:val="18"/>
        </w:rPr>
      </w:pPr>
      <w:r>
        <w:rPr>
          <w:sz w:val="18"/>
        </w:rPr>
        <w:t>Po 25 letech záruka výkonu nejméně 80,0 %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89"/>
        <w:ind w:hanging="287"/>
        <w:rPr>
          <w:rFonts w:ascii="Symbol" w:hAnsi="Symbol"/>
          <w:sz w:val="18"/>
        </w:rPr>
      </w:pPr>
      <w:r>
        <w:rPr>
          <w:sz w:val="18"/>
        </w:rPr>
        <w:t>Nosná konstrukce: Záruka na výrobek 10 let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</w:rPr>
      </w:pPr>
      <w:r>
        <w:rPr>
          <w:sz w:val="18"/>
        </w:rPr>
        <w:t>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Volitelně: Střídače: 10 až 15 let (odsouhlasení specificky podle projektu)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Zkladntext"/>
        <w:ind w:left="1067"/>
      </w:pPr>
      <w:r>
        <w:t>Zajištění záruky: 5% zádržné z ceny zakázky, lze vyřešit bankovní zárukou.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spacing w:line="276" w:lineRule="auto"/>
        <w:ind w:left="10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9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</w:pPr>
      <w:r>
        <w:rPr>
          <w:color w:val="6D1E6D"/>
        </w:rPr>
        <w:t>Správa provozu/Servisní smlouva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356"/>
        <w:ind w:hanging="287"/>
        <w:rPr>
          <w:rFonts w:ascii="Symbol" w:hAnsi="Symbol"/>
          <w:sz w:val="18"/>
        </w:rPr>
      </w:pPr>
      <w:r>
        <w:rPr>
          <w:sz w:val="18"/>
        </w:rPr>
        <w:t>Rozsah výkonů pro správu provozu/servisní smlouvu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Údržba podle bodu 8.1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Opravy podle bodu 8.2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Monitorování podle bodu 8.3/8.4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Termografie podle bodu 9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Měření charakteristické křivky podle bodu 10.1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Čištění podle potřeby podle bodu 11 (volitelně)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211"/>
      </w:pPr>
      <w:r>
        <w:rPr>
          <w:color w:val="6D1E6D"/>
        </w:rPr>
        <w:t>Údržba</w:t>
      </w:r>
    </w:p>
    <w:p w:rsidR="003F1945" w:rsidRDefault="000E5583">
      <w:pPr>
        <w:spacing w:before="240"/>
        <w:ind w:left="1067"/>
        <w:rPr>
          <w:b/>
        </w:rPr>
      </w:pPr>
      <w:r>
        <w:rPr>
          <w:b/>
          <w:color w:val="6D1E6D"/>
        </w:rPr>
        <w:t>Údržba fotovoltaického systému: minimálně v ročním cyklu,</w:t>
      </w:r>
    </w:p>
    <w:p w:rsidR="003F1945" w:rsidRDefault="000E5583">
      <w:pPr>
        <w:spacing w:before="119" w:line="276" w:lineRule="auto"/>
        <w:ind w:left="1067" w:right="752"/>
        <w:rPr>
          <w:b/>
        </w:rPr>
      </w:pPr>
      <w:r>
        <w:rPr>
          <w:b/>
          <w:color w:val="6D1E6D"/>
        </w:rPr>
        <w:t>ne v měsících prosinec až únor, nejlépe ve 2. čtvrtletí roku</w:t>
      </w:r>
    </w:p>
    <w:p w:rsidR="003F1945" w:rsidRDefault="000E5583">
      <w:pPr>
        <w:pStyle w:val="Zkladntext"/>
        <w:spacing w:before="118"/>
        <w:ind w:left="1067"/>
      </w:pPr>
      <w:r>
        <w:t>Výkony:</w:t>
      </w:r>
    </w:p>
    <w:p w:rsidR="003F1945" w:rsidRPr="00E44EBC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5"/>
        <w:ind w:hanging="287"/>
        <w:rPr>
          <w:sz w:val="18"/>
          <w:highlight w:val="yellow"/>
        </w:rPr>
      </w:pPr>
      <w:r w:rsidRPr="00E44EBC">
        <w:rPr>
          <w:sz w:val="18"/>
          <w:highlight w:val="yellow"/>
        </w:rPr>
        <w:t>Kontrola řádného stavu celého systému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1"/>
        <w:rPr>
          <w:sz w:val="18"/>
          <w:highlight w:val="yellow"/>
        </w:rPr>
      </w:pPr>
      <w:r w:rsidRPr="00E44EBC">
        <w:rPr>
          <w:sz w:val="18"/>
          <w:highlight w:val="yellow"/>
        </w:rPr>
        <w:t>Kontrolní lhůty podle DGUV předpisu 3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  <w:tab w:val="left" w:leader="dot" w:pos="2255"/>
        </w:tabs>
        <w:spacing w:before="105" w:line="360" w:lineRule="auto"/>
        <w:ind w:right="262"/>
        <w:rPr>
          <w:sz w:val="18"/>
          <w:highlight w:val="yellow"/>
        </w:rPr>
      </w:pPr>
      <w:r w:rsidRPr="00E44EBC">
        <w:rPr>
          <w:sz w:val="18"/>
          <w:highlight w:val="yellow"/>
        </w:rPr>
        <w:t>Rozsah kontrol podle obecně uznávaných pravidel techniky (např. DIN/EN 62446, VDE 0105 atd.</w:t>
      </w:r>
      <w:r w:rsidRPr="00E44EBC">
        <w:rPr>
          <w:sz w:val="18"/>
          <w:highlight w:val="yellow"/>
        </w:rPr>
        <w:tab/>
        <w:t>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Zkladntext"/>
        <w:ind w:left="1067"/>
      </w:pPr>
      <w:r>
        <w:t>Kromě jiného: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Vizuální kontrola nosné konstrukce, FV modulů, střídačů, kabeláže a přípojek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Kontrola &amp; očištění střídačů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nástrčných a šroubových spojů DC/AC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Kontrola bezpečnostních zařízení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270"/>
        <w:rPr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modulových svorek.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 xml:space="preserve">Kontrola stupně znečištění modulů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monitorování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Měření stringů</w:t>
      </w:r>
    </w:p>
    <w:p w:rsidR="003F1945" w:rsidRDefault="000E5583">
      <w:pPr>
        <w:pStyle w:val="Zkladntext"/>
        <w:spacing w:before="103" w:line="360" w:lineRule="auto"/>
        <w:ind w:left="1353" w:right="303"/>
      </w:pPr>
      <w:r>
        <w:t>(napětí naprázdno UL, zkratový proud IK, izolační odpor ISO vč. měření oslunění a teploty modulu) podle místních a normativních specifikací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Volitelně: Termografie „light“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Obrazová dokumentace zajištění pozice (sklouznutí)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34"/>
        <w:rPr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 w:line="350" w:lineRule="auto"/>
        <w:ind w:right="531"/>
        <w:rPr>
          <w:sz w:val="18"/>
        </w:rPr>
      </w:pPr>
      <w:r>
        <w:rPr>
          <w:sz w:val="18"/>
        </w:rPr>
        <w:t>Proaktivní komunikace v případě nutných opatření a oprav, v případě potřeby eskalace při absenci zpětného hlášení objednatele po maximálně 3 pracovních dnech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9"/>
        <w:ind w:hanging="287"/>
        <w:rPr>
          <w:sz w:val="18"/>
        </w:rPr>
      </w:pPr>
      <w:r>
        <w:rPr>
          <w:sz w:val="18"/>
        </w:rPr>
        <w:t>Péče o dokumentaci systému</w:t>
      </w: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135"/>
      </w:pPr>
      <w:r>
        <w:rPr>
          <w:color w:val="6D1E6D"/>
        </w:rPr>
        <w:t>Oprava</w:t>
      </w:r>
    </w:p>
    <w:p w:rsidR="003F1945" w:rsidRDefault="000E5583">
      <w:pPr>
        <w:pStyle w:val="Zkladntext"/>
        <w:spacing w:before="239" w:line="276" w:lineRule="auto"/>
        <w:ind w:left="1067" w:right="147"/>
      </w:pPr>
      <w:r>
        <w:t>Korekční opravné zásahy prováděné servisním technikem zhotovitele nebo subdodavatele pověřeného zhotovitelem v případě poruch na FV systému.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8" w:lineRule="auto"/>
        <w:ind w:left="1067" w:right="398"/>
      </w:pPr>
      <w:r>
        <w:t>V souladu s místně platnými předpisy servisní technik písemně oznámí objednateli opatření v dostatečném předstihu.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067" w:right="208"/>
      </w:pPr>
      <w:r>
        <w:t xml:space="preserve">Doba reakce v případě poruchy: max. 24 hodin </w:t>
      </w:r>
      <w:r w:rsidRPr="00BE4399">
        <w:rPr>
          <w:highlight w:val="yellow"/>
        </w:rPr>
        <w:t>(pracovní dny, pondělí až sobota), od nahlášení závady (podle bodu 8.3) pro prvotní dálkové odstranění závady, popř. včetně případného oznámení objednateli o opatřeních nutných k odstranění závady, pokud je nutný zásah na místě.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2" w:lineRule="auto"/>
        <w:ind w:left="1067" w:right="168"/>
      </w:pPr>
      <w:r w:rsidRPr="00BE4399">
        <w:rPr>
          <w:highlight w:val="yellow"/>
        </w:rPr>
        <w:t>Úplné odstranění závady: max. 10 pracovních dnů (pondělí až pátek) od nahlášení závady (podle bodu 8.3) po výskytu poruchy/poruchového hlášení.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0" w:lineRule="auto"/>
        <w:ind w:left="1067" w:right="428"/>
      </w:pPr>
      <w:r>
        <w:t xml:space="preserve">V případě nedodržení doby odstranění poruchy uhradí zhotovitel objednateli ztrátu výnosu podle prognózy výnosů (podle bodu 2. studie proveditelnosti) </w:t>
      </w:r>
      <w:r w:rsidRPr="00BE4399">
        <w:rPr>
          <w:highlight w:val="yellow"/>
        </w:rPr>
        <w:t>od 11. pracovního dne.</w:t>
      </w:r>
    </w:p>
    <w:p w:rsidR="003F1945" w:rsidRDefault="003F1945">
      <w:pPr>
        <w:pStyle w:val="Zkladntext"/>
        <w:rPr>
          <w:sz w:val="27"/>
        </w:rPr>
      </w:pPr>
    </w:p>
    <w:p w:rsidR="003F1945" w:rsidRPr="00BE4399" w:rsidRDefault="000E5583">
      <w:pPr>
        <w:pStyle w:val="Odstavecseseznamem"/>
        <w:numPr>
          <w:ilvl w:val="0"/>
          <w:numId w:val="2"/>
        </w:numPr>
        <w:tabs>
          <w:tab w:val="left" w:pos="1354"/>
        </w:tabs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Definice ztráty výnosu:</w:t>
      </w:r>
    </w:p>
    <w:p w:rsidR="003F1945" w:rsidRPr="00BE4399" w:rsidRDefault="000E5583">
      <w:pPr>
        <w:pStyle w:val="Zkladntext"/>
        <w:spacing w:before="103" w:line="360" w:lineRule="auto"/>
        <w:ind w:left="1353" w:right="172"/>
        <w:rPr>
          <w:highlight w:val="yellow"/>
        </w:rPr>
      </w:pPr>
      <w:r w:rsidRPr="00BE4399">
        <w:rPr>
          <w:highlight w:val="yellow"/>
        </w:rPr>
        <w:t>Základem jsou zde hodnoty prognózy výnosů (měsíční hodnota / kalendářní dny x dny výpadku x podíl ztraceného výkonu (%)) x 0,10 €</w:t>
      </w:r>
    </w:p>
    <w:p w:rsidR="003F1945" w:rsidRPr="00BE4399" w:rsidRDefault="003F1945">
      <w:pPr>
        <w:pStyle w:val="Zkladntext"/>
        <w:spacing w:before="10"/>
        <w:rPr>
          <w:sz w:val="20"/>
          <w:highlight w:val="yellow"/>
        </w:rPr>
      </w:pPr>
    </w:p>
    <w:p w:rsidR="003F1945" w:rsidRPr="00BE4399" w:rsidRDefault="000E5583">
      <w:pPr>
        <w:pStyle w:val="Zkladntext"/>
        <w:spacing w:before="1" w:line="276" w:lineRule="auto"/>
        <w:ind w:left="1353" w:right="123"/>
        <w:jc w:val="both"/>
        <w:rPr>
          <w:highlight w:val="yellow"/>
        </w:rPr>
      </w:pPr>
      <w:r w:rsidRPr="00BE4399">
        <w:rPr>
          <w:highlight w:val="yellow"/>
        </w:rPr>
        <w:t>Ze ztráty výnosu jsou vyjmuty rozsáhlé opravné zásahy, jejichž celková hodnota přesáhne 25 % pořizovací ceny příslušného systému.</w:t>
      </w:r>
    </w:p>
    <w:p w:rsidR="003F1945" w:rsidRPr="00BE4399" w:rsidRDefault="003F1945">
      <w:pPr>
        <w:pStyle w:val="Zkladntext"/>
        <w:spacing w:before="9"/>
        <w:rPr>
          <w:sz w:val="20"/>
          <w:highlight w:val="yellow"/>
        </w:rPr>
      </w:pPr>
    </w:p>
    <w:p w:rsidR="003F1945" w:rsidRDefault="000E5583">
      <w:pPr>
        <w:pStyle w:val="Zkladntext"/>
        <w:spacing w:line="276" w:lineRule="auto"/>
        <w:ind w:left="1353" w:right="121"/>
        <w:jc w:val="both"/>
      </w:pPr>
      <w:r w:rsidRPr="00BE4399">
        <w:rPr>
          <w:highlight w:val="yellow"/>
        </w:rPr>
        <w:t>V případě, že je nutné provést opravy, na které se nevztahuje záruka a které musí být objednány samostatně, považuje se 10denní lhůta pro odstranění poruchy mezi předložením nabídky (zhotovitelem) a závazným objednáním (objednatelem) za přerušenou.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1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</w:pPr>
      <w:r>
        <w:rPr>
          <w:color w:val="6D1E6D"/>
        </w:rPr>
        <w:t>Monitoring</w:t>
      </w:r>
    </w:p>
    <w:p w:rsidR="003F1945" w:rsidRPr="00BE4399" w:rsidRDefault="000E5583">
      <w:pPr>
        <w:pStyle w:val="Zkladntext"/>
        <w:spacing w:before="23" w:line="478" w:lineRule="exact"/>
        <w:ind w:left="1067" w:right="528"/>
        <w:rPr>
          <w:highlight w:val="yellow"/>
        </w:rPr>
      </w:pPr>
      <w:r>
        <w:t xml:space="preserve">Monitoring, dálkové sledování a vizualizace FV systému v denním cyklu (365 dní ročně). </w:t>
      </w:r>
      <w:r w:rsidRPr="00BE4399">
        <w:rPr>
          <w:highlight w:val="yellow"/>
        </w:rPr>
        <w:t>Poměr výkonnosti: nejméně 80 % zaručených po dobu jednoho roku sledování.</w:t>
      </w:r>
    </w:p>
    <w:p w:rsidR="003F1945" w:rsidRDefault="000E5583">
      <w:pPr>
        <w:pStyle w:val="Zkladntext"/>
        <w:spacing w:before="48"/>
        <w:ind w:left="1067"/>
      </w:pPr>
      <w:r w:rsidRPr="00BE4399">
        <w:rPr>
          <w:highlight w:val="yellow"/>
        </w:rPr>
        <w:t>V roce uvedení do provozu poměrně podle měsíců.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ind w:left="1067"/>
      </w:pPr>
      <w:r>
        <w:t>Výkony dálkového sledování minimálně: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Porovnání požadovaných a skutečných hodnot fotovoltaického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Permanentní evidence provozních dat systému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Okamžité zdokumentování každé poruchy včetně časového razítka („nahlášení závady“)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1087"/>
        <w:rPr>
          <w:sz w:val="18"/>
        </w:rPr>
      </w:pPr>
      <w:r>
        <w:rPr>
          <w:sz w:val="18"/>
        </w:rPr>
        <w:t>Ukládání, zpracovávání a zobrazování provozních dat systému na displeji (viz poz. 5. Displej k vizualizaci)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Každodenní kontrola/vyhodnocování dat a výkonnosti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Správa a zálohování dat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Detekce a vyhodnocování chyb</w:t>
      </w:r>
    </w:p>
    <w:p w:rsidR="003F1945" w:rsidRPr="00BE4399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4" w:line="360" w:lineRule="auto"/>
        <w:ind w:right="328"/>
        <w:rPr>
          <w:sz w:val="18"/>
          <w:highlight w:val="yellow"/>
        </w:rPr>
      </w:pPr>
      <w:r w:rsidRPr="00BE4399">
        <w:rPr>
          <w:sz w:val="18"/>
          <w:highlight w:val="yellow"/>
        </w:rPr>
        <w:t>Monitorování (napětí MPP, proud MPP, izolační odpor ISO vč. měření oslunění a teploty modulu)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</w:rPr>
      </w:pPr>
      <w:r>
        <w:rPr>
          <w:sz w:val="18"/>
        </w:rPr>
        <w:t>Online odstraňování chyb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Zrcadlení zařízení do účtu (SCHWARZ_ADMIN_PV)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0" w:line="350" w:lineRule="auto"/>
        <w:ind w:right="301"/>
        <w:rPr>
          <w:sz w:val="18"/>
        </w:rPr>
      </w:pPr>
      <w:r>
        <w:rPr>
          <w:sz w:val="18"/>
        </w:rPr>
        <w:t>Zpráva 1x na konci čtvrtletí a roční zpráva dle požadavku (bod 8.4. Požadavky na roční zprávu)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"/>
        <w:ind w:hanging="287"/>
        <w:rPr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0" w:line="360" w:lineRule="auto"/>
        <w:ind w:left="1067" w:right="1358"/>
      </w:pPr>
      <w:r w:rsidRPr="00BE4399">
        <w:rPr>
          <w:highlight w:val="yellow"/>
        </w:rPr>
        <w:t>Včetně nákladů na licence (portál/datový logger) a zrcadlení dat do účtu Schwarz (SCHWARZ_ADMIN_PV)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8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211"/>
          <w:tab w:val="left" w:pos="1212"/>
        </w:tabs>
        <w:spacing w:before="1"/>
        <w:ind w:left="1211" w:hanging="711"/>
      </w:pPr>
      <w:r>
        <w:rPr>
          <w:color w:val="6D1E6D"/>
        </w:rPr>
        <w:t>Požadavky na roční zprávu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239"/>
        <w:ind w:hanging="287"/>
        <w:rPr>
          <w:sz w:val="18"/>
        </w:rPr>
      </w:pPr>
      <w:r>
        <w:rPr>
          <w:sz w:val="18"/>
        </w:rPr>
        <w:t>Země/společnost/lokace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Kontaktní osoba pro systém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Detaily systému podle technického listu systému</w:t>
      </w:r>
    </w:p>
    <w:p w:rsidR="003F1945" w:rsidRDefault="000E5583">
      <w:pPr>
        <w:pStyle w:val="Zkladntext"/>
        <w:spacing w:before="101"/>
        <w:ind w:left="1353"/>
      </w:pPr>
      <w:r>
        <w:t>(velikost, orientace, typ/počet/m² modulů, typ/počet střídačů, poměr jmenovitého výkonu, stringy)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2" w:lineRule="auto"/>
        <w:ind w:right="318"/>
        <w:rPr>
          <w:sz w:val="18"/>
        </w:rPr>
      </w:pPr>
      <w:r>
        <w:rPr>
          <w:sz w:val="18"/>
        </w:rPr>
        <w:t xml:space="preserve">Stav/verze softwaru použitých komponent (střídače, monitor, datový logger atd.) </w:t>
      </w:r>
      <w:r w:rsidR="006753B3" w:rsidRPr="006753B3">
        <w:rPr>
          <w:sz w:val="18"/>
        </w:rPr>
        <w:sym w:font="Wingdings" w:char="F0E0"/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/>
        <w:ind w:hanging="287"/>
        <w:rPr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DC přepěťová ochrana, druh zařízení k ochraně před bleskem/připojení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Identifikační údaje síťové přípojky/druhu rozvodné sítě (např. síť TT)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Datum uvedení do provozu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Začátek/konec záruky (instalace, střídače, moduly, nosná konstrukce)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Porovnání požadovaných/skutečných hodnot výnosu</w:t>
      </w:r>
    </w:p>
    <w:p w:rsidR="003F1945" w:rsidRDefault="000E5583">
      <w:pPr>
        <w:pStyle w:val="Zkladntext"/>
        <w:spacing w:before="104" w:line="360" w:lineRule="auto"/>
        <w:ind w:left="1353" w:right="3063"/>
      </w:pPr>
      <w:r>
        <w:t>Definice požadovaných hodnot: Prognóza výnosů a skutečné oslunění</w:t>
      </w:r>
      <w:r>
        <w:br/>
        <w:t>Definice skutečné hodnoty: skutečný výnos, údaj v kWh</w:t>
      </w:r>
    </w:p>
    <w:p w:rsidR="003F1945" w:rsidRDefault="000E5583">
      <w:pPr>
        <w:pStyle w:val="Zkladntext"/>
        <w:spacing w:line="206" w:lineRule="exact"/>
        <w:ind w:left="1353"/>
      </w:pPr>
      <w:r>
        <w:t>(uvést ve zprávě jako měsíční hodnoty a jako samostatná příloha s denními hodnotami ve formátu *.xls)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Požadovaná/skutečná hodnota PR (Performance Ratio) (vč. definice PR)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Dostupnost FV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Kompletní výpadek v hodinách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Výpadek každého střídače v hodinách (i částečný)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Poslední údržba (vč. opatření a vyměněných dílů)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Další údržba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Poslední čištění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Poslední termografie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487"/>
        <w:rPr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6"/>
        <w:ind w:hanging="287"/>
        <w:rPr>
          <w:sz w:val="18"/>
        </w:rPr>
      </w:pPr>
      <w:r>
        <w:rPr>
          <w:sz w:val="18"/>
        </w:rPr>
        <w:t>Výpis servisních zásahů (s označením záruky nebo výpočtu)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Ostatní (např. úklid sněhu/škody způsobené bouřkou)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Analýza &amp; posouzení systému, jakož i doporučení a nevyřešené body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Zprávu/hodnocení je třeba předat ve formátu souboru (Excel CSV).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Termografie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</w:pPr>
      <w:r>
        <w:rPr>
          <w:color w:val="6D1E6D"/>
        </w:rPr>
        <w:t>Termografie kompletního FV systému podle platných norem</w:t>
      </w:r>
    </w:p>
    <w:p w:rsidR="003F1945" w:rsidRDefault="000E5583">
      <w:pPr>
        <w:pStyle w:val="Zkladntext"/>
        <w:spacing w:before="237" w:line="554" w:lineRule="auto"/>
        <w:ind w:left="1067" w:right="187"/>
      </w:pPr>
      <w:r>
        <w:t>Doporučení: Při uvedení do provozu a/nebo před koncem záruky na žádost objednatele. Termografická kontrola celého FV systému během provozu pod zatížením</w:t>
      </w:r>
    </w:p>
    <w:p w:rsidR="003F1945" w:rsidRDefault="000E5583">
      <w:pPr>
        <w:pStyle w:val="Zkladntext"/>
        <w:spacing w:before="1"/>
        <w:ind w:left="1067"/>
      </w:pPr>
      <w:r>
        <w:t>Záznamy tepelného obrazu během provozní fáze: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Lokalizace tepelných nápadných vad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potenciálních závad na úrovni článků a modulů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článků (např. efekt Hot spot, praskliny v článcích)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počínající delaminace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vadných přemosťovacích (obtokových) diod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přípojných krabic modulů a zásuvných spojů (konektorů)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zkratů, vadných pájených spojů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4" w:line="350" w:lineRule="auto"/>
        <w:ind w:right="486"/>
        <w:rPr>
          <w:sz w:val="18"/>
        </w:rPr>
      </w:pPr>
      <w:r>
        <w:rPr>
          <w:sz w:val="18"/>
        </w:rPr>
        <w:t>Evidence všech svorek a připojovacích bodů/kontaktů všech hlavních a podružných rozvaděčů, rozvaděčových skříní a střídačů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Analýza záznamů tepelného obrazu pomocí softwaru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 w:line="355" w:lineRule="auto"/>
        <w:ind w:right="183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3"/>
        <w:rPr>
          <w:sz w:val="22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  <w:spacing w:before="1"/>
      </w:pPr>
      <w:r>
        <w:rPr>
          <w:color w:val="6D1E6D"/>
        </w:rPr>
        <w:t>Termografie „Light“ podle platných norem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239" w:line="350" w:lineRule="auto"/>
        <w:ind w:right="236"/>
        <w:rPr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 w:line="355" w:lineRule="auto"/>
        <w:ind w:right="241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spacing w:line="355" w:lineRule="auto"/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8"/>
        </w:tabs>
      </w:pPr>
      <w:r>
        <w:rPr>
          <w:color w:val="6D1E6D"/>
        </w:rPr>
        <w:t>Ostatní měření/kontroly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ind w:left="501" w:firstLine="0"/>
      </w:pPr>
      <w:r>
        <w:rPr>
          <w:color w:val="68085F"/>
        </w:rPr>
        <w:t xml:space="preserve">10.1. </w:t>
      </w:r>
      <w:r>
        <w:rPr>
          <w:color w:val="6D1E6D"/>
        </w:rPr>
        <w:t>Měření charakteristické křivky podle platných norem</w:t>
      </w:r>
    </w:p>
    <w:p w:rsidR="003F1945" w:rsidRDefault="000E5583">
      <w:pPr>
        <w:pStyle w:val="Zkladntext"/>
        <w:spacing w:before="237"/>
        <w:ind w:left="1067"/>
      </w:pPr>
      <w:r>
        <w:t>Při uvedení do provozu a/nebo před koncem záruky na žádost objednatele.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388"/>
      </w:pPr>
      <w:r>
        <w:t>Měření charakteristické křivky pro stanovení výkonu jednotlivých modulů nebo celých stringů v závislosti na oslunění a teplotě modulu, včetně vyhodnocení a grafického zobrazení.</w:t>
      </w:r>
    </w:p>
    <w:p w:rsidR="003F1945" w:rsidRDefault="003F1945">
      <w:pPr>
        <w:pStyle w:val="Zkladntext"/>
        <w:spacing w:before="7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39"/>
      </w:pPr>
      <w:r>
        <w:t>Naměřené hodnoty je třeba převést na standardní testovací podmínky (STC) podle norem.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  <w:rPr>
          <w:sz w:val="28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178"/>
        </w:tabs>
        <w:spacing w:before="0"/>
        <w:ind w:left="1178" w:hanging="677"/>
      </w:pPr>
      <w:r>
        <w:rPr>
          <w:color w:val="6D1E6D"/>
        </w:rPr>
        <w:t>Čištění (volitelně)</w:t>
      </w:r>
    </w:p>
    <w:p w:rsidR="003F1945" w:rsidRDefault="000E5583">
      <w:pPr>
        <w:pStyle w:val="Zkladntext"/>
        <w:spacing w:before="356" w:line="556" w:lineRule="auto"/>
        <w:ind w:left="1209" w:right="2247"/>
      </w:pPr>
      <w:bookmarkStart w:id="0" w:name="_Hlk97820128"/>
      <w:r>
        <w:t xml:space="preserve">Čištění </w:t>
      </w:r>
      <w:bookmarkEnd w:id="0"/>
      <w:r>
        <w:t>fotovoltaického systému (podle potřeby), nejlépe ve 3. čtvrtletí roku. Čištění podle specifikací výrobce modulu, musí být předloženo schválení.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6"/>
        <w:rPr>
          <w:sz w:val="21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0"/>
        <w:ind w:left="1288" w:hanging="788"/>
      </w:pPr>
      <w:r>
        <w:rPr>
          <w:color w:val="6D1E6D"/>
        </w:rPr>
        <w:t>Další informace</w:t>
      </w:r>
    </w:p>
    <w:p w:rsidR="003F1945" w:rsidRDefault="000E5583">
      <w:pPr>
        <w:pStyle w:val="Zkladntext"/>
        <w:spacing w:before="358" w:line="259" w:lineRule="auto"/>
        <w:ind w:left="1353" w:right="282"/>
      </w:pPr>
      <w:r>
        <w:t>Pokud není možné dodržet minimální standardy/ specifikace uvedené v popisu výkonů, je třeba na to písemně upozornit v „Dodatku k popisu výkonů“ a v případě potřeby se před realizací dohodnout se společností SIS Energiesysteme</w:t>
      </w:r>
      <w:hyperlink r:id="rId13">
        <w:r>
          <w:t xml:space="preserve"> (</w:t>
        </w:r>
        <w:r>
          <w:rPr>
            <w:color w:val="6D1E6D"/>
            <w:u w:val="single" w:color="6D1E6D"/>
          </w:rPr>
          <w:t>energiesysteme@mail.schwarz</w:t>
        </w:r>
      </w:hyperlink>
      <w:r>
        <w:t>) na zvláštním řešení (je nutný písemný souhlas).</w:t>
      </w:r>
    </w:p>
    <w:p w:rsidR="003F1945" w:rsidRDefault="003F1945">
      <w:pPr>
        <w:pStyle w:val="Zkladntext"/>
        <w:spacing w:before="7"/>
        <w:rPr>
          <w:sz w:val="12"/>
        </w:rPr>
      </w:pPr>
    </w:p>
    <w:p w:rsidR="003F1945" w:rsidRDefault="000E5583">
      <w:pPr>
        <w:pStyle w:val="Zkladntext"/>
        <w:spacing w:before="94" w:line="259" w:lineRule="auto"/>
        <w:ind w:left="1353" w:right="112"/>
      </w:pPr>
      <w:r>
        <w:t>Instruktáž/zaškolení zákazníka/provozovatele systému včetně písemného dokladu a podepsaného protokolu. Trvalé připojení systému je možné až po úplném odstranění nedostatků z přejímacího protokolu. Rozhodnutí o trvalém připojení pochází od objednatele, a pokud se rozhodne nepřipojit, nemusí být až do povolení hrazeny žádné výpadky výnosů. Odchylky od tohoto postupu jsou možné pouze po písemném schválení objednatelem.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165"/>
        <w:ind w:left="1288" w:hanging="788"/>
      </w:pPr>
      <w:r>
        <w:rPr>
          <w:color w:val="6D1E6D"/>
        </w:rPr>
        <w:t>Přílohy</w:t>
      </w:r>
    </w:p>
    <w:p w:rsidR="003F1945" w:rsidRDefault="000E5583" w:rsidP="006753B3">
      <w:pPr>
        <w:pStyle w:val="Zkladntext"/>
        <w:spacing w:before="359" w:line="554" w:lineRule="auto"/>
        <w:ind w:left="1353" w:right="2722"/>
      </w:pPr>
      <w:r>
        <w:t>Příloha 1: Vzor kontrolního seznamu Dokumentace systému</w:t>
      </w:r>
      <w:r>
        <w:br/>
        <w:t>Příloha 2: Vzor kontrolního seznamu Dokumentace systému na místě</w:t>
      </w:r>
    </w:p>
    <w:sectPr w:rsidR="003F1945" w:rsidSect="004A487D">
      <w:pgSz w:w="11910" w:h="16840"/>
      <w:pgMar w:top="1580" w:right="1240" w:bottom="1140" w:left="860" w:header="0" w:footer="9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E1" w:rsidRDefault="00AD38E1">
      <w:r>
        <w:separator/>
      </w:r>
    </w:p>
  </w:endnote>
  <w:endnote w:type="continuationSeparator" w:id="0">
    <w:p w:rsidR="00AD38E1" w:rsidRDefault="00AD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45" w:rsidRDefault="004A487D">
    <w:pPr>
      <w:pStyle w:val="Zkladntext"/>
      <w:spacing w:line="14" w:lineRule="auto"/>
      <w:rPr>
        <w:sz w:val="20"/>
      </w:rPr>
    </w:pPr>
    <w:r w:rsidRPr="004A48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7.05pt;margin-top:783.1pt;width:243pt;height:11pt;z-index:-16038400;mso-position-horizontal-relative:page;mso-position-vertical-relative:page" filled="f" stroked="f">
          <v:textbox inset="0,0,0,0">
            <w:txbxContent>
              <w:p w:rsidR="003F1945" w:rsidRDefault="000E5583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b/>
                    <w:sz w:val="16"/>
                  </w:rPr>
                  <w:t xml:space="preserve">21.02.2022 </w:t>
                </w:r>
                <w:r>
                  <w:rPr>
                    <w:sz w:val="16"/>
                  </w:rPr>
                  <w:t>| Popis výkonů fotovoltaiky – mezinárodní 2022</w:t>
                </w:r>
              </w:p>
            </w:txbxContent>
          </v:textbox>
          <w10:wrap anchorx="page" anchory="page"/>
        </v:shape>
      </w:pict>
    </w:r>
    <w:r w:rsidRPr="004A487D">
      <w:pict>
        <v:shape id="_x0000_s1025" type="#_x0000_t202" style="position:absolute;margin-left:504.35pt;margin-top:783.1pt;width:24.05pt;height:11pt;z-index:-16037888;mso-position-horizontal-relative:page;mso-position-vertical-relative:page" filled="f" stroked="f">
          <v:textbox inset="0,0,0,0">
            <w:txbxContent>
              <w:p w:rsidR="003F1945" w:rsidRDefault="004A487D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0E5583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847C05">
                  <w:rPr>
                    <w:noProof/>
                    <w:sz w:val="16"/>
                  </w:rPr>
                  <w:t>15</w:t>
                </w:r>
                <w:r>
                  <w:fldChar w:fldCharType="end"/>
                </w:r>
                <w:r w:rsidR="000E5583">
                  <w:rPr>
                    <w:sz w:val="16"/>
                  </w:rPr>
                  <w:t>/15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E1" w:rsidRDefault="00AD38E1">
      <w:r>
        <w:separator/>
      </w:r>
    </w:p>
  </w:footnote>
  <w:footnote w:type="continuationSeparator" w:id="0">
    <w:p w:rsidR="00AD38E1" w:rsidRDefault="00AD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7D8"/>
    <w:multiLevelType w:val="hybridMultilevel"/>
    <w:tmpl w:val="4C887A5C"/>
    <w:lvl w:ilvl="0" w:tplc="8CA0578A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D69CCBDC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6230451C">
      <w:numFmt w:val="bullet"/>
      <w:lvlText w:val=""/>
      <w:lvlJc w:val="left"/>
      <w:pPr>
        <w:ind w:left="1634" w:hanging="281"/>
      </w:pPr>
      <w:rPr>
        <w:rFonts w:hint="default"/>
        <w:lang w:val="de-DE" w:eastAsia="en-US" w:bidi="ar-SA"/>
      </w:rPr>
    </w:lvl>
    <w:lvl w:ilvl="3" w:tplc="CCF8C6BA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44C211F0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6324B234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11C61478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C5F24F46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BF026A44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1">
    <w:nsid w:val="419B13A1"/>
    <w:multiLevelType w:val="multilevel"/>
    <w:tmpl w:val="522CF936"/>
    <w:lvl w:ilvl="0">
      <w:start w:val="9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•"/>
      <w:lvlJc w:val="left"/>
      <w:pPr>
        <w:ind w:left="3236" w:hanging="286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175" w:hanging="286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113" w:hanging="286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052" w:hanging="286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990" w:hanging="286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929" w:hanging="286"/>
      </w:pPr>
      <w:rPr>
        <w:rFonts w:hint="default"/>
        <w:lang w:val="de-DE" w:eastAsia="en-US" w:bidi="ar-SA"/>
      </w:rPr>
    </w:lvl>
  </w:abstractNum>
  <w:abstractNum w:abstractNumId="2">
    <w:nsid w:val="5DD15679"/>
    <w:multiLevelType w:val="hybridMultilevel"/>
    <w:tmpl w:val="630654EA"/>
    <w:lvl w:ilvl="0" w:tplc="271236BC">
      <w:numFmt w:val="bullet"/>
      <w:lvlText w:val=""/>
      <w:lvlJc w:val="left"/>
      <w:pPr>
        <w:ind w:left="1353" w:hanging="286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1" w:tplc="3A820732">
      <w:numFmt w:val="bullet"/>
      <w:lvlText w:val="•"/>
      <w:lvlJc w:val="left"/>
      <w:pPr>
        <w:ind w:left="2204" w:hanging="286"/>
      </w:pPr>
      <w:rPr>
        <w:rFonts w:hint="default"/>
        <w:lang w:val="de-DE" w:eastAsia="en-US" w:bidi="ar-SA"/>
      </w:rPr>
    </w:lvl>
    <w:lvl w:ilvl="2" w:tplc="663C6966">
      <w:numFmt w:val="bullet"/>
      <w:lvlText w:val="•"/>
      <w:lvlJc w:val="left"/>
      <w:pPr>
        <w:ind w:left="3049" w:hanging="286"/>
      </w:pPr>
      <w:rPr>
        <w:rFonts w:hint="default"/>
        <w:lang w:val="de-DE" w:eastAsia="en-US" w:bidi="ar-SA"/>
      </w:rPr>
    </w:lvl>
    <w:lvl w:ilvl="3" w:tplc="D10080D2">
      <w:numFmt w:val="bullet"/>
      <w:lvlText w:val="•"/>
      <w:lvlJc w:val="left"/>
      <w:pPr>
        <w:ind w:left="3893" w:hanging="286"/>
      </w:pPr>
      <w:rPr>
        <w:rFonts w:hint="default"/>
        <w:lang w:val="de-DE" w:eastAsia="en-US" w:bidi="ar-SA"/>
      </w:rPr>
    </w:lvl>
    <w:lvl w:ilvl="4" w:tplc="87E0FD6E">
      <w:numFmt w:val="bullet"/>
      <w:lvlText w:val="•"/>
      <w:lvlJc w:val="left"/>
      <w:pPr>
        <w:ind w:left="4738" w:hanging="286"/>
      </w:pPr>
      <w:rPr>
        <w:rFonts w:hint="default"/>
        <w:lang w:val="de-DE" w:eastAsia="en-US" w:bidi="ar-SA"/>
      </w:rPr>
    </w:lvl>
    <w:lvl w:ilvl="5" w:tplc="1F1AA14E">
      <w:numFmt w:val="bullet"/>
      <w:lvlText w:val="•"/>
      <w:lvlJc w:val="left"/>
      <w:pPr>
        <w:ind w:left="5583" w:hanging="286"/>
      </w:pPr>
      <w:rPr>
        <w:rFonts w:hint="default"/>
        <w:lang w:val="de-DE" w:eastAsia="en-US" w:bidi="ar-SA"/>
      </w:rPr>
    </w:lvl>
    <w:lvl w:ilvl="6" w:tplc="D1D8CE38">
      <w:numFmt w:val="bullet"/>
      <w:lvlText w:val="•"/>
      <w:lvlJc w:val="left"/>
      <w:pPr>
        <w:ind w:left="6427" w:hanging="286"/>
      </w:pPr>
      <w:rPr>
        <w:rFonts w:hint="default"/>
        <w:lang w:val="de-DE" w:eastAsia="en-US" w:bidi="ar-SA"/>
      </w:rPr>
    </w:lvl>
    <w:lvl w:ilvl="7" w:tplc="D02A5BBC">
      <w:numFmt w:val="bullet"/>
      <w:lvlText w:val="•"/>
      <w:lvlJc w:val="left"/>
      <w:pPr>
        <w:ind w:left="7272" w:hanging="286"/>
      </w:pPr>
      <w:rPr>
        <w:rFonts w:hint="default"/>
        <w:lang w:val="de-DE" w:eastAsia="en-US" w:bidi="ar-SA"/>
      </w:rPr>
    </w:lvl>
    <w:lvl w:ilvl="8" w:tplc="B7FA9ECE">
      <w:numFmt w:val="bullet"/>
      <w:lvlText w:val="•"/>
      <w:lvlJc w:val="left"/>
      <w:pPr>
        <w:ind w:left="8117" w:hanging="286"/>
      </w:pPr>
      <w:rPr>
        <w:rFonts w:hint="default"/>
        <w:lang w:val="de-DE" w:eastAsia="en-US" w:bidi="ar-SA"/>
      </w:rPr>
    </w:lvl>
  </w:abstractNum>
  <w:abstractNum w:abstractNumId="3">
    <w:nsid w:val="60D34B9F"/>
    <w:multiLevelType w:val="multilevel"/>
    <w:tmpl w:val="95CC4DB6"/>
    <w:lvl w:ilvl="0">
      <w:start w:val="8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"/>
      <w:lvlJc w:val="left"/>
      <w:pPr>
        <w:ind w:left="1634" w:hanging="281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>
      <w:numFmt w:val="bullet"/>
      <w:lvlText w:val="•"/>
      <w:lvlJc w:val="left"/>
      <w:pPr>
        <w:ind w:left="3681" w:hanging="281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4702" w:hanging="281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5723" w:hanging="281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744" w:hanging="281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764" w:hanging="281"/>
      </w:pPr>
      <w:rPr>
        <w:rFonts w:hint="default"/>
        <w:lang w:val="de-DE" w:eastAsia="en-US" w:bidi="ar-SA"/>
      </w:rPr>
    </w:lvl>
  </w:abstractNum>
  <w:abstractNum w:abstractNumId="4">
    <w:nsid w:val="6CD5696A"/>
    <w:multiLevelType w:val="hybridMultilevel"/>
    <w:tmpl w:val="934EC40E"/>
    <w:lvl w:ilvl="0" w:tplc="DDF6C88C">
      <w:numFmt w:val="bullet"/>
      <w:lvlText w:val=""/>
      <w:lvlJc w:val="left"/>
      <w:pPr>
        <w:ind w:left="1919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5316E81A">
      <w:numFmt w:val="bullet"/>
      <w:lvlText w:val="•"/>
      <w:lvlJc w:val="left"/>
      <w:pPr>
        <w:ind w:left="2708" w:hanging="286"/>
      </w:pPr>
      <w:rPr>
        <w:rFonts w:hint="default"/>
        <w:lang w:val="de-DE" w:eastAsia="en-US" w:bidi="ar-SA"/>
      </w:rPr>
    </w:lvl>
    <w:lvl w:ilvl="2" w:tplc="AB66E882">
      <w:numFmt w:val="bullet"/>
      <w:lvlText w:val="•"/>
      <w:lvlJc w:val="left"/>
      <w:pPr>
        <w:ind w:left="3497" w:hanging="286"/>
      </w:pPr>
      <w:rPr>
        <w:rFonts w:hint="default"/>
        <w:lang w:val="de-DE" w:eastAsia="en-US" w:bidi="ar-SA"/>
      </w:rPr>
    </w:lvl>
    <w:lvl w:ilvl="3" w:tplc="56463C4A">
      <w:numFmt w:val="bullet"/>
      <w:lvlText w:val="•"/>
      <w:lvlJc w:val="left"/>
      <w:pPr>
        <w:ind w:left="4285" w:hanging="286"/>
      </w:pPr>
      <w:rPr>
        <w:rFonts w:hint="default"/>
        <w:lang w:val="de-DE" w:eastAsia="en-US" w:bidi="ar-SA"/>
      </w:rPr>
    </w:lvl>
    <w:lvl w:ilvl="4" w:tplc="706C6978">
      <w:numFmt w:val="bullet"/>
      <w:lvlText w:val="•"/>
      <w:lvlJc w:val="left"/>
      <w:pPr>
        <w:ind w:left="5074" w:hanging="286"/>
      </w:pPr>
      <w:rPr>
        <w:rFonts w:hint="default"/>
        <w:lang w:val="de-DE" w:eastAsia="en-US" w:bidi="ar-SA"/>
      </w:rPr>
    </w:lvl>
    <w:lvl w:ilvl="5" w:tplc="7D7C6D6E">
      <w:numFmt w:val="bullet"/>
      <w:lvlText w:val="•"/>
      <w:lvlJc w:val="left"/>
      <w:pPr>
        <w:ind w:left="5863" w:hanging="286"/>
      </w:pPr>
      <w:rPr>
        <w:rFonts w:hint="default"/>
        <w:lang w:val="de-DE" w:eastAsia="en-US" w:bidi="ar-SA"/>
      </w:rPr>
    </w:lvl>
    <w:lvl w:ilvl="6" w:tplc="7B9687C2">
      <w:numFmt w:val="bullet"/>
      <w:lvlText w:val="•"/>
      <w:lvlJc w:val="left"/>
      <w:pPr>
        <w:ind w:left="6651" w:hanging="286"/>
      </w:pPr>
      <w:rPr>
        <w:rFonts w:hint="default"/>
        <w:lang w:val="de-DE" w:eastAsia="en-US" w:bidi="ar-SA"/>
      </w:rPr>
    </w:lvl>
    <w:lvl w:ilvl="7" w:tplc="ADE6D288">
      <w:numFmt w:val="bullet"/>
      <w:lvlText w:val="•"/>
      <w:lvlJc w:val="left"/>
      <w:pPr>
        <w:ind w:left="7440" w:hanging="286"/>
      </w:pPr>
      <w:rPr>
        <w:rFonts w:hint="default"/>
        <w:lang w:val="de-DE" w:eastAsia="en-US" w:bidi="ar-SA"/>
      </w:rPr>
    </w:lvl>
    <w:lvl w:ilvl="8" w:tplc="31FE34CE">
      <w:numFmt w:val="bullet"/>
      <w:lvlText w:val="•"/>
      <w:lvlJc w:val="left"/>
      <w:pPr>
        <w:ind w:left="8229" w:hanging="286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F1945"/>
    <w:rsid w:val="000E5583"/>
    <w:rsid w:val="003F1945"/>
    <w:rsid w:val="004A487D"/>
    <w:rsid w:val="006753B3"/>
    <w:rsid w:val="006D564A"/>
    <w:rsid w:val="00847C05"/>
    <w:rsid w:val="0088367D"/>
    <w:rsid w:val="008C2BDA"/>
    <w:rsid w:val="008C6076"/>
    <w:rsid w:val="009822AA"/>
    <w:rsid w:val="00A45629"/>
    <w:rsid w:val="00AD38E1"/>
    <w:rsid w:val="00BE4399"/>
    <w:rsid w:val="00C25CCA"/>
    <w:rsid w:val="00D12AD5"/>
    <w:rsid w:val="00E44EBC"/>
    <w:rsid w:val="00E7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487D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rsid w:val="004A487D"/>
    <w:pPr>
      <w:spacing w:before="211"/>
      <w:ind w:left="1067" w:hanging="567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rsid w:val="004A487D"/>
    <w:pPr>
      <w:ind w:left="1067" w:hanging="567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uiPriority w:val="9"/>
    <w:unhideWhenUsed/>
    <w:qFormat/>
    <w:rsid w:val="004A487D"/>
    <w:pPr>
      <w:ind w:left="1067"/>
      <w:jc w:val="both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48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4A487D"/>
    <w:rPr>
      <w:sz w:val="18"/>
      <w:szCs w:val="18"/>
    </w:rPr>
  </w:style>
  <w:style w:type="paragraph" w:styleId="Odstavecseseznamem">
    <w:name w:val="List Paragraph"/>
    <w:basedOn w:val="Normln"/>
    <w:uiPriority w:val="1"/>
    <w:qFormat/>
    <w:rsid w:val="004A487D"/>
    <w:pPr>
      <w:ind w:left="1353" w:hanging="281"/>
    </w:pPr>
  </w:style>
  <w:style w:type="paragraph" w:customStyle="1" w:styleId="TableParagraph">
    <w:name w:val="Table Paragraph"/>
    <w:basedOn w:val="Normln"/>
    <w:uiPriority w:val="1"/>
    <w:qFormat/>
    <w:rsid w:val="004A48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nergiesysteme@mail.schwar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eview.solar/tier-1-solar-panels-li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4502</Words>
  <Characters>26566</Characters>
  <Application>Microsoft Office Word</Application>
  <DocSecurity>4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Leistungsbeschreibung Photovoltaik International 2022</vt:lpstr>
    </vt:vector>
  </TitlesOfParts>
  <Company>RPA, s.r.o.</Company>
  <LinksUpToDate>false</LinksUpToDate>
  <CharactersWithSpaces>31006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Leistungsbeschreibung Photovoltaik International 2022</dc:title>
  <dc:creator>Tominski, Eva</dc:creator>
  <cp:lastModifiedBy>Josef Kudrna</cp:lastModifiedBy>
  <cp:revision>2</cp:revision>
  <dcterms:created xsi:type="dcterms:W3CDTF">2022-06-01T11:28:00Z</dcterms:created>
  <dcterms:modified xsi:type="dcterms:W3CDTF">2022-06-01T11:28:00Z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2022-03-04T00:00:00Z</vt:filetime>
  </property>
</Properties>
</file>