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335FA" w14:textId="77777777" w:rsidR="00590035" w:rsidRPr="00400178" w:rsidRDefault="00590035" w:rsidP="00590035">
      <w:pPr>
        <w:rPr>
          <w:rFonts w:ascii="Garamond" w:hAnsi="Garamond"/>
          <w:b/>
          <w:sz w:val="22"/>
          <w:szCs w:val="22"/>
        </w:rPr>
      </w:pPr>
    </w:p>
    <w:p w14:paraId="073A7D5C" w14:textId="77777777" w:rsidR="00590035" w:rsidRPr="00400178" w:rsidRDefault="00590035" w:rsidP="00590035">
      <w:pPr>
        <w:jc w:val="center"/>
        <w:rPr>
          <w:rFonts w:ascii="Garamond" w:hAnsi="Garamond"/>
          <w:b/>
          <w:sz w:val="32"/>
          <w:szCs w:val="32"/>
        </w:rPr>
      </w:pPr>
      <w:r w:rsidRPr="00400178">
        <w:rPr>
          <w:rFonts w:ascii="Garamond" w:hAnsi="Garamond"/>
          <w:b/>
          <w:sz w:val="32"/>
          <w:szCs w:val="32"/>
        </w:rPr>
        <w:t>Výzva na predloženie cenovej ponuky</w:t>
      </w:r>
      <w:r w:rsidRPr="00400178">
        <w:rPr>
          <w:rStyle w:val="Odkaznapoznmkupodiarou"/>
          <w:rFonts w:ascii="Garamond" w:hAnsi="Garamond"/>
          <w:b/>
          <w:sz w:val="32"/>
          <w:szCs w:val="32"/>
        </w:rPr>
        <w:footnoteReference w:id="1"/>
      </w:r>
    </w:p>
    <w:p w14:paraId="69E7D51D" w14:textId="77777777" w:rsidR="00590035" w:rsidRPr="00400178" w:rsidRDefault="00590035" w:rsidP="00590035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  <w:r w:rsidRPr="00400178"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  <w:t>Názov predmetu zákazky:</w:t>
      </w:r>
    </w:p>
    <w:p w14:paraId="7DE79731" w14:textId="77777777" w:rsidR="00590035" w:rsidRPr="00400178" w:rsidRDefault="00590035" w:rsidP="00590035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</w:p>
    <w:p w14:paraId="751C3BBF" w14:textId="56FCE167" w:rsidR="00590035" w:rsidRPr="009B228B" w:rsidRDefault="00590035" w:rsidP="007874B2">
      <w:pPr>
        <w:pStyle w:val="Default"/>
        <w:jc w:val="center"/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</w:pPr>
      <w:r w:rsidRPr="00400178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„</w:t>
      </w:r>
      <w:bookmarkStart w:id="0" w:name="_Hlk167777202"/>
      <w:r w:rsidR="007874B2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 xml:space="preserve">Bezkontaktné čipové </w:t>
      </w:r>
      <w:proofErr w:type="spellStart"/>
      <w:r w:rsidR="007874B2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karty_CP</w:t>
      </w:r>
      <w:proofErr w:type="spellEnd"/>
      <w:r w:rsidR="00FC566E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 xml:space="preserve"> </w:t>
      </w:r>
      <w:r w:rsidR="007874B2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19/2024</w:t>
      </w:r>
      <w:bookmarkEnd w:id="0"/>
      <w:r w:rsidRPr="00400178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“</w:t>
      </w:r>
    </w:p>
    <w:p w14:paraId="572CF6B0" w14:textId="77777777" w:rsidR="00590035" w:rsidRPr="00400178" w:rsidRDefault="00590035" w:rsidP="00590035">
      <w:pPr>
        <w:rPr>
          <w:rFonts w:ascii="Garamond" w:hAnsi="Garamond"/>
          <w:sz w:val="22"/>
          <w:szCs w:val="22"/>
        </w:rPr>
      </w:pPr>
    </w:p>
    <w:p w14:paraId="730091C8" w14:textId="77777777" w:rsidR="00590035" w:rsidRPr="00400178" w:rsidRDefault="00590035" w:rsidP="00590035">
      <w:pPr>
        <w:pStyle w:val="Bezriadkovania"/>
        <w:numPr>
          <w:ilvl w:val="0"/>
          <w:numId w:val="3"/>
        </w:numPr>
        <w:rPr>
          <w:rFonts w:ascii="Garamond" w:hAnsi="Garamond"/>
        </w:rPr>
      </w:pPr>
      <w:r w:rsidRPr="00400178">
        <w:rPr>
          <w:rFonts w:ascii="Garamond" w:hAnsi="Garamond"/>
          <w:b/>
          <w:bCs/>
        </w:rPr>
        <w:t>Identifikácia</w:t>
      </w:r>
      <w:r w:rsidRPr="00400178">
        <w:rPr>
          <w:rFonts w:ascii="Garamond" w:hAnsi="Garamond"/>
          <w:b/>
        </w:rPr>
        <w:t xml:space="preserve"> obstarávateľa</w:t>
      </w:r>
    </w:p>
    <w:p w14:paraId="77E5894F" w14:textId="77777777" w:rsidR="00590035" w:rsidRPr="00400178" w:rsidRDefault="00590035" w:rsidP="00590035">
      <w:pPr>
        <w:jc w:val="left"/>
        <w:rPr>
          <w:rFonts w:ascii="Garamond" w:hAnsi="Garamond"/>
          <w:sz w:val="22"/>
          <w:szCs w:val="22"/>
        </w:rPr>
      </w:pPr>
    </w:p>
    <w:p w14:paraId="3BD18C04" w14:textId="77777777" w:rsidR="00590035" w:rsidRPr="00400178" w:rsidRDefault="00590035" w:rsidP="00590035">
      <w:pPr>
        <w:tabs>
          <w:tab w:val="left" w:pos="426"/>
        </w:tabs>
        <w:rPr>
          <w:rFonts w:ascii="Garamond" w:hAnsi="Garamond"/>
          <w:sz w:val="22"/>
          <w:szCs w:val="22"/>
        </w:rPr>
      </w:pPr>
      <w:bookmarkStart w:id="1" w:name="kontakt_meno"/>
      <w:bookmarkEnd w:id="1"/>
      <w:r w:rsidRPr="00400178">
        <w:rPr>
          <w:rFonts w:ascii="Garamond" w:hAnsi="Garamond"/>
          <w:sz w:val="22"/>
          <w:szCs w:val="22"/>
        </w:rPr>
        <w:tab/>
        <w:t xml:space="preserve">Obchodné meno: </w:t>
      </w:r>
      <w:r w:rsidRPr="00400178">
        <w:rPr>
          <w:rFonts w:ascii="Garamond" w:hAnsi="Garamond"/>
          <w:sz w:val="22"/>
          <w:szCs w:val="22"/>
        </w:rPr>
        <w:tab/>
        <w:t xml:space="preserve"> </w:t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b/>
          <w:sz w:val="22"/>
          <w:szCs w:val="22"/>
        </w:rPr>
        <w:t>Dopravný podnik Bratislava, akciová spoločnosť</w:t>
      </w:r>
    </w:p>
    <w:p w14:paraId="70F55A14" w14:textId="77777777" w:rsidR="00590035" w:rsidRPr="00400178" w:rsidRDefault="00590035" w:rsidP="00590035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ab/>
        <w:t xml:space="preserve">Sídlo: </w:t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  <w:t xml:space="preserve">Olejkárska 1, 814 52 Bratislava </w:t>
      </w:r>
    </w:p>
    <w:p w14:paraId="0F8DAF4C" w14:textId="7A501F13" w:rsidR="00590035" w:rsidRPr="00400178" w:rsidRDefault="00590035" w:rsidP="00590035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ab/>
        <w:t>Kontaktná osoba:</w:t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</w:r>
      <w:r w:rsidR="00A41053">
        <w:rPr>
          <w:rFonts w:ascii="Garamond" w:hAnsi="Garamond"/>
          <w:sz w:val="22"/>
          <w:szCs w:val="22"/>
        </w:rPr>
        <w:t xml:space="preserve">Peter Mládek </w:t>
      </w:r>
    </w:p>
    <w:p w14:paraId="498ABE2A" w14:textId="502C3A09" w:rsidR="00590035" w:rsidRPr="00400178" w:rsidRDefault="00590035" w:rsidP="00590035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ab/>
        <w:t>Telefón:</w:t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</w:r>
      <w:r w:rsidR="002F3A7C" w:rsidRPr="002F3A7C">
        <w:rPr>
          <w:rFonts w:ascii="Garamond" w:hAnsi="Garamond"/>
          <w:sz w:val="22"/>
          <w:szCs w:val="22"/>
          <w:lang w:val="en-US"/>
        </w:rPr>
        <w:t xml:space="preserve">+421 2 5950 </w:t>
      </w:r>
      <w:r w:rsidR="002C572A">
        <w:rPr>
          <w:rFonts w:ascii="Garamond" w:hAnsi="Garamond"/>
          <w:sz w:val="22"/>
          <w:szCs w:val="22"/>
          <w:lang w:val="en-US"/>
        </w:rPr>
        <w:t>14</w:t>
      </w:r>
      <w:r w:rsidR="00A41053">
        <w:rPr>
          <w:rFonts w:ascii="Garamond" w:hAnsi="Garamond"/>
          <w:sz w:val="22"/>
          <w:szCs w:val="22"/>
          <w:lang w:val="en-US"/>
        </w:rPr>
        <w:t>28</w:t>
      </w:r>
    </w:p>
    <w:p w14:paraId="1BEF414F" w14:textId="61141575" w:rsidR="00590035" w:rsidRDefault="00590035" w:rsidP="00590035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ab/>
        <w:t>E-mail:</w:t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</w:r>
      <w:hyperlink r:id="rId7" w:history="1">
        <w:r w:rsidR="00A41053" w:rsidRPr="00230E2A">
          <w:rPr>
            <w:rStyle w:val="Hypertextovprepojenie"/>
            <w:rFonts w:ascii="Garamond" w:hAnsi="Garamond"/>
            <w:sz w:val="22"/>
            <w:szCs w:val="22"/>
          </w:rPr>
          <w:t>mladek.peter@dpb.sk</w:t>
        </w:r>
      </w:hyperlink>
    </w:p>
    <w:p w14:paraId="396730D9" w14:textId="1519DAE5" w:rsidR="00590035" w:rsidRPr="00400178" w:rsidRDefault="00590035" w:rsidP="00590035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ab/>
        <w:t xml:space="preserve">IČO: </w:t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  <w:t>00 492 736</w:t>
      </w:r>
    </w:p>
    <w:p w14:paraId="46C9B45F" w14:textId="77777777" w:rsidR="00590035" w:rsidRPr="00400178" w:rsidRDefault="00590035" w:rsidP="00590035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ab/>
        <w:t>DIČ:</w:t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  <w:t>2020298786</w:t>
      </w:r>
    </w:p>
    <w:p w14:paraId="43197B8D" w14:textId="77777777" w:rsidR="00590035" w:rsidRPr="00400178" w:rsidRDefault="00590035" w:rsidP="00590035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ab/>
        <w:t>IČ DPH:</w:t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ab/>
        <w:t>SK2020298786</w:t>
      </w:r>
    </w:p>
    <w:p w14:paraId="43A59E4C" w14:textId="77777777" w:rsidR="00590035" w:rsidRDefault="00590035" w:rsidP="00590035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ab/>
      </w:r>
    </w:p>
    <w:p w14:paraId="43B6ADCA" w14:textId="5FC4CC4F" w:rsidR="00590035" w:rsidRPr="00400178" w:rsidRDefault="00590035" w:rsidP="00590035">
      <w:pPr>
        <w:tabs>
          <w:tab w:val="left" w:pos="426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Pr="00400178">
        <w:rPr>
          <w:rFonts w:ascii="Garamond" w:hAnsi="Garamond"/>
          <w:sz w:val="22"/>
          <w:szCs w:val="22"/>
        </w:rPr>
        <w:t xml:space="preserve">Zapísaný v Obchodnom registri </w:t>
      </w:r>
      <w:r w:rsidR="002C572A">
        <w:rPr>
          <w:rFonts w:ascii="Garamond" w:hAnsi="Garamond"/>
          <w:sz w:val="22"/>
          <w:szCs w:val="22"/>
        </w:rPr>
        <w:t>Mestského</w:t>
      </w:r>
      <w:r w:rsidRPr="00400178">
        <w:rPr>
          <w:rFonts w:ascii="Garamond" w:hAnsi="Garamond"/>
          <w:sz w:val="22"/>
          <w:szCs w:val="22"/>
        </w:rPr>
        <w:t xml:space="preserve"> súdu Bratislava </w:t>
      </w:r>
      <w:r w:rsidR="002C572A">
        <w:rPr>
          <w:rFonts w:ascii="Garamond" w:hAnsi="Garamond"/>
          <w:sz w:val="22"/>
          <w:szCs w:val="22"/>
        </w:rPr>
        <w:t>II</w:t>
      </w:r>
      <w:r w:rsidRPr="00400178">
        <w:rPr>
          <w:rFonts w:ascii="Garamond" w:hAnsi="Garamond"/>
          <w:sz w:val="22"/>
          <w:szCs w:val="22"/>
        </w:rPr>
        <w:t>I, Oddiel: Sa, Vložka č. 607/B.</w:t>
      </w:r>
    </w:p>
    <w:p w14:paraId="5235F29A" w14:textId="77777777" w:rsidR="00590035" w:rsidRPr="00400178" w:rsidRDefault="00590035" w:rsidP="00590035">
      <w:pPr>
        <w:pStyle w:val="Bezriadkovania"/>
        <w:rPr>
          <w:rFonts w:ascii="Garamond" w:hAnsi="Garamond"/>
          <w:b/>
          <w:bCs/>
        </w:rPr>
      </w:pPr>
      <w:r w:rsidRPr="00400178">
        <w:rPr>
          <w:rFonts w:ascii="Garamond" w:hAnsi="Garamond"/>
          <w:b/>
          <w:bCs/>
        </w:rPr>
        <w:t xml:space="preserve">       </w:t>
      </w:r>
      <w:r w:rsidRPr="00400178">
        <w:rPr>
          <w:rFonts w:ascii="Garamond" w:hAnsi="Garamond" w:cstheme="minorHAnsi"/>
          <w:spacing w:val="-1"/>
        </w:rPr>
        <w:t xml:space="preserve">                                             </w:t>
      </w:r>
    </w:p>
    <w:p w14:paraId="7AA8DE13" w14:textId="77777777" w:rsidR="00590035" w:rsidRPr="00400178" w:rsidRDefault="00590035" w:rsidP="00590035">
      <w:pPr>
        <w:pStyle w:val="Bezriadkovania"/>
        <w:numPr>
          <w:ilvl w:val="0"/>
          <w:numId w:val="3"/>
        </w:numPr>
        <w:rPr>
          <w:rFonts w:ascii="Garamond" w:hAnsi="Garamond"/>
          <w:b/>
          <w:bCs/>
        </w:rPr>
      </w:pPr>
      <w:r w:rsidRPr="00400178">
        <w:rPr>
          <w:rFonts w:ascii="Garamond" w:hAnsi="Garamond"/>
          <w:b/>
          <w:bCs/>
        </w:rPr>
        <w:t xml:space="preserve">Zatriedenie obstarávacieho subjektu podľa zákona: </w:t>
      </w:r>
    </w:p>
    <w:p w14:paraId="3B5C80D4" w14:textId="77777777" w:rsidR="00590035" w:rsidRPr="00400178" w:rsidRDefault="00590035" w:rsidP="00590035">
      <w:pPr>
        <w:pStyle w:val="Bezriadkovania"/>
        <w:ind w:firstLine="360"/>
        <w:rPr>
          <w:rFonts w:ascii="Garamond" w:hAnsi="Garamond"/>
        </w:rPr>
      </w:pPr>
      <w:r w:rsidRPr="00400178">
        <w:rPr>
          <w:rFonts w:ascii="Garamond" w:hAnsi="Garamond"/>
        </w:rPr>
        <w:t>Obstarávateľ podľa § 9 zákona o verejnom obstarávaní.</w:t>
      </w:r>
    </w:p>
    <w:p w14:paraId="66C71DA7" w14:textId="77777777" w:rsidR="00590035" w:rsidRPr="00400178" w:rsidRDefault="00590035" w:rsidP="00590035">
      <w:pPr>
        <w:pStyle w:val="Bezriadkovania"/>
        <w:ind w:firstLine="360"/>
        <w:rPr>
          <w:rFonts w:ascii="Garamond" w:hAnsi="Garamond"/>
        </w:rPr>
      </w:pPr>
    </w:p>
    <w:p w14:paraId="71F1D792" w14:textId="33E0DB8C" w:rsidR="00590035" w:rsidRPr="002C572A" w:rsidRDefault="00590035" w:rsidP="002C572A">
      <w:pPr>
        <w:pStyle w:val="Bezriadkovania"/>
        <w:numPr>
          <w:ilvl w:val="0"/>
          <w:numId w:val="3"/>
        </w:numPr>
        <w:jc w:val="both"/>
        <w:rPr>
          <w:rFonts w:ascii="Garamond" w:hAnsi="Garamond"/>
        </w:rPr>
      </w:pPr>
      <w:r w:rsidRPr="00590035">
        <w:rPr>
          <w:rFonts w:ascii="Garamond" w:hAnsi="Garamond"/>
          <w:b/>
          <w:bCs/>
        </w:rPr>
        <w:t>Názov zákazky:</w:t>
      </w:r>
      <w:r w:rsidR="007874B2">
        <w:rPr>
          <w:rFonts w:ascii="Garamond" w:hAnsi="Garamond"/>
          <w:b/>
          <w:bCs/>
        </w:rPr>
        <w:t xml:space="preserve"> </w:t>
      </w:r>
      <w:r w:rsidR="007874B2" w:rsidRPr="007874B2">
        <w:rPr>
          <w:rFonts w:ascii="Garamond" w:hAnsi="Garamond"/>
          <w:bCs/>
        </w:rPr>
        <w:t>Bezkontaktné čipové karty</w:t>
      </w:r>
    </w:p>
    <w:p w14:paraId="676C8B25" w14:textId="77777777" w:rsidR="001E1500" w:rsidRDefault="001E1500" w:rsidP="00590035">
      <w:pPr>
        <w:pStyle w:val="Bezriadkovania"/>
        <w:ind w:firstLine="360"/>
        <w:rPr>
          <w:rFonts w:ascii="Garamond" w:hAnsi="Garamond"/>
          <w:b/>
          <w:bCs/>
        </w:rPr>
      </w:pPr>
    </w:p>
    <w:p w14:paraId="65E7EAB5" w14:textId="16CCE77D" w:rsidR="00590035" w:rsidRPr="00400178" w:rsidRDefault="00590035" w:rsidP="00590035">
      <w:pPr>
        <w:pStyle w:val="Bezriadkovania"/>
        <w:ind w:firstLine="360"/>
        <w:rPr>
          <w:rFonts w:ascii="Garamond" w:hAnsi="Garamond"/>
        </w:rPr>
      </w:pPr>
      <w:r w:rsidRPr="00400178">
        <w:rPr>
          <w:rFonts w:ascii="Garamond" w:hAnsi="Garamond"/>
          <w:b/>
          <w:bCs/>
        </w:rPr>
        <w:t>Označenie zákazky:</w:t>
      </w:r>
      <w:r w:rsidRPr="00400178">
        <w:rPr>
          <w:rFonts w:ascii="Garamond" w:hAnsi="Garamond"/>
          <w:b/>
          <w:bCs/>
        </w:rPr>
        <w:tab/>
      </w:r>
      <w:r w:rsidRPr="00D71EE9">
        <w:rPr>
          <w:rFonts w:ascii="Garamond" w:hAnsi="Garamond"/>
        </w:rPr>
        <w:t xml:space="preserve">CP </w:t>
      </w:r>
      <w:r w:rsidR="002C572A" w:rsidRPr="00D71EE9">
        <w:rPr>
          <w:rFonts w:ascii="Garamond" w:hAnsi="Garamond"/>
        </w:rPr>
        <w:t>1</w:t>
      </w:r>
      <w:r w:rsidR="007874B2">
        <w:rPr>
          <w:rFonts w:ascii="Garamond" w:hAnsi="Garamond"/>
        </w:rPr>
        <w:t>9</w:t>
      </w:r>
      <w:r w:rsidRPr="00D71EE9">
        <w:rPr>
          <w:rFonts w:ascii="Garamond" w:hAnsi="Garamond"/>
        </w:rPr>
        <w:t>/202</w:t>
      </w:r>
      <w:r w:rsidR="002C572A" w:rsidRPr="00D71EE9">
        <w:rPr>
          <w:rFonts w:ascii="Garamond" w:hAnsi="Garamond"/>
        </w:rPr>
        <w:t>4</w:t>
      </w:r>
    </w:p>
    <w:p w14:paraId="0D240689" w14:textId="77777777" w:rsidR="00590035" w:rsidRPr="00400178" w:rsidRDefault="00590035" w:rsidP="00590035">
      <w:pPr>
        <w:pStyle w:val="Bezriadkovania"/>
        <w:rPr>
          <w:rFonts w:ascii="Garamond" w:hAnsi="Garamond"/>
          <w:b/>
          <w:bCs/>
        </w:rPr>
      </w:pPr>
    </w:p>
    <w:p w14:paraId="3A1B7502" w14:textId="66AA35F9" w:rsidR="00590035" w:rsidRPr="00A038F2" w:rsidRDefault="00590035" w:rsidP="00590035">
      <w:pPr>
        <w:pStyle w:val="Bezriadkovania"/>
        <w:numPr>
          <w:ilvl w:val="0"/>
          <w:numId w:val="3"/>
        </w:numPr>
        <w:tabs>
          <w:tab w:val="left" w:pos="426"/>
        </w:tabs>
        <w:rPr>
          <w:rFonts w:ascii="Garamond" w:hAnsi="Garamond"/>
          <w:bCs/>
        </w:rPr>
      </w:pPr>
      <w:r w:rsidRPr="00A038F2">
        <w:rPr>
          <w:rFonts w:ascii="Garamond" w:hAnsi="Garamond"/>
          <w:b/>
          <w:bCs/>
        </w:rPr>
        <w:t xml:space="preserve">Druh zákazky:               </w:t>
      </w:r>
      <w:r w:rsidRPr="00A038F2">
        <w:rPr>
          <w:rFonts w:ascii="Garamond" w:hAnsi="Garamond"/>
          <w:b/>
          <w:bCs/>
        </w:rPr>
        <w:tab/>
      </w:r>
      <w:r w:rsidR="00A41053">
        <w:rPr>
          <w:rFonts w:ascii="Garamond" w:hAnsi="Garamond"/>
        </w:rPr>
        <w:t>tovary</w:t>
      </w:r>
    </w:p>
    <w:p w14:paraId="4A64B341" w14:textId="77777777" w:rsidR="00590035" w:rsidRPr="00A038F2" w:rsidRDefault="00590035" w:rsidP="00590035">
      <w:pPr>
        <w:pStyle w:val="Bezriadkovania"/>
        <w:tabs>
          <w:tab w:val="left" w:pos="426"/>
        </w:tabs>
        <w:ind w:left="360"/>
        <w:rPr>
          <w:rFonts w:ascii="Garamond" w:hAnsi="Garamond"/>
          <w:bCs/>
        </w:rPr>
      </w:pPr>
    </w:p>
    <w:p w14:paraId="143DA32D" w14:textId="24BE073F" w:rsidR="00590035" w:rsidRPr="00BC5FB6" w:rsidRDefault="00590035" w:rsidP="00590035">
      <w:pPr>
        <w:pStyle w:val="Bezriadkovania"/>
        <w:numPr>
          <w:ilvl w:val="0"/>
          <w:numId w:val="3"/>
        </w:numPr>
        <w:tabs>
          <w:tab w:val="left" w:pos="426"/>
        </w:tabs>
        <w:rPr>
          <w:rFonts w:ascii="Garamond" w:hAnsi="Garamond"/>
        </w:rPr>
      </w:pPr>
      <w:r w:rsidRPr="00A038F2">
        <w:rPr>
          <w:rFonts w:ascii="Garamond" w:hAnsi="Garamond"/>
          <w:b/>
        </w:rPr>
        <w:t>Hlavné miesto</w:t>
      </w:r>
      <w:r w:rsidRPr="00A038F2">
        <w:rPr>
          <w:rFonts w:ascii="Garamond" w:hAnsi="Garamond"/>
          <w:bCs/>
        </w:rPr>
        <w:t xml:space="preserve"> dodania tovaru/poskytnutia služieb/uskutočnenia stavebných prác:</w:t>
      </w:r>
      <w:r w:rsidR="00A038F2" w:rsidRPr="00A038F2">
        <w:rPr>
          <w:rFonts w:ascii="Garamond" w:hAnsi="Garamond"/>
          <w:bCs/>
        </w:rPr>
        <w:t xml:space="preserve"> </w:t>
      </w:r>
      <w:r w:rsidR="00A038F2" w:rsidRPr="00BC5FB6">
        <w:rPr>
          <w:rFonts w:ascii="Garamond" w:hAnsi="Garamond"/>
          <w:bCs/>
        </w:rPr>
        <w:t>Dopravn</w:t>
      </w:r>
      <w:r w:rsidR="005A69A2" w:rsidRPr="00BC5FB6">
        <w:rPr>
          <w:rFonts w:ascii="Garamond" w:hAnsi="Garamond"/>
          <w:bCs/>
        </w:rPr>
        <w:t>ý</w:t>
      </w:r>
      <w:r w:rsidR="00A038F2" w:rsidRPr="00BC5FB6">
        <w:rPr>
          <w:rFonts w:ascii="Garamond" w:hAnsi="Garamond"/>
          <w:bCs/>
        </w:rPr>
        <w:t xml:space="preserve"> podnik Bratislava, a.</w:t>
      </w:r>
      <w:r w:rsidR="005A69A2" w:rsidRPr="00BC5FB6">
        <w:rPr>
          <w:rFonts w:ascii="Garamond" w:hAnsi="Garamond"/>
          <w:bCs/>
        </w:rPr>
        <w:t xml:space="preserve"> </w:t>
      </w:r>
      <w:r w:rsidR="00A038F2" w:rsidRPr="00BC5FB6">
        <w:rPr>
          <w:rFonts w:ascii="Garamond" w:hAnsi="Garamond"/>
          <w:bCs/>
        </w:rPr>
        <w:t>s.</w:t>
      </w:r>
      <w:r w:rsidR="00892C61">
        <w:rPr>
          <w:rFonts w:ascii="Garamond" w:hAnsi="Garamond"/>
          <w:bCs/>
        </w:rPr>
        <w:t>,</w:t>
      </w:r>
      <w:r w:rsidR="00892C61" w:rsidRPr="00892C61">
        <w:rPr>
          <w:rFonts w:ascii="Garamond" w:hAnsi="Garamond"/>
          <w:sz w:val="20"/>
          <w:szCs w:val="20"/>
        </w:rPr>
        <w:t xml:space="preserve"> </w:t>
      </w:r>
      <w:r w:rsidR="00892C61" w:rsidRPr="00892C61">
        <w:rPr>
          <w:rFonts w:ascii="Garamond" w:hAnsi="Garamond"/>
        </w:rPr>
        <w:t>Olejkárska 1, 814 52 Bratislava, Oddelenie tarifných služieb</w:t>
      </w:r>
    </w:p>
    <w:p w14:paraId="30D3950F" w14:textId="77777777" w:rsidR="00A038F2" w:rsidRPr="002C572A" w:rsidRDefault="00A038F2" w:rsidP="00A038F2">
      <w:pPr>
        <w:pStyle w:val="Bezriadkovania"/>
        <w:tabs>
          <w:tab w:val="left" w:pos="426"/>
        </w:tabs>
        <w:ind w:left="360"/>
        <w:rPr>
          <w:rFonts w:ascii="Garamond" w:hAnsi="Garamond"/>
        </w:rPr>
      </w:pPr>
    </w:p>
    <w:p w14:paraId="0C6DEE8C" w14:textId="1F564C5D" w:rsidR="00892C61" w:rsidRPr="00625E2C" w:rsidRDefault="00590035" w:rsidP="00625E2C">
      <w:pPr>
        <w:pStyle w:val="Bezriadkovania"/>
        <w:numPr>
          <w:ilvl w:val="0"/>
          <w:numId w:val="3"/>
        </w:numPr>
        <w:tabs>
          <w:tab w:val="left" w:pos="426"/>
        </w:tabs>
        <w:rPr>
          <w:rFonts w:ascii="Garamond" w:hAnsi="Garamond"/>
          <w:bCs/>
        </w:rPr>
      </w:pPr>
      <w:r w:rsidRPr="00A038F2">
        <w:rPr>
          <w:rFonts w:ascii="Garamond" w:hAnsi="Garamond"/>
          <w:b/>
        </w:rPr>
        <w:t>Výsledok verejného obstarávania (typ zmluvy, lehota na realizáciu zákazky, platobné podmienky)</w:t>
      </w:r>
      <w:r w:rsidRPr="00A038F2">
        <w:rPr>
          <w:rFonts w:ascii="Garamond" w:hAnsi="Garamond"/>
          <w:bCs/>
        </w:rPr>
        <w:t>:</w:t>
      </w:r>
    </w:p>
    <w:p w14:paraId="2EAA8A09" w14:textId="6131E650" w:rsidR="00F210CB" w:rsidRDefault="00892C61" w:rsidP="00892C61">
      <w:pPr>
        <w:pStyle w:val="Bezriadkovania"/>
        <w:tabs>
          <w:tab w:val="left" w:pos="426"/>
        </w:tabs>
        <w:ind w:left="426"/>
        <w:jc w:val="both"/>
        <w:rPr>
          <w:rFonts w:ascii="Garamond" w:hAnsi="Garamond"/>
        </w:rPr>
      </w:pPr>
      <w:r w:rsidRPr="00892C61">
        <w:rPr>
          <w:rFonts w:ascii="Garamond" w:hAnsi="Garamond"/>
        </w:rPr>
        <w:t>Trvanie rámcovej dohody: 24 mesiacov s možnosťou predĺženia o ďalších 12 mesiacov v prípade nedočerpania zmluvného objemu</w:t>
      </w:r>
      <w:r>
        <w:rPr>
          <w:rFonts w:ascii="Garamond" w:hAnsi="Garamond"/>
        </w:rPr>
        <w:t>.</w:t>
      </w:r>
    </w:p>
    <w:p w14:paraId="70FB4F29" w14:textId="7418BB06" w:rsidR="00625E2C" w:rsidRPr="00892C61" w:rsidRDefault="00625E2C" w:rsidP="00892C61">
      <w:pPr>
        <w:pStyle w:val="Bezriadkovania"/>
        <w:tabs>
          <w:tab w:val="left" w:pos="426"/>
        </w:tabs>
        <w:ind w:left="426"/>
        <w:jc w:val="both"/>
        <w:rPr>
          <w:rFonts w:ascii="Garamond" w:hAnsi="Garamond"/>
          <w:bCs/>
        </w:rPr>
      </w:pPr>
      <w:r w:rsidRPr="00892C61">
        <w:rPr>
          <w:rFonts w:ascii="Garamond" w:hAnsi="Garamond"/>
        </w:rPr>
        <w:t>Dodacia lehota: 30 dní odo dňa objednávky, minimálne objednané množstvo: 2 500 kusov, vizuál potlače záväzný pre 10 000 kusov</w:t>
      </w:r>
      <w:r>
        <w:rPr>
          <w:rFonts w:ascii="Garamond" w:hAnsi="Garamond"/>
        </w:rPr>
        <w:t>.</w:t>
      </w:r>
    </w:p>
    <w:p w14:paraId="5908BF78" w14:textId="06C8B2BA" w:rsidR="00FE48B4" w:rsidRPr="007874B2" w:rsidRDefault="00590035" w:rsidP="009B228B">
      <w:pPr>
        <w:pStyle w:val="Bezriadkovania"/>
        <w:numPr>
          <w:ilvl w:val="0"/>
          <w:numId w:val="3"/>
        </w:numPr>
        <w:tabs>
          <w:tab w:val="left" w:pos="426"/>
        </w:tabs>
        <w:rPr>
          <w:rFonts w:ascii="Garamond" w:hAnsi="Garamond"/>
          <w:bCs/>
          <w:i/>
        </w:rPr>
      </w:pPr>
      <w:r w:rsidRPr="00400178">
        <w:rPr>
          <w:rFonts w:ascii="Garamond" w:hAnsi="Garamond"/>
          <w:b/>
          <w:bCs/>
        </w:rPr>
        <w:t xml:space="preserve">Opis </w:t>
      </w:r>
      <w:r w:rsidRPr="00BE6242">
        <w:rPr>
          <w:rFonts w:ascii="Garamond" w:hAnsi="Garamond"/>
          <w:b/>
        </w:rPr>
        <w:t>predmetu</w:t>
      </w:r>
      <w:r w:rsidRPr="00400178">
        <w:rPr>
          <w:rFonts w:ascii="Garamond" w:hAnsi="Garamond"/>
          <w:b/>
          <w:bCs/>
        </w:rPr>
        <w:t xml:space="preserve"> zákazky</w:t>
      </w:r>
    </w:p>
    <w:p w14:paraId="1A6580AE" w14:textId="7C80F33D" w:rsidR="007874B2" w:rsidRDefault="007874B2" w:rsidP="007874B2">
      <w:pPr>
        <w:autoSpaceDE w:val="0"/>
        <w:autoSpaceDN w:val="0"/>
        <w:adjustRightInd w:val="0"/>
        <w:ind w:left="426"/>
        <w:rPr>
          <w:rFonts w:ascii="Garamond" w:hAnsi="Garamond"/>
          <w:sz w:val="22"/>
          <w:szCs w:val="22"/>
        </w:rPr>
      </w:pPr>
      <w:r w:rsidRPr="00892C61">
        <w:rPr>
          <w:rFonts w:ascii="Garamond" w:hAnsi="Garamond"/>
          <w:sz w:val="22"/>
          <w:szCs w:val="22"/>
        </w:rPr>
        <w:t xml:space="preserve">Predmetom obstarávania je dodanie </w:t>
      </w:r>
      <w:r w:rsidR="003C69D4">
        <w:rPr>
          <w:rFonts w:ascii="Garamond" w:hAnsi="Garamond"/>
          <w:sz w:val="22"/>
          <w:szCs w:val="22"/>
        </w:rPr>
        <w:t xml:space="preserve">predpokladaného množstva 100.000 ks </w:t>
      </w:r>
      <w:r w:rsidRPr="00892C61">
        <w:rPr>
          <w:rFonts w:ascii="Garamond" w:hAnsi="Garamond"/>
          <w:sz w:val="22"/>
          <w:szCs w:val="22"/>
        </w:rPr>
        <w:t xml:space="preserve">BČK typu MIFIRE DESFIRE EV1, ktoré budú slúžiť ako nosič predplatných cestovných lístkov a elektronickej peňaženky, s pamäťou a možnosťou zápisu, elektronicky inicializované pre potreby DPB, </w:t>
      </w:r>
      <w:proofErr w:type="spellStart"/>
      <w:r w:rsidRPr="00892C61">
        <w:rPr>
          <w:rFonts w:ascii="Garamond" w:hAnsi="Garamond"/>
          <w:sz w:val="22"/>
          <w:szCs w:val="22"/>
        </w:rPr>
        <w:t>a.s</w:t>
      </w:r>
      <w:proofErr w:type="spellEnd"/>
      <w:r w:rsidRPr="00892C61">
        <w:rPr>
          <w:rFonts w:ascii="Garamond" w:hAnsi="Garamond"/>
          <w:sz w:val="22"/>
          <w:szCs w:val="22"/>
        </w:rPr>
        <w:t xml:space="preserve">. v rámci IDS BK, ako aj Národnej dopravnej autority (NADA) ako budúceho národného koordinátora verejnej osobnej dopravy na Slovensku, plne dispozičné (kompatibilné), špeciálne kryptované, založené na otvorených štandardoch pre bezdrôtové rozhranie a pre šifrovacie metódy, s jedinečným sériovým číslom (SNR). Multifunkčné použitie BČK v dopravných systémoch DPB, </w:t>
      </w:r>
      <w:proofErr w:type="spellStart"/>
      <w:r w:rsidRPr="00892C61">
        <w:rPr>
          <w:rFonts w:ascii="Garamond" w:hAnsi="Garamond"/>
          <w:sz w:val="22"/>
          <w:szCs w:val="22"/>
        </w:rPr>
        <w:t>a.s</w:t>
      </w:r>
      <w:proofErr w:type="spellEnd"/>
      <w:r w:rsidRPr="00892C61">
        <w:rPr>
          <w:rFonts w:ascii="Garamond" w:hAnsi="Garamond"/>
          <w:sz w:val="22"/>
          <w:szCs w:val="22"/>
        </w:rPr>
        <w:t>. v súlade s požiadavkami na rýchly a vysoko bezpečný prenos dát do existujúcej infraštruktúry.</w:t>
      </w:r>
      <w:r w:rsidR="003C69D4">
        <w:rPr>
          <w:rFonts w:ascii="Garamond" w:hAnsi="Garamond"/>
          <w:sz w:val="22"/>
          <w:szCs w:val="22"/>
        </w:rPr>
        <w:t xml:space="preserve"> </w:t>
      </w:r>
      <w:r w:rsidR="003C69D4" w:rsidRPr="003C69D4">
        <w:rPr>
          <w:rFonts w:ascii="Garamond" w:hAnsi="Garamond"/>
          <w:sz w:val="22"/>
          <w:szCs w:val="22"/>
        </w:rPr>
        <w:t>Dodávateľ sa zároveň zaväzuje udeliť licenciu na kľúč (kryptovací).</w:t>
      </w:r>
    </w:p>
    <w:p w14:paraId="0F5BF125" w14:textId="77777777" w:rsidR="00A560F8" w:rsidRPr="00892C61" w:rsidRDefault="00A560F8" w:rsidP="007874B2">
      <w:pPr>
        <w:autoSpaceDE w:val="0"/>
        <w:autoSpaceDN w:val="0"/>
        <w:adjustRightInd w:val="0"/>
        <w:ind w:left="426"/>
        <w:rPr>
          <w:rFonts w:ascii="Garamond" w:hAnsi="Garamond"/>
          <w:sz w:val="22"/>
          <w:szCs w:val="22"/>
        </w:rPr>
      </w:pPr>
    </w:p>
    <w:p w14:paraId="375E7024" w14:textId="77777777" w:rsidR="00A560F8" w:rsidRPr="00A560F8" w:rsidRDefault="00A560F8" w:rsidP="00A560F8">
      <w:pPr>
        <w:ind w:left="426"/>
        <w:rPr>
          <w:rFonts w:ascii="Garamond" w:hAnsi="Garamond" w:cs="Arial"/>
          <w:sz w:val="22"/>
          <w:szCs w:val="22"/>
        </w:rPr>
      </w:pPr>
      <w:r w:rsidRPr="00A560F8">
        <w:rPr>
          <w:rFonts w:ascii="Garamond" w:hAnsi="Garamond" w:cs="Arial"/>
          <w:sz w:val="22"/>
          <w:szCs w:val="22"/>
        </w:rPr>
        <w:t>Pokiaľ sa v opise predmetu zákazky použil odkaz na konkrétnu značku, výrobcu, alebo výrobok alebo typ výrobku – tieto boli použité výlučne pre ilustráciu vtedy, ak nebolo možné dostatočne presne a zrozumiteľne opísať predmet zákazky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plnenie.</w:t>
      </w:r>
    </w:p>
    <w:p w14:paraId="4CE3784A" w14:textId="77777777" w:rsidR="007874B2" w:rsidRPr="007874B2" w:rsidRDefault="007874B2" w:rsidP="007874B2">
      <w:pPr>
        <w:autoSpaceDE w:val="0"/>
        <w:autoSpaceDN w:val="0"/>
        <w:adjustRightInd w:val="0"/>
        <w:ind w:left="426"/>
        <w:rPr>
          <w:rFonts w:ascii="Garamond" w:hAnsi="Garamond"/>
          <w:szCs w:val="24"/>
        </w:rPr>
      </w:pPr>
    </w:p>
    <w:p w14:paraId="09709DEA" w14:textId="2FCE1FC5" w:rsidR="00973AE9" w:rsidRPr="00973AE9" w:rsidRDefault="00973AE9" w:rsidP="007874B2">
      <w:pPr>
        <w:ind w:firstLine="426"/>
        <w:rPr>
          <w:rFonts w:ascii="Garamond" w:hAnsi="Garamond"/>
          <w:bCs/>
        </w:rPr>
      </w:pPr>
      <w:r w:rsidRPr="00973AE9">
        <w:rPr>
          <w:rFonts w:ascii="Garamond" w:hAnsi="Garamond"/>
          <w:bCs/>
          <w:i/>
          <w:iCs/>
          <w:color w:val="000000"/>
        </w:rPr>
        <w:lastRenderedPageBreak/>
        <w:t>Predmet zákazky je ďalej bližšie špecifikovaný v prílohe č. 1_Opis predmetu zákazky</w:t>
      </w:r>
    </w:p>
    <w:p w14:paraId="52C995AE" w14:textId="77777777" w:rsidR="00F210CB" w:rsidRDefault="00F210CB" w:rsidP="009C2E58">
      <w:pPr>
        <w:rPr>
          <w:rFonts w:ascii="Garamond" w:hAnsi="Garamond"/>
          <w:bCs/>
          <w:sz w:val="22"/>
          <w:szCs w:val="22"/>
        </w:rPr>
      </w:pPr>
    </w:p>
    <w:p w14:paraId="76FDB21C" w14:textId="0693B350" w:rsidR="00EC1DE3" w:rsidRPr="00EC1DE3" w:rsidRDefault="00590035" w:rsidP="00A41053">
      <w:pPr>
        <w:pStyle w:val="Bezriadkovania"/>
        <w:numPr>
          <w:ilvl w:val="0"/>
          <w:numId w:val="3"/>
        </w:numPr>
        <w:tabs>
          <w:tab w:val="left" w:pos="426"/>
        </w:tabs>
        <w:ind w:left="4395" w:hanging="4395"/>
        <w:rPr>
          <w:rFonts w:ascii="Garamond" w:hAnsi="Garamond"/>
          <w:bCs/>
        </w:rPr>
      </w:pPr>
      <w:r w:rsidRPr="00400178">
        <w:rPr>
          <w:rFonts w:ascii="Garamond" w:hAnsi="Garamond"/>
          <w:b/>
        </w:rPr>
        <w:t>Spoločný slovník obstarávania</w:t>
      </w:r>
      <w:r w:rsidRPr="00400178">
        <w:rPr>
          <w:rFonts w:ascii="Garamond" w:hAnsi="Garamond"/>
          <w:bCs/>
        </w:rPr>
        <w:t xml:space="preserve">:  CPV kód:  </w:t>
      </w:r>
      <w:r w:rsidR="00892C61" w:rsidRPr="00892C61">
        <w:rPr>
          <w:rFonts w:ascii="Garamond" w:hAnsi="Garamond"/>
          <w:bCs/>
        </w:rPr>
        <w:t>30237131-6</w:t>
      </w:r>
      <w:r w:rsidR="00892C61">
        <w:rPr>
          <w:rFonts w:ascii="Garamond" w:hAnsi="Garamond"/>
          <w:bCs/>
        </w:rPr>
        <w:t xml:space="preserve"> Elektronické karty</w:t>
      </w:r>
    </w:p>
    <w:p w14:paraId="499DF0EA" w14:textId="77777777" w:rsidR="009C2E58" w:rsidRPr="00400178" w:rsidRDefault="009C2E58" w:rsidP="009C2E58">
      <w:pPr>
        <w:pStyle w:val="Bezriadkovania"/>
        <w:tabs>
          <w:tab w:val="left" w:pos="426"/>
        </w:tabs>
        <w:ind w:left="4395"/>
        <w:rPr>
          <w:rFonts w:ascii="Garamond" w:hAnsi="Garamond"/>
          <w:bCs/>
        </w:rPr>
      </w:pPr>
    </w:p>
    <w:p w14:paraId="076D9D41" w14:textId="74F43B54" w:rsidR="00590035" w:rsidRDefault="00590035" w:rsidP="00590035">
      <w:pPr>
        <w:pStyle w:val="Bezriadkovania"/>
        <w:numPr>
          <w:ilvl w:val="0"/>
          <w:numId w:val="3"/>
        </w:numPr>
        <w:tabs>
          <w:tab w:val="left" w:pos="426"/>
        </w:tabs>
        <w:rPr>
          <w:rFonts w:ascii="Garamond" w:hAnsi="Garamond"/>
          <w:bCs/>
        </w:rPr>
      </w:pPr>
      <w:r w:rsidRPr="00400178">
        <w:rPr>
          <w:rFonts w:ascii="Garamond" w:hAnsi="Garamond"/>
          <w:b/>
        </w:rPr>
        <w:t>Predpokladaná hodnota zákazky</w:t>
      </w:r>
      <w:r w:rsidR="007874B2">
        <w:rPr>
          <w:rFonts w:ascii="Garamond" w:hAnsi="Garamond"/>
          <w:b/>
        </w:rPr>
        <w:t xml:space="preserve"> 393 000</w:t>
      </w:r>
      <w:r w:rsidR="00A41053">
        <w:rPr>
          <w:rFonts w:ascii="Garamond" w:hAnsi="Garamond"/>
          <w:b/>
        </w:rPr>
        <w:t>,00</w:t>
      </w:r>
      <w:r>
        <w:rPr>
          <w:rFonts w:ascii="Garamond" w:hAnsi="Garamond"/>
          <w:b/>
        </w:rPr>
        <w:t xml:space="preserve"> </w:t>
      </w:r>
      <w:r w:rsidRPr="00400178">
        <w:rPr>
          <w:rFonts w:ascii="Garamond" w:hAnsi="Garamond"/>
          <w:bCs/>
        </w:rPr>
        <w:t>€ bez DPH</w:t>
      </w:r>
    </w:p>
    <w:p w14:paraId="3B74DA98" w14:textId="77777777" w:rsidR="00590035" w:rsidRPr="009A2FBB" w:rsidRDefault="00590035" w:rsidP="009A2FBB">
      <w:pPr>
        <w:rPr>
          <w:rFonts w:ascii="Garamond" w:hAnsi="Garamond"/>
          <w:bCs/>
        </w:rPr>
      </w:pPr>
    </w:p>
    <w:p w14:paraId="10F23688" w14:textId="200FE10C" w:rsidR="002C572A" w:rsidRPr="00794A24" w:rsidRDefault="00590035" w:rsidP="00590035">
      <w:pPr>
        <w:pStyle w:val="Odsekzoznamu"/>
        <w:numPr>
          <w:ilvl w:val="0"/>
          <w:numId w:val="3"/>
        </w:numPr>
        <w:rPr>
          <w:rFonts w:ascii="Garamond" w:hAnsi="Garamond"/>
          <w:b/>
          <w:bCs/>
        </w:rPr>
      </w:pPr>
      <w:r w:rsidRPr="00400178">
        <w:rPr>
          <w:rFonts w:ascii="Garamond" w:hAnsi="Garamond"/>
          <w:b/>
          <w:bCs/>
        </w:rPr>
        <w:t>Podmienky účasti:</w:t>
      </w:r>
    </w:p>
    <w:p w14:paraId="59F3DF7E" w14:textId="12E5B234" w:rsidR="00590035" w:rsidRPr="00400178" w:rsidRDefault="00590035" w:rsidP="00590035">
      <w:pPr>
        <w:rPr>
          <w:rFonts w:ascii="Garamond" w:hAnsi="Garamond"/>
          <w:b/>
          <w:bCs/>
          <w:sz w:val="22"/>
          <w:szCs w:val="22"/>
        </w:rPr>
      </w:pPr>
      <w:r w:rsidRPr="00400178">
        <w:rPr>
          <w:rFonts w:ascii="Garamond" w:hAnsi="Garamond"/>
          <w:b/>
          <w:bCs/>
          <w:sz w:val="22"/>
          <w:szCs w:val="22"/>
        </w:rPr>
        <w:t>Osobné postavenie</w:t>
      </w:r>
    </w:p>
    <w:p w14:paraId="7BD1C2E1" w14:textId="210DB0ED" w:rsidR="00590035" w:rsidRPr="00400178" w:rsidRDefault="00590035" w:rsidP="00590035">
      <w:pPr>
        <w:ind w:left="567" w:hanging="285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1. Uchádzač musí spĺňať podmienky účasti podľa § 32 ods. 1 písm. e) a f) zákona o verejnom obstarávaní (ZVO) a nesmie u neho existovať dôvod na vylúčenie podľa § 40 ods. 6 ZVO (konflikt záujmov nemožno odstrániť inými účinnými opatreniami) a podľa § 40 ods. 8 ZVO. Splnenie  podmienky účasti podľa § 32 ods. 1 písm. f) ZVO (zákaz účasti vo verejnom obstarávaní potvrdený konečným rozhodnutím) uchádzač preukáže doloženým čestným vyhlásením </w:t>
      </w:r>
      <w:r w:rsidRPr="006D290F">
        <w:rPr>
          <w:rFonts w:ascii="Garamond" w:hAnsi="Garamond"/>
          <w:sz w:val="22"/>
          <w:szCs w:val="22"/>
        </w:rPr>
        <w:t xml:space="preserve">podľa Prílohy č. </w:t>
      </w:r>
      <w:r w:rsidR="00DF71B3">
        <w:rPr>
          <w:rFonts w:ascii="Garamond" w:hAnsi="Garamond"/>
          <w:sz w:val="22"/>
          <w:szCs w:val="22"/>
        </w:rPr>
        <w:t>3</w:t>
      </w:r>
      <w:r w:rsidRPr="006D290F">
        <w:rPr>
          <w:rFonts w:ascii="Garamond" w:hAnsi="Garamond"/>
          <w:sz w:val="22"/>
          <w:szCs w:val="22"/>
        </w:rPr>
        <w:t>.</w:t>
      </w:r>
      <w:r w:rsidRPr="00400178">
        <w:rPr>
          <w:rFonts w:ascii="Garamond" w:hAnsi="Garamond"/>
          <w:sz w:val="22"/>
          <w:szCs w:val="22"/>
        </w:rPr>
        <w:t xml:space="preserve"> Splnenie podmienky účasti podľa § 32 ods. 1 písm. e) ZVO (oprávnenie poskytovať službu) uchádzač nepreukazuje – obstarávateľ si túto skutočnosť overí z verejne dostupných zdrojov (Obchodný register SR). Uchádzač môže preukázať splnenie podmienky účasti aj podľa § 152 ods. 1 ZVO (zápisom do zoznamu hospodárskych subjektov) alebo § 152 ods. 3 ZVO. </w:t>
      </w:r>
    </w:p>
    <w:p w14:paraId="392E3756" w14:textId="77777777" w:rsidR="00590035" w:rsidRPr="00400178" w:rsidRDefault="00590035" w:rsidP="00590035">
      <w:pPr>
        <w:ind w:left="567" w:hanging="285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2. Zápis do zoznamu hospodárskych subjektov je účinný voči každému verejnému obstarávateľovi (obstarávateľskej organizácii) a údaje v ňom uvedené nie je potrebné v postupoch verejného obstarávania overovať. Obstarávateľská organizácia pri vyhodnocovaní splnenia podmienok účasti týkajúcich sa osobného postavenia overí zapísanie hospodárskeho subjektu v zozname hospodárskych subjektov, ak uchádzač nepredložil doklady podľa § 32 ods. 2, 4 a 5 ZVO alebo iný rovnocenný zápis alebo potvrdenie o zápise podľa § 152 ods. 3 ZVO.</w:t>
      </w:r>
    </w:p>
    <w:p w14:paraId="3D0DB2FD" w14:textId="7D717F54" w:rsidR="00590035" w:rsidRPr="00400178" w:rsidRDefault="00590035" w:rsidP="00590035">
      <w:pPr>
        <w:ind w:left="567" w:hanging="285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3. Uchádzač môže požadované doklady predbežne nahradiť aj čestným prehlásením podľa Prílohy č. </w:t>
      </w:r>
      <w:r w:rsidR="00BF38A0">
        <w:rPr>
          <w:rFonts w:ascii="Garamond" w:hAnsi="Garamond"/>
          <w:sz w:val="22"/>
          <w:szCs w:val="22"/>
        </w:rPr>
        <w:t>3</w:t>
      </w:r>
      <w:r w:rsidRPr="00400178">
        <w:rPr>
          <w:rFonts w:ascii="Garamond" w:hAnsi="Garamond"/>
          <w:sz w:val="22"/>
          <w:szCs w:val="22"/>
        </w:rPr>
        <w:t>, pričom berie na vedomie, že rozsahom, obsahom aj spôsobom spĺňa podmienky účasti uvedené v tomto bode oznámenia ku dňu predkladania ponúk a bude schopný v aktuálnom prípade túto skutočnosť do desiatich pracovných dní od prevzatia výzvy, ak lehota nebude stanovená inak, doručiť obstarávateľskej organizácii a preukázať konkrétnymi dokladmi potvrdzujúcimi pravdivosť tvrdenia v čestnom prehlásení.</w:t>
      </w:r>
    </w:p>
    <w:p w14:paraId="51985818" w14:textId="77777777" w:rsidR="00590035" w:rsidRPr="00400178" w:rsidRDefault="00590035" w:rsidP="00590035">
      <w:pPr>
        <w:ind w:left="567" w:hanging="285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4. Skupina dodávateľov preukazuje splnenie podmienok účasti vo verejnom obstarávaní týkajúcich sa osobného postavenia za každého člena skupiny dodávateľov osobitne. Oprávnenie uskutočňovať predmet zákazky preukazuje člen skupiny dodávateľov len vo vzťahu k tej časti predmetu zákazky, ktorú má zabezpečiť.</w:t>
      </w:r>
    </w:p>
    <w:p w14:paraId="5C7875CC" w14:textId="77777777" w:rsidR="00590035" w:rsidRPr="00400178" w:rsidRDefault="00590035" w:rsidP="00590035">
      <w:pPr>
        <w:ind w:left="567" w:hanging="285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5. Doklady musia byť aktuálne (nie staršie ako tri mesiace ku dňu lehoty na predkladanie ponúk; to sa netýka dokladu podľa § 32 ods. 2 písm. e) ZVO) a musia odrážať skutočný stav v čase predkladania ponuky.</w:t>
      </w:r>
    </w:p>
    <w:p w14:paraId="144BEE3A" w14:textId="43DBC524" w:rsidR="00590035" w:rsidRPr="00400178" w:rsidRDefault="00590035" w:rsidP="00590035">
      <w:pPr>
        <w:ind w:left="567" w:hanging="285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6. </w:t>
      </w:r>
      <w:r w:rsidR="004E037D">
        <w:rPr>
          <w:rFonts w:ascii="Garamond" w:hAnsi="Garamond"/>
          <w:sz w:val="22"/>
          <w:szCs w:val="22"/>
        </w:rPr>
        <w:t>Ak uchádzačovi taká povinnosť zo zákona vyplýva - n</w:t>
      </w:r>
      <w:r w:rsidRPr="00400178">
        <w:rPr>
          <w:rFonts w:ascii="Garamond" w:hAnsi="Garamond"/>
          <w:sz w:val="22"/>
          <w:szCs w:val="22"/>
        </w:rPr>
        <w:t>ajneskôr v čase uzatvorenia zmluvného vzťahu musí byť uchádzač zapísaný v registri partnerov verejného sektora a súčasne nesmie mať v tomto registri zapísaného konečného užívateľom výhod podľa § 11 ods. 3 písm. c) bod 1. až 13 ZVO ani nesmie mať subdodávateľa alebo subdodávateľa podľa osobitného predpisu, ktorí majú povinnosť zapisovať sa do registra partnerov verejného sektora, a ktorí majú v registri partnerov verejného sektora zapísaného konečného užívateľa výhod, ktorým je osoba podľa § 11 ods. 3 písm. c) bod 1. až 13 ZVO.</w:t>
      </w:r>
    </w:p>
    <w:p w14:paraId="3FFED5C0" w14:textId="77777777" w:rsidR="00590035" w:rsidRPr="00400178" w:rsidRDefault="00590035" w:rsidP="00590035">
      <w:pPr>
        <w:rPr>
          <w:rFonts w:ascii="Garamond" w:hAnsi="Garamond" w:cstheme="minorBidi"/>
          <w:b/>
          <w:bCs/>
          <w:sz w:val="22"/>
          <w:szCs w:val="22"/>
        </w:rPr>
      </w:pPr>
    </w:p>
    <w:p w14:paraId="2E5B06CF" w14:textId="77777777" w:rsidR="00590035" w:rsidRPr="00400178" w:rsidRDefault="00590035" w:rsidP="00590035">
      <w:pPr>
        <w:rPr>
          <w:rFonts w:ascii="Garamond" w:hAnsi="Garamond"/>
          <w:b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Finančné a ekonomické postavenie</w:t>
      </w:r>
    </w:p>
    <w:p w14:paraId="752107CA" w14:textId="77777777" w:rsidR="00590035" w:rsidRPr="00D6538C" w:rsidRDefault="00590035" w:rsidP="00590035">
      <w:pPr>
        <w:ind w:left="426"/>
        <w:rPr>
          <w:rFonts w:ascii="Garamond" w:hAnsi="Garamond"/>
          <w:bCs/>
          <w:sz w:val="22"/>
          <w:szCs w:val="22"/>
        </w:rPr>
      </w:pPr>
      <w:r w:rsidRPr="00D6538C">
        <w:rPr>
          <w:rFonts w:ascii="Garamond" w:hAnsi="Garamond"/>
          <w:bCs/>
          <w:sz w:val="22"/>
          <w:szCs w:val="22"/>
        </w:rPr>
        <w:t>Nepožaduje sa</w:t>
      </w:r>
    </w:p>
    <w:p w14:paraId="0F34D35C" w14:textId="77777777" w:rsidR="00590035" w:rsidRPr="00400178" w:rsidRDefault="00590035" w:rsidP="00590035">
      <w:pPr>
        <w:rPr>
          <w:rFonts w:ascii="Garamond" w:hAnsi="Garamond" w:cstheme="minorBidi"/>
          <w:b/>
          <w:bCs/>
          <w:sz w:val="22"/>
          <w:szCs w:val="22"/>
        </w:rPr>
      </w:pPr>
    </w:p>
    <w:p w14:paraId="789D3760" w14:textId="77777777" w:rsidR="00590035" w:rsidRPr="00400178" w:rsidRDefault="00590035" w:rsidP="00590035">
      <w:pPr>
        <w:rPr>
          <w:rFonts w:ascii="Garamond" w:hAnsi="Garamond"/>
          <w:b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Technická spôsobilosť alebo odborná spôsobilosť:</w:t>
      </w:r>
    </w:p>
    <w:p w14:paraId="6DE75500" w14:textId="4C05EBF9" w:rsidR="00A2449E" w:rsidRDefault="009A2FBB" w:rsidP="00A2449E">
      <w:pPr>
        <w:ind w:left="426" w:hanging="426"/>
        <w:rPr>
          <w:rFonts w:ascii="Garamond" w:hAnsi="Garamond" w:cs="Calibri"/>
          <w:spacing w:val="-1"/>
        </w:rPr>
      </w:pPr>
      <w:r w:rsidRPr="005F1D6A">
        <w:rPr>
          <w:rFonts w:ascii="Garamond" w:hAnsi="Garamond" w:cs="Calibri"/>
          <w:b/>
          <w:bCs/>
          <w:spacing w:val="-1"/>
          <w:sz w:val="22"/>
          <w:szCs w:val="22"/>
        </w:rPr>
        <w:t xml:space="preserve">        </w:t>
      </w:r>
    </w:p>
    <w:p w14:paraId="24FEDEA5" w14:textId="77777777" w:rsidR="003C69D4" w:rsidRPr="00BE15C4" w:rsidRDefault="003C69D4" w:rsidP="00961B0E">
      <w:pPr>
        <w:pStyle w:val="Odsekzoznamu"/>
        <w:spacing w:after="0" w:line="240" w:lineRule="auto"/>
        <w:ind w:left="426"/>
        <w:jc w:val="both"/>
        <w:rPr>
          <w:rFonts w:ascii="Garamond" w:hAnsi="Garamond"/>
          <w:b/>
          <w:u w:val="single"/>
        </w:rPr>
      </w:pPr>
      <w:r w:rsidRPr="00BE15C4">
        <w:rPr>
          <w:rFonts w:ascii="Garamond" w:hAnsi="Garamond"/>
          <w:b/>
          <w:u w:val="single"/>
        </w:rPr>
        <w:t>Zoznam dodávok tovaru za predchádzajúce tri roky od vyhlásenia verejného obstarávania s uvedením cien, lehôt dodania a odberateľov; dokladom  je referencia, ak odberateľom bol verejný obstarávateľ alebo obstarávateľ podľa ZVO.</w:t>
      </w:r>
    </w:p>
    <w:p w14:paraId="60B02D1E" w14:textId="77777777" w:rsidR="003C69D4" w:rsidRDefault="003C69D4" w:rsidP="003C69D4">
      <w:pPr>
        <w:pStyle w:val="Odsekzoznamu"/>
        <w:ind w:left="426" w:firstLine="192"/>
        <w:jc w:val="both"/>
        <w:rPr>
          <w:rFonts w:ascii="Garamond" w:hAnsi="Garamond"/>
          <w:bCs/>
          <w:u w:val="single"/>
        </w:rPr>
      </w:pPr>
    </w:p>
    <w:p w14:paraId="61BFB52F" w14:textId="77777777" w:rsidR="003C69D4" w:rsidRDefault="003C69D4" w:rsidP="00CF0908">
      <w:pPr>
        <w:pStyle w:val="Odsekzoznamu"/>
        <w:ind w:left="426"/>
        <w:jc w:val="both"/>
        <w:rPr>
          <w:rFonts w:ascii="Garamond" w:hAnsi="Garamond"/>
          <w:bCs/>
          <w:u w:val="single"/>
        </w:rPr>
      </w:pPr>
      <w:r w:rsidRPr="00BE15C4">
        <w:rPr>
          <w:rFonts w:ascii="Garamond" w:hAnsi="Garamond"/>
          <w:bCs/>
          <w:u w:val="single"/>
        </w:rPr>
        <w:t>Minimálna požadovaná úroveň štandardov:</w:t>
      </w:r>
    </w:p>
    <w:p w14:paraId="321FB98B" w14:textId="77777777" w:rsidR="00CF0908" w:rsidRPr="00BE15C4" w:rsidRDefault="00CF0908" w:rsidP="00CF0908">
      <w:pPr>
        <w:pStyle w:val="Odsekzoznamu"/>
        <w:ind w:left="426"/>
        <w:jc w:val="both"/>
        <w:rPr>
          <w:rFonts w:ascii="Garamond" w:hAnsi="Garamond"/>
          <w:bCs/>
          <w:u w:val="single"/>
        </w:rPr>
      </w:pPr>
    </w:p>
    <w:p w14:paraId="1C165F11" w14:textId="77777777" w:rsidR="003C69D4" w:rsidRDefault="003C69D4" w:rsidP="003C69D4">
      <w:pPr>
        <w:pStyle w:val="Odsekzoznamu"/>
        <w:ind w:left="426"/>
        <w:jc w:val="both"/>
        <w:rPr>
          <w:rFonts w:ascii="Garamond" w:hAnsi="Garamond"/>
          <w:bCs/>
        </w:rPr>
      </w:pPr>
      <w:r w:rsidRPr="00BE15C4">
        <w:rPr>
          <w:rFonts w:ascii="Garamond" w:hAnsi="Garamond"/>
          <w:bCs/>
        </w:rPr>
        <w:t>Zo zoznamu dodávok tovaru musí vyplynúť, že</w:t>
      </w:r>
      <w:r>
        <w:rPr>
          <w:rFonts w:ascii="Garamond" w:hAnsi="Garamond"/>
          <w:bCs/>
        </w:rPr>
        <w:t>:</w:t>
      </w:r>
    </w:p>
    <w:p w14:paraId="1296AB63" w14:textId="32534AC2" w:rsidR="003C69D4" w:rsidRDefault="003C69D4" w:rsidP="003C69D4">
      <w:pPr>
        <w:pStyle w:val="Odsekzoznamu"/>
        <w:numPr>
          <w:ilvl w:val="0"/>
          <w:numId w:val="13"/>
        </w:num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celkový počet dodaných bezkontaktných čipových kariet </w:t>
      </w:r>
      <w:r w:rsidRPr="005F1D6A">
        <w:rPr>
          <w:rFonts w:ascii="Garamond" w:hAnsi="Garamond"/>
          <w:bCs/>
        </w:rPr>
        <w:t>fungujúcich v rovnakom alebo podobnom dopravnom systéme</w:t>
      </w:r>
      <w:r>
        <w:rPr>
          <w:rFonts w:ascii="Garamond" w:hAnsi="Garamond"/>
          <w:bCs/>
        </w:rPr>
        <w:t xml:space="preserve"> </w:t>
      </w:r>
      <w:r w:rsidRPr="00BE15C4">
        <w:rPr>
          <w:rFonts w:ascii="Garamond" w:hAnsi="Garamond"/>
          <w:bCs/>
        </w:rPr>
        <w:t xml:space="preserve"> za predchádzajúce tri roky od vyhlásenia verejného obstarávania bol kumulatívne minimálne </w:t>
      </w:r>
      <w:r>
        <w:rPr>
          <w:rFonts w:ascii="Garamond" w:hAnsi="Garamond"/>
          <w:bCs/>
        </w:rPr>
        <w:t>20 </w:t>
      </w:r>
      <w:r w:rsidRPr="00BE15C4">
        <w:rPr>
          <w:rFonts w:ascii="Garamond" w:hAnsi="Garamond"/>
          <w:bCs/>
        </w:rPr>
        <w:t>000</w:t>
      </w:r>
      <w:r>
        <w:rPr>
          <w:rFonts w:ascii="Garamond" w:hAnsi="Garamond"/>
          <w:bCs/>
        </w:rPr>
        <w:t xml:space="preserve"> ks,</w:t>
      </w:r>
      <w:r w:rsidRPr="00BE15C4">
        <w:rPr>
          <w:rFonts w:ascii="Garamond" w:hAnsi="Garamond"/>
          <w:bCs/>
        </w:rPr>
        <w:t xml:space="preserve"> </w:t>
      </w:r>
    </w:p>
    <w:p w14:paraId="7670B38D" w14:textId="65753AB5" w:rsidR="003C69D4" w:rsidRPr="00BE15C4" w:rsidRDefault="003C69D4" w:rsidP="003C69D4">
      <w:pPr>
        <w:pStyle w:val="Odsekzoznamu"/>
        <w:numPr>
          <w:ilvl w:val="0"/>
          <w:numId w:val="13"/>
        </w:num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aspoň jedna dodávka </w:t>
      </w:r>
      <w:r w:rsidRPr="00BE15C4">
        <w:rPr>
          <w:rFonts w:ascii="Garamond" w:hAnsi="Garamond"/>
          <w:bCs/>
        </w:rPr>
        <w:t>za predchádzajúce tri roky od vyhlásenia verejného obstarávania</w:t>
      </w:r>
      <w:r>
        <w:rPr>
          <w:rFonts w:ascii="Garamond" w:hAnsi="Garamond"/>
          <w:bCs/>
        </w:rPr>
        <w:t xml:space="preserve"> musela zahŕňať dodanie min. </w:t>
      </w:r>
      <w:r w:rsidRPr="005F1D6A">
        <w:rPr>
          <w:rFonts w:ascii="Garamond" w:hAnsi="Garamond"/>
          <w:bCs/>
        </w:rPr>
        <w:t xml:space="preserve">5 000 ks </w:t>
      </w:r>
      <w:r>
        <w:rPr>
          <w:rFonts w:ascii="Garamond" w:hAnsi="Garamond"/>
          <w:bCs/>
        </w:rPr>
        <w:t xml:space="preserve">bezkontaktných čipových kariet </w:t>
      </w:r>
      <w:r w:rsidRPr="005F1D6A">
        <w:rPr>
          <w:rFonts w:ascii="Garamond" w:hAnsi="Garamond"/>
          <w:bCs/>
        </w:rPr>
        <w:t>fungujúcich v rovnakom alebo podobnom dopravnom systéme</w:t>
      </w:r>
      <w:r>
        <w:rPr>
          <w:rFonts w:ascii="Garamond" w:hAnsi="Garamond"/>
          <w:bCs/>
        </w:rPr>
        <w:t xml:space="preserve"> </w:t>
      </w:r>
      <w:r w:rsidRPr="00BE15C4">
        <w:rPr>
          <w:rFonts w:ascii="Garamond" w:hAnsi="Garamond"/>
          <w:bCs/>
        </w:rPr>
        <w:t xml:space="preserve"> </w:t>
      </w:r>
    </w:p>
    <w:p w14:paraId="3939AA3D" w14:textId="77777777" w:rsidR="003C69D4" w:rsidRDefault="003C69D4" w:rsidP="003C69D4">
      <w:pPr>
        <w:pStyle w:val="Odsekzoznamu"/>
        <w:ind w:left="426"/>
        <w:jc w:val="both"/>
        <w:rPr>
          <w:rFonts w:ascii="Garamond" w:hAnsi="Garamond"/>
          <w:b/>
          <w:u w:val="single"/>
        </w:rPr>
      </w:pPr>
    </w:p>
    <w:p w14:paraId="703052BF" w14:textId="22CE92C7" w:rsidR="003C69D4" w:rsidRPr="00BE15C4" w:rsidRDefault="003C69D4" w:rsidP="003C69D4">
      <w:pPr>
        <w:pStyle w:val="Odsekzoznamu"/>
        <w:ind w:left="426"/>
        <w:jc w:val="both"/>
        <w:rPr>
          <w:rFonts w:ascii="Garamond" w:hAnsi="Garamond"/>
          <w:bCs/>
        </w:rPr>
      </w:pPr>
      <w:r w:rsidRPr="00BE15C4">
        <w:rPr>
          <w:rFonts w:ascii="Garamond" w:hAnsi="Garamond"/>
          <w:bCs/>
        </w:rPr>
        <w:t xml:space="preserve">Zoznam dodávok tovaru bude uchádzačom predložený ako vyplnená </w:t>
      </w:r>
      <w:r>
        <w:rPr>
          <w:rFonts w:ascii="Garamond" w:hAnsi="Garamond"/>
          <w:bCs/>
        </w:rPr>
        <w:t xml:space="preserve">príloha č. </w:t>
      </w:r>
      <w:r w:rsidR="00CF0908">
        <w:rPr>
          <w:rFonts w:ascii="Garamond" w:hAnsi="Garamond"/>
          <w:bCs/>
        </w:rPr>
        <w:t>7</w:t>
      </w:r>
      <w:r>
        <w:rPr>
          <w:rFonts w:ascii="Garamond" w:hAnsi="Garamond"/>
          <w:bCs/>
        </w:rPr>
        <w:t xml:space="preserve"> tejto výzvy</w:t>
      </w:r>
      <w:r w:rsidRPr="00BE15C4">
        <w:rPr>
          <w:rFonts w:ascii="Garamond" w:hAnsi="Garamond"/>
          <w:bCs/>
        </w:rPr>
        <w:t xml:space="preserve">. Uchádzač v zozname dodávok tovaru uvedie všetky informácie potrebné na posúdenie splnenia podmienky účasti, a to najmä: (i) identifikáciu odberateľa, (ii) názov a stručný opis plnenia,  (iii) lehotu dodania, (iv) zmluvnú cenu bez DPH a (v) kontaktné údaje na osobu na strane objednávateľa, u ktorej obstarávateľ môže predmetné údaje overiť. Pokiaľ v zozname referencií nie sú uvedené údaje v rozsahu alebo štruktúre potrebnej na posúdenie splnenia tejto podmienky účasti, uchádzač bližšie údaje k príslušnej referencii doplní do ponuky. </w:t>
      </w:r>
    </w:p>
    <w:p w14:paraId="08E35AAF" w14:textId="77777777" w:rsidR="003C69D4" w:rsidRPr="00BE15C4" w:rsidRDefault="003C69D4" w:rsidP="003C69D4">
      <w:pPr>
        <w:pStyle w:val="Odsekzoznamu"/>
        <w:ind w:left="426"/>
        <w:jc w:val="both"/>
        <w:rPr>
          <w:rFonts w:ascii="Garamond" w:hAnsi="Garamond"/>
          <w:bCs/>
        </w:rPr>
      </w:pPr>
    </w:p>
    <w:p w14:paraId="151A9144" w14:textId="77777777" w:rsidR="003C69D4" w:rsidRDefault="003C69D4" w:rsidP="003C69D4">
      <w:pPr>
        <w:pStyle w:val="Odsekzoznamu"/>
        <w:ind w:left="426"/>
        <w:jc w:val="both"/>
        <w:rPr>
          <w:rFonts w:ascii="Garamond" w:hAnsi="Garamond"/>
          <w:bCs/>
        </w:rPr>
      </w:pPr>
      <w:r w:rsidRPr="00BE15C4">
        <w:rPr>
          <w:rFonts w:ascii="Garamond" w:hAnsi="Garamond"/>
          <w:bCs/>
        </w:rPr>
        <w:t>V prípade uvedenia hodnôt v inej mene ako v EUR je nutné okrem inej meny uviesť aj hodnotu v EUR prepočítanú kurzom zverejnenom v kurzovom lístku Národnej banky Slovenska ku dňu zaslania</w:t>
      </w:r>
      <w:r>
        <w:rPr>
          <w:rFonts w:ascii="Garamond" w:hAnsi="Garamond"/>
          <w:bCs/>
        </w:rPr>
        <w:t>, resp. zverejnenia</w:t>
      </w:r>
      <w:r w:rsidRPr="00BE15C4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výzvy na predkladanie v systéme JOSEPHINE.</w:t>
      </w:r>
    </w:p>
    <w:p w14:paraId="18C97002" w14:textId="77777777" w:rsidR="003C69D4" w:rsidRPr="00A2449E" w:rsidRDefault="003C69D4" w:rsidP="00A2449E">
      <w:pPr>
        <w:ind w:left="426" w:hanging="426"/>
        <w:rPr>
          <w:rFonts w:ascii="Garamond" w:hAnsi="Garamond" w:cs="Calibri"/>
          <w:spacing w:val="-1"/>
        </w:rPr>
      </w:pPr>
    </w:p>
    <w:p w14:paraId="13665546" w14:textId="6C740AB7" w:rsidR="00590035" w:rsidRPr="00400178" w:rsidRDefault="00590035" w:rsidP="00590035">
      <w:pPr>
        <w:pStyle w:val="Odsekzoznamu"/>
        <w:numPr>
          <w:ilvl w:val="0"/>
          <w:numId w:val="3"/>
        </w:numPr>
        <w:spacing w:after="0" w:line="240" w:lineRule="auto"/>
        <w:rPr>
          <w:rFonts w:ascii="Garamond" w:hAnsi="Garamond"/>
          <w:b/>
          <w:bCs/>
        </w:rPr>
      </w:pPr>
      <w:r w:rsidRPr="00400178">
        <w:rPr>
          <w:rFonts w:ascii="Garamond" w:hAnsi="Garamond"/>
          <w:b/>
          <w:bCs/>
        </w:rPr>
        <w:t xml:space="preserve">Kritéria na vyhodnotenie ponúk: </w:t>
      </w:r>
      <w:r w:rsidRPr="00400178">
        <w:rPr>
          <w:rFonts w:ascii="Garamond" w:hAnsi="Garamond"/>
        </w:rPr>
        <w:t xml:space="preserve">Ponuky sa budú vyhodnocovať na základe najnižšej ponuky – najnižšej celkovej </w:t>
      </w:r>
      <w:r w:rsidR="00B010C2">
        <w:rPr>
          <w:rFonts w:ascii="Garamond" w:hAnsi="Garamond"/>
        </w:rPr>
        <w:t xml:space="preserve">predpokladanej </w:t>
      </w:r>
      <w:r w:rsidRPr="00400178">
        <w:rPr>
          <w:rFonts w:ascii="Garamond" w:hAnsi="Garamond"/>
        </w:rPr>
        <w:t>ceny za predmet zákazky v EUR bez DPH.</w:t>
      </w:r>
    </w:p>
    <w:p w14:paraId="57E2071D" w14:textId="77777777" w:rsidR="00590035" w:rsidRPr="00400178" w:rsidRDefault="00590035" w:rsidP="00590035">
      <w:pPr>
        <w:rPr>
          <w:rFonts w:ascii="Garamond" w:hAnsi="Garamond"/>
          <w:b/>
          <w:bCs/>
          <w:sz w:val="22"/>
          <w:szCs w:val="22"/>
        </w:rPr>
      </w:pPr>
    </w:p>
    <w:p w14:paraId="21DA6345" w14:textId="6B4DF3E1" w:rsidR="00FB6598" w:rsidRDefault="00590035" w:rsidP="00FB6598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b/>
          <w:bCs/>
        </w:rPr>
      </w:pPr>
      <w:r w:rsidRPr="00400178">
        <w:rPr>
          <w:rFonts w:ascii="Garamond" w:hAnsi="Garamond"/>
          <w:b/>
          <w:bCs/>
        </w:rPr>
        <w:t xml:space="preserve">Lehota na predkladanie ponúk </w:t>
      </w:r>
      <w:r w:rsidRPr="00010595">
        <w:rPr>
          <w:rFonts w:ascii="Garamond" w:hAnsi="Garamond"/>
          <w:b/>
          <w:bCs/>
        </w:rPr>
        <w:t xml:space="preserve">uplynie dňa: </w:t>
      </w:r>
      <w:r w:rsidR="001B0B02">
        <w:rPr>
          <w:rFonts w:ascii="Garamond" w:hAnsi="Garamond"/>
          <w:b/>
          <w:bCs/>
          <w:color w:val="FF0000"/>
        </w:rPr>
        <w:t>2</w:t>
      </w:r>
      <w:r w:rsidR="00E045AC">
        <w:rPr>
          <w:rFonts w:ascii="Garamond" w:hAnsi="Garamond"/>
          <w:b/>
          <w:bCs/>
          <w:color w:val="FF0000"/>
        </w:rPr>
        <w:t>6</w:t>
      </w:r>
      <w:r w:rsidR="00DF59E4" w:rsidRPr="00892C61">
        <w:rPr>
          <w:rFonts w:ascii="Garamond" w:hAnsi="Garamond"/>
          <w:b/>
          <w:bCs/>
          <w:color w:val="FF0000"/>
        </w:rPr>
        <w:t>.</w:t>
      </w:r>
      <w:r w:rsidR="0071453B" w:rsidRPr="00892C61">
        <w:rPr>
          <w:rFonts w:ascii="Garamond" w:hAnsi="Garamond"/>
          <w:b/>
          <w:bCs/>
          <w:color w:val="FF0000"/>
        </w:rPr>
        <w:t>0</w:t>
      </w:r>
      <w:r w:rsidR="001B0B02">
        <w:rPr>
          <w:rFonts w:ascii="Garamond" w:hAnsi="Garamond"/>
          <w:b/>
          <w:bCs/>
          <w:color w:val="FF0000"/>
        </w:rPr>
        <w:t>7</w:t>
      </w:r>
      <w:r w:rsidR="00DF59E4" w:rsidRPr="00892C61">
        <w:rPr>
          <w:rFonts w:ascii="Garamond" w:hAnsi="Garamond"/>
          <w:b/>
          <w:bCs/>
          <w:color w:val="FF0000"/>
        </w:rPr>
        <w:t>.</w:t>
      </w:r>
      <w:r w:rsidRPr="00892C61">
        <w:rPr>
          <w:rFonts w:ascii="Garamond" w:hAnsi="Garamond"/>
          <w:b/>
          <w:bCs/>
          <w:color w:val="FF0000"/>
        </w:rPr>
        <w:t xml:space="preserve"> </w:t>
      </w:r>
      <w:r w:rsidR="0075165E" w:rsidRPr="00892C61">
        <w:rPr>
          <w:rFonts w:ascii="Garamond" w:hAnsi="Garamond"/>
          <w:b/>
          <w:bCs/>
          <w:color w:val="FF0000"/>
        </w:rPr>
        <w:t>202</w:t>
      </w:r>
      <w:r w:rsidR="0071453B" w:rsidRPr="00892C61">
        <w:rPr>
          <w:rFonts w:ascii="Garamond" w:hAnsi="Garamond"/>
          <w:b/>
          <w:bCs/>
          <w:color w:val="FF0000"/>
        </w:rPr>
        <w:t>4</w:t>
      </w:r>
      <w:r w:rsidR="0075165E" w:rsidRPr="00892C61">
        <w:rPr>
          <w:rFonts w:ascii="Garamond" w:hAnsi="Garamond"/>
          <w:b/>
          <w:bCs/>
          <w:color w:val="FF0000"/>
        </w:rPr>
        <w:t xml:space="preserve"> </w:t>
      </w:r>
      <w:r w:rsidRPr="00892C61">
        <w:rPr>
          <w:rFonts w:ascii="Garamond" w:hAnsi="Garamond"/>
          <w:b/>
          <w:bCs/>
          <w:color w:val="FF0000"/>
        </w:rPr>
        <w:t xml:space="preserve">do </w:t>
      </w:r>
      <w:r w:rsidR="009A2FBB" w:rsidRPr="00892C61">
        <w:rPr>
          <w:rFonts w:ascii="Garamond" w:hAnsi="Garamond"/>
          <w:b/>
          <w:bCs/>
          <w:color w:val="FF0000"/>
        </w:rPr>
        <w:t>0</w:t>
      </w:r>
      <w:r w:rsidR="001B0B02">
        <w:rPr>
          <w:rFonts w:ascii="Garamond" w:hAnsi="Garamond"/>
          <w:b/>
          <w:bCs/>
          <w:color w:val="FF0000"/>
        </w:rPr>
        <w:t>9</w:t>
      </w:r>
      <w:r w:rsidRPr="00892C61">
        <w:rPr>
          <w:rFonts w:ascii="Garamond" w:hAnsi="Garamond"/>
          <w:b/>
          <w:bCs/>
          <w:color w:val="FF0000"/>
        </w:rPr>
        <w:t>:00 hod.</w:t>
      </w:r>
    </w:p>
    <w:p w14:paraId="521F0849" w14:textId="77777777" w:rsidR="00FB6598" w:rsidRPr="00FB6598" w:rsidRDefault="00FB6598" w:rsidP="00FB6598">
      <w:pPr>
        <w:pStyle w:val="Odsekzoznamu"/>
        <w:rPr>
          <w:rFonts w:ascii="Garamond" w:hAnsi="Garamond"/>
          <w:b/>
          <w:bCs/>
        </w:rPr>
      </w:pPr>
    </w:p>
    <w:p w14:paraId="72DFB7EE" w14:textId="3D50F269" w:rsidR="00590035" w:rsidRPr="00FB6598" w:rsidRDefault="00590035" w:rsidP="00FB6598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b/>
          <w:bCs/>
        </w:rPr>
      </w:pPr>
      <w:r w:rsidRPr="00FB6598">
        <w:rPr>
          <w:rFonts w:ascii="Garamond" w:hAnsi="Garamond"/>
          <w:b/>
          <w:bCs/>
        </w:rPr>
        <w:t xml:space="preserve">Spôsob a miesto na predloženie ponúk: </w:t>
      </w:r>
      <w:r w:rsidRPr="00FB6598">
        <w:rPr>
          <w:rFonts w:ascii="Garamond" w:hAnsi="Garamond"/>
        </w:rPr>
        <w:t xml:space="preserve">ponuky sa predkladajú prostredníctvom systému na elektronickú komunikáciu IS </w:t>
      </w:r>
      <w:proofErr w:type="spellStart"/>
      <w:r w:rsidRPr="00FB6598">
        <w:rPr>
          <w:rFonts w:ascii="Garamond" w:hAnsi="Garamond"/>
        </w:rPr>
        <w:t>Josephine</w:t>
      </w:r>
      <w:proofErr w:type="spellEnd"/>
      <w:r w:rsidRPr="00FB6598">
        <w:rPr>
          <w:rFonts w:ascii="Garamond" w:hAnsi="Garamond"/>
        </w:rPr>
        <w:t>:</w:t>
      </w:r>
      <w:r w:rsidR="00DF59E4">
        <w:rPr>
          <w:rFonts w:ascii="Garamond" w:hAnsi="Garamond"/>
        </w:rPr>
        <w:t xml:space="preserve"> </w:t>
      </w:r>
      <w:hyperlink r:id="rId8" w:history="1">
        <w:r w:rsidR="00D83F25" w:rsidRPr="00DA2704">
          <w:rPr>
            <w:rStyle w:val="Hypertextovprepojenie"/>
            <w:rFonts w:ascii="Garamond" w:hAnsi="Garamond"/>
          </w:rPr>
          <w:t>https://josephine.proebiz.com/sk/tender/58159/summary</w:t>
        </w:r>
      </w:hyperlink>
      <w:r w:rsidR="00DF59E4">
        <w:rPr>
          <w:rFonts w:ascii="Garamond" w:hAnsi="Garamond"/>
        </w:rPr>
        <w:t xml:space="preserve"> </w:t>
      </w:r>
    </w:p>
    <w:p w14:paraId="0BA01FF9" w14:textId="77777777" w:rsidR="00590035" w:rsidRPr="00400178" w:rsidRDefault="00590035" w:rsidP="00590035">
      <w:pPr>
        <w:pStyle w:val="Odsekzoznamu"/>
        <w:rPr>
          <w:rFonts w:ascii="Garamond" w:hAnsi="Garamond" w:cs="Calibri"/>
          <w:b/>
          <w:bCs/>
          <w:spacing w:val="-1"/>
        </w:rPr>
      </w:pPr>
    </w:p>
    <w:p w14:paraId="18F74656" w14:textId="77777777" w:rsidR="00590035" w:rsidRPr="00434747" w:rsidRDefault="00590035" w:rsidP="0071453B">
      <w:pPr>
        <w:pStyle w:val="Odsekzoznamu"/>
        <w:numPr>
          <w:ilvl w:val="0"/>
          <w:numId w:val="3"/>
        </w:numPr>
        <w:spacing w:after="0"/>
        <w:rPr>
          <w:rFonts w:ascii="Garamond" w:hAnsi="Garamond"/>
          <w:b/>
          <w:bCs/>
        </w:rPr>
      </w:pPr>
      <w:r w:rsidRPr="00434747">
        <w:rPr>
          <w:rFonts w:ascii="Garamond" w:hAnsi="Garamond"/>
          <w:b/>
          <w:bCs/>
        </w:rPr>
        <w:t>Požadovaný obsah ponuky:</w:t>
      </w:r>
    </w:p>
    <w:p w14:paraId="61521187" w14:textId="554C0BF7" w:rsidR="00590035" w:rsidRPr="00434747" w:rsidRDefault="0071453B" w:rsidP="0071453B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</w:t>
      </w:r>
      <w:r w:rsidR="00590035" w:rsidRPr="00434747">
        <w:rPr>
          <w:rFonts w:ascii="Garamond" w:hAnsi="Garamond"/>
          <w:sz w:val="22"/>
          <w:szCs w:val="22"/>
        </w:rPr>
        <w:t xml:space="preserve">Ponuka predložená uchádzačom musí obsahovať tieto doklady v elektronickej podobe: </w:t>
      </w:r>
    </w:p>
    <w:p w14:paraId="24776267" w14:textId="2A62F3D5" w:rsidR="00590035" w:rsidRPr="00434747" w:rsidRDefault="00090AA4" w:rsidP="00090AA4">
      <w:pPr>
        <w:pStyle w:val="Odsekzoznamu"/>
        <w:numPr>
          <w:ilvl w:val="0"/>
          <w:numId w:val="5"/>
        </w:numPr>
        <w:rPr>
          <w:rFonts w:ascii="Garamond" w:hAnsi="Garamond"/>
        </w:rPr>
      </w:pPr>
      <w:r w:rsidRPr="00434747">
        <w:rPr>
          <w:rFonts w:ascii="Garamond" w:hAnsi="Garamond"/>
        </w:rPr>
        <w:t>V</w:t>
      </w:r>
      <w:r w:rsidR="00590035" w:rsidRPr="00434747">
        <w:rPr>
          <w:rFonts w:ascii="Garamond" w:hAnsi="Garamond"/>
        </w:rPr>
        <w:t xml:space="preserve">yplnenú a osobou oprávnenou konať za uchádzača podpísanú prílohu </w:t>
      </w:r>
      <w:r w:rsidR="00D87573">
        <w:rPr>
          <w:rFonts w:ascii="Garamond" w:hAnsi="Garamond"/>
        </w:rPr>
        <w:t>2</w:t>
      </w:r>
      <w:r w:rsidR="004E037D" w:rsidRPr="00434747">
        <w:rPr>
          <w:rFonts w:ascii="Garamond" w:hAnsi="Garamond"/>
        </w:rPr>
        <w:t xml:space="preserve"> tejto výzvy - </w:t>
      </w:r>
      <w:r w:rsidR="00590035" w:rsidRPr="00434747">
        <w:rPr>
          <w:rFonts w:ascii="Garamond" w:hAnsi="Garamond"/>
        </w:rPr>
        <w:t xml:space="preserve"> Návrh uchádzača na plnenie kritéria; </w:t>
      </w:r>
    </w:p>
    <w:p w14:paraId="1306D4A6" w14:textId="4AF649D0" w:rsidR="00590035" w:rsidRPr="00434747" w:rsidRDefault="00090AA4" w:rsidP="00090AA4">
      <w:pPr>
        <w:pStyle w:val="Odsekzoznamu"/>
        <w:numPr>
          <w:ilvl w:val="0"/>
          <w:numId w:val="5"/>
        </w:numPr>
        <w:rPr>
          <w:rFonts w:ascii="Garamond" w:hAnsi="Garamond"/>
        </w:rPr>
      </w:pPr>
      <w:r w:rsidRPr="00434747">
        <w:rPr>
          <w:rFonts w:ascii="Garamond" w:hAnsi="Garamond"/>
        </w:rPr>
        <w:t>Č</w:t>
      </w:r>
      <w:r w:rsidR="00590035" w:rsidRPr="00434747">
        <w:rPr>
          <w:rFonts w:ascii="Garamond" w:hAnsi="Garamond"/>
        </w:rPr>
        <w:t xml:space="preserve">estné vyhlásenie podľa Prílohy č. </w:t>
      </w:r>
      <w:r w:rsidR="00BF38A0">
        <w:rPr>
          <w:rFonts w:ascii="Garamond" w:hAnsi="Garamond"/>
        </w:rPr>
        <w:t>3</w:t>
      </w:r>
      <w:r w:rsidR="00590035" w:rsidRPr="00434747">
        <w:rPr>
          <w:rFonts w:ascii="Garamond" w:hAnsi="Garamond"/>
        </w:rPr>
        <w:t xml:space="preserve">; </w:t>
      </w:r>
    </w:p>
    <w:p w14:paraId="34A00D04" w14:textId="297B3ED3" w:rsidR="00590035" w:rsidRDefault="00590035" w:rsidP="00090AA4">
      <w:pPr>
        <w:pStyle w:val="Odsekzoznamu"/>
        <w:numPr>
          <w:ilvl w:val="0"/>
          <w:numId w:val="5"/>
        </w:numPr>
        <w:rPr>
          <w:rFonts w:ascii="Garamond" w:hAnsi="Garamond"/>
        </w:rPr>
      </w:pPr>
      <w:r w:rsidRPr="00434747">
        <w:rPr>
          <w:rFonts w:ascii="Garamond" w:hAnsi="Garamond"/>
        </w:rPr>
        <w:t xml:space="preserve">Čestné vyhlásenie dodávateľa – sankčné opatrenia podľa Prílohy č. </w:t>
      </w:r>
      <w:r w:rsidR="00BF38A0">
        <w:rPr>
          <w:rFonts w:ascii="Garamond" w:hAnsi="Garamond"/>
        </w:rPr>
        <w:t>4</w:t>
      </w:r>
      <w:r w:rsidRPr="00434747">
        <w:rPr>
          <w:rFonts w:ascii="Garamond" w:hAnsi="Garamond"/>
        </w:rPr>
        <w:t>;</w:t>
      </w:r>
    </w:p>
    <w:p w14:paraId="602BBCF9" w14:textId="616DBE4D" w:rsidR="007148DA" w:rsidRPr="00434747" w:rsidRDefault="007148DA" w:rsidP="00090AA4">
      <w:pPr>
        <w:pStyle w:val="Odsekzoznamu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 xml:space="preserve">Informačný formulár podľa prílohy č. </w:t>
      </w:r>
      <w:r w:rsidR="00BF38A0">
        <w:rPr>
          <w:rFonts w:ascii="Garamond" w:hAnsi="Garamond"/>
        </w:rPr>
        <w:t>5</w:t>
      </w:r>
      <w:r>
        <w:rPr>
          <w:rFonts w:ascii="Garamond" w:hAnsi="Garamond"/>
        </w:rPr>
        <w:t>;</w:t>
      </w:r>
    </w:p>
    <w:p w14:paraId="1B1F58A1" w14:textId="68037EA3" w:rsidR="00590035" w:rsidRPr="00245854" w:rsidRDefault="006E37FD" w:rsidP="00090AA4">
      <w:pPr>
        <w:pStyle w:val="Odsekzoznamu"/>
        <w:numPr>
          <w:ilvl w:val="0"/>
          <w:numId w:val="5"/>
        </w:numPr>
        <w:rPr>
          <w:rFonts w:ascii="Garamond" w:hAnsi="Garamond"/>
          <w:b/>
          <w:bCs/>
        </w:rPr>
      </w:pPr>
      <w:r>
        <w:rPr>
          <w:rFonts w:ascii="Garamond" w:hAnsi="Garamond"/>
        </w:rPr>
        <w:t>Ď</w:t>
      </w:r>
      <w:r w:rsidR="00590035" w:rsidRPr="00400178">
        <w:rPr>
          <w:rFonts w:ascii="Garamond" w:hAnsi="Garamond"/>
        </w:rPr>
        <w:t>alšie doklady a dokumenty, ktorými uchádzač preukáže splnenie podmienok účasti (ak relevantné).</w:t>
      </w:r>
    </w:p>
    <w:p w14:paraId="3141B972" w14:textId="77777777" w:rsidR="00245854" w:rsidRDefault="00245854" w:rsidP="00245854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Garamond" w:hAnsi="Garamond"/>
          <w14:ligatures w14:val="standardContextual"/>
        </w:rPr>
      </w:pPr>
      <w:r>
        <w:rPr>
          <w:rFonts w:ascii="Garamond" w:hAnsi="Garamond"/>
        </w:rPr>
        <w:t xml:space="preserve">Vyplnenú prílohu 6 tejto výzvy -  Rámcovú dohodu na dodanie tovaru (v </w:t>
      </w:r>
      <w:r>
        <w:rPr>
          <w:rFonts w:ascii="Garamond" w:hAnsi="Garamond"/>
          <w:u w:val="single"/>
        </w:rPr>
        <w:t>editovateľnej</w:t>
      </w:r>
      <w:r>
        <w:rPr>
          <w:rFonts w:ascii="Garamond" w:hAnsi="Garamond"/>
        </w:rPr>
        <w:t xml:space="preserve"> a </w:t>
      </w:r>
      <w:r>
        <w:rPr>
          <w:rFonts w:ascii="Garamond" w:hAnsi="Garamond"/>
          <w:u w:val="single"/>
        </w:rPr>
        <w:t>nepodpísanej</w:t>
      </w:r>
      <w:r>
        <w:rPr>
          <w:rFonts w:ascii="Garamond" w:hAnsi="Garamond"/>
        </w:rPr>
        <w:t xml:space="preserve"> verzii (MS WORD). </w:t>
      </w:r>
    </w:p>
    <w:p w14:paraId="5FAAFFEA" w14:textId="77777777" w:rsidR="00245854" w:rsidRPr="00245854" w:rsidRDefault="00245854" w:rsidP="00245854">
      <w:pPr>
        <w:ind w:left="360"/>
        <w:rPr>
          <w:rFonts w:ascii="Garamond" w:hAnsi="Garamond"/>
          <w:b/>
          <w:bCs/>
        </w:rPr>
      </w:pPr>
    </w:p>
    <w:p w14:paraId="1C97DA5A" w14:textId="003F51BD" w:rsidR="00590035" w:rsidRPr="00400178" w:rsidRDefault="00590035" w:rsidP="00590035">
      <w:pPr>
        <w:ind w:left="284"/>
        <w:rPr>
          <w:rFonts w:ascii="Garamond" w:hAnsi="Garamond"/>
          <w:b/>
          <w:bCs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Cena musí zahŕňať všetky náklady spojené s požadovaným predmetom zákazky. Do predloženej cenovej ponuky požadujeme zahrnúť všetko, čo je nevyhnutné na úplné a riadne plnenie </w:t>
      </w:r>
      <w:r w:rsidR="00F72B14">
        <w:rPr>
          <w:rFonts w:ascii="Garamond" w:hAnsi="Garamond"/>
          <w:sz w:val="22"/>
          <w:szCs w:val="22"/>
        </w:rPr>
        <w:t>rámcovej dohody</w:t>
      </w:r>
      <w:r w:rsidRPr="00400178">
        <w:rPr>
          <w:rFonts w:ascii="Garamond" w:hAnsi="Garamond"/>
          <w:sz w:val="22"/>
          <w:szCs w:val="22"/>
        </w:rPr>
        <w:t xml:space="preserve">, pričom v cene budú obsiahnuté všetky náklady spojené s plnením predmetu zákazky. </w:t>
      </w:r>
    </w:p>
    <w:p w14:paraId="08A07B93" w14:textId="77777777" w:rsidR="00590035" w:rsidRDefault="00590035" w:rsidP="00590035">
      <w:pPr>
        <w:rPr>
          <w:rFonts w:ascii="Garamond" w:hAnsi="Garamond"/>
          <w:b/>
          <w:bCs/>
          <w:sz w:val="22"/>
          <w:szCs w:val="22"/>
        </w:rPr>
      </w:pPr>
    </w:p>
    <w:p w14:paraId="4AE46B5B" w14:textId="03399B2B" w:rsidR="00717D28" w:rsidRPr="00717D28" w:rsidRDefault="00717D28" w:rsidP="00717D28">
      <w:pPr>
        <w:ind w:left="270"/>
        <w:rPr>
          <w:rFonts w:ascii="Garamond" w:hAnsi="Garamond"/>
          <w:sz w:val="22"/>
          <w:szCs w:val="22"/>
        </w:rPr>
      </w:pPr>
      <w:r w:rsidRPr="00717D28">
        <w:rPr>
          <w:rFonts w:ascii="Garamond" w:hAnsi="Garamond"/>
          <w:sz w:val="22"/>
          <w:szCs w:val="22"/>
        </w:rPr>
        <w:t xml:space="preserve">Na predloženie </w:t>
      </w:r>
      <w:r w:rsidR="00A2449E">
        <w:rPr>
          <w:rFonts w:ascii="Garamond" w:hAnsi="Garamond"/>
          <w:sz w:val="22"/>
          <w:szCs w:val="22"/>
        </w:rPr>
        <w:t>rámcovej dohody na dodanie tovaru</w:t>
      </w:r>
      <w:r w:rsidR="009A2FBB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s prílohami </w:t>
      </w:r>
      <w:r w:rsidRPr="00717D28">
        <w:rPr>
          <w:rFonts w:ascii="Garamond" w:hAnsi="Garamond"/>
          <w:sz w:val="22"/>
          <w:szCs w:val="22"/>
        </w:rPr>
        <w:t xml:space="preserve">bude vyzvaný </w:t>
      </w:r>
      <w:r w:rsidRPr="00717D28">
        <w:rPr>
          <w:rFonts w:ascii="Garamond" w:hAnsi="Garamond"/>
          <w:sz w:val="22"/>
          <w:szCs w:val="22"/>
          <w:u w:val="single"/>
        </w:rPr>
        <w:t>úspešný uchádzač</w:t>
      </w:r>
      <w:r w:rsidRPr="00717D28">
        <w:rPr>
          <w:rFonts w:ascii="Garamond" w:hAnsi="Garamond"/>
          <w:sz w:val="22"/>
          <w:szCs w:val="22"/>
        </w:rPr>
        <w:t xml:space="preserve"> v procese poskytovania súčinnosti k uzatvoreniu zmluvy.</w:t>
      </w:r>
    </w:p>
    <w:p w14:paraId="412F900F" w14:textId="77777777" w:rsidR="00717D28" w:rsidRPr="00400178" w:rsidRDefault="00717D28" w:rsidP="00717D28">
      <w:pPr>
        <w:ind w:left="270"/>
        <w:rPr>
          <w:rFonts w:ascii="Garamond" w:hAnsi="Garamond"/>
          <w:b/>
          <w:bCs/>
          <w:sz w:val="22"/>
          <w:szCs w:val="22"/>
        </w:rPr>
      </w:pPr>
    </w:p>
    <w:p w14:paraId="0FB177D1" w14:textId="77777777" w:rsidR="00590035" w:rsidRPr="00400178" w:rsidRDefault="00590035" w:rsidP="00590035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b/>
          <w:bCs/>
        </w:rPr>
      </w:pPr>
      <w:r w:rsidRPr="00400178">
        <w:rPr>
          <w:rFonts w:ascii="Garamond" w:hAnsi="Garamond"/>
          <w:b/>
          <w:bCs/>
        </w:rPr>
        <w:t>Vyhodnotenie ponúk:</w:t>
      </w:r>
    </w:p>
    <w:p w14:paraId="264E565B" w14:textId="5B6CB3CD" w:rsidR="00590035" w:rsidRPr="00400178" w:rsidRDefault="00590035" w:rsidP="00590035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00178">
        <w:rPr>
          <w:rFonts w:ascii="Garamond" w:hAnsi="Garamond"/>
          <w:bCs/>
          <w:sz w:val="22"/>
          <w:szCs w:val="22"/>
        </w:rPr>
        <w:t xml:space="preserve">Obstarávateľ vyhodnocuje ponuky na základe kritéria na vyhodnotenie ponúk: najnižšia </w:t>
      </w:r>
      <w:r w:rsidR="00B010C2">
        <w:rPr>
          <w:rFonts w:ascii="Garamond" w:hAnsi="Garamond"/>
          <w:bCs/>
          <w:sz w:val="22"/>
          <w:szCs w:val="22"/>
        </w:rPr>
        <w:t xml:space="preserve">predpokladaná </w:t>
      </w:r>
      <w:r w:rsidRPr="00400178">
        <w:rPr>
          <w:rFonts w:ascii="Garamond" w:hAnsi="Garamond"/>
          <w:bCs/>
          <w:sz w:val="22"/>
          <w:szCs w:val="22"/>
        </w:rPr>
        <w:t>cena celkom bez DPH za celý predmet zákazky.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400178">
        <w:rPr>
          <w:rFonts w:ascii="Garamond" w:hAnsi="Garamond"/>
          <w:bCs/>
          <w:sz w:val="22"/>
          <w:szCs w:val="22"/>
        </w:rPr>
        <w:t xml:space="preserve">Obstarávateľ zostaví poradie ponúk uchádzačov na základe predložených návrhov na plnenie kritéria </w:t>
      </w:r>
      <w:r w:rsidR="00B010C2">
        <w:rPr>
          <w:rFonts w:ascii="Garamond" w:hAnsi="Garamond"/>
          <w:bCs/>
          <w:sz w:val="22"/>
          <w:szCs w:val="22"/>
        </w:rPr>
        <w:t xml:space="preserve">predpokladaná </w:t>
      </w:r>
      <w:r w:rsidRPr="00400178">
        <w:rPr>
          <w:rFonts w:ascii="Garamond" w:hAnsi="Garamond"/>
          <w:bCs/>
          <w:sz w:val="22"/>
          <w:szCs w:val="22"/>
        </w:rPr>
        <w:t xml:space="preserve">cena celkom bez DPH za celý predmet zákazky, pričom na prvom mieste sa umiestni ponuka s najnižšou </w:t>
      </w:r>
      <w:r w:rsidR="00B010C2">
        <w:rPr>
          <w:rFonts w:ascii="Garamond" w:hAnsi="Garamond"/>
          <w:bCs/>
          <w:sz w:val="22"/>
          <w:szCs w:val="22"/>
        </w:rPr>
        <w:t xml:space="preserve">predpokladanou </w:t>
      </w:r>
      <w:r w:rsidRPr="00400178">
        <w:rPr>
          <w:rFonts w:ascii="Garamond" w:hAnsi="Garamond"/>
          <w:bCs/>
          <w:sz w:val="22"/>
          <w:szCs w:val="22"/>
        </w:rPr>
        <w:t>cenou celkom</w:t>
      </w:r>
      <w:r w:rsidRPr="005014AE">
        <w:t xml:space="preserve"> </w:t>
      </w:r>
      <w:r w:rsidRPr="005014AE">
        <w:rPr>
          <w:rFonts w:ascii="Garamond" w:hAnsi="Garamond"/>
          <w:bCs/>
          <w:sz w:val="22"/>
          <w:szCs w:val="22"/>
        </w:rPr>
        <w:t>bez DPH</w:t>
      </w:r>
      <w:r w:rsidRPr="00400178">
        <w:rPr>
          <w:rFonts w:ascii="Garamond" w:hAnsi="Garamond"/>
          <w:bCs/>
          <w:sz w:val="22"/>
          <w:szCs w:val="22"/>
        </w:rPr>
        <w:t>.</w:t>
      </w:r>
    </w:p>
    <w:p w14:paraId="2653BB33" w14:textId="77777777" w:rsidR="00590035" w:rsidRPr="00400178" w:rsidRDefault="00590035" w:rsidP="00590035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00178">
        <w:rPr>
          <w:rFonts w:ascii="Garamond" w:hAnsi="Garamond"/>
          <w:bCs/>
          <w:sz w:val="22"/>
          <w:szCs w:val="22"/>
        </w:rPr>
        <w:t>Obstarávateľ bude vyhodnocovať splnenie požiadaviek na predmet zákazky a splnenie podmienok účasti u uchádzača, ktorého ponuka sa predbežne umiestnila na prvom mieste v poradí.</w:t>
      </w:r>
    </w:p>
    <w:p w14:paraId="75415AB5" w14:textId="33141700" w:rsidR="00590035" w:rsidRPr="00400178" w:rsidRDefault="00590035" w:rsidP="00590035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00178">
        <w:rPr>
          <w:rFonts w:ascii="Garamond" w:hAnsi="Garamond"/>
          <w:bCs/>
          <w:sz w:val="22"/>
          <w:szCs w:val="22"/>
        </w:rPr>
        <w:t>V prípade, že uchádzač predbežne nahradil doklady preukazujúce splnenie podmienok účasti uvedené v bode 1</w:t>
      </w:r>
      <w:r w:rsidR="009A2FBB">
        <w:rPr>
          <w:rFonts w:ascii="Garamond" w:hAnsi="Garamond"/>
          <w:bCs/>
          <w:sz w:val="22"/>
          <w:szCs w:val="22"/>
        </w:rPr>
        <w:t>0</w:t>
      </w:r>
      <w:r w:rsidRPr="00400178">
        <w:rPr>
          <w:rFonts w:ascii="Garamond" w:hAnsi="Garamond"/>
          <w:bCs/>
          <w:sz w:val="22"/>
          <w:szCs w:val="22"/>
        </w:rPr>
        <w:t xml:space="preserve"> Výzvy čestným vyhlásením podľa Prílohy č. </w:t>
      </w:r>
      <w:r w:rsidR="00DF71B3">
        <w:rPr>
          <w:rFonts w:ascii="Garamond" w:hAnsi="Garamond"/>
          <w:bCs/>
          <w:sz w:val="22"/>
          <w:szCs w:val="22"/>
        </w:rPr>
        <w:t>3</w:t>
      </w:r>
      <w:r w:rsidRPr="00400178">
        <w:rPr>
          <w:rFonts w:ascii="Garamond" w:hAnsi="Garamond"/>
          <w:bCs/>
          <w:sz w:val="22"/>
          <w:szCs w:val="22"/>
        </w:rPr>
        <w:t xml:space="preserve">, obstarávateľ </w:t>
      </w:r>
      <w:r w:rsidR="00434747">
        <w:rPr>
          <w:rFonts w:ascii="Garamond" w:hAnsi="Garamond"/>
          <w:bCs/>
          <w:sz w:val="22"/>
          <w:szCs w:val="22"/>
        </w:rPr>
        <w:t xml:space="preserve">môže </w:t>
      </w:r>
      <w:r w:rsidRPr="00400178">
        <w:rPr>
          <w:rFonts w:ascii="Garamond" w:hAnsi="Garamond"/>
          <w:bCs/>
          <w:sz w:val="22"/>
          <w:szCs w:val="22"/>
        </w:rPr>
        <w:t>vyzv</w:t>
      </w:r>
      <w:r w:rsidR="00434747">
        <w:rPr>
          <w:rFonts w:ascii="Garamond" w:hAnsi="Garamond"/>
          <w:bCs/>
          <w:sz w:val="22"/>
          <w:szCs w:val="22"/>
        </w:rPr>
        <w:t>ať</w:t>
      </w:r>
      <w:r w:rsidRPr="00400178">
        <w:rPr>
          <w:rFonts w:ascii="Garamond" w:hAnsi="Garamond"/>
          <w:bCs/>
          <w:sz w:val="22"/>
          <w:szCs w:val="22"/>
        </w:rPr>
        <w:t xml:space="preserve"> uchádzača na predloženie dokladov preukazujúcich splnenie podmienok účasti predbežne nahradenými čestným vyhlásením v lehote minimálne 5 pracovných dní, ak obstarávateľ neurčí dlhšiu lehotu. Ak uchádzač v stanovenej lehote nepredloží doklady preukazujúce splnenie podmienok účasti predbežne nahradené čestným vyhlásením, bude jeho ponuka vylúčená z vyhodnotenia.</w:t>
      </w:r>
    </w:p>
    <w:p w14:paraId="6741C105" w14:textId="67029A13" w:rsidR="00590035" w:rsidRPr="00090AA4" w:rsidRDefault="00590035" w:rsidP="00590035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00178">
        <w:rPr>
          <w:rFonts w:ascii="Garamond" w:hAnsi="Garamond"/>
          <w:bCs/>
          <w:sz w:val="22"/>
          <w:szCs w:val="22"/>
        </w:rPr>
        <w:t xml:space="preserve">Ak </w:t>
      </w:r>
      <w:r w:rsidR="00434747">
        <w:rPr>
          <w:rFonts w:ascii="Garamond" w:hAnsi="Garamond"/>
          <w:bCs/>
          <w:sz w:val="22"/>
          <w:szCs w:val="22"/>
        </w:rPr>
        <w:t>obstarávateľ pri vyhodnotení ponúk</w:t>
      </w:r>
      <w:r w:rsidRPr="00400178">
        <w:rPr>
          <w:rFonts w:ascii="Garamond" w:hAnsi="Garamond"/>
          <w:bCs/>
          <w:sz w:val="22"/>
          <w:szCs w:val="22"/>
        </w:rPr>
        <w:t xml:space="preserve"> </w:t>
      </w:r>
      <w:r w:rsidRPr="00090AA4">
        <w:rPr>
          <w:rFonts w:ascii="Garamond" w:hAnsi="Garamond"/>
          <w:bCs/>
          <w:sz w:val="22"/>
          <w:szCs w:val="22"/>
        </w:rPr>
        <w:t xml:space="preserve">identifikuje nezrovnalosti alebo nejasnosti v informáciách alebo dôkazoch, ktoré uchádzač poskytol, písomne požiada o vysvetlenie ponuky a ak je to potrebné aj o predloženie dôkazov. Vysvetlením ponuky nemôže dôjsť k jej zmene. Za zmenu ponuky sa nepovažuje odstránenie zrejmých chýb v písaní a počítaní. Uchádzač predloží vysvetlenie najneskôr do dvoch pracovných dní, ak </w:t>
      </w:r>
      <w:r w:rsidRPr="00090AA4">
        <w:rPr>
          <w:rFonts w:ascii="Garamond" w:hAnsi="Garamond"/>
          <w:bCs/>
          <w:sz w:val="22"/>
          <w:szCs w:val="22"/>
        </w:rPr>
        <w:lastRenderedPageBreak/>
        <w:t>obstarávateľ neurčí dlhšiu lehotu. Ak uchádzač v stanovenej lehote nepredloží vysvetlenie, bude jeho ponuka vylúčená z vyhodnotenia.</w:t>
      </w:r>
    </w:p>
    <w:p w14:paraId="6096D2FA" w14:textId="77777777" w:rsidR="00590035" w:rsidRPr="00090AA4" w:rsidRDefault="00590035" w:rsidP="00590035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090AA4">
        <w:rPr>
          <w:rFonts w:ascii="Garamond" w:hAnsi="Garamond"/>
          <w:bCs/>
          <w:sz w:val="22"/>
          <w:szCs w:val="22"/>
        </w:rPr>
        <w:t>V prípade vylúčenia ponuky z vyhodnocovania, obstarávateľ uchádzačovi oznámi vylúčenie ponuky z vyhodnotenia a určí nové/aktualizované poradie ponúk a pristúpi k vyhodnoteniu ponuky, ktorá sa umiestnila na prvom mieste.</w:t>
      </w:r>
    </w:p>
    <w:p w14:paraId="1528ABD2" w14:textId="77777777" w:rsidR="00590035" w:rsidRPr="00090AA4" w:rsidRDefault="00590035" w:rsidP="00590035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090AA4">
        <w:rPr>
          <w:rFonts w:ascii="Garamond" w:hAnsi="Garamond"/>
          <w:bCs/>
          <w:sz w:val="22"/>
          <w:szCs w:val="22"/>
        </w:rPr>
        <w:t>Po vyhodnotení ponuky obstarávateľ písomne oznámi všetkým uchádzačom výsledok vyhodnotenia ponúk vrátane poradia uchádzačov. Úspešnému uchádzačovi alebo uchádzačom oznámia, že jeho ponuku alebo ponuky prijímajú. Neúspešnému uchádzačovi oznámia, že neuspel a dôvody neprijatia jeho ponuky.</w:t>
      </w:r>
    </w:p>
    <w:p w14:paraId="54545973" w14:textId="485057E7" w:rsidR="00590035" w:rsidRPr="00090AA4" w:rsidRDefault="00590035" w:rsidP="00590035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34747">
        <w:rPr>
          <w:rFonts w:ascii="Garamond" w:hAnsi="Garamond"/>
          <w:bCs/>
          <w:sz w:val="22"/>
          <w:szCs w:val="22"/>
        </w:rPr>
        <w:t xml:space="preserve">Úspešný uchádzač bude vyzvaný na poskytnutie súčinnosti k podpisu zmluvy, v rámci ktorej preukáže, že je on a jeho známi subdodávatelia zapísaný v Registri partnerov verejného sektora </w:t>
      </w:r>
      <w:r w:rsidR="00F72B14" w:rsidRPr="00434747">
        <w:rPr>
          <w:rFonts w:ascii="Garamond" w:hAnsi="Garamond"/>
          <w:bCs/>
          <w:sz w:val="22"/>
          <w:szCs w:val="22"/>
        </w:rPr>
        <w:t xml:space="preserve">(pokiaľ taká povinnosť zo zákona o registri partnerov verejného sektora vyplýva) </w:t>
      </w:r>
      <w:r w:rsidRPr="00434747">
        <w:rPr>
          <w:rFonts w:ascii="Garamond" w:hAnsi="Garamond"/>
          <w:bCs/>
          <w:sz w:val="22"/>
          <w:szCs w:val="22"/>
        </w:rPr>
        <w:t>a </w:t>
      </w:r>
      <w:r w:rsidR="00F44FC3" w:rsidRPr="00434747">
        <w:rPr>
          <w:rFonts w:ascii="Garamond" w:hAnsi="Garamond"/>
          <w:bCs/>
          <w:sz w:val="22"/>
          <w:szCs w:val="22"/>
        </w:rPr>
        <w:t xml:space="preserve">za všetkých známych subdodávateľoch, ktorí budú využití na plnenie rámcovej dohody, predloží údaje a </w:t>
      </w:r>
      <w:r w:rsidRPr="00434747">
        <w:rPr>
          <w:rFonts w:ascii="Garamond" w:hAnsi="Garamond"/>
          <w:bCs/>
          <w:sz w:val="22"/>
          <w:szCs w:val="22"/>
        </w:rPr>
        <w:t xml:space="preserve">doklady podľa bodu </w:t>
      </w:r>
      <w:r w:rsidR="00F44FC3" w:rsidRPr="00434747">
        <w:rPr>
          <w:rFonts w:ascii="Garamond" w:hAnsi="Garamond"/>
          <w:bCs/>
          <w:sz w:val="22"/>
          <w:szCs w:val="22"/>
        </w:rPr>
        <w:t>2</w:t>
      </w:r>
      <w:r w:rsidR="002240C5">
        <w:rPr>
          <w:rFonts w:ascii="Garamond" w:hAnsi="Garamond"/>
          <w:bCs/>
          <w:sz w:val="22"/>
          <w:szCs w:val="22"/>
        </w:rPr>
        <w:t>0</w:t>
      </w:r>
      <w:r w:rsidRPr="00434747">
        <w:rPr>
          <w:rFonts w:ascii="Garamond" w:hAnsi="Garamond"/>
          <w:bCs/>
          <w:sz w:val="22"/>
          <w:szCs w:val="22"/>
        </w:rPr>
        <w:t xml:space="preserve"> tejto výzvy</w:t>
      </w:r>
      <w:r w:rsidR="00F44FC3" w:rsidRPr="00434747">
        <w:rPr>
          <w:rFonts w:ascii="Garamond" w:hAnsi="Garamond"/>
          <w:bCs/>
          <w:sz w:val="22"/>
          <w:szCs w:val="22"/>
        </w:rPr>
        <w:t>.</w:t>
      </w:r>
    </w:p>
    <w:p w14:paraId="42F87987" w14:textId="70A0C455" w:rsidR="00590035" w:rsidRPr="00090AA4" w:rsidRDefault="00590035" w:rsidP="00590035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090AA4">
        <w:rPr>
          <w:rFonts w:ascii="Garamond" w:hAnsi="Garamond"/>
          <w:bCs/>
          <w:sz w:val="22"/>
          <w:szCs w:val="22"/>
        </w:rPr>
        <w:t>Obstarávateľ si vyhradzuje právo vyzvať úspešného uchádzača na nahradenie navrhovaného subdodávateľa v prípade, že subdodávateľ nebude spĺňať podmienky účasti uvedené v bode 1</w:t>
      </w:r>
      <w:r w:rsidR="009A2FBB">
        <w:rPr>
          <w:rFonts w:ascii="Garamond" w:hAnsi="Garamond"/>
          <w:bCs/>
          <w:sz w:val="22"/>
          <w:szCs w:val="22"/>
        </w:rPr>
        <w:t>0</w:t>
      </w:r>
      <w:r w:rsidRPr="00090AA4">
        <w:rPr>
          <w:rFonts w:ascii="Garamond" w:hAnsi="Garamond"/>
          <w:bCs/>
          <w:sz w:val="22"/>
          <w:szCs w:val="22"/>
        </w:rPr>
        <w:t xml:space="preserve"> tejto výzvy</w:t>
      </w:r>
      <w:r w:rsidR="004E037D" w:rsidRPr="00090AA4">
        <w:rPr>
          <w:rFonts w:ascii="Garamond" w:hAnsi="Garamond"/>
          <w:bCs/>
          <w:sz w:val="22"/>
          <w:szCs w:val="22"/>
        </w:rPr>
        <w:t xml:space="preserve"> týkajúce sa osobného postavenia.</w:t>
      </w:r>
    </w:p>
    <w:p w14:paraId="515B0755" w14:textId="77777777" w:rsidR="00590035" w:rsidRPr="00090AA4" w:rsidRDefault="00590035" w:rsidP="00590035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</w:p>
    <w:p w14:paraId="2C35392C" w14:textId="77777777" w:rsidR="00590035" w:rsidRPr="00090AA4" w:rsidRDefault="00590035" w:rsidP="00590035">
      <w:pPr>
        <w:ind w:left="426"/>
        <w:rPr>
          <w:rFonts w:ascii="Garamond" w:hAnsi="Garamond"/>
          <w:b/>
          <w:bCs/>
          <w:sz w:val="22"/>
          <w:szCs w:val="22"/>
        </w:rPr>
      </w:pPr>
      <w:r w:rsidRPr="00090AA4">
        <w:rPr>
          <w:rFonts w:ascii="Garamond" w:hAnsi="Garamond"/>
          <w:bCs/>
          <w:sz w:val="22"/>
          <w:szCs w:val="22"/>
        </w:rPr>
        <w:t>V prípade, ak uchádzač, ktorého ponuka sa po vyhodnotení ponúk umiestnila na prvom mieste neposkytne v stanovenom termíne súčinnosť podľa predchádzajúceho bodu, nenahradí navrhovaného subdodávateľa v stanovenej lehote, prípadne odmietne podpísať zmluvu, obstarávateľ pristúpi k vyhodnoteniu ponuky, ktorá sa umiestnila na druhom mieste s vykonaním úkonov uvedených v predchádzajúcich bodoch.</w:t>
      </w:r>
    </w:p>
    <w:p w14:paraId="10DF190A" w14:textId="77777777" w:rsidR="00590035" w:rsidRPr="00090AA4" w:rsidRDefault="00590035" w:rsidP="00590035">
      <w:pPr>
        <w:pStyle w:val="Odsekzoznamu"/>
        <w:rPr>
          <w:rFonts w:ascii="Garamond" w:hAnsi="Garamond" w:cs="Calibri"/>
          <w:b/>
          <w:bCs/>
          <w:spacing w:val="-1"/>
        </w:rPr>
      </w:pPr>
    </w:p>
    <w:p w14:paraId="59D0561E" w14:textId="77777777" w:rsidR="00590035" w:rsidRPr="00090AA4" w:rsidRDefault="00590035" w:rsidP="00590035">
      <w:pPr>
        <w:pStyle w:val="Odsekzoznamu"/>
        <w:numPr>
          <w:ilvl w:val="0"/>
          <w:numId w:val="3"/>
        </w:numPr>
        <w:spacing w:after="0"/>
        <w:ind w:left="425" w:hanging="425"/>
        <w:rPr>
          <w:rFonts w:ascii="Garamond" w:hAnsi="Garamond"/>
          <w:b/>
          <w:bCs/>
        </w:rPr>
      </w:pPr>
      <w:r w:rsidRPr="00090AA4">
        <w:rPr>
          <w:rFonts w:ascii="Garamond" w:hAnsi="Garamond"/>
          <w:b/>
          <w:bCs/>
        </w:rPr>
        <w:t xml:space="preserve">Jazyk, v ktorom možno predložiť ponuky: </w:t>
      </w:r>
      <w:r w:rsidRPr="00090AA4">
        <w:rPr>
          <w:rFonts w:ascii="Garamond" w:hAnsi="Garamond"/>
        </w:rPr>
        <w:t>Štátny jazyk, slovenský jazyk (alebo český jazyk)</w:t>
      </w:r>
    </w:p>
    <w:p w14:paraId="2884B3A9" w14:textId="77777777" w:rsidR="00590035" w:rsidRPr="00090AA4" w:rsidRDefault="00590035" w:rsidP="00590035">
      <w:pPr>
        <w:rPr>
          <w:rFonts w:ascii="Garamond" w:hAnsi="Garamond"/>
          <w:b/>
          <w:bCs/>
          <w:sz w:val="22"/>
          <w:szCs w:val="22"/>
        </w:rPr>
      </w:pPr>
    </w:p>
    <w:p w14:paraId="05ED306B" w14:textId="09664A0F" w:rsidR="00590035" w:rsidRPr="00090AA4" w:rsidRDefault="00590035" w:rsidP="00590035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b/>
          <w:bCs/>
        </w:rPr>
      </w:pPr>
      <w:r w:rsidRPr="00090AA4">
        <w:rPr>
          <w:rFonts w:ascii="Garamond" w:hAnsi="Garamond"/>
          <w:b/>
          <w:bCs/>
        </w:rPr>
        <w:t xml:space="preserve">Zákazka sa týka projektu / programu financovaného z fondov EÚ: </w:t>
      </w:r>
      <w:r w:rsidR="00F72B14" w:rsidRPr="00090AA4">
        <w:rPr>
          <w:rFonts w:ascii="Garamond" w:hAnsi="Garamond"/>
        </w:rPr>
        <w:t>vlastné zdroje obstarávateľa</w:t>
      </w:r>
    </w:p>
    <w:p w14:paraId="77671A10" w14:textId="77777777" w:rsidR="00590035" w:rsidRPr="00400178" w:rsidRDefault="00590035" w:rsidP="00590035">
      <w:pPr>
        <w:pStyle w:val="Odsekzoznamu"/>
        <w:rPr>
          <w:rFonts w:ascii="Garamond" w:hAnsi="Garamond"/>
          <w:b/>
          <w:bCs/>
        </w:rPr>
      </w:pPr>
    </w:p>
    <w:p w14:paraId="495FC38F" w14:textId="78814D9F" w:rsidR="00590035" w:rsidRPr="00400178" w:rsidRDefault="00590035" w:rsidP="00590035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b/>
          <w:bCs/>
        </w:rPr>
      </w:pPr>
      <w:r w:rsidRPr="00400178">
        <w:rPr>
          <w:rFonts w:ascii="Garamond" w:hAnsi="Garamond" w:cs="Calibri"/>
          <w:b/>
          <w:bCs/>
          <w:spacing w:val="-1"/>
        </w:rPr>
        <w:t>Lehota viazanosti cenovej ponuky:</w:t>
      </w:r>
      <w:r w:rsidRPr="00D6538C">
        <w:rPr>
          <w:rFonts w:ascii="Garamond" w:hAnsi="Garamond" w:cs="Calibri"/>
          <w:b/>
          <w:spacing w:val="-1"/>
        </w:rPr>
        <w:t xml:space="preserve"> </w:t>
      </w:r>
      <w:r w:rsidR="00434747" w:rsidRPr="00CA1B15">
        <w:rPr>
          <w:rFonts w:ascii="Garamond" w:hAnsi="Garamond"/>
          <w:bCs/>
        </w:rPr>
        <w:t>6</w:t>
      </w:r>
      <w:r w:rsidRPr="00D6538C">
        <w:rPr>
          <w:rFonts w:ascii="Garamond" w:hAnsi="Garamond"/>
          <w:bCs/>
        </w:rPr>
        <w:t xml:space="preserve"> </w:t>
      </w:r>
      <w:r w:rsidRPr="00400178">
        <w:rPr>
          <w:rFonts w:ascii="Garamond" w:hAnsi="Garamond"/>
          <w:bCs/>
        </w:rPr>
        <w:t>mesiacov</w:t>
      </w:r>
    </w:p>
    <w:p w14:paraId="79DE2694" w14:textId="77777777" w:rsidR="00590035" w:rsidRPr="00400178" w:rsidRDefault="00590035" w:rsidP="00590035">
      <w:pPr>
        <w:pStyle w:val="Odsekzoznamu"/>
        <w:rPr>
          <w:rFonts w:ascii="Garamond" w:hAnsi="Garamond"/>
          <w:b/>
          <w:bCs/>
        </w:rPr>
      </w:pPr>
    </w:p>
    <w:p w14:paraId="3946E041" w14:textId="655E2E6C" w:rsidR="00590035" w:rsidRDefault="00590035" w:rsidP="00D86B17">
      <w:pPr>
        <w:pStyle w:val="Odsekzoznamu"/>
        <w:numPr>
          <w:ilvl w:val="0"/>
          <w:numId w:val="3"/>
        </w:numPr>
        <w:spacing w:after="0" w:line="240" w:lineRule="auto"/>
        <w:rPr>
          <w:rFonts w:ascii="Garamond" w:hAnsi="Garamond"/>
        </w:rPr>
      </w:pPr>
      <w:r w:rsidRPr="00400178">
        <w:rPr>
          <w:rFonts w:ascii="Garamond" w:hAnsi="Garamond"/>
          <w:b/>
          <w:bCs/>
        </w:rPr>
        <w:t xml:space="preserve">Obhliadka miesta: </w:t>
      </w:r>
      <w:r w:rsidR="00D86B17">
        <w:rPr>
          <w:rFonts w:ascii="Garamond" w:hAnsi="Garamond"/>
        </w:rPr>
        <w:t>nie</w:t>
      </w:r>
    </w:p>
    <w:p w14:paraId="0566FB2E" w14:textId="77777777" w:rsidR="00D86B17" w:rsidRPr="00D86B17" w:rsidRDefault="00D86B17" w:rsidP="00D86B17">
      <w:pPr>
        <w:pStyle w:val="Odsekzoznamu"/>
        <w:spacing w:after="0" w:line="240" w:lineRule="auto"/>
        <w:ind w:left="360"/>
        <w:rPr>
          <w:rFonts w:ascii="Garamond" w:hAnsi="Garamond"/>
        </w:rPr>
      </w:pPr>
    </w:p>
    <w:p w14:paraId="6F15FA5F" w14:textId="77777777" w:rsidR="00590035" w:rsidRPr="00400178" w:rsidRDefault="00590035" w:rsidP="00590035">
      <w:pPr>
        <w:pStyle w:val="Odsekzoznamu"/>
        <w:numPr>
          <w:ilvl w:val="0"/>
          <w:numId w:val="3"/>
        </w:numPr>
        <w:shd w:val="clear" w:color="auto" w:fill="FFFFFF" w:themeFill="background1"/>
        <w:spacing w:after="0" w:line="240" w:lineRule="auto"/>
        <w:rPr>
          <w:rFonts w:ascii="Garamond" w:hAnsi="Garamond"/>
          <w:b/>
          <w:bCs/>
        </w:rPr>
      </w:pPr>
      <w:r w:rsidRPr="00400178">
        <w:rPr>
          <w:rFonts w:ascii="Garamond" w:hAnsi="Garamond"/>
          <w:b/>
        </w:rPr>
        <w:t>Doplňujúce</w:t>
      </w:r>
      <w:r w:rsidRPr="00400178">
        <w:rPr>
          <w:rFonts w:ascii="Garamond" w:hAnsi="Garamond"/>
          <w:b/>
          <w:bCs/>
        </w:rPr>
        <w:t xml:space="preserve"> informácie:</w:t>
      </w:r>
    </w:p>
    <w:p w14:paraId="393309C5" w14:textId="133A29AE" w:rsidR="00590035" w:rsidRPr="00090AA4" w:rsidRDefault="00590035" w:rsidP="00590035">
      <w:pPr>
        <w:ind w:left="426"/>
        <w:rPr>
          <w:rFonts w:ascii="Garamond" w:hAnsi="Garamond"/>
          <w:sz w:val="22"/>
          <w:szCs w:val="22"/>
        </w:rPr>
      </w:pPr>
      <w:r w:rsidRPr="00090AA4">
        <w:rPr>
          <w:rFonts w:ascii="Garamond" w:hAnsi="Garamond"/>
          <w:sz w:val="22"/>
          <w:szCs w:val="22"/>
        </w:rPr>
        <w:t>Obstarávateľ vyžaduje, aby úspešný uchádzač v</w:t>
      </w:r>
      <w:r w:rsidR="00AB3B93">
        <w:rPr>
          <w:rFonts w:ascii="Garamond" w:hAnsi="Garamond"/>
          <w:sz w:val="22"/>
          <w:szCs w:val="22"/>
        </w:rPr>
        <w:t> rámcovej dohode</w:t>
      </w:r>
      <w:r w:rsidR="00A2449E">
        <w:rPr>
          <w:rFonts w:ascii="Garamond" w:hAnsi="Garamond"/>
          <w:sz w:val="22"/>
          <w:szCs w:val="22"/>
        </w:rPr>
        <w:t xml:space="preserve"> na dodanie tovaru</w:t>
      </w:r>
      <w:r w:rsidRPr="00090AA4">
        <w:rPr>
          <w:rFonts w:ascii="Garamond" w:hAnsi="Garamond"/>
          <w:sz w:val="22"/>
          <w:szCs w:val="22"/>
        </w:rPr>
        <w:t xml:space="preserve"> najneskôr v čase jej uzavretia uviedol údaje o všetkých známych subdodávateľoch, údaje o osobe oprávnenej konať za subdodávateľa v rozsahu meno a priezvisko, adresa pobytu, dátum narodenia.</w:t>
      </w:r>
    </w:p>
    <w:p w14:paraId="760A9CC3" w14:textId="69F07038" w:rsidR="00590035" w:rsidRPr="00090AA4" w:rsidRDefault="00590035" w:rsidP="00590035">
      <w:pPr>
        <w:ind w:left="426"/>
        <w:rPr>
          <w:rFonts w:ascii="Garamond" w:hAnsi="Garamond"/>
          <w:sz w:val="22"/>
          <w:szCs w:val="22"/>
        </w:rPr>
      </w:pPr>
      <w:r w:rsidRPr="00090AA4">
        <w:rPr>
          <w:rFonts w:ascii="Garamond" w:hAnsi="Garamond"/>
          <w:sz w:val="22"/>
          <w:szCs w:val="22"/>
        </w:rPr>
        <w:t>Obstarávateľ vyžaduje, aby navrhovaný subdodávateľ spĺňal podmienky účasti týkajúce sa osobného postavenia</w:t>
      </w:r>
      <w:r w:rsidR="00F72B14" w:rsidRPr="00090AA4">
        <w:rPr>
          <w:rFonts w:ascii="Garamond" w:hAnsi="Garamond"/>
          <w:sz w:val="22"/>
          <w:szCs w:val="22"/>
        </w:rPr>
        <w:t xml:space="preserve"> podľa § 32 ods. 1 písm. e) a f) ZVO</w:t>
      </w:r>
      <w:r w:rsidRPr="00090AA4">
        <w:rPr>
          <w:rFonts w:ascii="Garamond" w:hAnsi="Garamond"/>
          <w:sz w:val="22"/>
          <w:szCs w:val="22"/>
        </w:rPr>
        <w:t xml:space="preserve"> a neexistovali u neho dôvody na vylúčenie podľa § 40 ods. 6 písm. a) až g) a ods. 7 a 8 ZVO; oprávnenie dodávať tovar, uskutočňovať stavebné práce alebo poskytovať službu sa preukazuje vo vzťahu k tej časti predmetu zákazky alebo koncesie, ktorý má subdodávateľ plniť.</w:t>
      </w:r>
    </w:p>
    <w:p w14:paraId="102CC8A6" w14:textId="77777777" w:rsidR="00590035" w:rsidRPr="00400178" w:rsidRDefault="00590035" w:rsidP="00590035">
      <w:pPr>
        <w:ind w:left="426"/>
        <w:rPr>
          <w:rFonts w:ascii="Garamond" w:hAnsi="Garamond"/>
          <w:sz w:val="22"/>
          <w:szCs w:val="22"/>
        </w:rPr>
      </w:pPr>
      <w:r w:rsidRPr="00090AA4">
        <w:rPr>
          <w:rFonts w:ascii="Garamond" w:hAnsi="Garamond"/>
          <w:sz w:val="22"/>
          <w:szCs w:val="22"/>
        </w:rPr>
        <w:t>Obstarávateľ si vyhradzuje právo neprijať ani jednu z predložených ponúk a/alebo kedykoľvek zrušiť túto súťaž. Všetky náklady spojené s predložením ponúk znáša uchádzač. Ak úspešný uchádzač neuzavrie zmluvu s obstarávateľom, obstarávateľ môžu rokovať o uzavretí zmluvy s ďalšími uchádzačmi v poradí.</w:t>
      </w:r>
    </w:p>
    <w:p w14:paraId="211A39AF" w14:textId="77777777" w:rsidR="00590035" w:rsidRPr="00400178" w:rsidRDefault="00590035" w:rsidP="00590035">
      <w:pPr>
        <w:pStyle w:val="Odsekzoznamu"/>
        <w:rPr>
          <w:rFonts w:ascii="Garamond" w:hAnsi="Garamond"/>
          <w:b/>
          <w:bCs/>
        </w:rPr>
      </w:pPr>
    </w:p>
    <w:p w14:paraId="66FD44D0" w14:textId="0133B4A7" w:rsidR="00DF59E4" w:rsidRPr="006B307E" w:rsidRDefault="00590035" w:rsidP="007049D5">
      <w:pPr>
        <w:pStyle w:val="Odsekzoznamu"/>
        <w:numPr>
          <w:ilvl w:val="0"/>
          <w:numId w:val="3"/>
        </w:numPr>
        <w:shd w:val="clear" w:color="auto" w:fill="FFFFFF" w:themeFill="background1"/>
        <w:tabs>
          <w:tab w:val="left" w:pos="284"/>
        </w:tabs>
        <w:spacing w:after="0" w:line="240" w:lineRule="auto"/>
        <w:rPr>
          <w:rFonts w:ascii="Garamond" w:hAnsi="Garamond"/>
        </w:rPr>
      </w:pPr>
      <w:r w:rsidRPr="00DF59E4">
        <w:rPr>
          <w:rFonts w:ascii="Garamond" w:hAnsi="Garamond"/>
          <w:b/>
          <w:bCs/>
        </w:rPr>
        <w:t>Dátum zaslania výzvy na predkladanie ponúk</w:t>
      </w:r>
      <w:r w:rsidRPr="00406C97">
        <w:rPr>
          <w:rFonts w:ascii="Garamond" w:hAnsi="Garamond"/>
          <w:b/>
          <w:bCs/>
        </w:rPr>
        <w:t xml:space="preserve">: </w:t>
      </w:r>
      <w:r w:rsidR="00625E2C" w:rsidRPr="00406C97">
        <w:rPr>
          <w:rFonts w:ascii="Garamond" w:hAnsi="Garamond"/>
        </w:rPr>
        <w:t>1</w:t>
      </w:r>
      <w:r w:rsidR="00E045AC">
        <w:rPr>
          <w:rFonts w:ascii="Garamond" w:hAnsi="Garamond"/>
        </w:rPr>
        <w:t>6</w:t>
      </w:r>
      <w:r w:rsidR="00DF59E4" w:rsidRPr="00406C97">
        <w:rPr>
          <w:rFonts w:ascii="Garamond" w:hAnsi="Garamond"/>
        </w:rPr>
        <w:t>.</w:t>
      </w:r>
      <w:r w:rsidR="0071453B" w:rsidRPr="00406C97">
        <w:rPr>
          <w:rFonts w:ascii="Garamond" w:hAnsi="Garamond"/>
        </w:rPr>
        <w:t>0</w:t>
      </w:r>
      <w:r w:rsidR="00625E2C" w:rsidRPr="00406C97">
        <w:rPr>
          <w:rFonts w:ascii="Garamond" w:hAnsi="Garamond"/>
        </w:rPr>
        <w:t>7</w:t>
      </w:r>
      <w:r w:rsidR="00DF59E4" w:rsidRPr="00406C97">
        <w:rPr>
          <w:rFonts w:ascii="Garamond" w:hAnsi="Garamond"/>
        </w:rPr>
        <w:t>.202</w:t>
      </w:r>
      <w:r w:rsidR="0071453B" w:rsidRPr="00406C97">
        <w:rPr>
          <w:rFonts w:ascii="Garamond" w:hAnsi="Garamond"/>
        </w:rPr>
        <w:t>4</w:t>
      </w:r>
    </w:p>
    <w:p w14:paraId="6FA0DC84" w14:textId="77777777" w:rsidR="00CA746D" w:rsidRDefault="00CA746D" w:rsidP="00DF59E4">
      <w:pPr>
        <w:shd w:val="clear" w:color="auto" w:fill="FFFFFF" w:themeFill="background1"/>
        <w:tabs>
          <w:tab w:val="left" w:pos="284"/>
        </w:tabs>
        <w:rPr>
          <w:rFonts w:ascii="Garamond" w:hAnsi="Garamond"/>
        </w:rPr>
      </w:pPr>
    </w:p>
    <w:p w14:paraId="5F477592" w14:textId="77777777" w:rsidR="00CA746D" w:rsidRDefault="00CA746D" w:rsidP="00DF59E4">
      <w:pPr>
        <w:shd w:val="clear" w:color="auto" w:fill="FFFFFF" w:themeFill="background1"/>
        <w:tabs>
          <w:tab w:val="left" w:pos="284"/>
        </w:tabs>
        <w:rPr>
          <w:rFonts w:ascii="Garamond" w:hAnsi="Garamond"/>
        </w:rPr>
      </w:pPr>
    </w:p>
    <w:p w14:paraId="43E3E0D4" w14:textId="718EDCCE" w:rsidR="00590035" w:rsidRPr="00DF59E4" w:rsidRDefault="00590035" w:rsidP="00DF59E4">
      <w:pPr>
        <w:shd w:val="clear" w:color="auto" w:fill="FFFFFF" w:themeFill="background1"/>
        <w:tabs>
          <w:tab w:val="left" w:pos="284"/>
        </w:tabs>
        <w:rPr>
          <w:rFonts w:ascii="Garamond" w:hAnsi="Garamond"/>
        </w:rPr>
      </w:pPr>
      <w:r w:rsidRPr="00DF59E4">
        <w:rPr>
          <w:rFonts w:ascii="Garamond" w:hAnsi="Garamond"/>
        </w:rPr>
        <w:t>Prílohy:</w:t>
      </w:r>
    </w:p>
    <w:p w14:paraId="3859FADE" w14:textId="01C46AD7" w:rsidR="00590035" w:rsidRPr="00601AB1" w:rsidRDefault="00590035">
      <w:pPr>
        <w:pStyle w:val="Odsekzoznamu"/>
        <w:numPr>
          <w:ilvl w:val="0"/>
          <w:numId w:val="1"/>
        </w:numPr>
        <w:spacing w:after="0" w:line="240" w:lineRule="auto"/>
        <w:ind w:left="720"/>
        <w:rPr>
          <w:rFonts w:ascii="Garamond" w:hAnsi="Garamond"/>
        </w:rPr>
      </w:pPr>
      <w:r w:rsidRPr="00601AB1">
        <w:rPr>
          <w:rFonts w:ascii="Garamond" w:hAnsi="Garamond"/>
        </w:rPr>
        <w:t>Príloha č. 1:</w:t>
      </w:r>
      <w:r w:rsidRPr="00601AB1">
        <w:rPr>
          <w:rFonts w:ascii="Garamond" w:hAnsi="Garamond"/>
        </w:rPr>
        <w:tab/>
      </w:r>
      <w:r w:rsidR="00D87573">
        <w:rPr>
          <w:rFonts w:ascii="Garamond" w:hAnsi="Garamond"/>
        </w:rPr>
        <w:t>Opis predmetu zákazky</w:t>
      </w:r>
    </w:p>
    <w:p w14:paraId="6CEA44CB" w14:textId="266841A0" w:rsidR="00DF71B3" w:rsidRPr="00601AB1" w:rsidRDefault="00DF71B3" w:rsidP="00DF71B3">
      <w:pPr>
        <w:pStyle w:val="Odsekzoznamu"/>
        <w:numPr>
          <w:ilvl w:val="0"/>
          <w:numId w:val="1"/>
        </w:numPr>
        <w:spacing w:after="0" w:line="240" w:lineRule="auto"/>
        <w:ind w:left="720"/>
        <w:rPr>
          <w:rFonts w:ascii="Garamond" w:hAnsi="Garamond"/>
        </w:rPr>
      </w:pPr>
      <w:r w:rsidRPr="00601AB1">
        <w:rPr>
          <w:rFonts w:ascii="Garamond" w:hAnsi="Garamond"/>
        </w:rPr>
        <w:t>Príloha č. 2:</w:t>
      </w:r>
      <w:r w:rsidRPr="00601AB1">
        <w:rPr>
          <w:rFonts w:ascii="Garamond" w:hAnsi="Garamond"/>
        </w:rPr>
        <w:tab/>
      </w:r>
      <w:r w:rsidR="00D87573" w:rsidRPr="00601AB1">
        <w:rPr>
          <w:rFonts w:ascii="Garamond" w:hAnsi="Garamond"/>
        </w:rPr>
        <w:t>Návrh uchádzača na plnenie kritéria</w:t>
      </w:r>
    </w:p>
    <w:p w14:paraId="634B0EFF" w14:textId="23925CB7" w:rsidR="00590035" w:rsidRPr="00601AB1" w:rsidRDefault="00590035" w:rsidP="00590035">
      <w:pPr>
        <w:pStyle w:val="Odsekzoznamu"/>
        <w:numPr>
          <w:ilvl w:val="0"/>
          <w:numId w:val="1"/>
        </w:numPr>
        <w:spacing w:after="0" w:line="240" w:lineRule="auto"/>
        <w:ind w:left="720"/>
        <w:rPr>
          <w:rFonts w:ascii="Garamond" w:hAnsi="Garamond"/>
        </w:rPr>
      </w:pPr>
      <w:r w:rsidRPr="00601AB1">
        <w:rPr>
          <w:rFonts w:ascii="Garamond" w:hAnsi="Garamond"/>
        </w:rPr>
        <w:t xml:space="preserve">Príloha č. </w:t>
      </w:r>
      <w:r w:rsidR="00BF38A0">
        <w:rPr>
          <w:rFonts w:ascii="Garamond" w:hAnsi="Garamond"/>
        </w:rPr>
        <w:t>3</w:t>
      </w:r>
      <w:r w:rsidRPr="00601AB1">
        <w:rPr>
          <w:rFonts w:ascii="Garamond" w:hAnsi="Garamond"/>
        </w:rPr>
        <w:t>:</w:t>
      </w:r>
      <w:r w:rsidRPr="00601AB1">
        <w:rPr>
          <w:rFonts w:ascii="Garamond" w:hAnsi="Garamond"/>
        </w:rPr>
        <w:tab/>
      </w:r>
      <w:r w:rsidR="00D87573" w:rsidRPr="00601AB1">
        <w:rPr>
          <w:rFonts w:ascii="Garamond" w:hAnsi="Garamond"/>
        </w:rPr>
        <w:t>Čestné vyhlásenie uchádzača</w:t>
      </w:r>
    </w:p>
    <w:p w14:paraId="518B48F1" w14:textId="0D96C348" w:rsidR="00590035" w:rsidRDefault="00590035" w:rsidP="00590035">
      <w:pPr>
        <w:pStyle w:val="Odsekzoznamu"/>
        <w:numPr>
          <w:ilvl w:val="0"/>
          <w:numId w:val="1"/>
        </w:numPr>
        <w:spacing w:after="0" w:line="240" w:lineRule="auto"/>
        <w:ind w:left="720"/>
        <w:rPr>
          <w:rFonts w:ascii="Garamond" w:hAnsi="Garamond"/>
        </w:rPr>
      </w:pPr>
      <w:r w:rsidRPr="00601AB1">
        <w:rPr>
          <w:rFonts w:ascii="Garamond" w:hAnsi="Garamond"/>
        </w:rPr>
        <w:t xml:space="preserve">Príloha č. </w:t>
      </w:r>
      <w:r w:rsidR="00BF38A0">
        <w:rPr>
          <w:rFonts w:ascii="Garamond" w:hAnsi="Garamond"/>
        </w:rPr>
        <w:t>4</w:t>
      </w:r>
      <w:r w:rsidRPr="00601AB1">
        <w:rPr>
          <w:rFonts w:ascii="Garamond" w:hAnsi="Garamond"/>
        </w:rPr>
        <w:t>:</w:t>
      </w:r>
      <w:r w:rsidRPr="00601AB1">
        <w:rPr>
          <w:rFonts w:ascii="Garamond" w:hAnsi="Garamond"/>
        </w:rPr>
        <w:tab/>
      </w:r>
      <w:r w:rsidR="00D87573" w:rsidRPr="00601AB1">
        <w:rPr>
          <w:rFonts w:ascii="Garamond" w:hAnsi="Garamond"/>
        </w:rPr>
        <w:t>Čestné vyhlásenie dodávateľa – sankčné opatrenia</w:t>
      </w:r>
    </w:p>
    <w:p w14:paraId="1EEDD68C" w14:textId="67800647" w:rsidR="007148DA" w:rsidRDefault="007148DA" w:rsidP="00590035">
      <w:pPr>
        <w:pStyle w:val="Odsekzoznamu"/>
        <w:numPr>
          <w:ilvl w:val="0"/>
          <w:numId w:val="1"/>
        </w:numPr>
        <w:spacing w:after="0" w:line="240" w:lineRule="auto"/>
        <w:ind w:left="720"/>
        <w:rPr>
          <w:rFonts w:ascii="Garamond" w:hAnsi="Garamond"/>
        </w:rPr>
      </w:pPr>
      <w:r>
        <w:rPr>
          <w:rFonts w:ascii="Garamond" w:hAnsi="Garamond"/>
        </w:rPr>
        <w:t xml:space="preserve">Príloha č. </w:t>
      </w:r>
      <w:r w:rsidR="00BF38A0">
        <w:rPr>
          <w:rFonts w:ascii="Garamond" w:hAnsi="Garamond"/>
        </w:rPr>
        <w:t>5</w:t>
      </w:r>
      <w:r>
        <w:rPr>
          <w:rFonts w:ascii="Garamond" w:hAnsi="Garamond"/>
        </w:rPr>
        <w:t>:       Informačný formulár</w:t>
      </w:r>
    </w:p>
    <w:p w14:paraId="19A9DAD9" w14:textId="34251562" w:rsidR="00D87573" w:rsidRDefault="00D87573" w:rsidP="00590035">
      <w:pPr>
        <w:pStyle w:val="Odsekzoznamu"/>
        <w:numPr>
          <w:ilvl w:val="0"/>
          <w:numId w:val="1"/>
        </w:numPr>
        <w:spacing w:after="0" w:line="240" w:lineRule="auto"/>
        <w:ind w:left="720"/>
        <w:rPr>
          <w:rFonts w:ascii="Garamond" w:hAnsi="Garamond"/>
        </w:rPr>
      </w:pPr>
      <w:r>
        <w:rPr>
          <w:rFonts w:ascii="Garamond" w:hAnsi="Garamond"/>
        </w:rPr>
        <w:t xml:space="preserve">Príloha č. </w:t>
      </w:r>
      <w:r w:rsidR="00BF38A0">
        <w:rPr>
          <w:rFonts w:ascii="Garamond" w:hAnsi="Garamond"/>
        </w:rPr>
        <w:t>6</w:t>
      </w:r>
      <w:r>
        <w:rPr>
          <w:rFonts w:ascii="Garamond" w:hAnsi="Garamond"/>
        </w:rPr>
        <w:t xml:space="preserve">:       Rámcová dohoda </w:t>
      </w:r>
      <w:r w:rsidR="00A2449E">
        <w:rPr>
          <w:rFonts w:ascii="Garamond" w:hAnsi="Garamond"/>
        </w:rPr>
        <w:t>na</w:t>
      </w:r>
      <w:r w:rsidR="00E31311">
        <w:rPr>
          <w:rFonts w:ascii="Garamond" w:hAnsi="Garamond"/>
        </w:rPr>
        <w:t> dodan</w:t>
      </w:r>
      <w:r w:rsidR="00A2449E">
        <w:rPr>
          <w:rFonts w:ascii="Garamond" w:hAnsi="Garamond"/>
        </w:rPr>
        <w:t>ie</w:t>
      </w:r>
      <w:r w:rsidR="00E31311">
        <w:rPr>
          <w:rFonts w:ascii="Garamond" w:hAnsi="Garamond"/>
        </w:rPr>
        <w:t xml:space="preserve"> tovaru</w:t>
      </w:r>
    </w:p>
    <w:p w14:paraId="16AE05BF" w14:textId="69D27C41" w:rsidR="003F2839" w:rsidRPr="00E045AC" w:rsidRDefault="00CF0908" w:rsidP="00CA746D">
      <w:pPr>
        <w:pStyle w:val="Odsekzoznamu"/>
        <w:numPr>
          <w:ilvl w:val="0"/>
          <w:numId w:val="1"/>
        </w:numPr>
        <w:spacing w:after="0" w:line="240" w:lineRule="auto"/>
        <w:ind w:left="720"/>
        <w:rPr>
          <w:rFonts w:ascii="Garamond" w:hAnsi="Garamond"/>
        </w:rPr>
      </w:pPr>
      <w:r>
        <w:rPr>
          <w:rFonts w:ascii="Garamond" w:hAnsi="Garamond"/>
        </w:rPr>
        <w:t xml:space="preserve">Príloha č. 7:       </w:t>
      </w:r>
      <w:r w:rsidRPr="00CF0908">
        <w:rPr>
          <w:rFonts w:ascii="Garamond" w:hAnsi="Garamond"/>
        </w:rPr>
        <w:t>Zoznam dodaných tovarov</w:t>
      </w:r>
    </w:p>
    <w:p w14:paraId="550A1A5E" w14:textId="77777777" w:rsidR="00590035" w:rsidRPr="00400178" w:rsidRDefault="00590035" w:rsidP="00590035">
      <w:pPr>
        <w:ind w:left="360"/>
        <w:rPr>
          <w:rFonts w:ascii="Garamond" w:hAnsi="Garamond"/>
          <w:sz w:val="22"/>
          <w:szCs w:val="22"/>
        </w:rPr>
      </w:pPr>
    </w:p>
    <w:p w14:paraId="6AA7FDBA" w14:textId="210C0541" w:rsidR="00CA746D" w:rsidRDefault="00590035" w:rsidP="00DF59E4">
      <w:pPr>
        <w:rPr>
          <w:rFonts w:ascii="Garamond" w:hAnsi="Garamond"/>
        </w:rPr>
      </w:pPr>
      <w:r w:rsidRPr="00400178">
        <w:rPr>
          <w:rFonts w:ascii="Garamond" w:hAnsi="Garamond"/>
          <w:sz w:val="22"/>
          <w:szCs w:val="22"/>
        </w:rPr>
        <w:t>V Bratislave dň</w:t>
      </w:r>
      <w:r w:rsidRPr="00010595">
        <w:rPr>
          <w:rFonts w:ascii="Garamond" w:hAnsi="Garamond"/>
          <w:sz w:val="22"/>
          <w:szCs w:val="22"/>
        </w:rPr>
        <w:t xml:space="preserve">a </w:t>
      </w:r>
      <w:r w:rsidR="001B0B02" w:rsidRPr="001B0B02">
        <w:rPr>
          <w:rFonts w:ascii="Garamond" w:hAnsi="Garamond"/>
        </w:rPr>
        <w:t>1</w:t>
      </w:r>
      <w:r w:rsidR="00E045AC">
        <w:rPr>
          <w:rFonts w:ascii="Garamond" w:hAnsi="Garamond"/>
        </w:rPr>
        <w:t>6</w:t>
      </w:r>
      <w:r w:rsidR="00E31311" w:rsidRPr="001B0B02">
        <w:rPr>
          <w:rFonts w:ascii="Garamond" w:hAnsi="Garamond"/>
        </w:rPr>
        <w:t>.</w:t>
      </w:r>
      <w:r w:rsidR="0071453B" w:rsidRPr="001B0B02">
        <w:rPr>
          <w:rFonts w:ascii="Garamond" w:hAnsi="Garamond"/>
        </w:rPr>
        <w:t>0</w:t>
      </w:r>
      <w:r w:rsidR="001B0B02" w:rsidRPr="001B0B02">
        <w:rPr>
          <w:rFonts w:ascii="Garamond" w:hAnsi="Garamond"/>
        </w:rPr>
        <w:t>7</w:t>
      </w:r>
      <w:r w:rsidR="00DF59E4" w:rsidRPr="001B0B02">
        <w:rPr>
          <w:rFonts w:ascii="Garamond" w:hAnsi="Garamond"/>
        </w:rPr>
        <w:t>.202</w:t>
      </w:r>
      <w:r w:rsidR="0071453B" w:rsidRPr="001B0B02">
        <w:rPr>
          <w:rFonts w:ascii="Garamond" w:hAnsi="Garamond"/>
        </w:rPr>
        <w:t>4</w:t>
      </w:r>
    </w:p>
    <w:p w14:paraId="4A4EBC95" w14:textId="77777777" w:rsidR="00DF59E4" w:rsidRPr="00400178" w:rsidRDefault="00DF59E4" w:rsidP="00DF59E4">
      <w:pPr>
        <w:rPr>
          <w:rFonts w:ascii="Garamond" w:hAnsi="Garamond"/>
          <w:sz w:val="22"/>
          <w:szCs w:val="22"/>
        </w:rPr>
      </w:pPr>
    </w:p>
    <w:p w14:paraId="441C64FD" w14:textId="26A4855A" w:rsidR="00590035" w:rsidRPr="00400178" w:rsidRDefault="0071453B" w:rsidP="0071453B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                                     </w:t>
      </w:r>
      <w:r w:rsidR="00DD5436">
        <w:rPr>
          <w:rFonts w:ascii="Garamond" w:hAnsi="Garamond"/>
          <w:sz w:val="22"/>
          <w:szCs w:val="22"/>
        </w:rPr>
        <w:tab/>
      </w:r>
      <w:r w:rsidR="00DD5436">
        <w:rPr>
          <w:rFonts w:ascii="Garamond" w:hAnsi="Garamond"/>
          <w:sz w:val="22"/>
          <w:szCs w:val="22"/>
        </w:rPr>
        <w:tab/>
      </w:r>
      <w:r w:rsidR="00DD5436">
        <w:rPr>
          <w:rFonts w:ascii="Garamond" w:hAnsi="Garamond"/>
          <w:sz w:val="22"/>
          <w:szCs w:val="22"/>
        </w:rPr>
        <w:tab/>
      </w:r>
      <w:r w:rsidR="00DD5436">
        <w:rPr>
          <w:rFonts w:ascii="Garamond" w:hAnsi="Garamond"/>
          <w:sz w:val="22"/>
          <w:szCs w:val="22"/>
        </w:rPr>
        <w:tab/>
      </w:r>
      <w:r w:rsidR="00590035" w:rsidRPr="00400178">
        <w:rPr>
          <w:rFonts w:ascii="Garamond" w:hAnsi="Garamond"/>
          <w:sz w:val="22"/>
          <w:szCs w:val="22"/>
        </w:rPr>
        <w:t>______________________________</w:t>
      </w:r>
      <w:r>
        <w:rPr>
          <w:rFonts w:ascii="Garamond" w:hAnsi="Garamond"/>
          <w:sz w:val="22"/>
          <w:szCs w:val="22"/>
        </w:rPr>
        <w:t>_______</w:t>
      </w:r>
    </w:p>
    <w:p w14:paraId="148B8E22" w14:textId="77777777" w:rsidR="0071453B" w:rsidRPr="0071453B" w:rsidRDefault="0071453B" w:rsidP="00DD5436">
      <w:pPr>
        <w:ind w:left="2124" w:firstLine="2835"/>
        <w:rPr>
          <w:rFonts w:ascii="Garamond" w:eastAsia="Calibri" w:hAnsi="Garamond"/>
          <w:b/>
          <w:sz w:val="20"/>
        </w:rPr>
      </w:pPr>
      <w:r w:rsidRPr="0071453B">
        <w:rPr>
          <w:rFonts w:ascii="Garamond" w:eastAsia="Calibri" w:hAnsi="Garamond"/>
          <w:b/>
          <w:sz w:val="20"/>
        </w:rPr>
        <w:t>Dopravný podnik Bratislava, akciová spoločnosť</w:t>
      </w:r>
    </w:p>
    <w:p w14:paraId="48D85F21" w14:textId="19B220AB" w:rsidR="0071453B" w:rsidRPr="0071453B" w:rsidRDefault="0071453B" w:rsidP="00DD5436">
      <w:pPr>
        <w:ind w:left="2124"/>
        <w:rPr>
          <w:rFonts w:ascii="Garamond" w:eastAsia="Calibri" w:hAnsi="Garamond"/>
          <w:sz w:val="20"/>
        </w:rPr>
      </w:pPr>
      <w:r>
        <w:rPr>
          <w:rFonts w:ascii="Garamond" w:eastAsia="Calibri" w:hAnsi="Garamond"/>
          <w:sz w:val="20"/>
        </w:rPr>
        <w:t xml:space="preserve">                                                         </w:t>
      </w:r>
      <w:r w:rsidRPr="0071453B">
        <w:rPr>
          <w:rFonts w:ascii="Garamond" w:eastAsia="Calibri" w:hAnsi="Garamond"/>
          <w:sz w:val="20"/>
        </w:rPr>
        <w:t>JUDr. Barbora Notová</w:t>
      </w:r>
    </w:p>
    <w:p w14:paraId="2FC65858" w14:textId="619BF252" w:rsidR="0071453B" w:rsidRPr="0071453B" w:rsidRDefault="0071453B" w:rsidP="00DD5436">
      <w:pPr>
        <w:ind w:left="2124"/>
        <w:jc w:val="left"/>
        <w:rPr>
          <w:rFonts w:ascii="Garamond" w:eastAsia="Calibri" w:hAnsi="Garamond"/>
          <w:sz w:val="20"/>
        </w:rPr>
      </w:pPr>
      <w:r w:rsidRPr="0071453B">
        <w:rPr>
          <w:rFonts w:ascii="Garamond" w:eastAsia="Calibri" w:hAnsi="Garamond"/>
          <w:sz w:val="20"/>
        </w:rPr>
        <w:tab/>
      </w:r>
      <w:r>
        <w:rPr>
          <w:rFonts w:ascii="Garamond" w:eastAsia="Calibri" w:hAnsi="Garamond"/>
          <w:sz w:val="20"/>
        </w:rPr>
        <w:t xml:space="preserve">                                           </w:t>
      </w:r>
      <w:r w:rsidRPr="0071453B">
        <w:rPr>
          <w:rFonts w:ascii="Garamond" w:eastAsia="Calibri" w:hAnsi="Garamond"/>
          <w:sz w:val="20"/>
        </w:rPr>
        <w:t>vedúca odboru právnych služieb a verejného obstarávania</w:t>
      </w:r>
    </w:p>
    <w:p w14:paraId="6737FC43" w14:textId="77777777" w:rsidR="0071453B" w:rsidRPr="0071453B" w:rsidRDefault="0071453B" w:rsidP="00DD5436">
      <w:pPr>
        <w:ind w:left="2124"/>
        <w:jc w:val="left"/>
        <w:rPr>
          <w:rFonts w:ascii="Garamond" w:eastAsia="Calibri" w:hAnsi="Garamond" w:cs="Arial"/>
          <w:sz w:val="20"/>
        </w:rPr>
      </w:pPr>
    </w:p>
    <w:p w14:paraId="10AB1DEF" w14:textId="672675AA" w:rsidR="00590035" w:rsidRPr="00400178" w:rsidRDefault="00590035" w:rsidP="00DD5436">
      <w:pPr>
        <w:ind w:left="2124"/>
        <w:jc w:val="center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br w:type="page"/>
      </w:r>
    </w:p>
    <w:p w14:paraId="0FA8225C" w14:textId="77777777" w:rsidR="00590035" w:rsidRDefault="00590035" w:rsidP="00590035">
      <w:pPr>
        <w:tabs>
          <w:tab w:val="left" w:pos="993"/>
        </w:tabs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lastRenderedPageBreak/>
        <w:t xml:space="preserve">                                                                               </w:t>
      </w:r>
    </w:p>
    <w:p w14:paraId="0C5109DE" w14:textId="77777777" w:rsidR="00D87573" w:rsidRPr="00400178" w:rsidRDefault="00D87573" w:rsidP="00D87573">
      <w:pPr>
        <w:rPr>
          <w:rFonts w:ascii="Garamond" w:hAnsi="Garamond"/>
          <w:sz w:val="22"/>
          <w:szCs w:val="22"/>
        </w:rPr>
      </w:pPr>
    </w:p>
    <w:p w14:paraId="1BF43808" w14:textId="77777777" w:rsidR="00D87573" w:rsidRPr="00400178" w:rsidRDefault="00D87573" w:rsidP="00D87573">
      <w:pPr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                                                                              </w:t>
      </w:r>
      <w:r w:rsidRPr="00400178">
        <w:rPr>
          <w:rFonts w:ascii="Garamond" w:hAnsi="Garamond"/>
          <w:b/>
          <w:sz w:val="22"/>
          <w:szCs w:val="22"/>
        </w:rPr>
        <w:t>Príloha č. 1</w:t>
      </w:r>
    </w:p>
    <w:p w14:paraId="03164F18" w14:textId="013EFDB1" w:rsidR="00D87573" w:rsidRPr="00400178" w:rsidRDefault="00D87573" w:rsidP="00D87573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                                                                 Opis predmetu zákazky</w:t>
      </w:r>
    </w:p>
    <w:p w14:paraId="09E50A70" w14:textId="77777777" w:rsidR="00D87573" w:rsidRDefault="00D87573" w:rsidP="00D87573">
      <w:pPr>
        <w:jc w:val="left"/>
        <w:rPr>
          <w:rFonts w:ascii="Garamond" w:hAnsi="Garamond"/>
          <w:b/>
          <w:sz w:val="22"/>
          <w:szCs w:val="22"/>
        </w:rPr>
      </w:pPr>
    </w:p>
    <w:p w14:paraId="32CE1F71" w14:textId="77777777" w:rsidR="00D87573" w:rsidRPr="00400178" w:rsidRDefault="00D87573" w:rsidP="00D87573">
      <w:pPr>
        <w:jc w:val="left"/>
        <w:rPr>
          <w:rFonts w:ascii="Garamond" w:hAnsi="Garamond"/>
          <w:b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Príloh</w:t>
      </w:r>
      <w:r>
        <w:rPr>
          <w:rFonts w:ascii="Garamond" w:hAnsi="Garamond"/>
          <w:b/>
          <w:sz w:val="22"/>
          <w:szCs w:val="22"/>
        </w:rPr>
        <w:t>u</w:t>
      </w:r>
      <w:r w:rsidRPr="00400178">
        <w:rPr>
          <w:rFonts w:ascii="Garamond" w:hAnsi="Garamond"/>
          <w:b/>
          <w:sz w:val="22"/>
          <w:szCs w:val="22"/>
        </w:rPr>
        <w:t xml:space="preserve"> tvorí samostatný dokument</w:t>
      </w:r>
      <w:r>
        <w:rPr>
          <w:rFonts w:ascii="Garamond" w:hAnsi="Garamond"/>
          <w:b/>
          <w:sz w:val="22"/>
          <w:szCs w:val="22"/>
        </w:rPr>
        <w:t xml:space="preserve"> s názvom</w:t>
      </w:r>
      <w:r w:rsidRPr="00400178">
        <w:rPr>
          <w:rFonts w:ascii="Garamond" w:hAnsi="Garamond"/>
          <w:b/>
          <w:sz w:val="22"/>
          <w:szCs w:val="22"/>
        </w:rPr>
        <w:t xml:space="preserve">: </w:t>
      </w:r>
    </w:p>
    <w:p w14:paraId="2898F7BA" w14:textId="5879AA3F" w:rsidR="00D87573" w:rsidRPr="000A6A51" w:rsidRDefault="00D87573" w:rsidP="00D87573">
      <w:pPr>
        <w:ind w:firstLine="708"/>
        <w:jc w:val="left"/>
        <w:rPr>
          <w:rFonts w:ascii="Garamond" w:hAnsi="Garamond"/>
          <w:bCs/>
          <w:i/>
          <w:iCs/>
          <w:sz w:val="22"/>
          <w:szCs w:val="22"/>
        </w:rPr>
      </w:pPr>
      <w:r w:rsidRPr="000A6A51">
        <w:rPr>
          <w:rFonts w:ascii="Garamond" w:hAnsi="Garamond"/>
          <w:bCs/>
          <w:i/>
          <w:iCs/>
          <w:sz w:val="22"/>
          <w:szCs w:val="22"/>
        </w:rPr>
        <w:t xml:space="preserve">Príloha č. </w:t>
      </w:r>
      <w:r>
        <w:rPr>
          <w:rFonts w:ascii="Garamond" w:hAnsi="Garamond"/>
          <w:bCs/>
          <w:i/>
          <w:iCs/>
          <w:sz w:val="22"/>
          <w:szCs w:val="22"/>
        </w:rPr>
        <w:t>1</w:t>
      </w:r>
      <w:r w:rsidRPr="000A6A51">
        <w:rPr>
          <w:rFonts w:ascii="Garamond" w:hAnsi="Garamond"/>
          <w:bCs/>
          <w:i/>
          <w:iCs/>
          <w:sz w:val="22"/>
          <w:szCs w:val="22"/>
        </w:rPr>
        <w:t xml:space="preserve"> </w:t>
      </w:r>
      <w:r>
        <w:rPr>
          <w:rFonts w:ascii="Garamond" w:hAnsi="Garamond"/>
          <w:bCs/>
          <w:i/>
          <w:iCs/>
          <w:sz w:val="22"/>
          <w:szCs w:val="22"/>
        </w:rPr>
        <w:t>Opis predmetu zákazky</w:t>
      </w:r>
    </w:p>
    <w:p w14:paraId="428373E9" w14:textId="2F6A7192" w:rsidR="00D87573" w:rsidRDefault="00D87573" w:rsidP="00D42CA7">
      <w:pPr>
        <w:rPr>
          <w:rFonts w:ascii="Garamond" w:hAnsi="Garamond" w:cs="Calibri"/>
          <w:b/>
          <w:sz w:val="22"/>
          <w:szCs w:val="22"/>
        </w:rPr>
      </w:pPr>
    </w:p>
    <w:p w14:paraId="388E0C48" w14:textId="77777777" w:rsidR="00D42CA7" w:rsidRDefault="00D42CA7" w:rsidP="00D42CA7">
      <w:pPr>
        <w:rPr>
          <w:rFonts w:ascii="Garamond" w:hAnsi="Garamond" w:cs="Calibri"/>
          <w:b/>
          <w:sz w:val="22"/>
          <w:szCs w:val="22"/>
        </w:rPr>
      </w:pPr>
    </w:p>
    <w:p w14:paraId="2BE39367" w14:textId="77777777" w:rsidR="00D42CA7" w:rsidRPr="00D42CA7" w:rsidRDefault="00D42CA7" w:rsidP="00D42CA7">
      <w:pPr>
        <w:rPr>
          <w:rFonts w:ascii="Garamond" w:hAnsi="Garamond" w:cs="Calibri"/>
          <w:b/>
          <w:sz w:val="22"/>
          <w:szCs w:val="22"/>
        </w:rPr>
      </w:pPr>
    </w:p>
    <w:p w14:paraId="403AD04E" w14:textId="77777777" w:rsidR="00590035" w:rsidRDefault="00590035" w:rsidP="00590035">
      <w:pPr>
        <w:rPr>
          <w:rFonts w:ascii="Garamond" w:hAnsi="Garamond"/>
          <w:sz w:val="22"/>
          <w:szCs w:val="22"/>
        </w:rPr>
      </w:pPr>
    </w:p>
    <w:p w14:paraId="626C93C7" w14:textId="77777777" w:rsidR="00BF38A0" w:rsidRDefault="00BF38A0" w:rsidP="00590035">
      <w:pPr>
        <w:rPr>
          <w:rFonts w:ascii="Garamond" w:hAnsi="Garamond"/>
          <w:sz w:val="22"/>
          <w:szCs w:val="22"/>
        </w:rPr>
      </w:pPr>
    </w:p>
    <w:p w14:paraId="6ECC2F65" w14:textId="77777777" w:rsidR="00BF38A0" w:rsidRDefault="00BF38A0" w:rsidP="00590035">
      <w:pPr>
        <w:rPr>
          <w:rFonts w:ascii="Garamond" w:hAnsi="Garamond"/>
          <w:sz w:val="22"/>
          <w:szCs w:val="22"/>
        </w:rPr>
      </w:pPr>
    </w:p>
    <w:p w14:paraId="020118C3" w14:textId="77777777" w:rsidR="00BF38A0" w:rsidRDefault="00BF38A0" w:rsidP="00590035">
      <w:pPr>
        <w:rPr>
          <w:rFonts w:ascii="Garamond" w:hAnsi="Garamond"/>
          <w:sz w:val="22"/>
          <w:szCs w:val="22"/>
        </w:rPr>
      </w:pPr>
    </w:p>
    <w:p w14:paraId="78FE6AFB" w14:textId="77777777" w:rsidR="00BF38A0" w:rsidRDefault="00BF38A0" w:rsidP="00590035">
      <w:pPr>
        <w:rPr>
          <w:rFonts w:ascii="Garamond" w:hAnsi="Garamond"/>
          <w:sz w:val="22"/>
          <w:szCs w:val="22"/>
        </w:rPr>
      </w:pPr>
    </w:p>
    <w:p w14:paraId="6848FC4C" w14:textId="77777777" w:rsidR="00BF38A0" w:rsidRDefault="00BF38A0" w:rsidP="00590035">
      <w:pPr>
        <w:rPr>
          <w:rFonts w:ascii="Garamond" w:hAnsi="Garamond"/>
          <w:sz w:val="22"/>
          <w:szCs w:val="22"/>
        </w:rPr>
      </w:pPr>
    </w:p>
    <w:p w14:paraId="57CEFED9" w14:textId="77777777" w:rsidR="00BF38A0" w:rsidRDefault="00BF38A0" w:rsidP="00590035">
      <w:pPr>
        <w:rPr>
          <w:rFonts w:ascii="Garamond" w:hAnsi="Garamond"/>
          <w:sz w:val="22"/>
          <w:szCs w:val="22"/>
        </w:rPr>
      </w:pPr>
    </w:p>
    <w:p w14:paraId="7C5C03BF" w14:textId="77777777" w:rsidR="00BF38A0" w:rsidRDefault="00BF38A0" w:rsidP="00590035">
      <w:pPr>
        <w:rPr>
          <w:rFonts w:ascii="Garamond" w:hAnsi="Garamond"/>
          <w:sz w:val="22"/>
          <w:szCs w:val="22"/>
        </w:rPr>
      </w:pPr>
    </w:p>
    <w:p w14:paraId="765A3049" w14:textId="77777777" w:rsidR="00BF38A0" w:rsidRDefault="00BF38A0" w:rsidP="00590035">
      <w:pPr>
        <w:rPr>
          <w:rFonts w:ascii="Garamond" w:hAnsi="Garamond"/>
          <w:sz w:val="22"/>
          <w:szCs w:val="22"/>
        </w:rPr>
      </w:pPr>
    </w:p>
    <w:p w14:paraId="52E868E2" w14:textId="77777777" w:rsidR="00BF38A0" w:rsidRDefault="00BF38A0" w:rsidP="00590035">
      <w:pPr>
        <w:rPr>
          <w:rFonts w:ascii="Garamond" w:hAnsi="Garamond"/>
          <w:sz w:val="22"/>
          <w:szCs w:val="22"/>
        </w:rPr>
      </w:pPr>
    </w:p>
    <w:p w14:paraId="6FD35FCC" w14:textId="77777777" w:rsidR="00BF38A0" w:rsidRDefault="00BF38A0" w:rsidP="00590035">
      <w:pPr>
        <w:rPr>
          <w:rFonts w:ascii="Garamond" w:hAnsi="Garamond"/>
          <w:sz w:val="22"/>
          <w:szCs w:val="22"/>
        </w:rPr>
      </w:pPr>
    </w:p>
    <w:p w14:paraId="5BA53A24" w14:textId="77777777" w:rsidR="00BF38A0" w:rsidRDefault="00BF38A0" w:rsidP="00590035">
      <w:pPr>
        <w:rPr>
          <w:rFonts w:ascii="Garamond" w:hAnsi="Garamond"/>
          <w:sz w:val="22"/>
          <w:szCs w:val="22"/>
        </w:rPr>
      </w:pPr>
    </w:p>
    <w:p w14:paraId="6084EB85" w14:textId="77777777" w:rsidR="00BF38A0" w:rsidRDefault="00BF38A0" w:rsidP="00590035">
      <w:pPr>
        <w:rPr>
          <w:rFonts w:ascii="Garamond" w:hAnsi="Garamond"/>
          <w:sz w:val="22"/>
          <w:szCs w:val="22"/>
        </w:rPr>
      </w:pPr>
    </w:p>
    <w:p w14:paraId="138F6F4F" w14:textId="77777777" w:rsidR="00BF38A0" w:rsidRDefault="00BF38A0" w:rsidP="00590035">
      <w:pPr>
        <w:rPr>
          <w:rFonts w:ascii="Garamond" w:hAnsi="Garamond"/>
          <w:sz w:val="22"/>
          <w:szCs w:val="22"/>
        </w:rPr>
      </w:pPr>
    </w:p>
    <w:p w14:paraId="29A6120A" w14:textId="77777777" w:rsidR="00BF38A0" w:rsidRPr="00400178" w:rsidRDefault="00BF38A0" w:rsidP="00590035">
      <w:pPr>
        <w:rPr>
          <w:rFonts w:ascii="Garamond" w:hAnsi="Garamond"/>
          <w:sz w:val="22"/>
          <w:szCs w:val="22"/>
        </w:rPr>
      </w:pPr>
    </w:p>
    <w:p w14:paraId="2B56129C" w14:textId="61460D3E" w:rsidR="00590035" w:rsidRPr="00400178" w:rsidRDefault="00590035" w:rsidP="00590035">
      <w:pPr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                                                                              </w:t>
      </w:r>
      <w:bookmarkStart w:id="2" w:name="_Hlk132707390"/>
      <w:r w:rsidRPr="00400178">
        <w:rPr>
          <w:rFonts w:ascii="Garamond" w:hAnsi="Garamond"/>
          <w:b/>
          <w:sz w:val="22"/>
          <w:szCs w:val="22"/>
        </w:rPr>
        <w:t xml:space="preserve">Príloha č. </w:t>
      </w:r>
      <w:r w:rsidR="00D87573">
        <w:rPr>
          <w:rFonts w:ascii="Garamond" w:hAnsi="Garamond"/>
          <w:b/>
          <w:sz w:val="22"/>
          <w:szCs w:val="22"/>
        </w:rPr>
        <w:t>2</w:t>
      </w:r>
    </w:p>
    <w:p w14:paraId="61EE4EF1" w14:textId="544CEF51" w:rsidR="00590035" w:rsidRPr="00400178" w:rsidRDefault="00A038F2" w:rsidP="00590035">
      <w:pPr>
        <w:jc w:val="center"/>
        <w:rPr>
          <w:rFonts w:ascii="Garamond" w:hAnsi="Garamond"/>
          <w:b/>
          <w:sz w:val="22"/>
          <w:szCs w:val="22"/>
        </w:rPr>
      </w:pPr>
      <w:bookmarkStart w:id="3" w:name="_Hlk114476234"/>
      <w:bookmarkEnd w:id="2"/>
      <w:r>
        <w:rPr>
          <w:rFonts w:ascii="Garamond" w:hAnsi="Garamond"/>
          <w:b/>
          <w:sz w:val="22"/>
          <w:szCs w:val="22"/>
        </w:rPr>
        <w:t>N</w:t>
      </w:r>
      <w:r w:rsidR="00590035" w:rsidRPr="00400178">
        <w:rPr>
          <w:rFonts w:ascii="Garamond" w:hAnsi="Garamond"/>
          <w:b/>
          <w:sz w:val="22"/>
          <w:szCs w:val="22"/>
        </w:rPr>
        <w:t>ávrh uchádzača na plnenie kritérií</w:t>
      </w:r>
    </w:p>
    <w:p w14:paraId="7773C849" w14:textId="77777777" w:rsidR="00A038F2" w:rsidRDefault="00A038F2" w:rsidP="00590035">
      <w:pPr>
        <w:jc w:val="left"/>
        <w:rPr>
          <w:rFonts w:ascii="Garamond" w:hAnsi="Garamond"/>
          <w:b/>
          <w:sz w:val="22"/>
          <w:szCs w:val="22"/>
        </w:rPr>
      </w:pPr>
    </w:p>
    <w:p w14:paraId="0E576E83" w14:textId="2685D61C" w:rsidR="00590035" w:rsidRPr="00400178" w:rsidRDefault="00590035" w:rsidP="00590035">
      <w:pPr>
        <w:jc w:val="left"/>
        <w:rPr>
          <w:rFonts w:ascii="Garamond" w:hAnsi="Garamond"/>
          <w:b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Príloh</w:t>
      </w:r>
      <w:r w:rsidR="000A6A51">
        <w:rPr>
          <w:rFonts w:ascii="Garamond" w:hAnsi="Garamond"/>
          <w:b/>
          <w:sz w:val="22"/>
          <w:szCs w:val="22"/>
        </w:rPr>
        <w:t>u</w:t>
      </w:r>
      <w:r w:rsidRPr="00400178">
        <w:rPr>
          <w:rFonts w:ascii="Garamond" w:hAnsi="Garamond"/>
          <w:b/>
          <w:sz w:val="22"/>
          <w:szCs w:val="22"/>
        </w:rPr>
        <w:t xml:space="preserve"> tvorí samostatný dokument</w:t>
      </w:r>
      <w:r w:rsidR="000A6A51">
        <w:rPr>
          <w:rFonts w:ascii="Garamond" w:hAnsi="Garamond"/>
          <w:b/>
          <w:sz w:val="22"/>
          <w:szCs w:val="22"/>
        </w:rPr>
        <w:t xml:space="preserve"> s názvom</w:t>
      </w:r>
      <w:r w:rsidRPr="00400178">
        <w:rPr>
          <w:rFonts w:ascii="Garamond" w:hAnsi="Garamond"/>
          <w:b/>
          <w:sz w:val="22"/>
          <w:szCs w:val="22"/>
        </w:rPr>
        <w:t xml:space="preserve">: </w:t>
      </w:r>
    </w:p>
    <w:p w14:paraId="4B37594D" w14:textId="0605CB3D" w:rsidR="00590035" w:rsidRPr="000A6A51" w:rsidRDefault="00590035" w:rsidP="00590035">
      <w:pPr>
        <w:ind w:firstLine="708"/>
        <w:jc w:val="left"/>
        <w:rPr>
          <w:rFonts w:ascii="Garamond" w:hAnsi="Garamond"/>
          <w:bCs/>
          <w:i/>
          <w:iCs/>
          <w:sz w:val="22"/>
          <w:szCs w:val="22"/>
        </w:rPr>
      </w:pPr>
      <w:r w:rsidRPr="000A6A51">
        <w:rPr>
          <w:rFonts w:ascii="Garamond" w:hAnsi="Garamond"/>
          <w:bCs/>
          <w:i/>
          <w:iCs/>
          <w:sz w:val="22"/>
          <w:szCs w:val="22"/>
        </w:rPr>
        <w:t xml:space="preserve">Príloha č. </w:t>
      </w:r>
      <w:r w:rsidR="00D87573">
        <w:rPr>
          <w:rFonts w:ascii="Garamond" w:hAnsi="Garamond"/>
          <w:bCs/>
          <w:i/>
          <w:iCs/>
          <w:sz w:val="22"/>
          <w:szCs w:val="22"/>
        </w:rPr>
        <w:t>2</w:t>
      </w:r>
      <w:r w:rsidRPr="000A6A51">
        <w:rPr>
          <w:rFonts w:ascii="Garamond" w:hAnsi="Garamond"/>
          <w:bCs/>
          <w:i/>
          <w:iCs/>
          <w:sz w:val="22"/>
          <w:szCs w:val="22"/>
        </w:rPr>
        <w:t xml:space="preserve"> Návrh uchádzača na pnenie kritéria</w:t>
      </w:r>
      <w:bookmarkEnd w:id="3"/>
    </w:p>
    <w:p w14:paraId="659BA172" w14:textId="10FBD2C5" w:rsidR="00590035" w:rsidRPr="00BF38A0" w:rsidRDefault="00DF71B3" w:rsidP="00590035">
      <w:pPr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                                </w:t>
      </w:r>
      <w:r w:rsidR="00D42CA7">
        <w:rPr>
          <w:rFonts w:ascii="Garamond" w:hAnsi="Garamond"/>
          <w:sz w:val="22"/>
          <w:szCs w:val="22"/>
        </w:rPr>
        <w:t xml:space="preserve">  </w:t>
      </w:r>
    </w:p>
    <w:p w14:paraId="3E859187" w14:textId="77777777" w:rsidR="00D42CA7" w:rsidRDefault="00D42CA7" w:rsidP="00590035">
      <w:pPr>
        <w:rPr>
          <w:rFonts w:ascii="Garamond" w:hAnsi="Garamond" w:cs="Calibri"/>
          <w:b/>
          <w:sz w:val="22"/>
          <w:szCs w:val="22"/>
        </w:rPr>
      </w:pPr>
    </w:p>
    <w:p w14:paraId="42A93AAB" w14:textId="77777777" w:rsidR="00D42CA7" w:rsidRDefault="00D42CA7" w:rsidP="00590035">
      <w:pPr>
        <w:rPr>
          <w:rFonts w:ascii="Garamond" w:hAnsi="Garamond" w:cs="Calibri"/>
          <w:b/>
          <w:sz w:val="22"/>
          <w:szCs w:val="22"/>
        </w:rPr>
      </w:pPr>
    </w:p>
    <w:p w14:paraId="3A877167" w14:textId="77777777" w:rsidR="00D42CA7" w:rsidRDefault="00D42CA7" w:rsidP="00590035">
      <w:pPr>
        <w:rPr>
          <w:rFonts w:ascii="Garamond" w:hAnsi="Garamond" w:cs="Calibri"/>
          <w:b/>
          <w:sz w:val="22"/>
          <w:szCs w:val="22"/>
        </w:rPr>
      </w:pPr>
    </w:p>
    <w:p w14:paraId="67B60221" w14:textId="77777777" w:rsidR="00D42CA7" w:rsidRDefault="00D42CA7" w:rsidP="00590035">
      <w:pPr>
        <w:rPr>
          <w:rFonts w:ascii="Garamond" w:hAnsi="Garamond" w:cs="Calibri"/>
          <w:b/>
          <w:sz w:val="22"/>
          <w:szCs w:val="22"/>
        </w:rPr>
      </w:pPr>
    </w:p>
    <w:p w14:paraId="660923EB" w14:textId="77777777" w:rsidR="00D42CA7" w:rsidRDefault="00D42CA7" w:rsidP="00590035">
      <w:pPr>
        <w:rPr>
          <w:rFonts w:ascii="Garamond" w:hAnsi="Garamond" w:cs="Calibri"/>
          <w:b/>
          <w:sz w:val="22"/>
          <w:szCs w:val="22"/>
        </w:rPr>
      </w:pPr>
    </w:p>
    <w:p w14:paraId="1B19A2FE" w14:textId="77777777" w:rsidR="00D42CA7" w:rsidRDefault="00D42CA7" w:rsidP="00590035">
      <w:pPr>
        <w:rPr>
          <w:rFonts w:ascii="Garamond" w:hAnsi="Garamond" w:cs="Calibri"/>
          <w:b/>
          <w:sz w:val="22"/>
          <w:szCs w:val="22"/>
        </w:rPr>
      </w:pPr>
    </w:p>
    <w:p w14:paraId="1A547D3F" w14:textId="77777777" w:rsidR="00D42CA7" w:rsidRDefault="00D42CA7" w:rsidP="00590035">
      <w:pPr>
        <w:rPr>
          <w:rFonts w:ascii="Garamond" w:hAnsi="Garamond" w:cs="Calibri"/>
          <w:b/>
          <w:sz w:val="22"/>
          <w:szCs w:val="22"/>
        </w:rPr>
      </w:pPr>
    </w:p>
    <w:p w14:paraId="1DF9193E" w14:textId="77777777" w:rsidR="00D42CA7" w:rsidRDefault="00D42CA7" w:rsidP="00590035">
      <w:pPr>
        <w:rPr>
          <w:rFonts w:ascii="Garamond" w:hAnsi="Garamond" w:cs="Calibri"/>
          <w:b/>
          <w:sz w:val="22"/>
          <w:szCs w:val="22"/>
        </w:rPr>
      </w:pPr>
    </w:p>
    <w:p w14:paraId="4F349CBD" w14:textId="77777777" w:rsidR="00D42CA7" w:rsidRDefault="00D42CA7" w:rsidP="00590035">
      <w:pPr>
        <w:rPr>
          <w:rFonts w:ascii="Garamond" w:hAnsi="Garamond" w:cs="Calibri"/>
          <w:b/>
          <w:sz w:val="22"/>
          <w:szCs w:val="22"/>
        </w:rPr>
      </w:pPr>
    </w:p>
    <w:p w14:paraId="322FF438" w14:textId="77777777" w:rsidR="00BF38A0" w:rsidRDefault="00BF38A0" w:rsidP="00590035">
      <w:pPr>
        <w:rPr>
          <w:rFonts w:ascii="Garamond" w:hAnsi="Garamond" w:cs="Calibri"/>
          <w:b/>
          <w:sz w:val="22"/>
          <w:szCs w:val="22"/>
        </w:rPr>
      </w:pPr>
    </w:p>
    <w:p w14:paraId="742BB259" w14:textId="77777777" w:rsidR="00BF38A0" w:rsidRDefault="00BF38A0" w:rsidP="00590035">
      <w:pPr>
        <w:rPr>
          <w:rFonts w:ascii="Garamond" w:hAnsi="Garamond" w:cs="Calibri"/>
          <w:b/>
          <w:sz w:val="22"/>
          <w:szCs w:val="22"/>
        </w:rPr>
      </w:pPr>
    </w:p>
    <w:p w14:paraId="1F5E057D" w14:textId="77777777" w:rsidR="00BF38A0" w:rsidRPr="00400178" w:rsidRDefault="00BF38A0" w:rsidP="00590035">
      <w:pPr>
        <w:rPr>
          <w:rFonts w:ascii="Garamond" w:hAnsi="Garamond" w:cs="Calibri"/>
          <w:b/>
          <w:sz w:val="22"/>
          <w:szCs w:val="22"/>
        </w:rPr>
      </w:pPr>
    </w:p>
    <w:p w14:paraId="51242A58" w14:textId="65DA7108" w:rsidR="00DF71B3" w:rsidRDefault="00DF71B3">
      <w:pPr>
        <w:spacing w:after="160" w:line="259" w:lineRule="auto"/>
        <w:jc w:val="left"/>
        <w:rPr>
          <w:rFonts w:ascii="Garamond" w:hAnsi="Garamond" w:cs="Calibri"/>
          <w:b/>
          <w:sz w:val="22"/>
          <w:szCs w:val="22"/>
        </w:rPr>
      </w:pPr>
    </w:p>
    <w:p w14:paraId="1E8D8176" w14:textId="2DADF6E0" w:rsidR="00590035" w:rsidRPr="00400178" w:rsidRDefault="00590035" w:rsidP="00590035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Príloha č. </w:t>
      </w:r>
      <w:r w:rsidR="00BF38A0">
        <w:rPr>
          <w:rFonts w:ascii="Garamond" w:hAnsi="Garamond" w:cs="Calibri"/>
          <w:b/>
          <w:sz w:val="22"/>
          <w:szCs w:val="22"/>
        </w:rPr>
        <w:t>3</w:t>
      </w:r>
    </w:p>
    <w:p w14:paraId="35AC46B0" w14:textId="77777777" w:rsidR="00590035" w:rsidRPr="00400178" w:rsidRDefault="00590035" w:rsidP="00590035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2D2097F8" w14:textId="77777777" w:rsidR="00590035" w:rsidRPr="00400178" w:rsidRDefault="00590035" w:rsidP="00590035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 </w:t>
      </w:r>
    </w:p>
    <w:p w14:paraId="396181C2" w14:textId="68ACEBAE" w:rsidR="000A6A51" w:rsidRPr="00400178" w:rsidRDefault="000A6A51" w:rsidP="000A6A51">
      <w:pPr>
        <w:jc w:val="left"/>
        <w:rPr>
          <w:rFonts w:ascii="Garamond" w:hAnsi="Garamond"/>
          <w:b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Príloh</w:t>
      </w:r>
      <w:r>
        <w:rPr>
          <w:rFonts w:ascii="Garamond" w:hAnsi="Garamond"/>
          <w:b/>
          <w:sz w:val="22"/>
          <w:szCs w:val="22"/>
        </w:rPr>
        <w:t>u</w:t>
      </w:r>
      <w:r w:rsidRPr="00400178">
        <w:rPr>
          <w:rFonts w:ascii="Garamond" w:hAnsi="Garamond"/>
          <w:b/>
          <w:sz w:val="22"/>
          <w:szCs w:val="22"/>
        </w:rPr>
        <w:t xml:space="preserve"> tvorí samostatný dokument</w:t>
      </w:r>
      <w:r>
        <w:rPr>
          <w:rFonts w:ascii="Garamond" w:hAnsi="Garamond"/>
          <w:b/>
          <w:sz w:val="22"/>
          <w:szCs w:val="22"/>
        </w:rPr>
        <w:t xml:space="preserve"> s názvom</w:t>
      </w:r>
      <w:r w:rsidRPr="00400178">
        <w:rPr>
          <w:rFonts w:ascii="Garamond" w:hAnsi="Garamond"/>
          <w:b/>
          <w:sz w:val="22"/>
          <w:szCs w:val="22"/>
        </w:rPr>
        <w:t xml:space="preserve">: </w:t>
      </w:r>
    </w:p>
    <w:p w14:paraId="24D5E927" w14:textId="361C795F" w:rsidR="00590035" w:rsidRPr="00D42CA7" w:rsidRDefault="000A6A51" w:rsidP="00D42CA7">
      <w:pPr>
        <w:ind w:firstLine="708"/>
        <w:jc w:val="left"/>
        <w:rPr>
          <w:rFonts w:ascii="Garamond" w:hAnsi="Garamond"/>
          <w:bCs/>
          <w:i/>
          <w:iCs/>
          <w:sz w:val="22"/>
          <w:szCs w:val="22"/>
        </w:rPr>
        <w:sectPr w:rsidR="00590035" w:rsidRPr="00D42CA7">
          <w:headerReference w:type="first" r:id="rId9"/>
          <w:footerReference w:type="first" r:id="rId10"/>
          <w:pgSz w:w="11906" w:h="16838" w:code="9"/>
          <w:pgMar w:top="851" w:right="992" w:bottom="992" w:left="1134" w:header="505" w:footer="709" w:gutter="0"/>
          <w:cols w:space="708"/>
          <w:titlePg/>
          <w:docGrid w:linePitch="360"/>
        </w:sectPr>
      </w:pPr>
      <w:r w:rsidRPr="000A6A51">
        <w:rPr>
          <w:rFonts w:ascii="Garamond" w:hAnsi="Garamond"/>
          <w:bCs/>
          <w:i/>
          <w:iCs/>
          <w:sz w:val="22"/>
          <w:szCs w:val="22"/>
        </w:rPr>
        <w:t xml:space="preserve">Príloha č. </w:t>
      </w:r>
      <w:r w:rsidR="00BF38A0">
        <w:rPr>
          <w:rFonts w:ascii="Garamond" w:hAnsi="Garamond"/>
          <w:bCs/>
          <w:i/>
          <w:iCs/>
          <w:sz w:val="22"/>
          <w:szCs w:val="22"/>
        </w:rPr>
        <w:t>3</w:t>
      </w:r>
      <w:r w:rsidRPr="000A6A51">
        <w:rPr>
          <w:rFonts w:ascii="Garamond" w:hAnsi="Garamond"/>
          <w:bCs/>
          <w:i/>
          <w:iCs/>
          <w:sz w:val="22"/>
          <w:szCs w:val="22"/>
        </w:rPr>
        <w:t xml:space="preserve"> Čestné vyhlásenie uchádzača</w:t>
      </w:r>
      <w:r w:rsidR="00AB3B93">
        <w:rPr>
          <w:rFonts w:ascii="Garamond" w:hAnsi="Garamond"/>
          <w:bCs/>
          <w:i/>
          <w:iCs/>
          <w:sz w:val="22"/>
          <w:szCs w:val="22"/>
        </w:rPr>
        <w:t xml:space="preserve"> - súhl</w:t>
      </w:r>
      <w:r w:rsidR="00D42CA7">
        <w:rPr>
          <w:rFonts w:ascii="Garamond" w:hAnsi="Garamond"/>
          <w:bCs/>
          <w:i/>
          <w:iCs/>
          <w:sz w:val="22"/>
          <w:szCs w:val="22"/>
        </w:rPr>
        <w:t>as</w:t>
      </w:r>
    </w:p>
    <w:p w14:paraId="3D5E3657" w14:textId="5E9686F4" w:rsidR="00590035" w:rsidRPr="00EB73D0" w:rsidRDefault="00590035" w:rsidP="00590035">
      <w:pPr>
        <w:jc w:val="center"/>
        <w:rPr>
          <w:rFonts w:ascii="Garamond" w:hAnsi="Garamond"/>
          <w:b/>
          <w:bCs/>
          <w:sz w:val="22"/>
          <w:szCs w:val="22"/>
        </w:rPr>
      </w:pPr>
      <w:bookmarkStart w:id="4" w:name="_Hlk139875389"/>
      <w:bookmarkStart w:id="5" w:name="_Hlk144832286"/>
      <w:r w:rsidRPr="00EB73D0">
        <w:rPr>
          <w:rFonts w:ascii="Garamond" w:hAnsi="Garamond"/>
          <w:b/>
          <w:bCs/>
          <w:sz w:val="22"/>
          <w:szCs w:val="22"/>
        </w:rPr>
        <w:lastRenderedPageBreak/>
        <w:t xml:space="preserve">Príloha č </w:t>
      </w:r>
      <w:r w:rsidR="00046BC8">
        <w:rPr>
          <w:rFonts w:ascii="Garamond" w:hAnsi="Garamond"/>
          <w:b/>
          <w:bCs/>
          <w:sz w:val="22"/>
          <w:szCs w:val="22"/>
        </w:rPr>
        <w:t>4</w:t>
      </w:r>
    </w:p>
    <w:p w14:paraId="625771C8" w14:textId="77777777" w:rsidR="00590035" w:rsidRPr="00EB73D0" w:rsidRDefault="00590035" w:rsidP="00590035">
      <w:pPr>
        <w:jc w:val="center"/>
        <w:rPr>
          <w:rFonts w:ascii="Garamond" w:hAnsi="Garamond"/>
          <w:b/>
          <w:bCs/>
          <w:sz w:val="22"/>
          <w:szCs w:val="22"/>
        </w:rPr>
      </w:pPr>
      <w:r w:rsidRPr="00EB73D0">
        <w:rPr>
          <w:rFonts w:ascii="Garamond" w:hAnsi="Garamond"/>
          <w:b/>
          <w:bCs/>
          <w:sz w:val="22"/>
          <w:szCs w:val="22"/>
        </w:rPr>
        <w:t>Čestné vyhlásenie dodávateľa – sankčné opatrenia</w:t>
      </w:r>
    </w:p>
    <w:bookmarkEnd w:id="4"/>
    <w:p w14:paraId="4FB4FF1D" w14:textId="77777777" w:rsidR="00590035" w:rsidRPr="00EB73D0" w:rsidRDefault="00590035" w:rsidP="00590035">
      <w:pPr>
        <w:rPr>
          <w:rFonts w:ascii="Garamond" w:hAnsi="Garamond"/>
          <w:b/>
          <w:bCs/>
          <w:sz w:val="22"/>
          <w:szCs w:val="22"/>
        </w:rPr>
      </w:pPr>
    </w:p>
    <w:p w14:paraId="3DCBCD40" w14:textId="77777777" w:rsidR="000A6A51" w:rsidRDefault="000A6A51" w:rsidP="000A6A51">
      <w:pPr>
        <w:jc w:val="left"/>
        <w:rPr>
          <w:rFonts w:ascii="Garamond" w:hAnsi="Garamond"/>
          <w:b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Príloh</w:t>
      </w:r>
      <w:r>
        <w:rPr>
          <w:rFonts w:ascii="Garamond" w:hAnsi="Garamond"/>
          <w:b/>
          <w:sz w:val="22"/>
          <w:szCs w:val="22"/>
        </w:rPr>
        <w:t>u</w:t>
      </w:r>
      <w:r w:rsidRPr="00400178">
        <w:rPr>
          <w:rFonts w:ascii="Garamond" w:hAnsi="Garamond"/>
          <w:b/>
          <w:sz w:val="22"/>
          <w:szCs w:val="22"/>
        </w:rPr>
        <w:t xml:space="preserve"> tvorí samostatný dokument</w:t>
      </w:r>
      <w:r>
        <w:rPr>
          <w:rFonts w:ascii="Garamond" w:hAnsi="Garamond"/>
          <w:b/>
          <w:sz w:val="22"/>
          <w:szCs w:val="22"/>
        </w:rPr>
        <w:t xml:space="preserve"> s názvom: </w:t>
      </w:r>
    </w:p>
    <w:p w14:paraId="5C9DB0F9" w14:textId="32EE8135" w:rsidR="000A6A51" w:rsidRPr="000A6A51" w:rsidRDefault="000A6A51" w:rsidP="000A6A51">
      <w:pPr>
        <w:ind w:firstLine="708"/>
        <w:jc w:val="left"/>
        <w:rPr>
          <w:rFonts w:ascii="Garamond" w:hAnsi="Garamond"/>
          <w:bCs/>
          <w:i/>
          <w:iCs/>
          <w:sz w:val="22"/>
          <w:szCs w:val="22"/>
        </w:rPr>
      </w:pPr>
      <w:r w:rsidRPr="000A6A51">
        <w:rPr>
          <w:rFonts w:ascii="Garamond" w:hAnsi="Garamond"/>
          <w:bCs/>
          <w:i/>
          <w:iCs/>
          <w:sz w:val="22"/>
          <w:szCs w:val="22"/>
        </w:rPr>
        <w:t xml:space="preserve">Príloha č. </w:t>
      </w:r>
      <w:r w:rsidR="00046BC8">
        <w:rPr>
          <w:rFonts w:ascii="Garamond" w:hAnsi="Garamond"/>
          <w:bCs/>
          <w:i/>
          <w:iCs/>
          <w:sz w:val="22"/>
          <w:szCs w:val="22"/>
        </w:rPr>
        <w:t>4</w:t>
      </w:r>
      <w:r w:rsidRPr="000A6A51">
        <w:rPr>
          <w:rFonts w:ascii="Garamond" w:hAnsi="Garamond"/>
          <w:bCs/>
          <w:i/>
          <w:iCs/>
          <w:sz w:val="22"/>
          <w:szCs w:val="22"/>
        </w:rPr>
        <w:t xml:space="preserve"> Čestné vyhlásenie dodávateľa – sankčné opatrenia</w:t>
      </w:r>
    </w:p>
    <w:p w14:paraId="0ADE6DEE" w14:textId="289B3A4B" w:rsidR="000A6A51" w:rsidRPr="00400178" w:rsidRDefault="000A6A51" w:rsidP="000A6A51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</w:p>
    <w:p w14:paraId="6DABE63B" w14:textId="77777777" w:rsidR="00590035" w:rsidRPr="00EB73D0" w:rsidRDefault="00590035" w:rsidP="00590035">
      <w:pPr>
        <w:rPr>
          <w:rFonts w:eastAsia="Arial Narrow" w:cs="Arial"/>
          <w:sz w:val="22"/>
          <w:szCs w:val="22"/>
        </w:rPr>
      </w:pPr>
    </w:p>
    <w:bookmarkEnd w:id="5"/>
    <w:p w14:paraId="456791D9" w14:textId="77777777" w:rsidR="00590035" w:rsidRPr="00EB73D0" w:rsidRDefault="00590035" w:rsidP="00590035">
      <w:pPr>
        <w:rPr>
          <w:rFonts w:ascii="Garamond" w:hAnsi="Garamond"/>
          <w:b/>
          <w:bCs/>
          <w:sz w:val="22"/>
          <w:szCs w:val="22"/>
        </w:rPr>
      </w:pPr>
    </w:p>
    <w:p w14:paraId="3152FD96" w14:textId="2346A61A" w:rsidR="00590035" w:rsidRDefault="00590035" w:rsidP="00590035">
      <w:pPr>
        <w:rPr>
          <w:rFonts w:ascii="Garamond" w:hAnsi="Garamond"/>
          <w:b/>
          <w:bCs/>
          <w:sz w:val="22"/>
          <w:szCs w:val="22"/>
        </w:rPr>
      </w:pPr>
    </w:p>
    <w:p w14:paraId="1EF57911" w14:textId="77777777" w:rsidR="00D42CA7" w:rsidRDefault="00D42CA7" w:rsidP="00590035">
      <w:pPr>
        <w:rPr>
          <w:rFonts w:ascii="Garamond" w:hAnsi="Garamond"/>
          <w:b/>
          <w:bCs/>
          <w:sz w:val="22"/>
          <w:szCs w:val="22"/>
        </w:rPr>
      </w:pPr>
    </w:p>
    <w:p w14:paraId="5930C228" w14:textId="77777777" w:rsidR="00D42CA7" w:rsidRDefault="00D42CA7" w:rsidP="00590035">
      <w:pPr>
        <w:rPr>
          <w:rFonts w:ascii="Garamond" w:hAnsi="Garamond"/>
          <w:b/>
          <w:bCs/>
          <w:sz w:val="22"/>
          <w:szCs w:val="22"/>
        </w:rPr>
      </w:pPr>
    </w:p>
    <w:p w14:paraId="0FAC9B35" w14:textId="77777777" w:rsidR="00BF38A0" w:rsidRDefault="00BF38A0" w:rsidP="00590035">
      <w:pPr>
        <w:rPr>
          <w:rFonts w:ascii="Garamond" w:hAnsi="Garamond"/>
          <w:b/>
          <w:bCs/>
          <w:sz w:val="22"/>
          <w:szCs w:val="22"/>
        </w:rPr>
      </w:pPr>
    </w:p>
    <w:p w14:paraId="635CC575" w14:textId="77777777" w:rsidR="00BF38A0" w:rsidRDefault="00BF38A0" w:rsidP="00590035">
      <w:pPr>
        <w:rPr>
          <w:rFonts w:ascii="Garamond" w:hAnsi="Garamond"/>
          <w:b/>
          <w:bCs/>
          <w:sz w:val="22"/>
          <w:szCs w:val="22"/>
        </w:rPr>
      </w:pPr>
    </w:p>
    <w:p w14:paraId="77E55B60" w14:textId="77777777" w:rsidR="00BF38A0" w:rsidRDefault="00BF38A0" w:rsidP="00590035">
      <w:pPr>
        <w:rPr>
          <w:rFonts w:ascii="Garamond" w:hAnsi="Garamond"/>
          <w:b/>
          <w:bCs/>
          <w:sz w:val="22"/>
          <w:szCs w:val="22"/>
        </w:rPr>
      </w:pPr>
    </w:p>
    <w:p w14:paraId="5D77635C" w14:textId="77777777" w:rsidR="00BF38A0" w:rsidRDefault="00BF38A0" w:rsidP="00590035">
      <w:pPr>
        <w:rPr>
          <w:rFonts w:ascii="Garamond" w:hAnsi="Garamond"/>
          <w:b/>
          <w:bCs/>
          <w:sz w:val="22"/>
          <w:szCs w:val="22"/>
        </w:rPr>
      </w:pPr>
    </w:p>
    <w:p w14:paraId="02F8A781" w14:textId="77777777" w:rsidR="00D42CA7" w:rsidRDefault="00D42CA7" w:rsidP="00590035">
      <w:pPr>
        <w:rPr>
          <w:rFonts w:ascii="Garamond" w:hAnsi="Garamond"/>
          <w:b/>
          <w:bCs/>
          <w:sz w:val="22"/>
          <w:szCs w:val="22"/>
        </w:rPr>
      </w:pPr>
    </w:p>
    <w:p w14:paraId="3933799E" w14:textId="77777777" w:rsidR="00D42CA7" w:rsidRDefault="00D42CA7" w:rsidP="00590035">
      <w:pPr>
        <w:rPr>
          <w:rFonts w:ascii="Garamond" w:hAnsi="Garamond"/>
          <w:b/>
          <w:bCs/>
          <w:sz w:val="22"/>
          <w:szCs w:val="22"/>
        </w:rPr>
      </w:pPr>
    </w:p>
    <w:p w14:paraId="10A32A2F" w14:textId="77777777" w:rsidR="00D42CA7" w:rsidRDefault="00D42CA7" w:rsidP="00590035">
      <w:pPr>
        <w:rPr>
          <w:rFonts w:ascii="Garamond" w:hAnsi="Garamond"/>
          <w:b/>
          <w:bCs/>
          <w:sz w:val="22"/>
          <w:szCs w:val="22"/>
        </w:rPr>
      </w:pPr>
    </w:p>
    <w:p w14:paraId="07B82731" w14:textId="77777777" w:rsidR="00D42CA7" w:rsidRDefault="00D42CA7" w:rsidP="00590035">
      <w:pPr>
        <w:rPr>
          <w:rFonts w:ascii="Garamond" w:hAnsi="Garamond"/>
          <w:b/>
          <w:bCs/>
          <w:sz w:val="22"/>
          <w:szCs w:val="22"/>
        </w:rPr>
      </w:pPr>
    </w:p>
    <w:p w14:paraId="07747E34" w14:textId="77777777" w:rsidR="00D42CA7" w:rsidRPr="00EB73D0" w:rsidRDefault="00D42CA7" w:rsidP="00590035">
      <w:pPr>
        <w:rPr>
          <w:rFonts w:ascii="Garamond" w:hAnsi="Garamond"/>
          <w:b/>
          <w:bCs/>
          <w:sz w:val="22"/>
          <w:szCs w:val="22"/>
        </w:rPr>
      </w:pPr>
    </w:p>
    <w:p w14:paraId="57D72F78" w14:textId="73D051D8" w:rsidR="00590035" w:rsidRPr="00400178" w:rsidRDefault="00590035" w:rsidP="00590035">
      <w:pPr>
        <w:jc w:val="center"/>
        <w:rPr>
          <w:rFonts w:ascii="Garamond" w:hAnsi="Garamond"/>
          <w:b/>
          <w:bCs/>
          <w:sz w:val="22"/>
          <w:szCs w:val="22"/>
        </w:rPr>
      </w:pPr>
      <w:r w:rsidRPr="00400178">
        <w:rPr>
          <w:rFonts w:ascii="Garamond" w:hAnsi="Garamond"/>
          <w:b/>
          <w:bCs/>
          <w:sz w:val="22"/>
          <w:szCs w:val="22"/>
        </w:rPr>
        <w:t xml:space="preserve">Príloha č. </w:t>
      </w:r>
      <w:r w:rsidR="00046BC8">
        <w:rPr>
          <w:rFonts w:ascii="Garamond" w:hAnsi="Garamond"/>
          <w:b/>
          <w:bCs/>
          <w:sz w:val="22"/>
          <w:szCs w:val="22"/>
        </w:rPr>
        <w:t>5</w:t>
      </w:r>
    </w:p>
    <w:p w14:paraId="7544EF79" w14:textId="242AC248" w:rsidR="00590035" w:rsidRPr="00400178" w:rsidRDefault="007148DA" w:rsidP="00590035">
      <w:pPr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Informačný formulár</w:t>
      </w:r>
    </w:p>
    <w:p w14:paraId="70A3EFD6" w14:textId="77777777" w:rsidR="00590035" w:rsidRPr="00400178" w:rsidRDefault="00590035" w:rsidP="00590035">
      <w:pPr>
        <w:rPr>
          <w:rFonts w:ascii="Garamond" w:hAnsi="Garamond"/>
          <w:b/>
          <w:bCs/>
          <w:sz w:val="22"/>
          <w:szCs w:val="22"/>
        </w:rPr>
      </w:pPr>
    </w:p>
    <w:p w14:paraId="6CACFB16" w14:textId="77777777" w:rsidR="000A6A51" w:rsidRDefault="000A6A51" w:rsidP="000A6A51">
      <w:pPr>
        <w:jc w:val="left"/>
        <w:rPr>
          <w:rFonts w:ascii="Garamond" w:hAnsi="Garamond"/>
          <w:b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Príloh</w:t>
      </w:r>
      <w:r>
        <w:rPr>
          <w:rFonts w:ascii="Garamond" w:hAnsi="Garamond"/>
          <w:b/>
          <w:sz w:val="22"/>
          <w:szCs w:val="22"/>
        </w:rPr>
        <w:t>u</w:t>
      </w:r>
      <w:r w:rsidRPr="00400178">
        <w:rPr>
          <w:rFonts w:ascii="Garamond" w:hAnsi="Garamond"/>
          <w:b/>
          <w:sz w:val="22"/>
          <w:szCs w:val="22"/>
        </w:rPr>
        <w:t xml:space="preserve"> tvorí samostatný dokument</w:t>
      </w:r>
      <w:r>
        <w:rPr>
          <w:rFonts w:ascii="Garamond" w:hAnsi="Garamond"/>
          <w:b/>
          <w:sz w:val="22"/>
          <w:szCs w:val="22"/>
        </w:rPr>
        <w:t xml:space="preserve"> s názvom: </w:t>
      </w:r>
    </w:p>
    <w:p w14:paraId="43295FD9" w14:textId="6FEE7E75" w:rsidR="000A6A51" w:rsidRPr="000A6A51" w:rsidRDefault="000A6A51" w:rsidP="000A6A51">
      <w:pPr>
        <w:ind w:firstLine="708"/>
        <w:jc w:val="left"/>
        <w:rPr>
          <w:rFonts w:ascii="Garamond" w:hAnsi="Garamond"/>
          <w:bCs/>
          <w:i/>
          <w:iCs/>
          <w:sz w:val="22"/>
          <w:szCs w:val="22"/>
        </w:rPr>
      </w:pPr>
      <w:r w:rsidRPr="000A6A51">
        <w:rPr>
          <w:rFonts w:ascii="Garamond" w:hAnsi="Garamond"/>
          <w:bCs/>
          <w:i/>
          <w:iCs/>
          <w:sz w:val="22"/>
          <w:szCs w:val="22"/>
        </w:rPr>
        <w:t xml:space="preserve">Príloha č. </w:t>
      </w:r>
      <w:r w:rsidR="00046BC8">
        <w:rPr>
          <w:rFonts w:ascii="Garamond" w:hAnsi="Garamond"/>
          <w:bCs/>
          <w:i/>
          <w:iCs/>
          <w:sz w:val="22"/>
          <w:szCs w:val="22"/>
        </w:rPr>
        <w:t>5</w:t>
      </w:r>
      <w:r w:rsidRPr="000A6A51">
        <w:rPr>
          <w:rFonts w:ascii="Garamond" w:hAnsi="Garamond"/>
          <w:bCs/>
          <w:i/>
          <w:iCs/>
          <w:sz w:val="22"/>
          <w:szCs w:val="22"/>
        </w:rPr>
        <w:t xml:space="preserve"> </w:t>
      </w:r>
      <w:r w:rsidR="007148DA">
        <w:rPr>
          <w:rFonts w:ascii="Garamond" w:hAnsi="Garamond"/>
          <w:bCs/>
          <w:i/>
          <w:iCs/>
          <w:sz w:val="22"/>
          <w:szCs w:val="22"/>
        </w:rPr>
        <w:t>Informačný formulár</w:t>
      </w:r>
    </w:p>
    <w:p w14:paraId="739EF0E6" w14:textId="77777777" w:rsidR="00590035" w:rsidRPr="00400178" w:rsidRDefault="00590035" w:rsidP="00590035">
      <w:pPr>
        <w:rPr>
          <w:rFonts w:ascii="Garamond" w:hAnsi="Garamond"/>
          <w:b/>
          <w:bCs/>
          <w:sz w:val="22"/>
          <w:szCs w:val="22"/>
        </w:rPr>
      </w:pPr>
    </w:p>
    <w:p w14:paraId="338CAEE0" w14:textId="77777777" w:rsidR="00590035" w:rsidRPr="00400178" w:rsidRDefault="00590035" w:rsidP="00590035">
      <w:pPr>
        <w:rPr>
          <w:rFonts w:ascii="Garamond" w:hAnsi="Garamond"/>
          <w:b/>
          <w:bCs/>
          <w:sz w:val="22"/>
          <w:szCs w:val="22"/>
        </w:rPr>
      </w:pPr>
    </w:p>
    <w:p w14:paraId="371DA303" w14:textId="77777777" w:rsidR="00590035" w:rsidRPr="00400178" w:rsidRDefault="00590035" w:rsidP="00590035">
      <w:pPr>
        <w:rPr>
          <w:rFonts w:ascii="Garamond" w:hAnsi="Garamond"/>
          <w:b/>
          <w:bCs/>
          <w:sz w:val="22"/>
          <w:szCs w:val="22"/>
        </w:rPr>
      </w:pPr>
    </w:p>
    <w:p w14:paraId="0703898D" w14:textId="77777777" w:rsidR="00590035" w:rsidRPr="00400178" w:rsidRDefault="00590035" w:rsidP="003F2839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537DA70B" w14:textId="77777777" w:rsidR="007148DA" w:rsidRDefault="007148DA" w:rsidP="00CA746D">
      <w:pPr>
        <w:spacing w:after="160" w:line="259" w:lineRule="auto"/>
        <w:jc w:val="left"/>
        <w:rPr>
          <w:rFonts w:ascii="Garamond" w:hAnsi="Garamond"/>
          <w:b/>
          <w:bCs/>
          <w:sz w:val="22"/>
          <w:szCs w:val="22"/>
        </w:rPr>
      </w:pPr>
    </w:p>
    <w:p w14:paraId="00CB2A97" w14:textId="77777777" w:rsidR="007148DA" w:rsidRDefault="007148DA" w:rsidP="00CA746D">
      <w:pPr>
        <w:spacing w:after="160" w:line="259" w:lineRule="auto"/>
        <w:jc w:val="left"/>
        <w:rPr>
          <w:rFonts w:ascii="Garamond" w:hAnsi="Garamond"/>
          <w:b/>
          <w:bCs/>
          <w:sz w:val="22"/>
          <w:szCs w:val="22"/>
        </w:rPr>
      </w:pPr>
    </w:p>
    <w:p w14:paraId="0D2FC627" w14:textId="589E0579" w:rsidR="007148DA" w:rsidRPr="00400178" w:rsidRDefault="007148DA" w:rsidP="007148DA">
      <w:pPr>
        <w:jc w:val="center"/>
        <w:rPr>
          <w:rFonts w:ascii="Garamond" w:hAnsi="Garamond"/>
          <w:b/>
          <w:bCs/>
          <w:sz w:val="22"/>
          <w:szCs w:val="22"/>
        </w:rPr>
      </w:pPr>
      <w:r w:rsidRPr="00400178">
        <w:rPr>
          <w:rFonts w:ascii="Garamond" w:hAnsi="Garamond"/>
          <w:b/>
          <w:bCs/>
          <w:sz w:val="22"/>
          <w:szCs w:val="22"/>
        </w:rPr>
        <w:t xml:space="preserve">Príloha č. </w:t>
      </w:r>
      <w:r w:rsidR="00046BC8">
        <w:rPr>
          <w:rFonts w:ascii="Garamond" w:hAnsi="Garamond"/>
          <w:b/>
          <w:bCs/>
          <w:sz w:val="22"/>
          <w:szCs w:val="22"/>
        </w:rPr>
        <w:t>6</w:t>
      </w:r>
    </w:p>
    <w:p w14:paraId="7CD18D02" w14:textId="7AAC10AC" w:rsidR="007148DA" w:rsidRPr="00400178" w:rsidRDefault="007148DA" w:rsidP="007148DA">
      <w:pPr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Rámcová dohoda </w:t>
      </w:r>
      <w:r w:rsidR="00A2449E">
        <w:rPr>
          <w:rFonts w:ascii="Garamond" w:hAnsi="Garamond"/>
          <w:b/>
          <w:bCs/>
          <w:sz w:val="22"/>
          <w:szCs w:val="22"/>
        </w:rPr>
        <w:t>na dodanie tovaru</w:t>
      </w:r>
    </w:p>
    <w:p w14:paraId="0E1B8F30" w14:textId="77777777" w:rsidR="007148DA" w:rsidRPr="00400178" w:rsidRDefault="007148DA" w:rsidP="007148DA">
      <w:pPr>
        <w:rPr>
          <w:rFonts w:ascii="Garamond" w:hAnsi="Garamond"/>
          <w:b/>
          <w:bCs/>
          <w:sz w:val="22"/>
          <w:szCs w:val="22"/>
        </w:rPr>
      </w:pPr>
    </w:p>
    <w:p w14:paraId="5250CD46" w14:textId="77777777" w:rsidR="007148DA" w:rsidRDefault="007148DA" w:rsidP="007148DA">
      <w:pPr>
        <w:jc w:val="left"/>
        <w:rPr>
          <w:rFonts w:ascii="Garamond" w:hAnsi="Garamond"/>
          <w:b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Príloh</w:t>
      </w:r>
      <w:r>
        <w:rPr>
          <w:rFonts w:ascii="Garamond" w:hAnsi="Garamond"/>
          <w:b/>
          <w:sz w:val="22"/>
          <w:szCs w:val="22"/>
        </w:rPr>
        <w:t>u</w:t>
      </w:r>
      <w:r w:rsidRPr="00400178">
        <w:rPr>
          <w:rFonts w:ascii="Garamond" w:hAnsi="Garamond"/>
          <w:b/>
          <w:sz w:val="22"/>
          <w:szCs w:val="22"/>
        </w:rPr>
        <w:t xml:space="preserve"> tvorí samostatný dokument</w:t>
      </w:r>
      <w:r>
        <w:rPr>
          <w:rFonts w:ascii="Garamond" w:hAnsi="Garamond"/>
          <w:b/>
          <w:sz w:val="22"/>
          <w:szCs w:val="22"/>
        </w:rPr>
        <w:t xml:space="preserve"> s názvom: </w:t>
      </w:r>
    </w:p>
    <w:p w14:paraId="00DFD00C" w14:textId="095FE98A" w:rsidR="007148DA" w:rsidRPr="000A6A51" w:rsidRDefault="007148DA" w:rsidP="007148DA">
      <w:pPr>
        <w:ind w:firstLine="708"/>
        <w:jc w:val="left"/>
        <w:rPr>
          <w:rFonts w:ascii="Garamond" w:hAnsi="Garamond"/>
          <w:bCs/>
          <w:i/>
          <w:iCs/>
          <w:sz w:val="22"/>
          <w:szCs w:val="22"/>
        </w:rPr>
      </w:pPr>
      <w:r w:rsidRPr="000A6A51">
        <w:rPr>
          <w:rFonts w:ascii="Garamond" w:hAnsi="Garamond"/>
          <w:bCs/>
          <w:i/>
          <w:iCs/>
          <w:sz w:val="22"/>
          <w:szCs w:val="22"/>
        </w:rPr>
        <w:t xml:space="preserve">Príloha č. </w:t>
      </w:r>
      <w:r w:rsidR="00046BC8">
        <w:rPr>
          <w:rFonts w:ascii="Garamond" w:hAnsi="Garamond"/>
          <w:bCs/>
          <w:i/>
          <w:iCs/>
          <w:sz w:val="22"/>
          <w:szCs w:val="22"/>
        </w:rPr>
        <w:t>6</w:t>
      </w:r>
      <w:r w:rsidRPr="000A6A51">
        <w:rPr>
          <w:rFonts w:ascii="Garamond" w:hAnsi="Garamond"/>
          <w:bCs/>
          <w:i/>
          <w:iCs/>
          <w:sz w:val="22"/>
          <w:szCs w:val="22"/>
        </w:rPr>
        <w:t xml:space="preserve"> </w:t>
      </w:r>
      <w:r>
        <w:rPr>
          <w:rFonts w:ascii="Garamond" w:hAnsi="Garamond"/>
          <w:bCs/>
          <w:i/>
          <w:iCs/>
          <w:sz w:val="22"/>
          <w:szCs w:val="22"/>
        </w:rPr>
        <w:t xml:space="preserve">Rámcová dohoda </w:t>
      </w:r>
      <w:r w:rsidR="00A2449E">
        <w:rPr>
          <w:rFonts w:ascii="Garamond" w:hAnsi="Garamond"/>
          <w:bCs/>
          <w:i/>
          <w:iCs/>
          <w:sz w:val="22"/>
          <w:szCs w:val="22"/>
        </w:rPr>
        <w:t>na dodanie tovaru</w:t>
      </w:r>
    </w:p>
    <w:p w14:paraId="253D1921" w14:textId="77777777" w:rsidR="007148DA" w:rsidRPr="00400178" w:rsidRDefault="007148DA" w:rsidP="007148DA">
      <w:pPr>
        <w:rPr>
          <w:rFonts w:ascii="Garamond" w:hAnsi="Garamond"/>
          <w:b/>
          <w:bCs/>
          <w:sz w:val="22"/>
          <w:szCs w:val="22"/>
        </w:rPr>
      </w:pPr>
    </w:p>
    <w:p w14:paraId="33F9C661" w14:textId="77777777" w:rsidR="007148DA" w:rsidRDefault="007148DA" w:rsidP="007148DA">
      <w:pPr>
        <w:rPr>
          <w:rFonts w:ascii="Garamond" w:hAnsi="Garamond"/>
          <w:b/>
          <w:bCs/>
          <w:sz w:val="22"/>
          <w:szCs w:val="22"/>
        </w:rPr>
      </w:pPr>
    </w:p>
    <w:p w14:paraId="18E986F2" w14:textId="77777777" w:rsidR="00CF0908" w:rsidRDefault="00CF0908" w:rsidP="007148DA">
      <w:pPr>
        <w:rPr>
          <w:rFonts w:ascii="Garamond" w:hAnsi="Garamond"/>
          <w:b/>
          <w:bCs/>
          <w:sz w:val="22"/>
          <w:szCs w:val="22"/>
        </w:rPr>
      </w:pPr>
    </w:p>
    <w:p w14:paraId="1F325B7A" w14:textId="77777777" w:rsidR="00CF0908" w:rsidRDefault="00CF0908" w:rsidP="007148DA">
      <w:pPr>
        <w:rPr>
          <w:rFonts w:ascii="Garamond" w:hAnsi="Garamond"/>
          <w:b/>
          <w:bCs/>
          <w:sz w:val="22"/>
          <w:szCs w:val="22"/>
        </w:rPr>
      </w:pPr>
    </w:p>
    <w:p w14:paraId="3834E78A" w14:textId="77777777" w:rsidR="00CF0908" w:rsidRDefault="00CF0908" w:rsidP="007148DA">
      <w:pPr>
        <w:rPr>
          <w:rFonts w:ascii="Garamond" w:hAnsi="Garamond"/>
          <w:b/>
          <w:bCs/>
          <w:sz w:val="22"/>
          <w:szCs w:val="22"/>
        </w:rPr>
      </w:pPr>
    </w:p>
    <w:p w14:paraId="1F0E5EE4" w14:textId="77777777" w:rsidR="00CF0908" w:rsidRDefault="00CF0908" w:rsidP="007148DA">
      <w:pPr>
        <w:rPr>
          <w:rFonts w:ascii="Garamond" w:hAnsi="Garamond"/>
          <w:b/>
          <w:bCs/>
          <w:sz w:val="22"/>
          <w:szCs w:val="22"/>
        </w:rPr>
      </w:pPr>
    </w:p>
    <w:p w14:paraId="54DA2195" w14:textId="77777777" w:rsidR="00CF0908" w:rsidRDefault="00CF0908" w:rsidP="007148DA">
      <w:pPr>
        <w:rPr>
          <w:rFonts w:ascii="Garamond" w:hAnsi="Garamond"/>
          <w:b/>
          <w:bCs/>
          <w:sz w:val="22"/>
          <w:szCs w:val="22"/>
        </w:rPr>
      </w:pPr>
    </w:p>
    <w:p w14:paraId="1CAA5AB5" w14:textId="77777777" w:rsidR="00CF0908" w:rsidRDefault="00CF0908" w:rsidP="007148DA">
      <w:pPr>
        <w:rPr>
          <w:rFonts w:ascii="Garamond" w:hAnsi="Garamond"/>
          <w:b/>
          <w:bCs/>
          <w:sz w:val="22"/>
          <w:szCs w:val="22"/>
        </w:rPr>
      </w:pPr>
    </w:p>
    <w:p w14:paraId="6D768BBE" w14:textId="77777777" w:rsidR="00CF0908" w:rsidRPr="00400178" w:rsidRDefault="00CF0908" w:rsidP="007148DA">
      <w:pPr>
        <w:rPr>
          <w:rFonts w:ascii="Garamond" w:hAnsi="Garamond"/>
          <w:b/>
          <w:bCs/>
          <w:sz w:val="22"/>
          <w:szCs w:val="22"/>
        </w:rPr>
      </w:pPr>
    </w:p>
    <w:p w14:paraId="3AA7B669" w14:textId="0B2598EE" w:rsidR="00CF0908" w:rsidRPr="00400178" w:rsidRDefault="00EC1DE3" w:rsidP="00CF0908">
      <w:pPr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  </w:t>
      </w:r>
      <w:r w:rsidR="003A4220">
        <w:rPr>
          <w:rFonts w:ascii="Garamond" w:hAnsi="Garamond"/>
          <w:b/>
          <w:bCs/>
          <w:sz w:val="22"/>
          <w:szCs w:val="22"/>
        </w:rPr>
        <w:t xml:space="preserve">     </w:t>
      </w:r>
      <w:r w:rsidR="00CF0908" w:rsidRPr="00400178">
        <w:rPr>
          <w:rFonts w:ascii="Garamond" w:hAnsi="Garamond"/>
          <w:b/>
          <w:bCs/>
          <w:sz w:val="22"/>
          <w:szCs w:val="22"/>
        </w:rPr>
        <w:t xml:space="preserve">Príloha č. </w:t>
      </w:r>
      <w:r w:rsidR="00CF0908">
        <w:rPr>
          <w:rFonts w:ascii="Garamond" w:hAnsi="Garamond"/>
          <w:b/>
          <w:bCs/>
          <w:sz w:val="22"/>
          <w:szCs w:val="22"/>
        </w:rPr>
        <w:t>7</w:t>
      </w:r>
    </w:p>
    <w:p w14:paraId="43EBBDD5" w14:textId="5A80C580" w:rsidR="00CF0908" w:rsidRPr="00400178" w:rsidRDefault="00CF0908" w:rsidP="00CF0908">
      <w:pPr>
        <w:jc w:val="center"/>
        <w:rPr>
          <w:rFonts w:ascii="Garamond" w:hAnsi="Garamond"/>
          <w:b/>
          <w:bCs/>
          <w:sz w:val="22"/>
          <w:szCs w:val="22"/>
        </w:rPr>
      </w:pPr>
      <w:r w:rsidRPr="00CF0908">
        <w:rPr>
          <w:rFonts w:ascii="Garamond" w:hAnsi="Garamond"/>
          <w:b/>
          <w:bCs/>
          <w:sz w:val="22"/>
          <w:szCs w:val="22"/>
        </w:rPr>
        <w:t>Zoznam dodaných tovarov</w:t>
      </w:r>
    </w:p>
    <w:p w14:paraId="5B516122" w14:textId="77777777" w:rsidR="00CF0908" w:rsidRPr="00400178" w:rsidRDefault="00CF0908" w:rsidP="00CF0908">
      <w:pPr>
        <w:rPr>
          <w:rFonts w:ascii="Garamond" w:hAnsi="Garamond"/>
          <w:b/>
          <w:bCs/>
          <w:sz w:val="22"/>
          <w:szCs w:val="22"/>
        </w:rPr>
      </w:pPr>
    </w:p>
    <w:p w14:paraId="5C0831E3" w14:textId="77777777" w:rsidR="00CF0908" w:rsidRDefault="00CF0908" w:rsidP="00CF0908">
      <w:pPr>
        <w:jc w:val="left"/>
        <w:rPr>
          <w:rFonts w:ascii="Garamond" w:hAnsi="Garamond"/>
          <w:b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Príloh</w:t>
      </w:r>
      <w:r>
        <w:rPr>
          <w:rFonts w:ascii="Garamond" w:hAnsi="Garamond"/>
          <w:b/>
          <w:sz w:val="22"/>
          <w:szCs w:val="22"/>
        </w:rPr>
        <w:t>u</w:t>
      </w:r>
      <w:r w:rsidRPr="00400178">
        <w:rPr>
          <w:rFonts w:ascii="Garamond" w:hAnsi="Garamond"/>
          <w:b/>
          <w:sz w:val="22"/>
          <w:szCs w:val="22"/>
        </w:rPr>
        <w:t xml:space="preserve"> tvorí samostatný dokument</w:t>
      </w:r>
      <w:r>
        <w:rPr>
          <w:rFonts w:ascii="Garamond" w:hAnsi="Garamond"/>
          <w:b/>
          <w:sz w:val="22"/>
          <w:szCs w:val="22"/>
        </w:rPr>
        <w:t xml:space="preserve"> s názvom: </w:t>
      </w:r>
    </w:p>
    <w:p w14:paraId="416EB7D1" w14:textId="37980187" w:rsidR="00CF0908" w:rsidRPr="000A6A51" w:rsidRDefault="00CF0908" w:rsidP="00CF0908">
      <w:pPr>
        <w:ind w:firstLine="708"/>
        <w:jc w:val="left"/>
        <w:rPr>
          <w:rFonts w:ascii="Garamond" w:hAnsi="Garamond"/>
          <w:bCs/>
          <w:i/>
          <w:iCs/>
          <w:sz w:val="22"/>
          <w:szCs w:val="22"/>
        </w:rPr>
      </w:pPr>
      <w:r w:rsidRPr="000A6A51">
        <w:rPr>
          <w:rFonts w:ascii="Garamond" w:hAnsi="Garamond"/>
          <w:bCs/>
          <w:i/>
          <w:iCs/>
          <w:sz w:val="22"/>
          <w:szCs w:val="22"/>
        </w:rPr>
        <w:t xml:space="preserve">Príloha č. </w:t>
      </w:r>
      <w:r>
        <w:rPr>
          <w:rFonts w:ascii="Garamond" w:hAnsi="Garamond"/>
          <w:bCs/>
          <w:i/>
          <w:iCs/>
          <w:sz w:val="22"/>
          <w:szCs w:val="22"/>
        </w:rPr>
        <w:t>7</w:t>
      </w:r>
      <w:r w:rsidRPr="000A6A51">
        <w:rPr>
          <w:rFonts w:ascii="Garamond" w:hAnsi="Garamond"/>
          <w:bCs/>
          <w:i/>
          <w:iCs/>
          <w:sz w:val="22"/>
          <w:szCs w:val="22"/>
        </w:rPr>
        <w:t xml:space="preserve"> </w:t>
      </w:r>
      <w:r w:rsidRPr="00CF0908">
        <w:rPr>
          <w:rFonts w:ascii="Garamond" w:hAnsi="Garamond"/>
          <w:bCs/>
          <w:i/>
          <w:iCs/>
          <w:sz w:val="22"/>
          <w:szCs w:val="22"/>
        </w:rPr>
        <w:t>Zoznam dodaných tovarov</w:t>
      </w:r>
    </w:p>
    <w:p w14:paraId="01C3A1C7" w14:textId="4F8EAB69" w:rsidR="003A4220" w:rsidRPr="003F2839" w:rsidRDefault="003A4220" w:rsidP="00BC5FB6">
      <w:pPr>
        <w:spacing w:after="160" w:line="259" w:lineRule="auto"/>
        <w:jc w:val="left"/>
        <w:rPr>
          <w:rFonts w:ascii="Garamond" w:hAnsi="Garamond"/>
          <w:b/>
          <w:bCs/>
          <w:sz w:val="22"/>
          <w:szCs w:val="22"/>
        </w:rPr>
      </w:pPr>
    </w:p>
    <w:sectPr w:rsidR="003A4220" w:rsidRPr="003F2839">
      <w:pgSz w:w="11906" w:h="16838" w:code="9"/>
      <w:pgMar w:top="851" w:right="992" w:bottom="992" w:left="1134" w:header="5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FCD68" w14:textId="77777777" w:rsidR="00583E1C" w:rsidRDefault="00583E1C" w:rsidP="00590035">
      <w:r>
        <w:separator/>
      </w:r>
    </w:p>
  </w:endnote>
  <w:endnote w:type="continuationSeparator" w:id="0">
    <w:p w14:paraId="59DEC507" w14:textId="77777777" w:rsidR="00583E1C" w:rsidRDefault="00583E1C" w:rsidP="0059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AFB09" w14:textId="77777777" w:rsidR="00590035" w:rsidRDefault="00590035">
    <w:pPr>
      <w:pStyle w:val="Pta"/>
      <w:tabs>
        <w:tab w:val="clear" w:pos="4536"/>
        <w:tab w:val="clear" w:pos="9072"/>
        <w:tab w:val="center" w:pos="1920"/>
        <w:tab w:val="left" w:pos="3360"/>
        <w:tab w:val="left" w:pos="5400"/>
        <w:tab w:val="right" w:pos="7920"/>
        <w:tab w:val="left" w:pos="8520"/>
      </w:tabs>
      <w:rPr>
        <w:rFonts w:ascii="Arial Narrow" w:hAnsi="Arial Narrow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82449" w14:textId="77777777" w:rsidR="00583E1C" w:rsidRDefault="00583E1C" w:rsidP="00590035">
      <w:r>
        <w:separator/>
      </w:r>
    </w:p>
  </w:footnote>
  <w:footnote w:type="continuationSeparator" w:id="0">
    <w:p w14:paraId="384C71E4" w14:textId="77777777" w:rsidR="00583E1C" w:rsidRDefault="00583E1C" w:rsidP="00590035">
      <w:r>
        <w:continuationSeparator/>
      </w:r>
    </w:p>
  </w:footnote>
  <w:footnote w:id="1">
    <w:p w14:paraId="5330DE8A" w14:textId="77777777" w:rsidR="00590035" w:rsidRPr="00441627" w:rsidRDefault="00590035" w:rsidP="00590035">
      <w:pPr>
        <w:pStyle w:val="Textpoznmkypodiarou"/>
        <w:rPr>
          <w:rFonts w:ascii="Garamond" w:hAnsi="Garamond"/>
          <w:sz w:val="18"/>
          <w:szCs w:val="18"/>
        </w:rPr>
      </w:pPr>
      <w:r w:rsidRPr="00441627">
        <w:rPr>
          <w:rStyle w:val="Odkaznapoznmkupodiarou"/>
          <w:rFonts w:ascii="Garamond" w:hAnsi="Garamond"/>
          <w:sz w:val="18"/>
          <w:szCs w:val="18"/>
        </w:rPr>
        <w:footnoteRef/>
      </w:r>
      <w:r w:rsidRPr="00441627">
        <w:rPr>
          <w:rFonts w:ascii="Garamond" w:hAnsi="Garamond"/>
          <w:sz w:val="18"/>
          <w:szCs w:val="18"/>
        </w:rPr>
        <w:t xml:space="preserve"> Obstarávateľ nie je v zmysle zákona č. 343/2015 Z. z. o verejnom obstarávaní a o zmene a doplnení niektorých zákonov (ďalej len „ZVO“) postupovať podľa ZVO v prípade zákaziek, ktoré nedosahujú limity pre nadlimitnú zákazku. Súťaž podľa tejto Výzvy na predloženie cenovej ponuky preto nepodlieha úprave ZVO.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6DEAD" w14:textId="7E65482A" w:rsidR="00590035" w:rsidRPr="003A069D" w:rsidRDefault="00D12922">
    <w:pPr>
      <w:pStyle w:val="Hlavika"/>
      <w:tabs>
        <w:tab w:val="clear" w:pos="4536"/>
        <w:tab w:val="center" w:pos="120"/>
      </w:tabs>
      <w:spacing w:line="288" w:lineRule="auto"/>
      <w:ind w:left="588" w:hanging="446"/>
      <w:rPr>
        <w:b/>
        <w:sz w:val="16"/>
        <w:szCs w:val="16"/>
      </w:rPr>
    </w:pPr>
    <w:r w:rsidRPr="00D12922">
      <w:rPr>
        <w:rFonts w:ascii="Garamond" w:hAnsi="Garamond"/>
        <w:noProof/>
        <w:sz w:val="20"/>
        <w:lang w:eastAsia="sk-SK"/>
      </w:rPr>
      <w:drawing>
        <wp:inline distT="0" distB="0" distL="0" distR="0" wp14:anchorId="0E8E79C2" wp14:editId="0AE1BCC1">
          <wp:extent cx="1359535" cy="365760"/>
          <wp:effectExtent l="0" t="0" r="0" b="0"/>
          <wp:docPr id="175468800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397A53" w14:textId="77777777" w:rsidR="00590035" w:rsidRPr="00CB3142" w:rsidRDefault="00590035">
    <w:pPr>
      <w:pStyle w:val="Hlavika"/>
      <w:tabs>
        <w:tab w:val="clear" w:pos="4536"/>
        <w:tab w:val="clear" w:pos="9072"/>
        <w:tab w:val="center" w:pos="120"/>
        <w:tab w:val="left" w:pos="708"/>
      </w:tabs>
      <w:spacing w:line="288" w:lineRule="auto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70B7A"/>
    <w:multiLevelType w:val="multilevel"/>
    <w:tmpl w:val="A66864C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A755C6"/>
    <w:multiLevelType w:val="hybridMultilevel"/>
    <w:tmpl w:val="BDE22F2E"/>
    <w:lvl w:ilvl="0" w:tplc="D0641102">
      <w:start w:val="1"/>
      <w:numFmt w:val="upperLetter"/>
      <w:lvlText w:val="%1."/>
      <w:lvlJc w:val="left"/>
      <w:pPr>
        <w:ind w:left="8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66" w:hanging="360"/>
      </w:pPr>
    </w:lvl>
    <w:lvl w:ilvl="2" w:tplc="041B001B" w:tentative="1">
      <w:start w:val="1"/>
      <w:numFmt w:val="lowerRoman"/>
      <w:lvlText w:val="%3."/>
      <w:lvlJc w:val="right"/>
      <w:pPr>
        <w:ind w:left="2286" w:hanging="180"/>
      </w:pPr>
    </w:lvl>
    <w:lvl w:ilvl="3" w:tplc="041B000F" w:tentative="1">
      <w:start w:val="1"/>
      <w:numFmt w:val="decimal"/>
      <w:lvlText w:val="%4."/>
      <w:lvlJc w:val="left"/>
      <w:pPr>
        <w:ind w:left="3006" w:hanging="360"/>
      </w:pPr>
    </w:lvl>
    <w:lvl w:ilvl="4" w:tplc="041B0019" w:tentative="1">
      <w:start w:val="1"/>
      <w:numFmt w:val="lowerLetter"/>
      <w:lvlText w:val="%5."/>
      <w:lvlJc w:val="left"/>
      <w:pPr>
        <w:ind w:left="3726" w:hanging="360"/>
      </w:pPr>
    </w:lvl>
    <w:lvl w:ilvl="5" w:tplc="041B001B" w:tentative="1">
      <w:start w:val="1"/>
      <w:numFmt w:val="lowerRoman"/>
      <w:lvlText w:val="%6."/>
      <w:lvlJc w:val="right"/>
      <w:pPr>
        <w:ind w:left="4446" w:hanging="180"/>
      </w:pPr>
    </w:lvl>
    <w:lvl w:ilvl="6" w:tplc="041B000F" w:tentative="1">
      <w:start w:val="1"/>
      <w:numFmt w:val="decimal"/>
      <w:lvlText w:val="%7."/>
      <w:lvlJc w:val="left"/>
      <w:pPr>
        <w:ind w:left="5166" w:hanging="360"/>
      </w:pPr>
    </w:lvl>
    <w:lvl w:ilvl="7" w:tplc="041B0019" w:tentative="1">
      <w:start w:val="1"/>
      <w:numFmt w:val="lowerLetter"/>
      <w:lvlText w:val="%8."/>
      <w:lvlJc w:val="left"/>
      <w:pPr>
        <w:ind w:left="5886" w:hanging="360"/>
      </w:pPr>
    </w:lvl>
    <w:lvl w:ilvl="8" w:tplc="041B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 w15:restartNumberingAfterBreak="0">
    <w:nsid w:val="29EE427C"/>
    <w:multiLevelType w:val="multilevel"/>
    <w:tmpl w:val="CA9E8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D065F6"/>
    <w:multiLevelType w:val="hybridMultilevel"/>
    <w:tmpl w:val="A5D680D6"/>
    <w:lvl w:ilvl="0" w:tplc="0D90B1FC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70" w:hanging="360"/>
      </w:pPr>
    </w:lvl>
    <w:lvl w:ilvl="2" w:tplc="041B001B" w:tentative="1">
      <w:start w:val="1"/>
      <w:numFmt w:val="lowerRoman"/>
      <w:lvlText w:val="%3."/>
      <w:lvlJc w:val="right"/>
      <w:pPr>
        <w:ind w:left="2190" w:hanging="180"/>
      </w:pPr>
    </w:lvl>
    <w:lvl w:ilvl="3" w:tplc="041B000F" w:tentative="1">
      <w:start w:val="1"/>
      <w:numFmt w:val="decimal"/>
      <w:lvlText w:val="%4."/>
      <w:lvlJc w:val="left"/>
      <w:pPr>
        <w:ind w:left="2910" w:hanging="360"/>
      </w:pPr>
    </w:lvl>
    <w:lvl w:ilvl="4" w:tplc="041B0019" w:tentative="1">
      <w:start w:val="1"/>
      <w:numFmt w:val="lowerLetter"/>
      <w:lvlText w:val="%5."/>
      <w:lvlJc w:val="left"/>
      <w:pPr>
        <w:ind w:left="3630" w:hanging="360"/>
      </w:pPr>
    </w:lvl>
    <w:lvl w:ilvl="5" w:tplc="041B001B" w:tentative="1">
      <w:start w:val="1"/>
      <w:numFmt w:val="lowerRoman"/>
      <w:lvlText w:val="%6."/>
      <w:lvlJc w:val="right"/>
      <w:pPr>
        <w:ind w:left="4350" w:hanging="180"/>
      </w:pPr>
    </w:lvl>
    <w:lvl w:ilvl="6" w:tplc="041B000F" w:tentative="1">
      <w:start w:val="1"/>
      <w:numFmt w:val="decimal"/>
      <w:lvlText w:val="%7."/>
      <w:lvlJc w:val="left"/>
      <w:pPr>
        <w:ind w:left="5070" w:hanging="360"/>
      </w:pPr>
    </w:lvl>
    <w:lvl w:ilvl="7" w:tplc="041B0019" w:tentative="1">
      <w:start w:val="1"/>
      <w:numFmt w:val="lowerLetter"/>
      <w:lvlText w:val="%8."/>
      <w:lvlJc w:val="left"/>
      <w:pPr>
        <w:ind w:left="5790" w:hanging="360"/>
      </w:pPr>
    </w:lvl>
    <w:lvl w:ilvl="8" w:tplc="041B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 w15:restartNumberingAfterBreak="0">
    <w:nsid w:val="3FC401F7"/>
    <w:multiLevelType w:val="hybridMultilevel"/>
    <w:tmpl w:val="BC14F526"/>
    <w:lvl w:ilvl="0" w:tplc="FD16F89A">
      <w:start w:val="11"/>
      <w:numFmt w:val="bullet"/>
      <w:lvlText w:val="-"/>
      <w:lvlJc w:val="left"/>
      <w:pPr>
        <w:ind w:left="740" w:hanging="360"/>
      </w:pPr>
      <w:rPr>
        <w:rFonts w:ascii="Garamond" w:eastAsia="Times New Roman" w:hAnsi="Garamond" w:cs="Calibri" w:hint="default"/>
      </w:rPr>
    </w:lvl>
    <w:lvl w:ilvl="1" w:tplc="041B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 w15:restartNumberingAfterBreak="0">
    <w:nsid w:val="462116C0"/>
    <w:multiLevelType w:val="hybridMultilevel"/>
    <w:tmpl w:val="58B21CDE"/>
    <w:lvl w:ilvl="0" w:tplc="CA5CE81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67545C8"/>
    <w:multiLevelType w:val="hybridMultilevel"/>
    <w:tmpl w:val="3DA43E10"/>
    <w:lvl w:ilvl="0" w:tplc="45E4B7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81C7330"/>
    <w:multiLevelType w:val="hybridMultilevel"/>
    <w:tmpl w:val="690A344C"/>
    <w:lvl w:ilvl="0" w:tplc="13669F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4B6313"/>
    <w:multiLevelType w:val="hybridMultilevel"/>
    <w:tmpl w:val="4B320B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8075D"/>
    <w:multiLevelType w:val="hybridMultilevel"/>
    <w:tmpl w:val="8A3A60CC"/>
    <w:lvl w:ilvl="0" w:tplc="6A28DA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591C13"/>
    <w:multiLevelType w:val="hybridMultilevel"/>
    <w:tmpl w:val="3E5A63A6"/>
    <w:lvl w:ilvl="0" w:tplc="55A283A2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B81603"/>
    <w:multiLevelType w:val="hybridMultilevel"/>
    <w:tmpl w:val="26D4DB22"/>
    <w:lvl w:ilvl="0" w:tplc="2DE28928">
      <w:start w:val="1"/>
      <w:numFmt w:val="lowerLetter"/>
      <w:lvlText w:val="%1)"/>
      <w:lvlJc w:val="left"/>
      <w:pPr>
        <w:ind w:left="7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7" w:hanging="360"/>
      </w:pPr>
    </w:lvl>
    <w:lvl w:ilvl="2" w:tplc="041B001B" w:tentative="1">
      <w:start w:val="1"/>
      <w:numFmt w:val="lowerRoman"/>
      <w:lvlText w:val="%3."/>
      <w:lvlJc w:val="right"/>
      <w:pPr>
        <w:ind w:left="2227" w:hanging="180"/>
      </w:pPr>
    </w:lvl>
    <w:lvl w:ilvl="3" w:tplc="041B000F" w:tentative="1">
      <w:start w:val="1"/>
      <w:numFmt w:val="decimal"/>
      <w:lvlText w:val="%4."/>
      <w:lvlJc w:val="left"/>
      <w:pPr>
        <w:ind w:left="2947" w:hanging="360"/>
      </w:pPr>
    </w:lvl>
    <w:lvl w:ilvl="4" w:tplc="041B0019" w:tentative="1">
      <w:start w:val="1"/>
      <w:numFmt w:val="lowerLetter"/>
      <w:lvlText w:val="%5."/>
      <w:lvlJc w:val="left"/>
      <w:pPr>
        <w:ind w:left="3667" w:hanging="360"/>
      </w:pPr>
    </w:lvl>
    <w:lvl w:ilvl="5" w:tplc="041B001B" w:tentative="1">
      <w:start w:val="1"/>
      <w:numFmt w:val="lowerRoman"/>
      <w:lvlText w:val="%6."/>
      <w:lvlJc w:val="right"/>
      <w:pPr>
        <w:ind w:left="4387" w:hanging="180"/>
      </w:pPr>
    </w:lvl>
    <w:lvl w:ilvl="6" w:tplc="041B000F" w:tentative="1">
      <w:start w:val="1"/>
      <w:numFmt w:val="decimal"/>
      <w:lvlText w:val="%7."/>
      <w:lvlJc w:val="left"/>
      <w:pPr>
        <w:ind w:left="5107" w:hanging="360"/>
      </w:pPr>
    </w:lvl>
    <w:lvl w:ilvl="7" w:tplc="041B0019" w:tentative="1">
      <w:start w:val="1"/>
      <w:numFmt w:val="lowerLetter"/>
      <w:lvlText w:val="%8."/>
      <w:lvlJc w:val="left"/>
      <w:pPr>
        <w:ind w:left="5827" w:hanging="360"/>
      </w:pPr>
    </w:lvl>
    <w:lvl w:ilvl="8" w:tplc="041B001B" w:tentative="1">
      <w:start w:val="1"/>
      <w:numFmt w:val="lowerRoman"/>
      <w:lvlText w:val="%9."/>
      <w:lvlJc w:val="right"/>
      <w:pPr>
        <w:ind w:left="6547" w:hanging="180"/>
      </w:pPr>
    </w:lvl>
  </w:abstractNum>
  <w:num w:numId="1" w16cid:durableId="1368722763">
    <w:abstractNumId w:val="8"/>
  </w:num>
  <w:num w:numId="2" w16cid:durableId="441726825">
    <w:abstractNumId w:val="3"/>
  </w:num>
  <w:num w:numId="3" w16cid:durableId="2082871520">
    <w:abstractNumId w:val="0"/>
  </w:num>
  <w:num w:numId="4" w16cid:durableId="288903976">
    <w:abstractNumId w:val="9"/>
  </w:num>
  <w:num w:numId="5" w16cid:durableId="1811052271">
    <w:abstractNumId w:val="2"/>
  </w:num>
  <w:num w:numId="6" w16cid:durableId="234702813">
    <w:abstractNumId w:val="12"/>
  </w:num>
  <w:num w:numId="7" w16cid:durableId="766852647">
    <w:abstractNumId w:val="11"/>
  </w:num>
  <w:num w:numId="8" w16cid:durableId="204492846">
    <w:abstractNumId w:val="10"/>
  </w:num>
  <w:num w:numId="9" w16cid:durableId="1413047619">
    <w:abstractNumId w:val="5"/>
  </w:num>
  <w:num w:numId="10" w16cid:durableId="1731732297">
    <w:abstractNumId w:val="1"/>
  </w:num>
  <w:num w:numId="11" w16cid:durableId="1478497031">
    <w:abstractNumId w:val="7"/>
  </w:num>
  <w:num w:numId="12" w16cid:durableId="1859198921">
    <w:abstractNumId w:val="4"/>
  </w:num>
  <w:num w:numId="13" w16cid:durableId="1779910789">
    <w:abstractNumId w:val="6"/>
  </w:num>
  <w:num w:numId="14" w16cid:durableId="2745553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35"/>
    <w:rsid w:val="000044B8"/>
    <w:rsid w:val="00013F03"/>
    <w:rsid w:val="00014679"/>
    <w:rsid w:val="00017130"/>
    <w:rsid w:val="00046BC8"/>
    <w:rsid w:val="00062267"/>
    <w:rsid w:val="00062A74"/>
    <w:rsid w:val="00090AA4"/>
    <w:rsid w:val="000A563F"/>
    <w:rsid w:val="000A6A51"/>
    <w:rsid w:val="000E6443"/>
    <w:rsid w:val="000F2417"/>
    <w:rsid w:val="0010575A"/>
    <w:rsid w:val="0014633D"/>
    <w:rsid w:val="00157B80"/>
    <w:rsid w:val="001663BF"/>
    <w:rsid w:val="00185AA3"/>
    <w:rsid w:val="00196688"/>
    <w:rsid w:val="0019742C"/>
    <w:rsid w:val="001B0B02"/>
    <w:rsid w:val="001C7AB2"/>
    <w:rsid w:val="001D3CD4"/>
    <w:rsid w:val="001E1500"/>
    <w:rsid w:val="001F7A18"/>
    <w:rsid w:val="00200340"/>
    <w:rsid w:val="002240C5"/>
    <w:rsid w:val="00245854"/>
    <w:rsid w:val="0027097E"/>
    <w:rsid w:val="002906A8"/>
    <w:rsid w:val="002A4EC6"/>
    <w:rsid w:val="002C3E34"/>
    <w:rsid w:val="002C572A"/>
    <w:rsid w:val="002F3A7C"/>
    <w:rsid w:val="003066D8"/>
    <w:rsid w:val="00332756"/>
    <w:rsid w:val="003572B4"/>
    <w:rsid w:val="0036525B"/>
    <w:rsid w:val="00390DAA"/>
    <w:rsid w:val="003A2DA2"/>
    <w:rsid w:val="003A4220"/>
    <w:rsid w:val="003B08B1"/>
    <w:rsid w:val="003C69D4"/>
    <w:rsid w:val="003E109D"/>
    <w:rsid w:val="003F2839"/>
    <w:rsid w:val="003F7DED"/>
    <w:rsid w:val="00406C97"/>
    <w:rsid w:val="00422B9C"/>
    <w:rsid w:val="00434747"/>
    <w:rsid w:val="00474E97"/>
    <w:rsid w:val="004773BD"/>
    <w:rsid w:val="004977BB"/>
    <w:rsid w:val="004C6BE2"/>
    <w:rsid w:val="004E037D"/>
    <w:rsid w:val="004E575E"/>
    <w:rsid w:val="0050583E"/>
    <w:rsid w:val="00511F3E"/>
    <w:rsid w:val="00583E1C"/>
    <w:rsid w:val="00590035"/>
    <w:rsid w:val="005A69A2"/>
    <w:rsid w:val="005E212A"/>
    <w:rsid w:val="005F1D6A"/>
    <w:rsid w:val="00601AB1"/>
    <w:rsid w:val="0061245E"/>
    <w:rsid w:val="00616BBF"/>
    <w:rsid w:val="00625E2C"/>
    <w:rsid w:val="00626B7E"/>
    <w:rsid w:val="0063499C"/>
    <w:rsid w:val="00644FB7"/>
    <w:rsid w:val="00650513"/>
    <w:rsid w:val="00653418"/>
    <w:rsid w:val="00686F2C"/>
    <w:rsid w:val="006A664C"/>
    <w:rsid w:val="006B307E"/>
    <w:rsid w:val="006C45E0"/>
    <w:rsid w:val="006D290F"/>
    <w:rsid w:val="006D4A89"/>
    <w:rsid w:val="006E37FD"/>
    <w:rsid w:val="0071453B"/>
    <w:rsid w:val="007148DA"/>
    <w:rsid w:val="00714F91"/>
    <w:rsid w:val="00717D28"/>
    <w:rsid w:val="00722301"/>
    <w:rsid w:val="0075165E"/>
    <w:rsid w:val="007874B2"/>
    <w:rsid w:val="00794A24"/>
    <w:rsid w:val="007C0E0C"/>
    <w:rsid w:val="0081175C"/>
    <w:rsid w:val="008754C3"/>
    <w:rsid w:val="00887CE4"/>
    <w:rsid w:val="00892C61"/>
    <w:rsid w:val="00917241"/>
    <w:rsid w:val="00924757"/>
    <w:rsid w:val="00961B0E"/>
    <w:rsid w:val="00965D67"/>
    <w:rsid w:val="00973AE9"/>
    <w:rsid w:val="00986AD3"/>
    <w:rsid w:val="00992B62"/>
    <w:rsid w:val="009A251B"/>
    <w:rsid w:val="009A2FBB"/>
    <w:rsid w:val="009A554E"/>
    <w:rsid w:val="009B228B"/>
    <w:rsid w:val="009C2873"/>
    <w:rsid w:val="009C2E58"/>
    <w:rsid w:val="009F4D54"/>
    <w:rsid w:val="00A038F2"/>
    <w:rsid w:val="00A2449E"/>
    <w:rsid w:val="00A35339"/>
    <w:rsid w:val="00A41053"/>
    <w:rsid w:val="00A560F8"/>
    <w:rsid w:val="00A5667D"/>
    <w:rsid w:val="00A56FA6"/>
    <w:rsid w:val="00A74180"/>
    <w:rsid w:val="00A86F79"/>
    <w:rsid w:val="00AA5FFC"/>
    <w:rsid w:val="00AA75B0"/>
    <w:rsid w:val="00AB3B93"/>
    <w:rsid w:val="00AC07DC"/>
    <w:rsid w:val="00AF32E6"/>
    <w:rsid w:val="00B010C2"/>
    <w:rsid w:val="00B26279"/>
    <w:rsid w:val="00B50FCF"/>
    <w:rsid w:val="00B645DE"/>
    <w:rsid w:val="00B80A55"/>
    <w:rsid w:val="00BA1577"/>
    <w:rsid w:val="00BC5FB6"/>
    <w:rsid w:val="00BD2919"/>
    <w:rsid w:val="00BE6242"/>
    <w:rsid w:val="00BF38A0"/>
    <w:rsid w:val="00C23DE1"/>
    <w:rsid w:val="00C3553A"/>
    <w:rsid w:val="00C35F68"/>
    <w:rsid w:val="00C51F0C"/>
    <w:rsid w:val="00C72424"/>
    <w:rsid w:val="00C85773"/>
    <w:rsid w:val="00CA1B15"/>
    <w:rsid w:val="00CA746D"/>
    <w:rsid w:val="00CF0908"/>
    <w:rsid w:val="00D12922"/>
    <w:rsid w:val="00D42CA7"/>
    <w:rsid w:val="00D504D4"/>
    <w:rsid w:val="00D50ABE"/>
    <w:rsid w:val="00D53BD1"/>
    <w:rsid w:val="00D6538C"/>
    <w:rsid w:val="00D67ACA"/>
    <w:rsid w:val="00D71EE9"/>
    <w:rsid w:val="00D83852"/>
    <w:rsid w:val="00D83F25"/>
    <w:rsid w:val="00D855FB"/>
    <w:rsid w:val="00D86B17"/>
    <w:rsid w:val="00D87573"/>
    <w:rsid w:val="00D9174A"/>
    <w:rsid w:val="00DD4326"/>
    <w:rsid w:val="00DD5436"/>
    <w:rsid w:val="00DF532C"/>
    <w:rsid w:val="00DF59E4"/>
    <w:rsid w:val="00DF71B3"/>
    <w:rsid w:val="00E045AC"/>
    <w:rsid w:val="00E31311"/>
    <w:rsid w:val="00E60A16"/>
    <w:rsid w:val="00E84C52"/>
    <w:rsid w:val="00E9246A"/>
    <w:rsid w:val="00E9550C"/>
    <w:rsid w:val="00EC1DE3"/>
    <w:rsid w:val="00ED1535"/>
    <w:rsid w:val="00EE2E9E"/>
    <w:rsid w:val="00EF7D14"/>
    <w:rsid w:val="00F210CB"/>
    <w:rsid w:val="00F41D3D"/>
    <w:rsid w:val="00F44FC3"/>
    <w:rsid w:val="00F46375"/>
    <w:rsid w:val="00F57BD1"/>
    <w:rsid w:val="00F72B14"/>
    <w:rsid w:val="00F830B3"/>
    <w:rsid w:val="00F92F80"/>
    <w:rsid w:val="00FA2A5D"/>
    <w:rsid w:val="00FB6598"/>
    <w:rsid w:val="00FC3BE6"/>
    <w:rsid w:val="00FC3EEE"/>
    <w:rsid w:val="00FC566E"/>
    <w:rsid w:val="00FD043B"/>
    <w:rsid w:val="00FE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3DC76"/>
  <w15:docId w15:val="{39CF928D-BFEE-421C-8C1C-C2980DB5C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A4220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5900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90035"/>
    <w:rPr>
      <w:rFonts w:ascii="Arial" w:eastAsia="Times New Roman" w:hAnsi="Arial" w:cs="Times New Roman"/>
      <w:kern w:val="0"/>
      <w:sz w:val="24"/>
      <w:szCs w:val="20"/>
      <w14:ligatures w14:val="none"/>
    </w:rPr>
  </w:style>
  <w:style w:type="paragraph" w:styleId="Pta">
    <w:name w:val="footer"/>
    <w:basedOn w:val="Normlny"/>
    <w:link w:val="PtaChar"/>
    <w:uiPriority w:val="99"/>
    <w:rsid w:val="005900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90035"/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styleId="Hypertextovprepojenie">
    <w:name w:val="Hyperlink"/>
    <w:basedOn w:val="Predvolenpsmoodseku"/>
    <w:uiPriority w:val="99"/>
    <w:rsid w:val="00590035"/>
    <w:rPr>
      <w:color w:val="0000FF"/>
      <w:u w:val="single"/>
    </w:rPr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34"/>
    <w:qFormat/>
    <w:rsid w:val="00590035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59003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90035"/>
    <w:rPr>
      <w:rFonts w:ascii="Arial" w:eastAsia="Times New Roman" w:hAnsi="Arial" w:cs="Times New Roman"/>
      <w:kern w:val="0"/>
      <w:sz w:val="24"/>
      <w:szCs w:val="20"/>
      <w14:ligatures w14:val="none"/>
    </w:rPr>
  </w:style>
  <w:style w:type="paragraph" w:customStyle="1" w:styleId="Default">
    <w:name w:val="Default"/>
    <w:uiPriority w:val="99"/>
    <w:rsid w:val="00590035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kern w:val="0"/>
      <w:sz w:val="24"/>
      <w:szCs w:val="24"/>
      <w:lang w:eastAsia="sk-SK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34"/>
    <w:qFormat/>
    <w:locked/>
    <w:rsid w:val="00590035"/>
    <w:rPr>
      <w:kern w:val="0"/>
      <w14:ligatures w14:val="none"/>
    </w:rPr>
  </w:style>
  <w:style w:type="paragraph" w:styleId="Bezriadkovania">
    <w:name w:val="No Spacing"/>
    <w:basedOn w:val="Normlny"/>
    <w:link w:val="BezriadkovaniaChar"/>
    <w:uiPriority w:val="1"/>
    <w:qFormat/>
    <w:rsid w:val="00590035"/>
    <w:pPr>
      <w:jc w:val="left"/>
    </w:pPr>
    <w:rPr>
      <w:rFonts w:ascii="Calibri" w:eastAsia="Calibri" w:hAnsi="Calibri"/>
      <w:sz w:val="22"/>
      <w:szCs w:val="22"/>
      <w:lang w:eastAsia="sk-SK"/>
    </w:rPr>
  </w:style>
  <w:style w:type="character" w:customStyle="1" w:styleId="BezriadkovaniaChar">
    <w:name w:val="Bez riadkovania Char"/>
    <w:link w:val="Bezriadkovania"/>
    <w:uiPriority w:val="1"/>
    <w:rsid w:val="00590035"/>
    <w:rPr>
      <w:rFonts w:ascii="Calibri" w:eastAsia="Calibri" w:hAnsi="Calibri" w:cs="Times New Roman"/>
      <w:kern w:val="0"/>
      <w:lang w:eastAsia="sk-SK"/>
      <w14:ligatures w14:val="none"/>
    </w:rPr>
  </w:style>
  <w:style w:type="paragraph" w:customStyle="1" w:styleId="Normlnytext">
    <w:name w:val="Normálny text"/>
    <w:basedOn w:val="Normlny"/>
    <w:link w:val="NormlnytextChar"/>
    <w:qFormat/>
    <w:rsid w:val="00590035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590035"/>
    <w:rPr>
      <w:rFonts w:ascii="Arial" w:hAnsi="Arial"/>
      <w:color w:val="0F1F2B"/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90035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90035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590035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590035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6E37F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E37FD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E37FD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37F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37FD"/>
    <w:rPr>
      <w:rFonts w:ascii="Arial" w:eastAsia="Times New Roman" w:hAnsi="Arial" w:cs="Times New Roman"/>
      <w:b/>
      <w:bCs/>
      <w:kern w:val="0"/>
      <w:sz w:val="20"/>
      <w:szCs w:val="20"/>
      <w14:ligatures w14:val="none"/>
    </w:rPr>
  </w:style>
  <w:style w:type="paragraph" w:styleId="Revzia">
    <w:name w:val="Revision"/>
    <w:hidden/>
    <w:uiPriority w:val="99"/>
    <w:semiHidden/>
    <w:rsid w:val="003C69D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2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58159/summary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ladek.peter@dpb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7</Pages>
  <Words>2329</Words>
  <Characters>13278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Mládek Peter</cp:lastModifiedBy>
  <cp:revision>27</cp:revision>
  <cp:lastPrinted>2023-12-13T06:20:00Z</cp:lastPrinted>
  <dcterms:created xsi:type="dcterms:W3CDTF">2024-05-23T11:36:00Z</dcterms:created>
  <dcterms:modified xsi:type="dcterms:W3CDTF">2024-07-16T05:59:00Z</dcterms:modified>
</cp:coreProperties>
</file>