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2895" w:rsidRPr="009234E4" w:rsidRDefault="009234E4" w:rsidP="00D12895">
      <w:pPr>
        <w:rPr>
          <w:b/>
          <w:bCs/>
          <w:i/>
          <w:iCs/>
          <w:u w:val="single"/>
        </w:rPr>
      </w:pPr>
      <w:r w:rsidRPr="009234E4">
        <w:rPr>
          <w:b/>
          <w:bCs/>
          <w:i/>
          <w:iCs/>
          <w:u w:val="single"/>
        </w:rPr>
        <w:t>KRÁĽOVÁ PRI SENCI VÝRUB:</w:t>
      </w:r>
    </w:p>
    <w:p w:rsidR="00D12895" w:rsidRDefault="00D12895" w:rsidP="00D12895">
      <w:pPr>
        <w:tabs>
          <w:tab w:val="left" w:pos="7020"/>
        </w:tabs>
        <w:jc w:val="both"/>
        <w:rPr>
          <w:b/>
          <w:bCs/>
        </w:rPr>
      </w:pPr>
      <w:r>
        <w:rPr>
          <w:b/>
          <w:bCs/>
        </w:rPr>
        <w:t>176 drevín s obvodom kmeňa nad 40 cm:</w:t>
      </w:r>
    </w:p>
    <w:tbl>
      <w:tblPr>
        <w:tblW w:w="6526" w:type="dxa"/>
        <w:tblInd w:w="-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1301"/>
        <w:gridCol w:w="850"/>
      </w:tblGrid>
      <w:tr w:rsidR="00D12895" w:rsidTr="00D12895"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vedecké / slovenské meno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obvod kmeňa v cm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počet kusov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i/>
                <w:iCs/>
              </w:rPr>
              <w:t>Acer campestre</w:t>
            </w:r>
            <w:r>
              <w:rPr>
                <w:rFonts w:cs="Times New Roman"/>
                <w:bCs/>
              </w:rPr>
              <w:t xml:space="preserve"> / javor poľný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41 – 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11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46 - 50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51 - 60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61 – 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81 - 90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91 - 100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131 - 160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161 - 190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spolu javor poľný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18</w:t>
            </w:r>
          </w:p>
        </w:tc>
      </w:tr>
      <w:tr w:rsidR="00D12895" w:rsidTr="00D12895">
        <w:tc>
          <w:tcPr>
            <w:tcW w:w="4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  <w:i/>
                <w:iCs/>
              </w:rPr>
            </w:pPr>
            <w:r>
              <w:rPr>
                <w:rFonts w:cs="Times New Roman"/>
                <w:bCs/>
                <w:i/>
                <w:iCs/>
              </w:rPr>
              <w:t xml:space="preserve">Populus nigra </w:t>
            </w:r>
            <w:r>
              <w:rPr>
                <w:rFonts w:cs="Times New Roman"/>
                <w:bCs/>
              </w:rPr>
              <w:t>/ topoľ čierny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41 - 45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46 - 50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51 - 60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61 - 70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71 - 80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81 - 90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7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91 - 100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101 - 110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111 – 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9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121 - 130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131 - 160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17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161 - 190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191 - 220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13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221 - 250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8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251 - 280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281 - 310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311 - 360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451 - 500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spolu topoľ čierny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123</w:t>
            </w:r>
          </w:p>
        </w:tc>
      </w:tr>
      <w:tr w:rsidR="00D12895" w:rsidTr="00D12895">
        <w:tc>
          <w:tcPr>
            <w:tcW w:w="4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  <w:i/>
                <w:iCs/>
              </w:rPr>
            </w:pPr>
            <w:r>
              <w:rPr>
                <w:rFonts w:cs="Times New Roman"/>
                <w:bCs/>
                <w:i/>
                <w:iCs/>
              </w:rPr>
              <w:t xml:space="preserve">Prunus </w:t>
            </w:r>
            <w:proofErr w:type="spellStart"/>
            <w:r>
              <w:rPr>
                <w:rFonts w:cs="Times New Roman"/>
                <w:bCs/>
                <w:i/>
                <w:iCs/>
              </w:rPr>
              <w:t>cerasifera</w:t>
            </w:r>
            <w:proofErr w:type="spellEnd"/>
            <w:r>
              <w:rPr>
                <w:rFonts w:cs="Times New Roman"/>
                <w:bCs/>
                <w:i/>
                <w:iCs/>
              </w:rPr>
              <w:t xml:space="preserve"> </w:t>
            </w:r>
            <w:r>
              <w:rPr>
                <w:rFonts w:cs="Times New Roman"/>
                <w:bCs/>
              </w:rPr>
              <w:t xml:space="preserve">/ slivka </w:t>
            </w:r>
            <w:proofErr w:type="spellStart"/>
            <w:r>
              <w:rPr>
                <w:rFonts w:cs="Times New Roman"/>
                <w:bCs/>
              </w:rPr>
              <w:t>čerešňoplodá</w:t>
            </w:r>
            <w:proofErr w:type="spellEnd"/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41 - 45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46 - 50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51 - 60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61 – 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71 – 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81 – 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91 – 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101 – 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121 – 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spolu slivka </w:t>
            </w:r>
            <w:proofErr w:type="spellStart"/>
            <w:r>
              <w:rPr>
                <w:rFonts w:cs="Times New Roman"/>
                <w:bCs/>
              </w:rPr>
              <w:t>čerešňoplodá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24</w:t>
            </w:r>
          </w:p>
        </w:tc>
      </w:tr>
      <w:tr w:rsidR="00D12895" w:rsidTr="00D12895">
        <w:tc>
          <w:tcPr>
            <w:tcW w:w="4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i/>
                <w:iCs/>
              </w:rPr>
              <w:t>Robinia pseudoacacia</w:t>
            </w:r>
            <w:r>
              <w:rPr>
                <w:rFonts w:cs="Times New Roman"/>
                <w:bCs/>
              </w:rPr>
              <w:t xml:space="preserve"> / agát biely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41 - 45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46 – 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71 - 80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rPr>
          <w:trHeight w:val="15"/>
        </w:trPr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spolu agát biely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</w:t>
            </w:r>
          </w:p>
        </w:tc>
      </w:tr>
      <w:tr w:rsidR="00D12895" w:rsidTr="00D12895">
        <w:trPr>
          <w:trHeight w:val="20"/>
        </w:trPr>
        <w:tc>
          <w:tcPr>
            <w:tcW w:w="4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i/>
                <w:iCs/>
              </w:rPr>
              <w:t>Salix fragilis</w:t>
            </w:r>
            <w:r>
              <w:rPr>
                <w:rFonts w:cs="Times New Roman"/>
                <w:bCs/>
              </w:rPr>
              <w:t xml:space="preserve"> / vŕba krehká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81 – 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101 - 110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161 – 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rFonts w:eastAsia="SimSu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nad 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spolu vŕba krehká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</w:t>
            </w:r>
          </w:p>
        </w:tc>
      </w:tr>
      <w:tr w:rsidR="00D12895" w:rsidTr="00D12895">
        <w:trPr>
          <w:trHeight w:val="398"/>
        </w:trPr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spolu stromy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176</w:t>
            </w:r>
          </w:p>
        </w:tc>
      </w:tr>
    </w:tbl>
    <w:p w:rsidR="005A74D3" w:rsidRDefault="005A74D3" w:rsidP="00D12895">
      <w:pPr>
        <w:tabs>
          <w:tab w:val="left" w:pos="7020"/>
        </w:tabs>
        <w:jc w:val="both"/>
        <w:rPr>
          <w:b/>
          <w:bCs/>
        </w:rPr>
      </w:pPr>
    </w:p>
    <w:p w:rsidR="00D12895" w:rsidRDefault="00D12895" w:rsidP="00D12895">
      <w:pPr>
        <w:tabs>
          <w:tab w:val="left" w:pos="7020"/>
        </w:tabs>
        <w:jc w:val="both"/>
        <w:rPr>
          <w:b/>
          <w:bCs/>
        </w:rPr>
      </w:pPr>
      <w:r>
        <w:rPr>
          <w:b/>
          <w:bCs/>
        </w:rPr>
        <w:t>krov a krovitých porastov s výmerou 1 540 m</w:t>
      </w:r>
      <w:r>
        <w:rPr>
          <w:b/>
          <w:bCs/>
          <w:vertAlign w:val="superscript"/>
        </w:rPr>
        <w:t>2</w:t>
      </w:r>
      <w:r>
        <w:rPr>
          <w:b/>
          <w:bCs/>
        </w:rPr>
        <w:t>:</w:t>
      </w:r>
    </w:p>
    <w:p w:rsidR="00D12895" w:rsidRDefault="00D12895" w:rsidP="00D12895">
      <w:pPr>
        <w:tabs>
          <w:tab w:val="left" w:pos="7020"/>
        </w:tabs>
        <w:jc w:val="both"/>
      </w:pPr>
    </w:p>
    <w:tbl>
      <w:tblPr>
        <w:tblW w:w="6526" w:type="dxa"/>
        <w:tblInd w:w="-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1301"/>
        <w:gridCol w:w="850"/>
      </w:tblGrid>
      <w:tr w:rsidR="00D12895" w:rsidTr="00D12895"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vedecké / slovenské meno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plošný priemet</w:t>
            </w:r>
          </w:p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v m</w:t>
            </w:r>
            <w:r>
              <w:rPr>
                <w:rFonts w:cs="Times New Roman"/>
                <w:bCs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výška v cm</w:t>
            </w:r>
          </w:p>
        </w:tc>
      </w:tr>
      <w:tr w:rsidR="00D12895" w:rsidTr="00D12895">
        <w:trPr>
          <w:trHeight w:val="1903"/>
        </w:trPr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12895" w:rsidRDefault="00D12895">
            <w:pPr>
              <w:pStyle w:val="TableContents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i/>
                <w:iCs/>
              </w:rPr>
              <w:t xml:space="preserve">Prunus spinosa </w:t>
            </w:r>
            <w:r>
              <w:rPr>
                <w:rFonts w:cs="Times New Roman"/>
                <w:bCs/>
              </w:rPr>
              <w:t>/ ruža trnková</w:t>
            </w:r>
          </w:p>
          <w:p w:rsidR="00D12895" w:rsidRDefault="00D12895">
            <w:pPr>
              <w:pStyle w:val="TableContents"/>
              <w:rPr>
                <w:rFonts w:cs="Times New Roman"/>
                <w:bCs/>
                <w:i/>
                <w:iCs/>
              </w:rPr>
            </w:pPr>
            <w:r>
              <w:rPr>
                <w:rFonts w:cs="Times New Roman"/>
                <w:bCs/>
                <w:i/>
                <w:iCs/>
              </w:rPr>
              <w:t xml:space="preserve">Sambucus nigra </w:t>
            </w:r>
            <w:r>
              <w:rPr>
                <w:rFonts w:cs="Times New Roman"/>
                <w:bCs/>
              </w:rPr>
              <w:t>/ baza čierna</w:t>
            </w:r>
          </w:p>
          <w:p w:rsidR="00D12895" w:rsidRDefault="00D12895">
            <w:pPr>
              <w:pStyle w:val="TableContents"/>
              <w:rPr>
                <w:rFonts w:cs="Times New Roman"/>
                <w:bCs/>
                <w:i/>
                <w:iCs/>
              </w:rPr>
            </w:pPr>
            <w:r>
              <w:rPr>
                <w:rFonts w:cs="Times New Roman"/>
                <w:bCs/>
                <w:i/>
                <w:iCs/>
              </w:rPr>
              <w:t>Crataegus laevigata</w:t>
            </w:r>
            <w:r>
              <w:rPr>
                <w:rFonts w:cs="Times New Roman"/>
                <w:bCs/>
              </w:rPr>
              <w:t xml:space="preserve"> / hloh obyčajný</w:t>
            </w:r>
          </w:p>
          <w:p w:rsidR="00D12895" w:rsidRDefault="00D12895">
            <w:pPr>
              <w:pStyle w:val="TableContents"/>
              <w:rPr>
                <w:rFonts w:cs="Times New Roman"/>
                <w:bCs/>
                <w:i/>
                <w:iCs/>
              </w:rPr>
            </w:pPr>
            <w:r>
              <w:rPr>
                <w:rFonts w:cs="Times New Roman"/>
                <w:bCs/>
                <w:i/>
                <w:iCs/>
              </w:rPr>
              <w:t xml:space="preserve">Rosa canina </w:t>
            </w:r>
            <w:r>
              <w:rPr>
                <w:rFonts w:cs="Times New Roman"/>
                <w:bCs/>
              </w:rPr>
              <w:t>/ ruža šípová</w:t>
            </w:r>
          </w:p>
          <w:p w:rsidR="00D12895" w:rsidRDefault="00D12895">
            <w:pPr>
              <w:pStyle w:val="TableContents"/>
              <w:rPr>
                <w:rFonts w:cs="Times New Roman"/>
                <w:bCs/>
                <w:i/>
                <w:iCs/>
              </w:rPr>
            </w:pPr>
            <w:r>
              <w:rPr>
                <w:rFonts w:cs="Times New Roman"/>
                <w:bCs/>
                <w:i/>
                <w:iCs/>
              </w:rPr>
              <w:t xml:space="preserve">Rubus </w:t>
            </w:r>
            <w:proofErr w:type="spellStart"/>
            <w:r>
              <w:rPr>
                <w:rFonts w:cs="Times New Roman"/>
                <w:bCs/>
                <w:i/>
                <w:iCs/>
              </w:rPr>
              <w:t>fruticosus</w:t>
            </w:r>
            <w:proofErr w:type="spellEnd"/>
            <w:r>
              <w:rPr>
                <w:rFonts w:cs="Times New Roman"/>
                <w:bCs/>
                <w:i/>
                <w:iCs/>
              </w:rPr>
              <w:t xml:space="preserve"> </w:t>
            </w:r>
            <w:r>
              <w:rPr>
                <w:rFonts w:cs="Times New Roman"/>
                <w:bCs/>
              </w:rPr>
              <w:t>/ ostružina černicová</w:t>
            </w:r>
          </w:p>
          <w:p w:rsidR="00D12895" w:rsidRDefault="00D12895">
            <w:pPr>
              <w:pStyle w:val="TableContents"/>
              <w:rPr>
                <w:rFonts w:cs="Times New Roman"/>
                <w:bCs/>
                <w:i/>
                <w:iCs/>
              </w:rPr>
            </w:pPr>
            <w:proofErr w:type="spellStart"/>
            <w:r>
              <w:rPr>
                <w:rFonts w:cs="Times New Roman"/>
                <w:bCs/>
                <w:i/>
                <w:iCs/>
              </w:rPr>
              <w:t>Syringa</w:t>
            </w:r>
            <w:proofErr w:type="spellEnd"/>
            <w:r>
              <w:rPr>
                <w:rFonts w:cs="Times New Roman"/>
                <w:bCs/>
                <w:i/>
                <w:iCs/>
              </w:rPr>
              <w:t xml:space="preserve"> vulgaris </w:t>
            </w:r>
            <w:r>
              <w:rPr>
                <w:rFonts w:cs="Times New Roman"/>
                <w:bCs/>
              </w:rPr>
              <w:t>/ orgován obyčajný</w:t>
            </w:r>
          </w:p>
          <w:p w:rsidR="00D12895" w:rsidRDefault="00D12895">
            <w:pPr>
              <w:pStyle w:val="TableContents"/>
              <w:rPr>
                <w:rFonts w:cs="Times New Roman"/>
                <w:bCs/>
                <w:i/>
                <w:iCs/>
              </w:rPr>
            </w:pPr>
            <w:r>
              <w:rPr>
                <w:rFonts w:cs="Times New Roman"/>
                <w:bCs/>
                <w:i/>
                <w:iCs/>
              </w:rPr>
              <w:t xml:space="preserve">Euonymus europaeus </w:t>
            </w:r>
            <w:r>
              <w:rPr>
                <w:rFonts w:cs="Times New Roman"/>
                <w:bCs/>
              </w:rPr>
              <w:t>/ bršlen európsky</w:t>
            </w:r>
          </w:p>
          <w:p w:rsidR="00D12895" w:rsidRDefault="00D12895">
            <w:pPr>
              <w:pStyle w:val="TableContents"/>
              <w:rPr>
                <w:rFonts w:cs="Times New Roman"/>
                <w:bCs/>
                <w:i/>
                <w:iCs/>
              </w:rPr>
            </w:pPr>
            <w:r>
              <w:rPr>
                <w:rFonts w:cs="Times New Roman"/>
                <w:bCs/>
                <w:i/>
                <w:iCs/>
              </w:rPr>
              <w:t xml:space="preserve">Swida sanguinea </w:t>
            </w:r>
            <w:r>
              <w:rPr>
                <w:rFonts w:cs="Times New Roman"/>
                <w:bCs/>
              </w:rPr>
              <w:t>/ svíb krvavý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1 540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do 300</w:t>
            </w:r>
          </w:p>
        </w:tc>
      </w:tr>
    </w:tbl>
    <w:p w:rsidR="005A74D3" w:rsidRDefault="005A74D3" w:rsidP="005A74D3">
      <w:pPr>
        <w:tabs>
          <w:tab w:val="left" w:pos="7020"/>
        </w:tabs>
        <w:jc w:val="both"/>
      </w:pPr>
    </w:p>
    <w:p w:rsidR="005A74D3" w:rsidRDefault="005A74D3" w:rsidP="005A74D3">
      <w:pPr>
        <w:tabs>
          <w:tab w:val="left" w:pos="7020"/>
        </w:tabs>
        <w:jc w:val="both"/>
      </w:pPr>
      <w:r>
        <w:t>na pozemkoch registra „C“ s číslami 308/1, 308/23 a 308/28, na katastrálnom území Kráľová pri Senci (obec Kráľová pri Senci)</w:t>
      </w:r>
    </w:p>
    <w:p w:rsidR="005A74D3" w:rsidRPr="00D12895" w:rsidRDefault="005A74D3" w:rsidP="005A74D3">
      <w:pPr>
        <w:rPr>
          <w:b/>
          <w:bCs/>
          <w:i/>
          <w:iCs/>
          <w:u w:val="single"/>
        </w:rPr>
      </w:pPr>
      <w:r w:rsidRPr="00D12895">
        <w:rPr>
          <w:b/>
          <w:bCs/>
          <w:i/>
          <w:iCs/>
          <w:u w:val="single"/>
        </w:rPr>
        <w:t>NÁHRADNÁ VÝSADBA</w:t>
      </w:r>
      <w:r>
        <w:rPr>
          <w:b/>
          <w:bCs/>
          <w:i/>
          <w:iCs/>
          <w:u w:val="single"/>
        </w:rPr>
        <w:t xml:space="preserve"> </w:t>
      </w:r>
      <w:r w:rsidRPr="005A74D3">
        <w:rPr>
          <w:b/>
          <w:bCs/>
          <w:i/>
          <w:iCs/>
          <w:u w:val="single"/>
        </w:rPr>
        <w:t>KRÁĽOVÁ PRI SENCI</w:t>
      </w:r>
      <w:r w:rsidRPr="00D12895">
        <w:rPr>
          <w:b/>
          <w:bCs/>
          <w:i/>
          <w:iCs/>
          <w:u w:val="single"/>
        </w:rPr>
        <w:t xml:space="preserve">: 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190 ks stromov</w:t>
      </w:r>
      <w:r w:rsidR="009234E4">
        <w:t>: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javor poľný (</w:t>
      </w:r>
      <w:r w:rsidRPr="005A74D3">
        <w:rPr>
          <w:i/>
          <w:iCs/>
        </w:rPr>
        <w:t>Acer campestre</w:t>
      </w:r>
      <w:r>
        <w:t>)</w:t>
      </w:r>
      <w:r w:rsidR="009234E4">
        <w:t xml:space="preserve"> – 25 ks</w:t>
      </w:r>
      <w:r>
        <w:t>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javor mliečny (</w:t>
      </w:r>
      <w:r w:rsidRPr="005A74D3">
        <w:rPr>
          <w:i/>
          <w:iCs/>
        </w:rPr>
        <w:t>Acer platanoides</w:t>
      </w:r>
      <w:r>
        <w:t>)</w:t>
      </w:r>
      <w:r w:rsidR="009234E4">
        <w:t xml:space="preserve"> – 10 ks</w:t>
      </w:r>
      <w:r>
        <w:t>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dub letný (</w:t>
      </w:r>
      <w:r w:rsidRPr="005A74D3">
        <w:rPr>
          <w:i/>
          <w:iCs/>
        </w:rPr>
        <w:t>Quercus robur</w:t>
      </w:r>
      <w:r>
        <w:t>)</w:t>
      </w:r>
      <w:r w:rsidR="009234E4">
        <w:t xml:space="preserve"> – 25 ks</w:t>
      </w:r>
      <w:r>
        <w:t>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dub cerový (</w:t>
      </w:r>
      <w:proofErr w:type="spellStart"/>
      <w:r w:rsidRPr="005A74D3">
        <w:rPr>
          <w:i/>
          <w:iCs/>
        </w:rPr>
        <w:t>Quecus</w:t>
      </w:r>
      <w:proofErr w:type="spellEnd"/>
      <w:r w:rsidRPr="005A74D3">
        <w:rPr>
          <w:i/>
          <w:iCs/>
        </w:rPr>
        <w:t xml:space="preserve"> cerris</w:t>
      </w:r>
      <w:r>
        <w:t>)</w:t>
      </w:r>
      <w:r w:rsidR="009234E4">
        <w:t xml:space="preserve"> – 10 ks</w:t>
      </w:r>
      <w:r>
        <w:t>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dub plstnatý (</w:t>
      </w:r>
      <w:r w:rsidRPr="005A74D3">
        <w:rPr>
          <w:i/>
          <w:iCs/>
        </w:rPr>
        <w:t>Quercus pubescens</w:t>
      </w:r>
      <w:r>
        <w:t>)</w:t>
      </w:r>
      <w:r w:rsidR="009234E4">
        <w:t xml:space="preserve"> – 10 ks</w:t>
      </w:r>
      <w:r>
        <w:t>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 xml:space="preserve">jarabina </w:t>
      </w:r>
      <w:proofErr w:type="spellStart"/>
      <w:r>
        <w:t>brekyňová</w:t>
      </w:r>
      <w:proofErr w:type="spellEnd"/>
      <w:r>
        <w:t xml:space="preserve"> (</w:t>
      </w:r>
      <w:proofErr w:type="spellStart"/>
      <w:r w:rsidRPr="005A74D3">
        <w:rPr>
          <w:i/>
          <w:iCs/>
        </w:rPr>
        <w:t>Sorbus</w:t>
      </w:r>
      <w:proofErr w:type="spellEnd"/>
      <w:r w:rsidRPr="005A74D3">
        <w:rPr>
          <w:i/>
          <w:iCs/>
        </w:rPr>
        <w:t xml:space="preserve"> </w:t>
      </w:r>
      <w:proofErr w:type="spellStart"/>
      <w:r w:rsidRPr="005A74D3">
        <w:rPr>
          <w:i/>
          <w:iCs/>
        </w:rPr>
        <w:t>torminalis</w:t>
      </w:r>
      <w:proofErr w:type="spellEnd"/>
      <w:r>
        <w:t>)</w:t>
      </w:r>
      <w:r w:rsidR="009234E4">
        <w:t xml:space="preserve"> – 15 ks</w:t>
      </w:r>
      <w:r>
        <w:t>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jarabina durínska (</w:t>
      </w:r>
      <w:proofErr w:type="spellStart"/>
      <w:r w:rsidRPr="005A74D3">
        <w:rPr>
          <w:i/>
          <w:iCs/>
        </w:rPr>
        <w:t>Sorbus</w:t>
      </w:r>
      <w:proofErr w:type="spellEnd"/>
      <w:r w:rsidRPr="005A74D3">
        <w:rPr>
          <w:i/>
          <w:iCs/>
        </w:rPr>
        <w:t xml:space="preserve"> </w:t>
      </w:r>
      <w:proofErr w:type="spellStart"/>
      <w:r w:rsidRPr="005A74D3">
        <w:rPr>
          <w:i/>
          <w:iCs/>
        </w:rPr>
        <w:t>thuringiaca</w:t>
      </w:r>
      <w:proofErr w:type="spellEnd"/>
      <w:r>
        <w:t>)</w:t>
      </w:r>
      <w:r w:rsidR="009234E4">
        <w:t xml:space="preserve"> – 15 ks</w:t>
      </w:r>
      <w:r>
        <w:t>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brest hrabolistý (</w:t>
      </w:r>
      <w:proofErr w:type="spellStart"/>
      <w:r w:rsidRPr="005A74D3">
        <w:rPr>
          <w:i/>
          <w:iCs/>
        </w:rPr>
        <w:t>carpinifolia</w:t>
      </w:r>
      <w:proofErr w:type="spellEnd"/>
      <w:r>
        <w:t>)</w:t>
      </w:r>
      <w:r w:rsidR="009234E4">
        <w:t xml:space="preserve"> – 20 ks</w:t>
      </w:r>
      <w:r>
        <w:t>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 xml:space="preserve">jaseňov (Fraxinus sp.) </w:t>
      </w:r>
      <w:r w:rsidR="009234E4">
        <w:t>– 45 ks,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>líp (</w:t>
      </w:r>
      <w:r w:rsidRPr="005A74D3">
        <w:rPr>
          <w:i/>
          <w:iCs/>
        </w:rPr>
        <w:t>Tilia sp.</w:t>
      </w:r>
      <w:r>
        <w:t xml:space="preserve">) </w:t>
      </w:r>
      <w:r w:rsidR="009234E4">
        <w:t>– 10 ks</w:t>
      </w:r>
    </w:p>
    <w:p w:rsidR="009234E4" w:rsidRDefault="005A74D3" w:rsidP="005A74D3">
      <w:pPr>
        <w:pStyle w:val="Odsekzoznamu"/>
        <w:numPr>
          <w:ilvl w:val="0"/>
          <w:numId w:val="3"/>
        </w:numPr>
        <w:tabs>
          <w:tab w:val="left" w:pos="180"/>
        </w:tabs>
        <w:spacing w:after="0" w:line="240" w:lineRule="auto"/>
        <w:jc w:val="both"/>
      </w:pPr>
      <w:r>
        <w:t xml:space="preserve">čerešní (Cerasus sp.) </w:t>
      </w:r>
      <w:r w:rsidR="009234E4">
        <w:t xml:space="preserve">5 ks </w:t>
      </w:r>
    </w:p>
    <w:p w:rsidR="005A74D3" w:rsidRDefault="005A74D3" w:rsidP="009234E4">
      <w:pPr>
        <w:pStyle w:val="Odsekzoznamu"/>
        <w:tabs>
          <w:tab w:val="left" w:pos="180"/>
        </w:tabs>
        <w:spacing w:after="0" w:line="240" w:lineRule="auto"/>
        <w:jc w:val="both"/>
      </w:pPr>
      <w:r>
        <w:t>s obvodmi kmeňa 17 - 20 cm, na parcelách č. 1360/1 a 1360/2 na katastrálnom území Kráľová pri Senci registra „E“ KN a č. 1574/200 na katastrálnom území Kráľová pri Senci registra „C“ KN,</w:t>
      </w:r>
    </w:p>
    <w:p w:rsidR="009234E4" w:rsidRDefault="009234E4" w:rsidP="00D12895">
      <w:pPr>
        <w:rPr>
          <w:b/>
          <w:bCs/>
          <w:i/>
          <w:iCs/>
          <w:u w:val="single"/>
        </w:rPr>
      </w:pPr>
    </w:p>
    <w:p w:rsidR="009234E4" w:rsidRDefault="009234E4" w:rsidP="00D12895">
      <w:pPr>
        <w:rPr>
          <w:b/>
          <w:bCs/>
          <w:i/>
          <w:iCs/>
          <w:u w:val="single"/>
        </w:rPr>
      </w:pPr>
    </w:p>
    <w:p w:rsidR="009234E4" w:rsidRDefault="009234E4" w:rsidP="00D12895">
      <w:pPr>
        <w:rPr>
          <w:b/>
          <w:bCs/>
          <w:i/>
          <w:iCs/>
          <w:u w:val="single"/>
        </w:rPr>
      </w:pPr>
    </w:p>
    <w:p w:rsidR="009234E4" w:rsidRDefault="009234E4" w:rsidP="00D12895">
      <w:pPr>
        <w:rPr>
          <w:b/>
          <w:bCs/>
          <w:i/>
          <w:iCs/>
          <w:u w:val="single"/>
        </w:rPr>
      </w:pPr>
    </w:p>
    <w:p w:rsidR="009234E4" w:rsidRDefault="009234E4" w:rsidP="00D12895">
      <w:pPr>
        <w:rPr>
          <w:b/>
          <w:bCs/>
          <w:i/>
          <w:iCs/>
          <w:u w:val="single"/>
        </w:rPr>
      </w:pPr>
    </w:p>
    <w:p w:rsidR="00D12895" w:rsidRPr="00D12895" w:rsidRDefault="00D12895" w:rsidP="00D12895">
      <w:pPr>
        <w:rPr>
          <w:b/>
          <w:bCs/>
          <w:i/>
          <w:iCs/>
          <w:u w:val="single"/>
        </w:rPr>
      </w:pPr>
      <w:r w:rsidRPr="00D12895">
        <w:rPr>
          <w:b/>
          <w:bCs/>
          <w:i/>
          <w:iCs/>
          <w:u w:val="single"/>
        </w:rPr>
        <w:lastRenderedPageBreak/>
        <w:t>VÝRUB HRUBÁ BORŠA</w:t>
      </w:r>
    </w:p>
    <w:p w:rsidR="00D12895" w:rsidRDefault="00D12895" w:rsidP="00D12895">
      <w:pPr>
        <w:tabs>
          <w:tab w:val="left" w:pos="7020"/>
        </w:tabs>
        <w:jc w:val="both"/>
      </w:pPr>
      <w:r>
        <w:rPr>
          <w:b/>
          <w:bCs/>
        </w:rPr>
        <w:t>5 drevín s obvodom kmeňa nad 40 cm:</w:t>
      </w:r>
    </w:p>
    <w:tbl>
      <w:tblPr>
        <w:tblW w:w="52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1"/>
        <w:gridCol w:w="1702"/>
        <w:gridCol w:w="1134"/>
      </w:tblGrid>
      <w:tr w:rsidR="00D12895" w:rsidTr="00D12895">
        <w:trPr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vedecké / slovenské meno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obvod kmeňa v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počet kusov</w:t>
            </w:r>
          </w:p>
        </w:tc>
      </w:tr>
      <w:tr w:rsidR="00D12895" w:rsidTr="00D12895">
        <w:trPr>
          <w:trHeight w:val="20"/>
          <w:jc w:val="center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rPr>
                <w:rFonts w:cs="Times New Roman"/>
                <w:bCs/>
              </w:rPr>
            </w:pPr>
            <w:r>
              <w:rPr>
                <w:bCs/>
                <w:i/>
                <w:iCs/>
              </w:rPr>
              <w:t>Fraxinus sp.</w:t>
            </w:r>
            <w:r>
              <w:rPr>
                <w:bCs/>
              </w:rPr>
              <w:t xml:space="preserve"> / jaseň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46 - 50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</w:tr>
      <w:tr w:rsidR="00D12895" w:rsidTr="00D12895">
        <w:trPr>
          <w:jc w:val="center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895" w:rsidRDefault="00D12895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51 – 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</w:p>
        </w:tc>
      </w:tr>
      <w:tr w:rsidR="00D12895" w:rsidTr="00D12895">
        <w:trPr>
          <w:trHeight w:val="575"/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spolu jasene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12895" w:rsidRDefault="00D12895">
            <w:pPr>
              <w:pStyle w:val="TableContents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</w:t>
            </w:r>
          </w:p>
        </w:tc>
      </w:tr>
    </w:tbl>
    <w:p w:rsidR="00D12895" w:rsidRDefault="00D12895" w:rsidP="00D12895">
      <w:pPr>
        <w:tabs>
          <w:tab w:val="left" w:pos="7020"/>
        </w:tabs>
        <w:jc w:val="both"/>
        <w:rPr>
          <w:rFonts w:cs="Times New Roman"/>
        </w:rPr>
      </w:pPr>
    </w:p>
    <w:p w:rsidR="00D12895" w:rsidRDefault="00D12895" w:rsidP="00D12895">
      <w:pPr>
        <w:pStyle w:val="Zkladntext"/>
      </w:pPr>
      <w:r>
        <w:t>na pozemku registra „C“ s číslom 163/1, na katastrálnom území Hrubá Borša (obec Hrubá Borša)</w:t>
      </w:r>
    </w:p>
    <w:p w:rsidR="00D12895" w:rsidRDefault="00D12895" w:rsidP="00D12895"/>
    <w:p w:rsidR="00D12895" w:rsidRPr="00D12895" w:rsidRDefault="00D12895" w:rsidP="00D12895">
      <w:pPr>
        <w:rPr>
          <w:b/>
          <w:bCs/>
          <w:i/>
          <w:iCs/>
          <w:u w:val="single"/>
        </w:rPr>
      </w:pPr>
      <w:r w:rsidRPr="00D12895">
        <w:rPr>
          <w:b/>
          <w:bCs/>
          <w:i/>
          <w:iCs/>
          <w:u w:val="single"/>
        </w:rPr>
        <w:t>NÁHRADNÁ VÝSADBA</w:t>
      </w:r>
      <w:r>
        <w:rPr>
          <w:b/>
          <w:bCs/>
          <w:i/>
          <w:iCs/>
          <w:u w:val="single"/>
        </w:rPr>
        <w:t xml:space="preserve"> </w:t>
      </w:r>
      <w:r w:rsidRPr="00D12895">
        <w:rPr>
          <w:b/>
          <w:bCs/>
          <w:i/>
          <w:iCs/>
          <w:u w:val="single"/>
        </w:rPr>
        <w:t xml:space="preserve">HRUBÁ BORŠA: </w:t>
      </w:r>
    </w:p>
    <w:p w:rsidR="00D12895" w:rsidRDefault="00D12895" w:rsidP="00D12895">
      <w:r>
        <w:t>15 ks drevín jaseňov (Fraxinus sp.) s obvodmi kmeňa 17 - 20 cm na parcele č. 32/4 na katastrálnom území Hrubá Borša registra „C“ KN.</w:t>
      </w:r>
    </w:p>
    <w:sectPr w:rsidR="00D12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57A03"/>
    <w:multiLevelType w:val="hybridMultilevel"/>
    <w:tmpl w:val="4B7063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870BBE"/>
    <w:multiLevelType w:val="hybridMultilevel"/>
    <w:tmpl w:val="55B69B18"/>
    <w:lvl w:ilvl="0" w:tplc="714AA3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895"/>
    <w:rsid w:val="005A74D3"/>
    <w:rsid w:val="009234E4"/>
    <w:rsid w:val="00A871D8"/>
    <w:rsid w:val="00D1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A1E5"/>
  <w15:chartTrackingRefBased/>
  <w15:docId w15:val="{3F443A84-4EDE-47E9-BD26-93E9190E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leContents">
    <w:name w:val="Table Contents"/>
    <w:basedOn w:val="Normlny"/>
    <w:rsid w:val="00D12895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1289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Zkladntext">
    <w:name w:val="Body Text"/>
    <w:basedOn w:val="Normlny"/>
    <w:link w:val="ZkladntextChar"/>
    <w:semiHidden/>
    <w:unhideWhenUsed/>
    <w:rsid w:val="00D12895"/>
    <w:pPr>
      <w:tabs>
        <w:tab w:val="left" w:pos="70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D128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5A7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1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eia sea</dc:creator>
  <cp:keywords/>
  <dc:description/>
  <cp:lastModifiedBy>eia sea</cp:lastModifiedBy>
  <cp:revision>2</cp:revision>
  <dcterms:created xsi:type="dcterms:W3CDTF">2020-04-27T13:59:00Z</dcterms:created>
  <dcterms:modified xsi:type="dcterms:W3CDTF">2020-04-27T13:59:00Z</dcterms:modified>
</cp:coreProperties>
</file>