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84079B" w14:textId="77777777" w:rsidR="00BE6F0D" w:rsidRDefault="00BE6F0D" w:rsidP="009534E2">
      <w:pPr>
        <w:widowControl w:val="0"/>
        <w:jc w:val="center"/>
        <w:rPr>
          <w:caps/>
          <w:color w:val="C00000"/>
          <w:spacing w:val="30"/>
          <w:sz w:val="40"/>
          <w:szCs w:val="40"/>
        </w:rPr>
      </w:pPr>
    </w:p>
    <w:p w14:paraId="7424940E" w14:textId="77777777" w:rsidR="008B5029" w:rsidRPr="00BE5BF7" w:rsidRDefault="000429A9" w:rsidP="009534E2">
      <w:pPr>
        <w:widowControl w:val="0"/>
        <w:jc w:val="center"/>
        <w:rPr>
          <w:caps/>
          <w:color w:val="C00000"/>
          <w:spacing w:val="30"/>
          <w:sz w:val="40"/>
          <w:szCs w:val="40"/>
        </w:rPr>
      </w:pPr>
      <w:r w:rsidRPr="00BE5BF7">
        <w:rPr>
          <w:caps/>
          <w:color w:val="C00000"/>
          <w:spacing w:val="30"/>
          <w:sz w:val="40"/>
          <w:szCs w:val="40"/>
        </w:rPr>
        <w:t xml:space="preserve"> </w:t>
      </w:r>
      <w:r w:rsidR="008B5029" w:rsidRPr="00BE5BF7">
        <w:rPr>
          <w:caps/>
          <w:color w:val="C00000"/>
          <w:spacing w:val="30"/>
          <w:sz w:val="40"/>
          <w:szCs w:val="40"/>
        </w:rPr>
        <w:t>Súťažné podklady</w:t>
      </w:r>
    </w:p>
    <w:p w14:paraId="3A50D99E" w14:textId="77777777" w:rsidR="008B5029" w:rsidRPr="00BE5BF7" w:rsidRDefault="008B5029" w:rsidP="009534E2">
      <w:pPr>
        <w:widowControl w:val="0"/>
        <w:jc w:val="center"/>
        <w:rPr>
          <w:caps/>
          <w:spacing w:val="30"/>
          <w:sz w:val="24"/>
          <w:szCs w:val="32"/>
        </w:rPr>
      </w:pPr>
    </w:p>
    <w:p w14:paraId="4AB9580B" w14:textId="77777777" w:rsidR="00785BCA" w:rsidRPr="00BE5BF7" w:rsidRDefault="00785BCA" w:rsidP="00785BCA">
      <w:pPr>
        <w:jc w:val="center"/>
        <w:rPr>
          <w:caps/>
          <w:spacing w:val="30"/>
          <w:sz w:val="28"/>
          <w:szCs w:val="32"/>
        </w:rPr>
      </w:pPr>
      <w:r w:rsidRPr="00BE5BF7">
        <w:rPr>
          <w:caps/>
          <w:spacing w:val="30"/>
          <w:sz w:val="28"/>
          <w:szCs w:val="32"/>
        </w:rPr>
        <w:t>VEREJNÁ SÚŤAŽ</w:t>
      </w:r>
    </w:p>
    <w:p w14:paraId="43736913" w14:textId="77777777" w:rsidR="00785BCA" w:rsidRPr="00BE5BF7" w:rsidRDefault="00785BCA" w:rsidP="00785BCA">
      <w:pPr>
        <w:jc w:val="center"/>
        <w:rPr>
          <w:caps/>
          <w:spacing w:val="30"/>
        </w:rPr>
      </w:pPr>
    </w:p>
    <w:p w14:paraId="3D92D7E4" w14:textId="77777777" w:rsidR="00785BCA" w:rsidRPr="00BE5BF7" w:rsidRDefault="00785BCA" w:rsidP="00785BCA">
      <w:pPr>
        <w:jc w:val="center"/>
      </w:pPr>
      <w:r w:rsidRPr="00BE5BF7">
        <w:t>realizovaná v</w:t>
      </w:r>
      <w:r w:rsidRPr="00BE5BF7">
        <w:rPr>
          <w:rFonts w:cs="Calibri"/>
        </w:rPr>
        <w:t> </w:t>
      </w:r>
      <w:r w:rsidRPr="00BE5BF7">
        <w:t xml:space="preserve">súlade so zákonom č. 343/2015 Z. z. o verejnom obstarávaní </w:t>
      </w:r>
      <w:r w:rsidRPr="00BE5BF7">
        <w:rPr>
          <w:rFonts w:eastAsia="MingLiU" w:cs="MingLiU"/>
        </w:rPr>
        <w:br/>
      </w:r>
      <w:r w:rsidRPr="00BE5BF7">
        <w:t>a o zmene a doplnení niektorých zákonov v platnom znení („</w:t>
      </w:r>
      <w:bookmarkStart w:id="0" w:name="_Hlk519072519"/>
      <w:r w:rsidRPr="00BE5BF7">
        <w:rPr>
          <w:b/>
        </w:rPr>
        <w:t>ZVO</w:t>
      </w:r>
      <w:bookmarkEnd w:id="0"/>
      <w:r w:rsidRPr="00BE5BF7">
        <w:t>“)</w:t>
      </w:r>
      <w:r w:rsidRPr="00BE5BF7">
        <w:rPr>
          <w:rFonts w:eastAsia="MingLiU" w:cs="MingLiU"/>
        </w:rPr>
        <w:br/>
      </w:r>
      <w:r w:rsidRPr="00BE5BF7">
        <w:t xml:space="preserve"> („</w:t>
      </w:r>
      <w:bookmarkStart w:id="1" w:name="_Hlk519072516"/>
      <w:r w:rsidR="0027022D" w:rsidRPr="00BE5BF7">
        <w:rPr>
          <w:b/>
        </w:rPr>
        <w:t>Verejná</w:t>
      </w:r>
      <w:r w:rsidR="0027022D" w:rsidRPr="00BE5BF7">
        <w:t xml:space="preserve"> </w:t>
      </w:r>
      <w:r w:rsidRPr="00BE5BF7">
        <w:rPr>
          <w:b/>
        </w:rPr>
        <w:t>súťaž</w:t>
      </w:r>
      <w:bookmarkEnd w:id="1"/>
      <w:r w:rsidRPr="00BE5BF7">
        <w:t>“</w:t>
      </w:r>
      <w:r w:rsidR="00A04C69" w:rsidRPr="00BE5BF7">
        <w:t xml:space="preserve"> alebo „</w:t>
      </w:r>
      <w:r w:rsidR="00A04C69" w:rsidRPr="00BE5BF7">
        <w:rPr>
          <w:b/>
        </w:rPr>
        <w:t>Verejné obstarávanie</w:t>
      </w:r>
      <w:r w:rsidR="00A04C69" w:rsidRPr="00BE5BF7">
        <w:t>“)</w:t>
      </w:r>
    </w:p>
    <w:p w14:paraId="45712570" w14:textId="77777777" w:rsidR="00785BCA" w:rsidRPr="00BE5BF7" w:rsidRDefault="00785BCA" w:rsidP="00785BCA">
      <w:pPr>
        <w:jc w:val="center"/>
      </w:pPr>
    </w:p>
    <w:p w14:paraId="20B60AD6" w14:textId="77777777" w:rsidR="00785BCA" w:rsidRPr="00BE5BF7" w:rsidRDefault="00785BCA" w:rsidP="00785BCA">
      <w:pPr>
        <w:jc w:val="center"/>
      </w:pPr>
      <w:r w:rsidRPr="009C6C80">
        <w:t>/</w:t>
      </w:r>
      <w:r w:rsidR="00E95DCE" w:rsidRPr="009C6C80">
        <w:t>služby</w:t>
      </w:r>
      <w:r w:rsidRPr="009C6C80">
        <w:t>/</w:t>
      </w:r>
    </w:p>
    <w:p w14:paraId="02CA82B8" w14:textId="77777777" w:rsidR="00785BCA" w:rsidRPr="00BE5BF7" w:rsidRDefault="00785BCA" w:rsidP="00785BCA">
      <w:pPr>
        <w:jc w:val="center"/>
      </w:pPr>
    </w:p>
    <w:p w14:paraId="2E05918E" w14:textId="77777777" w:rsidR="00785BCA" w:rsidRPr="00BE5BF7" w:rsidRDefault="00785BCA" w:rsidP="00785BCA">
      <w:pPr>
        <w:jc w:val="center"/>
      </w:pPr>
      <w:r w:rsidRPr="00BE5BF7">
        <w:t xml:space="preserve">evidenčné číslo </w:t>
      </w:r>
      <w:r w:rsidR="00A04C69" w:rsidRPr="00BE5BF7">
        <w:t>Verejn</w:t>
      </w:r>
      <w:r w:rsidRPr="00BE5BF7">
        <w:t>ej súťaže:</w:t>
      </w:r>
    </w:p>
    <w:p w14:paraId="26ADBDB8" w14:textId="77777777" w:rsidR="00DD3FC4" w:rsidRPr="00BE5BF7" w:rsidRDefault="008960AB" w:rsidP="00785BCA">
      <w:pPr>
        <w:jc w:val="center"/>
      </w:pPr>
      <w:r>
        <w:t>ZVOLEN</w:t>
      </w:r>
      <w:r w:rsidRPr="008960AB">
        <w:t>/</w:t>
      </w:r>
      <w:r>
        <w:t>N</w:t>
      </w:r>
      <w:r w:rsidRPr="008960AB">
        <w:t>LZ – 0</w:t>
      </w:r>
      <w:r>
        <w:t>1</w:t>
      </w:r>
      <w:r w:rsidRPr="008960AB">
        <w:t>/2021</w:t>
      </w:r>
    </w:p>
    <w:p w14:paraId="7254111C" w14:textId="77777777" w:rsidR="00DD3FC4" w:rsidRPr="00BE5BF7" w:rsidRDefault="00DD3FC4" w:rsidP="00785BCA">
      <w:pPr>
        <w:jc w:val="center"/>
      </w:pPr>
    </w:p>
    <w:p w14:paraId="1E215423" w14:textId="77777777" w:rsidR="00785BCA" w:rsidRPr="00BE5BF7" w:rsidRDefault="00785BCA" w:rsidP="00785BCA">
      <w:pPr>
        <w:jc w:val="center"/>
        <w:rPr>
          <w:caps/>
          <w:spacing w:val="30"/>
          <w:sz w:val="28"/>
        </w:rPr>
      </w:pPr>
      <w:r w:rsidRPr="00BE5BF7">
        <w:rPr>
          <w:caps/>
          <w:spacing w:val="30"/>
          <w:sz w:val="28"/>
        </w:rPr>
        <w:t>predmet zákazky</w:t>
      </w:r>
    </w:p>
    <w:p w14:paraId="7FA58B04" w14:textId="77777777" w:rsidR="00785BCA" w:rsidRPr="00BE5BF7" w:rsidRDefault="00785BCA" w:rsidP="00785BCA"/>
    <w:p w14:paraId="0CD32386" w14:textId="77777777" w:rsidR="00EE1313" w:rsidRDefault="00B94D39" w:rsidP="00785BCA">
      <w:pPr>
        <w:jc w:val="center"/>
        <w:rPr>
          <w:sz w:val="24"/>
          <w:szCs w:val="24"/>
        </w:rPr>
      </w:pPr>
      <w:r w:rsidRPr="00B94D39">
        <w:rPr>
          <w:sz w:val="24"/>
          <w:szCs w:val="24"/>
        </w:rPr>
        <w:t>Obstaranie dopravcu na zabezpečenie služieb v pravidelnej autobusovej doprave (MHD) pre mesto Zvolen</w:t>
      </w:r>
    </w:p>
    <w:p w14:paraId="1B0683F4" w14:textId="77777777" w:rsidR="00B94D39" w:rsidRPr="00BE5BF7" w:rsidRDefault="00B94D39"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7F32AF" w14:paraId="40E798A8" w14:textId="77777777" w:rsidTr="00346DA6">
        <w:trPr>
          <w:trHeight w:val="900"/>
        </w:trPr>
        <w:tc>
          <w:tcPr>
            <w:tcW w:w="4532" w:type="dxa"/>
            <w:tcBorders>
              <w:bottom w:val="single" w:sz="4" w:space="0" w:color="auto"/>
            </w:tcBorders>
            <w:vAlign w:val="center"/>
          </w:tcPr>
          <w:p w14:paraId="6400EAED" w14:textId="77777777" w:rsidR="00BF09B9" w:rsidRPr="00BE5BF7" w:rsidRDefault="00BF09B9" w:rsidP="00346DA6">
            <w:r w:rsidRPr="00BE5BF7">
              <w:t>Osoba zodpovedná za vypracovanie súťažných podkladov:</w:t>
            </w:r>
          </w:p>
          <w:p w14:paraId="12416449" w14:textId="77777777" w:rsidR="00DD3FC4" w:rsidRPr="00BE5BF7" w:rsidRDefault="00DD3FC4" w:rsidP="00346DA6"/>
          <w:p w14:paraId="71B1045B" w14:textId="77777777" w:rsidR="00DD3FC4" w:rsidRPr="00BE5BF7" w:rsidRDefault="00DD3FC4" w:rsidP="00346DA6"/>
        </w:tc>
        <w:tc>
          <w:tcPr>
            <w:tcW w:w="4382" w:type="dxa"/>
            <w:tcBorders>
              <w:bottom w:val="single" w:sz="4" w:space="0" w:color="auto"/>
            </w:tcBorders>
          </w:tcPr>
          <w:p w14:paraId="2F010DF9" w14:textId="77777777" w:rsidR="00B27975" w:rsidRPr="007F32AF" w:rsidRDefault="00B27975" w:rsidP="00B27975"/>
          <w:p w14:paraId="5681C71F" w14:textId="77777777" w:rsidR="006A05E3" w:rsidRPr="007F32AF" w:rsidRDefault="009665C7" w:rsidP="006A05E3">
            <w:pPr>
              <w:jc w:val="right"/>
            </w:pPr>
            <w:r>
              <w:t>JUDr. Tomáš Uríček</w:t>
            </w:r>
          </w:p>
          <w:p w14:paraId="4BC0DCE8" w14:textId="77777777" w:rsidR="00BF09B9" w:rsidRPr="007F32AF" w:rsidRDefault="00BF09B9" w:rsidP="00B27975">
            <w:pPr>
              <w:jc w:val="right"/>
            </w:pPr>
          </w:p>
        </w:tc>
      </w:tr>
      <w:tr w:rsidR="00BD69BA" w:rsidRPr="009C6C80" w14:paraId="0F87BE71" w14:textId="77777777" w:rsidTr="009C6C80">
        <w:trPr>
          <w:trHeight w:val="900"/>
        </w:trPr>
        <w:tc>
          <w:tcPr>
            <w:tcW w:w="4532" w:type="dxa"/>
            <w:tcBorders>
              <w:top w:val="single" w:sz="4" w:space="0" w:color="auto"/>
            </w:tcBorders>
            <w:vAlign w:val="center"/>
          </w:tcPr>
          <w:p w14:paraId="0FD83FD9" w14:textId="77777777" w:rsidR="00DD3FC4" w:rsidRPr="00BE5BF7" w:rsidRDefault="00BD69BA" w:rsidP="00BD69BA">
            <w:pPr>
              <w:rPr>
                <w:szCs w:val="20"/>
              </w:rPr>
            </w:pPr>
            <w:r w:rsidRPr="00BE5BF7">
              <w:t>Súťažné podklady schválil</w:t>
            </w:r>
            <w:r w:rsidRPr="00BE5BF7">
              <w:rPr>
                <w:szCs w:val="20"/>
              </w:rPr>
              <w:t xml:space="preserve">:                       </w:t>
            </w:r>
          </w:p>
          <w:p w14:paraId="76162100" w14:textId="77777777" w:rsidR="00BD69BA" w:rsidRPr="00BE5BF7" w:rsidRDefault="00BD69BA" w:rsidP="00BD69BA">
            <w:pPr>
              <w:rPr>
                <w:szCs w:val="20"/>
              </w:rPr>
            </w:pPr>
            <w:r w:rsidRPr="00BE5BF7">
              <w:rPr>
                <w:szCs w:val="20"/>
              </w:rPr>
              <w:t xml:space="preserve">        </w:t>
            </w:r>
          </w:p>
          <w:p w14:paraId="49FCED8B" w14:textId="77777777" w:rsidR="00DD3FC4" w:rsidRPr="00BE5BF7" w:rsidRDefault="00DD3FC4" w:rsidP="00DD3FC4"/>
          <w:p w14:paraId="0731C0BF" w14:textId="77777777" w:rsidR="00BD69BA" w:rsidRPr="00BE5BF7" w:rsidRDefault="00BD69BA" w:rsidP="00DD3FC4"/>
        </w:tc>
        <w:tc>
          <w:tcPr>
            <w:tcW w:w="4382" w:type="dxa"/>
            <w:tcBorders>
              <w:top w:val="single" w:sz="4" w:space="0" w:color="auto"/>
            </w:tcBorders>
            <w:shd w:val="clear" w:color="auto" w:fill="auto"/>
          </w:tcPr>
          <w:p w14:paraId="1ABC0B4C" w14:textId="77777777" w:rsidR="00BD69BA" w:rsidRDefault="004F2EBD" w:rsidP="00F07ACC">
            <w:pPr>
              <w:jc w:val="right"/>
            </w:pPr>
            <w:r w:rsidRPr="004F2EBD">
              <w:t>Ing. Lenka Balkovičová</w:t>
            </w:r>
          </w:p>
          <w:p w14:paraId="3B0A2705" w14:textId="77777777" w:rsidR="004F2EBD" w:rsidRPr="009C6C80" w:rsidRDefault="004F2EBD" w:rsidP="00F07ACC">
            <w:pPr>
              <w:jc w:val="right"/>
            </w:pPr>
            <w:r>
              <w:t>primátorka</w:t>
            </w:r>
          </w:p>
        </w:tc>
      </w:tr>
    </w:tbl>
    <w:p w14:paraId="65A19D6F" w14:textId="77777777" w:rsidR="00785BCA" w:rsidRPr="00BE5BF7" w:rsidRDefault="00785BCA" w:rsidP="00785BCA">
      <w:pPr>
        <w:jc w:val="center"/>
      </w:pPr>
    </w:p>
    <w:p w14:paraId="0421A7DC" w14:textId="77777777" w:rsidR="00785BCA" w:rsidRPr="00BE5BF7" w:rsidRDefault="00785BCA" w:rsidP="00785BCA">
      <w:pPr>
        <w:tabs>
          <w:tab w:val="left" w:pos="6425"/>
        </w:tabs>
      </w:pPr>
    </w:p>
    <w:p w14:paraId="1A31520E" w14:textId="77777777" w:rsidR="00B94D39" w:rsidRPr="00BE5BF7" w:rsidRDefault="00785BCA" w:rsidP="00B94D39">
      <w:pPr>
        <w:jc w:val="center"/>
      </w:pPr>
      <w:r w:rsidRPr="00BE5BF7">
        <w:t>V</w:t>
      </w:r>
      <w:r w:rsidR="00B94D39">
        <w:rPr>
          <w:rFonts w:cs="Calibri"/>
        </w:rPr>
        <w:t>o Zvolene</w:t>
      </w:r>
      <w:r w:rsidRPr="00BE5BF7">
        <w:t xml:space="preserve">, dňa </w:t>
      </w:r>
      <w:r w:rsidR="003054E0">
        <w:t>21.07.2021</w:t>
      </w:r>
    </w:p>
    <w:p w14:paraId="7125A03A" w14:textId="77777777" w:rsidR="00785BCA" w:rsidRPr="00BE5BF7" w:rsidRDefault="00785BCA" w:rsidP="009C6C80">
      <w:pPr>
        <w:jc w:val="center"/>
        <w:sectPr w:rsidR="00785BCA" w:rsidRPr="00BE5BF7"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p>
    <w:p w14:paraId="4B80B34D" w14:textId="77777777" w:rsidR="00D91E6D" w:rsidRPr="00BE5BF7" w:rsidRDefault="00D91E6D">
      <w:pPr>
        <w:pStyle w:val="TOC1"/>
        <w:rPr>
          <w:noProof w:val="0"/>
          <w:u w:val="single"/>
        </w:rPr>
      </w:pPr>
      <w:bookmarkStart w:id="2" w:name="_Toc444084932"/>
      <w:r w:rsidRPr="00BE5BF7">
        <w:rPr>
          <w:noProof w:val="0"/>
          <w:u w:val="single"/>
        </w:rPr>
        <w:lastRenderedPageBreak/>
        <w:t>Obsah súťažných podkladov</w:t>
      </w:r>
    </w:p>
    <w:p w14:paraId="236B6FE9" w14:textId="77777777" w:rsidR="00D91E6D" w:rsidRPr="00BE5BF7" w:rsidRDefault="00D91E6D" w:rsidP="00D91E6D"/>
    <w:p w14:paraId="6BB0F670" w14:textId="55642E76" w:rsidR="003A72EF" w:rsidRDefault="00467DA4">
      <w:pPr>
        <w:pStyle w:val="TOC1"/>
        <w:rPr>
          <w:rFonts w:asciiTheme="minorHAnsi" w:eastAsiaTheme="minorEastAsia" w:hAnsiTheme="minorHAnsi" w:cstheme="minorBidi"/>
          <w:b w:val="0"/>
          <w:bCs w:val="0"/>
          <w:caps w:val="0"/>
          <w:sz w:val="22"/>
          <w:szCs w:val="22"/>
          <w:lang w:eastAsia="sk-SK"/>
        </w:rPr>
      </w:pPr>
      <w:r w:rsidRPr="00BE5BF7">
        <w:rPr>
          <w:noProof w:val="0"/>
        </w:rPr>
        <w:fldChar w:fldCharType="begin"/>
      </w:r>
      <w:r w:rsidR="00485661" w:rsidRPr="00BE5BF7">
        <w:rPr>
          <w:noProof w:val="0"/>
        </w:rPr>
        <w:instrText xml:space="preserve"> TOC \o "1-3" \h \z \u </w:instrText>
      </w:r>
      <w:r w:rsidRPr="00BE5BF7">
        <w:rPr>
          <w:noProof w:val="0"/>
        </w:rPr>
        <w:fldChar w:fldCharType="separate"/>
      </w:r>
      <w:hyperlink w:anchor="_Toc77326659" w:history="1">
        <w:r w:rsidR="003A72EF" w:rsidRPr="0085743F">
          <w:rPr>
            <w:rStyle w:val="Hyperlink"/>
          </w:rPr>
          <w:t>ČASŤ A</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Pokyny pre uchádzačov</w:t>
        </w:r>
        <w:r w:rsidR="003A72EF">
          <w:rPr>
            <w:webHidden/>
          </w:rPr>
          <w:tab/>
        </w:r>
        <w:r>
          <w:rPr>
            <w:webHidden/>
          </w:rPr>
          <w:fldChar w:fldCharType="begin"/>
        </w:r>
        <w:r w:rsidR="003A72EF">
          <w:rPr>
            <w:webHidden/>
          </w:rPr>
          <w:instrText xml:space="preserve"> PAGEREF _Toc77326659 \h </w:instrText>
        </w:r>
        <w:r>
          <w:rPr>
            <w:webHidden/>
          </w:rPr>
        </w:r>
        <w:r>
          <w:rPr>
            <w:webHidden/>
          </w:rPr>
          <w:fldChar w:fldCharType="separate"/>
        </w:r>
        <w:r w:rsidR="00C65539">
          <w:rPr>
            <w:webHidden/>
          </w:rPr>
          <w:t>4</w:t>
        </w:r>
        <w:r>
          <w:rPr>
            <w:webHidden/>
          </w:rPr>
          <w:fldChar w:fldCharType="end"/>
        </w:r>
      </w:hyperlink>
    </w:p>
    <w:p w14:paraId="7EEB1ABF" w14:textId="0EB16B3C" w:rsidR="003A72EF" w:rsidRDefault="00D36668">
      <w:pPr>
        <w:pStyle w:val="TOC2"/>
        <w:rPr>
          <w:rFonts w:asciiTheme="minorHAnsi" w:eastAsiaTheme="minorEastAsia" w:hAnsiTheme="minorHAnsi" w:cstheme="minorBidi"/>
          <w:b w:val="0"/>
          <w:smallCaps w:val="0"/>
          <w:sz w:val="22"/>
          <w:szCs w:val="22"/>
          <w:lang w:eastAsia="sk-SK"/>
        </w:rPr>
      </w:pPr>
      <w:hyperlink w:anchor="_Toc77326660" w:history="1">
        <w:r w:rsidR="003A72EF" w:rsidRPr="0085743F">
          <w:rPr>
            <w:rStyle w:val="Hyperlink"/>
          </w:rPr>
          <w:t>ODDIEL I</w:t>
        </w:r>
        <w:r w:rsidR="003A72EF">
          <w:rPr>
            <w:rFonts w:asciiTheme="minorHAnsi" w:eastAsiaTheme="minorEastAsia" w:hAnsiTheme="minorHAnsi" w:cstheme="minorBidi"/>
            <w:b w:val="0"/>
            <w:smallCaps w:val="0"/>
            <w:sz w:val="22"/>
            <w:szCs w:val="22"/>
            <w:lang w:eastAsia="sk-SK"/>
          </w:rPr>
          <w:tab/>
        </w:r>
        <w:r w:rsidR="003A72EF" w:rsidRPr="0085743F">
          <w:rPr>
            <w:rStyle w:val="Hyperlink"/>
          </w:rPr>
          <w:t>Všeobecné informácie</w:t>
        </w:r>
        <w:r w:rsidR="003A72EF">
          <w:rPr>
            <w:webHidden/>
          </w:rPr>
          <w:tab/>
        </w:r>
        <w:r w:rsidR="00467DA4">
          <w:rPr>
            <w:webHidden/>
          </w:rPr>
          <w:fldChar w:fldCharType="begin"/>
        </w:r>
        <w:r w:rsidR="003A72EF">
          <w:rPr>
            <w:webHidden/>
          </w:rPr>
          <w:instrText xml:space="preserve"> PAGEREF _Toc77326660 \h </w:instrText>
        </w:r>
        <w:r w:rsidR="00467DA4">
          <w:rPr>
            <w:webHidden/>
          </w:rPr>
        </w:r>
        <w:r w:rsidR="00467DA4">
          <w:rPr>
            <w:webHidden/>
          </w:rPr>
          <w:fldChar w:fldCharType="separate"/>
        </w:r>
        <w:r w:rsidR="00C65539">
          <w:rPr>
            <w:webHidden/>
          </w:rPr>
          <w:t>4</w:t>
        </w:r>
        <w:r w:rsidR="00467DA4">
          <w:rPr>
            <w:webHidden/>
          </w:rPr>
          <w:fldChar w:fldCharType="end"/>
        </w:r>
      </w:hyperlink>
    </w:p>
    <w:p w14:paraId="1C6E1F87" w14:textId="36EAAA7D" w:rsidR="003A72EF" w:rsidRDefault="00D36668">
      <w:pPr>
        <w:pStyle w:val="TOC3"/>
        <w:rPr>
          <w:rFonts w:eastAsiaTheme="minorEastAsia"/>
          <w:i w:val="0"/>
          <w:iCs w:val="0"/>
          <w:noProof/>
          <w:sz w:val="22"/>
          <w:szCs w:val="22"/>
          <w:lang w:eastAsia="sk-SK"/>
        </w:rPr>
      </w:pPr>
      <w:hyperlink w:anchor="_Toc77326661"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Identifikácia verejného obstarávateľa</w:t>
        </w:r>
        <w:r w:rsidR="003A72EF">
          <w:rPr>
            <w:noProof/>
            <w:webHidden/>
          </w:rPr>
          <w:tab/>
        </w:r>
        <w:r w:rsidR="00467DA4">
          <w:rPr>
            <w:noProof/>
            <w:webHidden/>
          </w:rPr>
          <w:fldChar w:fldCharType="begin"/>
        </w:r>
        <w:r w:rsidR="003A72EF">
          <w:rPr>
            <w:noProof/>
            <w:webHidden/>
          </w:rPr>
          <w:instrText xml:space="preserve"> PAGEREF _Toc77326661 \h </w:instrText>
        </w:r>
        <w:r w:rsidR="00467DA4">
          <w:rPr>
            <w:noProof/>
            <w:webHidden/>
          </w:rPr>
        </w:r>
        <w:r w:rsidR="00467DA4">
          <w:rPr>
            <w:noProof/>
            <w:webHidden/>
          </w:rPr>
          <w:fldChar w:fldCharType="separate"/>
        </w:r>
        <w:r w:rsidR="00C65539">
          <w:rPr>
            <w:noProof/>
            <w:webHidden/>
          </w:rPr>
          <w:t>4</w:t>
        </w:r>
        <w:r w:rsidR="00467DA4">
          <w:rPr>
            <w:noProof/>
            <w:webHidden/>
          </w:rPr>
          <w:fldChar w:fldCharType="end"/>
        </w:r>
      </w:hyperlink>
    </w:p>
    <w:p w14:paraId="47BC478C" w14:textId="114DA447" w:rsidR="003A72EF" w:rsidRDefault="00D36668">
      <w:pPr>
        <w:pStyle w:val="TOC3"/>
        <w:rPr>
          <w:rFonts w:eastAsiaTheme="minorEastAsia"/>
          <w:i w:val="0"/>
          <w:iCs w:val="0"/>
          <w:noProof/>
          <w:sz w:val="22"/>
          <w:szCs w:val="22"/>
          <w:lang w:eastAsia="sk-SK"/>
        </w:rPr>
      </w:pPr>
      <w:hyperlink w:anchor="_Toc77326662" w:history="1">
        <w:r w:rsidR="003A72EF" w:rsidRPr="0085743F">
          <w:rPr>
            <w:rStyle w:val="Hyperlink"/>
            <w:rFonts w:cs="Times New Roman"/>
            <w:noProof/>
          </w:rPr>
          <w:t>2</w:t>
        </w:r>
        <w:r w:rsidR="003A72EF">
          <w:rPr>
            <w:rFonts w:eastAsiaTheme="minorEastAsia"/>
            <w:i w:val="0"/>
            <w:iCs w:val="0"/>
            <w:noProof/>
            <w:sz w:val="22"/>
            <w:szCs w:val="22"/>
            <w:lang w:eastAsia="sk-SK"/>
          </w:rPr>
          <w:tab/>
        </w:r>
        <w:r w:rsidR="003A72EF" w:rsidRPr="0085743F">
          <w:rPr>
            <w:rStyle w:val="Hyperlink"/>
            <w:noProof/>
          </w:rPr>
          <w:t>Predmet zákazky</w:t>
        </w:r>
        <w:r w:rsidR="003A72EF">
          <w:rPr>
            <w:noProof/>
            <w:webHidden/>
          </w:rPr>
          <w:tab/>
        </w:r>
        <w:r w:rsidR="00467DA4">
          <w:rPr>
            <w:noProof/>
            <w:webHidden/>
          </w:rPr>
          <w:fldChar w:fldCharType="begin"/>
        </w:r>
        <w:r w:rsidR="003A72EF">
          <w:rPr>
            <w:noProof/>
            <w:webHidden/>
          </w:rPr>
          <w:instrText xml:space="preserve"> PAGEREF _Toc77326662 \h </w:instrText>
        </w:r>
        <w:r w:rsidR="00467DA4">
          <w:rPr>
            <w:noProof/>
            <w:webHidden/>
          </w:rPr>
        </w:r>
        <w:r w:rsidR="00467DA4">
          <w:rPr>
            <w:noProof/>
            <w:webHidden/>
          </w:rPr>
          <w:fldChar w:fldCharType="separate"/>
        </w:r>
        <w:r w:rsidR="00C65539">
          <w:rPr>
            <w:noProof/>
            <w:webHidden/>
          </w:rPr>
          <w:t>4</w:t>
        </w:r>
        <w:r w:rsidR="00467DA4">
          <w:rPr>
            <w:noProof/>
            <w:webHidden/>
          </w:rPr>
          <w:fldChar w:fldCharType="end"/>
        </w:r>
      </w:hyperlink>
    </w:p>
    <w:p w14:paraId="1D11A6F8" w14:textId="436F58C9" w:rsidR="003A72EF" w:rsidRDefault="00D36668">
      <w:pPr>
        <w:pStyle w:val="TOC3"/>
        <w:rPr>
          <w:rFonts w:eastAsiaTheme="minorEastAsia"/>
          <w:i w:val="0"/>
          <w:iCs w:val="0"/>
          <w:noProof/>
          <w:sz w:val="22"/>
          <w:szCs w:val="22"/>
          <w:lang w:eastAsia="sk-SK"/>
        </w:rPr>
      </w:pPr>
      <w:hyperlink w:anchor="_Toc77326663" w:history="1">
        <w:r w:rsidR="003A72EF" w:rsidRPr="0085743F">
          <w:rPr>
            <w:rStyle w:val="Hyperlink"/>
            <w:rFonts w:cs="Times New Roman"/>
            <w:noProof/>
          </w:rPr>
          <w:t>3</w:t>
        </w:r>
        <w:r w:rsidR="003A72EF">
          <w:rPr>
            <w:rFonts w:eastAsiaTheme="minorEastAsia"/>
            <w:i w:val="0"/>
            <w:iCs w:val="0"/>
            <w:noProof/>
            <w:sz w:val="22"/>
            <w:szCs w:val="22"/>
            <w:lang w:eastAsia="sk-SK"/>
          </w:rPr>
          <w:tab/>
        </w:r>
        <w:r w:rsidR="003A72EF" w:rsidRPr="0085743F">
          <w:rPr>
            <w:rStyle w:val="Hyperlink"/>
            <w:noProof/>
          </w:rPr>
          <w:t>Komplexnosť dodávky a jej nedeliteľnosť</w:t>
        </w:r>
        <w:r w:rsidR="003A72EF">
          <w:rPr>
            <w:noProof/>
            <w:webHidden/>
          </w:rPr>
          <w:tab/>
        </w:r>
        <w:r w:rsidR="00467DA4">
          <w:rPr>
            <w:noProof/>
            <w:webHidden/>
          </w:rPr>
          <w:fldChar w:fldCharType="begin"/>
        </w:r>
        <w:r w:rsidR="003A72EF">
          <w:rPr>
            <w:noProof/>
            <w:webHidden/>
          </w:rPr>
          <w:instrText xml:space="preserve"> PAGEREF _Toc77326663 \h </w:instrText>
        </w:r>
        <w:r w:rsidR="00467DA4">
          <w:rPr>
            <w:noProof/>
            <w:webHidden/>
          </w:rPr>
        </w:r>
        <w:r w:rsidR="00467DA4">
          <w:rPr>
            <w:noProof/>
            <w:webHidden/>
          </w:rPr>
          <w:fldChar w:fldCharType="separate"/>
        </w:r>
        <w:r w:rsidR="00C65539">
          <w:rPr>
            <w:noProof/>
            <w:webHidden/>
          </w:rPr>
          <w:t>4</w:t>
        </w:r>
        <w:r w:rsidR="00467DA4">
          <w:rPr>
            <w:noProof/>
            <w:webHidden/>
          </w:rPr>
          <w:fldChar w:fldCharType="end"/>
        </w:r>
      </w:hyperlink>
    </w:p>
    <w:p w14:paraId="493F3B28" w14:textId="6D5DA13B" w:rsidR="003A72EF" w:rsidRDefault="00D36668">
      <w:pPr>
        <w:pStyle w:val="TOC3"/>
        <w:rPr>
          <w:rFonts w:eastAsiaTheme="minorEastAsia"/>
          <w:i w:val="0"/>
          <w:iCs w:val="0"/>
          <w:noProof/>
          <w:sz w:val="22"/>
          <w:szCs w:val="22"/>
          <w:lang w:eastAsia="sk-SK"/>
        </w:rPr>
      </w:pPr>
      <w:hyperlink w:anchor="_Toc77326664" w:history="1">
        <w:r w:rsidR="003A72EF" w:rsidRPr="0085743F">
          <w:rPr>
            <w:rStyle w:val="Hyperlink"/>
            <w:rFonts w:cs="Times New Roman"/>
            <w:noProof/>
          </w:rPr>
          <w:t>4</w:t>
        </w:r>
        <w:r w:rsidR="003A72EF">
          <w:rPr>
            <w:rFonts w:eastAsiaTheme="minorEastAsia"/>
            <w:i w:val="0"/>
            <w:iCs w:val="0"/>
            <w:noProof/>
            <w:sz w:val="22"/>
            <w:szCs w:val="22"/>
            <w:lang w:eastAsia="sk-SK"/>
          </w:rPr>
          <w:tab/>
        </w:r>
        <w:r w:rsidR="003A72EF" w:rsidRPr="0085743F">
          <w:rPr>
            <w:rStyle w:val="Hyperlink"/>
            <w:noProof/>
          </w:rPr>
          <w:t>Zdroj finančných prostriedkov</w:t>
        </w:r>
        <w:r w:rsidR="003A72EF">
          <w:rPr>
            <w:noProof/>
            <w:webHidden/>
          </w:rPr>
          <w:tab/>
        </w:r>
        <w:r w:rsidR="00467DA4">
          <w:rPr>
            <w:noProof/>
            <w:webHidden/>
          </w:rPr>
          <w:fldChar w:fldCharType="begin"/>
        </w:r>
        <w:r w:rsidR="003A72EF">
          <w:rPr>
            <w:noProof/>
            <w:webHidden/>
          </w:rPr>
          <w:instrText xml:space="preserve"> PAGEREF _Toc77326664 \h </w:instrText>
        </w:r>
        <w:r w:rsidR="00467DA4">
          <w:rPr>
            <w:noProof/>
            <w:webHidden/>
          </w:rPr>
        </w:r>
        <w:r w:rsidR="00467DA4">
          <w:rPr>
            <w:noProof/>
            <w:webHidden/>
          </w:rPr>
          <w:fldChar w:fldCharType="separate"/>
        </w:r>
        <w:r w:rsidR="00C65539">
          <w:rPr>
            <w:noProof/>
            <w:webHidden/>
          </w:rPr>
          <w:t>5</w:t>
        </w:r>
        <w:r w:rsidR="00467DA4">
          <w:rPr>
            <w:noProof/>
            <w:webHidden/>
          </w:rPr>
          <w:fldChar w:fldCharType="end"/>
        </w:r>
      </w:hyperlink>
    </w:p>
    <w:p w14:paraId="19CD36D0" w14:textId="29C7F4F0" w:rsidR="003A72EF" w:rsidRDefault="00D36668">
      <w:pPr>
        <w:pStyle w:val="TOC3"/>
        <w:rPr>
          <w:rFonts w:eastAsiaTheme="minorEastAsia"/>
          <w:i w:val="0"/>
          <w:iCs w:val="0"/>
          <w:noProof/>
          <w:sz w:val="22"/>
          <w:szCs w:val="22"/>
          <w:lang w:eastAsia="sk-SK"/>
        </w:rPr>
      </w:pPr>
      <w:hyperlink w:anchor="_Toc77326665" w:history="1">
        <w:r w:rsidR="003A72EF" w:rsidRPr="0085743F">
          <w:rPr>
            <w:rStyle w:val="Hyperlink"/>
            <w:rFonts w:cs="Times New Roman"/>
            <w:noProof/>
          </w:rPr>
          <w:t>5</w:t>
        </w:r>
        <w:r w:rsidR="003A72EF">
          <w:rPr>
            <w:rFonts w:eastAsiaTheme="minorEastAsia"/>
            <w:i w:val="0"/>
            <w:iCs w:val="0"/>
            <w:noProof/>
            <w:sz w:val="22"/>
            <w:szCs w:val="22"/>
            <w:lang w:eastAsia="sk-SK"/>
          </w:rPr>
          <w:tab/>
        </w:r>
        <w:r w:rsidR="003A72EF" w:rsidRPr="0085743F">
          <w:rPr>
            <w:rStyle w:val="Hyperlink"/>
            <w:noProof/>
          </w:rPr>
          <w:t>Zmluva</w:t>
        </w:r>
        <w:r w:rsidR="003A72EF">
          <w:rPr>
            <w:noProof/>
            <w:webHidden/>
          </w:rPr>
          <w:tab/>
        </w:r>
        <w:r w:rsidR="00467DA4">
          <w:rPr>
            <w:noProof/>
            <w:webHidden/>
          </w:rPr>
          <w:fldChar w:fldCharType="begin"/>
        </w:r>
        <w:r w:rsidR="003A72EF">
          <w:rPr>
            <w:noProof/>
            <w:webHidden/>
          </w:rPr>
          <w:instrText xml:space="preserve"> PAGEREF _Toc77326665 \h </w:instrText>
        </w:r>
        <w:r w:rsidR="00467DA4">
          <w:rPr>
            <w:noProof/>
            <w:webHidden/>
          </w:rPr>
        </w:r>
        <w:r w:rsidR="00467DA4">
          <w:rPr>
            <w:noProof/>
            <w:webHidden/>
          </w:rPr>
          <w:fldChar w:fldCharType="separate"/>
        </w:r>
        <w:r w:rsidR="00C65539">
          <w:rPr>
            <w:noProof/>
            <w:webHidden/>
          </w:rPr>
          <w:t>5</w:t>
        </w:r>
        <w:r w:rsidR="00467DA4">
          <w:rPr>
            <w:noProof/>
            <w:webHidden/>
          </w:rPr>
          <w:fldChar w:fldCharType="end"/>
        </w:r>
      </w:hyperlink>
    </w:p>
    <w:p w14:paraId="70BC95C3" w14:textId="0EA8C6B3" w:rsidR="003A72EF" w:rsidRDefault="00D36668">
      <w:pPr>
        <w:pStyle w:val="TOC3"/>
        <w:rPr>
          <w:rFonts w:eastAsiaTheme="minorEastAsia"/>
          <w:i w:val="0"/>
          <w:iCs w:val="0"/>
          <w:noProof/>
          <w:sz w:val="22"/>
          <w:szCs w:val="22"/>
          <w:lang w:eastAsia="sk-SK"/>
        </w:rPr>
      </w:pPr>
      <w:hyperlink w:anchor="_Toc77326666" w:history="1">
        <w:r w:rsidR="003A72EF" w:rsidRPr="0085743F">
          <w:rPr>
            <w:rStyle w:val="Hyperlink"/>
            <w:rFonts w:cs="Times New Roman"/>
            <w:noProof/>
          </w:rPr>
          <w:t>6</w:t>
        </w:r>
        <w:r w:rsidR="003A72EF">
          <w:rPr>
            <w:rFonts w:eastAsiaTheme="minorEastAsia"/>
            <w:i w:val="0"/>
            <w:iCs w:val="0"/>
            <w:noProof/>
            <w:sz w:val="22"/>
            <w:szCs w:val="22"/>
            <w:lang w:eastAsia="sk-SK"/>
          </w:rPr>
          <w:tab/>
        </w:r>
        <w:r w:rsidR="003A72EF" w:rsidRPr="0085743F">
          <w:rPr>
            <w:rStyle w:val="Hyperlink"/>
            <w:noProof/>
          </w:rPr>
          <w:t>Miesto a termín realizácie predmetu zákazky</w:t>
        </w:r>
        <w:r w:rsidR="003A72EF">
          <w:rPr>
            <w:noProof/>
            <w:webHidden/>
          </w:rPr>
          <w:tab/>
        </w:r>
        <w:r w:rsidR="00467DA4">
          <w:rPr>
            <w:noProof/>
            <w:webHidden/>
          </w:rPr>
          <w:fldChar w:fldCharType="begin"/>
        </w:r>
        <w:r w:rsidR="003A72EF">
          <w:rPr>
            <w:noProof/>
            <w:webHidden/>
          </w:rPr>
          <w:instrText xml:space="preserve"> PAGEREF _Toc77326666 \h </w:instrText>
        </w:r>
        <w:r w:rsidR="00467DA4">
          <w:rPr>
            <w:noProof/>
            <w:webHidden/>
          </w:rPr>
        </w:r>
        <w:r w:rsidR="00467DA4">
          <w:rPr>
            <w:noProof/>
            <w:webHidden/>
          </w:rPr>
          <w:fldChar w:fldCharType="separate"/>
        </w:r>
        <w:r w:rsidR="00C65539">
          <w:rPr>
            <w:noProof/>
            <w:webHidden/>
          </w:rPr>
          <w:t>5</w:t>
        </w:r>
        <w:r w:rsidR="00467DA4">
          <w:rPr>
            <w:noProof/>
            <w:webHidden/>
          </w:rPr>
          <w:fldChar w:fldCharType="end"/>
        </w:r>
      </w:hyperlink>
    </w:p>
    <w:p w14:paraId="0DCA4FA1" w14:textId="0B07EBEB" w:rsidR="003A72EF" w:rsidRDefault="00D36668">
      <w:pPr>
        <w:pStyle w:val="TOC3"/>
        <w:rPr>
          <w:rFonts w:eastAsiaTheme="minorEastAsia"/>
          <w:i w:val="0"/>
          <w:iCs w:val="0"/>
          <w:noProof/>
          <w:sz w:val="22"/>
          <w:szCs w:val="22"/>
          <w:lang w:eastAsia="sk-SK"/>
        </w:rPr>
      </w:pPr>
      <w:hyperlink w:anchor="_Toc77326667" w:history="1">
        <w:r w:rsidR="003A72EF" w:rsidRPr="0085743F">
          <w:rPr>
            <w:rStyle w:val="Hyperlink"/>
            <w:rFonts w:cs="Times New Roman"/>
            <w:noProof/>
          </w:rPr>
          <w:t>7</w:t>
        </w:r>
        <w:r w:rsidR="003A72EF">
          <w:rPr>
            <w:rFonts w:eastAsiaTheme="minorEastAsia"/>
            <w:i w:val="0"/>
            <w:iCs w:val="0"/>
            <w:noProof/>
            <w:sz w:val="22"/>
            <w:szCs w:val="22"/>
            <w:lang w:eastAsia="sk-SK"/>
          </w:rPr>
          <w:tab/>
        </w:r>
        <w:r w:rsidR="003A72EF" w:rsidRPr="0085743F">
          <w:rPr>
            <w:rStyle w:val="Hyperlink"/>
            <w:noProof/>
          </w:rPr>
          <w:t>Oprávnení uchádzači</w:t>
        </w:r>
        <w:r w:rsidR="003A72EF">
          <w:rPr>
            <w:noProof/>
            <w:webHidden/>
          </w:rPr>
          <w:tab/>
        </w:r>
        <w:r w:rsidR="00467DA4">
          <w:rPr>
            <w:noProof/>
            <w:webHidden/>
          </w:rPr>
          <w:fldChar w:fldCharType="begin"/>
        </w:r>
        <w:r w:rsidR="003A72EF">
          <w:rPr>
            <w:noProof/>
            <w:webHidden/>
          </w:rPr>
          <w:instrText xml:space="preserve"> PAGEREF _Toc77326667 \h </w:instrText>
        </w:r>
        <w:r w:rsidR="00467DA4">
          <w:rPr>
            <w:noProof/>
            <w:webHidden/>
          </w:rPr>
        </w:r>
        <w:r w:rsidR="00467DA4">
          <w:rPr>
            <w:noProof/>
            <w:webHidden/>
          </w:rPr>
          <w:fldChar w:fldCharType="separate"/>
        </w:r>
        <w:r w:rsidR="00C65539">
          <w:rPr>
            <w:noProof/>
            <w:webHidden/>
          </w:rPr>
          <w:t>5</w:t>
        </w:r>
        <w:r w:rsidR="00467DA4">
          <w:rPr>
            <w:noProof/>
            <w:webHidden/>
          </w:rPr>
          <w:fldChar w:fldCharType="end"/>
        </w:r>
      </w:hyperlink>
    </w:p>
    <w:p w14:paraId="255D9BA5" w14:textId="4AF4D364" w:rsidR="003A72EF" w:rsidRDefault="00D36668">
      <w:pPr>
        <w:pStyle w:val="TOC3"/>
        <w:rPr>
          <w:rFonts w:eastAsiaTheme="minorEastAsia"/>
          <w:i w:val="0"/>
          <w:iCs w:val="0"/>
          <w:noProof/>
          <w:sz w:val="22"/>
          <w:szCs w:val="22"/>
          <w:lang w:eastAsia="sk-SK"/>
        </w:rPr>
      </w:pPr>
      <w:hyperlink w:anchor="_Toc77326668" w:history="1">
        <w:r w:rsidR="003A72EF" w:rsidRPr="0085743F">
          <w:rPr>
            <w:rStyle w:val="Hyperlink"/>
            <w:rFonts w:cs="Times New Roman"/>
            <w:noProof/>
          </w:rPr>
          <w:t>8</w:t>
        </w:r>
        <w:r w:rsidR="003A72EF">
          <w:rPr>
            <w:rFonts w:eastAsiaTheme="minorEastAsia"/>
            <w:i w:val="0"/>
            <w:iCs w:val="0"/>
            <w:noProof/>
            <w:sz w:val="22"/>
            <w:szCs w:val="22"/>
            <w:lang w:eastAsia="sk-SK"/>
          </w:rPr>
          <w:tab/>
        </w:r>
        <w:r w:rsidR="003A72EF" w:rsidRPr="0085743F">
          <w:rPr>
            <w:rStyle w:val="Hyperlink"/>
            <w:noProof/>
          </w:rPr>
          <w:t>Predloženie a obsah ponúk</w:t>
        </w:r>
        <w:r w:rsidR="003A72EF">
          <w:rPr>
            <w:noProof/>
            <w:webHidden/>
          </w:rPr>
          <w:tab/>
        </w:r>
        <w:r w:rsidR="00467DA4">
          <w:rPr>
            <w:noProof/>
            <w:webHidden/>
          </w:rPr>
          <w:fldChar w:fldCharType="begin"/>
        </w:r>
        <w:r w:rsidR="003A72EF">
          <w:rPr>
            <w:noProof/>
            <w:webHidden/>
          </w:rPr>
          <w:instrText xml:space="preserve"> PAGEREF _Toc77326668 \h </w:instrText>
        </w:r>
        <w:r w:rsidR="00467DA4">
          <w:rPr>
            <w:noProof/>
            <w:webHidden/>
          </w:rPr>
        </w:r>
        <w:r w:rsidR="00467DA4">
          <w:rPr>
            <w:noProof/>
            <w:webHidden/>
          </w:rPr>
          <w:fldChar w:fldCharType="separate"/>
        </w:r>
        <w:r w:rsidR="00C65539">
          <w:rPr>
            <w:noProof/>
            <w:webHidden/>
          </w:rPr>
          <w:t>5</w:t>
        </w:r>
        <w:r w:rsidR="00467DA4">
          <w:rPr>
            <w:noProof/>
            <w:webHidden/>
          </w:rPr>
          <w:fldChar w:fldCharType="end"/>
        </w:r>
      </w:hyperlink>
    </w:p>
    <w:p w14:paraId="1328DFB6" w14:textId="03998012" w:rsidR="003A72EF" w:rsidRDefault="00D36668">
      <w:pPr>
        <w:pStyle w:val="TOC3"/>
        <w:rPr>
          <w:rFonts w:eastAsiaTheme="minorEastAsia"/>
          <w:i w:val="0"/>
          <w:iCs w:val="0"/>
          <w:noProof/>
          <w:sz w:val="22"/>
          <w:szCs w:val="22"/>
          <w:lang w:eastAsia="sk-SK"/>
        </w:rPr>
      </w:pPr>
      <w:hyperlink w:anchor="_Toc77326669" w:history="1">
        <w:r w:rsidR="003A72EF" w:rsidRPr="0085743F">
          <w:rPr>
            <w:rStyle w:val="Hyperlink"/>
            <w:rFonts w:cs="Times New Roman"/>
            <w:noProof/>
          </w:rPr>
          <w:t>9</w:t>
        </w:r>
        <w:r w:rsidR="003A72EF">
          <w:rPr>
            <w:rFonts w:eastAsiaTheme="minorEastAsia"/>
            <w:i w:val="0"/>
            <w:iCs w:val="0"/>
            <w:noProof/>
            <w:sz w:val="22"/>
            <w:szCs w:val="22"/>
            <w:lang w:eastAsia="sk-SK"/>
          </w:rPr>
          <w:tab/>
        </w:r>
        <w:r w:rsidR="003A72EF" w:rsidRPr="0085743F">
          <w:rPr>
            <w:rStyle w:val="Hyperlink"/>
            <w:noProof/>
          </w:rPr>
          <w:t>Variantné riešenie</w:t>
        </w:r>
        <w:r w:rsidR="003A72EF">
          <w:rPr>
            <w:noProof/>
            <w:webHidden/>
          </w:rPr>
          <w:tab/>
        </w:r>
        <w:r w:rsidR="00467DA4">
          <w:rPr>
            <w:noProof/>
            <w:webHidden/>
          </w:rPr>
          <w:fldChar w:fldCharType="begin"/>
        </w:r>
        <w:r w:rsidR="003A72EF">
          <w:rPr>
            <w:noProof/>
            <w:webHidden/>
          </w:rPr>
          <w:instrText xml:space="preserve"> PAGEREF _Toc77326669 \h </w:instrText>
        </w:r>
        <w:r w:rsidR="00467DA4">
          <w:rPr>
            <w:noProof/>
            <w:webHidden/>
          </w:rPr>
        </w:r>
        <w:r w:rsidR="00467DA4">
          <w:rPr>
            <w:noProof/>
            <w:webHidden/>
          </w:rPr>
          <w:fldChar w:fldCharType="separate"/>
        </w:r>
        <w:r w:rsidR="00C65539">
          <w:rPr>
            <w:noProof/>
            <w:webHidden/>
          </w:rPr>
          <w:t>8</w:t>
        </w:r>
        <w:r w:rsidR="00467DA4">
          <w:rPr>
            <w:noProof/>
            <w:webHidden/>
          </w:rPr>
          <w:fldChar w:fldCharType="end"/>
        </w:r>
      </w:hyperlink>
    </w:p>
    <w:p w14:paraId="221B09A2" w14:textId="51B03026" w:rsidR="003A72EF" w:rsidRDefault="00D36668">
      <w:pPr>
        <w:pStyle w:val="TOC3"/>
        <w:tabs>
          <w:tab w:val="left" w:pos="709"/>
        </w:tabs>
        <w:rPr>
          <w:rFonts w:eastAsiaTheme="minorEastAsia"/>
          <w:i w:val="0"/>
          <w:iCs w:val="0"/>
          <w:noProof/>
          <w:sz w:val="22"/>
          <w:szCs w:val="22"/>
          <w:lang w:eastAsia="sk-SK"/>
        </w:rPr>
      </w:pPr>
      <w:hyperlink w:anchor="_Toc77326670" w:history="1">
        <w:r w:rsidR="003A72EF" w:rsidRPr="0085743F">
          <w:rPr>
            <w:rStyle w:val="Hyperlink"/>
            <w:rFonts w:cs="Times New Roman"/>
            <w:noProof/>
          </w:rPr>
          <w:t>10</w:t>
        </w:r>
        <w:r w:rsidR="003A72EF">
          <w:rPr>
            <w:rFonts w:eastAsiaTheme="minorEastAsia"/>
            <w:i w:val="0"/>
            <w:iCs w:val="0"/>
            <w:noProof/>
            <w:sz w:val="22"/>
            <w:szCs w:val="22"/>
            <w:lang w:eastAsia="sk-SK"/>
          </w:rPr>
          <w:tab/>
        </w:r>
        <w:r w:rsidR="003A72EF" w:rsidRPr="0085743F">
          <w:rPr>
            <w:rStyle w:val="Hyperlink"/>
            <w:noProof/>
          </w:rPr>
          <w:t>Platnosť ponúk</w:t>
        </w:r>
        <w:r w:rsidR="003A72EF">
          <w:rPr>
            <w:noProof/>
            <w:webHidden/>
          </w:rPr>
          <w:tab/>
        </w:r>
        <w:r w:rsidR="00467DA4">
          <w:rPr>
            <w:noProof/>
            <w:webHidden/>
          </w:rPr>
          <w:fldChar w:fldCharType="begin"/>
        </w:r>
        <w:r w:rsidR="003A72EF">
          <w:rPr>
            <w:noProof/>
            <w:webHidden/>
          </w:rPr>
          <w:instrText xml:space="preserve"> PAGEREF _Toc77326670 \h </w:instrText>
        </w:r>
        <w:r w:rsidR="00467DA4">
          <w:rPr>
            <w:noProof/>
            <w:webHidden/>
          </w:rPr>
        </w:r>
        <w:r w:rsidR="00467DA4">
          <w:rPr>
            <w:noProof/>
            <w:webHidden/>
          </w:rPr>
          <w:fldChar w:fldCharType="separate"/>
        </w:r>
        <w:r w:rsidR="00C65539">
          <w:rPr>
            <w:noProof/>
            <w:webHidden/>
          </w:rPr>
          <w:t>8</w:t>
        </w:r>
        <w:r w:rsidR="00467DA4">
          <w:rPr>
            <w:noProof/>
            <w:webHidden/>
          </w:rPr>
          <w:fldChar w:fldCharType="end"/>
        </w:r>
      </w:hyperlink>
    </w:p>
    <w:p w14:paraId="024D4E64" w14:textId="41E6D418" w:rsidR="003A72EF" w:rsidRDefault="00D36668">
      <w:pPr>
        <w:pStyle w:val="TOC3"/>
        <w:tabs>
          <w:tab w:val="left" w:pos="709"/>
        </w:tabs>
        <w:rPr>
          <w:rFonts w:eastAsiaTheme="minorEastAsia"/>
          <w:i w:val="0"/>
          <w:iCs w:val="0"/>
          <w:noProof/>
          <w:sz w:val="22"/>
          <w:szCs w:val="22"/>
          <w:lang w:eastAsia="sk-SK"/>
        </w:rPr>
      </w:pPr>
      <w:hyperlink w:anchor="_Toc77326671" w:history="1">
        <w:r w:rsidR="003A72EF" w:rsidRPr="0085743F">
          <w:rPr>
            <w:rStyle w:val="Hyperlink"/>
            <w:rFonts w:cs="Times New Roman"/>
            <w:noProof/>
          </w:rPr>
          <w:t>11</w:t>
        </w:r>
        <w:r w:rsidR="003A72EF">
          <w:rPr>
            <w:rFonts w:eastAsiaTheme="minorEastAsia"/>
            <w:i w:val="0"/>
            <w:iCs w:val="0"/>
            <w:noProof/>
            <w:sz w:val="22"/>
            <w:szCs w:val="22"/>
            <w:lang w:eastAsia="sk-SK"/>
          </w:rPr>
          <w:tab/>
        </w:r>
        <w:r w:rsidR="003A72EF" w:rsidRPr="0085743F">
          <w:rPr>
            <w:rStyle w:val="Hyperlink"/>
            <w:noProof/>
          </w:rPr>
          <w:t>Náklady na ponuky</w:t>
        </w:r>
        <w:r w:rsidR="003A72EF">
          <w:rPr>
            <w:noProof/>
            <w:webHidden/>
          </w:rPr>
          <w:tab/>
        </w:r>
        <w:r w:rsidR="00467DA4">
          <w:rPr>
            <w:noProof/>
            <w:webHidden/>
          </w:rPr>
          <w:fldChar w:fldCharType="begin"/>
        </w:r>
        <w:r w:rsidR="003A72EF">
          <w:rPr>
            <w:noProof/>
            <w:webHidden/>
          </w:rPr>
          <w:instrText xml:space="preserve"> PAGEREF _Toc77326671 \h </w:instrText>
        </w:r>
        <w:r w:rsidR="00467DA4">
          <w:rPr>
            <w:noProof/>
            <w:webHidden/>
          </w:rPr>
        </w:r>
        <w:r w:rsidR="00467DA4">
          <w:rPr>
            <w:noProof/>
            <w:webHidden/>
          </w:rPr>
          <w:fldChar w:fldCharType="separate"/>
        </w:r>
        <w:r w:rsidR="00C65539">
          <w:rPr>
            <w:noProof/>
            <w:webHidden/>
          </w:rPr>
          <w:t>8</w:t>
        </w:r>
        <w:r w:rsidR="00467DA4">
          <w:rPr>
            <w:noProof/>
            <w:webHidden/>
          </w:rPr>
          <w:fldChar w:fldCharType="end"/>
        </w:r>
      </w:hyperlink>
    </w:p>
    <w:p w14:paraId="6AC51131" w14:textId="39DD2962" w:rsidR="003A72EF" w:rsidRDefault="00D36668">
      <w:pPr>
        <w:pStyle w:val="TOC2"/>
        <w:rPr>
          <w:rFonts w:asciiTheme="minorHAnsi" w:eastAsiaTheme="minorEastAsia" w:hAnsiTheme="minorHAnsi" w:cstheme="minorBidi"/>
          <w:b w:val="0"/>
          <w:smallCaps w:val="0"/>
          <w:sz w:val="22"/>
          <w:szCs w:val="22"/>
          <w:lang w:eastAsia="sk-SK"/>
        </w:rPr>
      </w:pPr>
      <w:hyperlink w:anchor="_Toc77326672" w:history="1">
        <w:r w:rsidR="003A72EF" w:rsidRPr="0085743F">
          <w:rPr>
            <w:rStyle w:val="Hyperlink"/>
          </w:rPr>
          <w:t>ODDIEL II</w:t>
        </w:r>
        <w:r w:rsidR="003A72EF">
          <w:rPr>
            <w:rFonts w:asciiTheme="minorHAnsi" w:eastAsiaTheme="minorEastAsia" w:hAnsiTheme="minorHAnsi" w:cstheme="minorBidi"/>
            <w:b w:val="0"/>
            <w:smallCaps w:val="0"/>
            <w:sz w:val="22"/>
            <w:szCs w:val="22"/>
            <w:lang w:eastAsia="sk-SK"/>
          </w:rPr>
          <w:tab/>
        </w:r>
        <w:r w:rsidR="003A72EF" w:rsidRPr="0085743F">
          <w:rPr>
            <w:rStyle w:val="Hyperlink"/>
          </w:rPr>
          <w:t>Dorozumievanie medzi Verejným obstarávateľom a</w:t>
        </w:r>
        <w:r w:rsidR="003A72EF" w:rsidRPr="0085743F">
          <w:rPr>
            <w:rStyle w:val="Hyperlink"/>
            <w:rFonts w:cs="Calibri"/>
          </w:rPr>
          <w:t> </w:t>
        </w:r>
        <w:r w:rsidR="003A72EF" w:rsidRPr="0085743F">
          <w:rPr>
            <w:rStyle w:val="Hyperlink"/>
          </w:rPr>
          <w:t>uch</w:t>
        </w:r>
        <w:r w:rsidR="003A72EF" w:rsidRPr="0085743F">
          <w:rPr>
            <w:rStyle w:val="Hyperlink"/>
            <w:rFonts w:cs="Proba Pro"/>
          </w:rPr>
          <w:t>á</w:t>
        </w:r>
        <w:r w:rsidR="003A72EF" w:rsidRPr="0085743F">
          <w:rPr>
            <w:rStyle w:val="Hyperlink"/>
          </w:rPr>
          <w:t>dza</w:t>
        </w:r>
        <w:r w:rsidR="003A72EF" w:rsidRPr="0085743F">
          <w:rPr>
            <w:rStyle w:val="Hyperlink"/>
            <w:rFonts w:cs="Proba Pro"/>
          </w:rPr>
          <w:t>č</w:t>
        </w:r>
        <w:r w:rsidR="003A72EF" w:rsidRPr="0085743F">
          <w:rPr>
            <w:rStyle w:val="Hyperlink"/>
          </w:rPr>
          <w:t>mi alebo z</w:t>
        </w:r>
        <w:r w:rsidR="003A72EF" w:rsidRPr="0085743F">
          <w:rPr>
            <w:rStyle w:val="Hyperlink"/>
            <w:rFonts w:cs="Proba Pro"/>
          </w:rPr>
          <w:t>á</w:t>
        </w:r>
        <w:r w:rsidR="003A72EF" w:rsidRPr="0085743F">
          <w:rPr>
            <w:rStyle w:val="Hyperlink"/>
          </w:rPr>
          <w:t>ujemcami</w:t>
        </w:r>
        <w:r w:rsidR="003A72EF">
          <w:rPr>
            <w:webHidden/>
          </w:rPr>
          <w:tab/>
        </w:r>
        <w:r w:rsidR="00467DA4">
          <w:rPr>
            <w:webHidden/>
          </w:rPr>
          <w:fldChar w:fldCharType="begin"/>
        </w:r>
        <w:r w:rsidR="003A72EF">
          <w:rPr>
            <w:webHidden/>
          </w:rPr>
          <w:instrText xml:space="preserve"> PAGEREF _Toc77326672 \h </w:instrText>
        </w:r>
        <w:r w:rsidR="00467DA4">
          <w:rPr>
            <w:webHidden/>
          </w:rPr>
        </w:r>
        <w:r w:rsidR="00467DA4">
          <w:rPr>
            <w:webHidden/>
          </w:rPr>
          <w:fldChar w:fldCharType="separate"/>
        </w:r>
        <w:r w:rsidR="00C65539">
          <w:rPr>
            <w:webHidden/>
          </w:rPr>
          <w:t>8</w:t>
        </w:r>
        <w:r w:rsidR="00467DA4">
          <w:rPr>
            <w:webHidden/>
          </w:rPr>
          <w:fldChar w:fldCharType="end"/>
        </w:r>
      </w:hyperlink>
    </w:p>
    <w:p w14:paraId="25316DDB" w14:textId="135E1BDD" w:rsidR="003A72EF" w:rsidRDefault="00D36668">
      <w:pPr>
        <w:pStyle w:val="TOC3"/>
        <w:tabs>
          <w:tab w:val="left" w:pos="709"/>
        </w:tabs>
        <w:rPr>
          <w:rFonts w:eastAsiaTheme="minorEastAsia"/>
          <w:i w:val="0"/>
          <w:iCs w:val="0"/>
          <w:noProof/>
          <w:sz w:val="22"/>
          <w:szCs w:val="22"/>
          <w:lang w:eastAsia="sk-SK"/>
        </w:rPr>
      </w:pPr>
      <w:hyperlink w:anchor="_Toc77326673" w:history="1">
        <w:r w:rsidR="003A72EF" w:rsidRPr="0085743F">
          <w:rPr>
            <w:rStyle w:val="Hyperlink"/>
            <w:rFonts w:cs="Times New Roman"/>
            <w:noProof/>
          </w:rPr>
          <w:t>12</w:t>
        </w:r>
        <w:r w:rsidR="003A72EF">
          <w:rPr>
            <w:rFonts w:eastAsiaTheme="minorEastAsia"/>
            <w:i w:val="0"/>
            <w:iCs w:val="0"/>
            <w:noProof/>
            <w:sz w:val="22"/>
            <w:szCs w:val="22"/>
            <w:lang w:eastAsia="sk-SK"/>
          </w:rPr>
          <w:tab/>
        </w:r>
        <w:r w:rsidR="003A72EF" w:rsidRPr="0085743F">
          <w:rPr>
            <w:rStyle w:val="Hyperlink"/>
            <w:noProof/>
          </w:rPr>
          <w:t>Dorozumievanie medzi Verejným obstarávateľom a uchádzačmi alebo záujemcami</w:t>
        </w:r>
        <w:r w:rsidR="003A72EF">
          <w:rPr>
            <w:noProof/>
            <w:webHidden/>
          </w:rPr>
          <w:tab/>
        </w:r>
        <w:r w:rsidR="00467DA4">
          <w:rPr>
            <w:noProof/>
            <w:webHidden/>
          </w:rPr>
          <w:fldChar w:fldCharType="begin"/>
        </w:r>
        <w:r w:rsidR="003A72EF">
          <w:rPr>
            <w:noProof/>
            <w:webHidden/>
          </w:rPr>
          <w:instrText xml:space="preserve"> PAGEREF _Toc77326673 \h </w:instrText>
        </w:r>
        <w:r w:rsidR="00467DA4">
          <w:rPr>
            <w:noProof/>
            <w:webHidden/>
          </w:rPr>
        </w:r>
        <w:r w:rsidR="00467DA4">
          <w:rPr>
            <w:noProof/>
            <w:webHidden/>
          </w:rPr>
          <w:fldChar w:fldCharType="separate"/>
        </w:r>
        <w:r w:rsidR="00C65539">
          <w:rPr>
            <w:noProof/>
            <w:webHidden/>
          </w:rPr>
          <w:t>8</w:t>
        </w:r>
        <w:r w:rsidR="00467DA4">
          <w:rPr>
            <w:noProof/>
            <w:webHidden/>
          </w:rPr>
          <w:fldChar w:fldCharType="end"/>
        </w:r>
      </w:hyperlink>
    </w:p>
    <w:p w14:paraId="74502812" w14:textId="5307FF3A" w:rsidR="003A72EF" w:rsidRDefault="00D36668">
      <w:pPr>
        <w:pStyle w:val="TOC3"/>
        <w:tabs>
          <w:tab w:val="left" w:pos="709"/>
        </w:tabs>
        <w:rPr>
          <w:rFonts w:eastAsiaTheme="minorEastAsia"/>
          <w:i w:val="0"/>
          <w:iCs w:val="0"/>
          <w:noProof/>
          <w:sz w:val="22"/>
          <w:szCs w:val="22"/>
          <w:lang w:eastAsia="sk-SK"/>
        </w:rPr>
      </w:pPr>
      <w:hyperlink w:anchor="_Toc77326674" w:history="1">
        <w:r w:rsidR="003A72EF" w:rsidRPr="0085743F">
          <w:rPr>
            <w:rStyle w:val="Hyperlink"/>
            <w:rFonts w:cs="Times New Roman"/>
            <w:noProof/>
          </w:rPr>
          <w:t>13</w:t>
        </w:r>
        <w:r w:rsidR="003A72EF">
          <w:rPr>
            <w:rFonts w:eastAsiaTheme="minorEastAsia"/>
            <w:i w:val="0"/>
            <w:iCs w:val="0"/>
            <w:noProof/>
            <w:sz w:val="22"/>
            <w:szCs w:val="22"/>
            <w:lang w:eastAsia="sk-SK"/>
          </w:rPr>
          <w:tab/>
        </w:r>
        <w:r w:rsidR="003A72EF" w:rsidRPr="0085743F">
          <w:rPr>
            <w:rStyle w:val="Hyperlink"/>
            <w:noProof/>
          </w:rPr>
          <w:t>Vysvetľovanie a doplnenie súťažných podkladov</w:t>
        </w:r>
        <w:r w:rsidR="003A72EF">
          <w:rPr>
            <w:noProof/>
            <w:webHidden/>
          </w:rPr>
          <w:tab/>
        </w:r>
        <w:r w:rsidR="00467DA4">
          <w:rPr>
            <w:noProof/>
            <w:webHidden/>
          </w:rPr>
          <w:fldChar w:fldCharType="begin"/>
        </w:r>
        <w:r w:rsidR="003A72EF">
          <w:rPr>
            <w:noProof/>
            <w:webHidden/>
          </w:rPr>
          <w:instrText xml:space="preserve"> PAGEREF _Toc77326674 \h </w:instrText>
        </w:r>
        <w:r w:rsidR="00467DA4">
          <w:rPr>
            <w:noProof/>
            <w:webHidden/>
          </w:rPr>
        </w:r>
        <w:r w:rsidR="00467DA4">
          <w:rPr>
            <w:noProof/>
            <w:webHidden/>
          </w:rPr>
          <w:fldChar w:fldCharType="separate"/>
        </w:r>
        <w:r w:rsidR="00C65539">
          <w:rPr>
            <w:noProof/>
            <w:webHidden/>
          </w:rPr>
          <w:t>9</w:t>
        </w:r>
        <w:r w:rsidR="00467DA4">
          <w:rPr>
            <w:noProof/>
            <w:webHidden/>
          </w:rPr>
          <w:fldChar w:fldCharType="end"/>
        </w:r>
      </w:hyperlink>
    </w:p>
    <w:p w14:paraId="421E3F9D" w14:textId="1E1C7417" w:rsidR="003A72EF" w:rsidRDefault="00D36668">
      <w:pPr>
        <w:pStyle w:val="TOC3"/>
        <w:tabs>
          <w:tab w:val="left" w:pos="709"/>
        </w:tabs>
        <w:rPr>
          <w:rFonts w:eastAsiaTheme="minorEastAsia"/>
          <w:i w:val="0"/>
          <w:iCs w:val="0"/>
          <w:noProof/>
          <w:sz w:val="22"/>
          <w:szCs w:val="22"/>
          <w:lang w:eastAsia="sk-SK"/>
        </w:rPr>
      </w:pPr>
      <w:hyperlink w:anchor="_Toc77326675" w:history="1">
        <w:r w:rsidR="003A72EF" w:rsidRPr="0085743F">
          <w:rPr>
            <w:rStyle w:val="Hyperlink"/>
            <w:rFonts w:cs="Times New Roman"/>
            <w:noProof/>
          </w:rPr>
          <w:t>14</w:t>
        </w:r>
        <w:r w:rsidR="003A72EF">
          <w:rPr>
            <w:rFonts w:eastAsiaTheme="minorEastAsia"/>
            <w:i w:val="0"/>
            <w:iCs w:val="0"/>
            <w:noProof/>
            <w:sz w:val="22"/>
            <w:szCs w:val="22"/>
            <w:lang w:eastAsia="sk-SK"/>
          </w:rPr>
          <w:tab/>
        </w:r>
        <w:r w:rsidR="003A72EF" w:rsidRPr="0085743F">
          <w:rPr>
            <w:rStyle w:val="Hyperlink"/>
            <w:noProof/>
          </w:rPr>
          <w:t>Obhliadka miesta realizácie predmetu zákazky</w:t>
        </w:r>
        <w:r w:rsidR="003A72EF">
          <w:rPr>
            <w:noProof/>
            <w:webHidden/>
          </w:rPr>
          <w:tab/>
        </w:r>
        <w:r w:rsidR="00467DA4">
          <w:rPr>
            <w:noProof/>
            <w:webHidden/>
          </w:rPr>
          <w:fldChar w:fldCharType="begin"/>
        </w:r>
        <w:r w:rsidR="003A72EF">
          <w:rPr>
            <w:noProof/>
            <w:webHidden/>
          </w:rPr>
          <w:instrText xml:space="preserve"> PAGEREF _Toc77326675 \h </w:instrText>
        </w:r>
        <w:r w:rsidR="00467DA4">
          <w:rPr>
            <w:noProof/>
            <w:webHidden/>
          </w:rPr>
        </w:r>
        <w:r w:rsidR="00467DA4">
          <w:rPr>
            <w:noProof/>
            <w:webHidden/>
          </w:rPr>
          <w:fldChar w:fldCharType="separate"/>
        </w:r>
        <w:r w:rsidR="00C65539">
          <w:rPr>
            <w:noProof/>
            <w:webHidden/>
          </w:rPr>
          <w:t>9</w:t>
        </w:r>
        <w:r w:rsidR="00467DA4">
          <w:rPr>
            <w:noProof/>
            <w:webHidden/>
          </w:rPr>
          <w:fldChar w:fldCharType="end"/>
        </w:r>
      </w:hyperlink>
    </w:p>
    <w:p w14:paraId="1D7B344B" w14:textId="0A26F940" w:rsidR="003A72EF" w:rsidRDefault="00D36668">
      <w:pPr>
        <w:pStyle w:val="TOC2"/>
        <w:rPr>
          <w:rFonts w:asciiTheme="minorHAnsi" w:eastAsiaTheme="minorEastAsia" w:hAnsiTheme="minorHAnsi" w:cstheme="minorBidi"/>
          <w:b w:val="0"/>
          <w:smallCaps w:val="0"/>
          <w:sz w:val="22"/>
          <w:szCs w:val="22"/>
          <w:lang w:eastAsia="sk-SK"/>
        </w:rPr>
      </w:pPr>
      <w:hyperlink w:anchor="_Toc77326676" w:history="1">
        <w:r w:rsidR="003A72EF" w:rsidRPr="0085743F">
          <w:rPr>
            <w:rStyle w:val="Hyperlink"/>
          </w:rPr>
          <w:t>ODDIEL III</w:t>
        </w:r>
        <w:r w:rsidR="003A72EF">
          <w:rPr>
            <w:rFonts w:asciiTheme="minorHAnsi" w:eastAsiaTheme="minorEastAsia" w:hAnsiTheme="minorHAnsi" w:cstheme="minorBidi"/>
            <w:b w:val="0"/>
            <w:smallCaps w:val="0"/>
            <w:sz w:val="22"/>
            <w:szCs w:val="22"/>
            <w:lang w:eastAsia="sk-SK"/>
          </w:rPr>
          <w:tab/>
        </w:r>
        <w:r w:rsidR="003A72EF" w:rsidRPr="0085743F">
          <w:rPr>
            <w:rStyle w:val="Hyperlink"/>
          </w:rPr>
          <w:t>Príprava ponuky</w:t>
        </w:r>
        <w:r w:rsidR="003A72EF">
          <w:rPr>
            <w:webHidden/>
          </w:rPr>
          <w:tab/>
        </w:r>
        <w:r w:rsidR="00467DA4">
          <w:rPr>
            <w:webHidden/>
          </w:rPr>
          <w:fldChar w:fldCharType="begin"/>
        </w:r>
        <w:r w:rsidR="003A72EF">
          <w:rPr>
            <w:webHidden/>
          </w:rPr>
          <w:instrText xml:space="preserve"> PAGEREF _Toc77326676 \h </w:instrText>
        </w:r>
        <w:r w:rsidR="00467DA4">
          <w:rPr>
            <w:webHidden/>
          </w:rPr>
        </w:r>
        <w:r w:rsidR="00467DA4">
          <w:rPr>
            <w:webHidden/>
          </w:rPr>
          <w:fldChar w:fldCharType="separate"/>
        </w:r>
        <w:r w:rsidR="00C65539">
          <w:rPr>
            <w:webHidden/>
          </w:rPr>
          <w:t>9</w:t>
        </w:r>
        <w:r w:rsidR="00467DA4">
          <w:rPr>
            <w:webHidden/>
          </w:rPr>
          <w:fldChar w:fldCharType="end"/>
        </w:r>
      </w:hyperlink>
    </w:p>
    <w:p w14:paraId="1A91D4F3" w14:textId="0F59BA80" w:rsidR="003A72EF" w:rsidRDefault="00D36668">
      <w:pPr>
        <w:pStyle w:val="TOC3"/>
        <w:tabs>
          <w:tab w:val="left" w:pos="709"/>
        </w:tabs>
        <w:rPr>
          <w:rFonts w:eastAsiaTheme="minorEastAsia"/>
          <w:i w:val="0"/>
          <w:iCs w:val="0"/>
          <w:noProof/>
          <w:sz w:val="22"/>
          <w:szCs w:val="22"/>
          <w:lang w:eastAsia="sk-SK"/>
        </w:rPr>
      </w:pPr>
      <w:hyperlink w:anchor="_Toc77326677" w:history="1">
        <w:r w:rsidR="003A72EF" w:rsidRPr="0085743F">
          <w:rPr>
            <w:rStyle w:val="Hyperlink"/>
            <w:rFonts w:cs="Times New Roman"/>
            <w:noProof/>
          </w:rPr>
          <w:t>15</w:t>
        </w:r>
        <w:r w:rsidR="003A72EF">
          <w:rPr>
            <w:rFonts w:eastAsiaTheme="minorEastAsia"/>
            <w:i w:val="0"/>
            <w:iCs w:val="0"/>
            <w:noProof/>
            <w:sz w:val="22"/>
            <w:szCs w:val="22"/>
            <w:lang w:eastAsia="sk-SK"/>
          </w:rPr>
          <w:tab/>
        </w:r>
        <w:r w:rsidR="003A72EF" w:rsidRPr="0085743F">
          <w:rPr>
            <w:rStyle w:val="Hyperlink"/>
            <w:noProof/>
          </w:rPr>
          <w:t>Jazyk ponúk</w:t>
        </w:r>
        <w:r w:rsidR="003A72EF">
          <w:rPr>
            <w:noProof/>
            <w:webHidden/>
          </w:rPr>
          <w:tab/>
        </w:r>
        <w:r w:rsidR="00467DA4">
          <w:rPr>
            <w:noProof/>
            <w:webHidden/>
          </w:rPr>
          <w:fldChar w:fldCharType="begin"/>
        </w:r>
        <w:r w:rsidR="003A72EF">
          <w:rPr>
            <w:noProof/>
            <w:webHidden/>
          </w:rPr>
          <w:instrText xml:space="preserve"> PAGEREF _Toc77326677 \h </w:instrText>
        </w:r>
        <w:r w:rsidR="00467DA4">
          <w:rPr>
            <w:noProof/>
            <w:webHidden/>
          </w:rPr>
        </w:r>
        <w:r w:rsidR="00467DA4">
          <w:rPr>
            <w:noProof/>
            <w:webHidden/>
          </w:rPr>
          <w:fldChar w:fldCharType="separate"/>
        </w:r>
        <w:r w:rsidR="00C65539">
          <w:rPr>
            <w:noProof/>
            <w:webHidden/>
          </w:rPr>
          <w:t>9</w:t>
        </w:r>
        <w:r w:rsidR="00467DA4">
          <w:rPr>
            <w:noProof/>
            <w:webHidden/>
          </w:rPr>
          <w:fldChar w:fldCharType="end"/>
        </w:r>
      </w:hyperlink>
    </w:p>
    <w:p w14:paraId="67A32E7D" w14:textId="39BCE603" w:rsidR="003A72EF" w:rsidRDefault="00D36668">
      <w:pPr>
        <w:pStyle w:val="TOC3"/>
        <w:tabs>
          <w:tab w:val="left" w:pos="709"/>
        </w:tabs>
        <w:rPr>
          <w:rFonts w:eastAsiaTheme="minorEastAsia"/>
          <w:i w:val="0"/>
          <w:iCs w:val="0"/>
          <w:noProof/>
          <w:sz w:val="22"/>
          <w:szCs w:val="22"/>
          <w:lang w:eastAsia="sk-SK"/>
        </w:rPr>
      </w:pPr>
      <w:hyperlink w:anchor="_Toc77326678" w:history="1">
        <w:r w:rsidR="003A72EF" w:rsidRPr="0085743F">
          <w:rPr>
            <w:rStyle w:val="Hyperlink"/>
            <w:rFonts w:cs="Times New Roman"/>
            <w:noProof/>
          </w:rPr>
          <w:t>16</w:t>
        </w:r>
        <w:r w:rsidR="003A72EF">
          <w:rPr>
            <w:rFonts w:eastAsiaTheme="minorEastAsia"/>
            <w:i w:val="0"/>
            <w:iCs w:val="0"/>
            <w:noProof/>
            <w:sz w:val="22"/>
            <w:szCs w:val="22"/>
            <w:lang w:eastAsia="sk-SK"/>
          </w:rPr>
          <w:tab/>
        </w:r>
        <w:r w:rsidR="003A72EF" w:rsidRPr="0085743F">
          <w:rPr>
            <w:rStyle w:val="Hyperlink"/>
            <w:noProof/>
          </w:rPr>
          <w:t>Zábezpeka</w:t>
        </w:r>
        <w:r w:rsidR="003A72EF">
          <w:rPr>
            <w:noProof/>
            <w:webHidden/>
          </w:rPr>
          <w:tab/>
        </w:r>
        <w:r w:rsidR="00467DA4">
          <w:rPr>
            <w:noProof/>
            <w:webHidden/>
          </w:rPr>
          <w:fldChar w:fldCharType="begin"/>
        </w:r>
        <w:r w:rsidR="003A72EF">
          <w:rPr>
            <w:noProof/>
            <w:webHidden/>
          </w:rPr>
          <w:instrText xml:space="preserve"> PAGEREF _Toc77326678 \h </w:instrText>
        </w:r>
        <w:r w:rsidR="00467DA4">
          <w:rPr>
            <w:noProof/>
            <w:webHidden/>
          </w:rPr>
        </w:r>
        <w:r w:rsidR="00467DA4">
          <w:rPr>
            <w:noProof/>
            <w:webHidden/>
          </w:rPr>
          <w:fldChar w:fldCharType="separate"/>
        </w:r>
        <w:r w:rsidR="00C65539">
          <w:rPr>
            <w:noProof/>
            <w:webHidden/>
          </w:rPr>
          <w:t>9</w:t>
        </w:r>
        <w:r w:rsidR="00467DA4">
          <w:rPr>
            <w:noProof/>
            <w:webHidden/>
          </w:rPr>
          <w:fldChar w:fldCharType="end"/>
        </w:r>
      </w:hyperlink>
    </w:p>
    <w:p w14:paraId="7A3B64CC" w14:textId="72A044E6" w:rsidR="003A72EF" w:rsidRDefault="00D36668">
      <w:pPr>
        <w:pStyle w:val="TOC3"/>
        <w:tabs>
          <w:tab w:val="left" w:pos="709"/>
        </w:tabs>
        <w:rPr>
          <w:rFonts w:eastAsiaTheme="minorEastAsia"/>
          <w:i w:val="0"/>
          <w:iCs w:val="0"/>
          <w:noProof/>
          <w:sz w:val="22"/>
          <w:szCs w:val="22"/>
          <w:lang w:eastAsia="sk-SK"/>
        </w:rPr>
      </w:pPr>
      <w:hyperlink w:anchor="_Toc77326679" w:history="1">
        <w:r w:rsidR="003A72EF" w:rsidRPr="0085743F">
          <w:rPr>
            <w:rStyle w:val="Hyperlink"/>
            <w:rFonts w:cs="Times New Roman"/>
            <w:noProof/>
          </w:rPr>
          <w:t>17</w:t>
        </w:r>
        <w:r w:rsidR="003A72EF">
          <w:rPr>
            <w:rFonts w:eastAsiaTheme="minorEastAsia"/>
            <w:i w:val="0"/>
            <w:iCs w:val="0"/>
            <w:noProof/>
            <w:sz w:val="22"/>
            <w:szCs w:val="22"/>
            <w:lang w:eastAsia="sk-SK"/>
          </w:rPr>
          <w:tab/>
        </w:r>
        <w:r w:rsidR="003A72EF" w:rsidRPr="0085743F">
          <w:rPr>
            <w:rStyle w:val="Hyperlink"/>
            <w:noProof/>
          </w:rPr>
          <w:t>Mena a ceny uvádzané v ponukách</w:t>
        </w:r>
        <w:r w:rsidR="003A72EF">
          <w:rPr>
            <w:noProof/>
            <w:webHidden/>
          </w:rPr>
          <w:tab/>
        </w:r>
        <w:r w:rsidR="00467DA4">
          <w:rPr>
            <w:noProof/>
            <w:webHidden/>
          </w:rPr>
          <w:fldChar w:fldCharType="begin"/>
        </w:r>
        <w:r w:rsidR="003A72EF">
          <w:rPr>
            <w:noProof/>
            <w:webHidden/>
          </w:rPr>
          <w:instrText xml:space="preserve"> PAGEREF _Toc77326679 \h </w:instrText>
        </w:r>
        <w:r w:rsidR="00467DA4">
          <w:rPr>
            <w:noProof/>
            <w:webHidden/>
          </w:rPr>
        </w:r>
        <w:r w:rsidR="00467DA4">
          <w:rPr>
            <w:noProof/>
            <w:webHidden/>
          </w:rPr>
          <w:fldChar w:fldCharType="separate"/>
        </w:r>
        <w:r w:rsidR="00C65539">
          <w:rPr>
            <w:noProof/>
            <w:webHidden/>
          </w:rPr>
          <w:t>11</w:t>
        </w:r>
        <w:r w:rsidR="00467DA4">
          <w:rPr>
            <w:noProof/>
            <w:webHidden/>
          </w:rPr>
          <w:fldChar w:fldCharType="end"/>
        </w:r>
      </w:hyperlink>
    </w:p>
    <w:p w14:paraId="5396DBD2" w14:textId="676BCEE0" w:rsidR="003A72EF" w:rsidRDefault="00D36668">
      <w:pPr>
        <w:pStyle w:val="TOC3"/>
        <w:tabs>
          <w:tab w:val="left" w:pos="709"/>
        </w:tabs>
        <w:rPr>
          <w:rFonts w:eastAsiaTheme="minorEastAsia"/>
          <w:i w:val="0"/>
          <w:iCs w:val="0"/>
          <w:noProof/>
          <w:sz w:val="22"/>
          <w:szCs w:val="22"/>
          <w:lang w:eastAsia="sk-SK"/>
        </w:rPr>
      </w:pPr>
      <w:hyperlink w:anchor="_Toc77326680" w:history="1">
        <w:r w:rsidR="003A72EF" w:rsidRPr="0085743F">
          <w:rPr>
            <w:rStyle w:val="Hyperlink"/>
            <w:rFonts w:cs="Times New Roman"/>
            <w:noProof/>
          </w:rPr>
          <w:t>18</w:t>
        </w:r>
        <w:r w:rsidR="003A72EF">
          <w:rPr>
            <w:rFonts w:eastAsiaTheme="minorEastAsia"/>
            <w:i w:val="0"/>
            <w:iCs w:val="0"/>
            <w:noProof/>
            <w:sz w:val="22"/>
            <w:szCs w:val="22"/>
            <w:lang w:eastAsia="sk-SK"/>
          </w:rPr>
          <w:tab/>
        </w:r>
        <w:r w:rsidR="003A72EF" w:rsidRPr="0085743F">
          <w:rPr>
            <w:rStyle w:val="Hyperlink"/>
            <w:noProof/>
          </w:rPr>
          <w:t>Vyhotovenie ponúk</w:t>
        </w:r>
        <w:r w:rsidR="003A72EF">
          <w:rPr>
            <w:noProof/>
            <w:webHidden/>
          </w:rPr>
          <w:tab/>
        </w:r>
        <w:r w:rsidR="00467DA4">
          <w:rPr>
            <w:noProof/>
            <w:webHidden/>
          </w:rPr>
          <w:fldChar w:fldCharType="begin"/>
        </w:r>
        <w:r w:rsidR="003A72EF">
          <w:rPr>
            <w:noProof/>
            <w:webHidden/>
          </w:rPr>
          <w:instrText xml:space="preserve"> PAGEREF _Toc77326680 \h </w:instrText>
        </w:r>
        <w:r w:rsidR="00467DA4">
          <w:rPr>
            <w:noProof/>
            <w:webHidden/>
          </w:rPr>
        </w:r>
        <w:r w:rsidR="00467DA4">
          <w:rPr>
            <w:noProof/>
            <w:webHidden/>
          </w:rPr>
          <w:fldChar w:fldCharType="separate"/>
        </w:r>
        <w:r w:rsidR="00C65539">
          <w:rPr>
            <w:noProof/>
            <w:webHidden/>
          </w:rPr>
          <w:t>11</w:t>
        </w:r>
        <w:r w:rsidR="00467DA4">
          <w:rPr>
            <w:noProof/>
            <w:webHidden/>
          </w:rPr>
          <w:fldChar w:fldCharType="end"/>
        </w:r>
      </w:hyperlink>
    </w:p>
    <w:p w14:paraId="5D7BEEEA" w14:textId="5E104717" w:rsidR="003A72EF" w:rsidRDefault="00D36668">
      <w:pPr>
        <w:pStyle w:val="TOC3"/>
        <w:tabs>
          <w:tab w:val="left" w:pos="709"/>
        </w:tabs>
        <w:rPr>
          <w:rFonts w:eastAsiaTheme="minorEastAsia"/>
          <w:i w:val="0"/>
          <w:iCs w:val="0"/>
          <w:noProof/>
          <w:sz w:val="22"/>
          <w:szCs w:val="22"/>
          <w:lang w:eastAsia="sk-SK"/>
        </w:rPr>
      </w:pPr>
      <w:hyperlink w:anchor="_Toc77326681" w:history="1">
        <w:r w:rsidR="003A72EF" w:rsidRPr="0085743F">
          <w:rPr>
            <w:rStyle w:val="Hyperlink"/>
            <w:rFonts w:cs="Times New Roman"/>
            <w:noProof/>
          </w:rPr>
          <w:t>19</w:t>
        </w:r>
        <w:r w:rsidR="003A72EF">
          <w:rPr>
            <w:rFonts w:eastAsiaTheme="minorEastAsia"/>
            <w:i w:val="0"/>
            <w:iCs w:val="0"/>
            <w:noProof/>
            <w:sz w:val="22"/>
            <w:szCs w:val="22"/>
            <w:lang w:eastAsia="sk-SK"/>
          </w:rPr>
          <w:tab/>
        </w:r>
        <w:r w:rsidR="003A72EF" w:rsidRPr="0085743F">
          <w:rPr>
            <w:rStyle w:val="Hyperlink"/>
            <w:noProof/>
          </w:rPr>
          <w:t>Konflikt záujmov</w:t>
        </w:r>
        <w:r w:rsidR="003A72EF">
          <w:rPr>
            <w:noProof/>
            <w:webHidden/>
          </w:rPr>
          <w:tab/>
        </w:r>
        <w:r w:rsidR="00467DA4">
          <w:rPr>
            <w:noProof/>
            <w:webHidden/>
          </w:rPr>
          <w:fldChar w:fldCharType="begin"/>
        </w:r>
        <w:r w:rsidR="003A72EF">
          <w:rPr>
            <w:noProof/>
            <w:webHidden/>
          </w:rPr>
          <w:instrText xml:space="preserve"> PAGEREF _Toc77326681 \h </w:instrText>
        </w:r>
        <w:r w:rsidR="00467DA4">
          <w:rPr>
            <w:noProof/>
            <w:webHidden/>
          </w:rPr>
        </w:r>
        <w:r w:rsidR="00467DA4">
          <w:rPr>
            <w:noProof/>
            <w:webHidden/>
          </w:rPr>
          <w:fldChar w:fldCharType="separate"/>
        </w:r>
        <w:r w:rsidR="00C65539">
          <w:rPr>
            <w:noProof/>
            <w:webHidden/>
          </w:rPr>
          <w:t>11</w:t>
        </w:r>
        <w:r w:rsidR="00467DA4">
          <w:rPr>
            <w:noProof/>
            <w:webHidden/>
          </w:rPr>
          <w:fldChar w:fldCharType="end"/>
        </w:r>
      </w:hyperlink>
    </w:p>
    <w:p w14:paraId="768968DC" w14:textId="5C1C2740" w:rsidR="003A72EF" w:rsidRDefault="00D36668">
      <w:pPr>
        <w:pStyle w:val="TOC2"/>
        <w:rPr>
          <w:rFonts w:asciiTheme="minorHAnsi" w:eastAsiaTheme="minorEastAsia" w:hAnsiTheme="minorHAnsi" w:cstheme="minorBidi"/>
          <w:b w:val="0"/>
          <w:smallCaps w:val="0"/>
          <w:sz w:val="22"/>
          <w:szCs w:val="22"/>
          <w:lang w:eastAsia="sk-SK"/>
        </w:rPr>
      </w:pPr>
      <w:hyperlink w:anchor="_Toc77326682" w:history="1">
        <w:r w:rsidR="003A72EF" w:rsidRPr="0085743F">
          <w:rPr>
            <w:rStyle w:val="Hyperlink"/>
          </w:rPr>
          <w:t>ODDIEL IV</w:t>
        </w:r>
        <w:r w:rsidR="003A72EF">
          <w:rPr>
            <w:rFonts w:asciiTheme="minorHAnsi" w:eastAsiaTheme="minorEastAsia" w:hAnsiTheme="minorHAnsi" w:cstheme="minorBidi"/>
            <w:b w:val="0"/>
            <w:smallCaps w:val="0"/>
            <w:sz w:val="22"/>
            <w:szCs w:val="22"/>
            <w:lang w:eastAsia="sk-SK"/>
          </w:rPr>
          <w:tab/>
        </w:r>
        <w:r w:rsidR="003A72EF" w:rsidRPr="0085743F">
          <w:rPr>
            <w:rStyle w:val="Hyperlink"/>
          </w:rPr>
          <w:t>Predkladanie ponúk</w:t>
        </w:r>
        <w:r w:rsidR="003A72EF">
          <w:rPr>
            <w:webHidden/>
          </w:rPr>
          <w:tab/>
        </w:r>
        <w:r w:rsidR="00467DA4">
          <w:rPr>
            <w:webHidden/>
          </w:rPr>
          <w:fldChar w:fldCharType="begin"/>
        </w:r>
        <w:r w:rsidR="003A72EF">
          <w:rPr>
            <w:webHidden/>
          </w:rPr>
          <w:instrText xml:space="preserve"> PAGEREF _Toc77326682 \h </w:instrText>
        </w:r>
        <w:r w:rsidR="00467DA4">
          <w:rPr>
            <w:webHidden/>
          </w:rPr>
        </w:r>
        <w:r w:rsidR="00467DA4">
          <w:rPr>
            <w:webHidden/>
          </w:rPr>
          <w:fldChar w:fldCharType="separate"/>
        </w:r>
        <w:r w:rsidR="00C65539">
          <w:rPr>
            <w:webHidden/>
          </w:rPr>
          <w:t>12</w:t>
        </w:r>
        <w:r w:rsidR="00467DA4">
          <w:rPr>
            <w:webHidden/>
          </w:rPr>
          <w:fldChar w:fldCharType="end"/>
        </w:r>
      </w:hyperlink>
    </w:p>
    <w:p w14:paraId="1088C8AB" w14:textId="4986CB70" w:rsidR="003A72EF" w:rsidRDefault="00D36668">
      <w:pPr>
        <w:pStyle w:val="TOC3"/>
        <w:tabs>
          <w:tab w:val="left" w:pos="709"/>
        </w:tabs>
        <w:rPr>
          <w:rFonts w:eastAsiaTheme="minorEastAsia"/>
          <w:i w:val="0"/>
          <w:iCs w:val="0"/>
          <w:noProof/>
          <w:sz w:val="22"/>
          <w:szCs w:val="22"/>
          <w:lang w:eastAsia="sk-SK"/>
        </w:rPr>
      </w:pPr>
      <w:hyperlink w:anchor="_Toc77326683" w:history="1">
        <w:r w:rsidR="003A72EF" w:rsidRPr="0085743F">
          <w:rPr>
            <w:rStyle w:val="Hyperlink"/>
            <w:rFonts w:cs="Times New Roman"/>
            <w:noProof/>
          </w:rPr>
          <w:t>20</w:t>
        </w:r>
        <w:r w:rsidR="003A72EF">
          <w:rPr>
            <w:rFonts w:eastAsiaTheme="minorEastAsia"/>
            <w:i w:val="0"/>
            <w:iCs w:val="0"/>
            <w:noProof/>
            <w:sz w:val="22"/>
            <w:szCs w:val="22"/>
            <w:lang w:eastAsia="sk-SK"/>
          </w:rPr>
          <w:tab/>
        </w:r>
        <w:r w:rsidR="003A72EF" w:rsidRPr="0085743F">
          <w:rPr>
            <w:rStyle w:val="Hyperlink"/>
            <w:noProof/>
          </w:rPr>
          <w:t>Spôsob predloženia ponuky</w:t>
        </w:r>
        <w:r w:rsidR="003A72EF">
          <w:rPr>
            <w:noProof/>
            <w:webHidden/>
          </w:rPr>
          <w:tab/>
        </w:r>
        <w:r w:rsidR="00467DA4">
          <w:rPr>
            <w:noProof/>
            <w:webHidden/>
          </w:rPr>
          <w:fldChar w:fldCharType="begin"/>
        </w:r>
        <w:r w:rsidR="003A72EF">
          <w:rPr>
            <w:noProof/>
            <w:webHidden/>
          </w:rPr>
          <w:instrText xml:space="preserve"> PAGEREF _Toc77326683 \h </w:instrText>
        </w:r>
        <w:r w:rsidR="00467DA4">
          <w:rPr>
            <w:noProof/>
            <w:webHidden/>
          </w:rPr>
        </w:r>
        <w:r w:rsidR="00467DA4">
          <w:rPr>
            <w:noProof/>
            <w:webHidden/>
          </w:rPr>
          <w:fldChar w:fldCharType="separate"/>
        </w:r>
        <w:r w:rsidR="00C65539">
          <w:rPr>
            <w:noProof/>
            <w:webHidden/>
          </w:rPr>
          <w:t>12</w:t>
        </w:r>
        <w:r w:rsidR="00467DA4">
          <w:rPr>
            <w:noProof/>
            <w:webHidden/>
          </w:rPr>
          <w:fldChar w:fldCharType="end"/>
        </w:r>
      </w:hyperlink>
    </w:p>
    <w:p w14:paraId="6A870EA0" w14:textId="56E0DB35" w:rsidR="003A72EF" w:rsidRDefault="00D36668">
      <w:pPr>
        <w:pStyle w:val="TOC3"/>
        <w:tabs>
          <w:tab w:val="left" w:pos="709"/>
        </w:tabs>
        <w:rPr>
          <w:rFonts w:eastAsiaTheme="minorEastAsia"/>
          <w:i w:val="0"/>
          <w:iCs w:val="0"/>
          <w:noProof/>
          <w:sz w:val="22"/>
          <w:szCs w:val="22"/>
          <w:lang w:eastAsia="sk-SK"/>
        </w:rPr>
      </w:pPr>
      <w:hyperlink w:anchor="_Toc77326684" w:history="1">
        <w:r w:rsidR="003A72EF" w:rsidRPr="0085743F">
          <w:rPr>
            <w:rStyle w:val="Hyperlink"/>
            <w:rFonts w:cs="Times New Roman"/>
            <w:noProof/>
          </w:rPr>
          <w:t>21</w:t>
        </w:r>
        <w:r w:rsidR="003A72EF">
          <w:rPr>
            <w:rFonts w:eastAsiaTheme="minorEastAsia"/>
            <w:i w:val="0"/>
            <w:iCs w:val="0"/>
            <w:noProof/>
            <w:sz w:val="22"/>
            <w:szCs w:val="22"/>
            <w:lang w:eastAsia="sk-SK"/>
          </w:rPr>
          <w:tab/>
        </w:r>
        <w:r w:rsidR="003A72EF" w:rsidRPr="0085743F">
          <w:rPr>
            <w:rStyle w:val="Hyperlink"/>
            <w:noProof/>
          </w:rPr>
          <w:t>Miesto a lehota na predkladanie ponúk</w:t>
        </w:r>
        <w:r w:rsidR="003A72EF">
          <w:rPr>
            <w:noProof/>
            <w:webHidden/>
          </w:rPr>
          <w:tab/>
        </w:r>
        <w:r w:rsidR="00467DA4">
          <w:rPr>
            <w:noProof/>
            <w:webHidden/>
          </w:rPr>
          <w:fldChar w:fldCharType="begin"/>
        </w:r>
        <w:r w:rsidR="003A72EF">
          <w:rPr>
            <w:noProof/>
            <w:webHidden/>
          </w:rPr>
          <w:instrText xml:space="preserve"> PAGEREF _Toc77326684 \h </w:instrText>
        </w:r>
        <w:r w:rsidR="00467DA4">
          <w:rPr>
            <w:noProof/>
            <w:webHidden/>
          </w:rPr>
        </w:r>
        <w:r w:rsidR="00467DA4">
          <w:rPr>
            <w:noProof/>
            <w:webHidden/>
          </w:rPr>
          <w:fldChar w:fldCharType="separate"/>
        </w:r>
        <w:r w:rsidR="00C65539">
          <w:rPr>
            <w:noProof/>
            <w:webHidden/>
          </w:rPr>
          <w:t>13</w:t>
        </w:r>
        <w:r w:rsidR="00467DA4">
          <w:rPr>
            <w:noProof/>
            <w:webHidden/>
          </w:rPr>
          <w:fldChar w:fldCharType="end"/>
        </w:r>
      </w:hyperlink>
    </w:p>
    <w:p w14:paraId="5A490D67" w14:textId="09B5C664" w:rsidR="003A72EF" w:rsidRDefault="00D36668">
      <w:pPr>
        <w:pStyle w:val="TOC3"/>
        <w:tabs>
          <w:tab w:val="left" w:pos="709"/>
        </w:tabs>
        <w:rPr>
          <w:rFonts w:eastAsiaTheme="minorEastAsia"/>
          <w:i w:val="0"/>
          <w:iCs w:val="0"/>
          <w:noProof/>
          <w:sz w:val="22"/>
          <w:szCs w:val="22"/>
          <w:lang w:eastAsia="sk-SK"/>
        </w:rPr>
      </w:pPr>
      <w:hyperlink w:anchor="_Toc77326685" w:history="1">
        <w:r w:rsidR="003A72EF" w:rsidRPr="0085743F">
          <w:rPr>
            <w:rStyle w:val="Hyperlink"/>
            <w:rFonts w:cs="Times New Roman"/>
            <w:noProof/>
          </w:rPr>
          <w:t>22</w:t>
        </w:r>
        <w:r w:rsidR="003A72EF">
          <w:rPr>
            <w:rFonts w:eastAsiaTheme="minorEastAsia"/>
            <w:i w:val="0"/>
            <w:iCs w:val="0"/>
            <w:noProof/>
            <w:sz w:val="22"/>
            <w:szCs w:val="22"/>
            <w:lang w:eastAsia="sk-SK"/>
          </w:rPr>
          <w:tab/>
        </w:r>
        <w:r w:rsidR="003A72EF" w:rsidRPr="0085743F">
          <w:rPr>
            <w:rStyle w:val="Hyperlink"/>
            <w:noProof/>
          </w:rPr>
          <w:t>STIAHNUTIE/VYMAZANIE PÔVODNEJ PONUKY A PREDLOŽENIE NOVEJ PONUKY</w:t>
        </w:r>
        <w:r w:rsidR="003A72EF">
          <w:rPr>
            <w:noProof/>
            <w:webHidden/>
          </w:rPr>
          <w:tab/>
        </w:r>
        <w:r w:rsidR="00467DA4">
          <w:rPr>
            <w:noProof/>
            <w:webHidden/>
          </w:rPr>
          <w:fldChar w:fldCharType="begin"/>
        </w:r>
        <w:r w:rsidR="003A72EF">
          <w:rPr>
            <w:noProof/>
            <w:webHidden/>
          </w:rPr>
          <w:instrText xml:space="preserve"> PAGEREF _Toc77326685 \h </w:instrText>
        </w:r>
        <w:r w:rsidR="00467DA4">
          <w:rPr>
            <w:noProof/>
            <w:webHidden/>
          </w:rPr>
        </w:r>
        <w:r w:rsidR="00467DA4">
          <w:rPr>
            <w:noProof/>
            <w:webHidden/>
          </w:rPr>
          <w:fldChar w:fldCharType="separate"/>
        </w:r>
        <w:r w:rsidR="00C65539">
          <w:rPr>
            <w:noProof/>
            <w:webHidden/>
          </w:rPr>
          <w:t>13</w:t>
        </w:r>
        <w:r w:rsidR="00467DA4">
          <w:rPr>
            <w:noProof/>
            <w:webHidden/>
          </w:rPr>
          <w:fldChar w:fldCharType="end"/>
        </w:r>
      </w:hyperlink>
    </w:p>
    <w:p w14:paraId="3F941D3B" w14:textId="0B990BEF" w:rsidR="003A72EF" w:rsidRDefault="00D36668">
      <w:pPr>
        <w:pStyle w:val="TOC2"/>
        <w:rPr>
          <w:rFonts w:asciiTheme="minorHAnsi" w:eastAsiaTheme="minorEastAsia" w:hAnsiTheme="minorHAnsi" w:cstheme="minorBidi"/>
          <w:b w:val="0"/>
          <w:smallCaps w:val="0"/>
          <w:sz w:val="22"/>
          <w:szCs w:val="22"/>
          <w:lang w:eastAsia="sk-SK"/>
        </w:rPr>
      </w:pPr>
      <w:hyperlink w:anchor="_Toc77326686" w:history="1">
        <w:r w:rsidR="003A72EF" w:rsidRPr="0085743F">
          <w:rPr>
            <w:rStyle w:val="Hyperlink"/>
          </w:rPr>
          <w:t>ODDIEL V</w:t>
        </w:r>
        <w:r w:rsidR="003A72EF">
          <w:rPr>
            <w:rFonts w:asciiTheme="minorHAnsi" w:eastAsiaTheme="minorEastAsia" w:hAnsiTheme="minorHAnsi" w:cstheme="minorBidi"/>
            <w:b w:val="0"/>
            <w:smallCaps w:val="0"/>
            <w:sz w:val="22"/>
            <w:szCs w:val="22"/>
            <w:lang w:eastAsia="sk-SK"/>
          </w:rPr>
          <w:tab/>
        </w:r>
        <w:r w:rsidR="003A72EF" w:rsidRPr="0085743F">
          <w:rPr>
            <w:rStyle w:val="Hyperlink"/>
          </w:rPr>
          <w:t>Otváranie a vyhodnotenie ponúk</w:t>
        </w:r>
        <w:r w:rsidR="003A72EF">
          <w:rPr>
            <w:webHidden/>
          </w:rPr>
          <w:tab/>
        </w:r>
        <w:r w:rsidR="00467DA4">
          <w:rPr>
            <w:webHidden/>
          </w:rPr>
          <w:fldChar w:fldCharType="begin"/>
        </w:r>
        <w:r w:rsidR="003A72EF">
          <w:rPr>
            <w:webHidden/>
          </w:rPr>
          <w:instrText xml:space="preserve"> PAGEREF _Toc77326686 \h </w:instrText>
        </w:r>
        <w:r w:rsidR="00467DA4">
          <w:rPr>
            <w:webHidden/>
          </w:rPr>
        </w:r>
        <w:r w:rsidR="00467DA4">
          <w:rPr>
            <w:webHidden/>
          </w:rPr>
          <w:fldChar w:fldCharType="separate"/>
        </w:r>
        <w:r w:rsidR="00C65539">
          <w:rPr>
            <w:webHidden/>
          </w:rPr>
          <w:t>13</w:t>
        </w:r>
        <w:r w:rsidR="00467DA4">
          <w:rPr>
            <w:webHidden/>
          </w:rPr>
          <w:fldChar w:fldCharType="end"/>
        </w:r>
      </w:hyperlink>
    </w:p>
    <w:p w14:paraId="30324118" w14:textId="4D82EBDA" w:rsidR="003A72EF" w:rsidRDefault="00D36668">
      <w:pPr>
        <w:pStyle w:val="TOC3"/>
        <w:tabs>
          <w:tab w:val="left" w:pos="709"/>
        </w:tabs>
        <w:rPr>
          <w:rFonts w:eastAsiaTheme="minorEastAsia"/>
          <w:i w:val="0"/>
          <w:iCs w:val="0"/>
          <w:noProof/>
          <w:sz w:val="22"/>
          <w:szCs w:val="22"/>
          <w:lang w:eastAsia="sk-SK"/>
        </w:rPr>
      </w:pPr>
      <w:hyperlink w:anchor="_Toc77326687" w:history="1">
        <w:r w:rsidR="003A72EF" w:rsidRPr="0085743F">
          <w:rPr>
            <w:rStyle w:val="Hyperlink"/>
            <w:rFonts w:cs="Times New Roman"/>
            <w:noProof/>
          </w:rPr>
          <w:t>23</w:t>
        </w:r>
        <w:r w:rsidR="003A72EF">
          <w:rPr>
            <w:rFonts w:eastAsiaTheme="minorEastAsia"/>
            <w:i w:val="0"/>
            <w:iCs w:val="0"/>
            <w:noProof/>
            <w:sz w:val="22"/>
            <w:szCs w:val="22"/>
            <w:lang w:eastAsia="sk-SK"/>
          </w:rPr>
          <w:tab/>
        </w:r>
        <w:r w:rsidR="003A72EF" w:rsidRPr="0085743F">
          <w:rPr>
            <w:rStyle w:val="Hyperlink"/>
            <w:noProof/>
          </w:rPr>
          <w:t>Otváranie ponúk</w:t>
        </w:r>
        <w:r w:rsidR="003A72EF">
          <w:rPr>
            <w:noProof/>
            <w:webHidden/>
          </w:rPr>
          <w:tab/>
        </w:r>
        <w:r w:rsidR="00467DA4">
          <w:rPr>
            <w:noProof/>
            <w:webHidden/>
          </w:rPr>
          <w:fldChar w:fldCharType="begin"/>
        </w:r>
        <w:r w:rsidR="003A72EF">
          <w:rPr>
            <w:noProof/>
            <w:webHidden/>
          </w:rPr>
          <w:instrText xml:space="preserve"> PAGEREF _Toc77326687 \h </w:instrText>
        </w:r>
        <w:r w:rsidR="00467DA4">
          <w:rPr>
            <w:noProof/>
            <w:webHidden/>
          </w:rPr>
        </w:r>
        <w:r w:rsidR="00467DA4">
          <w:rPr>
            <w:noProof/>
            <w:webHidden/>
          </w:rPr>
          <w:fldChar w:fldCharType="separate"/>
        </w:r>
        <w:r w:rsidR="00C65539">
          <w:rPr>
            <w:noProof/>
            <w:webHidden/>
          </w:rPr>
          <w:t>13</w:t>
        </w:r>
        <w:r w:rsidR="00467DA4">
          <w:rPr>
            <w:noProof/>
            <w:webHidden/>
          </w:rPr>
          <w:fldChar w:fldCharType="end"/>
        </w:r>
      </w:hyperlink>
    </w:p>
    <w:p w14:paraId="12F7F556" w14:textId="6425543F" w:rsidR="003A72EF" w:rsidRDefault="00D36668">
      <w:pPr>
        <w:pStyle w:val="TOC3"/>
        <w:tabs>
          <w:tab w:val="left" w:pos="709"/>
        </w:tabs>
        <w:rPr>
          <w:rFonts w:eastAsiaTheme="minorEastAsia"/>
          <w:i w:val="0"/>
          <w:iCs w:val="0"/>
          <w:noProof/>
          <w:sz w:val="22"/>
          <w:szCs w:val="22"/>
          <w:lang w:eastAsia="sk-SK"/>
        </w:rPr>
      </w:pPr>
      <w:hyperlink w:anchor="_Toc77326688" w:history="1">
        <w:r w:rsidR="003A72EF" w:rsidRPr="0085743F">
          <w:rPr>
            <w:rStyle w:val="Hyperlink"/>
            <w:rFonts w:cs="Times New Roman"/>
            <w:noProof/>
          </w:rPr>
          <w:t>24</w:t>
        </w:r>
        <w:r w:rsidR="003A72EF">
          <w:rPr>
            <w:rFonts w:eastAsiaTheme="minorEastAsia"/>
            <w:i w:val="0"/>
            <w:iCs w:val="0"/>
            <w:noProof/>
            <w:sz w:val="22"/>
            <w:szCs w:val="22"/>
            <w:lang w:eastAsia="sk-SK"/>
          </w:rPr>
          <w:tab/>
        </w:r>
        <w:r w:rsidR="003A72EF" w:rsidRPr="0085743F">
          <w:rPr>
            <w:rStyle w:val="Hyperlink"/>
            <w:noProof/>
          </w:rPr>
          <w:t>Vyhodnotenie splnenia podmienok účasti, vysvetľovanie a vyhodnocovanie ponúk</w:t>
        </w:r>
        <w:r w:rsidR="003A72EF">
          <w:rPr>
            <w:noProof/>
            <w:webHidden/>
          </w:rPr>
          <w:tab/>
        </w:r>
        <w:r w:rsidR="00467DA4">
          <w:rPr>
            <w:noProof/>
            <w:webHidden/>
          </w:rPr>
          <w:fldChar w:fldCharType="begin"/>
        </w:r>
        <w:r w:rsidR="003A72EF">
          <w:rPr>
            <w:noProof/>
            <w:webHidden/>
          </w:rPr>
          <w:instrText xml:space="preserve"> PAGEREF _Toc77326688 \h </w:instrText>
        </w:r>
        <w:r w:rsidR="00467DA4">
          <w:rPr>
            <w:noProof/>
            <w:webHidden/>
          </w:rPr>
        </w:r>
        <w:r w:rsidR="00467DA4">
          <w:rPr>
            <w:noProof/>
            <w:webHidden/>
          </w:rPr>
          <w:fldChar w:fldCharType="separate"/>
        </w:r>
        <w:r w:rsidR="00C65539">
          <w:rPr>
            <w:noProof/>
            <w:webHidden/>
          </w:rPr>
          <w:t>13</w:t>
        </w:r>
        <w:r w:rsidR="00467DA4">
          <w:rPr>
            <w:noProof/>
            <w:webHidden/>
          </w:rPr>
          <w:fldChar w:fldCharType="end"/>
        </w:r>
      </w:hyperlink>
    </w:p>
    <w:p w14:paraId="4D8B9FE2" w14:textId="191D1670" w:rsidR="003A72EF" w:rsidRDefault="00D36668">
      <w:pPr>
        <w:pStyle w:val="TOC3"/>
        <w:tabs>
          <w:tab w:val="left" w:pos="709"/>
        </w:tabs>
        <w:rPr>
          <w:rFonts w:eastAsiaTheme="minorEastAsia"/>
          <w:i w:val="0"/>
          <w:iCs w:val="0"/>
          <w:noProof/>
          <w:sz w:val="22"/>
          <w:szCs w:val="22"/>
          <w:lang w:eastAsia="sk-SK"/>
        </w:rPr>
      </w:pPr>
      <w:hyperlink w:anchor="_Toc77326689" w:history="1">
        <w:r w:rsidR="003A72EF" w:rsidRPr="0085743F">
          <w:rPr>
            <w:rStyle w:val="Hyperlink"/>
            <w:rFonts w:cs="Times New Roman"/>
            <w:noProof/>
          </w:rPr>
          <w:t>25</w:t>
        </w:r>
        <w:r w:rsidR="003A72EF">
          <w:rPr>
            <w:rFonts w:eastAsiaTheme="minorEastAsia"/>
            <w:i w:val="0"/>
            <w:iCs w:val="0"/>
            <w:noProof/>
            <w:sz w:val="22"/>
            <w:szCs w:val="22"/>
            <w:lang w:eastAsia="sk-SK"/>
          </w:rPr>
          <w:tab/>
        </w:r>
        <w:r w:rsidR="003A72EF" w:rsidRPr="0085743F">
          <w:rPr>
            <w:rStyle w:val="Hyperlink"/>
            <w:noProof/>
          </w:rPr>
          <w:t>Dôvernosť procesu Verejného obstarávania</w:t>
        </w:r>
        <w:r w:rsidR="003A72EF">
          <w:rPr>
            <w:noProof/>
            <w:webHidden/>
          </w:rPr>
          <w:tab/>
        </w:r>
        <w:r w:rsidR="00467DA4">
          <w:rPr>
            <w:noProof/>
            <w:webHidden/>
          </w:rPr>
          <w:fldChar w:fldCharType="begin"/>
        </w:r>
        <w:r w:rsidR="003A72EF">
          <w:rPr>
            <w:noProof/>
            <w:webHidden/>
          </w:rPr>
          <w:instrText xml:space="preserve"> PAGEREF _Toc77326689 \h </w:instrText>
        </w:r>
        <w:r w:rsidR="00467DA4">
          <w:rPr>
            <w:noProof/>
            <w:webHidden/>
          </w:rPr>
        </w:r>
        <w:r w:rsidR="00467DA4">
          <w:rPr>
            <w:noProof/>
            <w:webHidden/>
          </w:rPr>
          <w:fldChar w:fldCharType="separate"/>
        </w:r>
        <w:r w:rsidR="00C65539">
          <w:rPr>
            <w:noProof/>
            <w:webHidden/>
          </w:rPr>
          <w:t>14</w:t>
        </w:r>
        <w:r w:rsidR="00467DA4">
          <w:rPr>
            <w:noProof/>
            <w:webHidden/>
          </w:rPr>
          <w:fldChar w:fldCharType="end"/>
        </w:r>
      </w:hyperlink>
    </w:p>
    <w:p w14:paraId="0081916C" w14:textId="5FB31A63" w:rsidR="003A72EF" w:rsidRDefault="00D36668">
      <w:pPr>
        <w:pStyle w:val="TOC2"/>
        <w:rPr>
          <w:rFonts w:asciiTheme="minorHAnsi" w:eastAsiaTheme="minorEastAsia" w:hAnsiTheme="minorHAnsi" w:cstheme="minorBidi"/>
          <w:b w:val="0"/>
          <w:smallCaps w:val="0"/>
          <w:sz w:val="22"/>
          <w:szCs w:val="22"/>
          <w:lang w:eastAsia="sk-SK"/>
        </w:rPr>
      </w:pPr>
      <w:hyperlink w:anchor="_Toc77326690" w:history="1">
        <w:r w:rsidR="003A72EF" w:rsidRPr="0085743F">
          <w:rPr>
            <w:rStyle w:val="Hyperlink"/>
          </w:rPr>
          <w:t>ODDIEL VI</w:t>
        </w:r>
        <w:r w:rsidR="003A72EF">
          <w:rPr>
            <w:rFonts w:asciiTheme="minorHAnsi" w:eastAsiaTheme="minorEastAsia" w:hAnsiTheme="minorHAnsi" w:cstheme="minorBidi"/>
            <w:b w:val="0"/>
            <w:smallCaps w:val="0"/>
            <w:sz w:val="22"/>
            <w:szCs w:val="22"/>
            <w:lang w:eastAsia="sk-SK"/>
          </w:rPr>
          <w:tab/>
        </w:r>
        <w:r w:rsidR="003A72EF" w:rsidRPr="0085743F">
          <w:rPr>
            <w:rStyle w:val="Hyperlink"/>
          </w:rPr>
          <w:t>Prijatie ponuky a</w:t>
        </w:r>
        <w:r w:rsidR="003A72EF" w:rsidRPr="0085743F">
          <w:rPr>
            <w:rStyle w:val="Hyperlink"/>
            <w:rFonts w:cs="Calibri"/>
          </w:rPr>
          <w:t> </w:t>
        </w:r>
        <w:r w:rsidR="003A72EF" w:rsidRPr="0085743F">
          <w:rPr>
            <w:rStyle w:val="Hyperlink"/>
          </w:rPr>
          <w:t>uzavretie zmluvy</w:t>
        </w:r>
        <w:r w:rsidR="003A72EF">
          <w:rPr>
            <w:webHidden/>
          </w:rPr>
          <w:tab/>
        </w:r>
        <w:r w:rsidR="00467DA4">
          <w:rPr>
            <w:webHidden/>
          </w:rPr>
          <w:fldChar w:fldCharType="begin"/>
        </w:r>
        <w:r w:rsidR="003A72EF">
          <w:rPr>
            <w:webHidden/>
          </w:rPr>
          <w:instrText xml:space="preserve"> PAGEREF _Toc77326690 \h </w:instrText>
        </w:r>
        <w:r w:rsidR="00467DA4">
          <w:rPr>
            <w:webHidden/>
          </w:rPr>
        </w:r>
        <w:r w:rsidR="00467DA4">
          <w:rPr>
            <w:webHidden/>
          </w:rPr>
          <w:fldChar w:fldCharType="separate"/>
        </w:r>
        <w:r w:rsidR="00C65539">
          <w:rPr>
            <w:webHidden/>
          </w:rPr>
          <w:t>14</w:t>
        </w:r>
        <w:r w:rsidR="00467DA4">
          <w:rPr>
            <w:webHidden/>
          </w:rPr>
          <w:fldChar w:fldCharType="end"/>
        </w:r>
      </w:hyperlink>
    </w:p>
    <w:p w14:paraId="05B49A6E" w14:textId="767AD545" w:rsidR="003A72EF" w:rsidRDefault="00D36668">
      <w:pPr>
        <w:pStyle w:val="TOC3"/>
        <w:tabs>
          <w:tab w:val="left" w:pos="709"/>
        </w:tabs>
        <w:rPr>
          <w:rFonts w:eastAsiaTheme="minorEastAsia"/>
          <w:i w:val="0"/>
          <w:iCs w:val="0"/>
          <w:noProof/>
          <w:sz w:val="22"/>
          <w:szCs w:val="22"/>
          <w:lang w:eastAsia="sk-SK"/>
        </w:rPr>
      </w:pPr>
      <w:hyperlink w:anchor="_Toc77326691" w:history="1">
        <w:r w:rsidR="003A72EF" w:rsidRPr="0085743F">
          <w:rPr>
            <w:rStyle w:val="Hyperlink"/>
            <w:rFonts w:cs="Times New Roman"/>
            <w:noProof/>
          </w:rPr>
          <w:t>26</w:t>
        </w:r>
        <w:r w:rsidR="003A72EF">
          <w:rPr>
            <w:rFonts w:eastAsiaTheme="minorEastAsia"/>
            <w:i w:val="0"/>
            <w:iCs w:val="0"/>
            <w:noProof/>
            <w:sz w:val="22"/>
            <w:szCs w:val="22"/>
            <w:lang w:eastAsia="sk-SK"/>
          </w:rPr>
          <w:tab/>
        </w:r>
        <w:r w:rsidR="003A72EF" w:rsidRPr="0085743F">
          <w:rPr>
            <w:rStyle w:val="Hyperlink"/>
            <w:noProof/>
          </w:rPr>
          <w:t>Vyhodnotenie splnenia podmienok účasti úspešného uchádzača a informácia o výsledku hodnotenia ponúk</w:t>
        </w:r>
        <w:r w:rsidR="003A72EF">
          <w:rPr>
            <w:noProof/>
            <w:webHidden/>
          </w:rPr>
          <w:tab/>
        </w:r>
        <w:r w:rsidR="00467DA4">
          <w:rPr>
            <w:noProof/>
            <w:webHidden/>
          </w:rPr>
          <w:fldChar w:fldCharType="begin"/>
        </w:r>
        <w:r w:rsidR="003A72EF">
          <w:rPr>
            <w:noProof/>
            <w:webHidden/>
          </w:rPr>
          <w:instrText xml:space="preserve"> PAGEREF _Toc77326691 \h </w:instrText>
        </w:r>
        <w:r w:rsidR="00467DA4">
          <w:rPr>
            <w:noProof/>
            <w:webHidden/>
          </w:rPr>
        </w:r>
        <w:r w:rsidR="00467DA4">
          <w:rPr>
            <w:noProof/>
            <w:webHidden/>
          </w:rPr>
          <w:fldChar w:fldCharType="separate"/>
        </w:r>
        <w:r w:rsidR="00C65539">
          <w:rPr>
            <w:noProof/>
            <w:webHidden/>
          </w:rPr>
          <w:t>14</w:t>
        </w:r>
        <w:r w:rsidR="00467DA4">
          <w:rPr>
            <w:noProof/>
            <w:webHidden/>
          </w:rPr>
          <w:fldChar w:fldCharType="end"/>
        </w:r>
      </w:hyperlink>
    </w:p>
    <w:p w14:paraId="7C95184B" w14:textId="56D373E7" w:rsidR="003A72EF" w:rsidRDefault="00D36668">
      <w:pPr>
        <w:pStyle w:val="TOC3"/>
        <w:tabs>
          <w:tab w:val="left" w:pos="709"/>
        </w:tabs>
        <w:rPr>
          <w:rFonts w:eastAsiaTheme="minorEastAsia"/>
          <w:i w:val="0"/>
          <w:iCs w:val="0"/>
          <w:noProof/>
          <w:sz w:val="22"/>
          <w:szCs w:val="22"/>
          <w:lang w:eastAsia="sk-SK"/>
        </w:rPr>
      </w:pPr>
      <w:hyperlink w:anchor="_Toc77326692" w:history="1">
        <w:r w:rsidR="003A72EF" w:rsidRPr="0085743F">
          <w:rPr>
            <w:rStyle w:val="Hyperlink"/>
            <w:rFonts w:cs="Times New Roman"/>
            <w:noProof/>
          </w:rPr>
          <w:t>27</w:t>
        </w:r>
        <w:r w:rsidR="003A72EF">
          <w:rPr>
            <w:rFonts w:eastAsiaTheme="minorEastAsia"/>
            <w:i w:val="0"/>
            <w:iCs w:val="0"/>
            <w:noProof/>
            <w:sz w:val="22"/>
            <w:szCs w:val="22"/>
            <w:lang w:eastAsia="sk-SK"/>
          </w:rPr>
          <w:tab/>
        </w:r>
        <w:r w:rsidR="003A72EF" w:rsidRPr="0085743F">
          <w:rPr>
            <w:rStyle w:val="Hyperlink"/>
            <w:noProof/>
          </w:rPr>
          <w:t>Uzavretie zmluvy</w:t>
        </w:r>
        <w:r w:rsidR="003A72EF">
          <w:rPr>
            <w:noProof/>
            <w:webHidden/>
          </w:rPr>
          <w:tab/>
        </w:r>
        <w:r w:rsidR="00467DA4">
          <w:rPr>
            <w:noProof/>
            <w:webHidden/>
          </w:rPr>
          <w:fldChar w:fldCharType="begin"/>
        </w:r>
        <w:r w:rsidR="003A72EF">
          <w:rPr>
            <w:noProof/>
            <w:webHidden/>
          </w:rPr>
          <w:instrText xml:space="preserve"> PAGEREF _Toc77326692 \h </w:instrText>
        </w:r>
        <w:r w:rsidR="00467DA4">
          <w:rPr>
            <w:noProof/>
            <w:webHidden/>
          </w:rPr>
        </w:r>
        <w:r w:rsidR="00467DA4">
          <w:rPr>
            <w:noProof/>
            <w:webHidden/>
          </w:rPr>
          <w:fldChar w:fldCharType="separate"/>
        </w:r>
        <w:r w:rsidR="00C65539">
          <w:rPr>
            <w:noProof/>
            <w:webHidden/>
          </w:rPr>
          <w:t>14</w:t>
        </w:r>
        <w:r w:rsidR="00467DA4">
          <w:rPr>
            <w:noProof/>
            <w:webHidden/>
          </w:rPr>
          <w:fldChar w:fldCharType="end"/>
        </w:r>
      </w:hyperlink>
    </w:p>
    <w:p w14:paraId="7ED1F2A1" w14:textId="6C0018BD" w:rsidR="003A72EF" w:rsidRDefault="00D36668">
      <w:pPr>
        <w:pStyle w:val="TOC1"/>
        <w:rPr>
          <w:rFonts w:asciiTheme="minorHAnsi" w:eastAsiaTheme="minorEastAsia" w:hAnsiTheme="minorHAnsi" w:cstheme="minorBidi"/>
          <w:b w:val="0"/>
          <w:bCs w:val="0"/>
          <w:caps w:val="0"/>
          <w:sz w:val="22"/>
          <w:szCs w:val="22"/>
          <w:lang w:eastAsia="sk-SK"/>
        </w:rPr>
      </w:pPr>
      <w:hyperlink w:anchor="_Toc77326693" w:history="1">
        <w:r w:rsidR="003A72EF" w:rsidRPr="0085743F">
          <w:rPr>
            <w:rStyle w:val="Hyperlink"/>
          </w:rPr>
          <w:t>ČASŤ B</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Opis predmetu zákazky</w:t>
        </w:r>
        <w:r w:rsidR="003A72EF">
          <w:rPr>
            <w:webHidden/>
          </w:rPr>
          <w:tab/>
        </w:r>
        <w:r w:rsidR="00467DA4">
          <w:rPr>
            <w:webHidden/>
          </w:rPr>
          <w:fldChar w:fldCharType="begin"/>
        </w:r>
        <w:r w:rsidR="003A72EF">
          <w:rPr>
            <w:webHidden/>
          </w:rPr>
          <w:instrText xml:space="preserve"> PAGEREF _Toc77326693 \h </w:instrText>
        </w:r>
        <w:r w:rsidR="00467DA4">
          <w:rPr>
            <w:webHidden/>
          </w:rPr>
        </w:r>
        <w:r w:rsidR="00467DA4">
          <w:rPr>
            <w:webHidden/>
          </w:rPr>
          <w:fldChar w:fldCharType="separate"/>
        </w:r>
        <w:r w:rsidR="00C65539">
          <w:rPr>
            <w:webHidden/>
          </w:rPr>
          <w:t>16</w:t>
        </w:r>
        <w:r w:rsidR="00467DA4">
          <w:rPr>
            <w:webHidden/>
          </w:rPr>
          <w:fldChar w:fldCharType="end"/>
        </w:r>
      </w:hyperlink>
    </w:p>
    <w:p w14:paraId="57561554" w14:textId="3704F9BB" w:rsidR="003A72EF" w:rsidRDefault="00D36668">
      <w:pPr>
        <w:pStyle w:val="TOC3"/>
        <w:rPr>
          <w:rFonts w:eastAsiaTheme="minorEastAsia"/>
          <w:i w:val="0"/>
          <w:iCs w:val="0"/>
          <w:noProof/>
          <w:sz w:val="22"/>
          <w:szCs w:val="22"/>
          <w:lang w:eastAsia="sk-SK"/>
        </w:rPr>
      </w:pPr>
      <w:hyperlink w:anchor="_Toc77326694"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Predmet zákazky</w:t>
        </w:r>
        <w:r w:rsidR="003A72EF">
          <w:rPr>
            <w:noProof/>
            <w:webHidden/>
          </w:rPr>
          <w:tab/>
        </w:r>
        <w:r w:rsidR="00467DA4">
          <w:rPr>
            <w:noProof/>
            <w:webHidden/>
          </w:rPr>
          <w:fldChar w:fldCharType="begin"/>
        </w:r>
        <w:r w:rsidR="003A72EF">
          <w:rPr>
            <w:noProof/>
            <w:webHidden/>
          </w:rPr>
          <w:instrText xml:space="preserve"> PAGEREF _Toc77326694 \h </w:instrText>
        </w:r>
        <w:r w:rsidR="00467DA4">
          <w:rPr>
            <w:noProof/>
            <w:webHidden/>
          </w:rPr>
        </w:r>
        <w:r w:rsidR="00467DA4">
          <w:rPr>
            <w:noProof/>
            <w:webHidden/>
          </w:rPr>
          <w:fldChar w:fldCharType="separate"/>
        </w:r>
        <w:r w:rsidR="00C65539">
          <w:rPr>
            <w:noProof/>
            <w:webHidden/>
          </w:rPr>
          <w:t>16</w:t>
        </w:r>
        <w:r w:rsidR="00467DA4">
          <w:rPr>
            <w:noProof/>
            <w:webHidden/>
          </w:rPr>
          <w:fldChar w:fldCharType="end"/>
        </w:r>
      </w:hyperlink>
    </w:p>
    <w:p w14:paraId="1C7D27B0" w14:textId="1A6FBC5F" w:rsidR="003A72EF" w:rsidRDefault="00D36668">
      <w:pPr>
        <w:pStyle w:val="TOC1"/>
        <w:rPr>
          <w:rFonts w:asciiTheme="minorHAnsi" w:eastAsiaTheme="minorEastAsia" w:hAnsiTheme="minorHAnsi" w:cstheme="minorBidi"/>
          <w:b w:val="0"/>
          <w:bCs w:val="0"/>
          <w:caps w:val="0"/>
          <w:sz w:val="22"/>
          <w:szCs w:val="22"/>
          <w:lang w:eastAsia="sk-SK"/>
        </w:rPr>
      </w:pPr>
      <w:hyperlink w:anchor="_Toc77326695" w:history="1">
        <w:r w:rsidR="003A72EF" w:rsidRPr="0085743F">
          <w:rPr>
            <w:rStyle w:val="Hyperlink"/>
          </w:rPr>
          <w:t>ČASŤ C</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Spôsob určenia ceny</w:t>
        </w:r>
        <w:r w:rsidR="003A72EF">
          <w:rPr>
            <w:webHidden/>
          </w:rPr>
          <w:tab/>
        </w:r>
        <w:r w:rsidR="00467DA4">
          <w:rPr>
            <w:webHidden/>
          </w:rPr>
          <w:fldChar w:fldCharType="begin"/>
        </w:r>
        <w:r w:rsidR="003A72EF">
          <w:rPr>
            <w:webHidden/>
          </w:rPr>
          <w:instrText xml:space="preserve"> PAGEREF _Toc77326695 \h </w:instrText>
        </w:r>
        <w:r w:rsidR="00467DA4">
          <w:rPr>
            <w:webHidden/>
          </w:rPr>
        </w:r>
        <w:r w:rsidR="00467DA4">
          <w:rPr>
            <w:webHidden/>
          </w:rPr>
          <w:fldChar w:fldCharType="separate"/>
        </w:r>
        <w:r w:rsidR="00C65539">
          <w:rPr>
            <w:webHidden/>
          </w:rPr>
          <w:t>17</w:t>
        </w:r>
        <w:r w:rsidR="00467DA4">
          <w:rPr>
            <w:webHidden/>
          </w:rPr>
          <w:fldChar w:fldCharType="end"/>
        </w:r>
      </w:hyperlink>
    </w:p>
    <w:p w14:paraId="08683B32" w14:textId="43198CA0" w:rsidR="003A72EF" w:rsidRDefault="00D36668">
      <w:pPr>
        <w:pStyle w:val="TOC3"/>
        <w:rPr>
          <w:rFonts w:eastAsiaTheme="minorEastAsia"/>
          <w:i w:val="0"/>
          <w:iCs w:val="0"/>
          <w:noProof/>
          <w:sz w:val="22"/>
          <w:szCs w:val="22"/>
          <w:lang w:eastAsia="sk-SK"/>
        </w:rPr>
      </w:pPr>
      <w:hyperlink w:anchor="_Toc77326696"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Stanovenie ceny za predmet zákazky</w:t>
        </w:r>
        <w:r w:rsidR="003A72EF">
          <w:rPr>
            <w:noProof/>
            <w:webHidden/>
          </w:rPr>
          <w:tab/>
        </w:r>
        <w:r w:rsidR="00467DA4">
          <w:rPr>
            <w:noProof/>
            <w:webHidden/>
          </w:rPr>
          <w:fldChar w:fldCharType="begin"/>
        </w:r>
        <w:r w:rsidR="003A72EF">
          <w:rPr>
            <w:noProof/>
            <w:webHidden/>
          </w:rPr>
          <w:instrText xml:space="preserve"> PAGEREF _Toc77326696 \h </w:instrText>
        </w:r>
        <w:r w:rsidR="00467DA4">
          <w:rPr>
            <w:noProof/>
            <w:webHidden/>
          </w:rPr>
        </w:r>
        <w:r w:rsidR="00467DA4">
          <w:rPr>
            <w:noProof/>
            <w:webHidden/>
          </w:rPr>
          <w:fldChar w:fldCharType="separate"/>
        </w:r>
        <w:r w:rsidR="00C65539">
          <w:rPr>
            <w:noProof/>
            <w:webHidden/>
          </w:rPr>
          <w:t>17</w:t>
        </w:r>
        <w:r w:rsidR="00467DA4">
          <w:rPr>
            <w:noProof/>
            <w:webHidden/>
          </w:rPr>
          <w:fldChar w:fldCharType="end"/>
        </w:r>
      </w:hyperlink>
    </w:p>
    <w:p w14:paraId="21B39FBE" w14:textId="40324D4F" w:rsidR="003A72EF" w:rsidRDefault="00D36668">
      <w:pPr>
        <w:pStyle w:val="TOC3"/>
        <w:rPr>
          <w:rFonts w:eastAsiaTheme="minorEastAsia"/>
          <w:i w:val="0"/>
          <w:iCs w:val="0"/>
          <w:noProof/>
          <w:sz w:val="22"/>
          <w:szCs w:val="22"/>
          <w:lang w:eastAsia="sk-SK"/>
        </w:rPr>
      </w:pPr>
      <w:hyperlink w:anchor="_Toc77326697" w:history="1">
        <w:r w:rsidR="003A72EF" w:rsidRPr="0085743F">
          <w:rPr>
            <w:rStyle w:val="Hyperlink"/>
            <w:rFonts w:cs="Times New Roman"/>
            <w:noProof/>
          </w:rPr>
          <w:t>2</w:t>
        </w:r>
        <w:r w:rsidR="003A72EF">
          <w:rPr>
            <w:rFonts w:eastAsiaTheme="minorEastAsia"/>
            <w:i w:val="0"/>
            <w:iCs w:val="0"/>
            <w:noProof/>
            <w:sz w:val="22"/>
            <w:szCs w:val="22"/>
            <w:lang w:eastAsia="sk-SK"/>
          </w:rPr>
          <w:tab/>
        </w:r>
        <w:r w:rsidR="003A72EF" w:rsidRPr="0085743F">
          <w:rPr>
            <w:rStyle w:val="Hyperlink"/>
            <w:noProof/>
          </w:rPr>
          <w:t>Predloženie ceny za predmet zákazky</w:t>
        </w:r>
        <w:r w:rsidR="003A72EF">
          <w:rPr>
            <w:noProof/>
            <w:webHidden/>
          </w:rPr>
          <w:tab/>
        </w:r>
        <w:r w:rsidR="00467DA4">
          <w:rPr>
            <w:noProof/>
            <w:webHidden/>
          </w:rPr>
          <w:fldChar w:fldCharType="begin"/>
        </w:r>
        <w:r w:rsidR="003A72EF">
          <w:rPr>
            <w:noProof/>
            <w:webHidden/>
          </w:rPr>
          <w:instrText xml:space="preserve"> PAGEREF _Toc77326697 \h </w:instrText>
        </w:r>
        <w:r w:rsidR="00467DA4">
          <w:rPr>
            <w:noProof/>
            <w:webHidden/>
          </w:rPr>
        </w:r>
        <w:r w:rsidR="00467DA4">
          <w:rPr>
            <w:noProof/>
            <w:webHidden/>
          </w:rPr>
          <w:fldChar w:fldCharType="separate"/>
        </w:r>
        <w:r w:rsidR="00C65539">
          <w:rPr>
            <w:noProof/>
            <w:webHidden/>
          </w:rPr>
          <w:t>17</w:t>
        </w:r>
        <w:r w:rsidR="00467DA4">
          <w:rPr>
            <w:noProof/>
            <w:webHidden/>
          </w:rPr>
          <w:fldChar w:fldCharType="end"/>
        </w:r>
      </w:hyperlink>
    </w:p>
    <w:p w14:paraId="030406CE" w14:textId="594D0791" w:rsidR="003A72EF" w:rsidRDefault="00D36668">
      <w:pPr>
        <w:pStyle w:val="TOC1"/>
        <w:rPr>
          <w:rFonts w:asciiTheme="minorHAnsi" w:eastAsiaTheme="minorEastAsia" w:hAnsiTheme="minorHAnsi" w:cstheme="minorBidi"/>
          <w:b w:val="0"/>
          <w:bCs w:val="0"/>
          <w:caps w:val="0"/>
          <w:sz w:val="22"/>
          <w:szCs w:val="22"/>
          <w:lang w:eastAsia="sk-SK"/>
        </w:rPr>
      </w:pPr>
      <w:hyperlink w:anchor="_Toc77326698" w:history="1">
        <w:r w:rsidR="003A72EF" w:rsidRPr="0085743F">
          <w:rPr>
            <w:rStyle w:val="Hyperlink"/>
          </w:rPr>
          <w:t>ČASŤ D</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Obchodné podmienky</w:t>
        </w:r>
        <w:r w:rsidR="003A72EF">
          <w:rPr>
            <w:webHidden/>
          </w:rPr>
          <w:tab/>
        </w:r>
        <w:r w:rsidR="00467DA4">
          <w:rPr>
            <w:webHidden/>
          </w:rPr>
          <w:fldChar w:fldCharType="begin"/>
        </w:r>
        <w:r w:rsidR="003A72EF">
          <w:rPr>
            <w:webHidden/>
          </w:rPr>
          <w:instrText xml:space="preserve"> PAGEREF _Toc77326698 \h </w:instrText>
        </w:r>
        <w:r w:rsidR="00467DA4">
          <w:rPr>
            <w:webHidden/>
          </w:rPr>
        </w:r>
        <w:r w:rsidR="00467DA4">
          <w:rPr>
            <w:webHidden/>
          </w:rPr>
          <w:fldChar w:fldCharType="separate"/>
        </w:r>
        <w:r w:rsidR="00C65539">
          <w:rPr>
            <w:webHidden/>
          </w:rPr>
          <w:t>18</w:t>
        </w:r>
        <w:r w:rsidR="00467DA4">
          <w:rPr>
            <w:webHidden/>
          </w:rPr>
          <w:fldChar w:fldCharType="end"/>
        </w:r>
      </w:hyperlink>
    </w:p>
    <w:p w14:paraId="4C85CAF3" w14:textId="7387D346" w:rsidR="003A72EF" w:rsidRDefault="00D36668">
      <w:pPr>
        <w:pStyle w:val="TOC3"/>
        <w:rPr>
          <w:rFonts w:eastAsiaTheme="minorEastAsia"/>
          <w:i w:val="0"/>
          <w:iCs w:val="0"/>
          <w:noProof/>
          <w:sz w:val="22"/>
          <w:szCs w:val="22"/>
          <w:lang w:eastAsia="sk-SK"/>
        </w:rPr>
      </w:pPr>
      <w:hyperlink w:anchor="_Toc77326699"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Podmienky uzatvorenia zmluvy</w:t>
        </w:r>
        <w:r w:rsidR="003A72EF">
          <w:rPr>
            <w:noProof/>
            <w:webHidden/>
          </w:rPr>
          <w:tab/>
        </w:r>
        <w:r w:rsidR="00467DA4">
          <w:rPr>
            <w:noProof/>
            <w:webHidden/>
          </w:rPr>
          <w:fldChar w:fldCharType="begin"/>
        </w:r>
        <w:r w:rsidR="003A72EF">
          <w:rPr>
            <w:noProof/>
            <w:webHidden/>
          </w:rPr>
          <w:instrText xml:space="preserve"> PAGEREF _Toc77326699 \h </w:instrText>
        </w:r>
        <w:r w:rsidR="00467DA4">
          <w:rPr>
            <w:noProof/>
            <w:webHidden/>
          </w:rPr>
        </w:r>
        <w:r w:rsidR="00467DA4">
          <w:rPr>
            <w:noProof/>
            <w:webHidden/>
          </w:rPr>
          <w:fldChar w:fldCharType="separate"/>
        </w:r>
        <w:r w:rsidR="00C65539">
          <w:rPr>
            <w:noProof/>
            <w:webHidden/>
          </w:rPr>
          <w:t>18</w:t>
        </w:r>
        <w:r w:rsidR="00467DA4">
          <w:rPr>
            <w:noProof/>
            <w:webHidden/>
          </w:rPr>
          <w:fldChar w:fldCharType="end"/>
        </w:r>
      </w:hyperlink>
    </w:p>
    <w:p w14:paraId="43C7BC5F" w14:textId="3E418734" w:rsidR="003A72EF" w:rsidRDefault="00D36668">
      <w:pPr>
        <w:pStyle w:val="TOC1"/>
        <w:rPr>
          <w:rFonts w:asciiTheme="minorHAnsi" w:eastAsiaTheme="minorEastAsia" w:hAnsiTheme="minorHAnsi" w:cstheme="minorBidi"/>
          <w:b w:val="0"/>
          <w:bCs w:val="0"/>
          <w:caps w:val="0"/>
          <w:sz w:val="22"/>
          <w:szCs w:val="22"/>
          <w:lang w:eastAsia="sk-SK"/>
        </w:rPr>
      </w:pPr>
      <w:hyperlink w:anchor="_Toc77326700" w:history="1">
        <w:r w:rsidR="003A72EF" w:rsidRPr="0085743F">
          <w:rPr>
            <w:rStyle w:val="Hyperlink"/>
          </w:rPr>
          <w:t>ČASŤ E</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Kritériá hodnotenia ponúk</w:t>
        </w:r>
        <w:r w:rsidR="003A72EF">
          <w:rPr>
            <w:webHidden/>
          </w:rPr>
          <w:tab/>
        </w:r>
        <w:r w:rsidR="00467DA4">
          <w:rPr>
            <w:webHidden/>
          </w:rPr>
          <w:fldChar w:fldCharType="begin"/>
        </w:r>
        <w:r w:rsidR="003A72EF">
          <w:rPr>
            <w:webHidden/>
          </w:rPr>
          <w:instrText xml:space="preserve"> PAGEREF _Toc77326700 \h </w:instrText>
        </w:r>
        <w:r w:rsidR="00467DA4">
          <w:rPr>
            <w:webHidden/>
          </w:rPr>
        </w:r>
        <w:r w:rsidR="00467DA4">
          <w:rPr>
            <w:webHidden/>
          </w:rPr>
          <w:fldChar w:fldCharType="separate"/>
        </w:r>
        <w:r w:rsidR="00C65539">
          <w:rPr>
            <w:webHidden/>
          </w:rPr>
          <w:t>19</w:t>
        </w:r>
        <w:r w:rsidR="00467DA4">
          <w:rPr>
            <w:webHidden/>
          </w:rPr>
          <w:fldChar w:fldCharType="end"/>
        </w:r>
      </w:hyperlink>
    </w:p>
    <w:p w14:paraId="60926F29" w14:textId="7D461A5A" w:rsidR="003A72EF" w:rsidRDefault="00D36668">
      <w:pPr>
        <w:pStyle w:val="TOC3"/>
        <w:rPr>
          <w:rFonts w:eastAsiaTheme="minorEastAsia"/>
          <w:i w:val="0"/>
          <w:iCs w:val="0"/>
          <w:noProof/>
          <w:sz w:val="22"/>
          <w:szCs w:val="22"/>
          <w:lang w:eastAsia="sk-SK"/>
        </w:rPr>
      </w:pPr>
      <w:hyperlink w:anchor="_Toc77326701"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Kritérium na hodnotenie ponúk</w:t>
        </w:r>
        <w:r w:rsidR="003A72EF">
          <w:rPr>
            <w:noProof/>
            <w:webHidden/>
          </w:rPr>
          <w:tab/>
        </w:r>
        <w:r w:rsidR="00467DA4">
          <w:rPr>
            <w:noProof/>
            <w:webHidden/>
          </w:rPr>
          <w:fldChar w:fldCharType="begin"/>
        </w:r>
        <w:r w:rsidR="003A72EF">
          <w:rPr>
            <w:noProof/>
            <w:webHidden/>
          </w:rPr>
          <w:instrText xml:space="preserve"> PAGEREF _Toc77326701 \h </w:instrText>
        </w:r>
        <w:r w:rsidR="00467DA4">
          <w:rPr>
            <w:noProof/>
            <w:webHidden/>
          </w:rPr>
        </w:r>
        <w:r w:rsidR="00467DA4">
          <w:rPr>
            <w:noProof/>
            <w:webHidden/>
          </w:rPr>
          <w:fldChar w:fldCharType="separate"/>
        </w:r>
        <w:r w:rsidR="00C65539">
          <w:rPr>
            <w:noProof/>
            <w:webHidden/>
          </w:rPr>
          <w:t>19</w:t>
        </w:r>
        <w:r w:rsidR="00467DA4">
          <w:rPr>
            <w:noProof/>
            <w:webHidden/>
          </w:rPr>
          <w:fldChar w:fldCharType="end"/>
        </w:r>
      </w:hyperlink>
    </w:p>
    <w:p w14:paraId="6CBF7240" w14:textId="3B85B173" w:rsidR="003A72EF" w:rsidRDefault="00D36668">
      <w:pPr>
        <w:pStyle w:val="TOC1"/>
        <w:rPr>
          <w:rFonts w:asciiTheme="minorHAnsi" w:eastAsiaTheme="minorEastAsia" w:hAnsiTheme="minorHAnsi" w:cstheme="minorBidi"/>
          <w:b w:val="0"/>
          <w:bCs w:val="0"/>
          <w:caps w:val="0"/>
          <w:sz w:val="22"/>
          <w:szCs w:val="22"/>
          <w:lang w:eastAsia="sk-SK"/>
        </w:rPr>
      </w:pPr>
      <w:hyperlink w:anchor="_Toc77326702" w:history="1">
        <w:r w:rsidR="003A72EF" w:rsidRPr="0085743F">
          <w:rPr>
            <w:rStyle w:val="Hyperlink"/>
          </w:rPr>
          <w:t>ČASŤ F</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Fonts w:cs="Arial"/>
          </w:rPr>
          <w:t>Podmienky účasti</w:t>
        </w:r>
        <w:r w:rsidR="003A72EF">
          <w:rPr>
            <w:webHidden/>
          </w:rPr>
          <w:tab/>
        </w:r>
        <w:r w:rsidR="00467DA4">
          <w:rPr>
            <w:webHidden/>
          </w:rPr>
          <w:fldChar w:fldCharType="begin"/>
        </w:r>
        <w:r w:rsidR="003A72EF">
          <w:rPr>
            <w:webHidden/>
          </w:rPr>
          <w:instrText xml:space="preserve"> PAGEREF _Toc77326702 \h </w:instrText>
        </w:r>
        <w:r w:rsidR="00467DA4">
          <w:rPr>
            <w:webHidden/>
          </w:rPr>
        </w:r>
        <w:r w:rsidR="00467DA4">
          <w:rPr>
            <w:webHidden/>
          </w:rPr>
          <w:fldChar w:fldCharType="separate"/>
        </w:r>
        <w:r w:rsidR="00C65539">
          <w:rPr>
            <w:webHidden/>
          </w:rPr>
          <w:t>20</w:t>
        </w:r>
        <w:r w:rsidR="00467DA4">
          <w:rPr>
            <w:webHidden/>
          </w:rPr>
          <w:fldChar w:fldCharType="end"/>
        </w:r>
      </w:hyperlink>
    </w:p>
    <w:p w14:paraId="078EF2D8" w14:textId="6307C884" w:rsidR="003A72EF" w:rsidRDefault="00D36668">
      <w:pPr>
        <w:pStyle w:val="TOC3"/>
        <w:rPr>
          <w:rFonts w:eastAsiaTheme="minorEastAsia"/>
          <w:i w:val="0"/>
          <w:iCs w:val="0"/>
          <w:noProof/>
          <w:sz w:val="22"/>
          <w:szCs w:val="22"/>
          <w:lang w:eastAsia="sk-SK"/>
        </w:rPr>
      </w:pPr>
      <w:hyperlink w:anchor="_Toc77326703"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Osobné postavenie</w:t>
        </w:r>
        <w:r w:rsidR="003A72EF">
          <w:rPr>
            <w:noProof/>
            <w:webHidden/>
          </w:rPr>
          <w:tab/>
        </w:r>
        <w:r w:rsidR="00467DA4">
          <w:rPr>
            <w:noProof/>
            <w:webHidden/>
          </w:rPr>
          <w:fldChar w:fldCharType="begin"/>
        </w:r>
        <w:r w:rsidR="003A72EF">
          <w:rPr>
            <w:noProof/>
            <w:webHidden/>
          </w:rPr>
          <w:instrText xml:space="preserve"> PAGEREF _Toc77326703 \h </w:instrText>
        </w:r>
        <w:r w:rsidR="00467DA4">
          <w:rPr>
            <w:noProof/>
            <w:webHidden/>
          </w:rPr>
        </w:r>
        <w:r w:rsidR="00467DA4">
          <w:rPr>
            <w:noProof/>
            <w:webHidden/>
          </w:rPr>
          <w:fldChar w:fldCharType="separate"/>
        </w:r>
        <w:r w:rsidR="00C65539">
          <w:rPr>
            <w:noProof/>
            <w:webHidden/>
          </w:rPr>
          <w:t>20</w:t>
        </w:r>
        <w:r w:rsidR="00467DA4">
          <w:rPr>
            <w:noProof/>
            <w:webHidden/>
          </w:rPr>
          <w:fldChar w:fldCharType="end"/>
        </w:r>
      </w:hyperlink>
    </w:p>
    <w:p w14:paraId="12070A09" w14:textId="4A009532" w:rsidR="003A72EF" w:rsidRDefault="00D36668">
      <w:pPr>
        <w:pStyle w:val="TOC3"/>
        <w:rPr>
          <w:rFonts w:eastAsiaTheme="minorEastAsia"/>
          <w:i w:val="0"/>
          <w:iCs w:val="0"/>
          <w:noProof/>
          <w:sz w:val="22"/>
          <w:szCs w:val="22"/>
          <w:lang w:eastAsia="sk-SK"/>
        </w:rPr>
      </w:pPr>
      <w:hyperlink w:anchor="_Toc77326704" w:history="1">
        <w:r w:rsidR="003A72EF" w:rsidRPr="0085743F">
          <w:rPr>
            <w:rStyle w:val="Hyperlink"/>
            <w:rFonts w:cs="Times New Roman"/>
            <w:noProof/>
          </w:rPr>
          <w:t>2</w:t>
        </w:r>
        <w:r w:rsidR="003A72EF">
          <w:rPr>
            <w:rFonts w:eastAsiaTheme="minorEastAsia"/>
            <w:i w:val="0"/>
            <w:iCs w:val="0"/>
            <w:noProof/>
            <w:sz w:val="22"/>
            <w:szCs w:val="22"/>
            <w:lang w:eastAsia="sk-SK"/>
          </w:rPr>
          <w:tab/>
        </w:r>
        <w:r w:rsidR="003A72EF" w:rsidRPr="0085743F">
          <w:rPr>
            <w:rStyle w:val="Hyperlink"/>
            <w:noProof/>
          </w:rPr>
          <w:t>Ekonomické a finančné postavenie</w:t>
        </w:r>
        <w:r w:rsidR="003A72EF">
          <w:rPr>
            <w:noProof/>
            <w:webHidden/>
          </w:rPr>
          <w:tab/>
        </w:r>
        <w:r w:rsidR="00467DA4">
          <w:rPr>
            <w:noProof/>
            <w:webHidden/>
          </w:rPr>
          <w:fldChar w:fldCharType="begin"/>
        </w:r>
        <w:r w:rsidR="003A72EF">
          <w:rPr>
            <w:noProof/>
            <w:webHidden/>
          </w:rPr>
          <w:instrText xml:space="preserve"> PAGEREF _Toc77326704 \h </w:instrText>
        </w:r>
        <w:r w:rsidR="00467DA4">
          <w:rPr>
            <w:noProof/>
            <w:webHidden/>
          </w:rPr>
        </w:r>
        <w:r w:rsidR="00467DA4">
          <w:rPr>
            <w:noProof/>
            <w:webHidden/>
          </w:rPr>
          <w:fldChar w:fldCharType="separate"/>
        </w:r>
        <w:r w:rsidR="00C65539">
          <w:rPr>
            <w:noProof/>
            <w:webHidden/>
          </w:rPr>
          <w:t>20</w:t>
        </w:r>
        <w:r w:rsidR="00467DA4">
          <w:rPr>
            <w:noProof/>
            <w:webHidden/>
          </w:rPr>
          <w:fldChar w:fldCharType="end"/>
        </w:r>
      </w:hyperlink>
    </w:p>
    <w:p w14:paraId="3318AC46" w14:textId="3A09F339" w:rsidR="003A72EF" w:rsidRDefault="00D36668">
      <w:pPr>
        <w:pStyle w:val="TOC3"/>
        <w:rPr>
          <w:rFonts w:eastAsiaTheme="minorEastAsia"/>
          <w:i w:val="0"/>
          <w:iCs w:val="0"/>
          <w:noProof/>
          <w:sz w:val="22"/>
          <w:szCs w:val="22"/>
          <w:lang w:eastAsia="sk-SK"/>
        </w:rPr>
      </w:pPr>
      <w:hyperlink w:anchor="_Toc77326705" w:history="1">
        <w:r w:rsidR="003A72EF" w:rsidRPr="0085743F">
          <w:rPr>
            <w:rStyle w:val="Hyperlink"/>
            <w:rFonts w:cs="Times New Roman"/>
            <w:noProof/>
          </w:rPr>
          <w:t>3</w:t>
        </w:r>
        <w:r w:rsidR="003A72EF">
          <w:rPr>
            <w:rFonts w:eastAsiaTheme="minorEastAsia"/>
            <w:i w:val="0"/>
            <w:iCs w:val="0"/>
            <w:noProof/>
            <w:sz w:val="22"/>
            <w:szCs w:val="22"/>
            <w:lang w:eastAsia="sk-SK"/>
          </w:rPr>
          <w:tab/>
        </w:r>
        <w:r w:rsidR="003A72EF" w:rsidRPr="0085743F">
          <w:rPr>
            <w:rStyle w:val="Hyperlink"/>
            <w:noProof/>
          </w:rPr>
          <w:t>Technická alebo odborná spôsobilosť</w:t>
        </w:r>
        <w:r w:rsidR="003A72EF">
          <w:rPr>
            <w:noProof/>
            <w:webHidden/>
          </w:rPr>
          <w:tab/>
        </w:r>
        <w:r w:rsidR="00467DA4">
          <w:rPr>
            <w:noProof/>
            <w:webHidden/>
          </w:rPr>
          <w:fldChar w:fldCharType="begin"/>
        </w:r>
        <w:r w:rsidR="003A72EF">
          <w:rPr>
            <w:noProof/>
            <w:webHidden/>
          </w:rPr>
          <w:instrText xml:space="preserve"> PAGEREF _Toc77326705 \h </w:instrText>
        </w:r>
        <w:r w:rsidR="00467DA4">
          <w:rPr>
            <w:noProof/>
            <w:webHidden/>
          </w:rPr>
        </w:r>
        <w:r w:rsidR="00467DA4">
          <w:rPr>
            <w:noProof/>
            <w:webHidden/>
          </w:rPr>
          <w:fldChar w:fldCharType="separate"/>
        </w:r>
        <w:r w:rsidR="00C65539">
          <w:rPr>
            <w:noProof/>
            <w:webHidden/>
          </w:rPr>
          <w:t>20</w:t>
        </w:r>
        <w:r w:rsidR="00467DA4">
          <w:rPr>
            <w:noProof/>
            <w:webHidden/>
          </w:rPr>
          <w:fldChar w:fldCharType="end"/>
        </w:r>
      </w:hyperlink>
    </w:p>
    <w:p w14:paraId="5495CB53" w14:textId="2F37C28F" w:rsidR="003A72EF" w:rsidRDefault="00D36668">
      <w:pPr>
        <w:pStyle w:val="TOC3"/>
        <w:rPr>
          <w:rFonts w:eastAsiaTheme="minorEastAsia"/>
          <w:i w:val="0"/>
          <w:iCs w:val="0"/>
          <w:noProof/>
          <w:sz w:val="22"/>
          <w:szCs w:val="22"/>
          <w:lang w:eastAsia="sk-SK"/>
        </w:rPr>
      </w:pPr>
      <w:hyperlink w:anchor="_Toc77326706" w:history="1">
        <w:r w:rsidR="003A72EF" w:rsidRPr="0085743F">
          <w:rPr>
            <w:rStyle w:val="Hyperlink"/>
            <w:rFonts w:cs="Times New Roman"/>
            <w:noProof/>
          </w:rPr>
          <w:t>4</w:t>
        </w:r>
        <w:r w:rsidR="003A72EF">
          <w:rPr>
            <w:rFonts w:eastAsiaTheme="minorEastAsia"/>
            <w:i w:val="0"/>
            <w:iCs w:val="0"/>
            <w:noProof/>
            <w:sz w:val="22"/>
            <w:szCs w:val="22"/>
            <w:lang w:eastAsia="sk-SK"/>
          </w:rPr>
          <w:tab/>
        </w:r>
        <w:r w:rsidR="003A72EF" w:rsidRPr="0085743F">
          <w:rPr>
            <w:rStyle w:val="Hyperlink"/>
            <w:noProof/>
          </w:rPr>
          <w:t>Jednotný európsky dokument</w:t>
        </w:r>
        <w:r w:rsidR="003A72EF">
          <w:rPr>
            <w:noProof/>
            <w:webHidden/>
          </w:rPr>
          <w:tab/>
        </w:r>
        <w:r w:rsidR="00467DA4">
          <w:rPr>
            <w:noProof/>
            <w:webHidden/>
          </w:rPr>
          <w:fldChar w:fldCharType="begin"/>
        </w:r>
        <w:r w:rsidR="003A72EF">
          <w:rPr>
            <w:noProof/>
            <w:webHidden/>
          </w:rPr>
          <w:instrText xml:space="preserve"> PAGEREF _Toc77326706 \h </w:instrText>
        </w:r>
        <w:r w:rsidR="00467DA4">
          <w:rPr>
            <w:noProof/>
            <w:webHidden/>
          </w:rPr>
        </w:r>
        <w:r w:rsidR="00467DA4">
          <w:rPr>
            <w:noProof/>
            <w:webHidden/>
          </w:rPr>
          <w:fldChar w:fldCharType="separate"/>
        </w:r>
        <w:r w:rsidR="00C65539">
          <w:rPr>
            <w:noProof/>
            <w:webHidden/>
          </w:rPr>
          <w:t>21</w:t>
        </w:r>
        <w:r w:rsidR="00467DA4">
          <w:rPr>
            <w:noProof/>
            <w:webHidden/>
          </w:rPr>
          <w:fldChar w:fldCharType="end"/>
        </w:r>
      </w:hyperlink>
    </w:p>
    <w:p w14:paraId="11A61D73" w14:textId="5AA44D3E" w:rsidR="003A72EF" w:rsidRDefault="00D36668">
      <w:pPr>
        <w:pStyle w:val="TOC1"/>
        <w:rPr>
          <w:rFonts w:asciiTheme="minorHAnsi" w:eastAsiaTheme="minorEastAsia" w:hAnsiTheme="minorHAnsi" w:cstheme="minorBidi"/>
          <w:b w:val="0"/>
          <w:bCs w:val="0"/>
          <w:caps w:val="0"/>
          <w:sz w:val="22"/>
          <w:szCs w:val="22"/>
          <w:lang w:eastAsia="sk-SK"/>
        </w:rPr>
      </w:pPr>
      <w:hyperlink w:anchor="_Toc77326707" w:history="1">
        <w:r w:rsidR="003A72EF" w:rsidRPr="0085743F">
          <w:rPr>
            <w:rStyle w:val="Hyperlink"/>
          </w:rPr>
          <w:t>ČASŤ G</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Fonts w:cs="Arial"/>
          </w:rPr>
          <w:t>Podmienky elektronickej aukcie</w:t>
        </w:r>
        <w:r w:rsidR="003A72EF">
          <w:rPr>
            <w:webHidden/>
          </w:rPr>
          <w:tab/>
        </w:r>
        <w:r w:rsidR="00467DA4">
          <w:rPr>
            <w:webHidden/>
          </w:rPr>
          <w:fldChar w:fldCharType="begin"/>
        </w:r>
        <w:r w:rsidR="003A72EF">
          <w:rPr>
            <w:webHidden/>
          </w:rPr>
          <w:instrText xml:space="preserve"> PAGEREF _Toc77326707 \h </w:instrText>
        </w:r>
        <w:r w:rsidR="00467DA4">
          <w:rPr>
            <w:webHidden/>
          </w:rPr>
        </w:r>
        <w:r w:rsidR="00467DA4">
          <w:rPr>
            <w:webHidden/>
          </w:rPr>
          <w:fldChar w:fldCharType="separate"/>
        </w:r>
        <w:r w:rsidR="00C65539">
          <w:rPr>
            <w:webHidden/>
          </w:rPr>
          <w:t>23</w:t>
        </w:r>
        <w:r w:rsidR="00467DA4">
          <w:rPr>
            <w:webHidden/>
          </w:rPr>
          <w:fldChar w:fldCharType="end"/>
        </w:r>
      </w:hyperlink>
    </w:p>
    <w:p w14:paraId="2CC486A4" w14:textId="032798D8" w:rsidR="003A72EF" w:rsidRDefault="00D36668">
      <w:pPr>
        <w:pStyle w:val="TOC3"/>
        <w:rPr>
          <w:rFonts w:eastAsiaTheme="minorEastAsia"/>
          <w:i w:val="0"/>
          <w:iCs w:val="0"/>
          <w:noProof/>
          <w:sz w:val="22"/>
          <w:szCs w:val="22"/>
          <w:lang w:eastAsia="sk-SK"/>
        </w:rPr>
      </w:pPr>
      <w:hyperlink w:anchor="_Toc77326708"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Všeobecné informácie</w:t>
        </w:r>
        <w:r w:rsidR="003A72EF">
          <w:rPr>
            <w:noProof/>
            <w:webHidden/>
          </w:rPr>
          <w:tab/>
        </w:r>
        <w:r w:rsidR="00467DA4">
          <w:rPr>
            <w:noProof/>
            <w:webHidden/>
          </w:rPr>
          <w:fldChar w:fldCharType="begin"/>
        </w:r>
        <w:r w:rsidR="003A72EF">
          <w:rPr>
            <w:noProof/>
            <w:webHidden/>
          </w:rPr>
          <w:instrText xml:space="preserve"> PAGEREF _Toc77326708 \h </w:instrText>
        </w:r>
        <w:r w:rsidR="00467DA4">
          <w:rPr>
            <w:noProof/>
            <w:webHidden/>
          </w:rPr>
        </w:r>
        <w:r w:rsidR="00467DA4">
          <w:rPr>
            <w:noProof/>
            <w:webHidden/>
          </w:rPr>
          <w:fldChar w:fldCharType="separate"/>
        </w:r>
        <w:r w:rsidR="00C65539">
          <w:rPr>
            <w:noProof/>
            <w:webHidden/>
          </w:rPr>
          <w:t>23</w:t>
        </w:r>
        <w:r w:rsidR="00467DA4">
          <w:rPr>
            <w:noProof/>
            <w:webHidden/>
          </w:rPr>
          <w:fldChar w:fldCharType="end"/>
        </w:r>
      </w:hyperlink>
    </w:p>
    <w:p w14:paraId="0A6E0E75" w14:textId="15B707F6" w:rsidR="003A72EF" w:rsidRDefault="00D36668">
      <w:pPr>
        <w:pStyle w:val="TOC3"/>
        <w:rPr>
          <w:rFonts w:eastAsiaTheme="minorEastAsia"/>
          <w:i w:val="0"/>
          <w:iCs w:val="0"/>
          <w:noProof/>
          <w:sz w:val="22"/>
          <w:szCs w:val="22"/>
          <w:lang w:eastAsia="sk-SK"/>
        </w:rPr>
      </w:pPr>
      <w:hyperlink w:anchor="_Toc77326709" w:history="1">
        <w:r w:rsidR="003A72EF" w:rsidRPr="0085743F">
          <w:rPr>
            <w:rStyle w:val="Hyperlink"/>
            <w:rFonts w:cs="Times New Roman"/>
            <w:noProof/>
          </w:rPr>
          <w:t>2</w:t>
        </w:r>
        <w:r w:rsidR="003A72EF">
          <w:rPr>
            <w:rFonts w:eastAsiaTheme="minorEastAsia"/>
            <w:i w:val="0"/>
            <w:iCs w:val="0"/>
            <w:noProof/>
            <w:sz w:val="22"/>
            <w:szCs w:val="22"/>
            <w:lang w:eastAsia="sk-SK"/>
          </w:rPr>
          <w:tab/>
        </w:r>
        <w:r w:rsidR="003A72EF" w:rsidRPr="0085743F">
          <w:rPr>
            <w:rStyle w:val="Hyperlink"/>
            <w:noProof/>
          </w:rPr>
          <w:t>Priebeh aukcie</w:t>
        </w:r>
        <w:r w:rsidR="003A72EF">
          <w:rPr>
            <w:noProof/>
            <w:webHidden/>
          </w:rPr>
          <w:tab/>
        </w:r>
        <w:r w:rsidR="00467DA4">
          <w:rPr>
            <w:noProof/>
            <w:webHidden/>
          </w:rPr>
          <w:fldChar w:fldCharType="begin"/>
        </w:r>
        <w:r w:rsidR="003A72EF">
          <w:rPr>
            <w:noProof/>
            <w:webHidden/>
          </w:rPr>
          <w:instrText xml:space="preserve"> PAGEREF _Toc77326709 \h </w:instrText>
        </w:r>
        <w:r w:rsidR="00467DA4">
          <w:rPr>
            <w:noProof/>
            <w:webHidden/>
          </w:rPr>
        </w:r>
        <w:r w:rsidR="00467DA4">
          <w:rPr>
            <w:noProof/>
            <w:webHidden/>
          </w:rPr>
          <w:fldChar w:fldCharType="separate"/>
        </w:r>
        <w:r w:rsidR="00C65539">
          <w:rPr>
            <w:noProof/>
            <w:webHidden/>
          </w:rPr>
          <w:t>23</w:t>
        </w:r>
        <w:r w:rsidR="00467DA4">
          <w:rPr>
            <w:noProof/>
            <w:webHidden/>
          </w:rPr>
          <w:fldChar w:fldCharType="end"/>
        </w:r>
      </w:hyperlink>
    </w:p>
    <w:p w14:paraId="3B2D5FEB" w14:textId="31799F0F" w:rsidR="003A72EF" w:rsidRDefault="00D36668">
      <w:pPr>
        <w:pStyle w:val="TOC3"/>
        <w:rPr>
          <w:rFonts w:eastAsiaTheme="minorEastAsia"/>
          <w:i w:val="0"/>
          <w:iCs w:val="0"/>
          <w:noProof/>
          <w:sz w:val="22"/>
          <w:szCs w:val="22"/>
          <w:lang w:eastAsia="sk-SK"/>
        </w:rPr>
      </w:pPr>
      <w:hyperlink w:anchor="_Toc77326710" w:history="1">
        <w:r w:rsidR="003A72EF" w:rsidRPr="0085743F">
          <w:rPr>
            <w:rStyle w:val="Hyperlink"/>
            <w:rFonts w:cs="Times New Roman"/>
            <w:noProof/>
          </w:rPr>
          <w:t>3</w:t>
        </w:r>
        <w:r w:rsidR="003A72EF">
          <w:rPr>
            <w:rFonts w:eastAsiaTheme="minorEastAsia"/>
            <w:i w:val="0"/>
            <w:iCs w:val="0"/>
            <w:noProof/>
            <w:sz w:val="22"/>
            <w:szCs w:val="22"/>
            <w:lang w:eastAsia="sk-SK"/>
          </w:rPr>
          <w:tab/>
        </w:r>
        <w:r w:rsidR="003A72EF" w:rsidRPr="0085743F">
          <w:rPr>
            <w:rStyle w:val="Hyperlink"/>
            <w:noProof/>
          </w:rPr>
          <w:t>Ďalšie upozornenia pre účasť v aukcii</w:t>
        </w:r>
        <w:r w:rsidR="003A72EF">
          <w:rPr>
            <w:noProof/>
            <w:webHidden/>
          </w:rPr>
          <w:tab/>
        </w:r>
        <w:r w:rsidR="00467DA4">
          <w:rPr>
            <w:noProof/>
            <w:webHidden/>
          </w:rPr>
          <w:fldChar w:fldCharType="begin"/>
        </w:r>
        <w:r w:rsidR="003A72EF">
          <w:rPr>
            <w:noProof/>
            <w:webHidden/>
          </w:rPr>
          <w:instrText xml:space="preserve"> PAGEREF _Toc77326710 \h </w:instrText>
        </w:r>
        <w:r w:rsidR="00467DA4">
          <w:rPr>
            <w:noProof/>
            <w:webHidden/>
          </w:rPr>
        </w:r>
        <w:r w:rsidR="00467DA4">
          <w:rPr>
            <w:noProof/>
            <w:webHidden/>
          </w:rPr>
          <w:fldChar w:fldCharType="separate"/>
        </w:r>
        <w:r w:rsidR="00C65539">
          <w:rPr>
            <w:noProof/>
            <w:webHidden/>
          </w:rPr>
          <w:t>24</w:t>
        </w:r>
        <w:r w:rsidR="00467DA4">
          <w:rPr>
            <w:noProof/>
            <w:webHidden/>
          </w:rPr>
          <w:fldChar w:fldCharType="end"/>
        </w:r>
      </w:hyperlink>
    </w:p>
    <w:p w14:paraId="56C583CD" w14:textId="600263D1" w:rsidR="003A72EF" w:rsidRDefault="00D36668">
      <w:pPr>
        <w:pStyle w:val="TOC1"/>
        <w:rPr>
          <w:rFonts w:asciiTheme="minorHAnsi" w:eastAsiaTheme="minorEastAsia" w:hAnsiTheme="minorHAnsi" w:cstheme="minorBidi"/>
          <w:b w:val="0"/>
          <w:bCs w:val="0"/>
          <w:caps w:val="0"/>
          <w:sz w:val="22"/>
          <w:szCs w:val="22"/>
          <w:lang w:eastAsia="sk-SK"/>
        </w:rPr>
      </w:pPr>
      <w:hyperlink w:anchor="_Toc77326712" w:history="1">
        <w:r w:rsidR="003A72EF" w:rsidRPr="0085743F">
          <w:rPr>
            <w:rStyle w:val="Hyperlink"/>
          </w:rPr>
          <w:t>SUMARIZÁCIA PRÍLOH SÚŤAŽNÝCH PODKLADOV</w:t>
        </w:r>
        <w:r w:rsidR="003A72EF">
          <w:rPr>
            <w:webHidden/>
          </w:rPr>
          <w:tab/>
        </w:r>
        <w:r w:rsidR="00467DA4">
          <w:rPr>
            <w:webHidden/>
          </w:rPr>
          <w:fldChar w:fldCharType="begin"/>
        </w:r>
        <w:r w:rsidR="003A72EF">
          <w:rPr>
            <w:webHidden/>
          </w:rPr>
          <w:instrText xml:space="preserve"> PAGEREF _Toc77326712 \h </w:instrText>
        </w:r>
        <w:r w:rsidR="00467DA4">
          <w:rPr>
            <w:webHidden/>
          </w:rPr>
        </w:r>
        <w:r w:rsidR="00467DA4">
          <w:rPr>
            <w:webHidden/>
          </w:rPr>
          <w:fldChar w:fldCharType="separate"/>
        </w:r>
        <w:r w:rsidR="00C65539">
          <w:rPr>
            <w:webHidden/>
          </w:rPr>
          <w:t>26</w:t>
        </w:r>
        <w:r w:rsidR="00467DA4">
          <w:rPr>
            <w:webHidden/>
          </w:rPr>
          <w:fldChar w:fldCharType="end"/>
        </w:r>
      </w:hyperlink>
    </w:p>
    <w:p w14:paraId="725E299C" w14:textId="77777777" w:rsidR="001B3C96" w:rsidRPr="00BE5BF7" w:rsidRDefault="00467DA4" w:rsidP="001B3C96">
      <w:pPr>
        <w:pStyle w:val="Heading1"/>
        <w:numPr>
          <w:ilvl w:val="0"/>
          <w:numId w:val="0"/>
        </w:numPr>
        <w:rPr>
          <w:rFonts w:cs="Times New Roman"/>
          <w:highlight w:val="lightGray"/>
          <w:u w:val="none"/>
        </w:rPr>
      </w:pPr>
      <w:r w:rsidRPr="00BE5BF7">
        <w:fldChar w:fldCharType="end"/>
      </w:r>
      <w:bookmarkStart w:id="3" w:name="_Toc4416495"/>
      <w:bookmarkStart w:id="4" w:name="_Toc4416602"/>
      <w:bookmarkStart w:id="5" w:name="_Toc4416896"/>
      <w:bookmarkStart w:id="6" w:name="_Toc4416945"/>
    </w:p>
    <w:p w14:paraId="216F3338" w14:textId="77777777" w:rsidR="001B3C96" w:rsidRPr="00BE5BF7" w:rsidRDefault="001B3C96">
      <w:pPr>
        <w:spacing w:after="0" w:line="240" w:lineRule="auto"/>
        <w:jc w:val="left"/>
        <w:rPr>
          <w:rFonts w:eastAsiaTheme="majorEastAsia" w:cs="Times New Roman"/>
          <w:b/>
          <w:sz w:val="28"/>
          <w:szCs w:val="28"/>
          <w:highlight w:val="lightGray"/>
        </w:rPr>
      </w:pPr>
      <w:r w:rsidRPr="00BE5BF7">
        <w:rPr>
          <w:rFonts w:cs="Times New Roman"/>
          <w:highlight w:val="lightGray"/>
        </w:rPr>
        <w:br w:type="page"/>
      </w:r>
    </w:p>
    <w:p w14:paraId="420CB466" w14:textId="77777777" w:rsidR="00A9266E" w:rsidRPr="00BE5BF7" w:rsidRDefault="00A9266E" w:rsidP="001B3C96">
      <w:pPr>
        <w:pStyle w:val="Heading1"/>
      </w:pPr>
      <w:bookmarkStart w:id="7" w:name="_Toc77326659"/>
      <w:r w:rsidRPr="00BE5BF7">
        <w:lastRenderedPageBreak/>
        <w:t>Pokyny pre uchádzačov</w:t>
      </w:r>
      <w:bookmarkEnd w:id="2"/>
      <w:bookmarkEnd w:id="3"/>
      <w:bookmarkEnd w:id="4"/>
      <w:bookmarkEnd w:id="5"/>
      <w:bookmarkEnd w:id="6"/>
      <w:bookmarkEnd w:id="7"/>
    </w:p>
    <w:p w14:paraId="7C718AB6" w14:textId="77777777" w:rsidR="0099084C" w:rsidRPr="00BE5BF7" w:rsidRDefault="0099084C" w:rsidP="00EA68B5">
      <w:pPr>
        <w:pStyle w:val="Heading2"/>
      </w:pPr>
      <w:bookmarkStart w:id="8" w:name="_Toc4416496"/>
      <w:bookmarkStart w:id="9" w:name="_Toc4416603"/>
      <w:bookmarkStart w:id="10" w:name="_Toc4416897"/>
      <w:bookmarkStart w:id="11" w:name="_Toc4416946"/>
      <w:bookmarkStart w:id="12" w:name="_Toc77326660"/>
      <w:r w:rsidRPr="00BE5BF7">
        <w:t>Všeobecné informácie</w:t>
      </w:r>
      <w:bookmarkEnd w:id="8"/>
      <w:bookmarkEnd w:id="9"/>
      <w:bookmarkEnd w:id="10"/>
      <w:bookmarkEnd w:id="11"/>
      <w:bookmarkEnd w:id="12"/>
    </w:p>
    <w:p w14:paraId="2AE36A45" w14:textId="77777777" w:rsidR="007D1496" w:rsidRPr="00BE5BF7" w:rsidRDefault="001B7673" w:rsidP="00D54716">
      <w:pPr>
        <w:pStyle w:val="Heading3"/>
      </w:pPr>
      <w:bookmarkStart w:id="13" w:name="_Toc77326661"/>
      <w:bookmarkStart w:id="14" w:name="_Toc4416604"/>
      <w:bookmarkStart w:id="15" w:name="_Toc4416898"/>
      <w:bookmarkStart w:id="16" w:name="_Toc4416947"/>
      <w:bookmarkStart w:id="17" w:name="_Ref4423258"/>
      <w:bookmarkStart w:id="18" w:name="_Toc447725742"/>
      <w:r w:rsidRPr="00BE5BF7">
        <w:t xml:space="preserve">Identifikácia </w:t>
      </w:r>
      <w:r w:rsidR="00D73473" w:rsidRPr="00BE5BF7">
        <w:t>verejného obstarávateľa</w:t>
      </w:r>
      <w:bookmarkEnd w:id="13"/>
      <w:r w:rsidR="00B53367" w:rsidRPr="00BE5BF7">
        <w:t xml:space="preserve"> </w:t>
      </w:r>
      <w:bookmarkEnd w:id="14"/>
      <w:bookmarkEnd w:id="15"/>
      <w:bookmarkEnd w:id="16"/>
      <w:bookmarkEnd w:id="17"/>
      <w:bookmarkEnd w:id="18"/>
    </w:p>
    <w:p w14:paraId="7170A02C" w14:textId="77777777" w:rsidR="00BF09B9" w:rsidRDefault="00785BCA" w:rsidP="009A2423">
      <w:pPr>
        <w:ind w:left="3261" w:hanging="2552"/>
      </w:pPr>
      <w:bookmarkStart w:id="19" w:name="_Hlk5992564"/>
      <w:bookmarkStart w:id="20" w:name="_Toc447725746"/>
      <w:r w:rsidRPr="00BE5BF7">
        <w:t>Názov:</w:t>
      </w:r>
      <w:r w:rsidRPr="00BE5BF7">
        <w:tab/>
      </w:r>
      <w:r w:rsidR="00DF2B29" w:rsidRPr="00DF2B29">
        <w:t>Mesto Zvolen</w:t>
      </w:r>
    </w:p>
    <w:p w14:paraId="08BDA04A" w14:textId="77777777" w:rsidR="009A2423" w:rsidRPr="00245900" w:rsidRDefault="00785BCA" w:rsidP="00473971">
      <w:pPr>
        <w:ind w:left="3261" w:hanging="2552"/>
      </w:pPr>
      <w:r w:rsidRPr="00BE5BF7">
        <w:t>Sídlo:</w:t>
      </w:r>
      <w:r w:rsidRPr="00BE5BF7">
        <w:tab/>
      </w:r>
      <w:r w:rsidR="00DF2B29" w:rsidRPr="00DF2B29">
        <w:t>Námestie slobody 22, 960 01 Zvolen</w:t>
      </w:r>
    </w:p>
    <w:p w14:paraId="6DBAE45D" w14:textId="77777777" w:rsidR="00785BCA" w:rsidRPr="00BE5BF7" w:rsidRDefault="00785BCA" w:rsidP="006D49D2">
      <w:pPr>
        <w:ind w:left="3261" w:hanging="2552"/>
      </w:pPr>
      <w:r w:rsidRPr="00862651">
        <w:t>Štatutárny orgán/štatutár:</w:t>
      </w:r>
      <w:r w:rsidRPr="00862651">
        <w:tab/>
      </w:r>
      <w:r w:rsidR="00DF2B29" w:rsidRPr="007F0177">
        <w:t>Ing. Lenka Balkovičová, primátorka</w:t>
      </w:r>
      <w:r w:rsidR="00DC30BD" w:rsidRPr="00BE5BF7">
        <w:tab/>
      </w:r>
    </w:p>
    <w:p w14:paraId="35D7A771" w14:textId="77777777" w:rsidR="00785BCA" w:rsidRPr="00BE5BF7" w:rsidRDefault="00785BCA" w:rsidP="00473971">
      <w:pPr>
        <w:ind w:left="3261" w:hanging="2552"/>
      </w:pPr>
      <w:r w:rsidRPr="00BE5BF7">
        <w:t>IČO:</w:t>
      </w:r>
      <w:r w:rsidRPr="00BE5BF7">
        <w:tab/>
      </w:r>
      <w:r w:rsidR="00DF2B29" w:rsidRPr="00DF2B29">
        <w:t>00 320 439</w:t>
      </w:r>
    </w:p>
    <w:bookmarkEnd w:id="19"/>
    <w:p w14:paraId="2D3F6402" w14:textId="77777777" w:rsidR="00785BCA" w:rsidRPr="00BE5BF7" w:rsidRDefault="00785BCA" w:rsidP="00473971">
      <w:pPr>
        <w:ind w:left="3261" w:hanging="2552"/>
      </w:pPr>
      <w:r w:rsidRPr="00BE5BF7">
        <w:t>DIČ:</w:t>
      </w:r>
      <w:r w:rsidRPr="00BE5BF7">
        <w:tab/>
      </w:r>
      <w:r w:rsidR="00DF2B29" w:rsidRPr="00DF2B29">
        <w:t>2021339430</w:t>
      </w:r>
      <w:r w:rsidR="00BF09B9" w:rsidRPr="00BE5BF7">
        <w:tab/>
      </w:r>
    </w:p>
    <w:p w14:paraId="73EC5EEA" w14:textId="77777777" w:rsidR="00785BCA" w:rsidRDefault="00785BCA" w:rsidP="00473971">
      <w:pPr>
        <w:ind w:left="709"/>
      </w:pPr>
      <w:r w:rsidRPr="00BE5BF7">
        <w:t xml:space="preserve">(ďalej </w:t>
      </w:r>
      <w:r w:rsidR="00786105" w:rsidRPr="00BE5BF7">
        <w:t>aj ako</w:t>
      </w:r>
      <w:r w:rsidRPr="00BE5BF7">
        <w:t xml:space="preserve"> „</w:t>
      </w:r>
      <w:bookmarkStart w:id="21" w:name="_Hlk519071869"/>
      <w:r w:rsidR="0045160F" w:rsidRPr="00BE5BF7">
        <w:rPr>
          <w:b/>
        </w:rPr>
        <w:t xml:space="preserve">Verejný </w:t>
      </w:r>
      <w:r w:rsidRPr="00BE5BF7">
        <w:rPr>
          <w:b/>
        </w:rPr>
        <w:t>obstarávateľ</w:t>
      </w:r>
      <w:bookmarkEnd w:id="21"/>
      <w:r w:rsidRPr="00BE5BF7">
        <w:t>“)</w:t>
      </w:r>
    </w:p>
    <w:p w14:paraId="4E022E11" w14:textId="77777777" w:rsidR="005B7793" w:rsidRDefault="005B7793" w:rsidP="005B7793">
      <w:pPr>
        <w:ind w:left="709"/>
      </w:pPr>
      <w:r>
        <w:t>ďalšie informácie o</w:t>
      </w:r>
      <w:r>
        <w:rPr>
          <w:rFonts w:cs="Calibri"/>
        </w:rPr>
        <w:t> </w:t>
      </w:r>
      <w:r>
        <w:t>podmienkach verejného obstarávania môžete získať u spoločnosti:</w:t>
      </w:r>
    </w:p>
    <w:p w14:paraId="44AE3424" w14:textId="77777777" w:rsidR="005B7793" w:rsidRDefault="005B7793" w:rsidP="005B7793">
      <w:pPr>
        <w:ind w:left="3261" w:hanging="2552"/>
      </w:pPr>
      <w:r>
        <w:t xml:space="preserve">Obchodné meno: </w:t>
      </w:r>
      <w:r>
        <w:tab/>
        <w:t>Tatra Tender s.r.o.</w:t>
      </w:r>
    </w:p>
    <w:p w14:paraId="6A132D7B" w14:textId="77777777" w:rsidR="005B7793" w:rsidRDefault="005B7793" w:rsidP="005B7793">
      <w:pPr>
        <w:ind w:left="3261" w:hanging="2552"/>
      </w:pPr>
      <w:r>
        <w:t>Sídlo:</w:t>
      </w:r>
      <w:r>
        <w:tab/>
        <w:t>Krčméryho 16, 811 04 Bratislava, Slovenská republika</w:t>
      </w:r>
    </w:p>
    <w:p w14:paraId="7CC4B0CE" w14:textId="77777777" w:rsidR="005B7793" w:rsidRDefault="005B7793" w:rsidP="005B7793">
      <w:pPr>
        <w:ind w:left="3261" w:hanging="2552"/>
      </w:pPr>
      <w:r>
        <w:t>Štatutárny zástupca:</w:t>
      </w:r>
      <w:r>
        <w:tab/>
        <w:t xml:space="preserve">Mgr. Vladimír Oros, konateľ </w:t>
      </w:r>
    </w:p>
    <w:p w14:paraId="20BFC8F9" w14:textId="77777777" w:rsidR="005B7793" w:rsidRDefault="005B7793" w:rsidP="005B7793">
      <w:pPr>
        <w:ind w:left="3261" w:hanging="2552"/>
      </w:pPr>
      <w:r>
        <w:t>IČO:</w:t>
      </w:r>
      <w:r>
        <w:tab/>
        <w:t>44 119 313</w:t>
      </w:r>
    </w:p>
    <w:p w14:paraId="788DAEED" w14:textId="77777777" w:rsidR="005B7793" w:rsidRDefault="005B7793" w:rsidP="005B7793">
      <w:pPr>
        <w:ind w:left="3261" w:hanging="2552"/>
      </w:pPr>
      <w:r>
        <w:t>zapísaný:</w:t>
      </w:r>
      <w:r>
        <w:tab/>
        <w:t>v Obchodnom registri Okresného súdu Bratislava I, oddiel: Sro, vložka číslo: 51980/B</w:t>
      </w:r>
    </w:p>
    <w:p w14:paraId="6E7CBC52" w14:textId="77777777" w:rsidR="00785BCA" w:rsidRPr="00BE5BF7" w:rsidRDefault="00785BCA" w:rsidP="00D54716">
      <w:pPr>
        <w:pStyle w:val="Heading3"/>
      </w:pPr>
      <w:bookmarkStart w:id="22" w:name="_Toc447725743"/>
      <w:bookmarkStart w:id="23" w:name="_Toc487700723"/>
      <w:bookmarkStart w:id="24" w:name="_Toc4416605"/>
      <w:bookmarkStart w:id="25" w:name="_Toc4416899"/>
      <w:bookmarkStart w:id="26" w:name="_Toc4416948"/>
      <w:bookmarkStart w:id="27" w:name="_Toc77326662"/>
      <w:r w:rsidRPr="00BE5BF7">
        <w:t>Predmet zákazky</w:t>
      </w:r>
      <w:bookmarkEnd w:id="22"/>
      <w:bookmarkEnd w:id="23"/>
      <w:bookmarkEnd w:id="24"/>
      <w:bookmarkEnd w:id="25"/>
      <w:bookmarkEnd w:id="26"/>
      <w:bookmarkEnd w:id="27"/>
    </w:p>
    <w:p w14:paraId="42518A4E" w14:textId="77777777" w:rsidR="00FA1FE9" w:rsidRDefault="0073029A" w:rsidP="00172CD9">
      <w:pPr>
        <w:pStyle w:val="Heading4"/>
      </w:pPr>
      <w:r>
        <w:t xml:space="preserve">Predmetom zákazky je zabezpečenie a rozvoj efektívnej bezpečnej a kvalitnej pravidelnej verejnej mestskej autobusovej dopravy a dopravnej obslužnosti v záujmovom území Mesta Zvolen. </w:t>
      </w:r>
      <w:r w:rsidR="00FA1FE9">
        <w:t>P</w:t>
      </w:r>
      <w:r>
        <w:t>odrobný opis predmetu zákazky a ďalšie informácie</w:t>
      </w:r>
      <w:r w:rsidR="00FA1FE9">
        <w:t xml:space="preserve"> o podmienkach plnenia sú uvedené v Časti B </w:t>
      </w:r>
      <w:r w:rsidR="00E602A9">
        <w:t xml:space="preserve">(Opis predmetu zákazky) </w:t>
      </w:r>
      <w:r w:rsidR="00FA1FE9">
        <w:t xml:space="preserve">a najmä v časti </w:t>
      </w:r>
      <w:r w:rsidR="00E602A9">
        <w:t>D (Obchodné podmienky) týchto súťažných podkladov.</w:t>
      </w:r>
    </w:p>
    <w:p w14:paraId="4D339732" w14:textId="77777777" w:rsidR="00785BCA" w:rsidRPr="00BE5BF7" w:rsidRDefault="00404E66" w:rsidP="00172CD9">
      <w:pPr>
        <w:pStyle w:val="Heading4"/>
      </w:pPr>
      <w:r w:rsidRPr="00BE5BF7">
        <w:t xml:space="preserve">Hlavný kód </w:t>
      </w:r>
      <w:r w:rsidR="00785BCA" w:rsidRPr="00BE5BF7">
        <w:t>CPV:</w:t>
      </w:r>
    </w:p>
    <w:p w14:paraId="4F3C303B" w14:textId="77777777" w:rsidR="00E95DCE" w:rsidRPr="00BE5BF7" w:rsidRDefault="00E602A9" w:rsidP="00427C68">
      <w:pPr>
        <w:ind w:left="3261" w:hanging="2552"/>
      </w:pPr>
      <w:r w:rsidRPr="00E602A9">
        <w:t>60112000-6</w:t>
      </w:r>
      <w:r w:rsidR="00E95DCE" w:rsidRPr="00BE5BF7">
        <w:t xml:space="preserve"> </w:t>
      </w:r>
      <w:r w:rsidRPr="00E602A9">
        <w:t>Služby verejnej cestnej dopravy</w:t>
      </w:r>
    </w:p>
    <w:p w14:paraId="531323D2" w14:textId="77777777" w:rsidR="00785BCA" w:rsidRPr="00BE5BF7" w:rsidRDefault="00785BCA" w:rsidP="00D54716">
      <w:pPr>
        <w:pStyle w:val="Heading3"/>
      </w:pPr>
      <w:bookmarkStart w:id="28" w:name="_Toc487700724"/>
      <w:bookmarkStart w:id="29" w:name="_Toc4416606"/>
      <w:bookmarkStart w:id="30" w:name="_Toc4416900"/>
      <w:bookmarkStart w:id="31" w:name="_Toc4416949"/>
      <w:bookmarkStart w:id="32" w:name="_Toc77326663"/>
      <w:r w:rsidRPr="00BE5BF7">
        <w:t>Komplexnosť dodávky</w:t>
      </w:r>
      <w:bookmarkEnd w:id="28"/>
      <w:r w:rsidR="0021085A" w:rsidRPr="00BE5BF7">
        <w:t xml:space="preserve"> a jej nedeliteľnosť</w:t>
      </w:r>
      <w:bookmarkEnd w:id="29"/>
      <w:bookmarkEnd w:id="30"/>
      <w:bookmarkEnd w:id="31"/>
      <w:bookmarkEnd w:id="32"/>
    </w:p>
    <w:p w14:paraId="205207B5" w14:textId="77777777" w:rsidR="00785BCA" w:rsidRPr="00BE5BF7" w:rsidRDefault="00785BCA" w:rsidP="00172CD9">
      <w:pPr>
        <w:pStyle w:val="Heading4"/>
      </w:pPr>
      <w:r w:rsidRPr="00BE5BF7">
        <w:t xml:space="preserve">Uchádzač predloží ponuku na celý </w:t>
      </w:r>
      <w:r w:rsidR="00A259F5" w:rsidRPr="00BE5BF7">
        <w:t>p</w:t>
      </w:r>
      <w:r w:rsidR="007D674D" w:rsidRPr="00BE5BF7">
        <w:t>redmet</w:t>
      </w:r>
      <w:r w:rsidRPr="00BE5BF7">
        <w:t xml:space="preserve"> zákazky.</w:t>
      </w:r>
    </w:p>
    <w:p w14:paraId="05FE6B1F" w14:textId="77777777" w:rsidR="00CC0070" w:rsidRDefault="0028684C" w:rsidP="00172CD9">
      <w:pPr>
        <w:pStyle w:val="Heading4"/>
      </w:pPr>
      <w:bookmarkStart w:id="33" w:name="_Hlk5992643"/>
      <w:bookmarkStart w:id="34" w:name="_Toc487700725"/>
      <w:bookmarkStart w:id="35" w:name="_Toc4416607"/>
      <w:bookmarkStart w:id="36" w:name="_Toc4416901"/>
      <w:bookmarkStart w:id="37" w:name="_Toc4416950"/>
      <w:r w:rsidRPr="00BE5BF7">
        <w:t>Odôvodnenie nerozdelenia zákazky podľa ustanovenia § 28 ods. 2 ZVO</w:t>
      </w:r>
      <w:r w:rsidR="00CC0070">
        <w:t>:</w:t>
      </w:r>
    </w:p>
    <w:p w14:paraId="0C6038DD" w14:textId="77777777" w:rsidR="00CC0070" w:rsidRDefault="00CC0070" w:rsidP="00172CD9">
      <w:pPr>
        <w:pStyle w:val="Heading4"/>
        <w:numPr>
          <w:ilvl w:val="0"/>
          <w:numId w:val="0"/>
        </w:numPr>
        <w:ind w:left="709"/>
      </w:pPr>
      <w:r>
        <w:t xml:space="preserve">Predmet zákazky nie je rozdelený na časti z dôvodu nutnosti zabezpečiť poskytovanie služieb </w:t>
      </w:r>
      <w:r w:rsidR="00EE7866">
        <w:t>mestskej</w:t>
      </w:r>
      <w:r>
        <w:t xml:space="preserve"> autobusovej dopravy vo verejnom záujme </w:t>
      </w:r>
      <w:r w:rsidR="00EE7866">
        <w:t>v celom záujmovom území Mesta Zvolen</w:t>
      </w:r>
      <w:r>
        <w:t xml:space="preserve"> jedným poskytovateľom. Rozdelenie predmetu zákazky na časti by nebolo účelné z technických, procesných ani finančných dôvodov, ako </w:t>
      </w:r>
      <w:r w:rsidR="00EE7866">
        <w:t>aj</w:t>
      </w:r>
      <w:r>
        <w:t xml:space="preserve"> z dôvodu efektívneho riadenia zmluvného vzťahu s budúcim poskytovateľom služieb. Predmet zákazky by mal byť poskytovaný jedným poskytovateľom, ktorý bude zodpovedný za poskytovanie služieb kvalitnej </w:t>
      </w:r>
      <w:r w:rsidR="007A20D9">
        <w:t>mestskej</w:t>
      </w:r>
      <w:r>
        <w:t xml:space="preserve"> autobusovej dopravy na celom</w:t>
      </w:r>
      <w:r w:rsidR="00EE7866">
        <w:t xml:space="preserve"> území </w:t>
      </w:r>
      <w:r w:rsidR="007A20D9">
        <w:t>Mesta Zvolen</w:t>
      </w:r>
      <w:r w:rsidR="00EE7866">
        <w:t>. V prípade rozdelenia predmetu zákazky na časti by bola potrebná detailná koordinácia medzi rôznymi poskytovateľmi služieb, pričom v prípade, že by táto koordinácia neprebiehala správne a dostatočne, tak by mohol byť ohrozený účel predmetu zákazky a to poskytovanie služieb mestskej autobusovej dopravy.</w:t>
      </w:r>
      <w:r w:rsidR="007A20D9">
        <w:t xml:space="preserve"> Navyše by bolo nutné zabezpečiť </w:t>
      </w:r>
      <w:r w:rsidR="00E56EF0">
        <w:t xml:space="preserve">vzájomnú koordináciu oboch (či viacerých) dopravcov. Nakoniec zadanie jedinej zmluvy na zabezpečenie dopravnej obslužnosti vymedzeného územia vyplýva aj zo samotného Nariadenia </w:t>
      </w:r>
      <w:r w:rsidR="00E56EF0" w:rsidRPr="00E56EF0">
        <w:t>Európskeho parlamentu a Rady (ES) č. 1370/2007 z 23. októbra 2007 o službách vo verejnom záujme v železničnej a cestnej osobnej doprave, ktorým sa zrušujú nariadenia Rady (EHS) č. 1191/69 a (EHS) č. 1107/70</w:t>
      </w:r>
      <w:r w:rsidR="00E56EF0">
        <w:t>.</w:t>
      </w:r>
    </w:p>
    <w:p w14:paraId="62723D64" w14:textId="77777777" w:rsidR="00785BCA" w:rsidRPr="00BE5BF7" w:rsidRDefault="00785BCA" w:rsidP="00D54716">
      <w:pPr>
        <w:pStyle w:val="Heading3"/>
      </w:pPr>
      <w:bookmarkStart w:id="38" w:name="_Toc77326664"/>
      <w:bookmarkEnd w:id="33"/>
      <w:r w:rsidRPr="00BE5BF7">
        <w:lastRenderedPageBreak/>
        <w:t>Zdroj fina</w:t>
      </w:r>
      <w:r w:rsidR="00C5338A" w:rsidRPr="00BE5BF7">
        <w:t>n</w:t>
      </w:r>
      <w:r w:rsidRPr="00BE5BF7">
        <w:t>čných prostriedkov</w:t>
      </w:r>
      <w:bookmarkEnd w:id="34"/>
      <w:bookmarkEnd w:id="35"/>
      <w:bookmarkEnd w:id="36"/>
      <w:bookmarkEnd w:id="37"/>
      <w:bookmarkEnd w:id="38"/>
    </w:p>
    <w:p w14:paraId="53AA0DA1" w14:textId="77777777" w:rsidR="00E56EF0" w:rsidRDefault="00E56EF0" w:rsidP="00172CD9">
      <w:pPr>
        <w:pStyle w:val="Heading4"/>
      </w:pPr>
      <w:bookmarkStart w:id="39" w:name="_Hlk5983088"/>
      <w:r w:rsidRPr="00E56EF0">
        <w:t>Predmet zákazky bude financovaný z vlastných zdrojov verejného obstarávateľa.</w:t>
      </w:r>
    </w:p>
    <w:p w14:paraId="3DD9AD55" w14:textId="77777777" w:rsidR="00267B50" w:rsidRPr="00BE5BF7" w:rsidRDefault="00267B50" w:rsidP="00D54716">
      <w:pPr>
        <w:pStyle w:val="Heading3"/>
      </w:pPr>
      <w:bookmarkStart w:id="40" w:name="_Toc522635378"/>
      <w:bookmarkStart w:id="41" w:name="_Toc525293192"/>
      <w:bookmarkStart w:id="42" w:name="_Toc4416608"/>
      <w:bookmarkStart w:id="43" w:name="_Toc4416902"/>
      <w:bookmarkStart w:id="44" w:name="_Toc4416951"/>
      <w:bookmarkStart w:id="45" w:name="_Toc77326665"/>
      <w:bookmarkEnd w:id="39"/>
      <w:bookmarkEnd w:id="40"/>
      <w:bookmarkEnd w:id="41"/>
      <w:r w:rsidRPr="00BE5BF7">
        <w:t>Zmluva</w:t>
      </w:r>
      <w:bookmarkEnd w:id="20"/>
      <w:bookmarkEnd w:id="42"/>
      <w:bookmarkEnd w:id="43"/>
      <w:bookmarkEnd w:id="44"/>
      <w:bookmarkEnd w:id="45"/>
    </w:p>
    <w:p w14:paraId="62DB7988" w14:textId="77777777" w:rsidR="00E56EF0" w:rsidRDefault="00E56EF0" w:rsidP="00172CD9">
      <w:pPr>
        <w:pStyle w:val="Heading4"/>
      </w:pPr>
      <w:bookmarkStart w:id="46" w:name="_Toc447725747"/>
      <w:bookmarkStart w:id="47" w:name="_Toc4416609"/>
      <w:bookmarkStart w:id="48" w:name="_Toc4416903"/>
      <w:bookmarkStart w:id="49" w:name="_Toc4416952"/>
      <w:r>
        <w:t xml:space="preserve">S úspešným uchádzačom bude uzatvorená zmluva o službách vo verejnom záujme v mestskej autobusovej doprave mesta Zvolen. </w:t>
      </w:r>
    </w:p>
    <w:p w14:paraId="18D24694" w14:textId="77777777" w:rsidR="007A5195" w:rsidRPr="007A5195" w:rsidRDefault="007A5195" w:rsidP="00172CD9">
      <w:pPr>
        <w:pStyle w:val="Heading4"/>
      </w:pPr>
      <w:r w:rsidRPr="007A5195">
        <w:t xml:space="preserve">Návrh zmluvy </w:t>
      </w:r>
      <w:r>
        <w:t>spolu s prílohami zmluvy tvorí Prílohu č. D.1</w:t>
      </w:r>
      <w:r w:rsidRPr="007A5195">
        <w:t xml:space="preserve"> týchto súťažných podkladov</w:t>
      </w:r>
      <w:r>
        <w:t>.</w:t>
      </w:r>
    </w:p>
    <w:p w14:paraId="55EA4C05" w14:textId="77777777" w:rsidR="00BA17BB" w:rsidRPr="00BE5BF7" w:rsidRDefault="00AE3791" w:rsidP="00D54716">
      <w:pPr>
        <w:pStyle w:val="Heading3"/>
      </w:pPr>
      <w:bookmarkStart w:id="50" w:name="_Toc77326666"/>
      <w:r w:rsidRPr="00BE5BF7">
        <w:t xml:space="preserve">Miesto a termín </w:t>
      </w:r>
      <w:r w:rsidR="00AC20ED" w:rsidRPr="00BE5BF7">
        <w:t>realizácie</w:t>
      </w:r>
      <w:r w:rsidR="00131E73" w:rsidRPr="00BE5BF7">
        <w:t xml:space="preserve"> </w:t>
      </w:r>
      <w:r w:rsidR="004C503D" w:rsidRPr="00BE5BF7">
        <w:t>p</w:t>
      </w:r>
      <w:r w:rsidR="007D674D" w:rsidRPr="00BE5BF7">
        <w:t>redmet</w:t>
      </w:r>
      <w:r w:rsidRPr="00BE5BF7">
        <w:t>u zákazky</w:t>
      </w:r>
      <w:bookmarkEnd w:id="46"/>
      <w:bookmarkEnd w:id="47"/>
      <w:bookmarkEnd w:id="48"/>
      <w:bookmarkEnd w:id="49"/>
      <w:bookmarkEnd w:id="50"/>
    </w:p>
    <w:p w14:paraId="187334C2" w14:textId="77777777" w:rsidR="00770A79" w:rsidRPr="00770A79" w:rsidRDefault="004B1DD1" w:rsidP="00172CD9">
      <w:pPr>
        <w:pStyle w:val="Heading4"/>
      </w:pPr>
      <w:r w:rsidRPr="00BE5BF7">
        <w:t>Miesto</w:t>
      </w:r>
      <w:r w:rsidR="00782647" w:rsidRPr="00BE5BF7">
        <w:t>m</w:t>
      </w:r>
      <w:r w:rsidRPr="00BE5BF7">
        <w:t xml:space="preserve"> </w:t>
      </w:r>
      <w:r w:rsidR="009B4D2E" w:rsidRPr="00BE5BF7">
        <w:t>realizácie</w:t>
      </w:r>
      <w:r w:rsidRPr="00BE5BF7">
        <w:t xml:space="preserve"> </w:t>
      </w:r>
      <w:r w:rsidR="004C503D" w:rsidRPr="00BE5BF7">
        <w:t>p</w:t>
      </w:r>
      <w:r w:rsidR="007D674D" w:rsidRPr="00BE5BF7">
        <w:t>redmet</w:t>
      </w:r>
      <w:r w:rsidRPr="00BE5BF7">
        <w:t>u zákazky</w:t>
      </w:r>
      <w:r w:rsidR="00643247">
        <w:t>:</w:t>
      </w:r>
      <w:r w:rsidR="0047557C" w:rsidRPr="00BE5BF7">
        <w:t xml:space="preserve"> </w:t>
      </w:r>
      <w:r w:rsidR="00643247" w:rsidRPr="00643247">
        <w:t>Mesto Zvolen</w:t>
      </w:r>
      <w:r w:rsidR="00770A79" w:rsidRPr="00770A79">
        <w:t>.</w:t>
      </w:r>
    </w:p>
    <w:p w14:paraId="16BBC142" w14:textId="77777777" w:rsidR="00C230F3" w:rsidRPr="00BE5BF7" w:rsidRDefault="005C7431" w:rsidP="00172CD9">
      <w:pPr>
        <w:pStyle w:val="Heading4"/>
      </w:pPr>
      <w:bookmarkStart w:id="51" w:name="_Toc447725748"/>
      <w:bookmarkStart w:id="52" w:name="_Toc4416610"/>
      <w:bookmarkStart w:id="53" w:name="_Toc4416904"/>
      <w:bookmarkStart w:id="54" w:name="_Toc4416953"/>
      <w:r w:rsidRPr="005100ED">
        <w:t xml:space="preserve">Doba </w:t>
      </w:r>
      <w:r w:rsidR="00595F22">
        <w:t xml:space="preserve">poskytovania služieb je 10 rokov odo dňa začatia prevádzky. </w:t>
      </w:r>
    </w:p>
    <w:p w14:paraId="3BF1BF18" w14:textId="77777777" w:rsidR="00AE3791" w:rsidRPr="00BE5BF7" w:rsidRDefault="00AE3791" w:rsidP="00D54716">
      <w:pPr>
        <w:pStyle w:val="Heading3"/>
      </w:pPr>
      <w:bookmarkStart w:id="55" w:name="_Toc77326667"/>
      <w:r w:rsidRPr="00BE5BF7">
        <w:t>Oprávnení uchádzači</w:t>
      </w:r>
      <w:bookmarkEnd w:id="51"/>
      <w:bookmarkEnd w:id="52"/>
      <w:bookmarkEnd w:id="53"/>
      <w:bookmarkEnd w:id="54"/>
      <w:bookmarkEnd w:id="55"/>
    </w:p>
    <w:p w14:paraId="443CC573" w14:textId="77777777" w:rsidR="00414230" w:rsidRPr="00BE5BF7" w:rsidRDefault="00D74F88" w:rsidP="00172CD9">
      <w:pPr>
        <w:pStyle w:val="Heading4"/>
      </w:pPr>
      <w:r w:rsidRPr="00BE5BF7">
        <w:t>Ponuku môžu predkladať fyzické</w:t>
      </w:r>
      <w:r w:rsidR="00FC48EA" w:rsidRPr="00BE5BF7">
        <w:t xml:space="preserve"> osoby</w:t>
      </w:r>
      <w:r w:rsidRPr="00BE5BF7">
        <w:t xml:space="preserve">, právnické osoby alebo skupina fyzických </w:t>
      </w:r>
      <w:r w:rsidR="0028485E">
        <w:t>a/</w:t>
      </w:r>
      <w:r w:rsidRPr="00BE5BF7">
        <w:t xml:space="preserve">alebo právnických osôb, vystupujúcich voči </w:t>
      </w:r>
      <w:r w:rsidR="00A04C69" w:rsidRPr="00BE5BF7">
        <w:t>Verejn</w:t>
      </w:r>
      <w:r w:rsidRPr="00BE5BF7">
        <w:t>ému obstarávateľovi spoločne</w:t>
      </w:r>
      <w:r w:rsidR="00ED40DA" w:rsidRPr="00BE5BF7">
        <w:t xml:space="preserve"> (ďalej aj ako „</w:t>
      </w:r>
      <w:bookmarkStart w:id="56" w:name="_Hlk519072534"/>
      <w:r w:rsidR="00ED40DA" w:rsidRPr="00BE5BF7">
        <w:rPr>
          <w:b/>
        </w:rPr>
        <w:t>Skupina dodávateľov</w:t>
      </w:r>
      <w:bookmarkEnd w:id="56"/>
      <w:r w:rsidR="00ED40DA" w:rsidRPr="00BE5BF7">
        <w:t>“)</w:t>
      </w:r>
      <w:r w:rsidR="00023E6E" w:rsidRPr="00BE5BF7">
        <w:t>.</w:t>
      </w:r>
      <w:r w:rsidR="00414230" w:rsidRPr="00BE5BF7">
        <w:t xml:space="preserve"> </w:t>
      </w:r>
    </w:p>
    <w:p w14:paraId="6A6F9C6D" w14:textId="77777777" w:rsidR="00C660B1" w:rsidRPr="00BE5BF7" w:rsidRDefault="00414230" w:rsidP="00172CD9">
      <w:pPr>
        <w:pStyle w:val="Heading4"/>
      </w:pPr>
      <w:r w:rsidRPr="00BE5BF7">
        <w:t xml:space="preserve">V prípade, </w:t>
      </w:r>
      <w:r w:rsidR="0027022D" w:rsidRPr="00BE5BF7">
        <w:t xml:space="preserve">ak </w:t>
      </w:r>
      <w:r w:rsidRPr="00BE5BF7">
        <w:t xml:space="preserve">je uchádzačom </w:t>
      </w:r>
      <w:r w:rsidR="00ED40DA" w:rsidRPr="00BE5BF7">
        <w:t>Skupina dodávateľov</w:t>
      </w:r>
      <w:r w:rsidRPr="00BE5BF7">
        <w:t xml:space="preserve">, </w:t>
      </w:r>
      <w:r w:rsidR="00C660B1" w:rsidRPr="00BE5BF7">
        <w:t>ponuka musí byť podpísaná všetkými členmi Skupiny dodávateľov</w:t>
      </w:r>
      <w:r w:rsidR="000A61B8" w:rsidRPr="00BE5BF7">
        <w:t>,</w:t>
      </w:r>
      <w:r w:rsidR="00C660B1" w:rsidRPr="00BE5BF7">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68594A" w:rsidRPr="00BE5BF7">
        <w:t>Verejnej s</w:t>
      </w:r>
      <w:r w:rsidR="00C660B1" w:rsidRPr="00BE5BF7">
        <w:t xml:space="preserve">úťaže. Za týmto účelom uchádzač </w:t>
      </w:r>
      <w:r w:rsidR="00724AE1" w:rsidRPr="00BE5BF7">
        <w:t xml:space="preserve">môže využiť vzor splnomocnenia pre vedúceho člena Skupiny dodávateľov podľa Prílohy č. </w:t>
      </w:r>
      <w:r w:rsidR="00A4716E" w:rsidRPr="00BE5BF7">
        <w:t>A.5</w:t>
      </w:r>
      <w:r w:rsidR="00724AE1" w:rsidRPr="00BE5BF7">
        <w:t xml:space="preserve"> týchto súťažných podkladov.</w:t>
      </w:r>
    </w:p>
    <w:p w14:paraId="56D0DEA8" w14:textId="335BAB21" w:rsidR="002A54EE" w:rsidRPr="00BE5BF7" w:rsidRDefault="003E19B3" w:rsidP="00172CD9">
      <w:pPr>
        <w:pStyle w:val="Heading4"/>
      </w:pPr>
      <w:r w:rsidRPr="00BE5BF7">
        <w:t xml:space="preserve">V prípade, </w:t>
      </w:r>
      <w:r w:rsidR="0027022D" w:rsidRPr="00BE5BF7">
        <w:t xml:space="preserve">ak </w:t>
      </w:r>
      <w:r w:rsidRPr="00BE5BF7">
        <w:t xml:space="preserve">je uchádzačom Skupina dodávateľov, </w:t>
      </w:r>
      <w:r w:rsidR="00414230" w:rsidRPr="00BE5BF7">
        <w:t xml:space="preserve">takýto uchádzač je povinný </w:t>
      </w:r>
      <w:r w:rsidRPr="00BE5BF7">
        <w:t xml:space="preserve">tiež </w:t>
      </w:r>
      <w:r w:rsidR="00414230" w:rsidRPr="00BE5BF7">
        <w:t xml:space="preserve">predložiť </w:t>
      </w:r>
      <w:r w:rsidR="00A0426E" w:rsidRPr="00BE5BF7">
        <w:t xml:space="preserve">zmluvu podľa bodu </w:t>
      </w:r>
      <w:r w:rsidR="00965203">
        <w:fldChar w:fldCharType="begin"/>
      </w:r>
      <w:r w:rsidR="00965203">
        <w:instrText xml:space="preserve"> REF _Ref4422270 \r \h  \* MERGEFORMAT </w:instrText>
      </w:r>
      <w:r w:rsidR="00965203">
        <w:fldChar w:fldCharType="separate"/>
      </w:r>
      <w:r w:rsidR="00C65539">
        <w:t>7.4</w:t>
      </w:r>
      <w:r w:rsidR="00965203">
        <w:fldChar w:fldCharType="end"/>
      </w:r>
      <w:r w:rsidR="001D6603" w:rsidRPr="00BE5BF7">
        <w:t xml:space="preserve"> </w:t>
      </w:r>
      <w:r w:rsidR="00A0426E" w:rsidRPr="00BE5BF7">
        <w:t xml:space="preserve">nižšie, alebo </w:t>
      </w:r>
      <w:r w:rsidRPr="00BE5BF7">
        <w:t xml:space="preserve">čestné vyhlásenie o vytvorení </w:t>
      </w:r>
      <w:r w:rsidR="002A54EE" w:rsidRPr="00BE5BF7">
        <w:t xml:space="preserve">Skupiny dodávateľov, ktorého vzor tvorí Prílohu č. </w:t>
      </w:r>
      <w:r w:rsidR="00A4716E" w:rsidRPr="00BE5BF7">
        <w:t>A.4</w:t>
      </w:r>
      <w:r w:rsidR="002A54EE" w:rsidRPr="00BE5BF7">
        <w:t xml:space="preserve"> týchto súťažných podkladov.</w:t>
      </w:r>
    </w:p>
    <w:p w14:paraId="25FAC3CD" w14:textId="77777777" w:rsidR="00DD0D61" w:rsidRPr="00BE5BF7" w:rsidRDefault="00414230" w:rsidP="00172CD9">
      <w:pPr>
        <w:pStyle w:val="Heading4"/>
      </w:pPr>
      <w:bookmarkStart w:id="57" w:name="_Ref4422270"/>
      <w:r w:rsidRPr="00BE5BF7">
        <w:t xml:space="preserve">V prípade, ak bude ponuka </w:t>
      </w:r>
      <w:r w:rsidR="00FE33EB" w:rsidRPr="00BE5BF7">
        <w:t xml:space="preserve">Skupiny </w:t>
      </w:r>
      <w:r w:rsidRPr="00BE5BF7">
        <w:t xml:space="preserve">dodávateľov vyhodnotená ako úspešná, </w:t>
      </w:r>
      <w:r w:rsidR="00A36390" w:rsidRPr="00BE5BF7">
        <w:t xml:space="preserve">všetci členovia </w:t>
      </w:r>
      <w:r w:rsidR="00FE33EB" w:rsidRPr="00BE5BF7">
        <w:t>Skupin</w:t>
      </w:r>
      <w:r w:rsidR="00A36390" w:rsidRPr="00BE5BF7">
        <w:t>y</w:t>
      </w:r>
      <w:r w:rsidR="00FE33EB" w:rsidRPr="00BE5BF7">
        <w:t xml:space="preserve"> dodávateľov </w:t>
      </w:r>
      <w:r w:rsidR="00A36390" w:rsidRPr="00BE5BF7">
        <w:t>budú</w:t>
      </w:r>
      <w:r w:rsidR="00F21325" w:rsidRPr="00BE5BF7">
        <w:t xml:space="preserve"> povinn</w:t>
      </w:r>
      <w:r w:rsidR="00A36390" w:rsidRPr="00BE5BF7">
        <w:t>í</w:t>
      </w:r>
      <w:r w:rsidR="00F21325" w:rsidRPr="00BE5BF7">
        <w:t xml:space="preserve"> </w:t>
      </w:r>
      <w:r w:rsidR="00A73024" w:rsidRPr="00BE5BF7">
        <w:t xml:space="preserve">najneskôr do podpisu </w:t>
      </w:r>
      <w:r w:rsidR="00437C48" w:rsidRPr="00BE5BF7">
        <w:t>z</w:t>
      </w:r>
      <w:r w:rsidR="00876192" w:rsidRPr="00BE5BF7">
        <w:t>mluv</w:t>
      </w:r>
      <w:r w:rsidR="00A73024" w:rsidRPr="00BE5BF7">
        <w:t xml:space="preserve">y, ktorá bude výsledkom tohto </w:t>
      </w:r>
      <w:r w:rsidR="00A04C69" w:rsidRPr="00BE5BF7">
        <w:t>Verejn</w:t>
      </w:r>
      <w:r w:rsidR="00A73024" w:rsidRPr="00BE5BF7">
        <w:t xml:space="preserve">ého obstarávania, </w:t>
      </w:r>
      <w:r w:rsidR="00F21325" w:rsidRPr="00BE5BF7">
        <w:t>uzatvoriť zmluvu</w:t>
      </w:r>
      <w:r w:rsidR="00FE33EB" w:rsidRPr="00BE5BF7">
        <w:t xml:space="preserve"> o združení podľa ustanovení § 829 a nasl. zákona </w:t>
      </w:r>
      <w:r w:rsidR="00A36390" w:rsidRPr="00BE5BF7">
        <w:br/>
      </w:r>
      <w:r w:rsidR="00FE33EB" w:rsidRPr="00BE5BF7">
        <w:t>č. 40/1964 Zb. Občiansky zákonník v znení neskorších predpisov</w:t>
      </w:r>
      <w:r w:rsidR="00F21325" w:rsidRPr="00BE5BF7">
        <w:t xml:space="preserve"> alebo inú obdobnú zmluvu s </w:t>
      </w:r>
      <w:r w:rsidR="00DD0D61" w:rsidRPr="00BE5BF7">
        <w:t>minimálnymi</w:t>
      </w:r>
      <w:r w:rsidR="00F21325" w:rsidRPr="00BE5BF7">
        <w:t xml:space="preserve"> obsahovými náležitosťami</w:t>
      </w:r>
      <w:r w:rsidR="00DD0D61" w:rsidRPr="00BE5BF7">
        <w:t xml:space="preserve"> uvedenými nižšie</w:t>
      </w:r>
      <w:r w:rsidR="004B5E49" w:rsidRPr="00BE5BF7">
        <w:t>.</w:t>
      </w:r>
      <w:r w:rsidR="00DD0D61" w:rsidRPr="00BE5BF7">
        <w:t xml:space="preserve"> Zmluva o združení musí byť písomná, a musí obsahovať minimálne:</w:t>
      </w:r>
      <w:bookmarkEnd w:id="57"/>
    </w:p>
    <w:p w14:paraId="2036511D" w14:textId="77777777" w:rsidR="00DD0D61" w:rsidRPr="00BE5BF7" w:rsidRDefault="00FC48EA" w:rsidP="00222E5A">
      <w:pPr>
        <w:pStyle w:val="Heading6"/>
      </w:pPr>
      <w:r w:rsidRPr="00BE5BF7">
        <w:t>splnomocnenie</w:t>
      </w:r>
      <w:r w:rsidR="00DD0D61" w:rsidRPr="00BE5BF7">
        <w:t xml:space="preserve">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437C48" w:rsidRPr="00BE5BF7">
        <w:t>z</w:t>
      </w:r>
      <w:r w:rsidR="00876192" w:rsidRPr="00BE5BF7">
        <w:t>mluv</w:t>
      </w:r>
      <w:r w:rsidR="00DD0D61" w:rsidRPr="00BE5BF7">
        <w:t xml:space="preserve">y, ktorá bude výsledkom </w:t>
      </w:r>
      <w:r w:rsidR="00A04C69" w:rsidRPr="00BE5BF7">
        <w:t>Verejn</w:t>
      </w:r>
      <w:r w:rsidR="00A9691F" w:rsidRPr="00BE5BF7">
        <w:t>ého obstarávania</w:t>
      </w:r>
      <w:r w:rsidR="00DD0D61" w:rsidRPr="00BE5BF7">
        <w:t xml:space="preserve">. </w:t>
      </w:r>
      <w:r w:rsidRPr="00BE5BF7">
        <w:t>Toto splnomocnenie</w:t>
      </w:r>
      <w:r w:rsidR="00DD0D61" w:rsidRPr="00BE5BF7">
        <w:t xml:space="preserve"> musí byť neoddeliteľnou súčasťou zmluvy o združení;</w:t>
      </w:r>
    </w:p>
    <w:p w14:paraId="5ED27D81" w14:textId="77777777" w:rsidR="00DD0D61" w:rsidRPr="00BE5BF7" w:rsidRDefault="00DD0D61" w:rsidP="00222E5A">
      <w:pPr>
        <w:pStyle w:val="Heading6"/>
      </w:pPr>
      <w:r w:rsidRPr="00BE5BF7">
        <w:t xml:space="preserve">opis vzájomných práv a povinností členov Skupiny dodávateľov s uvedením činností, ktorými sa jednotliví členovia Skupiny dodávateľov budú podieľať na plnení </w:t>
      </w:r>
      <w:r w:rsidR="0068594A" w:rsidRPr="00BE5BF7">
        <w:t>p</w:t>
      </w:r>
      <w:r w:rsidR="007D674D" w:rsidRPr="00BE5BF7">
        <w:t>redmet</w:t>
      </w:r>
      <w:r w:rsidRPr="00BE5BF7">
        <w:t>u zákazky;</w:t>
      </w:r>
    </w:p>
    <w:p w14:paraId="4C25B200" w14:textId="77777777" w:rsidR="00922A11" w:rsidRPr="00BE5BF7" w:rsidRDefault="00DD0D61" w:rsidP="00222E5A">
      <w:pPr>
        <w:pStyle w:val="Heading6"/>
      </w:pPr>
      <w:r w:rsidRPr="00BE5BF7">
        <w:t xml:space="preserve">ustanovenie o tom, že všetci členovia Skupiny dodávateľov zodpovedajú za záväzky združenia voči </w:t>
      </w:r>
      <w:r w:rsidR="00A9691F" w:rsidRPr="00BE5BF7">
        <w:t>Verejnému obstarávateľovi</w:t>
      </w:r>
      <w:r w:rsidRPr="00BE5BF7">
        <w:t xml:space="preserve"> spoločne a</w:t>
      </w:r>
      <w:r w:rsidR="008D7A87" w:rsidRPr="00BE5BF7">
        <w:t> </w:t>
      </w:r>
      <w:r w:rsidRPr="00BE5BF7">
        <w:t>nerozdielne</w:t>
      </w:r>
      <w:r w:rsidR="008D7A87" w:rsidRPr="00BE5BF7">
        <w:t>.</w:t>
      </w:r>
    </w:p>
    <w:p w14:paraId="5D2A98AB" w14:textId="77777777" w:rsidR="00AE3791" w:rsidRPr="00BE5BF7" w:rsidRDefault="00AE3791" w:rsidP="00D54716">
      <w:pPr>
        <w:pStyle w:val="Heading3"/>
      </w:pPr>
      <w:bookmarkStart w:id="58" w:name="_Toc447725749"/>
      <w:bookmarkStart w:id="59" w:name="_Toc4416611"/>
      <w:bookmarkStart w:id="60" w:name="_Toc4416905"/>
      <w:bookmarkStart w:id="61" w:name="_Toc4416954"/>
      <w:bookmarkStart w:id="62" w:name="_Ref4422946"/>
      <w:bookmarkStart w:id="63" w:name="_Ref53407647"/>
      <w:bookmarkStart w:id="64" w:name="_Toc77326668"/>
      <w:r w:rsidRPr="00BE5BF7">
        <w:t>Predloženie a obsah ponúk</w:t>
      </w:r>
      <w:bookmarkEnd w:id="58"/>
      <w:bookmarkEnd w:id="59"/>
      <w:bookmarkEnd w:id="60"/>
      <w:bookmarkEnd w:id="61"/>
      <w:bookmarkEnd w:id="62"/>
      <w:bookmarkEnd w:id="63"/>
      <w:bookmarkEnd w:id="64"/>
    </w:p>
    <w:p w14:paraId="462FBCD3" w14:textId="553B80E3" w:rsidR="00D54716" w:rsidRPr="00BE5BF7" w:rsidRDefault="00FD77F0" w:rsidP="00172CD9">
      <w:pPr>
        <w:pStyle w:val="Heading4"/>
      </w:pPr>
      <w:r w:rsidRPr="00BE5BF7">
        <w:t xml:space="preserve">Ak nie je v bode </w:t>
      </w:r>
      <w:r w:rsidR="00965203">
        <w:fldChar w:fldCharType="begin"/>
      </w:r>
      <w:r w:rsidR="00965203">
        <w:instrText xml:space="preserve"> REF _Ref534358796 \r \h  \* MERGEFORMAT </w:instrText>
      </w:r>
      <w:r w:rsidR="00965203">
        <w:fldChar w:fldCharType="separate"/>
      </w:r>
      <w:r w:rsidR="00C65539">
        <w:t>8.5</w:t>
      </w:r>
      <w:r w:rsidR="00965203">
        <w:fldChar w:fldCharType="end"/>
      </w:r>
      <w:r w:rsidR="009829EA" w:rsidRPr="00BE5BF7">
        <w:t xml:space="preserve"> </w:t>
      </w:r>
      <w:r w:rsidRPr="00BE5BF7">
        <w:t xml:space="preserve">tejto časti súťažných podkladov uvedené inak, ponuka musí byť vyhotovená elektronicky v zmysle § 49 ods. 1 písm. a) </w:t>
      </w:r>
      <w:r w:rsidR="005A1935" w:rsidRPr="00BE5BF7">
        <w:t>ZVO</w:t>
      </w:r>
      <w:r w:rsidRPr="00BE5BF7">
        <w:t xml:space="preserve"> a vložená do </w:t>
      </w:r>
      <w:r w:rsidR="0054766F" w:rsidRPr="0054766F">
        <w:t>systému JOSEPHINE</w:t>
      </w:r>
      <w:r w:rsidR="00A9665D" w:rsidRPr="00A9665D">
        <w:t xml:space="preserve"> </w:t>
      </w:r>
      <w:r w:rsidR="00A9665D">
        <w:t xml:space="preserve">umiestnenom na webovej adrese </w:t>
      </w:r>
      <w:r w:rsidR="00A9665D" w:rsidRPr="00A9665D">
        <w:t>https://josephine.proebiz.com</w:t>
      </w:r>
      <w:r w:rsidR="0054766F" w:rsidRPr="0054766F" w:rsidDel="0054766F">
        <w:t xml:space="preserve"> </w:t>
      </w:r>
      <w:r w:rsidR="00C65896">
        <w:t xml:space="preserve">(ďalej len „systém </w:t>
      </w:r>
      <w:r w:rsidR="0054766F">
        <w:t>JOSEPHINE</w:t>
      </w:r>
      <w:r w:rsidR="00C65896">
        <w:t>“)</w:t>
      </w:r>
      <w:r w:rsidRPr="00BE5BF7">
        <w:t xml:space="preserve">. Uchádzač môže predložiť iba jednu ponuku. Uchádzač predkladá ponuku spôsobom uvedeným v bode </w:t>
      </w:r>
      <w:r w:rsidR="00965203">
        <w:fldChar w:fldCharType="begin"/>
      </w:r>
      <w:r w:rsidR="00965203">
        <w:instrText xml:space="preserve"> REF _Ref4422409 \n \h  \* MERGEFORMAT </w:instrText>
      </w:r>
      <w:r w:rsidR="00965203">
        <w:fldChar w:fldCharType="separate"/>
      </w:r>
      <w:r w:rsidR="00C65539">
        <w:t>20</w:t>
      </w:r>
      <w:r w:rsidR="00965203">
        <w:fldChar w:fldCharType="end"/>
      </w:r>
      <w:r w:rsidR="00947B6F" w:rsidRPr="00BE5BF7">
        <w:t xml:space="preserve"> </w:t>
      </w:r>
      <w:r w:rsidRPr="00BE5BF7">
        <w:t xml:space="preserve">tejto časti súťažných podkladov a v lehote uvedenej v bode </w:t>
      </w:r>
      <w:r w:rsidR="00965203">
        <w:fldChar w:fldCharType="begin"/>
      </w:r>
      <w:r w:rsidR="00965203">
        <w:instrText xml:space="preserve"> REF _Ref4422424 \n \h  \* MERGEFORMAT </w:instrText>
      </w:r>
      <w:r w:rsidR="00965203">
        <w:fldChar w:fldCharType="separate"/>
      </w:r>
      <w:r w:rsidR="00C65539">
        <w:t>21</w:t>
      </w:r>
      <w:r w:rsidR="00965203">
        <w:fldChar w:fldCharType="end"/>
      </w:r>
      <w:r w:rsidRPr="00BE5BF7">
        <w:t xml:space="preserve"> tejto časti súťažných podkladov. </w:t>
      </w:r>
    </w:p>
    <w:p w14:paraId="306BC94A" w14:textId="77777777" w:rsidR="00A56198" w:rsidRPr="00BE5BF7" w:rsidRDefault="00A56198" w:rsidP="00172CD9">
      <w:pPr>
        <w:pStyle w:val="Heading4"/>
      </w:pPr>
      <w:bookmarkStart w:id="65" w:name="_Ref6235445"/>
      <w:r w:rsidRPr="00BE5BF7">
        <w:lastRenderedPageBreak/>
        <w:t>Súčasťou ponuky musia byť nasledujúce doklady / dokumenty:</w:t>
      </w:r>
      <w:bookmarkEnd w:id="65"/>
      <w:r w:rsidRPr="00BE5BF7">
        <w:t xml:space="preserve"> </w:t>
      </w:r>
    </w:p>
    <w:p w14:paraId="3215DF2B" w14:textId="77777777" w:rsidR="00A56198" w:rsidRPr="00BE5BF7" w:rsidRDefault="00FC48EA" w:rsidP="00222E5A">
      <w:pPr>
        <w:pStyle w:val="Heading6"/>
      </w:pPr>
      <w:bookmarkStart w:id="66" w:name="_Hlk534374350"/>
      <w:r w:rsidRPr="00BE5BF7">
        <w:t xml:space="preserve">Úvodný </w:t>
      </w:r>
      <w:r w:rsidR="00A56198" w:rsidRPr="00BE5BF7">
        <w:t>list ponuky s </w:t>
      </w:r>
      <w:r w:rsidR="00A56198" w:rsidRPr="00BE5BF7">
        <w:rPr>
          <w:szCs w:val="20"/>
        </w:rPr>
        <w:t>uvedením</w:t>
      </w:r>
      <w:r w:rsidR="00A56198" w:rsidRPr="00BE5BF7">
        <w:t xml:space="preserve"> nasledovných údajov:</w:t>
      </w:r>
      <w:bookmarkEnd w:id="66"/>
    </w:p>
    <w:p w14:paraId="0C1F52CF" w14:textId="77777777" w:rsidR="00A56198" w:rsidRPr="00BE5BF7" w:rsidRDefault="00A56198" w:rsidP="00AB383F">
      <w:pPr>
        <w:pStyle w:val="Heading7"/>
      </w:pPr>
      <w:r w:rsidRPr="00BE5BF7">
        <w:t>identifikácia uchádzača - obchodn</w:t>
      </w:r>
      <w:r w:rsidR="00BE4C42" w:rsidRPr="00BE5BF7">
        <w:t>é</w:t>
      </w:r>
      <w:r w:rsidRPr="00BE5BF7">
        <w:t xml:space="preserve"> </w:t>
      </w:r>
      <w:r w:rsidR="00BE4C42" w:rsidRPr="00BE5BF7">
        <w:t xml:space="preserve">meno / </w:t>
      </w:r>
      <w:r w:rsidRPr="00BE5BF7">
        <w:t>názov a sídlo uchádzača (uchádzačov v prípade Skupiny dodávateľov);</w:t>
      </w:r>
    </w:p>
    <w:p w14:paraId="28B88F0A" w14:textId="5F61A3F1" w:rsidR="00D4102F" w:rsidRDefault="00D4102F" w:rsidP="00934A0C">
      <w:pPr>
        <w:pStyle w:val="Heading7"/>
      </w:pPr>
      <w:bookmarkStart w:id="67" w:name="_Ref77327385"/>
      <w:r>
        <w:t>identifikáci</w:t>
      </w:r>
      <w:r w:rsidR="005D5240">
        <w:t>a</w:t>
      </w:r>
      <w:r>
        <w:t xml:space="preserve"> kontaktnej osoby</w:t>
      </w:r>
      <w:r w:rsidR="005D5240">
        <w:t xml:space="preserve"> pre elektronickú aukciu vrátane uvedenia telefónneho čísla a e-mailovej adresy;</w:t>
      </w:r>
      <w:bookmarkEnd w:id="67"/>
    </w:p>
    <w:p w14:paraId="4B54432E" w14:textId="77777777" w:rsidR="00A56198" w:rsidRPr="00BE5BF7" w:rsidRDefault="00A56198" w:rsidP="00934A0C">
      <w:pPr>
        <w:pStyle w:val="Heading7"/>
      </w:pPr>
      <w:r w:rsidRPr="00BE5BF7">
        <w:t xml:space="preserve">identifikáciu Verejnej súťaže, do ktorej sa ponuka predkladá s uvedením názvu </w:t>
      </w:r>
      <w:r w:rsidR="0068594A" w:rsidRPr="00BE5BF7">
        <w:t>p</w:t>
      </w:r>
      <w:r w:rsidRPr="00BE5BF7">
        <w:t>redmetu zákazky;</w:t>
      </w:r>
    </w:p>
    <w:p w14:paraId="7AA21FA9" w14:textId="77777777" w:rsidR="00A56198" w:rsidRPr="00BE5BF7" w:rsidRDefault="00A56198" w:rsidP="00934A0C">
      <w:pPr>
        <w:pStyle w:val="Heading7"/>
      </w:pPr>
      <w:r w:rsidRPr="00BE5BF7">
        <w:t>zoznam dokumentov predložených v ponuke;</w:t>
      </w:r>
    </w:p>
    <w:p w14:paraId="38A5A270" w14:textId="4C332683" w:rsidR="00A56198" w:rsidRPr="00BE5BF7" w:rsidRDefault="00A56198" w:rsidP="00934A0C">
      <w:pPr>
        <w:pStyle w:val="Heading7"/>
      </w:pPr>
      <w:r w:rsidRPr="00BE5BF7">
        <w:t xml:space="preserve">identifikácia obchodného tajomstva, resp. dôverných informácií (ak sú) v súlade s bodom </w:t>
      </w:r>
      <w:r w:rsidR="00965203">
        <w:fldChar w:fldCharType="begin"/>
      </w:r>
      <w:r w:rsidR="00965203">
        <w:instrText xml:space="preserve"> REF _Ref4422446 \n \h  \* MERGEFORMAT </w:instrText>
      </w:r>
      <w:r w:rsidR="00965203">
        <w:fldChar w:fldCharType="separate"/>
      </w:r>
      <w:r w:rsidR="00C65539">
        <w:t>25.2</w:t>
      </w:r>
      <w:r w:rsidR="00965203">
        <w:fldChar w:fldCharType="end"/>
      </w:r>
      <w:r w:rsidR="00696E11" w:rsidRPr="00BE5BF7">
        <w:t xml:space="preserve"> </w:t>
      </w:r>
      <w:r w:rsidRPr="00BE5BF7">
        <w:t>týchto súťažných podkladov (identifikácia čísla strany, čísla odseku, bodu a textu obsahujúceho obchodné tajomstvo, príp. dôverné informácie).</w:t>
      </w:r>
    </w:p>
    <w:p w14:paraId="455568E5" w14:textId="77777777" w:rsidR="00A56198" w:rsidRPr="00BE5BF7" w:rsidRDefault="00A56198" w:rsidP="00222E5A">
      <w:pPr>
        <w:pStyle w:val="Heading6"/>
        <w:numPr>
          <w:ilvl w:val="0"/>
          <w:numId w:val="0"/>
        </w:numPr>
        <w:ind w:left="1134"/>
      </w:pPr>
      <w:r w:rsidRPr="00BE5BF7">
        <w:t xml:space="preserve">Ako vzor </w:t>
      </w:r>
      <w:r w:rsidR="00FC48EA" w:rsidRPr="00BE5BF7">
        <w:t xml:space="preserve">úvodného </w:t>
      </w:r>
      <w:r w:rsidRPr="00BE5BF7">
        <w:t xml:space="preserve">listu uchádzač môže použiť vzor uvedený v Prílohe č. </w:t>
      </w:r>
      <w:r w:rsidR="00B87223" w:rsidRPr="00BE5BF7">
        <w:t>A.1</w:t>
      </w:r>
      <w:r w:rsidRPr="00BE5BF7">
        <w:t xml:space="preserve"> súťažných podkladov</w:t>
      </w:r>
      <w:r w:rsidR="00E543BE" w:rsidRPr="00BE5BF7">
        <w:t>.</w:t>
      </w:r>
    </w:p>
    <w:p w14:paraId="78A5FA98" w14:textId="77777777" w:rsidR="00EA6ACC" w:rsidRDefault="00CB4977" w:rsidP="00222E5A">
      <w:pPr>
        <w:pStyle w:val="Heading6"/>
      </w:pPr>
      <w:r w:rsidRPr="00913EC5">
        <w:rPr>
          <w:b/>
        </w:rPr>
        <w:t>Technická časť ponuky</w:t>
      </w:r>
      <w:r w:rsidR="002C1968">
        <w:t xml:space="preserve"> pozostávajúca z nasledovných </w:t>
      </w:r>
      <w:r w:rsidR="00EA6ACC">
        <w:t>dokumentov:</w:t>
      </w:r>
    </w:p>
    <w:p w14:paraId="128B9E85" w14:textId="77777777" w:rsidR="008F2518" w:rsidRPr="00E0466A" w:rsidRDefault="008F2518" w:rsidP="00EA6ACC">
      <w:pPr>
        <w:pStyle w:val="Heading7"/>
      </w:pPr>
      <w:r>
        <w:t>Referenčné obehy spracované podľa referenčných cestovných poriadkov</w:t>
      </w:r>
      <w:r w:rsidR="00A10B6B">
        <w:t xml:space="preserve">, ktoré tvoria </w:t>
      </w:r>
      <w:r w:rsidR="00A10B6B" w:rsidRPr="00BD6267">
        <w:t>prílohu č. 1 zmluvy</w:t>
      </w:r>
      <w:r w:rsidR="00DC46FF" w:rsidRPr="003A72EF">
        <w:t xml:space="preserve"> -</w:t>
      </w:r>
      <w:r w:rsidR="003E0DE0" w:rsidRPr="003A72EF">
        <w:t xml:space="preserve"> Referenčné obehy, ktoré spracuje uchádzač budú vyjadrovať</w:t>
      </w:r>
      <w:r w:rsidR="003E0DE0" w:rsidRPr="005250BE">
        <w:t xml:space="preserve"> záväznú kilometrickú dĺžku </w:t>
      </w:r>
      <w:r w:rsidR="003E0DE0" w:rsidRPr="00990191">
        <w:t>s</w:t>
      </w:r>
      <w:r w:rsidR="003E0DE0" w:rsidRPr="00E0466A">
        <w:t>pojov pri zabezpečovaní záväzku verejnej služby podľa Referenčných cestovných poriadkov, a zároveň aj záväzný pomer technologických kilometrov vo vzťahu k Tarifným kilometrom</w:t>
      </w:r>
      <w:r w:rsidR="00A10B6B" w:rsidRPr="00E0466A">
        <w:t>;</w:t>
      </w:r>
    </w:p>
    <w:p w14:paraId="1890BC4A" w14:textId="4BD5EADB" w:rsidR="000B1EDF" w:rsidRDefault="00A10B6B" w:rsidP="00E95D6A">
      <w:pPr>
        <w:pStyle w:val="Heading7"/>
        <w:rPr>
          <w:ins w:id="68" w:author="Tomas Uricek" w:date="2021-08-17T11:45:00Z"/>
        </w:rPr>
      </w:pPr>
      <w:r w:rsidRPr="00E0466A">
        <w:t xml:space="preserve">Koncepcia zloženia vozidlového parku </w:t>
      </w:r>
      <w:r w:rsidR="00DC46FF" w:rsidRPr="00E0466A">
        <w:t xml:space="preserve">– Koncepcia zloženia vozidlového parku MHD Zvolen bude spracovaná na celú dobu platnosti zmluvy, vrátane dočasných vozidiel a záložných vozidiel tak, aby bolo možné preveriť jej súlad s požiadavkami </w:t>
      </w:r>
      <w:r w:rsidR="00252C11" w:rsidRPr="00E0466A">
        <w:t>podľa zmluvy a jej príloh</w:t>
      </w:r>
      <w:r w:rsidR="00BD6267" w:rsidRPr="00BD6267">
        <w:t>.</w:t>
      </w:r>
      <w:ins w:id="69" w:author="Tomas Uricek" w:date="2021-08-17T11:45:00Z">
        <w:r w:rsidR="000B1EDF">
          <w:t xml:space="preserve"> V rámci Koncepcie zloženia vozidlového parku, ktorú uchádzač predkladá v rámci ponuky, uchádzač uvedie nasledovné informácie:</w:t>
        </w:r>
      </w:ins>
      <w:ins w:id="70" w:author="Tomas Uricek" w:date="2021-08-17T11:46:00Z">
        <w:r w:rsidR="000B1EDF">
          <w:t xml:space="preserve"> t</w:t>
        </w:r>
      </w:ins>
      <w:ins w:id="71" w:author="Tomas Uricek" w:date="2021-08-17T11:45:00Z">
        <w:r w:rsidR="000B1EDF">
          <w:t>rieda vozidla,</w:t>
        </w:r>
      </w:ins>
      <w:ins w:id="72" w:author="Tomas Uricek" w:date="2021-08-17T11:46:00Z">
        <w:r w:rsidR="000B1EDF" w:rsidRPr="000B1EDF">
          <w:t xml:space="preserve"> </w:t>
        </w:r>
      </w:ins>
      <w:ins w:id="73" w:author="Tomas Uricek" w:date="2021-08-17T11:47:00Z">
        <w:r w:rsidR="000B1EDF">
          <w:t>v</w:t>
        </w:r>
      </w:ins>
      <w:ins w:id="74" w:author="Tomas Uricek" w:date="2021-08-17T11:46:00Z">
        <w:r w:rsidR="000B1EDF" w:rsidRPr="000B1EDF">
          <w:t>ek vozidla</w:t>
        </w:r>
        <w:r w:rsidR="000B1EDF">
          <w:t xml:space="preserve">, </w:t>
        </w:r>
      </w:ins>
      <w:ins w:id="75" w:author="Tomas Uricek" w:date="2021-08-17T11:47:00Z">
        <w:r w:rsidR="000B1EDF">
          <w:t>p</w:t>
        </w:r>
      </w:ins>
      <w:ins w:id="76" w:author="Tomas Uricek" w:date="2021-08-17T11:46:00Z">
        <w:r w:rsidR="000B1EDF" w:rsidRPr="000B1EDF">
          <w:t>ohon</w:t>
        </w:r>
        <w:r w:rsidR="000B1EDF">
          <w:t xml:space="preserve">, </w:t>
        </w:r>
      </w:ins>
      <w:ins w:id="77" w:author="Tomas Uricek" w:date="2021-08-17T11:47:00Z">
        <w:r w:rsidR="000B1EDF">
          <w:t>ú</w:t>
        </w:r>
      </w:ins>
      <w:ins w:id="78" w:author="Tomas Uricek" w:date="2021-08-17T11:46:00Z">
        <w:r w:rsidR="000B1EDF" w:rsidRPr="000B1EDF">
          <w:t>daj o tom, či sa jedná o dočasné vozidlo</w:t>
        </w:r>
        <w:r w:rsidR="000B1EDF">
          <w:t xml:space="preserve"> a </w:t>
        </w:r>
      </w:ins>
      <w:ins w:id="79" w:author="Tomas Uricek" w:date="2021-08-17T11:47:00Z">
        <w:r w:rsidR="000B1EDF">
          <w:t>ú</w:t>
        </w:r>
      </w:ins>
      <w:ins w:id="80" w:author="Tomas Uricek" w:date="2021-08-17T11:46:00Z">
        <w:r w:rsidR="000B1EDF" w:rsidRPr="000B1EDF">
          <w:t>daj o tom, či sa jedná o záložné vozidlo</w:t>
        </w:r>
        <w:r w:rsidR="000B1EDF">
          <w:t>.</w:t>
        </w:r>
      </w:ins>
    </w:p>
    <w:p w14:paraId="114D0D31" w14:textId="47767CD6" w:rsidR="00252C11" w:rsidRPr="00E0466A" w:rsidDel="000B1EDF" w:rsidRDefault="00252C11" w:rsidP="00F410E1">
      <w:pPr>
        <w:pStyle w:val="Heading7"/>
        <w:numPr>
          <w:ilvl w:val="0"/>
          <w:numId w:val="0"/>
        </w:numPr>
        <w:ind w:left="1559"/>
        <w:rPr>
          <w:del w:id="81" w:author="Tomas Uricek" w:date="2021-08-17T11:46:00Z"/>
        </w:rPr>
      </w:pPr>
    </w:p>
    <w:p w14:paraId="53FFBF1B" w14:textId="7F1EDE5F" w:rsidR="00630236" w:rsidRPr="00BE5BF7" w:rsidRDefault="00922426" w:rsidP="00222E5A">
      <w:pPr>
        <w:pStyle w:val="Heading6"/>
      </w:pPr>
      <w:bookmarkStart w:id="82" w:name="_Ref6235423"/>
      <w:bookmarkStart w:id="83" w:name="_Ref4422667"/>
      <w:bookmarkStart w:id="84" w:name="_Ref524523915"/>
      <w:r w:rsidRPr="00BD6267">
        <w:t>D</w:t>
      </w:r>
      <w:r w:rsidRPr="003A72EF">
        <w:t>oklady a dokumenty</w:t>
      </w:r>
      <w:r w:rsidR="00665159" w:rsidRPr="003A72EF">
        <w:t>, ktorými uchádzač preukazuje splnenie podmienok účasti</w:t>
      </w:r>
      <w:r w:rsidR="00A718D2" w:rsidRPr="005250BE">
        <w:t xml:space="preserve"> v zmysle Časti F. Podmienky účasti týchto súťažn</w:t>
      </w:r>
      <w:r w:rsidR="00A718D2" w:rsidRPr="00990191">
        <w:t>ých podkladov</w:t>
      </w:r>
      <w:r w:rsidR="001F51BF" w:rsidRPr="00E0466A">
        <w:rPr>
          <w:szCs w:val="20"/>
        </w:rPr>
        <w:t xml:space="preserve"> (</w:t>
      </w:r>
      <w:r w:rsidR="00FC3250" w:rsidRPr="00E0466A">
        <w:rPr>
          <w:szCs w:val="20"/>
        </w:rPr>
        <w:t>Verejný obstarávateľ odporúča, aby uchádzač za účelom preukázania splnenia</w:t>
      </w:r>
      <w:r w:rsidR="00FC3250" w:rsidRPr="00BE5BF7">
        <w:rPr>
          <w:szCs w:val="20"/>
        </w:rPr>
        <w:t xml:space="preserve"> niektorých podmienok účasti technickej alebo odbornej spôsobilosti použil aj vzorové dokumenty </w:t>
      </w:r>
      <w:r w:rsidR="0045452C" w:rsidRPr="00BE5BF7">
        <w:rPr>
          <w:szCs w:val="20"/>
        </w:rPr>
        <w:t>Príloh č.</w:t>
      </w:r>
      <w:r w:rsidR="00665A53" w:rsidRPr="00BE5BF7">
        <w:rPr>
          <w:szCs w:val="20"/>
        </w:rPr>
        <w:t xml:space="preserve"> </w:t>
      </w:r>
      <w:r w:rsidR="00964A48" w:rsidRPr="00BE5BF7">
        <w:rPr>
          <w:szCs w:val="20"/>
        </w:rPr>
        <w:t>F.1</w:t>
      </w:r>
      <w:r w:rsidR="00665A53" w:rsidRPr="00BE5BF7">
        <w:rPr>
          <w:szCs w:val="20"/>
        </w:rPr>
        <w:t xml:space="preserve"> </w:t>
      </w:r>
      <w:r w:rsidR="00FC3250" w:rsidRPr="00BE5BF7">
        <w:rPr>
          <w:szCs w:val="20"/>
        </w:rPr>
        <w:t xml:space="preserve">a </w:t>
      </w:r>
      <w:r w:rsidR="00964A48" w:rsidRPr="00BE5BF7">
        <w:rPr>
          <w:szCs w:val="20"/>
        </w:rPr>
        <w:t>F.2</w:t>
      </w:r>
      <w:r w:rsidR="00665A53" w:rsidRPr="00BE5BF7">
        <w:rPr>
          <w:szCs w:val="20"/>
        </w:rPr>
        <w:t xml:space="preserve"> </w:t>
      </w:r>
      <w:r w:rsidR="0045452C" w:rsidRPr="00BE5BF7">
        <w:rPr>
          <w:szCs w:val="20"/>
        </w:rPr>
        <w:t>týchto súťažných podkladov</w:t>
      </w:r>
      <w:r w:rsidR="00FC3250" w:rsidRPr="00BE5BF7">
        <w:rPr>
          <w:szCs w:val="20"/>
        </w:rPr>
        <w:t xml:space="preserve"> – t.</w:t>
      </w:r>
      <w:r w:rsidR="00BE5BF7">
        <w:rPr>
          <w:szCs w:val="20"/>
        </w:rPr>
        <w:t xml:space="preserve"> </w:t>
      </w:r>
      <w:r w:rsidR="00FC3250" w:rsidRPr="00BE5BF7">
        <w:rPr>
          <w:szCs w:val="20"/>
        </w:rPr>
        <w:t xml:space="preserve">j. </w:t>
      </w:r>
      <w:r w:rsidR="0068594A" w:rsidRPr="00BE5BF7">
        <w:rPr>
          <w:szCs w:val="20"/>
        </w:rPr>
        <w:t>Z</w:t>
      </w:r>
      <w:r w:rsidR="00FC3250" w:rsidRPr="00BE5BF7">
        <w:rPr>
          <w:szCs w:val="20"/>
        </w:rPr>
        <w:t>oznam poskytnutých služieb (referencií) a </w:t>
      </w:r>
      <w:r w:rsidR="0068594A" w:rsidRPr="00BE5BF7">
        <w:rPr>
          <w:szCs w:val="20"/>
        </w:rPr>
        <w:t>Z</w:t>
      </w:r>
      <w:r w:rsidR="00FC3250" w:rsidRPr="00BE5BF7">
        <w:rPr>
          <w:szCs w:val="20"/>
        </w:rPr>
        <w:t>oznam odborníkov</w:t>
      </w:r>
      <w:r w:rsidR="0045452C" w:rsidRPr="00BE5BF7">
        <w:rPr>
          <w:szCs w:val="20"/>
        </w:rPr>
        <w:t>)</w:t>
      </w:r>
      <w:r w:rsidR="00D70FE6" w:rsidRPr="00BE5BF7">
        <w:t>.</w:t>
      </w:r>
      <w:bookmarkEnd w:id="82"/>
      <w:r w:rsidR="005B20B5" w:rsidRPr="00BE5BF7">
        <w:t xml:space="preserve"> </w:t>
      </w:r>
      <w:bookmarkEnd w:id="83"/>
      <w:bookmarkEnd w:id="84"/>
    </w:p>
    <w:p w14:paraId="15535264" w14:textId="30EC3BDD" w:rsidR="00672CF4" w:rsidRPr="00BE5BF7" w:rsidDel="00C65539" w:rsidRDefault="00672CF4" w:rsidP="00222E5A">
      <w:pPr>
        <w:pStyle w:val="Heading6"/>
        <w:rPr>
          <w:del w:id="85" w:author="Tomas Uricek" w:date="2021-08-17T11:31:00Z"/>
        </w:rPr>
      </w:pPr>
      <w:del w:id="86" w:author="Tomas Uricek" w:date="2021-08-17T11:31:00Z">
        <w:r w:rsidRPr="00BE5BF7" w:rsidDel="00C65539">
          <w:delText>Návrh zmluvy</w:delText>
        </w:r>
        <w:r w:rsidR="009C56FD" w:rsidRPr="00BE5BF7" w:rsidDel="00C65539">
          <w:delText xml:space="preserve"> </w:delText>
        </w:r>
        <w:r w:rsidR="00B84BE5" w:rsidRPr="00B84BE5" w:rsidDel="00C65539">
          <w:delText>o službách vo verejnom záujme v mestskej autobusovej doprave mesta Zvolen</w:delText>
        </w:r>
        <w:r w:rsidR="00B54987" w:rsidDel="00C65539">
          <w:delText>.</w:delText>
        </w:r>
      </w:del>
    </w:p>
    <w:p w14:paraId="388C892A" w14:textId="77777777" w:rsidR="009E22BB" w:rsidRPr="00BE5BF7" w:rsidRDefault="009E22BB" w:rsidP="00222E5A">
      <w:pPr>
        <w:pStyle w:val="Heading6"/>
        <w:rPr>
          <w:szCs w:val="20"/>
        </w:rPr>
      </w:pPr>
      <w:bookmarkStart w:id="87" w:name="_Ref4422691"/>
      <w:bookmarkStart w:id="88" w:name="_Ref524522702"/>
      <w:bookmarkStart w:id="89" w:name="_Ref524523889"/>
      <w:r w:rsidRPr="00BE5BF7">
        <w:t xml:space="preserve">Doklad o zložení zábezpeky podľa bodu 16 tejto časti súťažných podkladov vo forme </w:t>
      </w:r>
      <w:r w:rsidRPr="00BE5BF7">
        <w:rPr>
          <w:szCs w:val="20"/>
        </w:rPr>
        <w:t>ustanovenej v bode 8.5 tejto časti súťažných podkladov.</w:t>
      </w:r>
      <w:bookmarkEnd w:id="87"/>
      <w:r w:rsidRPr="00BE5BF7">
        <w:rPr>
          <w:szCs w:val="20"/>
        </w:rPr>
        <w:t xml:space="preserve"> </w:t>
      </w:r>
      <w:bookmarkEnd w:id="88"/>
    </w:p>
    <w:bookmarkEnd w:id="89"/>
    <w:p w14:paraId="0276EB00" w14:textId="77777777" w:rsidR="00915293" w:rsidRPr="00BE5BF7" w:rsidRDefault="00672CF4" w:rsidP="00222E5A">
      <w:pPr>
        <w:pStyle w:val="Heading6"/>
      </w:pPr>
      <w:r w:rsidRPr="00BE5BF7">
        <w:t xml:space="preserve">Vyhlásenie o akceptácii podmienok </w:t>
      </w:r>
      <w:r w:rsidR="0068594A" w:rsidRPr="00BE5BF7">
        <w:t xml:space="preserve">Verejnej </w:t>
      </w:r>
      <w:r w:rsidRPr="00BE5BF7">
        <w:t xml:space="preserve">súťaže, </w:t>
      </w:r>
      <w:r w:rsidR="00915293" w:rsidRPr="00BE5BF7">
        <w:t xml:space="preserve">ktorého vzor tvorí Prílohu č. </w:t>
      </w:r>
      <w:r w:rsidR="00B87223" w:rsidRPr="00BE5BF7">
        <w:t>A.2</w:t>
      </w:r>
      <w:r w:rsidR="00915293" w:rsidRPr="00BE5BF7">
        <w:t xml:space="preserve"> týchto súťažných podkladov.</w:t>
      </w:r>
    </w:p>
    <w:p w14:paraId="27221134" w14:textId="3A5727A4" w:rsidR="00915293" w:rsidRPr="00BE5BF7" w:rsidRDefault="00915293" w:rsidP="00222E5A">
      <w:pPr>
        <w:pStyle w:val="Heading6"/>
      </w:pPr>
      <w:r w:rsidRPr="00BE5BF7">
        <w:rPr>
          <w:szCs w:val="20"/>
        </w:rPr>
        <w:t>Čestné vyhlásenie uchádzača o</w:t>
      </w:r>
      <w:r w:rsidRPr="00BE5BF7">
        <w:rPr>
          <w:rFonts w:cs="Calibri"/>
          <w:szCs w:val="20"/>
        </w:rPr>
        <w:t> </w:t>
      </w:r>
      <w:r w:rsidRPr="00BE5BF7">
        <w:rPr>
          <w:szCs w:val="20"/>
        </w:rPr>
        <w:t xml:space="preserve">neprítomnosti konfliktu záujmov vypracované podľa </w:t>
      </w:r>
      <w:r w:rsidRPr="00BE5BF7">
        <w:t xml:space="preserve">Prílohy č. </w:t>
      </w:r>
      <w:r w:rsidR="00B87223" w:rsidRPr="00BE5BF7">
        <w:t>A.3</w:t>
      </w:r>
      <w:r w:rsidRPr="00BE5BF7">
        <w:t xml:space="preserve"> týchto súťažných podkladov a v súlade s bodom </w:t>
      </w:r>
      <w:r w:rsidR="00965203">
        <w:fldChar w:fldCharType="begin"/>
      </w:r>
      <w:r w:rsidR="00965203">
        <w:instrText xml:space="preserve"> REF _Ref4422488 \n \h  \* MERGEFORMAT </w:instrText>
      </w:r>
      <w:r w:rsidR="00965203">
        <w:fldChar w:fldCharType="separate"/>
      </w:r>
      <w:r w:rsidR="00C65539">
        <w:t>19</w:t>
      </w:r>
      <w:r w:rsidR="00965203">
        <w:fldChar w:fldCharType="end"/>
      </w:r>
      <w:r w:rsidRPr="00BE5BF7">
        <w:t xml:space="preserve"> tejto časti súťažných podkladov.</w:t>
      </w:r>
    </w:p>
    <w:p w14:paraId="60FAC631" w14:textId="444A3BFC" w:rsidR="00915293" w:rsidRPr="00BE5BF7" w:rsidRDefault="00915293" w:rsidP="00222E5A">
      <w:pPr>
        <w:pStyle w:val="Heading6"/>
      </w:pPr>
      <w:bookmarkStart w:id="90" w:name="_Hlk519775982"/>
      <w:r w:rsidRPr="00BE5BF7">
        <w:t>Ak ponuku predkladá Skupina dodávateľov</w:t>
      </w:r>
      <w:r w:rsidR="007E5BFA" w:rsidRPr="00BE5BF7">
        <w:t>,</w:t>
      </w:r>
      <w:bookmarkEnd w:id="90"/>
      <w:r w:rsidR="007E5BFA" w:rsidRPr="00BE5BF7">
        <w:t xml:space="preserve"> </w:t>
      </w:r>
      <w:r w:rsidRPr="00BE5BF7">
        <w:t>zmluv</w:t>
      </w:r>
      <w:r w:rsidR="007E5BFA" w:rsidRPr="00BE5BF7">
        <w:t>a</w:t>
      </w:r>
      <w:r w:rsidRPr="00BE5BF7">
        <w:t xml:space="preserve"> podľa bodu </w:t>
      </w:r>
      <w:r w:rsidR="00965203">
        <w:fldChar w:fldCharType="begin"/>
      </w:r>
      <w:r w:rsidR="00965203">
        <w:instrText xml:space="preserve"> REF _Ref4422270 \n \h  \* MERGEFORMAT </w:instrText>
      </w:r>
      <w:r w:rsidR="00965203">
        <w:fldChar w:fldCharType="separate"/>
      </w:r>
      <w:r w:rsidR="00C65539">
        <w:t>7.4</w:t>
      </w:r>
      <w:r w:rsidR="00965203">
        <w:fldChar w:fldCharType="end"/>
      </w:r>
      <w:r w:rsidR="00696E11" w:rsidRPr="00BE5BF7">
        <w:t xml:space="preserve"> </w:t>
      </w:r>
      <w:r w:rsidRPr="00BE5BF7">
        <w:t xml:space="preserve">tejto časti súťažných podkladov, alebo čestné vyhlásenie o vytvorení Skupiny dodávateľov, ktorého vzor tvorí Prílohu č. </w:t>
      </w:r>
      <w:r w:rsidR="00F376A8" w:rsidRPr="00BE5BF7">
        <w:t>A.4</w:t>
      </w:r>
      <w:r w:rsidRPr="00BE5BF7">
        <w:t xml:space="preserve"> týchto súťažných podkladov súčasne s plnomocenstvom vedúceho člena Skupiny dodávateľov s obsahovými náležitosťami podľa Prílohy č. </w:t>
      </w:r>
      <w:r w:rsidR="00F376A8" w:rsidRPr="00BE5BF7">
        <w:t>A.5</w:t>
      </w:r>
      <w:r w:rsidRPr="00BE5BF7">
        <w:t xml:space="preserve"> týchto súťažných podkladov.</w:t>
      </w:r>
    </w:p>
    <w:p w14:paraId="0F922F87" w14:textId="77777777" w:rsidR="00915293" w:rsidRPr="00BE5BF7" w:rsidRDefault="00915293" w:rsidP="00222E5A">
      <w:pPr>
        <w:pStyle w:val="Heading6"/>
        <w:rPr>
          <w:szCs w:val="20"/>
        </w:rPr>
      </w:pPr>
      <w:r w:rsidRPr="00BE5BF7">
        <w:t xml:space="preserve">Návrh na plnenie kritérií predložený formou vyplnených tabuliek podľa vzoru v Prílohe </w:t>
      </w:r>
      <w:r w:rsidR="007E5BFA" w:rsidRPr="00BE5BF7">
        <w:br/>
      </w:r>
      <w:r w:rsidRPr="00BE5BF7">
        <w:t xml:space="preserve">č. </w:t>
      </w:r>
      <w:r w:rsidR="00E05F1E">
        <w:t>E</w:t>
      </w:r>
      <w:r w:rsidR="00F376A8" w:rsidRPr="00BE5BF7">
        <w:t>.</w:t>
      </w:r>
      <w:r w:rsidRPr="00BE5BF7">
        <w:t xml:space="preserve">1 </w:t>
      </w:r>
      <w:r w:rsidR="003D0725">
        <w:t>(</w:t>
      </w:r>
      <w:r w:rsidRPr="00BE5BF7">
        <w:t>Návrh na plnenie</w:t>
      </w:r>
      <w:r w:rsidRPr="00BE5BF7">
        <w:rPr>
          <w:szCs w:val="20"/>
        </w:rPr>
        <w:t xml:space="preserve"> kritérií</w:t>
      </w:r>
      <w:r w:rsidR="003D0725">
        <w:rPr>
          <w:szCs w:val="20"/>
        </w:rPr>
        <w:t>)</w:t>
      </w:r>
      <w:r w:rsidR="00E40E7D">
        <w:rPr>
          <w:szCs w:val="20"/>
        </w:rPr>
        <w:t xml:space="preserve"> a </w:t>
      </w:r>
      <w:r w:rsidR="00E05F1E">
        <w:rPr>
          <w:szCs w:val="20"/>
        </w:rPr>
        <w:t>E</w:t>
      </w:r>
      <w:r w:rsidR="00E40E7D">
        <w:rPr>
          <w:szCs w:val="20"/>
        </w:rPr>
        <w:t xml:space="preserve">.2 </w:t>
      </w:r>
      <w:r w:rsidR="003D0725">
        <w:rPr>
          <w:szCs w:val="20"/>
        </w:rPr>
        <w:t>(</w:t>
      </w:r>
      <w:r w:rsidR="00BD6267">
        <w:rPr>
          <w:rFonts w:cs="Arial"/>
          <w:szCs w:val="20"/>
        </w:rPr>
        <w:t> Cenová ponuka</w:t>
      </w:r>
      <w:r w:rsidR="003D0725">
        <w:rPr>
          <w:szCs w:val="20"/>
        </w:rPr>
        <w:t>)</w:t>
      </w:r>
      <w:r w:rsidRPr="00BE5BF7">
        <w:rPr>
          <w:szCs w:val="20"/>
        </w:rPr>
        <w:t xml:space="preserve"> t</w:t>
      </w:r>
      <w:r w:rsidRPr="00BE5BF7">
        <w:rPr>
          <w:rFonts w:cs="Proba Pro"/>
          <w:szCs w:val="20"/>
        </w:rPr>
        <w:t>ý</w:t>
      </w:r>
      <w:r w:rsidRPr="00BE5BF7">
        <w:rPr>
          <w:szCs w:val="20"/>
        </w:rPr>
        <w:t>chto s</w:t>
      </w:r>
      <w:r w:rsidRPr="00BE5BF7">
        <w:rPr>
          <w:rFonts w:cs="Proba Pro"/>
          <w:szCs w:val="20"/>
        </w:rPr>
        <w:t>úť</w:t>
      </w:r>
      <w:r w:rsidRPr="00BE5BF7">
        <w:rPr>
          <w:szCs w:val="20"/>
        </w:rPr>
        <w:t>a</w:t>
      </w:r>
      <w:r w:rsidRPr="00BE5BF7">
        <w:rPr>
          <w:rFonts w:cs="Proba Pro"/>
          <w:szCs w:val="20"/>
        </w:rPr>
        <w:t>ž</w:t>
      </w:r>
      <w:r w:rsidRPr="00BE5BF7">
        <w:rPr>
          <w:szCs w:val="20"/>
        </w:rPr>
        <w:t>n</w:t>
      </w:r>
      <w:r w:rsidRPr="00BE5BF7">
        <w:rPr>
          <w:rFonts w:cs="Proba Pro"/>
          <w:szCs w:val="20"/>
        </w:rPr>
        <w:t>ý</w:t>
      </w:r>
      <w:r w:rsidRPr="00BE5BF7">
        <w:rPr>
          <w:szCs w:val="20"/>
        </w:rPr>
        <w:t>ch podkladov</w:t>
      </w:r>
      <w:r w:rsidR="003D0725">
        <w:rPr>
          <w:szCs w:val="20"/>
        </w:rPr>
        <w:t>.</w:t>
      </w:r>
    </w:p>
    <w:p w14:paraId="76360CD4" w14:textId="4C181DE4" w:rsidR="003D02B1" w:rsidRPr="00BE5BF7" w:rsidRDefault="00B35C6A">
      <w:pPr>
        <w:pStyle w:val="Heading4"/>
      </w:pPr>
      <w:bookmarkStart w:id="91" w:name="_Ref4422785"/>
      <w:bookmarkStart w:id="92" w:name="_Hlk522551112"/>
      <w:r w:rsidRPr="00BE5BF7">
        <w:t xml:space="preserve">Každý dokument </w:t>
      </w:r>
      <w:r w:rsidR="003D02B1" w:rsidRPr="00BE5BF7">
        <w:t xml:space="preserve">z vyššie uvedených častí ponuky (pokiaľ z bodov </w:t>
      </w:r>
      <w:r w:rsidR="00965203">
        <w:fldChar w:fldCharType="begin"/>
      </w:r>
      <w:r w:rsidR="00965203">
        <w:instrText xml:space="preserve"> REF _Ref4422514 \n \h  \* MERGEFORMAT </w:instrText>
      </w:r>
      <w:r w:rsidR="00965203">
        <w:fldChar w:fldCharType="separate"/>
      </w:r>
      <w:r w:rsidR="00C65539">
        <w:t>8.4</w:t>
      </w:r>
      <w:r w:rsidR="00965203">
        <w:fldChar w:fldCharType="end"/>
      </w:r>
      <w:r w:rsidR="00696E11" w:rsidRPr="00BE5BF7">
        <w:t xml:space="preserve"> </w:t>
      </w:r>
      <w:r w:rsidR="003D02B1" w:rsidRPr="00BE5BF7">
        <w:t xml:space="preserve">alebo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696E11" w:rsidRPr="00BE5BF7">
        <w:t xml:space="preserve"> </w:t>
      </w:r>
      <w:r w:rsidR="003D02B1" w:rsidRPr="00BE5BF7">
        <w:t>tejto časti súťažných podkladov nevyplýva inak) musí byť:</w:t>
      </w:r>
      <w:bookmarkEnd w:id="91"/>
    </w:p>
    <w:p w14:paraId="12972977" w14:textId="77777777" w:rsidR="003D02B1" w:rsidRPr="00BE5BF7" w:rsidRDefault="00B35C6A" w:rsidP="00222E5A">
      <w:pPr>
        <w:pStyle w:val="Heading6"/>
      </w:pPr>
      <w:r w:rsidRPr="00BE5BF7">
        <w:lastRenderedPageBreak/>
        <w:t>podpísaný</w:t>
      </w:r>
      <w:r w:rsidR="003D02B1" w:rsidRPr="00BE5BF7">
        <w:t>, pričom</w:t>
      </w:r>
    </w:p>
    <w:p w14:paraId="4C1E64DD" w14:textId="77777777" w:rsidR="003D02B1" w:rsidRPr="00BE5BF7" w:rsidRDefault="003D02B1" w:rsidP="00AB383F">
      <w:pPr>
        <w:pStyle w:val="Heading7"/>
      </w:pPr>
      <w:r w:rsidRPr="00BE5BF7">
        <w:t>v prípade dokumentu vydaného uchádzačom</w:t>
      </w:r>
      <w:r w:rsidR="00B35C6A" w:rsidRPr="00BE5BF7">
        <w:t xml:space="preserve"> musí byť tento dokument</w:t>
      </w:r>
      <w:r w:rsidRPr="00BE5BF7">
        <w:t xml:space="preserve"> </w:t>
      </w:r>
      <w:r w:rsidR="00B35C6A" w:rsidRPr="00BE5BF7">
        <w:rPr>
          <w:b/>
          <w:u w:val="single"/>
        </w:rPr>
        <w:t xml:space="preserve">podpísaný </w:t>
      </w:r>
      <w:r w:rsidRPr="00BE5BF7">
        <w:rPr>
          <w:b/>
          <w:u w:val="single"/>
        </w:rPr>
        <w:t>uchádzačom</w:t>
      </w:r>
      <w:r w:rsidRPr="00BE5BF7">
        <w:t xml:space="preserve">, jeho štatutárnym </w:t>
      </w:r>
      <w:r w:rsidR="006803F9" w:rsidRPr="00BE5BF7">
        <w:t xml:space="preserve">orgánom </w:t>
      </w:r>
      <w:r w:rsidRPr="00BE5BF7">
        <w:t xml:space="preserve">alebo iným písomne splnomocneným zástupcom uchádzača, ktorý je oprávnený konať </w:t>
      </w:r>
      <w:r w:rsidR="006803F9" w:rsidRPr="00BE5BF7">
        <w:t xml:space="preserve">v mene </w:t>
      </w:r>
      <w:r w:rsidRPr="00BE5BF7">
        <w:t>uchádzača v potrebnom rozsahu; a</w:t>
      </w:r>
    </w:p>
    <w:p w14:paraId="451059B0" w14:textId="22460157" w:rsidR="003D02B1" w:rsidRPr="00BE5BF7" w:rsidRDefault="003D02B1" w:rsidP="00934A0C">
      <w:pPr>
        <w:pStyle w:val="Heading7"/>
      </w:pPr>
      <w:r w:rsidRPr="00BE5BF7">
        <w:t>v prípade dokumentu, ktorý uchádzač nevydáva a</w:t>
      </w:r>
      <w:r w:rsidR="000D6821" w:rsidRPr="00BE5BF7">
        <w:rPr>
          <w:rFonts w:cs="Calibri"/>
        </w:rPr>
        <w:t> </w:t>
      </w:r>
      <w:r w:rsidR="006803F9" w:rsidRPr="00BE5BF7">
        <w:t>nejde</w:t>
      </w:r>
      <w:r w:rsidR="000D6821" w:rsidRPr="00BE5BF7">
        <w:t xml:space="preserve"> </w:t>
      </w:r>
      <w:r w:rsidRPr="00BE5BF7">
        <w:t xml:space="preserve">o doklad uvedený v bode </w:t>
      </w:r>
      <w:r w:rsidR="00965203">
        <w:fldChar w:fldCharType="begin"/>
      </w:r>
      <w:r w:rsidR="00965203">
        <w:instrText xml:space="preserve"> REF _Ref6235423 \r \h  \* MERGEFORMAT </w:instrText>
      </w:r>
      <w:r w:rsidR="00965203">
        <w:fldChar w:fldCharType="separate"/>
      </w:r>
      <w:r w:rsidR="00C65539">
        <w:t>8.2c)</w:t>
      </w:r>
      <w:r w:rsidR="00965203">
        <w:fldChar w:fldCharType="end"/>
      </w:r>
      <w:r w:rsidR="00581FEC" w:rsidRPr="00BE5BF7">
        <w:t xml:space="preserve"> </w:t>
      </w:r>
      <w:r w:rsidRPr="00BE5BF7">
        <w:t xml:space="preserve">tejto časti súťažných podkladov, určený na preukázanie splnenia podmienok účasti osobného postavenia podľa § 32 ZVO alebo doklad </w:t>
      </w:r>
      <w:r w:rsidR="00FE6F3A" w:rsidRPr="00BE5BF7">
        <w:t>o zložení zábezpeky podľa bodu</w:t>
      </w:r>
      <w:r w:rsidRPr="00BE5BF7">
        <w:t xml:space="preserve"> </w:t>
      </w:r>
      <w:r w:rsidR="00965203">
        <w:fldChar w:fldCharType="begin"/>
      </w:r>
      <w:r w:rsidR="00965203">
        <w:instrText xml:space="preserve"> REF _Ref4422691 \r \h  \* MERGEFORMAT </w:instrText>
      </w:r>
      <w:r w:rsidR="00965203">
        <w:fldChar w:fldCharType="separate"/>
      </w:r>
      <w:ins w:id="93" w:author="Tomas Uricek" w:date="2021-08-17T11:31:00Z">
        <w:r w:rsidR="00C65539">
          <w:t>8.2d)</w:t>
        </w:r>
      </w:ins>
      <w:del w:id="94" w:author="Tomas Uricek" w:date="2021-08-17T11:31:00Z">
        <w:r w:rsidR="00B86A71" w:rsidDel="00C65539">
          <w:delText>8.2e)</w:delText>
        </w:r>
      </w:del>
      <w:r w:rsidR="00965203">
        <w:fldChar w:fldCharType="end"/>
      </w:r>
      <w:r w:rsidR="006149E7" w:rsidRPr="00BE5BF7">
        <w:t xml:space="preserve"> </w:t>
      </w:r>
      <w:r w:rsidRPr="00BE5BF7">
        <w:t>tejto časti súťažných podkladov</w:t>
      </w:r>
      <w:r w:rsidR="00B35C6A" w:rsidRPr="00BE5BF7">
        <w:t>, musí byť dokument</w:t>
      </w:r>
      <w:r w:rsidRPr="00BE5BF7">
        <w:t xml:space="preserve"> </w:t>
      </w:r>
      <w:r w:rsidRPr="00BE5BF7">
        <w:rPr>
          <w:b/>
          <w:u w:val="single"/>
        </w:rPr>
        <w:t>podpísan</w:t>
      </w:r>
      <w:r w:rsidR="00B35C6A" w:rsidRPr="00BE5BF7">
        <w:rPr>
          <w:b/>
          <w:u w:val="single"/>
        </w:rPr>
        <w:t>ý</w:t>
      </w:r>
      <w:r w:rsidRPr="00BE5BF7">
        <w:rPr>
          <w:b/>
          <w:u w:val="single"/>
        </w:rPr>
        <w:t xml:space="preserve"> treťou osobou</w:t>
      </w:r>
      <w:r w:rsidRPr="00BE5BF7">
        <w:t xml:space="preserve">, ktorá ho vydáva, resp. jej štatutárnym </w:t>
      </w:r>
      <w:r w:rsidR="006803F9" w:rsidRPr="00BE5BF7">
        <w:t xml:space="preserve">orgánom </w:t>
      </w:r>
      <w:r w:rsidRPr="00BE5BF7">
        <w:t>alebo iným ňou splnomocneným zástupcom.</w:t>
      </w:r>
    </w:p>
    <w:p w14:paraId="1F4D81E4" w14:textId="77777777" w:rsidR="003D02B1" w:rsidRPr="00BE5BF7" w:rsidRDefault="00B35C6A" w:rsidP="00222E5A">
      <w:pPr>
        <w:pStyle w:val="Heading6"/>
      </w:pPr>
      <w:r w:rsidRPr="00BE5BF7">
        <w:rPr>
          <w:b/>
          <w:u w:val="single"/>
        </w:rPr>
        <w:t>naskenovaný</w:t>
      </w:r>
      <w:r w:rsidRPr="00BE5BF7">
        <w:rPr>
          <w:b/>
        </w:rPr>
        <w:t xml:space="preserve"> </w:t>
      </w:r>
      <w:r w:rsidR="003D02B1" w:rsidRPr="00BE5BF7">
        <w:t xml:space="preserve">(odporúčaný formát je „PDF“), </w:t>
      </w:r>
    </w:p>
    <w:p w14:paraId="7B7CD035" w14:textId="1BF7ABA2" w:rsidR="003D02B1" w:rsidRPr="00BE5BF7" w:rsidRDefault="00B35C6A" w:rsidP="00222E5A">
      <w:pPr>
        <w:pStyle w:val="Heading6"/>
      </w:pPr>
      <w:r w:rsidRPr="00BE5BF7">
        <w:rPr>
          <w:b/>
          <w:u w:val="single"/>
        </w:rPr>
        <w:t>vložený</w:t>
      </w:r>
      <w:r w:rsidRPr="00BE5BF7">
        <w:t xml:space="preserve"> </w:t>
      </w:r>
      <w:r w:rsidR="003D02B1" w:rsidRPr="00BE5BF7">
        <w:t xml:space="preserve">do systému </w:t>
      </w:r>
      <w:r w:rsidR="00A9665D">
        <w:t>JOSEPHINE</w:t>
      </w:r>
      <w:r w:rsidR="00A9665D" w:rsidRPr="00BE5BF7">
        <w:t xml:space="preserve"> </w:t>
      </w:r>
      <w:r w:rsidR="003D02B1" w:rsidRPr="00BE5BF7">
        <w:t xml:space="preserve">spôsobom uvedeným v bode </w:t>
      </w:r>
      <w:r w:rsidR="00965203">
        <w:fldChar w:fldCharType="begin"/>
      </w:r>
      <w:r w:rsidR="00965203">
        <w:instrText xml:space="preserve"> REF _Ref4422725 \n \h  \* MERGEFORMAT </w:instrText>
      </w:r>
      <w:r w:rsidR="00965203">
        <w:fldChar w:fldCharType="separate"/>
      </w:r>
      <w:r w:rsidR="00C65539">
        <w:t>20</w:t>
      </w:r>
      <w:r w:rsidR="00965203">
        <w:fldChar w:fldCharType="end"/>
      </w:r>
      <w:r w:rsidR="006149E7" w:rsidRPr="00BE5BF7">
        <w:t xml:space="preserve"> </w:t>
      </w:r>
      <w:r w:rsidR="003D02B1" w:rsidRPr="00BE5BF7">
        <w:t>tejto časti súťažných podkladov.</w:t>
      </w:r>
    </w:p>
    <w:p w14:paraId="7E4C6CEC" w14:textId="6FA9EEE3" w:rsidR="003D02B1" w:rsidRPr="00BE5BF7" w:rsidRDefault="003D02B1">
      <w:pPr>
        <w:pStyle w:val="Heading4"/>
      </w:pPr>
      <w:bookmarkStart w:id="95" w:name="_Ref4422514"/>
      <w:r w:rsidRPr="00BE5BF7">
        <w:t xml:space="preserve">Doklady a dokumenty uvedené v bode </w:t>
      </w:r>
      <w:r w:rsidR="00965203">
        <w:fldChar w:fldCharType="begin"/>
      </w:r>
      <w:r w:rsidR="00965203">
        <w:instrText xml:space="preserve"> REF _Ref6235423 \r \h  \* MERGEFORMAT </w:instrText>
      </w:r>
      <w:r w:rsidR="00965203">
        <w:fldChar w:fldCharType="separate"/>
      </w:r>
      <w:r w:rsidR="00C65539">
        <w:t>8.2c)</w:t>
      </w:r>
      <w:r w:rsidR="00965203">
        <w:fldChar w:fldCharType="end"/>
      </w:r>
      <w:r w:rsidR="006149E7" w:rsidRPr="00BE5BF7">
        <w:t xml:space="preserve"> </w:t>
      </w:r>
      <w:r w:rsidRPr="00BE5BF7">
        <w:t xml:space="preserve">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musia byť do systému </w:t>
      </w:r>
      <w:r w:rsidR="00A9665D">
        <w:t>JOSEPHINE</w:t>
      </w:r>
      <w:r w:rsidR="00A9665D" w:rsidRPr="00BE5BF7">
        <w:t xml:space="preserve"> </w:t>
      </w:r>
      <w:r w:rsidRPr="00BE5BF7">
        <w:t>vložené buď</w:t>
      </w:r>
      <w:bookmarkEnd w:id="95"/>
    </w:p>
    <w:p w14:paraId="54FB9AAF" w14:textId="77777777" w:rsidR="003D02B1" w:rsidRPr="00BE5BF7" w:rsidRDefault="003D02B1" w:rsidP="00222E5A">
      <w:pPr>
        <w:pStyle w:val="Heading6"/>
      </w:pPr>
      <w:r w:rsidRPr="00BE5BF7">
        <w:t xml:space="preserve">ako doklady obsahujúce kvalifikovaný </w:t>
      </w:r>
      <w:r w:rsidRPr="00BE5BF7">
        <w:rPr>
          <w:szCs w:val="20"/>
        </w:rPr>
        <w:t>elektronický</w:t>
      </w:r>
      <w:r w:rsidRPr="00BE5BF7">
        <w:t xml:space="preserve"> podpis podľa Nariadenia Európskeho parlamentu a Rady (EÚ) č. 910/2014 zo dňa 23. júla 2014 o elektronickej identifikácii </w:t>
      </w:r>
      <w:r w:rsidR="007E5BFA" w:rsidRPr="00BE5BF7">
        <w:br/>
      </w:r>
      <w:r w:rsidRPr="00BE5BF7">
        <w:t>a dôveryhodných službách pre elektronické transakcie na vnútornom trhu a o zrušení smernice 1999/93/ES (ďalej len „</w:t>
      </w:r>
      <w:r w:rsidRPr="00BE5BF7">
        <w:rPr>
          <w:b/>
        </w:rPr>
        <w:t>nariadenie eIDAS</w:t>
      </w:r>
      <w:r w:rsidRPr="00BE5BF7">
        <w:t xml:space="preserve">“) subjektu, ktorý taký doklad vydal; alebo </w:t>
      </w:r>
    </w:p>
    <w:p w14:paraId="536A1CA4" w14:textId="77777777" w:rsidR="003D02B1" w:rsidRPr="00BE5BF7" w:rsidRDefault="003D02B1" w:rsidP="00222E5A">
      <w:pPr>
        <w:pStyle w:val="Heading6"/>
      </w:pPr>
      <w:r w:rsidRPr="00BE5BF7">
        <w:t xml:space="preserve">v prípade, ak nie sú vydávané v elektronickej forme s kvalifikovaným elektronickým podpisom podľa nariadenia eIDAS, tak vo forme elektronického dokumentu vytvoreného zaručenou konverziou pôvodného originálu dokumentu podľa zákona č. 305/2013 Z. z. </w:t>
      </w:r>
      <w:r w:rsidR="007E5BFA" w:rsidRPr="00BE5BF7">
        <w:br/>
      </w:r>
      <w:r w:rsidRPr="00BE5BF7">
        <w:t>o e-Governmente v znení neskorších predpisov.</w:t>
      </w:r>
    </w:p>
    <w:p w14:paraId="28D99D17" w14:textId="5EC0D09A" w:rsidR="003D02B1" w:rsidRPr="00BE5BF7" w:rsidRDefault="003D02B1">
      <w:pPr>
        <w:pStyle w:val="Heading4"/>
      </w:pPr>
      <w:bookmarkStart w:id="96" w:name="_Ref534358796"/>
      <w:r w:rsidRPr="00BE5BF7">
        <w:t xml:space="preserve">V prípade poskytnutia zábezpeky formou bankovej záruky alebo poistenia záruky, uchádzač predloží doklad o zložení bankovej záruky alebo doklad o poistení záruky podľa bodu </w:t>
      </w:r>
      <w:r w:rsidR="00965203">
        <w:fldChar w:fldCharType="begin"/>
      </w:r>
      <w:r w:rsidR="00965203">
        <w:instrText xml:space="preserve"> REF _Ref4422691 \r \h  \* MERGEFORMAT </w:instrText>
      </w:r>
      <w:r w:rsidR="00965203">
        <w:fldChar w:fldCharType="separate"/>
      </w:r>
      <w:ins w:id="97" w:author="Tomas Uricek" w:date="2021-08-17T11:31:00Z">
        <w:r w:rsidR="00C65539">
          <w:t>8.2d)</w:t>
        </w:r>
      </w:ins>
      <w:del w:id="98" w:author="Tomas Uricek" w:date="2021-08-17T11:31:00Z">
        <w:r w:rsidR="00B86A71" w:rsidDel="00C65539">
          <w:delText>8.2e)</w:delText>
        </w:r>
      </w:del>
      <w:r w:rsidR="00965203">
        <w:fldChar w:fldCharType="end"/>
      </w:r>
      <w:r w:rsidR="006149E7" w:rsidRPr="00BE5BF7">
        <w:t xml:space="preserve"> </w:t>
      </w:r>
      <w:r w:rsidRPr="00BE5BF7">
        <w:t xml:space="preserve">tejto časti súťažných podkladov </w:t>
      </w:r>
      <w:r w:rsidR="00FE6F3A" w:rsidRPr="00BE5BF7">
        <w:t xml:space="preserve">v ponuke </w:t>
      </w:r>
      <w:r w:rsidRPr="00BE5BF7">
        <w:t>buď</w:t>
      </w:r>
      <w:bookmarkEnd w:id="96"/>
      <w:r w:rsidRPr="00BE5BF7">
        <w:t xml:space="preserve"> </w:t>
      </w:r>
    </w:p>
    <w:p w14:paraId="3F6C4935" w14:textId="77777777" w:rsidR="003D02B1" w:rsidRPr="00BE5BF7" w:rsidRDefault="003D02B1" w:rsidP="00222E5A">
      <w:pPr>
        <w:pStyle w:val="Heading6"/>
      </w:pPr>
      <w:r w:rsidRPr="00BE5BF7">
        <w:t>vo forme elektronického dokumentu s kvalifikovaným elektronickým podpisom banky</w:t>
      </w:r>
      <w:r w:rsidR="00E17111" w:rsidRPr="00BE5BF7">
        <w:t>,</w:t>
      </w:r>
      <w:r w:rsidRPr="00BE5BF7">
        <w:t xml:space="preserve"> </w:t>
      </w:r>
      <w:r w:rsidR="00AA0E4D" w:rsidRPr="00BE5BF7">
        <w:t xml:space="preserve">resp. poisťovne </w:t>
      </w:r>
      <w:r w:rsidRPr="00BE5BF7">
        <w:t>v súlade s nariadením eIDAS v prípade, ak banka</w:t>
      </w:r>
      <w:r w:rsidR="00E17111" w:rsidRPr="00BE5BF7">
        <w:t>,</w:t>
      </w:r>
      <w:r w:rsidR="00AA0E4D" w:rsidRPr="00BE5BF7">
        <w:t xml:space="preserve"> resp. poisťovňa</w:t>
      </w:r>
      <w:r w:rsidRPr="00BE5BF7">
        <w:t xml:space="preserve"> uchádzača takúto formu vystavenia bankovej záruky</w:t>
      </w:r>
      <w:r w:rsidR="00E17111" w:rsidRPr="00BE5BF7">
        <w:t>,</w:t>
      </w:r>
      <w:r w:rsidRPr="00BE5BF7">
        <w:t xml:space="preserve"> </w:t>
      </w:r>
      <w:r w:rsidR="00AA0E4D" w:rsidRPr="00BE5BF7">
        <w:t xml:space="preserve">resp. poistenia záruky </w:t>
      </w:r>
      <w:r w:rsidRPr="00BE5BF7">
        <w:t>pripúšťa. V takom prípade nesmie byť uplatnenie bankovej záruky</w:t>
      </w:r>
      <w:r w:rsidR="00E17111" w:rsidRPr="00BE5BF7">
        <w:t>,</w:t>
      </w:r>
      <w:r w:rsidRPr="00BE5BF7">
        <w:t xml:space="preserve"> </w:t>
      </w:r>
      <w:r w:rsidR="00AA0E4D" w:rsidRPr="00BE5BF7">
        <w:t xml:space="preserve">resp. poistenia záruky </w:t>
      </w:r>
      <w:r w:rsidRPr="00BE5BF7">
        <w:t xml:space="preserve">zo strany </w:t>
      </w:r>
      <w:r w:rsidR="003716D2" w:rsidRPr="00BE5BF7">
        <w:t>V</w:t>
      </w:r>
      <w:r w:rsidRPr="00BE5BF7">
        <w:t>erejného obstarávateľa spojené so žiadnou prekážkou vyplývajúcou z elektronickej formy bankovej záruky</w:t>
      </w:r>
      <w:r w:rsidR="00E17111" w:rsidRPr="00BE5BF7">
        <w:t>,</w:t>
      </w:r>
      <w:r w:rsidR="00AA0E4D" w:rsidRPr="00BE5BF7">
        <w:t xml:space="preserve"> resp. poistenia záruky</w:t>
      </w:r>
      <w:r w:rsidRPr="00BE5BF7">
        <w:t xml:space="preserve"> oproti uplatneniu plnenia z písomnej bankovej záruky</w:t>
      </w:r>
      <w:r w:rsidR="00E17111" w:rsidRPr="00BE5BF7">
        <w:t>,</w:t>
      </w:r>
      <w:r w:rsidR="00AA0E4D" w:rsidRPr="00BE5BF7">
        <w:t xml:space="preserve"> resp. poistenia záruky</w:t>
      </w:r>
      <w:r w:rsidRPr="00BE5BF7">
        <w:t xml:space="preserve">; alebo </w:t>
      </w:r>
    </w:p>
    <w:p w14:paraId="38414587" w14:textId="07801655" w:rsidR="007E65F6" w:rsidRPr="00BE5BF7" w:rsidRDefault="003D02B1" w:rsidP="00222E5A">
      <w:pPr>
        <w:pStyle w:val="Heading6"/>
      </w:pPr>
      <w:bookmarkStart w:id="99" w:name="_Ref4422822"/>
      <w:r w:rsidRPr="00BE5BF7">
        <w:t>vo forme prostej kópie bankovej záruky</w:t>
      </w:r>
      <w:r w:rsidR="00E17111" w:rsidRPr="00BE5BF7">
        <w:t>,</w:t>
      </w:r>
      <w:r w:rsidR="00AA0E4D" w:rsidRPr="00BE5BF7">
        <w:t xml:space="preserve"> resp. poistenia záruky</w:t>
      </w:r>
      <w:r w:rsidRPr="00BE5BF7">
        <w:t>, pričom v takom prípade uchádzač okrem s</w:t>
      </w:r>
      <w:r w:rsidR="00C5338A" w:rsidRPr="00BE5BF7">
        <w:t>ke</w:t>
      </w:r>
      <w:r w:rsidRPr="00BE5BF7">
        <w:t xml:space="preserve">nu vloženého do systému </w:t>
      </w:r>
      <w:r w:rsidR="001402B5">
        <w:t>JOSEPHINE</w:t>
      </w:r>
      <w:r w:rsidR="00C65896" w:rsidRPr="00BE5BF7">
        <w:t xml:space="preserve"> </w:t>
      </w:r>
      <w:r w:rsidRPr="00BE5BF7">
        <w:t xml:space="preserve">tiež zároveň samostatne doručí </w:t>
      </w:r>
      <w:r w:rsidRPr="00106B47">
        <w:rPr>
          <w:b/>
        </w:rPr>
        <w:t>originál záručnej listiny</w:t>
      </w:r>
      <w:r w:rsidR="00E17EA0">
        <w:rPr>
          <w:b/>
        </w:rPr>
        <w:t>,</w:t>
      </w:r>
      <w:r w:rsidRPr="00106B47">
        <w:rPr>
          <w:b/>
        </w:rPr>
        <w:t xml:space="preserve"> resp. </w:t>
      </w:r>
      <w:r w:rsidRPr="00E17EA0">
        <w:rPr>
          <w:b/>
        </w:rPr>
        <w:t>poistenia záruky</w:t>
      </w:r>
      <w:r w:rsidRPr="00BE5BF7">
        <w:t xml:space="preserve"> (notársky overená kópia nie je postačujúca) na adresu</w:t>
      </w:r>
      <w:r w:rsidR="00374634" w:rsidRPr="00374634">
        <w:t xml:space="preserve"> </w:t>
      </w:r>
      <w:r w:rsidR="003D0725" w:rsidRPr="003D0725">
        <w:rPr>
          <w:b/>
          <w:bCs/>
        </w:rPr>
        <w:t>Mesto Zvolen, Námestie slobody 22, 960 01 Zvolen</w:t>
      </w:r>
      <w:r w:rsidR="003D0725">
        <w:rPr>
          <w:b/>
          <w:bCs/>
        </w:rPr>
        <w:t xml:space="preserve"> </w:t>
      </w:r>
      <w:r w:rsidRPr="00106B47">
        <w:rPr>
          <w:bCs/>
        </w:rPr>
        <w:t xml:space="preserve">v súlade s bodom </w:t>
      </w:r>
      <w:r w:rsidR="00965203">
        <w:fldChar w:fldCharType="begin"/>
      </w:r>
      <w:r w:rsidR="00965203">
        <w:instrText xml:space="preserve"> REF _Ref4422770 \n \h  \* MERGEFORMAT </w:instrText>
      </w:r>
      <w:r w:rsidR="00965203">
        <w:fldChar w:fldCharType="separate"/>
      </w:r>
      <w:ins w:id="100" w:author="Tomas Uricek" w:date="2021-08-17T11:31:00Z">
        <w:r w:rsidR="00C65539" w:rsidRPr="00C65539">
          <w:rPr>
            <w:bCs/>
          </w:rPr>
          <w:t>21</w:t>
        </w:r>
      </w:ins>
      <w:del w:id="101" w:author="Tomas Uricek" w:date="2021-08-17T11:31:00Z">
        <w:r w:rsidR="00B86A71" w:rsidDel="00C65539">
          <w:rPr>
            <w:bCs/>
          </w:rPr>
          <w:delText>21</w:delText>
        </w:r>
      </w:del>
      <w:r w:rsidR="00965203">
        <w:fldChar w:fldCharType="end"/>
      </w:r>
      <w:r w:rsidRPr="00106B47">
        <w:rPr>
          <w:bCs/>
        </w:rPr>
        <w:t xml:space="preserve"> tejto časti súťažných podkladov</w:t>
      </w:r>
      <w:r w:rsidRPr="00BE5BF7">
        <w:t>.</w:t>
      </w:r>
      <w:bookmarkEnd w:id="99"/>
      <w:r w:rsidRPr="00BE5BF7">
        <w:t xml:space="preserve"> </w:t>
      </w:r>
    </w:p>
    <w:p w14:paraId="3B152CA0" w14:textId="77777777" w:rsidR="003D02B1" w:rsidRPr="00BE5BF7" w:rsidRDefault="003D02B1">
      <w:pPr>
        <w:pStyle w:val="Heading4"/>
      </w:pPr>
      <w:bookmarkStart w:id="102" w:name="_Ref53407702"/>
      <w:r w:rsidRPr="00BE5BF7">
        <w:t xml:space="preserve">V prípade zloženia finančných prostriedkov na bankový účet </w:t>
      </w:r>
      <w:r w:rsidR="00E17111" w:rsidRPr="00BE5BF7">
        <w:t>V</w:t>
      </w:r>
      <w:r w:rsidRPr="00BE5BF7">
        <w:t xml:space="preserve">erejného obstarávateľa sa odporúča, aby uchádzač predložil výpis z bankového účtu, resp. iné vyjadrenie uchádzača potvrdzujúce skutočnosť, že finančné prostriedky budú pripísané na účet </w:t>
      </w:r>
      <w:r w:rsidR="00E17111" w:rsidRPr="00BE5BF7">
        <w:t>V</w:t>
      </w:r>
      <w:r w:rsidRPr="00BE5BF7">
        <w:t>erejného obstarávateľa najneskôr v deň uplynutia lehoty na predkladanie ponúk.</w:t>
      </w:r>
      <w:bookmarkEnd w:id="102"/>
    </w:p>
    <w:p w14:paraId="365DD523" w14:textId="77777777" w:rsidR="003D02B1" w:rsidRPr="00BE5BF7" w:rsidRDefault="003D02B1">
      <w:pPr>
        <w:pStyle w:val="Heading4"/>
      </w:pPr>
      <w:r w:rsidRPr="00BE5BF7">
        <w:t>Všetky doklady a dokumenty tvoriace obsah ponuky, požadované v týchto súťažných podkladoch, musia byť k termínu predloženia ponuky platné a aktuálne.</w:t>
      </w:r>
    </w:p>
    <w:p w14:paraId="48C65F7B" w14:textId="594FBB6B" w:rsidR="003D02B1" w:rsidRPr="00BE5BF7" w:rsidRDefault="003D02B1">
      <w:pPr>
        <w:pStyle w:val="Heading4"/>
      </w:pPr>
      <w:r w:rsidRPr="00BE5BF7">
        <w:t xml:space="preserve">V prípade, ak sa vyskytnú pochybnosti o pravosti alebo pravdivosti dokumentov predložených </w:t>
      </w:r>
      <w:r w:rsidRPr="00BE5BF7">
        <w:lastRenderedPageBreak/>
        <w:t xml:space="preserve">v ponuke vo forme skenu podľa bodu </w:t>
      </w:r>
      <w:r w:rsidR="00965203">
        <w:fldChar w:fldCharType="begin"/>
      </w:r>
      <w:r w:rsidR="00965203">
        <w:instrText xml:space="preserve"> REF _Ref4422785 \n \h  \* MERGEFORMAT </w:instrText>
      </w:r>
      <w:r w:rsidR="00965203">
        <w:fldChar w:fldCharType="separate"/>
      </w:r>
      <w:r w:rsidR="00C65539">
        <w:t>8.3</w:t>
      </w:r>
      <w:r w:rsidR="00965203">
        <w:fldChar w:fldCharType="end"/>
      </w:r>
      <w:r w:rsidRPr="00BE5BF7">
        <w:t xml:space="preserve">, vyhradzuje si </w:t>
      </w:r>
      <w:r w:rsidR="00E17111" w:rsidRPr="00BE5BF7">
        <w:t>V</w:t>
      </w:r>
      <w:r w:rsidRPr="00BE5BF7">
        <w:t>erejný obstarávateľ právo požadovať od uchádzača ich dodatočné predloženie vo forme obsahujúcej kvalifikovaný elektronický podpis</w:t>
      </w:r>
      <w:r w:rsidR="00A55585" w:rsidRPr="00BE5BF7">
        <w:t>,</w:t>
      </w:r>
      <w:r w:rsidRPr="00BE5BF7">
        <w:t xml:space="preserve"> resp. vo forme zaručenej elektronickej konverzie podľa bodu </w:t>
      </w:r>
      <w:r w:rsidR="00965203">
        <w:fldChar w:fldCharType="begin"/>
      </w:r>
      <w:r w:rsidR="00965203">
        <w:instrText xml:space="preserve"> REF _Ref4422514 \n \h  \* MERGEFORMAT </w:instrText>
      </w:r>
      <w:r w:rsidR="00965203">
        <w:fldChar w:fldCharType="separate"/>
      </w:r>
      <w:r w:rsidR="00C65539">
        <w:t>8.4</w:t>
      </w:r>
      <w:r w:rsidR="00965203">
        <w:fldChar w:fldCharType="end"/>
      </w:r>
      <w:r w:rsidR="00A55585" w:rsidRPr="00BE5BF7">
        <w:t>,</w:t>
      </w:r>
      <w:r w:rsidR="006149E7" w:rsidRPr="00BE5BF7">
        <w:t xml:space="preserve"> </w:t>
      </w:r>
      <w:r w:rsidRPr="00BE5BF7">
        <w:t xml:space="preserve">resp. vo forme listinného originálu </w:t>
      </w:r>
      <w:r w:rsidR="006419C6" w:rsidRPr="00BE5BF7">
        <w:t xml:space="preserve">alebo </w:t>
      </w:r>
      <w:r w:rsidR="0068594A" w:rsidRPr="00BE5BF7">
        <w:t>jeho n</w:t>
      </w:r>
      <w:r w:rsidR="006419C6" w:rsidRPr="00BE5BF7">
        <w:t xml:space="preserve">otársky overenej kópie </w:t>
      </w:r>
      <w:r w:rsidR="008F39CB" w:rsidRPr="00BE5BF7">
        <w:t xml:space="preserve">na adresu uvedenú v bode </w:t>
      </w:r>
      <w:r w:rsidR="00965203">
        <w:fldChar w:fldCharType="begin"/>
      </w:r>
      <w:r w:rsidR="00965203">
        <w:instrText xml:space="preserve"> REF _Ref4422822 \r \h  \* MERGEFORMAT </w:instrText>
      </w:r>
      <w:r w:rsidR="00965203">
        <w:fldChar w:fldCharType="separate"/>
      </w:r>
      <w:r w:rsidR="00C65539">
        <w:t>8.5b)</w:t>
      </w:r>
      <w:r w:rsidR="00965203">
        <w:fldChar w:fldCharType="end"/>
      </w:r>
      <w:r w:rsidR="008F39CB" w:rsidRPr="00BE5BF7">
        <w:t xml:space="preserve"> vyššie</w:t>
      </w:r>
      <w:r w:rsidRPr="00BE5BF7">
        <w:t>.</w:t>
      </w:r>
    </w:p>
    <w:p w14:paraId="7D49BB42" w14:textId="3CCD16EE" w:rsidR="00414230" w:rsidRPr="00BE5BF7" w:rsidRDefault="00414230" w:rsidP="00D54716">
      <w:pPr>
        <w:pStyle w:val="Heading3"/>
      </w:pPr>
      <w:bookmarkStart w:id="103" w:name="_Toc522635383"/>
      <w:bookmarkStart w:id="104" w:name="_Toc525293197"/>
      <w:bookmarkStart w:id="105" w:name="_Toc522635384"/>
      <w:bookmarkStart w:id="106" w:name="_Toc525293198"/>
      <w:bookmarkStart w:id="107" w:name="_Toc522635385"/>
      <w:bookmarkStart w:id="108" w:name="_Toc525293199"/>
      <w:bookmarkStart w:id="109" w:name="_Toc447725750"/>
      <w:bookmarkStart w:id="110" w:name="_Toc4416612"/>
      <w:bookmarkStart w:id="111" w:name="_Toc4416906"/>
      <w:bookmarkStart w:id="112" w:name="_Toc4416955"/>
      <w:bookmarkStart w:id="113" w:name="_Toc77326669"/>
      <w:bookmarkEnd w:id="92"/>
      <w:bookmarkEnd w:id="103"/>
      <w:bookmarkEnd w:id="104"/>
      <w:bookmarkEnd w:id="105"/>
      <w:bookmarkEnd w:id="106"/>
      <w:bookmarkEnd w:id="107"/>
      <w:bookmarkEnd w:id="108"/>
      <w:r w:rsidRPr="00BE5BF7">
        <w:t>Variantné riešenie</w:t>
      </w:r>
      <w:bookmarkEnd w:id="109"/>
      <w:bookmarkEnd w:id="110"/>
      <w:bookmarkEnd w:id="111"/>
      <w:bookmarkEnd w:id="112"/>
      <w:bookmarkEnd w:id="113"/>
    </w:p>
    <w:p w14:paraId="10A1E16B" w14:textId="77777777" w:rsidR="00414230" w:rsidRPr="00BE5BF7" w:rsidRDefault="00414230">
      <w:pPr>
        <w:pStyle w:val="Heading4"/>
      </w:pPr>
      <w:r w:rsidRPr="00BE5BF7">
        <w:t>Neumožňuje sa predložiť variantné riešenie.</w:t>
      </w:r>
    </w:p>
    <w:p w14:paraId="2D5184E3" w14:textId="77777777" w:rsidR="00414230" w:rsidRPr="00BE5BF7" w:rsidRDefault="00414230" w:rsidP="00D54716">
      <w:pPr>
        <w:pStyle w:val="Heading3"/>
      </w:pPr>
      <w:bookmarkStart w:id="114" w:name="_Toc447725751"/>
      <w:bookmarkStart w:id="115" w:name="_Toc4416613"/>
      <w:bookmarkStart w:id="116" w:name="_Toc4416907"/>
      <w:bookmarkStart w:id="117" w:name="_Toc4416956"/>
      <w:bookmarkStart w:id="118" w:name="_Toc77326670"/>
      <w:r w:rsidRPr="00BE5BF7">
        <w:t>Platnosť ponúk</w:t>
      </w:r>
      <w:bookmarkEnd w:id="114"/>
      <w:bookmarkEnd w:id="115"/>
      <w:bookmarkEnd w:id="116"/>
      <w:bookmarkEnd w:id="117"/>
      <w:bookmarkEnd w:id="118"/>
    </w:p>
    <w:p w14:paraId="2B63C917" w14:textId="77777777" w:rsidR="00414230" w:rsidRDefault="00414230">
      <w:pPr>
        <w:pStyle w:val="Heading4"/>
      </w:pPr>
      <w:r w:rsidRPr="00BE5BF7">
        <w:t xml:space="preserve">Ponuky zostávajú platné počas lehoty viazanosti ponúk stanovenej do </w:t>
      </w:r>
      <w:r w:rsidR="005250BE">
        <w:rPr>
          <w:b/>
        </w:rPr>
        <w:t>31.12.2021.</w:t>
      </w:r>
    </w:p>
    <w:p w14:paraId="2E263BEB" w14:textId="77777777" w:rsidR="00D20F61" w:rsidRDefault="00D20F61">
      <w:pPr>
        <w:pStyle w:val="Heading4"/>
      </w:pPr>
      <w:bookmarkStart w:id="119" w:name="_Hlk53058079"/>
      <w:r>
        <w:t>V prípade podania námietok proti postupu Verejného obstarávateľa</w:t>
      </w:r>
      <w:r w:rsidR="00C76D9E">
        <w:t xml:space="preserve"> </w:t>
      </w:r>
      <w:r>
        <w:t>alebo v prípade predĺženia procesu Verejného obstarávania z iných objektívnych dôvodov, sa uchádzačom oznámi predpokladané predĺženie lehoty viazanosti ponúk.</w:t>
      </w:r>
    </w:p>
    <w:p w14:paraId="0BD56191" w14:textId="77777777" w:rsidR="00D20F61" w:rsidRPr="00D20F61" w:rsidRDefault="00D20F61">
      <w:pPr>
        <w:pStyle w:val="Heading4"/>
      </w:pPr>
      <w:r>
        <w:t>Lehota viazanosti ponúk nepresiahne 12 mesiacov od uplynutia lehoty na predkladanie ponúk</w:t>
      </w:r>
      <w:r w:rsidR="00C76D9E">
        <w:t>.</w:t>
      </w:r>
    </w:p>
    <w:p w14:paraId="140CBE30" w14:textId="77777777" w:rsidR="00414230" w:rsidRPr="00BE5BF7" w:rsidRDefault="00414230" w:rsidP="00D54716">
      <w:pPr>
        <w:pStyle w:val="Heading3"/>
      </w:pPr>
      <w:bookmarkStart w:id="120" w:name="_Toc447725752"/>
      <w:bookmarkStart w:id="121" w:name="_Toc4416614"/>
      <w:bookmarkStart w:id="122" w:name="_Toc4416908"/>
      <w:bookmarkStart w:id="123" w:name="_Toc4416957"/>
      <w:bookmarkStart w:id="124" w:name="_Toc77326671"/>
      <w:bookmarkEnd w:id="119"/>
      <w:r w:rsidRPr="00BE5BF7">
        <w:t>Náklady na ponuky</w:t>
      </w:r>
      <w:bookmarkEnd w:id="120"/>
      <w:bookmarkEnd w:id="121"/>
      <w:bookmarkEnd w:id="122"/>
      <w:bookmarkEnd w:id="123"/>
      <w:bookmarkEnd w:id="124"/>
    </w:p>
    <w:p w14:paraId="47E8E7FE" w14:textId="77777777" w:rsidR="0055100E" w:rsidRPr="00BE5BF7" w:rsidRDefault="00414230">
      <w:pPr>
        <w:pStyle w:val="Heading4"/>
      </w:pPr>
      <w:r w:rsidRPr="00BE5BF7">
        <w:t xml:space="preserve">Všetky výdavky spojené s prípravou a predložením ponúk znášajú uchádzači bez finančného nároku voči </w:t>
      </w:r>
      <w:r w:rsidR="00A04C69" w:rsidRPr="00BE5BF7">
        <w:t>Verejn</w:t>
      </w:r>
      <w:r w:rsidRPr="00BE5BF7">
        <w:t xml:space="preserve">ému obstarávateľovi. </w:t>
      </w:r>
    </w:p>
    <w:p w14:paraId="4D18C9B9" w14:textId="77777777" w:rsidR="00414230" w:rsidRPr="00BE5BF7" w:rsidRDefault="00414230" w:rsidP="00370DE5">
      <w:pPr>
        <w:pStyle w:val="Heading2"/>
      </w:pPr>
      <w:bookmarkStart w:id="125" w:name="_Toc4416497"/>
      <w:bookmarkStart w:id="126" w:name="_Toc4416615"/>
      <w:bookmarkStart w:id="127" w:name="_Toc4416909"/>
      <w:bookmarkStart w:id="128" w:name="_Toc4416958"/>
      <w:bookmarkStart w:id="129" w:name="_Toc77326672"/>
      <w:r w:rsidRPr="00BE5BF7">
        <w:t xml:space="preserve">Dorozumievanie medzi </w:t>
      </w:r>
      <w:r w:rsidR="00A04C69" w:rsidRPr="00BE5BF7">
        <w:t>Verejn</w:t>
      </w:r>
      <w:r w:rsidRPr="00BE5BF7">
        <w:t>ým obstarávateľom a</w:t>
      </w:r>
      <w:r w:rsidRPr="00BE5BF7">
        <w:rPr>
          <w:rFonts w:cs="Calibri"/>
        </w:rPr>
        <w:t> </w:t>
      </w:r>
      <w:r w:rsidRPr="00BE5BF7">
        <w:t>uch</w:t>
      </w:r>
      <w:r w:rsidRPr="00BE5BF7">
        <w:rPr>
          <w:rFonts w:cs="Proba Pro"/>
        </w:rPr>
        <w:t>á</w:t>
      </w:r>
      <w:r w:rsidRPr="00BE5BF7">
        <w:t>dza</w:t>
      </w:r>
      <w:r w:rsidRPr="00BE5BF7">
        <w:rPr>
          <w:rFonts w:cs="Proba Pro"/>
        </w:rPr>
        <w:t>č</w:t>
      </w:r>
      <w:r w:rsidRPr="00BE5BF7">
        <w:t>mi alebo z</w:t>
      </w:r>
      <w:r w:rsidRPr="00BE5BF7">
        <w:rPr>
          <w:rFonts w:cs="Proba Pro"/>
        </w:rPr>
        <w:t>á</w:t>
      </w:r>
      <w:r w:rsidRPr="00BE5BF7">
        <w:t>ujemcami</w:t>
      </w:r>
      <w:bookmarkEnd w:id="125"/>
      <w:bookmarkEnd w:id="126"/>
      <w:bookmarkEnd w:id="127"/>
      <w:bookmarkEnd w:id="128"/>
      <w:bookmarkEnd w:id="129"/>
    </w:p>
    <w:p w14:paraId="4AFF9EDD" w14:textId="77777777" w:rsidR="00414230" w:rsidRPr="00BE5BF7" w:rsidRDefault="00414230" w:rsidP="00D54716">
      <w:pPr>
        <w:pStyle w:val="Heading3"/>
      </w:pPr>
      <w:bookmarkStart w:id="130" w:name="_Toc444084946"/>
      <w:bookmarkStart w:id="131" w:name="_Toc4416616"/>
      <w:bookmarkStart w:id="132" w:name="_Toc4416910"/>
      <w:bookmarkStart w:id="133" w:name="_Toc4416959"/>
      <w:bookmarkStart w:id="134" w:name="_Toc77326673"/>
      <w:r w:rsidRPr="00BE5BF7">
        <w:t xml:space="preserve">Dorozumievanie medzi </w:t>
      </w:r>
      <w:r w:rsidR="00A04C69" w:rsidRPr="00BE5BF7">
        <w:t>Verejn</w:t>
      </w:r>
      <w:r w:rsidRPr="00BE5BF7">
        <w:t>ým obstarávateľom a uchádzačmi alebo záujemcami</w:t>
      </w:r>
      <w:bookmarkEnd w:id="130"/>
      <w:bookmarkEnd w:id="131"/>
      <w:bookmarkEnd w:id="132"/>
      <w:bookmarkEnd w:id="133"/>
      <w:bookmarkEnd w:id="134"/>
    </w:p>
    <w:p w14:paraId="4B7E6A43" w14:textId="77777777" w:rsidR="00672CF4" w:rsidRPr="00BE5BF7" w:rsidRDefault="00672CF4">
      <w:pPr>
        <w:pStyle w:val="Heading4"/>
      </w:pPr>
      <w:bookmarkStart w:id="135" w:name="_Toc522635391"/>
      <w:bookmarkStart w:id="136" w:name="_Toc525293205"/>
      <w:bookmarkStart w:id="137" w:name="_Toc522635392"/>
      <w:bookmarkStart w:id="138" w:name="_Toc525293206"/>
      <w:bookmarkStart w:id="139" w:name="_Toc522635393"/>
      <w:bookmarkStart w:id="140" w:name="_Toc525293207"/>
      <w:bookmarkStart w:id="141" w:name="_Toc522635394"/>
      <w:bookmarkStart w:id="142" w:name="_Toc525293208"/>
      <w:bookmarkStart w:id="143" w:name="_Toc522635395"/>
      <w:bookmarkStart w:id="144" w:name="_Toc525293209"/>
      <w:bookmarkStart w:id="145" w:name="_Toc522635396"/>
      <w:bookmarkStart w:id="146" w:name="_Toc525293210"/>
      <w:bookmarkStart w:id="147" w:name="_Toc522635397"/>
      <w:bookmarkStart w:id="148" w:name="_Toc525293211"/>
      <w:bookmarkStart w:id="149" w:name="_Toc522635398"/>
      <w:bookmarkStart w:id="150" w:name="_Toc525293212"/>
      <w:bookmarkStart w:id="151" w:name="_Toc522635399"/>
      <w:bookmarkStart w:id="152" w:name="_Toc525293213"/>
      <w:bookmarkStart w:id="153" w:name="_Toc522635400"/>
      <w:bookmarkStart w:id="154" w:name="_Toc525293214"/>
      <w:bookmarkStart w:id="155" w:name="_Toc522635401"/>
      <w:bookmarkStart w:id="156" w:name="_Toc525293215"/>
      <w:bookmarkStart w:id="157" w:name="_Toc522635402"/>
      <w:bookmarkStart w:id="158" w:name="_Toc525293216"/>
      <w:bookmarkStart w:id="159" w:name="_Toc522635403"/>
      <w:bookmarkStart w:id="160" w:name="_Toc525293217"/>
      <w:bookmarkStart w:id="161" w:name="_Toc522635404"/>
      <w:bookmarkStart w:id="162" w:name="_Toc525293218"/>
      <w:bookmarkStart w:id="163" w:name="_Toc444084947"/>
      <w:bookmarkStart w:id="164" w:name="_Toc4416617"/>
      <w:bookmarkStart w:id="165" w:name="_Toc4416911"/>
      <w:bookmarkStart w:id="166" w:name="_Toc4416960"/>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rsidRPr="00BE5BF7">
        <w:t>Poskytovanie vysvetlení, odovzdávanie podkladov a komunikácia (ďalej len „</w:t>
      </w:r>
      <w:r w:rsidRPr="00BE5BF7">
        <w:rPr>
          <w:b/>
        </w:rPr>
        <w:t>komunikácia</w:t>
      </w:r>
      <w:r w:rsidRPr="00BE5BF7">
        <w:t xml:space="preserve">“) medzi </w:t>
      </w:r>
      <w:r w:rsidR="003716D2" w:rsidRPr="00BE5BF7">
        <w:t>V</w:t>
      </w:r>
      <w:r w:rsidRPr="00BE5BF7">
        <w:t xml:space="preserve">erejným obstarávateľom/záujemcami a uchádzačmi sa bude uskutočňovať v štátnom (slovenskom) jazyku. </w:t>
      </w:r>
    </w:p>
    <w:p w14:paraId="4BBF6E58" w14:textId="77777777" w:rsidR="001402B5" w:rsidRPr="001402B5" w:rsidRDefault="001402B5">
      <w:pPr>
        <w:pStyle w:val="Heading4"/>
      </w:pPr>
      <w:r w:rsidRPr="001402B5">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09F9164A" w14:textId="77777777" w:rsidR="001402B5" w:rsidRDefault="001402B5">
      <w:pPr>
        <w:pStyle w:val="Heading4"/>
      </w:pPr>
      <w:r>
        <w:t>JOSEPHINE je na účely tohto verejného obstarávania softvér pre elektronizáciu zadávania verejných zákaziek. JOSEPHINE je webová aplikácia na doméne https://josephine.proebiz.com.</w:t>
      </w:r>
    </w:p>
    <w:p w14:paraId="33D8D313" w14:textId="77777777" w:rsidR="001402B5" w:rsidRDefault="001402B5">
      <w:pPr>
        <w:pStyle w:val="Heading4"/>
      </w:pPr>
      <w:r>
        <w:t xml:space="preserve">Návod na používanie systému je dostupný na webovom sídle portálu JOSEPHINE (http://files.nar.cz/docs/josephine/sk/Skrateny_navod_ucastnik.pdf). </w:t>
      </w:r>
    </w:p>
    <w:p w14:paraId="2026509A" w14:textId="77777777" w:rsidR="001402B5" w:rsidRDefault="001402B5">
      <w:pPr>
        <w:pStyle w:val="Heading4"/>
      </w:pPr>
      <w:r>
        <w:t>Minimálne technické požiadavky na používanie systému sú dostupné na webovom sídle portálu JOSEPHINE (http://files.nar.cz/docs/josephine/sk/Technicke_poziadavky_sw_JOSEPHINE.pdf).</w:t>
      </w:r>
    </w:p>
    <w:p w14:paraId="78EEEF78" w14:textId="77777777" w:rsidR="008E069F" w:rsidRDefault="001402B5">
      <w:pPr>
        <w:pStyle w:val="Heading4"/>
      </w:pPr>
      <w:r>
        <w:t xml:space="preserve">Na bezproblémové používanie systému JOSEPHINE je nutné používať jeden z podporovaných internetových prehliadačov: </w:t>
      </w:r>
    </w:p>
    <w:p w14:paraId="0165D266" w14:textId="77777777" w:rsidR="001402B5" w:rsidRDefault="001402B5" w:rsidP="00222E5A">
      <w:pPr>
        <w:pStyle w:val="Heading6"/>
      </w:pPr>
      <w:r>
        <w:t xml:space="preserve">Microsoft Internet Explorer verzia 11.0 a vyššia, </w:t>
      </w:r>
    </w:p>
    <w:p w14:paraId="3A4533A6" w14:textId="77777777" w:rsidR="001402B5" w:rsidRDefault="001402B5" w:rsidP="00222E5A">
      <w:pPr>
        <w:pStyle w:val="Heading6"/>
      </w:pPr>
      <w:r>
        <w:t>Mozilla Firefox verzia 13.0 a vyššia,</w:t>
      </w:r>
    </w:p>
    <w:p w14:paraId="0BDB41AC" w14:textId="77777777" w:rsidR="001402B5" w:rsidRDefault="001402B5" w:rsidP="00222E5A">
      <w:pPr>
        <w:pStyle w:val="Heading6"/>
      </w:pPr>
      <w:r>
        <w:t xml:space="preserve">Google Chrome, alebo </w:t>
      </w:r>
    </w:p>
    <w:p w14:paraId="757324AB" w14:textId="77777777" w:rsidR="001402B5" w:rsidRDefault="001402B5" w:rsidP="00222E5A">
      <w:pPr>
        <w:pStyle w:val="Heading6"/>
      </w:pPr>
      <w:r>
        <w:t>Microsoft Edge.</w:t>
      </w:r>
    </w:p>
    <w:p w14:paraId="5D52B55F" w14:textId="77777777" w:rsidR="001402B5" w:rsidRDefault="001402B5">
      <w:pPr>
        <w:pStyle w:val="Heading4"/>
      </w:pPr>
      <w: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4904E417" w14:textId="77777777" w:rsidR="001402B5" w:rsidRDefault="001402B5">
      <w:pPr>
        <w:pStyle w:val="Heading4"/>
      </w:pPr>
      <w:r>
        <w:t xml:space="preserve">Uchádzač, resp. záujemca,  sa prihlási do systému a v komunikačnom rozhraní zákazky bude mať zobrazený obsah komunikácie – zásielky, správy. Uchádzač, resp. záujemca, si môže v </w:t>
      </w:r>
      <w:r>
        <w:lastRenderedPageBreak/>
        <w:t>komunikačnom rozhraní zobraziť celú históriu o svojej komunikácii s verejným obstarávateľom.</w:t>
      </w:r>
    </w:p>
    <w:p w14:paraId="5BAF1361" w14:textId="77777777" w:rsidR="001402B5" w:rsidRDefault="001402B5">
      <w:pPr>
        <w:pStyle w:val="Heading4"/>
      </w:pPr>
      <w: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68765F3" w14:textId="77777777" w:rsidR="001402B5" w:rsidRDefault="001402B5">
      <w:pPr>
        <w:pStyle w:val="Heading4"/>
      </w:pPr>
      <w:r>
        <w:t xml:space="preserve">Verejný obstarávateľ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35F02D3" w14:textId="77777777" w:rsidR="00672CF4" w:rsidRPr="00BE5BF7" w:rsidRDefault="00672CF4">
      <w:pPr>
        <w:pStyle w:val="Heading4"/>
      </w:pPr>
      <w:r w:rsidRPr="00BE5BF7">
        <w:t xml:space="preserve">Verejný obstarávateľ umožňuje neobmedzený a priamy prístup elektronickými prostriedkami </w:t>
      </w:r>
      <w:r w:rsidR="00AE5CE5" w:rsidRPr="00BE5BF7">
        <w:br/>
      </w:r>
      <w:r w:rsidRPr="00BE5BF7">
        <w:t xml:space="preserve">k všetkým poskytnutým dokumentom / informáciám počas lehoty na predkladanie ponúk. </w:t>
      </w:r>
      <w:r w:rsidR="00CB0E1C">
        <w:t>Verejný obstarávateľ bude všetky dokumenty uverejňovať ako elektronické dokumenty</w:t>
      </w:r>
      <w:r w:rsidR="00CB0E1C">
        <w:br/>
        <w:t>v príslušnej časti zákazky v systéme JOSEPHINE, na ktorý bude odkazovať link uverejnený v profile Verejného obstarávateľa zriadenom v elektronickom úložisku na webovej stránke Úradu pre verejné obstarávanie (ďalej len „</w:t>
      </w:r>
      <w:r w:rsidR="00CB0E1C">
        <w:rPr>
          <w:b/>
        </w:rPr>
        <w:t>Profil</w:t>
      </w:r>
      <w:r w:rsidR="00CB0E1C">
        <w:t>“).</w:t>
      </w:r>
    </w:p>
    <w:p w14:paraId="1EFC59E8" w14:textId="77777777" w:rsidR="00672CF4" w:rsidRPr="00BE5BF7" w:rsidRDefault="00672CF4">
      <w:pPr>
        <w:pStyle w:val="Heading4"/>
      </w:pPr>
      <w:r w:rsidRPr="00BE5BF7">
        <w:t xml:space="preserve">Podania a dokumenty súvisiace s uplatnením revíznych postupov budú medzi </w:t>
      </w:r>
      <w:r w:rsidR="003716D2" w:rsidRPr="00BE5BF7">
        <w:t>V</w:t>
      </w:r>
      <w:r w:rsidRPr="00BE5BF7">
        <w:t xml:space="preserve">erejným obstarávateľom a záujemcami/uchádzačmi doručované v súlade </w:t>
      </w:r>
      <w:r w:rsidR="007620F3" w:rsidRPr="00BE5BF7">
        <w:t>s príslušnými ustanoveniami ZVO</w:t>
      </w:r>
      <w:r w:rsidR="00A55585" w:rsidRPr="00BE5BF7">
        <w:t xml:space="preserve">, pričom Verejnému obstarávateľovi budú podania doručované v elektronickej podobe funkcionalitou informačného systému, prostredníctvom ktorého </w:t>
      </w:r>
      <w:r w:rsidR="00C61498" w:rsidRPr="00BE5BF7">
        <w:t>je</w:t>
      </w:r>
      <w:r w:rsidR="00A55585" w:rsidRPr="00BE5BF7">
        <w:t xml:space="preserve"> verejné obstarávanie </w:t>
      </w:r>
      <w:r w:rsidR="00C61498" w:rsidRPr="00BE5BF7">
        <w:t xml:space="preserve">realizované </w:t>
      </w:r>
      <w:r w:rsidR="00A55585" w:rsidRPr="00BE5BF7">
        <w:t>(t.</w:t>
      </w:r>
      <w:r w:rsidR="00FE397B">
        <w:t xml:space="preserve"> </w:t>
      </w:r>
      <w:r w:rsidR="00A55585" w:rsidRPr="00BE5BF7">
        <w:t xml:space="preserve">j. </w:t>
      </w:r>
      <w:r w:rsidR="000966F5">
        <w:t xml:space="preserve">systém </w:t>
      </w:r>
      <w:r w:rsidR="008E069F">
        <w:t>JOSEPHINE</w:t>
      </w:r>
      <w:r w:rsidR="00A55585" w:rsidRPr="00BE5BF7">
        <w:t>)</w:t>
      </w:r>
      <w:r w:rsidRPr="00BE5BF7">
        <w:t>.</w:t>
      </w:r>
    </w:p>
    <w:p w14:paraId="5211D97E" w14:textId="77777777" w:rsidR="003E395A" w:rsidRPr="00BE5BF7" w:rsidRDefault="003E395A" w:rsidP="00D54716">
      <w:pPr>
        <w:pStyle w:val="Heading3"/>
      </w:pPr>
      <w:bookmarkStart w:id="167" w:name="_Toc77326674"/>
      <w:r w:rsidRPr="00BE5BF7">
        <w:t>Vysvetľovanie a doplnenie súťažných podkladov</w:t>
      </w:r>
      <w:bookmarkEnd w:id="163"/>
      <w:bookmarkEnd w:id="164"/>
      <w:bookmarkEnd w:id="165"/>
      <w:bookmarkEnd w:id="166"/>
      <w:bookmarkEnd w:id="167"/>
    </w:p>
    <w:p w14:paraId="11D1AA2B" w14:textId="77777777" w:rsidR="00AA4123" w:rsidRPr="00BE5BF7" w:rsidRDefault="00AA4123">
      <w:pPr>
        <w:pStyle w:val="Heading4"/>
      </w:pPr>
      <w:bookmarkStart w:id="168" w:name="_Hlk522551241"/>
      <w:r w:rsidRPr="00BE5BF7">
        <w:t xml:space="preserve">V prípade nejasností alebo potreby objasnenia akýchkoľvek poskytnutých informácií v lehote na predkladanie ponúk, môže ktorýkoľvek zo záujemcov požiadať </w:t>
      </w:r>
      <w:r w:rsidR="00A55585" w:rsidRPr="00BE5BF7">
        <w:t xml:space="preserve">o vysvetlenie </w:t>
      </w:r>
      <w:r w:rsidRPr="00BE5BF7">
        <w:t xml:space="preserve">prostredníctvom systému </w:t>
      </w:r>
      <w:r w:rsidR="008E069F">
        <w:t xml:space="preserve">JOSEPHINE </w:t>
      </w:r>
      <w:r w:rsidRPr="00BE5BF7">
        <w:t>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3379DC9C" w14:textId="77777777" w:rsidR="003E395A" w:rsidRPr="00BE5BF7" w:rsidRDefault="003E395A" w:rsidP="00D54716">
      <w:pPr>
        <w:pStyle w:val="Heading3"/>
      </w:pPr>
      <w:bookmarkStart w:id="169" w:name="_Toc534377202"/>
      <w:bookmarkStart w:id="170" w:name="_Toc522635406"/>
      <w:bookmarkStart w:id="171" w:name="_Toc525293220"/>
      <w:bookmarkStart w:id="172" w:name="_Toc522635407"/>
      <w:bookmarkStart w:id="173" w:name="_Toc525293221"/>
      <w:bookmarkStart w:id="174" w:name="_Toc444084948"/>
      <w:bookmarkStart w:id="175" w:name="_Toc4416618"/>
      <w:bookmarkStart w:id="176" w:name="_Toc4416912"/>
      <w:bookmarkStart w:id="177" w:name="_Toc4416961"/>
      <w:bookmarkStart w:id="178" w:name="_Toc77326675"/>
      <w:bookmarkEnd w:id="168"/>
      <w:bookmarkEnd w:id="169"/>
      <w:bookmarkEnd w:id="170"/>
      <w:bookmarkEnd w:id="171"/>
      <w:bookmarkEnd w:id="172"/>
      <w:bookmarkEnd w:id="173"/>
      <w:r w:rsidRPr="00BE5BF7">
        <w:t xml:space="preserve">Obhliadka miesta </w:t>
      </w:r>
      <w:r w:rsidR="00A55585" w:rsidRPr="00BE5BF7">
        <w:t xml:space="preserve">realizácie </w:t>
      </w:r>
      <w:r w:rsidR="0068594A" w:rsidRPr="00BE5BF7">
        <w:t>p</w:t>
      </w:r>
      <w:r w:rsidR="007D674D" w:rsidRPr="00BE5BF7">
        <w:t>redmet</w:t>
      </w:r>
      <w:r w:rsidRPr="00BE5BF7">
        <w:t>u zákazky</w:t>
      </w:r>
      <w:bookmarkEnd w:id="174"/>
      <w:bookmarkEnd w:id="175"/>
      <w:bookmarkEnd w:id="176"/>
      <w:bookmarkEnd w:id="177"/>
      <w:bookmarkEnd w:id="178"/>
    </w:p>
    <w:p w14:paraId="65110DDC" w14:textId="77777777" w:rsidR="00F62831" w:rsidRDefault="00CB0E1C">
      <w:pPr>
        <w:pStyle w:val="Heading4"/>
      </w:pPr>
      <w:bookmarkStart w:id="179" w:name="_Toc4416498"/>
      <w:bookmarkStart w:id="180" w:name="_Toc4416619"/>
      <w:bookmarkStart w:id="181" w:name="_Toc4416913"/>
      <w:bookmarkStart w:id="182" w:name="_Toc4416962"/>
      <w:r>
        <w:t xml:space="preserve">S ohľadom na povahu predmetu zákazky </w:t>
      </w:r>
      <w:r w:rsidR="00B86A71" w:rsidRPr="00D46D28">
        <w:t xml:space="preserve">Verejný obstarávateľ </w:t>
      </w:r>
      <w:r>
        <w:t>obhliadku miesta plnenia nerealizuje</w:t>
      </w:r>
      <w:r w:rsidR="00391A69" w:rsidRPr="00BE5BF7">
        <w:t>.</w:t>
      </w:r>
    </w:p>
    <w:p w14:paraId="5A4D8BCF" w14:textId="77777777" w:rsidR="00F46482" w:rsidRPr="00BE5BF7" w:rsidRDefault="00F46482" w:rsidP="00370DE5">
      <w:pPr>
        <w:pStyle w:val="Heading2"/>
      </w:pPr>
      <w:bookmarkStart w:id="183" w:name="_Toc77326676"/>
      <w:r w:rsidRPr="00BE5BF7">
        <w:t>Príprava ponuky</w:t>
      </w:r>
      <w:bookmarkEnd w:id="179"/>
      <w:bookmarkEnd w:id="180"/>
      <w:bookmarkEnd w:id="181"/>
      <w:bookmarkEnd w:id="182"/>
      <w:bookmarkEnd w:id="183"/>
    </w:p>
    <w:p w14:paraId="6BF96AB3" w14:textId="77777777" w:rsidR="00B25D70" w:rsidRPr="00BE5BF7" w:rsidRDefault="00B25D70" w:rsidP="00D54716">
      <w:pPr>
        <w:pStyle w:val="Heading3"/>
      </w:pPr>
      <w:bookmarkStart w:id="184" w:name="_Toc444084950"/>
      <w:bookmarkStart w:id="185" w:name="_Toc4416620"/>
      <w:bookmarkStart w:id="186" w:name="_Toc4416914"/>
      <w:bookmarkStart w:id="187" w:name="_Toc4416963"/>
      <w:bookmarkStart w:id="188" w:name="_Toc77326677"/>
      <w:r w:rsidRPr="00BE5BF7">
        <w:t>Jazyk ponúk</w:t>
      </w:r>
      <w:bookmarkEnd w:id="184"/>
      <w:bookmarkEnd w:id="185"/>
      <w:bookmarkEnd w:id="186"/>
      <w:bookmarkEnd w:id="187"/>
      <w:bookmarkEnd w:id="188"/>
    </w:p>
    <w:p w14:paraId="5A7F4173" w14:textId="77777777" w:rsidR="0033293A" w:rsidRPr="00BE5BF7" w:rsidRDefault="00B25D70">
      <w:pPr>
        <w:pStyle w:val="Heading4"/>
      </w:pPr>
      <w:r w:rsidRPr="00BE5BF7">
        <w:t xml:space="preserve">Ponuky, doklady a dokumenty v nich predložené sa predkladajú v štátnom jazyku Slovenskej republiky. </w:t>
      </w:r>
      <w:bookmarkStart w:id="189" w:name="jazyky"/>
      <w:bookmarkEnd w:id="189"/>
    </w:p>
    <w:p w14:paraId="5EFEAC52" w14:textId="77777777" w:rsidR="0033293A" w:rsidRPr="00BE5BF7" w:rsidRDefault="00B25D70">
      <w:pPr>
        <w:pStyle w:val="Heading4"/>
      </w:pPr>
      <w:r w:rsidRPr="00BE5BF7">
        <w:t xml:space="preserve">Ak je doklad alebo dokument vyhotovený v cudzom jazyku, predkladá sa spolu s jeho </w:t>
      </w:r>
      <w:r w:rsidR="00826B07" w:rsidRPr="00BE5BF7">
        <w:t xml:space="preserve">úradným </w:t>
      </w:r>
      <w:r w:rsidRPr="00BE5BF7">
        <w:t xml:space="preserve">prekladom do štátneho jazyka; to neplatí pre ponuky, návrhy, doklady a dokumenty vyhotovené v českom jazyku. Ak sa zistí rozdiel v ich obsahu, rozhodujúci je úradný preklad do štátneho jazyka. </w:t>
      </w:r>
    </w:p>
    <w:p w14:paraId="6B25B3EE" w14:textId="77777777" w:rsidR="00F46482" w:rsidRPr="00BE5BF7" w:rsidRDefault="00F46482" w:rsidP="00D54716">
      <w:pPr>
        <w:pStyle w:val="Heading3"/>
      </w:pPr>
      <w:bookmarkStart w:id="190" w:name="_Toc400006275"/>
      <w:bookmarkStart w:id="191" w:name="_Toc444084951"/>
      <w:bookmarkStart w:id="192" w:name="_Toc4416621"/>
      <w:bookmarkStart w:id="193" w:name="_Toc4416915"/>
      <w:bookmarkStart w:id="194" w:name="_Toc4416964"/>
      <w:bookmarkStart w:id="195" w:name="_Toc77326678"/>
      <w:r w:rsidRPr="00BE5BF7">
        <w:t>Zábezpeka</w:t>
      </w:r>
      <w:bookmarkEnd w:id="190"/>
      <w:bookmarkEnd w:id="191"/>
      <w:bookmarkEnd w:id="192"/>
      <w:bookmarkEnd w:id="193"/>
      <w:bookmarkEnd w:id="194"/>
      <w:bookmarkEnd w:id="195"/>
    </w:p>
    <w:p w14:paraId="2074B21D" w14:textId="77777777" w:rsidR="00AB238B" w:rsidRPr="00E0466A" w:rsidRDefault="00A04C69">
      <w:pPr>
        <w:pStyle w:val="Heading4"/>
      </w:pPr>
      <w:r w:rsidRPr="005250BE">
        <w:t>Ver</w:t>
      </w:r>
      <w:r w:rsidRPr="00E0466A">
        <w:t>ejn</w:t>
      </w:r>
      <w:r w:rsidR="00AB238B" w:rsidRPr="00E0466A">
        <w:t xml:space="preserve">ý obstarávateľ vyžaduje na zabezpečenie ponuky zloženie zábezpeky vo výške </w:t>
      </w:r>
      <w:r w:rsidR="00253EEE" w:rsidRPr="00E0466A">
        <w:rPr>
          <w:b/>
          <w:bCs/>
        </w:rPr>
        <w:t>100.000</w:t>
      </w:r>
      <w:r w:rsidR="005A3CF2" w:rsidRPr="00E0466A">
        <w:rPr>
          <w:b/>
          <w:bCs/>
        </w:rPr>
        <w:t>,-</w:t>
      </w:r>
      <w:r w:rsidR="00607AE2" w:rsidRPr="00E0466A">
        <w:rPr>
          <w:b/>
          <w:bCs/>
        </w:rPr>
        <w:t xml:space="preserve"> </w:t>
      </w:r>
      <w:r w:rsidR="00B27DB0" w:rsidRPr="00E0466A">
        <w:rPr>
          <w:b/>
          <w:bCs/>
        </w:rPr>
        <w:t>EUR</w:t>
      </w:r>
      <w:r w:rsidR="00B27DB0" w:rsidRPr="00E0466A">
        <w:t xml:space="preserve"> (slovom </w:t>
      </w:r>
      <w:r w:rsidR="00253EEE" w:rsidRPr="00E0466A">
        <w:rPr>
          <w:b/>
          <w:bCs/>
        </w:rPr>
        <w:t>stotisíc</w:t>
      </w:r>
      <w:r w:rsidR="005A3CF2" w:rsidRPr="00E0466A">
        <w:t xml:space="preserve"> </w:t>
      </w:r>
      <w:r w:rsidR="00B27DB0" w:rsidRPr="00E0466A">
        <w:t>EUR</w:t>
      </w:r>
      <w:r w:rsidR="00B27DB0" w:rsidRPr="005250BE">
        <w:t>).</w:t>
      </w:r>
    </w:p>
    <w:p w14:paraId="37E1D7BB" w14:textId="77777777" w:rsidR="00DB3EC1" w:rsidRPr="00BE5BF7" w:rsidRDefault="00AB238B">
      <w:pPr>
        <w:pStyle w:val="Heading4"/>
      </w:pPr>
      <w:r w:rsidRPr="00BE5BF7">
        <w:t>Zábezpeku je možné zložiť:</w:t>
      </w:r>
    </w:p>
    <w:p w14:paraId="6E1DE890" w14:textId="77777777" w:rsidR="00AB238B" w:rsidRPr="00BE5BF7" w:rsidRDefault="00AB238B">
      <w:pPr>
        <w:pStyle w:val="Heading5"/>
      </w:pPr>
      <w:r w:rsidRPr="00BE5BF7">
        <w:t>Poskytnutím bankovej záruky za uchádzača</w:t>
      </w:r>
    </w:p>
    <w:p w14:paraId="0C6FCF08" w14:textId="77777777" w:rsidR="00425530" w:rsidRPr="00BE5BF7" w:rsidRDefault="00AB238B" w:rsidP="00222E5A">
      <w:pPr>
        <w:pStyle w:val="Heading6"/>
        <w:rPr>
          <w:rFonts w:eastAsia="Times New Roman"/>
          <w:lang w:eastAsia="sk-SK"/>
        </w:rPr>
      </w:pPr>
      <w:r w:rsidRPr="00BE5BF7">
        <w:rPr>
          <w:rFonts w:eastAsia="Times New Roman"/>
          <w:lang w:eastAsia="sk-SK"/>
        </w:rPr>
        <w:lastRenderedPageBreak/>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do skončenia lehoty viazanosti ponúk (resp. predĺženej lehoty viazanosti), </w:t>
      </w:r>
      <w:r w:rsidR="00BD4CE3">
        <w:rPr>
          <w:rFonts w:eastAsia="Times New Roman"/>
          <w:lang w:eastAsia="sk-SK"/>
        </w:rPr>
        <w:br/>
      </w:r>
      <w:r w:rsidRPr="00BE5BF7">
        <w:rPr>
          <w:rFonts w:eastAsia="Times New Roman"/>
          <w:lang w:eastAsia="sk-SK"/>
        </w:rPr>
        <w:t>t.</w:t>
      </w:r>
      <w:r w:rsidR="00BD4CE3">
        <w:rPr>
          <w:rFonts w:eastAsia="Times New Roman"/>
          <w:lang w:eastAsia="sk-SK"/>
        </w:rPr>
        <w:t xml:space="preserve"> </w:t>
      </w:r>
      <w:r w:rsidRPr="00BE5BF7">
        <w:rPr>
          <w:rFonts w:eastAsia="Times New Roman"/>
          <w:lang w:eastAsia="sk-SK"/>
        </w:rPr>
        <w:t xml:space="preserve">j. </w:t>
      </w:r>
      <w:r w:rsidR="00FD751C" w:rsidRPr="00BE5BF7">
        <w:rPr>
          <w:rFonts w:eastAsia="Times New Roman"/>
          <w:lang w:eastAsia="sk-SK"/>
        </w:rPr>
        <w:t>do</w:t>
      </w:r>
      <w:r w:rsidR="00BD4CE3">
        <w:rPr>
          <w:rFonts w:eastAsia="Times New Roman"/>
          <w:lang w:eastAsia="sk-SK"/>
        </w:rPr>
        <w:t xml:space="preserve"> </w:t>
      </w:r>
      <w:r w:rsidR="005250BE">
        <w:rPr>
          <w:b/>
        </w:rPr>
        <w:t>31.12.2021.</w:t>
      </w:r>
      <w:r w:rsidR="005250BE" w:rsidRPr="00BE5BF7">
        <w:rPr>
          <w:rFonts w:eastAsia="Times New Roman"/>
          <w:lang w:eastAsia="sk-SK"/>
        </w:rPr>
        <w:t xml:space="preserve"> </w:t>
      </w:r>
      <w:r w:rsidRPr="00BE5BF7">
        <w:rPr>
          <w:rFonts w:eastAsia="Times New Roman"/>
          <w:lang w:eastAsia="sk-SK"/>
        </w:rPr>
        <w:t>Z bankovej záruky vystavenej bankou musí ďalej vyplývať, že banka uspokojí veriteľa (</w:t>
      </w:r>
      <w:r w:rsidR="00A04C69" w:rsidRPr="00BE5BF7">
        <w:rPr>
          <w:rFonts w:eastAsia="Times New Roman"/>
          <w:lang w:eastAsia="sk-SK"/>
        </w:rPr>
        <w:t>Verejn</w:t>
      </w:r>
      <w:r w:rsidRPr="00BE5BF7">
        <w:rPr>
          <w:rFonts w:eastAsia="Times New Roman"/>
          <w:lang w:eastAsia="sk-SK"/>
        </w:rPr>
        <w:t xml:space="preserve">ého obstarávateľa) za dlžníka (uchádzača) v prípade prepadnutia jeho zábezpeky v prospech </w:t>
      </w:r>
      <w:r w:rsidR="00A04C69" w:rsidRPr="00BE5BF7">
        <w:rPr>
          <w:rFonts w:eastAsia="Times New Roman"/>
          <w:szCs w:val="20"/>
          <w:lang w:eastAsia="sk-SK"/>
        </w:rPr>
        <w:t>Verejn</w:t>
      </w:r>
      <w:r w:rsidRPr="00BE5BF7">
        <w:rPr>
          <w:rFonts w:eastAsia="Times New Roman"/>
          <w:szCs w:val="20"/>
          <w:lang w:eastAsia="sk-SK"/>
        </w:rPr>
        <w:t>ého obstarávateľa</w:t>
      </w:r>
      <w:r w:rsidR="00AA4DCA" w:rsidRPr="00BE5BF7">
        <w:rPr>
          <w:szCs w:val="20"/>
        </w:rPr>
        <w:t xml:space="preserve"> v tejto Verejnej súťaži</w:t>
      </w:r>
      <w:r w:rsidR="00851C8C" w:rsidRPr="00BE5BF7">
        <w:rPr>
          <w:b/>
          <w:szCs w:val="20"/>
        </w:rPr>
        <w:t xml:space="preserve">, pričom v texte dokladu vystaveného bankou musí byť </w:t>
      </w:r>
      <w:r w:rsidR="003716D2" w:rsidRPr="00BE5BF7">
        <w:rPr>
          <w:b/>
          <w:szCs w:val="20"/>
        </w:rPr>
        <w:t>V</w:t>
      </w:r>
      <w:r w:rsidR="00851C8C" w:rsidRPr="00BE5BF7">
        <w:rPr>
          <w:b/>
          <w:szCs w:val="20"/>
        </w:rPr>
        <w:t xml:space="preserve">erejná súťaž nezameniteľne identifikovateľná napr. číslom </w:t>
      </w:r>
      <w:r w:rsidR="002D160A" w:rsidRPr="00BE5BF7">
        <w:rPr>
          <w:b/>
          <w:szCs w:val="20"/>
        </w:rPr>
        <w:t>o</w:t>
      </w:r>
      <w:r w:rsidR="00851C8C" w:rsidRPr="00BE5BF7">
        <w:rPr>
          <w:b/>
          <w:szCs w:val="20"/>
        </w:rPr>
        <w:t>známenia</w:t>
      </w:r>
      <w:r w:rsidR="002D160A" w:rsidRPr="00BE5BF7">
        <w:rPr>
          <w:b/>
          <w:szCs w:val="20"/>
        </w:rPr>
        <w:t xml:space="preserve"> o vyhlásení tohto </w:t>
      </w:r>
      <w:r w:rsidR="003716D2" w:rsidRPr="00BE5BF7">
        <w:rPr>
          <w:b/>
          <w:szCs w:val="20"/>
        </w:rPr>
        <w:t>V</w:t>
      </w:r>
      <w:r w:rsidR="002D160A" w:rsidRPr="00BE5BF7">
        <w:rPr>
          <w:b/>
          <w:szCs w:val="20"/>
        </w:rPr>
        <w:t>erejného obstarávania (ďalej aj ako „Oznámenie“)</w:t>
      </w:r>
      <w:r w:rsidRPr="00BE5BF7">
        <w:rPr>
          <w:rFonts w:eastAsia="Times New Roman"/>
          <w:szCs w:val="20"/>
          <w:lang w:eastAsia="sk-SK"/>
        </w:rPr>
        <w:t>.</w:t>
      </w:r>
      <w:r w:rsidRPr="00BE5BF7">
        <w:rPr>
          <w:rFonts w:eastAsia="Times New Roman"/>
          <w:lang w:eastAsia="sk-SK"/>
        </w:rPr>
        <w:t xml:space="preserve"> Banka sa musí bezpodmienečne zaviazať zaplatiť na účet </w:t>
      </w:r>
      <w:r w:rsidR="00A04C69" w:rsidRPr="00BE5BF7">
        <w:rPr>
          <w:rFonts w:eastAsia="Times New Roman"/>
          <w:lang w:eastAsia="sk-SK"/>
        </w:rPr>
        <w:t>Verejn</w:t>
      </w:r>
      <w:r w:rsidRPr="00BE5BF7">
        <w:rPr>
          <w:rFonts w:eastAsia="Times New Roman"/>
          <w:lang w:eastAsia="sk-SK"/>
        </w:rPr>
        <w:t xml:space="preserve">ého obstarávateľa pohľadávku krytú bankovou zárukou </w:t>
      </w:r>
      <w:r w:rsidR="00495A61">
        <w:rPr>
          <w:rFonts w:eastAsia="Times New Roman"/>
          <w:lang w:eastAsia="sk-SK"/>
        </w:rPr>
        <w:t>najviac</w:t>
      </w:r>
      <w:r w:rsidR="005A54B4">
        <w:rPr>
          <w:rFonts w:eastAsia="Times New Roman"/>
          <w:lang w:eastAsia="sk-SK"/>
        </w:rPr>
        <w:t xml:space="preserve"> </w:t>
      </w:r>
      <w:r w:rsidRPr="00BE5BF7">
        <w:rPr>
          <w:rFonts w:eastAsia="Times New Roman"/>
          <w:lang w:eastAsia="sk-SK"/>
        </w:rPr>
        <w:t xml:space="preserve">do 7 </w:t>
      </w:r>
      <w:r w:rsidR="00A55585" w:rsidRPr="00BE5BF7">
        <w:t xml:space="preserve">(siedmich) </w:t>
      </w:r>
      <w:r w:rsidR="005A54B4">
        <w:t>pracovných</w:t>
      </w:r>
      <w:r w:rsidR="00A55585" w:rsidRPr="00BE5BF7">
        <w:t xml:space="preserve"> </w:t>
      </w:r>
      <w:r w:rsidRPr="00BE5BF7">
        <w:rPr>
          <w:rFonts w:eastAsia="Times New Roman"/>
          <w:lang w:eastAsia="sk-SK"/>
        </w:rPr>
        <w:t xml:space="preserve">dní po doručení výzvy </w:t>
      </w:r>
      <w:r w:rsidR="00A04C69" w:rsidRPr="00BE5BF7">
        <w:rPr>
          <w:rFonts w:eastAsia="Times New Roman"/>
          <w:lang w:eastAsia="sk-SK"/>
        </w:rPr>
        <w:t>Verejn</w:t>
      </w:r>
      <w:r w:rsidRPr="00BE5BF7">
        <w:rPr>
          <w:rFonts w:eastAsia="Times New Roman"/>
          <w:lang w:eastAsia="sk-SK"/>
        </w:rPr>
        <w:t xml:space="preserve">ého obstarávateľa na jej zaplatenie. Banková záruka vzniká dňom písomného vyhlásenia banky a zábezpeka vzniká doručením záručnej listiny </w:t>
      </w:r>
      <w:r w:rsidR="00A04C69" w:rsidRPr="00BE5BF7">
        <w:rPr>
          <w:rFonts w:eastAsia="Times New Roman"/>
          <w:lang w:eastAsia="sk-SK"/>
        </w:rPr>
        <w:t>Verejn</w:t>
      </w:r>
      <w:r w:rsidRPr="00BE5BF7">
        <w:rPr>
          <w:rFonts w:eastAsia="Times New Roman"/>
          <w:lang w:eastAsia="sk-SK"/>
        </w:rPr>
        <w:t xml:space="preserve">ému obstarávateľovi. </w:t>
      </w:r>
      <w:bookmarkStart w:id="196" w:name="_Hlk522551263"/>
    </w:p>
    <w:p w14:paraId="38661CFB" w14:textId="3274E786" w:rsidR="00AB238B" w:rsidRPr="00BE5BF7" w:rsidRDefault="00425530" w:rsidP="00222E5A">
      <w:pPr>
        <w:pStyle w:val="Heading6"/>
        <w:rPr>
          <w:rFonts w:eastAsia="Times New Roman" w:cs="Arial"/>
          <w:lang w:eastAsia="sk-SK"/>
        </w:rPr>
      </w:pPr>
      <w:r w:rsidRPr="00BE5BF7">
        <w:rPr>
          <w:rFonts w:eastAsia="Times New Roman"/>
          <w:lang w:eastAsia="sk-SK"/>
        </w:rPr>
        <w:t>V</w:t>
      </w:r>
      <w:r w:rsidRPr="00BE5BF7">
        <w:t xml:space="preserve"> pr</w:t>
      </w:r>
      <w:r w:rsidRPr="00BE5BF7">
        <w:rPr>
          <w:rFonts w:cs="Proba Pro"/>
        </w:rPr>
        <w:t>í</w:t>
      </w:r>
      <w:r w:rsidRPr="00BE5BF7">
        <w:t>pade poskytnutia z</w:t>
      </w:r>
      <w:r w:rsidRPr="00BE5BF7">
        <w:rPr>
          <w:rFonts w:cs="Proba Pro"/>
        </w:rPr>
        <w:t>á</w:t>
      </w:r>
      <w:r w:rsidRPr="00BE5BF7">
        <w:t>bezpeky formou bankovej z</w:t>
      </w:r>
      <w:r w:rsidRPr="00BE5BF7">
        <w:rPr>
          <w:rFonts w:cs="Proba Pro"/>
        </w:rPr>
        <w:t>á</w:t>
      </w:r>
      <w:r w:rsidRPr="00BE5BF7">
        <w:t>ruky, uch</w:t>
      </w:r>
      <w:r w:rsidRPr="00BE5BF7">
        <w:rPr>
          <w:rFonts w:cs="Proba Pro"/>
        </w:rPr>
        <w:t>á</w:t>
      </w:r>
      <w:r w:rsidRPr="00BE5BF7">
        <w:t>dza</w:t>
      </w:r>
      <w:r w:rsidRPr="00BE5BF7">
        <w:rPr>
          <w:rFonts w:cs="Proba Pro"/>
        </w:rPr>
        <w:t>č</w:t>
      </w:r>
      <w:r w:rsidRPr="00BE5BF7">
        <w:t xml:space="preserve"> predlo</w:t>
      </w:r>
      <w:r w:rsidRPr="00BE5BF7">
        <w:rPr>
          <w:rFonts w:cs="Proba Pro"/>
        </w:rPr>
        <w:t>ží</w:t>
      </w:r>
      <w:r w:rsidRPr="00BE5BF7">
        <w:t xml:space="preserve"> bankovú záruku vo forme a spôsobom uvedeným v ustanovení bodu</w:t>
      </w:r>
      <w:r w:rsidR="00AA4DCA" w:rsidRPr="00BE5BF7">
        <w:t xml:space="preserve">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6149E7" w:rsidRPr="00BE5BF7">
        <w:t xml:space="preserve"> </w:t>
      </w:r>
      <w:r w:rsidRPr="00BE5BF7">
        <w:t>tejto časti súťažných podkladov</w:t>
      </w:r>
      <w:bookmarkEnd w:id="196"/>
      <w:r w:rsidR="00AB238B" w:rsidRPr="00BE5BF7">
        <w:rPr>
          <w:rFonts w:eastAsia="Times New Roman" w:cs="Arial"/>
          <w:lang w:eastAsia="sk-SK"/>
        </w:rPr>
        <w:t xml:space="preserve">. </w:t>
      </w:r>
    </w:p>
    <w:p w14:paraId="40729011" w14:textId="77777777" w:rsidR="00AA4DCA" w:rsidRPr="00BE5BF7" w:rsidRDefault="00AA4DCA">
      <w:pPr>
        <w:pStyle w:val="Heading5"/>
      </w:pPr>
      <w:r w:rsidRPr="00BE5BF7">
        <w:t>Poskytnutím poistenia záruky za uchádzača</w:t>
      </w:r>
    </w:p>
    <w:p w14:paraId="060DAF93" w14:textId="77777777" w:rsidR="002D0834" w:rsidRPr="00BE5BF7" w:rsidRDefault="00AA4DCA" w:rsidP="00222E5A">
      <w:pPr>
        <w:pStyle w:val="Heading6"/>
      </w:pPr>
      <w:r w:rsidRPr="00BE5BF7">
        <w:t>Poskytnutie poistenia záruky nesmie byť v rozpore s ustanoveniami zákona č. 39/2015 Z. z. o poisťovníctve a o zmene a doplnení niektorých zákonov, v platnom znení. Poistná zmluva musí byť uzatvorená tak, že poisteným je uchádzač a</w:t>
      </w:r>
      <w:r w:rsidRPr="00BE5BF7">
        <w:rPr>
          <w:rFonts w:cs="Calibri"/>
        </w:rPr>
        <w:t> </w:t>
      </w:r>
      <w:r w:rsidRPr="00BE5BF7">
        <w:t>oprávnenou osobou z</w:t>
      </w:r>
      <w:r w:rsidRPr="00BE5BF7">
        <w:rPr>
          <w:rFonts w:cs="Calibri"/>
        </w:rPr>
        <w:t> </w:t>
      </w:r>
      <w:r w:rsidRPr="00BE5BF7">
        <w:rPr>
          <w:szCs w:val="22"/>
        </w:rPr>
        <w:t>poistnej</w:t>
      </w:r>
      <w:r w:rsidRPr="00BE5BF7">
        <w:t xml:space="preserve"> zmluvy je </w:t>
      </w:r>
      <w:r w:rsidR="003716D2" w:rsidRPr="00BE5BF7">
        <w:t>V</w:t>
      </w:r>
      <w:r w:rsidRPr="00BE5BF7">
        <w:t>erejný obstarávateľ. Doba platnosti poistenia záruky musí byť určená v</w:t>
      </w:r>
      <w:r w:rsidRPr="00BE5BF7">
        <w:rPr>
          <w:rFonts w:cs="Calibri"/>
        </w:rPr>
        <w:t> </w:t>
      </w:r>
      <w:r w:rsidRPr="00BE5BF7">
        <w:t>poistnej zmluve, ako aj v</w:t>
      </w:r>
      <w:r w:rsidRPr="00BE5BF7">
        <w:rPr>
          <w:rFonts w:cs="Calibri"/>
        </w:rPr>
        <w:t> </w:t>
      </w:r>
      <w:r w:rsidRPr="00BE5BF7">
        <w:t xml:space="preserve">doklade </w:t>
      </w:r>
      <w:r w:rsidRPr="00BE5BF7">
        <w:rPr>
          <w:rFonts w:eastAsia="Times New Roman"/>
          <w:lang w:eastAsia="sk-SK"/>
        </w:rPr>
        <w:t>vystavenom</w:t>
      </w:r>
      <w:r w:rsidRPr="00BE5BF7">
        <w:t xml:space="preserve"> poisťovňou o</w:t>
      </w:r>
      <w:r w:rsidRPr="00BE5BF7">
        <w:rPr>
          <w:rFonts w:cs="Calibri"/>
        </w:rPr>
        <w:t> </w:t>
      </w:r>
      <w:r w:rsidRPr="00BE5BF7">
        <w:t xml:space="preserve">existencii poistenia záruky </w:t>
      </w:r>
      <w:r w:rsidRPr="00BE5BF7">
        <w:rPr>
          <w:rFonts w:eastAsia="Times New Roman"/>
          <w:lang w:eastAsia="sk-SK"/>
        </w:rPr>
        <w:t>do skončenia lehoty viazanosti ponúk (resp. predĺženej lehoty viazanosti), t.</w:t>
      </w:r>
      <w:r w:rsidR="00BE5BF7">
        <w:rPr>
          <w:rFonts w:eastAsia="Times New Roman"/>
          <w:lang w:eastAsia="sk-SK"/>
        </w:rPr>
        <w:t xml:space="preserve"> </w:t>
      </w:r>
      <w:r w:rsidRPr="00BE5BF7">
        <w:rPr>
          <w:rFonts w:eastAsia="Times New Roman"/>
          <w:lang w:eastAsia="sk-SK"/>
        </w:rPr>
        <w:t>j. do</w:t>
      </w:r>
      <w:r w:rsidR="00BD4CE3">
        <w:rPr>
          <w:rFonts w:eastAsia="Times New Roman"/>
          <w:lang w:eastAsia="sk-SK"/>
        </w:rPr>
        <w:t xml:space="preserve"> </w:t>
      </w:r>
      <w:r w:rsidR="005250BE">
        <w:rPr>
          <w:b/>
        </w:rPr>
        <w:t>31.12.2021</w:t>
      </w:r>
      <w:r w:rsidR="00BD4CE3">
        <w:rPr>
          <w:rFonts w:eastAsia="Times New Roman"/>
          <w:lang w:eastAsia="sk-SK"/>
        </w:rPr>
        <w:t xml:space="preserve">. </w:t>
      </w:r>
      <w:r w:rsidRPr="00BE5BF7">
        <w:t>Z</w:t>
      </w:r>
      <w:r w:rsidRPr="00BE5BF7">
        <w:rPr>
          <w:rFonts w:cs="Calibri"/>
        </w:rPr>
        <w:t> </w:t>
      </w:r>
      <w:r w:rsidRPr="00BE5BF7">
        <w:t>dokladu vystaveného poisťovňou musí ďalej vyplývať, že poisťovňa uspokojí oprávnenú osobu (Verejného obstarávateľa) za poisteného (uchádzača) v prípade prepadnutia jeho zábezpeky v prospech Verejného obstarávateľa v tejto Verejnej súťaži</w:t>
      </w:r>
      <w:r w:rsidR="00851C8C" w:rsidRPr="00BE5BF7">
        <w:rPr>
          <w:b/>
          <w:szCs w:val="20"/>
        </w:rPr>
        <w:t xml:space="preserve">, pričom v texte dokladu vystaveného poisťovňou musí byť </w:t>
      </w:r>
      <w:r w:rsidR="003716D2" w:rsidRPr="00BE5BF7">
        <w:rPr>
          <w:b/>
          <w:szCs w:val="20"/>
        </w:rPr>
        <w:t>V</w:t>
      </w:r>
      <w:r w:rsidR="00851C8C" w:rsidRPr="00BE5BF7">
        <w:rPr>
          <w:b/>
          <w:szCs w:val="20"/>
        </w:rPr>
        <w:t>erejná súťaž nezameniteľne identifikovateľná napr. číslom Oznámenia, ktorým bola vyhlásená</w:t>
      </w:r>
      <w:r w:rsidRPr="00BE5BF7">
        <w:t xml:space="preserve">. Poisťovňa sa musí bezpodmienečne zaviazať zaplatiť na účet Verejného obstarávateľa pohľadávku krytú poistením záruky </w:t>
      </w:r>
      <w:r w:rsidR="00495A61">
        <w:t xml:space="preserve">najviac </w:t>
      </w:r>
      <w:r w:rsidRPr="00BE5BF7">
        <w:t xml:space="preserve">do 7 (siedmich) </w:t>
      </w:r>
      <w:r w:rsidR="00495A61">
        <w:t>pracovných</w:t>
      </w:r>
      <w:r w:rsidR="00A55585" w:rsidRPr="00BE5BF7">
        <w:t xml:space="preserve"> </w:t>
      </w:r>
      <w:r w:rsidRPr="00BE5BF7">
        <w:t>dní po doručení výzvy Verejného obstarávateľa na jej zaplatenie. Poistenie záruky vzniká dňom uzavretia poistnej zmluvy medzi poisťovňou a</w:t>
      </w:r>
      <w:r w:rsidRPr="00BE5BF7">
        <w:rPr>
          <w:rFonts w:cs="Calibri"/>
        </w:rPr>
        <w:t> </w:t>
      </w:r>
      <w:r w:rsidRPr="00BE5BF7">
        <w:t>poisteným (uchádzačom) a zábezpeka vzniká doručením dokladu vystaveného poisťovňou o</w:t>
      </w:r>
      <w:r w:rsidRPr="00BE5BF7">
        <w:rPr>
          <w:rFonts w:cs="Calibri"/>
        </w:rPr>
        <w:t> </w:t>
      </w:r>
      <w:r w:rsidRPr="00BE5BF7">
        <w:t xml:space="preserve">poistení záruky Verejnému obstarávateľovi. </w:t>
      </w:r>
    </w:p>
    <w:p w14:paraId="5615543F" w14:textId="152BFE86" w:rsidR="00AA4DCA" w:rsidRPr="00BE5BF7" w:rsidRDefault="00AA4DCA" w:rsidP="00222E5A">
      <w:pPr>
        <w:pStyle w:val="Heading6"/>
      </w:pPr>
      <w:r w:rsidRPr="00BE5BF7">
        <w:t>V prípade poskytnutia zábezpeky formou poistenia záruky, uchádzač predloží doklad vystavený poisťovňou vo forme a</w:t>
      </w:r>
      <w:r w:rsidRPr="00BE5BF7">
        <w:rPr>
          <w:rFonts w:cs="Calibri"/>
        </w:rPr>
        <w:t> </w:t>
      </w:r>
      <w:r w:rsidRPr="00BE5BF7">
        <w:t>sp</w:t>
      </w:r>
      <w:r w:rsidRPr="00BE5BF7">
        <w:rPr>
          <w:rFonts w:cs="Proba Pro"/>
        </w:rPr>
        <w:t>ô</w:t>
      </w:r>
      <w:r w:rsidRPr="00BE5BF7">
        <w:t>sobom uveden</w:t>
      </w:r>
      <w:r w:rsidRPr="00BE5BF7">
        <w:rPr>
          <w:rFonts w:cs="Proba Pro"/>
        </w:rPr>
        <w:t>ý</w:t>
      </w:r>
      <w:r w:rsidRPr="00BE5BF7">
        <w:t>m v</w:t>
      </w:r>
      <w:r w:rsidRPr="00BE5BF7">
        <w:rPr>
          <w:rFonts w:cs="Calibri"/>
        </w:rPr>
        <w:t> </w:t>
      </w:r>
      <w:r w:rsidRPr="00BE5BF7">
        <w:t>ustanoven</w:t>
      </w:r>
      <w:r w:rsidRPr="00BE5BF7">
        <w:rPr>
          <w:rFonts w:cs="Proba Pro"/>
        </w:rPr>
        <w:t>í</w:t>
      </w:r>
      <w:r w:rsidRPr="00BE5BF7">
        <w:t xml:space="preserve"> bodu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473CD7" w:rsidRPr="00BE5BF7">
        <w:t xml:space="preserve"> </w:t>
      </w:r>
      <w:r w:rsidRPr="00BE5BF7">
        <w:t>tejto časti súťažných podkladov.</w:t>
      </w:r>
    </w:p>
    <w:p w14:paraId="0B4DD76C" w14:textId="77777777" w:rsidR="00AB238B" w:rsidRPr="00BE5BF7" w:rsidRDefault="00AB238B">
      <w:pPr>
        <w:pStyle w:val="Heading5"/>
      </w:pPr>
      <w:bookmarkStart w:id="197" w:name="_Ref4422903"/>
      <w:r w:rsidRPr="00BE5BF7">
        <w:t xml:space="preserve">Zložením finančných prostriedkov na bankový účet </w:t>
      </w:r>
      <w:r w:rsidR="00A04C69" w:rsidRPr="00BE5BF7">
        <w:t>Verejn</w:t>
      </w:r>
      <w:r w:rsidRPr="00BE5BF7">
        <w:t>ého obstarávateľa</w:t>
      </w:r>
      <w:bookmarkEnd w:id="197"/>
    </w:p>
    <w:p w14:paraId="444DF83E" w14:textId="77777777" w:rsidR="00AB238B" w:rsidRPr="00E20B74" w:rsidRDefault="00AB238B" w:rsidP="00222E5A">
      <w:pPr>
        <w:pStyle w:val="Heading6"/>
        <w:rPr>
          <w:rFonts w:eastAsia="Times New Roman"/>
          <w:lang w:eastAsia="sk-SK"/>
        </w:rPr>
      </w:pPr>
      <w:r w:rsidRPr="00BE5BF7">
        <w:rPr>
          <w:rFonts w:eastAsia="Times New Roman"/>
          <w:lang w:eastAsia="sk-SK"/>
        </w:rPr>
        <w:t xml:space="preserve">V </w:t>
      </w:r>
      <w:r w:rsidRPr="00BE5BF7">
        <w:rPr>
          <w:szCs w:val="22"/>
        </w:rPr>
        <w:t>prípade</w:t>
      </w:r>
      <w:r w:rsidRPr="00BE5BF7">
        <w:rPr>
          <w:rFonts w:eastAsia="Times New Roman"/>
          <w:lang w:eastAsia="sk-SK"/>
        </w:rPr>
        <w:t xml:space="preserve"> zloženia finančných prostriedkov na bankový účet </w:t>
      </w:r>
      <w:r w:rsidR="00A04C69" w:rsidRPr="00BE5BF7">
        <w:rPr>
          <w:rFonts w:eastAsia="Times New Roman"/>
          <w:lang w:eastAsia="sk-SK"/>
        </w:rPr>
        <w:t>Verejn</w:t>
      </w:r>
      <w:r w:rsidRPr="00BE5BF7">
        <w:rPr>
          <w:rFonts w:eastAsia="Times New Roman"/>
          <w:lang w:eastAsia="sk-SK"/>
        </w:rPr>
        <w:t xml:space="preserve">ého obstarávateľa musia byť zložené na </w:t>
      </w:r>
      <w:r w:rsidRPr="00E20B74">
        <w:rPr>
          <w:rFonts w:eastAsia="Times New Roman"/>
          <w:lang w:eastAsia="sk-SK"/>
        </w:rPr>
        <w:t xml:space="preserve">účet: </w:t>
      </w:r>
    </w:p>
    <w:p w14:paraId="7E392A3A" w14:textId="77777777" w:rsidR="00E735F6" w:rsidRPr="00E20B74" w:rsidRDefault="00E735F6" w:rsidP="00E735F6">
      <w:pPr>
        <w:ind w:left="1134"/>
      </w:pPr>
      <w:bookmarkStart w:id="198" w:name="_Hlk13560011"/>
      <w:r w:rsidRPr="00E20B74">
        <w:rPr>
          <w:rFonts w:eastAsiaTheme="majorEastAsia" w:cstheme="majorBidi"/>
        </w:rPr>
        <w:t>Názov</w:t>
      </w:r>
      <w:r w:rsidRPr="00E20B74">
        <w:rPr>
          <w:rFonts w:eastAsia="Times New Roman"/>
          <w:lang w:eastAsia="sk-SK"/>
        </w:rPr>
        <w:t xml:space="preserve"> banky:</w:t>
      </w:r>
      <w:r>
        <w:t xml:space="preserve"> </w:t>
      </w:r>
      <w:r w:rsidR="00B041AA">
        <w:tab/>
      </w:r>
      <w:r w:rsidR="00B041AA">
        <w:tab/>
      </w:r>
      <w:r w:rsidR="004F2EBD" w:rsidRPr="004F2EBD">
        <w:rPr>
          <w:bCs/>
        </w:rPr>
        <w:t>Prima banka Slovensko a.s., pobočka Zvolen</w:t>
      </w:r>
    </w:p>
    <w:p w14:paraId="7215ECC0" w14:textId="77777777" w:rsidR="00E735F6" w:rsidRPr="00E20B74" w:rsidRDefault="00E735F6" w:rsidP="00E735F6">
      <w:pPr>
        <w:ind w:left="1134"/>
        <w:rPr>
          <w:rFonts w:eastAsiaTheme="majorEastAsia" w:cstheme="majorBidi"/>
        </w:rPr>
      </w:pPr>
      <w:r w:rsidRPr="00E20B74">
        <w:rPr>
          <w:rFonts w:eastAsiaTheme="majorEastAsia" w:cstheme="majorBidi"/>
        </w:rPr>
        <w:t>IBAN kód:</w:t>
      </w:r>
      <w:r>
        <w:rPr>
          <w:rFonts w:eastAsiaTheme="majorEastAsia" w:cstheme="majorBidi"/>
        </w:rPr>
        <w:t xml:space="preserve"> </w:t>
      </w:r>
      <w:r w:rsidR="00B041AA">
        <w:rPr>
          <w:rFonts w:eastAsiaTheme="majorEastAsia" w:cstheme="majorBidi"/>
        </w:rPr>
        <w:tab/>
      </w:r>
      <w:r w:rsidR="00B041AA">
        <w:rPr>
          <w:rFonts w:eastAsiaTheme="majorEastAsia" w:cstheme="majorBidi"/>
        </w:rPr>
        <w:tab/>
      </w:r>
      <w:r w:rsidR="00B041AA">
        <w:rPr>
          <w:rFonts w:eastAsiaTheme="majorEastAsia" w:cstheme="majorBidi"/>
        </w:rPr>
        <w:tab/>
      </w:r>
      <w:r w:rsidR="004F2EBD" w:rsidRPr="004F2EBD">
        <w:rPr>
          <w:bCs/>
        </w:rPr>
        <w:t>SK18 5600 0000 0012 2614 6015</w:t>
      </w:r>
    </w:p>
    <w:p w14:paraId="4E28815A" w14:textId="77777777" w:rsidR="00E735F6" w:rsidRPr="00BE5BF7" w:rsidRDefault="00E735F6" w:rsidP="00E735F6">
      <w:pPr>
        <w:ind w:left="1134"/>
        <w:rPr>
          <w:rFonts w:eastAsiaTheme="majorEastAsia" w:cstheme="majorBidi"/>
        </w:rPr>
      </w:pPr>
      <w:r w:rsidRPr="00E20B74">
        <w:rPr>
          <w:rFonts w:eastAsiaTheme="majorEastAsia" w:cstheme="majorBidi"/>
        </w:rPr>
        <w:t>SWIFTová adresa banky:</w:t>
      </w:r>
      <w:r w:rsidRPr="00E20B74">
        <w:rPr>
          <w:rFonts w:eastAsia="Times New Roman"/>
          <w:lang w:eastAsia="sk-SK"/>
        </w:rPr>
        <w:t xml:space="preserve"> </w:t>
      </w:r>
      <w:r w:rsidR="00B041AA">
        <w:rPr>
          <w:rFonts w:eastAsia="Times New Roman"/>
          <w:lang w:eastAsia="sk-SK"/>
        </w:rPr>
        <w:tab/>
      </w:r>
      <w:r w:rsidR="004F2EBD" w:rsidRPr="004F2EBD">
        <w:rPr>
          <w:bCs/>
        </w:rPr>
        <w:t>KOMASK2X</w:t>
      </w:r>
    </w:p>
    <w:p w14:paraId="02F7406D" w14:textId="77777777" w:rsidR="00AB238B" w:rsidRDefault="00AB238B" w:rsidP="00E20B74">
      <w:pPr>
        <w:ind w:left="1134"/>
        <w:rPr>
          <w:rFonts w:eastAsia="Times New Roman" w:cs="Arial"/>
          <w:szCs w:val="20"/>
          <w:lang w:eastAsia="sk-SK"/>
        </w:rPr>
      </w:pPr>
      <w:r w:rsidRPr="00BE5BF7">
        <w:rPr>
          <w:rFonts w:eastAsiaTheme="majorEastAsia" w:cstheme="majorBidi"/>
        </w:rPr>
        <w:t>Variabilný</w:t>
      </w:r>
      <w:r w:rsidRPr="00BE5BF7">
        <w:rPr>
          <w:rFonts w:eastAsia="Times New Roman" w:cs="Arial"/>
          <w:szCs w:val="20"/>
          <w:lang w:eastAsia="sk-SK"/>
        </w:rPr>
        <w:t xml:space="preserve"> symbol:</w:t>
      </w:r>
      <w:r w:rsidR="00E20B74" w:rsidRPr="00E20B74">
        <w:rPr>
          <w:rFonts w:eastAsia="Times New Roman" w:cs="Arial"/>
          <w:szCs w:val="20"/>
          <w:lang w:eastAsia="sk-SK"/>
        </w:rPr>
        <w:t xml:space="preserve"> </w:t>
      </w:r>
      <w:r w:rsidR="00B041AA">
        <w:rPr>
          <w:rFonts w:eastAsia="Times New Roman" w:cs="Arial"/>
          <w:szCs w:val="20"/>
          <w:lang w:eastAsia="sk-SK"/>
        </w:rPr>
        <w:tab/>
      </w:r>
      <w:r w:rsidR="00B041AA">
        <w:rPr>
          <w:rFonts w:eastAsia="Times New Roman" w:cs="Arial"/>
          <w:szCs w:val="20"/>
          <w:lang w:eastAsia="sk-SK"/>
        </w:rPr>
        <w:tab/>
      </w:r>
      <w:r w:rsidR="00E20B74" w:rsidRPr="00BE5BF7">
        <w:rPr>
          <w:rFonts w:eastAsia="Times New Roman" w:cs="Arial"/>
          <w:szCs w:val="20"/>
          <w:lang w:eastAsia="sk-SK"/>
        </w:rPr>
        <w:t>[</w:t>
      </w:r>
      <w:r w:rsidR="00E20B74" w:rsidRPr="00BE5BF7">
        <w:rPr>
          <w:rFonts w:eastAsia="Times New Roman" w:cs="Arial"/>
          <w:i/>
          <w:szCs w:val="20"/>
          <w:highlight w:val="lightGray"/>
          <w:lang w:eastAsia="sk-SK"/>
        </w:rPr>
        <w:t>uchádzač doplní svoje IČO</w:t>
      </w:r>
      <w:r w:rsidR="00E20B74" w:rsidRPr="00BE5BF7">
        <w:rPr>
          <w:rFonts w:eastAsia="Times New Roman" w:cs="Arial"/>
          <w:szCs w:val="20"/>
          <w:lang w:eastAsia="sk-SK"/>
        </w:rPr>
        <w:t>]</w:t>
      </w:r>
    </w:p>
    <w:p w14:paraId="626F4A32" w14:textId="77777777" w:rsidR="004F2EBD" w:rsidRPr="00BE5BF7" w:rsidRDefault="004F2EBD" w:rsidP="00E20B74">
      <w:pPr>
        <w:ind w:left="1134"/>
        <w:rPr>
          <w:rFonts w:eastAsia="Times New Roman" w:cs="Arial"/>
          <w:szCs w:val="20"/>
          <w:lang w:eastAsia="sk-SK"/>
        </w:rPr>
      </w:pPr>
      <w:r>
        <w:rPr>
          <w:rFonts w:eastAsia="Times New Roman" w:cs="Arial"/>
          <w:szCs w:val="20"/>
          <w:lang w:eastAsia="sk-SK"/>
        </w:rPr>
        <w:t>Š</w:t>
      </w:r>
      <w:r w:rsidRPr="004F2EBD">
        <w:rPr>
          <w:rFonts w:eastAsia="Times New Roman" w:cs="Arial"/>
          <w:szCs w:val="20"/>
          <w:lang w:eastAsia="sk-SK"/>
        </w:rPr>
        <w:t>pecifick</w:t>
      </w:r>
      <w:r>
        <w:rPr>
          <w:rFonts w:eastAsia="Times New Roman" w:cs="Arial"/>
          <w:szCs w:val="20"/>
          <w:lang w:eastAsia="sk-SK"/>
        </w:rPr>
        <w:t>ý</w:t>
      </w:r>
      <w:r w:rsidRPr="004F2EBD">
        <w:rPr>
          <w:rFonts w:eastAsia="Times New Roman" w:cs="Arial"/>
          <w:szCs w:val="20"/>
          <w:lang w:eastAsia="sk-SK"/>
        </w:rPr>
        <w:t xml:space="preserve"> symbol</w:t>
      </w:r>
      <w:r>
        <w:rPr>
          <w:rFonts w:eastAsia="Times New Roman" w:cs="Arial"/>
          <w:szCs w:val="20"/>
          <w:lang w:eastAsia="sk-SK"/>
        </w:rPr>
        <w:t xml:space="preserve">: </w:t>
      </w:r>
      <w:r w:rsidR="00B041AA">
        <w:rPr>
          <w:rFonts w:eastAsia="Times New Roman" w:cs="Arial"/>
          <w:szCs w:val="20"/>
          <w:lang w:eastAsia="sk-SK"/>
        </w:rPr>
        <w:tab/>
      </w:r>
      <w:r w:rsidR="00B041AA">
        <w:rPr>
          <w:rFonts w:eastAsia="Times New Roman" w:cs="Arial"/>
          <w:szCs w:val="20"/>
          <w:lang w:eastAsia="sk-SK"/>
        </w:rPr>
        <w:tab/>
      </w:r>
      <w:r w:rsidRPr="004F2EBD">
        <w:rPr>
          <w:rFonts w:eastAsia="Times New Roman" w:cs="Arial"/>
          <w:szCs w:val="20"/>
          <w:lang w:eastAsia="sk-SK"/>
        </w:rPr>
        <w:t>20210720</w:t>
      </w:r>
    </w:p>
    <w:bookmarkEnd w:id="198"/>
    <w:p w14:paraId="627E4DA3" w14:textId="77777777" w:rsidR="00851C8C" w:rsidRPr="00BE5BF7" w:rsidRDefault="00244C1B" w:rsidP="00851C8C">
      <w:pPr>
        <w:ind w:left="1134"/>
        <w:rPr>
          <w:rFonts w:eastAsia="Times New Roman" w:cs="Arial"/>
          <w:szCs w:val="20"/>
          <w:lang w:eastAsia="sk-SK"/>
        </w:rPr>
      </w:pPr>
      <w:r w:rsidRPr="00BE5BF7">
        <w:rPr>
          <w:rFonts w:eastAsiaTheme="majorEastAsia" w:cstheme="majorBidi"/>
        </w:rPr>
        <w:t>Poznámka</w:t>
      </w:r>
      <w:r w:rsidRPr="00BE5BF7">
        <w:rPr>
          <w:rFonts w:eastAsia="Times New Roman" w:cs="Arial"/>
          <w:szCs w:val="20"/>
          <w:lang w:eastAsia="sk-SK"/>
        </w:rPr>
        <w:t xml:space="preserve"> pre prijímateľa: </w:t>
      </w:r>
      <w:r w:rsidR="00B041AA">
        <w:rPr>
          <w:rFonts w:eastAsia="Times New Roman" w:cs="Arial"/>
          <w:szCs w:val="20"/>
          <w:lang w:eastAsia="sk-SK"/>
        </w:rPr>
        <w:tab/>
      </w:r>
      <w:r w:rsidR="004F2EBD" w:rsidRPr="004F2EBD">
        <w:rPr>
          <w:rFonts w:eastAsia="Times New Roman" w:cs="Arial"/>
          <w:szCs w:val="20"/>
          <w:lang w:eastAsia="sk-SK"/>
        </w:rPr>
        <w:t>Zábezpeka MHD</w:t>
      </w:r>
    </w:p>
    <w:p w14:paraId="22753F28" w14:textId="77777777" w:rsidR="00AB238B" w:rsidRPr="00BE5BF7" w:rsidRDefault="00AB238B" w:rsidP="00851C8C">
      <w:pPr>
        <w:ind w:left="1134"/>
        <w:rPr>
          <w:rFonts w:eastAsia="Times New Roman"/>
          <w:lang w:eastAsia="sk-SK"/>
        </w:rPr>
      </w:pPr>
      <w:r w:rsidRPr="00BE5BF7">
        <w:t>Finančné</w:t>
      </w:r>
      <w:r w:rsidRPr="00BE5BF7">
        <w:rPr>
          <w:rFonts w:eastAsia="Times New Roman"/>
          <w:lang w:eastAsia="sk-SK"/>
        </w:rPr>
        <w:t xml:space="preserve"> prostriedky musia byť pripísané na účet </w:t>
      </w:r>
      <w:r w:rsidR="00A04C69" w:rsidRPr="00BE5BF7">
        <w:rPr>
          <w:rFonts w:eastAsia="Times New Roman"/>
          <w:lang w:eastAsia="sk-SK"/>
        </w:rPr>
        <w:t>Verejn</w:t>
      </w:r>
      <w:r w:rsidRPr="00BE5BF7">
        <w:rPr>
          <w:rFonts w:eastAsia="Times New Roman"/>
          <w:lang w:eastAsia="sk-SK"/>
        </w:rPr>
        <w:t>ého obstarávateľa najneskôr v deň uplynutia lehoty na predkladanie ponúk.</w:t>
      </w:r>
    </w:p>
    <w:p w14:paraId="0704AC50" w14:textId="77777777" w:rsidR="00AB238B" w:rsidRPr="00BE5BF7" w:rsidRDefault="00A04C69">
      <w:pPr>
        <w:pStyle w:val="Heading4"/>
      </w:pPr>
      <w:r w:rsidRPr="00BE5BF7">
        <w:lastRenderedPageBreak/>
        <w:t>Verejn</w:t>
      </w:r>
      <w:r w:rsidR="00AB238B" w:rsidRPr="00BE5BF7">
        <w:t>ý obstarávateľ uvoľní alebo vráti uchádzačovi zábezpeku do siedmich dní odo dňa</w:t>
      </w:r>
      <w:r w:rsidR="003C6C25" w:rsidRPr="00BE5BF7">
        <w:t xml:space="preserve"> (podľa okolností)</w:t>
      </w:r>
      <w:r w:rsidR="00AB238B" w:rsidRPr="00BE5BF7">
        <w:t>:</w:t>
      </w:r>
    </w:p>
    <w:p w14:paraId="5953372D" w14:textId="77777777" w:rsidR="00BD1089" w:rsidRPr="00BE5BF7" w:rsidRDefault="00BD1089" w:rsidP="00222E5A">
      <w:pPr>
        <w:pStyle w:val="Heading6"/>
      </w:pPr>
      <w:bookmarkStart w:id="199" w:name="_Hlk534372822"/>
      <w:r w:rsidRPr="00BE5BF7">
        <w:t>uplynutia lehoty viazanosti ponúk</w:t>
      </w:r>
      <w:bookmarkEnd w:id="199"/>
      <w:r w:rsidRPr="00BE5BF7">
        <w:t xml:space="preserve">, </w:t>
      </w:r>
    </w:p>
    <w:p w14:paraId="6878A970" w14:textId="77777777" w:rsidR="00AB238B" w:rsidRPr="00BE5BF7" w:rsidRDefault="00AD13D0" w:rsidP="00222E5A">
      <w:pPr>
        <w:pStyle w:val="Heading6"/>
      </w:pPr>
      <w:r w:rsidRPr="00BE5BF7">
        <w:t xml:space="preserve">márneho uplynutia lehoty na doručenie námietky, ak ho Verejný obstarávateľ vylúčil </w:t>
      </w:r>
      <w:r w:rsidR="00AE5CE5" w:rsidRPr="00BE5BF7">
        <w:br/>
      </w:r>
      <w:r w:rsidRPr="00BE5BF7">
        <w:t xml:space="preserve">z </w:t>
      </w:r>
      <w:r w:rsidR="003716D2" w:rsidRPr="00BE5BF7">
        <w:t>V</w:t>
      </w:r>
      <w:r w:rsidRPr="00BE5BF7">
        <w:t xml:space="preserve">erejného obstarávania alebo ak Verejný obstarávateľ zruší použitý postup zadávania zákazky, </w:t>
      </w:r>
      <w:r w:rsidR="00012714" w:rsidRPr="00BE5BF7">
        <w:t xml:space="preserve">alebo </w:t>
      </w:r>
    </w:p>
    <w:p w14:paraId="780923B2" w14:textId="77777777" w:rsidR="00AB238B" w:rsidRPr="00BE5BF7" w:rsidRDefault="00AB238B" w:rsidP="00222E5A">
      <w:pPr>
        <w:pStyle w:val="Heading6"/>
      </w:pPr>
      <w:r w:rsidRPr="00BE5BF7">
        <w:t xml:space="preserve">uzavretia </w:t>
      </w:r>
      <w:r w:rsidR="00437C48" w:rsidRPr="00BE5BF7">
        <w:t>z</w:t>
      </w:r>
      <w:r w:rsidR="00876192" w:rsidRPr="00BE5BF7">
        <w:t>mluv</w:t>
      </w:r>
      <w:r w:rsidRPr="00BE5BF7">
        <w:t>y.</w:t>
      </w:r>
    </w:p>
    <w:p w14:paraId="11AB6717" w14:textId="77777777" w:rsidR="00AB238B" w:rsidRPr="00BE5BF7" w:rsidRDefault="00AB238B">
      <w:pPr>
        <w:pStyle w:val="Heading4"/>
      </w:pPr>
      <w:r w:rsidRPr="00BE5BF7">
        <w:t xml:space="preserve">Zábezpeka prepadne v prospech </w:t>
      </w:r>
      <w:r w:rsidR="00A04C69" w:rsidRPr="00BE5BF7">
        <w:t>Verejn</w:t>
      </w:r>
      <w:r w:rsidRPr="00BE5BF7">
        <w:t>ého obstarávateľa</w:t>
      </w:r>
      <w:r w:rsidR="00437C48" w:rsidRPr="00BE5BF7">
        <w:t>, ak uchádzač v lehote viazanosti ponúk</w:t>
      </w:r>
      <w:r w:rsidRPr="00BE5BF7">
        <w:t xml:space="preserve">: </w:t>
      </w:r>
    </w:p>
    <w:p w14:paraId="779EA7E8" w14:textId="77777777" w:rsidR="00AB238B" w:rsidRPr="00BE5BF7" w:rsidRDefault="00AB238B" w:rsidP="00222E5A">
      <w:pPr>
        <w:pStyle w:val="Heading6"/>
      </w:pPr>
      <w:r w:rsidRPr="00BE5BF7">
        <w:t>odstúpi od svojej ponuky alebo</w:t>
      </w:r>
    </w:p>
    <w:p w14:paraId="1C9C6539" w14:textId="77777777" w:rsidR="00AE5CE5" w:rsidRPr="00BE5BF7" w:rsidRDefault="00AB238B" w:rsidP="00222E5A">
      <w:pPr>
        <w:pStyle w:val="Heading6"/>
      </w:pPr>
      <w:r w:rsidRPr="00BE5BF7">
        <w:t xml:space="preserve">neposkytne súčinnosť alebo odmietne uzavrieť </w:t>
      </w:r>
      <w:r w:rsidR="00437C48" w:rsidRPr="00BE5BF7">
        <w:t>z</w:t>
      </w:r>
      <w:r w:rsidR="00876192" w:rsidRPr="00BE5BF7">
        <w:t>mluv</w:t>
      </w:r>
      <w:r w:rsidRPr="00BE5BF7">
        <w:t xml:space="preserve">u v súlade s § 56 ods. </w:t>
      </w:r>
      <w:r w:rsidR="007A7414" w:rsidRPr="00BE5BF7">
        <w:t xml:space="preserve">8 </w:t>
      </w:r>
      <w:r w:rsidRPr="00BE5BF7">
        <w:t xml:space="preserve">až </w:t>
      </w:r>
      <w:r w:rsidR="001B7ED9" w:rsidRPr="00BE5BF7">
        <w:t xml:space="preserve">15 </w:t>
      </w:r>
      <w:r w:rsidRPr="00BE5BF7">
        <w:t>ZVO.</w:t>
      </w:r>
    </w:p>
    <w:p w14:paraId="36E3EB96" w14:textId="77777777" w:rsidR="00AB238B" w:rsidRPr="00BE5BF7" w:rsidRDefault="00AB238B" w:rsidP="00D54716">
      <w:pPr>
        <w:pStyle w:val="Heading3"/>
      </w:pPr>
      <w:bookmarkStart w:id="200" w:name="_Toc462050409"/>
      <w:bookmarkStart w:id="201" w:name="_Toc4416622"/>
      <w:bookmarkStart w:id="202" w:name="_Toc4416916"/>
      <w:bookmarkStart w:id="203" w:name="_Toc4416965"/>
      <w:bookmarkStart w:id="204" w:name="_Toc77326679"/>
      <w:r w:rsidRPr="00BE5BF7">
        <w:t>Mena a ceny uvádzané v ponukách</w:t>
      </w:r>
      <w:bookmarkEnd w:id="200"/>
      <w:bookmarkEnd w:id="201"/>
      <w:bookmarkEnd w:id="202"/>
      <w:bookmarkEnd w:id="203"/>
      <w:bookmarkEnd w:id="204"/>
    </w:p>
    <w:p w14:paraId="60D1B5F4" w14:textId="77777777" w:rsidR="003064EE" w:rsidRPr="00BE5BF7" w:rsidRDefault="00AB238B">
      <w:pPr>
        <w:pStyle w:val="Heading4"/>
      </w:pPr>
      <w:r w:rsidRPr="00BE5BF7">
        <w:t>Navrhovaná zmluvná cena musí byť stanovená podľa § 3 zákona č. 18/1996 Z. z. o cenách, v platnom znení</w:t>
      </w:r>
      <w:r w:rsidR="005369F0" w:rsidRPr="00BE5BF7">
        <w:t xml:space="preserve"> a</w:t>
      </w:r>
      <w:r w:rsidR="003064EE" w:rsidRPr="00BE5BF7">
        <w:t xml:space="preserve"> vyhlášky MF SR č.87/1996 Z. z.</w:t>
      </w:r>
      <w:r w:rsidR="005369F0" w:rsidRPr="00BE5BF7">
        <w:t xml:space="preserve">, </w:t>
      </w:r>
      <w:r w:rsidR="003064EE" w:rsidRPr="00BE5BF7">
        <w:t xml:space="preserve">ktorou sa vykonáva zákon o cenách. Navrhovaná zmluvná cena musí obsahovať cenu </w:t>
      </w:r>
      <w:r w:rsidR="005369F0" w:rsidRPr="00BE5BF7">
        <w:t xml:space="preserve">a náklady </w:t>
      </w:r>
      <w:r w:rsidR="003064EE" w:rsidRPr="00BE5BF7">
        <w:t xml:space="preserve">za celý </w:t>
      </w:r>
      <w:r w:rsidR="0068594A" w:rsidRPr="00BE5BF7">
        <w:t>p</w:t>
      </w:r>
      <w:r w:rsidR="007D674D" w:rsidRPr="00BE5BF7">
        <w:t>redmet</w:t>
      </w:r>
      <w:r w:rsidR="003064EE" w:rsidRPr="00BE5BF7">
        <w:t xml:space="preserve"> zákazky a musí byť v súlade s pokynmi uvedenými v</w:t>
      </w:r>
      <w:r w:rsidR="00101720" w:rsidRPr="00BE5BF7">
        <w:t xml:space="preserve"> ostatných </w:t>
      </w:r>
      <w:r w:rsidR="003064EE" w:rsidRPr="00BE5BF7">
        <w:t>súťažných podkladoch</w:t>
      </w:r>
      <w:r w:rsidR="00101720" w:rsidRPr="00BE5BF7">
        <w:t xml:space="preserve">, najmä v časti C. Spôsob určenia ceny. </w:t>
      </w:r>
      <w:r w:rsidR="003055FA" w:rsidRPr="00BE5BF7">
        <w:t>Uchádzač</w:t>
      </w:r>
      <w:r w:rsidR="003064EE" w:rsidRPr="00BE5BF7">
        <w:t xml:space="preserve"> </w:t>
      </w:r>
      <w:r w:rsidR="003055FA" w:rsidRPr="00BE5BF7">
        <w:t>ku každej položke Návrhu na plnenie kritérií uvedie číslo v kladných číslach. Nula sa za kladné číslo nepovažuje.</w:t>
      </w:r>
    </w:p>
    <w:p w14:paraId="683E3106" w14:textId="77777777" w:rsidR="004E55D1" w:rsidRPr="00BE5BF7" w:rsidRDefault="00067328">
      <w:pPr>
        <w:pStyle w:val="Heading4"/>
      </w:pPr>
      <w:r w:rsidRPr="00BE5BF7">
        <w:t>P</w:t>
      </w:r>
      <w:r w:rsidR="004E55D1" w:rsidRPr="00BE5BF7">
        <w:t xml:space="preserve">ovinnosťou uchádzača je dôsledne preskúmať celý obsah súťažných podkladov a návrhu Zmluvy, a na základe ich obsahu stanoviť cenu a náklady za uskutočnenie </w:t>
      </w:r>
      <w:r w:rsidR="0068594A" w:rsidRPr="00BE5BF7">
        <w:t>p</w:t>
      </w:r>
      <w:r w:rsidR="007D674D" w:rsidRPr="00BE5BF7">
        <w:t>redmet</w:t>
      </w:r>
      <w:r w:rsidR="004E55D1" w:rsidRPr="00BE5BF7">
        <w:t xml:space="preserve">u zákazky. Uchádzač je vo svojej ponuke povinný zohľadniť všetko, čo je nevyhnutné na úplné a riadne plnenie svojich záväzkov zo </w:t>
      </w:r>
      <w:r w:rsidR="00437C48" w:rsidRPr="00BE5BF7">
        <w:t>z</w:t>
      </w:r>
      <w:r w:rsidR="004E55D1" w:rsidRPr="00BE5BF7">
        <w:t>mluvy, pričom do svojich ponukových cien</w:t>
      </w:r>
      <w:r w:rsidR="00DD37D9" w:rsidRPr="00BE5BF7">
        <w:t xml:space="preserve"> a nákladov</w:t>
      </w:r>
      <w:r w:rsidR="004E55D1" w:rsidRPr="00BE5BF7">
        <w:t xml:space="preserve"> zahrnie všetky náklady spojené s plnením </w:t>
      </w:r>
      <w:r w:rsidR="0068594A" w:rsidRPr="00BE5BF7">
        <w:t>p</w:t>
      </w:r>
      <w:r w:rsidR="007D674D" w:rsidRPr="00BE5BF7">
        <w:t>redmet</w:t>
      </w:r>
      <w:r w:rsidR="004E55D1" w:rsidRPr="00BE5BF7">
        <w:t>u zákazky.</w:t>
      </w:r>
    </w:p>
    <w:p w14:paraId="34EB95C9" w14:textId="77777777" w:rsidR="003D360F" w:rsidRPr="00BE5BF7" w:rsidRDefault="00AB238B">
      <w:pPr>
        <w:pStyle w:val="Heading4"/>
      </w:pPr>
      <w:r w:rsidRPr="00BE5BF7">
        <w:t xml:space="preserve">Uchádzačom navrhovaná zmluvná cena bude vyjadrená v mene EUR. </w:t>
      </w:r>
    </w:p>
    <w:p w14:paraId="4CDE1B5B" w14:textId="77777777" w:rsidR="000F453A" w:rsidRPr="00BE5BF7" w:rsidRDefault="00AB238B">
      <w:pPr>
        <w:pStyle w:val="Heading4"/>
      </w:pPr>
      <w:r w:rsidRPr="00BE5BF7">
        <w:t xml:space="preserve">Časti ponúk uvádzajúce cenu musia obsahovať cenu každej z položiek uvedených v Časti C. Spôsob určenia ceny a celkovú cenu </w:t>
      </w:r>
      <w:r w:rsidR="0068594A" w:rsidRPr="00BE5BF7">
        <w:t>p</w:t>
      </w:r>
      <w:r w:rsidR="007D674D" w:rsidRPr="00BE5BF7">
        <w:t>redmet</w:t>
      </w:r>
      <w:r w:rsidRPr="00BE5BF7">
        <w:t>u zákazky, t. j. súčet všetkých položiek, ako aj ďalšie tam uvedené náležitosti.</w:t>
      </w:r>
    </w:p>
    <w:p w14:paraId="7FCC5C01" w14:textId="77777777" w:rsidR="00DD37D9" w:rsidRDefault="00DD37D9">
      <w:pPr>
        <w:pStyle w:val="Heading4"/>
      </w:pPr>
      <w:r w:rsidRPr="00BE5BF7">
        <w:t xml:space="preserve">Cena musí zahŕňať všetky ekonomicky odôvodnené náklady uchádzača na </w:t>
      </w:r>
      <w:r w:rsidR="0068594A" w:rsidRPr="00BE5BF7">
        <w:t>p</w:t>
      </w:r>
      <w:r w:rsidR="007D674D" w:rsidRPr="00BE5BF7">
        <w:t>redmet</w:t>
      </w:r>
      <w:r w:rsidRPr="00BE5BF7">
        <w:t xml:space="preserve"> zákazky v rozsahu a za podmienok uvedených v </w:t>
      </w:r>
      <w:r w:rsidR="00437C48" w:rsidRPr="00BE5BF7">
        <w:t>z</w:t>
      </w:r>
      <w:r w:rsidRPr="00BE5BF7">
        <w:t>mluve a primeraný zisk.</w:t>
      </w:r>
    </w:p>
    <w:p w14:paraId="5DF28C6C" w14:textId="77777777" w:rsidR="00C2485B" w:rsidRPr="00BE5BF7" w:rsidRDefault="00C2485B" w:rsidP="00D54716">
      <w:pPr>
        <w:pStyle w:val="Heading3"/>
      </w:pPr>
      <w:bookmarkStart w:id="205" w:name="_Toc444084953"/>
      <w:bookmarkStart w:id="206" w:name="_Toc4416623"/>
      <w:bookmarkStart w:id="207" w:name="_Toc4416917"/>
      <w:bookmarkStart w:id="208" w:name="_Toc4416966"/>
      <w:bookmarkStart w:id="209" w:name="_Toc77326680"/>
      <w:r w:rsidRPr="00BE5BF7">
        <w:t>Vyhotovenie ponúk</w:t>
      </w:r>
      <w:bookmarkEnd w:id="205"/>
      <w:bookmarkEnd w:id="206"/>
      <w:bookmarkEnd w:id="207"/>
      <w:bookmarkEnd w:id="208"/>
      <w:bookmarkEnd w:id="209"/>
    </w:p>
    <w:p w14:paraId="3D01E107" w14:textId="77332582" w:rsidR="00D64850" w:rsidRPr="00BE5BF7" w:rsidRDefault="00D64850">
      <w:pPr>
        <w:pStyle w:val="Heading4"/>
      </w:pPr>
      <w:bookmarkStart w:id="210" w:name="_Hlk534372852"/>
      <w:bookmarkStart w:id="211" w:name="_Hlk522551303"/>
      <w:r w:rsidRPr="00BE5BF7">
        <w:t xml:space="preserve">Ak nie je v bode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473CD7" w:rsidRPr="00BE5BF7">
        <w:t xml:space="preserve"> </w:t>
      </w:r>
      <w:r w:rsidRPr="00BE5BF7">
        <w:t xml:space="preserve">tejto časti súťažných podkladov uvedené inak, uchádzač predkladá ponuku </w:t>
      </w:r>
      <w:r w:rsidR="00AE5CE5" w:rsidRPr="00BE5BF7">
        <w:br/>
      </w:r>
      <w:r w:rsidRPr="00BE5BF7">
        <w:t xml:space="preserve">v elektronickej podobe v lehote na predkladanie ponúk podľa požiadaviek uvedených v týchto súťažných podkladoch. Ponuka musí byť vyhotovená elektronicky v zmysle § 49 ods. 1 písm. a) ZVO a vložená do systému </w:t>
      </w:r>
      <w:r w:rsidR="008E069F">
        <w:t xml:space="preserve">JOSEPHINE </w:t>
      </w:r>
      <w:r w:rsidRPr="00BE5BF7">
        <w:t>umiestnenom na webovej adrese</w:t>
      </w:r>
      <w:r w:rsidR="008E069F">
        <w:t xml:space="preserve"> </w:t>
      </w:r>
      <w:hyperlink r:id="rId12" w:history="1">
        <w:r w:rsidR="008E069F" w:rsidRPr="008E069F">
          <w:rPr>
            <w:rStyle w:val="Hyperlink"/>
          </w:rPr>
          <w:t>https://josephine.proebiz.com/</w:t>
        </w:r>
      </w:hyperlink>
      <w:r w:rsidRPr="00BE5BF7">
        <w:t>.</w:t>
      </w:r>
    </w:p>
    <w:p w14:paraId="0C22A290" w14:textId="77777777" w:rsidR="00033E4E" w:rsidRPr="00BE5BF7" w:rsidRDefault="00D64850">
      <w:pPr>
        <w:pStyle w:val="Heading4"/>
      </w:pPr>
      <w:r w:rsidRPr="00BE5BF7">
        <w:t xml:space="preserve">Uzavretosť ponuky sa zabezpečí elektronickými prostriedkami komunikačného rozhrania systému </w:t>
      </w:r>
      <w:r w:rsidR="008E069F">
        <w:t>JOSEPHINE</w:t>
      </w:r>
      <w:r w:rsidR="00047BEB" w:rsidRPr="00BE5BF7">
        <w:t xml:space="preserve"> </w:t>
      </w:r>
      <w:r w:rsidRPr="00BE5BF7">
        <w:t>tak, aby bola zabezpečená neporušiteľnosť a integrita ponuky.</w:t>
      </w:r>
      <w:bookmarkEnd w:id="210"/>
      <w:bookmarkEnd w:id="211"/>
    </w:p>
    <w:p w14:paraId="27C319B3" w14:textId="77777777" w:rsidR="004F27F4" w:rsidRPr="00BE5BF7" w:rsidRDefault="00865F5A" w:rsidP="00D54716">
      <w:pPr>
        <w:pStyle w:val="Heading3"/>
      </w:pPr>
      <w:bookmarkStart w:id="212" w:name="_Toc522635414"/>
      <w:bookmarkStart w:id="213" w:name="_Toc525293228"/>
      <w:bookmarkStart w:id="214" w:name="_Toc522635415"/>
      <w:bookmarkStart w:id="215" w:name="_Toc525293229"/>
      <w:bookmarkStart w:id="216" w:name="_Toc522635416"/>
      <w:bookmarkStart w:id="217" w:name="_Toc525293230"/>
      <w:bookmarkStart w:id="218" w:name="_Toc522635417"/>
      <w:bookmarkStart w:id="219" w:name="_Toc525293231"/>
      <w:bookmarkStart w:id="220" w:name="_Toc4416624"/>
      <w:bookmarkStart w:id="221" w:name="_Toc4416918"/>
      <w:bookmarkStart w:id="222" w:name="_Toc4416967"/>
      <w:bookmarkStart w:id="223" w:name="_Ref4422488"/>
      <w:bookmarkStart w:id="224" w:name="_Toc77326681"/>
      <w:bookmarkStart w:id="225" w:name="_Toc444084954"/>
      <w:bookmarkEnd w:id="212"/>
      <w:bookmarkEnd w:id="213"/>
      <w:bookmarkEnd w:id="214"/>
      <w:bookmarkEnd w:id="215"/>
      <w:bookmarkEnd w:id="216"/>
      <w:bookmarkEnd w:id="217"/>
      <w:bookmarkEnd w:id="218"/>
      <w:bookmarkEnd w:id="219"/>
      <w:r w:rsidRPr="00BE5BF7">
        <w:t>Konflikt záujmov</w:t>
      </w:r>
      <w:bookmarkEnd w:id="220"/>
      <w:bookmarkEnd w:id="221"/>
      <w:bookmarkEnd w:id="222"/>
      <w:bookmarkEnd w:id="223"/>
      <w:bookmarkEnd w:id="224"/>
    </w:p>
    <w:p w14:paraId="02BDA207" w14:textId="77777777" w:rsidR="00865F5A" w:rsidRPr="00BE5BF7" w:rsidRDefault="003B6043">
      <w:pPr>
        <w:pStyle w:val="Heading4"/>
      </w:pPr>
      <w:r w:rsidRPr="00BE5BF7">
        <w:t xml:space="preserve">Verejný obstarávateľ zabezpečí, </w:t>
      </w:r>
      <w:r w:rsidR="00865F5A" w:rsidRPr="00BE5BF7">
        <w:t xml:space="preserve">aby v tomto </w:t>
      </w:r>
      <w:r w:rsidR="00A04C69" w:rsidRPr="00BE5BF7">
        <w:t>Verejn</w:t>
      </w:r>
      <w:r w:rsidR="00865F5A" w:rsidRPr="00BE5BF7">
        <w:t>om obstarávaní nedošlo ku konfliktu záujmov, ktorý by mohol narušiť alebo obmedziť hospodársku súťaž alebo porušiť princíp transparentnosti a princíp rovnakého zaobchádzania.</w:t>
      </w:r>
    </w:p>
    <w:p w14:paraId="3FFD8A49" w14:textId="77777777" w:rsidR="00865F5A" w:rsidRPr="00BE5BF7" w:rsidRDefault="00865F5A">
      <w:pPr>
        <w:pStyle w:val="Heading4"/>
      </w:pPr>
      <w:r w:rsidRPr="00BE5BF7">
        <w:t>Konflikt záujmov zahŕňa najmä situácie</w:t>
      </w:r>
      <w:r w:rsidR="00726E43" w:rsidRPr="00BE5BF7">
        <w:t>,</w:t>
      </w:r>
      <w:r w:rsidRPr="00BE5BF7">
        <w:t xml:space="preserve"> kedy osoba, ktorá môže ovplyvniť výsledok alebo priebeh </w:t>
      </w:r>
      <w:r w:rsidR="00A04C69" w:rsidRPr="00BE5BF7">
        <w:t>Verejn</w:t>
      </w:r>
      <w:r w:rsidRPr="00BE5BF7">
        <w:t xml:space="preserve">ého obstarávania (vrátane osoby bez nutnosti formálneho zapojenia do priebehu </w:t>
      </w:r>
      <w:r w:rsidR="00A04C69" w:rsidRPr="00BE5BF7">
        <w:t>Verejn</w:t>
      </w:r>
      <w:r w:rsidRPr="00BE5BF7">
        <w:t xml:space="preserve">ého obstarávania), má priamy alebo nepriamy finančný záujem, ekonomický záujem alebo iný osobný záujem, ktorý možno považovať za ohrozenie jej nestrannosti a nezávislosti </w:t>
      </w:r>
      <w:r w:rsidR="00AE5CE5" w:rsidRPr="00BE5BF7">
        <w:br/>
      </w:r>
      <w:r w:rsidRPr="00BE5BF7">
        <w:t xml:space="preserve">v súvislosti s </w:t>
      </w:r>
      <w:r w:rsidR="00A04C69" w:rsidRPr="00BE5BF7">
        <w:t>Verejn</w:t>
      </w:r>
      <w:r w:rsidRPr="00BE5BF7">
        <w:t>ým obstarávaním.</w:t>
      </w:r>
    </w:p>
    <w:p w14:paraId="7CAEDEA5" w14:textId="77777777" w:rsidR="00865F5A" w:rsidRPr="00BE5BF7" w:rsidRDefault="00865F5A">
      <w:pPr>
        <w:pStyle w:val="Heading4"/>
      </w:pPr>
      <w:r w:rsidRPr="00BE5BF7">
        <w:t>Verejný obstarávateľ pr</w:t>
      </w:r>
      <w:r w:rsidR="00793365" w:rsidRPr="00BE5BF7">
        <w:t>i</w:t>
      </w:r>
      <w:r w:rsidRPr="00BE5BF7">
        <w:t>j</w:t>
      </w:r>
      <w:r w:rsidR="003F6DF0" w:rsidRPr="00BE5BF7">
        <w:t>me primerané opatrenia a vykoná</w:t>
      </w:r>
      <w:r w:rsidRPr="00BE5BF7">
        <w:t xml:space="preserve"> nápravu, ak zistí konflikt záujmov. </w:t>
      </w:r>
      <w:r w:rsidRPr="00BE5BF7">
        <w:lastRenderedPageBreak/>
        <w:t xml:space="preserve">Opatreniami podľa prvej vety sú najmä vylúčenie zainteresovanej osoby z procesu prípravy alebo realizácie </w:t>
      </w:r>
      <w:r w:rsidR="00A04C69" w:rsidRPr="00BE5BF7">
        <w:t>Verejn</w:t>
      </w:r>
      <w:r w:rsidRPr="00BE5BF7">
        <w:t xml:space="preserve">ého obstarávania alebo úprava jej povinností a zodpovednosti s cieľom zabrániť pretrvávaniu konfliktu záujmov. V prípade nemožnosti odstrániť konflikt záujmov inými účinnými opatreniami, vylúči </w:t>
      </w:r>
      <w:r w:rsidR="00A04C69" w:rsidRPr="00BE5BF7">
        <w:t>Verejn</w:t>
      </w:r>
      <w:r w:rsidRPr="00BE5BF7">
        <w:t xml:space="preserve">ý obstarávateľ v súlade s ustanovením § 40 ods. 6 písm. f) ZVO uchádzača z tohto </w:t>
      </w:r>
      <w:r w:rsidR="00A04C69" w:rsidRPr="00BE5BF7">
        <w:t>Verejn</w:t>
      </w:r>
      <w:r w:rsidRPr="00BE5BF7">
        <w:t>ého obstarávania.</w:t>
      </w:r>
    </w:p>
    <w:p w14:paraId="5BA065C3" w14:textId="77777777" w:rsidR="00865F5A" w:rsidRPr="00BE5BF7" w:rsidRDefault="00865F5A">
      <w:pPr>
        <w:pStyle w:val="Heading4"/>
      </w:pPr>
      <w:r w:rsidRPr="00BE5BF7">
        <w:t>Verejný obstarávateľ v rámci opatrení podľa predchádzajúceho bodu požaduje</w:t>
      </w:r>
      <w:r w:rsidR="00244C1B" w:rsidRPr="00BE5BF7">
        <w:t>,</w:t>
      </w:r>
      <w:r w:rsidRPr="00BE5BF7">
        <w:t xml:space="preserve"> aby záujemca / uchádzač / člen </w:t>
      </w:r>
      <w:r w:rsidR="00CE1FB3" w:rsidRPr="00BE5BF7">
        <w:t xml:space="preserve">Skupiny </w:t>
      </w:r>
      <w:r w:rsidRPr="00BE5BF7">
        <w:t xml:space="preserve">dodávateľov vo všetkých fázach procesu </w:t>
      </w:r>
      <w:r w:rsidR="00A04C69" w:rsidRPr="00BE5BF7">
        <w:t>Verejn</w:t>
      </w:r>
      <w:r w:rsidRPr="00BE5BF7">
        <w:t>ého obstarávania postupoval tak, aby nedošlo k vzniku konfliktu záujmov. Uchádzač je povinný vo svojej ponuke predložiť čestné vyhlásenie o neprítomnosti konfliktu záujmov (</w:t>
      </w:r>
      <w:r w:rsidR="00A04C69" w:rsidRPr="00BE5BF7">
        <w:t>Verejn</w:t>
      </w:r>
      <w:r w:rsidRPr="00BE5BF7">
        <w:t>ý obstarávateľ upozorňuje, že bude kontrolovať pravdivosť uchádzačmi predložených vyhlásení týkajúcich sa konfliktu záujmov)</w:t>
      </w:r>
      <w:r w:rsidR="00964ED6" w:rsidRPr="00BE5BF7">
        <w:t xml:space="preserve"> spôsobom podľa </w:t>
      </w:r>
      <w:r w:rsidR="00F0494E" w:rsidRPr="00BE5BF7">
        <w:t>P</w:t>
      </w:r>
      <w:r w:rsidR="00964ED6" w:rsidRPr="00BE5BF7">
        <w:t xml:space="preserve">rílohy č. </w:t>
      </w:r>
      <w:r w:rsidR="00F376A8" w:rsidRPr="00BE5BF7">
        <w:t>A.3</w:t>
      </w:r>
      <w:r w:rsidR="002D4AD9" w:rsidRPr="00BE5BF7">
        <w:t xml:space="preserve"> </w:t>
      </w:r>
      <w:r w:rsidR="00964ED6" w:rsidRPr="00BE5BF7">
        <w:t>týchto súťažných podkladov</w:t>
      </w:r>
      <w:r w:rsidRPr="00BE5BF7">
        <w:t>.</w:t>
      </w:r>
    </w:p>
    <w:p w14:paraId="336CD391" w14:textId="77777777" w:rsidR="00865F5A" w:rsidRPr="00BE5BF7" w:rsidRDefault="00865F5A">
      <w:pPr>
        <w:pStyle w:val="Heading4"/>
      </w:pPr>
      <w:r w:rsidRPr="00BE5BF7">
        <w:t xml:space="preserve">Uchádzač je povinný bezodkladne po tom, ako sa dozvie o konflikte záujmov alebo o možnosti jeho vzniku, informovať o tejto skutočnosti </w:t>
      </w:r>
      <w:r w:rsidR="00A04C69" w:rsidRPr="00BE5BF7">
        <w:t>Verejn</w:t>
      </w:r>
      <w:r w:rsidRPr="00BE5BF7">
        <w:t>ého obstarávateľa.</w:t>
      </w:r>
    </w:p>
    <w:p w14:paraId="70FD2077" w14:textId="77777777" w:rsidR="00C2485B" w:rsidRPr="00BE5BF7" w:rsidRDefault="00C2485B" w:rsidP="00370DE5">
      <w:pPr>
        <w:pStyle w:val="Heading2"/>
      </w:pPr>
      <w:bookmarkStart w:id="226" w:name="_Toc4416499"/>
      <w:bookmarkStart w:id="227" w:name="_Toc4416625"/>
      <w:bookmarkStart w:id="228" w:name="_Toc4416919"/>
      <w:bookmarkStart w:id="229" w:name="_Toc4416968"/>
      <w:bookmarkStart w:id="230" w:name="_Toc77326682"/>
      <w:r w:rsidRPr="00BE5BF7">
        <w:t>Predkladanie ponúk</w:t>
      </w:r>
      <w:bookmarkEnd w:id="225"/>
      <w:bookmarkEnd w:id="226"/>
      <w:bookmarkEnd w:id="227"/>
      <w:bookmarkEnd w:id="228"/>
      <w:bookmarkEnd w:id="229"/>
      <w:bookmarkEnd w:id="230"/>
    </w:p>
    <w:p w14:paraId="39D35750" w14:textId="77777777" w:rsidR="00C2485B" w:rsidRPr="00BE5BF7" w:rsidRDefault="008D1C77" w:rsidP="00D54716">
      <w:pPr>
        <w:pStyle w:val="Heading3"/>
      </w:pPr>
      <w:bookmarkStart w:id="231" w:name="_Toc4416626"/>
      <w:bookmarkStart w:id="232" w:name="_Toc4416920"/>
      <w:bookmarkStart w:id="233" w:name="_Toc4416969"/>
      <w:bookmarkStart w:id="234" w:name="_Ref4422340"/>
      <w:bookmarkStart w:id="235" w:name="_Ref4422394"/>
      <w:bookmarkStart w:id="236" w:name="_Ref4422409"/>
      <w:bookmarkStart w:id="237" w:name="_Ref4422725"/>
      <w:bookmarkStart w:id="238" w:name="_Toc77326683"/>
      <w:r w:rsidRPr="00BE5BF7">
        <w:t>Spôsob predloženia ponuky</w:t>
      </w:r>
      <w:bookmarkEnd w:id="231"/>
      <w:bookmarkEnd w:id="232"/>
      <w:bookmarkEnd w:id="233"/>
      <w:bookmarkEnd w:id="234"/>
      <w:bookmarkEnd w:id="235"/>
      <w:bookmarkEnd w:id="236"/>
      <w:bookmarkEnd w:id="237"/>
      <w:bookmarkEnd w:id="238"/>
    </w:p>
    <w:p w14:paraId="7BC9690F" w14:textId="75D5EC97" w:rsidR="00D64850" w:rsidRPr="00BE5BF7" w:rsidRDefault="00D64850">
      <w:pPr>
        <w:pStyle w:val="Heading4"/>
      </w:pPr>
      <w:bookmarkStart w:id="239" w:name="_Hlk534372883"/>
      <w:bookmarkStart w:id="240" w:name="_Hlk522551330"/>
      <w:r w:rsidRPr="00BE5BF7">
        <w:t xml:space="preserve">Ak nie je v bode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473CD7" w:rsidRPr="00BE5BF7">
        <w:t xml:space="preserve"> </w:t>
      </w:r>
      <w:r w:rsidRPr="00BE5BF7">
        <w:t xml:space="preserve">uvedené inak, uchádzač predkladá ponuku v elektronickej podobe do systému </w:t>
      </w:r>
      <w:r w:rsidR="00A26BEC">
        <w:t>JOSEPHINE</w:t>
      </w:r>
      <w:r w:rsidRPr="00BE5BF7">
        <w:t>, umiestnenom na webovej adrese:</w:t>
      </w:r>
      <w:r w:rsidR="00514349">
        <w:t xml:space="preserve"> </w:t>
      </w:r>
      <w:hyperlink r:id="rId13" w:history="1">
        <w:r w:rsidR="00A26BEC" w:rsidRPr="00A26BEC">
          <w:rPr>
            <w:rStyle w:val="Hyperlink"/>
          </w:rPr>
          <w:t>https://josephine.proebiz.com/</w:t>
        </w:r>
      </w:hyperlink>
      <w:r w:rsidR="00A26BEC">
        <w:t xml:space="preserve">, </w:t>
      </w:r>
      <w:r w:rsidRPr="00BE5BF7">
        <w:t xml:space="preserve">a to v lehote na predkladanie ponúk podľa požiadaviek uvedených v týchto súťažných podkladoch. Ponuka musí byť predložená v čitateľnej a reprodukovateľnej podobe. V prípade, že uchádzač predloží listinnú ponuku (okrem dokladov podľa bodu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Pr="00BE5BF7">
        <w:t>), Verejný obstarávateľ na ňu nebude prihliadať.</w:t>
      </w:r>
    </w:p>
    <w:p w14:paraId="78D04BD9" w14:textId="77777777" w:rsidR="00D64850" w:rsidRPr="00BE5BF7" w:rsidRDefault="00D64850">
      <w:pPr>
        <w:pStyle w:val="Heading4"/>
      </w:pPr>
      <w:r w:rsidRPr="00BE5BF7">
        <w:t xml:space="preserve">Elektronická ponuka musí byť predložená v určených komunikačných formátoch a určeným spôsobom tak, aby bola zabezpečená pred zmenou jej obsahu. </w:t>
      </w:r>
    </w:p>
    <w:p w14:paraId="69FAB725" w14:textId="77777777" w:rsidR="00A26BEC" w:rsidRDefault="00A26BEC">
      <w:pPr>
        <w:pStyle w:val="Heading4"/>
      </w:pPr>
      <w:r>
        <w:t>Uchádzač má možnosť registrovať sa do systému JOSEPHINE pomocou hesla i registráciou a prihlásením pomocou občianskeho preukazu s elektronickým čipom a bezpečnostným osobnostným kódom (eID).</w:t>
      </w:r>
    </w:p>
    <w:p w14:paraId="5250F542" w14:textId="77777777" w:rsidR="00A26BEC" w:rsidRDefault="00A26BEC">
      <w:pPr>
        <w:pStyle w:val="Heading4"/>
      </w:pPr>
      <w:r>
        <w:t xml:space="preserve">Predkladanie ponúk je umožnené iba autentifikovaným záujemcom. Autentifikáciu je možné vykonať nasledovnými spôsobmi: </w:t>
      </w:r>
    </w:p>
    <w:p w14:paraId="06DDD79F" w14:textId="77777777" w:rsidR="008B0C46" w:rsidRDefault="00A26BEC" w:rsidP="00222E5A">
      <w:pPr>
        <w:pStyle w:val="Heading6"/>
      </w:pPr>
      <w:r>
        <w:t xml:space="preserve">v systéme JOSEPHINE registráciou a prihlásením pomocou občianskeho preukazu </w:t>
      </w:r>
      <w:r w:rsidR="008B0C46">
        <w:t>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07A59ECB" w14:textId="77777777" w:rsidR="00A26BEC" w:rsidRDefault="00A26BEC" w:rsidP="00222E5A">
      <w:pPr>
        <w:pStyle w:val="Heading6"/>
      </w:pPr>
      <w: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77C995C7" w14:textId="77777777" w:rsidR="00A26BEC" w:rsidRDefault="00A26BEC" w:rsidP="00222E5A">
      <w:pPr>
        <w:pStyle w:val="Heading6"/>
      </w:pPr>
      <w: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0B83F0CD" w14:textId="77777777" w:rsidR="00A26BEC" w:rsidRDefault="00A26BEC" w:rsidP="00222E5A">
      <w:pPr>
        <w:pStyle w:val="Heading6"/>
      </w:pPr>
      <w:r w:rsidRPr="00E17EA0">
        <w:t>počkaním na autentifikačný kód, ktorý bude poslaný na adresu sídla firmy do rúk štatutára záujemcu</w:t>
      </w:r>
      <w:r>
        <w:t xml:space="preserve"> v listovej podobe formou doporučenej pošty. Lehota na tento úkon je obvykle 3-4 pracovné dni a je potrebné s touto lehotou počítať pri vkladaní ponuky.</w:t>
      </w:r>
    </w:p>
    <w:p w14:paraId="5FB9A58A" w14:textId="77777777" w:rsidR="00A26BEC" w:rsidRDefault="00A26BEC">
      <w:pPr>
        <w:pStyle w:val="Heading4"/>
      </w:pPr>
      <w:r>
        <w:t>Autentifikovaný záujemca si po prihlásení do systému JOSEPHINE v Prehľade zákaziek vyberie predmetnú zákazku a vloží svoju ponuku do určeného formulára na príjem ponúk, ktorý nájde v záložke „Ponuky a žiadosti“.</w:t>
      </w:r>
    </w:p>
    <w:p w14:paraId="70107A65" w14:textId="77777777" w:rsidR="00A26BEC" w:rsidRDefault="00A26BEC">
      <w:pPr>
        <w:pStyle w:val="Heading4"/>
      </w:pPr>
      <w:r>
        <w:t xml:space="preserve">Požiadavka verejného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w:t>
      </w:r>
      <w:r>
        <w:lastRenderedPageBreak/>
        <w:t xml:space="preserve">kritérií uvedenom v súťažných podkladoch. </w:t>
      </w:r>
    </w:p>
    <w:p w14:paraId="433457AC" w14:textId="77777777" w:rsidR="00A26BEC" w:rsidRDefault="00A26BEC">
      <w:pPr>
        <w:pStyle w:val="Heading4"/>
      </w:pPr>
      <w: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p>
    <w:p w14:paraId="4A143960" w14:textId="77777777" w:rsidR="008D1C77" w:rsidRPr="00BE5BF7" w:rsidRDefault="00D64850">
      <w:pPr>
        <w:pStyle w:val="Heading4"/>
      </w:pPr>
      <w:r w:rsidRPr="00BE5BF7">
        <w:t>Ak ponuka obsahuje dôverné informácie, uchádzač ich v ponuke viditeľne označí. V prípade, ak uchádzač vyslovene neoznačí časti svojej ponuky ako dôverné</w:t>
      </w:r>
      <w:r w:rsidR="007615E6" w:rsidRPr="00BE5BF7">
        <w:t>,</w:t>
      </w:r>
      <w:r w:rsidR="00793365" w:rsidRPr="00BE5BF7">
        <w:t xml:space="preserve"> </w:t>
      </w:r>
      <w:r w:rsidR="003716D2" w:rsidRPr="00BE5BF7">
        <w:t>V</w:t>
      </w:r>
      <w:r w:rsidRPr="00BE5BF7">
        <w:t>erejný obstarávateľ je oprávnený zverejniť celú ponuku uchádzača.</w:t>
      </w:r>
      <w:bookmarkEnd w:id="239"/>
    </w:p>
    <w:p w14:paraId="04E9F431" w14:textId="77777777" w:rsidR="00AA405E" w:rsidRPr="00BE5BF7" w:rsidRDefault="00AA405E">
      <w:pPr>
        <w:pStyle w:val="Heading4"/>
      </w:pPr>
      <w:r w:rsidRPr="00BE5BF7">
        <w:t>V prípade, ak uchádzač v ponuke predkladá informácie o osobách, ktoré majú povahu osobných údajov podľa zákona č. 18/2018 Z. z. o ochrane osobných údajov a o zmene a doplnení niektorých zákonov v znení neskorších predpisov (ďalej aj ako „</w:t>
      </w:r>
      <w:r w:rsidRPr="00BE5BF7">
        <w:rPr>
          <w:b/>
        </w:rPr>
        <w:t>ZoOÚ</w:t>
      </w:r>
      <w:r w:rsidRPr="00BE5BF7">
        <w:t xml:space="preserve">“), je zodpovedný za to, a predložením svojej ponuky potvrdzuje, že v rozsahu, v akom to predpisuje ZoOÚ si od všetkých dotknutých osôb, ktorých osobné údaje sú obsiahnuté v jeho ponuke, zabezpečil všetky potrebné súhlasy </w:t>
      </w:r>
      <w:r w:rsidR="00F753BE">
        <w:t xml:space="preserve"> </w:t>
      </w:r>
      <w:r w:rsidRPr="00BE5BF7">
        <w:t xml:space="preserve">so spracovaním osobných údajov za účelom </w:t>
      </w:r>
      <w:r w:rsidR="00BC0CB4" w:rsidRPr="00BE5BF7">
        <w:t xml:space="preserve">predloženia </w:t>
      </w:r>
      <w:r w:rsidRPr="00BE5BF7">
        <w:t>jeho ponuky a poučil všetky dotknuté osoby o spôsobe a rozsahu spracovania ich osobných údajov na účel p</w:t>
      </w:r>
      <w:r w:rsidR="00BC0CB4" w:rsidRPr="00BE5BF7">
        <w:t>redloženia</w:t>
      </w:r>
      <w:r w:rsidRPr="00BE5BF7">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BE5BF7">
        <w:t>V</w:t>
      </w:r>
      <w:r w:rsidRPr="00BE5BF7">
        <w:t>erejný obstarávat</w:t>
      </w:r>
      <w:r w:rsidR="00B975A3" w:rsidRPr="00BE5BF7">
        <w:t>eľ.</w:t>
      </w:r>
    </w:p>
    <w:p w14:paraId="1E49A6E3" w14:textId="77777777" w:rsidR="00C2485B" w:rsidRPr="00BE5BF7" w:rsidRDefault="00C2485B" w:rsidP="00D54716">
      <w:pPr>
        <w:pStyle w:val="Heading3"/>
      </w:pPr>
      <w:bookmarkStart w:id="241" w:name="_Toc522635421"/>
      <w:bookmarkStart w:id="242" w:name="_Toc525293235"/>
      <w:bookmarkStart w:id="243" w:name="_Toc522635422"/>
      <w:bookmarkStart w:id="244" w:name="_Toc525293236"/>
      <w:bookmarkStart w:id="245" w:name="_Toc522635423"/>
      <w:bookmarkStart w:id="246" w:name="_Toc525293237"/>
      <w:bookmarkStart w:id="247" w:name="_Toc522635424"/>
      <w:bookmarkStart w:id="248" w:name="_Toc525293238"/>
      <w:bookmarkStart w:id="249" w:name="_Toc522635425"/>
      <w:bookmarkStart w:id="250" w:name="_Toc525293239"/>
      <w:bookmarkStart w:id="251" w:name="_Toc522635426"/>
      <w:bookmarkStart w:id="252" w:name="_Toc525293240"/>
      <w:bookmarkStart w:id="253" w:name="_Toc522635427"/>
      <w:bookmarkStart w:id="254" w:name="_Toc525293241"/>
      <w:bookmarkStart w:id="255" w:name="_Toc444084956"/>
      <w:bookmarkStart w:id="256" w:name="_Toc4416627"/>
      <w:bookmarkStart w:id="257" w:name="_Toc4416921"/>
      <w:bookmarkStart w:id="258" w:name="_Toc4416970"/>
      <w:bookmarkStart w:id="259" w:name="_Ref4422424"/>
      <w:bookmarkStart w:id="260" w:name="_Ref4422770"/>
      <w:bookmarkStart w:id="261" w:name="_Toc77326684"/>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BE5BF7">
        <w:t>Miesto a lehota na predkladanie ponúk</w:t>
      </w:r>
      <w:bookmarkEnd w:id="255"/>
      <w:bookmarkEnd w:id="256"/>
      <w:bookmarkEnd w:id="257"/>
      <w:bookmarkEnd w:id="258"/>
      <w:bookmarkEnd w:id="259"/>
      <w:bookmarkEnd w:id="260"/>
      <w:bookmarkEnd w:id="261"/>
    </w:p>
    <w:p w14:paraId="0A9416F4" w14:textId="34EC0607" w:rsidR="00133B55" w:rsidRPr="005A3CF2" w:rsidRDefault="00133B55">
      <w:pPr>
        <w:pStyle w:val="Heading4"/>
      </w:pPr>
      <w:bookmarkStart w:id="262" w:name="_Ref528145558"/>
      <w:bookmarkStart w:id="263" w:name="_Hlk534372908"/>
      <w:bookmarkStart w:id="264" w:name="_Hlk522551343"/>
      <w:r w:rsidRPr="00BE5BF7">
        <w:t xml:space="preserve">Ak je v bode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Pr="00BE5BF7">
        <w:t xml:space="preserve"> tejto časti súťažných podkladov uvedené, že doklady, dokumenty, iné písomnosti je uchádzač povinný doručiť na </w:t>
      </w:r>
      <w:r w:rsidRPr="005A3CF2">
        <w:t xml:space="preserve">adresu: </w:t>
      </w:r>
      <w:r w:rsidR="00201F42" w:rsidRPr="00201F42">
        <w:rPr>
          <w:b/>
          <w:bCs/>
        </w:rPr>
        <w:t>Mesto Zvolen, Námestie slobody 22, 960 01 Zvolen</w:t>
      </w:r>
      <w:r w:rsidRPr="005A3CF2">
        <w:t>, tieto musia byť vložené do samostatného uzatvoreného obalu.</w:t>
      </w:r>
      <w:bookmarkEnd w:id="262"/>
      <w:r w:rsidRPr="005A3CF2">
        <w:t xml:space="preserve"> </w:t>
      </w:r>
    </w:p>
    <w:p w14:paraId="6E4142DD" w14:textId="77777777" w:rsidR="00133B55" w:rsidRPr="005A3CF2" w:rsidRDefault="00133B55">
      <w:pPr>
        <w:pStyle w:val="Heading4"/>
      </w:pPr>
      <w:bookmarkStart w:id="265" w:name="_Ref53407752"/>
      <w:r w:rsidRPr="005A3CF2">
        <w:t xml:space="preserve">Obal časti ponuky </w:t>
      </w:r>
      <w:r w:rsidR="007615E6" w:rsidRPr="005A3CF2">
        <w:t xml:space="preserve">predkladanej podľa bodu 21.1 vyššie, </w:t>
      </w:r>
      <w:r w:rsidRPr="005A3CF2">
        <w:t>musí obsahovať nasledovné údaje:</w:t>
      </w:r>
      <w:bookmarkEnd w:id="265"/>
      <w:r w:rsidRPr="005A3CF2">
        <w:t xml:space="preserve">  </w:t>
      </w:r>
    </w:p>
    <w:p w14:paraId="58AF0947" w14:textId="77777777" w:rsidR="00133B55" w:rsidRPr="005A3CF2" w:rsidRDefault="00133B55" w:rsidP="00222E5A">
      <w:pPr>
        <w:pStyle w:val="Heading6"/>
      </w:pPr>
      <w:bookmarkStart w:id="266" w:name="_Ref6402090"/>
      <w:r w:rsidRPr="005A3CF2">
        <w:t xml:space="preserve">adresu: </w:t>
      </w:r>
      <w:r w:rsidR="00201F42" w:rsidRPr="00201F42">
        <w:t>Mesto Zvolen, Námestie slobody 22, 960 01 Zvolen</w:t>
      </w:r>
      <w:r w:rsidRPr="005A3CF2">
        <w:t>,</w:t>
      </w:r>
      <w:bookmarkEnd w:id="266"/>
    </w:p>
    <w:p w14:paraId="4E03BF56" w14:textId="77777777" w:rsidR="00133B55" w:rsidRPr="00BE5BF7" w:rsidRDefault="00133B55" w:rsidP="00222E5A">
      <w:pPr>
        <w:pStyle w:val="Heading6"/>
      </w:pPr>
      <w:r w:rsidRPr="00BE5BF7">
        <w:t>adresu uchádzača (názov alebo obchodné meno a adresu sídla alebo miesta podnikania),</w:t>
      </w:r>
    </w:p>
    <w:p w14:paraId="00D01838" w14:textId="77777777" w:rsidR="00133B55" w:rsidRPr="00106B47" w:rsidRDefault="00133B55" w:rsidP="00222E5A">
      <w:pPr>
        <w:pStyle w:val="Heading6"/>
      </w:pPr>
      <w:r w:rsidRPr="00BE5BF7">
        <w:t>označenie</w:t>
      </w:r>
      <w:r w:rsidRPr="00106B47">
        <w:t xml:space="preserve"> „</w:t>
      </w:r>
      <w:r w:rsidR="003F4E00" w:rsidRPr="003F4E00">
        <w:t>Obstaranie dopravcu na zabezpečenie služieb v pravidelnej autobusovej doprave (MHD) pre mesto Zvolen</w:t>
      </w:r>
      <w:r w:rsidR="005A3CF2" w:rsidRPr="00592F5C">
        <w:t xml:space="preserve"> - NEOTVÁRAŤ</w:t>
      </w:r>
      <w:r w:rsidRPr="00106B47">
        <w:t>“.</w:t>
      </w:r>
    </w:p>
    <w:p w14:paraId="4A3DC4E1" w14:textId="6937A9F2" w:rsidR="00133B55" w:rsidRPr="00BE5BF7" w:rsidRDefault="00133B55">
      <w:pPr>
        <w:pStyle w:val="Heading4"/>
      </w:pPr>
      <w:bookmarkStart w:id="267" w:name="_Ref4423000"/>
      <w:r w:rsidRPr="00BE5BF7">
        <w:t xml:space="preserve">Lehota na predkladanie ponúk uplynie: </w:t>
      </w:r>
      <w:del w:id="268" w:author="Tomas Uricek" w:date="2021-08-17T14:04:00Z">
        <w:r w:rsidR="00FF664D" w:rsidRPr="00FF664D" w:rsidDel="0023701C">
          <w:rPr>
            <w:b/>
          </w:rPr>
          <w:delText>30.08.2021</w:delText>
        </w:r>
      </w:del>
      <w:ins w:id="269" w:author="Tomas Uricek" w:date="2021-08-17T14:04:00Z">
        <w:r w:rsidR="0023701C">
          <w:rPr>
            <w:b/>
          </w:rPr>
          <w:t>1</w:t>
        </w:r>
      </w:ins>
      <w:ins w:id="270" w:author="Tomas Uricek" w:date="2021-08-18T11:51:00Z">
        <w:r w:rsidR="00D36668">
          <w:rPr>
            <w:b/>
          </w:rPr>
          <w:t>7</w:t>
        </w:r>
      </w:ins>
      <w:ins w:id="271" w:author="Tomas Uricek" w:date="2021-08-17T14:04:00Z">
        <w:r w:rsidR="0023701C">
          <w:rPr>
            <w:b/>
          </w:rPr>
          <w:t>.09.2021</w:t>
        </w:r>
      </w:ins>
      <w:r w:rsidR="00FF664D">
        <w:rPr>
          <w:bCs/>
        </w:rPr>
        <w:t xml:space="preserve"> </w:t>
      </w:r>
      <w:r w:rsidRPr="000F09AF">
        <w:rPr>
          <w:b/>
        </w:rPr>
        <w:t>o</w:t>
      </w:r>
      <w:r w:rsidR="000F09AF" w:rsidRPr="000F09AF">
        <w:rPr>
          <w:b/>
        </w:rPr>
        <w:t> 23.59</w:t>
      </w:r>
      <w:r w:rsidR="00FD72D3">
        <w:t xml:space="preserve"> </w:t>
      </w:r>
      <w:r w:rsidR="000F09AF">
        <w:t>h</w:t>
      </w:r>
      <w:r w:rsidRPr="00BE5BF7">
        <w:t>od. miestneho času.</w:t>
      </w:r>
      <w:bookmarkEnd w:id="267"/>
    </w:p>
    <w:p w14:paraId="3EB6CFD8" w14:textId="43700ECA" w:rsidR="00133B55" w:rsidRPr="00BE5BF7" w:rsidRDefault="00BC0CB4">
      <w:pPr>
        <w:pStyle w:val="Heading4"/>
      </w:pPr>
      <w:r w:rsidRPr="00BE5BF7">
        <w:t xml:space="preserve">Časť ponuky predkladaná podľa bodu </w:t>
      </w:r>
      <w:r w:rsidR="00467DA4" w:rsidRPr="00BE5BF7">
        <w:fldChar w:fldCharType="begin"/>
      </w:r>
      <w:r w:rsidRPr="00BE5BF7">
        <w:instrText xml:space="preserve"> REF _Ref528145558 \r \h </w:instrText>
      </w:r>
      <w:r w:rsidR="00467DA4" w:rsidRPr="00BE5BF7">
        <w:fldChar w:fldCharType="separate"/>
      </w:r>
      <w:r w:rsidR="00C65539">
        <w:t>21.1</w:t>
      </w:r>
      <w:r w:rsidR="00467DA4" w:rsidRPr="00BE5BF7">
        <w:fldChar w:fldCharType="end"/>
      </w:r>
      <w:r w:rsidRPr="00BE5BF7">
        <w:t xml:space="preserve"> tejto časti súťažných podkladov doručená po uplynutí lehoty na predkladanie ponúk sa vráti uchádzačom neotvorená</w:t>
      </w:r>
      <w:r w:rsidR="00133B55" w:rsidRPr="00BE5BF7">
        <w:t xml:space="preserve">. </w:t>
      </w:r>
    </w:p>
    <w:p w14:paraId="06506A30" w14:textId="77777777" w:rsidR="008D1C77" w:rsidRPr="00BE5BF7" w:rsidRDefault="00133B55">
      <w:pPr>
        <w:pStyle w:val="Heading4"/>
      </w:pPr>
      <w:r w:rsidRPr="00BE5BF7">
        <w:t xml:space="preserve">Prípadné predĺženie lehoty na predkladanie ponúk bude uchádzačom dostatočne vopred oznámené formou elektronickej komunikácie v systéme </w:t>
      </w:r>
      <w:r w:rsidR="004002E8">
        <w:t>JOSEPHINE</w:t>
      </w:r>
      <w:r w:rsidRPr="00BE5BF7">
        <w:t>.</w:t>
      </w:r>
      <w:bookmarkEnd w:id="263"/>
    </w:p>
    <w:p w14:paraId="5606694F" w14:textId="77777777" w:rsidR="004002E8" w:rsidRPr="004002E8" w:rsidRDefault="004002E8" w:rsidP="004002E8">
      <w:pPr>
        <w:pStyle w:val="Heading3"/>
      </w:pPr>
      <w:bookmarkStart w:id="272" w:name="_Toc522635429"/>
      <w:bookmarkStart w:id="273" w:name="_Toc525293243"/>
      <w:bookmarkStart w:id="274" w:name="_Toc522635430"/>
      <w:bookmarkStart w:id="275" w:name="_Toc525293244"/>
      <w:bookmarkStart w:id="276" w:name="_Toc522635431"/>
      <w:bookmarkStart w:id="277" w:name="_Toc525293245"/>
      <w:bookmarkStart w:id="278" w:name="_Toc77326685"/>
      <w:bookmarkStart w:id="279" w:name="_Hlk522551351"/>
      <w:bookmarkEnd w:id="264"/>
      <w:bookmarkEnd w:id="272"/>
      <w:bookmarkEnd w:id="273"/>
      <w:bookmarkEnd w:id="274"/>
      <w:bookmarkEnd w:id="275"/>
      <w:bookmarkEnd w:id="276"/>
      <w:bookmarkEnd w:id="277"/>
      <w:r w:rsidRPr="004002E8">
        <w:t>STIAHNUTIE/VYMAZANIE PÔVODNEJ PONUKY A PREDLOŽENIE NOVEJ PONUKY</w:t>
      </w:r>
      <w:bookmarkEnd w:id="278"/>
    </w:p>
    <w:p w14:paraId="4F02EC8A" w14:textId="77777777" w:rsidR="004002E8" w:rsidRPr="004002E8" w:rsidRDefault="004002E8">
      <w:pPr>
        <w:pStyle w:val="Heading4"/>
      </w:pPr>
      <w:r w:rsidRPr="004002E8">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w:t>
      </w:r>
    </w:p>
    <w:p w14:paraId="3E39591A" w14:textId="77777777" w:rsidR="007600E6" w:rsidRPr="00BE5BF7" w:rsidRDefault="00EF2D37" w:rsidP="00370DE5">
      <w:pPr>
        <w:pStyle w:val="Heading2"/>
      </w:pPr>
      <w:bookmarkStart w:id="280" w:name="_Toc444084958"/>
      <w:bookmarkStart w:id="281" w:name="_Toc4416500"/>
      <w:bookmarkStart w:id="282" w:name="_Toc4416629"/>
      <w:bookmarkStart w:id="283" w:name="_Toc4416923"/>
      <w:bookmarkStart w:id="284" w:name="_Toc4416972"/>
      <w:bookmarkStart w:id="285" w:name="_Toc77326686"/>
      <w:bookmarkEnd w:id="279"/>
      <w:r w:rsidRPr="00BE5BF7">
        <w:t>Otváranie a vyhodnotenie ponúk</w:t>
      </w:r>
      <w:bookmarkEnd w:id="280"/>
      <w:bookmarkEnd w:id="281"/>
      <w:bookmarkEnd w:id="282"/>
      <w:bookmarkEnd w:id="283"/>
      <w:bookmarkEnd w:id="284"/>
      <w:bookmarkEnd w:id="285"/>
    </w:p>
    <w:p w14:paraId="391C14A9" w14:textId="77777777" w:rsidR="00EF2D37" w:rsidRPr="00BE5BF7" w:rsidRDefault="00EF2D37" w:rsidP="00D54716">
      <w:pPr>
        <w:pStyle w:val="Heading3"/>
      </w:pPr>
      <w:bookmarkStart w:id="286" w:name="_Toc4416630"/>
      <w:bookmarkStart w:id="287" w:name="_Toc4416924"/>
      <w:bookmarkStart w:id="288" w:name="_Toc4416973"/>
      <w:bookmarkStart w:id="289" w:name="_Toc77326687"/>
      <w:bookmarkStart w:id="290" w:name="_Toc444084959"/>
      <w:r w:rsidRPr="00BE5BF7">
        <w:t>Otváranie ponúk</w:t>
      </w:r>
      <w:bookmarkEnd w:id="286"/>
      <w:bookmarkEnd w:id="287"/>
      <w:bookmarkEnd w:id="288"/>
      <w:bookmarkEnd w:id="289"/>
      <w:r w:rsidRPr="00BE5BF7">
        <w:t xml:space="preserve"> </w:t>
      </w:r>
      <w:bookmarkEnd w:id="290"/>
    </w:p>
    <w:p w14:paraId="0551658C" w14:textId="77777777" w:rsidR="00454A07" w:rsidRPr="00BE5BF7" w:rsidRDefault="00454A07">
      <w:pPr>
        <w:pStyle w:val="Heading4"/>
      </w:pPr>
      <w:r w:rsidRPr="00BE5BF7">
        <w:t>Otváranie ponúk vykoná komisia sprístupnením jej obsahu</w:t>
      </w:r>
      <w:r w:rsidR="006740D2" w:rsidRPr="00BE5BF7">
        <w:t xml:space="preserve"> v systéme </w:t>
      </w:r>
      <w:r w:rsidR="004002E8">
        <w:t>JOSEPHINE</w:t>
      </w:r>
      <w:r w:rsidRPr="00BE5BF7">
        <w:t xml:space="preserve">. </w:t>
      </w:r>
    </w:p>
    <w:p w14:paraId="1EB170A5" w14:textId="7F323100" w:rsidR="00D56DC0" w:rsidRDefault="00E622D2" w:rsidP="00E0466A">
      <w:pPr>
        <w:pStyle w:val="Heading4"/>
      </w:pPr>
      <w:r>
        <w:t xml:space="preserve">Otváranie ponúk sa uskutoční </w:t>
      </w:r>
      <w:r w:rsidRPr="00D56DC0">
        <w:rPr>
          <w:b/>
          <w:bCs/>
        </w:rPr>
        <w:t>elektronicky</w:t>
      </w:r>
      <w:r>
        <w:t>. Otváranie ponúk je plánované na</w:t>
      </w:r>
      <w:r w:rsidR="003F76B4" w:rsidRPr="00BE5BF7">
        <w:t xml:space="preserve"> </w:t>
      </w:r>
      <w:del w:id="291" w:author="Tomas Uricek" w:date="2021-08-17T14:04:00Z">
        <w:r w:rsidR="00FF664D" w:rsidDel="0023701C">
          <w:rPr>
            <w:b/>
          </w:rPr>
          <w:delText>31.08.2021</w:delText>
        </w:r>
      </w:del>
      <w:ins w:id="292" w:author="Tomas Uricek" w:date="2021-08-18T11:51:00Z">
        <w:r w:rsidR="00D36668">
          <w:rPr>
            <w:b/>
          </w:rPr>
          <w:t>20</w:t>
        </w:r>
      </w:ins>
      <w:bookmarkStart w:id="293" w:name="_GoBack"/>
      <w:bookmarkEnd w:id="293"/>
      <w:ins w:id="294" w:author="Tomas Uricek" w:date="2021-08-17T14:05:00Z">
        <w:r w:rsidR="0023701C">
          <w:rPr>
            <w:b/>
          </w:rPr>
          <w:t>.09.2021</w:t>
        </w:r>
      </w:ins>
      <w:r w:rsidR="003F76B4" w:rsidRPr="00D56DC0">
        <w:rPr>
          <w:bCs/>
        </w:rPr>
        <w:t xml:space="preserve"> </w:t>
      </w:r>
      <w:r w:rsidRPr="00D56DC0">
        <w:rPr>
          <w:b/>
          <w:bCs/>
        </w:rPr>
        <w:t>o 10:00.</w:t>
      </w:r>
      <w:r>
        <w:t xml:space="preserve"> </w:t>
      </w:r>
      <w:bookmarkStart w:id="295" w:name="_Ref510512659"/>
    </w:p>
    <w:p w14:paraId="183B3A0B" w14:textId="77777777" w:rsidR="002576B4" w:rsidRPr="002576B4" w:rsidRDefault="002576B4" w:rsidP="00E0466A">
      <w:pPr>
        <w:pStyle w:val="Heading4"/>
      </w:pPr>
      <w:r w:rsidRPr="002576B4">
        <w:t xml:space="preserve">Otváranie ponúk komisiou bude v zmysle § 54 ods. 3 ZVO neverejné. </w:t>
      </w:r>
    </w:p>
    <w:p w14:paraId="332E7224" w14:textId="77777777" w:rsidR="00EF2D37" w:rsidRPr="00BE5BF7" w:rsidRDefault="00EF2D37" w:rsidP="00D54716">
      <w:pPr>
        <w:pStyle w:val="Heading3"/>
      </w:pPr>
      <w:bookmarkStart w:id="296" w:name="_Toc4416631"/>
      <w:bookmarkStart w:id="297" w:name="_Toc4416925"/>
      <w:bookmarkStart w:id="298" w:name="_Toc4416974"/>
      <w:bookmarkStart w:id="299" w:name="_Ref4423141"/>
      <w:bookmarkStart w:id="300" w:name="_Ref4423334"/>
      <w:bookmarkStart w:id="301" w:name="_Ref4423373"/>
      <w:bookmarkStart w:id="302" w:name="_Toc77326688"/>
      <w:bookmarkStart w:id="303" w:name="_Toc444084960"/>
      <w:bookmarkEnd w:id="295"/>
      <w:r w:rsidRPr="00BE5BF7">
        <w:t>Vyhodnotenie splnenia podmienok účasti, vysvetľovanie a vyhodnocovanie ponúk</w:t>
      </w:r>
      <w:bookmarkEnd w:id="296"/>
      <w:bookmarkEnd w:id="297"/>
      <w:bookmarkEnd w:id="298"/>
      <w:bookmarkEnd w:id="299"/>
      <w:bookmarkEnd w:id="300"/>
      <w:bookmarkEnd w:id="301"/>
      <w:bookmarkEnd w:id="302"/>
      <w:r w:rsidRPr="00BE5BF7">
        <w:t xml:space="preserve"> </w:t>
      </w:r>
      <w:bookmarkEnd w:id="303"/>
    </w:p>
    <w:p w14:paraId="17DDA71F" w14:textId="77777777" w:rsidR="00EF2D37" w:rsidRPr="00BE5BF7" w:rsidRDefault="00006095">
      <w:pPr>
        <w:pStyle w:val="Heading4"/>
      </w:pPr>
      <w:bookmarkStart w:id="304" w:name="page15"/>
      <w:bookmarkEnd w:id="304"/>
      <w:r>
        <w:lastRenderedPageBreak/>
        <w:t>Po</w:t>
      </w:r>
      <w:r w:rsidR="00EF2D37" w:rsidRPr="00BE5BF7">
        <w:t>súdenie splnenia podmienok účasti a vyhodnotenie ponúk komisiou je neverejné.</w:t>
      </w:r>
    </w:p>
    <w:p w14:paraId="2D611426" w14:textId="77777777" w:rsidR="00793365" w:rsidRDefault="00EF2D37">
      <w:pPr>
        <w:pStyle w:val="Heading4"/>
      </w:pPr>
      <w:r w:rsidRPr="00BE5BF7">
        <w:t>Splnenie podmienok účasti uchádzačov v</w:t>
      </w:r>
      <w:r w:rsidR="00483CE3" w:rsidRPr="00BE5BF7">
        <w:t xml:space="preserve">o </w:t>
      </w:r>
      <w:r w:rsidR="00A04C69" w:rsidRPr="00BE5BF7">
        <w:t>Verejn</w:t>
      </w:r>
      <w:r w:rsidR="00483CE3" w:rsidRPr="00BE5BF7">
        <w:t xml:space="preserve">ej </w:t>
      </w:r>
      <w:r w:rsidRPr="00BE5BF7">
        <w:t xml:space="preserve">súťaži sa bude posudzovať na základe dokladov a dokumentov predložených podľa požiadaviek uvedených </w:t>
      </w:r>
      <w:r w:rsidR="00BC0CB4" w:rsidRPr="00BE5BF7">
        <w:t xml:space="preserve">v </w:t>
      </w:r>
      <w:r w:rsidR="00486668" w:rsidRPr="00BE5BF7">
        <w:t>Časti F. Podmienky účasti</w:t>
      </w:r>
      <w:r w:rsidR="00E8057A">
        <w:t xml:space="preserve"> a v súlade s ustanovením § 40 ZVO</w:t>
      </w:r>
      <w:r w:rsidR="00486668" w:rsidRPr="00BE5BF7">
        <w:t>.</w:t>
      </w:r>
    </w:p>
    <w:p w14:paraId="004EBF04" w14:textId="77777777" w:rsidR="00E8057A" w:rsidRDefault="00016AE8">
      <w:pPr>
        <w:pStyle w:val="Heading4"/>
      </w:pPr>
      <w:r>
        <w:t>Ponuky uchádzačov sa budú vyhodnocovať v súlade s ustanovením § 53 ZVO.</w:t>
      </w:r>
      <w:bookmarkStart w:id="305" w:name="_Hlk534373008"/>
    </w:p>
    <w:p w14:paraId="68029B52" w14:textId="77777777" w:rsidR="00E13DC3" w:rsidRDefault="00E13DC3">
      <w:pPr>
        <w:pStyle w:val="Heading4"/>
      </w:pPr>
      <w:r w:rsidRPr="00BE5BF7">
        <w:t xml:space="preserve">Ceny </w:t>
      </w:r>
      <w:r w:rsidRPr="001F51BF">
        <w:t xml:space="preserve">uvedené v ponukách uchádzačov sa budú vyhodnocovať v mene euro (EUR). Hodnotené budú ceny </w:t>
      </w:r>
      <w:r w:rsidR="00E47C17" w:rsidRPr="001F51BF">
        <w:t>bez</w:t>
      </w:r>
      <w:r w:rsidRPr="001F51BF">
        <w:t xml:space="preserve"> DPH.</w:t>
      </w:r>
    </w:p>
    <w:p w14:paraId="470D92B3" w14:textId="77777777" w:rsidR="00016AE8" w:rsidRPr="00016AE8" w:rsidRDefault="00016AE8">
      <w:pPr>
        <w:pStyle w:val="Heading4"/>
      </w:pPr>
      <w:r w:rsidRPr="00016AE8">
        <w:t>Na stanovenie konečného poradia ponúk bude použitá elektronická aukcia v súlade s ustanoveniami § 54 ZVO a podmienkami uvedenými v Časti G. Podmienky elektronickej aukcie týchto súťažných podkladov</w:t>
      </w:r>
    </w:p>
    <w:p w14:paraId="6EC1B331" w14:textId="77777777" w:rsidR="00EF2D37" w:rsidRPr="00BE5BF7" w:rsidRDefault="00EF2D37" w:rsidP="00D54716">
      <w:pPr>
        <w:pStyle w:val="Heading3"/>
      </w:pPr>
      <w:bookmarkStart w:id="306" w:name="_Toc534377217"/>
      <w:bookmarkStart w:id="307" w:name="_Toc534377218"/>
      <w:bookmarkStart w:id="308" w:name="_Toc534377219"/>
      <w:bookmarkStart w:id="309" w:name="_Toc534377220"/>
      <w:bookmarkStart w:id="310" w:name="_Toc534377221"/>
      <w:bookmarkStart w:id="311" w:name="_Toc534377222"/>
      <w:bookmarkStart w:id="312" w:name="_Toc534377223"/>
      <w:bookmarkStart w:id="313" w:name="_Toc534377224"/>
      <w:bookmarkStart w:id="314" w:name="_Toc534377225"/>
      <w:bookmarkStart w:id="315" w:name="_Toc534377226"/>
      <w:bookmarkStart w:id="316" w:name="_Toc534377227"/>
      <w:bookmarkStart w:id="317" w:name="_Toc534377228"/>
      <w:bookmarkStart w:id="318" w:name="_Toc534377229"/>
      <w:bookmarkStart w:id="319" w:name="_Toc534377230"/>
      <w:bookmarkStart w:id="320" w:name="_Toc534377231"/>
      <w:bookmarkStart w:id="321" w:name="_Toc534377232"/>
      <w:bookmarkStart w:id="322" w:name="_Toc534377233"/>
      <w:bookmarkStart w:id="323" w:name="_Toc534377234"/>
      <w:bookmarkStart w:id="324" w:name="_Toc534377235"/>
      <w:bookmarkStart w:id="325" w:name="_Toc534377236"/>
      <w:bookmarkStart w:id="326" w:name="_Toc534377237"/>
      <w:bookmarkStart w:id="327" w:name="_Toc534377238"/>
      <w:bookmarkStart w:id="328" w:name="_Toc534377239"/>
      <w:bookmarkStart w:id="329" w:name="_Toc534377240"/>
      <w:bookmarkStart w:id="330" w:name="_Toc534377241"/>
      <w:bookmarkStart w:id="331" w:name="_Toc534377242"/>
      <w:bookmarkStart w:id="332" w:name="_Toc534377243"/>
      <w:bookmarkStart w:id="333" w:name="_Toc444084961"/>
      <w:bookmarkStart w:id="334" w:name="_Toc4416632"/>
      <w:bookmarkStart w:id="335" w:name="_Toc4416926"/>
      <w:bookmarkStart w:id="336" w:name="_Toc4416975"/>
      <w:bookmarkStart w:id="337" w:name="_Toc77326689"/>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sidRPr="00BE5BF7">
        <w:t xml:space="preserve">Dôvernosť procesu </w:t>
      </w:r>
      <w:r w:rsidR="0035086C" w:rsidRPr="00BE5BF7">
        <w:t>Verejn</w:t>
      </w:r>
      <w:r w:rsidRPr="00BE5BF7">
        <w:t>ého obstarávania</w:t>
      </w:r>
      <w:bookmarkEnd w:id="333"/>
      <w:bookmarkEnd w:id="334"/>
      <w:bookmarkEnd w:id="335"/>
      <w:bookmarkEnd w:id="336"/>
      <w:bookmarkEnd w:id="337"/>
    </w:p>
    <w:p w14:paraId="18045AA9" w14:textId="77777777" w:rsidR="00EF2D37" w:rsidRPr="00BE5BF7" w:rsidRDefault="00EF2D37">
      <w:pPr>
        <w:pStyle w:val="Heading4"/>
      </w:pPr>
      <w:r w:rsidRPr="00BE5BF7">
        <w:t xml:space="preserve">Informácie týkajúce sa preskúmania, vysvetľovania a vyhodnocovania ponúk sú počas prebiehajúceho procesu dôverné. Členovia komisie na vyhodnotenie ponúk a zodpovedné osoby </w:t>
      </w:r>
      <w:r w:rsidR="0035086C" w:rsidRPr="00BE5BF7">
        <w:t>Verejn</w:t>
      </w:r>
      <w:r w:rsidRPr="00BE5BF7">
        <w:t xml:space="preserve">ého obstarávateľa nesmú/nebudú počas prebiehajúceho procesu vyhlásenej </w:t>
      </w:r>
      <w:r w:rsidR="0035086C" w:rsidRPr="00BE5BF7">
        <w:t>Verejn</w:t>
      </w:r>
      <w:r w:rsidR="00ED2972" w:rsidRPr="00BE5BF7">
        <w:t xml:space="preserve">ej </w:t>
      </w:r>
      <w:r w:rsidRPr="00BE5BF7">
        <w:t xml:space="preserve">súťaže poskytovať alebo zverejňovať uvedené informácie o obsahu ponúk ani uchádzačom, ani žiadnym iným tretím osobám. </w:t>
      </w:r>
    </w:p>
    <w:p w14:paraId="7A16C29C" w14:textId="77777777" w:rsidR="00EF2D37" w:rsidRPr="00BE5BF7" w:rsidRDefault="00EF2D37">
      <w:pPr>
        <w:pStyle w:val="Heading4"/>
      </w:pPr>
      <w:bookmarkStart w:id="338" w:name="_Ref4422446"/>
      <w:r w:rsidRPr="00BE5BF7">
        <w:t>Obchodné tajomstvo a informácie, ktoré uchádzač v ponuke označí za dôverné, nebudú zverejnené alebo inak použité bez predchádzajúceho súhlasu uchádzača, pokiaľ:</w:t>
      </w:r>
      <w:bookmarkEnd w:id="338"/>
    </w:p>
    <w:p w14:paraId="5634C3DF" w14:textId="77777777" w:rsidR="00EF2D37" w:rsidRPr="00BE5BF7" w:rsidRDefault="00EF2D37" w:rsidP="00222E5A">
      <w:pPr>
        <w:pStyle w:val="Heading6"/>
      </w:pPr>
      <w:r w:rsidRPr="00BE5BF7">
        <w:t>uvedené nebude v rozpore so ZVO a</w:t>
      </w:r>
      <w:r w:rsidRPr="00BE5BF7">
        <w:rPr>
          <w:rFonts w:cstheme="minorBidi"/>
        </w:rPr>
        <w:t> </w:t>
      </w:r>
      <w:r w:rsidRPr="00BE5BF7">
        <w:t>in</w:t>
      </w:r>
      <w:r w:rsidRPr="00BE5BF7">
        <w:rPr>
          <w:rFonts w:cstheme="minorBidi"/>
        </w:rPr>
        <w:t>ý</w:t>
      </w:r>
      <w:r w:rsidRPr="00BE5BF7">
        <w:t>mi v</w:t>
      </w:r>
      <w:r w:rsidRPr="00BE5BF7">
        <w:rPr>
          <w:rFonts w:cstheme="minorBidi"/>
        </w:rPr>
        <w:t>š</w:t>
      </w:r>
      <w:r w:rsidRPr="00BE5BF7">
        <w:t>eobecne z</w:t>
      </w:r>
      <w:r w:rsidRPr="00BE5BF7">
        <w:rPr>
          <w:rFonts w:cstheme="minorBidi"/>
        </w:rPr>
        <w:t>á</w:t>
      </w:r>
      <w:r w:rsidRPr="00BE5BF7">
        <w:t>v</w:t>
      </w:r>
      <w:r w:rsidRPr="00BE5BF7">
        <w:rPr>
          <w:rFonts w:cstheme="minorBidi"/>
        </w:rPr>
        <w:t>ä</w:t>
      </w:r>
      <w:r w:rsidRPr="00BE5BF7">
        <w:t>zn</w:t>
      </w:r>
      <w:r w:rsidRPr="00BE5BF7">
        <w:rPr>
          <w:rFonts w:cstheme="minorBidi"/>
        </w:rPr>
        <w:t>ý</w:t>
      </w:r>
      <w:r w:rsidRPr="00BE5BF7">
        <w:t>mi pr</w:t>
      </w:r>
      <w:r w:rsidRPr="00BE5BF7">
        <w:rPr>
          <w:rFonts w:cstheme="minorBidi"/>
        </w:rPr>
        <w:t>á</w:t>
      </w:r>
      <w:r w:rsidRPr="00BE5BF7">
        <w:t>vnymi predpismi (napr. povinnos</w:t>
      </w:r>
      <w:r w:rsidRPr="00BE5BF7">
        <w:rPr>
          <w:rFonts w:cstheme="minorBidi"/>
        </w:rPr>
        <w:t>ť</w:t>
      </w:r>
      <w:r w:rsidRPr="00BE5BF7">
        <w:t xml:space="preserve"> zverej</w:t>
      </w:r>
      <w:r w:rsidRPr="00BE5BF7">
        <w:rPr>
          <w:rFonts w:cstheme="minorBidi"/>
        </w:rPr>
        <w:t>ň</w:t>
      </w:r>
      <w:r w:rsidRPr="00BE5BF7">
        <w:t>ova</w:t>
      </w:r>
      <w:r w:rsidRPr="00BE5BF7">
        <w:rPr>
          <w:rFonts w:cstheme="minorBidi"/>
        </w:rPr>
        <w:t>ť</w:t>
      </w:r>
      <w:r w:rsidRPr="00BE5BF7">
        <w:t xml:space="preserve"> zmluvy pod</w:t>
      </w:r>
      <w:r w:rsidRPr="00BE5BF7">
        <w:rPr>
          <w:rFonts w:cstheme="minorBidi"/>
        </w:rPr>
        <w:t>ľ</w:t>
      </w:r>
      <w:r w:rsidRPr="00BE5BF7">
        <w:t>a osobitn</w:t>
      </w:r>
      <w:r w:rsidRPr="00BE5BF7">
        <w:rPr>
          <w:rFonts w:cstheme="minorBidi"/>
        </w:rPr>
        <w:t>é</w:t>
      </w:r>
      <w:r w:rsidRPr="00BE5BF7">
        <w:t>ho predpisu),</w:t>
      </w:r>
    </w:p>
    <w:p w14:paraId="414B1CC0" w14:textId="77777777" w:rsidR="00E57877" w:rsidRPr="00BE5BF7" w:rsidRDefault="00EF2D37" w:rsidP="00222E5A">
      <w:pPr>
        <w:pStyle w:val="Heading6"/>
      </w:pPr>
      <w:r w:rsidRPr="00BE5BF7">
        <w:t>z</w:t>
      </w:r>
      <w:r w:rsidRPr="00BE5BF7">
        <w:rPr>
          <w:rFonts w:cstheme="minorBidi"/>
        </w:rPr>
        <w:t> </w:t>
      </w:r>
      <w:r w:rsidRPr="00BE5BF7">
        <w:t>obsahu ponuky bude nepochybne jasné, ktoré informácie považuje uchádzač za dôverné</w:t>
      </w:r>
      <w:r w:rsidR="00E67777" w:rsidRPr="00BE5BF7">
        <w:t>.</w:t>
      </w:r>
    </w:p>
    <w:p w14:paraId="799ACA50" w14:textId="77777777" w:rsidR="00EF2D37" w:rsidRPr="00BE5BF7" w:rsidRDefault="00EF2D37">
      <w:pPr>
        <w:pStyle w:val="Heading4"/>
      </w:pPr>
      <w:r w:rsidRPr="00BE5BF7">
        <w:t xml:space="preserve">V opačnom prípade </w:t>
      </w:r>
      <w:r w:rsidR="0035086C" w:rsidRPr="00BE5BF7">
        <w:t>Verejn</w:t>
      </w:r>
      <w:r w:rsidRPr="00BE5BF7">
        <w:t>ý obstarávateľ zverejní v </w:t>
      </w:r>
      <w:r w:rsidR="00793365" w:rsidRPr="00BE5BF7">
        <w:t>P</w:t>
      </w:r>
      <w:r w:rsidRPr="00BE5BF7">
        <w:t xml:space="preserve">rofile kompletnú ponuku, pričom </w:t>
      </w:r>
      <w:r w:rsidR="0035086C" w:rsidRPr="00BE5BF7">
        <w:t>Verejn</w:t>
      </w:r>
      <w:r w:rsidRPr="00BE5BF7">
        <w:t>ý obstarávateľ bud</w:t>
      </w:r>
      <w:r w:rsidR="00851C8C" w:rsidRPr="00BE5BF7">
        <w:t>e</w:t>
      </w:r>
      <w:r w:rsidRPr="00BE5BF7">
        <w:t xml:space="preserve"> vždy zbaven</w:t>
      </w:r>
      <w:r w:rsidR="00851C8C" w:rsidRPr="00BE5BF7">
        <w:t>ý</w:t>
      </w:r>
      <w:r w:rsidRPr="00BE5BF7">
        <w:t xml:space="preserve"> a ochránen</w:t>
      </w:r>
      <w:r w:rsidR="00851C8C" w:rsidRPr="00BE5BF7">
        <w:t>ý</w:t>
      </w:r>
      <w:r w:rsidRPr="00BE5BF7">
        <w:t xml:space="preserve"> pred akoukoľvek potenciálnou ujmou, ktorá </w:t>
      </w:r>
      <w:r w:rsidR="0085318F" w:rsidRPr="00BE5BF7">
        <w:t xml:space="preserve">mu </w:t>
      </w:r>
      <w:r w:rsidRPr="00BE5BF7">
        <w:t xml:space="preserve">môže byť spôsobená porušením vyššie opísanej povinnosti uchádzača. Predložením ponuky uchádzač vyjadruje svoju jednoznačnú vôľu byť viazaný týmto ustanovením.  </w:t>
      </w:r>
    </w:p>
    <w:p w14:paraId="425053BA" w14:textId="77777777" w:rsidR="00EF2D37" w:rsidRPr="00BE5BF7" w:rsidRDefault="00EF2D37">
      <w:pPr>
        <w:pStyle w:val="Heading4"/>
      </w:pPr>
      <w:r w:rsidRPr="00BE5BF7">
        <w:t xml:space="preserve">Za dôverné informácie môže uchádzač </w:t>
      </w:r>
      <w:r w:rsidR="00FD5B21" w:rsidRPr="00BE5BF7">
        <w:t xml:space="preserve">v súlade s § 22 ZVO </w:t>
      </w:r>
      <w:r w:rsidRPr="00BE5BF7">
        <w:t>označiť výhradne obchodné tajomstvo, technické riešenia a predlohy, návody, výkresy, projektové dokumentácie, modely, spôsob výpočtu jednotkových cien a ak sa neuvádzajú jednotkové ceny, ale len cena, tak aj spôsob výpočtu ceny a vzory.</w:t>
      </w:r>
    </w:p>
    <w:p w14:paraId="1EA8D95E" w14:textId="77777777" w:rsidR="00253181" w:rsidRPr="00BE5BF7" w:rsidRDefault="00253181" w:rsidP="00370DE5">
      <w:pPr>
        <w:pStyle w:val="Heading2"/>
        <w:rPr>
          <w:rFonts w:cs="Arial"/>
        </w:rPr>
      </w:pPr>
      <w:bookmarkStart w:id="339" w:name="_Toc444084963"/>
      <w:bookmarkStart w:id="340" w:name="_Toc444084964"/>
      <w:bookmarkStart w:id="341" w:name="_Toc444084965"/>
      <w:bookmarkStart w:id="342" w:name="_Toc444084969"/>
      <w:bookmarkStart w:id="343" w:name="_Toc4416501"/>
      <w:bookmarkStart w:id="344" w:name="_Toc4416633"/>
      <w:bookmarkStart w:id="345" w:name="_Toc4416927"/>
      <w:bookmarkStart w:id="346" w:name="_Toc4416976"/>
      <w:bookmarkStart w:id="347" w:name="_Toc77326690"/>
      <w:bookmarkEnd w:id="339"/>
      <w:bookmarkEnd w:id="340"/>
      <w:bookmarkEnd w:id="341"/>
      <w:r w:rsidRPr="00BE5BF7">
        <w:t>Prijatie ponuky a</w:t>
      </w:r>
      <w:r w:rsidRPr="00BE5BF7">
        <w:rPr>
          <w:rFonts w:cs="Calibri"/>
        </w:rPr>
        <w:t> </w:t>
      </w:r>
      <w:r w:rsidRPr="00BE5BF7">
        <w:t xml:space="preserve">uzavretie </w:t>
      </w:r>
      <w:r w:rsidR="00437C48" w:rsidRPr="00BE5BF7">
        <w:t>z</w:t>
      </w:r>
      <w:r w:rsidR="00876192" w:rsidRPr="00BE5BF7">
        <w:t>mluv</w:t>
      </w:r>
      <w:r w:rsidRPr="00BE5BF7">
        <w:t>y</w:t>
      </w:r>
      <w:bookmarkEnd w:id="342"/>
      <w:bookmarkEnd w:id="343"/>
      <w:bookmarkEnd w:id="344"/>
      <w:bookmarkEnd w:id="345"/>
      <w:bookmarkEnd w:id="346"/>
      <w:bookmarkEnd w:id="347"/>
    </w:p>
    <w:p w14:paraId="4EA7B9F9" w14:textId="77777777" w:rsidR="00253181" w:rsidRPr="00BE5BF7" w:rsidRDefault="00253181" w:rsidP="00D54716">
      <w:pPr>
        <w:pStyle w:val="Heading3"/>
      </w:pPr>
      <w:bookmarkStart w:id="348" w:name="_Toc444084970"/>
      <w:bookmarkStart w:id="349" w:name="_Toc4416634"/>
      <w:bookmarkStart w:id="350" w:name="_Toc4416928"/>
      <w:bookmarkStart w:id="351" w:name="_Toc4416977"/>
      <w:bookmarkStart w:id="352" w:name="_Toc77326691"/>
      <w:r w:rsidRPr="00BE5BF7">
        <w:t>Vyhodnotenie splnenia podmienok účasti úspešného uchádzača a informácia o výsledku hodnotenia ponúk</w:t>
      </w:r>
      <w:bookmarkEnd w:id="348"/>
      <w:bookmarkEnd w:id="349"/>
      <w:bookmarkEnd w:id="350"/>
      <w:bookmarkEnd w:id="351"/>
      <w:bookmarkEnd w:id="352"/>
    </w:p>
    <w:p w14:paraId="13966299" w14:textId="77777777" w:rsidR="00851C8C" w:rsidRPr="00BE5BF7" w:rsidRDefault="00851C8C">
      <w:pPr>
        <w:pStyle w:val="Heading4"/>
      </w:pPr>
      <w:bookmarkStart w:id="353" w:name="_Toc444084971"/>
      <w:bookmarkStart w:id="354" w:name="_Toc4416635"/>
      <w:bookmarkStart w:id="355" w:name="_Toc4416929"/>
      <w:bookmarkStart w:id="356" w:name="_Toc4416978"/>
      <w:bookmarkStart w:id="357" w:name="_Ref4422467"/>
      <w:r w:rsidRPr="00BE5BF7">
        <w:t xml:space="preserve">Ak nedošlo k predloženiu dokladov preukazujúcich splnenie podmienok účasti skôr, </w:t>
      </w:r>
      <w:r w:rsidR="003716D2" w:rsidRPr="00BE5BF7">
        <w:t>V</w:t>
      </w:r>
      <w:r w:rsidRPr="00BE5BF7">
        <w:t>erejný obstarávateľ si vyhradzuje právo v súlade s § 55 ods. 1 ZVO po vyhodnotení ponúk vyhodnotiť splnenie podmienok účasti uchádzačom, ktorý sa umiestnil na prvom mieste v poradí.</w:t>
      </w:r>
    </w:p>
    <w:p w14:paraId="0B513298" w14:textId="77777777" w:rsidR="00851C8C" w:rsidRPr="00BE5BF7" w:rsidRDefault="00851C8C">
      <w:pPr>
        <w:pStyle w:val="Heading4"/>
      </w:pPr>
      <w:r w:rsidRPr="00BE5BF7">
        <w:t xml:space="preserve">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w:t>
      </w:r>
      <w:r w:rsidR="003716D2" w:rsidRPr="00BE5BF7">
        <w:t>V</w:t>
      </w:r>
      <w:r w:rsidRPr="00BE5BF7">
        <w:t>erejný obstarávateľ v žiadosti neurčí dlhšiu lehotu a vyhodnotí ich podľa § 40 ZVO.</w:t>
      </w:r>
    </w:p>
    <w:p w14:paraId="450EAEBC" w14:textId="77777777" w:rsidR="00EF2D37" w:rsidRPr="00BE5BF7" w:rsidRDefault="00EF2D37" w:rsidP="00D54716">
      <w:pPr>
        <w:pStyle w:val="Heading3"/>
      </w:pPr>
      <w:bookmarkStart w:id="358" w:name="_Toc77326692"/>
      <w:r w:rsidRPr="00BE5BF7">
        <w:t xml:space="preserve">Uzavretie </w:t>
      </w:r>
      <w:r w:rsidR="00437C48" w:rsidRPr="00BE5BF7">
        <w:t>z</w:t>
      </w:r>
      <w:r w:rsidR="00876192" w:rsidRPr="00BE5BF7">
        <w:t>mluv</w:t>
      </w:r>
      <w:r w:rsidRPr="00BE5BF7">
        <w:t>y</w:t>
      </w:r>
      <w:bookmarkEnd w:id="353"/>
      <w:bookmarkEnd w:id="354"/>
      <w:bookmarkEnd w:id="355"/>
      <w:bookmarkEnd w:id="356"/>
      <w:bookmarkEnd w:id="357"/>
      <w:bookmarkEnd w:id="358"/>
    </w:p>
    <w:p w14:paraId="5F524101" w14:textId="77777777" w:rsidR="00385E44" w:rsidRPr="00BE5BF7" w:rsidRDefault="00385E44">
      <w:pPr>
        <w:pStyle w:val="Heading4"/>
      </w:pPr>
      <w:bookmarkStart w:id="359" w:name="_Ref4423303"/>
      <w:r w:rsidRPr="00BE5BF7">
        <w:t xml:space="preserve">Úspešný uchádzač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y tak, aby mohla byť uzavretá do 10 pracovných dní odo dňa uplynutia lehoty podľa § 56 ods. 2 až 7 ZVO, ak bol na jej uzavretie písomne vyzvaný</w:t>
      </w:r>
      <w:r w:rsidR="002136E8">
        <w:t>, ak Verejný obstarávateľ nestanoví dlhšiu lehotu</w:t>
      </w:r>
      <w:r w:rsidRPr="00BE5BF7">
        <w:t>.</w:t>
      </w:r>
      <w:bookmarkEnd w:id="359"/>
      <w:r w:rsidRPr="00BE5BF7">
        <w:t xml:space="preserve"> </w:t>
      </w:r>
    </w:p>
    <w:p w14:paraId="7194B3FA" w14:textId="009116EA" w:rsidR="00385E44" w:rsidRPr="00BE5BF7" w:rsidRDefault="00385E44">
      <w:pPr>
        <w:pStyle w:val="Heading4"/>
      </w:pPr>
      <w:r w:rsidRPr="00BE5BF7">
        <w:lastRenderedPageBreak/>
        <w:t xml:space="preserve">Ak úspešný uchádzač odmietne uzavrieť </w:t>
      </w:r>
      <w:r w:rsidR="00437C48" w:rsidRPr="00BE5BF7">
        <w:t>z</w:t>
      </w:r>
      <w:r w:rsidR="00876192" w:rsidRPr="00BE5BF7">
        <w:t>mluv</w:t>
      </w:r>
      <w:r w:rsidRPr="00BE5BF7">
        <w:t xml:space="preserve">u alebo nie sú splnené povinnosti podľa bodu </w:t>
      </w:r>
      <w:r w:rsidR="00965203">
        <w:fldChar w:fldCharType="begin"/>
      </w:r>
      <w:r w:rsidR="00965203">
        <w:instrText xml:space="preserve"> REF _Ref4423303 \n \h  \* MERGEFORMAT </w:instrText>
      </w:r>
      <w:r w:rsidR="00965203">
        <w:fldChar w:fldCharType="separate"/>
      </w:r>
      <w:r w:rsidR="00C65539">
        <w:t>27.1</w:t>
      </w:r>
      <w:r w:rsidR="00965203">
        <w:fldChar w:fldCharType="end"/>
      </w:r>
      <w:r w:rsidRPr="00BE5BF7">
        <w:t xml:space="preserve">. tejto časti súťažných podkladov,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druhý v poradí. </w:t>
      </w:r>
    </w:p>
    <w:p w14:paraId="70C97E3F" w14:textId="77777777" w:rsidR="00385E44" w:rsidRPr="00BE5BF7" w:rsidRDefault="00385E44">
      <w:pPr>
        <w:pStyle w:val="Heading4"/>
      </w:pPr>
      <w:r w:rsidRPr="00BE5BF7">
        <w:t xml:space="preserve">Ak uchádzač, ktorý sa umiestnil ako druhý v poradí odmietne uzavrieť </w:t>
      </w:r>
      <w:r w:rsidR="00437C48" w:rsidRPr="00BE5BF7">
        <w:t>z</w:t>
      </w:r>
      <w:r w:rsidR="00876192" w:rsidRPr="00BE5BF7">
        <w:t>mluv</w:t>
      </w:r>
      <w:r w:rsidRPr="00BE5BF7">
        <w:t xml:space="preserve">u, neposkytne </w:t>
      </w:r>
      <w:r w:rsidR="0035086C" w:rsidRPr="00BE5BF7">
        <w:t>Verejn</w:t>
      </w:r>
      <w:r w:rsidRPr="00BE5BF7">
        <w:t>ému obstarávateľovi riadnu súčinnosť potrebnú na jej uzavretie tak, aby mohla byť uzavretá do 10 pracovných dní odo dňa, keď bol na jej uzavretie písomne vyzvaný</w:t>
      </w:r>
      <w:r w:rsidR="002136E8">
        <w:t xml:space="preserve"> ak Verejný obstarávateľ neurčí dlhšiu lehotu</w:t>
      </w:r>
      <w:r w:rsidRPr="00BE5BF7">
        <w:t xml:space="preserve">,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tretí v poradí. </w:t>
      </w:r>
    </w:p>
    <w:p w14:paraId="7CFD1D9C" w14:textId="77777777" w:rsidR="00385E44" w:rsidRPr="00BE5BF7" w:rsidRDefault="00385E44">
      <w:pPr>
        <w:pStyle w:val="Heading4"/>
      </w:pPr>
      <w:r w:rsidRPr="00BE5BF7">
        <w:t xml:space="preserve">Uchádzač, ktorý sa umiestnil ako tretí v poradí,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y tak, aby mohla byť uzavretá do 10 pracovných dní odo dňa, keď bol na jej uzavretie písomne vyzvaný</w:t>
      </w:r>
      <w:r w:rsidR="002136E8">
        <w:t>, ak Verejný obstarávateľ nestanoví dlhšiu lehotu</w:t>
      </w:r>
      <w:r w:rsidRPr="00BE5BF7">
        <w:t xml:space="preserve">. </w:t>
      </w:r>
    </w:p>
    <w:p w14:paraId="1565EB13" w14:textId="77777777" w:rsidR="00C02D1E" w:rsidRPr="00BE5BF7" w:rsidRDefault="00C02D1E">
      <w:pPr>
        <w:pStyle w:val="Heading4"/>
      </w:pPr>
      <w:r w:rsidRPr="00BE5BF7">
        <w:t>Verejný obstarávateľ vyžaduje, aby úspešný uchádzač v </w:t>
      </w:r>
      <w:r w:rsidR="00437C48" w:rsidRPr="00BE5BF7">
        <w:t>z</w:t>
      </w:r>
      <w:r w:rsidR="00876192" w:rsidRPr="00BE5BF7">
        <w:t>mluv</w:t>
      </w:r>
      <w:r w:rsidRPr="00BE5BF7">
        <w:t xml:space="preserve">e, najneskôr v čase jej uzavretia, uviedol údaje o všetkých známych subdodávateľoch (obchodné meno, sídlo alebo miesto podnikania, IČO a pod.), a tiež údaje o osobe oprávnenej konať </w:t>
      </w:r>
      <w:r w:rsidR="0085318F" w:rsidRPr="00BE5BF7">
        <w:t xml:space="preserve">v mene </w:t>
      </w:r>
      <w:r w:rsidRPr="00BE5BF7">
        <w:t xml:space="preserve">subdodávateľa v rozsahu meno a priezvisko, adresa pobytu, dátum narodenia. Uvedené informácie predloží úspešný uchádzač ako </w:t>
      </w:r>
      <w:r w:rsidR="00F376A8" w:rsidRPr="00CD293F">
        <w:t>P</w:t>
      </w:r>
      <w:r w:rsidRPr="00CD293F">
        <w:t xml:space="preserve">rílohu č. </w:t>
      </w:r>
      <w:r w:rsidR="00261A8E">
        <w:t>8</w:t>
      </w:r>
      <w:r w:rsidRPr="00CD293F">
        <w:t xml:space="preserve"> </w:t>
      </w:r>
      <w:r w:rsidR="00437C48" w:rsidRPr="00CD293F">
        <w:t>z</w:t>
      </w:r>
      <w:r w:rsidR="00876192" w:rsidRPr="00CD293F">
        <w:t>mluv</w:t>
      </w:r>
      <w:r w:rsidRPr="00CD293F">
        <w:t>y</w:t>
      </w:r>
      <w:r w:rsidRPr="00BE5BF7">
        <w:t>.</w:t>
      </w:r>
    </w:p>
    <w:p w14:paraId="01F8060F" w14:textId="77777777" w:rsidR="00C7432B" w:rsidRPr="00E24381" w:rsidRDefault="00385E44">
      <w:pPr>
        <w:pStyle w:val="Heading4"/>
      </w:pPr>
      <w:r w:rsidRPr="00BE5BF7">
        <w:t xml:space="preserve">Verejný obstarávateľ neuzavrie </w:t>
      </w:r>
      <w:r w:rsidR="00437C48" w:rsidRPr="00BE5BF7">
        <w:t>z</w:t>
      </w:r>
      <w:r w:rsidR="00876192" w:rsidRPr="00BE5BF7">
        <w:t>mluv</w:t>
      </w:r>
      <w:r w:rsidRPr="00BE5BF7">
        <w:t xml:space="preserve">u s uchádzačom alebo uchádzačmi, ktorí majú povinnosť zapisovať sa do registra partnerov verejného sektora </w:t>
      </w:r>
      <w:r w:rsidR="003F6159" w:rsidRPr="00BE5BF7">
        <w:t xml:space="preserve">podľa zákona č. 315/2016 Z. z. o registri partnerov verejného sektora a o zmene a doplnení niektorých zákonov </w:t>
      </w:r>
      <w:r w:rsidRPr="00BE5BF7">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30D0BDF" w14:textId="77777777" w:rsidR="001C640D" w:rsidRDefault="001C640D" w:rsidP="00B05651">
      <w:pPr>
        <w:ind w:left="709"/>
        <w:rPr>
          <w:rFonts w:eastAsiaTheme="majorEastAsia" w:cs="Arial"/>
          <w:b/>
          <w:szCs w:val="20"/>
        </w:rPr>
      </w:pPr>
    </w:p>
    <w:p w14:paraId="468D3A1D" w14:textId="77777777" w:rsidR="00791EE0" w:rsidRPr="00BE5BF7" w:rsidRDefault="005A68A1" w:rsidP="00B05651">
      <w:pPr>
        <w:ind w:left="709"/>
        <w:rPr>
          <w:rFonts w:eastAsiaTheme="majorEastAsia" w:cs="Arial"/>
          <w:b/>
          <w:szCs w:val="20"/>
        </w:rPr>
      </w:pPr>
      <w:r w:rsidRPr="00BE5BF7">
        <w:rPr>
          <w:rFonts w:eastAsiaTheme="majorEastAsia" w:cs="Arial"/>
          <w:b/>
          <w:szCs w:val="20"/>
        </w:rPr>
        <w:t xml:space="preserve">Prílohy Časti A. </w:t>
      </w:r>
      <w:r w:rsidR="003B49C4" w:rsidRPr="00BE5BF7">
        <w:rPr>
          <w:rFonts w:eastAsiaTheme="majorEastAsia" w:cs="Arial"/>
          <w:b/>
          <w:szCs w:val="20"/>
        </w:rPr>
        <w:t>Súťažných podkladov</w:t>
      </w:r>
    </w:p>
    <w:p w14:paraId="32FB3BAF" w14:textId="77777777" w:rsidR="000A6937" w:rsidRPr="00BE5BF7" w:rsidRDefault="000A6937" w:rsidP="000A6937">
      <w:pPr>
        <w:ind w:left="1985" w:hanging="1276"/>
        <w:rPr>
          <w:rFonts w:cs="Arial"/>
          <w:szCs w:val="20"/>
        </w:rPr>
      </w:pPr>
      <w:r w:rsidRPr="00BE5BF7">
        <w:rPr>
          <w:rFonts w:cs="Arial"/>
          <w:szCs w:val="20"/>
        </w:rPr>
        <w:t xml:space="preserve">Príloha č. A.1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6B2D778C" w14:textId="77777777" w:rsidR="000A6937" w:rsidRPr="00BE5BF7" w:rsidRDefault="000A6937" w:rsidP="000A6937">
      <w:pPr>
        <w:ind w:left="1985" w:hanging="1276"/>
        <w:rPr>
          <w:rFonts w:cs="Arial"/>
          <w:szCs w:val="20"/>
        </w:rPr>
      </w:pPr>
      <w:r w:rsidRPr="00BE5BF7">
        <w:rPr>
          <w:rFonts w:cs="Arial"/>
          <w:szCs w:val="20"/>
        </w:rPr>
        <w:t xml:space="preserve">Príloha č. A.2 </w:t>
      </w:r>
      <w:r w:rsidRPr="00BE5BF7">
        <w:rPr>
          <w:rFonts w:cs="Arial"/>
          <w:szCs w:val="20"/>
        </w:rPr>
        <w:tab/>
        <w:t>Čestné vyhlásenie o </w:t>
      </w:r>
      <w:r w:rsidR="000B4CA9" w:rsidRPr="00BE5BF7">
        <w:rPr>
          <w:rFonts w:cs="Arial"/>
          <w:szCs w:val="20"/>
        </w:rPr>
        <w:t>podmienkach</w:t>
      </w:r>
      <w:r w:rsidRPr="00BE5BF7">
        <w:rPr>
          <w:rFonts w:cs="Arial"/>
          <w:szCs w:val="20"/>
        </w:rPr>
        <w:t xml:space="preserve"> Verejnej súťaže (vzor)</w:t>
      </w:r>
    </w:p>
    <w:p w14:paraId="4A5020EE"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A.3 </w:t>
      </w:r>
      <w:r w:rsidRPr="00BE5BF7">
        <w:rPr>
          <w:rFonts w:cs="Arial"/>
          <w:szCs w:val="20"/>
        </w:rPr>
        <w:tab/>
        <w:t>Čestné vyhlásenie o neprítomnosti konfliktu záujmov (vzor)</w:t>
      </w:r>
    </w:p>
    <w:p w14:paraId="7F0C3A07" w14:textId="77777777" w:rsidR="000A6937" w:rsidRPr="00BE5BF7" w:rsidRDefault="000A6937" w:rsidP="000A6937">
      <w:pPr>
        <w:ind w:left="1985" w:hanging="1276"/>
        <w:rPr>
          <w:rFonts w:cs="Arial"/>
          <w:szCs w:val="20"/>
        </w:rPr>
      </w:pPr>
      <w:r w:rsidRPr="00BE5BF7">
        <w:rPr>
          <w:rFonts w:cs="Arial"/>
          <w:szCs w:val="20"/>
        </w:rPr>
        <w:t xml:space="preserve">Príloha č. A.4 </w:t>
      </w:r>
      <w:r w:rsidRPr="00BE5BF7">
        <w:rPr>
          <w:rFonts w:cs="Arial"/>
          <w:szCs w:val="20"/>
        </w:rPr>
        <w:tab/>
        <w:t>Čestné vyhlásenie o vytvorení Skupiny dodávateľov (vzor)</w:t>
      </w:r>
    </w:p>
    <w:p w14:paraId="131B0A25"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A.5 </w:t>
      </w:r>
      <w:r w:rsidRPr="00BE5BF7">
        <w:rPr>
          <w:rFonts w:cs="Arial"/>
          <w:szCs w:val="20"/>
        </w:rPr>
        <w:tab/>
        <w:t>Splnomocnenie vedúceho člena Skupiny dodávateľov (vzor)</w:t>
      </w:r>
    </w:p>
    <w:p w14:paraId="0F60DAA0" w14:textId="77777777" w:rsidR="00F0716F" w:rsidRPr="00BE5BF7" w:rsidRDefault="00CB6416" w:rsidP="001B3C96">
      <w:pPr>
        <w:pStyle w:val="Heading1"/>
      </w:pPr>
      <w:r w:rsidRPr="00BE5BF7">
        <w:br w:type="page"/>
      </w:r>
      <w:bookmarkStart w:id="360" w:name="_Toc444084972"/>
      <w:bookmarkStart w:id="361" w:name="_Toc4416502"/>
      <w:bookmarkStart w:id="362" w:name="_Toc4416636"/>
      <w:bookmarkStart w:id="363" w:name="_Toc4416930"/>
      <w:bookmarkStart w:id="364" w:name="_Toc4416979"/>
      <w:bookmarkStart w:id="365" w:name="_Toc77326693"/>
      <w:r w:rsidR="00F0716F" w:rsidRPr="00BE5BF7">
        <w:lastRenderedPageBreak/>
        <w:t xml:space="preserve">Opis </w:t>
      </w:r>
      <w:r w:rsidR="0068594A" w:rsidRPr="00BE5BF7">
        <w:t>p</w:t>
      </w:r>
      <w:r w:rsidR="007D674D" w:rsidRPr="00BE5BF7">
        <w:t>redmet</w:t>
      </w:r>
      <w:r w:rsidR="00F0716F" w:rsidRPr="00BE5BF7">
        <w:t>u zákazky</w:t>
      </w:r>
      <w:bookmarkEnd w:id="360"/>
      <w:bookmarkEnd w:id="361"/>
      <w:bookmarkEnd w:id="362"/>
      <w:bookmarkEnd w:id="363"/>
      <w:bookmarkEnd w:id="364"/>
      <w:bookmarkEnd w:id="365"/>
    </w:p>
    <w:p w14:paraId="11AFF3E9" w14:textId="77777777" w:rsidR="000B4CA9" w:rsidRPr="00BE5BF7" w:rsidRDefault="00525ACA" w:rsidP="00D54716">
      <w:pPr>
        <w:pStyle w:val="Heading3"/>
      </w:pPr>
      <w:bookmarkStart w:id="366" w:name="_Toc77326694"/>
      <w:bookmarkStart w:id="367" w:name="_Toc444084984"/>
      <w:r>
        <w:t>Predmet zákazky</w:t>
      </w:r>
      <w:bookmarkEnd w:id="366"/>
    </w:p>
    <w:p w14:paraId="262CE592" w14:textId="77777777" w:rsidR="00525ACA" w:rsidRDefault="00525ACA">
      <w:pPr>
        <w:pStyle w:val="Heading4"/>
      </w:pPr>
      <w:r w:rsidRPr="00525ACA">
        <w:t>Predmetom zákazky je zabezpečenie a rozvoj efektívnej, bezpečnej a kvalitnej pravidelnej</w:t>
      </w:r>
      <w:r>
        <w:t xml:space="preserve"> </w:t>
      </w:r>
      <w:r w:rsidRPr="00525ACA">
        <w:t>verejnej mestskej autobusovej dopravy a dopravnej obslužnosti v záujmovom území</w:t>
      </w:r>
      <w:r>
        <w:t xml:space="preserve"> </w:t>
      </w:r>
      <w:r w:rsidR="00AC26EC">
        <w:t>Mesta Zvolen</w:t>
      </w:r>
      <w:r w:rsidRPr="00525ACA">
        <w:t xml:space="preserve"> za cestovné určené Verejným obstarávateľom. Kvantitatívne a kvalitatívne požiadavky na predmet zákazky </w:t>
      </w:r>
      <w:r w:rsidR="00AC26EC">
        <w:t xml:space="preserve">a spôsob poskytovania služieb </w:t>
      </w:r>
      <w:r w:rsidRPr="00525ACA">
        <w:t>sú</w:t>
      </w:r>
      <w:r>
        <w:t xml:space="preserve"> </w:t>
      </w:r>
      <w:r w:rsidRPr="00525ACA">
        <w:t xml:space="preserve">uvedené </w:t>
      </w:r>
      <w:r w:rsidR="00AC26EC">
        <w:t>najmä v návrhu zmluvy a jej prílohách, osobitne najmä v technických a prevádzkových štandardoch, ktoré tvoria prílohu č. 4 zmluvy</w:t>
      </w:r>
      <w:r w:rsidRPr="00525ACA">
        <w:t>.</w:t>
      </w:r>
      <w:r>
        <w:t xml:space="preserve"> </w:t>
      </w:r>
    </w:p>
    <w:p w14:paraId="236FE729" w14:textId="77777777" w:rsidR="000B4CA9" w:rsidRDefault="004904AB">
      <w:pPr>
        <w:pStyle w:val="Heading4"/>
      </w:pPr>
      <w:r>
        <w:t>D</w:t>
      </w:r>
      <w:r w:rsidRPr="007F0177">
        <w:t xml:space="preserve">eň </w:t>
      </w:r>
      <w:r>
        <w:t xml:space="preserve">začatia prevádzky a poskytovania služby je plánovaný na deň </w:t>
      </w:r>
      <w:r w:rsidRPr="007F0177">
        <w:t>01.06.2022</w:t>
      </w:r>
      <w:r>
        <w:t>. V prípade</w:t>
      </w:r>
      <w:r w:rsidRPr="007F0177">
        <w:t xml:space="preserve">, že k nadobudnutiu účinnosti </w:t>
      </w:r>
      <w:r>
        <w:t>zmluvy</w:t>
      </w:r>
      <w:r w:rsidRPr="007F0177">
        <w:t xml:space="preserve"> nedôjde do dátumu </w:t>
      </w:r>
      <w:r>
        <w:t>01.12.2021</w:t>
      </w:r>
      <w:r w:rsidRPr="007F0177">
        <w:t xml:space="preserve">, tak za deň </w:t>
      </w:r>
      <w:r>
        <w:t>z</w:t>
      </w:r>
      <w:r w:rsidRPr="007F0177">
        <w:t xml:space="preserve">ačatia prevádzky sa </w:t>
      </w:r>
      <w:r>
        <w:t>bude považovať</w:t>
      </w:r>
      <w:r w:rsidRPr="007F0177">
        <w:t xml:space="preserve"> </w:t>
      </w:r>
      <w:r>
        <w:t>deň nasledujúci po uplynutí šiestich mesiacov</w:t>
      </w:r>
      <w:r w:rsidRPr="007F0177">
        <w:t xml:space="preserve"> odo dňa nadobudnutia účinnosti Zmluvy.</w:t>
      </w:r>
    </w:p>
    <w:p w14:paraId="1703D08F" w14:textId="77777777" w:rsidR="004904AB" w:rsidRDefault="004904AB">
      <w:pPr>
        <w:pStyle w:val="Heading4"/>
      </w:pPr>
      <w:r>
        <w:t xml:space="preserve">V rámci </w:t>
      </w:r>
      <w:r w:rsidR="00F10F12">
        <w:t xml:space="preserve">počiatočného (najmenej) 6 mesačného obdobia uchádzač zabezpečí a vykoná všetky úkony a/alebo činnosti súvisiace s prípravou na prevádzkovanie služby, vrátane zabezpečenia všetkých vozidiel, všetkých certifikátov, poistení, povolení a iných dokumentov potrebných na riadne prevádzkovanie </w:t>
      </w:r>
      <w:r w:rsidR="001769DA">
        <w:t>s</w:t>
      </w:r>
      <w:r w:rsidR="00F10F12">
        <w:t>lužby</w:t>
      </w:r>
      <w:r w:rsidR="001769DA">
        <w:t>.</w:t>
      </w:r>
    </w:p>
    <w:p w14:paraId="0864CE6D" w14:textId="77777777" w:rsidR="0082159F" w:rsidRPr="0082159F" w:rsidRDefault="0082159F">
      <w:pPr>
        <w:pStyle w:val="Heading4"/>
      </w:pPr>
      <w:r>
        <w:t>Doba poskytovania služieb je 10 rokov odo dňa začatia prevádzky.</w:t>
      </w:r>
    </w:p>
    <w:p w14:paraId="1E4FE239" w14:textId="1CE32EE3" w:rsidR="00466B80" w:rsidRDefault="0078598D">
      <w:pPr>
        <w:pStyle w:val="Heading4"/>
      </w:pPr>
      <w:r>
        <w:t xml:space="preserve">Verejný obstarávateľ zároveň definoval </w:t>
      </w:r>
      <w:r w:rsidR="0003729E">
        <w:t xml:space="preserve">prechodné obdobie </w:t>
      </w:r>
      <w:r w:rsidR="0003729E" w:rsidRPr="0003729E">
        <w:t xml:space="preserve">desiatich (10) mesiacov odo dňa nadobudnutia účinnosti </w:t>
      </w:r>
      <w:r w:rsidR="0003729E">
        <w:t>z</w:t>
      </w:r>
      <w:r w:rsidR="0003729E" w:rsidRPr="0003729E">
        <w:t>mluvy</w:t>
      </w:r>
      <w:r w:rsidR="0003729E">
        <w:t xml:space="preserve"> počas ktorého vozidlá dopravcu nebudú musieť spĺňať všetky parametre stanovené technickými a prevádzkovými štandardmi. Okrem prechodného obdobia Verejný obstarávateľ zadefinoval aj osobitnú výnimku pre štyri (4) dočasné vo</w:t>
      </w:r>
      <w:r w:rsidR="006111D4">
        <w:t>z</w:t>
      </w:r>
      <w:r w:rsidR="0003729E">
        <w:t xml:space="preserve">idlá dopravcu, ktoré budú neskôr </w:t>
      </w:r>
      <w:r w:rsidR="00466B80">
        <w:t xml:space="preserve">(od </w:t>
      </w:r>
      <w:r w:rsidR="00466B80" w:rsidRPr="00BC1BF9">
        <w:t>30.06.2024</w:t>
      </w:r>
      <w:r w:rsidR="00466B80">
        <w:t xml:space="preserve">) </w:t>
      </w:r>
      <w:r w:rsidR="0003729E">
        <w:t>nahradené vozidlami objednávateľa</w:t>
      </w:r>
      <w:r w:rsidR="00466B80">
        <w:t xml:space="preserve"> v súlade so zmluvou</w:t>
      </w:r>
      <w:r w:rsidR="0003729E">
        <w:t>.</w:t>
      </w:r>
      <w:r w:rsidR="00466B80">
        <w:t xml:space="preserve"> Na dočasné vozidlá sa uplatňujú rovnaké výnimky ako na vozidlá dopravcu v prechodnom období. </w:t>
      </w:r>
    </w:p>
    <w:p w14:paraId="79A66824" w14:textId="77777777" w:rsidR="00C4105C" w:rsidRPr="00C4105C" w:rsidRDefault="00466B80">
      <w:pPr>
        <w:pStyle w:val="Heading4"/>
      </w:pPr>
      <w:r>
        <w:t xml:space="preserve">Rozsah </w:t>
      </w:r>
      <w:r w:rsidR="00290A22">
        <w:t xml:space="preserve">tarifných kilometrov v zmysle referenčných cestovných poriadkov pre účely vypracovania ponuky uchádzača je </w:t>
      </w:r>
      <w:r w:rsidR="00290A22" w:rsidRPr="00290A22">
        <w:t xml:space="preserve">1 111 897 </w:t>
      </w:r>
      <w:r w:rsidR="006933F4">
        <w:t xml:space="preserve">tarifných </w:t>
      </w:r>
      <w:r w:rsidR="00290A22" w:rsidRPr="00290A22">
        <w:t>km ro</w:t>
      </w:r>
      <w:r w:rsidR="00290A22" w:rsidRPr="00290A22">
        <w:rPr>
          <w:rFonts w:cs="Cambria"/>
        </w:rPr>
        <w:t>č</w:t>
      </w:r>
      <w:r w:rsidR="00290A22" w:rsidRPr="00290A22">
        <w:t>ne</w:t>
      </w:r>
      <w:r w:rsidR="006933F4">
        <w:t xml:space="preserve">, t. j. </w:t>
      </w:r>
      <w:r w:rsidR="006933F4" w:rsidRPr="006933F4">
        <w:t>11</w:t>
      </w:r>
      <w:r w:rsidR="006933F4">
        <w:t> </w:t>
      </w:r>
      <w:r w:rsidR="006933F4" w:rsidRPr="006933F4">
        <w:t>118</w:t>
      </w:r>
      <w:r w:rsidR="006933F4">
        <w:t xml:space="preserve"> </w:t>
      </w:r>
      <w:r w:rsidR="006933F4" w:rsidRPr="006933F4">
        <w:t>97</w:t>
      </w:r>
      <w:r w:rsidR="006933F4">
        <w:t>0</w:t>
      </w:r>
      <w:r w:rsidR="006933F4" w:rsidRPr="006933F4">
        <w:t xml:space="preserve"> </w:t>
      </w:r>
      <w:r w:rsidR="006933F4">
        <w:t xml:space="preserve">tarifných </w:t>
      </w:r>
      <w:r w:rsidR="006933F4" w:rsidRPr="006933F4">
        <w:t>km</w:t>
      </w:r>
      <w:r w:rsidR="006933F4">
        <w:t xml:space="preserve"> počas celého trvania zmluvy</w:t>
      </w:r>
      <w:r w:rsidR="001362B3">
        <w:t xml:space="preserve"> (10 rokov)</w:t>
      </w:r>
      <w:r w:rsidR="006933F4">
        <w:t xml:space="preserve">. </w:t>
      </w:r>
      <w:r w:rsidR="001362B3">
        <w:t>Do celkovej kilometrickej dĺžky budú k</w:t>
      </w:r>
      <w:r w:rsidR="006933F4">
        <w:t xml:space="preserve"> tarifným kilometrom pripočítané technologické kilometre, ktorých záväznú maximálnu dĺžku na zabezpečenie záväzku verejnej služby podľa referenčných cestovných poriadkov </w:t>
      </w:r>
      <w:r w:rsidR="001362B3">
        <w:t>určí v ponuke uchádzač. Ako podklad k jej určeniu uchádzač ako súčasť ponuky vypracuje aj referenčné obehy vozidiel</w:t>
      </w:r>
      <w:r w:rsidR="00C4105C">
        <w:t>, ktoré sa v prípade úspechu ponuky uchádzača stanú pre účely zmluvy záväznými. Podmienky úprav cestovných poriadkov, obehov a zmien rozsahu záväzku verejnej služby podrobne určuje zmluva.</w:t>
      </w:r>
    </w:p>
    <w:p w14:paraId="7FF61932" w14:textId="77777777" w:rsidR="001769DA" w:rsidRDefault="00466B80">
      <w:pPr>
        <w:pStyle w:val="Heading4"/>
      </w:pPr>
      <w:r>
        <w:t>Všetky bližšie podmienky</w:t>
      </w:r>
      <w:r w:rsidR="00C4105C">
        <w:t xml:space="preserve"> poskytovania záväzku verejnej služby</w:t>
      </w:r>
      <w:r>
        <w:t xml:space="preserve"> </w:t>
      </w:r>
      <w:r w:rsidR="009E1507">
        <w:t>(požiadavky na predmet zákazky) sú bližšie definované zmluvou a prílohami zmluvy, ktoré spolu tvoria Prílohu č. D.1 týchto súťažných podkladov</w:t>
      </w:r>
      <w:r>
        <w:t>.</w:t>
      </w:r>
    </w:p>
    <w:p w14:paraId="1F319791" w14:textId="77777777" w:rsidR="00447E29" w:rsidRDefault="00447E29" w:rsidP="00D94CF5">
      <w:pPr>
        <w:ind w:left="2127" w:hanging="1418"/>
        <w:rPr>
          <w:rFonts w:cs="Arial"/>
          <w:szCs w:val="20"/>
        </w:rPr>
      </w:pPr>
    </w:p>
    <w:p w14:paraId="4C9047A7" w14:textId="77777777" w:rsidR="003952DC" w:rsidRDefault="003952DC" w:rsidP="003952DC">
      <w:pPr>
        <w:ind w:left="2127" w:hanging="1418"/>
        <w:rPr>
          <w:rFonts w:cs="Arial"/>
          <w:szCs w:val="20"/>
        </w:rPr>
      </w:pPr>
    </w:p>
    <w:p w14:paraId="5619B16D" w14:textId="77777777" w:rsidR="007704E0" w:rsidRDefault="007704E0" w:rsidP="00EA6975">
      <w:pPr>
        <w:spacing w:after="0" w:line="240" w:lineRule="auto"/>
        <w:jc w:val="left"/>
        <w:rPr>
          <w:rFonts w:cs="Arial"/>
          <w:szCs w:val="20"/>
        </w:rPr>
      </w:pPr>
    </w:p>
    <w:p w14:paraId="32B881AF" w14:textId="77777777" w:rsidR="007704E0" w:rsidRDefault="007704E0">
      <w:pPr>
        <w:spacing w:after="0" w:line="240" w:lineRule="auto"/>
        <w:jc w:val="left"/>
        <w:rPr>
          <w:rFonts w:cs="Arial"/>
          <w:szCs w:val="20"/>
        </w:rPr>
      </w:pPr>
    </w:p>
    <w:p w14:paraId="6B53DD4E" w14:textId="77777777" w:rsidR="003952DC" w:rsidRPr="00BE5BF7" w:rsidRDefault="004F52ED" w:rsidP="00203E4E">
      <w:pPr>
        <w:spacing w:after="0" w:line="240" w:lineRule="auto"/>
        <w:jc w:val="left"/>
        <w:rPr>
          <w:rFonts w:cs="Arial"/>
          <w:szCs w:val="20"/>
        </w:rPr>
      </w:pPr>
      <w:r>
        <w:rPr>
          <w:rFonts w:cs="Arial"/>
          <w:szCs w:val="20"/>
        </w:rPr>
        <w:br w:type="page"/>
      </w:r>
    </w:p>
    <w:p w14:paraId="0B5DE529" w14:textId="77777777" w:rsidR="00AB7E74" w:rsidRPr="00BE5BF7" w:rsidRDefault="00AB7E74" w:rsidP="001B3C96">
      <w:pPr>
        <w:pStyle w:val="Heading1"/>
      </w:pPr>
      <w:bookmarkStart w:id="368" w:name="_Toc4416503"/>
      <w:bookmarkStart w:id="369" w:name="_Toc4416638"/>
      <w:bookmarkStart w:id="370" w:name="_Toc4416932"/>
      <w:bookmarkStart w:id="371" w:name="_Toc4416981"/>
      <w:bookmarkStart w:id="372" w:name="_Toc77326695"/>
      <w:r w:rsidRPr="00BE5BF7">
        <w:lastRenderedPageBreak/>
        <w:t>Spôsob určenia ceny</w:t>
      </w:r>
      <w:bookmarkEnd w:id="367"/>
      <w:bookmarkEnd w:id="368"/>
      <w:bookmarkEnd w:id="369"/>
      <w:bookmarkEnd w:id="370"/>
      <w:bookmarkEnd w:id="371"/>
      <w:bookmarkEnd w:id="372"/>
    </w:p>
    <w:p w14:paraId="2C2D180F" w14:textId="77777777" w:rsidR="00AB7E74" w:rsidRPr="00BE5BF7" w:rsidRDefault="00AB7E74" w:rsidP="00D54716">
      <w:pPr>
        <w:pStyle w:val="Heading3"/>
      </w:pPr>
      <w:bookmarkStart w:id="373" w:name="_Toc400006306"/>
      <w:bookmarkStart w:id="374" w:name="_Toc444084985"/>
      <w:bookmarkStart w:id="375" w:name="_Toc4416639"/>
      <w:bookmarkStart w:id="376" w:name="_Toc4416933"/>
      <w:bookmarkStart w:id="377" w:name="_Toc4416982"/>
      <w:bookmarkStart w:id="378" w:name="_Toc77326696"/>
      <w:r w:rsidRPr="00BE5BF7">
        <w:t xml:space="preserve">Stanovenie ceny za </w:t>
      </w:r>
      <w:r w:rsidR="0068594A" w:rsidRPr="00BE5BF7">
        <w:t>p</w:t>
      </w:r>
      <w:r w:rsidR="007D674D" w:rsidRPr="00BE5BF7">
        <w:t>redmet</w:t>
      </w:r>
      <w:r w:rsidRPr="00BE5BF7">
        <w:t xml:space="preserve"> zákazky</w:t>
      </w:r>
      <w:bookmarkEnd w:id="373"/>
      <w:bookmarkEnd w:id="374"/>
      <w:bookmarkEnd w:id="375"/>
      <w:bookmarkEnd w:id="376"/>
      <w:bookmarkEnd w:id="377"/>
      <w:bookmarkEnd w:id="378"/>
      <w:r w:rsidR="00D12961" w:rsidRPr="00BE5BF7">
        <w:t xml:space="preserve"> </w:t>
      </w:r>
    </w:p>
    <w:p w14:paraId="5900B9D6" w14:textId="77777777" w:rsidR="007C13AD" w:rsidRPr="00BE5BF7" w:rsidRDefault="007C13AD">
      <w:pPr>
        <w:pStyle w:val="Heading4"/>
      </w:pPr>
      <w:bookmarkStart w:id="379" w:name="_Toc400006307"/>
      <w:bookmarkStart w:id="380" w:name="_Toc444084986"/>
      <w:bookmarkStart w:id="381" w:name="_Toc4416640"/>
      <w:bookmarkStart w:id="382" w:name="_Toc4416934"/>
      <w:bookmarkStart w:id="383" w:name="_Toc4416983"/>
      <w:r w:rsidRPr="00BE5BF7">
        <w:t>Cena za predmet zákazky podľa Časti B.  Opis predmetu zákazky musí byť stanovená v zmysle zákona NR SR č.18/1996 Z. z. o cenách, v platnom znení a vyhlášky MF SR č.87/1996 Z. z., ktorou sa tento vykonáva.</w:t>
      </w:r>
    </w:p>
    <w:p w14:paraId="0BE61E0A" w14:textId="77777777" w:rsidR="007C13AD" w:rsidRPr="00BE5BF7" w:rsidRDefault="007C13AD">
      <w:pPr>
        <w:pStyle w:val="Heading4"/>
      </w:pPr>
      <w:r w:rsidRPr="00BE5BF7">
        <w:t>Uchádzač musí v ponuke uviesť celkovú cenu celého predmetu zákazky, t.</w:t>
      </w:r>
      <w:r w:rsidR="00624CDA">
        <w:t xml:space="preserve"> </w:t>
      </w:r>
      <w:r w:rsidRPr="00BE5BF7">
        <w:t>j. cenu vrátane odplaty za akékoľvek súvisiace náklady</w:t>
      </w:r>
      <w:r w:rsidR="002A74A3" w:rsidRPr="00BE5BF7">
        <w:t xml:space="preserve"> spojené s plnením uchádzača za realizáciu </w:t>
      </w:r>
      <w:r w:rsidR="001C5D43">
        <w:t>predmetu zákazky</w:t>
      </w:r>
      <w:r w:rsidR="002A74A3" w:rsidRPr="00BE5BF7">
        <w:t xml:space="preserve"> a poskytovanie služieb, ako sú opísané</w:t>
      </w:r>
      <w:r w:rsidRPr="00BE5BF7">
        <w:t xml:space="preserve"> v Časti B. Opis predmetu zákazky a Časti D. Obchodné podmienky týchto súťažných podkladov</w:t>
      </w:r>
      <w:r w:rsidR="002A74A3" w:rsidRPr="00BE5BF7">
        <w:t xml:space="preserve"> a v súlade s ponukou uchádzača</w:t>
      </w:r>
      <w:r w:rsidRPr="00BE5BF7">
        <w:t>.</w:t>
      </w:r>
    </w:p>
    <w:p w14:paraId="161B0A33" w14:textId="77777777" w:rsidR="007C13AD" w:rsidRPr="00BE5BF7" w:rsidRDefault="00544D1D">
      <w:pPr>
        <w:pStyle w:val="Heading4"/>
      </w:pPr>
      <w:r>
        <w:t>V cene musia byť zahrnuté všetky náklady spojené s realizáciou predmetu zákazky, vrátane súvisiacich služieb a poplatkov, okrem nákladov, ktoré sú podľa zmluvy hradené v režime ekonomicky oprávnených nákladov. Záujemca je pred predložením svojej ponuky povinný vziať do úvahy všetko, čo je nevyhnutné na úplné a riadne plnenie zmluvy, pričom do svojich cien zahrnie všetky náklady spojené s plnením predmetu zákazky</w:t>
      </w:r>
      <w:r w:rsidR="008D018E">
        <w:t xml:space="preserve"> a primeraný zisk</w:t>
      </w:r>
      <w:r>
        <w:t>.</w:t>
      </w:r>
    </w:p>
    <w:p w14:paraId="26631295" w14:textId="77777777" w:rsidR="00AB7E74" w:rsidRPr="00BE5BF7" w:rsidRDefault="00AB7E74" w:rsidP="00D54716">
      <w:pPr>
        <w:pStyle w:val="Heading3"/>
      </w:pPr>
      <w:bookmarkStart w:id="384" w:name="_Toc77326697"/>
      <w:r w:rsidRPr="00BE5BF7">
        <w:t xml:space="preserve">Predloženie ceny za </w:t>
      </w:r>
      <w:r w:rsidR="0068594A" w:rsidRPr="00BE5BF7">
        <w:t>p</w:t>
      </w:r>
      <w:r w:rsidR="007D674D" w:rsidRPr="00BE5BF7">
        <w:t>redmet</w:t>
      </w:r>
      <w:r w:rsidRPr="00BE5BF7">
        <w:t xml:space="preserve"> zákazky</w:t>
      </w:r>
      <w:bookmarkEnd w:id="379"/>
      <w:bookmarkEnd w:id="380"/>
      <w:bookmarkEnd w:id="381"/>
      <w:bookmarkEnd w:id="382"/>
      <w:bookmarkEnd w:id="383"/>
      <w:bookmarkEnd w:id="384"/>
    </w:p>
    <w:p w14:paraId="41CC9F9E" w14:textId="77777777" w:rsidR="00AB7E74" w:rsidRPr="00BE5BF7" w:rsidRDefault="00AB7E74" w:rsidP="00C01EBB">
      <w:pPr>
        <w:pStyle w:val="ListParagraph"/>
        <w:widowControl w:val="0"/>
        <w:numPr>
          <w:ilvl w:val="0"/>
          <w:numId w:val="8"/>
        </w:numPr>
        <w:contextualSpacing w:val="0"/>
        <w:rPr>
          <w:rFonts w:ascii="Cambria" w:hAnsi="Cambria" w:cs="Arial"/>
          <w:vanish/>
        </w:rPr>
      </w:pPr>
    </w:p>
    <w:p w14:paraId="621440CB" w14:textId="77777777" w:rsidR="00A27BDD" w:rsidRDefault="00512AF5">
      <w:pPr>
        <w:pStyle w:val="Heading4"/>
      </w:pPr>
      <w:bookmarkStart w:id="385" w:name="_Hlk13568137"/>
      <w:r w:rsidRPr="00BE5BF7">
        <w:t xml:space="preserve">Uchádzač </w:t>
      </w:r>
      <w:r w:rsidR="00A27BDD">
        <w:t xml:space="preserve">predloží cenu za realizáciu predmetu zákazky vo forme vyplnenej Prílohy č. </w:t>
      </w:r>
      <w:r w:rsidR="00C509FD">
        <w:t>E</w:t>
      </w:r>
      <w:r w:rsidR="00A27BDD">
        <w:t xml:space="preserve">.1 Návrh na plnenie kritérií a Prílohy </w:t>
      </w:r>
      <w:r w:rsidR="00C509FD">
        <w:t>E</w:t>
      </w:r>
      <w:r w:rsidR="00A27BDD">
        <w:t>.2</w:t>
      </w:r>
      <w:r w:rsidR="00A27BDD" w:rsidRPr="00A27BDD">
        <w:t xml:space="preserve"> </w:t>
      </w:r>
      <w:r w:rsidR="007A532D">
        <w:t> Cenová ponuka</w:t>
      </w:r>
      <w:r w:rsidR="008D018E" w:rsidRPr="00BE5BF7">
        <w:t xml:space="preserve"> </w:t>
      </w:r>
      <w:r w:rsidR="00A27BDD" w:rsidRPr="00A27BDD">
        <w:t>týchto súťažných podkladov</w:t>
      </w:r>
      <w:r w:rsidR="00A27BDD">
        <w:t>.</w:t>
      </w:r>
    </w:p>
    <w:p w14:paraId="3E06A821" w14:textId="77777777" w:rsidR="00512AF5" w:rsidRPr="00BE5BF7" w:rsidRDefault="008D018E">
      <w:pPr>
        <w:pStyle w:val="Heading4"/>
      </w:pPr>
      <w:r w:rsidRPr="008D018E">
        <w:t xml:space="preserve">Všetci uchádzači (bez ohľadu na krajinu sídla) uvedú v ponuke ceny bez DPH. </w:t>
      </w:r>
      <w:r w:rsidR="00512AF5" w:rsidRPr="00BE5BF7">
        <w:t>Uchádzač zároveň uvedie, či je alebo nie je registrovaným platiteľom DPH v Slovenskej republike</w:t>
      </w:r>
      <w:bookmarkEnd w:id="385"/>
      <w:r w:rsidR="00512AF5" w:rsidRPr="00BE5BF7">
        <w:t xml:space="preserve">. </w:t>
      </w:r>
    </w:p>
    <w:p w14:paraId="206CC18C" w14:textId="77777777" w:rsidR="003B49C4" w:rsidRPr="00BE5BF7" w:rsidRDefault="003B49C4" w:rsidP="003B49C4">
      <w:pPr>
        <w:ind w:left="1985" w:hanging="1276"/>
        <w:rPr>
          <w:rFonts w:cs="Arial"/>
          <w:szCs w:val="20"/>
        </w:rPr>
      </w:pPr>
    </w:p>
    <w:p w14:paraId="0749DD3F" w14:textId="77777777" w:rsidR="003B49C4" w:rsidRPr="00BE5BF7" w:rsidRDefault="003B49C4">
      <w:pPr>
        <w:spacing w:after="0" w:line="240" w:lineRule="auto"/>
        <w:jc w:val="left"/>
        <w:rPr>
          <w:rFonts w:eastAsiaTheme="majorEastAsia" w:cstheme="majorBidi"/>
          <w:b/>
          <w:sz w:val="28"/>
          <w:szCs w:val="28"/>
          <w:u w:val="single"/>
        </w:rPr>
      </w:pPr>
      <w:r w:rsidRPr="00BE5BF7">
        <w:rPr>
          <w:rFonts w:eastAsiaTheme="majorEastAsia" w:cstheme="majorBidi"/>
          <w:b/>
          <w:sz w:val="28"/>
          <w:szCs w:val="28"/>
          <w:u w:val="single"/>
        </w:rPr>
        <w:br w:type="page"/>
      </w:r>
    </w:p>
    <w:p w14:paraId="37B97502" w14:textId="77777777" w:rsidR="004D6EEC" w:rsidRPr="00BE5BF7" w:rsidRDefault="004D6EEC" w:rsidP="001B3C96">
      <w:pPr>
        <w:pStyle w:val="Heading1"/>
      </w:pPr>
      <w:bookmarkStart w:id="386" w:name="_Toc4416504"/>
      <w:bookmarkStart w:id="387" w:name="_Toc4416641"/>
      <w:bookmarkStart w:id="388" w:name="_Toc4416935"/>
      <w:bookmarkStart w:id="389" w:name="_Toc4416984"/>
      <w:bookmarkStart w:id="390" w:name="_Toc77326698"/>
      <w:r w:rsidRPr="00BE5BF7">
        <w:lastRenderedPageBreak/>
        <w:t>Obchodné podmienky</w:t>
      </w:r>
      <w:bookmarkEnd w:id="386"/>
      <w:bookmarkEnd w:id="387"/>
      <w:bookmarkEnd w:id="388"/>
      <w:bookmarkEnd w:id="389"/>
      <w:bookmarkEnd w:id="390"/>
    </w:p>
    <w:p w14:paraId="60CA8D44" w14:textId="77777777" w:rsidR="00AB7E74" w:rsidRPr="00BE5BF7" w:rsidRDefault="00AB7E74" w:rsidP="00D54716">
      <w:pPr>
        <w:pStyle w:val="Heading3"/>
      </w:pPr>
      <w:bookmarkStart w:id="391" w:name="_Toc444084988"/>
      <w:bookmarkStart w:id="392" w:name="_Toc4416642"/>
      <w:bookmarkStart w:id="393" w:name="_Toc4416936"/>
      <w:bookmarkStart w:id="394" w:name="_Toc4416985"/>
      <w:bookmarkStart w:id="395" w:name="_Toc77326699"/>
      <w:r w:rsidRPr="00BE5BF7">
        <w:t xml:space="preserve">Podmienky uzatvorenia </w:t>
      </w:r>
      <w:r w:rsidR="00437C48" w:rsidRPr="00BE5BF7">
        <w:t>z</w:t>
      </w:r>
      <w:r w:rsidR="00347476" w:rsidRPr="00BE5BF7">
        <w:t>mluv</w:t>
      </w:r>
      <w:r w:rsidRPr="00BE5BF7">
        <w:t>y</w:t>
      </w:r>
      <w:bookmarkEnd w:id="391"/>
      <w:bookmarkEnd w:id="392"/>
      <w:bookmarkEnd w:id="393"/>
      <w:bookmarkEnd w:id="394"/>
      <w:bookmarkEnd w:id="395"/>
    </w:p>
    <w:p w14:paraId="559A44BD" w14:textId="77777777" w:rsidR="006F5B17" w:rsidRDefault="007C13AD">
      <w:pPr>
        <w:pStyle w:val="Heading4"/>
      </w:pPr>
      <w:r w:rsidRPr="00BE5BF7">
        <w:t xml:space="preserve">Medzi </w:t>
      </w:r>
      <w:r w:rsidR="003716D2" w:rsidRPr="00BE5BF7">
        <w:t>V</w:t>
      </w:r>
      <w:r w:rsidRPr="00BE5BF7">
        <w:t xml:space="preserve">erejným obstarávateľom a úspešným uchádzačom </w:t>
      </w:r>
      <w:r w:rsidR="006F5B17">
        <w:t xml:space="preserve">bude uzatvorená zmluva o službách vo verejnom záujme v mestskej autobusovej doprave mesta Zvolen. </w:t>
      </w:r>
    </w:p>
    <w:p w14:paraId="1A4BFB1A" w14:textId="77777777" w:rsidR="00AF4A4C" w:rsidRDefault="006F5B17">
      <w:pPr>
        <w:pStyle w:val="Heading4"/>
      </w:pPr>
      <w:r w:rsidRPr="007A5195">
        <w:t xml:space="preserve">Návrh zmluvy </w:t>
      </w:r>
      <w:r>
        <w:t>spolu s prílohami zmluvy tvorí Prílohu č. D.1</w:t>
      </w:r>
      <w:r w:rsidRPr="007A5195">
        <w:t xml:space="preserve"> týchto súťažných podkladov</w:t>
      </w:r>
      <w:r w:rsidR="00AF4A4C">
        <w:t>.</w:t>
      </w:r>
      <w:r w:rsidR="00222E5A">
        <w:t xml:space="preserve"> Súčasť Prílohy D.1 súťažných podkladov tvoria nasledovné časti:</w:t>
      </w:r>
    </w:p>
    <w:p w14:paraId="6FECD242" w14:textId="77777777" w:rsidR="00222E5A" w:rsidRDefault="00222E5A" w:rsidP="00222E5A">
      <w:pPr>
        <w:pStyle w:val="Heading6"/>
      </w:pPr>
      <w:r>
        <w:t>Text samotnej zmluvy;</w:t>
      </w:r>
    </w:p>
    <w:p w14:paraId="6B4B288F" w14:textId="12D289B8" w:rsidR="00222E5A" w:rsidRPr="007F0177" w:rsidRDefault="00222E5A" w:rsidP="00222E5A">
      <w:pPr>
        <w:pStyle w:val="Heading6"/>
      </w:pPr>
      <w:r w:rsidRPr="007F0177">
        <w:t xml:space="preserve">Príloha č. </w:t>
      </w:r>
      <w:r>
        <w:t>1</w:t>
      </w:r>
      <w:r w:rsidRPr="007F0177">
        <w:tab/>
      </w:r>
      <w:r w:rsidR="006A35EC" w:rsidRPr="006A35EC">
        <w:t>Referenčné Cestovné poriadky, Referenčné Tarifné podmienky a mapa Autobusových liniek</w:t>
      </w:r>
    </w:p>
    <w:p w14:paraId="3D5FD615" w14:textId="77777777" w:rsidR="00222E5A" w:rsidRPr="00AE1BA6" w:rsidRDefault="00222E5A" w:rsidP="00222E5A">
      <w:pPr>
        <w:pStyle w:val="Heading6"/>
      </w:pPr>
      <w:r w:rsidRPr="00AE1BA6">
        <w:t xml:space="preserve">Príloha č. </w:t>
      </w:r>
      <w:r w:rsidRPr="00E30D06">
        <w:t>4</w:t>
      </w:r>
      <w:r w:rsidRPr="0050502E">
        <w:tab/>
        <w:t>Technické a prevádzkové štandardy</w:t>
      </w:r>
    </w:p>
    <w:p w14:paraId="20A4BF45" w14:textId="77777777" w:rsidR="00222E5A" w:rsidRPr="00E30D06" w:rsidRDefault="00222E5A" w:rsidP="00222E5A">
      <w:pPr>
        <w:pStyle w:val="Heading6"/>
      </w:pPr>
      <w:r w:rsidRPr="00AE1BA6">
        <w:t>Príloha č. 5</w:t>
      </w:r>
      <w:r w:rsidRPr="00E30D06">
        <w:tab/>
        <w:t>Vzorové Formuláre</w:t>
      </w:r>
    </w:p>
    <w:p w14:paraId="6B4A7329" w14:textId="77777777" w:rsidR="00222E5A" w:rsidRPr="0050502E" w:rsidRDefault="00222E5A" w:rsidP="00222E5A">
      <w:pPr>
        <w:pStyle w:val="Heading6"/>
      </w:pPr>
      <w:r w:rsidRPr="00E30D06">
        <w:t xml:space="preserve">Príloha č. </w:t>
      </w:r>
      <w:r w:rsidRPr="003160F2">
        <w:t>6</w:t>
      </w:r>
      <w:r w:rsidRPr="00E30D06">
        <w:tab/>
      </w:r>
      <w:r w:rsidRPr="0050502E">
        <w:t>Sadzobník zmluvných pokút</w:t>
      </w:r>
    </w:p>
    <w:p w14:paraId="2230D578" w14:textId="77777777" w:rsidR="00222E5A" w:rsidRDefault="00222E5A" w:rsidP="00222E5A">
      <w:pPr>
        <w:pStyle w:val="Heading6"/>
      </w:pPr>
      <w:r w:rsidRPr="00AE1BA6">
        <w:t xml:space="preserve">Príloha č. </w:t>
      </w:r>
      <w:r w:rsidRPr="00E30D06">
        <w:t>7</w:t>
      </w:r>
      <w:r w:rsidRPr="0050502E">
        <w:tab/>
        <w:t>Špecifikácia</w:t>
      </w:r>
      <w:r w:rsidRPr="00AE1BA6">
        <w:t xml:space="preserve"> Výnosov</w:t>
      </w:r>
      <w:r w:rsidR="00884219">
        <w:t>.</w:t>
      </w:r>
    </w:p>
    <w:p w14:paraId="467A33E3" w14:textId="77777777" w:rsidR="00884219" w:rsidRPr="00884219" w:rsidRDefault="00CF28A8">
      <w:pPr>
        <w:pStyle w:val="Heading4"/>
      </w:pPr>
      <w:r>
        <w:t>Ostatné prílohy zmluvy</w:t>
      </w:r>
    </w:p>
    <w:p w14:paraId="59255664" w14:textId="77777777" w:rsidR="00884219" w:rsidRPr="00AE1BA6" w:rsidRDefault="00884219" w:rsidP="00884219">
      <w:pPr>
        <w:pStyle w:val="Heading6"/>
      </w:pPr>
      <w:r w:rsidRPr="00E30D06">
        <w:t>Príloha č. 2</w:t>
      </w:r>
      <w:r w:rsidRPr="0050502E">
        <w:tab/>
        <w:t>Ponukové ceny podľa Ponuky Dopravcu</w:t>
      </w:r>
      <w:r>
        <w:t xml:space="preserve"> </w:t>
      </w:r>
    </w:p>
    <w:p w14:paraId="08702CBF" w14:textId="77777777" w:rsidR="00884219" w:rsidRDefault="00884219" w:rsidP="00884219">
      <w:pPr>
        <w:pStyle w:val="Heading6"/>
      </w:pPr>
      <w:r w:rsidRPr="00AE1BA6">
        <w:t xml:space="preserve">Príloha č. </w:t>
      </w:r>
      <w:r w:rsidRPr="00E30D06">
        <w:t>3</w:t>
      </w:r>
      <w:r w:rsidRPr="0050502E">
        <w:tab/>
        <w:t>Referenčné Obehy podľa Ponuky Dopravcu</w:t>
      </w:r>
    </w:p>
    <w:p w14:paraId="52715CE0" w14:textId="77777777" w:rsidR="00884219" w:rsidRPr="007F0177" w:rsidRDefault="00884219" w:rsidP="00884219">
      <w:pPr>
        <w:pStyle w:val="Heading6"/>
      </w:pPr>
      <w:r w:rsidRPr="007F0177">
        <w:t xml:space="preserve">Príloha č. </w:t>
      </w:r>
      <w:r>
        <w:t>8</w:t>
      </w:r>
      <w:r w:rsidRPr="007F0177">
        <w:tab/>
        <w:t>Zoznam Subdodávateľov</w:t>
      </w:r>
    </w:p>
    <w:p w14:paraId="6204CDC5" w14:textId="77777777" w:rsidR="00884219" w:rsidRDefault="00884219" w:rsidP="00884219">
      <w:pPr>
        <w:pStyle w:val="Heading6"/>
      </w:pPr>
      <w:r w:rsidRPr="007F0177">
        <w:t xml:space="preserve">Príloha č. </w:t>
      </w:r>
      <w:r>
        <w:t>9</w:t>
      </w:r>
      <w:r w:rsidRPr="007F0177">
        <w:tab/>
        <w:t>Zoznam Odborníkov</w:t>
      </w:r>
      <w:r w:rsidR="00CF28A8">
        <w:t>,</w:t>
      </w:r>
    </w:p>
    <w:p w14:paraId="6D56FAF2" w14:textId="77777777" w:rsidR="00CF28A8" w:rsidRPr="00CF28A8" w:rsidRDefault="00CF28A8" w:rsidP="00E0466A">
      <w:pPr>
        <w:pStyle w:val="Heading4"/>
        <w:numPr>
          <w:ilvl w:val="0"/>
          <w:numId w:val="0"/>
        </w:numPr>
        <w:ind w:left="709"/>
      </w:pPr>
      <w:r>
        <w:t xml:space="preserve">budú doplnené </w:t>
      </w:r>
      <w:r w:rsidR="005749B3">
        <w:t>podľa ponuky úspešného uchádzača.</w:t>
      </w:r>
    </w:p>
    <w:p w14:paraId="3CE603D6" w14:textId="77777777" w:rsidR="003B49C4" w:rsidRPr="00BE5BF7" w:rsidRDefault="003B49C4" w:rsidP="003B49C4">
      <w:pPr>
        <w:ind w:left="709"/>
        <w:rPr>
          <w:rFonts w:eastAsiaTheme="majorEastAsia" w:cs="Arial"/>
          <w:b/>
          <w:szCs w:val="20"/>
        </w:rPr>
      </w:pPr>
      <w:r w:rsidRPr="00BE5BF7">
        <w:rPr>
          <w:rFonts w:eastAsiaTheme="majorEastAsia" w:cs="Arial"/>
          <w:b/>
          <w:szCs w:val="20"/>
        </w:rPr>
        <w:t>Prílohy Časti D. Súťažných podkladov</w:t>
      </w:r>
    </w:p>
    <w:p w14:paraId="5F2DEE33" w14:textId="77777777" w:rsidR="00914ABE" w:rsidRPr="00BE5BF7" w:rsidRDefault="003B49C4" w:rsidP="00135F31">
      <w:pPr>
        <w:widowControl w:val="0"/>
        <w:ind w:left="1985" w:hanging="1276"/>
        <w:rPr>
          <w:b/>
          <w:bCs/>
          <w:caps/>
          <w:szCs w:val="20"/>
        </w:rPr>
      </w:pPr>
      <w:r w:rsidRPr="00BE5BF7">
        <w:rPr>
          <w:rFonts w:cs="Arial"/>
          <w:szCs w:val="20"/>
        </w:rPr>
        <w:t>Príloha č. D.1</w:t>
      </w:r>
      <w:r w:rsidRPr="00BE5BF7">
        <w:rPr>
          <w:rFonts w:cs="Arial"/>
          <w:szCs w:val="20"/>
        </w:rPr>
        <w:tab/>
      </w:r>
      <w:bookmarkStart w:id="396" w:name="_Toc444084990"/>
      <w:r w:rsidR="00135F31">
        <w:rPr>
          <w:rFonts w:cs="Arial"/>
          <w:szCs w:val="20"/>
        </w:rPr>
        <w:t xml:space="preserve">Zmluva </w:t>
      </w:r>
      <w:r w:rsidR="00135F31" w:rsidRPr="00135F31">
        <w:rPr>
          <w:rFonts w:cs="Arial"/>
          <w:szCs w:val="20"/>
        </w:rPr>
        <w:t>o službách vo verejnom záujme v mestskej autobusovej doprave mesta Zvolen</w:t>
      </w:r>
    </w:p>
    <w:p w14:paraId="001802FB" w14:textId="77777777" w:rsidR="00914ABE" w:rsidRPr="00BE5BF7" w:rsidRDefault="00914ABE" w:rsidP="009534E2">
      <w:pPr>
        <w:widowControl w:val="0"/>
        <w:jc w:val="center"/>
        <w:rPr>
          <w:b/>
          <w:bCs/>
          <w:caps/>
          <w:szCs w:val="20"/>
        </w:rPr>
      </w:pPr>
    </w:p>
    <w:p w14:paraId="3437129A" w14:textId="77777777" w:rsidR="00914ABE" w:rsidRPr="00BE5BF7" w:rsidRDefault="00914ABE" w:rsidP="009534E2">
      <w:pPr>
        <w:widowControl w:val="0"/>
        <w:jc w:val="center"/>
        <w:rPr>
          <w:b/>
          <w:bCs/>
          <w:caps/>
          <w:szCs w:val="20"/>
        </w:rPr>
      </w:pPr>
    </w:p>
    <w:p w14:paraId="3FD1795C" w14:textId="77777777" w:rsidR="008F6793" w:rsidRPr="00BE5BF7" w:rsidRDefault="008F6793" w:rsidP="001B3C96">
      <w:pPr>
        <w:pStyle w:val="Heading1"/>
        <w:sectPr w:rsidR="008F6793" w:rsidRPr="00BE5BF7" w:rsidSect="001C4E2C">
          <w:headerReference w:type="default" r:id="rId14"/>
          <w:footerReference w:type="default" r:id="rId15"/>
          <w:pgSz w:w="11900" w:h="16840"/>
          <w:pgMar w:top="1134" w:right="1417" w:bottom="1560" w:left="1560" w:header="708" w:footer="708" w:gutter="0"/>
          <w:cols w:space="708"/>
          <w:docGrid w:linePitch="360"/>
        </w:sectPr>
      </w:pPr>
    </w:p>
    <w:p w14:paraId="6229969C" w14:textId="77777777" w:rsidR="00737281" w:rsidRPr="00BE5BF7" w:rsidRDefault="00737281" w:rsidP="001B3C96">
      <w:pPr>
        <w:pStyle w:val="Heading1"/>
      </w:pPr>
      <w:bookmarkStart w:id="397" w:name="_Toc4416505"/>
      <w:bookmarkStart w:id="398" w:name="_Toc4416643"/>
      <w:bookmarkStart w:id="399" w:name="_Toc4416937"/>
      <w:bookmarkStart w:id="400" w:name="_Toc4416986"/>
      <w:bookmarkStart w:id="401" w:name="_Toc77326700"/>
      <w:r w:rsidRPr="00BE5BF7">
        <w:lastRenderedPageBreak/>
        <w:t>Kritéri</w:t>
      </w:r>
      <w:r w:rsidR="00FB212F" w:rsidRPr="00BE5BF7">
        <w:t>á</w:t>
      </w:r>
      <w:r w:rsidRPr="00BE5BF7">
        <w:t xml:space="preserve"> hodnotenia ponúk</w:t>
      </w:r>
      <w:bookmarkEnd w:id="396"/>
      <w:bookmarkEnd w:id="397"/>
      <w:bookmarkEnd w:id="398"/>
      <w:bookmarkEnd w:id="399"/>
      <w:bookmarkEnd w:id="400"/>
      <w:bookmarkEnd w:id="401"/>
    </w:p>
    <w:p w14:paraId="7083D6DB" w14:textId="77777777" w:rsidR="00737281" w:rsidRPr="00BE5BF7" w:rsidRDefault="00737281" w:rsidP="00D54716">
      <w:pPr>
        <w:pStyle w:val="Heading3"/>
      </w:pPr>
      <w:bookmarkStart w:id="402" w:name="kriteria_vahy"/>
      <w:bookmarkStart w:id="403" w:name="_Toc444084991"/>
      <w:bookmarkStart w:id="404" w:name="_Toc4416644"/>
      <w:bookmarkStart w:id="405" w:name="_Toc4416938"/>
      <w:bookmarkStart w:id="406" w:name="_Toc4416987"/>
      <w:bookmarkStart w:id="407" w:name="_Toc77326701"/>
      <w:bookmarkEnd w:id="402"/>
      <w:r w:rsidRPr="00BE5BF7">
        <w:t>Kritérium na hodnotenie ponúk</w:t>
      </w:r>
      <w:bookmarkEnd w:id="403"/>
      <w:bookmarkEnd w:id="404"/>
      <w:bookmarkEnd w:id="405"/>
      <w:bookmarkEnd w:id="406"/>
      <w:bookmarkEnd w:id="407"/>
    </w:p>
    <w:p w14:paraId="0CD676E3" w14:textId="77777777" w:rsidR="00002841" w:rsidRDefault="00002841">
      <w:pPr>
        <w:pStyle w:val="Heading4"/>
      </w:pPr>
      <w:bookmarkStart w:id="408" w:name="_Ref77327024"/>
      <w:bookmarkStart w:id="409" w:name="_Ref14354291"/>
      <w:r w:rsidRPr="00002841">
        <w:t>Kritériom na vyhodnotenie ponúk je najnižšia cena za poskytnutie predmetu zákazky vyjadrená</w:t>
      </w:r>
      <w:r>
        <w:t xml:space="preserve"> </w:t>
      </w:r>
      <w:r w:rsidRPr="00002841">
        <w:t>v eurách bez DPH.</w:t>
      </w:r>
      <w:bookmarkEnd w:id="408"/>
      <w:r w:rsidRPr="00002841">
        <w:t xml:space="preserve"> </w:t>
      </w:r>
    </w:p>
    <w:p w14:paraId="1A9BA887" w14:textId="77777777" w:rsidR="00002841" w:rsidRDefault="00002841">
      <w:pPr>
        <w:pStyle w:val="Heading4"/>
      </w:pPr>
      <w:r w:rsidRPr="00002841">
        <w:t>Cenu uchádzač uvedie do priloženého formulára „Návrh na plnenie kritérií“, ktorý tvorí Príloh</w:t>
      </w:r>
      <w:r>
        <w:t xml:space="preserve">u č. </w:t>
      </w:r>
      <w:r w:rsidR="00C509FD">
        <w:t>E</w:t>
      </w:r>
      <w:r>
        <w:t>.1</w:t>
      </w:r>
      <w:r w:rsidR="00C509FD">
        <w:t>. Spolu s návrhom na plnenie kritérií uchádzač tiež predloží vyplnenú Prílohu</w:t>
      </w:r>
      <w:r w:rsidR="001C714A">
        <w:t xml:space="preserve"> </w:t>
      </w:r>
      <w:r w:rsidR="00C509FD">
        <w:t>č. E.</w:t>
      </w:r>
      <w:r w:rsidR="001C714A">
        <w:t>2</w:t>
      </w:r>
      <w:r w:rsidR="00C509FD">
        <w:t xml:space="preserve"> (</w:t>
      </w:r>
      <w:r w:rsidR="00990191">
        <w:t> Cenová ponuka</w:t>
      </w:r>
      <w:r w:rsidR="00C509FD">
        <w:t>).</w:t>
      </w:r>
    </w:p>
    <w:p w14:paraId="609CF026" w14:textId="77777777" w:rsidR="00C509FD" w:rsidRPr="00C509FD" w:rsidRDefault="00C509FD">
      <w:pPr>
        <w:pStyle w:val="Heading4"/>
      </w:pPr>
      <w:r w:rsidRPr="00C509FD">
        <w:t>Úspešný</w:t>
      </w:r>
      <w:r>
        <w:t>m sa stane</w:t>
      </w:r>
      <w:r w:rsidRPr="00C509FD">
        <w:t xml:space="preserve"> uchádzač, ktorý </w:t>
      </w:r>
      <w:r w:rsidR="00323251">
        <w:t xml:space="preserve">v elektronickej aukcii </w:t>
      </w:r>
      <w:r w:rsidRPr="00C509FD">
        <w:t>predloží za poskytnutie predmetu zákazky najnižšiu cenu v eurách bez DPH.</w:t>
      </w:r>
    </w:p>
    <w:bookmarkEnd w:id="409"/>
    <w:p w14:paraId="7FB5C8FA" w14:textId="77777777" w:rsidR="00C509FD" w:rsidRPr="00BE5BF7" w:rsidRDefault="00C509FD" w:rsidP="00C509FD">
      <w:pPr>
        <w:ind w:left="709"/>
        <w:rPr>
          <w:rFonts w:eastAsiaTheme="majorEastAsia" w:cs="Arial"/>
          <w:b/>
          <w:szCs w:val="20"/>
        </w:rPr>
      </w:pPr>
      <w:r w:rsidRPr="00BE5BF7">
        <w:rPr>
          <w:rFonts w:eastAsiaTheme="majorEastAsia" w:cs="Arial"/>
          <w:b/>
          <w:szCs w:val="20"/>
        </w:rPr>
        <w:t xml:space="preserve">Prílohy Časti </w:t>
      </w:r>
      <w:r>
        <w:rPr>
          <w:rFonts w:eastAsiaTheme="majorEastAsia" w:cs="Arial"/>
          <w:b/>
          <w:szCs w:val="20"/>
        </w:rPr>
        <w:t>E</w:t>
      </w:r>
      <w:r w:rsidRPr="00BE5BF7">
        <w:rPr>
          <w:rFonts w:eastAsiaTheme="majorEastAsia" w:cs="Arial"/>
          <w:b/>
          <w:szCs w:val="20"/>
        </w:rPr>
        <w:t>. Súťažných podkladov</w:t>
      </w:r>
    </w:p>
    <w:p w14:paraId="7BEC2397" w14:textId="77777777" w:rsidR="00C509FD" w:rsidRDefault="00C509FD" w:rsidP="00C509FD">
      <w:pPr>
        <w:ind w:left="1985" w:hanging="1276"/>
        <w:rPr>
          <w:rFonts w:cs="Arial"/>
          <w:szCs w:val="20"/>
        </w:rPr>
      </w:pPr>
      <w:r w:rsidRPr="00BE5BF7">
        <w:rPr>
          <w:rFonts w:cs="Arial"/>
          <w:szCs w:val="20"/>
        </w:rPr>
        <w:t xml:space="preserve">Príloha </w:t>
      </w:r>
      <w:r>
        <w:rPr>
          <w:rFonts w:cs="Arial"/>
          <w:szCs w:val="20"/>
        </w:rPr>
        <w:t>E</w:t>
      </w:r>
      <w:r w:rsidRPr="00BE5BF7">
        <w:rPr>
          <w:rFonts w:cs="Arial"/>
          <w:szCs w:val="20"/>
        </w:rPr>
        <w:t>.</w:t>
      </w:r>
      <w:r w:rsidR="00655DD9">
        <w:rPr>
          <w:rFonts w:cs="Arial"/>
          <w:szCs w:val="20"/>
        </w:rPr>
        <w:t>1</w:t>
      </w:r>
      <w:r w:rsidRPr="00BE5BF7">
        <w:rPr>
          <w:rFonts w:cs="Arial"/>
          <w:szCs w:val="20"/>
        </w:rPr>
        <w:t xml:space="preserve">  </w:t>
      </w:r>
      <w:r w:rsidRPr="00BE5BF7">
        <w:rPr>
          <w:rFonts w:cs="Arial"/>
          <w:szCs w:val="20"/>
        </w:rPr>
        <w:tab/>
        <w:t>Návrh na plnenie kritérií (vzor)</w:t>
      </w:r>
    </w:p>
    <w:p w14:paraId="2D1E52F7" w14:textId="77777777" w:rsidR="00C509FD" w:rsidRPr="00BE5BF7" w:rsidRDefault="00C509FD" w:rsidP="00C509FD">
      <w:pPr>
        <w:ind w:left="1985" w:hanging="1276"/>
        <w:rPr>
          <w:rFonts w:cs="Arial"/>
          <w:szCs w:val="20"/>
        </w:rPr>
      </w:pPr>
      <w:r w:rsidRPr="00BE5BF7">
        <w:rPr>
          <w:rFonts w:cs="Arial"/>
          <w:szCs w:val="20"/>
        </w:rPr>
        <w:t xml:space="preserve">Príloha </w:t>
      </w:r>
      <w:r>
        <w:rPr>
          <w:rFonts w:cs="Arial"/>
          <w:szCs w:val="20"/>
        </w:rPr>
        <w:t>E</w:t>
      </w:r>
      <w:r w:rsidRPr="00BE5BF7">
        <w:rPr>
          <w:rFonts w:cs="Arial"/>
          <w:szCs w:val="20"/>
        </w:rPr>
        <w:t>.</w:t>
      </w:r>
      <w:r>
        <w:rPr>
          <w:rFonts w:cs="Arial"/>
          <w:szCs w:val="20"/>
        </w:rPr>
        <w:t>2</w:t>
      </w:r>
      <w:r w:rsidRPr="00BE5BF7">
        <w:rPr>
          <w:rFonts w:cs="Arial"/>
          <w:szCs w:val="20"/>
        </w:rPr>
        <w:t xml:space="preserve">  </w:t>
      </w:r>
      <w:r w:rsidRPr="00BE5BF7">
        <w:rPr>
          <w:rFonts w:cs="Arial"/>
          <w:szCs w:val="20"/>
        </w:rPr>
        <w:tab/>
      </w:r>
      <w:r w:rsidR="00BD6267">
        <w:rPr>
          <w:rFonts w:cs="Arial"/>
          <w:szCs w:val="20"/>
        </w:rPr>
        <w:t>Cenová ponuka</w:t>
      </w:r>
      <w:r w:rsidR="00BD6267" w:rsidDel="00BD6267">
        <w:rPr>
          <w:rFonts w:cs="Arial"/>
          <w:szCs w:val="20"/>
        </w:rPr>
        <w:t xml:space="preserve"> </w:t>
      </w:r>
      <w:r w:rsidRPr="00BE5BF7">
        <w:rPr>
          <w:rFonts w:cs="Arial"/>
          <w:szCs w:val="20"/>
        </w:rPr>
        <w:t>(vzor)</w:t>
      </w:r>
      <w:r>
        <w:rPr>
          <w:rFonts w:cs="Arial"/>
          <w:szCs w:val="20"/>
        </w:rPr>
        <w:t xml:space="preserve"> </w:t>
      </w:r>
    </w:p>
    <w:p w14:paraId="7F6191FD" w14:textId="77777777" w:rsidR="007C13AD" w:rsidRPr="00BE5BF7" w:rsidRDefault="007C13AD" w:rsidP="007C13AD">
      <w:pPr>
        <w:ind w:left="576"/>
      </w:pPr>
    </w:p>
    <w:p w14:paraId="5D2A82F5" w14:textId="77777777" w:rsidR="00E9595C" w:rsidRPr="00BE5BF7" w:rsidRDefault="00C44D2E" w:rsidP="007A53F1">
      <w:pPr>
        <w:ind w:left="576"/>
        <w:rPr>
          <w:rFonts w:cs="Arial"/>
          <w:szCs w:val="20"/>
        </w:rPr>
      </w:pPr>
      <w:r w:rsidRPr="00BE5BF7" w:rsidDel="00C44D2E">
        <w:rPr>
          <w:rFonts w:cs="Arial"/>
          <w:szCs w:val="20"/>
        </w:rPr>
        <w:t xml:space="preserve"> </w:t>
      </w:r>
    </w:p>
    <w:p w14:paraId="42EEC825" w14:textId="77777777" w:rsidR="00E9595C" w:rsidRPr="00BE5BF7" w:rsidRDefault="00E9595C">
      <w:pPr>
        <w:spacing w:after="0" w:line="240" w:lineRule="auto"/>
        <w:jc w:val="left"/>
        <w:rPr>
          <w:rFonts w:cs="Arial"/>
          <w:szCs w:val="20"/>
        </w:rPr>
      </w:pPr>
      <w:r w:rsidRPr="00BE5BF7">
        <w:rPr>
          <w:rFonts w:cs="Arial"/>
          <w:szCs w:val="20"/>
        </w:rPr>
        <w:br w:type="page"/>
      </w:r>
    </w:p>
    <w:p w14:paraId="5D8116CB" w14:textId="77777777" w:rsidR="007A53F1" w:rsidRPr="00BE5BF7" w:rsidRDefault="009C5A06" w:rsidP="00E9595C">
      <w:pPr>
        <w:pStyle w:val="Heading1"/>
        <w:rPr>
          <w:rFonts w:cs="Arial"/>
          <w:szCs w:val="20"/>
        </w:rPr>
      </w:pPr>
      <w:bookmarkStart w:id="410" w:name="_Toc77326702"/>
      <w:r w:rsidRPr="00BE5BF7">
        <w:rPr>
          <w:rFonts w:cs="Arial"/>
          <w:szCs w:val="20"/>
        </w:rPr>
        <w:lastRenderedPageBreak/>
        <w:t>Podmienky účasti</w:t>
      </w:r>
      <w:bookmarkEnd w:id="410"/>
    </w:p>
    <w:p w14:paraId="3C546467" w14:textId="77777777" w:rsidR="009C5A06" w:rsidRPr="00BE5BF7" w:rsidRDefault="009C5A06" w:rsidP="009C5A06">
      <w:pPr>
        <w:pStyle w:val="Heading3"/>
      </w:pPr>
      <w:bookmarkStart w:id="411" w:name="_Toc77326703"/>
      <w:r w:rsidRPr="00BE5BF7">
        <w:t>Osobné postavenie</w:t>
      </w:r>
      <w:bookmarkEnd w:id="411"/>
    </w:p>
    <w:p w14:paraId="0C9CAA86" w14:textId="77777777" w:rsidR="009C5A06" w:rsidRPr="00BE5BF7" w:rsidRDefault="009C5A06">
      <w:pPr>
        <w:pStyle w:val="Heading4"/>
      </w:pPr>
      <w:r w:rsidRPr="00BE5BF7">
        <w:t xml:space="preserve">Splnenie podmienok účasti možno preukázať Jednotným európskym dokumentom v zmysle § 39 </w:t>
      </w:r>
      <w:r w:rsidR="003716D2" w:rsidRPr="00BE5BF7">
        <w:t>ZVO</w:t>
      </w:r>
      <w:r w:rsidRPr="00BE5BF7">
        <w:t xml:space="preserve">,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erejným obstarávateľom.</w:t>
      </w:r>
    </w:p>
    <w:p w14:paraId="714687C1" w14:textId="77777777" w:rsidR="009C5A06" w:rsidRPr="00BE5BF7" w:rsidRDefault="009C5A06">
      <w:pPr>
        <w:pStyle w:val="Heading4"/>
      </w:pPr>
      <w:r w:rsidRPr="00BE5BF7">
        <w:t xml:space="preserve">Tejto </w:t>
      </w:r>
      <w:r w:rsidR="003716D2" w:rsidRPr="00BE5BF7">
        <w:t>V</w:t>
      </w:r>
      <w:r w:rsidRPr="00BE5BF7">
        <w:t>erejnej súťaže sa môže zúčastniť len ten, kto spĺňa podmienky účasti týkajúce sa osobného postavenia</w:t>
      </w:r>
      <w:r w:rsidR="00821B52" w:rsidRPr="00BE5BF7">
        <w:t xml:space="preserve"> </w:t>
      </w:r>
      <w:r w:rsidRPr="00BE5BF7">
        <w:t>vymedzené v ustanovení § 32 ods. 1 ZVO.</w:t>
      </w:r>
    </w:p>
    <w:p w14:paraId="39D2F658" w14:textId="77777777" w:rsidR="009C5A06" w:rsidRPr="00BE5BF7" w:rsidRDefault="009C5A06">
      <w:pPr>
        <w:pStyle w:val="Heading4"/>
      </w:pPr>
      <w:r w:rsidRPr="00BE5BF7">
        <w:t>Spôsob preukázania splnenia podmienok podľa § 32 ods. 1 ZVO:</w:t>
      </w:r>
    </w:p>
    <w:p w14:paraId="6D4151ED" w14:textId="77777777" w:rsidR="009C5A06" w:rsidRPr="00BE5BF7" w:rsidRDefault="009C5A06" w:rsidP="00222E5A">
      <w:pPr>
        <w:pStyle w:val="Heading6"/>
      </w:pPr>
      <w:r w:rsidRPr="00BE5BF7">
        <w:t>uchádzač preukáže splnenie podmienok účasti osobného postavenia svojím zápisom v</w:t>
      </w:r>
      <w:r w:rsidR="00821B52" w:rsidRPr="00BE5BF7">
        <w:t> </w:t>
      </w:r>
      <w:r w:rsidRPr="00BE5BF7">
        <w:t>zozname</w:t>
      </w:r>
      <w:r w:rsidR="00821B52" w:rsidRPr="00BE5BF7">
        <w:t xml:space="preserve"> </w:t>
      </w:r>
      <w:r w:rsidRPr="00BE5BF7">
        <w:t>hospodárskych subjektov</w:t>
      </w:r>
      <w:r w:rsidR="00FB212F" w:rsidRPr="00BE5BF7">
        <w:t xml:space="preserve"> (ďalej len „</w:t>
      </w:r>
      <w:r w:rsidR="00FB212F" w:rsidRPr="00BE5BF7">
        <w:rPr>
          <w:b/>
        </w:rPr>
        <w:t>ZHS</w:t>
      </w:r>
      <w:r w:rsidR="00FB212F" w:rsidRPr="00BE5BF7">
        <w:t>“)</w:t>
      </w:r>
      <w:r w:rsidRPr="00BE5BF7">
        <w:t>, ktorý vedie Úrad pre verejné obstarávanie v súlade s § 152 ZVO,</w:t>
      </w:r>
    </w:p>
    <w:p w14:paraId="7DF0E7A1" w14:textId="77777777" w:rsidR="009C5A06" w:rsidRPr="00BE5BF7" w:rsidRDefault="009C5A06" w:rsidP="00222E5A">
      <w:pPr>
        <w:pStyle w:val="Heading6"/>
      </w:pPr>
      <w:bookmarkStart w:id="412" w:name="_Ref6916162"/>
      <w:r w:rsidRPr="00BE5BF7">
        <w:t>uchádzač, ktorý nie je zapísaný v ZHS podľa § 152 ZVO preukáže splnenie podmienok účasti osobného</w:t>
      </w:r>
      <w:r w:rsidR="00821B52" w:rsidRPr="00BE5BF7">
        <w:t xml:space="preserve"> </w:t>
      </w:r>
      <w:r w:rsidRPr="00BE5BF7">
        <w:t>postavenia dokladmi v súlade s § 32 ods. 2 ZVO.</w:t>
      </w:r>
      <w:bookmarkEnd w:id="412"/>
    </w:p>
    <w:p w14:paraId="1DF3197B" w14:textId="585D0131" w:rsidR="009C5A06" w:rsidRPr="00BE5BF7" w:rsidRDefault="009C5A06">
      <w:pPr>
        <w:pStyle w:val="Heading4"/>
      </w:pPr>
      <w:r w:rsidRPr="00BE5BF7">
        <w:t>Ak uchádzač alebo záujemca má sídlo, miesto podnikania alebo obvyklý pobyt mimo územia Slovenskej</w:t>
      </w:r>
      <w:r w:rsidR="00821B52" w:rsidRPr="00BE5BF7">
        <w:t xml:space="preserve"> </w:t>
      </w:r>
      <w:r w:rsidRPr="00BE5BF7">
        <w:t>republiky a štát jeho sídla, miesta podnikania alebo obvyklého pobytu nevydáva niektoré z dokladov uvedených</w:t>
      </w:r>
      <w:r w:rsidR="00821B52" w:rsidRPr="00BE5BF7">
        <w:t xml:space="preserve"> </w:t>
      </w:r>
      <w:r w:rsidRPr="00BE5BF7">
        <w:t xml:space="preserve">v bode </w:t>
      </w:r>
      <w:r w:rsidR="00467DA4" w:rsidRPr="00BE5BF7">
        <w:fldChar w:fldCharType="begin"/>
      </w:r>
      <w:r w:rsidR="00D51420" w:rsidRPr="00BE5BF7">
        <w:instrText xml:space="preserve"> REF _Ref6916162 \r \h </w:instrText>
      </w:r>
      <w:r w:rsidR="00467DA4" w:rsidRPr="00BE5BF7">
        <w:fldChar w:fldCharType="separate"/>
      </w:r>
      <w:r w:rsidR="00C65539">
        <w:t>1.3b)</w:t>
      </w:r>
      <w:r w:rsidR="00467DA4" w:rsidRPr="00BE5BF7">
        <w:fldChar w:fldCharType="end"/>
      </w:r>
      <w:r w:rsidR="00D51420" w:rsidRPr="00BE5BF7">
        <w:t xml:space="preserve"> tejto časti súťažných podkladov </w:t>
      </w:r>
      <w:r w:rsidRPr="00BE5BF7">
        <w:t>vyššie alebo nevydáva ani rovnocenné doklady, možno ich nahradiť čestným vyhlásením podľa</w:t>
      </w:r>
      <w:r w:rsidR="00821B52" w:rsidRPr="00BE5BF7">
        <w:t xml:space="preserve"> </w:t>
      </w:r>
      <w:r w:rsidRPr="00BE5BF7">
        <w:t>predpisov platných v štáte jeho sídla, miesta podnikania alebo obvyklého pobytu.</w:t>
      </w:r>
    </w:p>
    <w:p w14:paraId="12253F41" w14:textId="77777777" w:rsidR="009C5A06" w:rsidRPr="00BE5BF7" w:rsidRDefault="009C5A06">
      <w:pPr>
        <w:pStyle w:val="Heading4"/>
      </w:pPr>
      <w:r w:rsidRPr="00BE5BF7">
        <w:t>Ak právo štátu uchádzača alebo záujemcu so sídlom, miestom podnikania alebo obvyklým pobytom mimo</w:t>
      </w:r>
      <w:r w:rsidR="00821B52" w:rsidRPr="00BE5BF7">
        <w:t xml:space="preserve"> </w:t>
      </w:r>
      <w:r w:rsidRPr="00BE5BF7">
        <w:t>územia Slovenskej republiky neupravuje inštitút čestného vyhlásenia, môže ho nahradiť vyhlásením urobeným</w:t>
      </w:r>
      <w:r w:rsidR="00821B52" w:rsidRPr="00BE5BF7">
        <w:t xml:space="preserve"> </w:t>
      </w:r>
      <w:r w:rsidRPr="00BE5BF7">
        <w:t>pred súdom, správnym orgánom, notárom, inou odbornou inštitúciou alebo obchodnou inštitúciou podľa</w:t>
      </w:r>
      <w:r w:rsidR="00821B52" w:rsidRPr="00BE5BF7">
        <w:t xml:space="preserve"> </w:t>
      </w:r>
      <w:r w:rsidRPr="00BE5BF7">
        <w:t>predpisov platných v štáte sídla, miesta podnikania alebo obvyklého pobytu uchádzača alebo záujemcu.</w:t>
      </w:r>
    </w:p>
    <w:p w14:paraId="39F8639A" w14:textId="77777777" w:rsidR="009C5A06" w:rsidRPr="00BE5BF7" w:rsidRDefault="00607A98">
      <w:pPr>
        <w:pStyle w:val="Heading4"/>
      </w:pPr>
      <w:bookmarkStart w:id="413" w:name="_Hlk13568822"/>
      <w:r>
        <w:t xml:space="preserve">V zmysle ustanovenia § 32 ods. 3 ZVO Verejný obstarávateľ informuje uchádzačov, že nie sú povinní predkladať doklad podľa § 32 ods. 2 písm. a) ZVO, keďže Verejný obstarávateľ je oprávnený si údaje vyplývajúce z tohto dokladu overiť aj </w:t>
      </w:r>
      <w:r w:rsidR="005F3445">
        <w:t>prostredníctvom in</w:t>
      </w:r>
      <w:r w:rsidR="005F3445" w:rsidRPr="005F3445">
        <w:t xml:space="preserve">formačných systémov verejnej správy </w:t>
      </w:r>
      <w:r w:rsidR="005F3445" w:rsidRPr="00B7337D">
        <w:t xml:space="preserve">podľa osobitného predpisu. Vo vzťahu k ostatným informáciám vyplývajúcim z ostatných dokladov podľa § 32 ods. 2 ZVO </w:t>
      </w:r>
      <w:r w:rsidR="009C5A06" w:rsidRPr="00B7337D">
        <w:t xml:space="preserve">Verejný obstarávateľ nie je oprávnený použiť údaje z informačných systémov verejnej správy podľa osobitného predpisu, a teda </w:t>
      </w:r>
      <w:r w:rsidR="005F3445" w:rsidRPr="00B7337D">
        <w:t xml:space="preserve">ostatné doklady </w:t>
      </w:r>
      <w:r w:rsidR="009C5A06" w:rsidRPr="00B7337D">
        <w:t>uchádzač (ak nie je zapísaný v ZHS alebo</w:t>
      </w:r>
      <w:r w:rsidR="009C5A06" w:rsidRPr="00BE5BF7">
        <w:t xml:space="preserve"> ak doklady dočasne nenahrádza</w:t>
      </w:r>
      <w:r w:rsidR="00821B52" w:rsidRPr="00BE5BF7">
        <w:t xml:space="preserve"> </w:t>
      </w:r>
      <w:r w:rsidR="009C5A06" w:rsidRPr="00BE5BF7">
        <w:t>predložením JED) predloží v ponuke podľa § 32 ods. 2 ZVO.</w:t>
      </w:r>
    </w:p>
    <w:bookmarkEnd w:id="413"/>
    <w:p w14:paraId="0911CD43" w14:textId="77777777" w:rsidR="009C5A06" w:rsidRPr="00BE5BF7" w:rsidRDefault="009C5A06">
      <w:pPr>
        <w:pStyle w:val="Heading4"/>
      </w:pPr>
      <w:r w:rsidRPr="00BE5BF7">
        <w:t>Podrobnosti k podmienkam účasti osobného postavenia a ich preukazovanie sú uvedené v § 32 ZVO.</w:t>
      </w:r>
    </w:p>
    <w:p w14:paraId="0AFC2D4E" w14:textId="77777777" w:rsidR="00FF3910" w:rsidRPr="00BE5BF7" w:rsidRDefault="00FF3910" w:rsidP="00FF3910">
      <w:pPr>
        <w:pStyle w:val="Heading3"/>
      </w:pPr>
      <w:bookmarkStart w:id="414" w:name="_Toc77326704"/>
      <w:r w:rsidRPr="00BE5BF7">
        <w:t>Ekonomické a finančné postavenie</w:t>
      </w:r>
      <w:bookmarkEnd w:id="414"/>
    </w:p>
    <w:p w14:paraId="0762B207" w14:textId="77777777" w:rsidR="00FF3910" w:rsidRPr="00BE5BF7" w:rsidRDefault="001B4096">
      <w:pPr>
        <w:pStyle w:val="Heading4"/>
      </w:pPr>
      <w:r>
        <w:t>Neaplikuje sa</w:t>
      </w:r>
      <w:r w:rsidR="00FF3910" w:rsidRPr="00BE5BF7">
        <w:t xml:space="preserve">. </w:t>
      </w:r>
    </w:p>
    <w:p w14:paraId="70545BDB" w14:textId="77777777" w:rsidR="0090491C" w:rsidRPr="00BE5BF7" w:rsidRDefault="0090491C" w:rsidP="0090491C">
      <w:pPr>
        <w:pStyle w:val="Heading3"/>
      </w:pPr>
      <w:bookmarkStart w:id="415" w:name="_Toc77326705"/>
      <w:r w:rsidRPr="00BE5BF7">
        <w:t>Technická a</w:t>
      </w:r>
      <w:r w:rsidR="00EA5996" w:rsidRPr="00BE5BF7">
        <w:t>lebo</w:t>
      </w:r>
      <w:r w:rsidRPr="00BE5BF7">
        <w:t xml:space="preserve"> odborná spôsobilosť</w:t>
      </w:r>
      <w:bookmarkEnd w:id="415"/>
    </w:p>
    <w:p w14:paraId="6F54CBEE" w14:textId="77777777" w:rsidR="00C418E5" w:rsidRPr="00BE5BF7" w:rsidRDefault="00C418E5">
      <w:pPr>
        <w:pStyle w:val="Heading4"/>
        <w:rPr>
          <w:lang w:eastAsia="sk-SK"/>
        </w:rPr>
      </w:pPr>
      <w:r w:rsidRPr="00BE5BF7">
        <w:rPr>
          <w:shd w:val="clear" w:color="auto" w:fill="FFFFFF"/>
          <w:lang w:eastAsia="sk-SK"/>
        </w:rPr>
        <w:t>Splnenie</w:t>
      </w:r>
      <w:r w:rsidRPr="00BE5BF7">
        <w:rPr>
          <w:lang w:eastAsia="sk-SK"/>
        </w:rPr>
        <w:t xml:space="preserve"> podmienok týkajúcich sa účasti technickej alebo odbornej spôsobilosti možno preukázať </w:t>
      </w:r>
      <w:r w:rsidRPr="00BE5BF7">
        <w:t>Jednotným</w:t>
      </w:r>
      <w:r w:rsidRPr="00BE5BF7">
        <w:rPr>
          <w:lang w:eastAsia="sk-SK"/>
        </w:rPr>
        <w:t xml:space="preserve"> európskym dokumentom v zmysle § 39 ZVO, pričom doklady, preukazujúce splnenie podmienok účasti predkladá </w:t>
      </w:r>
      <w:r w:rsidR="003716D2" w:rsidRPr="00BE5BF7">
        <w:t xml:space="preserve">Verejnému </w:t>
      </w:r>
      <w:r w:rsidRPr="00BE5BF7">
        <w:rPr>
          <w:lang w:eastAsia="sk-SK"/>
        </w:rPr>
        <w:t xml:space="preserve">obstarávateľovi uchádzač podľa § 55 ods. 1 ZVO v čase a spôsobom určeným </w:t>
      </w:r>
      <w:r w:rsidR="003716D2" w:rsidRPr="00BE5BF7">
        <w:rPr>
          <w:lang w:eastAsia="sk-SK"/>
        </w:rPr>
        <w:t>V</w:t>
      </w:r>
      <w:r w:rsidRPr="00BE5BF7">
        <w:rPr>
          <w:lang w:eastAsia="sk-SK"/>
        </w:rPr>
        <w:t xml:space="preserve">erejným obstarávateľom. </w:t>
      </w:r>
    </w:p>
    <w:p w14:paraId="23204E8B" w14:textId="77777777" w:rsidR="00E02C8E" w:rsidRPr="00BE5BF7" w:rsidRDefault="00E02C8E">
      <w:pPr>
        <w:pStyle w:val="Heading4"/>
        <w:rPr>
          <w:shd w:val="clear" w:color="auto" w:fill="FFFFFF"/>
          <w:lang w:eastAsia="sk-SK"/>
        </w:rPr>
      </w:pPr>
      <w:bookmarkStart w:id="416" w:name="_Ref6294571"/>
      <w:r w:rsidRPr="00BE5BF7">
        <w:rPr>
          <w:shd w:val="clear" w:color="auto" w:fill="FFFFFF"/>
          <w:lang w:eastAsia="sk-SK"/>
        </w:rPr>
        <w:t xml:space="preserve">Tejto </w:t>
      </w:r>
      <w:r w:rsidR="003716D2" w:rsidRPr="00BE5BF7">
        <w:rPr>
          <w:shd w:val="clear" w:color="auto" w:fill="FFFFFF"/>
          <w:lang w:eastAsia="sk-SK"/>
        </w:rPr>
        <w:t>V</w:t>
      </w:r>
      <w:r w:rsidRPr="00BE5BF7">
        <w:rPr>
          <w:shd w:val="clear" w:color="auto" w:fill="FFFFFF"/>
          <w:lang w:eastAsia="sk-SK"/>
        </w:rPr>
        <w:t xml:space="preserve">erejnej súťaže sa môže zúčastniť len ten, kto spĺňa nižšie stanovené požiadavky pre </w:t>
      </w:r>
      <w:r w:rsidRPr="00BE5BF7">
        <w:rPr>
          <w:lang w:eastAsia="sk-SK"/>
        </w:rPr>
        <w:t>preukázani</w:t>
      </w:r>
      <w:r w:rsidR="00E04E5B">
        <w:rPr>
          <w:lang w:eastAsia="sk-SK"/>
        </w:rPr>
        <w:t>e</w:t>
      </w:r>
      <w:r w:rsidRPr="00BE5BF7">
        <w:rPr>
          <w:shd w:val="clear" w:color="auto" w:fill="FFFFFF"/>
          <w:lang w:eastAsia="sk-SK"/>
        </w:rPr>
        <w:t xml:space="preserve"> svojej technickej alebo odbornej spôsobilosti. Pre preukázanie splnenia uvedených podmienok predloží uchádzač v ponuke nasledovné doklady (môžu byť nahradené aj jednotným európskym dokumentom):</w:t>
      </w:r>
      <w:bookmarkEnd w:id="416"/>
    </w:p>
    <w:p w14:paraId="2971DF52" w14:textId="77777777" w:rsidR="000047A6" w:rsidRPr="00BE5BF7" w:rsidRDefault="000047A6" w:rsidP="00222E5A">
      <w:pPr>
        <w:pStyle w:val="Heading6"/>
        <w:rPr>
          <w:rFonts w:eastAsia="Times New Roman"/>
          <w:shd w:val="clear" w:color="auto" w:fill="FFFFFF"/>
          <w:lang w:eastAsia="sk-SK"/>
        </w:rPr>
      </w:pPr>
      <w:r w:rsidRPr="00BE5BF7">
        <w:rPr>
          <w:rFonts w:eastAsia="Times New Roman"/>
          <w:shd w:val="clear" w:color="auto" w:fill="FFFFFF"/>
          <w:lang w:eastAsia="sk-SK"/>
        </w:rPr>
        <w:t xml:space="preserve">V súlade s ustanovením § 34 ods. 1 písm. a) ZVO: Zoznam poskytnutých služieb </w:t>
      </w:r>
      <w:bookmarkStart w:id="417" w:name="_Hlk6239183"/>
      <w:r w:rsidR="00EA5996" w:rsidRPr="00BE5BF7">
        <w:rPr>
          <w:rFonts w:eastAsia="Times New Roman"/>
          <w:shd w:val="clear" w:color="auto" w:fill="FFFFFF"/>
          <w:lang w:eastAsia="sk-SK"/>
        </w:rPr>
        <w:br/>
      </w:r>
      <w:r w:rsidRPr="00BE5BF7">
        <w:rPr>
          <w:rFonts w:eastAsia="Times New Roman"/>
          <w:shd w:val="clear" w:color="auto" w:fill="FFFFFF"/>
          <w:lang w:eastAsia="sk-SK"/>
        </w:rPr>
        <w:lastRenderedPageBreak/>
        <w:t xml:space="preserve">za predchádzajúce tri roky od vyhlásenia </w:t>
      </w:r>
      <w:r w:rsidR="003716D2" w:rsidRPr="00BE5BF7">
        <w:rPr>
          <w:rFonts w:eastAsia="Times New Roman"/>
          <w:shd w:val="clear" w:color="auto" w:fill="FFFFFF"/>
          <w:lang w:eastAsia="sk-SK"/>
        </w:rPr>
        <w:t>V</w:t>
      </w:r>
      <w:r w:rsidRPr="00BE5BF7">
        <w:rPr>
          <w:rFonts w:eastAsia="Times New Roman"/>
          <w:shd w:val="clear" w:color="auto" w:fill="FFFFFF"/>
          <w:lang w:eastAsia="sk-SK"/>
        </w:rPr>
        <w:t xml:space="preserve">erejného obstarávania </w:t>
      </w:r>
      <w:bookmarkEnd w:id="417"/>
      <w:r w:rsidRPr="00BE5BF7">
        <w:rPr>
          <w:rFonts w:eastAsia="Times New Roman"/>
          <w:shd w:val="clear" w:color="auto" w:fill="FFFFFF"/>
          <w:lang w:eastAsia="sk-SK"/>
        </w:rPr>
        <w:t>s uvedením cien, lehôt dodania a odberateľov; dokladom je referencia, ak odberateľom bol verejný obstarávateľ alebo obstarávateľ podľa ZVO.</w:t>
      </w:r>
    </w:p>
    <w:p w14:paraId="109128CE" w14:textId="77777777" w:rsidR="00780315" w:rsidRPr="00BE5BF7" w:rsidRDefault="000047A6" w:rsidP="008529B0">
      <w:pPr>
        <w:ind w:left="1134"/>
        <w:rPr>
          <w:shd w:val="clear" w:color="auto" w:fill="FFFFFF"/>
          <w:lang w:eastAsia="sk-SK"/>
        </w:rPr>
      </w:pPr>
      <w:r w:rsidRPr="00BE5BF7">
        <w:rPr>
          <w:shd w:val="clear" w:color="auto" w:fill="FFFFFF"/>
          <w:lang w:eastAsia="sk-SK"/>
        </w:rPr>
        <w:t xml:space="preserve">Predložený zoznam poskytnutých služieb, resp. referencií musí obsahovať informácie, </w:t>
      </w:r>
      <w:r w:rsidR="00EA5996" w:rsidRPr="00BE5BF7">
        <w:rPr>
          <w:shd w:val="clear" w:color="auto" w:fill="FFFFFF"/>
          <w:lang w:eastAsia="sk-SK"/>
        </w:rPr>
        <w:br/>
      </w:r>
      <w:r w:rsidRPr="00BE5BF7">
        <w:rPr>
          <w:shd w:val="clear" w:color="auto" w:fill="FFFFFF"/>
          <w:lang w:eastAsia="sk-SK"/>
        </w:rPr>
        <w:t xml:space="preserve">z ktorých je možné posúdiť splnenie všetkých vyššie uvedených požiadaviek. </w:t>
      </w:r>
    </w:p>
    <w:p w14:paraId="2BD71C69" w14:textId="77777777" w:rsidR="000047A6" w:rsidRPr="00352004" w:rsidRDefault="000047A6" w:rsidP="008529B0">
      <w:pPr>
        <w:ind w:left="1134"/>
        <w:rPr>
          <w:shd w:val="clear" w:color="auto" w:fill="FFFFFF"/>
          <w:lang w:eastAsia="sk-SK"/>
        </w:rPr>
      </w:pPr>
      <w:r w:rsidRPr="00352004">
        <w:rPr>
          <w:shd w:val="clear" w:color="auto" w:fill="FFFFFF"/>
          <w:lang w:eastAsia="sk-SK"/>
        </w:rPr>
        <w:t>Verejný obstarávateľ odporúča pre preukázanie splnenia tejto podmienky účasti použiť vzor, ktorý je prílohou č. F.1 týchto súťažných podkladov</w:t>
      </w:r>
      <w:r w:rsidR="00780315" w:rsidRPr="00352004">
        <w:rPr>
          <w:shd w:val="clear" w:color="auto" w:fill="FFFFFF"/>
          <w:lang w:eastAsia="sk-SK"/>
        </w:rPr>
        <w:t>.</w:t>
      </w:r>
    </w:p>
    <w:p w14:paraId="7669BD1C" w14:textId="77777777" w:rsidR="000047A6" w:rsidRPr="00BE5BF7" w:rsidRDefault="000047A6" w:rsidP="008529B0">
      <w:pPr>
        <w:ind w:left="1134"/>
        <w:rPr>
          <w:b/>
          <w:u w:val="single"/>
          <w:shd w:val="clear" w:color="auto" w:fill="FFFFFF"/>
          <w:lang w:eastAsia="sk-SK"/>
        </w:rPr>
      </w:pPr>
      <w:r w:rsidRPr="00BE5BF7">
        <w:rPr>
          <w:b/>
          <w:u w:val="single"/>
          <w:shd w:val="clear" w:color="auto" w:fill="FFFFFF"/>
          <w:lang w:eastAsia="sk-SK"/>
        </w:rPr>
        <w:t>Minimálna požadovaná úroveň:</w:t>
      </w:r>
    </w:p>
    <w:p w14:paraId="5188DAA0" w14:textId="30CC2FC6" w:rsidR="00AF78DD" w:rsidRDefault="000047A6" w:rsidP="001F2D66">
      <w:pPr>
        <w:ind w:left="1134"/>
        <w:rPr>
          <w:shd w:val="clear" w:color="auto" w:fill="FFFFFF"/>
          <w:lang w:eastAsia="sk-SK"/>
        </w:rPr>
      </w:pPr>
      <w:r w:rsidRPr="00BE5BF7">
        <w:rPr>
          <w:shd w:val="clear" w:color="auto" w:fill="FFFFFF"/>
          <w:lang w:eastAsia="sk-SK"/>
        </w:rPr>
        <w:t>Zo zoznamu poskytnutých služieb musí vyplynúť, že</w:t>
      </w:r>
      <w:r w:rsidR="00C03B32" w:rsidRPr="00BE5BF7">
        <w:rPr>
          <w:shd w:val="clear" w:color="auto" w:fill="FFFFFF"/>
          <w:lang w:eastAsia="sk-SK"/>
        </w:rPr>
        <w:t xml:space="preserve"> uchádzač </w:t>
      </w:r>
      <w:r w:rsidR="00AF78DD" w:rsidRPr="00AF78DD">
        <w:rPr>
          <w:shd w:val="clear" w:color="auto" w:fill="FFFFFF"/>
          <w:lang w:eastAsia="sk-SK"/>
        </w:rPr>
        <w:t>za predchádzajúce tri roky od vyhlásenia verejného obstarávania</w:t>
      </w:r>
      <w:r w:rsidR="00AF78DD">
        <w:rPr>
          <w:shd w:val="clear" w:color="auto" w:fill="FFFFFF"/>
          <w:lang w:eastAsia="sk-SK"/>
        </w:rPr>
        <w:t xml:space="preserve"> realizoval </w:t>
      </w:r>
      <w:r w:rsidR="001F2D66">
        <w:rPr>
          <w:shd w:val="clear" w:color="auto" w:fill="FFFFFF"/>
          <w:lang w:eastAsia="sk-SK"/>
        </w:rPr>
        <w:t xml:space="preserve">aspoň jednu (1) zákazku, ktorej predmetom bolo </w:t>
      </w:r>
      <w:r w:rsidR="001F2D66" w:rsidRPr="001F2D66">
        <w:rPr>
          <w:shd w:val="clear" w:color="auto" w:fill="FFFFFF"/>
          <w:lang w:eastAsia="sk-SK"/>
        </w:rPr>
        <w:t>prevádzkovanie /</w:t>
      </w:r>
      <w:r w:rsidR="001F2D66">
        <w:rPr>
          <w:shd w:val="clear" w:color="auto" w:fill="FFFFFF"/>
          <w:lang w:eastAsia="sk-SK"/>
        </w:rPr>
        <w:t xml:space="preserve"> </w:t>
      </w:r>
      <w:r w:rsidR="001F2D66" w:rsidRPr="001F2D66">
        <w:rPr>
          <w:shd w:val="clear" w:color="auto" w:fill="FFFFFF"/>
          <w:lang w:eastAsia="sk-SK"/>
        </w:rPr>
        <w:t>poskytovanie pravidelnej autobusovej dopravy</w:t>
      </w:r>
      <w:r w:rsidR="001F2D66" w:rsidRPr="001F2D66">
        <w:t xml:space="preserve"> </w:t>
      </w:r>
      <w:r w:rsidR="001F2D66" w:rsidRPr="001F2D66">
        <w:rPr>
          <w:shd w:val="clear" w:color="auto" w:fill="FFFFFF"/>
          <w:lang w:eastAsia="sk-SK"/>
        </w:rPr>
        <w:t xml:space="preserve">v min. rozsahu výkonu aspoň </w:t>
      </w:r>
      <w:r w:rsidR="00F967D7">
        <w:rPr>
          <w:b/>
          <w:bCs/>
          <w:shd w:val="clear" w:color="auto" w:fill="FFFFFF"/>
          <w:lang w:eastAsia="sk-SK"/>
        </w:rPr>
        <w:t>1 000 000</w:t>
      </w:r>
      <w:r w:rsidR="001F2D66" w:rsidRPr="00FE7B0A">
        <w:rPr>
          <w:b/>
          <w:bCs/>
          <w:shd w:val="clear" w:color="auto" w:fill="FFFFFF"/>
          <w:lang w:eastAsia="sk-SK"/>
        </w:rPr>
        <w:t xml:space="preserve"> </w:t>
      </w:r>
      <w:r w:rsidR="00CD33E0">
        <w:rPr>
          <w:b/>
          <w:bCs/>
          <w:shd w:val="clear" w:color="auto" w:fill="FFFFFF"/>
          <w:lang w:eastAsia="sk-SK"/>
        </w:rPr>
        <w:t>vz</w:t>
      </w:r>
      <w:r w:rsidR="001F2D66" w:rsidRPr="00FE7B0A">
        <w:rPr>
          <w:b/>
          <w:bCs/>
          <w:shd w:val="clear" w:color="auto" w:fill="FFFFFF"/>
          <w:lang w:eastAsia="sk-SK"/>
        </w:rPr>
        <w:t>km</w:t>
      </w:r>
      <w:r w:rsidR="00FE7B0A" w:rsidRPr="00FE7B0A">
        <w:rPr>
          <w:b/>
          <w:bCs/>
          <w:shd w:val="clear" w:color="auto" w:fill="FFFFFF"/>
          <w:lang w:eastAsia="sk-SK"/>
        </w:rPr>
        <w:t xml:space="preserve"> </w:t>
      </w:r>
      <w:r w:rsidR="001F2D66" w:rsidRPr="00FE7B0A">
        <w:rPr>
          <w:b/>
          <w:bCs/>
          <w:shd w:val="clear" w:color="auto" w:fill="FFFFFF"/>
          <w:lang w:eastAsia="sk-SK"/>
        </w:rPr>
        <w:t>kumulatívne za predchádzajúce tri roky</w:t>
      </w:r>
      <w:r w:rsidR="001F2D66" w:rsidRPr="001F2D66">
        <w:rPr>
          <w:shd w:val="clear" w:color="auto" w:fill="FFFFFF"/>
          <w:lang w:eastAsia="sk-SK"/>
        </w:rPr>
        <w:t xml:space="preserve"> od vyhlásenia verejného obstarávania</w:t>
      </w:r>
      <w:r w:rsidR="00FE7B0A">
        <w:rPr>
          <w:shd w:val="clear" w:color="auto" w:fill="FFFFFF"/>
          <w:lang w:eastAsia="sk-SK"/>
        </w:rPr>
        <w:t>.</w:t>
      </w:r>
    </w:p>
    <w:p w14:paraId="0A3804EB" w14:textId="5D04A3AA" w:rsidR="00FA2757" w:rsidRDefault="00FA2757" w:rsidP="00334042">
      <w:pPr>
        <w:ind w:left="1134"/>
        <w:rPr>
          <w:ins w:id="418" w:author="Tomas Uricek" w:date="2021-08-17T11:53:00Z"/>
          <w:shd w:val="clear" w:color="auto" w:fill="FFFFFF"/>
          <w:lang w:eastAsia="sk-SK"/>
        </w:rPr>
      </w:pPr>
      <w:r w:rsidRPr="00BE5BF7">
        <w:rPr>
          <w:shd w:val="clear" w:color="auto" w:fill="FFFFFF"/>
          <w:lang w:eastAsia="sk-SK"/>
        </w:rPr>
        <w:t xml:space="preserve">Zo zoznamu poskytnutých služieb musí vyplynúť, že uchádzač </w:t>
      </w:r>
      <w:r w:rsidRPr="00AF78DD">
        <w:rPr>
          <w:shd w:val="clear" w:color="auto" w:fill="FFFFFF"/>
          <w:lang w:eastAsia="sk-SK"/>
        </w:rPr>
        <w:t>za predchádzajúce tri roky od vyhlásenia verejného obstarávania</w:t>
      </w:r>
      <w:r>
        <w:rPr>
          <w:shd w:val="clear" w:color="auto" w:fill="FFFFFF"/>
          <w:lang w:eastAsia="sk-SK"/>
        </w:rPr>
        <w:t xml:space="preserve"> realizoval aspoň jednu (1) zákazku, ktorej predmetom bolo </w:t>
      </w:r>
      <w:r w:rsidRPr="001F2D66">
        <w:rPr>
          <w:shd w:val="clear" w:color="auto" w:fill="FFFFFF"/>
          <w:lang w:eastAsia="sk-SK"/>
        </w:rPr>
        <w:t>prevádzkovanie /</w:t>
      </w:r>
      <w:r>
        <w:rPr>
          <w:shd w:val="clear" w:color="auto" w:fill="FFFFFF"/>
          <w:lang w:eastAsia="sk-SK"/>
        </w:rPr>
        <w:t xml:space="preserve"> </w:t>
      </w:r>
      <w:r w:rsidRPr="001F2D66">
        <w:rPr>
          <w:shd w:val="clear" w:color="auto" w:fill="FFFFFF"/>
          <w:lang w:eastAsia="sk-SK"/>
        </w:rPr>
        <w:t>poskytovanie pravidelnej autobusovej dopravy</w:t>
      </w:r>
      <w:r w:rsidRPr="001F2D66">
        <w:t xml:space="preserve"> </w:t>
      </w:r>
      <w:r w:rsidR="00334042" w:rsidRPr="00334042">
        <w:rPr>
          <w:b/>
          <w:bCs/>
          <w:shd w:val="clear" w:color="auto" w:fill="FFFFFF"/>
          <w:lang w:eastAsia="sk-SK"/>
        </w:rPr>
        <w:t xml:space="preserve">v priemere min. </w:t>
      </w:r>
      <w:r w:rsidR="00F967D7">
        <w:rPr>
          <w:b/>
          <w:bCs/>
          <w:shd w:val="clear" w:color="auto" w:fill="FFFFFF"/>
          <w:lang w:eastAsia="sk-SK"/>
        </w:rPr>
        <w:t>8</w:t>
      </w:r>
      <w:r w:rsidR="00334042" w:rsidRPr="00334042">
        <w:rPr>
          <w:b/>
          <w:bCs/>
          <w:shd w:val="clear" w:color="auto" w:fill="FFFFFF"/>
          <w:lang w:eastAsia="sk-SK"/>
        </w:rPr>
        <w:t xml:space="preserve"> vozidlami</w:t>
      </w:r>
      <w:r w:rsidR="00334042" w:rsidRPr="00334042">
        <w:rPr>
          <w:shd w:val="clear" w:color="auto" w:fill="FFFFFF"/>
          <w:lang w:eastAsia="sk-SK"/>
        </w:rPr>
        <w:t xml:space="preserve"> (autobusmi a/alebo trolejbusmi) určenými na</w:t>
      </w:r>
      <w:r w:rsidR="00334042">
        <w:rPr>
          <w:shd w:val="clear" w:color="auto" w:fill="FFFFFF"/>
          <w:lang w:eastAsia="sk-SK"/>
        </w:rPr>
        <w:t xml:space="preserve"> </w:t>
      </w:r>
      <w:r w:rsidR="00334042" w:rsidRPr="00334042">
        <w:rPr>
          <w:shd w:val="clear" w:color="auto" w:fill="FFFFFF"/>
          <w:lang w:eastAsia="sk-SK"/>
        </w:rPr>
        <w:t xml:space="preserve">vykonávanie dopravy </w:t>
      </w:r>
      <w:r w:rsidR="00334042">
        <w:rPr>
          <w:shd w:val="clear" w:color="auto" w:fill="FFFFFF"/>
          <w:lang w:eastAsia="sk-SK"/>
        </w:rPr>
        <w:t>v rámci danej zákazky</w:t>
      </w:r>
      <w:r w:rsidR="00882E5A">
        <w:rPr>
          <w:shd w:val="clear" w:color="auto" w:fill="FFFFFF"/>
          <w:lang w:eastAsia="sk-SK"/>
        </w:rPr>
        <w:t xml:space="preserve"> počas celého obdobia</w:t>
      </w:r>
      <w:r>
        <w:rPr>
          <w:shd w:val="clear" w:color="auto" w:fill="FFFFFF"/>
          <w:lang w:eastAsia="sk-SK"/>
        </w:rPr>
        <w:t>.</w:t>
      </w:r>
    </w:p>
    <w:p w14:paraId="7D25AFC5" w14:textId="77777777" w:rsidR="00E95D6A" w:rsidRPr="00E95D6A" w:rsidRDefault="00E95D6A" w:rsidP="00E95D6A">
      <w:pPr>
        <w:ind w:left="1134"/>
        <w:rPr>
          <w:ins w:id="419" w:author="Tomas Uricek" w:date="2021-08-17T11:53:00Z"/>
          <w:shd w:val="clear" w:color="auto" w:fill="FFFFFF"/>
          <w:lang w:eastAsia="sk-SK"/>
        </w:rPr>
      </w:pPr>
      <w:ins w:id="420" w:author="Tomas Uricek" w:date="2021-08-17T11:53:00Z">
        <w:r w:rsidRPr="00E95D6A">
          <w:rPr>
            <w:shd w:val="clear" w:color="auto" w:fill="FFFFFF"/>
            <w:lang w:eastAsia="sk-SK"/>
          </w:rPr>
          <w:t>Pre účely výpočtu priemeru počtu vozidiel sa bude teda uplatňovať nasledovný vzorec:</w:t>
        </w:r>
      </w:ins>
    </w:p>
    <w:p w14:paraId="29D51240" w14:textId="788535D7" w:rsidR="00E95D6A" w:rsidRPr="00E95D6A" w:rsidRDefault="00E95D6A" w:rsidP="00E95D6A">
      <w:pPr>
        <w:ind w:left="1134"/>
        <w:rPr>
          <w:ins w:id="421" w:author="Tomas Uricek" w:date="2021-08-17T11:53:00Z"/>
          <w:shd w:val="clear" w:color="auto" w:fill="FFFFFF"/>
          <w:lang w:eastAsia="sk-SK"/>
        </w:rPr>
      </w:pPr>
      <w:ins w:id="422" w:author="Tomas Uricek" w:date="2021-08-17T11:53:00Z">
        <w:r w:rsidRPr="00E95D6A">
          <w:rPr>
            <w:shd w:val="clear" w:color="auto" w:fill="FFFFFF"/>
            <w:lang w:eastAsia="sk-SK"/>
          </w:rPr>
          <w:t>P</w:t>
        </w:r>
        <w:r w:rsidRPr="00E95D6A">
          <w:rPr>
            <w:shd w:val="clear" w:color="auto" w:fill="FFFFFF"/>
            <w:vertAlign w:val="subscript"/>
            <w:lang w:eastAsia="sk-SK"/>
          </w:rPr>
          <w:t>voz</w:t>
        </w:r>
        <w:r w:rsidRPr="00E95D6A">
          <w:rPr>
            <w:shd w:val="clear" w:color="auto" w:fill="FFFFFF"/>
            <w:lang w:eastAsia="sk-SK"/>
          </w:rPr>
          <w:t xml:space="preserve"> = (V</w:t>
        </w:r>
        <w:r w:rsidRPr="00E95D6A">
          <w:rPr>
            <w:shd w:val="clear" w:color="auto" w:fill="FFFFFF"/>
            <w:vertAlign w:val="subscript"/>
            <w:lang w:eastAsia="sk-SK"/>
          </w:rPr>
          <w:t>M1</w:t>
        </w:r>
        <w:r w:rsidRPr="00E95D6A">
          <w:rPr>
            <w:shd w:val="clear" w:color="auto" w:fill="FFFFFF"/>
            <w:lang w:eastAsia="sk-SK"/>
          </w:rPr>
          <w:t xml:space="preserve"> + V</w:t>
        </w:r>
        <w:r w:rsidRPr="00E95D6A">
          <w:rPr>
            <w:shd w:val="clear" w:color="auto" w:fill="FFFFFF"/>
            <w:vertAlign w:val="subscript"/>
            <w:lang w:eastAsia="sk-SK"/>
          </w:rPr>
          <w:t>M2</w:t>
        </w:r>
        <w:r w:rsidRPr="00E95D6A">
          <w:rPr>
            <w:shd w:val="clear" w:color="auto" w:fill="FFFFFF"/>
            <w:lang w:eastAsia="sk-SK"/>
          </w:rPr>
          <w:t xml:space="preserve"> + V</w:t>
        </w:r>
        <w:r w:rsidRPr="00E95D6A">
          <w:rPr>
            <w:shd w:val="clear" w:color="auto" w:fill="FFFFFF"/>
            <w:vertAlign w:val="subscript"/>
            <w:lang w:eastAsia="sk-SK"/>
          </w:rPr>
          <w:t>M3</w:t>
        </w:r>
        <w:r w:rsidRPr="00E95D6A">
          <w:rPr>
            <w:shd w:val="clear" w:color="auto" w:fill="FFFFFF"/>
            <w:lang w:eastAsia="sk-SK"/>
          </w:rPr>
          <w:t xml:space="preserve"> .... V</w:t>
        </w:r>
        <w:r w:rsidRPr="00E95D6A">
          <w:rPr>
            <w:shd w:val="clear" w:color="auto" w:fill="FFFFFF"/>
            <w:vertAlign w:val="subscript"/>
            <w:lang w:eastAsia="sk-SK"/>
          </w:rPr>
          <w:t>M</w:t>
        </w:r>
        <w:r>
          <w:rPr>
            <w:shd w:val="clear" w:color="auto" w:fill="FFFFFF"/>
            <w:vertAlign w:val="subscript"/>
            <w:lang w:eastAsia="sk-SK"/>
          </w:rPr>
          <w:t>n</w:t>
        </w:r>
        <w:r w:rsidRPr="00E95D6A">
          <w:rPr>
            <w:shd w:val="clear" w:color="auto" w:fill="FFFFFF"/>
            <w:lang w:eastAsia="sk-SK"/>
          </w:rPr>
          <w:t>)  / M</w:t>
        </w:r>
        <w:r w:rsidRPr="00E95D6A">
          <w:rPr>
            <w:shd w:val="clear" w:color="auto" w:fill="FFFFFF"/>
            <w:vertAlign w:val="subscript"/>
            <w:lang w:eastAsia="sk-SK"/>
          </w:rPr>
          <w:t>n</w:t>
        </w:r>
      </w:ins>
    </w:p>
    <w:p w14:paraId="6E29FA7D" w14:textId="77777777" w:rsidR="00E95D6A" w:rsidRPr="00E95D6A" w:rsidRDefault="00E95D6A" w:rsidP="00E95D6A">
      <w:pPr>
        <w:ind w:left="1134"/>
        <w:rPr>
          <w:ins w:id="423" w:author="Tomas Uricek" w:date="2021-08-17T11:53:00Z"/>
          <w:shd w:val="clear" w:color="auto" w:fill="FFFFFF"/>
          <w:lang w:eastAsia="sk-SK"/>
        </w:rPr>
      </w:pPr>
      <w:ins w:id="424" w:author="Tomas Uricek" w:date="2021-08-17T11:53:00Z">
        <w:r w:rsidRPr="00E95D6A">
          <w:rPr>
            <w:shd w:val="clear" w:color="auto" w:fill="FFFFFF"/>
            <w:lang w:eastAsia="sk-SK"/>
          </w:rPr>
          <w:t>pričom</w:t>
        </w:r>
      </w:ins>
    </w:p>
    <w:p w14:paraId="5B7B7410" w14:textId="77777777" w:rsidR="00E95D6A" w:rsidRPr="00E95D6A" w:rsidRDefault="00E95D6A" w:rsidP="00E95D6A">
      <w:pPr>
        <w:ind w:left="1134"/>
        <w:rPr>
          <w:ins w:id="425" w:author="Tomas Uricek" w:date="2021-08-17T11:53:00Z"/>
          <w:shd w:val="clear" w:color="auto" w:fill="FFFFFF"/>
          <w:lang w:eastAsia="sk-SK"/>
        </w:rPr>
      </w:pPr>
      <w:ins w:id="426" w:author="Tomas Uricek" w:date="2021-08-17T11:53:00Z">
        <w:r w:rsidRPr="00E95D6A">
          <w:rPr>
            <w:shd w:val="clear" w:color="auto" w:fill="FFFFFF"/>
            <w:lang w:eastAsia="sk-SK"/>
          </w:rPr>
          <w:t>P</w:t>
        </w:r>
        <w:r w:rsidRPr="00E95D6A">
          <w:rPr>
            <w:shd w:val="clear" w:color="auto" w:fill="FFFFFF"/>
            <w:vertAlign w:val="subscript"/>
            <w:lang w:eastAsia="sk-SK"/>
          </w:rPr>
          <w:t>voz</w:t>
        </w:r>
        <w:r w:rsidRPr="00E95D6A">
          <w:rPr>
            <w:shd w:val="clear" w:color="auto" w:fill="FFFFFF"/>
            <w:lang w:eastAsia="sk-SK"/>
          </w:rPr>
          <w:t xml:space="preserve"> znamená Priemerný počet vozidiel pre účely hodnotenia podmienky účasti</w:t>
        </w:r>
      </w:ins>
    </w:p>
    <w:p w14:paraId="2A205DF5" w14:textId="77777777" w:rsidR="00E95D6A" w:rsidRPr="00E95D6A" w:rsidRDefault="00E95D6A" w:rsidP="00E95D6A">
      <w:pPr>
        <w:ind w:left="1134"/>
        <w:rPr>
          <w:ins w:id="427" w:author="Tomas Uricek" w:date="2021-08-17T11:53:00Z"/>
          <w:shd w:val="clear" w:color="auto" w:fill="FFFFFF"/>
          <w:lang w:eastAsia="sk-SK"/>
        </w:rPr>
      </w:pPr>
      <w:ins w:id="428" w:author="Tomas Uricek" w:date="2021-08-17T11:53:00Z">
        <w:r w:rsidRPr="00E95D6A">
          <w:rPr>
            <w:shd w:val="clear" w:color="auto" w:fill="FFFFFF"/>
            <w:lang w:eastAsia="sk-SK"/>
          </w:rPr>
          <w:t>V</w:t>
        </w:r>
        <w:r w:rsidRPr="00E95D6A">
          <w:rPr>
            <w:shd w:val="clear" w:color="auto" w:fill="FFFFFF"/>
            <w:vertAlign w:val="subscript"/>
            <w:lang w:eastAsia="sk-SK"/>
          </w:rPr>
          <w:t>M1</w:t>
        </w:r>
        <w:r w:rsidRPr="00E95D6A">
          <w:rPr>
            <w:shd w:val="clear" w:color="auto" w:fill="FFFFFF"/>
            <w:lang w:eastAsia="sk-SK"/>
          </w:rPr>
          <w:t xml:space="preserve"> znamená počet Vozidiel využívaných na poskytovanie služby v 1. mesiaci spadajúcom do referenčného obdobia </w:t>
        </w:r>
      </w:ins>
    </w:p>
    <w:p w14:paraId="36C1592B" w14:textId="77777777" w:rsidR="00E95D6A" w:rsidRPr="00E95D6A" w:rsidRDefault="00E95D6A" w:rsidP="00E95D6A">
      <w:pPr>
        <w:ind w:left="1134"/>
        <w:rPr>
          <w:ins w:id="429" w:author="Tomas Uricek" w:date="2021-08-17T11:53:00Z"/>
          <w:shd w:val="clear" w:color="auto" w:fill="FFFFFF"/>
          <w:lang w:eastAsia="sk-SK"/>
        </w:rPr>
      </w:pPr>
      <w:ins w:id="430" w:author="Tomas Uricek" w:date="2021-08-17T11:53:00Z">
        <w:r w:rsidRPr="00E95D6A">
          <w:rPr>
            <w:shd w:val="clear" w:color="auto" w:fill="FFFFFF"/>
            <w:lang w:eastAsia="sk-SK"/>
          </w:rPr>
          <w:t>V</w:t>
        </w:r>
        <w:r w:rsidRPr="00E95D6A">
          <w:rPr>
            <w:shd w:val="clear" w:color="auto" w:fill="FFFFFF"/>
            <w:vertAlign w:val="subscript"/>
            <w:lang w:eastAsia="sk-SK"/>
          </w:rPr>
          <w:t>M2</w:t>
        </w:r>
        <w:r w:rsidRPr="00E95D6A">
          <w:rPr>
            <w:shd w:val="clear" w:color="auto" w:fill="FFFFFF"/>
            <w:lang w:eastAsia="sk-SK"/>
          </w:rPr>
          <w:t xml:space="preserve"> znamená počet Vozidiel využívaných na poskytovanie služby v 2. mesiaci spadajúcom do referenčného obdobia</w:t>
        </w:r>
      </w:ins>
    </w:p>
    <w:p w14:paraId="3286A64E" w14:textId="3473BEB0" w:rsidR="00E95D6A" w:rsidRPr="00E95D6A" w:rsidRDefault="00E95D6A" w:rsidP="00E95D6A">
      <w:pPr>
        <w:ind w:left="1134"/>
        <w:rPr>
          <w:ins w:id="431" w:author="Tomas Uricek" w:date="2021-08-17T11:53:00Z"/>
          <w:shd w:val="clear" w:color="auto" w:fill="FFFFFF"/>
          <w:lang w:eastAsia="sk-SK"/>
        </w:rPr>
      </w:pPr>
      <w:ins w:id="432" w:author="Tomas Uricek" w:date="2021-08-17T11:53:00Z">
        <w:r w:rsidRPr="00E95D6A">
          <w:rPr>
            <w:shd w:val="clear" w:color="auto" w:fill="FFFFFF"/>
            <w:lang w:eastAsia="sk-SK"/>
          </w:rPr>
          <w:t>V</w:t>
        </w:r>
        <w:r w:rsidRPr="00E95D6A">
          <w:rPr>
            <w:shd w:val="clear" w:color="auto" w:fill="FFFFFF"/>
            <w:vertAlign w:val="subscript"/>
            <w:lang w:eastAsia="sk-SK"/>
          </w:rPr>
          <w:t>M</w:t>
        </w:r>
      </w:ins>
      <w:ins w:id="433" w:author="Tomas Uricek" w:date="2021-08-17T11:54:00Z">
        <w:r>
          <w:rPr>
            <w:shd w:val="clear" w:color="auto" w:fill="FFFFFF"/>
            <w:vertAlign w:val="subscript"/>
            <w:lang w:eastAsia="sk-SK"/>
          </w:rPr>
          <w:t>n</w:t>
        </w:r>
      </w:ins>
      <w:ins w:id="434" w:author="Tomas Uricek" w:date="2021-08-17T11:53:00Z">
        <w:r w:rsidRPr="00E95D6A">
          <w:rPr>
            <w:shd w:val="clear" w:color="auto" w:fill="FFFFFF"/>
            <w:lang w:eastAsia="sk-SK"/>
          </w:rPr>
          <w:t xml:space="preserve"> znamená počet Vozidiel využívaných na poskytovanie služby v poslednom mesiaci v rámci referenčného obdobia (poznámka: do počtu mesiacov poskytovania služby sa započíta každý kalendárny mesiac v rámci referenčného obdobia, v rámci ktorého uchádzač poskytoval dopravu čo i len jeden deň. Uchádzač teda uvedie počet mesiacov, v ktorých v rámci referenčného obdobia poskytoval danú službu a v rámci každého z týchto mesiacov spočíta počet vozidiel, ktoré využíval v danom mesiaci na poskytovanie tejto služby a tieto súčty celkovo spočíta. Ak v rámci daného mesiaca používal rôzny počet vozidiel s ohľadom na zmeny rozsahu služby v danom mesiaci, uchádzač uvedie najvyšší počet vozidiel.)</w:t>
        </w:r>
      </w:ins>
    </w:p>
    <w:p w14:paraId="16079F81" w14:textId="72A6D673" w:rsidR="00E95D6A" w:rsidRDefault="00E95D6A" w:rsidP="00E95D6A">
      <w:pPr>
        <w:ind w:left="1134"/>
        <w:rPr>
          <w:shd w:val="clear" w:color="auto" w:fill="FFFFFF"/>
          <w:lang w:eastAsia="sk-SK"/>
        </w:rPr>
      </w:pPr>
      <w:ins w:id="435" w:author="Tomas Uricek" w:date="2021-08-17T11:53:00Z">
        <w:r w:rsidRPr="00E95D6A">
          <w:rPr>
            <w:shd w:val="clear" w:color="auto" w:fill="FFFFFF"/>
            <w:lang w:eastAsia="sk-SK"/>
          </w:rPr>
          <w:t>M</w:t>
        </w:r>
        <w:r w:rsidRPr="00E95D6A">
          <w:rPr>
            <w:shd w:val="clear" w:color="auto" w:fill="FFFFFF"/>
            <w:vertAlign w:val="subscript"/>
            <w:lang w:eastAsia="sk-SK"/>
          </w:rPr>
          <w:t>n</w:t>
        </w:r>
        <w:r w:rsidRPr="00E95D6A">
          <w:rPr>
            <w:shd w:val="clear" w:color="auto" w:fill="FFFFFF"/>
            <w:lang w:eastAsia="sk-SK"/>
          </w:rPr>
          <w:t xml:space="preserve"> znamená počet mesiacov v rámci referenčného obdobia, v rámci ktorých uchádzač poskytoval dopravu čo i len jeden deň.</w:t>
        </w:r>
      </w:ins>
    </w:p>
    <w:p w14:paraId="22216837" w14:textId="77777777" w:rsidR="00C03B32" w:rsidRPr="00BE5BF7" w:rsidRDefault="00627C1E" w:rsidP="00222E5A">
      <w:pPr>
        <w:pStyle w:val="Heading6"/>
        <w:rPr>
          <w:rFonts w:eastAsia="Times New Roman"/>
          <w:shd w:val="clear" w:color="auto" w:fill="FFFFFF"/>
          <w:lang w:eastAsia="sk-SK"/>
        </w:rPr>
      </w:pPr>
      <w:bookmarkStart w:id="436" w:name="_Ref6294579"/>
      <w:r w:rsidRPr="00BE5BF7">
        <w:rPr>
          <w:rFonts w:eastAsia="Times New Roman"/>
          <w:lang w:eastAsia="sk-SK"/>
        </w:rPr>
        <w:t xml:space="preserve">V </w:t>
      </w:r>
      <w:r w:rsidRPr="00BE5BF7">
        <w:rPr>
          <w:rFonts w:eastAsia="Times New Roman" w:cs="Arial"/>
          <w:shd w:val="clear" w:color="auto" w:fill="FFFFFF"/>
          <w:lang w:eastAsia="sk-SK"/>
        </w:rPr>
        <w:t>súlade</w:t>
      </w:r>
      <w:r w:rsidRPr="00BE5BF7">
        <w:rPr>
          <w:rFonts w:eastAsia="Times New Roman"/>
          <w:lang w:eastAsia="sk-SK"/>
        </w:rPr>
        <w:t xml:space="preserve"> s ustanovením § 34 ods. 1 písm. g) ZVO: Údaje o vzdelaní a odbornej praxi alebo o odbornej kvalifikácií osôb určených na plnenie zmluvy alebo riadiacich zamestnancov.</w:t>
      </w:r>
      <w:bookmarkEnd w:id="436"/>
    </w:p>
    <w:p w14:paraId="76A7CC56" w14:textId="77777777" w:rsidR="00627C1E" w:rsidRPr="00BE5BF7" w:rsidRDefault="00627C1E" w:rsidP="00627C1E">
      <w:pPr>
        <w:ind w:left="1134"/>
        <w:rPr>
          <w:shd w:val="clear" w:color="auto" w:fill="FFFFFF"/>
          <w:lang w:eastAsia="sk-SK"/>
        </w:rPr>
      </w:pPr>
      <w:r w:rsidRPr="00BE5BF7">
        <w:rPr>
          <w:shd w:val="clear" w:color="auto" w:fill="FFFFFF"/>
          <w:lang w:eastAsia="sk-SK"/>
        </w:rPr>
        <w:t>Minimálna požadovaná úroveň:</w:t>
      </w:r>
    </w:p>
    <w:p w14:paraId="342CB641" w14:textId="77777777" w:rsidR="00BF4521" w:rsidRDefault="00627C1E" w:rsidP="00BF4521">
      <w:pPr>
        <w:ind w:left="1134"/>
        <w:rPr>
          <w:ins w:id="437" w:author="Tomas Uricek" w:date="2021-08-17T10:52:00Z"/>
          <w:shd w:val="clear" w:color="auto" w:fill="FFFFFF"/>
          <w:lang w:eastAsia="sk-SK"/>
        </w:rPr>
      </w:pPr>
      <w:r w:rsidRPr="00BE5BF7">
        <w:rPr>
          <w:shd w:val="clear" w:color="auto" w:fill="FFFFFF"/>
          <w:lang w:eastAsia="sk-SK"/>
        </w:rPr>
        <w:t xml:space="preserve">Uchádzač musí preukázať svoju odbornú spôsobilosť na poskytovanie požadovaných služieb potvrdením, že má k dispozícii nižšie uvedených </w:t>
      </w:r>
      <w:r w:rsidR="00C34A39" w:rsidRPr="00BE5BF7">
        <w:rPr>
          <w:shd w:val="clear" w:color="auto" w:fill="FFFFFF"/>
          <w:lang w:eastAsia="sk-SK"/>
        </w:rPr>
        <w:t>odborníkov</w:t>
      </w:r>
      <w:r w:rsidRPr="00BE5BF7">
        <w:rPr>
          <w:shd w:val="clear" w:color="auto" w:fill="FFFFFF"/>
          <w:lang w:eastAsia="sk-SK"/>
        </w:rPr>
        <w:t xml:space="preserve"> spĺňajúcich stanovené požiadavky, v príslušnom počte. </w:t>
      </w:r>
    </w:p>
    <w:p w14:paraId="1E56EE97" w14:textId="68A2448D" w:rsidR="000047A6" w:rsidRPr="00BE5BF7" w:rsidDel="00BF4521" w:rsidRDefault="00627C1E" w:rsidP="00627C1E">
      <w:pPr>
        <w:ind w:left="1134"/>
        <w:rPr>
          <w:del w:id="438" w:author="Tomas Uricek" w:date="2021-08-17T10:52:00Z"/>
          <w:shd w:val="clear" w:color="auto" w:fill="FFFFFF"/>
          <w:lang w:eastAsia="sk-SK"/>
        </w:rPr>
      </w:pPr>
      <w:r w:rsidRPr="00BE5BF7">
        <w:rPr>
          <w:shd w:val="clear" w:color="auto" w:fill="FFFFFF"/>
          <w:lang w:eastAsia="sk-SK"/>
        </w:rPr>
        <w:t xml:space="preserve">Nižšie uvedené požiadavky na </w:t>
      </w:r>
      <w:r w:rsidR="00C34A39" w:rsidRPr="00BE5BF7">
        <w:rPr>
          <w:shd w:val="clear" w:color="auto" w:fill="FFFFFF"/>
          <w:lang w:eastAsia="sk-SK"/>
        </w:rPr>
        <w:t>odborníka</w:t>
      </w:r>
      <w:r w:rsidRPr="00BE5BF7">
        <w:rPr>
          <w:shd w:val="clear" w:color="auto" w:fill="FFFFFF"/>
          <w:lang w:eastAsia="sk-SK"/>
        </w:rPr>
        <w:t xml:space="preserve"> </w:t>
      </w:r>
      <w:r w:rsidR="00C34A39" w:rsidRPr="00BE5BF7">
        <w:rPr>
          <w:shd w:val="clear" w:color="auto" w:fill="FFFFFF"/>
          <w:lang w:eastAsia="sk-SK"/>
        </w:rPr>
        <w:t>uchádzač</w:t>
      </w:r>
      <w:r w:rsidRPr="00BE5BF7">
        <w:rPr>
          <w:shd w:val="clear" w:color="auto" w:fill="FFFFFF"/>
          <w:lang w:eastAsia="sk-SK"/>
        </w:rPr>
        <w:t xml:space="preserve"> preukáže predložením</w:t>
      </w:r>
      <w:del w:id="439" w:author="Tomas Uricek" w:date="2021-08-17T10:52:00Z">
        <w:r w:rsidRPr="00BE5BF7" w:rsidDel="00BF4521">
          <w:rPr>
            <w:shd w:val="clear" w:color="auto" w:fill="FFFFFF"/>
            <w:lang w:eastAsia="sk-SK"/>
          </w:rPr>
          <w:delText>:</w:delText>
        </w:r>
      </w:del>
    </w:p>
    <w:p w14:paraId="080BC756" w14:textId="29815257" w:rsidR="007524ED" w:rsidRPr="00BE5BF7" w:rsidRDefault="00BF4521" w:rsidP="00E95D6A">
      <w:pPr>
        <w:ind w:left="1134"/>
        <w:rPr>
          <w:shd w:val="clear" w:color="auto" w:fill="FFFFFF"/>
        </w:rPr>
      </w:pPr>
      <w:bookmarkStart w:id="440" w:name="_Ref6294565"/>
      <w:ins w:id="441" w:author="Tomas Uricek" w:date="2021-08-17T10:52:00Z">
        <w:r>
          <w:rPr>
            <w:rFonts w:eastAsia="Times New Roman"/>
            <w:shd w:val="clear" w:color="auto" w:fill="FFFFFF"/>
            <w:lang w:eastAsia="sk-SK"/>
          </w:rPr>
          <w:t xml:space="preserve"> </w:t>
        </w:r>
      </w:ins>
      <w:del w:id="442" w:author="Tomas Uricek" w:date="2021-08-17T10:52:00Z">
        <w:r w:rsidR="00AD59E7" w:rsidDel="00BF4521">
          <w:rPr>
            <w:rFonts w:eastAsia="Times New Roman"/>
            <w:shd w:val="clear" w:color="auto" w:fill="FFFFFF"/>
            <w:lang w:eastAsia="sk-SK"/>
          </w:rPr>
          <w:delText>V</w:delText>
        </w:r>
      </w:del>
      <w:ins w:id="443" w:author="Tomas Uricek" w:date="2021-08-17T10:52:00Z">
        <w:r>
          <w:rPr>
            <w:rFonts w:eastAsia="Times New Roman"/>
            <w:shd w:val="clear" w:color="auto" w:fill="FFFFFF"/>
            <w:lang w:eastAsia="sk-SK"/>
          </w:rPr>
          <w:t>v</w:t>
        </w:r>
      </w:ins>
      <w:r w:rsidR="00AD59E7">
        <w:rPr>
          <w:rFonts w:eastAsia="Times New Roman"/>
          <w:shd w:val="clear" w:color="auto" w:fill="FFFFFF"/>
          <w:lang w:eastAsia="sk-SK"/>
        </w:rPr>
        <w:t>yplnen</w:t>
      </w:r>
      <w:del w:id="444" w:author="Tomas Uricek" w:date="2021-08-17T10:53:00Z">
        <w:r w:rsidR="00AD59E7" w:rsidDel="00BF4521">
          <w:rPr>
            <w:rFonts w:eastAsia="Times New Roman"/>
            <w:shd w:val="clear" w:color="auto" w:fill="FFFFFF"/>
            <w:lang w:eastAsia="sk-SK"/>
          </w:rPr>
          <w:delText xml:space="preserve">í </w:delText>
        </w:r>
      </w:del>
      <w:ins w:id="445" w:author="Tomas Uricek" w:date="2021-08-17T10:53:00Z">
        <w:r>
          <w:rPr>
            <w:rFonts w:eastAsia="Times New Roman"/>
            <w:shd w:val="clear" w:color="auto" w:fill="FFFFFF"/>
            <w:lang w:eastAsia="sk-SK"/>
          </w:rPr>
          <w:t xml:space="preserve">ého </w:t>
        </w:r>
      </w:ins>
      <w:r w:rsidR="00AD59E7">
        <w:rPr>
          <w:rFonts w:eastAsia="Times New Roman"/>
          <w:shd w:val="clear" w:color="auto" w:fill="FFFFFF"/>
          <w:lang w:eastAsia="sk-SK"/>
        </w:rPr>
        <w:t>formuláru F.2 s doplnením údajov určených na posúdenie splnenia podmienky účasti</w:t>
      </w:r>
      <w:del w:id="446" w:author="Tomas Uricek" w:date="2021-08-17T10:52:00Z">
        <w:r w:rsidR="00AD59E7" w:rsidDel="00BF4521">
          <w:rPr>
            <w:rFonts w:eastAsia="Times New Roman"/>
            <w:shd w:val="clear" w:color="auto" w:fill="FFFFFF"/>
            <w:lang w:eastAsia="sk-SK"/>
          </w:rPr>
          <w:delText>; a</w:delText>
        </w:r>
      </w:del>
      <w:bookmarkEnd w:id="440"/>
      <w:ins w:id="447" w:author="Tomas Uricek" w:date="2021-08-17T10:52:00Z">
        <w:r>
          <w:rPr>
            <w:rFonts w:eastAsia="Times New Roman"/>
            <w:shd w:val="clear" w:color="auto" w:fill="FFFFFF"/>
            <w:lang w:eastAsia="sk-SK"/>
          </w:rPr>
          <w:t>.</w:t>
        </w:r>
      </w:ins>
    </w:p>
    <w:p w14:paraId="46EAF5B9" w14:textId="017D609A" w:rsidR="007524ED" w:rsidRPr="00BE5BF7" w:rsidDel="00BF4521" w:rsidRDefault="007524ED" w:rsidP="00AB383F">
      <w:pPr>
        <w:pStyle w:val="Heading7"/>
        <w:rPr>
          <w:del w:id="448" w:author="Tomas Uricek" w:date="2021-08-17T10:52:00Z"/>
          <w:rFonts w:eastAsia="Times New Roman"/>
          <w:shd w:val="clear" w:color="auto" w:fill="FFFFFF"/>
          <w:lang w:eastAsia="sk-SK"/>
        </w:rPr>
      </w:pPr>
      <w:bookmarkStart w:id="449" w:name="_Ref6294690"/>
      <w:del w:id="450" w:author="Tomas Uricek" w:date="2021-08-17T10:52:00Z">
        <w:r w:rsidRPr="00BE5BF7" w:rsidDel="00BF4521">
          <w:rPr>
            <w:rFonts w:eastAsia="Times New Roman"/>
            <w:shd w:val="clear" w:color="auto" w:fill="FFFFFF"/>
            <w:lang w:eastAsia="sk-SK"/>
          </w:rPr>
          <w:delText xml:space="preserve">požadovaného </w:delText>
        </w:r>
        <w:r w:rsidR="00316671" w:rsidDel="00BF4521">
          <w:rPr>
            <w:rFonts w:eastAsia="Times New Roman"/>
            <w:shd w:val="clear" w:color="auto" w:fill="FFFFFF"/>
            <w:lang w:eastAsia="sk-SK"/>
          </w:rPr>
          <w:delText>dokladu o vzdelaní</w:delText>
        </w:r>
        <w:r w:rsidRPr="00BE5BF7" w:rsidDel="00BF4521">
          <w:rPr>
            <w:rFonts w:eastAsia="Times New Roman"/>
            <w:shd w:val="clear" w:color="auto" w:fill="FFFFFF"/>
            <w:lang w:eastAsia="sk-SK"/>
          </w:rPr>
          <w:delText xml:space="preserve">, preukazujúceho kvalifikáciu </w:delText>
        </w:r>
        <w:r w:rsidR="006940E3" w:rsidRPr="00BE5BF7" w:rsidDel="00BF4521">
          <w:rPr>
            <w:rFonts w:eastAsiaTheme="minorHAnsi"/>
            <w:shd w:val="clear" w:color="auto" w:fill="FFFFFF"/>
          </w:rPr>
          <w:delText>odborníka</w:delText>
        </w:r>
        <w:r w:rsidR="006940E3" w:rsidRPr="00BE5BF7" w:rsidDel="00BF4521">
          <w:rPr>
            <w:rFonts w:eastAsia="Times New Roman"/>
            <w:shd w:val="clear" w:color="auto" w:fill="FFFFFF"/>
            <w:lang w:eastAsia="sk-SK"/>
          </w:rPr>
          <w:delText xml:space="preserve"> </w:delText>
        </w:r>
        <w:r w:rsidRPr="00BE5BF7" w:rsidDel="00BF4521">
          <w:rPr>
            <w:rFonts w:eastAsia="Times New Roman"/>
            <w:shd w:val="clear" w:color="auto" w:fill="FFFFFF"/>
            <w:lang w:eastAsia="sk-SK"/>
          </w:rPr>
          <w:delText xml:space="preserve">vzťahujúcu sa k predmetu </w:delText>
        </w:r>
        <w:r w:rsidR="00FB63BA" w:rsidRPr="00BE5BF7" w:rsidDel="00BF4521">
          <w:rPr>
            <w:rFonts w:eastAsiaTheme="minorHAnsi"/>
            <w:shd w:val="clear" w:color="auto" w:fill="FFFFFF"/>
          </w:rPr>
          <w:delText>zákazky</w:delText>
        </w:r>
        <w:r w:rsidRPr="00BE5BF7" w:rsidDel="00BF4521">
          <w:rPr>
            <w:rFonts w:eastAsia="Times New Roman"/>
            <w:shd w:val="clear" w:color="auto" w:fill="FFFFFF"/>
            <w:lang w:eastAsia="sk-SK"/>
          </w:rPr>
          <w:delText xml:space="preserve"> (nevyžaduje sa predloženie originálu </w:delText>
        </w:r>
        <w:r w:rsidR="00316671" w:rsidDel="00BF4521">
          <w:rPr>
            <w:rFonts w:eastAsia="Times New Roman"/>
            <w:shd w:val="clear" w:color="auto" w:fill="FFFFFF"/>
            <w:lang w:eastAsia="sk-SK"/>
          </w:rPr>
          <w:delText>ani</w:delText>
        </w:r>
        <w:r w:rsidRPr="00BE5BF7" w:rsidDel="00BF4521">
          <w:rPr>
            <w:rFonts w:eastAsia="Times New Roman"/>
            <w:shd w:val="clear" w:color="auto" w:fill="FFFFFF"/>
            <w:lang w:eastAsia="sk-SK"/>
          </w:rPr>
          <w:delText xml:space="preserve"> úradne osvedčenej kópie)</w:delText>
        </w:r>
        <w:r w:rsidR="004B6A72" w:rsidRPr="00BE5BF7" w:rsidDel="00BF4521">
          <w:rPr>
            <w:rFonts w:eastAsia="Times New Roman"/>
            <w:shd w:val="clear" w:color="auto" w:fill="FFFFFF"/>
            <w:lang w:eastAsia="sk-SK"/>
          </w:rPr>
          <w:delText>.</w:delText>
        </w:r>
        <w:bookmarkEnd w:id="449"/>
      </w:del>
    </w:p>
    <w:p w14:paraId="3EE19EFC" w14:textId="77777777" w:rsidR="00780315" w:rsidRPr="00502742" w:rsidRDefault="00780315" w:rsidP="00780315">
      <w:pPr>
        <w:ind w:left="1134"/>
        <w:rPr>
          <w:u w:val="single"/>
          <w:shd w:val="clear" w:color="auto" w:fill="FFFFFF"/>
          <w:lang w:eastAsia="sk-SK"/>
        </w:rPr>
      </w:pPr>
      <w:r w:rsidRPr="00EC3DA2">
        <w:rPr>
          <w:shd w:val="clear" w:color="auto" w:fill="FFFFFF"/>
          <w:lang w:eastAsia="sk-SK"/>
        </w:rPr>
        <w:t xml:space="preserve">Verejný </w:t>
      </w:r>
      <w:r w:rsidRPr="00502742">
        <w:rPr>
          <w:shd w:val="clear" w:color="auto" w:fill="FFFFFF"/>
          <w:lang w:eastAsia="sk-SK"/>
        </w:rPr>
        <w:t>obstarávateľ odporúča pre preukázanie splnenia tejto podmienky účasti použiť aj vzor, ktorý je prílohou č. F.2 týchto súťažných podkladov</w:t>
      </w:r>
      <w:r w:rsidRPr="00502742">
        <w:rPr>
          <w:u w:val="single"/>
          <w:shd w:val="clear" w:color="auto" w:fill="FFFFFF"/>
          <w:lang w:eastAsia="sk-SK"/>
        </w:rPr>
        <w:t>.</w:t>
      </w:r>
    </w:p>
    <w:p w14:paraId="709D0F26" w14:textId="77777777" w:rsidR="009E3F10" w:rsidRPr="00502742" w:rsidRDefault="009239C0" w:rsidP="009E3F10">
      <w:pPr>
        <w:ind w:left="1134"/>
        <w:rPr>
          <w:b/>
          <w:shd w:val="clear" w:color="auto" w:fill="FFFFFF"/>
          <w:lang w:eastAsia="sk-SK"/>
        </w:rPr>
      </w:pPr>
      <w:r w:rsidRPr="00502742">
        <w:rPr>
          <w:b/>
          <w:shd w:val="clear" w:color="auto" w:fill="FFFFFF"/>
          <w:lang w:eastAsia="sk-SK"/>
        </w:rPr>
        <w:lastRenderedPageBreak/>
        <w:t>Odborník</w:t>
      </w:r>
      <w:r w:rsidR="009E3F10" w:rsidRPr="00502742">
        <w:rPr>
          <w:b/>
          <w:shd w:val="clear" w:color="auto" w:fill="FFFFFF"/>
          <w:lang w:eastAsia="sk-SK"/>
        </w:rPr>
        <w:t xml:space="preserve"> č. </w:t>
      </w:r>
      <w:r w:rsidR="005C3695" w:rsidRPr="00502742">
        <w:rPr>
          <w:b/>
          <w:shd w:val="clear" w:color="auto" w:fill="FFFFFF"/>
          <w:lang w:eastAsia="sk-SK"/>
        </w:rPr>
        <w:t>1</w:t>
      </w:r>
      <w:r w:rsidR="009E3F10" w:rsidRPr="00502742">
        <w:rPr>
          <w:b/>
          <w:shd w:val="clear" w:color="auto" w:fill="FFFFFF"/>
          <w:lang w:eastAsia="sk-SK"/>
        </w:rPr>
        <w:t xml:space="preserve"> –</w:t>
      </w:r>
      <w:r w:rsidR="00E81F0A" w:rsidRPr="00502742">
        <w:rPr>
          <w:b/>
          <w:shd w:val="clear" w:color="auto" w:fill="FFFFFF"/>
          <w:lang w:eastAsia="sk-SK"/>
        </w:rPr>
        <w:t xml:space="preserve"> </w:t>
      </w:r>
      <w:r w:rsidR="00C50FC5">
        <w:rPr>
          <w:b/>
          <w:shd w:val="clear" w:color="auto" w:fill="FFFFFF"/>
          <w:lang w:eastAsia="sk-SK"/>
        </w:rPr>
        <w:t>V</w:t>
      </w:r>
      <w:r w:rsidR="00C50FC5" w:rsidRPr="00C50FC5">
        <w:rPr>
          <w:b/>
          <w:shd w:val="clear" w:color="auto" w:fill="FFFFFF"/>
          <w:lang w:eastAsia="sk-SK"/>
        </w:rPr>
        <w:t>edúci dopravy (1 osoba)</w:t>
      </w:r>
    </w:p>
    <w:p w14:paraId="545B0A55" w14:textId="77777777" w:rsidR="009E3F10" w:rsidRPr="00502742" w:rsidRDefault="009239C0" w:rsidP="009E3F10">
      <w:pPr>
        <w:ind w:left="1134"/>
        <w:rPr>
          <w:shd w:val="clear" w:color="auto" w:fill="FFFFFF"/>
          <w:lang w:eastAsia="sk-SK"/>
        </w:rPr>
      </w:pPr>
      <w:r w:rsidRPr="00502742">
        <w:rPr>
          <w:shd w:val="clear" w:color="auto" w:fill="FFFFFF"/>
          <w:lang w:eastAsia="sk-SK"/>
        </w:rPr>
        <w:t xml:space="preserve">Odborník </w:t>
      </w:r>
      <w:r w:rsidR="009E3F10" w:rsidRPr="00502742">
        <w:rPr>
          <w:shd w:val="clear" w:color="auto" w:fill="FFFFFF"/>
          <w:lang w:eastAsia="sk-SK"/>
        </w:rPr>
        <w:t>musí spĺňať nasledovné požiadavky:</w:t>
      </w:r>
    </w:p>
    <w:p w14:paraId="43A83D83" w14:textId="29037E26" w:rsidR="009239C0" w:rsidRDefault="009239C0" w:rsidP="009239C0">
      <w:pPr>
        <w:pStyle w:val="ListParagraph"/>
        <w:numPr>
          <w:ilvl w:val="3"/>
          <w:numId w:val="18"/>
        </w:numPr>
        <w:ind w:left="1560" w:hanging="425"/>
        <w:contextualSpacing w:val="0"/>
        <w:rPr>
          <w:rFonts w:ascii="Cambria" w:eastAsiaTheme="minorHAnsi" w:hAnsi="Cambria" w:cstheme="minorBidi"/>
          <w:shd w:val="clear" w:color="auto" w:fill="FFFFFF"/>
        </w:rPr>
      </w:pPr>
      <w:r w:rsidRPr="00502742">
        <w:rPr>
          <w:rFonts w:ascii="Cambria" w:eastAsiaTheme="minorHAnsi" w:hAnsi="Cambria" w:cstheme="minorBidi"/>
          <w:shd w:val="clear" w:color="auto" w:fill="FFFFFF"/>
        </w:rPr>
        <w:t xml:space="preserve">najmenej </w:t>
      </w:r>
      <w:r w:rsidR="00E81F0A" w:rsidRPr="00502742">
        <w:rPr>
          <w:rFonts w:ascii="Cambria" w:eastAsiaTheme="minorHAnsi" w:hAnsi="Cambria" w:cs="Arial"/>
        </w:rPr>
        <w:t>5</w:t>
      </w:r>
      <w:r w:rsidR="005C3695" w:rsidRPr="00502742">
        <w:rPr>
          <w:rFonts w:ascii="Cambria" w:eastAsiaTheme="minorHAnsi" w:hAnsi="Cambria" w:cs="Arial"/>
        </w:rPr>
        <w:t xml:space="preserve"> </w:t>
      </w:r>
      <w:r w:rsidRPr="00502742">
        <w:rPr>
          <w:rFonts w:ascii="Cambria" w:eastAsiaTheme="minorHAnsi" w:hAnsi="Cambria" w:cstheme="minorBidi"/>
          <w:shd w:val="clear" w:color="auto" w:fill="FFFFFF"/>
        </w:rPr>
        <w:t xml:space="preserve">ročné odborné skúsenosti </w:t>
      </w:r>
      <w:bookmarkStart w:id="451" w:name="_Hlk76134088"/>
      <w:r w:rsidRPr="00502742">
        <w:rPr>
          <w:rFonts w:ascii="Cambria" w:eastAsiaTheme="minorHAnsi" w:hAnsi="Cambria" w:cstheme="minorBidi"/>
          <w:shd w:val="clear" w:color="auto" w:fill="FFFFFF"/>
        </w:rPr>
        <w:t>v</w:t>
      </w:r>
      <w:r w:rsidR="001E027F">
        <w:rPr>
          <w:rFonts w:ascii="Cambria" w:eastAsiaTheme="minorHAnsi" w:hAnsi="Cambria" w:cstheme="minorBidi"/>
          <w:shd w:val="clear" w:color="auto" w:fill="FFFFFF"/>
        </w:rPr>
        <w:t> oblasti riadenia</w:t>
      </w:r>
      <w:r w:rsidR="00354015" w:rsidRPr="00354015">
        <w:rPr>
          <w:rFonts w:ascii="Cambria" w:eastAsiaTheme="minorHAnsi" w:hAnsi="Cambria" w:cstheme="minorBidi"/>
          <w:shd w:val="clear" w:color="auto" w:fill="FFFFFF"/>
        </w:rPr>
        <w:t xml:space="preserve"> cestnej verejnej osobnej dopravy na pozícií vedúceho dopravy</w:t>
      </w:r>
      <w:r w:rsidR="000766B9">
        <w:rPr>
          <w:rFonts w:ascii="Cambria" w:eastAsiaTheme="minorHAnsi" w:hAnsi="Cambria" w:cstheme="minorBidi"/>
          <w:shd w:val="clear" w:color="auto" w:fill="FFFFFF"/>
        </w:rPr>
        <w:t xml:space="preserve"> (resp. osoby zodpovednej za riadenie cestnej verejnej osobnej dopravy)</w:t>
      </w:r>
      <w:bookmarkEnd w:id="451"/>
      <w:r w:rsidR="00393680" w:rsidRPr="00502742">
        <w:rPr>
          <w:rFonts w:ascii="Cambria" w:eastAsiaTheme="minorHAnsi" w:hAnsi="Cambria" w:cstheme="minorBidi"/>
          <w:shd w:val="clear" w:color="auto" w:fill="FFFFFF"/>
        </w:rPr>
        <w:t xml:space="preserve">; </w:t>
      </w:r>
      <w:ins w:id="452" w:author="Tomas Uricek" w:date="2021-08-17T10:52:00Z">
        <w:r w:rsidR="00322926">
          <w:rPr>
            <w:rFonts w:ascii="Cambria" w:eastAsiaTheme="minorHAnsi" w:hAnsi="Cambria" w:cstheme="minorBidi"/>
            <w:shd w:val="clear" w:color="auto" w:fill="FFFFFF"/>
          </w:rPr>
          <w:t>a</w:t>
        </w:r>
      </w:ins>
    </w:p>
    <w:p w14:paraId="284CB43E" w14:textId="564826C0" w:rsidR="00F0640F" w:rsidRPr="00F0640F" w:rsidRDefault="00F0640F" w:rsidP="00655DD9">
      <w:pPr>
        <w:pStyle w:val="ListParagraph"/>
        <w:numPr>
          <w:ilvl w:val="3"/>
          <w:numId w:val="18"/>
        </w:numPr>
        <w:ind w:left="1560" w:hanging="425"/>
        <w:contextualSpacing w:val="0"/>
        <w:rPr>
          <w:rFonts w:ascii="Cambria" w:eastAsiaTheme="minorHAnsi" w:hAnsi="Cambria" w:cstheme="minorBidi"/>
          <w:shd w:val="clear" w:color="auto" w:fill="FFFFFF"/>
        </w:rPr>
      </w:pPr>
      <w:r w:rsidRPr="00F0640F">
        <w:rPr>
          <w:rFonts w:ascii="Cambria" w:eastAsiaTheme="minorHAnsi" w:hAnsi="Cambria" w:cstheme="minorBidi"/>
          <w:shd w:val="clear" w:color="auto" w:fill="FFFFFF"/>
        </w:rPr>
        <w:t>minimálne 1 skúsenosť s riadením prevádzky autobusovej dopravy po nepretržitú dobu</w:t>
      </w:r>
      <w:r>
        <w:rPr>
          <w:rFonts w:ascii="Cambria" w:eastAsiaTheme="minorHAnsi" w:hAnsi="Cambria" w:cstheme="minorBidi"/>
          <w:shd w:val="clear" w:color="auto" w:fill="FFFFFF"/>
        </w:rPr>
        <w:t xml:space="preserve"> </w:t>
      </w:r>
      <w:r w:rsidRPr="00F0640F">
        <w:rPr>
          <w:rFonts w:ascii="Cambria" w:eastAsiaTheme="minorHAnsi" w:hAnsi="Cambria" w:cstheme="minorBidi"/>
          <w:shd w:val="clear" w:color="auto" w:fill="FFFFFF"/>
        </w:rPr>
        <w:t xml:space="preserve">minimálne </w:t>
      </w:r>
      <w:r w:rsidR="0054017E">
        <w:rPr>
          <w:rFonts w:ascii="Cambria" w:eastAsiaTheme="minorHAnsi" w:hAnsi="Cambria" w:cstheme="minorBidi"/>
          <w:shd w:val="clear" w:color="auto" w:fill="FFFFFF"/>
        </w:rPr>
        <w:t>3</w:t>
      </w:r>
      <w:r w:rsidRPr="00F0640F">
        <w:rPr>
          <w:rFonts w:ascii="Cambria" w:eastAsiaTheme="minorHAnsi" w:hAnsi="Cambria" w:cstheme="minorBidi"/>
          <w:shd w:val="clear" w:color="auto" w:fill="FFFFFF"/>
        </w:rPr>
        <w:t xml:space="preserve"> kalendárnych rokov</w:t>
      </w:r>
      <w:ins w:id="453" w:author="Tomas Uricek" w:date="2021-08-17T10:52:00Z">
        <w:r w:rsidR="00322926">
          <w:rPr>
            <w:rFonts w:ascii="Cambria" w:eastAsiaTheme="minorHAnsi" w:hAnsi="Cambria" w:cstheme="minorBidi"/>
            <w:shd w:val="clear" w:color="auto" w:fill="FFFFFF"/>
          </w:rPr>
          <w:t>.</w:t>
        </w:r>
      </w:ins>
      <w:del w:id="454" w:author="Tomas Uricek" w:date="2021-08-17T10:52:00Z">
        <w:r w:rsidR="0054017E" w:rsidDel="00322926">
          <w:rPr>
            <w:rFonts w:ascii="Cambria" w:eastAsiaTheme="minorHAnsi" w:hAnsi="Cambria" w:cstheme="minorBidi"/>
            <w:shd w:val="clear" w:color="auto" w:fill="FFFFFF"/>
          </w:rPr>
          <w:delText>; a</w:delText>
        </w:r>
      </w:del>
    </w:p>
    <w:p w14:paraId="21AB6659" w14:textId="58FF540C" w:rsidR="009239C0" w:rsidRPr="00862651" w:rsidDel="00322926" w:rsidRDefault="000766B9" w:rsidP="009239C0">
      <w:pPr>
        <w:pStyle w:val="ListParagraph"/>
        <w:numPr>
          <w:ilvl w:val="3"/>
          <w:numId w:val="18"/>
        </w:numPr>
        <w:ind w:left="1560" w:hanging="425"/>
        <w:contextualSpacing w:val="0"/>
        <w:rPr>
          <w:del w:id="455" w:author="Tomas Uricek" w:date="2021-08-17T10:52:00Z"/>
          <w:rFonts w:ascii="Cambria" w:eastAsiaTheme="minorHAnsi" w:hAnsi="Cambria" w:cstheme="minorBidi"/>
          <w:shd w:val="clear" w:color="auto" w:fill="FFFFFF"/>
        </w:rPr>
      </w:pPr>
      <w:del w:id="456" w:author="Tomas Uricek" w:date="2021-08-17T10:52:00Z">
        <w:r w:rsidRPr="000766B9" w:rsidDel="00322926">
          <w:rPr>
            <w:rFonts w:ascii="Cambria" w:eastAsiaTheme="minorHAnsi" w:hAnsi="Cambria" w:cstheme="minorBidi"/>
            <w:shd w:val="clear" w:color="auto" w:fill="FFFFFF"/>
          </w:rPr>
          <w:delText xml:space="preserve">vysokoškolské vzdelanie </w:delText>
        </w:r>
        <w:r w:rsidR="00F0472C" w:rsidDel="00322926">
          <w:rPr>
            <w:rFonts w:ascii="Cambria" w:eastAsiaTheme="minorHAnsi" w:hAnsi="Cambria" w:cstheme="minorBidi"/>
            <w:shd w:val="clear" w:color="auto" w:fill="FFFFFF"/>
          </w:rPr>
          <w:delText xml:space="preserve">druhého stupňa </w:delText>
        </w:r>
        <w:r w:rsidRPr="000766B9" w:rsidDel="00322926">
          <w:rPr>
            <w:rFonts w:ascii="Cambria" w:eastAsiaTheme="minorHAnsi" w:hAnsi="Cambria" w:cstheme="minorBidi"/>
            <w:shd w:val="clear" w:color="auto" w:fill="FFFFFF"/>
          </w:rPr>
          <w:delText>v oblasti dopravy</w:delText>
        </w:r>
        <w:r w:rsidR="009239C0" w:rsidRPr="00862651" w:rsidDel="00322926">
          <w:rPr>
            <w:rFonts w:ascii="Cambria" w:eastAsiaTheme="minorHAnsi" w:hAnsi="Cambria" w:cstheme="minorBidi"/>
            <w:shd w:val="clear" w:color="auto" w:fill="FFFFFF"/>
          </w:rPr>
          <w:delText>.</w:delText>
        </w:r>
      </w:del>
    </w:p>
    <w:p w14:paraId="4782242C" w14:textId="77777777" w:rsidR="00637756" w:rsidRPr="00FC18DA" w:rsidRDefault="00637756">
      <w:pPr>
        <w:pStyle w:val="Heading4"/>
        <w:rPr>
          <w:shd w:val="clear" w:color="auto" w:fill="FFFFFF"/>
          <w:lang w:eastAsia="sk-SK"/>
        </w:rPr>
      </w:pPr>
      <w:r w:rsidRPr="00E03D67">
        <w:rPr>
          <w:shd w:val="clear" w:color="auto" w:fill="FFFFFF"/>
          <w:lang w:eastAsia="sk-SK"/>
        </w:rPr>
        <w:t xml:space="preserve">Uchádzač môže na preukázanie technickej spôsobilosti alebo </w:t>
      </w:r>
      <w:r w:rsidRPr="00862651">
        <w:rPr>
          <w:shd w:val="clear" w:color="auto" w:fill="FFFFFF"/>
          <w:lang w:eastAsia="sk-SK"/>
        </w:rPr>
        <w:t xml:space="preserve">odbornej spôsobilosti využiť technické a odborné kapacity inej osoby, bez ohľadu na ich právny vzťah v súlade s ustanovením § 34 ods. 3 </w:t>
      </w:r>
      <w:r w:rsidRPr="00FC18DA">
        <w:rPr>
          <w:shd w:val="clear" w:color="auto" w:fill="FFFFFF"/>
          <w:lang w:eastAsia="sk-SK"/>
        </w:rPr>
        <w:t>ZVO.</w:t>
      </w:r>
    </w:p>
    <w:p w14:paraId="66B27C88" w14:textId="77777777" w:rsidR="00934A0C" w:rsidRPr="00FC18DA" w:rsidRDefault="00934A0C" w:rsidP="00934A0C">
      <w:pPr>
        <w:pStyle w:val="Heading3"/>
      </w:pPr>
      <w:bookmarkStart w:id="457" w:name="_Toc77326706"/>
      <w:r w:rsidRPr="00FC18DA">
        <w:t>Jednotný európsky dokument</w:t>
      </w:r>
      <w:bookmarkEnd w:id="457"/>
    </w:p>
    <w:p w14:paraId="6860515C" w14:textId="77777777" w:rsidR="00934A0C" w:rsidRDefault="005F3873">
      <w:pPr>
        <w:pStyle w:val="Heading4"/>
      </w:pPr>
      <w:r>
        <w:t>Uchádzač môže na účely preukázania podmienok účasti využiť jednotný európsky dokument (JED)</w:t>
      </w:r>
      <w:r w:rsidR="00934A0C">
        <w:t>.</w:t>
      </w:r>
    </w:p>
    <w:p w14:paraId="521E1C19" w14:textId="77777777" w:rsidR="00C50599" w:rsidRPr="00E24381" w:rsidRDefault="00C50599">
      <w:pPr>
        <w:pStyle w:val="Heading4"/>
        <w:rPr>
          <w:lang w:eastAsia="sk-SK"/>
        </w:rPr>
      </w:pPr>
      <w:r w:rsidRPr="00E24381">
        <w:rPr>
          <w:lang w:eastAsia="sk-SK"/>
        </w:rPr>
        <w:t xml:space="preserve">Verejný obstarávateľ </w:t>
      </w:r>
      <w:r>
        <w:rPr>
          <w:lang w:eastAsia="sk-SK"/>
        </w:rPr>
        <w:t>umožňuje</w:t>
      </w:r>
      <w:r w:rsidRPr="00E24381">
        <w:rPr>
          <w:lang w:eastAsia="sk-SK"/>
        </w:rPr>
        <w:t xml:space="preserve"> v súvislosti s Jednotným európskym dokumentom </w:t>
      </w:r>
      <w:r>
        <w:rPr>
          <w:lang w:eastAsia="sk-SK"/>
        </w:rPr>
        <w:t xml:space="preserve">dočasne preukázať </w:t>
      </w:r>
      <w:r w:rsidRPr="00E24381">
        <w:rPr>
          <w:lang w:eastAsia="sk-SK"/>
        </w:rPr>
        <w:t xml:space="preserve">informácie požadované na podmienky účasti (týkajúce sa časti IV: Podmienky účasti oddiel A až D) </w:t>
      </w:r>
      <w:r>
        <w:rPr>
          <w:lang w:eastAsia="sk-SK"/>
        </w:rPr>
        <w:t xml:space="preserve">odpoveďou </w:t>
      </w:r>
      <w:r w:rsidRPr="00E24381">
        <w:rPr>
          <w:lang w:eastAsia="sk-SK"/>
        </w:rPr>
        <w:t>na jednu otázku, s odpoveďou áno alebo nie (</w:t>
      </w:r>
      <w:r w:rsidRPr="00E24381">
        <w:rPr>
          <w:rFonts w:cs="Calibri"/>
          <w:lang w:eastAsia="sk-SK"/>
        </w:rPr>
        <w:t>α</w:t>
      </w:r>
      <w:r w:rsidRPr="00E24381">
        <w:rPr>
          <w:lang w:eastAsia="sk-SK"/>
        </w:rPr>
        <w:t>: Globálny údaj pre všetky podmienky účasti), t.j. či hospodárske subjekty spĺňajú všetky požadované podmienky účasti, týkajúce sa ekonomického a finančného postavenia a technickej alebo odbornej spôsobilosti.</w:t>
      </w:r>
    </w:p>
    <w:p w14:paraId="6828D793" w14:textId="0303A4D3" w:rsidR="00934A0C" w:rsidRDefault="00934A0C">
      <w:pPr>
        <w:pStyle w:val="Heading4"/>
        <w:rPr>
          <w:rFonts w:eastAsia="Proba Pro"/>
        </w:rPr>
      </w:pPr>
      <w:r>
        <w:rPr>
          <w:rFonts w:eastAsia="Proba Pro"/>
        </w:rPr>
        <w:t xml:space="preserve">Podrobnejšie </w:t>
      </w:r>
      <w:r w:rsidRPr="00106B47">
        <w:rPr>
          <w:shd w:val="clear" w:color="auto" w:fill="FFFFFF"/>
          <w:lang w:eastAsia="sk-SK"/>
        </w:rPr>
        <w:t>inštrukcie</w:t>
      </w:r>
      <w:r>
        <w:rPr>
          <w:rFonts w:eastAsia="Proba Pro"/>
        </w:rPr>
        <w:t xml:space="preserve"> </w:t>
      </w:r>
      <w:r w:rsidR="005F3873">
        <w:rPr>
          <w:rFonts w:eastAsia="Proba Pro"/>
        </w:rPr>
        <w:t xml:space="preserve">o spôsobe vypĺňania JEDu </w:t>
      </w:r>
      <w:r>
        <w:rPr>
          <w:rFonts w:eastAsia="Proba Pro"/>
        </w:rPr>
        <w:t xml:space="preserve">sú uvedené na web stránke Úradu pre verejné obstarávanie na adrese: </w:t>
      </w:r>
      <w:hyperlink r:id="rId16" w:history="1">
        <w:r>
          <w:rPr>
            <w:rStyle w:val="Hyperlink"/>
          </w:rPr>
          <w:t>https://www.uvo.gov.sk/jednotny-europsky-dokument-pre-verejne-obstaravanie-602.html</w:t>
        </w:r>
      </w:hyperlink>
      <w:r>
        <w:rPr>
          <w:rFonts w:eastAsia="Proba Pro"/>
        </w:rPr>
        <w:t>.</w:t>
      </w:r>
    </w:p>
    <w:p w14:paraId="01E32335" w14:textId="77777777" w:rsidR="00934A0C" w:rsidRPr="00106B47" w:rsidRDefault="00934A0C" w:rsidP="00106B47">
      <w:pPr>
        <w:rPr>
          <w:lang w:eastAsia="sk-SK"/>
        </w:rPr>
      </w:pPr>
    </w:p>
    <w:p w14:paraId="01CA64F3" w14:textId="77777777" w:rsidR="00AD6890" w:rsidRPr="00BE5BF7" w:rsidRDefault="00AD6890" w:rsidP="00AD6890">
      <w:pPr>
        <w:ind w:left="1276" w:hanging="1276"/>
        <w:rPr>
          <w:rFonts w:eastAsiaTheme="majorEastAsia" w:cs="Arial"/>
          <w:b/>
          <w:szCs w:val="20"/>
        </w:rPr>
      </w:pPr>
    </w:p>
    <w:p w14:paraId="4C8F76B3" w14:textId="77777777" w:rsidR="00637756" w:rsidRPr="00BE5BF7" w:rsidRDefault="00637756" w:rsidP="00AD6890">
      <w:pPr>
        <w:ind w:left="1276" w:hanging="1276"/>
        <w:rPr>
          <w:rFonts w:eastAsiaTheme="majorEastAsia" w:cs="Arial"/>
          <w:b/>
          <w:szCs w:val="20"/>
        </w:rPr>
      </w:pPr>
      <w:r w:rsidRPr="00BE5BF7">
        <w:rPr>
          <w:rFonts w:eastAsiaTheme="majorEastAsia" w:cs="Arial"/>
          <w:b/>
          <w:szCs w:val="20"/>
        </w:rPr>
        <w:t>Prílohy Časti F. Súťažných podkladov</w:t>
      </w:r>
    </w:p>
    <w:p w14:paraId="36C99940" w14:textId="77777777" w:rsidR="00637756" w:rsidRPr="00BE5BF7" w:rsidRDefault="00637756" w:rsidP="00637756">
      <w:pPr>
        <w:ind w:left="1276" w:hanging="1276"/>
        <w:rPr>
          <w:rFonts w:cs="Arial"/>
          <w:szCs w:val="20"/>
        </w:rPr>
      </w:pPr>
      <w:r w:rsidRPr="00BE5BF7">
        <w:rPr>
          <w:rFonts w:cs="Arial"/>
          <w:szCs w:val="20"/>
        </w:rPr>
        <w:t xml:space="preserve">Príloha č. F.1  </w:t>
      </w:r>
      <w:r w:rsidR="00421B00">
        <w:rPr>
          <w:rFonts w:cs="Arial"/>
          <w:szCs w:val="20"/>
        </w:rPr>
        <w:tab/>
      </w:r>
      <w:r w:rsidRPr="00BE5BF7">
        <w:rPr>
          <w:rFonts w:cs="Arial"/>
          <w:szCs w:val="20"/>
        </w:rPr>
        <w:t>Zoznam poskytnutých služieb (referencií) (vzor)</w:t>
      </w:r>
    </w:p>
    <w:p w14:paraId="6F08F17B" w14:textId="77777777" w:rsidR="00637756" w:rsidRPr="00BE5BF7" w:rsidRDefault="00637756" w:rsidP="00637756">
      <w:pPr>
        <w:ind w:left="1276" w:hanging="1276"/>
        <w:rPr>
          <w:rFonts w:cs="Arial"/>
          <w:szCs w:val="20"/>
        </w:rPr>
      </w:pPr>
      <w:r w:rsidRPr="00BE5BF7">
        <w:rPr>
          <w:rFonts w:cs="Arial"/>
          <w:szCs w:val="20"/>
        </w:rPr>
        <w:t>Príloha č. F.2</w:t>
      </w:r>
      <w:r w:rsidR="00421B00">
        <w:rPr>
          <w:rFonts w:cs="Arial"/>
          <w:szCs w:val="20"/>
        </w:rPr>
        <w:tab/>
      </w:r>
      <w:r w:rsidRPr="00BE5BF7">
        <w:rPr>
          <w:rFonts w:cs="Arial"/>
          <w:szCs w:val="20"/>
        </w:rPr>
        <w:t xml:space="preserve">Zoznam </w:t>
      </w:r>
      <w:r w:rsidR="00C34A39" w:rsidRPr="00BE5BF7">
        <w:rPr>
          <w:rFonts w:cs="Arial"/>
          <w:szCs w:val="20"/>
        </w:rPr>
        <w:t>odborníkov</w:t>
      </w:r>
      <w:r w:rsidRPr="00BE5BF7">
        <w:rPr>
          <w:rFonts w:cs="Arial"/>
          <w:szCs w:val="20"/>
        </w:rPr>
        <w:t xml:space="preserve"> (vzor)</w:t>
      </w:r>
    </w:p>
    <w:p w14:paraId="4524F598" w14:textId="77777777" w:rsidR="00637756" w:rsidRPr="00BE5BF7" w:rsidRDefault="00637756" w:rsidP="00637756">
      <w:pPr>
        <w:rPr>
          <w:lang w:eastAsia="sk-SK"/>
        </w:rPr>
      </w:pPr>
    </w:p>
    <w:p w14:paraId="35EE9013" w14:textId="77777777" w:rsidR="00323251" w:rsidRDefault="00323251" w:rsidP="00323251">
      <w:pPr>
        <w:pStyle w:val="Heading1"/>
        <w:rPr>
          <w:rFonts w:cs="Arial"/>
          <w:szCs w:val="20"/>
        </w:rPr>
        <w:sectPr w:rsidR="00323251" w:rsidSect="00637756">
          <w:pgSz w:w="11900" w:h="16840"/>
          <w:pgMar w:top="1417" w:right="1417" w:bottom="1560" w:left="1560" w:header="708" w:footer="708" w:gutter="0"/>
          <w:cols w:space="708"/>
          <w:docGrid w:linePitch="360"/>
        </w:sectPr>
      </w:pPr>
    </w:p>
    <w:p w14:paraId="1C1A0A29" w14:textId="77777777" w:rsidR="00323251" w:rsidRPr="00BE5BF7" w:rsidRDefault="00323251" w:rsidP="00323251">
      <w:pPr>
        <w:pStyle w:val="Heading1"/>
        <w:rPr>
          <w:rFonts w:cs="Arial"/>
          <w:szCs w:val="20"/>
        </w:rPr>
      </w:pPr>
      <w:bookmarkStart w:id="458" w:name="_Toc77326707"/>
      <w:r w:rsidRPr="00BE5BF7">
        <w:rPr>
          <w:rFonts w:cs="Arial"/>
          <w:szCs w:val="20"/>
        </w:rPr>
        <w:lastRenderedPageBreak/>
        <w:t>Po</w:t>
      </w:r>
      <w:r>
        <w:rPr>
          <w:rFonts w:cs="Arial"/>
          <w:szCs w:val="20"/>
        </w:rPr>
        <w:t>dmienky elektronickej aukcie</w:t>
      </w:r>
      <w:bookmarkEnd w:id="458"/>
    </w:p>
    <w:p w14:paraId="2E0497E5" w14:textId="77777777" w:rsidR="00323251" w:rsidRDefault="00323251" w:rsidP="00323251">
      <w:pPr>
        <w:pStyle w:val="Heading3"/>
      </w:pPr>
      <w:bookmarkStart w:id="459" w:name="_Toc77326708"/>
      <w:r>
        <w:t>Všeobecné informácie</w:t>
      </w:r>
      <w:bookmarkEnd w:id="459"/>
    </w:p>
    <w:p w14:paraId="0143ED3C" w14:textId="77777777" w:rsidR="00315F3D" w:rsidRDefault="00315F3D" w:rsidP="00172CD9">
      <w:pPr>
        <w:pStyle w:val="Heading4"/>
      </w:pPr>
      <w:r w:rsidRPr="00315F3D">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25F0BD63" w14:textId="77777777" w:rsidR="00323251" w:rsidRPr="00E0466A" w:rsidRDefault="00323251" w:rsidP="00E0466A">
      <w:pPr>
        <w:pStyle w:val="Heading4"/>
      </w:pPr>
      <w:r w:rsidRPr="00E0466A">
        <w:t xml:space="preserve">Elektronická aukcia (ďalej len „eAukcia“) je na účely tohto verejného obstarávania opakujúci sa proces, ktorý využíva elektronické zariadenia certifikované podľa § 151 ZVO na predkladanie nových cien upravených smerom nadol. </w:t>
      </w:r>
    </w:p>
    <w:p w14:paraId="1F9E4759" w14:textId="77777777" w:rsidR="00323251" w:rsidRPr="00E0466A" w:rsidRDefault="00323251" w:rsidP="00E0466A">
      <w:pPr>
        <w:pStyle w:val="Heading4"/>
      </w:pPr>
      <w:r w:rsidRPr="00E0466A">
        <w:t>Účelom eAukcie je zostavenie poradia ponúk automatizovaným vyhodnotením po úvodnom úplnom vyhodnotení ponúk.</w:t>
      </w:r>
    </w:p>
    <w:p w14:paraId="1623F225" w14:textId="77777777" w:rsidR="00323251" w:rsidRPr="00E0466A" w:rsidRDefault="00323251" w:rsidP="00E0466A">
      <w:pPr>
        <w:pStyle w:val="Heading4"/>
      </w:pPr>
      <w:r w:rsidRPr="00E0466A">
        <w:t>Vyhlasovateľ eAukcie (ďalej len „</w:t>
      </w:r>
      <w:r w:rsidRPr="00E0466A">
        <w:rPr>
          <w:b/>
          <w:bCs/>
        </w:rPr>
        <w:t>vyhlasovateľ</w:t>
      </w:r>
      <w:r w:rsidRPr="00E0466A">
        <w:t>“) je verejný obstarávateľ, bližšie špecifikovaný v týchto súťažných podkladoch.</w:t>
      </w:r>
    </w:p>
    <w:p w14:paraId="7C0D383D" w14:textId="77777777" w:rsidR="00C60668" w:rsidRPr="00A5110A" w:rsidRDefault="00C60668" w:rsidP="00C60668">
      <w:pPr>
        <w:pStyle w:val="Heading4"/>
      </w:pPr>
      <w:r w:rsidRPr="00A5110A">
        <w:t>Administrátor vyhlasovateľa je osoba, ktorá v rámci on-line eAukcie vyzýva uchádzačov na predkladanie nových cien upravených smerom nadol.</w:t>
      </w:r>
    </w:p>
    <w:p w14:paraId="22336699" w14:textId="77777777" w:rsidR="00C60668" w:rsidRPr="002406FB" w:rsidRDefault="00C60668" w:rsidP="00C60668">
      <w:pPr>
        <w:pStyle w:val="Heading4"/>
      </w:pPr>
      <w:r w:rsidRPr="002406FB">
        <w:t>Elektronická aukčná sieň (ďalej len „</w:t>
      </w:r>
      <w:r w:rsidRPr="002406FB">
        <w:rPr>
          <w:b/>
          <w:bCs/>
        </w:rPr>
        <w:t>eAukčná sieň</w:t>
      </w:r>
      <w:r w:rsidRPr="002406FB">
        <w:t>“) je prostredie umiestnené na určenej adrese vo verejnej dátovej sieti Internet, v ktorom uchádzači predkladajú nové ceny upravené smerom nadol.</w:t>
      </w:r>
    </w:p>
    <w:p w14:paraId="28F3C324" w14:textId="77777777" w:rsidR="00C60668" w:rsidRPr="002406FB" w:rsidRDefault="00C60668" w:rsidP="00C60668">
      <w:pPr>
        <w:pStyle w:val="Heading4"/>
      </w:pPr>
      <w:r w:rsidRPr="002406FB">
        <w:t>Prípravné kolo je časť postupu, v ktorom sa po sprístupnení eAukčnej siene uchádzači oboznámia s aukčným prostredím pred zahájením aukčného kola (eAukcie).</w:t>
      </w:r>
    </w:p>
    <w:p w14:paraId="2A920177" w14:textId="77777777" w:rsidR="00C60668" w:rsidRPr="002406FB" w:rsidRDefault="00C60668" w:rsidP="00C60668">
      <w:pPr>
        <w:pStyle w:val="Heading4"/>
      </w:pPr>
      <w:r w:rsidRPr="002406FB">
        <w:t>Aukčné kolo (eAukcia) je časť postupu, v ktorom prebieha on-line vzájomné porovnávanie cien ponúkaných uchádzačmi prihlásených do eAukcie a ich vyhodnocovanie v limitovanom čase.</w:t>
      </w:r>
    </w:p>
    <w:p w14:paraId="3E4EED59" w14:textId="77777777" w:rsidR="00323251" w:rsidRPr="00E0466A" w:rsidRDefault="00323251" w:rsidP="00E0466A">
      <w:pPr>
        <w:pStyle w:val="Heading4"/>
      </w:pPr>
      <w:r w:rsidRPr="00E0466A">
        <w:t xml:space="preserve">Predmet eAukcie je rovnaký ako predmet zákazky </w:t>
      </w:r>
      <w:r w:rsidR="007140EC" w:rsidRPr="007140EC">
        <w:t>Obstaranie dopravcu na zabezpečenie služieb v pravidelnej autobusovej doprave (MHD) pre mesto Zvolen</w:t>
      </w:r>
      <w:r w:rsidRPr="00E0466A">
        <w:t>, podrobne špecifikovaný v </w:t>
      </w:r>
      <w:r w:rsidR="00990191">
        <w:t>ostatných častiach</w:t>
      </w:r>
      <w:r w:rsidRPr="00E0466A">
        <w:t xml:space="preserve"> týchto súťažných podkladov.</w:t>
      </w:r>
    </w:p>
    <w:p w14:paraId="74F4553B" w14:textId="75B50F46" w:rsidR="00323251" w:rsidRDefault="00323251" w:rsidP="00172CD9">
      <w:pPr>
        <w:pStyle w:val="Heading4"/>
      </w:pPr>
      <w:r w:rsidRPr="00E0466A">
        <w:t>Jediným kritériom pre vyhodnotenie ponúk a východiskom eAukcie je cena za celý predmet zákazky v EUR bez DPH</w:t>
      </w:r>
      <w:r w:rsidR="007C0201">
        <w:t xml:space="preserve"> podľa bodu </w:t>
      </w:r>
      <w:r w:rsidR="00467DA4">
        <w:fldChar w:fldCharType="begin"/>
      </w:r>
      <w:r w:rsidR="007C0201">
        <w:instrText xml:space="preserve"> REF _Ref77327024 \n \h </w:instrText>
      </w:r>
      <w:r w:rsidR="00467DA4">
        <w:fldChar w:fldCharType="separate"/>
      </w:r>
      <w:r w:rsidR="00C65539">
        <w:t>1.1</w:t>
      </w:r>
      <w:r w:rsidR="00467DA4">
        <w:fldChar w:fldCharType="end"/>
      </w:r>
      <w:r w:rsidR="007C0201">
        <w:t xml:space="preserve"> časti E. týchto súťažných podkaldov.</w:t>
      </w:r>
      <w:r w:rsidRPr="00E0466A">
        <w:t xml:space="preserve">. </w:t>
      </w:r>
    </w:p>
    <w:p w14:paraId="5C76B9D5" w14:textId="77777777" w:rsidR="00C60668" w:rsidRPr="00D10BF0" w:rsidRDefault="00C60668">
      <w:pPr>
        <w:pStyle w:val="Heading4"/>
        <w:numPr>
          <w:ilvl w:val="3"/>
          <w:numId w:val="17"/>
        </w:numPr>
      </w:pPr>
      <w:r w:rsidRPr="00D10BF0">
        <w:t>Po ukončení elektronickej aukcie bud</w:t>
      </w:r>
      <w:r w:rsidR="0064465F">
        <w:t>ú</w:t>
      </w:r>
      <w:r w:rsidRPr="00D10BF0">
        <w:t xml:space="preserve"> </w:t>
      </w:r>
      <w:r w:rsidR="00E65076">
        <w:t xml:space="preserve">všetci </w:t>
      </w:r>
      <w:r w:rsidRPr="00D10BF0">
        <w:t>uchádzač</w:t>
      </w:r>
      <w:r w:rsidR="0064465F">
        <w:t xml:space="preserve">i, ktorí znížili cenu v eAukcii, </w:t>
      </w:r>
      <w:r w:rsidRPr="00D10BF0">
        <w:t>vyzvan</w:t>
      </w:r>
      <w:r w:rsidR="0064465F">
        <w:t>í</w:t>
      </w:r>
      <w:r w:rsidRPr="00D10BF0">
        <w:t xml:space="preserve"> na predloženie aktualizovanej </w:t>
      </w:r>
      <w:r w:rsidR="00E65076">
        <w:t xml:space="preserve">Prílohy č. E.2 </w:t>
      </w:r>
      <w:r w:rsidR="007C0201">
        <w:t> Cenová ponuka, týchto</w:t>
      </w:r>
      <w:r w:rsidR="00E65076">
        <w:t xml:space="preserve"> súťažných podkladov</w:t>
      </w:r>
      <w:r w:rsidR="0065561F">
        <w:t xml:space="preserve">. </w:t>
      </w:r>
      <w:r w:rsidRPr="00D10BF0">
        <w:t xml:space="preserve">Zároveň bude platiť, že </w:t>
      </w:r>
    </w:p>
    <w:p w14:paraId="51C414E4" w14:textId="77777777" w:rsidR="00C60668" w:rsidRPr="00D10BF0" w:rsidRDefault="00C60668" w:rsidP="00C60668">
      <w:pPr>
        <w:pStyle w:val="Heading6"/>
        <w:numPr>
          <w:ilvl w:val="5"/>
          <w:numId w:val="38"/>
        </w:numPr>
      </w:pPr>
      <w:r w:rsidRPr="00D10BF0">
        <w:t xml:space="preserve">súčet všetkých položiek v rámci Prílohy č. </w:t>
      </w:r>
      <w:r w:rsidR="0065561F">
        <w:t>E</w:t>
      </w:r>
      <w:r w:rsidRPr="00D10BF0">
        <w:t xml:space="preserve">.2 </w:t>
      </w:r>
      <w:r w:rsidR="007C0201">
        <w:t> Cenová ponuka</w:t>
      </w:r>
      <w:r w:rsidRPr="00D10BF0">
        <w:t xml:space="preserve">, bude musieť zodpovedať sume, ktorú tento uchádzač predložil v rámci </w:t>
      </w:r>
      <w:r w:rsidR="0065561F" w:rsidRPr="00D10BF0">
        <w:t>elektronickej</w:t>
      </w:r>
      <w:r w:rsidRPr="00D10BF0">
        <w:t xml:space="preserve"> aukcie; a</w:t>
      </w:r>
    </w:p>
    <w:p w14:paraId="6A6259F9" w14:textId="77777777" w:rsidR="00C60668" w:rsidRPr="00D10BF0" w:rsidRDefault="00C60668" w:rsidP="00C60668">
      <w:pPr>
        <w:pStyle w:val="Heading6"/>
        <w:numPr>
          <w:ilvl w:val="5"/>
          <w:numId w:val="38"/>
        </w:numPr>
      </w:pPr>
      <w:r w:rsidRPr="00D10BF0">
        <w:t xml:space="preserve">žiadna z položiek novo predloženej Prílohy č. </w:t>
      </w:r>
      <w:r w:rsidR="0065561F">
        <w:t>E</w:t>
      </w:r>
      <w:r w:rsidRPr="00D10BF0">
        <w:t xml:space="preserve">.2 </w:t>
      </w:r>
      <w:r w:rsidR="007C0201">
        <w:t> Cenová ponuka</w:t>
      </w:r>
      <w:r w:rsidRPr="00D10BF0">
        <w:t xml:space="preserve">, nemôže byť vyššia, ako bola predložená v rámci pôvodnej Prílohy č. </w:t>
      </w:r>
      <w:r w:rsidR="0065561F">
        <w:t>E</w:t>
      </w:r>
      <w:r w:rsidRPr="00D10BF0">
        <w:t xml:space="preserve">.2 </w:t>
      </w:r>
      <w:r w:rsidR="007C0201">
        <w:t>Cenová ponuka</w:t>
      </w:r>
      <w:r w:rsidRPr="00D10BF0">
        <w:t>, ktorú uchádzač predložil vo svojej ponuke.</w:t>
      </w:r>
    </w:p>
    <w:p w14:paraId="5A229BEB" w14:textId="77777777" w:rsidR="001633C8" w:rsidRPr="00BE5BF7" w:rsidRDefault="001633C8" w:rsidP="00E0466A">
      <w:pPr>
        <w:pStyle w:val="Heading3"/>
      </w:pPr>
      <w:bookmarkStart w:id="460" w:name="vyhlasovatel_email"/>
      <w:bookmarkStart w:id="461" w:name="_Toc77326709"/>
      <w:bookmarkEnd w:id="460"/>
      <w:r>
        <w:t>Prie</w:t>
      </w:r>
      <w:r w:rsidR="00172CD9">
        <w:t>beh aukcie</w:t>
      </w:r>
      <w:bookmarkEnd w:id="461"/>
    </w:p>
    <w:p w14:paraId="7CC466E0" w14:textId="77777777" w:rsidR="00172CD9" w:rsidRPr="00E0466A" w:rsidRDefault="00172CD9" w:rsidP="00E0466A">
      <w:pPr>
        <w:pStyle w:val="Heading4"/>
      </w:pPr>
      <w:r w:rsidRPr="00E0466A">
        <w:t>Ponuky uchádzačov budú posudzované na základe hodnotenia podľa najnižšej celkovej ponukovej ceny. Prvok, ktorého hodnota je predmetom ponuky uchádzača v eAukcii, je celková ponuková cena za predmet obstarávania v EUR bez DPH.</w:t>
      </w:r>
    </w:p>
    <w:p w14:paraId="15AB9DC8" w14:textId="77777777" w:rsidR="00172CD9" w:rsidRPr="00E0466A" w:rsidRDefault="00172CD9" w:rsidP="00E0466A">
      <w:pPr>
        <w:pStyle w:val="Heading4"/>
      </w:pPr>
      <w:r w:rsidRPr="00E0466A">
        <w:t xml:space="preserve">Cena bude vyjadrená v EUR bez DPH.  </w:t>
      </w:r>
    </w:p>
    <w:p w14:paraId="73D0C59D" w14:textId="4B52A15E" w:rsidR="00172CD9" w:rsidRPr="00E0466A" w:rsidRDefault="00172CD9" w:rsidP="00E0466A">
      <w:pPr>
        <w:pStyle w:val="Heading4"/>
      </w:pPr>
      <w:r w:rsidRPr="00E0466A">
        <w:t xml:space="preserve">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vyhlasovateľ vyzve elektronickými prostriedkami súčasne všetkých uchádzačov, ktorí splnili podmienky účasti, a ktorých ponuky spĺňajú určené podmienky </w:t>
      </w:r>
      <w:r w:rsidRPr="00E0466A">
        <w:lastRenderedPageBreak/>
        <w:t xml:space="preserve">na predloženie nových  cien v eAukcii. Vo Výzve na účasť v elektronickej aukcii (ďalej len „Výzva“) vyhlasovateľ uvedie podrobné informácie týkajúce sa eAukcie v zmysle § 54 ods. 7 ZVO. Výzva bude zaslaná elektronicky </w:t>
      </w:r>
      <w:r w:rsidR="00A82EC1">
        <w:t xml:space="preserve">uchádzačovi prostredníctvom systému JOSEPHINE, pričom ako kontaktná osoba pre účely eAukcie na strane uchádzača bude do elektronického rozhrania eAukčnej siene vyhlasovateľom </w:t>
      </w:r>
      <w:r w:rsidR="00CF2C4F">
        <w:t>označe</w:t>
      </w:r>
      <w:r w:rsidR="006A3424">
        <w:t xml:space="preserve">ná osoba, ktorú uchádzač vo svojej ponuke určil ako zodpovednú osobu pre účely eAukcie podľa bodu </w:t>
      </w:r>
      <w:r w:rsidR="00467DA4">
        <w:fldChar w:fldCharType="begin"/>
      </w:r>
      <w:r w:rsidR="006A3424">
        <w:instrText xml:space="preserve"> REF _Ref6235445 \n \h </w:instrText>
      </w:r>
      <w:r w:rsidR="00467DA4">
        <w:fldChar w:fldCharType="separate"/>
      </w:r>
      <w:r w:rsidR="00C65539">
        <w:t>8.2</w:t>
      </w:r>
      <w:r w:rsidR="00467DA4">
        <w:fldChar w:fldCharType="end"/>
      </w:r>
      <w:r w:rsidR="00467DA4">
        <w:fldChar w:fldCharType="begin"/>
      </w:r>
      <w:r w:rsidR="006A3424">
        <w:instrText xml:space="preserve"> REF _Hlk534374350 \n \h </w:instrText>
      </w:r>
      <w:r w:rsidR="00467DA4">
        <w:fldChar w:fldCharType="separate"/>
      </w:r>
      <w:r w:rsidR="00C65539">
        <w:t>a)</w:t>
      </w:r>
      <w:r w:rsidR="00467DA4">
        <w:fldChar w:fldCharType="end"/>
      </w:r>
      <w:r w:rsidR="00467DA4">
        <w:fldChar w:fldCharType="begin"/>
      </w:r>
      <w:r w:rsidR="006A3424">
        <w:instrText xml:space="preserve"> REF _Ref77327385 \n \h </w:instrText>
      </w:r>
      <w:r w:rsidR="00467DA4">
        <w:fldChar w:fldCharType="separate"/>
      </w:r>
      <w:r w:rsidR="00C65539">
        <w:t>(ii)</w:t>
      </w:r>
      <w:r w:rsidR="00467DA4">
        <w:fldChar w:fldCharType="end"/>
      </w:r>
      <w:r w:rsidR="006A3424">
        <w:t xml:space="preserve"> </w:t>
      </w:r>
      <w:r w:rsidRPr="00E0466A">
        <w:t>Časti A. Pokyny pre uchádzačov súťažných podkladov</w:t>
      </w:r>
      <w:r w:rsidR="006A3424">
        <w:t>. Výzva</w:t>
      </w:r>
      <w:r w:rsidRPr="00E0466A">
        <w:t xml:space="preserve"> bude uchádzačom odoslaná najneskôr dva pracovné dni pred konaním aukčného kola.</w:t>
      </w:r>
    </w:p>
    <w:p w14:paraId="2B3A0E93" w14:textId="77777777" w:rsidR="00172CD9" w:rsidRPr="00E0466A" w:rsidRDefault="00172CD9" w:rsidP="00E0466A">
      <w:pPr>
        <w:pStyle w:val="Heading4"/>
      </w:pPr>
      <w:r w:rsidRPr="00E0466A">
        <w:t>eAukcia sa bude vykonávať prostredníctvom sw TENDERBOX.</w:t>
      </w:r>
    </w:p>
    <w:p w14:paraId="6D4DDEAA" w14:textId="77777777" w:rsidR="00172CD9" w:rsidRPr="00E0466A" w:rsidRDefault="00172CD9" w:rsidP="00E0466A">
      <w:pPr>
        <w:pStyle w:val="Heading4"/>
      </w:pPr>
      <w:r w:rsidRPr="00E0466A">
        <w:t>V prípravnom kole sa uchádzači oboznámia s priebehom eAukcie a popisom aukčného prostredia (ďalej len „Prípravné kolo“). Výzva obsahuje aj údaje týkajúce sa minimálneho kroku zníženia ceny predmetu zákazky, pravidlá predlžovania aukčného kola a lehotu platnosti prístupových kľúčov a pod.</w:t>
      </w:r>
    </w:p>
    <w:p w14:paraId="5F64019D" w14:textId="77777777" w:rsidR="00172CD9" w:rsidRPr="00E0466A" w:rsidRDefault="00172CD9" w:rsidP="00E0466A">
      <w:pPr>
        <w:pStyle w:val="Heading4"/>
      </w:pPr>
      <w:r w:rsidRPr="00E0466A">
        <w:t>Uchádzačom, ktorí budú vyzvaní na účasť v eAukcii, bude v Prípravnom kole a v čase uvedenom vo Výzve sprístupnená eAukčná sieň, kde si môžu skontrolovať správnosť zadaných vstupných cien, ktoré do eAukčnej siene zadá administrátor eAukcie, a to v súlade s pôvodne predloženými ponukami. Každý uchádzač bude vidieť iba svoju ponuku, a až do začiatku aukčného kola ju nemôže meniť. Všetky informácie o prihlásení sa a priebehu eAukcie budú uvedené vo Výzve.</w:t>
      </w:r>
    </w:p>
    <w:p w14:paraId="1A9EC692" w14:textId="77777777" w:rsidR="00172CD9" w:rsidRPr="00E0466A" w:rsidRDefault="00172CD9" w:rsidP="00E0466A">
      <w:pPr>
        <w:pStyle w:val="Heading4"/>
      </w:pPr>
      <w:r w:rsidRPr="00E0466A">
        <w:t xml:space="preserve">Aukčné kolo sa začne a skončí v termínoch  uvedených vo Výzve. Na začiatku aukčného kola sa všetkým uchádzačom zobrazia: </w:t>
      </w:r>
    </w:p>
    <w:p w14:paraId="58347D0B" w14:textId="77777777" w:rsidR="0092429C" w:rsidRDefault="00172CD9" w:rsidP="0092429C">
      <w:pPr>
        <w:pStyle w:val="Heading6"/>
        <w:rPr>
          <w:rFonts w:eastAsiaTheme="minorHAnsi"/>
        </w:rPr>
      </w:pPr>
      <w:r w:rsidRPr="00E0466A">
        <w:rPr>
          <w:rFonts w:eastAsiaTheme="minorHAnsi"/>
        </w:rPr>
        <w:t xml:space="preserve">ich celková ponuková cena, </w:t>
      </w:r>
    </w:p>
    <w:p w14:paraId="70ADFD10" w14:textId="77777777" w:rsidR="00172CD9" w:rsidRPr="00E0466A" w:rsidRDefault="00172CD9" w:rsidP="00E0466A">
      <w:pPr>
        <w:pStyle w:val="Heading6"/>
        <w:rPr>
          <w:rFonts w:eastAsiaTheme="minorHAnsi"/>
        </w:rPr>
      </w:pPr>
      <w:r w:rsidRPr="00E0466A">
        <w:rPr>
          <w:rFonts w:eastAsiaTheme="minorHAnsi"/>
        </w:rPr>
        <w:t xml:space="preserve">ich priebežné umiestnenie (poradie). </w:t>
      </w:r>
    </w:p>
    <w:p w14:paraId="5DD2487F" w14:textId="77777777" w:rsidR="00172CD9" w:rsidRPr="00E0466A" w:rsidRDefault="00172CD9" w:rsidP="00E0466A">
      <w:pPr>
        <w:pStyle w:val="Heading4"/>
      </w:pPr>
      <w:r w:rsidRPr="00E0466A">
        <w:t>Predmetom úpravy v eAukcii budú prvky, ktorých hodnoty sú predmetom ponuky uchádzača v eAukcii – t. j. len celková cena za predmet zákazky v EUR bez DPH. Uchádzači budú upravovať ceny smerom nadol.</w:t>
      </w:r>
    </w:p>
    <w:p w14:paraId="67340960" w14:textId="77777777" w:rsidR="00172CD9" w:rsidRPr="00E0466A" w:rsidRDefault="00172CD9" w:rsidP="00E0466A">
      <w:pPr>
        <w:pStyle w:val="Heading4"/>
      </w:pPr>
      <w:r w:rsidRPr="00E0466A">
        <w:t xml:space="preserve">Vyhlasovateľ upozorňuje, že systém neumožní dorovnať najnižšiu celkovú cenu (t. j. nie je možné dorovnať ponuku uchádzača na priebežnom 1. mieste). </w:t>
      </w:r>
    </w:p>
    <w:p w14:paraId="52588E87" w14:textId="77777777" w:rsidR="00172CD9" w:rsidRPr="00E0466A" w:rsidRDefault="00172CD9" w:rsidP="00E0466A">
      <w:pPr>
        <w:pStyle w:val="Heading4"/>
      </w:pPr>
      <w:r w:rsidRPr="00E0466A">
        <w:t>Minimálny krok zníženia ceny uchádzača je</w:t>
      </w:r>
      <w:r w:rsidR="002559AB">
        <w:t xml:space="preserve"> 10.000 EUR bez DPH</w:t>
      </w:r>
      <w:r w:rsidRPr="00E0466A">
        <w:t xml:space="preserve">.  </w:t>
      </w:r>
    </w:p>
    <w:p w14:paraId="2A60A50A" w14:textId="77777777" w:rsidR="00172CD9" w:rsidRPr="00E0466A" w:rsidRDefault="00172CD9" w:rsidP="00E0466A">
      <w:pPr>
        <w:pStyle w:val="Heading4"/>
      </w:pPr>
      <w:r w:rsidRPr="00E0466A">
        <w:t xml:space="preserve">Maximálny krok zníženia ceny uchádzača nie je určený. Uchádzač však bude upozornený pri zmene ceny o viac ako </w:t>
      </w:r>
      <w:r w:rsidR="00E0466A">
        <w:t>1</w:t>
      </w:r>
      <w:r w:rsidRPr="00E0466A">
        <w:t xml:space="preserve">0 %. Upozornenie pri maximálnom znížení ceny sa viaže k aktuálnej cene daného uchádzača. </w:t>
      </w:r>
    </w:p>
    <w:p w14:paraId="58A83BDC" w14:textId="77777777" w:rsidR="00172CD9" w:rsidRPr="00E0466A" w:rsidRDefault="00172CD9" w:rsidP="00E0466A">
      <w:pPr>
        <w:pStyle w:val="Heading4"/>
      </w:pPr>
      <w:r w:rsidRPr="00E0466A">
        <w:t xml:space="preserve">Aukčné kolo bude ukončené, ak nedôjde k jeho predlžovaniu, uplynutím časového limitu 20 min. </w:t>
      </w:r>
    </w:p>
    <w:p w14:paraId="490D4ED9" w14:textId="77777777" w:rsidR="00172CD9" w:rsidRPr="00E0466A" w:rsidRDefault="00172CD9" w:rsidP="00E0466A">
      <w:pPr>
        <w:pStyle w:val="Heading4"/>
      </w:pPr>
      <w:r w:rsidRPr="00E0466A">
        <w:t>eAukcia bude ukončená, ak na základe Výzvy nedostane vyhlasovateľ v lehote 20 min. žiadne nové ceny, ktoré spĺňajú požiadavky týkajúce sa minimálnych rozdielov uvedených v predchádzajúcich odsekoch. Koniec eAukcie sa môže predĺžiť v prípade predkladania nových cien (teda pri akejkoľvek úspešnej zmene ceny) v posledných dvoch minútach trvania elektronickej aukcie vždy o ďalšie dve minúty (tzn. k času, kedy došlo k predĺženiu, sa k času zostávajúcemu do konca kola pridajú celé 2 min.). Počet predĺžení nie je limitovaný. Po ukončení  eAukcie už nebude možné upravovať ceny.</w:t>
      </w:r>
    </w:p>
    <w:p w14:paraId="1E96B233" w14:textId="77777777" w:rsidR="00172CD9" w:rsidRPr="00E0466A" w:rsidRDefault="00172CD9" w:rsidP="00E0466A">
      <w:pPr>
        <w:pStyle w:val="Heading4"/>
      </w:pPr>
      <w:r w:rsidRPr="00E0466A">
        <w:t xml:space="preserve">Výsledkom eAukcie bude zostavenie objektívneho poradia ponúk podľa najnižšej celkovej ponukovej ceny spolu za predmet obstarávania automatizovaným vyhodnotením. </w:t>
      </w:r>
    </w:p>
    <w:p w14:paraId="163F206D" w14:textId="77777777" w:rsidR="00172CD9" w:rsidRDefault="0092429C" w:rsidP="0092429C">
      <w:pPr>
        <w:pStyle w:val="Heading3"/>
      </w:pPr>
      <w:bookmarkStart w:id="462" w:name="_Toc77326710"/>
      <w:r>
        <w:t>Ďalšie upozornenia pre účasť v aukcii</w:t>
      </w:r>
      <w:bookmarkEnd w:id="462"/>
    </w:p>
    <w:p w14:paraId="0ECBBD88" w14:textId="77777777" w:rsidR="0092429C" w:rsidRDefault="0092429C" w:rsidP="00E0466A">
      <w:pPr>
        <w:pStyle w:val="Heading4"/>
      </w:pPr>
      <w:r>
        <w:t>Technické požiadavky na prístup do eAukcie: počítač uchádzača musí byť pripojený na Internet. Na bezproblémovú účasť v eAukcii je nutné používať jeden z podporovaných internetových prehliadačov:</w:t>
      </w:r>
    </w:p>
    <w:p w14:paraId="3932CC45" w14:textId="77777777" w:rsidR="00645CC6" w:rsidRDefault="0092429C" w:rsidP="0092429C">
      <w:pPr>
        <w:pStyle w:val="Heading6"/>
      </w:pPr>
      <w:r>
        <w:t xml:space="preserve">Microsoft Internet Explorer verzia 11.0 a vyššia, </w:t>
      </w:r>
    </w:p>
    <w:p w14:paraId="6CD33FF1" w14:textId="77777777" w:rsidR="00645CC6" w:rsidRDefault="0092429C" w:rsidP="0092429C">
      <w:pPr>
        <w:pStyle w:val="Heading6"/>
      </w:pPr>
      <w:r>
        <w:t>Mozilla Firefox verzia 13.0 a vyššia,</w:t>
      </w:r>
    </w:p>
    <w:p w14:paraId="7F48E853" w14:textId="77777777" w:rsidR="00645CC6" w:rsidRDefault="0092429C" w:rsidP="0092429C">
      <w:pPr>
        <w:pStyle w:val="Heading6"/>
      </w:pPr>
      <w:r>
        <w:t>Google Chrome,</w:t>
      </w:r>
    </w:p>
    <w:p w14:paraId="2B05A806" w14:textId="77777777" w:rsidR="0092429C" w:rsidRDefault="0092429C" w:rsidP="00E0466A">
      <w:pPr>
        <w:pStyle w:val="Heading6"/>
      </w:pPr>
      <w:r>
        <w:lastRenderedPageBreak/>
        <w:t xml:space="preserve">Microsoft Edge. </w:t>
      </w:r>
    </w:p>
    <w:p w14:paraId="130BA900" w14:textId="77777777" w:rsidR="0092429C" w:rsidRDefault="0092429C" w:rsidP="00E0466A">
      <w:pPr>
        <w:ind w:left="709"/>
      </w:pPr>
      <w:r>
        <w:t>Správna funkčnosť iných internetových prehliadačov je možná, avšak nie je garantovaná Ďalej je nutné mať nainštalovaný Adobe Flash Player a v použitom internetovom prehliadači mať povolené cookies, javaskripty a vyskakovacie okná.</w:t>
      </w:r>
    </w:p>
    <w:p w14:paraId="415F2F08" w14:textId="77777777" w:rsidR="0092429C" w:rsidRDefault="0092429C" w:rsidP="00E0466A">
      <w:pPr>
        <w:pStyle w:val="Heading4"/>
      </w:pPr>
      <w:r>
        <w:t xml:space="preserve">Podrobnejšie informácie o procese eAukcie budú uvedené vo Výzve. </w:t>
      </w:r>
    </w:p>
    <w:p w14:paraId="7B9C0B10" w14:textId="77777777" w:rsidR="0092429C" w:rsidRDefault="0092429C" w:rsidP="00E0466A">
      <w:pPr>
        <w:pStyle w:val="Heading4"/>
      </w:pPr>
      <w:r>
        <w:t xml:space="preserve">Pre prípad eliminácie akejkoľvek nepredvídateľnej situácie (napr. výpadok elektrickej energie, konektivity na Internet alebo inej objektívnej príčiny zabraňujúcej v ďalšom pokračovaní uchádzača v eAukcii), vyhlasovateľ uchádzačom odporúča mať pripravený náhradný zdroj elektrickej energie, prípadne mobilný internet (napr. notebook s mobilným internetom). Vyhlasovateľ nenesie zodpovednosť za uchádzačmi použité technické prostriedky. Vyhlasovateľ si vyhradzuje právo opakovania eAukcie v prípade nepredvídateľných technických problémov na strane vyhlasovateľa. </w:t>
      </w:r>
    </w:p>
    <w:p w14:paraId="2C6157C1" w14:textId="77777777" w:rsidR="0092429C" w:rsidRPr="0092429C" w:rsidRDefault="0092429C" w:rsidP="00E0466A">
      <w:pPr>
        <w:pStyle w:val="Heading4"/>
      </w:pPr>
      <w:r>
        <w:t xml:space="preserve">Na ceny aktualizované v eAukcii sa vzťahujú ustanovenia </w:t>
      </w:r>
      <w:r w:rsidR="00645CC6">
        <w:t>ZVO</w:t>
      </w:r>
      <w:r>
        <w:t xml:space="preserve"> o mimoriadne nízkej ponuke. V prípade, ak bude uchádzač, ktorý predloží v eAukcii najnižšiu cenu z dôvodu predloženia mimoriadnej nízkej ponuky z verejnej súťaže vylúčený, stáva sa úspešným uchádzač druhý v poradí.</w:t>
      </w:r>
    </w:p>
    <w:p w14:paraId="2D70532B" w14:textId="77777777" w:rsidR="001633C8" w:rsidRDefault="001633C8" w:rsidP="00E0466A">
      <w:pPr>
        <w:pStyle w:val="Heading3"/>
        <w:numPr>
          <w:ilvl w:val="0"/>
          <w:numId w:val="0"/>
        </w:numPr>
        <w:ind w:left="709" w:hanging="709"/>
        <w:rPr>
          <w:shd w:val="clear" w:color="auto" w:fill="FFFFFF"/>
          <w:lang w:eastAsia="sk-SK"/>
        </w:rPr>
      </w:pPr>
    </w:p>
    <w:p w14:paraId="49335A1C" w14:textId="77777777" w:rsidR="001633C8" w:rsidRDefault="001633C8" w:rsidP="001633C8">
      <w:pPr>
        <w:pStyle w:val="ListParagraph"/>
        <w:tabs>
          <w:tab w:val="num" w:pos="1358"/>
        </w:tabs>
        <w:ind w:left="360"/>
        <w:rPr>
          <w:rFonts w:eastAsia="Proba Pro"/>
        </w:rPr>
      </w:pPr>
      <w:bookmarkStart w:id="463" w:name="_Toc77326711"/>
      <w:bookmarkEnd w:id="463"/>
    </w:p>
    <w:p w14:paraId="5214B492" w14:textId="77777777" w:rsidR="001633C8" w:rsidRPr="00E0466A" w:rsidRDefault="001633C8" w:rsidP="00E0466A">
      <w:pPr>
        <w:pStyle w:val="ListParagraph"/>
        <w:tabs>
          <w:tab w:val="num" w:pos="1358"/>
        </w:tabs>
        <w:ind w:left="360"/>
        <w:rPr>
          <w:rFonts w:eastAsia="Proba Pro"/>
          <w:lang w:eastAsia="en-US"/>
        </w:rPr>
      </w:pPr>
    </w:p>
    <w:p w14:paraId="7F601B0E" w14:textId="77777777" w:rsidR="004B67F7" w:rsidRPr="00BE5BF7" w:rsidRDefault="004B67F7">
      <w:pPr>
        <w:pStyle w:val="Heading4"/>
        <w:numPr>
          <w:ilvl w:val="0"/>
          <w:numId w:val="0"/>
        </w:numPr>
      </w:pPr>
      <w:r w:rsidRPr="00BE5BF7">
        <w:br w:type="page"/>
      </w:r>
    </w:p>
    <w:p w14:paraId="24FAD602" w14:textId="77777777" w:rsidR="000E48A9" w:rsidRPr="00BE5BF7" w:rsidRDefault="004107E4" w:rsidP="00477F49">
      <w:pPr>
        <w:pStyle w:val="Heading1"/>
        <w:numPr>
          <w:ilvl w:val="0"/>
          <w:numId w:val="0"/>
        </w:numPr>
      </w:pPr>
      <w:bookmarkStart w:id="464" w:name="_Toc4416507"/>
      <w:bookmarkStart w:id="465" w:name="_Toc4416650"/>
      <w:bookmarkStart w:id="466" w:name="_Toc4416944"/>
      <w:bookmarkStart w:id="467" w:name="_Toc4416993"/>
      <w:bookmarkStart w:id="468" w:name="_Toc77326712"/>
      <w:bookmarkStart w:id="469" w:name="_Hlk6218127"/>
      <w:r w:rsidRPr="00BE5BF7">
        <w:lastRenderedPageBreak/>
        <w:t>SUMARIZÁCIA</w:t>
      </w:r>
      <w:r w:rsidR="008501A8" w:rsidRPr="00BE5BF7">
        <w:t xml:space="preserve"> </w:t>
      </w:r>
      <w:r w:rsidR="00D27919" w:rsidRPr="00BE5BF7">
        <w:t>PRÍLOH SÚŤAŽNÝCH PODKLADOV</w:t>
      </w:r>
      <w:bookmarkEnd w:id="464"/>
      <w:bookmarkEnd w:id="465"/>
      <w:bookmarkEnd w:id="466"/>
      <w:bookmarkEnd w:id="467"/>
      <w:bookmarkEnd w:id="468"/>
    </w:p>
    <w:p w14:paraId="45F0D02F" w14:textId="77777777" w:rsidR="005A5F14" w:rsidRPr="00BE5BF7" w:rsidRDefault="005A5F14" w:rsidP="00BD3E72">
      <w:pPr>
        <w:ind w:left="1418" w:hanging="1418"/>
        <w:rPr>
          <w:rFonts w:cs="Arial"/>
          <w:szCs w:val="20"/>
        </w:rPr>
      </w:pPr>
      <w:r w:rsidRPr="00BE5BF7">
        <w:rPr>
          <w:rFonts w:cs="Arial"/>
          <w:szCs w:val="20"/>
        </w:rPr>
        <w:t xml:space="preserve">Príloha č. </w:t>
      </w:r>
      <w:r w:rsidR="00955295" w:rsidRPr="00BE5BF7">
        <w:rPr>
          <w:rFonts w:cs="Arial"/>
          <w:szCs w:val="20"/>
        </w:rPr>
        <w:t>A.1</w:t>
      </w:r>
      <w:r w:rsidRPr="00BE5BF7">
        <w:rPr>
          <w:rFonts w:cs="Arial"/>
          <w:szCs w:val="20"/>
        </w:rPr>
        <w:t xml:space="preserve">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426F8386" w14:textId="77777777" w:rsidR="00631BE0" w:rsidRPr="00BE5BF7" w:rsidRDefault="00631BE0" w:rsidP="00BD3E72">
      <w:pPr>
        <w:ind w:left="1418" w:hanging="1418"/>
        <w:rPr>
          <w:rFonts w:cs="Arial"/>
          <w:szCs w:val="20"/>
        </w:rPr>
      </w:pPr>
      <w:r w:rsidRPr="00BE5BF7">
        <w:rPr>
          <w:rFonts w:cs="Arial"/>
          <w:szCs w:val="20"/>
        </w:rPr>
        <w:t xml:space="preserve">Príloha č. </w:t>
      </w:r>
      <w:r w:rsidR="00955295" w:rsidRPr="00BE5BF7">
        <w:rPr>
          <w:rFonts w:cs="Arial"/>
          <w:szCs w:val="20"/>
        </w:rPr>
        <w:t>A.2</w:t>
      </w:r>
      <w:r w:rsidRPr="00BE5BF7">
        <w:rPr>
          <w:rFonts w:cs="Arial"/>
          <w:szCs w:val="20"/>
        </w:rPr>
        <w:t xml:space="preserve"> </w:t>
      </w:r>
      <w:r w:rsidRPr="00BE5BF7">
        <w:rPr>
          <w:rFonts w:cs="Arial"/>
          <w:szCs w:val="20"/>
        </w:rPr>
        <w:tab/>
      </w:r>
      <w:r w:rsidR="000D6E0A" w:rsidRPr="00BE5BF7">
        <w:rPr>
          <w:rFonts w:cs="Arial"/>
          <w:szCs w:val="20"/>
        </w:rPr>
        <w:t>Čestné vyhlásenie o  podmien</w:t>
      </w:r>
      <w:r w:rsidR="00962F39" w:rsidRPr="00BE5BF7">
        <w:rPr>
          <w:rFonts w:cs="Arial"/>
          <w:szCs w:val="20"/>
        </w:rPr>
        <w:t>kach</w:t>
      </w:r>
      <w:r w:rsidR="000D6E0A" w:rsidRPr="00BE5BF7">
        <w:rPr>
          <w:rFonts w:cs="Arial"/>
          <w:szCs w:val="20"/>
        </w:rPr>
        <w:t xml:space="preserve"> </w:t>
      </w:r>
      <w:r w:rsidR="0035086C" w:rsidRPr="00BE5BF7">
        <w:rPr>
          <w:rFonts w:cs="Arial"/>
          <w:szCs w:val="20"/>
        </w:rPr>
        <w:t>Verejn</w:t>
      </w:r>
      <w:r w:rsidR="000D6E0A" w:rsidRPr="00BE5BF7">
        <w:rPr>
          <w:rFonts w:cs="Arial"/>
          <w:szCs w:val="20"/>
        </w:rPr>
        <w:t xml:space="preserve">ej súťaže </w:t>
      </w:r>
      <w:r w:rsidRPr="00BE5BF7">
        <w:rPr>
          <w:rFonts w:cs="Arial"/>
          <w:szCs w:val="20"/>
        </w:rPr>
        <w:t>(vzor)</w:t>
      </w:r>
    </w:p>
    <w:p w14:paraId="4B158D76" w14:textId="77777777" w:rsidR="00037443" w:rsidRPr="00BE5BF7" w:rsidRDefault="00037443"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A.3</w:t>
      </w:r>
      <w:r w:rsidRPr="00BE5BF7">
        <w:rPr>
          <w:rFonts w:cs="Arial"/>
          <w:szCs w:val="20"/>
        </w:rPr>
        <w:t xml:space="preserve"> </w:t>
      </w:r>
      <w:r w:rsidRPr="00BE5BF7">
        <w:rPr>
          <w:rFonts w:cs="Arial"/>
          <w:szCs w:val="20"/>
        </w:rPr>
        <w:tab/>
        <w:t>Čestné vyhlásenie o neprítomnosti konfliktu záujmov (vzor)</w:t>
      </w:r>
    </w:p>
    <w:p w14:paraId="14E0C348" w14:textId="77777777" w:rsidR="00037443" w:rsidRPr="00BE5BF7" w:rsidRDefault="00037443" w:rsidP="00BD3E72">
      <w:pPr>
        <w:ind w:left="1418" w:hanging="1418"/>
        <w:rPr>
          <w:rFonts w:cs="Arial"/>
          <w:szCs w:val="20"/>
        </w:rPr>
      </w:pPr>
      <w:r w:rsidRPr="00BE5BF7">
        <w:rPr>
          <w:rFonts w:cs="Arial"/>
          <w:szCs w:val="20"/>
        </w:rPr>
        <w:t xml:space="preserve">Príloha č. </w:t>
      </w:r>
      <w:r w:rsidR="00955295" w:rsidRPr="00BE5BF7">
        <w:rPr>
          <w:rFonts w:cs="Arial"/>
          <w:szCs w:val="20"/>
        </w:rPr>
        <w:t>A.4</w:t>
      </w:r>
      <w:r w:rsidRPr="00BE5BF7">
        <w:rPr>
          <w:rFonts w:cs="Arial"/>
          <w:szCs w:val="20"/>
        </w:rPr>
        <w:t xml:space="preserve"> </w:t>
      </w:r>
      <w:r w:rsidRPr="00BE5BF7">
        <w:rPr>
          <w:rFonts w:cs="Arial"/>
          <w:szCs w:val="20"/>
        </w:rPr>
        <w:tab/>
        <w:t xml:space="preserve">Čestné vyhlásenie o vytvorení </w:t>
      </w:r>
      <w:r w:rsidR="00CE1FB3" w:rsidRPr="00BE5BF7">
        <w:rPr>
          <w:rFonts w:cs="Arial"/>
          <w:szCs w:val="20"/>
        </w:rPr>
        <w:t xml:space="preserve">Skupiny </w:t>
      </w:r>
      <w:r w:rsidRPr="00BE5BF7">
        <w:rPr>
          <w:rFonts w:cs="Arial"/>
          <w:szCs w:val="20"/>
        </w:rPr>
        <w:t>dodávateľov (vzor)</w:t>
      </w:r>
    </w:p>
    <w:p w14:paraId="0DB06BB7" w14:textId="77777777" w:rsidR="005A5F14" w:rsidRPr="00BE5BF7" w:rsidRDefault="005A5F14"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A.5</w:t>
      </w:r>
      <w:r w:rsidRPr="00BE5BF7">
        <w:rPr>
          <w:rFonts w:cs="Arial"/>
          <w:szCs w:val="20"/>
        </w:rPr>
        <w:t xml:space="preserve"> </w:t>
      </w:r>
      <w:r w:rsidRPr="00BE5BF7">
        <w:rPr>
          <w:rFonts w:cs="Arial"/>
          <w:szCs w:val="20"/>
        </w:rPr>
        <w:tab/>
        <w:t xml:space="preserve">Splnomocnenie vedúceho člena </w:t>
      </w:r>
      <w:r w:rsidR="00CE1FB3" w:rsidRPr="00BE5BF7">
        <w:rPr>
          <w:rFonts w:cs="Arial"/>
          <w:szCs w:val="20"/>
        </w:rPr>
        <w:t xml:space="preserve">Skupiny </w:t>
      </w:r>
      <w:r w:rsidRPr="00BE5BF7">
        <w:rPr>
          <w:rFonts w:cs="Arial"/>
          <w:szCs w:val="20"/>
        </w:rPr>
        <w:t>dodávateľov (vzor)</w:t>
      </w:r>
    </w:p>
    <w:p w14:paraId="4420F4B1" w14:textId="77777777" w:rsidR="00222E33" w:rsidRDefault="0059537D" w:rsidP="00222E33">
      <w:pPr>
        <w:ind w:left="1418" w:hanging="1418"/>
      </w:pPr>
      <w:bookmarkStart w:id="470" w:name="_Hlk522552073"/>
      <w:bookmarkEnd w:id="469"/>
      <w:r w:rsidRPr="00203E4E">
        <w:t>Príloha č. D.1</w:t>
      </w:r>
      <w:r w:rsidRPr="00203E4E">
        <w:tab/>
      </w:r>
      <w:r w:rsidR="00222E33">
        <w:rPr>
          <w:rFonts w:cs="Arial"/>
          <w:szCs w:val="20"/>
        </w:rPr>
        <w:t xml:space="preserve">Zmluva </w:t>
      </w:r>
      <w:r w:rsidR="00222E33" w:rsidRPr="00135F31">
        <w:rPr>
          <w:rFonts w:cs="Arial"/>
          <w:szCs w:val="20"/>
        </w:rPr>
        <w:t>o službách vo verejnom záujme v mestskej autobusovej doprave mesta Zvolen</w:t>
      </w:r>
      <w:r w:rsidR="00222E33" w:rsidRPr="00203E4E">
        <w:t xml:space="preserve"> </w:t>
      </w:r>
    </w:p>
    <w:p w14:paraId="3F580065" w14:textId="77777777" w:rsidR="00222E33" w:rsidRDefault="00222E33" w:rsidP="00222E33">
      <w:pPr>
        <w:ind w:left="1418" w:hanging="1418"/>
      </w:pPr>
      <w:r w:rsidRPr="00203E4E">
        <w:t xml:space="preserve">Príloha č. </w:t>
      </w:r>
      <w:r>
        <w:t>E</w:t>
      </w:r>
      <w:r w:rsidRPr="00203E4E">
        <w:t xml:space="preserve">.1  </w:t>
      </w:r>
      <w:r w:rsidRPr="00203E4E">
        <w:tab/>
        <w:t>Návrh na plnenie kritérií (vzor)</w:t>
      </w:r>
    </w:p>
    <w:p w14:paraId="2E13F138" w14:textId="77777777" w:rsidR="00222E33" w:rsidRPr="00222E33" w:rsidRDefault="00222E33" w:rsidP="00222E33">
      <w:pPr>
        <w:ind w:left="1418" w:hanging="1418"/>
      </w:pPr>
      <w:r w:rsidRPr="00222E33">
        <w:t xml:space="preserve">Príloha </w:t>
      </w:r>
      <w:r>
        <w:t xml:space="preserve">č. </w:t>
      </w:r>
      <w:r w:rsidRPr="00222E33">
        <w:t xml:space="preserve">E.2  </w:t>
      </w:r>
      <w:r w:rsidRPr="00222E33">
        <w:tab/>
      </w:r>
      <w:r w:rsidR="007A532D">
        <w:t> Cenová ponuka</w:t>
      </w:r>
      <w:r w:rsidRPr="00222E33">
        <w:t xml:space="preserve"> (vzor) </w:t>
      </w:r>
    </w:p>
    <w:p w14:paraId="4E19B29B" w14:textId="77777777" w:rsidR="0059537D" w:rsidRPr="0059537D" w:rsidRDefault="0059537D" w:rsidP="0059537D">
      <w:pPr>
        <w:ind w:left="1418" w:hanging="1418"/>
        <w:rPr>
          <w:rFonts w:cs="Arial"/>
          <w:szCs w:val="20"/>
        </w:rPr>
      </w:pPr>
      <w:r w:rsidRPr="00222E33">
        <w:t>Príloha č. F.1</w:t>
      </w:r>
      <w:r w:rsidRPr="00222E33">
        <w:tab/>
        <w:t>Zoznam poskytnutých služieb (referencií) (vzor</w:t>
      </w:r>
      <w:r w:rsidRPr="0059537D">
        <w:rPr>
          <w:rFonts w:cs="Arial"/>
          <w:szCs w:val="20"/>
        </w:rPr>
        <w:t>)</w:t>
      </w:r>
    </w:p>
    <w:p w14:paraId="4AE5C62A" w14:textId="77777777" w:rsidR="0059537D" w:rsidRPr="0059537D" w:rsidRDefault="0059537D" w:rsidP="0059537D">
      <w:pPr>
        <w:ind w:left="1418" w:hanging="1418"/>
        <w:rPr>
          <w:rFonts w:cs="Arial"/>
          <w:szCs w:val="20"/>
        </w:rPr>
      </w:pPr>
      <w:r w:rsidRPr="0059537D">
        <w:rPr>
          <w:rFonts w:cs="Arial"/>
          <w:szCs w:val="20"/>
        </w:rPr>
        <w:t>Príloha č. F.2</w:t>
      </w:r>
      <w:r w:rsidRPr="0059537D">
        <w:rPr>
          <w:rFonts w:cs="Arial"/>
          <w:szCs w:val="20"/>
        </w:rPr>
        <w:tab/>
        <w:t>Zoznam odborníkov (vzor)</w:t>
      </w:r>
    </w:p>
    <w:p w14:paraId="6BF01BA3" w14:textId="77777777" w:rsidR="00A106F7" w:rsidRPr="00BE5BF7" w:rsidRDefault="00A106F7" w:rsidP="0059537D">
      <w:pPr>
        <w:ind w:left="1418" w:hanging="1418"/>
        <w:rPr>
          <w:rFonts w:cs="Arial"/>
          <w:szCs w:val="20"/>
        </w:rPr>
      </w:pPr>
    </w:p>
    <w:bookmarkEnd w:id="470"/>
    <w:p w14:paraId="75612902" w14:textId="77777777" w:rsidR="00BC5ECC" w:rsidRPr="00BE5BF7" w:rsidRDefault="00BC5ECC" w:rsidP="005A13EB"/>
    <w:sectPr w:rsidR="00BC5ECC" w:rsidRPr="00BE5BF7"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17158D" w14:textId="77777777" w:rsidR="00C65539" w:rsidRDefault="00C65539" w:rsidP="005A4804">
      <w:r>
        <w:separator/>
      </w:r>
    </w:p>
  </w:endnote>
  <w:endnote w:type="continuationSeparator" w:id="0">
    <w:p w14:paraId="0A303029" w14:textId="77777777" w:rsidR="00C65539" w:rsidRDefault="00C65539" w:rsidP="005A4804">
      <w:r>
        <w:continuationSeparator/>
      </w:r>
    </w:p>
  </w:endnote>
  <w:endnote w:type="continuationNotice" w:id="1">
    <w:p w14:paraId="2340140B" w14:textId="77777777" w:rsidR="00C65539" w:rsidRDefault="00C655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imes New Roman"/>
    <w:charset w:val="00"/>
    <w:family w:val="auto"/>
    <w:pitch w:val="variable"/>
    <w:sig w:usb0="00000001"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E3B15" w14:textId="77777777" w:rsidR="00C65539" w:rsidRDefault="00C65539"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4D5C8F" w14:textId="77777777" w:rsidR="00C65539" w:rsidRDefault="00C65539"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A053A" w14:textId="707854FB" w:rsidR="00C65539" w:rsidRDefault="00C65539"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307F0193" wp14:editId="3E44CCF9">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9A2C40" w14:textId="77777777" w:rsidR="00C65539" w:rsidRPr="00C5338A" w:rsidRDefault="00C65539" w:rsidP="009665C7">
                          <w:pPr>
                            <w:spacing w:after="0"/>
                            <w:jc w:val="center"/>
                            <w:rPr>
                              <w:bCs/>
                              <w:sz w:val="16"/>
                              <w:szCs w:val="16"/>
                            </w:rPr>
                          </w:pPr>
                          <w:r>
                            <w:rPr>
                              <w:bCs/>
                              <w:sz w:val="16"/>
                              <w:szCs w:val="16"/>
                            </w:rPr>
                            <w:t xml:space="preserve">Mesto Zvolen, </w:t>
                          </w:r>
                          <w:r w:rsidRPr="00B94D39">
                            <w:rPr>
                              <w:bCs/>
                              <w:sz w:val="16"/>
                              <w:szCs w:val="16"/>
                            </w:rPr>
                            <w:t>Námestie slobody 22, 960 01 Zvolen</w:t>
                          </w:r>
                        </w:p>
                        <w:p w14:paraId="00A07D6D" w14:textId="77777777" w:rsidR="00C65539" w:rsidRPr="00C5338A" w:rsidRDefault="00C65539" w:rsidP="00932BD9">
                          <w:pPr>
                            <w:jc w:val="center"/>
                            <w:rPr>
                              <w:rFonts w:ascii="Proba Pro" w:hAnsi="Proba Pro"/>
                            </w:rPr>
                          </w:pPr>
                          <w:r w:rsidRPr="00B94D39">
                            <w:rPr>
                              <w:sz w:val="16"/>
                              <w:szCs w:val="16"/>
                            </w:rPr>
                            <w:t>Obstaranie dopravcu na zabezpečenie služieb v pravidelnej autobusovej doprave (MHD) pre mesto Zvolen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7F0193"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479A2C40" w14:textId="77777777" w:rsidR="00C65539" w:rsidRPr="00C5338A" w:rsidRDefault="00C65539" w:rsidP="009665C7">
                    <w:pPr>
                      <w:spacing w:after="0"/>
                      <w:jc w:val="center"/>
                      <w:rPr>
                        <w:bCs/>
                        <w:sz w:val="16"/>
                        <w:szCs w:val="16"/>
                      </w:rPr>
                    </w:pPr>
                    <w:r>
                      <w:rPr>
                        <w:bCs/>
                        <w:sz w:val="16"/>
                        <w:szCs w:val="16"/>
                      </w:rPr>
                      <w:t xml:space="preserve">Mesto Zvolen, </w:t>
                    </w:r>
                    <w:r w:rsidRPr="00B94D39">
                      <w:rPr>
                        <w:bCs/>
                        <w:sz w:val="16"/>
                        <w:szCs w:val="16"/>
                      </w:rPr>
                      <w:t>Námestie slobody 22, 960 01 Zvolen</w:t>
                    </w:r>
                  </w:p>
                  <w:p w14:paraId="00A07D6D" w14:textId="77777777" w:rsidR="00C65539" w:rsidRPr="00C5338A" w:rsidRDefault="00C65539" w:rsidP="00932BD9">
                    <w:pPr>
                      <w:jc w:val="center"/>
                      <w:rPr>
                        <w:rFonts w:ascii="Proba Pro" w:hAnsi="Proba Pro"/>
                      </w:rPr>
                    </w:pPr>
                    <w:r w:rsidRPr="00B94D39">
                      <w:rPr>
                        <w:sz w:val="16"/>
                        <w:szCs w:val="16"/>
                      </w:rPr>
                      <w:t>Obstaranie dopravcu na zabezpečenie služieb v pravidelnej autobusovej doprave (MHD) pre mesto Zvolen</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4B57A" w14:textId="77777777" w:rsidR="00C65539" w:rsidRDefault="00C65539"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F42E375" w14:textId="7F64D6B8" w:rsidR="00C65539" w:rsidRDefault="00C65539"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136C2166" wp14:editId="5BC0680E">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3735B1A" w14:textId="77777777" w:rsidR="00C65539" w:rsidRDefault="00C65539" w:rsidP="00785BCA">
                          <w:pPr>
                            <w:jc w:val="center"/>
                            <w:rPr>
                              <w:rFonts w:ascii="Proba Pro" w:hAnsi="Proba Pro"/>
                            </w:rPr>
                          </w:pPr>
                          <w:r>
                            <w:rPr>
                              <w:rFonts w:ascii="Proba Pro" w:hAnsi="Proba Pro"/>
                            </w:rPr>
                            <w:t xml:space="preserve"> </w:t>
                          </w:r>
                        </w:p>
                        <w:p w14:paraId="7B7AACC0" w14:textId="77777777" w:rsidR="00C65539" w:rsidRPr="00E465D8" w:rsidRDefault="00C65539"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2C424211" w14:textId="77777777" w:rsidR="00C65539" w:rsidRDefault="00C65539" w:rsidP="00785BCA">
                          <w:pPr>
                            <w:spacing w:before="120"/>
                            <w:jc w:val="center"/>
                            <w:rPr>
                              <w:rFonts w:ascii="Proba Pro" w:hAnsi="Proba Pro"/>
                            </w:rPr>
                          </w:pPr>
                        </w:p>
                        <w:p w14:paraId="04ED4F3C" w14:textId="77777777" w:rsidR="00C65539" w:rsidRDefault="00C65539" w:rsidP="00785BCA">
                          <w:pPr>
                            <w:jc w:val="center"/>
                            <w:rPr>
                              <w:rFonts w:ascii="Proba Pro" w:hAnsi="Proba Pro"/>
                            </w:rPr>
                          </w:pPr>
                        </w:p>
                        <w:p w14:paraId="1F056819" w14:textId="77777777" w:rsidR="00C65539" w:rsidRDefault="00C65539" w:rsidP="00785BCA">
                          <w:pPr>
                            <w:jc w:val="center"/>
                            <w:rPr>
                              <w:rFonts w:ascii="Proba Pro" w:hAnsi="Proba Pro"/>
                            </w:rPr>
                          </w:pPr>
                        </w:p>
                        <w:p w14:paraId="2D773C82" w14:textId="77777777" w:rsidR="00C65539" w:rsidRPr="00932BD9" w:rsidRDefault="00C65539"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6C216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03735B1A" w14:textId="77777777" w:rsidR="00C65539" w:rsidRDefault="00C65539" w:rsidP="00785BCA">
                    <w:pPr>
                      <w:jc w:val="center"/>
                      <w:rPr>
                        <w:rFonts w:ascii="Proba Pro" w:hAnsi="Proba Pro"/>
                      </w:rPr>
                    </w:pPr>
                    <w:r>
                      <w:rPr>
                        <w:rFonts w:ascii="Proba Pro" w:hAnsi="Proba Pro"/>
                      </w:rPr>
                      <w:t xml:space="preserve"> </w:t>
                    </w:r>
                  </w:p>
                  <w:p w14:paraId="7B7AACC0" w14:textId="77777777" w:rsidR="00C65539" w:rsidRPr="00E465D8" w:rsidRDefault="00C65539"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2C424211" w14:textId="77777777" w:rsidR="00C65539" w:rsidRDefault="00C65539" w:rsidP="00785BCA">
                    <w:pPr>
                      <w:spacing w:before="120"/>
                      <w:jc w:val="center"/>
                      <w:rPr>
                        <w:rFonts w:ascii="Proba Pro" w:hAnsi="Proba Pro"/>
                      </w:rPr>
                    </w:pPr>
                  </w:p>
                  <w:p w14:paraId="04ED4F3C" w14:textId="77777777" w:rsidR="00C65539" w:rsidRDefault="00C65539" w:rsidP="00785BCA">
                    <w:pPr>
                      <w:jc w:val="center"/>
                      <w:rPr>
                        <w:rFonts w:ascii="Proba Pro" w:hAnsi="Proba Pro"/>
                      </w:rPr>
                    </w:pPr>
                  </w:p>
                  <w:p w14:paraId="1F056819" w14:textId="77777777" w:rsidR="00C65539" w:rsidRDefault="00C65539" w:rsidP="00785BCA">
                    <w:pPr>
                      <w:jc w:val="center"/>
                      <w:rPr>
                        <w:rFonts w:ascii="Proba Pro" w:hAnsi="Proba Pro"/>
                      </w:rPr>
                    </w:pPr>
                  </w:p>
                  <w:p w14:paraId="2D773C82" w14:textId="77777777" w:rsidR="00C65539" w:rsidRPr="00932BD9" w:rsidRDefault="00C65539"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3649F3FD" wp14:editId="4E21F1A6">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441CED0D" w14:textId="77777777" w:rsidR="00C65539" w:rsidRPr="00B86737" w:rsidRDefault="00C65539"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A09FE" w14:textId="77777777" w:rsidR="00C65539" w:rsidRPr="00B90118" w:rsidRDefault="00C65539"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Pr>
        <w:rStyle w:val="PageNumber"/>
        <w:noProof/>
        <w:sz w:val="16"/>
        <w:szCs w:val="16"/>
      </w:rPr>
      <w:t>2</w:t>
    </w:r>
    <w:r w:rsidRPr="00B90118">
      <w:rPr>
        <w:rStyle w:val="PageNumber"/>
        <w:sz w:val="16"/>
        <w:szCs w:val="16"/>
      </w:rPr>
      <w:fldChar w:fldCharType="end"/>
    </w:r>
  </w:p>
  <w:p w14:paraId="1BCE369C" w14:textId="61E13F96" w:rsidR="00C65539" w:rsidRDefault="00C65539"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074044C0" wp14:editId="54ABE79C">
              <wp:simplePos x="0" y="0"/>
              <wp:positionH relativeFrom="margin">
                <wp:align>left</wp:align>
              </wp:positionH>
              <wp:positionV relativeFrom="paragraph">
                <wp:posOffset>-243840</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D84DB4F" w14:textId="77777777" w:rsidR="00C65539" w:rsidRPr="00C5338A" w:rsidRDefault="00C65539" w:rsidP="00B94D39">
                          <w:pPr>
                            <w:spacing w:after="0"/>
                            <w:jc w:val="center"/>
                            <w:rPr>
                              <w:bCs/>
                              <w:sz w:val="16"/>
                              <w:szCs w:val="16"/>
                            </w:rPr>
                          </w:pPr>
                          <w:r>
                            <w:rPr>
                              <w:bCs/>
                              <w:sz w:val="16"/>
                              <w:szCs w:val="16"/>
                            </w:rPr>
                            <w:t xml:space="preserve">Mesto Zvolen, </w:t>
                          </w:r>
                          <w:r w:rsidRPr="00B94D39">
                            <w:rPr>
                              <w:bCs/>
                              <w:sz w:val="16"/>
                              <w:szCs w:val="16"/>
                            </w:rPr>
                            <w:t>Námestie slobody 22, 960 01 Zvolen</w:t>
                          </w:r>
                        </w:p>
                        <w:p w14:paraId="2CDE3DAB" w14:textId="77777777" w:rsidR="00C65539" w:rsidRPr="00C5338A" w:rsidRDefault="00C65539" w:rsidP="00B94D39">
                          <w:pPr>
                            <w:jc w:val="center"/>
                            <w:rPr>
                              <w:rFonts w:ascii="Proba Pro" w:hAnsi="Proba Pro"/>
                            </w:rPr>
                          </w:pPr>
                          <w:r w:rsidRPr="00B94D39">
                            <w:rPr>
                              <w:sz w:val="16"/>
                              <w:szCs w:val="16"/>
                            </w:rPr>
                            <w:t>Obstaranie dopravcu na zabezpečenie služieb v pravidelnej autobusovej doprave (MHD) pre mesto Zvole</w:t>
                          </w:r>
                          <w:r>
                            <w:rPr>
                              <w:sz w:val="16"/>
                              <w:szCs w:val="16"/>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4044C0" id="_x0000_t202" coordsize="21600,21600" o:spt="202" path="m,l,21600r21600,l21600,xe">
              <v:stroke joinstyle="miter"/>
              <v:path gradientshapeok="t" o:connecttype="rect"/>
            </v:shapetype>
            <v:shape id="_x0000_s1028" type="#_x0000_t202" style="position:absolute;left:0;text-align:left;margin-left:0;margin-top:-19.2pt;width:437.25pt;height:5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" filled="f" stroked="f">
              <v:textbox>
                <w:txbxContent>
                  <w:p w14:paraId="3D84DB4F" w14:textId="77777777" w:rsidR="00C65539" w:rsidRPr="00C5338A" w:rsidRDefault="00C65539" w:rsidP="00B94D39">
                    <w:pPr>
                      <w:spacing w:after="0"/>
                      <w:jc w:val="center"/>
                      <w:rPr>
                        <w:bCs/>
                        <w:sz w:val="16"/>
                        <w:szCs w:val="16"/>
                      </w:rPr>
                    </w:pPr>
                    <w:r>
                      <w:rPr>
                        <w:bCs/>
                        <w:sz w:val="16"/>
                        <w:szCs w:val="16"/>
                      </w:rPr>
                      <w:t xml:space="preserve">Mesto Zvolen, </w:t>
                    </w:r>
                    <w:r w:rsidRPr="00B94D39">
                      <w:rPr>
                        <w:bCs/>
                        <w:sz w:val="16"/>
                        <w:szCs w:val="16"/>
                      </w:rPr>
                      <w:t>Námestie slobody 22, 960 01 Zvolen</w:t>
                    </w:r>
                  </w:p>
                  <w:p w14:paraId="2CDE3DAB" w14:textId="77777777" w:rsidR="00C65539" w:rsidRPr="00C5338A" w:rsidRDefault="00C65539" w:rsidP="00B94D39">
                    <w:pPr>
                      <w:jc w:val="center"/>
                      <w:rPr>
                        <w:rFonts w:ascii="Proba Pro" w:hAnsi="Proba Pro"/>
                      </w:rPr>
                    </w:pPr>
                    <w:r w:rsidRPr="00B94D39">
                      <w:rPr>
                        <w:sz w:val="16"/>
                        <w:szCs w:val="16"/>
                      </w:rPr>
                      <w:t>Obstaranie dopravcu na zabezpečenie služieb v pravidelnej autobusovej doprave (MHD) pre mesto Zvole</w:t>
                    </w:r>
                    <w:r>
                      <w:rPr>
                        <w:sz w:val="16"/>
                        <w:szCs w:val="16"/>
                      </w:rPr>
                      <w:t>n</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DC7A72" w14:textId="77777777" w:rsidR="00C65539" w:rsidRDefault="00C65539" w:rsidP="005A4804">
      <w:r>
        <w:separator/>
      </w:r>
    </w:p>
  </w:footnote>
  <w:footnote w:type="continuationSeparator" w:id="0">
    <w:p w14:paraId="7D098C8F" w14:textId="77777777" w:rsidR="00C65539" w:rsidRDefault="00C65539" w:rsidP="005A4804">
      <w:r>
        <w:continuationSeparator/>
      </w:r>
    </w:p>
  </w:footnote>
  <w:footnote w:type="continuationNotice" w:id="1">
    <w:p w14:paraId="3C2E9518" w14:textId="77777777" w:rsidR="00C65539" w:rsidRDefault="00C655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FD959" w14:textId="77777777" w:rsidR="00C65539" w:rsidRPr="00DC4E41" w:rsidRDefault="00C65539" w:rsidP="00DC4E41">
    <w:r w:rsidRPr="00DC4E41">
      <w:rPr>
        <w:noProof/>
        <w:lang w:eastAsia="sk-SK"/>
      </w:rPr>
      <w:drawing>
        <wp:anchor distT="0" distB="0" distL="114300" distR="114300" simplePos="0" relativeHeight="251663360" behindDoc="0" locked="0" layoutInCell="1" allowOverlap="1" wp14:anchorId="70B92371" wp14:editId="09919147">
          <wp:simplePos x="0" y="0"/>
          <wp:positionH relativeFrom="margin">
            <wp:align>left</wp:align>
          </wp:positionH>
          <wp:positionV relativeFrom="paragraph">
            <wp:posOffset>73127</wp:posOffset>
          </wp:positionV>
          <wp:extent cx="669704" cy="790041"/>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69704" cy="790041"/>
                  </a:xfrm>
                  <a:prstGeom prst="rect">
                    <a:avLst/>
                  </a:prstGeom>
                </pic:spPr>
              </pic:pic>
            </a:graphicData>
          </a:graphic>
        </wp:anchor>
      </w:drawing>
    </w:r>
  </w:p>
  <w:p w14:paraId="6CD1F642" w14:textId="77777777" w:rsidR="00C65539" w:rsidRPr="00DC4E41" w:rsidRDefault="00C65539" w:rsidP="00DC4E41">
    <w:pPr>
      <w:pStyle w:val="NormalWeb"/>
      <w:spacing w:before="0" w:beforeAutospacing="0" w:after="0" w:afterAutospacing="0"/>
      <w:jc w:val="center"/>
      <w:rPr>
        <w:rFonts w:ascii="Cambria" w:hAnsi="Cambria"/>
      </w:rPr>
    </w:pPr>
    <w:r w:rsidRPr="00DC4E41">
      <w:rPr>
        <w:rFonts w:ascii="Cambria" w:hAnsi="Cambria"/>
        <w:b/>
        <w:bCs/>
        <w:color w:val="000000"/>
        <w:sz w:val="36"/>
        <w:szCs w:val="36"/>
      </w:rPr>
      <w:t>Mesto Zvolen</w:t>
    </w:r>
  </w:p>
  <w:p w14:paraId="4DE13464" w14:textId="77777777" w:rsidR="00C65539" w:rsidRPr="00DC4E41" w:rsidRDefault="00C65539" w:rsidP="00DC4E41">
    <w:pPr>
      <w:pStyle w:val="NormalWeb"/>
      <w:spacing w:before="0" w:beforeAutospacing="0" w:after="0" w:afterAutospacing="0"/>
      <w:jc w:val="center"/>
      <w:rPr>
        <w:rFonts w:ascii="Cambria" w:hAnsi="Cambria"/>
      </w:rPr>
    </w:pPr>
    <w:r w:rsidRPr="00DC4E41">
      <w:rPr>
        <w:rFonts w:ascii="Cambria" w:hAnsi="Cambria"/>
        <w:b/>
        <w:bCs/>
        <w:color w:val="000000"/>
        <w:sz w:val="28"/>
        <w:szCs w:val="28"/>
      </w:rPr>
      <w:t>Námestie slobody 22, 960 01 Zvolen</w:t>
    </w:r>
  </w:p>
  <w:p w14:paraId="53A3C841" w14:textId="77777777" w:rsidR="00C65539" w:rsidRPr="00DC4E41" w:rsidRDefault="00C65539" w:rsidP="00DC4E41">
    <w:pPr>
      <w:pStyle w:val="Header"/>
      <w:tabs>
        <w:tab w:val="clear" w:pos="4536"/>
        <w:tab w:val="clear" w:pos="9072"/>
        <w:tab w:val="left" w:pos="5508"/>
      </w:tabs>
      <w:jc w:val="left"/>
      <w:rPr>
        <w:rFonts w:ascii="Cambria" w:hAnsi="Cambr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5B3F4" w14:textId="77777777" w:rsidR="00C65539" w:rsidRPr="00EA4A4F" w:rsidRDefault="00C65539"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7018D19A"/>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4"/>
  </w:num>
  <w:num w:numId="2">
    <w:abstractNumId w:val="11"/>
  </w:num>
  <w:num w:numId="3">
    <w:abstractNumId w:val="1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5"/>
  </w:num>
  <w:num w:numId="14">
    <w:abstractNumId w:val="13"/>
  </w:num>
  <w:num w:numId="15">
    <w:abstractNumId w:val="7"/>
  </w:num>
  <w:num w:numId="1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1"/>
  </w:num>
  <w:num w:numId="18">
    <w:abstractNumId w:val="0"/>
  </w:num>
  <w:num w:numId="19">
    <w:abstractNumId w:val="1"/>
    <w:lvlOverride w:ilvl="0">
      <w:lvl w:ilvl="0">
        <w:start w:val="1"/>
        <w:numFmt w:val="decimal"/>
        <w:pStyle w:val="Heading1"/>
        <w:lvlText w:val="ČASŤ %1"/>
        <w:lvlJc w:val="left"/>
        <w:pPr>
          <w:ind w:left="0" w:firstLine="0"/>
        </w:pPr>
        <w:rPr>
          <w:rFonts w:ascii="Cambria" w:hAnsi="Cambria" w:cs="Times New Roman" w:hint="default"/>
          <w:sz w:val="28"/>
        </w:rPr>
      </w:lvl>
    </w:lvlOverride>
    <w:lvlOverride w:ilvl="1">
      <w:lvl w:ilvl="1">
        <w:start w:val="1"/>
        <w:numFmt w:val="decimal"/>
        <w:pStyle w:val="Heading2"/>
        <w:lvlText w:val="ODDIEL %2"/>
        <w:lvlJc w:val="left"/>
        <w:pPr>
          <w:ind w:left="0" w:firstLine="0"/>
        </w:pPr>
        <w:rPr>
          <w:rFonts w:cs="Times New Roman"/>
        </w:rPr>
      </w:lvl>
    </w:lvlOverride>
    <w:lvlOverride w:ilvl="2">
      <w:lvl w:ilvl="2">
        <w:start w:val="1"/>
        <w:numFmt w:val="decimal"/>
        <w:lvlRestart w:val="1"/>
        <w:pStyle w:val="Heading3"/>
        <w:lvlText w:val="%3"/>
        <w:lvlJc w:val="left"/>
        <w:pPr>
          <w:ind w:left="709" w:hanging="709"/>
        </w:pPr>
        <w:rPr>
          <w:rFonts w:cs="Times New Roman"/>
        </w:rPr>
      </w:lvl>
    </w:lvlOverride>
    <w:lvlOverride w:ilvl="3">
      <w:lvl w:ilvl="3">
        <w:start w:val="1"/>
        <w:numFmt w:val="decimal"/>
        <w:pStyle w:val="Heading4"/>
        <w:lvlText w:val="%3.%4"/>
        <w:lvlJc w:val="left"/>
        <w:pPr>
          <w:ind w:left="709" w:hanging="709"/>
        </w:pPr>
        <w:rPr>
          <w:rFonts w:cs="Times New Roman"/>
          <w:b w:val="0"/>
          <w:bCs/>
        </w:rPr>
      </w:lvl>
    </w:lvlOverride>
    <w:lvlOverride w:ilvl="4">
      <w:lvl w:ilvl="4">
        <w:start w:val="1"/>
        <w:numFmt w:val="decimal"/>
        <w:pStyle w:val="Heading5"/>
        <w:lvlText w:val="%3.%4.%5"/>
        <w:lvlJc w:val="left"/>
        <w:pPr>
          <w:ind w:left="709" w:hanging="709"/>
        </w:pPr>
        <w:rPr>
          <w:rFonts w:cs="Times New Roman"/>
        </w:rPr>
      </w:lvl>
    </w:lvlOverride>
    <w:lvlOverride w:ilvl="5">
      <w:lvl w:ilvl="5">
        <w:start w:val="1"/>
        <w:numFmt w:val="decimal"/>
        <w:pStyle w:val="Heading6"/>
        <w:lvlText w:val="%6)"/>
        <w:lvlJc w:val="left"/>
        <w:pPr>
          <w:ind w:left="1134" w:hanging="425"/>
        </w:pPr>
        <w:rPr>
          <w:rFonts w:cs="Times New Roman"/>
        </w:rPr>
      </w:lvl>
    </w:lvlOverride>
    <w:lvlOverride w:ilvl="6">
      <w:lvl w:ilvl="6">
        <w:start w:val="1"/>
        <w:numFmt w:val="decimal"/>
        <w:pStyle w:val="Heading7"/>
        <w:lvlText w:val="(%7)"/>
        <w:lvlJc w:val="left"/>
        <w:pPr>
          <w:ind w:left="1559" w:hanging="425"/>
        </w:pPr>
        <w:rPr>
          <w:rFonts w:cs="Times New Roman"/>
        </w:rPr>
      </w:lvl>
    </w:lvlOverride>
    <w:lvlOverride w:ilvl="7">
      <w:lvl w:ilvl="7">
        <w:start w:val="1"/>
        <w:numFmt w:val="decimal"/>
        <w:lvlText w:val="%8."/>
        <w:lvlJc w:val="left"/>
        <w:pPr>
          <w:ind w:left="709" w:hanging="709"/>
        </w:pPr>
        <w:rPr>
          <w:rFonts w:cs="Times New Roman"/>
        </w:rPr>
      </w:lvl>
    </w:lvlOverride>
    <w:lvlOverride w:ilvl="8">
      <w:lvl w:ilvl="8">
        <w:start w:val="1"/>
        <w:numFmt w:val="decimal"/>
        <w:lvlText w:val="%9."/>
        <w:lvlJc w:val="left"/>
        <w:pPr>
          <w:ind w:left="709" w:hanging="709"/>
        </w:pPr>
        <w:rPr>
          <w:rFonts w:cs="Times New Roman"/>
        </w:rPr>
      </w:lvl>
    </w:lvlOverride>
  </w:num>
  <w:num w:numId="2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205"/>
    <w:rsid w:val="000026A9"/>
    <w:rsid w:val="000026F6"/>
    <w:rsid w:val="00002841"/>
    <w:rsid w:val="00003098"/>
    <w:rsid w:val="000031D2"/>
    <w:rsid w:val="0000348D"/>
    <w:rsid w:val="000047A6"/>
    <w:rsid w:val="00004AAC"/>
    <w:rsid w:val="00004ACE"/>
    <w:rsid w:val="00004FAC"/>
    <w:rsid w:val="00005222"/>
    <w:rsid w:val="00006095"/>
    <w:rsid w:val="0000674B"/>
    <w:rsid w:val="00006D7B"/>
    <w:rsid w:val="00007541"/>
    <w:rsid w:val="00007D52"/>
    <w:rsid w:val="00010052"/>
    <w:rsid w:val="000104B6"/>
    <w:rsid w:val="00011BFA"/>
    <w:rsid w:val="00012714"/>
    <w:rsid w:val="000132D0"/>
    <w:rsid w:val="00013EDD"/>
    <w:rsid w:val="00014396"/>
    <w:rsid w:val="0001589B"/>
    <w:rsid w:val="00016A42"/>
    <w:rsid w:val="00016AE8"/>
    <w:rsid w:val="00020154"/>
    <w:rsid w:val="00020293"/>
    <w:rsid w:val="000229E1"/>
    <w:rsid w:val="00022BBB"/>
    <w:rsid w:val="000237E4"/>
    <w:rsid w:val="00023E6E"/>
    <w:rsid w:val="00024095"/>
    <w:rsid w:val="000243D4"/>
    <w:rsid w:val="00025EA2"/>
    <w:rsid w:val="000277D3"/>
    <w:rsid w:val="00027868"/>
    <w:rsid w:val="00027B76"/>
    <w:rsid w:val="000305BE"/>
    <w:rsid w:val="00032097"/>
    <w:rsid w:val="00033C88"/>
    <w:rsid w:val="00033E4E"/>
    <w:rsid w:val="000357DB"/>
    <w:rsid w:val="000358C0"/>
    <w:rsid w:val="00035C5F"/>
    <w:rsid w:val="00036478"/>
    <w:rsid w:val="00036882"/>
    <w:rsid w:val="0003729E"/>
    <w:rsid w:val="00037443"/>
    <w:rsid w:val="00037D5A"/>
    <w:rsid w:val="000420EF"/>
    <w:rsid w:val="000429A9"/>
    <w:rsid w:val="00042B8E"/>
    <w:rsid w:val="00043632"/>
    <w:rsid w:val="00043825"/>
    <w:rsid w:val="000439BF"/>
    <w:rsid w:val="00044267"/>
    <w:rsid w:val="000448D4"/>
    <w:rsid w:val="000457BB"/>
    <w:rsid w:val="00045EC4"/>
    <w:rsid w:val="00046738"/>
    <w:rsid w:val="000468A7"/>
    <w:rsid w:val="00046B99"/>
    <w:rsid w:val="00047BEB"/>
    <w:rsid w:val="00047F95"/>
    <w:rsid w:val="00050AB4"/>
    <w:rsid w:val="00051B1B"/>
    <w:rsid w:val="00051C29"/>
    <w:rsid w:val="000533A5"/>
    <w:rsid w:val="0005348C"/>
    <w:rsid w:val="00053BAF"/>
    <w:rsid w:val="000552AF"/>
    <w:rsid w:val="0005539D"/>
    <w:rsid w:val="000574FB"/>
    <w:rsid w:val="00060B0B"/>
    <w:rsid w:val="000617D7"/>
    <w:rsid w:val="00063178"/>
    <w:rsid w:val="000638F9"/>
    <w:rsid w:val="000639A8"/>
    <w:rsid w:val="00063B38"/>
    <w:rsid w:val="000647E4"/>
    <w:rsid w:val="000648D5"/>
    <w:rsid w:val="00064FFA"/>
    <w:rsid w:val="0006508B"/>
    <w:rsid w:val="00065520"/>
    <w:rsid w:val="000659C6"/>
    <w:rsid w:val="00065A65"/>
    <w:rsid w:val="0006612A"/>
    <w:rsid w:val="00067328"/>
    <w:rsid w:val="0006799D"/>
    <w:rsid w:val="00067A3C"/>
    <w:rsid w:val="000703C0"/>
    <w:rsid w:val="00072877"/>
    <w:rsid w:val="00073CB2"/>
    <w:rsid w:val="000742FD"/>
    <w:rsid w:val="00074A96"/>
    <w:rsid w:val="00074B6F"/>
    <w:rsid w:val="00074E0F"/>
    <w:rsid w:val="00074FE4"/>
    <w:rsid w:val="00075C2A"/>
    <w:rsid w:val="00075DC8"/>
    <w:rsid w:val="000766B9"/>
    <w:rsid w:val="0007693D"/>
    <w:rsid w:val="00076A85"/>
    <w:rsid w:val="00077B51"/>
    <w:rsid w:val="000802B2"/>
    <w:rsid w:val="00080694"/>
    <w:rsid w:val="000815DA"/>
    <w:rsid w:val="000824CE"/>
    <w:rsid w:val="00083EE0"/>
    <w:rsid w:val="00084860"/>
    <w:rsid w:val="00084971"/>
    <w:rsid w:val="0008547B"/>
    <w:rsid w:val="000857D2"/>
    <w:rsid w:val="00087BB0"/>
    <w:rsid w:val="0009035F"/>
    <w:rsid w:val="00090885"/>
    <w:rsid w:val="00090BFE"/>
    <w:rsid w:val="000914D0"/>
    <w:rsid w:val="000916B0"/>
    <w:rsid w:val="00095D57"/>
    <w:rsid w:val="00095FF0"/>
    <w:rsid w:val="000966F5"/>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C85"/>
    <w:rsid w:val="000A6CD0"/>
    <w:rsid w:val="000A6FF7"/>
    <w:rsid w:val="000B04EB"/>
    <w:rsid w:val="000B0668"/>
    <w:rsid w:val="000B083C"/>
    <w:rsid w:val="000B1D7E"/>
    <w:rsid w:val="000B1EDF"/>
    <w:rsid w:val="000B3449"/>
    <w:rsid w:val="000B3607"/>
    <w:rsid w:val="000B365D"/>
    <w:rsid w:val="000B4CA9"/>
    <w:rsid w:val="000B503B"/>
    <w:rsid w:val="000B6376"/>
    <w:rsid w:val="000B689B"/>
    <w:rsid w:val="000B6C39"/>
    <w:rsid w:val="000B76D0"/>
    <w:rsid w:val="000C1468"/>
    <w:rsid w:val="000C18CA"/>
    <w:rsid w:val="000C32E5"/>
    <w:rsid w:val="000C3A82"/>
    <w:rsid w:val="000C5051"/>
    <w:rsid w:val="000C5E2C"/>
    <w:rsid w:val="000C6616"/>
    <w:rsid w:val="000C6796"/>
    <w:rsid w:val="000D158F"/>
    <w:rsid w:val="000D273C"/>
    <w:rsid w:val="000D27E6"/>
    <w:rsid w:val="000D2AEC"/>
    <w:rsid w:val="000D4FC2"/>
    <w:rsid w:val="000D5527"/>
    <w:rsid w:val="000D5B09"/>
    <w:rsid w:val="000D6363"/>
    <w:rsid w:val="000D6411"/>
    <w:rsid w:val="000D6821"/>
    <w:rsid w:val="000D6B57"/>
    <w:rsid w:val="000D6E0A"/>
    <w:rsid w:val="000E0889"/>
    <w:rsid w:val="000E3F22"/>
    <w:rsid w:val="000E470F"/>
    <w:rsid w:val="000E48A9"/>
    <w:rsid w:val="000E49BF"/>
    <w:rsid w:val="000E50AA"/>
    <w:rsid w:val="000E528F"/>
    <w:rsid w:val="000E549F"/>
    <w:rsid w:val="000E574D"/>
    <w:rsid w:val="000E5881"/>
    <w:rsid w:val="000E59E5"/>
    <w:rsid w:val="000E656E"/>
    <w:rsid w:val="000E6E4D"/>
    <w:rsid w:val="000E71E6"/>
    <w:rsid w:val="000E7239"/>
    <w:rsid w:val="000F097A"/>
    <w:rsid w:val="000F09AF"/>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06B47"/>
    <w:rsid w:val="001103DC"/>
    <w:rsid w:val="00110D06"/>
    <w:rsid w:val="001126CC"/>
    <w:rsid w:val="00113675"/>
    <w:rsid w:val="001138D4"/>
    <w:rsid w:val="001147D5"/>
    <w:rsid w:val="00114C0F"/>
    <w:rsid w:val="00114E8E"/>
    <w:rsid w:val="00115B30"/>
    <w:rsid w:val="00116A13"/>
    <w:rsid w:val="00116AAE"/>
    <w:rsid w:val="00117CBB"/>
    <w:rsid w:val="001203E6"/>
    <w:rsid w:val="0012077D"/>
    <w:rsid w:val="0012116C"/>
    <w:rsid w:val="00121827"/>
    <w:rsid w:val="00121BEB"/>
    <w:rsid w:val="00121FF8"/>
    <w:rsid w:val="00122FEF"/>
    <w:rsid w:val="0012332D"/>
    <w:rsid w:val="00123337"/>
    <w:rsid w:val="00123A3E"/>
    <w:rsid w:val="00123B9D"/>
    <w:rsid w:val="00124AD6"/>
    <w:rsid w:val="001259E5"/>
    <w:rsid w:val="00125C45"/>
    <w:rsid w:val="001273A6"/>
    <w:rsid w:val="001276DA"/>
    <w:rsid w:val="00127733"/>
    <w:rsid w:val="0012784A"/>
    <w:rsid w:val="00127866"/>
    <w:rsid w:val="00127A2B"/>
    <w:rsid w:val="00131E73"/>
    <w:rsid w:val="001322D5"/>
    <w:rsid w:val="0013231E"/>
    <w:rsid w:val="0013265B"/>
    <w:rsid w:val="00132E72"/>
    <w:rsid w:val="00133149"/>
    <w:rsid w:val="0013332F"/>
    <w:rsid w:val="001334EB"/>
    <w:rsid w:val="001339A3"/>
    <w:rsid w:val="00133B55"/>
    <w:rsid w:val="001340B8"/>
    <w:rsid w:val="001340CF"/>
    <w:rsid w:val="00135F31"/>
    <w:rsid w:val="00135FB5"/>
    <w:rsid w:val="00135FBE"/>
    <w:rsid w:val="001362B3"/>
    <w:rsid w:val="00137EFA"/>
    <w:rsid w:val="0014013B"/>
    <w:rsid w:val="001402B5"/>
    <w:rsid w:val="00140850"/>
    <w:rsid w:val="001417C3"/>
    <w:rsid w:val="001419B6"/>
    <w:rsid w:val="001428CF"/>
    <w:rsid w:val="00142A8E"/>
    <w:rsid w:val="00142E37"/>
    <w:rsid w:val="001440BF"/>
    <w:rsid w:val="001454A6"/>
    <w:rsid w:val="00145F6C"/>
    <w:rsid w:val="00146FF0"/>
    <w:rsid w:val="00147155"/>
    <w:rsid w:val="001477F1"/>
    <w:rsid w:val="00147968"/>
    <w:rsid w:val="001479DF"/>
    <w:rsid w:val="00147EFD"/>
    <w:rsid w:val="001502CC"/>
    <w:rsid w:val="0015141C"/>
    <w:rsid w:val="001514E7"/>
    <w:rsid w:val="00152047"/>
    <w:rsid w:val="00153A87"/>
    <w:rsid w:val="00153CBF"/>
    <w:rsid w:val="00155072"/>
    <w:rsid w:val="00156F6D"/>
    <w:rsid w:val="001575AC"/>
    <w:rsid w:val="00157DEA"/>
    <w:rsid w:val="00160585"/>
    <w:rsid w:val="001605D7"/>
    <w:rsid w:val="001607D0"/>
    <w:rsid w:val="0016095B"/>
    <w:rsid w:val="00161655"/>
    <w:rsid w:val="00161A0B"/>
    <w:rsid w:val="00161CF7"/>
    <w:rsid w:val="001622E9"/>
    <w:rsid w:val="00162607"/>
    <w:rsid w:val="00162C0D"/>
    <w:rsid w:val="001633C8"/>
    <w:rsid w:val="001649CC"/>
    <w:rsid w:val="00164BB2"/>
    <w:rsid w:val="00164D8E"/>
    <w:rsid w:val="00166513"/>
    <w:rsid w:val="00166CA4"/>
    <w:rsid w:val="001708FE"/>
    <w:rsid w:val="001727E8"/>
    <w:rsid w:val="00172830"/>
    <w:rsid w:val="00172CD9"/>
    <w:rsid w:val="00173645"/>
    <w:rsid w:val="00173C85"/>
    <w:rsid w:val="001758ED"/>
    <w:rsid w:val="001769DA"/>
    <w:rsid w:val="00176C5B"/>
    <w:rsid w:val="00177A99"/>
    <w:rsid w:val="00180BB5"/>
    <w:rsid w:val="0018117D"/>
    <w:rsid w:val="00181C02"/>
    <w:rsid w:val="0018278E"/>
    <w:rsid w:val="001836D1"/>
    <w:rsid w:val="0018372C"/>
    <w:rsid w:val="00183C47"/>
    <w:rsid w:val="00183DF0"/>
    <w:rsid w:val="00184DDE"/>
    <w:rsid w:val="00186B57"/>
    <w:rsid w:val="001874ED"/>
    <w:rsid w:val="001910FA"/>
    <w:rsid w:val="00191156"/>
    <w:rsid w:val="001915A9"/>
    <w:rsid w:val="001919AC"/>
    <w:rsid w:val="0019216C"/>
    <w:rsid w:val="00192987"/>
    <w:rsid w:val="00192E61"/>
    <w:rsid w:val="00194235"/>
    <w:rsid w:val="00194321"/>
    <w:rsid w:val="001961FD"/>
    <w:rsid w:val="00196707"/>
    <w:rsid w:val="00197161"/>
    <w:rsid w:val="001A0F94"/>
    <w:rsid w:val="001A14A3"/>
    <w:rsid w:val="001A194F"/>
    <w:rsid w:val="001A19FE"/>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096"/>
    <w:rsid w:val="001B4EAE"/>
    <w:rsid w:val="001B540B"/>
    <w:rsid w:val="001B6879"/>
    <w:rsid w:val="001B6DCA"/>
    <w:rsid w:val="001B7536"/>
    <w:rsid w:val="001B7673"/>
    <w:rsid w:val="001B79B8"/>
    <w:rsid w:val="001B7ED9"/>
    <w:rsid w:val="001C0050"/>
    <w:rsid w:val="001C02AB"/>
    <w:rsid w:val="001C17F3"/>
    <w:rsid w:val="001C23C0"/>
    <w:rsid w:val="001C34F1"/>
    <w:rsid w:val="001C3CB5"/>
    <w:rsid w:val="001C4529"/>
    <w:rsid w:val="001C4E2C"/>
    <w:rsid w:val="001C5049"/>
    <w:rsid w:val="001C5367"/>
    <w:rsid w:val="001C538F"/>
    <w:rsid w:val="001C5C00"/>
    <w:rsid w:val="001C5D43"/>
    <w:rsid w:val="001C5F04"/>
    <w:rsid w:val="001C640D"/>
    <w:rsid w:val="001C710B"/>
    <w:rsid w:val="001C714A"/>
    <w:rsid w:val="001D1394"/>
    <w:rsid w:val="001D1D7A"/>
    <w:rsid w:val="001D2399"/>
    <w:rsid w:val="001D3B6B"/>
    <w:rsid w:val="001D573E"/>
    <w:rsid w:val="001D5CC0"/>
    <w:rsid w:val="001D63E7"/>
    <w:rsid w:val="001D6603"/>
    <w:rsid w:val="001D6FCA"/>
    <w:rsid w:val="001D7182"/>
    <w:rsid w:val="001D742D"/>
    <w:rsid w:val="001D7F75"/>
    <w:rsid w:val="001E027F"/>
    <w:rsid w:val="001E0BFD"/>
    <w:rsid w:val="001E1F49"/>
    <w:rsid w:val="001E2071"/>
    <w:rsid w:val="001E2D94"/>
    <w:rsid w:val="001E5231"/>
    <w:rsid w:val="001E58CC"/>
    <w:rsid w:val="001E5AC0"/>
    <w:rsid w:val="001E63E2"/>
    <w:rsid w:val="001E6D1A"/>
    <w:rsid w:val="001E7084"/>
    <w:rsid w:val="001E724D"/>
    <w:rsid w:val="001F073E"/>
    <w:rsid w:val="001F153C"/>
    <w:rsid w:val="001F1DF2"/>
    <w:rsid w:val="001F1E18"/>
    <w:rsid w:val="001F21A7"/>
    <w:rsid w:val="001F22A9"/>
    <w:rsid w:val="001F253C"/>
    <w:rsid w:val="001F2C81"/>
    <w:rsid w:val="001F2D17"/>
    <w:rsid w:val="001F2D66"/>
    <w:rsid w:val="001F337F"/>
    <w:rsid w:val="001F3C8A"/>
    <w:rsid w:val="001F51BF"/>
    <w:rsid w:val="001F5494"/>
    <w:rsid w:val="001F54D8"/>
    <w:rsid w:val="001F6E89"/>
    <w:rsid w:val="001F75E8"/>
    <w:rsid w:val="001F7D56"/>
    <w:rsid w:val="00200C8C"/>
    <w:rsid w:val="00200D47"/>
    <w:rsid w:val="002015CA"/>
    <w:rsid w:val="00201F42"/>
    <w:rsid w:val="0020227F"/>
    <w:rsid w:val="002025F2"/>
    <w:rsid w:val="00202AEF"/>
    <w:rsid w:val="00202D98"/>
    <w:rsid w:val="00203CDA"/>
    <w:rsid w:val="00203D21"/>
    <w:rsid w:val="00203E4E"/>
    <w:rsid w:val="00204539"/>
    <w:rsid w:val="002047FF"/>
    <w:rsid w:val="002048FA"/>
    <w:rsid w:val="00204B2B"/>
    <w:rsid w:val="00205304"/>
    <w:rsid w:val="00205D64"/>
    <w:rsid w:val="00206317"/>
    <w:rsid w:val="00206E52"/>
    <w:rsid w:val="002070A6"/>
    <w:rsid w:val="00207744"/>
    <w:rsid w:val="0021085A"/>
    <w:rsid w:val="00211154"/>
    <w:rsid w:val="002114C2"/>
    <w:rsid w:val="00212DF1"/>
    <w:rsid w:val="00213298"/>
    <w:rsid w:val="002136E8"/>
    <w:rsid w:val="0021385E"/>
    <w:rsid w:val="00214357"/>
    <w:rsid w:val="002145D0"/>
    <w:rsid w:val="002148A4"/>
    <w:rsid w:val="002148FA"/>
    <w:rsid w:val="002151FE"/>
    <w:rsid w:val="002163C8"/>
    <w:rsid w:val="002165A9"/>
    <w:rsid w:val="0021692E"/>
    <w:rsid w:val="00216A79"/>
    <w:rsid w:val="00217FFC"/>
    <w:rsid w:val="00220CBB"/>
    <w:rsid w:val="002218F2"/>
    <w:rsid w:val="00221F73"/>
    <w:rsid w:val="00222630"/>
    <w:rsid w:val="00222E33"/>
    <w:rsid w:val="00222E5A"/>
    <w:rsid w:val="00224AF8"/>
    <w:rsid w:val="0022523C"/>
    <w:rsid w:val="00225745"/>
    <w:rsid w:val="002257C9"/>
    <w:rsid w:val="00225A79"/>
    <w:rsid w:val="002268FF"/>
    <w:rsid w:val="00226EE3"/>
    <w:rsid w:val="00226FFF"/>
    <w:rsid w:val="0023116B"/>
    <w:rsid w:val="00231B5F"/>
    <w:rsid w:val="002323B8"/>
    <w:rsid w:val="00232D77"/>
    <w:rsid w:val="0023651E"/>
    <w:rsid w:val="0023665B"/>
    <w:rsid w:val="0023679B"/>
    <w:rsid w:val="00236805"/>
    <w:rsid w:val="00236C0C"/>
    <w:rsid w:val="0023701C"/>
    <w:rsid w:val="00240D0F"/>
    <w:rsid w:val="00243A78"/>
    <w:rsid w:val="00244C1B"/>
    <w:rsid w:val="00245900"/>
    <w:rsid w:val="00245C94"/>
    <w:rsid w:val="00247A8B"/>
    <w:rsid w:val="002500C1"/>
    <w:rsid w:val="0025063F"/>
    <w:rsid w:val="00250737"/>
    <w:rsid w:val="0025095C"/>
    <w:rsid w:val="002511BE"/>
    <w:rsid w:val="00252462"/>
    <w:rsid w:val="00252C11"/>
    <w:rsid w:val="00253181"/>
    <w:rsid w:val="00253266"/>
    <w:rsid w:val="0025355A"/>
    <w:rsid w:val="00253EEE"/>
    <w:rsid w:val="002559AB"/>
    <w:rsid w:val="00255C5D"/>
    <w:rsid w:val="00255DC6"/>
    <w:rsid w:val="00256468"/>
    <w:rsid w:val="002573A5"/>
    <w:rsid w:val="002576B4"/>
    <w:rsid w:val="00257B3F"/>
    <w:rsid w:val="00260A04"/>
    <w:rsid w:val="00260A0A"/>
    <w:rsid w:val="00260B6E"/>
    <w:rsid w:val="002610A7"/>
    <w:rsid w:val="00261A8E"/>
    <w:rsid w:val="0026229D"/>
    <w:rsid w:val="002624DD"/>
    <w:rsid w:val="0026328E"/>
    <w:rsid w:val="00264250"/>
    <w:rsid w:val="002642F3"/>
    <w:rsid w:val="00264D2D"/>
    <w:rsid w:val="00264F3A"/>
    <w:rsid w:val="002675DB"/>
    <w:rsid w:val="0026765F"/>
    <w:rsid w:val="002679C2"/>
    <w:rsid w:val="00267B50"/>
    <w:rsid w:val="00267C85"/>
    <w:rsid w:val="0027022D"/>
    <w:rsid w:val="00270526"/>
    <w:rsid w:val="00270FBC"/>
    <w:rsid w:val="00271885"/>
    <w:rsid w:val="00271CEE"/>
    <w:rsid w:val="00272341"/>
    <w:rsid w:val="00272441"/>
    <w:rsid w:val="0027275B"/>
    <w:rsid w:val="00272A55"/>
    <w:rsid w:val="002734E9"/>
    <w:rsid w:val="00273AA6"/>
    <w:rsid w:val="0027442C"/>
    <w:rsid w:val="0027554D"/>
    <w:rsid w:val="00276A1B"/>
    <w:rsid w:val="0027757F"/>
    <w:rsid w:val="002807CA"/>
    <w:rsid w:val="00280AFF"/>
    <w:rsid w:val="00280BE8"/>
    <w:rsid w:val="002815CD"/>
    <w:rsid w:val="002819CF"/>
    <w:rsid w:val="00281CCF"/>
    <w:rsid w:val="00282435"/>
    <w:rsid w:val="002843F0"/>
    <w:rsid w:val="00284546"/>
    <w:rsid w:val="0028485E"/>
    <w:rsid w:val="00284E38"/>
    <w:rsid w:val="002851D6"/>
    <w:rsid w:val="00285CF9"/>
    <w:rsid w:val="002860C9"/>
    <w:rsid w:val="00286205"/>
    <w:rsid w:val="0028663B"/>
    <w:rsid w:val="00286757"/>
    <w:rsid w:val="0028684C"/>
    <w:rsid w:val="00286F5F"/>
    <w:rsid w:val="00287879"/>
    <w:rsid w:val="00287FD2"/>
    <w:rsid w:val="00290A22"/>
    <w:rsid w:val="00290D69"/>
    <w:rsid w:val="00291B30"/>
    <w:rsid w:val="002933AA"/>
    <w:rsid w:val="0029511F"/>
    <w:rsid w:val="002951E8"/>
    <w:rsid w:val="00295492"/>
    <w:rsid w:val="002955C6"/>
    <w:rsid w:val="00295659"/>
    <w:rsid w:val="002964F0"/>
    <w:rsid w:val="0029687A"/>
    <w:rsid w:val="00297473"/>
    <w:rsid w:val="00297625"/>
    <w:rsid w:val="00297B29"/>
    <w:rsid w:val="00297FEA"/>
    <w:rsid w:val="002A029C"/>
    <w:rsid w:val="002A0449"/>
    <w:rsid w:val="002A06F1"/>
    <w:rsid w:val="002A10A7"/>
    <w:rsid w:val="002A25A9"/>
    <w:rsid w:val="002A332B"/>
    <w:rsid w:val="002A395B"/>
    <w:rsid w:val="002A46AB"/>
    <w:rsid w:val="002A54EE"/>
    <w:rsid w:val="002A5B5E"/>
    <w:rsid w:val="002A5C04"/>
    <w:rsid w:val="002A6A37"/>
    <w:rsid w:val="002A6DB0"/>
    <w:rsid w:val="002A6DEB"/>
    <w:rsid w:val="002A74A3"/>
    <w:rsid w:val="002B0757"/>
    <w:rsid w:val="002B1813"/>
    <w:rsid w:val="002B19EE"/>
    <w:rsid w:val="002B2882"/>
    <w:rsid w:val="002B2DE5"/>
    <w:rsid w:val="002B5655"/>
    <w:rsid w:val="002B598A"/>
    <w:rsid w:val="002B5A5E"/>
    <w:rsid w:val="002B5DF6"/>
    <w:rsid w:val="002B7D08"/>
    <w:rsid w:val="002B7E7C"/>
    <w:rsid w:val="002C06DE"/>
    <w:rsid w:val="002C095C"/>
    <w:rsid w:val="002C14F8"/>
    <w:rsid w:val="002C17AF"/>
    <w:rsid w:val="002C1968"/>
    <w:rsid w:val="002C2442"/>
    <w:rsid w:val="002C3F91"/>
    <w:rsid w:val="002C420A"/>
    <w:rsid w:val="002C4C4D"/>
    <w:rsid w:val="002C754A"/>
    <w:rsid w:val="002C77B5"/>
    <w:rsid w:val="002D0834"/>
    <w:rsid w:val="002D160A"/>
    <w:rsid w:val="002D19CB"/>
    <w:rsid w:val="002D1CA1"/>
    <w:rsid w:val="002D2E21"/>
    <w:rsid w:val="002D31FC"/>
    <w:rsid w:val="002D334D"/>
    <w:rsid w:val="002D389A"/>
    <w:rsid w:val="002D3E40"/>
    <w:rsid w:val="002D432C"/>
    <w:rsid w:val="002D4AD9"/>
    <w:rsid w:val="002D4B87"/>
    <w:rsid w:val="002D54DC"/>
    <w:rsid w:val="002D62D4"/>
    <w:rsid w:val="002D7022"/>
    <w:rsid w:val="002D78E1"/>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4E0"/>
    <w:rsid w:val="003055FA"/>
    <w:rsid w:val="003064EE"/>
    <w:rsid w:val="00306F4F"/>
    <w:rsid w:val="003071FA"/>
    <w:rsid w:val="003078CE"/>
    <w:rsid w:val="00307AF9"/>
    <w:rsid w:val="00311144"/>
    <w:rsid w:val="00311410"/>
    <w:rsid w:val="003116A0"/>
    <w:rsid w:val="00311D41"/>
    <w:rsid w:val="00312016"/>
    <w:rsid w:val="0031217D"/>
    <w:rsid w:val="00312ED3"/>
    <w:rsid w:val="00313C78"/>
    <w:rsid w:val="00313E47"/>
    <w:rsid w:val="00313FC0"/>
    <w:rsid w:val="0031433C"/>
    <w:rsid w:val="00314B94"/>
    <w:rsid w:val="00315427"/>
    <w:rsid w:val="00315F3D"/>
    <w:rsid w:val="003160E0"/>
    <w:rsid w:val="00316413"/>
    <w:rsid w:val="00316671"/>
    <w:rsid w:val="00317A27"/>
    <w:rsid w:val="00320691"/>
    <w:rsid w:val="0032088B"/>
    <w:rsid w:val="0032114F"/>
    <w:rsid w:val="00321676"/>
    <w:rsid w:val="00321DA2"/>
    <w:rsid w:val="00322225"/>
    <w:rsid w:val="0032226D"/>
    <w:rsid w:val="00322926"/>
    <w:rsid w:val="00323251"/>
    <w:rsid w:val="00323831"/>
    <w:rsid w:val="00323FF6"/>
    <w:rsid w:val="00324080"/>
    <w:rsid w:val="00324A09"/>
    <w:rsid w:val="00324F11"/>
    <w:rsid w:val="0032604B"/>
    <w:rsid w:val="003275A1"/>
    <w:rsid w:val="00330269"/>
    <w:rsid w:val="00330407"/>
    <w:rsid w:val="00330C23"/>
    <w:rsid w:val="003314E0"/>
    <w:rsid w:val="0033293A"/>
    <w:rsid w:val="00332C90"/>
    <w:rsid w:val="00333563"/>
    <w:rsid w:val="00334042"/>
    <w:rsid w:val="0033414E"/>
    <w:rsid w:val="003344D4"/>
    <w:rsid w:val="003348C6"/>
    <w:rsid w:val="0033609E"/>
    <w:rsid w:val="00336DA5"/>
    <w:rsid w:val="0033706B"/>
    <w:rsid w:val="003376AB"/>
    <w:rsid w:val="003400F4"/>
    <w:rsid w:val="00340F3E"/>
    <w:rsid w:val="00341177"/>
    <w:rsid w:val="003412F3"/>
    <w:rsid w:val="00343EA4"/>
    <w:rsid w:val="00344020"/>
    <w:rsid w:val="00344BF3"/>
    <w:rsid w:val="00346AD3"/>
    <w:rsid w:val="00346DA6"/>
    <w:rsid w:val="00346E07"/>
    <w:rsid w:val="00347476"/>
    <w:rsid w:val="00347BBE"/>
    <w:rsid w:val="00347DC7"/>
    <w:rsid w:val="003500EB"/>
    <w:rsid w:val="0035086C"/>
    <w:rsid w:val="0035179B"/>
    <w:rsid w:val="00351A5C"/>
    <w:rsid w:val="00352004"/>
    <w:rsid w:val="00352186"/>
    <w:rsid w:val="003533C8"/>
    <w:rsid w:val="00353CF8"/>
    <w:rsid w:val="00354015"/>
    <w:rsid w:val="00354BC7"/>
    <w:rsid w:val="00354D79"/>
    <w:rsid w:val="00354E18"/>
    <w:rsid w:val="00354E21"/>
    <w:rsid w:val="00355F66"/>
    <w:rsid w:val="00356007"/>
    <w:rsid w:val="00360465"/>
    <w:rsid w:val="00361A83"/>
    <w:rsid w:val="00362257"/>
    <w:rsid w:val="00362692"/>
    <w:rsid w:val="00362C01"/>
    <w:rsid w:val="00363B9C"/>
    <w:rsid w:val="00364263"/>
    <w:rsid w:val="00364979"/>
    <w:rsid w:val="00364FA5"/>
    <w:rsid w:val="00365427"/>
    <w:rsid w:val="003660B1"/>
    <w:rsid w:val="0036640F"/>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4634"/>
    <w:rsid w:val="003754FD"/>
    <w:rsid w:val="003758DE"/>
    <w:rsid w:val="00376789"/>
    <w:rsid w:val="0037760A"/>
    <w:rsid w:val="00380559"/>
    <w:rsid w:val="00380973"/>
    <w:rsid w:val="0038129A"/>
    <w:rsid w:val="00381446"/>
    <w:rsid w:val="0038181B"/>
    <w:rsid w:val="00381C3A"/>
    <w:rsid w:val="003823A0"/>
    <w:rsid w:val="003829D4"/>
    <w:rsid w:val="00383161"/>
    <w:rsid w:val="00383DF4"/>
    <w:rsid w:val="0038414A"/>
    <w:rsid w:val="00384F46"/>
    <w:rsid w:val="00385510"/>
    <w:rsid w:val="00385E44"/>
    <w:rsid w:val="00385E4C"/>
    <w:rsid w:val="00385F5B"/>
    <w:rsid w:val="003864E4"/>
    <w:rsid w:val="003866F5"/>
    <w:rsid w:val="00387AA7"/>
    <w:rsid w:val="00387D85"/>
    <w:rsid w:val="00390115"/>
    <w:rsid w:val="00391899"/>
    <w:rsid w:val="00391A69"/>
    <w:rsid w:val="0039260A"/>
    <w:rsid w:val="00393109"/>
    <w:rsid w:val="00393501"/>
    <w:rsid w:val="00393680"/>
    <w:rsid w:val="0039405F"/>
    <w:rsid w:val="00394C3D"/>
    <w:rsid w:val="00394EA9"/>
    <w:rsid w:val="003952DC"/>
    <w:rsid w:val="003959C5"/>
    <w:rsid w:val="00395AF2"/>
    <w:rsid w:val="00395D0A"/>
    <w:rsid w:val="00396F64"/>
    <w:rsid w:val="0039796C"/>
    <w:rsid w:val="003A04D2"/>
    <w:rsid w:val="003A1AB9"/>
    <w:rsid w:val="003A1B02"/>
    <w:rsid w:val="003A2223"/>
    <w:rsid w:val="003A34DD"/>
    <w:rsid w:val="003A3BF8"/>
    <w:rsid w:val="003A42B3"/>
    <w:rsid w:val="003A50ED"/>
    <w:rsid w:val="003A5E92"/>
    <w:rsid w:val="003A640E"/>
    <w:rsid w:val="003A6A02"/>
    <w:rsid w:val="003A72EF"/>
    <w:rsid w:val="003A7EBA"/>
    <w:rsid w:val="003A7F6A"/>
    <w:rsid w:val="003B0289"/>
    <w:rsid w:val="003B1312"/>
    <w:rsid w:val="003B1650"/>
    <w:rsid w:val="003B2383"/>
    <w:rsid w:val="003B2962"/>
    <w:rsid w:val="003B29DE"/>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176"/>
    <w:rsid w:val="003C322D"/>
    <w:rsid w:val="003C45B2"/>
    <w:rsid w:val="003C60E4"/>
    <w:rsid w:val="003C6944"/>
    <w:rsid w:val="003C6C25"/>
    <w:rsid w:val="003D01DB"/>
    <w:rsid w:val="003D02B1"/>
    <w:rsid w:val="003D043C"/>
    <w:rsid w:val="003D0725"/>
    <w:rsid w:val="003D0CF7"/>
    <w:rsid w:val="003D162A"/>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0DE0"/>
    <w:rsid w:val="003E1045"/>
    <w:rsid w:val="003E19B3"/>
    <w:rsid w:val="003E2A3E"/>
    <w:rsid w:val="003E2A54"/>
    <w:rsid w:val="003E32FC"/>
    <w:rsid w:val="003E395A"/>
    <w:rsid w:val="003E4FD2"/>
    <w:rsid w:val="003E51F7"/>
    <w:rsid w:val="003E64C3"/>
    <w:rsid w:val="003E7485"/>
    <w:rsid w:val="003F138B"/>
    <w:rsid w:val="003F21C1"/>
    <w:rsid w:val="003F4C64"/>
    <w:rsid w:val="003F4E00"/>
    <w:rsid w:val="003F54B7"/>
    <w:rsid w:val="003F5CD9"/>
    <w:rsid w:val="003F6159"/>
    <w:rsid w:val="003F67BF"/>
    <w:rsid w:val="003F68E6"/>
    <w:rsid w:val="003F6DF0"/>
    <w:rsid w:val="003F76B4"/>
    <w:rsid w:val="004002E8"/>
    <w:rsid w:val="004028ED"/>
    <w:rsid w:val="00403A49"/>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178BB"/>
    <w:rsid w:val="0042068A"/>
    <w:rsid w:val="00420F2B"/>
    <w:rsid w:val="004219C5"/>
    <w:rsid w:val="00421B00"/>
    <w:rsid w:val="00422C45"/>
    <w:rsid w:val="00422CF3"/>
    <w:rsid w:val="00423379"/>
    <w:rsid w:val="004239BF"/>
    <w:rsid w:val="00423F34"/>
    <w:rsid w:val="00424748"/>
    <w:rsid w:val="00425181"/>
    <w:rsid w:val="004253FB"/>
    <w:rsid w:val="00425474"/>
    <w:rsid w:val="00425530"/>
    <w:rsid w:val="00425B4E"/>
    <w:rsid w:val="00426C5C"/>
    <w:rsid w:val="0042701E"/>
    <w:rsid w:val="0042725F"/>
    <w:rsid w:val="00427834"/>
    <w:rsid w:val="00427BCF"/>
    <w:rsid w:val="00427C68"/>
    <w:rsid w:val="00427E71"/>
    <w:rsid w:val="0043004F"/>
    <w:rsid w:val="00430C42"/>
    <w:rsid w:val="00430E1E"/>
    <w:rsid w:val="00430EAC"/>
    <w:rsid w:val="004318CA"/>
    <w:rsid w:val="0043262B"/>
    <w:rsid w:val="004327EA"/>
    <w:rsid w:val="00432F14"/>
    <w:rsid w:val="0043304B"/>
    <w:rsid w:val="00433A2A"/>
    <w:rsid w:val="00433CF4"/>
    <w:rsid w:val="00433DFE"/>
    <w:rsid w:val="0043478B"/>
    <w:rsid w:val="004347B7"/>
    <w:rsid w:val="00435016"/>
    <w:rsid w:val="004350A6"/>
    <w:rsid w:val="00435295"/>
    <w:rsid w:val="00436502"/>
    <w:rsid w:val="00436AC1"/>
    <w:rsid w:val="00437026"/>
    <w:rsid w:val="004378C5"/>
    <w:rsid w:val="00437C48"/>
    <w:rsid w:val="004400BB"/>
    <w:rsid w:val="00440163"/>
    <w:rsid w:val="00440D37"/>
    <w:rsid w:val="0044117C"/>
    <w:rsid w:val="004427B7"/>
    <w:rsid w:val="00443400"/>
    <w:rsid w:val="00443741"/>
    <w:rsid w:val="004446F9"/>
    <w:rsid w:val="0044497C"/>
    <w:rsid w:val="00444AAE"/>
    <w:rsid w:val="0044510E"/>
    <w:rsid w:val="00445198"/>
    <w:rsid w:val="00445433"/>
    <w:rsid w:val="00445B22"/>
    <w:rsid w:val="0044624C"/>
    <w:rsid w:val="00446DAD"/>
    <w:rsid w:val="00446F3F"/>
    <w:rsid w:val="0044731C"/>
    <w:rsid w:val="00447BAB"/>
    <w:rsid w:val="00447E29"/>
    <w:rsid w:val="00450019"/>
    <w:rsid w:val="00450A88"/>
    <w:rsid w:val="0045160F"/>
    <w:rsid w:val="00451D2E"/>
    <w:rsid w:val="0045249F"/>
    <w:rsid w:val="004525C3"/>
    <w:rsid w:val="00453A02"/>
    <w:rsid w:val="00453C5D"/>
    <w:rsid w:val="00453D51"/>
    <w:rsid w:val="0045452C"/>
    <w:rsid w:val="004547C1"/>
    <w:rsid w:val="00454A07"/>
    <w:rsid w:val="0045519A"/>
    <w:rsid w:val="004558C7"/>
    <w:rsid w:val="00455984"/>
    <w:rsid w:val="00455D96"/>
    <w:rsid w:val="00456095"/>
    <w:rsid w:val="00456E74"/>
    <w:rsid w:val="004604EA"/>
    <w:rsid w:val="00460665"/>
    <w:rsid w:val="004608D0"/>
    <w:rsid w:val="00460AFE"/>
    <w:rsid w:val="00461A0C"/>
    <w:rsid w:val="00461FD6"/>
    <w:rsid w:val="00462249"/>
    <w:rsid w:val="00462596"/>
    <w:rsid w:val="00462765"/>
    <w:rsid w:val="00463A36"/>
    <w:rsid w:val="00464DBD"/>
    <w:rsid w:val="00465340"/>
    <w:rsid w:val="0046554B"/>
    <w:rsid w:val="0046590A"/>
    <w:rsid w:val="00466964"/>
    <w:rsid w:val="00466B80"/>
    <w:rsid w:val="0046747F"/>
    <w:rsid w:val="00467999"/>
    <w:rsid w:val="00467DA4"/>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393"/>
    <w:rsid w:val="0048041A"/>
    <w:rsid w:val="00480A30"/>
    <w:rsid w:val="00480E9B"/>
    <w:rsid w:val="004821D2"/>
    <w:rsid w:val="00482599"/>
    <w:rsid w:val="0048283B"/>
    <w:rsid w:val="00482BFF"/>
    <w:rsid w:val="0048338D"/>
    <w:rsid w:val="00483AEB"/>
    <w:rsid w:val="00483B0F"/>
    <w:rsid w:val="00483CE3"/>
    <w:rsid w:val="00483D4D"/>
    <w:rsid w:val="0048484F"/>
    <w:rsid w:val="00484CCE"/>
    <w:rsid w:val="00484DCF"/>
    <w:rsid w:val="00485661"/>
    <w:rsid w:val="00485920"/>
    <w:rsid w:val="00486668"/>
    <w:rsid w:val="00486866"/>
    <w:rsid w:val="00486A1F"/>
    <w:rsid w:val="004876C2"/>
    <w:rsid w:val="00487ADD"/>
    <w:rsid w:val="00487FB5"/>
    <w:rsid w:val="004904AB"/>
    <w:rsid w:val="004904E0"/>
    <w:rsid w:val="0049093E"/>
    <w:rsid w:val="004912FC"/>
    <w:rsid w:val="004916DB"/>
    <w:rsid w:val="00492D01"/>
    <w:rsid w:val="0049302D"/>
    <w:rsid w:val="004942D9"/>
    <w:rsid w:val="004943BF"/>
    <w:rsid w:val="00494655"/>
    <w:rsid w:val="00494AF7"/>
    <w:rsid w:val="00494BF8"/>
    <w:rsid w:val="00495A61"/>
    <w:rsid w:val="004962FD"/>
    <w:rsid w:val="00496500"/>
    <w:rsid w:val="004966A6"/>
    <w:rsid w:val="00497D46"/>
    <w:rsid w:val="004A0671"/>
    <w:rsid w:val="004A0739"/>
    <w:rsid w:val="004A0D80"/>
    <w:rsid w:val="004A10FD"/>
    <w:rsid w:val="004A2442"/>
    <w:rsid w:val="004A3266"/>
    <w:rsid w:val="004A38D8"/>
    <w:rsid w:val="004A39A3"/>
    <w:rsid w:val="004A3DA7"/>
    <w:rsid w:val="004A3E84"/>
    <w:rsid w:val="004A4BB9"/>
    <w:rsid w:val="004A4E44"/>
    <w:rsid w:val="004A58F0"/>
    <w:rsid w:val="004A592E"/>
    <w:rsid w:val="004A5B21"/>
    <w:rsid w:val="004A717C"/>
    <w:rsid w:val="004A7699"/>
    <w:rsid w:val="004A78F7"/>
    <w:rsid w:val="004B0E93"/>
    <w:rsid w:val="004B1708"/>
    <w:rsid w:val="004B1DD1"/>
    <w:rsid w:val="004B20B3"/>
    <w:rsid w:val="004B218E"/>
    <w:rsid w:val="004B2317"/>
    <w:rsid w:val="004B35B9"/>
    <w:rsid w:val="004B3AF3"/>
    <w:rsid w:val="004B4430"/>
    <w:rsid w:val="004B492E"/>
    <w:rsid w:val="004B5957"/>
    <w:rsid w:val="004B5E49"/>
    <w:rsid w:val="004B61E4"/>
    <w:rsid w:val="004B67F7"/>
    <w:rsid w:val="004B6970"/>
    <w:rsid w:val="004B6A72"/>
    <w:rsid w:val="004B7440"/>
    <w:rsid w:val="004B7CC4"/>
    <w:rsid w:val="004C156E"/>
    <w:rsid w:val="004C2F52"/>
    <w:rsid w:val="004C48F7"/>
    <w:rsid w:val="004C503D"/>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0F20"/>
    <w:rsid w:val="004E1B29"/>
    <w:rsid w:val="004E235A"/>
    <w:rsid w:val="004E2EE2"/>
    <w:rsid w:val="004E3BEA"/>
    <w:rsid w:val="004E3F29"/>
    <w:rsid w:val="004E3F9F"/>
    <w:rsid w:val="004E43ED"/>
    <w:rsid w:val="004E469C"/>
    <w:rsid w:val="004E55D1"/>
    <w:rsid w:val="004E784D"/>
    <w:rsid w:val="004F0206"/>
    <w:rsid w:val="004F0ABD"/>
    <w:rsid w:val="004F0B33"/>
    <w:rsid w:val="004F0C96"/>
    <w:rsid w:val="004F13C5"/>
    <w:rsid w:val="004F174C"/>
    <w:rsid w:val="004F1B47"/>
    <w:rsid w:val="004F27F4"/>
    <w:rsid w:val="004F2EBD"/>
    <w:rsid w:val="004F35E5"/>
    <w:rsid w:val="004F383B"/>
    <w:rsid w:val="004F3E8B"/>
    <w:rsid w:val="004F4BA8"/>
    <w:rsid w:val="004F52ED"/>
    <w:rsid w:val="004F538E"/>
    <w:rsid w:val="004F54AC"/>
    <w:rsid w:val="004F5A46"/>
    <w:rsid w:val="004F5C3A"/>
    <w:rsid w:val="004F6B6C"/>
    <w:rsid w:val="004F7C79"/>
    <w:rsid w:val="00500CC5"/>
    <w:rsid w:val="00500D89"/>
    <w:rsid w:val="00501557"/>
    <w:rsid w:val="00501C61"/>
    <w:rsid w:val="00502742"/>
    <w:rsid w:val="0050275E"/>
    <w:rsid w:val="0050432C"/>
    <w:rsid w:val="00505698"/>
    <w:rsid w:val="00505AD3"/>
    <w:rsid w:val="005064B2"/>
    <w:rsid w:val="00506E0A"/>
    <w:rsid w:val="005072E6"/>
    <w:rsid w:val="005076B0"/>
    <w:rsid w:val="005100ED"/>
    <w:rsid w:val="00510500"/>
    <w:rsid w:val="00510E74"/>
    <w:rsid w:val="0051289C"/>
    <w:rsid w:val="00512AF5"/>
    <w:rsid w:val="005131BD"/>
    <w:rsid w:val="00513518"/>
    <w:rsid w:val="00513F99"/>
    <w:rsid w:val="00514349"/>
    <w:rsid w:val="005146F9"/>
    <w:rsid w:val="00514A55"/>
    <w:rsid w:val="005150CD"/>
    <w:rsid w:val="00515C02"/>
    <w:rsid w:val="005174AF"/>
    <w:rsid w:val="00520E3D"/>
    <w:rsid w:val="00521553"/>
    <w:rsid w:val="005216E2"/>
    <w:rsid w:val="00521F93"/>
    <w:rsid w:val="00522595"/>
    <w:rsid w:val="00522947"/>
    <w:rsid w:val="0052348F"/>
    <w:rsid w:val="00523957"/>
    <w:rsid w:val="005250BE"/>
    <w:rsid w:val="005255C5"/>
    <w:rsid w:val="00525ACA"/>
    <w:rsid w:val="00525F54"/>
    <w:rsid w:val="005264E3"/>
    <w:rsid w:val="00526A70"/>
    <w:rsid w:val="00526F04"/>
    <w:rsid w:val="00527769"/>
    <w:rsid w:val="00530567"/>
    <w:rsid w:val="0053080F"/>
    <w:rsid w:val="0053188C"/>
    <w:rsid w:val="005319DE"/>
    <w:rsid w:val="005327B9"/>
    <w:rsid w:val="00532DDB"/>
    <w:rsid w:val="00533455"/>
    <w:rsid w:val="00533AB3"/>
    <w:rsid w:val="00533CF4"/>
    <w:rsid w:val="0053529C"/>
    <w:rsid w:val="00535716"/>
    <w:rsid w:val="0053636E"/>
    <w:rsid w:val="005364E3"/>
    <w:rsid w:val="00536897"/>
    <w:rsid w:val="005369F0"/>
    <w:rsid w:val="00536C8D"/>
    <w:rsid w:val="00537ABC"/>
    <w:rsid w:val="0054017E"/>
    <w:rsid w:val="0054057C"/>
    <w:rsid w:val="00540E9F"/>
    <w:rsid w:val="00542EAE"/>
    <w:rsid w:val="005437D5"/>
    <w:rsid w:val="00543933"/>
    <w:rsid w:val="005448B8"/>
    <w:rsid w:val="00544A38"/>
    <w:rsid w:val="00544D1D"/>
    <w:rsid w:val="005472FA"/>
    <w:rsid w:val="00547602"/>
    <w:rsid w:val="0054766F"/>
    <w:rsid w:val="005500CD"/>
    <w:rsid w:val="0055100E"/>
    <w:rsid w:val="0055205F"/>
    <w:rsid w:val="00552E04"/>
    <w:rsid w:val="00553037"/>
    <w:rsid w:val="0055359B"/>
    <w:rsid w:val="005550B7"/>
    <w:rsid w:val="005562DC"/>
    <w:rsid w:val="0055643C"/>
    <w:rsid w:val="005603F6"/>
    <w:rsid w:val="00561100"/>
    <w:rsid w:val="0056221E"/>
    <w:rsid w:val="0056224C"/>
    <w:rsid w:val="00562759"/>
    <w:rsid w:val="005637C7"/>
    <w:rsid w:val="005653E7"/>
    <w:rsid w:val="00565C4C"/>
    <w:rsid w:val="00566010"/>
    <w:rsid w:val="005666BA"/>
    <w:rsid w:val="00566A66"/>
    <w:rsid w:val="00567315"/>
    <w:rsid w:val="00570155"/>
    <w:rsid w:val="0057091A"/>
    <w:rsid w:val="00570A9B"/>
    <w:rsid w:val="00570BB7"/>
    <w:rsid w:val="005716C6"/>
    <w:rsid w:val="005722C8"/>
    <w:rsid w:val="00573F7B"/>
    <w:rsid w:val="005749B3"/>
    <w:rsid w:val="005752DC"/>
    <w:rsid w:val="00575584"/>
    <w:rsid w:val="00575947"/>
    <w:rsid w:val="00575C06"/>
    <w:rsid w:val="00575C0E"/>
    <w:rsid w:val="0057703D"/>
    <w:rsid w:val="005777A8"/>
    <w:rsid w:val="0058068E"/>
    <w:rsid w:val="00581D01"/>
    <w:rsid w:val="00581FEC"/>
    <w:rsid w:val="005822F5"/>
    <w:rsid w:val="005825AF"/>
    <w:rsid w:val="005827B0"/>
    <w:rsid w:val="005827F0"/>
    <w:rsid w:val="00582867"/>
    <w:rsid w:val="00582C52"/>
    <w:rsid w:val="00583D53"/>
    <w:rsid w:val="00583DF9"/>
    <w:rsid w:val="005842D4"/>
    <w:rsid w:val="005846AD"/>
    <w:rsid w:val="0058479E"/>
    <w:rsid w:val="00586054"/>
    <w:rsid w:val="00586632"/>
    <w:rsid w:val="0058758B"/>
    <w:rsid w:val="005876BB"/>
    <w:rsid w:val="00587B1D"/>
    <w:rsid w:val="00587EC3"/>
    <w:rsid w:val="00587F8E"/>
    <w:rsid w:val="005902EE"/>
    <w:rsid w:val="00590758"/>
    <w:rsid w:val="00590E97"/>
    <w:rsid w:val="00591311"/>
    <w:rsid w:val="005918FD"/>
    <w:rsid w:val="00591EC0"/>
    <w:rsid w:val="00592F5C"/>
    <w:rsid w:val="005936A9"/>
    <w:rsid w:val="005939C5"/>
    <w:rsid w:val="005940FC"/>
    <w:rsid w:val="00594134"/>
    <w:rsid w:val="0059537D"/>
    <w:rsid w:val="005955A1"/>
    <w:rsid w:val="00595F22"/>
    <w:rsid w:val="00596964"/>
    <w:rsid w:val="00596E08"/>
    <w:rsid w:val="00596E99"/>
    <w:rsid w:val="00597FDC"/>
    <w:rsid w:val="005A0351"/>
    <w:rsid w:val="005A10C0"/>
    <w:rsid w:val="005A13EB"/>
    <w:rsid w:val="005A1935"/>
    <w:rsid w:val="005A1AE2"/>
    <w:rsid w:val="005A2632"/>
    <w:rsid w:val="005A3CF2"/>
    <w:rsid w:val="005A4804"/>
    <w:rsid w:val="005A4A51"/>
    <w:rsid w:val="005A54B4"/>
    <w:rsid w:val="005A5F14"/>
    <w:rsid w:val="005A68A1"/>
    <w:rsid w:val="005A6B32"/>
    <w:rsid w:val="005B0E08"/>
    <w:rsid w:val="005B20B5"/>
    <w:rsid w:val="005B26BE"/>
    <w:rsid w:val="005B286E"/>
    <w:rsid w:val="005B2DA0"/>
    <w:rsid w:val="005B56B0"/>
    <w:rsid w:val="005B5EB5"/>
    <w:rsid w:val="005B6877"/>
    <w:rsid w:val="005B6F87"/>
    <w:rsid w:val="005B70CB"/>
    <w:rsid w:val="005B7652"/>
    <w:rsid w:val="005B7748"/>
    <w:rsid w:val="005B7793"/>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1395"/>
    <w:rsid w:val="005D1A28"/>
    <w:rsid w:val="005D26AA"/>
    <w:rsid w:val="005D271F"/>
    <w:rsid w:val="005D2833"/>
    <w:rsid w:val="005D36C9"/>
    <w:rsid w:val="005D38B0"/>
    <w:rsid w:val="005D39A9"/>
    <w:rsid w:val="005D5240"/>
    <w:rsid w:val="005D6313"/>
    <w:rsid w:val="005D72B4"/>
    <w:rsid w:val="005D7FC9"/>
    <w:rsid w:val="005E0006"/>
    <w:rsid w:val="005E022D"/>
    <w:rsid w:val="005E1406"/>
    <w:rsid w:val="005E152E"/>
    <w:rsid w:val="005E3DDA"/>
    <w:rsid w:val="005E47D7"/>
    <w:rsid w:val="005E4D07"/>
    <w:rsid w:val="005E5699"/>
    <w:rsid w:val="005E5802"/>
    <w:rsid w:val="005E59F5"/>
    <w:rsid w:val="005E6C53"/>
    <w:rsid w:val="005F158C"/>
    <w:rsid w:val="005F1610"/>
    <w:rsid w:val="005F1813"/>
    <w:rsid w:val="005F201D"/>
    <w:rsid w:val="005F23ED"/>
    <w:rsid w:val="005F3016"/>
    <w:rsid w:val="005F3445"/>
    <w:rsid w:val="005F35DF"/>
    <w:rsid w:val="005F3873"/>
    <w:rsid w:val="005F4274"/>
    <w:rsid w:val="005F46E2"/>
    <w:rsid w:val="005F4C3F"/>
    <w:rsid w:val="005F5395"/>
    <w:rsid w:val="005F57C1"/>
    <w:rsid w:val="00600E55"/>
    <w:rsid w:val="00600ED3"/>
    <w:rsid w:val="00600F60"/>
    <w:rsid w:val="00603152"/>
    <w:rsid w:val="006037CD"/>
    <w:rsid w:val="0060434F"/>
    <w:rsid w:val="006043E8"/>
    <w:rsid w:val="00604823"/>
    <w:rsid w:val="00604C71"/>
    <w:rsid w:val="006058E4"/>
    <w:rsid w:val="00605C15"/>
    <w:rsid w:val="00605D52"/>
    <w:rsid w:val="00607A98"/>
    <w:rsid w:val="00607AE2"/>
    <w:rsid w:val="00610B29"/>
    <w:rsid w:val="00610CA9"/>
    <w:rsid w:val="006111D4"/>
    <w:rsid w:val="0061126A"/>
    <w:rsid w:val="006121B5"/>
    <w:rsid w:val="00613719"/>
    <w:rsid w:val="00613E10"/>
    <w:rsid w:val="00614131"/>
    <w:rsid w:val="006149E7"/>
    <w:rsid w:val="00614AE2"/>
    <w:rsid w:val="0061518F"/>
    <w:rsid w:val="00615B49"/>
    <w:rsid w:val="00616E92"/>
    <w:rsid w:val="00617EF0"/>
    <w:rsid w:val="00617FD1"/>
    <w:rsid w:val="006208FF"/>
    <w:rsid w:val="006216D6"/>
    <w:rsid w:val="006223AE"/>
    <w:rsid w:val="00623FBE"/>
    <w:rsid w:val="00624C70"/>
    <w:rsid w:val="00624CDA"/>
    <w:rsid w:val="00625EF2"/>
    <w:rsid w:val="00626F3E"/>
    <w:rsid w:val="00627C1E"/>
    <w:rsid w:val="00630236"/>
    <w:rsid w:val="006311E6"/>
    <w:rsid w:val="00631BE0"/>
    <w:rsid w:val="00631CCF"/>
    <w:rsid w:val="00632CCE"/>
    <w:rsid w:val="00633546"/>
    <w:rsid w:val="006340BB"/>
    <w:rsid w:val="00634D71"/>
    <w:rsid w:val="0063567E"/>
    <w:rsid w:val="00635763"/>
    <w:rsid w:val="006369DB"/>
    <w:rsid w:val="00637756"/>
    <w:rsid w:val="00637D46"/>
    <w:rsid w:val="00640029"/>
    <w:rsid w:val="006406BA"/>
    <w:rsid w:val="00640E84"/>
    <w:rsid w:val="006411B5"/>
    <w:rsid w:val="0064173B"/>
    <w:rsid w:val="006419C6"/>
    <w:rsid w:val="00642C54"/>
    <w:rsid w:val="00643247"/>
    <w:rsid w:val="006434C7"/>
    <w:rsid w:val="006434DE"/>
    <w:rsid w:val="006441F4"/>
    <w:rsid w:val="0064465F"/>
    <w:rsid w:val="00645CC6"/>
    <w:rsid w:val="006475BA"/>
    <w:rsid w:val="006476A5"/>
    <w:rsid w:val="0064774B"/>
    <w:rsid w:val="006477B2"/>
    <w:rsid w:val="00651FFA"/>
    <w:rsid w:val="00652E67"/>
    <w:rsid w:val="00652FF5"/>
    <w:rsid w:val="0065396A"/>
    <w:rsid w:val="00654CCB"/>
    <w:rsid w:val="00654D18"/>
    <w:rsid w:val="00654D76"/>
    <w:rsid w:val="0065500D"/>
    <w:rsid w:val="0065561F"/>
    <w:rsid w:val="006557FA"/>
    <w:rsid w:val="0065581C"/>
    <w:rsid w:val="00655DD9"/>
    <w:rsid w:val="006561B3"/>
    <w:rsid w:val="00656526"/>
    <w:rsid w:val="006570F2"/>
    <w:rsid w:val="00657C41"/>
    <w:rsid w:val="0066074D"/>
    <w:rsid w:val="0066123B"/>
    <w:rsid w:val="00661409"/>
    <w:rsid w:val="00663CB3"/>
    <w:rsid w:val="00664F16"/>
    <w:rsid w:val="00665159"/>
    <w:rsid w:val="006652C7"/>
    <w:rsid w:val="006652E0"/>
    <w:rsid w:val="00665429"/>
    <w:rsid w:val="00665A53"/>
    <w:rsid w:val="00665B27"/>
    <w:rsid w:val="00666DEE"/>
    <w:rsid w:val="006676CC"/>
    <w:rsid w:val="00667B59"/>
    <w:rsid w:val="00670035"/>
    <w:rsid w:val="006710BC"/>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347"/>
    <w:rsid w:val="006827EF"/>
    <w:rsid w:val="0068283A"/>
    <w:rsid w:val="00684DEB"/>
    <w:rsid w:val="006852D0"/>
    <w:rsid w:val="0068594A"/>
    <w:rsid w:val="00686364"/>
    <w:rsid w:val="00687485"/>
    <w:rsid w:val="00687737"/>
    <w:rsid w:val="00687881"/>
    <w:rsid w:val="006900D2"/>
    <w:rsid w:val="006932F9"/>
    <w:rsid w:val="006933F4"/>
    <w:rsid w:val="006940E3"/>
    <w:rsid w:val="00694309"/>
    <w:rsid w:val="0069478C"/>
    <w:rsid w:val="006949D2"/>
    <w:rsid w:val="006957D6"/>
    <w:rsid w:val="006962A5"/>
    <w:rsid w:val="00696CAC"/>
    <w:rsid w:val="00696D86"/>
    <w:rsid w:val="00696E11"/>
    <w:rsid w:val="00697BDF"/>
    <w:rsid w:val="006A055C"/>
    <w:rsid w:val="006A05E3"/>
    <w:rsid w:val="006A0ADB"/>
    <w:rsid w:val="006A10BA"/>
    <w:rsid w:val="006A2A65"/>
    <w:rsid w:val="006A2C84"/>
    <w:rsid w:val="006A3400"/>
    <w:rsid w:val="006A3424"/>
    <w:rsid w:val="006A35EC"/>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81C"/>
    <w:rsid w:val="006B6C01"/>
    <w:rsid w:val="006C00A0"/>
    <w:rsid w:val="006C075A"/>
    <w:rsid w:val="006C0D00"/>
    <w:rsid w:val="006C16B1"/>
    <w:rsid w:val="006C1B7A"/>
    <w:rsid w:val="006C1B9B"/>
    <w:rsid w:val="006C1CBF"/>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7C9"/>
    <w:rsid w:val="006D0C6A"/>
    <w:rsid w:val="006D0D45"/>
    <w:rsid w:val="006D282F"/>
    <w:rsid w:val="006D2F37"/>
    <w:rsid w:val="006D2F73"/>
    <w:rsid w:val="006D43A0"/>
    <w:rsid w:val="006D45AD"/>
    <w:rsid w:val="006D49D2"/>
    <w:rsid w:val="006D4DD5"/>
    <w:rsid w:val="006D4EFD"/>
    <w:rsid w:val="006D5B3E"/>
    <w:rsid w:val="006D5BF4"/>
    <w:rsid w:val="006D77C1"/>
    <w:rsid w:val="006E01D9"/>
    <w:rsid w:val="006E18A3"/>
    <w:rsid w:val="006E1D88"/>
    <w:rsid w:val="006E1E88"/>
    <w:rsid w:val="006E1FBC"/>
    <w:rsid w:val="006E21EE"/>
    <w:rsid w:val="006E223F"/>
    <w:rsid w:val="006E23E0"/>
    <w:rsid w:val="006E258B"/>
    <w:rsid w:val="006E2B73"/>
    <w:rsid w:val="006E3A07"/>
    <w:rsid w:val="006E3B49"/>
    <w:rsid w:val="006E3F55"/>
    <w:rsid w:val="006E403A"/>
    <w:rsid w:val="006E5106"/>
    <w:rsid w:val="006E573F"/>
    <w:rsid w:val="006E60FE"/>
    <w:rsid w:val="006E6245"/>
    <w:rsid w:val="006E6E3A"/>
    <w:rsid w:val="006E700C"/>
    <w:rsid w:val="006E72F4"/>
    <w:rsid w:val="006F0BEE"/>
    <w:rsid w:val="006F1BF7"/>
    <w:rsid w:val="006F34A0"/>
    <w:rsid w:val="006F3C26"/>
    <w:rsid w:val="006F41D0"/>
    <w:rsid w:val="006F4DB9"/>
    <w:rsid w:val="006F5B17"/>
    <w:rsid w:val="006F724B"/>
    <w:rsid w:val="006F771A"/>
    <w:rsid w:val="00700D94"/>
    <w:rsid w:val="007011C1"/>
    <w:rsid w:val="0070222C"/>
    <w:rsid w:val="0070238F"/>
    <w:rsid w:val="007037D4"/>
    <w:rsid w:val="00703F2C"/>
    <w:rsid w:val="0070510F"/>
    <w:rsid w:val="00706007"/>
    <w:rsid w:val="00706134"/>
    <w:rsid w:val="00706443"/>
    <w:rsid w:val="00706484"/>
    <w:rsid w:val="0070749D"/>
    <w:rsid w:val="007103A7"/>
    <w:rsid w:val="00711917"/>
    <w:rsid w:val="00711A71"/>
    <w:rsid w:val="007131CC"/>
    <w:rsid w:val="007139FA"/>
    <w:rsid w:val="007140EC"/>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029A"/>
    <w:rsid w:val="00731487"/>
    <w:rsid w:val="00732F7D"/>
    <w:rsid w:val="007331F4"/>
    <w:rsid w:val="00733712"/>
    <w:rsid w:val="007345FC"/>
    <w:rsid w:val="00734A19"/>
    <w:rsid w:val="007353C8"/>
    <w:rsid w:val="007356AA"/>
    <w:rsid w:val="007370D2"/>
    <w:rsid w:val="00737281"/>
    <w:rsid w:val="00737B55"/>
    <w:rsid w:val="0074028D"/>
    <w:rsid w:val="00741006"/>
    <w:rsid w:val="00741208"/>
    <w:rsid w:val="00741E79"/>
    <w:rsid w:val="00742FC6"/>
    <w:rsid w:val="007436D5"/>
    <w:rsid w:val="00743791"/>
    <w:rsid w:val="0074398E"/>
    <w:rsid w:val="00743BCB"/>
    <w:rsid w:val="007442AD"/>
    <w:rsid w:val="007449A2"/>
    <w:rsid w:val="00744EB5"/>
    <w:rsid w:val="00745BE1"/>
    <w:rsid w:val="007460FE"/>
    <w:rsid w:val="007464FD"/>
    <w:rsid w:val="00750A33"/>
    <w:rsid w:val="00750A7A"/>
    <w:rsid w:val="00750EAD"/>
    <w:rsid w:val="007524ED"/>
    <w:rsid w:val="00752DAE"/>
    <w:rsid w:val="00753034"/>
    <w:rsid w:val="007532CD"/>
    <w:rsid w:val="00753424"/>
    <w:rsid w:val="00753C83"/>
    <w:rsid w:val="0075409E"/>
    <w:rsid w:val="007544F0"/>
    <w:rsid w:val="0075457F"/>
    <w:rsid w:val="00754658"/>
    <w:rsid w:val="00754AFD"/>
    <w:rsid w:val="00756628"/>
    <w:rsid w:val="007568FE"/>
    <w:rsid w:val="007600D8"/>
    <w:rsid w:val="007600E6"/>
    <w:rsid w:val="007602D5"/>
    <w:rsid w:val="007615E6"/>
    <w:rsid w:val="007620F3"/>
    <w:rsid w:val="007622F8"/>
    <w:rsid w:val="007624FB"/>
    <w:rsid w:val="00764487"/>
    <w:rsid w:val="0076497B"/>
    <w:rsid w:val="007652AA"/>
    <w:rsid w:val="00766049"/>
    <w:rsid w:val="007667D2"/>
    <w:rsid w:val="00766E3C"/>
    <w:rsid w:val="00767B48"/>
    <w:rsid w:val="007704E0"/>
    <w:rsid w:val="0077064E"/>
    <w:rsid w:val="00770945"/>
    <w:rsid w:val="007709AD"/>
    <w:rsid w:val="00770A79"/>
    <w:rsid w:val="0077105F"/>
    <w:rsid w:val="0077121C"/>
    <w:rsid w:val="00771FAE"/>
    <w:rsid w:val="0077297B"/>
    <w:rsid w:val="00772E35"/>
    <w:rsid w:val="0077321D"/>
    <w:rsid w:val="00773859"/>
    <w:rsid w:val="007738E0"/>
    <w:rsid w:val="00773AB2"/>
    <w:rsid w:val="00773D47"/>
    <w:rsid w:val="007740CE"/>
    <w:rsid w:val="00775EA4"/>
    <w:rsid w:val="007761CE"/>
    <w:rsid w:val="007775DE"/>
    <w:rsid w:val="00780315"/>
    <w:rsid w:val="007806E0"/>
    <w:rsid w:val="00780786"/>
    <w:rsid w:val="007812F4"/>
    <w:rsid w:val="00782647"/>
    <w:rsid w:val="0078283E"/>
    <w:rsid w:val="00782CD2"/>
    <w:rsid w:val="0078347A"/>
    <w:rsid w:val="007846C5"/>
    <w:rsid w:val="00784D59"/>
    <w:rsid w:val="0078520C"/>
    <w:rsid w:val="0078598D"/>
    <w:rsid w:val="00785BCA"/>
    <w:rsid w:val="00786105"/>
    <w:rsid w:val="00786DF2"/>
    <w:rsid w:val="00790B5B"/>
    <w:rsid w:val="00791447"/>
    <w:rsid w:val="0079154B"/>
    <w:rsid w:val="00791EE0"/>
    <w:rsid w:val="00791EF4"/>
    <w:rsid w:val="007926E7"/>
    <w:rsid w:val="00793365"/>
    <w:rsid w:val="0079339F"/>
    <w:rsid w:val="0079348E"/>
    <w:rsid w:val="0079410E"/>
    <w:rsid w:val="00794A00"/>
    <w:rsid w:val="00794D89"/>
    <w:rsid w:val="007954F2"/>
    <w:rsid w:val="00796BFF"/>
    <w:rsid w:val="007A09E6"/>
    <w:rsid w:val="007A0A2F"/>
    <w:rsid w:val="007A0C31"/>
    <w:rsid w:val="007A0EF6"/>
    <w:rsid w:val="007A188B"/>
    <w:rsid w:val="007A20D9"/>
    <w:rsid w:val="007A2197"/>
    <w:rsid w:val="007A2238"/>
    <w:rsid w:val="007A26BC"/>
    <w:rsid w:val="007A2FAD"/>
    <w:rsid w:val="007A4F44"/>
    <w:rsid w:val="007A5195"/>
    <w:rsid w:val="007A532D"/>
    <w:rsid w:val="007A53F1"/>
    <w:rsid w:val="007A5C1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37E"/>
    <w:rsid w:val="007B468B"/>
    <w:rsid w:val="007B53E0"/>
    <w:rsid w:val="007B60E5"/>
    <w:rsid w:val="007C0201"/>
    <w:rsid w:val="007C11D7"/>
    <w:rsid w:val="007C129B"/>
    <w:rsid w:val="007C13AD"/>
    <w:rsid w:val="007C15F9"/>
    <w:rsid w:val="007C1CA1"/>
    <w:rsid w:val="007C236E"/>
    <w:rsid w:val="007C27B5"/>
    <w:rsid w:val="007C2B2E"/>
    <w:rsid w:val="007C3DCB"/>
    <w:rsid w:val="007C550F"/>
    <w:rsid w:val="007C5B17"/>
    <w:rsid w:val="007C5EC2"/>
    <w:rsid w:val="007C646C"/>
    <w:rsid w:val="007C6529"/>
    <w:rsid w:val="007C6AAF"/>
    <w:rsid w:val="007C763C"/>
    <w:rsid w:val="007C7797"/>
    <w:rsid w:val="007C7E22"/>
    <w:rsid w:val="007D0420"/>
    <w:rsid w:val="007D06A1"/>
    <w:rsid w:val="007D0A46"/>
    <w:rsid w:val="007D1063"/>
    <w:rsid w:val="007D1496"/>
    <w:rsid w:val="007D1790"/>
    <w:rsid w:val="007D1823"/>
    <w:rsid w:val="007D183A"/>
    <w:rsid w:val="007D1E0F"/>
    <w:rsid w:val="007D22CF"/>
    <w:rsid w:val="007D3D1D"/>
    <w:rsid w:val="007D4FC5"/>
    <w:rsid w:val="007D523A"/>
    <w:rsid w:val="007D55ED"/>
    <w:rsid w:val="007D58E1"/>
    <w:rsid w:val="007D674D"/>
    <w:rsid w:val="007D6E0B"/>
    <w:rsid w:val="007D783D"/>
    <w:rsid w:val="007D7967"/>
    <w:rsid w:val="007E1147"/>
    <w:rsid w:val="007E13D8"/>
    <w:rsid w:val="007E2D57"/>
    <w:rsid w:val="007E36E3"/>
    <w:rsid w:val="007E4A13"/>
    <w:rsid w:val="007E4D67"/>
    <w:rsid w:val="007E5BFA"/>
    <w:rsid w:val="007E6189"/>
    <w:rsid w:val="007E65F6"/>
    <w:rsid w:val="007E6CD3"/>
    <w:rsid w:val="007E739B"/>
    <w:rsid w:val="007E7BF3"/>
    <w:rsid w:val="007F1F3F"/>
    <w:rsid w:val="007F203C"/>
    <w:rsid w:val="007F32AF"/>
    <w:rsid w:val="007F3576"/>
    <w:rsid w:val="007F45D8"/>
    <w:rsid w:val="007F4CA2"/>
    <w:rsid w:val="007F4FFB"/>
    <w:rsid w:val="007F506A"/>
    <w:rsid w:val="007F50DC"/>
    <w:rsid w:val="007F542C"/>
    <w:rsid w:val="007F57FE"/>
    <w:rsid w:val="007F60E3"/>
    <w:rsid w:val="007F6496"/>
    <w:rsid w:val="007F65A3"/>
    <w:rsid w:val="007F7CF0"/>
    <w:rsid w:val="0080047D"/>
    <w:rsid w:val="00800ED6"/>
    <w:rsid w:val="00801241"/>
    <w:rsid w:val="00801C8D"/>
    <w:rsid w:val="0080240A"/>
    <w:rsid w:val="0080314A"/>
    <w:rsid w:val="00804CD3"/>
    <w:rsid w:val="00806380"/>
    <w:rsid w:val="00806AAD"/>
    <w:rsid w:val="00807C80"/>
    <w:rsid w:val="00807F2D"/>
    <w:rsid w:val="00807FB7"/>
    <w:rsid w:val="00810AF5"/>
    <w:rsid w:val="008120A4"/>
    <w:rsid w:val="00812901"/>
    <w:rsid w:val="00812E98"/>
    <w:rsid w:val="00814206"/>
    <w:rsid w:val="008143ED"/>
    <w:rsid w:val="0081509E"/>
    <w:rsid w:val="0081533D"/>
    <w:rsid w:val="00816579"/>
    <w:rsid w:val="008167A0"/>
    <w:rsid w:val="00817198"/>
    <w:rsid w:val="0081731B"/>
    <w:rsid w:val="00817CEB"/>
    <w:rsid w:val="0082061F"/>
    <w:rsid w:val="0082159F"/>
    <w:rsid w:val="008219D1"/>
    <w:rsid w:val="00821B52"/>
    <w:rsid w:val="00822D2A"/>
    <w:rsid w:val="0082332E"/>
    <w:rsid w:val="00823385"/>
    <w:rsid w:val="008234F6"/>
    <w:rsid w:val="008255C9"/>
    <w:rsid w:val="008263E8"/>
    <w:rsid w:val="00826B07"/>
    <w:rsid w:val="008270F3"/>
    <w:rsid w:val="0082765D"/>
    <w:rsid w:val="00827902"/>
    <w:rsid w:val="008303E5"/>
    <w:rsid w:val="00831255"/>
    <w:rsid w:val="00832165"/>
    <w:rsid w:val="00832BCE"/>
    <w:rsid w:val="00832E9C"/>
    <w:rsid w:val="00833248"/>
    <w:rsid w:val="00833F56"/>
    <w:rsid w:val="008348C2"/>
    <w:rsid w:val="00835E0F"/>
    <w:rsid w:val="00836971"/>
    <w:rsid w:val="00837DAD"/>
    <w:rsid w:val="00837F89"/>
    <w:rsid w:val="00841566"/>
    <w:rsid w:val="008432EB"/>
    <w:rsid w:val="00843CAB"/>
    <w:rsid w:val="00844CCE"/>
    <w:rsid w:val="008451F7"/>
    <w:rsid w:val="00845445"/>
    <w:rsid w:val="0084563B"/>
    <w:rsid w:val="00846170"/>
    <w:rsid w:val="008466C8"/>
    <w:rsid w:val="008474DC"/>
    <w:rsid w:val="008501A8"/>
    <w:rsid w:val="0085085E"/>
    <w:rsid w:val="00851C8C"/>
    <w:rsid w:val="008528D7"/>
    <w:rsid w:val="008529B0"/>
    <w:rsid w:val="00852A0B"/>
    <w:rsid w:val="0085318F"/>
    <w:rsid w:val="00853541"/>
    <w:rsid w:val="00856459"/>
    <w:rsid w:val="008568F2"/>
    <w:rsid w:val="00857309"/>
    <w:rsid w:val="00857B59"/>
    <w:rsid w:val="008602D0"/>
    <w:rsid w:val="00862651"/>
    <w:rsid w:val="0086317D"/>
    <w:rsid w:val="0086362B"/>
    <w:rsid w:val="00863E07"/>
    <w:rsid w:val="00864AF5"/>
    <w:rsid w:val="00864C11"/>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B57"/>
    <w:rsid w:val="008747DB"/>
    <w:rsid w:val="008753C6"/>
    <w:rsid w:val="00875963"/>
    <w:rsid w:val="00876192"/>
    <w:rsid w:val="00876D43"/>
    <w:rsid w:val="00880469"/>
    <w:rsid w:val="00880A19"/>
    <w:rsid w:val="00880F90"/>
    <w:rsid w:val="00882423"/>
    <w:rsid w:val="008826E7"/>
    <w:rsid w:val="00882B2E"/>
    <w:rsid w:val="00882E5A"/>
    <w:rsid w:val="008836AB"/>
    <w:rsid w:val="00884219"/>
    <w:rsid w:val="00884614"/>
    <w:rsid w:val="00884D97"/>
    <w:rsid w:val="00884DD9"/>
    <w:rsid w:val="00885B00"/>
    <w:rsid w:val="008865F9"/>
    <w:rsid w:val="00886AD2"/>
    <w:rsid w:val="00886F67"/>
    <w:rsid w:val="00887BDF"/>
    <w:rsid w:val="008904A8"/>
    <w:rsid w:val="008912F3"/>
    <w:rsid w:val="00892297"/>
    <w:rsid w:val="00893C11"/>
    <w:rsid w:val="008943E0"/>
    <w:rsid w:val="008947D3"/>
    <w:rsid w:val="00895349"/>
    <w:rsid w:val="0089556E"/>
    <w:rsid w:val="008960AB"/>
    <w:rsid w:val="008A1BBA"/>
    <w:rsid w:val="008A1C32"/>
    <w:rsid w:val="008A224E"/>
    <w:rsid w:val="008A30E7"/>
    <w:rsid w:val="008A3679"/>
    <w:rsid w:val="008A376D"/>
    <w:rsid w:val="008A3B55"/>
    <w:rsid w:val="008A46CA"/>
    <w:rsid w:val="008A56B4"/>
    <w:rsid w:val="008A63F2"/>
    <w:rsid w:val="008A72CA"/>
    <w:rsid w:val="008B0C46"/>
    <w:rsid w:val="008B1271"/>
    <w:rsid w:val="008B1D12"/>
    <w:rsid w:val="008B3137"/>
    <w:rsid w:val="008B481C"/>
    <w:rsid w:val="008B5029"/>
    <w:rsid w:val="008B55A0"/>
    <w:rsid w:val="008B56B8"/>
    <w:rsid w:val="008B609D"/>
    <w:rsid w:val="008B699B"/>
    <w:rsid w:val="008B7E06"/>
    <w:rsid w:val="008C2D95"/>
    <w:rsid w:val="008C35C5"/>
    <w:rsid w:val="008C453A"/>
    <w:rsid w:val="008C4A65"/>
    <w:rsid w:val="008C597E"/>
    <w:rsid w:val="008C688C"/>
    <w:rsid w:val="008C6F96"/>
    <w:rsid w:val="008C7712"/>
    <w:rsid w:val="008D018E"/>
    <w:rsid w:val="008D01D0"/>
    <w:rsid w:val="008D05BC"/>
    <w:rsid w:val="008D0688"/>
    <w:rsid w:val="008D0C41"/>
    <w:rsid w:val="008D1B16"/>
    <w:rsid w:val="008D1C77"/>
    <w:rsid w:val="008D5037"/>
    <w:rsid w:val="008D5311"/>
    <w:rsid w:val="008D5825"/>
    <w:rsid w:val="008D7A1C"/>
    <w:rsid w:val="008D7A87"/>
    <w:rsid w:val="008D7CBC"/>
    <w:rsid w:val="008D7CF9"/>
    <w:rsid w:val="008E069F"/>
    <w:rsid w:val="008E17F3"/>
    <w:rsid w:val="008E18B7"/>
    <w:rsid w:val="008E18C5"/>
    <w:rsid w:val="008E3128"/>
    <w:rsid w:val="008E333B"/>
    <w:rsid w:val="008E3492"/>
    <w:rsid w:val="008E3639"/>
    <w:rsid w:val="008E395E"/>
    <w:rsid w:val="008E3F85"/>
    <w:rsid w:val="008E4800"/>
    <w:rsid w:val="008E5BB8"/>
    <w:rsid w:val="008E61EE"/>
    <w:rsid w:val="008E67C5"/>
    <w:rsid w:val="008E7878"/>
    <w:rsid w:val="008F0530"/>
    <w:rsid w:val="008F05B8"/>
    <w:rsid w:val="008F063C"/>
    <w:rsid w:val="008F0A6D"/>
    <w:rsid w:val="008F0B40"/>
    <w:rsid w:val="008F0B68"/>
    <w:rsid w:val="008F13E5"/>
    <w:rsid w:val="008F15A0"/>
    <w:rsid w:val="008F2518"/>
    <w:rsid w:val="008F39CB"/>
    <w:rsid w:val="008F3DEB"/>
    <w:rsid w:val="008F4CBB"/>
    <w:rsid w:val="008F5A8C"/>
    <w:rsid w:val="008F5DDE"/>
    <w:rsid w:val="008F659B"/>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491C"/>
    <w:rsid w:val="0090569E"/>
    <w:rsid w:val="00905FB2"/>
    <w:rsid w:val="009066A7"/>
    <w:rsid w:val="00907806"/>
    <w:rsid w:val="00910E69"/>
    <w:rsid w:val="0091108D"/>
    <w:rsid w:val="00911532"/>
    <w:rsid w:val="00912237"/>
    <w:rsid w:val="00913087"/>
    <w:rsid w:val="00914ABE"/>
    <w:rsid w:val="00914CC6"/>
    <w:rsid w:val="00915293"/>
    <w:rsid w:val="00915D1C"/>
    <w:rsid w:val="00915F54"/>
    <w:rsid w:val="009168F5"/>
    <w:rsid w:val="00917793"/>
    <w:rsid w:val="00920344"/>
    <w:rsid w:val="00920C9F"/>
    <w:rsid w:val="00922426"/>
    <w:rsid w:val="00922A11"/>
    <w:rsid w:val="009239C0"/>
    <w:rsid w:val="00924290"/>
    <w:rsid w:val="0092429C"/>
    <w:rsid w:val="009255D8"/>
    <w:rsid w:val="009257BB"/>
    <w:rsid w:val="00925B9F"/>
    <w:rsid w:val="009260AD"/>
    <w:rsid w:val="009267E4"/>
    <w:rsid w:val="00927905"/>
    <w:rsid w:val="00927B8B"/>
    <w:rsid w:val="009300C5"/>
    <w:rsid w:val="00930865"/>
    <w:rsid w:val="00931CB3"/>
    <w:rsid w:val="00931DD0"/>
    <w:rsid w:val="00932BD9"/>
    <w:rsid w:val="009335FA"/>
    <w:rsid w:val="00933D67"/>
    <w:rsid w:val="00933DAE"/>
    <w:rsid w:val="00934108"/>
    <w:rsid w:val="00934A0C"/>
    <w:rsid w:val="00934A2A"/>
    <w:rsid w:val="00934CF3"/>
    <w:rsid w:val="009368B1"/>
    <w:rsid w:val="009378C7"/>
    <w:rsid w:val="00937AE6"/>
    <w:rsid w:val="00940F73"/>
    <w:rsid w:val="00941668"/>
    <w:rsid w:val="00941B50"/>
    <w:rsid w:val="0094255B"/>
    <w:rsid w:val="00943183"/>
    <w:rsid w:val="009459EB"/>
    <w:rsid w:val="009475E5"/>
    <w:rsid w:val="00947B6F"/>
    <w:rsid w:val="009503EC"/>
    <w:rsid w:val="009507FF"/>
    <w:rsid w:val="00950877"/>
    <w:rsid w:val="00950DB7"/>
    <w:rsid w:val="0095115A"/>
    <w:rsid w:val="009516FA"/>
    <w:rsid w:val="009531E4"/>
    <w:rsid w:val="009534E2"/>
    <w:rsid w:val="00954B64"/>
    <w:rsid w:val="00955295"/>
    <w:rsid w:val="00955930"/>
    <w:rsid w:val="00957B08"/>
    <w:rsid w:val="009606DB"/>
    <w:rsid w:val="009612EB"/>
    <w:rsid w:val="009615CD"/>
    <w:rsid w:val="00961F8C"/>
    <w:rsid w:val="00961FDE"/>
    <w:rsid w:val="009626B7"/>
    <w:rsid w:val="00962A17"/>
    <w:rsid w:val="00962F1F"/>
    <w:rsid w:val="00962F39"/>
    <w:rsid w:val="00963469"/>
    <w:rsid w:val="00963C25"/>
    <w:rsid w:val="00964A48"/>
    <w:rsid w:val="00964ED6"/>
    <w:rsid w:val="00965203"/>
    <w:rsid w:val="009665C7"/>
    <w:rsid w:val="00966B1F"/>
    <w:rsid w:val="0096720D"/>
    <w:rsid w:val="00967A2A"/>
    <w:rsid w:val="00970429"/>
    <w:rsid w:val="00971A90"/>
    <w:rsid w:val="00971D49"/>
    <w:rsid w:val="00971F0F"/>
    <w:rsid w:val="00972A76"/>
    <w:rsid w:val="009733BA"/>
    <w:rsid w:val="0097357D"/>
    <w:rsid w:val="009737E5"/>
    <w:rsid w:val="00973FDE"/>
    <w:rsid w:val="0097434A"/>
    <w:rsid w:val="00975320"/>
    <w:rsid w:val="0097597A"/>
    <w:rsid w:val="0097607C"/>
    <w:rsid w:val="0097608A"/>
    <w:rsid w:val="009766A3"/>
    <w:rsid w:val="00980AAB"/>
    <w:rsid w:val="00980BA2"/>
    <w:rsid w:val="009818B3"/>
    <w:rsid w:val="009819E5"/>
    <w:rsid w:val="009819F0"/>
    <w:rsid w:val="00982155"/>
    <w:rsid w:val="009829EA"/>
    <w:rsid w:val="00983461"/>
    <w:rsid w:val="009850CB"/>
    <w:rsid w:val="00985B9C"/>
    <w:rsid w:val="00986975"/>
    <w:rsid w:val="00986D81"/>
    <w:rsid w:val="00987A51"/>
    <w:rsid w:val="0099019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A0251"/>
    <w:rsid w:val="009A0BC8"/>
    <w:rsid w:val="009A15B3"/>
    <w:rsid w:val="009A19C5"/>
    <w:rsid w:val="009A2423"/>
    <w:rsid w:val="009A2CBB"/>
    <w:rsid w:val="009A393B"/>
    <w:rsid w:val="009A4949"/>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0B4"/>
    <w:rsid w:val="009C56FD"/>
    <w:rsid w:val="009C5A06"/>
    <w:rsid w:val="009C5B8F"/>
    <w:rsid w:val="009C5CE0"/>
    <w:rsid w:val="009C5D37"/>
    <w:rsid w:val="009C6386"/>
    <w:rsid w:val="009C6C80"/>
    <w:rsid w:val="009C7292"/>
    <w:rsid w:val="009C73E4"/>
    <w:rsid w:val="009D02A7"/>
    <w:rsid w:val="009D0FD7"/>
    <w:rsid w:val="009D1AF1"/>
    <w:rsid w:val="009D2E10"/>
    <w:rsid w:val="009D3135"/>
    <w:rsid w:val="009D4021"/>
    <w:rsid w:val="009D6B0A"/>
    <w:rsid w:val="009D7882"/>
    <w:rsid w:val="009D7943"/>
    <w:rsid w:val="009E1507"/>
    <w:rsid w:val="009E16D8"/>
    <w:rsid w:val="009E226E"/>
    <w:rsid w:val="009E22BB"/>
    <w:rsid w:val="009E2E70"/>
    <w:rsid w:val="009E2FDE"/>
    <w:rsid w:val="009E310B"/>
    <w:rsid w:val="009E330E"/>
    <w:rsid w:val="009E3787"/>
    <w:rsid w:val="009E3C5F"/>
    <w:rsid w:val="009E3F10"/>
    <w:rsid w:val="009E4CE6"/>
    <w:rsid w:val="009E4EA9"/>
    <w:rsid w:val="009E530C"/>
    <w:rsid w:val="009E6590"/>
    <w:rsid w:val="009E6630"/>
    <w:rsid w:val="009E6AA2"/>
    <w:rsid w:val="009E6AAA"/>
    <w:rsid w:val="009F0A92"/>
    <w:rsid w:val="009F0CA1"/>
    <w:rsid w:val="009F15F0"/>
    <w:rsid w:val="009F1A2C"/>
    <w:rsid w:val="009F36A6"/>
    <w:rsid w:val="009F45EB"/>
    <w:rsid w:val="009F4D05"/>
    <w:rsid w:val="009F4D86"/>
    <w:rsid w:val="009F510C"/>
    <w:rsid w:val="009F5FB7"/>
    <w:rsid w:val="009F6BAD"/>
    <w:rsid w:val="009F6BE9"/>
    <w:rsid w:val="009F7777"/>
    <w:rsid w:val="00A00472"/>
    <w:rsid w:val="00A00FE7"/>
    <w:rsid w:val="00A02392"/>
    <w:rsid w:val="00A02CEF"/>
    <w:rsid w:val="00A02F44"/>
    <w:rsid w:val="00A03AE6"/>
    <w:rsid w:val="00A03B44"/>
    <w:rsid w:val="00A03D7E"/>
    <w:rsid w:val="00A0426E"/>
    <w:rsid w:val="00A04C69"/>
    <w:rsid w:val="00A053A6"/>
    <w:rsid w:val="00A0597C"/>
    <w:rsid w:val="00A06A40"/>
    <w:rsid w:val="00A106F7"/>
    <w:rsid w:val="00A10A2C"/>
    <w:rsid w:val="00A10B6B"/>
    <w:rsid w:val="00A116BC"/>
    <w:rsid w:val="00A11F9E"/>
    <w:rsid w:val="00A12405"/>
    <w:rsid w:val="00A12874"/>
    <w:rsid w:val="00A148FC"/>
    <w:rsid w:val="00A153F9"/>
    <w:rsid w:val="00A166CD"/>
    <w:rsid w:val="00A16A6C"/>
    <w:rsid w:val="00A1758B"/>
    <w:rsid w:val="00A17601"/>
    <w:rsid w:val="00A17F88"/>
    <w:rsid w:val="00A20B2E"/>
    <w:rsid w:val="00A20F42"/>
    <w:rsid w:val="00A2107F"/>
    <w:rsid w:val="00A2158F"/>
    <w:rsid w:val="00A233B6"/>
    <w:rsid w:val="00A24AE9"/>
    <w:rsid w:val="00A259F5"/>
    <w:rsid w:val="00A25FE0"/>
    <w:rsid w:val="00A265F8"/>
    <w:rsid w:val="00A268D5"/>
    <w:rsid w:val="00A2692C"/>
    <w:rsid w:val="00A26BEC"/>
    <w:rsid w:val="00A26DD5"/>
    <w:rsid w:val="00A270D6"/>
    <w:rsid w:val="00A2745A"/>
    <w:rsid w:val="00A275A8"/>
    <w:rsid w:val="00A27A55"/>
    <w:rsid w:val="00A27B2F"/>
    <w:rsid w:val="00A27BDD"/>
    <w:rsid w:val="00A27E8E"/>
    <w:rsid w:val="00A30623"/>
    <w:rsid w:val="00A321FD"/>
    <w:rsid w:val="00A32472"/>
    <w:rsid w:val="00A32727"/>
    <w:rsid w:val="00A338F7"/>
    <w:rsid w:val="00A33E34"/>
    <w:rsid w:val="00A34D0B"/>
    <w:rsid w:val="00A36390"/>
    <w:rsid w:val="00A371FB"/>
    <w:rsid w:val="00A37E5F"/>
    <w:rsid w:val="00A400CD"/>
    <w:rsid w:val="00A406BB"/>
    <w:rsid w:val="00A408D4"/>
    <w:rsid w:val="00A41111"/>
    <w:rsid w:val="00A41166"/>
    <w:rsid w:val="00A42AE8"/>
    <w:rsid w:val="00A439EE"/>
    <w:rsid w:val="00A43BFE"/>
    <w:rsid w:val="00A44ACB"/>
    <w:rsid w:val="00A45D93"/>
    <w:rsid w:val="00A46503"/>
    <w:rsid w:val="00A4716E"/>
    <w:rsid w:val="00A47833"/>
    <w:rsid w:val="00A47D33"/>
    <w:rsid w:val="00A47E8C"/>
    <w:rsid w:val="00A47F15"/>
    <w:rsid w:val="00A511DD"/>
    <w:rsid w:val="00A53510"/>
    <w:rsid w:val="00A53C23"/>
    <w:rsid w:val="00A54FDA"/>
    <w:rsid w:val="00A5501D"/>
    <w:rsid w:val="00A55585"/>
    <w:rsid w:val="00A559FD"/>
    <w:rsid w:val="00A56198"/>
    <w:rsid w:val="00A56387"/>
    <w:rsid w:val="00A57058"/>
    <w:rsid w:val="00A570E0"/>
    <w:rsid w:val="00A6007B"/>
    <w:rsid w:val="00A61223"/>
    <w:rsid w:val="00A61EF6"/>
    <w:rsid w:val="00A6274E"/>
    <w:rsid w:val="00A62E4C"/>
    <w:rsid w:val="00A637E8"/>
    <w:rsid w:val="00A6531C"/>
    <w:rsid w:val="00A657FF"/>
    <w:rsid w:val="00A66570"/>
    <w:rsid w:val="00A66F76"/>
    <w:rsid w:val="00A671D7"/>
    <w:rsid w:val="00A67624"/>
    <w:rsid w:val="00A678FF"/>
    <w:rsid w:val="00A703F1"/>
    <w:rsid w:val="00A7043E"/>
    <w:rsid w:val="00A70CA7"/>
    <w:rsid w:val="00A70E16"/>
    <w:rsid w:val="00A718D2"/>
    <w:rsid w:val="00A72DB8"/>
    <w:rsid w:val="00A72F3C"/>
    <w:rsid w:val="00A73024"/>
    <w:rsid w:val="00A731DC"/>
    <w:rsid w:val="00A73C98"/>
    <w:rsid w:val="00A75520"/>
    <w:rsid w:val="00A75AE9"/>
    <w:rsid w:val="00A77544"/>
    <w:rsid w:val="00A77A1E"/>
    <w:rsid w:val="00A80B4E"/>
    <w:rsid w:val="00A82300"/>
    <w:rsid w:val="00A82EC1"/>
    <w:rsid w:val="00A82EC4"/>
    <w:rsid w:val="00A831D9"/>
    <w:rsid w:val="00A841EE"/>
    <w:rsid w:val="00A858BD"/>
    <w:rsid w:val="00A872DE"/>
    <w:rsid w:val="00A87557"/>
    <w:rsid w:val="00A90D26"/>
    <w:rsid w:val="00A90D72"/>
    <w:rsid w:val="00A9106D"/>
    <w:rsid w:val="00A91FD8"/>
    <w:rsid w:val="00A9266E"/>
    <w:rsid w:val="00A92A3F"/>
    <w:rsid w:val="00A92AF2"/>
    <w:rsid w:val="00A9332F"/>
    <w:rsid w:val="00A9505F"/>
    <w:rsid w:val="00A961AA"/>
    <w:rsid w:val="00A961ED"/>
    <w:rsid w:val="00A9665D"/>
    <w:rsid w:val="00A9691F"/>
    <w:rsid w:val="00A969BA"/>
    <w:rsid w:val="00A970CC"/>
    <w:rsid w:val="00A97648"/>
    <w:rsid w:val="00A97A24"/>
    <w:rsid w:val="00AA037D"/>
    <w:rsid w:val="00AA0560"/>
    <w:rsid w:val="00AA0C41"/>
    <w:rsid w:val="00AA0E4D"/>
    <w:rsid w:val="00AA0F18"/>
    <w:rsid w:val="00AA165E"/>
    <w:rsid w:val="00AA29BD"/>
    <w:rsid w:val="00AA29F5"/>
    <w:rsid w:val="00AA3EE0"/>
    <w:rsid w:val="00AA405E"/>
    <w:rsid w:val="00AA4123"/>
    <w:rsid w:val="00AA4BDF"/>
    <w:rsid w:val="00AA4DCA"/>
    <w:rsid w:val="00AA5FF3"/>
    <w:rsid w:val="00AA672D"/>
    <w:rsid w:val="00AA6C4C"/>
    <w:rsid w:val="00AA70F1"/>
    <w:rsid w:val="00AA710C"/>
    <w:rsid w:val="00AA76CB"/>
    <w:rsid w:val="00AB000E"/>
    <w:rsid w:val="00AB0C77"/>
    <w:rsid w:val="00AB12E0"/>
    <w:rsid w:val="00AB225C"/>
    <w:rsid w:val="00AB238B"/>
    <w:rsid w:val="00AB2F21"/>
    <w:rsid w:val="00AB352C"/>
    <w:rsid w:val="00AB37FE"/>
    <w:rsid w:val="00AB383F"/>
    <w:rsid w:val="00AB596E"/>
    <w:rsid w:val="00AB5F1E"/>
    <w:rsid w:val="00AB651D"/>
    <w:rsid w:val="00AB6BCB"/>
    <w:rsid w:val="00AB7B45"/>
    <w:rsid w:val="00AB7E74"/>
    <w:rsid w:val="00AC02AE"/>
    <w:rsid w:val="00AC0A08"/>
    <w:rsid w:val="00AC1B4B"/>
    <w:rsid w:val="00AC20ED"/>
    <w:rsid w:val="00AC2172"/>
    <w:rsid w:val="00AC26EC"/>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B62"/>
    <w:rsid w:val="00AD2F22"/>
    <w:rsid w:val="00AD411C"/>
    <w:rsid w:val="00AD4181"/>
    <w:rsid w:val="00AD4428"/>
    <w:rsid w:val="00AD4DCA"/>
    <w:rsid w:val="00AD5143"/>
    <w:rsid w:val="00AD5457"/>
    <w:rsid w:val="00AD59E7"/>
    <w:rsid w:val="00AD5BED"/>
    <w:rsid w:val="00AD5FBA"/>
    <w:rsid w:val="00AD6890"/>
    <w:rsid w:val="00AD6C56"/>
    <w:rsid w:val="00AD7211"/>
    <w:rsid w:val="00AD766C"/>
    <w:rsid w:val="00AD77FD"/>
    <w:rsid w:val="00AE0C05"/>
    <w:rsid w:val="00AE15C9"/>
    <w:rsid w:val="00AE3791"/>
    <w:rsid w:val="00AE3AA9"/>
    <w:rsid w:val="00AE3C12"/>
    <w:rsid w:val="00AE5338"/>
    <w:rsid w:val="00AE5CE5"/>
    <w:rsid w:val="00AE7C14"/>
    <w:rsid w:val="00AF182F"/>
    <w:rsid w:val="00AF191F"/>
    <w:rsid w:val="00AF1A06"/>
    <w:rsid w:val="00AF2E13"/>
    <w:rsid w:val="00AF32B8"/>
    <w:rsid w:val="00AF375A"/>
    <w:rsid w:val="00AF404D"/>
    <w:rsid w:val="00AF4A4C"/>
    <w:rsid w:val="00AF538E"/>
    <w:rsid w:val="00AF5FC0"/>
    <w:rsid w:val="00AF6E2F"/>
    <w:rsid w:val="00AF78DD"/>
    <w:rsid w:val="00AF7C99"/>
    <w:rsid w:val="00B0065C"/>
    <w:rsid w:val="00B007BF"/>
    <w:rsid w:val="00B007E5"/>
    <w:rsid w:val="00B013A4"/>
    <w:rsid w:val="00B01A39"/>
    <w:rsid w:val="00B01A56"/>
    <w:rsid w:val="00B01C9D"/>
    <w:rsid w:val="00B01FBC"/>
    <w:rsid w:val="00B023E7"/>
    <w:rsid w:val="00B02A03"/>
    <w:rsid w:val="00B041AA"/>
    <w:rsid w:val="00B04244"/>
    <w:rsid w:val="00B04E54"/>
    <w:rsid w:val="00B05596"/>
    <w:rsid w:val="00B05651"/>
    <w:rsid w:val="00B05747"/>
    <w:rsid w:val="00B05C94"/>
    <w:rsid w:val="00B06DE5"/>
    <w:rsid w:val="00B1035D"/>
    <w:rsid w:val="00B10362"/>
    <w:rsid w:val="00B10C19"/>
    <w:rsid w:val="00B128C4"/>
    <w:rsid w:val="00B12CE5"/>
    <w:rsid w:val="00B12E2A"/>
    <w:rsid w:val="00B13FB3"/>
    <w:rsid w:val="00B15213"/>
    <w:rsid w:val="00B15BDF"/>
    <w:rsid w:val="00B1661C"/>
    <w:rsid w:val="00B16A6B"/>
    <w:rsid w:val="00B1782B"/>
    <w:rsid w:val="00B20D01"/>
    <w:rsid w:val="00B20EAD"/>
    <w:rsid w:val="00B21711"/>
    <w:rsid w:val="00B21BE6"/>
    <w:rsid w:val="00B22103"/>
    <w:rsid w:val="00B22240"/>
    <w:rsid w:val="00B22AD0"/>
    <w:rsid w:val="00B22C82"/>
    <w:rsid w:val="00B23121"/>
    <w:rsid w:val="00B23905"/>
    <w:rsid w:val="00B240C2"/>
    <w:rsid w:val="00B24222"/>
    <w:rsid w:val="00B25D70"/>
    <w:rsid w:val="00B27532"/>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40064"/>
    <w:rsid w:val="00B40B7A"/>
    <w:rsid w:val="00B419DF"/>
    <w:rsid w:val="00B4297E"/>
    <w:rsid w:val="00B44F34"/>
    <w:rsid w:val="00B45552"/>
    <w:rsid w:val="00B45C19"/>
    <w:rsid w:val="00B45F79"/>
    <w:rsid w:val="00B46567"/>
    <w:rsid w:val="00B46CBA"/>
    <w:rsid w:val="00B47328"/>
    <w:rsid w:val="00B47ECA"/>
    <w:rsid w:val="00B5048C"/>
    <w:rsid w:val="00B50EB6"/>
    <w:rsid w:val="00B518AB"/>
    <w:rsid w:val="00B52600"/>
    <w:rsid w:val="00B53367"/>
    <w:rsid w:val="00B54987"/>
    <w:rsid w:val="00B55E7F"/>
    <w:rsid w:val="00B573A9"/>
    <w:rsid w:val="00B60373"/>
    <w:rsid w:val="00B61520"/>
    <w:rsid w:val="00B635EF"/>
    <w:rsid w:val="00B64198"/>
    <w:rsid w:val="00B64A88"/>
    <w:rsid w:val="00B65642"/>
    <w:rsid w:val="00B66B3A"/>
    <w:rsid w:val="00B67985"/>
    <w:rsid w:val="00B67E55"/>
    <w:rsid w:val="00B70685"/>
    <w:rsid w:val="00B7092F"/>
    <w:rsid w:val="00B716D1"/>
    <w:rsid w:val="00B72C0D"/>
    <w:rsid w:val="00B72FC2"/>
    <w:rsid w:val="00B7337D"/>
    <w:rsid w:val="00B75048"/>
    <w:rsid w:val="00B759B0"/>
    <w:rsid w:val="00B76035"/>
    <w:rsid w:val="00B76F1F"/>
    <w:rsid w:val="00B76F69"/>
    <w:rsid w:val="00B7767E"/>
    <w:rsid w:val="00B776A8"/>
    <w:rsid w:val="00B80236"/>
    <w:rsid w:val="00B811FF"/>
    <w:rsid w:val="00B827B5"/>
    <w:rsid w:val="00B82BCA"/>
    <w:rsid w:val="00B82F69"/>
    <w:rsid w:val="00B84BE5"/>
    <w:rsid w:val="00B84D4E"/>
    <w:rsid w:val="00B84FBA"/>
    <w:rsid w:val="00B85098"/>
    <w:rsid w:val="00B86413"/>
    <w:rsid w:val="00B86A71"/>
    <w:rsid w:val="00B87223"/>
    <w:rsid w:val="00B87CA0"/>
    <w:rsid w:val="00B87E7F"/>
    <w:rsid w:val="00B90118"/>
    <w:rsid w:val="00B9033C"/>
    <w:rsid w:val="00B90BD4"/>
    <w:rsid w:val="00B927DE"/>
    <w:rsid w:val="00B94976"/>
    <w:rsid w:val="00B94D39"/>
    <w:rsid w:val="00B9579F"/>
    <w:rsid w:val="00B95B4B"/>
    <w:rsid w:val="00B962A3"/>
    <w:rsid w:val="00B96934"/>
    <w:rsid w:val="00B96AA4"/>
    <w:rsid w:val="00B97167"/>
    <w:rsid w:val="00B973E8"/>
    <w:rsid w:val="00B97492"/>
    <w:rsid w:val="00B975A3"/>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472F"/>
    <w:rsid w:val="00BB524E"/>
    <w:rsid w:val="00BB538F"/>
    <w:rsid w:val="00BB547C"/>
    <w:rsid w:val="00BB5CAF"/>
    <w:rsid w:val="00BB683A"/>
    <w:rsid w:val="00BB6B36"/>
    <w:rsid w:val="00BB7DEA"/>
    <w:rsid w:val="00BB7F9D"/>
    <w:rsid w:val="00BC0997"/>
    <w:rsid w:val="00BC0A00"/>
    <w:rsid w:val="00BC0CB4"/>
    <w:rsid w:val="00BC1BF2"/>
    <w:rsid w:val="00BC3260"/>
    <w:rsid w:val="00BC3558"/>
    <w:rsid w:val="00BC44C3"/>
    <w:rsid w:val="00BC5ECC"/>
    <w:rsid w:val="00BC6293"/>
    <w:rsid w:val="00BC6BCD"/>
    <w:rsid w:val="00BC6EB4"/>
    <w:rsid w:val="00BD1089"/>
    <w:rsid w:val="00BD2E8B"/>
    <w:rsid w:val="00BD3129"/>
    <w:rsid w:val="00BD3E72"/>
    <w:rsid w:val="00BD4CE3"/>
    <w:rsid w:val="00BD4ED2"/>
    <w:rsid w:val="00BD4FC4"/>
    <w:rsid w:val="00BD6267"/>
    <w:rsid w:val="00BD69BA"/>
    <w:rsid w:val="00BD6AAD"/>
    <w:rsid w:val="00BD7970"/>
    <w:rsid w:val="00BE1895"/>
    <w:rsid w:val="00BE1A9F"/>
    <w:rsid w:val="00BE1C63"/>
    <w:rsid w:val="00BE1CC8"/>
    <w:rsid w:val="00BE2745"/>
    <w:rsid w:val="00BE335E"/>
    <w:rsid w:val="00BE3934"/>
    <w:rsid w:val="00BE3B17"/>
    <w:rsid w:val="00BE4C42"/>
    <w:rsid w:val="00BE5BF7"/>
    <w:rsid w:val="00BE5CDC"/>
    <w:rsid w:val="00BE6596"/>
    <w:rsid w:val="00BE6C32"/>
    <w:rsid w:val="00BE6CFA"/>
    <w:rsid w:val="00BE6F0D"/>
    <w:rsid w:val="00BE76EC"/>
    <w:rsid w:val="00BE7E9B"/>
    <w:rsid w:val="00BF0890"/>
    <w:rsid w:val="00BF09B9"/>
    <w:rsid w:val="00BF1097"/>
    <w:rsid w:val="00BF16A7"/>
    <w:rsid w:val="00BF1E80"/>
    <w:rsid w:val="00BF2110"/>
    <w:rsid w:val="00BF24AB"/>
    <w:rsid w:val="00BF3480"/>
    <w:rsid w:val="00BF3E7A"/>
    <w:rsid w:val="00BF4521"/>
    <w:rsid w:val="00BF4DB0"/>
    <w:rsid w:val="00BF4DC1"/>
    <w:rsid w:val="00BF4F34"/>
    <w:rsid w:val="00BF557D"/>
    <w:rsid w:val="00BF623F"/>
    <w:rsid w:val="00BF749A"/>
    <w:rsid w:val="00BF7B80"/>
    <w:rsid w:val="00C00279"/>
    <w:rsid w:val="00C00374"/>
    <w:rsid w:val="00C01EBB"/>
    <w:rsid w:val="00C021CF"/>
    <w:rsid w:val="00C02D1E"/>
    <w:rsid w:val="00C030AD"/>
    <w:rsid w:val="00C036FA"/>
    <w:rsid w:val="00C03B32"/>
    <w:rsid w:val="00C040C9"/>
    <w:rsid w:val="00C052C0"/>
    <w:rsid w:val="00C0634C"/>
    <w:rsid w:val="00C06BA7"/>
    <w:rsid w:val="00C10B59"/>
    <w:rsid w:val="00C10FAB"/>
    <w:rsid w:val="00C11AD3"/>
    <w:rsid w:val="00C11C6C"/>
    <w:rsid w:val="00C121CB"/>
    <w:rsid w:val="00C12206"/>
    <w:rsid w:val="00C127A8"/>
    <w:rsid w:val="00C12E1F"/>
    <w:rsid w:val="00C13549"/>
    <w:rsid w:val="00C13CF8"/>
    <w:rsid w:val="00C1558B"/>
    <w:rsid w:val="00C1586A"/>
    <w:rsid w:val="00C170A2"/>
    <w:rsid w:val="00C17DC1"/>
    <w:rsid w:val="00C206FD"/>
    <w:rsid w:val="00C20EC3"/>
    <w:rsid w:val="00C20EFD"/>
    <w:rsid w:val="00C230F3"/>
    <w:rsid w:val="00C23A5F"/>
    <w:rsid w:val="00C23B7E"/>
    <w:rsid w:val="00C23DE0"/>
    <w:rsid w:val="00C24698"/>
    <w:rsid w:val="00C2485B"/>
    <w:rsid w:val="00C24C96"/>
    <w:rsid w:val="00C253A9"/>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2E"/>
    <w:rsid w:val="00C3541D"/>
    <w:rsid w:val="00C368CA"/>
    <w:rsid w:val="00C37579"/>
    <w:rsid w:val="00C405A0"/>
    <w:rsid w:val="00C4105C"/>
    <w:rsid w:val="00C418E5"/>
    <w:rsid w:val="00C41E5E"/>
    <w:rsid w:val="00C426F6"/>
    <w:rsid w:val="00C433DB"/>
    <w:rsid w:val="00C43D34"/>
    <w:rsid w:val="00C44D2E"/>
    <w:rsid w:val="00C4535F"/>
    <w:rsid w:val="00C455E7"/>
    <w:rsid w:val="00C45838"/>
    <w:rsid w:val="00C45F07"/>
    <w:rsid w:val="00C465D5"/>
    <w:rsid w:val="00C47D2A"/>
    <w:rsid w:val="00C50599"/>
    <w:rsid w:val="00C506B1"/>
    <w:rsid w:val="00C509FD"/>
    <w:rsid w:val="00C50FC5"/>
    <w:rsid w:val="00C51927"/>
    <w:rsid w:val="00C51BEC"/>
    <w:rsid w:val="00C52A0A"/>
    <w:rsid w:val="00C52FC6"/>
    <w:rsid w:val="00C5338A"/>
    <w:rsid w:val="00C538C4"/>
    <w:rsid w:val="00C542DC"/>
    <w:rsid w:val="00C5430A"/>
    <w:rsid w:val="00C552C0"/>
    <w:rsid w:val="00C60668"/>
    <w:rsid w:val="00C60E98"/>
    <w:rsid w:val="00C61498"/>
    <w:rsid w:val="00C61A0A"/>
    <w:rsid w:val="00C61DC0"/>
    <w:rsid w:val="00C624EF"/>
    <w:rsid w:val="00C62722"/>
    <w:rsid w:val="00C64D69"/>
    <w:rsid w:val="00C6547B"/>
    <w:rsid w:val="00C65539"/>
    <w:rsid w:val="00C656BF"/>
    <w:rsid w:val="00C65896"/>
    <w:rsid w:val="00C65DEE"/>
    <w:rsid w:val="00C660B1"/>
    <w:rsid w:val="00C66FEC"/>
    <w:rsid w:val="00C67827"/>
    <w:rsid w:val="00C67BE0"/>
    <w:rsid w:val="00C70F72"/>
    <w:rsid w:val="00C715B0"/>
    <w:rsid w:val="00C717F6"/>
    <w:rsid w:val="00C726B1"/>
    <w:rsid w:val="00C72B17"/>
    <w:rsid w:val="00C73633"/>
    <w:rsid w:val="00C7432B"/>
    <w:rsid w:val="00C74400"/>
    <w:rsid w:val="00C74B96"/>
    <w:rsid w:val="00C75CF6"/>
    <w:rsid w:val="00C767A5"/>
    <w:rsid w:val="00C76D9E"/>
    <w:rsid w:val="00C77B88"/>
    <w:rsid w:val="00C77FBB"/>
    <w:rsid w:val="00C80179"/>
    <w:rsid w:val="00C82573"/>
    <w:rsid w:val="00C82735"/>
    <w:rsid w:val="00C830D0"/>
    <w:rsid w:val="00C84819"/>
    <w:rsid w:val="00C848AF"/>
    <w:rsid w:val="00C85C5F"/>
    <w:rsid w:val="00C86898"/>
    <w:rsid w:val="00C87928"/>
    <w:rsid w:val="00C9033B"/>
    <w:rsid w:val="00C90F4E"/>
    <w:rsid w:val="00C91234"/>
    <w:rsid w:val="00C912F7"/>
    <w:rsid w:val="00C921B5"/>
    <w:rsid w:val="00C92ECC"/>
    <w:rsid w:val="00C94263"/>
    <w:rsid w:val="00C94323"/>
    <w:rsid w:val="00C9548F"/>
    <w:rsid w:val="00C9598D"/>
    <w:rsid w:val="00C96342"/>
    <w:rsid w:val="00C96814"/>
    <w:rsid w:val="00C96866"/>
    <w:rsid w:val="00CA017B"/>
    <w:rsid w:val="00CA0AED"/>
    <w:rsid w:val="00CA1141"/>
    <w:rsid w:val="00CA1D26"/>
    <w:rsid w:val="00CA2902"/>
    <w:rsid w:val="00CA41C3"/>
    <w:rsid w:val="00CA5041"/>
    <w:rsid w:val="00CA516A"/>
    <w:rsid w:val="00CA59ED"/>
    <w:rsid w:val="00CA6A53"/>
    <w:rsid w:val="00CA6CB5"/>
    <w:rsid w:val="00CA6DAC"/>
    <w:rsid w:val="00CA79B4"/>
    <w:rsid w:val="00CB0A02"/>
    <w:rsid w:val="00CB0E15"/>
    <w:rsid w:val="00CB0E1C"/>
    <w:rsid w:val="00CB1569"/>
    <w:rsid w:val="00CB226C"/>
    <w:rsid w:val="00CB2696"/>
    <w:rsid w:val="00CB2A3F"/>
    <w:rsid w:val="00CB400D"/>
    <w:rsid w:val="00CB4703"/>
    <w:rsid w:val="00CB47A9"/>
    <w:rsid w:val="00CB4977"/>
    <w:rsid w:val="00CB4E31"/>
    <w:rsid w:val="00CB6416"/>
    <w:rsid w:val="00CB6A6F"/>
    <w:rsid w:val="00CB733B"/>
    <w:rsid w:val="00CB7376"/>
    <w:rsid w:val="00CB7BB7"/>
    <w:rsid w:val="00CB7D75"/>
    <w:rsid w:val="00CC0070"/>
    <w:rsid w:val="00CC0074"/>
    <w:rsid w:val="00CC081A"/>
    <w:rsid w:val="00CC0B13"/>
    <w:rsid w:val="00CC0E3B"/>
    <w:rsid w:val="00CC12BA"/>
    <w:rsid w:val="00CC19A5"/>
    <w:rsid w:val="00CC1AFB"/>
    <w:rsid w:val="00CC2F87"/>
    <w:rsid w:val="00CC3002"/>
    <w:rsid w:val="00CC41A1"/>
    <w:rsid w:val="00CC537A"/>
    <w:rsid w:val="00CC615E"/>
    <w:rsid w:val="00CC6545"/>
    <w:rsid w:val="00CC69B3"/>
    <w:rsid w:val="00CC6C94"/>
    <w:rsid w:val="00CD0076"/>
    <w:rsid w:val="00CD02BA"/>
    <w:rsid w:val="00CD0B7E"/>
    <w:rsid w:val="00CD0DD7"/>
    <w:rsid w:val="00CD218A"/>
    <w:rsid w:val="00CD246D"/>
    <w:rsid w:val="00CD277A"/>
    <w:rsid w:val="00CD293F"/>
    <w:rsid w:val="00CD2CD3"/>
    <w:rsid w:val="00CD2E2E"/>
    <w:rsid w:val="00CD33E0"/>
    <w:rsid w:val="00CD367E"/>
    <w:rsid w:val="00CD3D54"/>
    <w:rsid w:val="00CD5225"/>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170"/>
    <w:rsid w:val="00CF1632"/>
    <w:rsid w:val="00CF1645"/>
    <w:rsid w:val="00CF174E"/>
    <w:rsid w:val="00CF197A"/>
    <w:rsid w:val="00CF1CCF"/>
    <w:rsid w:val="00CF28A8"/>
    <w:rsid w:val="00CF2C4F"/>
    <w:rsid w:val="00CF332B"/>
    <w:rsid w:val="00CF40F7"/>
    <w:rsid w:val="00CF5DFD"/>
    <w:rsid w:val="00CF6246"/>
    <w:rsid w:val="00CF6572"/>
    <w:rsid w:val="00CF68B7"/>
    <w:rsid w:val="00CF7034"/>
    <w:rsid w:val="00CF75BB"/>
    <w:rsid w:val="00CF763F"/>
    <w:rsid w:val="00CF775E"/>
    <w:rsid w:val="00CF7FBD"/>
    <w:rsid w:val="00D0001D"/>
    <w:rsid w:val="00D007C8"/>
    <w:rsid w:val="00D01D3F"/>
    <w:rsid w:val="00D02001"/>
    <w:rsid w:val="00D02845"/>
    <w:rsid w:val="00D033D7"/>
    <w:rsid w:val="00D0512A"/>
    <w:rsid w:val="00D05133"/>
    <w:rsid w:val="00D057C3"/>
    <w:rsid w:val="00D061FB"/>
    <w:rsid w:val="00D0664D"/>
    <w:rsid w:val="00D06BE7"/>
    <w:rsid w:val="00D07404"/>
    <w:rsid w:val="00D0749D"/>
    <w:rsid w:val="00D0769C"/>
    <w:rsid w:val="00D076F1"/>
    <w:rsid w:val="00D1063E"/>
    <w:rsid w:val="00D10815"/>
    <w:rsid w:val="00D114AB"/>
    <w:rsid w:val="00D12961"/>
    <w:rsid w:val="00D13440"/>
    <w:rsid w:val="00D13F59"/>
    <w:rsid w:val="00D14699"/>
    <w:rsid w:val="00D14ABC"/>
    <w:rsid w:val="00D14FF6"/>
    <w:rsid w:val="00D152BE"/>
    <w:rsid w:val="00D1646F"/>
    <w:rsid w:val="00D168F3"/>
    <w:rsid w:val="00D17650"/>
    <w:rsid w:val="00D177B6"/>
    <w:rsid w:val="00D17F7A"/>
    <w:rsid w:val="00D20F61"/>
    <w:rsid w:val="00D21265"/>
    <w:rsid w:val="00D21D69"/>
    <w:rsid w:val="00D21F94"/>
    <w:rsid w:val="00D2297D"/>
    <w:rsid w:val="00D22E34"/>
    <w:rsid w:val="00D22E84"/>
    <w:rsid w:val="00D2423F"/>
    <w:rsid w:val="00D24746"/>
    <w:rsid w:val="00D25087"/>
    <w:rsid w:val="00D25FA4"/>
    <w:rsid w:val="00D261F3"/>
    <w:rsid w:val="00D27919"/>
    <w:rsid w:val="00D31BB5"/>
    <w:rsid w:val="00D31F0D"/>
    <w:rsid w:val="00D32183"/>
    <w:rsid w:val="00D3397C"/>
    <w:rsid w:val="00D34442"/>
    <w:rsid w:val="00D344B0"/>
    <w:rsid w:val="00D36668"/>
    <w:rsid w:val="00D36B7C"/>
    <w:rsid w:val="00D37876"/>
    <w:rsid w:val="00D37F39"/>
    <w:rsid w:val="00D403AF"/>
    <w:rsid w:val="00D404DF"/>
    <w:rsid w:val="00D4102F"/>
    <w:rsid w:val="00D4130B"/>
    <w:rsid w:val="00D435F7"/>
    <w:rsid w:val="00D437E4"/>
    <w:rsid w:val="00D43D47"/>
    <w:rsid w:val="00D44059"/>
    <w:rsid w:val="00D44894"/>
    <w:rsid w:val="00D44A44"/>
    <w:rsid w:val="00D45A2E"/>
    <w:rsid w:val="00D46600"/>
    <w:rsid w:val="00D46D28"/>
    <w:rsid w:val="00D47258"/>
    <w:rsid w:val="00D47748"/>
    <w:rsid w:val="00D47992"/>
    <w:rsid w:val="00D50C03"/>
    <w:rsid w:val="00D51420"/>
    <w:rsid w:val="00D51652"/>
    <w:rsid w:val="00D52ED0"/>
    <w:rsid w:val="00D5345B"/>
    <w:rsid w:val="00D54716"/>
    <w:rsid w:val="00D55047"/>
    <w:rsid w:val="00D55AD6"/>
    <w:rsid w:val="00D55ADF"/>
    <w:rsid w:val="00D55CCC"/>
    <w:rsid w:val="00D55E1D"/>
    <w:rsid w:val="00D55FC1"/>
    <w:rsid w:val="00D563B0"/>
    <w:rsid w:val="00D5673A"/>
    <w:rsid w:val="00D56DC0"/>
    <w:rsid w:val="00D57E2C"/>
    <w:rsid w:val="00D57FEF"/>
    <w:rsid w:val="00D60A05"/>
    <w:rsid w:val="00D60B24"/>
    <w:rsid w:val="00D60CF8"/>
    <w:rsid w:val="00D61227"/>
    <w:rsid w:val="00D614DE"/>
    <w:rsid w:val="00D61ABB"/>
    <w:rsid w:val="00D6247E"/>
    <w:rsid w:val="00D63503"/>
    <w:rsid w:val="00D63C6C"/>
    <w:rsid w:val="00D6467A"/>
    <w:rsid w:val="00D64732"/>
    <w:rsid w:val="00D64850"/>
    <w:rsid w:val="00D64D85"/>
    <w:rsid w:val="00D65C5A"/>
    <w:rsid w:val="00D66962"/>
    <w:rsid w:val="00D66A40"/>
    <w:rsid w:val="00D66B27"/>
    <w:rsid w:val="00D66C5D"/>
    <w:rsid w:val="00D67167"/>
    <w:rsid w:val="00D674C2"/>
    <w:rsid w:val="00D701A7"/>
    <w:rsid w:val="00D709CC"/>
    <w:rsid w:val="00D70B21"/>
    <w:rsid w:val="00D70FE6"/>
    <w:rsid w:val="00D71848"/>
    <w:rsid w:val="00D7185E"/>
    <w:rsid w:val="00D72188"/>
    <w:rsid w:val="00D729D8"/>
    <w:rsid w:val="00D73473"/>
    <w:rsid w:val="00D7402F"/>
    <w:rsid w:val="00D7428B"/>
    <w:rsid w:val="00D7440B"/>
    <w:rsid w:val="00D74DB8"/>
    <w:rsid w:val="00D74F88"/>
    <w:rsid w:val="00D7602D"/>
    <w:rsid w:val="00D766C9"/>
    <w:rsid w:val="00D76C2F"/>
    <w:rsid w:val="00D77B63"/>
    <w:rsid w:val="00D809CF"/>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CF5"/>
    <w:rsid w:val="00D9520B"/>
    <w:rsid w:val="00D95B17"/>
    <w:rsid w:val="00D960F0"/>
    <w:rsid w:val="00D964E1"/>
    <w:rsid w:val="00D9688E"/>
    <w:rsid w:val="00D97980"/>
    <w:rsid w:val="00D97D5E"/>
    <w:rsid w:val="00DA0631"/>
    <w:rsid w:val="00DA0CD5"/>
    <w:rsid w:val="00DA1609"/>
    <w:rsid w:val="00DA160D"/>
    <w:rsid w:val="00DA17BC"/>
    <w:rsid w:val="00DA1EAC"/>
    <w:rsid w:val="00DA2044"/>
    <w:rsid w:val="00DA2E1E"/>
    <w:rsid w:val="00DA4F30"/>
    <w:rsid w:val="00DA5187"/>
    <w:rsid w:val="00DA682D"/>
    <w:rsid w:val="00DA6BFA"/>
    <w:rsid w:val="00DB1410"/>
    <w:rsid w:val="00DB1905"/>
    <w:rsid w:val="00DB23EC"/>
    <w:rsid w:val="00DB2ECC"/>
    <w:rsid w:val="00DB37C2"/>
    <w:rsid w:val="00DB3EC1"/>
    <w:rsid w:val="00DB4117"/>
    <w:rsid w:val="00DB47FA"/>
    <w:rsid w:val="00DB5247"/>
    <w:rsid w:val="00DB66B2"/>
    <w:rsid w:val="00DB79BE"/>
    <w:rsid w:val="00DC05DA"/>
    <w:rsid w:val="00DC0C78"/>
    <w:rsid w:val="00DC287F"/>
    <w:rsid w:val="00DC2EAC"/>
    <w:rsid w:val="00DC30BD"/>
    <w:rsid w:val="00DC394A"/>
    <w:rsid w:val="00DC43EB"/>
    <w:rsid w:val="00DC46FF"/>
    <w:rsid w:val="00DC4C10"/>
    <w:rsid w:val="00DC4E41"/>
    <w:rsid w:val="00DC547E"/>
    <w:rsid w:val="00DC66FF"/>
    <w:rsid w:val="00DC7F46"/>
    <w:rsid w:val="00DD0D61"/>
    <w:rsid w:val="00DD1A5F"/>
    <w:rsid w:val="00DD1BA9"/>
    <w:rsid w:val="00DD2612"/>
    <w:rsid w:val="00DD37D9"/>
    <w:rsid w:val="00DD3CD7"/>
    <w:rsid w:val="00DD3E0A"/>
    <w:rsid w:val="00DD3FA2"/>
    <w:rsid w:val="00DD3FC4"/>
    <w:rsid w:val="00DD4594"/>
    <w:rsid w:val="00DD45B0"/>
    <w:rsid w:val="00DD463E"/>
    <w:rsid w:val="00DD46FC"/>
    <w:rsid w:val="00DD4A8A"/>
    <w:rsid w:val="00DD57A8"/>
    <w:rsid w:val="00DD592B"/>
    <w:rsid w:val="00DD5BD3"/>
    <w:rsid w:val="00DD66B3"/>
    <w:rsid w:val="00DD7486"/>
    <w:rsid w:val="00DE0509"/>
    <w:rsid w:val="00DE0BEC"/>
    <w:rsid w:val="00DE0E25"/>
    <w:rsid w:val="00DE0F2D"/>
    <w:rsid w:val="00DE181B"/>
    <w:rsid w:val="00DE4FA3"/>
    <w:rsid w:val="00DE62C7"/>
    <w:rsid w:val="00DE6C48"/>
    <w:rsid w:val="00DE7F08"/>
    <w:rsid w:val="00DE7FA3"/>
    <w:rsid w:val="00DF0530"/>
    <w:rsid w:val="00DF1287"/>
    <w:rsid w:val="00DF1639"/>
    <w:rsid w:val="00DF20E2"/>
    <w:rsid w:val="00DF2972"/>
    <w:rsid w:val="00DF2B29"/>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3D67"/>
    <w:rsid w:val="00E0461E"/>
    <w:rsid w:val="00E0466A"/>
    <w:rsid w:val="00E04CE4"/>
    <w:rsid w:val="00E04E5B"/>
    <w:rsid w:val="00E05065"/>
    <w:rsid w:val="00E0524C"/>
    <w:rsid w:val="00E05588"/>
    <w:rsid w:val="00E05D88"/>
    <w:rsid w:val="00E05F06"/>
    <w:rsid w:val="00E05F1E"/>
    <w:rsid w:val="00E067DB"/>
    <w:rsid w:val="00E10B4A"/>
    <w:rsid w:val="00E119DB"/>
    <w:rsid w:val="00E1287A"/>
    <w:rsid w:val="00E13124"/>
    <w:rsid w:val="00E13DC3"/>
    <w:rsid w:val="00E141E7"/>
    <w:rsid w:val="00E14781"/>
    <w:rsid w:val="00E14F03"/>
    <w:rsid w:val="00E150AC"/>
    <w:rsid w:val="00E15CA6"/>
    <w:rsid w:val="00E16B8D"/>
    <w:rsid w:val="00E17111"/>
    <w:rsid w:val="00E17A98"/>
    <w:rsid w:val="00E17BB8"/>
    <w:rsid w:val="00E17EA0"/>
    <w:rsid w:val="00E20252"/>
    <w:rsid w:val="00E20B74"/>
    <w:rsid w:val="00E2144A"/>
    <w:rsid w:val="00E21532"/>
    <w:rsid w:val="00E219E7"/>
    <w:rsid w:val="00E21AC4"/>
    <w:rsid w:val="00E21E92"/>
    <w:rsid w:val="00E22259"/>
    <w:rsid w:val="00E2238B"/>
    <w:rsid w:val="00E22926"/>
    <w:rsid w:val="00E22ACC"/>
    <w:rsid w:val="00E22E32"/>
    <w:rsid w:val="00E2387A"/>
    <w:rsid w:val="00E2394D"/>
    <w:rsid w:val="00E23B07"/>
    <w:rsid w:val="00E24174"/>
    <w:rsid w:val="00E24381"/>
    <w:rsid w:val="00E24424"/>
    <w:rsid w:val="00E24443"/>
    <w:rsid w:val="00E2452E"/>
    <w:rsid w:val="00E25DC5"/>
    <w:rsid w:val="00E26190"/>
    <w:rsid w:val="00E27C31"/>
    <w:rsid w:val="00E307E9"/>
    <w:rsid w:val="00E30DA3"/>
    <w:rsid w:val="00E310E1"/>
    <w:rsid w:val="00E313AA"/>
    <w:rsid w:val="00E31E54"/>
    <w:rsid w:val="00E31FF9"/>
    <w:rsid w:val="00E32A9C"/>
    <w:rsid w:val="00E34135"/>
    <w:rsid w:val="00E34995"/>
    <w:rsid w:val="00E355AA"/>
    <w:rsid w:val="00E371CE"/>
    <w:rsid w:val="00E37DEB"/>
    <w:rsid w:val="00E406FC"/>
    <w:rsid w:val="00E40E7D"/>
    <w:rsid w:val="00E41AAB"/>
    <w:rsid w:val="00E41B97"/>
    <w:rsid w:val="00E442D7"/>
    <w:rsid w:val="00E44717"/>
    <w:rsid w:val="00E45669"/>
    <w:rsid w:val="00E4585F"/>
    <w:rsid w:val="00E465D8"/>
    <w:rsid w:val="00E469EE"/>
    <w:rsid w:val="00E46F0E"/>
    <w:rsid w:val="00E4711F"/>
    <w:rsid w:val="00E47C17"/>
    <w:rsid w:val="00E47EF7"/>
    <w:rsid w:val="00E51486"/>
    <w:rsid w:val="00E527E5"/>
    <w:rsid w:val="00E52DF0"/>
    <w:rsid w:val="00E53DEA"/>
    <w:rsid w:val="00E53EE2"/>
    <w:rsid w:val="00E543BE"/>
    <w:rsid w:val="00E54970"/>
    <w:rsid w:val="00E55900"/>
    <w:rsid w:val="00E569CD"/>
    <w:rsid w:val="00E56C9D"/>
    <w:rsid w:val="00E56EF0"/>
    <w:rsid w:val="00E57877"/>
    <w:rsid w:val="00E57C47"/>
    <w:rsid w:val="00E57C7E"/>
    <w:rsid w:val="00E602A9"/>
    <w:rsid w:val="00E60466"/>
    <w:rsid w:val="00E6108A"/>
    <w:rsid w:val="00E620F7"/>
    <w:rsid w:val="00E622D2"/>
    <w:rsid w:val="00E62E62"/>
    <w:rsid w:val="00E633FE"/>
    <w:rsid w:val="00E63B41"/>
    <w:rsid w:val="00E63F91"/>
    <w:rsid w:val="00E64446"/>
    <w:rsid w:val="00E644E6"/>
    <w:rsid w:val="00E64858"/>
    <w:rsid w:val="00E64D9F"/>
    <w:rsid w:val="00E65076"/>
    <w:rsid w:val="00E66D1A"/>
    <w:rsid w:val="00E67724"/>
    <w:rsid w:val="00E67777"/>
    <w:rsid w:val="00E7019C"/>
    <w:rsid w:val="00E70ED7"/>
    <w:rsid w:val="00E71523"/>
    <w:rsid w:val="00E71706"/>
    <w:rsid w:val="00E71782"/>
    <w:rsid w:val="00E717D5"/>
    <w:rsid w:val="00E71BF1"/>
    <w:rsid w:val="00E71F29"/>
    <w:rsid w:val="00E720C5"/>
    <w:rsid w:val="00E72B09"/>
    <w:rsid w:val="00E72EF5"/>
    <w:rsid w:val="00E73282"/>
    <w:rsid w:val="00E73295"/>
    <w:rsid w:val="00E735F6"/>
    <w:rsid w:val="00E73A68"/>
    <w:rsid w:val="00E7509B"/>
    <w:rsid w:val="00E75FA6"/>
    <w:rsid w:val="00E766B4"/>
    <w:rsid w:val="00E8057A"/>
    <w:rsid w:val="00E815C1"/>
    <w:rsid w:val="00E81904"/>
    <w:rsid w:val="00E81C94"/>
    <w:rsid w:val="00E81E33"/>
    <w:rsid w:val="00E81EA7"/>
    <w:rsid w:val="00E81F0A"/>
    <w:rsid w:val="00E82F6D"/>
    <w:rsid w:val="00E82FAC"/>
    <w:rsid w:val="00E86A5E"/>
    <w:rsid w:val="00E86ECC"/>
    <w:rsid w:val="00E86FAE"/>
    <w:rsid w:val="00E90568"/>
    <w:rsid w:val="00E91245"/>
    <w:rsid w:val="00E9154F"/>
    <w:rsid w:val="00E91BDB"/>
    <w:rsid w:val="00E91E03"/>
    <w:rsid w:val="00E92CC1"/>
    <w:rsid w:val="00E936C3"/>
    <w:rsid w:val="00E94262"/>
    <w:rsid w:val="00E94D2A"/>
    <w:rsid w:val="00E9595C"/>
    <w:rsid w:val="00E95CBE"/>
    <w:rsid w:val="00E95D6A"/>
    <w:rsid w:val="00E95DCE"/>
    <w:rsid w:val="00E96612"/>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4E4C"/>
    <w:rsid w:val="00EA56D5"/>
    <w:rsid w:val="00EA5744"/>
    <w:rsid w:val="00EA5996"/>
    <w:rsid w:val="00EA6824"/>
    <w:rsid w:val="00EA68B5"/>
    <w:rsid w:val="00EA6975"/>
    <w:rsid w:val="00EA6ACC"/>
    <w:rsid w:val="00EA7A5E"/>
    <w:rsid w:val="00EA7F72"/>
    <w:rsid w:val="00EB0122"/>
    <w:rsid w:val="00EB0881"/>
    <w:rsid w:val="00EB16A9"/>
    <w:rsid w:val="00EB2143"/>
    <w:rsid w:val="00EB2792"/>
    <w:rsid w:val="00EB35B6"/>
    <w:rsid w:val="00EB368D"/>
    <w:rsid w:val="00EB3D87"/>
    <w:rsid w:val="00EB3EFF"/>
    <w:rsid w:val="00EB42A3"/>
    <w:rsid w:val="00EB4D20"/>
    <w:rsid w:val="00EB4E6F"/>
    <w:rsid w:val="00EB5561"/>
    <w:rsid w:val="00EB7500"/>
    <w:rsid w:val="00EB75CE"/>
    <w:rsid w:val="00EC00B0"/>
    <w:rsid w:val="00EC07B8"/>
    <w:rsid w:val="00EC09FD"/>
    <w:rsid w:val="00EC17A8"/>
    <w:rsid w:val="00EC23F7"/>
    <w:rsid w:val="00EC3348"/>
    <w:rsid w:val="00EC3DA2"/>
    <w:rsid w:val="00EC40D1"/>
    <w:rsid w:val="00EC4D66"/>
    <w:rsid w:val="00EC5331"/>
    <w:rsid w:val="00EC5613"/>
    <w:rsid w:val="00EC5F23"/>
    <w:rsid w:val="00EC63FD"/>
    <w:rsid w:val="00EC6F96"/>
    <w:rsid w:val="00EC7622"/>
    <w:rsid w:val="00ED2831"/>
    <w:rsid w:val="00ED2972"/>
    <w:rsid w:val="00ED2A9F"/>
    <w:rsid w:val="00ED3233"/>
    <w:rsid w:val="00ED3289"/>
    <w:rsid w:val="00ED3421"/>
    <w:rsid w:val="00ED3E32"/>
    <w:rsid w:val="00ED40DA"/>
    <w:rsid w:val="00ED4D56"/>
    <w:rsid w:val="00ED4E8C"/>
    <w:rsid w:val="00ED4F08"/>
    <w:rsid w:val="00ED5AC9"/>
    <w:rsid w:val="00ED5EAD"/>
    <w:rsid w:val="00ED65BA"/>
    <w:rsid w:val="00ED65C0"/>
    <w:rsid w:val="00ED669B"/>
    <w:rsid w:val="00ED72AC"/>
    <w:rsid w:val="00ED7B41"/>
    <w:rsid w:val="00EE043D"/>
    <w:rsid w:val="00EE1313"/>
    <w:rsid w:val="00EE29DE"/>
    <w:rsid w:val="00EE2AA8"/>
    <w:rsid w:val="00EE335E"/>
    <w:rsid w:val="00EE38DF"/>
    <w:rsid w:val="00EE3BA3"/>
    <w:rsid w:val="00EE3FA4"/>
    <w:rsid w:val="00EE438A"/>
    <w:rsid w:val="00EE4B9A"/>
    <w:rsid w:val="00EE5A8A"/>
    <w:rsid w:val="00EE5F6C"/>
    <w:rsid w:val="00EE668B"/>
    <w:rsid w:val="00EE7108"/>
    <w:rsid w:val="00EE781F"/>
    <w:rsid w:val="00EE7866"/>
    <w:rsid w:val="00EF12D0"/>
    <w:rsid w:val="00EF13D6"/>
    <w:rsid w:val="00EF156A"/>
    <w:rsid w:val="00EF1B9B"/>
    <w:rsid w:val="00EF264F"/>
    <w:rsid w:val="00EF27F9"/>
    <w:rsid w:val="00EF2D37"/>
    <w:rsid w:val="00EF4594"/>
    <w:rsid w:val="00EF49C4"/>
    <w:rsid w:val="00EF4AEF"/>
    <w:rsid w:val="00EF4CFE"/>
    <w:rsid w:val="00EF549F"/>
    <w:rsid w:val="00EF6B51"/>
    <w:rsid w:val="00EF7188"/>
    <w:rsid w:val="00EF7257"/>
    <w:rsid w:val="00EF74D3"/>
    <w:rsid w:val="00EF7C45"/>
    <w:rsid w:val="00F022B1"/>
    <w:rsid w:val="00F02855"/>
    <w:rsid w:val="00F03969"/>
    <w:rsid w:val="00F0472C"/>
    <w:rsid w:val="00F0494E"/>
    <w:rsid w:val="00F05327"/>
    <w:rsid w:val="00F05F50"/>
    <w:rsid w:val="00F063BE"/>
    <w:rsid w:val="00F0640F"/>
    <w:rsid w:val="00F0678E"/>
    <w:rsid w:val="00F06B9E"/>
    <w:rsid w:val="00F0716F"/>
    <w:rsid w:val="00F07ACC"/>
    <w:rsid w:val="00F103EC"/>
    <w:rsid w:val="00F104D2"/>
    <w:rsid w:val="00F104FE"/>
    <w:rsid w:val="00F10DB9"/>
    <w:rsid w:val="00F10F12"/>
    <w:rsid w:val="00F10F62"/>
    <w:rsid w:val="00F118B2"/>
    <w:rsid w:val="00F140FE"/>
    <w:rsid w:val="00F147D3"/>
    <w:rsid w:val="00F1496B"/>
    <w:rsid w:val="00F14B5D"/>
    <w:rsid w:val="00F14F65"/>
    <w:rsid w:val="00F16915"/>
    <w:rsid w:val="00F1762B"/>
    <w:rsid w:val="00F177EE"/>
    <w:rsid w:val="00F2008F"/>
    <w:rsid w:val="00F202AA"/>
    <w:rsid w:val="00F206EC"/>
    <w:rsid w:val="00F21325"/>
    <w:rsid w:val="00F22C58"/>
    <w:rsid w:val="00F23972"/>
    <w:rsid w:val="00F24374"/>
    <w:rsid w:val="00F24D68"/>
    <w:rsid w:val="00F254D6"/>
    <w:rsid w:val="00F255E0"/>
    <w:rsid w:val="00F26068"/>
    <w:rsid w:val="00F26F2E"/>
    <w:rsid w:val="00F27C85"/>
    <w:rsid w:val="00F27CEB"/>
    <w:rsid w:val="00F30CC1"/>
    <w:rsid w:val="00F32CAC"/>
    <w:rsid w:val="00F3358C"/>
    <w:rsid w:val="00F34451"/>
    <w:rsid w:val="00F35205"/>
    <w:rsid w:val="00F35B46"/>
    <w:rsid w:val="00F3647D"/>
    <w:rsid w:val="00F3669B"/>
    <w:rsid w:val="00F376A8"/>
    <w:rsid w:val="00F404AF"/>
    <w:rsid w:val="00F410E1"/>
    <w:rsid w:val="00F411F7"/>
    <w:rsid w:val="00F417E6"/>
    <w:rsid w:val="00F41E79"/>
    <w:rsid w:val="00F428F8"/>
    <w:rsid w:val="00F4407F"/>
    <w:rsid w:val="00F443EC"/>
    <w:rsid w:val="00F4442E"/>
    <w:rsid w:val="00F45430"/>
    <w:rsid w:val="00F46482"/>
    <w:rsid w:val="00F46F34"/>
    <w:rsid w:val="00F47592"/>
    <w:rsid w:val="00F47B2E"/>
    <w:rsid w:val="00F5021E"/>
    <w:rsid w:val="00F515D2"/>
    <w:rsid w:val="00F52BB9"/>
    <w:rsid w:val="00F5306F"/>
    <w:rsid w:val="00F53563"/>
    <w:rsid w:val="00F536F8"/>
    <w:rsid w:val="00F53D29"/>
    <w:rsid w:val="00F540B8"/>
    <w:rsid w:val="00F541AF"/>
    <w:rsid w:val="00F54277"/>
    <w:rsid w:val="00F54E01"/>
    <w:rsid w:val="00F559ED"/>
    <w:rsid w:val="00F5723F"/>
    <w:rsid w:val="00F572C0"/>
    <w:rsid w:val="00F60BD8"/>
    <w:rsid w:val="00F6246A"/>
    <w:rsid w:val="00F62831"/>
    <w:rsid w:val="00F628B8"/>
    <w:rsid w:val="00F648C2"/>
    <w:rsid w:val="00F64B40"/>
    <w:rsid w:val="00F6596A"/>
    <w:rsid w:val="00F65A81"/>
    <w:rsid w:val="00F6671F"/>
    <w:rsid w:val="00F66C9D"/>
    <w:rsid w:val="00F670D5"/>
    <w:rsid w:val="00F67544"/>
    <w:rsid w:val="00F67C5D"/>
    <w:rsid w:val="00F7037D"/>
    <w:rsid w:val="00F70557"/>
    <w:rsid w:val="00F70E2D"/>
    <w:rsid w:val="00F72869"/>
    <w:rsid w:val="00F7459A"/>
    <w:rsid w:val="00F75291"/>
    <w:rsid w:val="00F753BE"/>
    <w:rsid w:val="00F75416"/>
    <w:rsid w:val="00F763A5"/>
    <w:rsid w:val="00F76511"/>
    <w:rsid w:val="00F77161"/>
    <w:rsid w:val="00F77C9E"/>
    <w:rsid w:val="00F8126E"/>
    <w:rsid w:val="00F81313"/>
    <w:rsid w:val="00F81388"/>
    <w:rsid w:val="00F81889"/>
    <w:rsid w:val="00F81A32"/>
    <w:rsid w:val="00F82768"/>
    <w:rsid w:val="00F83139"/>
    <w:rsid w:val="00F83AA7"/>
    <w:rsid w:val="00F83C85"/>
    <w:rsid w:val="00F84C4C"/>
    <w:rsid w:val="00F86097"/>
    <w:rsid w:val="00F86CBB"/>
    <w:rsid w:val="00F87037"/>
    <w:rsid w:val="00F87679"/>
    <w:rsid w:val="00F87B0D"/>
    <w:rsid w:val="00F910EC"/>
    <w:rsid w:val="00F912BE"/>
    <w:rsid w:val="00F91A1F"/>
    <w:rsid w:val="00F920FF"/>
    <w:rsid w:val="00F92565"/>
    <w:rsid w:val="00F92C98"/>
    <w:rsid w:val="00F939E8"/>
    <w:rsid w:val="00F946F7"/>
    <w:rsid w:val="00F95768"/>
    <w:rsid w:val="00F95D9C"/>
    <w:rsid w:val="00F9610C"/>
    <w:rsid w:val="00F967D7"/>
    <w:rsid w:val="00F968CB"/>
    <w:rsid w:val="00F969AC"/>
    <w:rsid w:val="00F97FB1"/>
    <w:rsid w:val="00FA05CE"/>
    <w:rsid w:val="00FA0E55"/>
    <w:rsid w:val="00FA1FE9"/>
    <w:rsid w:val="00FA255C"/>
    <w:rsid w:val="00FA2757"/>
    <w:rsid w:val="00FA3422"/>
    <w:rsid w:val="00FA3DD4"/>
    <w:rsid w:val="00FA42C3"/>
    <w:rsid w:val="00FA460D"/>
    <w:rsid w:val="00FA4CD0"/>
    <w:rsid w:val="00FA4DBD"/>
    <w:rsid w:val="00FA5253"/>
    <w:rsid w:val="00FA6338"/>
    <w:rsid w:val="00FA6CF0"/>
    <w:rsid w:val="00FA6DD7"/>
    <w:rsid w:val="00FA73FF"/>
    <w:rsid w:val="00FA7507"/>
    <w:rsid w:val="00FA7842"/>
    <w:rsid w:val="00FB0999"/>
    <w:rsid w:val="00FB0D24"/>
    <w:rsid w:val="00FB1856"/>
    <w:rsid w:val="00FB1DD2"/>
    <w:rsid w:val="00FB212F"/>
    <w:rsid w:val="00FB3195"/>
    <w:rsid w:val="00FB340F"/>
    <w:rsid w:val="00FB345A"/>
    <w:rsid w:val="00FB3F04"/>
    <w:rsid w:val="00FB3FA8"/>
    <w:rsid w:val="00FB42BC"/>
    <w:rsid w:val="00FB4666"/>
    <w:rsid w:val="00FB4748"/>
    <w:rsid w:val="00FB4C8A"/>
    <w:rsid w:val="00FB4EE5"/>
    <w:rsid w:val="00FB63BA"/>
    <w:rsid w:val="00FB7EA0"/>
    <w:rsid w:val="00FC04A8"/>
    <w:rsid w:val="00FC1295"/>
    <w:rsid w:val="00FC18DA"/>
    <w:rsid w:val="00FC28D0"/>
    <w:rsid w:val="00FC29A7"/>
    <w:rsid w:val="00FC2A43"/>
    <w:rsid w:val="00FC3250"/>
    <w:rsid w:val="00FC3739"/>
    <w:rsid w:val="00FC405B"/>
    <w:rsid w:val="00FC45F8"/>
    <w:rsid w:val="00FC4792"/>
    <w:rsid w:val="00FC48EA"/>
    <w:rsid w:val="00FC4DE7"/>
    <w:rsid w:val="00FC50E0"/>
    <w:rsid w:val="00FC5597"/>
    <w:rsid w:val="00FC6EB2"/>
    <w:rsid w:val="00FD037F"/>
    <w:rsid w:val="00FD1651"/>
    <w:rsid w:val="00FD2A87"/>
    <w:rsid w:val="00FD347B"/>
    <w:rsid w:val="00FD3E9C"/>
    <w:rsid w:val="00FD476F"/>
    <w:rsid w:val="00FD5061"/>
    <w:rsid w:val="00FD585C"/>
    <w:rsid w:val="00FD5B21"/>
    <w:rsid w:val="00FD5FF1"/>
    <w:rsid w:val="00FD648A"/>
    <w:rsid w:val="00FD72D3"/>
    <w:rsid w:val="00FD751C"/>
    <w:rsid w:val="00FD77F0"/>
    <w:rsid w:val="00FD79F4"/>
    <w:rsid w:val="00FE10B1"/>
    <w:rsid w:val="00FE1747"/>
    <w:rsid w:val="00FE33EB"/>
    <w:rsid w:val="00FE36FF"/>
    <w:rsid w:val="00FE397B"/>
    <w:rsid w:val="00FE3EA0"/>
    <w:rsid w:val="00FE5917"/>
    <w:rsid w:val="00FE59EF"/>
    <w:rsid w:val="00FE6636"/>
    <w:rsid w:val="00FE6D6E"/>
    <w:rsid w:val="00FE6F3A"/>
    <w:rsid w:val="00FE77D8"/>
    <w:rsid w:val="00FE7B0A"/>
    <w:rsid w:val="00FE7B69"/>
    <w:rsid w:val="00FF18F7"/>
    <w:rsid w:val="00FF1BE1"/>
    <w:rsid w:val="00FF29E3"/>
    <w:rsid w:val="00FF3910"/>
    <w:rsid w:val="00FF399B"/>
    <w:rsid w:val="00FF3B21"/>
    <w:rsid w:val="00FF3EB4"/>
    <w:rsid w:val="00FF404A"/>
    <w:rsid w:val="00FF4778"/>
    <w:rsid w:val="00FF664D"/>
    <w:rsid w:val="00FF7DEA"/>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DE1AC37"/>
  <w15:docId w15:val="{540623F3-E118-4E1F-963B-F7D158965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D54716"/>
    <w:pPr>
      <w:widowControl w:val="0"/>
      <w:numPr>
        <w:ilvl w:val="2"/>
        <w:numId w:val="16"/>
      </w:numPr>
      <w:spacing w:before="240" w:after="240"/>
      <w:outlineLvl w:val="2"/>
    </w:pPr>
    <w:rPr>
      <w:rFonts w:ascii="Cambria" w:eastAsiaTheme="minorHAnsi" w:hAnsi="Cambria"/>
      <w:b/>
      <w:color w:val="C00000"/>
      <w:spacing w:val="0"/>
      <w:sz w:val="20"/>
    </w:rPr>
  </w:style>
  <w:style w:type="paragraph" w:styleId="Heading4">
    <w:name w:val="heading 4"/>
    <w:basedOn w:val="Subtitle"/>
    <w:next w:val="Normal"/>
    <w:link w:val="Heading4Char"/>
    <w:autoRedefine/>
    <w:uiPriority w:val="9"/>
    <w:unhideWhenUsed/>
    <w:qFormat/>
    <w:rsid w:val="00172CD9"/>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92429C"/>
    <w:pPr>
      <w:widowControl w:val="0"/>
      <w:numPr>
        <w:ilvl w:val="4"/>
        <w:numId w:val="16"/>
      </w:numPr>
      <w:tabs>
        <w:tab w:val="left" w:pos="1418"/>
      </w:tabs>
      <w:ind w:left="1134" w:hanging="425"/>
      <w:outlineLvl w:val="4"/>
    </w:pPr>
    <w:rPr>
      <w:rFonts w:eastAsiaTheme="majorEastAsia" w:cstheme="majorBidi"/>
    </w:rPr>
  </w:style>
  <w:style w:type="paragraph" w:styleId="Heading6">
    <w:name w:val="heading 6"/>
    <w:next w:val="Normal"/>
    <w:link w:val="Heading6Char"/>
    <w:autoRedefine/>
    <w:uiPriority w:val="9"/>
    <w:unhideWhenUsed/>
    <w:qFormat/>
    <w:rsid w:val="00222E5A"/>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AB383F"/>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54716"/>
    <w:rPr>
      <w:rFonts w:ascii="Cambria" w:hAnsi="Cambria"/>
      <w:b/>
      <w:color w:val="C00000"/>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172CD9"/>
    <w:rPr>
      <w:rFonts w:ascii="Cambria" w:hAnsi="Cambria" w:cs="Arial"/>
      <w:sz w:val="20"/>
      <w:szCs w:val="20"/>
      <w:lang w:val="sk-SK"/>
    </w:rPr>
  </w:style>
  <w:style w:type="character" w:customStyle="1" w:styleId="Heading5Char">
    <w:name w:val="Heading 5 Char"/>
    <w:basedOn w:val="DefaultParagraphFont"/>
    <w:link w:val="Heading5"/>
    <w:uiPriority w:val="9"/>
    <w:rsid w:val="0092429C"/>
    <w:rPr>
      <w:rFonts w:ascii="Cambria" w:eastAsiaTheme="majorEastAsia" w:hAnsi="Cambria" w:cstheme="majorBidi"/>
      <w:sz w:val="20"/>
      <w:szCs w:val="22"/>
      <w:lang w:val="sk-SK"/>
    </w:rPr>
  </w:style>
  <w:style w:type="character" w:customStyle="1" w:styleId="Heading6Char">
    <w:name w:val="Heading 6 Char"/>
    <w:basedOn w:val="DefaultParagraphFont"/>
    <w:link w:val="Heading6"/>
    <w:rsid w:val="00222E5A"/>
    <w:rPr>
      <w:rFonts w:ascii="Cambria" w:eastAsiaTheme="majorEastAsia" w:hAnsi="Cambria" w:cstheme="majorBidi"/>
      <w:sz w:val="20"/>
      <w:szCs w:val="32"/>
      <w:lang w:val="sk-SK"/>
    </w:rPr>
  </w:style>
  <w:style w:type="character" w:customStyle="1" w:styleId="Heading7Char">
    <w:name w:val="Heading 7 Char"/>
    <w:basedOn w:val="DefaultParagraphFont"/>
    <w:link w:val="Heading7"/>
    <w:rsid w:val="00AB383F"/>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Odsek,ZOZNAM,Tabuľka,Table,Bullet List,FooterText,numbered,Paragraphe de liste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Odsek Char,ZOZNAM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 w:type="character" w:customStyle="1" w:styleId="UnresolvedMention4">
    <w:name w:val="Unresolved Mention4"/>
    <w:basedOn w:val="DefaultParagraphFont"/>
    <w:uiPriority w:val="99"/>
    <w:semiHidden/>
    <w:unhideWhenUsed/>
    <w:rsid w:val="008E069F"/>
    <w:rPr>
      <w:color w:val="605E5C"/>
      <w:shd w:val="clear" w:color="auto" w:fill="E1DFDD"/>
    </w:rPr>
  </w:style>
  <w:style w:type="paragraph" w:styleId="NormalWeb">
    <w:name w:val="Normal (Web)"/>
    <w:basedOn w:val="Normal"/>
    <w:uiPriority w:val="99"/>
    <w:semiHidden/>
    <w:unhideWhenUsed/>
    <w:rsid w:val="00DC4E41"/>
    <w:pPr>
      <w:spacing w:before="100" w:beforeAutospacing="1" w:after="100" w:afterAutospacing="1" w:line="240" w:lineRule="auto"/>
      <w:jc w:val="left"/>
    </w:pPr>
    <w:rPr>
      <w:rFonts w:ascii="Times New Roman" w:eastAsia="Times New Roman" w:hAnsi="Times New Roman" w:cs="Times New Roman"/>
      <w:sz w:val="24"/>
      <w:szCs w:val="24"/>
      <w:lang w:eastAsia="sk-SK"/>
    </w:rPr>
  </w:style>
  <w:style w:type="paragraph" w:customStyle="1" w:styleId="wText1">
    <w:name w:val="wText1"/>
    <w:basedOn w:val="Normal"/>
    <w:uiPriority w:val="1"/>
    <w:qFormat/>
    <w:rsid w:val="00222E5A"/>
    <w:pPr>
      <w:spacing w:after="180" w:line="240" w:lineRule="auto"/>
      <w:ind w:left="720"/>
    </w:pPr>
    <w:rPr>
      <w:rFonts w:ascii="Times New Roman" w:eastAsia="MS Mincho"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89397947">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260527319">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59882684">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888540142">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305763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53881204">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06150509">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vo.gov.sk/jednotny-europsky-dokument-pre-verejne-obstaravanie-602.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8976F5C-A597-43BD-93AA-88614FB36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89</TotalTime>
  <Pages>26</Pages>
  <Words>10085</Words>
  <Characters>57487</Characters>
  <Application>Microsoft Office Word</Application>
  <DocSecurity>0</DocSecurity>
  <Lines>479</Lines>
  <Paragraphs>134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67438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Štrbová</dc:creator>
  <cp:lastModifiedBy>Tomas Uricek</cp:lastModifiedBy>
  <cp:revision>11</cp:revision>
  <cp:lastPrinted>2019-07-17T07:32:00Z</cp:lastPrinted>
  <dcterms:created xsi:type="dcterms:W3CDTF">2021-07-21T05:27:00Z</dcterms:created>
  <dcterms:modified xsi:type="dcterms:W3CDTF">2021-08-18T09:51:00Z</dcterms:modified>
</cp:coreProperties>
</file>