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03FB3" w14:textId="77777777" w:rsidR="000F3CE9" w:rsidRPr="00845FDD" w:rsidRDefault="000F3CE9" w:rsidP="00845FDD">
      <w:pPr>
        <w:spacing w:after="0" w:line="240" w:lineRule="auto"/>
        <w:rPr>
          <w:rFonts w:ascii="Nudista" w:hAnsi="Nudista" w:cs="Proba Pro CE"/>
          <w:smallCaps/>
          <w:color w:val="008998"/>
          <w:sz w:val="40"/>
          <w:szCs w:val="40"/>
        </w:rPr>
      </w:pPr>
    </w:p>
    <w:p w14:paraId="20D775BF" w14:textId="77777777" w:rsidR="00806925" w:rsidRPr="00845FDD" w:rsidRDefault="00806925" w:rsidP="00845FDD">
      <w:pPr>
        <w:spacing w:after="0" w:line="240" w:lineRule="auto"/>
        <w:jc w:val="center"/>
        <w:rPr>
          <w:rFonts w:ascii="Nudista" w:hAnsi="Nudista" w:cs="Proba Pro CE"/>
          <w:smallCaps/>
          <w:color w:val="008998"/>
          <w:sz w:val="40"/>
          <w:szCs w:val="40"/>
        </w:rPr>
      </w:pPr>
    </w:p>
    <w:p w14:paraId="7BEF510F" w14:textId="4678BC2A" w:rsidR="0094391B" w:rsidRPr="00845FDD" w:rsidRDefault="0094391B" w:rsidP="00845FDD">
      <w:pPr>
        <w:spacing w:after="0" w:line="240" w:lineRule="auto"/>
        <w:jc w:val="center"/>
        <w:rPr>
          <w:rFonts w:ascii="Nudista" w:hAnsi="Nudista" w:cs="Proba Pro"/>
          <w:smallCaps/>
          <w:color w:val="008998"/>
          <w:sz w:val="40"/>
          <w:szCs w:val="40"/>
        </w:rPr>
      </w:pPr>
      <w:r w:rsidRPr="00845FDD">
        <w:rPr>
          <w:rFonts w:ascii="Nudista" w:hAnsi="Nudista" w:cs="Proba Pro CE"/>
          <w:smallCaps/>
          <w:color w:val="008998"/>
          <w:sz w:val="40"/>
          <w:szCs w:val="40"/>
        </w:rPr>
        <w:t>SÚŤAŽNÉ PODKLADY</w:t>
      </w:r>
    </w:p>
    <w:p w14:paraId="2705B9FE" w14:textId="4D00A2D8" w:rsidR="0094391B" w:rsidRPr="00845FDD" w:rsidRDefault="004E1F08" w:rsidP="00845FDD">
      <w:pPr>
        <w:tabs>
          <w:tab w:val="left" w:pos="1405"/>
        </w:tabs>
        <w:spacing w:after="0" w:line="240" w:lineRule="auto"/>
        <w:rPr>
          <w:rFonts w:ascii="Nudista" w:hAnsi="Nudista" w:cs="Proba Pro"/>
          <w:smallCaps/>
          <w:color w:val="008998"/>
          <w:sz w:val="40"/>
          <w:szCs w:val="40"/>
        </w:rPr>
      </w:pPr>
      <w:r w:rsidRPr="00845FDD">
        <w:rPr>
          <w:rFonts w:ascii="Nudista" w:hAnsi="Nudista" w:cs="Proba Pro"/>
          <w:smallCaps/>
          <w:color w:val="008998"/>
          <w:sz w:val="40"/>
          <w:szCs w:val="40"/>
        </w:rPr>
        <w:tab/>
      </w:r>
    </w:p>
    <w:p w14:paraId="21BCFD66" w14:textId="77777777" w:rsidR="0094391B" w:rsidRPr="00845FDD" w:rsidRDefault="0094391B" w:rsidP="00845FDD">
      <w:pPr>
        <w:spacing w:after="0" w:line="240" w:lineRule="auto"/>
        <w:jc w:val="center"/>
        <w:rPr>
          <w:rFonts w:ascii="Nudista" w:hAnsi="Nudista" w:cs="Proba Pro"/>
          <w:smallCaps/>
          <w:sz w:val="24"/>
          <w:szCs w:val="24"/>
        </w:rPr>
      </w:pPr>
    </w:p>
    <w:p w14:paraId="6A51E767" w14:textId="77777777" w:rsidR="0094391B" w:rsidRPr="00845FDD" w:rsidRDefault="0094391B" w:rsidP="00845FDD">
      <w:pPr>
        <w:spacing w:after="0" w:line="240" w:lineRule="auto"/>
        <w:jc w:val="center"/>
        <w:rPr>
          <w:rFonts w:ascii="Nudista" w:hAnsi="Nudista" w:cs="Proba Pro"/>
          <w:smallCaps/>
          <w:sz w:val="28"/>
          <w:szCs w:val="28"/>
        </w:rPr>
      </w:pPr>
      <w:r w:rsidRPr="00845FDD">
        <w:rPr>
          <w:rFonts w:ascii="Nudista" w:hAnsi="Nudista" w:cs="Proba Pro CE"/>
          <w:smallCaps/>
          <w:sz w:val="28"/>
          <w:szCs w:val="28"/>
        </w:rPr>
        <w:t>VEREJNÁ SÚŤAŽ</w:t>
      </w:r>
    </w:p>
    <w:p w14:paraId="632740D8" w14:textId="77777777" w:rsidR="0094391B" w:rsidRPr="00845FDD" w:rsidRDefault="0094391B" w:rsidP="00845FDD">
      <w:pPr>
        <w:spacing w:after="0" w:line="240" w:lineRule="auto"/>
        <w:jc w:val="center"/>
        <w:rPr>
          <w:rFonts w:ascii="Nudista" w:hAnsi="Nudista" w:cs="Proba Pro"/>
          <w:smallCaps/>
          <w:sz w:val="28"/>
          <w:szCs w:val="28"/>
        </w:rPr>
      </w:pPr>
    </w:p>
    <w:p w14:paraId="73EF83EB" w14:textId="77777777" w:rsidR="0094391B" w:rsidRPr="00845FDD" w:rsidRDefault="0094391B" w:rsidP="00845FDD">
      <w:pPr>
        <w:spacing w:after="0" w:line="240" w:lineRule="auto"/>
        <w:jc w:val="center"/>
        <w:rPr>
          <w:rFonts w:ascii="Nudista" w:hAnsi="Nudista" w:cs="Proba Pro"/>
          <w:smallCaps/>
          <w:sz w:val="28"/>
          <w:szCs w:val="28"/>
        </w:rPr>
      </w:pPr>
    </w:p>
    <w:p w14:paraId="46A4CC53" w14:textId="77777777" w:rsidR="0094391B" w:rsidRPr="00845FDD" w:rsidRDefault="0094391B" w:rsidP="00845FDD">
      <w:pPr>
        <w:spacing w:after="0" w:line="240" w:lineRule="auto"/>
        <w:jc w:val="center"/>
        <w:rPr>
          <w:rFonts w:ascii="Nudista" w:hAnsi="Nudista" w:cs="Proba Pro"/>
          <w:sz w:val="20"/>
          <w:szCs w:val="20"/>
        </w:rPr>
      </w:pPr>
      <w:r w:rsidRPr="00845FDD">
        <w:rPr>
          <w:rFonts w:ascii="Nudista" w:hAnsi="Nudista" w:cs="Proba Pro"/>
          <w:sz w:val="20"/>
          <w:szCs w:val="20"/>
        </w:rPr>
        <w:t>realizovaná v</w:t>
      </w:r>
      <w:r w:rsidRPr="00845FDD">
        <w:rPr>
          <w:rFonts w:ascii="Nudista" w:hAnsi="Nudista" w:cs="Calibri"/>
          <w:sz w:val="20"/>
          <w:szCs w:val="20"/>
        </w:rPr>
        <w:t> </w:t>
      </w:r>
      <w:r w:rsidRPr="00845FDD">
        <w:rPr>
          <w:rFonts w:ascii="Nudista" w:hAnsi="Nudista" w:cs="Proba Pro CE"/>
          <w:sz w:val="20"/>
          <w:szCs w:val="20"/>
        </w:rPr>
        <w:t xml:space="preserve">súlade so zákonom č. 343/2015 Z. z. o verejnom obstarávaní </w:t>
      </w:r>
      <w:r w:rsidRPr="00845FDD">
        <w:rPr>
          <w:rFonts w:ascii="Nudista" w:hAnsi="Nudista" w:cs="Proba Pro"/>
          <w:sz w:val="20"/>
          <w:szCs w:val="20"/>
        </w:rPr>
        <w:br/>
        <w:t>a o zmene a doplnení niektorých zákonov v platnom znení („</w:t>
      </w:r>
      <w:r w:rsidRPr="00845FDD">
        <w:rPr>
          <w:rFonts w:ascii="Nudista" w:hAnsi="Nudista" w:cs="Proba Pro"/>
          <w:b/>
          <w:sz w:val="20"/>
          <w:szCs w:val="20"/>
        </w:rPr>
        <w:t>ZVO</w:t>
      </w:r>
      <w:r w:rsidRPr="00845FDD">
        <w:rPr>
          <w:rFonts w:ascii="Nudista" w:hAnsi="Nudista" w:cs="Proba Pro"/>
          <w:sz w:val="20"/>
          <w:szCs w:val="20"/>
        </w:rPr>
        <w:t>“)</w:t>
      </w:r>
    </w:p>
    <w:p w14:paraId="3B3F7308" w14:textId="77777777" w:rsidR="0094391B" w:rsidRPr="00845FDD" w:rsidRDefault="0094391B" w:rsidP="00845FDD">
      <w:pPr>
        <w:spacing w:after="0" w:line="240" w:lineRule="auto"/>
        <w:jc w:val="center"/>
        <w:rPr>
          <w:rFonts w:ascii="Nudista" w:hAnsi="Nudista" w:cs="Proba Pro"/>
          <w:sz w:val="20"/>
          <w:szCs w:val="20"/>
        </w:rPr>
      </w:pPr>
      <w:r w:rsidRPr="00845FDD">
        <w:rPr>
          <w:rFonts w:ascii="Nudista" w:hAnsi="Nudista" w:cs="Proba Pro"/>
          <w:sz w:val="20"/>
          <w:szCs w:val="20"/>
        </w:rPr>
        <w:br/>
        <w:t xml:space="preserve"> („</w:t>
      </w:r>
      <w:r w:rsidRPr="00845FDD">
        <w:rPr>
          <w:rFonts w:ascii="Nudista" w:hAnsi="Nudista" w:cs="Proba Pro"/>
          <w:b/>
          <w:sz w:val="20"/>
          <w:szCs w:val="20"/>
        </w:rPr>
        <w:t>verejná</w:t>
      </w:r>
      <w:r w:rsidRPr="00845FDD">
        <w:rPr>
          <w:rFonts w:ascii="Nudista" w:hAnsi="Nudista" w:cs="Proba Pro"/>
          <w:sz w:val="20"/>
          <w:szCs w:val="20"/>
        </w:rPr>
        <w:t xml:space="preserve"> </w:t>
      </w:r>
      <w:r w:rsidRPr="00845FDD">
        <w:rPr>
          <w:rFonts w:ascii="Nudista" w:hAnsi="Nudista" w:cs="Proba Pro CE"/>
          <w:b/>
          <w:sz w:val="20"/>
          <w:szCs w:val="20"/>
        </w:rPr>
        <w:t>súťaž</w:t>
      </w:r>
      <w:r w:rsidRPr="00845FDD">
        <w:rPr>
          <w:rFonts w:ascii="Nudista" w:hAnsi="Nudista" w:cs="Proba Pro"/>
          <w:sz w:val="20"/>
          <w:szCs w:val="20"/>
        </w:rPr>
        <w:t>“)</w:t>
      </w:r>
    </w:p>
    <w:p w14:paraId="0C2CBC72" w14:textId="77777777" w:rsidR="0094391B" w:rsidRPr="00845FDD" w:rsidRDefault="0094391B" w:rsidP="00845FDD">
      <w:pPr>
        <w:spacing w:after="0" w:line="240" w:lineRule="auto"/>
        <w:jc w:val="center"/>
        <w:rPr>
          <w:rFonts w:ascii="Nudista" w:hAnsi="Nudista" w:cs="Proba Pro"/>
          <w:sz w:val="20"/>
          <w:szCs w:val="20"/>
        </w:rPr>
      </w:pPr>
    </w:p>
    <w:p w14:paraId="2B462048" w14:textId="77777777" w:rsidR="0094391B" w:rsidRPr="00845FDD" w:rsidRDefault="0094391B" w:rsidP="00845FDD">
      <w:pPr>
        <w:spacing w:after="0" w:line="240" w:lineRule="auto"/>
        <w:jc w:val="center"/>
        <w:rPr>
          <w:rFonts w:ascii="Nudista" w:hAnsi="Nudista" w:cs="Proba Pro"/>
          <w:sz w:val="20"/>
          <w:szCs w:val="20"/>
        </w:rPr>
      </w:pPr>
    </w:p>
    <w:p w14:paraId="3C512CD8" w14:textId="02B190E8" w:rsidR="0094391B" w:rsidRPr="00845FDD" w:rsidRDefault="0094391B" w:rsidP="00845FDD">
      <w:pPr>
        <w:spacing w:after="0" w:line="240" w:lineRule="auto"/>
        <w:jc w:val="center"/>
        <w:rPr>
          <w:rFonts w:ascii="Nudista" w:hAnsi="Nudista" w:cs="Proba Pro"/>
          <w:sz w:val="20"/>
          <w:szCs w:val="20"/>
        </w:rPr>
      </w:pPr>
      <w:r w:rsidRPr="00845FDD">
        <w:rPr>
          <w:rFonts w:ascii="Nudista" w:hAnsi="Nudista" w:cs="Proba Pro"/>
          <w:sz w:val="20"/>
          <w:szCs w:val="20"/>
        </w:rPr>
        <w:t>/</w:t>
      </w:r>
      <w:r w:rsidR="00E62ECD" w:rsidRPr="00845FDD">
        <w:rPr>
          <w:rFonts w:ascii="Nudista" w:hAnsi="Nudista" w:cs="Proba Pro"/>
          <w:sz w:val="20"/>
          <w:szCs w:val="20"/>
        </w:rPr>
        <w:t>služby</w:t>
      </w:r>
      <w:r w:rsidRPr="00845FDD">
        <w:rPr>
          <w:rFonts w:ascii="Nudista" w:hAnsi="Nudista" w:cs="Proba Pro"/>
          <w:sz w:val="20"/>
          <w:szCs w:val="20"/>
        </w:rPr>
        <w:t>/</w:t>
      </w:r>
    </w:p>
    <w:p w14:paraId="11322746" w14:textId="77777777" w:rsidR="0094391B" w:rsidRPr="00845FDD" w:rsidRDefault="0094391B" w:rsidP="00845FDD">
      <w:pPr>
        <w:spacing w:after="0" w:line="240" w:lineRule="auto"/>
        <w:jc w:val="center"/>
        <w:rPr>
          <w:rFonts w:ascii="Nudista" w:hAnsi="Nudista" w:cs="Proba Pro"/>
        </w:rPr>
      </w:pPr>
    </w:p>
    <w:p w14:paraId="4C1962E0" w14:textId="77777777" w:rsidR="0094391B" w:rsidRPr="00845FDD" w:rsidRDefault="0094391B" w:rsidP="00845FDD">
      <w:pPr>
        <w:spacing w:after="0" w:line="240" w:lineRule="auto"/>
        <w:jc w:val="center"/>
        <w:rPr>
          <w:rFonts w:ascii="Nudista" w:hAnsi="Nudista" w:cs="Proba Pro"/>
          <w:sz w:val="20"/>
          <w:szCs w:val="20"/>
        </w:rPr>
      </w:pPr>
      <w:r w:rsidRPr="00845FDD">
        <w:rPr>
          <w:rFonts w:ascii="Nudista" w:hAnsi="Nudista" w:cs="Proba Pro CE"/>
          <w:sz w:val="20"/>
          <w:szCs w:val="20"/>
        </w:rPr>
        <w:t>evidenčné číslo verejnej súťaže:</w:t>
      </w:r>
    </w:p>
    <w:p w14:paraId="7DF29345" w14:textId="7B3E8FA1" w:rsidR="00CB18DE" w:rsidRPr="00845FDD" w:rsidRDefault="00A83C0C" w:rsidP="00845FDD">
      <w:pPr>
        <w:spacing w:after="0" w:line="240" w:lineRule="auto"/>
        <w:jc w:val="center"/>
        <w:rPr>
          <w:rFonts w:ascii="Nudista" w:hAnsi="Nudista" w:cs="Proba Pro"/>
          <w:sz w:val="20"/>
          <w:szCs w:val="20"/>
        </w:rPr>
      </w:pPr>
      <w:r>
        <w:rPr>
          <w:rFonts w:ascii="Nudista" w:hAnsi="Nudista" w:cs="Proba Pro"/>
          <w:sz w:val="20"/>
          <w:szCs w:val="20"/>
        </w:rPr>
        <w:t>013250/2022</w:t>
      </w:r>
    </w:p>
    <w:p w14:paraId="4245EC49" w14:textId="77777777" w:rsidR="00914144" w:rsidRPr="00845FDD" w:rsidRDefault="00914144" w:rsidP="00845FDD">
      <w:pPr>
        <w:spacing w:after="0" w:line="240" w:lineRule="auto"/>
        <w:jc w:val="center"/>
        <w:rPr>
          <w:rFonts w:ascii="Nudista" w:hAnsi="Nudista" w:cs="Proba Pro"/>
        </w:rPr>
      </w:pPr>
    </w:p>
    <w:p w14:paraId="79549A06" w14:textId="77777777" w:rsidR="0094391B" w:rsidRPr="00845FDD" w:rsidRDefault="0094391B" w:rsidP="00845FDD">
      <w:pPr>
        <w:spacing w:after="0" w:line="240" w:lineRule="auto"/>
        <w:jc w:val="center"/>
        <w:rPr>
          <w:rFonts w:ascii="Nudista" w:hAnsi="Nudista" w:cs="Proba Pro"/>
          <w:smallCaps/>
          <w:sz w:val="28"/>
          <w:szCs w:val="28"/>
        </w:rPr>
      </w:pPr>
      <w:r w:rsidRPr="00845FDD">
        <w:rPr>
          <w:rFonts w:ascii="Nudista" w:hAnsi="Nudista" w:cs="Proba Pro"/>
          <w:smallCaps/>
          <w:sz w:val="28"/>
          <w:szCs w:val="28"/>
        </w:rPr>
        <w:t>PREDMET ZÁKAZKY</w:t>
      </w:r>
    </w:p>
    <w:p w14:paraId="3DA5DB61" w14:textId="77777777" w:rsidR="0094391B" w:rsidRPr="00845FDD" w:rsidRDefault="0094391B" w:rsidP="00845FDD">
      <w:pPr>
        <w:spacing w:after="0" w:line="240" w:lineRule="auto"/>
        <w:rPr>
          <w:rFonts w:ascii="Nudista" w:hAnsi="Nudista" w:cs="Proba Pro"/>
        </w:rPr>
      </w:pPr>
    </w:p>
    <w:p w14:paraId="1EDDF42D" w14:textId="77777777" w:rsidR="0094391B" w:rsidRPr="00845FDD" w:rsidRDefault="0094391B" w:rsidP="00845FDD">
      <w:pPr>
        <w:spacing w:after="0" w:line="240" w:lineRule="auto"/>
        <w:rPr>
          <w:rFonts w:ascii="Nudista" w:hAnsi="Nudista" w:cs="Proba Pro"/>
        </w:rPr>
      </w:pPr>
    </w:p>
    <w:p w14:paraId="1AD66978" w14:textId="7986D27C" w:rsidR="004130D1" w:rsidRPr="00845FDD" w:rsidRDefault="009F7CAF" w:rsidP="00845FDD">
      <w:pPr>
        <w:spacing w:after="0" w:line="240" w:lineRule="auto"/>
        <w:ind w:right="-291"/>
        <w:jc w:val="center"/>
        <w:rPr>
          <w:rFonts w:ascii="Nudista" w:hAnsi="Nudista" w:cs="Proba Pro"/>
          <w:sz w:val="24"/>
          <w:szCs w:val="24"/>
        </w:rPr>
      </w:pPr>
      <w:r w:rsidRPr="009F7CAF">
        <w:rPr>
          <w:rFonts w:ascii="Nudista" w:hAnsi="Nudista" w:cs="Proba Pro"/>
          <w:sz w:val="24"/>
          <w:szCs w:val="24"/>
        </w:rPr>
        <w:t>Marketingové a reklamné služby na propagáciu projektu Obnov dom</w:t>
      </w:r>
    </w:p>
    <w:tbl>
      <w:tblPr>
        <w:tblW w:w="9281" w:type="dxa"/>
        <w:tblBorders>
          <w:bottom w:val="single" w:sz="4" w:space="0" w:color="auto"/>
        </w:tblBorders>
        <w:tblLayout w:type="fixed"/>
        <w:tblLook w:val="0400" w:firstRow="0" w:lastRow="0" w:firstColumn="0" w:lastColumn="0" w:noHBand="0" w:noVBand="1"/>
      </w:tblPr>
      <w:tblGrid>
        <w:gridCol w:w="9281"/>
      </w:tblGrid>
      <w:tr w:rsidR="00931A14" w:rsidRPr="00845FDD" w14:paraId="302F8FCB" w14:textId="77777777" w:rsidTr="00931A14">
        <w:trPr>
          <w:trHeight w:val="920"/>
        </w:trPr>
        <w:tc>
          <w:tcPr>
            <w:tcW w:w="9281" w:type="dxa"/>
            <w:tcBorders>
              <w:bottom w:val="single" w:sz="4" w:space="0" w:color="auto"/>
            </w:tcBorders>
            <w:vAlign w:val="center"/>
          </w:tcPr>
          <w:p w14:paraId="7FF3B149" w14:textId="77777777" w:rsidR="00931A14" w:rsidRPr="00845FDD" w:rsidRDefault="00931A14" w:rsidP="00845FDD">
            <w:pPr>
              <w:spacing w:after="0" w:line="240" w:lineRule="auto"/>
              <w:rPr>
                <w:rFonts w:ascii="Nudista" w:eastAsia="Proba Pro" w:hAnsi="Nudista" w:cs="Proba Pro"/>
                <w:color w:val="000000"/>
                <w:sz w:val="20"/>
                <w:szCs w:val="20"/>
                <w:lang w:eastAsia="sk-SK"/>
              </w:rPr>
            </w:pPr>
            <w:bookmarkStart w:id="0" w:name="_Hlk6308435"/>
          </w:p>
          <w:p w14:paraId="42E528D1"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6C5BB7F5"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15AD30A3" w14:textId="2E511076" w:rsidR="00931A14" w:rsidRPr="00845FDD" w:rsidRDefault="00931A14" w:rsidP="00845FDD">
            <w:pPr>
              <w:spacing w:after="0" w:line="240" w:lineRule="auto"/>
              <w:rPr>
                <w:rFonts w:ascii="Nudista" w:eastAsia="Proba Pro" w:hAnsi="Nudista" w:cs="Proba Pro"/>
                <w:color w:val="000000"/>
                <w:sz w:val="20"/>
                <w:szCs w:val="20"/>
                <w:lang w:eastAsia="sk-SK"/>
              </w:rPr>
            </w:pPr>
            <w:r w:rsidRPr="00845FDD">
              <w:rPr>
                <w:rFonts w:ascii="Nudista" w:eastAsia="Proba Pro" w:hAnsi="Nudista" w:cs="Proba Pro"/>
                <w:color w:val="000000"/>
                <w:sz w:val="20"/>
                <w:szCs w:val="20"/>
                <w:lang w:eastAsia="sk-SK"/>
              </w:rPr>
              <w:t>Osoba zodpovedná za vypracovanie súťažných podkladov:                     Mgr. Lucia Štrbová</w:t>
            </w:r>
          </w:p>
        </w:tc>
      </w:tr>
      <w:tr w:rsidR="00931A14" w:rsidRPr="00845FDD" w14:paraId="7903F7AD" w14:textId="77777777" w:rsidTr="00931A14">
        <w:trPr>
          <w:trHeight w:val="920"/>
        </w:trPr>
        <w:tc>
          <w:tcPr>
            <w:tcW w:w="9281" w:type="dxa"/>
            <w:tcBorders>
              <w:top w:val="single" w:sz="4" w:space="0" w:color="auto"/>
            </w:tcBorders>
            <w:vAlign w:val="center"/>
          </w:tcPr>
          <w:p w14:paraId="2BAC2987"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06C1DE2A"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5674949F"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5FCB1CE1" w14:textId="09614815" w:rsidR="00B20028" w:rsidRPr="00845FDD" w:rsidRDefault="00931A14" w:rsidP="00845FDD">
            <w:pPr>
              <w:spacing w:after="0" w:line="240" w:lineRule="auto"/>
              <w:rPr>
                <w:rFonts w:ascii="Nudista" w:eastAsia="Proba Pro" w:hAnsi="Nudista" w:cs="Proba Pro"/>
                <w:color w:val="000000"/>
                <w:sz w:val="20"/>
                <w:szCs w:val="20"/>
                <w:lang w:eastAsia="sk-SK"/>
              </w:rPr>
            </w:pPr>
            <w:r w:rsidRPr="00845FDD">
              <w:rPr>
                <w:rFonts w:ascii="Nudista" w:eastAsia="Proba Pro" w:hAnsi="Nudista" w:cs="Proba Pro"/>
                <w:color w:val="000000"/>
                <w:sz w:val="20"/>
                <w:szCs w:val="20"/>
                <w:lang w:eastAsia="sk-SK"/>
              </w:rPr>
              <w:t>Súťažné podklady schválil:</w:t>
            </w:r>
            <w:r w:rsidRPr="00845FDD">
              <w:rPr>
                <w:rFonts w:ascii="Nudista" w:eastAsia="Proba Pro" w:hAnsi="Nudista" w:cs="Proba Pro"/>
                <w:color w:val="000000"/>
                <w:sz w:val="16"/>
                <w:lang w:eastAsia="sk-SK"/>
              </w:rPr>
              <w:t xml:space="preserve">                                                                                    </w:t>
            </w:r>
            <w:bookmarkStart w:id="1" w:name="_Hlk518462796"/>
            <w:r w:rsidR="00B20028" w:rsidRPr="00845FDD">
              <w:rPr>
                <w:rFonts w:ascii="Nudista" w:eastAsia="Proba Pro" w:hAnsi="Nudista" w:cs="Proba Pro"/>
                <w:color w:val="000000"/>
                <w:sz w:val="16"/>
                <w:lang w:eastAsia="sk-SK"/>
              </w:rPr>
              <w:t xml:space="preserve"> </w:t>
            </w:r>
            <w:bookmarkEnd w:id="1"/>
            <w:r w:rsidR="0090563D" w:rsidRPr="00845FDD">
              <w:rPr>
                <w:rFonts w:ascii="Nudista" w:eastAsia="Proba Pro" w:hAnsi="Nudista" w:cs="Proba Pro"/>
                <w:color w:val="000000"/>
                <w:sz w:val="20"/>
                <w:szCs w:val="20"/>
                <w:lang w:eastAsia="sk-SK"/>
              </w:rPr>
              <w:t>Mgr. Michal Maco</w:t>
            </w:r>
          </w:p>
          <w:p w14:paraId="4C29C1FD" w14:textId="6725AE2D" w:rsidR="00931A14" w:rsidRPr="00845FDD" w:rsidRDefault="00AB4479" w:rsidP="00845FDD">
            <w:pPr>
              <w:spacing w:after="0" w:line="240" w:lineRule="auto"/>
              <w:rPr>
                <w:rFonts w:ascii="Nudista" w:eastAsia="Proba Pro" w:hAnsi="Nudista" w:cs="Proba Pro"/>
                <w:color w:val="000000"/>
                <w:sz w:val="20"/>
                <w:szCs w:val="20"/>
                <w:lang w:eastAsia="sk-SK"/>
              </w:rPr>
            </w:pPr>
            <w:r w:rsidRPr="00845FDD">
              <w:rPr>
                <w:rFonts w:ascii="Nudista" w:eastAsia="Proba Pro" w:hAnsi="Nudista" w:cs="Proba Pro"/>
                <w:color w:val="000000"/>
                <w:sz w:val="20"/>
                <w:szCs w:val="20"/>
                <w:lang w:eastAsia="sk-SK"/>
              </w:rPr>
              <w:t xml:space="preserve"> </w:t>
            </w:r>
            <w:r w:rsidR="003A48F3" w:rsidRPr="00845FDD">
              <w:rPr>
                <w:rFonts w:ascii="Nudista" w:eastAsia="Proba Pro" w:hAnsi="Nudista" w:cs="Proba Pro"/>
                <w:color w:val="000000"/>
                <w:sz w:val="20"/>
                <w:szCs w:val="20"/>
                <w:lang w:eastAsia="sk-SK"/>
              </w:rPr>
              <w:t xml:space="preserve">     </w:t>
            </w:r>
            <w:r w:rsidR="00B20028" w:rsidRPr="00845FDD">
              <w:rPr>
                <w:rFonts w:ascii="Nudista" w:eastAsia="Proba Pro" w:hAnsi="Nudista" w:cs="Proba Pro"/>
                <w:color w:val="000000"/>
                <w:sz w:val="20"/>
                <w:szCs w:val="20"/>
                <w:lang w:eastAsia="sk-SK"/>
              </w:rPr>
              <w:t xml:space="preserve">                                                                                                     </w:t>
            </w:r>
            <w:r w:rsidR="0090563D" w:rsidRPr="00845FDD">
              <w:rPr>
                <w:rFonts w:ascii="Nudista" w:eastAsia="Proba Pro" w:hAnsi="Nudista" w:cs="Proba Pro"/>
                <w:color w:val="000000"/>
                <w:sz w:val="20"/>
                <w:szCs w:val="20"/>
                <w:lang w:eastAsia="sk-SK"/>
              </w:rPr>
              <w:t>generálny riaditeľ</w:t>
            </w:r>
          </w:p>
        </w:tc>
      </w:tr>
      <w:bookmarkEnd w:id="0"/>
    </w:tbl>
    <w:p w14:paraId="5ED890DB" w14:textId="77777777" w:rsidR="0094391B" w:rsidRPr="00845FDD" w:rsidRDefault="0094391B" w:rsidP="00845FDD">
      <w:pPr>
        <w:spacing w:after="0" w:line="240" w:lineRule="auto"/>
        <w:jc w:val="center"/>
        <w:rPr>
          <w:rFonts w:ascii="Nudista" w:hAnsi="Nudista" w:cs="Proba Pro"/>
          <w:sz w:val="20"/>
          <w:szCs w:val="20"/>
        </w:rPr>
      </w:pPr>
    </w:p>
    <w:p w14:paraId="3539FE79" w14:textId="77777777" w:rsidR="0094391B" w:rsidRPr="00845FDD" w:rsidRDefault="0094391B" w:rsidP="00845FDD">
      <w:pPr>
        <w:spacing w:after="0" w:line="240" w:lineRule="auto"/>
        <w:jc w:val="center"/>
        <w:rPr>
          <w:rFonts w:ascii="Nudista" w:hAnsi="Nudista" w:cs="Proba Pro"/>
          <w:sz w:val="20"/>
          <w:szCs w:val="20"/>
        </w:rPr>
      </w:pPr>
    </w:p>
    <w:p w14:paraId="4A5721DD" w14:textId="77777777" w:rsidR="00931A14" w:rsidRPr="00845FDD" w:rsidRDefault="00931A14" w:rsidP="00845FDD">
      <w:pPr>
        <w:spacing w:after="0" w:line="240" w:lineRule="auto"/>
        <w:jc w:val="center"/>
        <w:rPr>
          <w:rFonts w:ascii="Nudista" w:hAnsi="Nudista" w:cs="Proba Pro"/>
          <w:sz w:val="20"/>
          <w:szCs w:val="20"/>
        </w:rPr>
      </w:pPr>
    </w:p>
    <w:p w14:paraId="1FCD6D9E" w14:textId="77777777" w:rsidR="00931A14" w:rsidRPr="00845FDD" w:rsidRDefault="00931A14" w:rsidP="00845FDD">
      <w:pPr>
        <w:spacing w:after="0" w:line="240" w:lineRule="auto"/>
        <w:jc w:val="center"/>
        <w:rPr>
          <w:rFonts w:ascii="Nudista" w:hAnsi="Nudista" w:cs="Proba Pro"/>
          <w:sz w:val="20"/>
          <w:szCs w:val="20"/>
        </w:rPr>
      </w:pPr>
    </w:p>
    <w:p w14:paraId="53296F62" w14:textId="77777777" w:rsidR="00931A14" w:rsidRPr="00845FDD" w:rsidRDefault="00931A14" w:rsidP="00845FDD">
      <w:pPr>
        <w:spacing w:after="0" w:line="240" w:lineRule="auto"/>
        <w:jc w:val="center"/>
        <w:rPr>
          <w:rFonts w:ascii="Nudista" w:hAnsi="Nudista" w:cs="Proba Pro"/>
          <w:sz w:val="20"/>
          <w:szCs w:val="20"/>
        </w:rPr>
      </w:pPr>
    </w:p>
    <w:p w14:paraId="6E8B4D5F" w14:textId="71241AD0" w:rsidR="00BC656B" w:rsidRPr="00845FDD" w:rsidRDefault="00BC656B" w:rsidP="00845FDD">
      <w:pPr>
        <w:spacing w:after="0" w:line="240" w:lineRule="auto"/>
        <w:jc w:val="center"/>
        <w:rPr>
          <w:rFonts w:ascii="Nudista" w:hAnsi="Nudista" w:cs="Proba Pro"/>
          <w:sz w:val="20"/>
          <w:szCs w:val="20"/>
        </w:rPr>
      </w:pPr>
    </w:p>
    <w:p w14:paraId="45A2255B" w14:textId="53A5A461" w:rsidR="00BC656B" w:rsidRPr="00845FDD" w:rsidRDefault="00BC656B" w:rsidP="00845FDD">
      <w:pPr>
        <w:spacing w:after="0" w:line="240" w:lineRule="auto"/>
        <w:jc w:val="center"/>
        <w:rPr>
          <w:rFonts w:ascii="Nudista" w:hAnsi="Nudista" w:cs="Proba Pro"/>
          <w:sz w:val="20"/>
          <w:szCs w:val="20"/>
        </w:rPr>
      </w:pPr>
    </w:p>
    <w:p w14:paraId="14A00637" w14:textId="77777777" w:rsidR="0090563D" w:rsidRPr="00845FDD" w:rsidRDefault="0090563D" w:rsidP="00845FDD">
      <w:pPr>
        <w:spacing w:after="0" w:line="240" w:lineRule="auto"/>
        <w:jc w:val="center"/>
        <w:rPr>
          <w:rFonts w:ascii="Nudista" w:hAnsi="Nudista" w:cs="Proba Pro"/>
          <w:sz w:val="20"/>
          <w:szCs w:val="20"/>
        </w:rPr>
      </w:pPr>
    </w:p>
    <w:p w14:paraId="04D42BFC" w14:textId="77777777" w:rsidR="00931A14" w:rsidRPr="00845FDD" w:rsidRDefault="00931A14" w:rsidP="00845FDD">
      <w:pPr>
        <w:spacing w:after="0" w:line="240" w:lineRule="auto"/>
        <w:jc w:val="center"/>
        <w:rPr>
          <w:rFonts w:ascii="Nudista" w:hAnsi="Nudista" w:cs="Proba Pro"/>
          <w:sz w:val="20"/>
          <w:szCs w:val="20"/>
        </w:rPr>
      </w:pPr>
    </w:p>
    <w:p w14:paraId="0CE43211" w14:textId="14AE4211" w:rsidR="0094391B" w:rsidRPr="00845FDD" w:rsidRDefault="0094391B" w:rsidP="00845FDD">
      <w:pPr>
        <w:spacing w:after="0" w:line="240" w:lineRule="auto"/>
        <w:jc w:val="center"/>
        <w:rPr>
          <w:rFonts w:ascii="Nudista" w:hAnsi="Nudista"/>
          <w:caps/>
          <w:color w:val="008998"/>
          <w:spacing w:val="30"/>
          <w:sz w:val="20"/>
          <w:szCs w:val="20"/>
        </w:rPr>
      </w:pPr>
      <w:r w:rsidRPr="00845FDD">
        <w:rPr>
          <w:rFonts w:ascii="Nudista" w:hAnsi="Nudista" w:cs="Proba Pro"/>
          <w:sz w:val="20"/>
          <w:szCs w:val="20"/>
        </w:rPr>
        <w:t>V</w:t>
      </w:r>
      <w:r w:rsidR="0090563D" w:rsidRPr="00845FDD">
        <w:rPr>
          <w:rFonts w:ascii="Nudista" w:hAnsi="Nudista" w:cs="Calibri"/>
          <w:sz w:val="20"/>
          <w:szCs w:val="20"/>
        </w:rPr>
        <w:t> </w:t>
      </w:r>
      <w:r w:rsidR="0090563D" w:rsidRPr="00845FDD">
        <w:rPr>
          <w:rFonts w:ascii="Nudista" w:hAnsi="Nudista" w:cs="Proba Pro"/>
          <w:sz w:val="20"/>
          <w:szCs w:val="20"/>
        </w:rPr>
        <w:t>Banskej Bystrici</w:t>
      </w:r>
      <w:r w:rsidR="00931A14" w:rsidRPr="00845FDD">
        <w:rPr>
          <w:rFonts w:ascii="Nudista" w:hAnsi="Nudista" w:cs="Proba Pro"/>
          <w:sz w:val="20"/>
          <w:szCs w:val="20"/>
        </w:rPr>
        <w:t xml:space="preserve">, dňa </w:t>
      </w:r>
      <w:r w:rsidR="00645AC1">
        <w:rPr>
          <w:rFonts w:ascii="Nudista" w:hAnsi="Nudista" w:cs="Proba Pro"/>
          <w:sz w:val="20"/>
          <w:szCs w:val="20"/>
        </w:rPr>
        <w:t>0</w:t>
      </w:r>
      <w:r w:rsidR="002D77D6">
        <w:rPr>
          <w:rFonts w:ascii="Nudista" w:hAnsi="Nudista" w:cs="Proba Pro"/>
          <w:sz w:val="20"/>
          <w:szCs w:val="20"/>
        </w:rPr>
        <w:t>7</w:t>
      </w:r>
      <w:r w:rsidR="0090563D" w:rsidRPr="00845FDD">
        <w:rPr>
          <w:rFonts w:ascii="Nudista" w:hAnsi="Nudista" w:cs="Proba Pro"/>
          <w:sz w:val="20"/>
          <w:szCs w:val="20"/>
        </w:rPr>
        <w:t>.0</w:t>
      </w:r>
      <w:r w:rsidR="00645AC1">
        <w:rPr>
          <w:rFonts w:ascii="Nudista" w:hAnsi="Nudista" w:cs="Proba Pro"/>
          <w:sz w:val="20"/>
          <w:szCs w:val="20"/>
        </w:rPr>
        <w:t>7</w:t>
      </w:r>
      <w:r w:rsidR="0090563D" w:rsidRPr="00845FDD">
        <w:rPr>
          <w:rFonts w:ascii="Nudista" w:hAnsi="Nudista" w:cs="Proba Pro"/>
          <w:sz w:val="20"/>
          <w:szCs w:val="20"/>
        </w:rPr>
        <w:t>.</w:t>
      </w:r>
      <w:r w:rsidR="0004452E" w:rsidRPr="00845FDD">
        <w:rPr>
          <w:rFonts w:ascii="Nudista" w:hAnsi="Nudista" w:cs="Proba Pro"/>
          <w:sz w:val="20"/>
          <w:szCs w:val="20"/>
        </w:rPr>
        <w:t>2022</w:t>
      </w:r>
      <w:r w:rsidRPr="00845FDD">
        <w:rPr>
          <w:rFonts w:ascii="Nudista" w:hAnsi="Nudista"/>
          <w:caps/>
          <w:color w:val="008998"/>
          <w:spacing w:val="30"/>
          <w:sz w:val="20"/>
          <w:szCs w:val="20"/>
        </w:rPr>
        <w:br w:type="page"/>
      </w:r>
      <w:r w:rsidRPr="00845FDD">
        <w:rPr>
          <w:rFonts w:ascii="Nudista" w:hAnsi="Nudista"/>
          <w:caps/>
          <w:color w:val="008998"/>
          <w:spacing w:val="30"/>
          <w:sz w:val="20"/>
          <w:szCs w:val="20"/>
        </w:rPr>
        <w:lastRenderedPageBreak/>
        <w:t>OBSAH</w:t>
      </w:r>
    </w:p>
    <w:p w14:paraId="1F176A85" w14:textId="3CCA7F12" w:rsidR="00C148E4" w:rsidRPr="00845FDD" w:rsidRDefault="0094391B" w:rsidP="00845FDD">
      <w:pPr>
        <w:pStyle w:val="Obsah1"/>
        <w:keepNext w:val="0"/>
        <w:keepLines w:val="0"/>
        <w:rPr>
          <w:rFonts w:ascii="Nudista" w:eastAsiaTheme="minorEastAsia" w:hAnsi="Nudista" w:cstheme="minorBidi"/>
          <w:b w:val="0"/>
          <w:color w:val="auto"/>
          <w:lang w:val="en-GB" w:eastAsia="en-GB"/>
        </w:rPr>
      </w:pPr>
      <w:r w:rsidRPr="00845FDD">
        <w:rPr>
          <w:rFonts w:ascii="Nudista" w:hAnsi="Nudista"/>
          <w:b w:val="0"/>
        </w:rPr>
        <w:fldChar w:fldCharType="begin"/>
      </w:r>
      <w:r w:rsidRPr="00845FDD">
        <w:rPr>
          <w:rFonts w:ascii="Nudista" w:hAnsi="Nudista"/>
          <w:b w:val="0"/>
        </w:rPr>
        <w:instrText xml:space="preserve"> TOC \h \z \t "SAŽP 1;3;SAŽP Hlavný;1;SAŽP 0;2" </w:instrText>
      </w:r>
      <w:r w:rsidRPr="00845FDD">
        <w:rPr>
          <w:rFonts w:ascii="Nudista" w:hAnsi="Nudista"/>
          <w:b w:val="0"/>
        </w:rPr>
        <w:fldChar w:fldCharType="separate"/>
      </w:r>
      <w:hyperlink w:anchor="_Toc97647165" w:history="1">
        <w:r w:rsidR="00C148E4" w:rsidRPr="00845FDD">
          <w:rPr>
            <w:rStyle w:val="Hypertextovprepojenie"/>
            <w:rFonts w:ascii="Nudista" w:hAnsi="Nudista"/>
          </w:rPr>
          <w:t>ČASŤ A. Pokyny pre uchádzačov</w:t>
        </w:r>
        <w:r w:rsidR="00C148E4" w:rsidRPr="00845FDD">
          <w:rPr>
            <w:rFonts w:ascii="Nudista" w:hAnsi="Nudista"/>
            <w:webHidden/>
          </w:rPr>
          <w:tab/>
        </w:r>
        <w:r w:rsidR="00C148E4" w:rsidRPr="00845FDD">
          <w:rPr>
            <w:rFonts w:ascii="Nudista" w:hAnsi="Nudista"/>
            <w:webHidden/>
          </w:rPr>
          <w:fldChar w:fldCharType="begin"/>
        </w:r>
        <w:r w:rsidR="00C148E4" w:rsidRPr="00845FDD">
          <w:rPr>
            <w:rFonts w:ascii="Nudista" w:hAnsi="Nudista"/>
            <w:webHidden/>
          </w:rPr>
          <w:instrText xml:space="preserve"> PAGEREF _Toc97647165 \h </w:instrText>
        </w:r>
        <w:r w:rsidR="00C148E4" w:rsidRPr="00845FDD">
          <w:rPr>
            <w:rFonts w:ascii="Nudista" w:hAnsi="Nudista"/>
            <w:webHidden/>
          </w:rPr>
        </w:r>
        <w:r w:rsidR="00C148E4" w:rsidRPr="00845FDD">
          <w:rPr>
            <w:rFonts w:ascii="Nudista" w:hAnsi="Nudista"/>
            <w:webHidden/>
          </w:rPr>
          <w:fldChar w:fldCharType="separate"/>
        </w:r>
        <w:r w:rsidR="004640C3">
          <w:rPr>
            <w:rFonts w:ascii="Nudista" w:hAnsi="Nudista"/>
            <w:webHidden/>
          </w:rPr>
          <w:t>4</w:t>
        </w:r>
        <w:r w:rsidR="00C148E4" w:rsidRPr="00845FDD">
          <w:rPr>
            <w:rFonts w:ascii="Nudista" w:hAnsi="Nudista"/>
            <w:webHidden/>
          </w:rPr>
          <w:fldChar w:fldCharType="end"/>
        </w:r>
      </w:hyperlink>
    </w:p>
    <w:p w14:paraId="605E30E7" w14:textId="3713906C" w:rsidR="00C148E4" w:rsidRPr="00845FDD" w:rsidRDefault="00D70B4E" w:rsidP="00845FDD">
      <w:pPr>
        <w:pStyle w:val="Obsah2"/>
        <w:spacing w:line="240" w:lineRule="auto"/>
        <w:rPr>
          <w:rFonts w:ascii="Nudista" w:eastAsiaTheme="minorEastAsia" w:hAnsi="Nudista" w:cstheme="minorBidi"/>
          <w:sz w:val="20"/>
          <w:lang w:val="en-GB" w:eastAsia="en-GB"/>
        </w:rPr>
      </w:pPr>
      <w:hyperlink w:anchor="_Toc97647166" w:history="1">
        <w:r w:rsidR="00C148E4" w:rsidRPr="00845FDD">
          <w:rPr>
            <w:rStyle w:val="Hypertextovprepojenie"/>
            <w:rFonts w:ascii="Nudista" w:hAnsi="Nudista"/>
            <w:sz w:val="20"/>
          </w:rPr>
          <w:t>ODDIEL I. Všeobecné informácie</w:t>
        </w:r>
        <w:r w:rsidR="00C148E4" w:rsidRPr="00845FDD">
          <w:rPr>
            <w:rFonts w:ascii="Nudista" w:hAnsi="Nudista"/>
            <w:webHidden/>
            <w:sz w:val="20"/>
          </w:rPr>
          <w:tab/>
        </w:r>
        <w:r w:rsidR="00C148E4" w:rsidRPr="00845FDD">
          <w:rPr>
            <w:rFonts w:ascii="Nudista" w:hAnsi="Nudista"/>
            <w:webHidden/>
            <w:sz w:val="20"/>
          </w:rPr>
          <w:fldChar w:fldCharType="begin"/>
        </w:r>
        <w:r w:rsidR="00C148E4" w:rsidRPr="00845FDD">
          <w:rPr>
            <w:rFonts w:ascii="Nudista" w:hAnsi="Nudista"/>
            <w:webHidden/>
            <w:sz w:val="20"/>
          </w:rPr>
          <w:instrText xml:space="preserve"> PAGEREF _Toc97647166 \h </w:instrText>
        </w:r>
        <w:r w:rsidR="00C148E4" w:rsidRPr="00845FDD">
          <w:rPr>
            <w:rFonts w:ascii="Nudista" w:hAnsi="Nudista"/>
            <w:webHidden/>
            <w:sz w:val="20"/>
          </w:rPr>
        </w:r>
        <w:r w:rsidR="00C148E4" w:rsidRPr="00845FDD">
          <w:rPr>
            <w:rFonts w:ascii="Nudista" w:hAnsi="Nudista"/>
            <w:webHidden/>
            <w:sz w:val="20"/>
          </w:rPr>
          <w:fldChar w:fldCharType="separate"/>
        </w:r>
        <w:r w:rsidR="004640C3">
          <w:rPr>
            <w:rFonts w:ascii="Nudista" w:hAnsi="Nudista"/>
            <w:webHidden/>
            <w:sz w:val="20"/>
          </w:rPr>
          <w:t>4</w:t>
        </w:r>
        <w:r w:rsidR="00C148E4" w:rsidRPr="00845FDD">
          <w:rPr>
            <w:rFonts w:ascii="Nudista" w:hAnsi="Nudista"/>
            <w:webHidden/>
            <w:sz w:val="20"/>
          </w:rPr>
          <w:fldChar w:fldCharType="end"/>
        </w:r>
      </w:hyperlink>
    </w:p>
    <w:p w14:paraId="1886FDCA" w14:textId="615959B2" w:rsidR="00C148E4" w:rsidRPr="00845FDD" w:rsidRDefault="00D70B4E" w:rsidP="00845FDD">
      <w:pPr>
        <w:pStyle w:val="Obsah3"/>
        <w:spacing w:line="240" w:lineRule="auto"/>
        <w:rPr>
          <w:rFonts w:ascii="Nudista" w:eastAsiaTheme="minorEastAsia" w:hAnsi="Nudista" w:cstheme="minorBidi"/>
          <w:i w:val="0"/>
          <w:noProof/>
          <w:sz w:val="20"/>
          <w:szCs w:val="20"/>
          <w:lang w:val="en-GB" w:eastAsia="en-GB"/>
        </w:rPr>
      </w:pPr>
      <w:hyperlink w:anchor="_Toc97647167" w:history="1">
        <w:r w:rsidR="00C148E4" w:rsidRPr="00845FDD">
          <w:rPr>
            <w:rStyle w:val="Hypertextovprepojenie"/>
            <w:rFonts w:ascii="Nudista" w:hAnsi="Nudista"/>
            <w:bCs/>
            <w:i w:val="0"/>
            <w:noProof/>
            <w:sz w:val="20"/>
            <w:szCs w:val="20"/>
          </w:rPr>
          <w:t>1</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Identifikácia verejného obstarávateľa v zmysle ust. § 7 ods. 1 písm. d) ZVO</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_Toc97647167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sidR="004640C3">
          <w:rPr>
            <w:rFonts w:ascii="Nudista" w:hAnsi="Nudista"/>
            <w:i w:val="0"/>
            <w:noProof/>
            <w:webHidden/>
            <w:sz w:val="20"/>
            <w:szCs w:val="20"/>
          </w:rPr>
          <w:t>4</w:t>
        </w:r>
        <w:r w:rsidR="00C148E4" w:rsidRPr="00845FDD">
          <w:rPr>
            <w:rFonts w:ascii="Nudista" w:hAnsi="Nudista"/>
            <w:i w:val="0"/>
            <w:noProof/>
            <w:webHidden/>
            <w:sz w:val="20"/>
            <w:szCs w:val="20"/>
          </w:rPr>
          <w:fldChar w:fldCharType="end"/>
        </w:r>
      </w:hyperlink>
    </w:p>
    <w:p w14:paraId="0DC2E921" w14:textId="272F8804" w:rsidR="00C148E4" w:rsidRPr="00845FDD" w:rsidRDefault="00D70B4E" w:rsidP="00845FDD">
      <w:pPr>
        <w:pStyle w:val="Obsah3"/>
        <w:spacing w:line="240" w:lineRule="auto"/>
        <w:rPr>
          <w:rFonts w:ascii="Nudista" w:eastAsiaTheme="minorEastAsia" w:hAnsi="Nudista" w:cstheme="minorBidi"/>
          <w:i w:val="0"/>
          <w:noProof/>
          <w:sz w:val="20"/>
          <w:szCs w:val="20"/>
          <w:lang w:val="en-GB" w:eastAsia="en-GB"/>
        </w:rPr>
      </w:pPr>
      <w:hyperlink w:anchor="_Toc97647168" w:history="1">
        <w:r w:rsidR="00C148E4" w:rsidRPr="00845FDD">
          <w:rPr>
            <w:rStyle w:val="Hypertextovprepojenie"/>
            <w:rFonts w:ascii="Nudista" w:hAnsi="Nudista"/>
            <w:bCs/>
            <w:i w:val="0"/>
            <w:noProof/>
            <w:sz w:val="20"/>
            <w:szCs w:val="20"/>
          </w:rPr>
          <w:t>2</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Predmet zákazky</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_Toc97647168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sidR="004640C3">
          <w:rPr>
            <w:rFonts w:ascii="Nudista" w:hAnsi="Nudista"/>
            <w:i w:val="0"/>
            <w:noProof/>
            <w:webHidden/>
            <w:sz w:val="20"/>
            <w:szCs w:val="20"/>
          </w:rPr>
          <w:t>4</w:t>
        </w:r>
        <w:r w:rsidR="00C148E4" w:rsidRPr="00845FDD">
          <w:rPr>
            <w:rFonts w:ascii="Nudista" w:hAnsi="Nudista"/>
            <w:i w:val="0"/>
            <w:noProof/>
            <w:webHidden/>
            <w:sz w:val="20"/>
            <w:szCs w:val="20"/>
          </w:rPr>
          <w:fldChar w:fldCharType="end"/>
        </w:r>
      </w:hyperlink>
    </w:p>
    <w:p w14:paraId="09765A0E" w14:textId="180DE680" w:rsidR="00C148E4" w:rsidRPr="00845FDD" w:rsidRDefault="00D70B4E" w:rsidP="00845FDD">
      <w:pPr>
        <w:pStyle w:val="Obsah3"/>
        <w:spacing w:line="240" w:lineRule="auto"/>
        <w:rPr>
          <w:rFonts w:ascii="Nudista" w:eastAsiaTheme="minorEastAsia" w:hAnsi="Nudista" w:cstheme="minorBidi"/>
          <w:i w:val="0"/>
          <w:noProof/>
          <w:sz w:val="20"/>
          <w:szCs w:val="20"/>
          <w:lang w:val="en-GB" w:eastAsia="en-GB"/>
        </w:rPr>
      </w:pPr>
      <w:hyperlink w:anchor="_Toc97647169" w:history="1">
        <w:r w:rsidR="00C148E4" w:rsidRPr="00845FDD">
          <w:rPr>
            <w:rStyle w:val="Hypertextovprepojenie"/>
            <w:rFonts w:ascii="Nudista" w:hAnsi="Nudista"/>
            <w:bCs/>
            <w:i w:val="0"/>
            <w:noProof/>
            <w:sz w:val="20"/>
            <w:szCs w:val="20"/>
          </w:rPr>
          <w:t>3</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Komplexnosť dodávky</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_Toc97647169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sidR="004640C3">
          <w:rPr>
            <w:rFonts w:ascii="Nudista" w:hAnsi="Nudista"/>
            <w:b/>
            <w:bCs/>
            <w:i w:val="0"/>
            <w:noProof/>
            <w:webHidden/>
            <w:sz w:val="20"/>
            <w:szCs w:val="20"/>
          </w:rPr>
          <w:t>Chyba! Záložka nie je definovaná.</w:t>
        </w:r>
        <w:r w:rsidR="00C148E4" w:rsidRPr="00845FDD">
          <w:rPr>
            <w:rFonts w:ascii="Nudista" w:hAnsi="Nudista"/>
            <w:i w:val="0"/>
            <w:noProof/>
            <w:webHidden/>
            <w:sz w:val="20"/>
            <w:szCs w:val="20"/>
          </w:rPr>
          <w:fldChar w:fldCharType="end"/>
        </w:r>
      </w:hyperlink>
    </w:p>
    <w:p w14:paraId="1C696E01" w14:textId="7306C2EB" w:rsidR="00C148E4" w:rsidRPr="00845FDD" w:rsidRDefault="00D70B4E" w:rsidP="00845FDD">
      <w:pPr>
        <w:pStyle w:val="Obsah3"/>
        <w:spacing w:line="240" w:lineRule="auto"/>
        <w:rPr>
          <w:rFonts w:ascii="Nudista" w:eastAsiaTheme="minorEastAsia" w:hAnsi="Nudista" w:cstheme="minorBidi"/>
          <w:i w:val="0"/>
          <w:noProof/>
          <w:sz w:val="20"/>
          <w:szCs w:val="20"/>
          <w:lang w:val="en-GB" w:eastAsia="en-GB"/>
        </w:rPr>
      </w:pPr>
      <w:hyperlink w:anchor="_Toc97647170" w:history="1">
        <w:r w:rsidR="00C148E4" w:rsidRPr="00845FDD">
          <w:rPr>
            <w:rStyle w:val="Hypertextovprepojenie"/>
            <w:rFonts w:ascii="Nudista" w:hAnsi="Nudista"/>
            <w:bCs/>
            <w:i w:val="0"/>
            <w:noProof/>
            <w:sz w:val="20"/>
            <w:szCs w:val="20"/>
          </w:rPr>
          <w:t>4</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Zdroj finančných prostriedkov</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_Toc97647170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sidR="004640C3">
          <w:rPr>
            <w:rFonts w:ascii="Nudista" w:hAnsi="Nudista"/>
            <w:i w:val="0"/>
            <w:noProof/>
            <w:webHidden/>
            <w:sz w:val="20"/>
            <w:szCs w:val="20"/>
          </w:rPr>
          <w:t>5</w:t>
        </w:r>
        <w:r w:rsidR="00C148E4" w:rsidRPr="00845FDD">
          <w:rPr>
            <w:rFonts w:ascii="Nudista" w:hAnsi="Nudista"/>
            <w:i w:val="0"/>
            <w:noProof/>
            <w:webHidden/>
            <w:sz w:val="20"/>
            <w:szCs w:val="20"/>
          </w:rPr>
          <w:fldChar w:fldCharType="end"/>
        </w:r>
      </w:hyperlink>
    </w:p>
    <w:p w14:paraId="13ADE892" w14:textId="2CEC4216" w:rsidR="00C148E4" w:rsidRPr="00845FDD" w:rsidRDefault="00D70B4E" w:rsidP="00845FDD">
      <w:pPr>
        <w:pStyle w:val="Obsah3"/>
        <w:spacing w:line="240" w:lineRule="auto"/>
        <w:rPr>
          <w:rFonts w:ascii="Nudista" w:eastAsiaTheme="minorEastAsia" w:hAnsi="Nudista" w:cstheme="minorBidi"/>
          <w:i w:val="0"/>
          <w:noProof/>
          <w:sz w:val="20"/>
          <w:szCs w:val="20"/>
          <w:lang w:val="en-GB" w:eastAsia="en-GB"/>
        </w:rPr>
      </w:pPr>
      <w:hyperlink w:anchor="_Toc97647171" w:history="1">
        <w:r w:rsidR="00C148E4" w:rsidRPr="00845FDD">
          <w:rPr>
            <w:rStyle w:val="Hypertextovprepojenie"/>
            <w:rFonts w:ascii="Nudista" w:hAnsi="Nudista"/>
            <w:bCs/>
            <w:i w:val="0"/>
            <w:noProof/>
            <w:sz w:val="20"/>
            <w:szCs w:val="20"/>
          </w:rPr>
          <w:t>5</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Zmluva</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_Toc97647171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sidR="004640C3">
          <w:rPr>
            <w:rFonts w:ascii="Nudista" w:hAnsi="Nudista"/>
            <w:i w:val="0"/>
            <w:noProof/>
            <w:webHidden/>
            <w:sz w:val="20"/>
            <w:szCs w:val="20"/>
          </w:rPr>
          <w:t>5</w:t>
        </w:r>
        <w:r w:rsidR="00C148E4" w:rsidRPr="00845FDD">
          <w:rPr>
            <w:rFonts w:ascii="Nudista" w:hAnsi="Nudista"/>
            <w:i w:val="0"/>
            <w:noProof/>
            <w:webHidden/>
            <w:sz w:val="20"/>
            <w:szCs w:val="20"/>
          </w:rPr>
          <w:fldChar w:fldCharType="end"/>
        </w:r>
      </w:hyperlink>
    </w:p>
    <w:p w14:paraId="11BFD21A" w14:textId="42274991" w:rsidR="00C148E4" w:rsidRPr="00845FDD" w:rsidRDefault="00D70B4E" w:rsidP="00845FDD">
      <w:pPr>
        <w:pStyle w:val="Obsah3"/>
        <w:spacing w:line="240" w:lineRule="auto"/>
        <w:rPr>
          <w:rFonts w:ascii="Nudista" w:eastAsiaTheme="minorEastAsia" w:hAnsi="Nudista" w:cstheme="minorBidi"/>
          <w:i w:val="0"/>
          <w:noProof/>
          <w:sz w:val="20"/>
          <w:szCs w:val="20"/>
          <w:lang w:val="en-GB" w:eastAsia="en-GB"/>
        </w:rPr>
      </w:pPr>
      <w:hyperlink w:anchor="_Toc97647172" w:history="1">
        <w:r w:rsidR="00C148E4" w:rsidRPr="00845FDD">
          <w:rPr>
            <w:rStyle w:val="Hypertextovprepojenie"/>
            <w:rFonts w:ascii="Nudista" w:hAnsi="Nudista"/>
            <w:bCs/>
            <w:i w:val="0"/>
            <w:noProof/>
            <w:sz w:val="20"/>
            <w:szCs w:val="20"/>
          </w:rPr>
          <w:t>6</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Miesto a</w:t>
        </w:r>
        <w:r w:rsidR="00C148E4" w:rsidRPr="00845FDD">
          <w:rPr>
            <w:rStyle w:val="Hypertextovprepojenie"/>
            <w:rFonts w:ascii="Nudista" w:hAnsi="Nudista" w:cs="Calibri"/>
            <w:i w:val="0"/>
            <w:noProof/>
            <w:sz w:val="20"/>
            <w:szCs w:val="20"/>
          </w:rPr>
          <w:t> </w:t>
        </w:r>
        <w:r w:rsidR="00C148E4" w:rsidRPr="00845FDD">
          <w:rPr>
            <w:rStyle w:val="Hypertextovprepojenie"/>
            <w:rFonts w:ascii="Nudista" w:hAnsi="Nudista"/>
            <w:i w:val="0"/>
            <w:noProof/>
            <w:sz w:val="20"/>
            <w:szCs w:val="20"/>
          </w:rPr>
          <w:t>termín dodania predmetu zákazky</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_Toc97647172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sidR="004640C3">
          <w:rPr>
            <w:rFonts w:ascii="Nudista" w:hAnsi="Nudista"/>
            <w:i w:val="0"/>
            <w:noProof/>
            <w:webHidden/>
            <w:sz w:val="20"/>
            <w:szCs w:val="20"/>
          </w:rPr>
          <w:t>5</w:t>
        </w:r>
        <w:r w:rsidR="00C148E4" w:rsidRPr="00845FDD">
          <w:rPr>
            <w:rFonts w:ascii="Nudista" w:hAnsi="Nudista"/>
            <w:i w:val="0"/>
            <w:noProof/>
            <w:webHidden/>
            <w:sz w:val="20"/>
            <w:szCs w:val="20"/>
          </w:rPr>
          <w:fldChar w:fldCharType="end"/>
        </w:r>
      </w:hyperlink>
    </w:p>
    <w:p w14:paraId="06EBF79B" w14:textId="7E5D918A" w:rsidR="00C148E4" w:rsidRPr="00845FDD" w:rsidRDefault="00D70B4E" w:rsidP="00845FDD">
      <w:pPr>
        <w:pStyle w:val="Obsah3"/>
        <w:spacing w:line="240" w:lineRule="auto"/>
        <w:rPr>
          <w:rFonts w:ascii="Nudista" w:eastAsiaTheme="minorEastAsia" w:hAnsi="Nudista" w:cstheme="minorBidi"/>
          <w:i w:val="0"/>
          <w:noProof/>
          <w:sz w:val="20"/>
          <w:szCs w:val="20"/>
          <w:lang w:val="en-GB" w:eastAsia="en-GB"/>
        </w:rPr>
      </w:pPr>
      <w:hyperlink w:anchor="_Toc97647173" w:history="1">
        <w:r w:rsidR="00C148E4" w:rsidRPr="00845FDD">
          <w:rPr>
            <w:rStyle w:val="Hypertextovprepojenie"/>
            <w:rFonts w:ascii="Nudista" w:hAnsi="Nudista"/>
            <w:bCs/>
            <w:i w:val="0"/>
            <w:noProof/>
            <w:sz w:val="20"/>
            <w:szCs w:val="20"/>
          </w:rPr>
          <w:t>7</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Oprávnení uchádzači</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_Toc97647173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sidR="004640C3">
          <w:rPr>
            <w:rFonts w:ascii="Nudista" w:hAnsi="Nudista"/>
            <w:i w:val="0"/>
            <w:noProof/>
            <w:webHidden/>
            <w:sz w:val="20"/>
            <w:szCs w:val="20"/>
          </w:rPr>
          <w:t>6</w:t>
        </w:r>
        <w:r w:rsidR="00C148E4" w:rsidRPr="00845FDD">
          <w:rPr>
            <w:rFonts w:ascii="Nudista" w:hAnsi="Nudista"/>
            <w:i w:val="0"/>
            <w:noProof/>
            <w:webHidden/>
            <w:sz w:val="20"/>
            <w:szCs w:val="20"/>
          </w:rPr>
          <w:fldChar w:fldCharType="end"/>
        </w:r>
      </w:hyperlink>
    </w:p>
    <w:p w14:paraId="2586A5B7" w14:textId="70A24481" w:rsidR="00C148E4" w:rsidRPr="00845FDD" w:rsidRDefault="00D70B4E" w:rsidP="00845FDD">
      <w:pPr>
        <w:pStyle w:val="Obsah3"/>
        <w:spacing w:line="240" w:lineRule="auto"/>
        <w:rPr>
          <w:rFonts w:ascii="Nudista" w:eastAsiaTheme="minorEastAsia" w:hAnsi="Nudista" w:cstheme="minorBidi"/>
          <w:i w:val="0"/>
          <w:noProof/>
          <w:sz w:val="20"/>
          <w:szCs w:val="20"/>
          <w:lang w:val="en-GB" w:eastAsia="en-GB"/>
        </w:rPr>
      </w:pPr>
      <w:hyperlink w:anchor="_Toc97647174" w:history="1">
        <w:r w:rsidR="00C148E4" w:rsidRPr="00845FDD">
          <w:rPr>
            <w:rStyle w:val="Hypertextovprepojenie"/>
            <w:rFonts w:ascii="Nudista" w:hAnsi="Nudista"/>
            <w:bCs/>
            <w:i w:val="0"/>
            <w:noProof/>
            <w:sz w:val="20"/>
            <w:szCs w:val="20"/>
          </w:rPr>
          <w:t>8</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Predloženie a obsah ponúk</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_Toc97647174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sidR="004640C3">
          <w:rPr>
            <w:rFonts w:ascii="Nudista" w:hAnsi="Nudista"/>
            <w:i w:val="0"/>
            <w:noProof/>
            <w:webHidden/>
            <w:sz w:val="20"/>
            <w:szCs w:val="20"/>
          </w:rPr>
          <w:t>6</w:t>
        </w:r>
        <w:r w:rsidR="00C148E4" w:rsidRPr="00845FDD">
          <w:rPr>
            <w:rFonts w:ascii="Nudista" w:hAnsi="Nudista"/>
            <w:i w:val="0"/>
            <w:noProof/>
            <w:webHidden/>
            <w:sz w:val="20"/>
            <w:szCs w:val="20"/>
          </w:rPr>
          <w:fldChar w:fldCharType="end"/>
        </w:r>
      </w:hyperlink>
    </w:p>
    <w:p w14:paraId="39901DFF" w14:textId="37BA5D83" w:rsidR="00C148E4" w:rsidRPr="00845FDD" w:rsidRDefault="00D70B4E" w:rsidP="00845FDD">
      <w:pPr>
        <w:pStyle w:val="Obsah3"/>
        <w:spacing w:line="240" w:lineRule="auto"/>
        <w:rPr>
          <w:rFonts w:ascii="Nudista" w:eastAsiaTheme="minorEastAsia" w:hAnsi="Nudista" w:cstheme="minorBidi"/>
          <w:i w:val="0"/>
          <w:noProof/>
          <w:sz w:val="20"/>
          <w:szCs w:val="20"/>
          <w:lang w:val="en-GB" w:eastAsia="en-GB"/>
        </w:rPr>
      </w:pPr>
      <w:hyperlink w:anchor="_Toc97647175" w:history="1">
        <w:r w:rsidR="00C148E4" w:rsidRPr="00845FDD">
          <w:rPr>
            <w:rStyle w:val="Hypertextovprepojenie"/>
            <w:rFonts w:ascii="Nudista" w:hAnsi="Nudista"/>
            <w:bCs/>
            <w:i w:val="0"/>
            <w:noProof/>
            <w:sz w:val="20"/>
            <w:szCs w:val="20"/>
          </w:rPr>
          <w:t>9</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Variantné riešenie</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_Toc97647175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sidR="004640C3">
          <w:rPr>
            <w:rFonts w:ascii="Nudista" w:hAnsi="Nudista"/>
            <w:i w:val="0"/>
            <w:noProof/>
            <w:webHidden/>
            <w:sz w:val="20"/>
            <w:szCs w:val="20"/>
          </w:rPr>
          <w:t>7</w:t>
        </w:r>
        <w:r w:rsidR="00C148E4" w:rsidRPr="00845FDD">
          <w:rPr>
            <w:rFonts w:ascii="Nudista" w:hAnsi="Nudista"/>
            <w:i w:val="0"/>
            <w:noProof/>
            <w:webHidden/>
            <w:sz w:val="20"/>
            <w:szCs w:val="20"/>
          </w:rPr>
          <w:fldChar w:fldCharType="end"/>
        </w:r>
      </w:hyperlink>
    </w:p>
    <w:p w14:paraId="68DB822C" w14:textId="7F8D4B25" w:rsidR="00C148E4" w:rsidRPr="00845FDD" w:rsidRDefault="00D70B4E" w:rsidP="00845FDD">
      <w:pPr>
        <w:pStyle w:val="Obsah3"/>
        <w:spacing w:line="240" w:lineRule="auto"/>
        <w:rPr>
          <w:rFonts w:ascii="Nudista" w:eastAsiaTheme="minorEastAsia" w:hAnsi="Nudista" w:cstheme="minorBidi"/>
          <w:i w:val="0"/>
          <w:noProof/>
          <w:sz w:val="20"/>
          <w:szCs w:val="20"/>
          <w:lang w:val="en-GB" w:eastAsia="en-GB"/>
        </w:rPr>
      </w:pPr>
      <w:hyperlink w:anchor="_Toc97647176" w:history="1">
        <w:r w:rsidR="00C148E4" w:rsidRPr="00845FDD">
          <w:rPr>
            <w:rStyle w:val="Hypertextovprepojenie"/>
            <w:rFonts w:ascii="Nudista" w:hAnsi="Nudista"/>
            <w:bCs/>
            <w:i w:val="0"/>
            <w:noProof/>
            <w:sz w:val="20"/>
            <w:szCs w:val="20"/>
          </w:rPr>
          <w:t>10</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Platnosť ponúk</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_Toc97647176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sidR="004640C3">
          <w:rPr>
            <w:rFonts w:ascii="Nudista" w:hAnsi="Nudista"/>
            <w:i w:val="0"/>
            <w:noProof/>
            <w:webHidden/>
            <w:sz w:val="20"/>
            <w:szCs w:val="20"/>
          </w:rPr>
          <w:t>8</w:t>
        </w:r>
        <w:r w:rsidR="00C148E4" w:rsidRPr="00845FDD">
          <w:rPr>
            <w:rFonts w:ascii="Nudista" w:hAnsi="Nudista"/>
            <w:i w:val="0"/>
            <w:noProof/>
            <w:webHidden/>
            <w:sz w:val="20"/>
            <w:szCs w:val="20"/>
          </w:rPr>
          <w:fldChar w:fldCharType="end"/>
        </w:r>
      </w:hyperlink>
    </w:p>
    <w:p w14:paraId="481DB736" w14:textId="19C7F0AA" w:rsidR="00C148E4" w:rsidRPr="00845FDD" w:rsidRDefault="00D70B4E" w:rsidP="00845FDD">
      <w:pPr>
        <w:pStyle w:val="Obsah3"/>
        <w:spacing w:line="240" w:lineRule="auto"/>
        <w:rPr>
          <w:rFonts w:ascii="Nudista" w:eastAsiaTheme="minorEastAsia" w:hAnsi="Nudista" w:cstheme="minorBidi"/>
          <w:i w:val="0"/>
          <w:noProof/>
          <w:sz w:val="20"/>
          <w:szCs w:val="20"/>
          <w:lang w:val="en-GB" w:eastAsia="en-GB"/>
        </w:rPr>
      </w:pPr>
      <w:hyperlink w:anchor="_Toc97647177" w:history="1">
        <w:r w:rsidR="00C148E4" w:rsidRPr="00845FDD">
          <w:rPr>
            <w:rStyle w:val="Hypertextovprepojenie"/>
            <w:rFonts w:ascii="Nudista" w:hAnsi="Nudista"/>
            <w:bCs/>
            <w:i w:val="0"/>
            <w:noProof/>
            <w:sz w:val="20"/>
            <w:szCs w:val="20"/>
          </w:rPr>
          <w:t>11</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Náklady na ponuky</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_Toc97647177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sidR="004640C3">
          <w:rPr>
            <w:rFonts w:ascii="Nudista" w:hAnsi="Nudista"/>
            <w:i w:val="0"/>
            <w:noProof/>
            <w:webHidden/>
            <w:sz w:val="20"/>
            <w:szCs w:val="20"/>
          </w:rPr>
          <w:t>8</w:t>
        </w:r>
        <w:r w:rsidR="00C148E4" w:rsidRPr="00845FDD">
          <w:rPr>
            <w:rFonts w:ascii="Nudista" w:hAnsi="Nudista"/>
            <w:i w:val="0"/>
            <w:noProof/>
            <w:webHidden/>
            <w:sz w:val="20"/>
            <w:szCs w:val="20"/>
          </w:rPr>
          <w:fldChar w:fldCharType="end"/>
        </w:r>
      </w:hyperlink>
    </w:p>
    <w:p w14:paraId="370A7BAB" w14:textId="0D6031E0" w:rsidR="00C148E4" w:rsidRPr="00845FDD" w:rsidRDefault="00D70B4E" w:rsidP="00845FDD">
      <w:pPr>
        <w:pStyle w:val="Obsah2"/>
        <w:spacing w:line="240" w:lineRule="auto"/>
        <w:rPr>
          <w:rFonts w:ascii="Nudista" w:eastAsiaTheme="minorEastAsia" w:hAnsi="Nudista" w:cstheme="minorBidi"/>
          <w:sz w:val="20"/>
          <w:lang w:val="en-GB" w:eastAsia="en-GB"/>
        </w:rPr>
      </w:pPr>
      <w:hyperlink w:anchor="_Toc97647178" w:history="1">
        <w:r w:rsidR="00C148E4" w:rsidRPr="00845FDD">
          <w:rPr>
            <w:rStyle w:val="Hypertextovprepojenie"/>
            <w:rFonts w:ascii="Nudista" w:hAnsi="Nudista"/>
            <w:sz w:val="20"/>
          </w:rPr>
          <w:t>ODDIEL II. Dorozumievanie medzi verejným obstarávateľom a</w:t>
        </w:r>
        <w:r w:rsidR="00C148E4" w:rsidRPr="00845FDD">
          <w:rPr>
            <w:rStyle w:val="Hypertextovprepojenie"/>
            <w:rFonts w:ascii="Nudista" w:hAnsi="Nudista" w:cs="Calibri"/>
            <w:sz w:val="20"/>
          </w:rPr>
          <w:t> </w:t>
        </w:r>
        <w:r w:rsidR="00C148E4" w:rsidRPr="00845FDD">
          <w:rPr>
            <w:rStyle w:val="Hypertextovprepojenie"/>
            <w:rFonts w:ascii="Nudista" w:hAnsi="Nudista"/>
            <w:sz w:val="20"/>
          </w:rPr>
          <w:t>uchádzačmi alebo záujemcami</w:t>
        </w:r>
        <w:r w:rsidR="00C148E4" w:rsidRPr="00845FDD">
          <w:rPr>
            <w:rFonts w:ascii="Nudista" w:hAnsi="Nudista"/>
            <w:webHidden/>
            <w:sz w:val="20"/>
          </w:rPr>
          <w:tab/>
        </w:r>
        <w:r w:rsidR="00C148E4" w:rsidRPr="00845FDD">
          <w:rPr>
            <w:rFonts w:ascii="Nudista" w:hAnsi="Nudista"/>
            <w:webHidden/>
            <w:sz w:val="20"/>
          </w:rPr>
          <w:fldChar w:fldCharType="begin"/>
        </w:r>
        <w:r w:rsidR="00C148E4" w:rsidRPr="00845FDD">
          <w:rPr>
            <w:rFonts w:ascii="Nudista" w:hAnsi="Nudista"/>
            <w:webHidden/>
            <w:sz w:val="20"/>
          </w:rPr>
          <w:instrText xml:space="preserve"> PAGEREF _Toc97647178 \h </w:instrText>
        </w:r>
        <w:r w:rsidR="00C148E4" w:rsidRPr="00845FDD">
          <w:rPr>
            <w:rFonts w:ascii="Nudista" w:hAnsi="Nudista"/>
            <w:webHidden/>
            <w:sz w:val="20"/>
          </w:rPr>
        </w:r>
        <w:r w:rsidR="00C148E4" w:rsidRPr="00845FDD">
          <w:rPr>
            <w:rFonts w:ascii="Nudista" w:hAnsi="Nudista"/>
            <w:webHidden/>
            <w:sz w:val="20"/>
          </w:rPr>
          <w:fldChar w:fldCharType="separate"/>
        </w:r>
        <w:r w:rsidR="004640C3">
          <w:rPr>
            <w:rFonts w:ascii="Nudista" w:hAnsi="Nudista"/>
            <w:webHidden/>
            <w:sz w:val="20"/>
          </w:rPr>
          <w:t>8</w:t>
        </w:r>
        <w:r w:rsidR="00C148E4" w:rsidRPr="00845FDD">
          <w:rPr>
            <w:rFonts w:ascii="Nudista" w:hAnsi="Nudista"/>
            <w:webHidden/>
            <w:sz w:val="20"/>
          </w:rPr>
          <w:fldChar w:fldCharType="end"/>
        </w:r>
      </w:hyperlink>
    </w:p>
    <w:p w14:paraId="28371BED" w14:textId="6FB5E81C" w:rsidR="00C148E4" w:rsidRPr="00845FDD" w:rsidRDefault="00D70B4E" w:rsidP="00845FDD">
      <w:pPr>
        <w:pStyle w:val="Obsah3"/>
        <w:spacing w:line="240" w:lineRule="auto"/>
        <w:rPr>
          <w:rFonts w:ascii="Nudista" w:eastAsiaTheme="minorEastAsia" w:hAnsi="Nudista" w:cstheme="minorBidi"/>
          <w:i w:val="0"/>
          <w:noProof/>
          <w:sz w:val="20"/>
          <w:szCs w:val="20"/>
          <w:lang w:val="en-GB" w:eastAsia="en-GB"/>
        </w:rPr>
      </w:pPr>
      <w:hyperlink w:anchor="_Toc97647179" w:history="1">
        <w:r w:rsidR="00C148E4" w:rsidRPr="00845FDD">
          <w:rPr>
            <w:rStyle w:val="Hypertextovprepojenie"/>
            <w:rFonts w:ascii="Nudista" w:hAnsi="Nudista"/>
            <w:bCs/>
            <w:i w:val="0"/>
            <w:noProof/>
            <w:sz w:val="20"/>
            <w:szCs w:val="20"/>
          </w:rPr>
          <w:t>12</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Dorozumievanie medzi verejným obstarávateľom a</w:t>
        </w:r>
        <w:r w:rsidR="00C148E4" w:rsidRPr="00845FDD">
          <w:rPr>
            <w:rStyle w:val="Hypertextovprepojenie"/>
            <w:rFonts w:ascii="Nudista" w:hAnsi="Nudista" w:cs="Calibri"/>
            <w:i w:val="0"/>
            <w:noProof/>
            <w:sz w:val="20"/>
            <w:szCs w:val="20"/>
          </w:rPr>
          <w:t> </w:t>
        </w:r>
        <w:r w:rsidR="00C148E4" w:rsidRPr="00845FDD">
          <w:rPr>
            <w:rStyle w:val="Hypertextovprepojenie"/>
            <w:rFonts w:ascii="Nudista" w:hAnsi="Nudista"/>
            <w:i w:val="0"/>
            <w:noProof/>
            <w:sz w:val="20"/>
            <w:szCs w:val="20"/>
          </w:rPr>
          <w:t>uchádzačmi alebo záujemcami</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_Toc97647179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sidR="004640C3">
          <w:rPr>
            <w:rFonts w:ascii="Nudista" w:hAnsi="Nudista"/>
            <w:i w:val="0"/>
            <w:noProof/>
            <w:webHidden/>
            <w:sz w:val="20"/>
            <w:szCs w:val="20"/>
          </w:rPr>
          <w:t>8</w:t>
        </w:r>
        <w:r w:rsidR="00C148E4" w:rsidRPr="00845FDD">
          <w:rPr>
            <w:rFonts w:ascii="Nudista" w:hAnsi="Nudista"/>
            <w:i w:val="0"/>
            <w:noProof/>
            <w:webHidden/>
            <w:sz w:val="20"/>
            <w:szCs w:val="20"/>
          </w:rPr>
          <w:fldChar w:fldCharType="end"/>
        </w:r>
      </w:hyperlink>
    </w:p>
    <w:p w14:paraId="65370D8A" w14:textId="1799A9EF" w:rsidR="00C148E4" w:rsidRPr="00845FDD" w:rsidRDefault="00D70B4E" w:rsidP="00845FDD">
      <w:pPr>
        <w:pStyle w:val="Obsah3"/>
        <w:spacing w:line="240" w:lineRule="auto"/>
        <w:rPr>
          <w:rFonts w:ascii="Nudista" w:eastAsiaTheme="minorEastAsia" w:hAnsi="Nudista" w:cstheme="minorBidi"/>
          <w:i w:val="0"/>
          <w:noProof/>
          <w:sz w:val="20"/>
          <w:szCs w:val="20"/>
          <w:lang w:val="en-GB" w:eastAsia="en-GB"/>
        </w:rPr>
      </w:pPr>
      <w:hyperlink w:anchor="_Toc97647180" w:history="1">
        <w:r w:rsidR="00C148E4" w:rsidRPr="00845FDD">
          <w:rPr>
            <w:rStyle w:val="Hypertextovprepojenie"/>
            <w:rFonts w:ascii="Nudista" w:hAnsi="Nudista"/>
            <w:bCs/>
            <w:i w:val="0"/>
            <w:noProof/>
            <w:sz w:val="20"/>
            <w:szCs w:val="20"/>
          </w:rPr>
          <w:t>13</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Vysvetľovanie a</w:t>
        </w:r>
        <w:r w:rsidR="00C148E4" w:rsidRPr="00845FDD">
          <w:rPr>
            <w:rStyle w:val="Hypertextovprepojenie"/>
            <w:rFonts w:ascii="Nudista" w:hAnsi="Nudista" w:cs="Calibri"/>
            <w:i w:val="0"/>
            <w:noProof/>
            <w:sz w:val="20"/>
            <w:szCs w:val="20"/>
          </w:rPr>
          <w:t> </w:t>
        </w:r>
        <w:r w:rsidR="00C148E4" w:rsidRPr="00845FDD">
          <w:rPr>
            <w:rStyle w:val="Hypertextovprepojenie"/>
            <w:rFonts w:ascii="Nudista" w:hAnsi="Nudista"/>
            <w:i w:val="0"/>
            <w:noProof/>
            <w:sz w:val="20"/>
            <w:szCs w:val="20"/>
          </w:rPr>
          <w:t>doplnenie súťažných podkladov</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_Toc97647180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sidR="004640C3">
          <w:rPr>
            <w:rFonts w:ascii="Nudista" w:hAnsi="Nudista"/>
            <w:i w:val="0"/>
            <w:noProof/>
            <w:webHidden/>
            <w:sz w:val="20"/>
            <w:szCs w:val="20"/>
          </w:rPr>
          <w:t>9</w:t>
        </w:r>
        <w:r w:rsidR="00C148E4" w:rsidRPr="00845FDD">
          <w:rPr>
            <w:rFonts w:ascii="Nudista" w:hAnsi="Nudista"/>
            <w:i w:val="0"/>
            <w:noProof/>
            <w:webHidden/>
            <w:sz w:val="20"/>
            <w:szCs w:val="20"/>
          </w:rPr>
          <w:fldChar w:fldCharType="end"/>
        </w:r>
      </w:hyperlink>
    </w:p>
    <w:p w14:paraId="0C0F5B0D" w14:textId="3FF19E30" w:rsidR="00C148E4" w:rsidRPr="00845FDD" w:rsidRDefault="00D70B4E" w:rsidP="00845FDD">
      <w:pPr>
        <w:pStyle w:val="Obsah3"/>
        <w:spacing w:line="240" w:lineRule="auto"/>
        <w:rPr>
          <w:rFonts w:ascii="Nudista" w:eastAsiaTheme="minorEastAsia" w:hAnsi="Nudista" w:cstheme="minorBidi"/>
          <w:i w:val="0"/>
          <w:noProof/>
          <w:sz w:val="20"/>
          <w:szCs w:val="20"/>
          <w:lang w:val="en-GB" w:eastAsia="en-GB"/>
        </w:rPr>
      </w:pPr>
      <w:hyperlink w:anchor="_Toc97647181" w:history="1">
        <w:r w:rsidR="00C148E4" w:rsidRPr="00845FDD">
          <w:rPr>
            <w:rStyle w:val="Hypertextovprepojenie"/>
            <w:rFonts w:ascii="Nudista" w:hAnsi="Nudista"/>
            <w:bCs/>
            <w:i w:val="0"/>
            <w:noProof/>
            <w:sz w:val="20"/>
            <w:szCs w:val="20"/>
          </w:rPr>
          <w:t>14</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Obhliadka miesta dodania predmetu zákazky</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_Toc97647181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sidR="004640C3">
          <w:rPr>
            <w:rFonts w:ascii="Nudista" w:hAnsi="Nudista"/>
            <w:i w:val="0"/>
            <w:noProof/>
            <w:webHidden/>
            <w:sz w:val="20"/>
            <w:szCs w:val="20"/>
          </w:rPr>
          <w:t>9</w:t>
        </w:r>
        <w:r w:rsidR="00C148E4" w:rsidRPr="00845FDD">
          <w:rPr>
            <w:rFonts w:ascii="Nudista" w:hAnsi="Nudista"/>
            <w:i w:val="0"/>
            <w:noProof/>
            <w:webHidden/>
            <w:sz w:val="20"/>
            <w:szCs w:val="20"/>
          </w:rPr>
          <w:fldChar w:fldCharType="end"/>
        </w:r>
      </w:hyperlink>
    </w:p>
    <w:p w14:paraId="4424B520" w14:textId="6311C5D3" w:rsidR="00C148E4" w:rsidRPr="00845FDD" w:rsidRDefault="00D70B4E" w:rsidP="00845FDD">
      <w:pPr>
        <w:pStyle w:val="Obsah2"/>
        <w:spacing w:line="240" w:lineRule="auto"/>
        <w:rPr>
          <w:rFonts w:ascii="Nudista" w:eastAsiaTheme="minorEastAsia" w:hAnsi="Nudista" w:cstheme="minorBidi"/>
          <w:sz w:val="20"/>
          <w:lang w:val="en-GB" w:eastAsia="en-GB"/>
        </w:rPr>
      </w:pPr>
      <w:hyperlink w:anchor="_Toc97647182" w:history="1">
        <w:r w:rsidR="00C148E4" w:rsidRPr="00845FDD">
          <w:rPr>
            <w:rStyle w:val="Hypertextovprepojenie"/>
            <w:rFonts w:ascii="Nudista" w:hAnsi="Nudista"/>
            <w:sz w:val="20"/>
          </w:rPr>
          <w:t>ODDIEL III. Príprava ponuky</w:t>
        </w:r>
        <w:r w:rsidR="00C148E4" w:rsidRPr="00845FDD">
          <w:rPr>
            <w:rFonts w:ascii="Nudista" w:hAnsi="Nudista"/>
            <w:webHidden/>
            <w:sz w:val="20"/>
          </w:rPr>
          <w:tab/>
        </w:r>
        <w:r w:rsidR="00C148E4" w:rsidRPr="00845FDD">
          <w:rPr>
            <w:rFonts w:ascii="Nudista" w:hAnsi="Nudista"/>
            <w:webHidden/>
            <w:sz w:val="20"/>
          </w:rPr>
          <w:fldChar w:fldCharType="begin"/>
        </w:r>
        <w:r w:rsidR="00C148E4" w:rsidRPr="00845FDD">
          <w:rPr>
            <w:rFonts w:ascii="Nudista" w:hAnsi="Nudista"/>
            <w:webHidden/>
            <w:sz w:val="20"/>
          </w:rPr>
          <w:instrText xml:space="preserve"> PAGEREF _Toc97647182 \h </w:instrText>
        </w:r>
        <w:r w:rsidR="00C148E4" w:rsidRPr="00845FDD">
          <w:rPr>
            <w:rFonts w:ascii="Nudista" w:hAnsi="Nudista"/>
            <w:webHidden/>
            <w:sz w:val="20"/>
          </w:rPr>
        </w:r>
        <w:r w:rsidR="00C148E4" w:rsidRPr="00845FDD">
          <w:rPr>
            <w:rFonts w:ascii="Nudista" w:hAnsi="Nudista"/>
            <w:webHidden/>
            <w:sz w:val="20"/>
          </w:rPr>
          <w:fldChar w:fldCharType="separate"/>
        </w:r>
        <w:r w:rsidR="004640C3">
          <w:rPr>
            <w:rFonts w:ascii="Nudista" w:hAnsi="Nudista"/>
            <w:webHidden/>
            <w:sz w:val="20"/>
          </w:rPr>
          <w:t>9</w:t>
        </w:r>
        <w:r w:rsidR="00C148E4" w:rsidRPr="00845FDD">
          <w:rPr>
            <w:rFonts w:ascii="Nudista" w:hAnsi="Nudista"/>
            <w:webHidden/>
            <w:sz w:val="20"/>
          </w:rPr>
          <w:fldChar w:fldCharType="end"/>
        </w:r>
      </w:hyperlink>
    </w:p>
    <w:p w14:paraId="4F455754" w14:textId="7AF9C4B6" w:rsidR="00C148E4" w:rsidRPr="00845FDD" w:rsidRDefault="00D70B4E" w:rsidP="00845FDD">
      <w:pPr>
        <w:pStyle w:val="Obsah3"/>
        <w:spacing w:line="240" w:lineRule="auto"/>
        <w:rPr>
          <w:rFonts w:ascii="Nudista" w:eastAsiaTheme="minorEastAsia" w:hAnsi="Nudista" w:cstheme="minorBidi"/>
          <w:i w:val="0"/>
          <w:noProof/>
          <w:sz w:val="20"/>
          <w:szCs w:val="20"/>
          <w:lang w:val="en-GB" w:eastAsia="en-GB"/>
        </w:rPr>
      </w:pPr>
      <w:hyperlink w:anchor="_Toc97647183" w:history="1">
        <w:r w:rsidR="00C148E4" w:rsidRPr="00845FDD">
          <w:rPr>
            <w:rStyle w:val="Hypertextovprepojenie"/>
            <w:rFonts w:ascii="Nudista" w:hAnsi="Nudista"/>
            <w:bCs/>
            <w:i w:val="0"/>
            <w:noProof/>
            <w:sz w:val="20"/>
            <w:szCs w:val="20"/>
          </w:rPr>
          <w:t>15</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Jazyk ponúk</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_Toc97647183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sidR="004640C3">
          <w:rPr>
            <w:rFonts w:ascii="Nudista" w:hAnsi="Nudista"/>
            <w:i w:val="0"/>
            <w:noProof/>
            <w:webHidden/>
            <w:sz w:val="20"/>
            <w:szCs w:val="20"/>
          </w:rPr>
          <w:t>9</w:t>
        </w:r>
        <w:r w:rsidR="00C148E4" w:rsidRPr="00845FDD">
          <w:rPr>
            <w:rFonts w:ascii="Nudista" w:hAnsi="Nudista"/>
            <w:i w:val="0"/>
            <w:noProof/>
            <w:webHidden/>
            <w:sz w:val="20"/>
            <w:szCs w:val="20"/>
          </w:rPr>
          <w:fldChar w:fldCharType="end"/>
        </w:r>
      </w:hyperlink>
    </w:p>
    <w:p w14:paraId="32340F07" w14:textId="230A2C3F" w:rsidR="00C148E4" w:rsidRPr="00845FDD" w:rsidRDefault="00D70B4E" w:rsidP="00845FDD">
      <w:pPr>
        <w:pStyle w:val="Obsah3"/>
        <w:spacing w:line="240" w:lineRule="auto"/>
        <w:rPr>
          <w:rFonts w:ascii="Nudista" w:eastAsiaTheme="minorEastAsia" w:hAnsi="Nudista" w:cstheme="minorBidi"/>
          <w:i w:val="0"/>
          <w:noProof/>
          <w:sz w:val="20"/>
          <w:szCs w:val="20"/>
          <w:lang w:val="en-GB" w:eastAsia="en-GB"/>
        </w:rPr>
      </w:pPr>
      <w:hyperlink w:anchor="_Toc97647184" w:history="1">
        <w:r w:rsidR="00C148E4" w:rsidRPr="00845FDD">
          <w:rPr>
            <w:rStyle w:val="Hypertextovprepojenie"/>
            <w:rFonts w:ascii="Nudista" w:hAnsi="Nudista"/>
            <w:bCs/>
            <w:i w:val="0"/>
            <w:noProof/>
            <w:sz w:val="20"/>
            <w:szCs w:val="20"/>
          </w:rPr>
          <w:t>16</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Zábezpeka</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_Toc97647184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sidR="004640C3">
          <w:rPr>
            <w:rFonts w:ascii="Nudista" w:hAnsi="Nudista"/>
            <w:i w:val="0"/>
            <w:noProof/>
            <w:webHidden/>
            <w:sz w:val="20"/>
            <w:szCs w:val="20"/>
          </w:rPr>
          <w:t>10</w:t>
        </w:r>
        <w:r w:rsidR="00C148E4" w:rsidRPr="00845FDD">
          <w:rPr>
            <w:rFonts w:ascii="Nudista" w:hAnsi="Nudista"/>
            <w:i w:val="0"/>
            <w:noProof/>
            <w:webHidden/>
            <w:sz w:val="20"/>
            <w:szCs w:val="20"/>
          </w:rPr>
          <w:fldChar w:fldCharType="end"/>
        </w:r>
      </w:hyperlink>
    </w:p>
    <w:p w14:paraId="12314D66" w14:textId="15833B1F" w:rsidR="00C148E4" w:rsidRPr="00845FDD" w:rsidRDefault="00D70B4E" w:rsidP="00845FDD">
      <w:pPr>
        <w:pStyle w:val="Obsah3"/>
        <w:spacing w:line="240" w:lineRule="auto"/>
        <w:rPr>
          <w:rFonts w:ascii="Nudista" w:eastAsiaTheme="minorEastAsia" w:hAnsi="Nudista" w:cstheme="minorBidi"/>
          <w:i w:val="0"/>
          <w:noProof/>
          <w:sz w:val="20"/>
          <w:szCs w:val="20"/>
          <w:lang w:val="en-GB" w:eastAsia="en-GB"/>
        </w:rPr>
      </w:pPr>
      <w:hyperlink w:anchor="_Toc97647185" w:history="1">
        <w:r w:rsidR="00C148E4" w:rsidRPr="00845FDD">
          <w:rPr>
            <w:rStyle w:val="Hypertextovprepojenie"/>
            <w:rFonts w:ascii="Nudista" w:hAnsi="Nudista"/>
            <w:bCs/>
            <w:i w:val="0"/>
            <w:noProof/>
            <w:sz w:val="20"/>
            <w:szCs w:val="20"/>
          </w:rPr>
          <w:t>17</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Mena a</w:t>
        </w:r>
        <w:r w:rsidR="00C148E4" w:rsidRPr="00845FDD">
          <w:rPr>
            <w:rStyle w:val="Hypertextovprepojenie"/>
            <w:rFonts w:ascii="Nudista" w:hAnsi="Nudista" w:cs="Calibri"/>
            <w:i w:val="0"/>
            <w:noProof/>
            <w:sz w:val="20"/>
            <w:szCs w:val="20"/>
          </w:rPr>
          <w:t> </w:t>
        </w:r>
        <w:r w:rsidR="00C148E4" w:rsidRPr="00845FDD">
          <w:rPr>
            <w:rStyle w:val="Hypertextovprepojenie"/>
            <w:rFonts w:ascii="Nudista" w:hAnsi="Nudista"/>
            <w:i w:val="0"/>
            <w:noProof/>
            <w:sz w:val="20"/>
            <w:szCs w:val="20"/>
          </w:rPr>
          <w:t>ceny uvádzané v ponukách</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_Toc97647185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sidR="004640C3">
          <w:rPr>
            <w:rFonts w:ascii="Nudista" w:hAnsi="Nudista"/>
            <w:i w:val="0"/>
            <w:noProof/>
            <w:webHidden/>
            <w:sz w:val="20"/>
            <w:szCs w:val="20"/>
          </w:rPr>
          <w:t>11</w:t>
        </w:r>
        <w:r w:rsidR="00C148E4" w:rsidRPr="00845FDD">
          <w:rPr>
            <w:rFonts w:ascii="Nudista" w:hAnsi="Nudista"/>
            <w:i w:val="0"/>
            <w:noProof/>
            <w:webHidden/>
            <w:sz w:val="20"/>
            <w:szCs w:val="20"/>
          </w:rPr>
          <w:fldChar w:fldCharType="end"/>
        </w:r>
      </w:hyperlink>
    </w:p>
    <w:p w14:paraId="0872EAF8" w14:textId="5348DF5A" w:rsidR="00C148E4" w:rsidRPr="00845FDD" w:rsidRDefault="00D70B4E" w:rsidP="00845FDD">
      <w:pPr>
        <w:pStyle w:val="Obsah3"/>
        <w:spacing w:line="240" w:lineRule="auto"/>
        <w:rPr>
          <w:rFonts w:ascii="Nudista" w:eastAsiaTheme="minorEastAsia" w:hAnsi="Nudista" w:cstheme="minorBidi"/>
          <w:i w:val="0"/>
          <w:noProof/>
          <w:sz w:val="20"/>
          <w:szCs w:val="20"/>
          <w:lang w:val="en-GB" w:eastAsia="en-GB"/>
        </w:rPr>
      </w:pPr>
      <w:hyperlink w:anchor="_Toc97647186" w:history="1">
        <w:r w:rsidR="00C148E4" w:rsidRPr="00845FDD">
          <w:rPr>
            <w:rStyle w:val="Hypertextovprepojenie"/>
            <w:rFonts w:ascii="Nudista" w:hAnsi="Nudista"/>
            <w:bCs/>
            <w:i w:val="0"/>
            <w:noProof/>
            <w:sz w:val="20"/>
            <w:szCs w:val="20"/>
          </w:rPr>
          <w:t>18</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Vyhotovenie ponúk</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_Toc97647186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sidR="004640C3">
          <w:rPr>
            <w:rFonts w:ascii="Nudista" w:hAnsi="Nudista"/>
            <w:i w:val="0"/>
            <w:noProof/>
            <w:webHidden/>
            <w:sz w:val="20"/>
            <w:szCs w:val="20"/>
          </w:rPr>
          <w:t>11</w:t>
        </w:r>
        <w:r w:rsidR="00C148E4" w:rsidRPr="00845FDD">
          <w:rPr>
            <w:rFonts w:ascii="Nudista" w:hAnsi="Nudista"/>
            <w:i w:val="0"/>
            <w:noProof/>
            <w:webHidden/>
            <w:sz w:val="20"/>
            <w:szCs w:val="20"/>
          </w:rPr>
          <w:fldChar w:fldCharType="end"/>
        </w:r>
      </w:hyperlink>
    </w:p>
    <w:p w14:paraId="3BACE650" w14:textId="6F170584" w:rsidR="00C148E4" w:rsidRPr="00845FDD" w:rsidRDefault="00D70B4E" w:rsidP="00845FDD">
      <w:pPr>
        <w:pStyle w:val="Obsah3"/>
        <w:spacing w:line="240" w:lineRule="auto"/>
        <w:rPr>
          <w:rFonts w:ascii="Nudista" w:eastAsiaTheme="minorEastAsia" w:hAnsi="Nudista" w:cstheme="minorBidi"/>
          <w:i w:val="0"/>
          <w:noProof/>
          <w:sz w:val="20"/>
          <w:szCs w:val="20"/>
          <w:lang w:val="en-GB" w:eastAsia="en-GB"/>
        </w:rPr>
      </w:pPr>
      <w:hyperlink w:anchor="_Toc97647187" w:history="1">
        <w:r w:rsidR="00C148E4" w:rsidRPr="00845FDD">
          <w:rPr>
            <w:rStyle w:val="Hypertextovprepojenie"/>
            <w:rFonts w:ascii="Nudista" w:hAnsi="Nudista"/>
            <w:bCs/>
            <w:i w:val="0"/>
            <w:noProof/>
            <w:sz w:val="20"/>
            <w:szCs w:val="20"/>
          </w:rPr>
          <w:t>19</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Konflikt záujmov</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_Toc97647187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sidR="004640C3">
          <w:rPr>
            <w:rFonts w:ascii="Nudista" w:hAnsi="Nudista"/>
            <w:i w:val="0"/>
            <w:noProof/>
            <w:webHidden/>
            <w:sz w:val="20"/>
            <w:szCs w:val="20"/>
          </w:rPr>
          <w:t>12</w:t>
        </w:r>
        <w:r w:rsidR="00C148E4" w:rsidRPr="00845FDD">
          <w:rPr>
            <w:rFonts w:ascii="Nudista" w:hAnsi="Nudista"/>
            <w:i w:val="0"/>
            <w:noProof/>
            <w:webHidden/>
            <w:sz w:val="20"/>
            <w:szCs w:val="20"/>
          </w:rPr>
          <w:fldChar w:fldCharType="end"/>
        </w:r>
      </w:hyperlink>
    </w:p>
    <w:p w14:paraId="730C6A12" w14:textId="43FFA16B" w:rsidR="00C148E4" w:rsidRPr="00845FDD" w:rsidRDefault="00D70B4E" w:rsidP="00845FDD">
      <w:pPr>
        <w:pStyle w:val="Obsah2"/>
        <w:spacing w:line="240" w:lineRule="auto"/>
        <w:rPr>
          <w:rFonts w:ascii="Nudista" w:eastAsiaTheme="minorEastAsia" w:hAnsi="Nudista" w:cstheme="minorBidi"/>
          <w:sz w:val="20"/>
          <w:lang w:val="en-GB" w:eastAsia="en-GB"/>
        </w:rPr>
      </w:pPr>
      <w:hyperlink w:anchor="_Toc97647188" w:history="1">
        <w:r w:rsidR="00C148E4" w:rsidRPr="00845FDD">
          <w:rPr>
            <w:rStyle w:val="Hypertextovprepojenie"/>
            <w:rFonts w:ascii="Nudista" w:hAnsi="Nudista"/>
            <w:sz w:val="20"/>
          </w:rPr>
          <w:t>ODDIEL IV. Predkladanie ponúk</w:t>
        </w:r>
        <w:r w:rsidR="00C148E4" w:rsidRPr="00845FDD">
          <w:rPr>
            <w:rFonts w:ascii="Nudista" w:hAnsi="Nudista"/>
            <w:webHidden/>
            <w:sz w:val="20"/>
          </w:rPr>
          <w:tab/>
        </w:r>
        <w:r w:rsidR="00C148E4" w:rsidRPr="00845FDD">
          <w:rPr>
            <w:rFonts w:ascii="Nudista" w:hAnsi="Nudista"/>
            <w:webHidden/>
            <w:sz w:val="20"/>
          </w:rPr>
          <w:fldChar w:fldCharType="begin"/>
        </w:r>
        <w:r w:rsidR="00C148E4" w:rsidRPr="00845FDD">
          <w:rPr>
            <w:rFonts w:ascii="Nudista" w:hAnsi="Nudista"/>
            <w:webHidden/>
            <w:sz w:val="20"/>
          </w:rPr>
          <w:instrText xml:space="preserve"> PAGEREF _Toc97647188 \h </w:instrText>
        </w:r>
        <w:r w:rsidR="00C148E4" w:rsidRPr="00845FDD">
          <w:rPr>
            <w:rFonts w:ascii="Nudista" w:hAnsi="Nudista"/>
            <w:webHidden/>
            <w:sz w:val="20"/>
          </w:rPr>
        </w:r>
        <w:r w:rsidR="00C148E4" w:rsidRPr="00845FDD">
          <w:rPr>
            <w:rFonts w:ascii="Nudista" w:hAnsi="Nudista"/>
            <w:webHidden/>
            <w:sz w:val="20"/>
          </w:rPr>
          <w:fldChar w:fldCharType="separate"/>
        </w:r>
        <w:r w:rsidR="004640C3">
          <w:rPr>
            <w:rFonts w:ascii="Nudista" w:hAnsi="Nudista"/>
            <w:webHidden/>
            <w:sz w:val="20"/>
          </w:rPr>
          <w:t>12</w:t>
        </w:r>
        <w:r w:rsidR="00C148E4" w:rsidRPr="00845FDD">
          <w:rPr>
            <w:rFonts w:ascii="Nudista" w:hAnsi="Nudista"/>
            <w:webHidden/>
            <w:sz w:val="20"/>
          </w:rPr>
          <w:fldChar w:fldCharType="end"/>
        </w:r>
      </w:hyperlink>
    </w:p>
    <w:p w14:paraId="3E4E1AAB" w14:textId="78D35129" w:rsidR="00C148E4" w:rsidRPr="00845FDD" w:rsidRDefault="00D70B4E" w:rsidP="00845FDD">
      <w:pPr>
        <w:pStyle w:val="Obsah3"/>
        <w:spacing w:line="240" w:lineRule="auto"/>
        <w:rPr>
          <w:rFonts w:ascii="Nudista" w:eastAsiaTheme="minorEastAsia" w:hAnsi="Nudista" w:cstheme="minorBidi"/>
          <w:i w:val="0"/>
          <w:noProof/>
          <w:sz w:val="20"/>
          <w:szCs w:val="20"/>
          <w:lang w:val="en-GB" w:eastAsia="en-GB"/>
        </w:rPr>
      </w:pPr>
      <w:hyperlink w:anchor="_Toc97647189" w:history="1">
        <w:r w:rsidR="00C148E4" w:rsidRPr="00845FDD">
          <w:rPr>
            <w:rStyle w:val="Hypertextovprepojenie"/>
            <w:rFonts w:ascii="Nudista" w:hAnsi="Nudista"/>
            <w:bCs/>
            <w:i w:val="0"/>
            <w:noProof/>
            <w:sz w:val="20"/>
            <w:szCs w:val="20"/>
          </w:rPr>
          <w:t>20</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Spôsob predkladania ponuky</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_Toc97647189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sidR="004640C3">
          <w:rPr>
            <w:rFonts w:ascii="Nudista" w:hAnsi="Nudista"/>
            <w:i w:val="0"/>
            <w:noProof/>
            <w:webHidden/>
            <w:sz w:val="20"/>
            <w:szCs w:val="20"/>
          </w:rPr>
          <w:t>12</w:t>
        </w:r>
        <w:r w:rsidR="00C148E4" w:rsidRPr="00845FDD">
          <w:rPr>
            <w:rFonts w:ascii="Nudista" w:hAnsi="Nudista"/>
            <w:i w:val="0"/>
            <w:noProof/>
            <w:webHidden/>
            <w:sz w:val="20"/>
            <w:szCs w:val="20"/>
          </w:rPr>
          <w:fldChar w:fldCharType="end"/>
        </w:r>
      </w:hyperlink>
    </w:p>
    <w:p w14:paraId="5561DBC6" w14:textId="15C51714" w:rsidR="00C148E4" w:rsidRPr="00845FDD" w:rsidRDefault="00D70B4E" w:rsidP="00845FDD">
      <w:pPr>
        <w:pStyle w:val="Obsah3"/>
        <w:spacing w:line="240" w:lineRule="auto"/>
        <w:rPr>
          <w:rFonts w:ascii="Nudista" w:eastAsiaTheme="minorEastAsia" w:hAnsi="Nudista" w:cstheme="minorBidi"/>
          <w:i w:val="0"/>
          <w:noProof/>
          <w:sz w:val="20"/>
          <w:szCs w:val="20"/>
          <w:lang w:val="en-GB" w:eastAsia="en-GB"/>
        </w:rPr>
      </w:pPr>
      <w:hyperlink w:anchor="_Toc97647190" w:history="1">
        <w:r w:rsidR="00C148E4" w:rsidRPr="00845FDD">
          <w:rPr>
            <w:rStyle w:val="Hypertextovprepojenie"/>
            <w:rFonts w:ascii="Nudista" w:hAnsi="Nudista"/>
            <w:bCs/>
            <w:i w:val="0"/>
            <w:noProof/>
            <w:sz w:val="20"/>
            <w:szCs w:val="20"/>
          </w:rPr>
          <w:t>21</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Miesto a</w:t>
        </w:r>
        <w:r w:rsidR="00C148E4" w:rsidRPr="00845FDD">
          <w:rPr>
            <w:rStyle w:val="Hypertextovprepojenie"/>
            <w:rFonts w:ascii="Nudista" w:hAnsi="Nudista" w:cs="Calibri"/>
            <w:i w:val="0"/>
            <w:noProof/>
            <w:sz w:val="20"/>
            <w:szCs w:val="20"/>
          </w:rPr>
          <w:t> </w:t>
        </w:r>
        <w:r w:rsidR="00C148E4" w:rsidRPr="00845FDD">
          <w:rPr>
            <w:rStyle w:val="Hypertextovprepojenie"/>
            <w:rFonts w:ascii="Nudista" w:hAnsi="Nudista"/>
            <w:i w:val="0"/>
            <w:noProof/>
            <w:sz w:val="20"/>
            <w:szCs w:val="20"/>
          </w:rPr>
          <w:t>lehota na predkladanie ponúk</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_Toc97647190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sidR="004640C3">
          <w:rPr>
            <w:rFonts w:ascii="Nudista" w:hAnsi="Nudista"/>
            <w:i w:val="0"/>
            <w:noProof/>
            <w:webHidden/>
            <w:sz w:val="20"/>
            <w:szCs w:val="20"/>
          </w:rPr>
          <w:t>13</w:t>
        </w:r>
        <w:r w:rsidR="00C148E4" w:rsidRPr="00845FDD">
          <w:rPr>
            <w:rFonts w:ascii="Nudista" w:hAnsi="Nudista"/>
            <w:i w:val="0"/>
            <w:noProof/>
            <w:webHidden/>
            <w:sz w:val="20"/>
            <w:szCs w:val="20"/>
          </w:rPr>
          <w:fldChar w:fldCharType="end"/>
        </w:r>
      </w:hyperlink>
    </w:p>
    <w:p w14:paraId="263929FA" w14:textId="09F701B0" w:rsidR="00C148E4" w:rsidRPr="00845FDD" w:rsidRDefault="00D70B4E" w:rsidP="00845FDD">
      <w:pPr>
        <w:pStyle w:val="Obsah3"/>
        <w:spacing w:line="240" w:lineRule="auto"/>
        <w:rPr>
          <w:rFonts w:ascii="Nudista" w:eastAsiaTheme="minorEastAsia" w:hAnsi="Nudista" w:cstheme="minorBidi"/>
          <w:i w:val="0"/>
          <w:noProof/>
          <w:sz w:val="20"/>
          <w:szCs w:val="20"/>
          <w:lang w:val="en-GB" w:eastAsia="en-GB"/>
        </w:rPr>
      </w:pPr>
      <w:hyperlink w:anchor="_Toc97647191" w:history="1">
        <w:r w:rsidR="00C148E4" w:rsidRPr="00845FDD">
          <w:rPr>
            <w:rStyle w:val="Hypertextovprepojenie"/>
            <w:rFonts w:ascii="Nudista" w:hAnsi="Nudista"/>
            <w:bCs/>
            <w:i w:val="0"/>
            <w:noProof/>
            <w:sz w:val="20"/>
            <w:szCs w:val="20"/>
          </w:rPr>
          <w:t>22</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Stiahnutie/vymazanie pôvodnej pon</w:t>
        </w:r>
        <w:r w:rsidR="00C148E4" w:rsidRPr="00845FDD">
          <w:rPr>
            <w:rStyle w:val="Hypertextovprepojenie"/>
            <w:rFonts w:ascii="Nudista" w:hAnsi="Nudista" w:cs="Proba Pro"/>
            <w:i w:val="0"/>
            <w:noProof/>
            <w:sz w:val="20"/>
            <w:szCs w:val="20"/>
          </w:rPr>
          <w:t>uky a</w:t>
        </w:r>
        <w:r w:rsidR="00C148E4" w:rsidRPr="00845FDD">
          <w:rPr>
            <w:rStyle w:val="Hypertextovprepojenie"/>
            <w:rFonts w:ascii="Nudista" w:hAnsi="Nudista" w:cs="Calibri"/>
            <w:i w:val="0"/>
            <w:noProof/>
            <w:sz w:val="20"/>
            <w:szCs w:val="20"/>
          </w:rPr>
          <w:t> </w:t>
        </w:r>
        <w:r w:rsidR="00C148E4" w:rsidRPr="00845FDD">
          <w:rPr>
            <w:rStyle w:val="Hypertextovprepojenie"/>
            <w:rFonts w:ascii="Nudista" w:hAnsi="Nudista" w:cs="Proba Pro"/>
            <w:i w:val="0"/>
            <w:noProof/>
            <w:sz w:val="20"/>
            <w:szCs w:val="20"/>
          </w:rPr>
          <w:t>predloženie novej ponuky</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_Toc97647191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sidR="004640C3">
          <w:rPr>
            <w:rFonts w:ascii="Nudista" w:hAnsi="Nudista"/>
            <w:i w:val="0"/>
            <w:noProof/>
            <w:webHidden/>
            <w:sz w:val="20"/>
            <w:szCs w:val="20"/>
          </w:rPr>
          <w:t>13</w:t>
        </w:r>
        <w:r w:rsidR="00C148E4" w:rsidRPr="00845FDD">
          <w:rPr>
            <w:rFonts w:ascii="Nudista" w:hAnsi="Nudista"/>
            <w:i w:val="0"/>
            <w:noProof/>
            <w:webHidden/>
            <w:sz w:val="20"/>
            <w:szCs w:val="20"/>
          </w:rPr>
          <w:fldChar w:fldCharType="end"/>
        </w:r>
      </w:hyperlink>
    </w:p>
    <w:p w14:paraId="7A0C16A3" w14:textId="314955A4" w:rsidR="00C148E4" w:rsidRPr="00845FDD" w:rsidRDefault="00D70B4E" w:rsidP="00845FDD">
      <w:pPr>
        <w:pStyle w:val="Obsah2"/>
        <w:spacing w:line="240" w:lineRule="auto"/>
        <w:rPr>
          <w:rFonts w:ascii="Nudista" w:eastAsiaTheme="minorEastAsia" w:hAnsi="Nudista" w:cstheme="minorBidi"/>
          <w:sz w:val="20"/>
          <w:lang w:val="en-GB" w:eastAsia="en-GB"/>
        </w:rPr>
      </w:pPr>
      <w:hyperlink w:anchor="_Toc97647192" w:history="1">
        <w:r w:rsidR="00C148E4" w:rsidRPr="00845FDD">
          <w:rPr>
            <w:rStyle w:val="Hypertextovprepojenie"/>
            <w:rFonts w:ascii="Nudista" w:hAnsi="Nudista"/>
            <w:sz w:val="20"/>
          </w:rPr>
          <w:t>ODDIEL V. Otváranie a</w:t>
        </w:r>
        <w:r w:rsidR="00C148E4" w:rsidRPr="00845FDD">
          <w:rPr>
            <w:rStyle w:val="Hypertextovprepojenie"/>
            <w:rFonts w:ascii="Nudista" w:hAnsi="Nudista" w:cs="Calibri"/>
            <w:sz w:val="20"/>
          </w:rPr>
          <w:t> </w:t>
        </w:r>
        <w:r w:rsidR="00C148E4" w:rsidRPr="00845FDD">
          <w:rPr>
            <w:rStyle w:val="Hypertextovprepojenie"/>
            <w:rFonts w:ascii="Nudista" w:hAnsi="Nudista"/>
            <w:sz w:val="20"/>
          </w:rPr>
          <w:t>vyhodnotenie ponúk</w:t>
        </w:r>
        <w:r w:rsidR="00C148E4" w:rsidRPr="00845FDD">
          <w:rPr>
            <w:rFonts w:ascii="Nudista" w:hAnsi="Nudista"/>
            <w:webHidden/>
            <w:sz w:val="20"/>
          </w:rPr>
          <w:tab/>
        </w:r>
        <w:r w:rsidR="00C148E4" w:rsidRPr="00845FDD">
          <w:rPr>
            <w:rFonts w:ascii="Nudista" w:hAnsi="Nudista"/>
            <w:webHidden/>
            <w:sz w:val="20"/>
          </w:rPr>
          <w:fldChar w:fldCharType="begin"/>
        </w:r>
        <w:r w:rsidR="00C148E4" w:rsidRPr="00845FDD">
          <w:rPr>
            <w:rFonts w:ascii="Nudista" w:hAnsi="Nudista"/>
            <w:webHidden/>
            <w:sz w:val="20"/>
          </w:rPr>
          <w:instrText xml:space="preserve"> PAGEREF _Toc97647192 \h </w:instrText>
        </w:r>
        <w:r w:rsidR="00C148E4" w:rsidRPr="00845FDD">
          <w:rPr>
            <w:rFonts w:ascii="Nudista" w:hAnsi="Nudista"/>
            <w:webHidden/>
            <w:sz w:val="20"/>
          </w:rPr>
        </w:r>
        <w:r w:rsidR="00C148E4" w:rsidRPr="00845FDD">
          <w:rPr>
            <w:rFonts w:ascii="Nudista" w:hAnsi="Nudista"/>
            <w:webHidden/>
            <w:sz w:val="20"/>
          </w:rPr>
          <w:fldChar w:fldCharType="separate"/>
        </w:r>
        <w:r w:rsidR="004640C3">
          <w:rPr>
            <w:rFonts w:ascii="Nudista" w:hAnsi="Nudista"/>
            <w:webHidden/>
            <w:sz w:val="20"/>
          </w:rPr>
          <w:t>14</w:t>
        </w:r>
        <w:r w:rsidR="00C148E4" w:rsidRPr="00845FDD">
          <w:rPr>
            <w:rFonts w:ascii="Nudista" w:hAnsi="Nudista"/>
            <w:webHidden/>
            <w:sz w:val="20"/>
          </w:rPr>
          <w:fldChar w:fldCharType="end"/>
        </w:r>
      </w:hyperlink>
    </w:p>
    <w:p w14:paraId="3CCD5B9C" w14:textId="4449F24C" w:rsidR="00C148E4" w:rsidRPr="00845FDD" w:rsidRDefault="00D70B4E" w:rsidP="00845FDD">
      <w:pPr>
        <w:pStyle w:val="Obsah3"/>
        <w:spacing w:line="240" w:lineRule="auto"/>
        <w:rPr>
          <w:rFonts w:ascii="Nudista" w:eastAsiaTheme="minorEastAsia" w:hAnsi="Nudista" w:cstheme="minorBidi"/>
          <w:i w:val="0"/>
          <w:noProof/>
          <w:sz w:val="20"/>
          <w:szCs w:val="20"/>
          <w:lang w:val="en-GB" w:eastAsia="en-GB"/>
        </w:rPr>
      </w:pPr>
      <w:hyperlink w:anchor="_Toc97647193" w:history="1">
        <w:r w:rsidR="00C148E4" w:rsidRPr="00845FDD">
          <w:rPr>
            <w:rStyle w:val="Hypertextovprepojenie"/>
            <w:rFonts w:ascii="Nudista" w:hAnsi="Nudista"/>
            <w:bCs/>
            <w:i w:val="0"/>
            <w:noProof/>
            <w:sz w:val="20"/>
            <w:szCs w:val="20"/>
          </w:rPr>
          <w:t>23</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Otváranie ponúk</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_Toc97647193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sidR="004640C3">
          <w:rPr>
            <w:rFonts w:ascii="Nudista" w:hAnsi="Nudista"/>
            <w:i w:val="0"/>
            <w:noProof/>
            <w:webHidden/>
            <w:sz w:val="20"/>
            <w:szCs w:val="20"/>
          </w:rPr>
          <w:t>14</w:t>
        </w:r>
        <w:r w:rsidR="00C148E4" w:rsidRPr="00845FDD">
          <w:rPr>
            <w:rFonts w:ascii="Nudista" w:hAnsi="Nudista"/>
            <w:i w:val="0"/>
            <w:noProof/>
            <w:webHidden/>
            <w:sz w:val="20"/>
            <w:szCs w:val="20"/>
          </w:rPr>
          <w:fldChar w:fldCharType="end"/>
        </w:r>
      </w:hyperlink>
    </w:p>
    <w:p w14:paraId="2D4034D5" w14:textId="4FD896C4" w:rsidR="00C148E4" w:rsidRPr="00845FDD" w:rsidRDefault="00D70B4E" w:rsidP="00845FDD">
      <w:pPr>
        <w:pStyle w:val="Obsah3"/>
        <w:spacing w:line="240" w:lineRule="auto"/>
        <w:rPr>
          <w:rFonts w:ascii="Nudista" w:eastAsiaTheme="minorEastAsia" w:hAnsi="Nudista" w:cstheme="minorBidi"/>
          <w:i w:val="0"/>
          <w:noProof/>
          <w:sz w:val="20"/>
          <w:szCs w:val="20"/>
          <w:lang w:val="en-GB" w:eastAsia="en-GB"/>
        </w:rPr>
      </w:pPr>
      <w:hyperlink w:anchor="_Toc97647194" w:history="1">
        <w:r w:rsidR="00C148E4" w:rsidRPr="00845FDD">
          <w:rPr>
            <w:rStyle w:val="Hypertextovprepojenie"/>
            <w:rFonts w:ascii="Nudista" w:hAnsi="Nudista"/>
            <w:bCs/>
            <w:i w:val="0"/>
            <w:noProof/>
            <w:sz w:val="20"/>
            <w:szCs w:val="20"/>
          </w:rPr>
          <w:t>24</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Vyhodnotenie splnenia podmienok účasti, vysvetľovanie a</w:t>
        </w:r>
        <w:r w:rsidR="00C148E4" w:rsidRPr="00845FDD">
          <w:rPr>
            <w:rStyle w:val="Hypertextovprepojenie"/>
            <w:rFonts w:ascii="Nudista" w:hAnsi="Nudista" w:cs="Calibri"/>
            <w:i w:val="0"/>
            <w:noProof/>
            <w:sz w:val="20"/>
            <w:szCs w:val="20"/>
          </w:rPr>
          <w:t> </w:t>
        </w:r>
        <w:r w:rsidR="00C148E4" w:rsidRPr="00845FDD">
          <w:rPr>
            <w:rStyle w:val="Hypertextovprepojenie"/>
            <w:rFonts w:ascii="Nudista" w:hAnsi="Nudista"/>
            <w:i w:val="0"/>
            <w:noProof/>
            <w:sz w:val="20"/>
            <w:szCs w:val="20"/>
          </w:rPr>
          <w:t>vyhodnocovanie ponúk</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_Toc97647194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sidR="004640C3">
          <w:rPr>
            <w:rFonts w:ascii="Nudista" w:hAnsi="Nudista"/>
            <w:i w:val="0"/>
            <w:noProof/>
            <w:webHidden/>
            <w:sz w:val="20"/>
            <w:szCs w:val="20"/>
          </w:rPr>
          <w:t>14</w:t>
        </w:r>
        <w:r w:rsidR="00C148E4" w:rsidRPr="00845FDD">
          <w:rPr>
            <w:rFonts w:ascii="Nudista" w:hAnsi="Nudista"/>
            <w:i w:val="0"/>
            <w:noProof/>
            <w:webHidden/>
            <w:sz w:val="20"/>
            <w:szCs w:val="20"/>
          </w:rPr>
          <w:fldChar w:fldCharType="end"/>
        </w:r>
      </w:hyperlink>
    </w:p>
    <w:p w14:paraId="13379BF5" w14:textId="430DEB7B" w:rsidR="00C148E4" w:rsidRPr="00845FDD" w:rsidRDefault="00D70B4E" w:rsidP="00845FDD">
      <w:pPr>
        <w:pStyle w:val="Obsah3"/>
        <w:spacing w:line="240" w:lineRule="auto"/>
        <w:rPr>
          <w:rFonts w:ascii="Nudista" w:eastAsiaTheme="minorEastAsia" w:hAnsi="Nudista" w:cstheme="minorBidi"/>
          <w:i w:val="0"/>
          <w:noProof/>
          <w:sz w:val="20"/>
          <w:szCs w:val="20"/>
          <w:lang w:val="en-GB" w:eastAsia="en-GB"/>
        </w:rPr>
      </w:pPr>
      <w:hyperlink w:anchor="_Toc97647195" w:history="1">
        <w:r w:rsidR="00C148E4" w:rsidRPr="00845FDD">
          <w:rPr>
            <w:rStyle w:val="Hypertextovprepojenie"/>
            <w:rFonts w:ascii="Nudista" w:hAnsi="Nudista"/>
            <w:bCs/>
            <w:i w:val="0"/>
            <w:noProof/>
            <w:sz w:val="20"/>
            <w:szCs w:val="20"/>
          </w:rPr>
          <w:t>25</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Dôvernosť procesu verejného obstarávania</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_Toc97647195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sidR="004640C3">
          <w:rPr>
            <w:rFonts w:ascii="Nudista" w:hAnsi="Nudista"/>
            <w:i w:val="0"/>
            <w:noProof/>
            <w:webHidden/>
            <w:sz w:val="20"/>
            <w:szCs w:val="20"/>
          </w:rPr>
          <w:t>16</w:t>
        </w:r>
        <w:r w:rsidR="00C148E4" w:rsidRPr="00845FDD">
          <w:rPr>
            <w:rFonts w:ascii="Nudista" w:hAnsi="Nudista"/>
            <w:i w:val="0"/>
            <w:noProof/>
            <w:webHidden/>
            <w:sz w:val="20"/>
            <w:szCs w:val="20"/>
          </w:rPr>
          <w:fldChar w:fldCharType="end"/>
        </w:r>
      </w:hyperlink>
    </w:p>
    <w:p w14:paraId="5766D1E8" w14:textId="5E215440" w:rsidR="00C148E4" w:rsidRPr="00845FDD" w:rsidRDefault="00D70B4E" w:rsidP="00845FDD">
      <w:pPr>
        <w:pStyle w:val="Obsah2"/>
        <w:spacing w:line="240" w:lineRule="auto"/>
        <w:rPr>
          <w:rFonts w:ascii="Nudista" w:eastAsiaTheme="minorEastAsia" w:hAnsi="Nudista" w:cstheme="minorBidi"/>
          <w:sz w:val="20"/>
          <w:lang w:val="en-GB" w:eastAsia="en-GB"/>
        </w:rPr>
      </w:pPr>
      <w:hyperlink w:anchor="_Toc97647196" w:history="1">
        <w:r w:rsidR="00C148E4" w:rsidRPr="00845FDD">
          <w:rPr>
            <w:rStyle w:val="Hypertextovprepojenie"/>
            <w:rFonts w:ascii="Nudista" w:hAnsi="Nudista"/>
            <w:sz w:val="20"/>
          </w:rPr>
          <w:t>ODDIEL VI. Prijatie ponuky a</w:t>
        </w:r>
        <w:r w:rsidR="00C148E4" w:rsidRPr="00845FDD">
          <w:rPr>
            <w:rStyle w:val="Hypertextovprepojenie"/>
            <w:rFonts w:ascii="Nudista" w:hAnsi="Nudista" w:cs="Calibri"/>
            <w:sz w:val="20"/>
          </w:rPr>
          <w:t> </w:t>
        </w:r>
        <w:r w:rsidR="00C148E4" w:rsidRPr="00845FDD">
          <w:rPr>
            <w:rStyle w:val="Hypertextovprepojenie"/>
            <w:rFonts w:ascii="Nudista" w:hAnsi="Nudista"/>
            <w:sz w:val="20"/>
          </w:rPr>
          <w:t>uzavretie zmluvy</w:t>
        </w:r>
        <w:r w:rsidR="00C148E4" w:rsidRPr="00845FDD">
          <w:rPr>
            <w:rFonts w:ascii="Nudista" w:hAnsi="Nudista"/>
            <w:webHidden/>
            <w:sz w:val="20"/>
          </w:rPr>
          <w:tab/>
        </w:r>
        <w:r w:rsidR="00C148E4" w:rsidRPr="00845FDD">
          <w:rPr>
            <w:rFonts w:ascii="Nudista" w:hAnsi="Nudista"/>
            <w:webHidden/>
            <w:sz w:val="20"/>
          </w:rPr>
          <w:fldChar w:fldCharType="begin"/>
        </w:r>
        <w:r w:rsidR="00C148E4" w:rsidRPr="00845FDD">
          <w:rPr>
            <w:rFonts w:ascii="Nudista" w:hAnsi="Nudista"/>
            <w:webHidden/>
            <w:sz w:val="20"/>
          </w:rPr>
          <w:instrText xml:space="preserve"> PAGEREF _Toc97647196 \h </w:instrText>
        </w:r>
        <w:r w:rsidR="00C148E4" w:rsidRPr="00845FDD">
          <w:rPr>
            <w:rFonts w:ascii="Nudista" w:hAnsi="Nudista"/>
            <w:webHidden/>
            <w:sz w:val="20"/>
          </w:rPr>
        </w:r>
        <w:r w:rsidR="00C148E4" w:rsidRPr="00845FDD">
          <w:rPr>
            <w:rFonts w:ascii="Nudista" w:hAnsi="Nudista"/>
            <w:webHidden/>
            <w:sz w:val="20"/>
          </w:rPr>
          <w:fldChar w:fldCharType="separate"/>
        </w:r>
        <w:r w:rsidR="004640C3">
          <w:rPr>
            <w:rFonts w:ascii="Nudista" w:hAnsi="Nudista"/>
            <w:webHidden/>
            <w:sz w:val="20"/>
          </w:rPr>
          <w:t>17</w:t>
        </w:r>
        <w:r w:rsidR="00C148E4" w:rsidRPr="00845FDD">
          <w:rPr>
            <w:rFonts w:ascii="Nudista" w:hAnsi="Nudista"/>
            <w:webHidden/>
            <w:sz w:val="20"/>
          </w:rPr>
          <w:fldChar w:fldCharType="end"/>
        </w:r>
      </w:hyperlink>
    </w:p>
    <w:p w14:paraId="1E8F8B33" w14:textId="7AE0AED6" w:rsidR="00C148E4" w:rsidRPr="00845FDD" w:rsidRDefault="00D70B4E" w:rsidP="00845FDD">
      <w:pPr>
        <w:pStyle w:val="Obsah3"/>
        <w:spacing w:line="240" w:lineRule="auto"/>
        <w:rPr>
          <w:rFonts w:ascii="Nudista" w:eastAsiaTheme="minorEastAsia" w:hAnsi="Nudista" w:cstheme="minorBidi"/>
          <w:i w:val="0"/>
          <w:noProof/>
          <w:sz w:val="20"/>
          <w:szCs w:val="20"/>
          <w:lang w:val="en-GB" w:eastAsia="en-GB"/>
        </w:rPr>
      </w:pPr>
      <w:hyperlink w:anchor="_Toc97647197" w:history="1">
        <w:r w:rsidR="00C148E4" w:rsidRPr="00845FDD">
          <w:rPr>
            <w:rStyle w:val="Hypertextovprepojenie"/>
            <w:rFonts w:ascii="Nudista" w:hAnsi="Nudista"/>
            <w:bCs/>
            <w:i w:val="0"/>
            <w:noProof/>
            <w:sz w:val="20"/>
            <w:szCs w:val="20"/>
          </w:rPr>
          <w:t>26</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Vyhodnotenie splnenia podmienok účasti úspešného uchádzača a informácia o</w:t>
        </w:r>
        <w:r w:rsidR="00C148E4" w:rsidRPr="00845FDD">
          <w:rPr>
            <w:rStyle w:val="Hypertextovprepojenie"/>
            <w:rFonts w:ascii="Nudista" w:hAnsi="Nudista" w:cs="Calibri"/>
            <w:i w:val="0"/>
            <w:noProof/>
            <w:sz w:val="20"/>
            <w:szCs w:val="20"/>
          </w:rPr>
          <w:t> </w:t>
        </w:r>
        <w:r w:rsidR="00C148E4" w:rsidRPr="00845FDD">
          <w:rPr>
            <w:rStyle w:val="Hypertextovprepojenie"/>
            <w:rFonts w:ascii="Nudista" w:hAnsi="Nudista"/>
            <w:i w:val="0"/>
            <w:noProof/>
            <w:sz w:val="20"/>
            <w:szCs w:val="20"/>
          </w:rPr>
          <w:t>výsledku hodnotenia ponúk</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_Toc97647197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sidR="004640C3">
          <w:rPr>
            <w:rFonts w:ascii="Nudista" w:hAnsi="Nudista"/>
            <w:i w:val="0"/>
            <w:noProof/>
            <w:webHidden/>
            <w:sz w:val="20"/>
            <w:szCs w:val="20"/>
          </w:rPr>
          <w:t>17</w:t>
        </w:r>
        <w:r w:rsidR="00C148E4" w:rsidRPr="00845FDD">
          <w:rPr>
            <w:rFonts w:ascii="Nudista" w:hAnsi="Nudista"/>
            <w:i w:val="0"/>
            <w:noProof/>
            <w:webHidden/>
            <w:sz w:val="20"/>
            <w:szCs w:val="20"/>
          </w:rPr>
          <w:fldChar w:fldCharType="end"/>
        </w:r>
      </w:hyperlink>
    </w:p>
    <w:p w14:paraId="03DBD5CF" w14:textId="57D54202" w:rsidR="00C148E4" w:rsidRPr="00845FDD" w:rsidRDefault="00D70B4E" w:rsidP="00845FDD">
      <w:pPr>
        <w:pStyle w:val="Obsah3"/>
        <w:spacing w:line="240" w:lineRule="auto"/>
        <w:rPr>
          <w:rFonts w:ascii="Nudista" w:eastAsiaTheme="minorEastAsia" w:hAnsi="Nudista" w:cstheme="minorBidi"/>
          <w:i w:val="0"/>
          <w:noProof/>
          <w:sz w:val="20"/>
          <w:szCs w:val="20"/>
          <w:lang w:val="en-GB" w:eastAsia="en-GB"/>
        </w:rPr>
      </w:pPr>
      <w:hyperlink w:anchor="_Toc97647198" w:history="1">
        <w:r w:rsidR="00C148E4" w:rsidRPr="00845FDD">
          <w:rPr>
            <w:rStyle w:val="Hypertextovprepojenie"/>
            <w:rFonts w:ascii="Nudista" w:hAnsi="Nudista"/>
            <w:bCs/>
            <w:i w:val="0"/>
            <w:noProof/>
            <w:sz w:val="20"/>
            <w:szCs w:val="20"/>
          </w:rPr>
          <w:t>27</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Uzavretie zmluvy</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_Toc97647198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sidR="004640C3">
          <w:rPr>
            <w:rFonts w:ascii="Nudista" w:hAnsi="Nudista"/>
            <w:i w:val="0"/>
            <w:noProof/>
            <w:webHidden/>
            <w:sz w:val="20"/>
            <w:szCs w:val="20"/>
          </w:rPr>
          <w:t>17</w:t>
        </w:r>
        <w:r w:rsidR="00C148E4" w:rsidRPr="00845FDD">
          <w:rPr>
            <w:rFonts w:ascii="Nudista" w:hAnsi="Nudista"/>
            <w:i w:val="0"/>
            <w:noProof/>
            <w:webHidden/>
            <w:sz w:val="20"/>
            <w:szCs w:val="20"/>
          </w:rPr>
          <w:fldChar w:fldCharType="end"/>
        </w:r>
      </w:hyperlink>
    </w:p>
    <w:p w14:paraId="23A6151B" w14:textId="09B2411A" w:rsidR="00C148E4" w:rsidRPr="00845FDD" w:rsidRDefault="00D70B4E" w:rsidP="00845FDD">
      <w:pPr>
        <w:pStyle w:val="Obsah1"/>
        <w:keepNext w:val="0"/>
        <w:keepLines w:val="0"/>
        <w:rPr>
          <w:rFonts w:ascii="Nudista" w:eastAsiaTheme="minorEastAsia" w:hAnsi="Nudista" w:cstheme="minorBidi"/>
          <w:b w:val="0"/>
          <w:color w:val="auto"/>
          <w:lang w:val="en-GB" w:eastAsia="en-GB"/>
        </w:rPr>
      </w:pPr>
      <w:hyperlink w:anchor="_Toc97647199" w:history="1">
        <w:r w:rsidR="00C148E4" w:rsidRPr="00845FDD">
          <w:rPr>
            <w:rStyle w:val="Hypertextovprepojenie"/>
            <w:rFonts w:ascii="Nudista" w:hAnsi="Nudista"/>
          </w:rPr>
          <w:t>ČASŤ B. Opis predmetu zákazky</w:t>
        </w:r>
        <w:r w:rsidR="00C148E4" w:rsidRPr="00845FDD">
          <w:rPr>
            <w:rFonts w:ascii="Nudista" w:hAnsi="Nudista"/>
            <w:webHidden/>
          </w:rPr>
          <w:tab/>
        </w:r>
        <w:r w:rsidR="00C148E4" w:rsidRPr="00845FDD">
          <w:rPr>
            <w:rFonts w:ascii="Nudista" w:hAnsi="Nudista"/>
            <w:webHidden/>
          </w:rPr>
          <w:fldChar w:fldCharType="begin"/>
        </w:r>
        <w:r w:rsidR="00C148E4" w:rsidRPr="00845FDD">
          <w:rPr>
            <w:rFonts w:ascii="Nudista" w:hAnsi="Nudista"/>
            <w:webHidden/>
          </w:rPr>
          <w:instrText xml:space="preserve"> PAGEREF _Toc97647199 \h </w:instrText>
        </w:r>
        <w:r w:rsidR="00C148E4" w:rsidRPr="00845FDD">
          <w:rPr>
            <w:rFonts w:ascii="Nudista" w:hAnsi="Nudista"/>
            <w:webHidden/>
          </w:rPr>
        </w:r>
        <w:r w:rsidR="00C148E4" w:rsidRPr="00845FDD">
          <w:rPr>
            <w:rFonts w:ascii="Nudista" w:hAnsi="Nudista"/>
            <w:webHidden/>
          </w:rPr>
          <w:fldChar w:fldCharType="separate"/>
        </w:r>
        <w:r w:rsidR="004640C3">
          <w:rPr>
            <w:rFonts w:ascii="Nudista" w:hAnsi="Nudista"/>
            <w:webHidden/>
          </w:rPr>
          <w:t>18</w:t>
        </w:r>
        <w:r w:rsidR="00C148E4" w:rsidRPr="00845FDD">
          <w:rPr>
            <w:rFonts w:ascii="Nudista" w:hAnsi="Nudista"/>
            <w:webHidden/>
          </w:rPr>
          <w:fldChar w:fldCharType="end"/>
        </w:r>
      </w:hyperlink>
    </w:p>
    <w:p w14:paraId="35847B69" w14:textId="1AAB6813" w:rsidR="00C148E4" w:rsidRPr="00845FDD" w:rsidRDefault="00D70B4E" w:rsidP="00845FDD">
      <w:pPr>
        <w:pStyle w:val="Obsah1"/>
        <w:keepNext w:val="0"/>
        <w:keepLines w:val="0"/>
        <w:rPr>
          <w:rFonts w:ascii="Nudista" w:eastAsiaTheme="minorEastAsia" w:hAnsi="Nudista" w:cstheme="minorBidi"/>
          <w:b w:val="0"/>
          <w:color w:val="auto"/>
          <w:lang w:val="en-GB" w:eastAsia="en-GB"/>
        </w:rPr>
      </w:pPr>
      <w:hyperlink w:anchor="_Toc97647200" w:history="1">
        <w:r w:rsidR="00C148E4" w:rsidRPr="00845FDD">
          <w:rPr>
            <w:rStyle w:val="Hypertextovprepojenie"/>
            <w:rFonts w:ascii="Nudista" w:hAnsi="Nudista"/>
          </w:rPr>
          <w:t>ČASŤ C. Spôsob určenia ceny</w:t>
        </w:r>
        <w:r w:rsidR="00C148E4" w:rsidRPr="00845FDD">
          <w:rPr>
            <w:rFonts w:ascii="Nudista" w:hAnsi="Nudista"/>
            <w:webHidden/>
          </w:rPr>
          <w:tab/>
        </w:r>
        <w:r w:rsidR="00C148E4" w:rsidRPr="00845FDD">
          <w:rPr>
            <w:rFonts w:ascii="Nudista" w:hAnsi="Nudista"/>
            <w:webHidden/>
          </w:rPr>
          <w:fldChar w:fldCharType="begin"/>
        </w:r>
        <w:r w:rsidR="00C148E4" w:rsidRPr="00845FDD">
          <w:rPr>
            <w:rFonts w:ascii="Nudista" w:hAnsi="Nudista"/>
            <w:webHidden/>
          </w:rPr>
          <w:instrText xml:space="preserve"> PAGEREF _Toc97647200 \h </w:instrText>
        </w:r>
        <w:r w:rsidR="00C148E4" w:rsidRPr="00845FDD">
          <w:rPr>
            <w:rFonts w:ascii="Nudista" w:hAnsi="Nudista"/>
            <w:webHidden/>
          </w:rPr>
        </w:r>
        <w:r w:rsidR="00C148E4" w:rsidRPr="00845FDD">
          <w:rPr>
            <w:rFonts w:ascii="Nudista" w:hAnsi="Nudista"/>
            <w:webHidden/>
          </w:rPr>
          <w:fldChar w:fldCharType="separate"/>
        </w:r>
        <w:r w:rsidR="004640C3">
          <w:rPr>
            <w:rFonts w:ascii="Nudista" w:hAnsi="Nudista"/>
            <w:webHidden/>
          </w:rPr>
          <w:t>33</w:t>
        </w:r>
        <w:r w:rsidR="00C148E4" w:rsidRPr="00845FDD">
          <w:rPr>
            <w:rFonts w:ascii="Nudista" w:hAnsi="Nudista"/>
            <w:webHidden/>
          </w:rPr>
          <w:fldChar w:fldCharType="end"/>
        </w:r>
      </w:hyperlink>
    </w:p>
    <w:p w14:paraId="367F3360" w14:textId="569D541A" w:rsidR="00C148E4" w:rsidRPr="00845FDD" w:rsidRDefault="00D70B4E" w:rsidP="00845FDD">
      <w:pPr>
        <w:pStyle w:val="Obsah3"/>
        <w:spacing w:line="240" w:lineRule="auto"/>
        <w:rPr>
          <w:rFonts w:ascii="Nudista" w:eastAsiaTheme="minorEastAsia" w:hAnsi="Nudista" w:cstheme="minorBidi"/>
          <w:i w:val="0"/>
          <w:noProof/>
          <w:sz w:val="20"/>
          <w:szCs w:val="20"/>
          <w:lang w:val="en-GB" w:eastAsia="en-GB"/>
        </w:rPr>
      </w:pPr>
      <w:hyperlink w:anchor="_Toc97647201" w:history="1">
        <w:r w:rsidR="00C148E4" w:rsidRPr="00845FDD">
          <w:rPr>
            <w:rStyle w:val="Hypertextovprepojenie"/>
            <w:rFonts w:ascii="Nudista" w:hAnsi="Nudista"/>
            <w:bCs/>
            <w:i w:val="0"/>
            <w:noProof/>
            <w:sz w:val="20"/>
            <w:szCs w:val="20"/>
          </w:rPr>
          <w:t>1</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Stanovenie ceny za predmet zákazky</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_Toc97647201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sidR="004640C3">
          <w:rPr>
            <w:rFonts w:ascii="Nudista" w:hAnsi="Nudista"/>
            <w:i w:val="0"/>
            <w:noProof/>
            <w:webHidden/>
            <w:sz w:val="20"/>
            <w:szCs w:val="20"/>
          </w:rPr>
          <w:t>33</w:t>
        </w:r>
        <w:r w:rsidR="00C148E4" w:rsidRPr="00845FDD">
          <w:rPr>
            <w:rFonts w:ascii="Nudista" w:hAnsi="Nudista"/>
            <w:i w:val="0"/>
            <w:noProof/>
            <w:webHidden/>
            <w:sz w:val="20"/>
            <w:szCs w:val="20"/>
          </w:rPr>
          <w:fldChar w:fldCharType="end"/>
        </w:r>
      </w:hyperlink>
    </w:p>
    <w:p w14:paraId="48E2C79C" w14:textId="438D5C9C" w:rsidR="00C148E4" w:rsidRPr="00845FDD" w:rsidRDefault="00D70B4E" w:rsidP="00845FDD">
      <w:pPr>
        <w:pStyle w:val="Obsah3"/>
        <w:spacing w:line="240" w:lineRule="auto"/>
        <w:rPr>
          <w:rFonts w:ascii="Nudista" w:eastAsiaTheme="minorEastAsia" w:hAnsi="Nudista" w:cstheme="minorBidi"/>
          <w:i w:val="0"/>
          <w:noProof/>
          <w:sz w:val="20"/>
          <w:szCs w:val="20"/>
          <w:lang w:val="en-GB" w:eastAsia="en-GB"/>
        </w:rPr>
      </w:pPr>
      <w:hyperlink w:anchor="_Toc97647202" w:history="1">
        <w:r w:rsidR="00C148E4" w:rsidRPr="00845FDD">
          <w:rPr>
            <w:rStyle w:val="Hypertextovprepojenie"/>
            <w:rFonts w:ascii="Nudista" w:hAnsi="Nudista"/>
            <w:bCs/>
            <w:i w:val="0"/>
            <w:noProof/>
            <w:sz w:val="20"/>
            <w:szCs w:val="20"/>
          </w:rPr>
          <w:t>2</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Predloženie ceny za predmet zákazky</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_Toc97647202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sidR="004640C3">
          <w:rPr>
            <w:rFonts w:ascii="Nudista" w:hAnsi="Nudista"/>
            <w:i w:val="0"/>
            <w:noProof/>
            <w:webHidden/>
            <w:sz w:val="20"/>
            <w:szCs w:val="20"/>
          </w:rPr>
          <w:t>33</w:t>
        </w:r>
        <w:r w:rsidR="00C148E4" w:rsidRPr="00845FDD">
          <w:rPr>
            <w:rFonts w:ascii="Nudista" w:hAnsi="Nudista"/>
            <w:i w:val="0"/>
            <w:noProof/>
            <w:webHidden/>
            <w:sz w:val="20"/>
            <w:szCs w:val="20"/>
          </w:rPr>
          <w:fldChar w:fldCharType="end"/>
        </w:r>
      </w:hyperlink>
    </w:p>
    <w:p w14:paraId="3F108E6E" w14:textId="643EB0B5" w:rsidR="00C148E4" w:rsidRPr="00845FDD" w:rsidRDefault="00D70B4E" w:rsidP="00845FDD">
      <w:pPr>
        <w:pStyle w:val="Obsah1"/>
        <w:keepNext w:val="0"/>
        <w:keepLines w:val="0"/>
        <w:rPr>
          <w:rFonts w:ascii="Nudista" w:eastAsiaTheme="minorEastAsia" w:hAnsi="Nudista" w:cstheme="minorBidi"/>
          <w:b w:val="0"/>
          <w:color w:val="auto"/>
          <w:lang w:val="en-GB" w:eastAsia="en-GB"/>
        </w:rPr>
      </w:pPr>
      <w:hyperlink w:anchor="_Toc97647203" w:history="1">
        <w:r w:rsidR="00C148E4" w:rsidRPr="00845FDD">
          <w:rPr>
            <w:rStyle w:val="Hypertextovprepojenie"/>
            <w:rFonts w:ascii="Nudista" w:hAnsi="Nudista"/>
          </w:rPr>
          <w:t>ČASŤ D. Podmienky účasti</w:t>
        </w:r>
        <w:r w:rsidR="00C148E4" w:rsidRPr="00845FDD">
          <w:rPr>
            <w:rFonts w:ascii="Nudista" w:hAnsi="Nudista"/>
            <w:webHidden/>
          </w:rPr>
          <w:tab/>
        </w:r>
        <w:r w:rsidR="00C148E4" w:rsidRPr="00845FDD">
          <w:rPr>
            <w:rFonts w:ascii="Nudista" w:hAnsi="Nudista"/>
            <w:webHidden/>
          </w:rPr>
          <w:fldChar w:fldCharType="begin"/>
        </w:r>
        <w:r w:rsidR="00C148E4" w:rsidRPr="00845FDD">
          <w:rPr>
            <w:rFonts w:ascii="Nudista" w:hAnsi="Nudista"/>
            <w:webHidden/>
          </w:rPr>
          <w:instrText xml:space="preserve"> PAGEREF _Toc97647203 \h </w:instrText>
        </w:r>
        <w:r w:rsidR="00C148E4" w:rsidRPr="00845FDD">
          <w:rPr>
            <w:rFonts w:ascii="Nudista" w:hAnsi="Nudista"/>
            <w:webHidden/>
          </w:rPr>
        </w:r>
        <w:r w:rsidR="00C148E4" w:rsidRPr="00845FDD">
          <w:rPr>
            <w:rFonts w:ascii="Nudista" w:hAnsi="Nudista"/>
            <w:webHidden/>
          </w:rPr>
          <w:fldChar w:fldCharType="separate"/>
        </w:r>
        <w:r w:rsidR="004640C3">
          <w:rPr>
            <w:rFonts w:ascii="Nudista" w:hAnsi="Nudista"/>
            <w:webHidden/>
          </w:rPr>
          <w:t>34</w:t>
        </w:r>
        <w:r w:rsidR="00C148E4" w:rsidRPr="00845FDD">
          <w:rPr>
            <w:rFonts w:ascii="Nudista" w:hAnsi="Nudista"/>
            <w:webHidden/>
          </w:rPr>
          <w:fldChar w:fldCharType="end"/>
        </w:r>
      </w:hyperlink>
    </w:p>
    <w:p w14:paraId="7934D4DE" w14:textId="3625EE1D" w:rsidR="00C148E4" w:rsidRPr="00845FDD" w:rsidRDefault="00D70B4E" w:rsidP="00845FDD">
      <w:pPr>
        <w:pStyle w:val="Obsah3"/>
        <w:spacing w:line="240" w:lineRule="auto"/>
        <w:rPr>
          <w:rFonts w:ascii="Nudista" w:eastAsiaTheme="minorEastAsia" w:hAnsi="Nudista" w:cstheme="minorBidi"/>
          <w:i w:val="0"/>
          <w:noProof/>
          <w:sz w:val="20"/>
          <w:szCs w:val="20"/>
          <w:lang w:val="en-GB" w:eastAsia="en-GB"/>
        </w:rPr>
      </w:pPr>
      <w:hyperlink w:anchor="_Toc97647204" w:history="1">
        <w:r w:rsidR="00C148E4" w:rsidRPr="00845FDD">
          <w:rPr>
            <w:rStyle w:val="Hypertextovprepojenie"/>
            <w:rFonts w:ascii="Nudista" w:hAnsi="Nudista"/>
            <w:bCs/>
            <w:i w:val="0"/>
            <w:noProof/>
            <w:sz w:val="20"/>
            <w:szCs w:val="20"/>
          </w:rPr>
          <w:t>1</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Osobné postavenie</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_Toc97647204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sidR="004640C3">
          <w:rPr>
            <w:rFonts w:ascii="Nudista" w:hAnsi="Nudista"/>
            <w:i w:val="0"/>
            <w:noProof/>
            <w:webHidden/>
            <w:sz w:val="20"/>
            <w:szCs w:val="20"/>
          </w:rPr>
          <w:t>34</w:t>
        </w:r>
        <w:r w:rsidR="00C148E4" w:rsidRPr="00845FDD">
          <w:rPr>
            <w:rFonts w:ascii="Nudista" w:hAnsi="Nudista"/>
            <w:i w:val="0"/>
            <w:noProof/>
            <w:webHidden/>
            <w:sz w:val="20"/>
            <w:szCs w:val="20"/>
          </w:rPr>
          <w:fldChar w:fldCharType="end"/>
        </w:r>
      </w:hyperlink>
    </w:p>
    <w:p w14:paraId="7AD750B7" w14:textId="1397C44F" w:rsidR="00C148E4" w:rsidRPr="00845FDD" w:rsidRDefault="00D70B4E" w:rsidP="00845FDD">
      <w:pPr>
        <w:pStyle w:val="Obsah3"/>
        <w:spacing w:line="240" w:lineRule="auto"/>
        <w:rPr>
          <w:rFonts w:ascii="Nudista" w:eastAsiaTheme="minorEastAsia" w:hAnsi="Nudista" w:cstheme="minorBidi"/>
          <w:i w:val="0"/>
          <w:noProof/>
          <w:sz w:val="20"/>
          <w:szCs w:val="20"/>
          <w:lang w:val="en-GB" w:eastAsia="en-GB"/>
        </w:rPr>
      </w:pPr>
      <w:hyperlink w:anchor="_Toc97647205" w:history="1">
        <w:r w:rsidR="00C148E4" w:rsidRPr="00845FDD">
          <w:rPr>
            <w:rStyle w:val="Hypertextovprepojenie"/>
            <w:rFonts w:ascii="Nudista" w:hAnsi="Nudista"/>
            <w:bCs/>
            <w:i w:val="0"/>
            <w:noProof/>
            <w:sz w:val="20"/>
            <w:szCs w:val="20"/>
          </w:rPr>
          <w:t>2</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Finačné a ekonomické postavenie</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_Toc97647205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sidR="004640C3">
          <w:rPr>
            <w:rFonts w:ascii="Nudista" w:hAnsi="Nudista"/>
            <w:i w:val="0"/>
            <w:noProof/>
            <w:webHidden/>
            <w:sz w:val="20"/>
            <w:szCs w:val="20"/>
          </w:rPr>
          <w:t>34</w:t>
        </w:r>
        <w:r w:rsidR="00C148E4" w:rsidRPr="00845FDD">
          <w:rPr>
            <w:rFonts w:ascii="Nudista" w:hAnsi="Nudista"/>
            <w:i w:val="0"/>
            <w:noProof/>
            <w:webHidden/>
            <w:sz w:val="20"/>
            <w:szCs w:val="20"/>
          </w:rPr>
          <w:fldChar w:fldCharType="end"/>
        </w:r>
      </w:hyperlink>
    </w:p>
    <w:p w14:paraId="3140774A" w14:textId="43D4B94F" w:rsidR="00C148E4" w:rsidRPr="00845FDD" w:rsidRDefault="00D70B4E" w:rsidP="00845FDD">
      <w:pPr>
        <w:pStyle w:val="Obsah3"/>
        <w:spacing w:line="240" w:lineRule="auto"/>
        <w:rPr>
          <w:rFonts w:ascii="Nudista" w:eastAsiaTheme="minorEastAsia" w:hAnsi="Nudista" w:cstheme="minorBidi"/>
          <w:i w:val="0"/>
          <w:noProof/>
          <w:sz w:val="20"/>
          <w:szCs w:val="20"/>
          <w:lang w:val="en-GB" w:eastAsia="en-GB"/>
        </w:rPr>
      </w:pPr>
      <w:hyperlink w:anchor="_Toc97647206" w:history="1">
        <w:r w:rsidR="00C148E4" w:rsidRPr="00845FDD">
          <w:rPr>
            <w:rStyle w:val="Hypertextovprepojenie"/>
            <w:rFonts w:ascii="Nudista" w:hAnsi="Nudista"/>
            <w:bCs/>
            <w:i w:val="0"/>
            <w:noProof/>
            <w:sz w:val="20"/>
            <w:szCs w:val="20"/>
          </w:rPr>
          <w:t>3</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Technická alebo odborná spôsobilosť</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_Toc97647206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sidR="004640C3">
          <w:rPr>
            <w:rFonts w:ascii="Nudista" w:hAnsi="Nudista"/>
            <w:i w:val="0"/>
            <w:noProof/>
            <w:webHidden/>
            <w:sz w:val="20"/>
            <w:szCs w:val="20"/>
          </w:rPr>
          <w:t>35</w:t>
        </w:r>
        <w:r w:rsidR="00C148E4" w:rsidRPr="00845FDD">
          <w:rPr>
            <w:rFonts w:ascii="Nudista" w:hAnsi="Nudista"/>
            <w:i w:val="0"/>
            <w:noProof/>
            <w:webHidden/>
            <w:sz w:val="20"/>
            <w:szCs w:val="20"/>
          </w:rPr>
          <w:fldChar w:fldCharType="end"/>
        </w:r>
      </w:hyperlink>
    </w:p>
    <w:p w14:paraId="112D20A3" w14:textId="73A2A77E" w:rsidR="00C148E4" w:rsidRPr="00845FDD" w:rsidRDefault="00D70B4E" w:rsidP="00845FDD">
      <w:pPr>
        <w:pStyle w:val="Obsah3"/>
        <w:spacing w:line="240" w:lineRule="auto"/>
        <w:rPr>
          <w:rFonts w:ascii="Nudista" w:eastAsiaTheme="minorEastAsia" w:hAnsi="Nudista" w:cstheme="minorBidi"/>
          <w:i w:val="0"/>
          <w:noProof/>
          <w:sz w:val="20"/>
          <w:szCs w:val="20"/>
          <w:lang w:val="en-GB" w:eastAsia="en-GB"/>
        </w:rPr>
      </w:pPr>
      <w:hyperlink w:anchor="_Toc97647207" w:history="1">
        <w:r w:rsidR="00C148E4" w:rsidRPr="00845FDD">
          <w:rPr>
            <w:rStyle w:val="Hypertextovprepojenie"/>
            <w:rFonts w:ascii="Nudista" w:hAnsi="Nudista"/>
            <w:bCs/>
            <w:i w:val="0"/>
            <w:noProof/>
            <w:sz w:val="20"/>
            <w:szCs w:val="20"/>
          </w:rPr>
          <w:t>4</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Spoločné podmienky k preukazovaniu splnenia podmienok účasti</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_Toc97647207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sidR="004640C3">
          <w:rPr>
            <w:rFonts w:ascii="Nudista" w:hAnsi="Nudista"/>
            <w:i w:val="0"/>
            <w:noProof/>
            <w:webHidden/>
            <w:sz w:val="20"/>
            <w:szCs w:val="20"/>
          </w:rPr>
          <w:t>37</w:t>
        </w:r>
        <w:r w:rsidR="00C148E4" w:rsidRPr="00845FDD">
          <w:rPr>
            <w:rFonts w:ascii="Nudista" w:hAnsi="Nudista"/>
            <w:i w:val="0"/>
            <w:noProof/>
            <w:webHidden/>
            <w:sz w:val="20"/>
            <w:szCs w:val="20"/>
          </w:rPr>
          <w:fldChar w:fldCharType="end"/>
        </w:r>
      </w:hyperlink>
    </w:p>
    <w:p w14:paraId="0B49BD06" w14:textId="25E315F9" w:rsidR="00C148E4" w:rsidRPr="00845FDD" w:rsidRDefault="00D70B4E" w:rsidP="00845FDD">
      <w:pPr>
        <w:pStyle w:val="Obsah1"/>
        <w:keepNext w:val="0"/>
        <w:keepLines w:val="0"/>
        <w:rPr>
          <w:rFonts w:ascii="Nudista" w:eastAsiaTheme="minorEastAsia" w:hAnsi="Nudista" w:cstheme="minorBidi"/>
          <w:b w:val="0"/>
          <w:color w:val="auto"/>
          <w:lang w:val="en-GB" w:eastAsia="en-GB"/>
        </w:rPr>
      </w:pPr>
      <w:hyperlink w:anchor="_Toc97647208" w:history="1">
        <w:r w:rsidR="00C148E4" w:rsidRPr="00845FDD">
          <w:rPr>
            <w:rStyle w:val="Hypertextovprepojenie"/>
            <w:rFonts w:ascii="Nudista" w:hAnsi="Nudista"/>
          </w:rPr>
          <w:t>ČASŤ E. Obchodné podmienky</w:t>
        </w:r>
        <w:r w:rsidR="00C148E4" w:rsidRPr="00845FDD">
          <w:rPr>
            <w:rFonts w:ascii="Nudista" w:hAnsi="Nudista"/>
            <w:webHidden/>
          </w:rPr>
          <w:tab/>
        </w:r>
        <w:r w:rsidR="00C148E4" w:rsidRPr="00845FDD">
          <w:rPr>
            <w:rFonts w:ascii="Nudista" w:hAnsi="Nudista"/>
            <w:webHidden/>
          </w:rPr>
          <w:fldChar w:fldCharType="begin"/>
        </w:r>
        <w:r w:rsidR="00C148E4" w:rsidRPr="00845FDD">
          <w:rPr>
            <w:rFonts w:ascii="Nudista" w:hAnsi="Nudista"/>
            <w:webHidden/>
          </w:rPr>
          <w:instrText xml:space="preserve"> PAGEREF _Toc97647208 \h </w:instrText>
        </w:r>
        <w:r w:rsidR="00C148E4" w:rsidRPr="00845FDD">
          <w:rPr>
            <w:rFonts w:ascii="Nudista" w:hAnsi="Nudista"/>
            <w:webHidden/>
          </w:rPr>
        </w:r>
        <w:r w:rsidR="00C148E4" w:rsidRPr="00845FDD">
          <w:rPr>
            <w:rFonts w:ascii="Nudista" w:hAnsi="Nudista"/>
            <w:webHidden/>
          </w:rPr>
          <w:fldChar w:fldCharType="separate"/>
        </w:r>
        <w:r w:rsidR="004640C3">
          <w:rPr>
            <w:rFonts w:ascii="Nudista" w:hAnsi="Nudista"/>
            <w:webHidden/>
          </w:rPr>
          <w:t>38</w:t>
        </w:r>
        <w:r w:rsidR="00C148E4" w:rsidRPr="00845FDD">
          <w:rPr>
            <w:rFonts w:ascii="Nudista" w:hAnsi="Nudista"/>
            <w:webHidden/>
          </w:rPr>
          <w:fldChar w:fldCharType="end"/>
        </w:r>
      </w:hyperlink>
    </w:p>
    <w:p w14:paraId="26E53E50" w14:textId="7AC808EA" w:rsidR="00C148E4" w:rsidRPr="00845FDD" w:rsidRDefault="00D70B4E" w:rsidP="00845FDD">
      <w:pPr>
        <w:pStyle w:val="Obsah3"/>
        <w:spacing w:line="240" w:lineRule="auto"/>
        <w:rPr>
          <w:rFonts w:ascii="Nudista" w:eastAsiaTheme="minorEastAsia" w:hAnsi="Nudista" w:cstheme="minorBidi"/>
          <w:i w:val="0"/>
          <w:noProof/>
          <w:sz w:val="20"/>
          <w:szCs w:val="20"/>
          <w:lang w:val="en-GB" w:eastAsia="en-GB"/>
        </w:rPr>
      </w:pPr>
      <w:hyperlink w:anchor="_Toc97647209" w:history="1">
        <w:r w:rsidR="00C148E4" w:rsidRPr="00845FDD">
          <w:rPr>
            <w:rStyle w:val="Hypertextovprepojenie"/>
            <w:rFonts w:ascii="Nudista" w:hAnsi="Nudista"/>
            <w:bCs/>
            <w:i w:val="0"/>
            <w:noProof/>
            <w:sz w:val="20"/>
            <w:szCs w:val="20"/>
          </w:rPr>
          <w:t>1</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Podmienky uzatvorenia zmluvy</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_Toc97647209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sidR="004640C3">
          <w:rPr>
            <w:rFonts w:ascii="Nudista" w:hAnsi="Nudista"/>
            <w:i w:val="0"/>
            <w:noProof/>
            <w:webHidden/>
            <w:sz w:val="20"/>
            <w:szCs w:val="20"/>
          </w:rPr>
          <w:t>38</w:t>
        </w:r>
        <w:r w:rsidR="00C148E4" w:rsidRPr="00845FDD">
          <w:rPr>
            <w:rFonts w:ascii="Nudista" w:hAnsi="Nudista"/>
            <w:i w:val="0"/>
            <w:noProof/>
            <w:webHidden/>
            <w:sz w:val="20"/>
            <w:szCs w:val="20"/>
          </w:rPr>
          <w:fldChar w:fldCharType="end"/>
        </w:r>
      </w:hyperlink>
    </w:p>
    <w:p w14:paraId="43944034" w14:textId="295B11B6" w:rsidR="00C148E4" w:rsidRPr="00845FDD" w:rsidRDefault="00D70B4E" w:rsidP="00845FDD">
      <w:pPr>
        <w:pStyle w:val="Obsah1"/>
        <w:keepNext w:val="0"/>
        <w:keepLines w:val="0"/>
        <w:rPr>
          <w:rFonts w:ascii="Nudista" w:eastAsiaTheme="minorEastAsia" w:hAnsi="Nudista" w:cstheme="minorBidi"/>
          <w:b w:val="0"/>
          <w:color w:val="auto"/>
          <w:lang w:val="en-GB" w:eastAsia="en-GB"/>
        </w:rPr>
      </w:pPr>
      <w:hyperlink w:anchor="_Toc97647210" w:history="1">
        <w:r w:rsidR="00C148E4" w:rsidRPr="00845FDD">
          <w:rPr>
            <w:rStyle w:val="Hypertextovprepojenie"/>
            <w:rFonts w:ascii="Nudista" w:hAnsi="Nudista"/>
          </w:rPr>
          <w:t>Časť F. Kritéria hodnotenia ponúk</w:t>
        </w:r>
        <w:r w:rsidR="00C148E4" w:rsidRPr="00845FDD">
          <w:rPr>
            <w:rFonts w:ascii="Nudista" w:hAnsi="Nudista"/>
            <w:webHidden/>
          </w:rPr>
          <w:tab/>
        </w:r>
        <w:r w:rsidR="00C148E4" w:rsidRPr="00845FDD">
          <w:rPr>
            <w:rFonts w:ascii="Nudista" w:hAnsi="Nudista"/>
            <w:webHidden/>
          </w:rPr>
          <w:fldChar w:fldCharType="begin"/>
        </w:r>
        <w:r w:rsidR="00C148E4" w:rsidRPr="00845FDD">
          <w:rPr>
            <w:rFonts w:ascii="Nudista" w:hAnsi="Nudista"/>
            <w:webHidden/>
          </w:rPr>
          <w:instrText xml:space="preserve"> PAGEREF _Toc97647210 \h </w:instrText>
        </w:r>
        <w:r w:rsidR="00C148E4" w:rsidRPr="00845FDD">
          <w:rPr>
            <w:rFonts w:ascii="Nudista" w:hAnsi="Nudista"/>
            <w:webHidden/>
          </w:rPr>
        </w:r>
        <w:r w:rsidR="00C148E4" w:rsidRPr="00845FDD">
          <w:rPr>
            <w:rFonts w:ascii="Nudista" w:hAnsi="Nudista"/>
            <w:webHidden/>
          </w:rPr>
          <w:fldChar w:fldCharType="separate"/>
        </w:r>
        <w:r w:rsidR="004640C3">
          <w:rPr>
            <w:rFonts w:ascii="Nudista" w:hAnsi="Nudista"/>
            <w:webHidden/>
          </w:rPr>
          <w:t>39</w:t>
        </w:r>
        <w:r w:rsidR="00C148E4" w:rsidRPr="00845FDD">
          <w:rPr>
            <w:rFonts w:ascii="Nudista" w:hAnsi="Nudista"/>
            <w:webHidden/>
          </w:rPr>
          <w:fldChar w:fldCharType="end"/>
        </w:r>
      </w:hyperlink>
    </w:p>
    <w:p w14:paraId="296FED20" w14:textId="4CBA6F39" w:rsidR="00C148E4" w:rsidRPr="00845FDD" w:rsidRDefault="00D70B4E" w:rsidP="00845FDD">
      <w:pPr>
        <w:pStyle w:val="Obsah3"/>
        <w:spacing w:line="240" w:lineRule="auto"/>
        <w:rPr>
          <w:rFonts w:ascii="Nudista" w:eastAsiaTheme="minorEastAsia" w:hAnsi="Nudista" w:cstheme="minorBidi"/>
          <w:i w:val="0"/>
          <w:noProof/>
          <w:sz w:val="20"/>
          <w:szCs w:val="20"/>
          <w:lang w:val="en-GB" w:eastAsia="en-GB"/>
        </w:rPr>
      </w:pPr>
      <w:hyperlink w:anchor="_Toc97647211" w:history="1">
        <w:r w:rsidR="00C148E4" w:rsidRPr="00845FDD">
          <w:rPr>
            <w:rStyle w:val="Hypertextovprepojenie"/>
            <w:rFonts w:ascii="Nudista" w:hAnsi="Nudista"/>
            <w:bCs/>
            <w:i w:val="0"/>
            <w:noProof/>
            <w:sz w:val="20"/>
            <w:szCs w:val="20"/>
          </w:rPr>
          <w:t>1</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Kritérium na hodnotenie ponúk</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_Toc97647211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sidR="004640C3">
          <w:rPr>
            <w:rFonts w:ascii="Nudista" w:hAnsi="Nudista"/>
            <w:i w:val="0"/>
            <w:noProof/>
            <w:webHidden/>
            <w:sz w:val="20"/>
            <w:szCs w:val="20"/>
          </w:rPr>
          <w:t>39</w:t>
        </w:r>
        <w:r w:rsidR="00C148E4" w:rsidRPr="00845FDD">
          <w:rPr>
            <w:rFonts w:ascii="Nudista" w:hAnsi="Nudista"/>
            <w:i w:val="0"/>
            <w:noProof/>
            <w:webHidden/>
            <w:sz w:val="20"/>
            <w:szCs w:val="20"/>
          </w:rPr>
          <w:fldChar w:fldCharType="end"/>
        </w:r>
      </w:hyperlink>
    </w:p>
    <w:p w14:paraId="45E89D1F" w14:textId="53F911AD" w:rsidR="00C148E4" w:rsidRPr="00845FDD" w:rsidRDefault="00D70B4E" w:rsidP="00845FDD">
      <w:pPr>
        <w:pStyle w:val="Obsah3"/>
        <w:spacing w:line="240" w:lineRule="auto"/>
        <w:rPr>
          <w:rFonts w:ascii="Nudista" w:eastAsiaTheme="minorEastAsia" w:hAnsi="Nudista" w:cstheme="minorBidi"/>
          <w:i w:val="0"/>
          <w:noProof/>
          <w:sz w:val="20"/>
          <w:szCs w:val="20"/>
          <w:lang w:val="en-GB" w:eastAsia="en-GB"/>
        </w:rPr>
      </w:pPr>
      <w:hyperlink w:anchor="_Toc97647212" w:history="1">
        <w:r w:rsidR="00C148E4" w:rsidRPr="00845FDD">
          <w:rPr>
            <w:rStyle w:val="Hypertextovprepojenie"/>
            <w:rFonts w:ascii="Nudista" w:hAnsi="Nudista"/>
            <w:bCs/>
            <w:i w:val="0"/>
            <w:noProof/>
            <w:sz w:val="20"/>
            <w:szCs w:val="20"/>
          </w:rPr>
          <w:t>2</w:t>
        </w:r>
        <w:r w:rsidR="00C148E4" w:rsidRPr="00845FDD">
          <w:rPr>
            <w:rFonts w:ascii="Nudista" w:eastAsiaTheme="minorEastAsia" w:hAnsi="Nudista" w:cstheme="minorBidi"/>
            <w:i w:val="0"/>
            <w:noProof/>
            <w:sz w:val="20"/>
            <w:szCs w:val="20"/>
            <w:lang w:val="en-GB" w:eastAsia="en-GB"/>
          </w:rPr>
          <w:tab/>
        </w:r>
        <w:r w:rsidR="00C148E4" w:rsidRPr="00845FDD">
          <w:rPr>
            <w:rStyle w:val="Hypertextovprepojenie"/>
            <w:rFonts w:ascii="Nudista" w:hAnsi="Nudista"/>
            <w:i w:val="0"/>
            <w:noProof/>
            <w:sz w:val="20"/>
            <w:szCs w:val="20"/>
          </w:rPr>
          <w:t>Spôsob vyhodnotenia ponúk</w:t>
        </w:r>
        <w:r w:rsidR="00C148E4" w:rsidRPr="00845FDD">
          <w:rPr>
            <w:rFonts w:ascii="Nudista" w:hAnsi="Nudista"/>
            <w:i w:val="0"/>
            <w:noProof/>
            <w:webHidden/>
            <w:sz w:val="20"/>
            <w:szCs w:val="20"/>
          </w:rPr>
          <w:tab/>
        </w:r>
        <w:r w:rsidR="00C148E4" w:rsidRPr="00845FDD">
          <w:rPr>
            <w:rFonts w:ascii="Nudista" w:hAnsi="Nudista"/>
            <w:i w:val="0"/>
            <w:noProof/>
            <w:webHidden/>
            <w:sz w:val="20"/>
            <w:szCs w:val="20"/>
          </w:rPr>
          <w:fldChar w:fldCharType="begin"/>
        </w:r>
        <w:r w:rsidR="00C148E4" w:rsidRPr="00845FDD">
          <w:rPr>
            <w:rFonts w:ascii="Nudista" w:hAnsi="Nudista"/>
            <w:i w:val="0"/>
            <w:noProof/>
            <w:webHidden/>
            <w:sz w:val="20"/>
            <w:szCs w:val="20"/>
          </w:rPr>
          <w:instrText xml:space="preserve"> PAGEREF _Toc97647212 \h </w:instrText>
        </w:r>
        <w:r w:rsidR="00C148E4" w:rsidRPr="00845FDD">
          <w:rPr>
            <w:rFonts w:ascii="Nudista" w:hAnsi="Nudista"/>
            <w:i w:val="0"/>
            <w:noProof/>
            <w:webHidden/>
            <w:sz w:val="20"/>
            <w:szCs w:val="20"/>
          </w:rPr>
        </w:r>
        <w:r w:rsidR="00C148E4" w:rsidRPr="00845FDD">
          <w:rPr>
            <w:rFonts w:ascii="Nudista" w:hAnsi="Nudista"/>
            <w:i w:val="0"/>
            <w:noProof/>
            <w:webHidden/>
            <w:sz w:val="20"/>
            <w:szCs w:val="20"/>
          </w:rPr>
          <w:fldChar w:fldCharType="separate"/>
        </w:r>
        <w:r w:rsidR="004640C3">
          <w:rPr>
            <w:rFonts w:ascii="Nudista" w:hAnsi="Nudista"/>
            <w:i w:val="0"/>
            <w:noProof/>
            <w:webHidden/>
            <w:sz w:val="20"/>
            <w:szCs w:val="20"/>
          </w:rPr>
          <w:t>39</w:t>
        </w:r>
        <w:r w:rsidR="00C148E4" w:rsidRPr="00845FDD">
          <w:rPr>
            <w:rFonts w:ascii="Nudista" w:hAnsi="Nudista"/>
            <w:i w:val="0"/>
            <w:noProof/>
            <w:webHidden/>
            <w:sz w:val="20"/>
            <w:szCs w:val="20"/>
          </w:rPr>
          <w:fldChar w:fldCharType="end"/>
        </w:r>
      </w:hyperlink>
    </w:p>
    <w:p w14:paraId="07E08675" w14:textId="37C8239A" w:rsidR="00C148E4" w:rsidRPr="00845FDD" w:rsidRDefault="00D70B4E" w:rsidP="00845FDD">
      <w:pPr>
        <w:pStyle w:val="Obsah1"/>
        <w:keepNext w:val="0"/>
        <w:keepLines w:val="0"/>
        <w:rPr>
          <w:rFonts w:ascii="Nudista" w:eastAsiaTheme="minorEastAsia" w:hAnsi="Nudista" w:cstheme="minorBidi"/>
          <w:b w:val="0"/>
          <w:color w:val="auto"/>
          <w:lang w:val="en-GB" w:eastAsia="en-GB"/>
        </w:rPr>
      </w:pPr>
      <w:hyperlink w:anchor="_Toc97647213" w:history="1">
        <w:r w:rsidR="00C148E4" w:rsidRPr="00845FDD">
          <w:rPr>
            <w:rStyle w:val="Hypertextovprepojenie"/>
            <w:rFonts w:ascii="Nudista" w:hAnsi="Nudista"/>
          </w:rPr>
          <w:t>Príloha A.2:</w:t>
        </w:r>
        <w:r w:rsidR="00C148E4" w:rsidRPr="00845FDD">
          <w:rPr>
            <w:rFonts w:ascii="Nudista" w:eastAsiaTheme="minorEastAsia" w:hAnsi="Nudista" w:cstheme="minorBidi"/>
            <w:b w:val="0"/>
            <w:color w:val="auto"/>
            <w:lang w:val="en-GB" w:eastAsia="en-GB"/>
          </w:rPr>
          <w:tab/>
        </w:r>
        <w:r w:rsidR="00C148E4" w:rsidRPr="00845FDD">
          <w:rPr>
            <w:rStyle w:val="Hypertextovprepojenie"/>
            <w:rFonts w:ascii="Nudista" w:hAnsi="Nudista"/>
          </w:rPr>
          <w:t>Čestné vyhlásenie o akceptácii podmienok verejnej súťaže a o neprítomnosti konfliktu záujmov</w:t>
        </w:r>
        <w:r w:rsidR="00C148E4" w:rsidRPr="00845FDD">
          <w:rPr>
            <w:rFonts w:ascii="Nudista" w:hAnsi="Nudista"/>
            <w:webHidden/>
          </w:rPr>
          <w:tab/>
        </w:r>
        <w:r w:rsidR="00C148E4" w:rsidRPr="00845FDD">
          <w:rPr>
            <w:rFonts w:ascii="Nudista" w:hAnsi="Nudista"/>
            <w:webHidden/>
          </w:rPr>
          <w:fldChar w:fldCharType="begin"/>
        </w:r>
        <w:r w:rsidR="00C148E4" w:rsidRPr="00845FDD">
          <w:rPr>
            <w:rFonts w:ascii="Nudista" w:hAnsi="Nudista"/>
            <w:webHidden/>
          </w:rPr>
          <w:instrText xml:space="preserve"> PAGEREF _Toc97647213 \h </w:instrText>
        </w:r>
        <w:r w:rsidR="00C148E4" w:rsidRPr="00845FDD">
          <w:rPr>
            <w:rFonts w:ascii="Nudista" w:hAnsi="Nudista"/>
            <w:webHidden/>
          </w:rPr>
        </w:r>
        <w:r w:rsidR="00C148E4" w:rsidRPr="00845FDD">
          <w:rPr>
            <w:rFonts w:ascii="Nudista" w:hAnsi="Nudista"/>
            <w:webHidden/>
          </w:rPr>
          <w:fldChar w:fldCharType="separate"/>
        </w:r>
        <w:r w:rsidR="004640C3">
          <w:rPr>
            <w:rFonts w:ascii="Nudista" w:hAnsi="Nudista"/>
            <w:webHidden/>
          </w:rPr>
          <w:t>40</w:t>
        </w:r>
        <w:r w:rsidR="00C148E4" w:rsidRPr="00845FDD">
          <w:rPr>
            <w:rFonts w:ascii="Nudista" w:hAnsi="Nudista"/>
            <w:webHidden/>
          </w:rPr>
          <w:fldChar w:fldCharType="end"/>
        </w:r>
      </w:hyperlink>
    </w:p>
    <w:p w14:paraId="4B92E1F6" w14:textId="780FDCCD" w:rsidR="00C148E4" w:rsidRPr="00845FDD" w:rsidRDefault="00D70B4E" w:rsidP="00845FDD">
      <w:pPr>
        <w:pStyle w:val="Obsah1"/>
        <w:keepNext w:val="0"/>
        <w:keepLines w:val="0"/>
        <w:rPr>
          <w:rFonts w:ascii="Nudista" w:eastAsiaTheme="minorEastAsia" w:hAnsi="Nudista" w:cstheme="minorBidi"/>
          <w:b w:val="0"/>
          <w:color w:val="auto"/>
          <w:lang w:val="en-GB" w:eastAsia="en-GB"/>
        </w:rPr>
      </w:pPr>
      <w:hyperlink w:anchor="_Toc97647214" w:history="1">
        <w:r w:rsidR="00C148E4" w:rsidRPr="00845FDD">
          <w:rPr>
            <w:rStyle w:val="Hypertextovprepojenie"/>
            <w:rFonts w:ascii="Nudista" w:hAnsi="Nudista"/>
          </w:rPr>
          <w:t>Príloha C.1: Návrh na plnenie kritéria</w:t>
        </w:r>
        <w:r w:rsidR="00C148E4" w:rsidRPr="00845FDD">
          <w:rPr>
            <w:rFonts w:ascii="Nudista" w:hAnsi="Nudista"/>
            <w:webHidden/>
          </w:rPr>
          <w:tab/>
        </w:r>
        <w:r w:rsidR="00C148E4" w:rsidRPr="00845FDD">
          <w:rPr>
            <w:rFonts w:ascii="Nudista" w:hAnsi="Nudista"/>
            <w:webHidden/>
          </w:rPr>
          <w:fldChar w:fldCharType="begin"/>
        </w:r>
        <w:r w:rsidR="00C148E4" w:rsidRPr="00845FDD">
          <w:rPr>
            <w:rFonts w:ascii="Nudista" w:hAnsi="Nudista"/>
            <w:webHidden/>
          </w:rPr>
          <w:instrText xml:space="preserve"> PAGEREF _Toc97647214 \h </w:instrText>
        </w:r>
        <w:r w:rsidR="00C148E4" w:rsidRPr="00845FDD">
          <w:rPr>
            <w:rFonts w:ascii="Nudista" w:hAnsi="Nudista"/>
            <w:webHidden/>
          </w:rPr>
        </w:r>
        <w:r w:rsidR="00C148E4" w:rsidRPr="00845FDD">
          <w:rPr>
            <w:rFonts w:ascii="Nudista" w:hAnsi="Nudista"/>
            <w:webHidden/>
          </w:rPr>
          <w:fldChar w:fldCharType="separate"/>
        </w:r>
        <w:r w:rsidR="004640C3">
          <w:rPr>
            <w:rFonts w:ascii="Nudista" w:hAnsi="Nudista"/>
            <w:webHidden/>
          </w:rPr>
          <w:t>43</w:t>
        </w:r>
        <w:r w:rsidR="00C148E4" w:rsidRPr="00845FDD">
          <w:rPr>
            <w:rFonts w:ascii="Nudista" w:hAnsi="Nudista"/>
            <w:webHidden/>
          </w:rPr>
          <w:fldChar w:fldCharType="end"/>
        </w:r>
      </w:hyperlink>
    </w:p>
    <w:p w14:paraId="5CF381B1" w14:textId="11F9980C" w:rsidR="00C148E4" w:rsidRPr="00845FDD" w:rsidRDefault="00D70B4E" w:rsidP="00845FDD">
      <w:pPr>
        <w:pStyle w:val="Obsah1"/>
        <w:keepNext w:val="0"/>
        <w:keepLines w:val="0"/>
        <w:rPr>
          <w:rFonts w:ascii="Nudista" w:eastAsiaTheme="minorEastAsia" w:hAnsi="Nudista" w:cstheme="minorBidi"/>
          <w:b w:val="0"/>
          <w:color w:val="auto"/>
          <w:lang w:val="en-GB" w:eastAsia="en-GB"/>
        </w:rPr>
      </w:pPr>
      <w:hyperlink w:anchor="_Toc97647215" w:history="1">
        <w:r w:rsidR="00C148E4" w:rsidRPr="00845FDD">
          <w:rPr>
            <w:rStyle w:val="Hypertextovprepojenie"/>
            <w:rFonts w:ascii="Nudista" w:hAnsi="Nudista"/>
          </w:rPr>
          <w:t>Príloha C.2: Cenová tabuľka</w:t>
        </w:r>
        <w:r w:rsidR="00C148E4" w:rsidRPr="00845FDD">
          <w:rPr>
            <w:rFonts w:ascii="Nudista" w:hAnsi="Nudista"/>
            <w:webHidden/>
          </w:rPr>
          <w:tab/>
        </w:r>
        <w:r w:rsidR="00C148E4" w:rsidRPr="00845FDD">
          <w:rPr>
            <w:rFonts w:ascii="Nudista" w:hAnsi="Nudista"/>
            <w:webHidden/>
          </w:rPr>
          <w:fldChar w:fldCharType="begin"/>
        </w:r>
        <w:r w:rsidR="00C148E4" w:rsidRPr="00845FDD">
          <w:rPr>
            <w:rFonts w:ascii="Nudista" w:hAnsi="Nudista"/>
            <w:webHidden/>
          </w:rPr>
          <w:instrText xml:space="preserve"> PAGEREF _Toc97647215 \h </w:instrText>
        </w:r>
        <w:r w:rsidR="00C148E4" w:rsidRPr="00845FDD">
          <w:rPr>
            <w:rFonts w:ascii="Nudista" w:hAnsi="Nudista"/>
            <w:webHidden/>
          </w:rPr>
        </w:r>
        <w:r w:rsidR="00C148E4" w:rsidRPr="00845FDD">
          <w:rPr>
            <w:rFonts w:ascii="Nudista" w:hAnsi="Nudista"/>
            <w:webHidden/>
          </w:rPr>
          <w:fldChar w:fldCharType="separate"/>
        </w:r>
        <w:r w:rsidR="004640C3">
          <w:rPr>
            <w:rFonts w:ascii="Nudista" w:hAnsi="Nudista"/>
            <w:webHidden/>
          </w:rPr>
          <w:t>44</w:t>
        </w:r>
        <w:r w:rsidR="00C148E4" w:rsidRPr="00845FDD">
          <w:rPr>
            <w:rFonts w:ascii="Nudista" w:hAnsi="Nudista"/>
            <w:webHidden/>
          </w:rPr>
          <w:fldChar w:fldCharType="end"/>
        </w:r>
      </w:hyperlink>
    </w:p>
    <w:p w14:paraId="04C34FA7" w14:textId="62C2E429" w:rsidR="00C148E4" w:rsidRPr="00845FDD" w:rsidRDefault="00D70B4E" w:rsidP="00845FDD">
      <w:pPr>
        <w:pStyle w:val="Obsah1"/>
        <w:keepNext w:val="0"/>
        <w:keepLines w:val="0"/>
        <w:rPr>
          <w:rFonts w:ascii="Nudista" w:eastAsiaTheme="minorEastAsia" w:hAnsi="Nudista" w:cstheme="minorBidi"/>
          <w:b w:val="0"/>
          <w:color w:val="auto"/>
          <w:lang w:val="en-GB" w:eastAsia="en-GB"/>
        </w:rPr>
      </w:pPr>
      <w:hyperlink w:anchor="_Toc97647216" w:history="1">
        <w:r w:rsidR="00C148E4" w:rsidRPr="00845FDD">
          <w:rPr>
            <w:rStyle w:val="Hypertextovprepojenie"/>
            <w:rFonts w:ascii="Nudista" w:hAnsi="Nudista"/>
          </w:rPr>
          <w:t>Príloha E.1: Kúpna zmluva</w:t>
        </w:r>
        <w:r w:rsidR="00C148E4" w:rsidRPr="00845FDD">
          <w:rPr>
            <w:rFonts w:ascii="Nudista" w:hAnsi="Nudista"/>
            <w:webHidden/>
          </w:rPr>
          <w:tab/>
        </w:r>
        <w:r w:rsidR="00C148E4" w:rsidRPr="00845FDD">
          <w:rPr>
            <w:rFonts w:ascii="Nudista" w:hAnsi="Nudista"/>
            <w:webHidden/>
          </w:rPr>
          <w:fldChar w:fldCharType="begin"/>
        </w:r>
        <w:r w:rsidR="00C148E4" w:rsidRPr="00845FDD">
          <w:rPr>
            <w:rFonts w:ascii="Nudista" w:hAnsi="Nudista"/>
            <w:webHidden/>
          </w:rPr>
          <w:instrText xml:space="preserve"> PAGEREF _Toc97647216 \h </w:instrText>
        </w:r>
        <w:r w:rsidR="00C148E4" w:rsidRPr="00845FDD">
          <w:rPr>
            <w:rFonts w:ascii="Nudista" w:hAnsi="Nudista"/>
            <w:webHidden/>
          </w:rPr>
        </w:r>
        <w:r w:rsidR="00C148E4" w:rsidRPr="00845FDD">
          <w:rPr>
            <w:rFonts w:ascii="Nudista" w:hAnsi="Nudista"/>
            <w:webHidden/>
          </w:rPr>
          <w:fldChar w:fldCharType="separate"/>
        </w:r>
        <w:r w:rsidR="004640C3">
          <w:rPr>
            <w:rFonts w:ascii="Nudista" w:hAnsi="Nudista"/>
            <w:webHidden/>
          </w:rPr>
          <w:t>44</w:t>
        </w:r>
        <w:r w:rsidR="00C148E4" w:rsidRPr="00845FDD">
          <w:rPr>
            <w:rFonts w:ascii="Nudista" w:hAnsi="Nudista"/>
            <w:webHidden/>
          </w:rPr>
          <w:fldChar w:fldCharType="end"/>
        </w:r>
      </w:hyperlink>
    </w:p>
    <w:p w14:paraId="59200F42" w14:textId="53D35FCE" w:rsidR="0094391B" w:rsidRPr="00845FDD" w:rsidRDefault="0094391B" w:rsidP="00845FDD">
      <w:pPr>
        <w:tabs>
          <w:tab w:val="left" w:pos="1120"/>
          <w:tab w:val="right" w:pos="8923"/>
        </w:tabs>
        <w:spacing w:after="0" w:line="240" w:lineRule="auto"/>
        <w:rPr>
          <w:rFonts w:ascii="Nudista" w:hAnsi="Nudista" w:cs="Calibri"/>
          <w:b/>
          <w:color w:val="000000"/>
          <w:sz w:val="20"/>
          <w:szCs w:val="20"/>
        </w:rPr>
        <w:sectPr w:rsidR="0094391B" w:rsidRPr="00845FDD" w:rsidSect="00E62ECD">
          <w:headerReference w:type="default" r:id="rId8"/>
          <w:footerReference w:type="even" r:id="rId9"/>
          <w:footerReference w:type="default" r:id="rId10"/>
          <w:headerReference w:type="first" r:id="rId11"/>
          <w:footerReference w:type="first" r:id="rId12"/>
          <w:pgSz w:w="11900" w:h="16840"/>
          <w:pgMar w:top="567" w:right="1417" w:bottom="1417" w:left="1560" w:header="284" w:footer="292" w:gutter="0"/>
          <w:cols w:space="708"/>
          <w:titlePg/>
          <w:docGrid w:linePitch="299"/>
        </w:sectPr>
      </w:pPr>
      <w:r w:rsidRPr="00845FDD">
        <w:rPr>
          <w:rFonts w:ascii="Nudista" w:hAnsi="Nudista"/>
          <w:b/>
          <w:sz w:val="20"/>
          <w:szCs w:val="20"/>
        </w:rPr>
        <w:fldChar w:fldCharType="end"/>
      </w:r>
    </w:p>
    <w:p w14:paraId="64EE5FB2" w14:textId="77777777" w:rsidR="009C300F" w:rsidRPr="00845FDD" w:rsidRDefault="009C300F" w:rsidP="00845FDD">
      <w:pPr>
        <w:pStyle w:val="SAPHlavn"/>
        <w:widowControl/>
        <w:spacing w:after="0" w:line="240" w:lineRule="auto"/>
        <w:ind w:left="0" w:firstLine="0"/>
        <w:rPr>
          <w:rFonts w:ascii="Nudista" w:hAnsi="Nudista"/>
          <w:sz w:val="20"/>
          <w:szCs w:val="20"/>
        </w:rPr>
        <w:sectPr w:rsidR="009C300F" w:rsidRPr="00845FDD" w:rsidSect="00E23075">
          <w:footerReference w:type="default" r:id="rId13"/>
          <w:type w:val="continuous"/>
          <w:pgSz w:w="11900" w:h="16840"/>
          <w:pgMar w:top="1417" w:right="1417" w:bottom="1417" w:left="1560" w:header="708" w:footer="522" w:gutter="0"/>
          <w:cols w:space="708"/>
        </w:sectPr>
      </w:pPr>
      <w:bookmarkStart w:id="3" w:name="_1tuee74" w:colFirst="0" w:colLast="0"/>
      <w:bookmarkStart w:id="4" w:name="_Toc524701761"/>
      <w:bookmarkEnd w:id="3"/>
    </w:p>
    <w:p w14:paraId="3DF63E74" w14:textId="6205F9CD" w:rsidR="0094391B" w:rsidRPr="00845FDD" w:rsidRDefault="0094391B" w:rsidP="00845FDD">
      <w:pPr>
        <w:pStyle w:val="SAPHlavn"/>
        <w:widowControl/>
        <w:spacing w:after="0" w:line="240" w:lineRule="auto"/>
        <w:ind w:left="0" w:firstLine="0"/>
        <w:rPr>
          <w:rFonts w:ascii="Nudista" w:hAnsi="Nudista"/>
        </w:rPr>
      </w:pPr>
      <w:bookmarkStart w:id="5" w:name="_Toc97647165"/>
      <w:r w:rsidRPr="00845FDD">
        <w:rPr>
          <w:rFonts w:ascii="Nudista" w:hAnsi="Nudista"/>
        </w:rPr>
        <w:lastRenderedPageBreak/>
        <w:t>ČASŤ A. Pokyny pre uchádzačov</w:t>
      </w:r>
      <w:bookmarkEnd w:id="4"/>
      <w:bookmarkEnd w:id="5"/>
    </w:p>
    <w:p w14:paraId="2AC6BC10" w14:textId="77777777" w:rsidR="0094391B" w:rsidRPr="00845FDD" w:rsidRDefault="0094391B" w:rsidP="00845FDD">
      <w:pPr>
        <w:pStyle w:val="SAP0"/>
        <w:widowControl/>
        <w:spacing w:before="0" w:after="0" w:line="240" w:lineRule="auto"/>
        <w:rPr>
          <w:rFonts w:ascii="Nudista" w:hAnsi="Nudista"/>
        </w:rPr>
      </w:pPr>
      <w:bookmarkStart w:id="6" w:name="_Toc524701762"/>
    </w:p>
    <w:p w14:paraId="25297613" w14:textId="77777777" w:rsidR="0094391B" w:rsidRPr="00845FDD" w:rsidRDefault="0094391B" w:rsidP="00845FDD">
      <w:pPr>
        <w:pStyle w:val="SAP0"/>
        <w:widowControl/>
        <w:spacing w:before="0" w:after="0" w:line="240" w:lineRule="auto"/>
        <w:rPr>
          <w:rFonts w:ascii="Nudista" w:hAnsi="Nudista"/>
        </w:rPr>
      </w:pPr>
      <w:bookmarkStart w:id="7" w:name="_Toc97647166"/>
      <w:r w:rsidRPr="00845FDD">
        <w:rPr>
          <w:rFonts w:ascii="Nudista" w:hAnsi="Nudista"/>
        </w:rPr>
        <w:t>ODDIEL I. Všeobecné informácie</w:t>
      </w:r>
      <w:bookmarkEnd w:id="6"/>
      <w:bookmarkEnd w:id="7"/>
    </w:p>
    <w:p w14:paraId="42A37C96"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8" w:name="_Toc524701763"/>
    </w:p>
    <w:p w14:paraId="14EF5D7D" w14:textId="17C5069A" w:rsidR="0094391B" w:rsidRPr="00845FDD" w:rsidRDefault="0094391B" w:rsidP="00845FDD">
      <w:pPr>
        <w:pStyle w:val="SAP1"/>
        <w:widowControl/>
        <w:spacing w:before="0" w:after="0" w:line="240" w:lineRule="auto"/>
        <w:rPr>
          <w:rFonts w:ascii="Nudista" w:hAnsi="Nudista"/>
          <w:lang w:val="sk-SK"/>
        </w:rPr>
      </w:pPr>
      <w:bookmarkStart w:id="9" w:name="_Toc97647167"/>
      <w:r w:rsidRPr="00845FDD">
        <w:rPr>
          <w:rFonts w:ascii="Nudista" w:hAnsi="Nudista"/>
          <w:lang w:val="sk-SK"/>
        </w:rPr>
        <w:t>Identifikácia verejného obstarávate</w:t>
      </w:r>
      <w:bookmarkEnd w:id="8"/>
      <w:bookmarkEnd w:id="9"/>
      <w:r w:rsidR="0090563D" w:rsidRPr="00845FDD">
        <w:rPr>
          <w:rFonts w:ascii="Nudista" w:hAnsi="Nudista"/>
          <w:lang w:val="sk-SK"/>
        </w:rPr>
        <w:t>ľa</w:t>
      </w:r>
    </w:p>
    <w:p w14:paraId="3DE23377" w14:textId="77777777" w:rsidR="0094391B" w:rsidRPr="00845FDD" w:rsidRDefault="0094391B" w:rsidP="00845FDD">
      <w:pPr>
        <w:pStyle w:val="Nadpis3"/>
        <w:keepNext w:val="0"/>
        <w:keepLines w:val="0"/>
        <w:numPr>
          <w:ilvl w:val="0"/>
          <w:numId w:val="0"/>
        </w:numPr>
        <w:spacing w:after="0" w:line="240" w:lineRule="auto"/>
        <w:rPr>
          <w:rFonts w:ascii="Nudista" w:hAnsi="Nudista"/>
        </w:rPr>
      </w:pPr>
      <w:bookmarkStart w:id="10" w:name="_cqmetx"/>
    </w:p>
    <w:p w14:paraId="533F3782" w14:textId="77777777" w:rsidR="0090563D" w:rsidRPr="00845FDD" w:rsidRDefault="0090563D" w:rsidP="00845FDD">
      <w:pPr>
        <w:pStyle w:val="Nadpis3"/>
        <w:keepNext w:val="0"/>
        <w:keepLines w:val="0"/>
        <w:numPr>
          <w:ilvl w:val="0"/>
          <w:numId w:val="0"/>
        </w:numPr>
        <w:spacing w:after="0" w:line="240" w:lineRule="auto"/>
        <w:ind w:right="-149"/>
        <w:rPr>
          <w:rFonts w:ascii="Nudista" w:hAnsi="Nudista"/>
        </w:rPr>
      </w:pPr>
      <w:bookmarkStart w:id="11" w:name="_Hlk6906028"/>
      <w:r w:rsidRPr="00845FDD">
        <w:rPr>
          <w:rFonts w:ascii="Nudista" w:hAnsi="Nudista"/>
        </w:rPr>
        <w:t>Názov:</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bookmarkStart w:id="12" w:name="_Hlk44591090"/>
      <w:r w:rsidRPr="00845FDD">
        <w:rPr>
          <w:rFonts w:ascii="Nudista" w:hAnsi="Nudista"/>
        </w:rPr>
        <w:t>Slovenská agentúra životného prostredia</w:t>
      </w:r>
    </w:p>
    <w:p w14:paraId="3B41455A" w14:textId="77777777" w:rsidR="0090563D" w:rsidRPr="00845FDD" w:rsidRDefault="0090563D" w:rsidP="00845FDD">
      <w:pPr>
        <w:pStyle w:val="Nadpis3"/>
        <w:keepNext w:val="0"/>
        <w:keepLines w:val="0"/>
        <w:numPr>
          <w:ilvl w:val="0"/>
          <w:numId w:val="0"/>
        </w:numPr>
        <w:spacing w:after="0" w:line="240" w:lineRule="auto"/>
        <w:rPr>
          <w:rFonts w:ascii="Nudista" w:hAnsi="Nudista"/>
        </w:rPr>
      </w:pPr>
      <w:r w:rsidRPr="00845FDD">
        <w:rPr>
          <w:rFonts w:ascii="Nudista" w:hAnsi="Nudista"/>
        </w:rPr>
        <w:t>Sídlo:</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t>Tajovského 28, 975 90 Banská Bystrica</w:t>
      </w:r>
    </w:p>
    <w:bookmarkEnd w:id="12"/>
    <w:p w14:paraId="520E6057" w14:textId="77777777" w:rsidR="0090563D" w:rsidRPr="00845FDD" w:rsidRDefault="0090563D" w:rsidP="00845FDD">
      <w:pPr>
        <w:pStyle w:val="Nadpis3"/>
        <w:keepNext w:val="0"/>
        <w:keepLines w:val="0"/>
        <w:numPr>
          <w:ilvl w:val="0"/>
          <w:numId w:val="0"/>
        </w:numPr>
        <w:spacing w:after="0" w:line="240" w:lineRule="auto"/>
        <w:rPr>
          <w:rFonts w:ascii="Nudista" w:hAnsi="Nudista"/>
        </w:rPr>
      </w:pPr>
      <w:r w:rsidRPr="00845FDD">
        <w:rPr>
          <w:rFonts w:ascii="Nudista" w:hAnsi="Nudista"/>
        </w:rPr>
        <w:t>Štatutárny orgán/štatutár:</w:t>
      </w:r>
      <w:r w:rsidRPr="00845FDD">
        <w:rPr>
          <w:rFonts w:ascii="Nudista" w:hAnsi="Nudista"/>
        </w:rPr>
        <w:tab/>
      </w:r>
      <w:r w:rsidRPr="00845FDD">
        <w:rPr>
          <w:rFonts w:ascii="Nudista" w:hAnsi="Nudista"/>
        </w:rPr>
        <w:tab/>
      </w:r>
      <w:r w:rsidRPr="00845FDD">
        <w:rPr>
          <w:rFonts w:ascii="Nudista" w:hAnsi="Nudista"/>
        </w:rPr>
        <w:tab/>
      </w:r>
      <w:bookmarkStart w:id="13" w:name="_Hlk44591268"/>
      <w:r w:rsidRPr="00845FDD">
        <w:rPr>
          <w:rFonts w:ascii="Nudista" w:hAnsi="Nudista"/>
        </w:rPr>
        <w:t xml:space="preserve">Mgr. Michal Maco, generálny riaditeľ </w:t>
      </w:r>
    </w:p>
    <w:p w14:paraId="0C92D0DC" w14:textId="77777777" w:rsidR="0090563D" w:rsidRPr="00845FDD" w:rsidRDefault="0090563D" w:rsidP="00845FDD">
      <w:pPr>
        <w:pStyle w:val="Nadpis3"/>
        <w:keepNext w:val="0"/>
        <w:keepLines w:val="0"/>
        <w:numPr>
          <w:ilvl w:val="0"/>
          <w:numId w:val="0"/>
        </w:numPr>
        <w:spacing w:after="0" w:line="240" w:lineRule="auto"/>
        <w:rPr>
          <w:rFonts w:ascii="Nudista" w:hAnsi="Nudista"/>
        </w:rPr>
      </w:pPr>
      <w:bookmarkStart w:id="14" w:name="_Hlk44591106"/>
      <w:bookmarkEnd w:id="13"/>
      <w:r w:rsidRPr="00845FDD">
        <w:rPr>
          <w:rFonts w:ascii="Nudista" w:hAnsi="Nudista"/>
        </w:rPr>
        <w:t>IČO:</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bookmarkEnd w:id="14"/>
      <w:r w:rsidRPr="00845FDD">
        <w:rPr>
          <w:rFonts w:ascii="Nudista" w:hAnsi="Nudista"/>
        </w:rPr>
        <w:t>00 626 031</w:t>
      </w:r>
    </w:p>
    <w:p w14:paraId="776346EF" w14:textId="77777777" w:rsidR="0090563D" w:rsidRPr="00845FDD" w:rsidRDefault="0090563D" w:rsidP="00845FDD">
      <w:pPr>
        <w:pStyle w:val="Nadpis3"/>
        <w:keepNext w:val="0"/>
        <w:keepLines w:val="0"/>
        <w:numPr>
          <w:ilvl w:val="0"/>
          <w:numId w:val="0"/>
        </w:numPr>
        <w:spacing w:after="0" w:line="240" w:lineRule="auto"/>
        <w:rPr>
          <w:rFonts w:ascii="Nudista" w:hAnsi="Nudista"/>
        </w:rPr>
      </w:pPr>
      <w:r w:rsidRPr="00845FDD">
        <w:rPr>
          <w:rFonts w:ascii="Nudista" w:hAnsi="Nudista"/>
        </w:rPr>
        <w:t>DIČ:</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t>2021125821</w:t>
      </w:r>
    </w:p>
    <w:p w14:paraId="36A535D0" w14:textId="77777777" w:rsidR="0090563D" w:rsidRPr="00845FDD" w:rsidRDefault="0090563D" w:rsidP="00845FDD">
      <w:pPr>
        <w:pStyle w:val="Nadpis3"/>
        <w:keepNext w:val="0"/>
        <w:keepLines w:val="0"/>
        <w:numPr>
          <w:ilvl w:val="0"/>
          <w:numId w:val="0"/>
        </w:numPr>
        <w:spacing w:after="0" w:line="240" w:lineRule="auto"/>
        <w:rPr>
          <w:rFonts w:ascii="Nudista" w:hAnsi="Nudista"/>
        </w:rPr>
      </w:pPr>
      <w:r w:rsidRPr="00845FDD">
        <w:rPr>
          <w:rFonts w:ascii="Nudista" w:hAnsi="Nudista"/>
        </w:rPr>
        <w:t>IČ DPH:</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t>SK2021125821</w:t>
      </w:r>
    </w:p>
    <w:bookmarkEnd w:id="11"/>
    <w:p w14:paraId="78646D92" w14:textId="77777777" w:rsidR="00CE4117" w:rsidRPr="00845FDD" w:rsidRDefault="00CE4117" w:rsidP="00845FDD">
      <w:pPr>
        <w:pStyle w:val="Nadpis3"/>
        <w:keepNext w:val="0"/>
        <w:keepLines w:val="0"/>
        <w:numPr>
          <w:ilvl w:val="0"/>
          <w:numId w:val="0"/>
        </w:numPr>
        <w:spacing w:after="0" w:line="240" w:lineRule="auto"/>
        <w:rPr>
          <w:rFonts w:ascii="Nudista" w:hAnsi="Nudista" w:cs="Arial"/>
        </w:rPr>
      </w:pPr>
    </w:p>
    <w:p w14:paraId="4F1B4677" w14:textId="7C202626"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(ďalej len „</w:t>
      </w:r>
      <w:r w:rsidRPr="00845FDD">
        <w:rPr>
          <w:rStyle w:val="spelle"/>
          <w:rFonts w:ascii="Nudista" w:hAnsi="Nudista" w:cs="Arial"/>
          <w:b/>
          <w:bCs/>
        </w:rPr>
        <w:t>verejný obstarávateľ</w:t>
      </w:r>
      <w:r w:rsidRPr="00845FDD">
        <w:rPr>
          <w:rFonts w:ascii="Nudista" w:hAnsi="Nudista" w:cs="Arial"/>
        </w:rPr>
        <w:t>“)</w:t>
      </w:r>
    </w:p>
    <w:p w14:paraId="2315A74A" w14:textId="77777777" w:rsidR="00CE4117" w:rsidRPr="00845FDD" w:rsidRDefault="00CE4117" w:rsidP="00845FDD">
      <w:pPr>
        <w:pStyle w:val="Nadpis3"/>
        <w:keepNext w:val="0"/>
        <w:keepLines w:val="0"/>
        <w:numPr>
          <w:ilvl w:val="0"/>
          <w:numId w:val="0"/>
        </w:numPr>
        <w:spacing w:after="0" w:line="240" w:lineRule="auto"/>
        <w:jc w:val="both"/>
        <w:rPr>
          <w:rFonts w:ascii="Nudista" w:hAnsi="Nudista" w:cs="Arial"/>
        </w:rPr>
      </w:pPr>
    </w:p>
    <w:p w14:paraId="7E9A1270" w14:textId="258E65C6" w:rsidR="0094391B" w:rsidRPr="00845FDD" w:rsidRDefault="001478CC" w:rsidP="00845FDD">
      <w:pPr>
        <w:pStyle w:val="Nadpis3"/>
        <w:keepNext w:val="0"/>
        <w:keepLines w:val="0"/>
        <w:numPr>
          <w:ilvl w:val="0"/>
          <w:numId w:val="0"/>
        </w:numPr>
        <w:spacing w:after="0" w:line="240" w:lineRule="auto"/>
        <w:jc w:val="both"/>
        <w:rPr>
          <w:rFonts w:ascii="Nudista" w:hAnsi="Nudista" w:cs="Arial"/>
        </w:rPr>
      </w:pPr>
      <w:r w:rsidRPr="00845FDD">
        <w:rPr>
          <w:rFonts w:ascii="Nudista" w:hAnsi="Nudista" w:cs="Arial"/>
        </w:rPr>
        <w:t xml:space="preserve">Niektoré úkony súvisiace s realizáciou tohto verejného obstarávania realizuje </w:t>
      </w:r>
      <w:r w:rsidR="004A277E" w:rsidRPr="00845FDD">
        <w:rPr>
          <w:rFonts w:ascii="Nudista" w:hAnsi="Nudista" w:cs="Arial"/>
        </w:rPr>
        <w:t xml:space="preserve">verejný </w:t>
      </w:r>
      <w:r w:rsidRPr="00845FDD">
        <w:rPr>
          <w:rFonts w:ascii="Nudista" w:hAnsi="Nudista" w:cs="Arial"/>
        </w:rPr>
        <w:t>obstarávateľ prostredníctvom</w:t>
      </w:r>
      <w:r w:rsidR="006D489D" w:rsidRPr="00845FDD">
        <w:rPr>
          <w:rFonts w:ascii="Nudista" w:hAnsi="Nudista" w:cs="Arial"/>
        </w:rPr>
        <w:t xml:space="preserve"> spoločnosti</w:t>
      </w:r>
      <w:r w:rsidR="0094391B" w:rsidRPr="00845FDD">
        <w:rPr>
          <w:rFonts w:ascii="Nudista" w:hAnsi="Nudista" w:cs="Arial"/>
        </w:rPr>
        <w:t>:</w:t>
      </w:r>
    </w:p>
    <w:p w14:paraId="77C2495F" w14:textId="77777777" w:rsidR="0094391B" w:rsidRPr="00845FDD" w:rsidRDefault="0094391B" w:rsidP="00845FDD">
      <w:pPr>
        <w:pStyle w:val="Nadpis3"/>
        <w:keepNext w:val="0"/>
        <w:keepLines w:val="0"/>
        <w:numPr>
          <w:ilvl w:val="0"/>
          <w:numId w:val="0"/>
        </w:numPr>
        <w:spacing w:after="0" w:line="240" w:lineRule="auto"/>
        <w:ind w:left="1163"/>
        <w:rPr>
          <w:rFonts w:ascii="Nudista" w:hAnsi="Nudista" w:cs="Arial"/>
        </w:rPr>
      </w:pPr>
    </w:p>
    <w:p w14:paraId="7385B6EC"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 xml:space="preserve">Obchodné meno: </w:t>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t xml:space="preserve">Tatra Tender </w:t>
      </w:r>
      <w:proofErr w:type="spellStart"/>
      <w:r w:rsidRPr="00845FDD">
        <w:rPr>
          <w:rFonts w:ascii="Nudista" w:hAnsi="Nudista" w:cs="Arial"/>
        </w:rPr>
        <w:t>s.r.o</w:t>
      </w:r>
      <w:proofErr w:type="spellEnd"/>
      <w:r w:rsidRPr="00845FDD">
        <w:rPr>
          <w:rFonts w:ascii="Nudista" w:hAnsi="Nudista" w:cs="Arial"/>
        </w:rPr>
        <w:t>.</w:t>
      </w:r>
    </w:p>
    <w:p w14:paraId="6BC76DD9"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Sídlo:</w:t>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t>Krčméryho 16, 811 04 Bratislava, SR</w:t>
      </w:r>
    </w:p>
    <w:p w14:paraId="5CCE103F"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Štatutárny zástupca:</w:t>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t xml:space="preserve">Mgr. Vladimír Oros, konateľ </w:t>
      </w:r>
    </w:p>
    <w:p w14:paraId="685228CF"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IČO:</w:t>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t>44</w:t>
      </w:r>
      <w:r w:rsidRPr="00845FDD">
        <w:rPr>
          <w:rFonts w:ascii="Nudista" w:hAnsi="Nudista" w:cs="Calibri"/>
        </w:rPr>
        <w:t> </w:t>
      </w:r>
      <w:r w:rsidRPr="00845FDD">
        <w:rPr>
          <w:rFonts w:ascii="Nudista" w:hAnsi="Nudista" w:cs="Arial"/>
        </w:rPr>
        <w:t>119</w:t>
      </w:r>
      <w:r w:rsidRPr="00845FDD">
        <w:rPr>
          <w:rFonts w:ascii="Nudista" w:hAnsi="Nudista" w:cs="Calibri"/>
        </w:rPr>
        <w:t> </w:t>
      </w:r>
      <w:r w:rsidRPr="00845FDD">
        <w:rPr>
          <w:rFonts w:ascii="Nudista" w:hAnsi="Nudista" w:cs="Arial"/>
        </w:rPr>
        <w:t>313</w:t>
      </w:r>
    </w:p>
    <w:p w14:paraId="32F48AEE" w14:textId="77777777" w:rsidR="0094391B" w:rsidRPr="00845FDD" w:rsidRDefault="0094391B" w:rsidP="00845FDD">
      <w:pPr>
        <w:pStyle w:val="Nadpis3"/>
        <w:keepNext w:val="0"/>
        <w:keepLines w:val="0"/>
        <w:numPr>
          <w:ilvl w:val="0"/>
          <w:numId w:val="0"/>
        </w:numPr>
        <w:spacing w:after="0" w:line="240" w:lineRule="auto"/>
        <w:ind w:left="4245" w:hanging="4245"/>
        <w:rPr>
          <w:rFonts w:ascii="Nudista" w:hAnsi="Nudista" w:cs="Arial"/>
        </w:rPr>
      </w:pPr>
      <w:r w:rsidRPr="00845FDD">
        <w:rPr>
          <w:rFonts w:ascii="Nudista" w:hAnsi="Nudista" w:cs="Arial"/>
        </w:rPr>
        <w:t>zapísaný:</w:t>
      </w:r>
      <w:r w:rsidRPr="00845FDD">
        <w:rPr>
          <w:rFonts w:ascii="Nudista" w:hAnsi="Nudista" w:cs="Arial"/>
        </w:rPr>
        <w:tab/>
      </w:r>
      <w:r w:rsidRPr="00845FDD">
        <w:rPr>
          <w:rFonts w:ascii="Nudista" w:hAnsi="Nudista" w:cs="Arial"/>
        </w:rPr>
        <w:tab/>
        <w:t>v</w:t>
      </w:r>
      <w:r w:rsidRPr="00845FDD">
        <w:rPr>
          <w:rFonts w:ascii="Nudista" w:hAnsi="Nudista" w:cs="Calibri"/>
        </w:rPr>
        <w:t> </w:t>
      </w:r>
      <w:r w:rsidRPr="00845FDD">
        <w:rPr>
          <w:rFonts w:ascii="Nudista" w:hAnsi="Nudista" w:cs="Arial"/>
        </w:rPr>
        <w:t>Obchodnom registri Okresn</w:t>
      </w:r>
      <w:r w:rsidRPr="00845FDD">
        <w:rPr>
          <w:rFonts w:ascii="Nudista" w:hAnsi="Nudista" w:cs="Proba Pro"/>
        </w:rPr>
        <w:t>é</w:t>
      </w:r>
      <w:r w:rsidRPr="00845FDD">
        <w:rPr>
          <w:rFonts w:ascii="Nudista" w:hAnsi="Nudista" w:cs="Arial"/>
        </w:rPr>
        <w:t>ho s</w:t>
      </w:r>
      <w:r w:rsidRPr="00845FDD">
        <w:rPr>
          <w:rFonts w:ascii="Nudista" w:hAnsi="Nudista" w:cs="Proba Pro"/>
        </w:rPr>
        <w:t>ú</w:t>
      </w:r>
      <w:r w:rsidRPr="00845FDD">
        <w:rPr>
          <w:rFonts w:ascii="Nudista" w:hAnsi="Nudista" w:cs="Arial"/>
        </w:rPr>
        <w:t xml:space="preserve">du Bratislava I, oddiel: </w:t>
      </w:r>
      <w:proofErr w:type="spellStart"/>
      <w:r w:rsidRPr="00845FDD">
        <w:rPr>
          <w:rFonts w:ascii="Nudista" w:hAnsi="Nudista" w:cs="Arial"/>
        </w:rPr>
        <w:t>Sro</w:t>
      </w:r>
      <w:proofErr w:type="spellEnd"/>
      <w:r w:rsidRPr="00845FDD">
        <w:rPr>
          <w:rFonts w:ascii="Nudista" w:hAnsi="Nudista" w:cs="Arial"/>
        </w:rPr>
        <w:t>, vlo</w:t>
      </w:r>
      <w:r w:rsidRPr="00845FDD">
        <w:rPr>
          <w:rFonts w:ascii="Nudista" w:hAnsi="Nudista" w:cs="Proba Pro"/>
        </w:rPr>
        <w:t>ž</w:t>
      </w:r>
      <w:r w:rsidRPr="00845FDD">
        <w:rPr>
          <w:rFonts w:ascii="Nudista" w:hAnsi="Nudista" w:cs="Arial"/>
        </w:rPr>
        <w:t xml:space="preserve">ka </w:t>
      </w:r>
      <w:r w:rsidRPr="00845FDD">
        <w:rPr>
          <w:rFonts w:ascii="Nudista" w:hAnsi="Nudista" w:cs="Proba Pro CE"/>
        </w:rPr>
        <w:t>čí</w:t>
      </w:r>
      <w:r w:rsidRPr="00845FDD">
        <w:rPr>
          <w:rFonts w:ascii="Nudista" w:hAnsi="Nudista" w:cs="Arial"/>
        </w:rPr>
        <w:t>slo: 51980/B</w:t>
      </w:r>
    </w:p>
    <w:p w14:paraId="6A829E5B"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 xml:space="preserve">Osoba zodpovedná </w:t>
      </w:r>
    </w:p>
    <w:p w14:paraId="567B1FEB" w14:textId="271A374E" w:rsidR="0094391B" w:rsidRPr="00845FDD" w:rsidRDefault="0094391B" w:rsidP="00845FDD">
      <w:pPr>
        <w:pStyle w:val="Nadpis3"/>
        <w:keepNext w:val="0"/>
        <w:keepLines w:val="0"/>
        <w:numPr>
          <w:ilvl w:val="0"/>
          <w:numId w:val="0"/>
        </w:numPr>
        <w:spacing w:after="0" w:line="240" w:lineRule="auto"/>
        <w:ind w:left="4245" w:hanging="4245"/>
        <w:rPr>
          <w:rFonts w:ascii="Nudista" w:hAnsi="Nudista" w:cs="Arial"/>
        </w:rPr>
      </w:pPr>
      <w:r w:rsidRPr="00845FDD">
        <w:rPr>
          <w:rFonts w:ascii="Nudista" w:hAnsi="Nudista" w:cs="Arial"/>
        </w:rPr>
        <w:t xml:space="preserve">za vypracovanie súťažných podkladov:          </w:t>
      </w:r>
      <w:r w:rsidRPr="00845FDD">
        <w:rPr>
          <w:rFonts w:ascii="Nudista" w:hAnsi="Nudista" w:cs="Arial"/>
        </w:rPr>
        <w:tab/>
        <w:t xml:space="preserve">Mgr. </w:t>
      </w:r>
      <w:r w:rsidR="00931A14" w:rsidRPr="00845FDD">
        <w:rPr>
          <w:rFonts w:ascii="Nudista" w:hAnsi="Nudista" w:cs="Arial"/>
        </w:rPr>
        <w:t>Lucia Štrbová</w:t>
      </w:r>
      <w:r w:rsidRPr="00845FDD">
        <w:rPr>
          <w:rFonts w:ascii="Nudista" w:hAnsi="Nudista" w:cs="Arial"/>
        </w:rPr>
        <w:t xml:space="preserve"> (ďalej len „</w:t>
      </w:r>
      <w:r w:rsidRPr="00845FDD">
        <w:rPr>
          <w:rFonts w:ascii="Nudista" w:hAnsi="Nudista" w:cs="Arial"/>
          <w:b/>
        </w:rPr>
        <w:t>Zodpovedná osoba</w:t>
      </w:r>
      <w:r w:rsidRPr="00845FDD">
        <w:rPr>
          <w:rFonts w:ascii="Nudista" w:hAnsi="Nudista" w:cs="Arial"/>
        </w:rPr>
        <w:t>“)</w:t>
      </w:r>
    </w:p>
    <w:p w14:paraId="4C846D9C" w14:textId="77777777" w:rsidR="0094391B" w:rsidRPr="00845FDD" w:rsidRDefault="0094391B" w:rsidP="00845FDD">
      <w:pPr>
        <w:spacing w:after="0" w:line="240" w:lineRule="auto"/>
        <w:rPr>
          <w:rFonts w:ascii="Nudista" w:hAnsi="Nudista" w:cs="Arial"/>
        </w:rPr>
      </w:pPr>
    </w:p>
    <w:p w14:paraId="0F6DE173" w14:textId="77777777" w:rsidR="0094391B" w:rsidRPr="00845FDD" w:rsidRDefault="0094391B" w:rsidP="00845FDD">
      <w:pPr>
        <w:pStyle w:val="SAP1"/>
        <w:widowControl/>
        <w:spacing w:before="0" w:after="0" w:line="240" w:lineRule="auto"/>
        <w:rPr>
          <w:rFonts w:ascii="Nudista" w:hAnsi="Nudista"/>
          <w:lang w:val="sk-SK"/>
        </w:rPr>
      </w:pPr>
      <w:bookmarkStart w:id="15" w:name="_Toc524701764"/>
      <w:bookmarkStart w:id="16" w:name="_Toc97647168"/>
      <w:bookmarkStart w:id="17" w:name="_rvwp1q"/>
      <w:r w:rsidRPr="00845FDD">
        <w:rPr>
          <w:rFonts w:ascii="Nudista" w:hAnsi="Nudista"/>
          <w:lang w:val="sk-SK"/>
        </w:rPr>
        <w:t>Predmet zákazky</w:t>
      </w:r>
      <w:bookmarkEnd w:id="15"/>
      <w:bookmarkEnd w:id="16"/>
    </w:p>
    <w:p w14:paraId="056EC236"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4C9D0479" w14:textId="36A64898" w:rsidR="009D0796" w:rsidRPr="00822AFF" w:rsidRDefault="0094391B" w:rsidP="009D0796">
      <w:pPr>
        <w:pStyle w:val="Nadpis3"/>
        <w:keepNext w:val="0"/>
        <w:keepLines w:val="0"/>
        <w:numPr>
          <w:ilvl w:val="1"/>
          <w:numId w:val="143"/>
        </w:numPr>
        <w:spacing w:after="120" w:line="240" w:lineRule="auto"/>
        <w:ind w:left="567" w:hanging="567"/>
        <w:jc w:val="both"/>
        <w:rPr>
          <w:rFonts w:ascii="Nudista" w:hAnsi="Nudista" w:cs="Arial"/>
        </w:rPr>
      </w:pPr>
      <w:r w:rsidRPr="00845FDD">
        <w:rPr>
          <w:rFonts w:ascii="Nudista" w:hAnsi="Nudista" w:cs="Arial"/>
        </w:rPr>
        <w:t xml:space="preserve">Predmetom zákazky </w:t>
      </w:r>
      <w:r w:rsidR="00931A14" w:rsidRPr="00845FDD">
        <w:rPr>
          <w:rFonts w:ascii="Nudista" w:hAnsi="Nudista" w:cs="Arial"/>
        </w:rPr>
        <w:t>je</w:t>
      </w:r>
      <w:bookmarkStart w:id="18" w:name="_Hlk55485039"/>
      <w:r w:rsidR="00B63990" w:rsidRPr="00845FDD">
        <w:rPr>
          <w:rFonts w:ascii="Nudista" w:hAnsi="Nudista" w:cs="Arial"/>
        </w:rPr>
        <w:t xml:space="preserve"> </w:t>
      </w:r>
      <w:bookmarkStart w:id="19" w:name="_Hlk106950174"/>
      <w:bookmarkEnd w:id="18"/>
      <w:r w:rsidR="009F7CAF">
        <w:rPr>
          <w:rFonts w:ascii="Nudista" w:hAnsi="Nudista" w:cs="Arial"/>
        </w:rPr>
        <w:t>p</w:t>
      </w:r>
      <w:r w:rsidR="009F7CAF" w:rsidRPr="009F7CAF">
        <w:rPr>
          <w:rFonts w:ascii="Nudista" w:hAnsi="Nudista" w:cs="Arial"/>
        </w:rPr>
        <w:t>oskytnutie marketingových a reklamných služieb</w:t>
      </w:r>
      <w:r w:rsidR="00E757D6" w:rsidRPr="009F7CAF">
        <w:rPr>
          <w:rFonts w:ascii="Nudista" w:hAnsi="Nudista" w:cs="Arial"/>
        </w:rPr>
        <w:t xml:space="preserve"> </w:t>
      </w:r>
      <w:r w:rsidR="009F7CAF" w:rsidRPr="009F7CAF">
        <w:rPr>
          <w:rFonts w:ascii="Nudista" w:hAnsi="Nudista"/>
        </w:rPr>
        <w:t>na propagáciu projektu Obnov dom</w:t>
      </w:r>
      <w:bookmarkEnd w:id="19"/>
      <w:r w:rsidR="002B6B54">
        <w:rPr>
          <w:rFonts w:ascii="Nudista" w:hAnsi="Nudista"/>
        </w:rPr>
        <w:t xml:space="preserve"> v rámci Plánu obnovy a odolnosti</w:t>
      </w:r>
      <w:r w:rsidR="009F7CAF" w:rsidRPr="009F7CAF">
        <w:rPr>
          <w:rFonts w:ascii="Nudista" w:hAnsi="Nudista" w:cs="Arial"/>
        </w:rPr>
        <w:t xml:space="preserve"> </w:t>
      </w:r>
      <w:r w:rsidR="00931A14" w:rsidRPr="009F7CAF">
        <w:rPr>
          <w:rFonts w:ascii="Nudista" w:hAnsi="Nudista" w:cs="Arial"/>
        </w:rPr>
        <w:t>(ďalej len „</w:t>
      </w:r>
      <w:r w:rsidR="00931A14" w:rsidRPr="009F7CAF">
        <w:rPr>
          <w:rFonts w:ascii="Nudista" w:hAnsi="Nudista" w:cs="Arial"/>
          <w:b/>
          <w:bCs/>
        </w:rPr>
        <w:t>predmet zákazky</w:t>
      </w:r>
      <w:r w:rsidR="00931A14" w:rsidRPr="009F7CAF">
        <w:rPr>
          <w:rFonts w:ascii="Nudista" w:hAnsi="Nudista" w:cs="Arial"/>
        </w:rPr>
        <w:t>“).</w:t>
      </w:r>
      <w:r w:rsidR="00600C6C" w:rsidRPr="00845FDD">
        <w:rPr>
          <w:rFonts w:ascii="Nudista" w:hAnsi="Nudista" w:cs="Arial"/>
        </w:rPr>
        <w:t xml:space="preserve"> </w:t>
      </w:r>
    </w:p>
    <w:p w14:paraId="698E726B" w14:textId="77777777" w:rsidR="00E757D6" w:rsidRPr="00845FDD" w:rsidRDefault="0063136D" w:rsidP="00845FDD">
      <w:pPr>
        <w:pStyle w:val="Nadpis3"/>
        <w:keepNext w:val="0"/>
        <w:keepLines w:val="0"/>
        <w:numPr>
          <w:ilvl w:val="1"/>
          <w:numId w:val="143"/>
        </w:numPr>
        <w:spacing w:after="0" w:line="240" w:lineRule="auto"/>
        <w:ind w:left="567" w:hanging="567"/>
        <w:jc w:val="both"/>
        <w:rPr>
          <w:rFonts w:ascii="Nudista" w:hAnsi="Nudista"/>
        </w:rPr>
      </w:pPr>
      <w:r w:rsidRPr="00845FDD">
        <w:rPr>
          <w:rFonts w:ascii="Nudista" w:hAnsi="Nudista"/>
        </w:rPr>
        <w:t>Hlavný kód CPV:</w:t>
      </w:r>
      <w:r w:rsidR="00783AF9" w:rsidRPr="00845FDD">
        <w:rPr>
          <w:rFonts w:ascii="Nudista" w:hAnsi="Nudista"/>
        </w:rPr>
        <w:t xml:space="preserve"> </w:t>
      </w:r>
    </w:p>
    <w:p w14:paraId="6DD7D7C9" w14:textId="77777777" w:rsidR="0090563D" w:rsidRPr="00845FDD" w:rsidRDefault="0090563D" w:rsidP="00845FDD">
      <w:pPr>
        <w:pStyle w:val="Nadpis3"/>
        <w:numPr>
          <w:ilvl w:val="0"/>
          <w:numId w:val="0"/>
        </w:numPr>
        <w:spacing w:line="240" w:lineRule="auto"/>
        <w:ind w:firstLine="567"/>
        <w:jc w:val="both"/>
        <w:rPr>
          <w:rFonts w:ascii="Nudista" w:hAnsi="Nudista"/>
          <w:szCs w:val="20"/>
          <w:shd w:val="clear" w:color="auto" w:fill="FFFFFF"/>
        </w:rPr>
      </w:pPr>
      <w:bookmarkStart w:id="20" w:name="_Hlk17287552"/>
      <w:bookmarkStart w:id="21" w:name="_bvk7pj"/>
      <w:bookmarkEnd w:id="17"/>
      <w:r w:rsidRPr="00845FDD">
        <w:rPr>
          <w:rFonts w:ascii="Nudista" w:hAnsi="Nudista"/>
          <w:szCs w:val="20"/>
          <w:shd w:val="clear" w:color="auto" w:fill="FFFFFF"/>
        </w:rPr>
        <w:t>79342000-3</w:t>
      </w:r>
      <w:r w:rsidRPr="00845FDD">
        <w:rPr>
          <w:rFonts w:ascii="Nudista" w:hAnsi="Nudista" w:cs="Calibri"/>
          <w:szCs w:val="20"/>
          <w:shd w:val="clear" w:color="auto" w:fill="FFFFFF"/>
        </w:rPr>
        <w:t>    </w:t>
      </w:r>
      <w:r w:rsidRPr="00845FDD">
        <w:rPr>
          <w:rFonts w:ascii="Nudista" w:hAnsi="Nudista"/>
          <w:szCs w:val="20"/>
          <w:shd w:val="clear" w:color="auto" w:fill="FFFFFF"/>
        </w:rPr>
        <w:t xml:space="preserve"> </w:t>
      </w:r>
      <w:r w:rsidRPr="00845FDD">
        <w:rPr>
          <w:rFonts w:ascii="Nudista" w:hAnsi="Nudista"/>
          <w:szCs w:val="20"/>
          <w:shd w:val="clear" w:color="auto" w:fill="FFFFFF"/>
        </w:rPr>
        <w:tab/>
        <w:t>Marketingové služby</w:t>
      </w:r>
    </w:p>
    <w:p w14:paraId="0C7E325C" w14:textId="77777777" w:rsidR="0090563D" w:rsidRPr="00845FDD" w:rsidRDefault="0090563D"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Dodatočné kódy CPV:</w:t>
      </w:r>
    </w:p>
    <w:p w14:paraId="605EB309" w14:textId="77777777" w:rsidR="0090563D" w:rsidRPr="00845FDD" w:rsidRDefault="0090563D" w:rsidP="00845FDD">
      <w:pPr>
        <w:pStyle w:val="Nadpis3"/>
        <w:keepNext w:val="0"/>
        <w:keepLines w:val="0"/>
        <w:numPr>
          <w:ilvl w:val="0"/>
          <w:numId w:val="0"/>
        </w:numPr>
        <w:spacing w:after="0" w:line="240" w:lineRule="auto"/>
        <w:ind w:left="567"/>
        <w:jc w:val="both"/>
        <w:rPr>
          <w:rFonts w:ascii="Nudista" w:hAnsi="Nudista" w:cs="Arial"/>
        </w:rPr>
      </w:pPr>
    </w:p>
    <w:p w14:paraId="2C074247" w14:textId="77777777" w:rsidR="0090563D" w:rsidRPr="00845FDD" w:rsidRDefault="0090563D"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92100000-2 </w:t>
      </w:r>
      <w:r w:rsidRPr="00845FDD">
        <w:rPr>
          <w:rFonts w:ascii="Nudista" w:hAnsi="Nudista" w:cs="Arial"/>
        </w:rPr>
        <w:tab/>
        <w:t>Filmové služby a </w:t>
      </w:r>
      <w:proofErr w:type="spellStart"/>
      <w:r w:rsidRPr="00845FDD">
        <w:rPr>
          <w:rFonts w:ascii="Nudista" w:hAnsi="Nudista" w:cs="Arial"/>
        </w:rPr>
        <w:t>videoslužby</w:t>
      </w:r>
      <w:proofErr w:type="spellEnd"/>
    </w:p>
    <w:p w14:paraId="2D8667C0" w14:textId="77777777" w:rsidR="0090563D" w:rsidRPr="00845FDD" w:rsidRDefault="0090563D"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92110000-5 </w:t>
      </w:r>
      <w:r w:rsidRPr="00845FDD">
        <w:rPr>
          <w:rFonts w:ascii="Nudista" w:hAnsi="Nudista" w:cs="Arial"/>
        </w:rPr>
        <w:tab/>
        <w:t>Výroba (tvorba) filmov a videozáznamov a príbuzné služby</w:t>
      </w:r>
    </w:p>
    <w:p w14:paraId="1846EEF1" w14:textId="77777777" w:rsidR="0090563D" w:rsidRPr="00845FDD" w:rsidRDefault="0090563D" w:rsidP="00845FDD">
      <w:pPr>
        <w:pStyle w:val="Nadpis3"/>
        <w:keepNext w:val="0"/>
        <w:keepLines w:val="0"/>
        <w:numPr>
          <w:ilvl w:val="0"/>
          <w:numId w:val="0"/>
        </w:numPr>
        <w:spacing w:after="0" w:line="240" w:lineRule="auto"/>
        <w:ind w:left="2124" w:hanging="1557"/>
        <w:jc w:val="both"/>
        <w:rPr>
          <w:rFonts w:ascii="Nudista" w:hAnsi="Nudista" w:cs="Arial"/>
        </w:rPr>
      </w:pPr>
      <w:r w:rsidRPr="00845FDD">
        <w:rPr>
          <w:rFonts w:ascii="Nudista" w:hAnsi="Nudista" w:cs="Arial"/>
        </w:rPr>
        <w:t xml:space="preserve">92111200-4 </w:t>
      </w:r>
      <w:r w:rsidRPr="00845FDD">
        <w:rPr>
          <w:rFonts w:ascii="Nudista" w:hAnsi="Nudista" w:cs="Arial"/>
        </w:rPr>
        <w:tab/>
        <w:t>Tvorba (výroba) reklamných, propagačných a informačných filmov a Videozáznamov</w:t>
      </w:r>
    </w:p>
    <w:p w14:paraId="7449643F" w14:textId="77777777" w:rsidR="0090563D" w:rsidRPr="00845FDD" w:rsidRDefault="0090563D"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92112000-9 </w:t>
      </w:r>
      <w:r w:rsidRPr="00845FDD">
        <w:rPr>
          <w:rFonts w:ascii="Nudista" w:hAnsi="Nudista" w:cs="Arial"/>
        </w:rPr>
        <w:tab/>
        <w:t>Služby súvisiace s tvorbou (výrobou) filmov a videozáznamov</w:t>
      </w:r>
    </w:p>
    <w:p w14:paraId="3E97B6C7" w14:textId="77777777" w:rsidR="0090563D" w:rsidRPr="00845FDD" w:rsidRDefault="0090563D"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92211000-3 </w:t>
      </w:r>
      <w:r w:rsidRPr="00845FDD">
        <w:rPr>
          <w:rFonts w:ascii="Nudista" w:hAnsi="Nudista" w:cs="Arial"/>
        </w:rPr>
        <w:tab/>
        <w:t>Služby na výrobu rozhlasových programov</w:t>
      </w:r>
    </w:p>
    <w:p w14:paraId="5D4BCDBA" w14:textId="77777777" w:rsidR="0090563D" w:rsidRPr="00845FDD" w:rsidRDefault="0090563D"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79800000-2 </w:t>
      </w:r>
      <w:r w:rsidRPr="00845FDD">
        <w:rPr>
          <w:rFonts w:ascii="Nudista" w:hAnsi="Nudista" w:cs="Arial"/>
        </w:rPr>
        <w:tab/>
        <w:t>Tlačiarenské a príbuzné služby</w:t>
      </w:r>
    </w:p>
    <w:p w14:paraId="402045D1" w14:textId="77777777" w:rsidR="0090563D" w:rsidRPr="00845FDD" w:rsidRDefault="0090563D"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79820000-8 </w:t>
      </w:r>
      <w:r w:rsidRPr="00845FDD">
        <w:rPr>
          <w:rFonts w:ascii="Nudista" w:hAnsi="Nudista" w:cs="Arial"/>
        </w:rPr>
        <w:tab/>
        <w:t>Služby súvisiace s tlačou,</w:t>
      </w:r>
    </w:p>
    <w:p w14:paraId="31233652" w14:textId="77777777" w:rsidR="0090563D" w:rsidRPr="00845FDD" w:rsidRDefault="0090563D"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79821000-5 </w:t>
      </w:r>
      <w:r w:rsidRPr="00845FDD">
        <w:rPr>
          <w:rFonts w:ascii="Nudista" w:hAnsi="Nudista" w:cs="Arial"/>
        </w:rPr>
        <w:tab/>
        <w:t>Konečná úprava tlače</w:t>
      </w:r>
    </w:p>
    <w:p w14:paraId="2EE7C800" w14:textId="77777777" w:rsidR="0090563D" w:rsidRPr="00845FDD" w:rsidRDefault="0090563D"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79821100-6 </w:t>
      </w:r>
      <w:r w:rsidRPr="00845FDD">
        <w:rPr>
          <w:rFonts w:ascii="Nudista" w:hAnsi="Nudista" w:cs="Arial"/>
        </w:rPr>
        <w:tab/>
        <w:t>Korektorské služby</w:t>
      </w:r>
    </w:p>
    <w:p w14:paraId="0CF0642C" w14:textId="77777777" w:rsidR="0090563D" w:rsidRPr="00845FDD" w:rsidRDefault="0090563D"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79822500-7 </w:t>
      </w:r>
      <w:r w:rsidRPr="00845FDD">
        <w:rPr>
          <w:rFonts w:ascii="Nudista" w:hAnsi="Nudista" w:cs="Arial"/>
        </w:rPr>
        <w:tab/>
        <w:t>Grafické návrhy</w:t>
      </w:r>
    </w:p>
    <w:p w14:paraId="7D3F99FD" w14:textId="77777777" w:rsidR="0090563D" w:rsidRPr="00845FDD" w:rsidRDefault="0090563D"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79952000-2 </w:t>
      </w:r>
      <w:r w:rsidRPr="00845FDD">
        <w:rPr>
          <w:rFonts w:ascii="Nudista" w:hAnsi="Nudista" w:cs="Arial"/>
        </w:rPr>
        <w:tab/>
        <w:t>Služby na organizovanie podujatí</w:t>
      </w:r>
    </w:p>
    <w:p w14:paraId="0C036CFC" w14:textId="77777777" w:rsidR="0090563D" w:rsidRPr="00845FDD" w:rsidRDefault="0090563D"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55120000-7 </w:t>
      </w:r>
      <w:r w:rsidRPr="00845FDD">
        <w:rPr>
          <w:rFonts w:ascii="Nudista" w:hAnsi="Nudista" w:cs="Arial"/>
        </w:rPr>
        <w:tab/>
        <w:t>Služby na organizovanie stretnutí a konferencií v hoteloch</w:t>
      </w:r>
    </w:p>
    <w:p w14:paraId="5EC8589D" w14:textId="77777777" w:rsidR="00D60E80" w:rsidRPr="00486706" w:rsidRDefault="00D60E80" w:rsidP="00D60E80">
      <w:pPr>
        <w:pStyle w:val="Nadpis3"/>
        <w:numPr>
          <w:ilvl w:val="0"/>
          <w:numId w:val="0"/>
        </w:numPr>
        <w:ind w:left="567"/>
        <w:jc w:val="both"/>
        <w:rPr>
          <w:rFonts w:ascii="Nudista" w:hAnsi="Nudista"/>
          <w:szCs w:val="20"/>
          <w:shd w:val="clear" w:color="auto" w:fill="FFFFFF"/>
        </w:rPr>
      </w:pPr>
      <w:r w:rsidRPr="00486706">
        <w:rPr>
          <w:rFonts w:ascii="Nudista" w:hAnsi="Nudista"/>
          <w:szCs w:val="20"/>
          <w:shd w:val="clear" w:color="auto" w:fill="FFFFFF"/>
        </w:rPr>
        <w:t xml:space="preserve">79341200-8 </w:t>
      </w:r>
      <w:r w:rsidRPr="00486706">
        <w:rPr>
          <w:rFonts w:ascii="Nudista" w:hAnsi="Nudista"/>
          <w:szCs w:val="20"/>
          <w:shd w:val="clear" w:color="auto" w:fill="FFFFFF"/>
        </w:rPr>
        <w:tab/>
        <w:t>Manažment reklamy</w:t>
      </w:r>
    </w:p>
    <w:p w14:paraId="46EF20C1" w14:textId="77777777" w:rsidR="00D60E80" w:rsidRPr="00D60E80" w:rsidRDefault="00D60E80" w:rsidP="00D60E80"/>
    <w:p w14:paraId="6066B1A8" w14:textId="77777777" w:rsidR="0004452E" w:rsidRPr="00845FDD" w:rsidRDefault="0004452E" w:rsidP="00845FDD">
      <w:pPr>
        <w:pStyle w:val="Nadpis3"/>
        <w:keepNext w:val="0"/>
        <w:keepLines w:val="0"/>
        <w:numPr>
          <w:ilvl w:val="0"/>
          <w:numId w:val="0"/>
        </w:numPr>
        <w:spacing w:after="0" w:line="240" w:lineRule="auto"/>
        <w:ind w:left="720"/>
        <w:jc w:val="both"/>
        <w:rPr>
          <w:rFonts w:ascii="Nudista" w:eastAsia="Calibri" w:hAnsi="Nudista"/>
          <w:szCs w:val="20"/>
        </w:rPr>
      </w:pPr>
    </w:p>
    <w:p w14:paraId="5D9F522E" w14:textId="40CC5C44" w:rsidR="0094391B" w:rsidRPr="00845FDD" w:rsidRDefault="0094391B" w:rsidP="00845FDD">
      <w:pPr>
        <w:pStyle w:val="Nadpis3"/>
        <w:keepNext w:val="0"/>
        <w:keepLines w:val="0"/>
        <w:numPr>
          <w:ilvl w:val="1"/>
          <w:numId w:val="174"/>
        </w:numPr>
        <w:spacing w:after="0" w:line="240" w:lineRule="auto"/>
        <w:ind w:left="567" w:hanging="567"/>
        <w:jc w:val="both"/>
        <w:rPr>
          <w:rFonts w:ascii="Nudista" w:hAnsi="Nudista" w:cs="Arial"/>
        </w:rPr>
      </w:pPr>
      <w:r w:rsidRPr="00845FDD">
        <w:rPr>
          <w:rFonts w:ascii="Nudista" w:hAnsi="Nudista" w:cs="Arial"/>
          <w:szCs w:val="20"/>
        </w:rPr>
        <w:t>Podrobné</w:t>
      </w:r>
      <w:r w:rsidRPr="00845FDD">
        <w:rPr>
          <w:rFonts w:ascii="Nudista" w:hAnsi="Nudista" w:cs="Arial"/>
        </w:rPr>
        <w:t xml:space="preserve"> vymedzenie predmetu zákazky tvorí Časť B. Opis predmetu zákazky</w:t>
      </w:r>
      <w:r w:rsidR="001E67F0" w:rsidRPr="00845FDD">
        <w:rPr>
          <w:rFonts w:ascii="Nudista" w:hAnsi="Nudista" w:cs="Arial"/>
        </w:rPr>
        <w:t xml:space="preserve"> týchto súťažných podkladov</w:t>
      </w:r>
      <w:r w:rsidRPr="00845FDD">
        <w:rPr>
          <w:rFonts w:ascii="Nudista" w:hAnsi="Nudista" w:cs="Arial"/>
        </w:rPr>
        <w:t>.</w:t>
      </w:r>
    </w:p>
    <w:p w14:paraId="44208BC6" w14:textId="77777777"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22" w:name="_Toc524701765"/>
      <w:bookmarkEnd w:id="20"/>
    </w:p>
    <w:p w14:paraId="5052A889" w14:textId="77777777" w:rsidR="004213D9" w:rsidRPr="00845FDD" w:rsidRDefault="004213D9" w:rsidP="00845FDD">
      <w:pPr>
        <w:pStyle w:val="SAP1"/>
        <w:widowControl/>
        <w:spacing w:before="0" w:after="0" w:line="240" w:lineRule="auto"/>
        <w:rPr>
          <w:rFonts w:ascii="Nudista" w:hAnsi="Nudista"/>
          <w:lang w:val="sk-SK"/>
        </w:rPr>
      </w:pPr>
      <w:bookmarkStart w:id="23" w:name="_Toc77150682"/>
      <w:bookmarkEnd w:id="22"/>
      <w:r w:rsidRPr="00845FDD">
        <w:rPr>
          <w:rFonts w:ascii="Nudista" w:hAnsi="Nudista"/>
          <w:lang w:val="sk-SK"/>
        </w:rPr>
        <w:t>Komplexnosť dodávky a odôvodnenie nerozdelenia zákazky na časti</w:t>
      </w:r>
      <w:bookmarkEnd w:id="23"/>
    </w:p>
    <w:p w14:paraId="73AF227C" w14:textId="77777777" w:rsidR="00C928D5" w:rsidRPr="00845FDD" w:rsidRDefault="00C928D5" w:rsidP="00845FDD">
      <w:pPr>
        <w:pStyle w:val="Nadpis3"/>
        <w:keepNext w:val="0"/>
        <w:keepLines w:val="0"/>
        <w:numPr>
          <w:ilvl w:val="0"/>
          <w:numId w:val="0"/>
        </w:numPr>
        <w:spacing w:after="0" w:line="240" w:lineRule="auto"/>
        <w:jc w:val="both"/>
        <w:rPr>
          <w:rFonts w:ascii="Nudista" w:hAnsi="Nudista"/>
        </w:rPr>
      </w:pPr>
    </w:p>
    <w:p w14:paraId="62E2E25E" w14:textId="71B25A34" w:rsidR="000B2F59" w:rsidRDefault="000B2F59" w:rsidP="000B2F59">
      <w:pPr>
        <w:pStyle w:val="Nadpis3"/>
        <w:keepNext w:val="0"/>
        <w:keepLines w:val="0"/>
        <w:numPr>
          <w:ilvl w:val="1"/>
          <w:numId w:val="161"/>
        </w:numPr>
        <w:tabs>
          <w:tab w:val="num" w:pos="1875"/>
        </w:tabs>
        <w:spacing w:after="0" w:line="240" w:lineRule="auto"/>
        <w:ind w:left="567" w:hanging="567"/>
        <w:jc w:val="both"/>
        <w:rPr>
          <w:rFonts w:ascii="Nudista" w:hAnsi="Nudista"/>
        </w:rPr>
      </w:pPr>
      <w:r>
        <w:rPr>
          <w:rFonts w:ascii="Nudista" w:hAnsi="Nudista"/>
        </w:rPr>
        <w:t>Predmet zákazky</w:t>
      </w:r>
      <w:r w:rsidRPr="00DA0E66">
        <w:rPr>
          <w:rFonts w:ascii="Nudista" w:hAnsi="Nudista"/>
        </w:rPr>
        <w:t xml:space="preserve"> </w:t>
      </w:r>
      <w:r>
        <w:rPr>
          <w:rFonts w:ascii="Nudista" w:hAnsi="Nudista"/>
        </w:rPr>
        <w:t>tvorí viacero vecne a časovo na seba nadväzujúcich aktivít smerujúcich k dosiahnutiu cieľa marketingových aktivít vymedzeného v Časti B. Opis predmetu zákazky súťažných podkladov. Poskytovateľ služby týmto aktivitám vytvorí jedinečný obsah, ktorý sa bude niesť kontinuálne celou kampaňou. Bolo by preto neúčelné, aby časti kampane realizovalo viacero subjektov.</w:t>
      </w:r>
    </w:p>
    <w:p w14:paraId="35131BAC" w14:textId="77777777" w:rsidR="000B2F59" w:rsidRDefault="000B2F59" w:rsidP="000B2F59">
      <w:pPr>
        <w:pStyle w:val="Nadpis3"/>
        <w:keepNext w:val="0"/>
        <w:keepLines w:val="0"/>
        <w:numPr>
          <w:ilvl w:val="0"/>
          <w:numId w:val="0"/>
        </w:numPr>
        <w:spacing w:after="0" w:line="240" w:lineRule="auto"/>
        <w:ind w:left="567"/>
        <w:jc w:val="both"/>
        <w:rPr>
          <w:rFonts w:ascii="Nudista" w:hAnsi="Nudista"/>
        </w:rPr>
      </w:pPr>
    </w:p>
    <w:p w14:paraId="39196210" w14:textId="77777777" w:rsidR="000B2F59" w:rsidRPr="009468F7" w:rsidRDefault="000B2F59" w:rsidP="000B2F59">
      <w:pPr>
        <w:pStyle w:val="Nadpis3"/>
        <w:keepNext w:val="0"/>
        <w:keepLines w:val="0"/>
        <w:numPr>
          <w:ilvl w:val="1"/>
          <w:numId w:val="161"/>
        </w:numPr>
        <w:tabs>
          <w:tab w:val="num" w:pos="1875"/>
        </w:tabs>
        <w:spacing w:after="0" w:line="240" w:lineRule="auto"/>
        <w:ind w:left="567" w:hanging="567"/>
        <w:jc w:val="both"/>
        <w:rPr>
          <w:rFonts w:ascii="Nudista" w:hAnsi="Nudista"/>
        </w:rPr>
      </w:pPr>
      <w:r w:rsidRPr="009468F7">
        <w:rPr>
          <w:rFonts w:ascii="Nudista" w:hAnsi="Nudista"/>
        </w:rPr>
        <w:t>Rozd</w:t>
      </w:r>
      <w:r>
        <w:rPr>
          <w:rFonts w:ascii="Nudista" w:hAnsi="Nudista"/>
        </w:rPr>
        <w:t>e</w:t>
      </w:r>
      <w:r w:rsidRPr="009468F7">
        <w:rPr>
          <w:rFonts w:ascii="Nudista" w:hAnsi="Nudista"/>
        </w:rPr>
        <w:t xml:space="preserve">lenie zákazky na časti </w:t>
      </w:r>
      <w:r>
        <w:rPr>
          <w:rFonts w:ascii="Nudista" w:hAnsi="Nudista"/>
        </w:rPr>
        <w:t xml:space="preserve">by bolo neúčelné aj z organizačného hľadiska. Zákazka síce bude realizovaná na základe rámcovej dohody, a tak časť jej riadenia na seba preberá verejný obstarávateľ, jednotlivé jej aktivity však majú logickú (časovú aj vecnú) nadväznosť  a je </w:t>
      </w:r>
      <w:r w:rsidRPr="009468F7">
        <w:rPr>
          <w:rFonts w:ascii="Nudista" w:hAnsi="Nudista"/>
          <w:i/>
        </w:rPr>
        <w:t xml:space="preserve">de </w:t>
      </w:r>
      <w:proofErr w:type="spellStart"/>
      <w:r w:rsidRPr="009468F7">
        <w:rPr>
          <w:rFonts w:ascii="Nudista" w:hAnsi="Nudista"/>
          <w:i/>
        </w:rPr>
        <w:t>facto</w:t>
      </w:r>
      <w:proofErr w:type="spellEnd"/>
      <w:r>
        <w:rPr>
          <w:rFonts w:ascii="Nudista" w:hAnsi="Nudista"/>
        </w:rPr>
        <w:t xml:space="preserve"> výlučné, aby výstupy jednej aktivity vytvorenej jedným subjektom poskytoval verejný obstarávateľ ako podklad pre plnenie inému subjektu. Takýto postup by bol organizačne a časovo komplikovaný a zároveň by vytváral neakceptovateľné riziká spočívajúce v (</w:t>
      </w:r>
      <w:proofErr w:type="spellStart"/>
      <w:r>
        <w:rPr>
          <w:rFonts w:ascii="Nudista" w:hAnsi="Nudista"/>
        </w:rPr>
        <w:t>ne</w:t>
      </w:r>
      <w:proofErr w:type="spellEnd"/>
      <w:r>
        <w:rPr>
          <w:rFonts w:ascii="Nudista" w:hAnsi="Nudista"/>
        </w:rPr>
        <w:t xml:space="preserve">) identifikovateľnosti zodpovednosti za vady. </w:t>
      </w:r>
    </w:p>
    <w:p w14:paraId="686D8789" w14:textId="77777777" w:rsidR="00CA755F" w:rsidRPr="00845FDD" w:rsidRDefault="00CA755F" w:rsidP="00845FDD">
      <w:pPr>
        <w:pStyle w:val="Nadpis3"/>
        <w:keepNext w:val="0"/>
        <w:keepLines w:val="0"/>
        <w:numPr>
          <w:ilvl w:val="0"/>
          <w:numId w:val="0"/>
        </w:numPr>
        <w:spacing w:after="0" w:line="240" w:lineRule="auto"/>
        <w:ind w:left="567"/>
        <w:jc w:val="both"/>
        <w:rPr>
          <w:rFonts w:ascii="Nudista" w:hAnsi="Nudista" w:cs="Arial"/>
        </w:rPr>
      </w:pPr>
    </w:p>
    <w:p w14:paraId="319AE14B" w14:textId="77777777" w:rsidR="004213D9" w:rsidRPr="00845FDD" w:rsidRDefault="004213D9" w:rsidP="00845FDD">
      <w:pPr>
        <w:pStyle w:val="Nadpis3"/>
        <w:keepNext w:val="0"/>
        <w:keepLines w:val="0"/>
        <w:numPr>
          <w:ilvl w:val="1"/>
          <w:numId w:val="161"/>
        </w:numPr>
        <w:spacing w:after="0" w:line="240" w:lineRule="auto"/>
        <w:ind w:left="567" w:hanging="567"/>
        <w:jc w:val="both"/>
        <w:rPr>
          <w:rFonts w:ascii="Nudista" w:hAnsi="Nudista" w:cs="Arial"/>
        </w:rPr>
      </w:pPr>
      <w:bookmarkStart w:id="24" w:name="_Toc524701766"/>
      <w:bookmarkStart w:id="25" w:name="_Toc97647170"/>
      <w:bookmarkStart w:id="26" w:name="_r0uhxc"/>
      <w:bookmarkEnd w:id="21"/>
      <w:r w:rsidRPr="00845FDD">
        <w:rPr>
          <w:rFonts w:ascii="Nudista" w:hAnsi="Nudista" w:cs="Arial"/>
        </w:rPr>
        <w:t>Uchádzač predloží ponuku na celý predmet zákazky.</w:t>
      </w:r>
    </w:p>
    <w:p w14:paraId="7523CE84" w14:textId="77777777" w:rsidR="00484324" w:rsidRPr="00845FDD" w:rsidRDefault="00484324" w:rsidP="00845FDD">
      <w:pPr>
        <w:pStyle w:val="SAP1"/>
        <w:widowControl/>
        <w:numPr>
          <w:ilvl w:val="0"/>
          <w:numId w:val="0"/>
        </w:numPr>
        <w:spacing w:before="0" w:after="0" w:line="240" w:lineRule="auto"/>
        <w:ind w:left="576"/>
        <w:rPr>
          <w:rFonts w:ascii="Nudista" w:hAnsi="Nudista"/>
          <w:lang w:val="sk-SK"/>
        </w:rPr>
      </w:pPr>
    </w:p>
    <w:p w14:paraId="612395CC" w14:textId="3290B95C" w:rsidR="0094391B" w:rsidRPr="00845FDD" w:rsidRDefault="0094391B" w:rsidP="00845FDD">
      <w:pPr>
        <w:pStyle w:val="SAP1"/>
        <w:widowControl/>
        <w:spacing w:before="0" w:after="0" w:line="240" w:lineRule="auto"/>
        <w:rPr>
          <w:rFonts w:ascii="Nudista" w:hAnsi="Nudista"/>
          <w:lang w:val="sk-SK"/>
        </w:rPr>
      </w:pPr>
      <w:r w:rsidRPr="00845FDD">
        <w:rPr>
          <w:rFonts w:ascii="Nudista" w:hAnsi="Nudista"/>
          <w:lang w:val="sk-SK"/>
        </w:rPr>
        <w:t>Zdroj finančných prostriedkov</w:t>
      </w:r>
      <w:bookmarkEnd w:id="24"/>
      <w:bookmarkEnd w:id="25"/>
    </w:p>
    <w:p w14:paraId="2D36A5E7"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bookmarkStart w:id="27" w:name="_Toc524701767"/>
    </w:p>
    <w:p w14:paraId="1BDA7046" w14:textId="0B9C9993" w:rsidR="008331C9" w:rsidRPr="00845FDD" w:rsidRDefault="008331C9" w:rsidP="00845FDD">
      <w:pPr>
        <w:pStyle w:val="Nadpis3"/>
        <w:keepNext w:val="0"/>
        <w:keepLines w:val="0"/>
        <w:numPr>
          <w:ilvl w:val="1"/>
          <w:numId w:val="144"/>
        </w:numPr>
        <w:spacing w:after="0" w:line="240" w:lineRule="auto"/>
        <w:ind w:left="567" w:hanging="567"/>
        <w:jc w:val="both"/>
        <w:rPr>
          <w:rFonts w:ascii="Nudista" w:hAnsi="Nudista"/>
          <w:szCs w:val="20"/>
        </w:rPr>
      </w:pPr>
      <w:r w:rsidRPr="00845FDD">
        <w:rPr>
          <w:rFonts w:ascii="Nudista" w:hAnsi="Nudista"/>
          <w:szCs w:val="20"/>
        </w:rPr>
        <w:t xml:space="preserve">Predmet zákazky má byť </w:t>
      </w:r>
      <w:bookmarkStart w:id="28" w:name="_Hlk44493977"/>
      <w:r w:rsidR="00863C16">
        <w:rPr>
          <w:rFonts w:ascii="Nudista" w:hAnsi="Nudista"/>
          <w:szCs w:val="20"/>
        </w:rPr>
        <w:t>financovaný v rámci Plánu obnovy a odolnosti.</w:t>
      </w:r>
    </w:p>
    <w:bookmarkEnd w:id="28"/>
    <w:p w14:paraId="6AE3EEF8" w14:textId="77777777" w:rsidR="007C3601" w:rsidRPr="00845FDD" w:rsidRDefault="007C3601" w:rsidP="00845FDD">
      <w:pPr>
        <w:pStyle w:val="SAP1"/>
        <w:widowControl/>
        <w:numPr>
          <w:ilvl w:val="0"/>
          <w:numId w:val="0"/>
        </w:numPr>
        <w:spacing w:before="0" w:after="0" w:line="240" w:lineRule="auto"/>
        <w:rPr>
          <w:rFonts w:ascii="Nudista" w:hAnsi="Nudista"/>
          <w:lang w:val="sk-SK"/>
        </w:rPr>
      </w:pPr>
    </w:p>
    <w:p w14:paraId="11475AA7" w14:textId="4CAB217E" w:rsidR="0094391B" w:rsidRPr="00845FDD" w:rsidRDefault="007C3601" w:rsidP="00845FDD">
      <w:pPr>
        <w:pStyle w:val="SAP1"/>
        <w:widowControl/>
        <w:spacing w:before="0" w:after="0" w:line="240" w:lineRule="auto"/>
        <w:rPr>
          <w:rFonts w:ascii="Nudista" w:hAnsi="Nudista"/>
          <w:lang w:val="sk-SK"/>
        </w:rPr>
      </w:pPr>
      <w:bookmarkStart w:id="29" w:name="_Toc97647171"/>
      <w:r w:rsidRPr="00845FDD">
        <w:rPr>
          <w:rFonts w:ascii="Nudista" w:hAnsi="Nudista"/>
          <w:lang w:val="sk-SK"/>
        </w:rPr>
        <w:t>Z</w:t>
      </w:r>
      <w:r w:rsidR="0094391B" w:rsidRPr="00845FDD">
        <w:rPr>
          <w:rFonts w:ascii="Nudista" w:hAnsi="Nudista"/>
          <w:lang w:val="sk-SK"/>
        </w:rPr>
        <w:t>mluva</w:t>
      </w:r>
      <w:bookmarkEnd w:id="27"/>
      <w:bookmarkEnd w:id="29"/>
    </w:p>
    <w:p w14:paraId="796D6A31"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olor w:val="000000"/>
        </w:rPr>
      </w:pPr>
      <w:bookmarkStart w:id="30" w:name="_Toc524701768"/>
      <w:bookmarkStart w:id="31" w:name="_s55"/>
      <w:bookmarkEnd w:id="26"/>
    </w:p>
    <w:p w14:paraId="7EBFD80F" w14:textId="77777777" w:rsidR="00DF0B45" w:rsidRPr="00845FDD" w:rsidRDefault="00DF0B45" w:rsidP="00845FDD">
      <w:pPr>
        <w:pStyle w:val="Odsekzoznamu"/>
        <w:numPr>
          <w:ilvl w:val="0"/>
          <w:numId w:val="144"/>
        </w:numPr>
        <w:spacing w:after="0" w:line="240" w:lineRule="auto"/>
        <w:contextualSpacing w:val="0"/>
        <w:jc w:val="both"/>
        <w:outlineLvl w:val="2"/>
        <w:rPr>
          <w:rFonts w:ascii="Nudista" w:hAnsi="Nudista"/>
          <w:vanish/>
        </w:rPr>
      </w:pPr>
    </w:p>
    <w:p w14:paraId="030DE085" w14:textId="7D00D96B" w:rsidR="00845FDD" w:rsidRPr="00845FDD" w:rsidRDefault="00C928D5" w:rsidP="00845FDD">
      <w:pPr>
        <w:pStyle w:val="Nadpis3"/>
        <w:keepNext w:val="0"/>
        <w:keepLines w:val="0"/>
        <w:numPr>
          <w:ilvl w:val="1"/>
          <w:numId w:val="144"/>
        </w:numPr>
        <w:spacing w:line="240" w:lineRule="auto"/>
        <w:ind w:left="567" w:hanging="567"/>
        <w:jc w:val="both"/>
        <w:rPr>
          <w:rFonts w:ascii="Nudista" w:hAnsi="Nudista"/>
          <w:szCs w:val="20"/>
        </w:rPr>
      </w:pPr>
      <w:r w:rsidRPr="00845FDD">
        <w:rPr>
          <w:rFonts w:ascii="Nudista" w:hAnsi="Nudista"/>
          <w:szCs w:val="20"/>
        </w:rPr>
        <w:t>Výsledkom verejnej súťaže bud</w:t>
      </w:r>
      <w:r w:rsidR="004213D9" w:rsidRPr="00845FDD">
        <w:rPr>
          <w:rFonts w:ascii="Nudista" w:hAnsi="Nudista"/>
          <w:szCs w:val="20"/>
        </w:rPr>
        <w:t>e</w:t>
      </w:r>
      <w:r w:rsidRPr="00845FDD">
        <w:rPr>
          <w:rFonts w:ascii="Nudista" w:hAnsi="Nudista"/>
          <w:szCs w:val="20"/>
        </w:rPr>
        <w:t xml:space="preserve"> </w:t>
      </w:r>
      <w:r w:rsidR="00845FDD" w:rsidRPr="00845FDD">
        <w:rPr>
          <w:rFonts w:ascii="Nudista" w:hAnsi="Nudista"/>
          <w:szCs w:val="20"/>
        </w:rPr>
        <w:t xml:space="preserve">rámcová dohoda uzatvorená v zmysle </w:t>
      </w:r>
      <w:proofErr w:type="spellStart"/>
      <w:r w:rsidR="00845FDD" w:rsidRPr="00845FDD">
        <w:rPr>
          <w:rFonts w:ascii="Nudista" w:hAnsi="Nudista"/>
          <w:szCs w:val="20"/>
        </w:rPr>
        <w:t>ust</w:t>
      </w:r>
      <w:proofErr w:type="spellEnd"/>
      <w:r w:rsidR="00845FDD" w:rsidRPr="00845FDD">
        <w:rPr>
          <w:rFonts w:ascii="Nudista" w:hAnsi="Nudista"/>
          <w:szCs w:val="20"/>
        </w:rPr>
        <w:t xml:space="preserve">. 269 ods. 2 zákona </w:t>
      </w:r>
      <w:r w:rsidR="00845FDD" w:rsidRPr="00845FDD">
        <w:rPr>
          <w:rFonts w:ascii="Nudista" w:hAnsi="Nudista"/>
          <w:szCs w:val="20"/>
        </w:rPr>
        <w:br/>
        <w:t xml:space="preserve">č. 513/1991 Zb. Obchodný zákonník v znení neskorších predpisov s primeraným použitím zákona </w:t>
      </w:r>
      <w:r w:rsidR="00845FDD" w:rsidRPr="00845FDD">
        <w:rPr>
          <w:rFonts w:ascii="Nudista" w:hAnsi="Nudista"/>
          <w:szCs w:val="20"/>
        </w:rPr>
        <w:br/>
        <w:t>č. 343/2015 Z. z. o verejnom obstarávaní a o zmene a doplnení niektorých zákonov, a to medzi verejným obstarávateľom a úspešným uchádzačom (ďalej</w:t>
      </w:r>
      <w:r w:rsidR="00F52D28">
        <w:rPr>
          <w:rFonts w:ascii="Nudista" w:hAnsi="Nudista"/>
          <w:szCs w:val="20"/>
        </w:rPr>
        <w:t xml:space="preserve"> len „</w:t>
      </w:r>
      <w:r w:rsidR="00F52D28" w:rsidRPr="00F52D28">
        <w:rPr>
          <w:rFonts w:ascii="Nudista" w:hAnsi="Nudista"/>
          <w:b/>
          <w:bCs/>
          <w:szCs w:val="20"/>
        </w:rPr>
        <w:t>rámcová dohoda</w:t>
      </w:r>
      <w:r w:rsidR="00F52D28">
        <w:rPr>
          <w:rFonts w:ascii="Nudista" w:hAnsi="Nudista"/>
          <w:szCs w:val="20"/>
        </w:rPr>
        <w:t>“ alebo aj</w:t>
      </w:r>
      <w:r w:rsidR="00845FDD" w:rsidRPr="00845FDD">
        <w:rPr>
          <w:rFonts w:ascii="Nudista" w:hAnsi="Nudista"/>
          <w:szCs w:val="20"/>
        </w:rPr>
        <w:t xml:space="preserve"> „</w:t>
      </w:r>
      <w:r w:rsidR="009F7CAF">
        <w:rPr>
          <w:rFonts w:ascii="Nudista" w:hAnsi="Nudista"/>
          <w:b/>
          <w:szCs w:val="20"/>
        </w:rPr>
        <w:t>z</w:t>
      </w:r>
      <w:r w:rsidR="00845FDD" w:rsidRPr="00845FDD">
        <w:rPr>
          <w:rFonts w:ascii="Nudista" w:hAnsi="Nudista"/>
          <w:b/>
          <w:szCs w:val="20"/>
        </w:rPr>
        <w:t>mluva</w:t>
      </w:r>
      <w:r w:rsidR="00845FDD" w:rsidRPr="00845FDD">
        <w:rPr>
          <w:rFonts w:ascii="Nudista" w:hAnsi="Nudista"/>
          <w:szCs w:val="20"/>
        </w:rPr>
        <w:t>“).</w:t>
      </w:r>
    </w:p>
    <w:p w14:paraId="4300D8C0" w14:textId="0C0F6727" w:rsidR="00845FDD" w:rsidRPr="000B2F59" w:rsidRDefault="004656DF" w:rsidP="00845FDD">
      <w:pPr>
        <w:pStyle w:val="Nadpis3"/>
        <w:keepNext w:val="0"/>
        <w:keepLines w:val="0"/>
        <w:numPr>
          <w:ilvl w:val="1"/>
          <w:numId w:val="144"/>
        </w:numPr>
        <w:spacing w:after="0" w:line="240" w:lineRule="auto"/>
        <w:ind w:left="567" w:hanging="567"/>
        <w:jc w:val="both"/>
        <w:rPr>
          <w:rFonts w:ascii="Nudista" w:hAnsi="Nudista"/>
          <w:szCs w:val="20"/>
        </w:rPr>
      </w:pPr>
      <w:r w:rsidRPr="00845FDD">
        <w:rPr>
          <w:rFonts w:ascii="Nudista" w:hAnsi="Nudista"/>
          <w:szCs w:val="20"/>
        </w:rPr>
        <w:t xml:space="preserve">Obsah zmluvy bude zodpovedať podmienkam stanoveným v týchto súťažných podkladoch a v ponuke úspešného uchádzača. </w:t>
      </w:r>
    </w:p>
    <w:p w14:paraId="5CC7718A" w14:textId="77777777" w:rsidR="000B2F59" w:rsidRDefault="000B2F59" w:rsidP="00863C16">
      <w:pPr>
        <w:pStyle w:val="Nadpis3"/>
        <w:keepNext w:val="0"/>
        <w:keepLines w:val="0"/>
        <w:numPr>
          <w:ilvl w:val="0"/>
          <w:numId w:val="0"/>
        </w:numPr>
        <w:spacing w:after="0" w:line="240" w:lineRule="auto"/>
        <w:ind w:left="567"/>
        <w:jc w:val="both"/>
        <w:rPr>
          <w:rFonts w:ascii="Nudista" w:hAnsi="Nudista"/>
          <w:szCs w:val="20"/>
        </w:rPr>
      </w:pPr>
    </w:p>
    <w:p w14:paraId="0AE3C32F" w14:textId="5C929B66" w:rsidR="00845FDD" w:rsidRPr="00845FDD" w:rsidRDefault="00845FDD" w:rsidP="00845FDD">
      <w:pPr>
        <w:pStyle w:val="Nadpis3"/>
        <w:keepNext w:val="0"/>
        <w:keepLines w:val="0"/>
        <w:numPr>
          <w:ilvl w:val="1"/>
          <w:numId w:val="144"/>
        </w:numPr>
        <w:spacing w:after="0" w:line="240" w:lineRule="auto"/>
        <w:ind w:left="567" w:hanging="567"/>
        <w:jc w:val="both"/>
        <w:rPr>
          <w:rFonts w:ascii="Nudista" w:hAnsi="Nudista"/>
          <w:szCs w:val="20"/>
        </w:rPr>
      </w:pPr>
      <w:r w:rsidRPr="00845FDD">
        <w:rPr>
          <w:rFonts w:ascii="Nudista" w:hAnsi="Nudista"/>
          <w:szCs w:val="20"/>
        </w:rPr>
        <w:t xml:space="preserve">Zákazka bude realizovaná na základe čiastkových zmlúv uzavretých na základe </w:t>
      </w:r>
      <w:r w:rsidR="00FF5577">
        <w:rPr>
          <w:rFonts w:ascii="Nudista" w:hAnsi="Nudista"/>
          <w:szCs w:val="20"/>
        </w:rPr>
        <w:t>rámcovej dohody</w:t>
      </w:r>
      <w:r w:rsidRPr="00845FDD">
        <w:rPr>
          <w:rFonts w:ascii="Nudista" w:hAnsi="Nudista"/>
          <w:szCs w:val="20"/>
        </w:rPr>
        <w:t>. Pokiaľ sa v texte uvádza pojem objednávka v akomkoľvek gramatickom tvare platí, že ide o zadanie čiastkového plnenia formou čiastkovej zmluvy v zmysle Časti E. Obchodné podmienky súťažných podkladov.</w:t>
      </w:r>
    </w:p>
    <w:p w14:paraId="52786C9F" w14:textId="77777777" w:rsidR="004C0592" w:rsidRPr="00845FDD" w:rsidRDefault="004C0592" w:rsidP="00845FDD">
      <w:pPr>
        <w:pStyle w:val="Nadpis3"/>
        <w:keepNext w:val="0"/>
        <w:keepLines w:val="0"/>
        <w:numPr>
          <w:ilvl w:val="0"/>
          <w:numId w:val="0"/>
        </w:numPr>
        <w:spacing w:after="0" w:line="240" w:lineRule="auto"/>
        <w:ind w:left="567"/>
        <w:jc w:val="both"/>
        <w:rPr>
          <w:rFonts w:ascii="Nudista" w:hAnsi="Nudista"/>
        </w:rPr>
      </w:pPr>
    </w:p>
    <w:p w14:paraId="01022786" w14:textId="36FDEF6A" w:rsidR="0094391B" w:rsidRPr="00845FDD" w:rsidRDefault="0094391B" w:rsidP="00845FDD">
      <w:pPr>
        <w:pStyle w:val="SAP1"/>
        <w:widowControl/>
        <w:spacing w:before="0" w:after="0" w:line="240" w:lineRule="auto"/>
        <w:rPr>
          <w:rFonts w:ascii="Nudista" w:hAnsi="Nudista" w:cs="Arial"/>
          <w:lang w:val="sk-SK"/>
        </w:rPr>
      </w:pPr>
      <w:bookmarkStart w:id="32" w:name="_Toc97647172"/>
      <w:r w:rsidRPr="00845FDD">
        <w:rPr>
          <w:rFonts w:ascii="Nudista" w:hAnsi="Nudista"/>
          <w:lang w:val="sk-SK"/>
        </w:rPr>
        <w:t>Miesto a</w:t>
      </w:r>
      <w:r w:rsidRPr="00845FDD">
        <w:rPr>
          <w:rFonts w:ascii="Nudista" w:hAnsi="Nudista" w:cs="Calibri"/>
          <w:lang w:val="sk-SK"/>
        </w:rPr>
        <w:t> </w:t>
      </w:r>
      <w:r w:rsidRPr="00845FDD">
        <w:rPr>
          <w:rFonts w:ascii="Nudista" w:hAnsi="Nudista"/>
          <w:lang w:val="sk-SK"/>
        </w:rPr>
        <w:t xml:space="preserve">termín </w:t>
      </w:r>
      <w:r w:rsidR="004213D9" w:rsidRPr="00845FDD">
        <w:rPr>
          <w:rFonts w:ascii="Nudista" w:hAnsi="Nudista"/>
          <w:lang w:val="sk-SK"/>
        </w:rPr>
        <w:t>plnenia</w:t>
      </w:r>
      <w:r w:rsidRPr="00845FDD">
        <w:rPr>
          <w:rFonts w:ascii="Nudista" w:hAnsi="Nudista"/>
          <w:lang w:val="sk-SK"/>
        </w:rPr>
        <w:t xml:space="preserve"> predmetu zákazky</w:t>
      </w:r>
      <w:bookmarkEnd w:id="30"/>
      <w:bookmarkEnd w:id="32"/>
    </w:p>
    <w:p w14:paraId="238FFAA3" w14:textId="7B20F9FC" w:rsidR="004213D9" w:rsidRPr="00845FDD" w:rsidRDefault="0094391B" w:rsidP="00845FDD">
      <w:pPr>
        <w:pStyle w:val="Nadpis3"/>
        <w:keepNext w:val="0"/>
        <w:keepLines w:val="0"/>
        <w:numPr>
          <w:ilvl w:val="1"/>
          <w:numId w:val="145"/>
        </w:numPr>
        <w:spacing w:before="120" w:after="120" w:line="240" w:lineRule="auto"/>
        <w:ind w:left="567" w:hanging="567"/>
        <w:jc w:val="both"/>
        <w:rPr>
          <w:rFonts w:ascii="Nudista" w:hAnsi="Nudista" w:cs="Arial"/>
        </w:rPr>
      </w:pPr>
      <w:bookmarkStart w:id="33" w:name="_Hlk7086194"/>
      <w:bookmarkStart w:id="34" w:name="_Toc524701769"/>
      <w:bookmarkStart w:id="35" w:name="q5sasy"/>
      <w:bookmarkEnd w:id="10"/>
      <w:bookmarkEnd w:id="31"/>
      <w:r w:rsidRPr="00845FDD">
        <w:rPr>
          <w:rFonts w:ascii="Nudista" w:hAnsi="Nudista" w:cs="Arial"/>
        </w:rPr>
        <w:t xml:space="preserve">Miesto </w:t>
      </w:r>
      <w:r w:rsidR="004213D9" w:rsidRPr="00845FDD">
        <w:rPr>
          <w:rFonts w:ascii="Nudista" w:hAnsi="Nudista" w:cs="Arial"/>
        </w:rPr>
        <w:t>plnenia</w:t>
      </w:r>
      <w:r w:rsidR="0026786F" w:rsidRPr="00845FDD">
        <w:rPr>
          <w:rFonts w:ascii="Nudista" w:hAnsi="Nudista" w:cs="Arial"/>
        </w:rPr>
        <w:t xml:space="preserve"> predmetu zákazky</w:t>
      </w:r>
      <w:r w:rsidR="000C737A" w:rsidRPr="00845FDD">
        <w:rPr>
          <w:rFonts w:ascii="Nudista" w:hAnsi="Nudista" w:cs="Arial"/>
        </w:rPr>
        <w:t>:</w:t>
      </w:r>
      <w:r w:rsidR="0091358A" w:rsidRPr="00845FDD">
        <w:rPr>
          <w:rFonts w:ascii="Nudista" w:hAnsi="Nudista" w:cs="Arial"/>
        </w:rPr>
        <w:t xml:space="preserve"> </w:t>
      </w:r>
      <w:r w:rsidR="004213D9" w:rsidRPr="00845FDD">
        <w:rPr>
          <w:rFonts w:ascii="Nudista" w:hAnsi="Nudista" w:cs="Arial"/>
        </w:rPr>
        <w:t>Slovenská republika, pričom konkrétne miesta plnenia sú uvedené v Časti B. Opis predmetu zákazky súťažných podkladov.</w:t>
      </w:r>
    </w:p>
    <w:p w14:paraId="0E79F8EE" w14:textId="79AF7B21" w:rsidR="002D77D6" w:rsidRPr="002B6B54" w:rsidRDefault="002D77D6" w:rsidP="002D77D6">
      <w:pPr>
        <w:pStyle w:val="Nadpis3"/>
        <w:keepNext w:val="0"/>
        <w:keepLines w:val="0"/>
        <w:numPr>
          <w:ilvl w:val="1"/>
          <w:numId w:val="145"/>
        </w:numPr>
        <w:spacing w:before="120" w:after="120" w:line="240" w:lineRule="auto"/>
        <w:ind w:left="567" w:hanging="567"/>
        <w:jc w:val="both"/>
        <w:rPr>
          <w:rFonts w:ascii="Nudista" w:hAnsi="Nudista" w:cs="Arial"/>
        </w:rPr>
      </w:pPr>
      <w:r w:rsidRPr="00845FDD">
        <w:rPr>
          <w:rFonts w:ascii="Nudista" w:hAnsi="Nudista" w:cs="Arial"/>
        </w:rPr>
        <w:t xml:space="preserve">Termín plnenia predmetu zákazky: </w:t>
      </w:r>
      <w:r>
        <w:rPr>
          <w:rFonts w:ascii="Nudista" w:hAnsi="Nudista" w:cs="Arial"/>
        </w:rPr>
        <w:t xml:space="preserve">zmluva bude uzatvorená </w:t>
      </w:r>
      <w:bookmarkStart w:id="36" w:name="_Hlk78546424"/>
      <w:r>
        <w:rPr>
          <w:rFonts w:ascii="Nudista" w:hAnsi="Nudista" w:cs="Arial"/>
        </w:rPr>
        <w:t>po dobu trvania</w:t>
      </w:r>
      <w:r w:rsidRPr="009F7CAF">
        <w:rPr>
          <w:rFonts w:ascii="Nudista" w:hAnsi="Nudista" w:cs="Arial"/>
        </w:rPr>
        <w:t xml:space="preserve"> </w:t>
      </w:r>
      <w:r>
        <w:rPr>
          <w:rFonts w:ascii="Nudista" w:hAnsi="Nudista" w:cs="Arial"/>
        </w:rPr>
        <w:t>p</w:t>
      </w:r>
      <w:r w:rsidRPr="009F7CAF">
        <w:rPr>
          <w:rFonts w:ascii="Nudista" w:hAnsi="Nudista" w:cs="Arial"/>
        </w:rPr>
        <w:t xml:space="preserve">rojektu obnovy rodinných </w:t>
      </w:r>
      <w:r w:rsidRPr="00F52D28">
        <w:rPr>
          <w:rFonts w:ascii="Nudista" w:hAnsi="Nudista" w:cs="Arial"/>
        </w:rPr>
        <w:t>domov z Plánu obnovy a odolnosti SR, t.</w:t>
      </w:r>
      <w:r w:rsidRPr="007A0874">
        <w:rPr>
          <w:rFonts w:ascii="Nudista" w:hAnsi="Nudista" w:cs="Arial"/>
        </w:rPr>
        <w:t xml:space="preserve"> j. </w:t>
      </w:r>
      <w:r>
        <w:rPr>
          <w:rFonts w:ascii="Nudista" w:hAnsi="Nudista" w:cs="Arial"/>
        </w:rPr>
        <w:t xml:space="preserve">do </w:t>
      </w:r>
      <w:r w:rsidRPr="007A0874">
        <w:rPr>
          <w:rFonts w:ascii="Nudista" w:hAnsi="Nudista" w:cs="Arial"/>
        </w:rPr>
        <w:t>3</w:t>
      </w:r>
      <w:r>
        <w:rPr>
          <w:rFonts w:ascii="Nudista" w:hAnsi="Nudista" w:cs="Arial"/>
        </w:rPr>
        <w:t>0</w:t>
      </w:r>
      <w:r w:rsidRPr="007A0874">
        <w:rPr>
          <w:rFonts w:ascii="Nudista" w:hAnsi="Nudista" w:cs="Arial"/>
        </w:rPr>
        <w:t>.</w:t>
      </w:r>
      <w:r>
        <w:rPr>
          <w:rFonts w:ascii="Nudista" w:hAnsi="Nudista" w:cs="Arial"/>
        </w:rPr>
        <w:t>06</w:t>
      </w:r>
      <w:r w:rsidRPr="007A0874">
        <w:rPr>
          <w:rFonts w:ascii="Nudista" w:hAnsi="Nudista" w:cs="Arial"/>
        </w:rPr>
        <w:t>.202</w:t>
      </w:r>
      <w:bookmarkEnd w:id="36"/>
      <w:r>
        <w:rPr>
          <w:rFonts w:ascii="Nudista" w:hAnsi="Nudista" w:cs="Arial"/>
        </w:rPr>
        <w:t>6</w:t>
      </w:r>
      <w:r w:rsidRPr="002D77D6">
        <w:t xml:space="preserve"> </w:t>
      </w:r>
      <w:r w:rsidRPr="002D77D6">
        <w:rPr>
          <w:rFonts w:ascii="Nudista" w:hAnsi="Nudista" w:cs="Arial"/>
        </w:rPr>
        <w:t>alebo do vyčerpania finančného limitu</w:t>
      </w:r>
      <w:r>
        <w:rPr>
          <w:rFonts w:ascii="Nudista" w:hAnsi="Nudista" w:cs="Arial"/>
        </w:rPr>
        <w:t xml:space="preserve">. </w:t>
      </w:r>
      <w:r w:rsidRPr="002B6B54">
        <w:rPr>
          <w:rFonts w:ascii="Nudista" w:hAnsi="Nudista" w:cs="Arial"/>
        </w:rPr>
        <w:t xml:space="preserve">Predmet plnenia bude </w:t>
      </w:r>
      <w:r>
        <w:rPr>
          <w:rFonts w:ascii="Nudista" w:hAnsi="Nudista" w:cs="Arial"/>
        </w:rPr>
        <w:t>poskytovaný</w:t>
      </w:r>
      <w:r w:rsidRPr="002B6B54">
        <w:rPr>
          <w:rFonts w:ascii="Nudista" w:hAnsi="Nudista" w:cs="Arial"/>
        </w:rPr>
        <w:t xml:space="preserve"> priebežne na základe potrieb verejného obstarávateľa počas účinnosti zmluvy, a to na základe </w:t>
      </w:r>
      <w:r>
        <w:rPr>
          <w:rFonts w:ascii="Nudista" w:hAnsi="Nudista" w:cs="Arial"/>
        </w:rPr>
        <w:t>čiastkových zmlúv (Príloha E.2 Vzor Čiastkovej zmluvy súťažných podkladov)</w:t>
      </w:r>
      <w:r w:rsidRPr="002B6B54">
        <w:rPr>
          <w:rFonts w:ascii="Nudista" w:hAnsi="Nudista" w:cs="Arial"/>
        </w:rPr>
        <w:t>.</w:t>
      </w:r>
    </w:p>
    <w:p w14:paraId="6A67246B" w14:textId="135B4851" w:rsidR="009F7CAF" w:rsidRPr="007A0874" w:rsidRDefault="009F7CAF" w:rsidP="009F7CAF">
      <w:pPr>
        <w:pStyle w:val="Nadpis3"/>
        <w:keepNext w:val="0"/>
        <w:keepLines w:val="0"/>
        <w:numPr>
          <w:ilvl w:val="1"/>
          <w:numId w:val="145"/>
        </w:numPr>
        <w:spacing w:before="120" w:after="120" w:line="240" w:lineRule="auto"/>
        <w:ind w:left="567" w:hanging="567"/>
        <w:jc w:val="both"/>
        <w:rPr>
          <w:rFonts w:ascii="Nudista" w:hAnsi="Nudista" w:cs="Arial"/>
        </w:rPr>
      </w:pPr>
      <w:bookmarkStart w:id="37" w:name="_Hlk44683533"/>
      <w:bookmarkEnd w:id="33"/>
      <w:r w:rsidRPr="007A0874">
        <w:rPr>
          <w:rFonts w:ascii="Nudista" w:hAnsi="Nudista" w:cs="Arial"/>
        </w:rPr>
        <w:t xml:space="preserve">Bližšie informácie o mieste a lehote </w:t>
      </w:r>
      <w:r w:rsidR="00FF5577">
        <w:rPr>
          <w:rFonts w:ascii="Nudista" w:hAnsi="Nudista" w:cs="Arial"/>
        </w:rPr>
        <w:t>plnenia</w:t>
      </w:r>
      <w:r w:rsidRPr="007A0874">
        <w:rPr>
          <w:rFonts w:ascii="Nudista" w:hAnsi="Nudista" w:cs="Arial"/>
        </w:rPr>
        <w:t xml:space="preserve"> sú uvedené v</w:t>
      </w:r>
      <w:r w:rsidR="002B6B54">
        <w:rPr>
          <w:rFonts w:ascii="Nudista" w:hAnsi="Nudista" w:cs="Arial"/>
        </w:rPr>
        <w:t> Časti B.</w:t>
      </w:r>
      <w:r>
        <w:rPr>
          <w:rFonts w:ascii="Nudista" w:hAnsi="Nudista" w:cs="Arial"/>
        </w:rPr>
        <w:t xml:space="preserve"> Opis predmetu zákazky a v Prílohe č. </w:t>
      </w:r>
      <w:r w:rsidRPr="007A0874">
        <w:rPr>
          <w:rFonts w:ascii="Nudista" w:hAnsi="Nudista" w:cs="Arial"/>
        </w:rPr>
        <w:t xml:space="preserve">E.1 </w:t>
      </w:r>
      <w:r>
        <w:rPr>
          <w:rFonts w:ascii="Nudista" w:hAnsi="Nudista" w:cs="Arial"/>
        </w:rPr>
        <w:t>Rámcová dohoda</w:t>
      </w:r>
      <w:r w:rsidRPr="007A0874">
        <w:rPr>
          <w:rFonts w:ascii="Nudista" w:hAnsi="Nudista" w:cs="Arial"/>
        </w:rPr>
        <w:t>.</w:t>
      </w:r>
    </w:p>
    <w:bookmarkEnd w:id="37"/>
    <w:p w14:paraId="1E1B7709" w14:textId="77777777" w:rsidR="006F6E39" w:rsidRPr="00845FDD" w:rsidRDefault="006F6E39" w:rsidP="00845FDD">
      <w:pPr>
        <w:pStyle w:val="SAP1"/>
        <w:widowControl/>
        <w:numPr>
          <w:ilvl w:val="0"/>
          <w:numId w:val="0"/>
        </w:numPr>
        <w:spacing w:before="0" w:after="0" w:line="240" w:lineRule="auto"/>
        <w:ind w:left="576"/>
        <w:rPr>
          <w:rFonts w:ascii="Nudista" w:hAnsi="Nudista"/>
          <w:lang w:val="sk-SK"/>
        </w:rPr>
      </w:pPr>
    </w:p>
    <w:p w14:paraId="689CD13E" w14:textId="1B2CBB55" w:rsidR="0094391B" w:rsidRPr="00845FDD" w:rsidRDefault="0094391B" w:rsidP="00845FDD">
      <w:pPr>
        <w:pStyle w:val="SAP1"/>
        <w:widowControl/>
        <w:spacing w:before="0" w:after="0" w:line="240" w:lineRule="auto"/>
        <w:rPr>
          <w:rFonts w:ascii="Nudista" w:hAnsi="Nudista"/>
          <w:lang w:val="sk-SK"/>
        </w:rPr>
      </w:pPr>
      <w:bookmarkStart w:id="38" w:name="_Toc97647173"/>
      <w:r w:rsidRPr="00845FDD">
        <w:rPr>
          <w:rFonts w:ascii="Nudista" w:hAnsi="Nudista"/>
          <w:lang w:val="sk-SK"/>
        </w:rPr>
        <w:t>Oprávnení uchádzači</w:t>
      </w:r>
      <w:bookmarkEnd w:id="34"/>
      <w:bookmarkEnd w:id="38"/>
    </w:p>
    <w:p w14:paraId="4F21EBEE" w14:textId="6821E781" w:rsidR="00832490" w:rsidRPr="00845FDD" w:rsidRDefault="00832490" w:rsidP="00845FDD">
      <w:pPr>
        <w:pStyle w:val="Nadpis3"/>
        <w:keepNext w:val="0"/>
        <w:keepLines w:val="0"/>
        <w:numPr>
          <w:ilvl w:val="0"/>
          <w:numId w:val="0"/>
        </w:numPr>
        <w:spacing w:after="0" w:line="240" w:lineRule="auto"/>
        <w:ind w:left="567"/>
        <w:jc w:val="both"/>
        <w:rPr>
          <w:rFonts w:ascii="Nudista" w:hAnsi="Nudista" w:cs="Arial"/>
        </w:rPr>
      </w:pPr>
    </w:p>
    <w:p w14:paraId="63142D4F" w14:textId="2B96B170" w:rsidR="0094391B" w:rsidRPr="00845FDD" w:rsidRDefault="0094391B" w:rsidP="00845FDD">
      <w:pPr>
        <w:pStyle w:val="Nadpis3"/>
        <w:keepNext w:val="0"/>
        <w:keepLines w:val="0"/>
        <w:numPr>
          <w:ilvl w:val="1"/>
          <w:numId w:val="146"/>
        </w:numPr>
        <w:spacing w:after="0" w:line="240" w:lineRule="auto"/>
        <w:ind w:left="567" w:hanging="567"/>
        <w:jc w:val="both"/>
        <w:rPr>
          <w:rFonts w:ascii="Nudista" w:hAnsi="Nudista" w:cs="Arial"/>
        </w:rPr>
      </w:pPr>
      <w:r w:rsidRPr="00845FDD">
        <w:rPr>
          <w:rFonts w:ascii="Nudista" w:hAnsi="Nudista" w:cs="Arial"/>
        </w:rPr>
        <w:t xml:space="preserve">Ponuku môžu predkladať fyzické, právnické osoby alebo skupina fyzických alebo právnických osôb, vystupujúcich voči verejnému obstarávateľovi spoločne. </w:t>
      </w:r>
    </w:p>
    <w:p w14:paraId="181B1E39"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4B5BCCA0" w14:textId="4E8977C7" w:rsidR="0096075C" w:rsidRPr="00845FDD" w:rsidRDefault="0094391B" w:rsidP="00845FDD">
      <w:pPr>
        <w:pStyle w:val="Nadpis3"/>
        <w:keepNext w:val="0"/>
        <w:keepLines w:val="0"/>
        <w:numPr>
          <w:ilvl w:val="1"/>
          <w:numId w:val="146"/>
        </w:numPr>
        <w:spacing w:after="0" w:line="240" w:lineRule="auto"/>
        <w:ind w:left="567" w:hanging="567"/>
        <w:jc w:val="both"/>
        <w:rPr>
          <w:rFonts w:ascii="Nudista" w:hAnsi="Nudista"/>
        </w:rPr>
      </w:pPr>
      <w:r w:rsidRPr="00845FDD">
        <w:rPr>
          <w:rFonts w:ascii="Nudista" w:hAnsi="Nudista" w:cs="Arial"/>
        </w:rPr>
        <w:t>V</w:t>
      </w:r>
      <w:r w:rsidRPr="00845FDD">
        <w:rPr>
          <w:rFonts w:ascii="Nudista" w:hAnsi="Nudista" w:cs="Calibri"/>
        </w:rPr>
        <w:t> </w:t>
      </w:r>
      <w:r w:rsidRPr="00845FDD">
        <w:rPr>
          <w:rFonts w:ascii="Nudista" w:hAnsi="Nudista" w:cs="Arial"/>
        </w:rPr>
        <w:t>pr</w:t>
      </w:r>
      <w:r w:rsidRPr="00845FDD">
        <w:rPr>
          <w:rFonts w:ascii="Nudista" w:hAnsi="Nudista" w:cs="Proba Pro"/>
        </w:rPr>
        <w:t>í</w:t>
      </w:r>
      <w:r w:rsidRPr="00845FDD">
        <w:rPr>
          <w:rFonts w:ascii="Nudista" w:hAnsi="Nudista" w:cs="Arial"/>
        </w:rPr>
        <w:t xml:space="preserve">pade, </w:t>
      </w:r>
      <w:r w:rsidR="0066774E" w:rsidRPr="00845FDD">
        <w:rPr>
          <w:rFonts w:ascii="Nudista" w:hAnsi="Nudista" w:cs="Proba Pro"/>
        </w:rPr>
        <w:t>ak</w:t>
      </w:r>
      <w:r w:rsidRPr="00845FDD">
        <w:rPr>
          <w:rFonts w:ascii="Nudista" w:hAnsi="Nudista" w:cs="Arial"/>
        </w:rPr>
        <w:t xml:space="preserve"> je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om skupina, tak</w:t>
      </w:r>
      <w:r w:rsidRPr="00845FDD">
        <w:rPr>
          <w:rFonts w:ascii="Nudista" w:hAnsi="Nudista" w:cs="Proba Pro"/>
        </w:rPr>
        <w:t>ý</w:t>
      </w:r>
      <w:r w:rsidRPr="00845FDD">
        <w:rPr>
          <w:rFonts w:ascii="Nudista" w:hAnsi="Nudista" w:cs="Arial"/>
        </w:rPr>
        <w:t>to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 xml:space="preserve"> je povinn</w:t>
      </w:r>
      <w:r w:rsidRPr="00845FDD">
        <w:rPr>
          <w:rFonts w:ascii="Nudista" w:hAnsi="Nudista" w:cs="Proba Pro"/>
        </w:rPr>
        <w:t>ý</w:t>
      </w:r>
      <w:r w:rsidRPr="00845FDD">
        <w:rPr>
          <w:rFonts w:ascii="Nudista" w:hAnsi="Nudista" w:cs="Arial"/>
        </w:rPr>
        <w:t xml:space="preserve"> predlo</w:t>
      </w:r>
      <w:r w:rsidRPr="00845FDD">
        <w:rPr>
          <w:rFonts w:ascii="Nudista" w:hAnsi="Nudista" w:cs="Proba Pro"/>
        </w:rPr>
        <w:t>ž</w:t>
      </w:r>
      <w:r w:rsidRPr="00845FDD">
        <w:rPr>
          <w:rFonts w:ascii="Nudista" w:hAnsi="Nudista" w:cs="Arial"/>
        </w:rPr>
        <w:t>i</w:t>
      </w:r>
      <w:r w:rsidRPr="00845FDD">
        <w:rPr>
          <w:rFonts w:ascii="Nudista" w:hAnsi="Nudista" w:cs="Proba Pro CE"/>
        </w:rPr>
        <w:t>ť</w:t>
      </w:r>
      <w:r w:rsidRPr="00845FDD">
        <w:rPr>
          <w:rFonts w:ascii="Nudista" w:hAnsi="Nudista" w:cs="Arial"/>
        </w:rPr>
        <w:t xml:space="preserve"> doklad podp</w:t>
      </w:r>
      <w:r w:rsidRPr="00845FDD">
        <w:rPr>
          <w:rFonts w:ascii="Nudista" w:hAnsi="Nudista" w:cs="Proba Pro"/>
        </w:rPr>
        <w:t>í</w:t>
      </w:r>
      <w:r w:rsidRPr="00845FDD">
        <w:rPr>
          <w:rFonts w:ascii="Nudista" w:hAnsi="Nudista" w:cs="Arial"/>
        </w:rPr>
        <w:t>san</w:t>
      </w:r>
      <w:r w:rsidRPr="00845FDD">
        <w:rPr>
          <w:rFonts w:ascii="Nudista" w:hAnsi="Nudista" w:cs="Proba Pro"/>
        </w:rPr>
        <w:t>ý</w:t>
      </w:r>
      <w:r w:rsidRPr="00845FDD">
        <w:rPr>
          <w:rFonts w:ascii="Nudista" w:hAnsi="Nudista" w:cs="Arial"/>
        </w:rPr>
        <w:t xml:space="preserve"> v</w:t>
      </w:r>
      <w:r w:rsidRPr="00845FDD">
        <w:rPr>
          <w:rFonts w:ascii="Nudista" w:hAnsi="Nudista" w:cs="Proba Pro"/>
        </w:rPr>
        <w:t>š</w:t>
      </w:r>
      <w:r w:rsidRPr="00845FDD">
        <w:rPr>
          <w:rFonts w:ascii="Nudista" w:hAnsi="Nudista" w:cs="Arial"/>
        </w:rPr>
        <w:t>etk</w:t>
      </w:r>
      <w:r w:rsidRPr="00845FDD">
        <w:rPr>
          <w:rFonts w:ascii="Nudista" w:hAnsi="Nudista" w:cs="Proba Pro"/>
        </w:rPr>
        <w:t>ý</w:t>
      </w:r>
      <w:r w:rsidRPr="00845FDD">
        <w:rPr>
          <w:rFonts w:ascii="Nudista" w:hAnsi="Nudista" w:cs="Arial"/>
        </w:rPr>
        <w:t xml:space="preserve">mi </w:t>
      </w:r>
      <w:r w:rsidRPr="00845FDD">
        <w:rPr>
          <w:rFonts w:ascii="Nudista" w:hAnsi="Nudista" w:cs="Proba Pro CE"/>
        </w:rPr>
        <w:t>č</w:t>
      </w:r>
      <w:r w:rsidRPr="00845FDD">
        <w:rPr>
          <w:rFonts w:ascii="Nudista" w:hAnsi="Nudista" w:cs="Arial"/>
        </w:rPr>
        <w:t>lenmi skupiny o</w:t>
      </w:r>
      <w:r w:rsidRPr="00845FDD">
        <w:rPr>
          <w:rFonts w:ascii="Nudista" w:hAnsi="Nudista" w:cs="Calibri"/>
        </w:rPr>
        <w:t> </w:t>
      </w:r>
      <w:r w:rsidRPr="00845FDD">
        <w:rPr>
          <w:rFonts w:ascii="Nudista" w:hAnsi="Nudista" w:cs="Arial"/>
        </w:rPr>
        <w:t>ur</w:t>
      </w:r>
      <w:r w:rsidRPr="00845FDD">
        <w:rPr>
          <w:rFonts w:ascii="Nudista" w:hAnsi="Nudista" w:cs="Proba Pro CE"/>
        </w:rPr>
        <w:t>č</w:t>
      </w:r>
      <w:r w:rsidRPr="00845FDD">
        <w:rPr>
          <w:rFonts w:ascii="Nudista" w:hAnsi="Nudista" w:cs="Arial"/>
        </w:rPr>
        <w:t>en</w:t>
      </w:r>
      <w:r w:rsidRPr="00845FDD">
        <w:rPr>
          <w:rFonts w:ascii="Nudista" w:hAnsi="Nudista" w:cs="Proba Pro"/>
        </w:rPr>
        <w:t>í</w:t>
      </w:r>
      <w:r w:rsidRPr="00845FDD">
        <w:rPr>
          <w:rFonts w:ascii="Nudista" w:hAnsi="Nudista" w:cs="Arial"/>
        </w:rPr>
        <w:t xml:space="preserve"> ved</w:t>
      </w:r>
      <w:r w:rsidRPr="00845FDD">
        <w:rPr>
          <w:rFonts w:ascii="Nudista" w:hAnsi="Nudista" w:cs="Proba Pro"/>
        </w:rPr>
        <w:t>ú</w:t>
      </w:r>
      <w:r w:rsidRPr="00845FDD">
        <w:rPr>
          <w:rFonts w:ascii="Nudista" w:hAnsi="Nudista" w:cs="Arial"/>
        </w:rPr>
        <w:t xml:space="preserve">ceho </w:t>
      </w:r>
      <w:r w:rsidRPr="00845FDD">
        <w:rPr>
          <w:rFonts w:ascii="Nudista" w:hAnsi="Nudista" w:cs="Proba Pro CE"/>
        </w:rPr>
        <w:t>č</w:t>
      </w:r>
      <w:r w:rsidRPr="00845FDD">
        <w:rPr>
          <w:rFonts w:ascii="Nudista" w:hAnsi="Nudista" w:cs="Arial"/>
        </w:rPr>
        <w:t>lena opr</w:t>
      </w:r>
      <w:r w:rsidRPr="00845FDD">
        <w:rPr>
          <w:rFonts w:ascii="Nudista" w:hAnsi="Nudista" w:cs="Proba Pro"/>
        </w:rPr>
        <w:t>á</w:t>
      </w:r>
      <w:r w:rsidRPr="00845FDD">
        <w:rPr>
          <w:rFonts w:ascii="Nudista" w:hAnsi="Nudista" w:cs="Arial"/>
        </w:rPr>
        <w:t>vnen</w:t>
      </w:r>
      <w:r w:rsidRPr="00845FDD">
        <w:rPr>
          <w:rFonts w:ascii="Nudista" w:hAnsi="Nudista" w:cs="Proba Pro"/>
        </w:rPr>
        <w:t>é</w:t>
      </w:r>
      <w:r w:rsidRPr="00845FDD">
        <w:rPr>
          <w:rFonts w:ascii="Nudista" w:hAnsi="Nudista" w:cs="Arial"/>
        </w:rPr>
        <w:t>ho kona</w:t>
      </w:r>
      <w:r w:rsidRPr="00845FDD">
        <w:rPr>
          <w:rFonts w:ascii="Nudista" w:hAnsi="Nudista" w:cs="Proba Pro CE"/>
        </w:rPr>
        <w:t>ť</w:t>
      </w:r>
      <w:r w:rsidRPr="00845FDD">
        <w:rPr>
          <w:rFonts w:ascii="Nudista" w:hAnsi="Nudista" w:cs="Arial"/>
        </w:rPr>
        <w:t xml:space="preserve"> v</w:t>
      </w:r>
      <w:r w:rsidRPr="00845FDD">
        <w:rPr>
          <w:rFonts w:ascii="Nudista" w:hAnsi="Nudista" w:cs="Calibri"/>
        </w:rPr>
        <w:t> </w:t>
      </w:r>
      <w:r w:rsidRPr="00845FDD">
        <w:rPr>
          <w:rFonts w:ascii="Nudista" w:hAnsi="Nudista" w:cs="Arial"/>
        </w:rPr>
        <w:t>mene ostatn</w:t>
      </w:r>
      <w:r w:rsidRPr="00845FDD">
        <w:rPr>
          <w:rFonts w:ascii="Nudista" w:hAnsi="Nudista" w:cs="Proba Pro"/>
        </w:rPr>
        <w:t>ý</w:t>
      </w:r>
      <w:r w:rsidRPr="00845FDD">
        <w:rPr>
          <w:rFonts w:ascii="Nudista" w:hAnsi="Nudista" w:cs="Arial"/>
        </w:rPr>
        <w:t xml:space="preserve">ch </w:t>
      </w:r>
      <w:r w:rsidRPr="00845FDD">
        <w:rPr>
          <w:rFonts w:ascii="Nudista" w:hAnsi="Nudista" w:cs="Proba Pro CE"/>
        </w:rPr>
        <w:t>č</w:t>
      </w:r>
      <w:r w:rsidRPr="00845FDD">
        <w:rPr>
          <w:rFonts w:ascii="Nudista" w:hAnsi="Nudista" w:cs="Arial"/>
        </w:rPr>
        <w:t>lenov skupiny v</w:t>
      </w:r>
      <w:r w:rsidRPr="00845FDD">
        <w:rPr>
          <w:rFonts w:ascii="Nudista" w:hAnsi="Nudista" w:cs="Calibri"/>
        </w:rPr>
        <w:t> </w:t>
      </w:r>
      <w:r w:rsidRPr="00845FDD">
        <w:rPr>
          <w:rFonts w:ascii="Nudista" w:hAnsi="Nudista" w:cs="Arial"/>
        </w:rPr>
        <w:t>tejto verejnej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i. V</w:t>
      </w:r>
      <w:r w:rsidRPr="00845FDD">
        <w:rPr>
          <w:rFonts w:ascii="Nudista" w:hAnsi="Nudista" w:cs="Calibri"/>
        </w:rPr>
        <w:t> </w:t>
      </w:r>
      <w:r w:rsidRPr="00845FDD">
        <w:rPr>
          <w:rFonts w:ascii="Nudista" w:hAnsi="Nudista" w:cs="Arial"/>
        </w:rPr>
        <w:t>pr</w:t>
      </w:r>
      <w:r w:rsidRPr="00845FDD">
        <w:rPr>
          <w:rFonts w:ascii="Nudista" w:hAnsi="Nudista" w:cs="Proba Pro"/>
        </w:rPr>
        <w:t>í</w:t>
      </w:r>
      <w:r w:rsidRPr="00845FDD">
        <w:rPr>
          <w:rFonts w:ascii="Nudista" w:hAnsi="Nudista" w:cs="Arial"/>
        </w:rPr>
        <w:t>pade, ak bude ponuka skupiny dod</w:t>
      </w:r>
      <w:r w:rsidRPr="00845FDD">
        <w:rPr>
          <w:rFonts w:ascii="Nudista" w:hAnsi="Nudista" w:cs="Proba Pro"/>
        </w:rPr>
        <w:t>á</w:t>
      </w:r>
      <w:r w:rsidRPr="00845FDD">
        <w:rPr>
          <w:rFonts w:ascii="Nudista" w:hAnsi="Nudista" w:cs="Arial"/>
        </w:rPr>
        <w:t>vate</w:t>
      </w:r>
      <w:r w:rsidRPr="00845FDD">
        <w:rPr>
          <w:rFonts w:ascii="Nudista" w:hAnsi="Nudista" w:cs="Proba Pro CE"/>
        </w:rPr>
        <w:t>ľ</w:t>
      </w:r>
      <w:r w:rsidRPr="00845FDD">
        <w:rPr>
          <w:rFonts w:ascii="Nudista" w:hAnsi="Nudista" w:cs="Arial"/>
        </w:rPr>
        <w:t>ov vyhodnoten</w:t>
      </w:r>
      <w:r w:rsidRPr="00845FDD">
        <w:rPr>
          <w:rFonts w:ascii="Nudista" w:hAnsi="Nudista" w:cs="Proba Pro"/>
        </w:rPr>
        <w:t>á</w:t>
      </w:r>
      <w:r w:rsidRPr="00845FDD">
        <w:rPr>
          <w:rFonts w:ascii="Nudista" w:hAnsi="Nudista" w:cs="Arial"/>
        </w:rPr>
        <w:t xml:space="preserve"> ako </w:t>
      </w:r>
      <w:r w:rsidRPr="00845FDD">
        <w:rPr>
          <w:rFonts w:ascii="Nudista" w:hAnsi="Nudista" w:cs="Proba Pro"/>
        </w:rPr>
        <w:t>ú</w:t>
      </w:r>
      <w:r w:rsidRPr="00845FDD">
        <w:rPr>
          <w:rFonts w:ascii="Nudista" w:hAnsi="Nudista" w:cs="Arial"/>
        </w:rPr>
        <w:t>spe</w:t>
      </w:r>
      <w:r w:rsidRPr="00845FDD">
        <w:rPr>
          <w:rFonts w:ascii="Nudista" w:hAnsi="Nudista" w:cs="Proba Pro"/>
        </w:rPr>
        <w:t>š</w:t>
      </w:r>
      <w:r w:rsidRPr="00845FDD">
        <w:rPr>
          <w:rFonts w:ascii="Nudista" w:hAnsi="Nudista" w:cs="Arial"/>
        </w:rPr>
        <w:t>n</w:t>
      </w:r>
      <w:r w:rsidRPr="00845FDD">
        <w:rPr>
          <w:rFonts w:ascii="Nudista" w:hAnsi="Nudista" w:cs="Proba Pro"/>
        </w:rPr>
        <w:t>á</w:t>
      </w:r>
      <w:r w:rsidRPr="00845FDD">
        <w:rPr>
          <w:rFonts w:ascii="Nudista" w:hAnsi="Nudista" w:cs="Arial"/>
        </w:rPr>
        <w:t>, t</w:t>
      </w:r>
      <w:r w:rsidRPr="00845FDD">
        <w:rPr>
          <w:rFonts w:ascii="Nudista" w:hAnsi="Nudista" w:cs="Proba Pro"/>
        </w:rPr>
        <w:t>á</w:t>
      </w:r>
      <w:r w:rsidRPr="00845FDD">
        <w:rPr>
          <w:rFonts w:ascii="Nudista" w:hAnsi="Nudista" w:cs="Arial"/>
        </w:rPr>
        <w:t>to skupina bude povinn</w:t>
      </w:r>
      <w:r w:rsidRPr="00845FDD">
        <w:rPr>
          <w:rFonts w:ascii="Nudista" w:hAnsi="Nudista" w:cs="Proba Pro"/>
        </w:rPr>
        <w:t>á</w:t>
      </w:r>
      <w:r w:rsidRPr="00845FDD">
        <w:rPr>
          <w:rFonts w:ascii="Nudista" w:hAnsi="Nudista" w:cs="Arial"/>
        </w:rPr>
        <w:t xml:space="preserve"> vytvori</w:t>
      </w:r>
      <w:r w:rsidRPr="00845FDD">
        <w:rPr>
          <w:rFonts w:ascii="Nudista" w:hAnsi="Nudista" w:cs="Proba Pro CE"/>
        </w:rPr>
        <w:t>ť</w:t>
      </w:r>
      <w:r w:rsidRPr="00845FDD">
        <w:rPr>
          <w:rFonts w:ascii="Nudista" w:hAnsi="Nudista" w:cs="Arial"/>
        </w:rPr>
        <w:t xml:space="preserve"> zdru</w:t>
      </w:r>
      <w:r w:rsidRPr="00845FDD">
        <w:rPr>
          <w:rFonts w:ascii="Nudista" w:hAnsi="Nudista" w:cs="Proba Pro"/>
        </w:rPr>
        <w:t>ž</w:t>
      </w:r>
      <w:r w:rsidRPr="00845FDD">
        <w:rPr>
          <w:rFonts w:ascii="Nudista" w:hAnsi="Nudista" w:cs="Arial"/>
        </w:rPr>
        <w:t>enie os</w:t>
      </w:r>
      <w:r w:rsidRPr="00845FDD">
        <w:rPr>
          <w:rFonts w:ascii="Nudista" w:hAnsi="Nudista" w:cs="Proba Pro"/>
        </w:rPr>
        <w:t>ô</w:t>
      </w:r>
      <w:r w:rsidRPr="00845FDD">
        <w:rPr>
          <w:rFonts w:ascii="Nudista" w:hAnsi="Nudista" w:cs="Arial"/>
        </w:rPr>
        <w:t>b pod</w:t>
      </w:r>
      <w:r w:rsidRPr="00845FDD">
        <w:rPr>
          <w:rFonts w:ascii="Nudista" w:hAnsi="Nudista" w:cs="Proba Pro CE"/>
        </w:rPr>
        <w:t>ľ</w:t>
      </w:r>
      <w:r w:rsidRPr="00845FDD">
        <w:rPr>
          <w:rFonts w:ascii="Nudista" w:hAnsi="Nudista" w:cs="Arial"/>
        </w:rPr>
        <w:t>a relevantných ustanovení súkromného práva. Z</w:t>
      </w:r>
      <w:r w:rsidRPr="00845FDD">
        <w:rPr>
          <w:rFonts w:ascii="Nudista" w:hAnsi="Nudista" w:cs="Calibri"/>
        </w:rPr>
        <w:t> </w:t>
      </w:r>
      <w:r w:rsidRPr="00845FDD">
        <w:rPr>
          <w:rFonts w:ascii="Nudista" w:hAnsi="Nudista" w:cs="Arial"/>
        </w:rPr>
        <w:t>dokument</w:t>
      </w:r>
      <w:r w:rsidRPr="00845FDD">
        <w:rPr>
          <w:rFonts w:ascii="Nudista" w:hAnsi="Nudista" w:cs="Proba Pro"/>
        </w:rPr>
        <w:t>á</w:t>
      </w:r>
      <w:r w:rsidRPr="00845FDD">
        <w:rPr>
          <w:rFonts w:ascii="Nudista" w:hAnsi="Nudista" w:cs="Arial"/>
        </w:rPr>
        <w:t>cie preukazuj</w:t>
      </w:r>
      <w:r w:rsidRPr="00845FDD">
        <w:rPr>
          <w:rFonts w:ascii="Nudista" w:hAnsi="Nudista" w:cs="Proba Pro"/>
        </w:rPr>
        <w:t>ú</w:t>
      </w:r>
      <w:r w:rsidRPr="00845FDD">
        <w:rPr>
          <w:rFonts w:ascii="Nudista" w:hAnsi="Nudista" w:cs="Arial"/>
        </w:rPr>
        <w:t>cej vznik zdru</w:t>
      </w:r>
      <w:r w:rsidRPr="00845FDD">
        <w:rPr>
          <w:rFonts w:ascii="Nudista" w:hAnsi="Nudista" w:cs="Proba Pro"/>
        </w:rPr>
        <w:t>ž</w:t>
      </w:r>
      <w:r w:rsidRPr="00845FDD">
        <w:rPr>
          <w:rFonts w:ascii="Nudista" w:hAnsi="Nudista" w:cs="Arial"/>
        </w:rPr>
        <w:t>enia (resp. inej z</w:t>
      </w:r>
      <w:r w:rsidRPr="00845FDD">
        <w:rPr>
          <w:rFonts w:ascii="Nudista" w:hAnsi="Nudista" w:cs="Proba Pro"/>
        </w:rPr>
        <w:t>á</w:t>
      </w:r>
      <w:r w:rsidRPr="00845FDD">
        <w:rPr>
          <w:rFonts w:ascii="Nudista" w:hAnsi="Nudista" w:cs="Arial"/>
        </w:rPr>
        <w:t>konnej formy spolupr</w:t>
      </w:r>
      <w:r w:rsidRPr="00845FDD">
        <w:rPr>
          <w:rFonts w:ascii="Nudista" w:hAnsi="Nudista" w:cs="Proba Pro"/>
        </w:rPr>
        <w:t>á</w:t>
      </w:r>
      <w:r w:rsidRPr="00845FDD">
        <w:rPr>
          <w:rFonts w:ascii="Nudista" w:hAnsi="Nudista" w:cs="Arial"/>
        </w:rPr>
        <w:t>ce fyzick</w:t>
      </w:r>
      <w:r w:rsidRPr="00845FDD">
        <w:rPr>
          <w:rFonts w:ascii="Nudista" w:hAnsi="Nudista" w:cs="Proba Pro"/>
        </w:rPr>
        <w:t>ý</w:t>
      </w:r>
      <w:r w:rsidRPr="00845FDD">
        <w:rPr>
          <w:rFonts w:ascii="Nudista" w:hAnsi="Nudista" w:cs="Arial"/>
        </w:rPr>
        <w:t>ch alebo pr</w:t>
      </w:r>
      <w:r w:rsidRPr="00845FDD">
        <w:rPr>
          <w:rFonts w:ascii="Nudista" w:hAnsi="Nudista" w:cs="Proba Pro"/>
        </w:rPr>
        <w:t>á</w:t>
      </w:r>
      <w:r w:rsidRPr="00845FDD">
        <w:rPr>
          <w:rFonts w:ascii="Nudista" w:hAnsi="Nudista" w:cs="Arial"/>
        </w:rPr>
        <w:t>vnick</w:t>
      </w:r>
      <w:r w:rsidRPr="00845FDD">
        <w:rPr>
          <w:rFonts w:ascii="Nudista" w:hAnsi="Nudista" w:cs="Proba Pro"/>
        </w:rPr>
        <w:t>ý</w:t>
      </w:r>
      <w:r w:rsidRPr="00845FDD">
        <w:rPr>
          <w:rFonts w:ascii="Nudista" w:hAnsi="Nudista" w:cs="Arial"/>
        </w:rPr>
        <w:t>ch os</w:t>
      </w:r>
      <w:r w:rsidRPr="00845FDD">
        <w:rPr>
          <w:rFonts w:ascii="Nudista" w:hAnsi="Nudista" w:cs="Proba Pro"/>
        </w:rPr>
        <w:t>ô</w:t>
      </w:r>
      <w:r w:rsidRPr="00845FDD">
        <w:rPr>
          <w:rFonts w:ascii="Nudista" w:hAnsi="Nudista" w:cs="Arial"/>
        </w:rPr>
        <w:t>b) mus</w:t>
      </w:r>
      <w:r w:rsidRPr="00845FDD">
        <w:rPr>
          <w:rFonts w:ascii="Nudista" w:hAnsi="Nudista" w:cs="Proba Pro"/>
        </w:rPr>
        <w:t>í</w:t>
      </w:r>
      <w:r w:rsidRPr="00845FDD">
        <w:rPr>
          <w:rFonts w:ascii="Nudista" w:hAnsi="Nudista" w:cs="Arial"/>
        </w:rPr>
        <w:t xml:space="preserve"> by</w:t>
      </w:r>
      <w:r w:rsidRPr="00845FDD">
        <w:rPr>
          <w:rFonts w:ascii="Nudista" w:hAnsi="Nudista" w:cs="Proba Pro CE"/>
        </w:rPr>
        <w:t>ť</w:t>
      </w:r>
      <w:r w:rsidRPr="00845FDD">
        <w:rPr>
          <w:rFonts w:ascii="Nudista" w:hAnsi="Nudista" w:cs="Arial"/>
        </w:rPr>
        <w:t xml:space="preserve"> jasn</w:t>
      </w:r>
      <w:r w:rsidRPr="00845FDD">
        <w:rPr>
          <w:rFonts w:ascii="Nudista" w:hAnsi="Nudista" w:cs="Proba Pro"/>
        </w:rPr>
        <w:t>é</w:t>
      </w:r>
      <w:r w:rsidRPr="00845FDD">
        <w:rPr>
          <w:rFonts w:ascii="Nudista" w:hAnsi="Nudista" w:cs="Arial"/>
        </w:rPr>
        <w:t xml:space="preserve"> a</w:t>
      </w:r>
      <w:r w:rsidRPr="00845FDD">
        <w:rPr>
          <w:rFonts w:ascii="Nudista" w:hAnsi="Nudista" w:cs="Calibri"/>
        </w:rPr>
        <w:t> </w:t>
      </w:r>
      <w:r w:rsidRPr="00845FDD">
        <w:rPr>
          <w:rFonts w:ascii="Nudista" w:hAnsi="Nudista" w:cs="Arial"/>
        </w:rPr>
        <w:t>zrejm</w:t>
      </w:r>
      <w:r w:rsidRPr="00845FDD">
        <w:rPr>
          <w:rFonts w:ascii="Nudista" w:hAnsi="Nudista" w:cs="Proba Pro"/>
        </w:rPr>
        <w:t>é</w:t>
      </w:r>
      <w:r w:rsidRPr="00845FDD">
        <w:rPr>
          <w:rFonts w:ascii="Nudista" w:hAnsi="Nudista" w:cs="Arial"/>
        </w:rPr>
        <w:t>, ako s</w:t>
      </w:r>
      <w:r w:rsidRPr="00845FDD">
        <w:rPr>
          <w:rFonts w:ascii="Nudista" w:hAnsi="Nudista" w:cs="Proba Pro"/>
        </w:rPr>
        <w:t>ú</w:t>
      </w:r>
      <w:r w:rsidRPr="00845FDD">
        <w:rPr>
          <w:rFonts w:ascii="Nudista" w:hAnsi="Nudista" w:cs="Arial"/>
        </w:rPr>
        <w:t xml:space="preserve"> stanoven</w:t>
      </w:r>
      <w:r w:rsidRPr="00845FDD">
        <w:rPr>
          <w:rFonts w:ascii="Nudista" w:hAnsi="Nudista" w:cs="Proba Pro"/>
        </w:rPr>
        <w:t>é</w:t>
      </w:r>
      <w:r w:rsidRPr="00845FDD">
        <w:rPr>
          <w:rFonts w:ascii="Nudista" w:hAnsi="Nudista" w:cs="Arial"/>
        </w:rPr>
        <w:t xml:space="preserve"> vz</w:t>
      </w:r>
      <w:r w:rsidRPr="00845FDD">
        <w:rPr>
          <w:rFonts w:ascii="Nudista" w:hAnsi="Nudista" w:cs="Proba Pro"/>
        </w:rPr>
        <w:t>á</w:t>
      </w:r>
      <w:r w:rsidRPr="00845FDD">
        <w:rPr>
          <w:rFonts w:ascii="Nudista" w:hAnsi="Nudista" w:cs="Arial"/>
        </w:rPr>
        <w:t>jomn</w:t>
      </w:r>
      <w:r w:rsidRPr="00845FDD">
        <w:rPr>
          <w:rFonts w:ascii="Nudista" w:hAnsi="Nudista" w:cs="Proba Pro"/>
        </w:rPr>
        <w:t>é</w:t>
      </w:r>
      <w:r w:rsidRPr="00845FDD">
        <w:rPr>
          <w:rFonts w:ascii="Nudista" w:hAnsi="Nudista" w:cs="Arial"/>
        </w:rPr>
        <w:t xml:space="preserve"> pr</w:t>
      </w:r>
      <w:r w:rsidRPr="00845FDD">
        <w:rPr>
          <w:rFonts w:ascii="Nudista" w:hAnsi="Nudista" w:cs="Proba Pro"/>
        </w:rPr>
        <w:t>á</w:t>
      </w:r>
      <w:r w:rsidRPr="00845FDD">
        <w:rPr>
          <w:rFonts w:ascii="Nudista" w:hAnsi="Nudista" w:cs="Arial"/>
        </w:rPr>
        <w:t>va a</w:t>
      </w:r>
      <w:r w:rsidRPr="00845FDD">
        <w:rPr>
          <w:rFonts w:ascii="Nudista" w:hAnsi="Nudista" w:cs="Calibri"/>
        </w:rPr>
        <w:t> </w:t>
      </w:r>
      <w:r w:rsidRPr="00845FDD">
        <w:rPr>
          <w:rFonts w:ascii="Nudista" w:hAnsi="Nudista" w:cs="Arial"/>
        </w:rPr>
        <w:t>povinnosti, kto a</w:t>
      </w:r>
      <w:r w:rsidRPr="00845FDD">
        <w:rPr>
          <w:rFonts w:ascii="Nudista" w:hAnsi="Nudista" w:cs="Calibri"/>
        </w:rPr>
        <w:t> </w:t>
      </w:r>
      <w:r w:rsidRPr="00845FDD">
        <w:rPr>
          <w:rFonts w:ascii="Nudista" w:hAnsi="Nudista" w:cs="Arial"/>
        </w:rPr>
        <w:t xml:space="preserve">akou </w:t>
      </w:r>
      <w:r w:rsidRPr="00845FDD">
        <w:rPr>
          <w:rFonts w:ascii="Nudista" w:hAnsi="Nudista" w:cs="Proba Pro CE"/>
        </w:rPr>
        <w:t>č</w:t>
      </w:r>
      <w:r w:rsidRPr="00845FDD">
        <w:rPr>
          <w:rFonts w:ascii="Nudista" w:hAnsi="Nudista" w:cs="Arial"/>
        </w:rPr>
        <w:t>as</w:t>
      </w:r>
      <w:r w:rsidRPr="00845FDD">
        <w:rPr>
          <w:rFonts w:ascii="Nudista" w:hAnsi="Nudista" w:cs="Proba Pro CE"/>
        </w:rPr>
        <w:t>ť</w:t>
      </w:r>
      <w:r w:rsidRPr="00845FDD">
        <w:rPr>
          <w:rFonts w:ascii="Nudista" w:hAnsi="Nudista" w:cs="Arial"/>
        </w:rPr>
        <w:t>ou sa bude na plnen</w:t>
      </w:r>
      <w:r w:rsidRPr="00845FDD">
        <w:rPr>
          <w:rFonts w:ascii="Nudista" w:hAnsi="Nudista" w:cs="Proba Pro"/>
        </w:rPr>
        <w:t>í</w:t>
      </w:r>
      <w:r w:rsidRPr="00845FDD">
        <w:rPr>
          <w:rFonts w:ascii="Nudista" w:hAnsi="Nudista" w:cs="Arial"/>
        </w:rPr>
        <w:t xml:space="preserve"> podie</w:t>
      </w:r>
      <w:r w:rsidRPr="00845FDD">
        <w:rPr>
          <w:rFonts w:ascii="Nudista" w:hAnsi="Nudista" w:cs="Proba Pro CE"/>
        </w:rPr>
        <w:t>ľ</w:t>
      </w:r>
      <w:r w:rsidRPr="00845FDD">
        <w:rPr>
          <w:rFonts w:ascii="Nudista" w:hAnsi="Nudista" w:cs="Arial"/>
        </w:rPr>
        <w:t>a</w:t>
      </w:r>
      <w:r w:rsidRPr="00845FDD">
        <w:rPr>
          <w:rFonts w:ascii="Nudista" w:hAnsi="Nudista" w:cs="Proba Pro CE"/>
        </w:rPr>
        <w:t>ť</w:t>
      </w:r>
      <w:r w:rsidRPr="00845FDD">
        <w:rPr>
          <w:rFonts w:ascii="Nudista" w:hAnsi="Nudista" w:cs="Arial"/>
        </w:rPr>
        <w:t xml:space="preserve"> a</w:t>
      </w:r>
      <w:r w:rsidRPr="00845FDD">
        <w:rPr>
          <w:rFonts w:ascii="Nudista" w:hAnsi="Nudista" w:cs="Calibri"/>
        </w:rPr>
        <w:t> </w:t>
      </w:r>
      <w:r w:rsidRPr="00845FDD">
        <w:rPr>
          <w:rFonts w:ascii="Nudista" w:hAnsi="Nudista" w:cs="Arial"/>
        </w:rPr>
        <w:t>skuto</w:t>
      </w:r>
      <w:r w:rsidRPr="00845FDD">
        <w:rPr>
          <w:rFonts w:ascii="Nudista" w:hAnsi="Nudista" w:cs="Proba Pro CE"/>
        </w:rPr>
        <w:t>č</w:t>
      </w:r>
      <w:r w:rsidRPr="00845FDD">
        <w:rPr>
          <w:rFonts w:ascii="Nudista" w:hAnsi="Nudista" w:cs="Arial"/>
        </w:rPr>
        <w:t>nos</w:t>
      </w:r>
      <w:r w:rsidRPr="00845FDD">
        <w:rPr>
          <w:rFonts w:ascii="Nudista" w:hAnsi="Nudista" w:cs="Proba Pro CE"/>
        </w:rPr>
        <w:t>ť</w:t>
      </w:r>
      <w:r w:rsidRPr="00845FDD">
        <w:rPr>
          <w:rFonts w:ascii="Nudista" w:hAnsi="Nudista" w:cs="Arial"/>
        </w:rPr>
        <w:t xml:space="preserve">, </w:t>
      </w:r>
      <w:r w:rsidRPr="00845FDD">
        <w:rPr>
          <w:rFonts w:ascii="Nudista" w:hAnsi="Nudista" w:cs="Proba Pro"/>
        </w:rPr>
        <w:t>ž</w:t>
      </w:r>
      <w:r w:rsidRPr="00845FDD">
        <w:rPr>
          <w:rFonts w:ascii="Nudista" w:hAnsi="Nudista" w:cs="Arial"/>
        </w:rPr>
        <w:t>e v</w:t>
      </w:r>
      <w:r w:rsidRPr="00845FDD">
        <w:rPr>
          <w:rFonts w:ascii="Nudista" w:hAnsi="Nudista" w:cs="Proba Pro"/>
        </w:rPr>
        <w:t>š</w:t>
      </w:r>
      <w:r w:rsidRPr="00845FDD">
        <w:rPr>
          <w:rFonts w:ascii="Nudista" w:hAnsi="Nudista" w:cs="Arial"/>
        </w:rPr>
        <w:t xml:space="preserve">etci </w:t>
      </w:r>
      <w:r w:rsidRPr="00845FDD">
        <w:rPr>
          <w:rFonts w:ascii="Nudista" w:hAnsi="Nudista" w:cs="Proba Pro CE"/>
        </w:rPr>
        <w:t>č</w:t>
      </w:r>
      <w:r w:rsidRPr="00845FDD">
        <w:rPr>
          <w:rFonts w:ascii="Nudista" w:hAnsi="Nudista" w:cs="Arial"/>
        </w:rPr>
        <w:t>lenovia zdru</w:t>
      </w:r>
      <w:r w:rsidRPr="00845FDD">
        <w:rPr>
          <w:rFonts w:ascii="Nudista" w:hAnsi="Nudista" w:cs="Proba Pro"/>
        </w:rPr>
        <w:t>ž</w:t>
      </w:r>
      <w:r w:rsidRPr="00845FDD">
        <w:rPr>
          <w:rFonts w:ascii="Nudista" w:hAnsi="Nudista" w:cs="Arial"/>
        </w:rPr>
        <w:t>enia ru</w:t>
      </w:r>
      <w:r w:rsidRPr="00845FDD">
        <w:rPr>
          <w:rFonts w:ascii="Nudista" w:hAnsi="Nudista" w:cs="Proba Pro CE"/>
        </w:rPr>
        <w:t>č</w:t>
      </w:r>
      <w:r w:rsidRPr="00845FDD">
        <w:rPr>
          <w:rFonts w:ascii="Nudista" w:hAnsi="Nudista" w:cs="Arial"/>
        </w:rPr>
        <w:t>ia za z</w:t>
      </w:r>
      <w:r w:rsidRPr="00845FDD">
        <w:rPr>
          <w:rFonts w:ascii="Nudista" w:hAnsi="Nudista" w:cs="Proba Pro"/>
        </w:rPr>
        <w:t>á</w:t>
      </w:r>
      <w:r w:rsidRPr="00845FDD">
        <w:rPr>
          <w:rFonts w:ascii="Nudista" w:hAnsi="Nudista" w:cs="Arial"/>
        </w:rPr>
        <w:t>v</w:t>
      </w:r>
      <w:r w:rsidRPr="00845FDD">
        <w:rPr>
          <w:rFonts w:ascii="Nudista" w:hAnsi="Nudista" w:cs="Proba Pro"/>
        </w:rPr>
        <w:t>ä</w:t>
      </w:r>
      <w:r w:rsidRPr="00845FDD">
        <w:rPr>
          <w:rFonts w:ascii="Nudista" w:hAnsi="Nudista" w:cs="Arial"/>
        </w:rPr>
        <w:t>zky zdru</w:t>
      </w:r>
      <w:r w:rsidRPr="00845FDD">
        <w:rPr>
          <w:rFonts w:ascii="Nudista" w:hAnsi="Nudista" w:cs="Proba Pro"/>
        </w:rPr>
        <w:t>ž</w:t>
      </w:r>
      <w:r w:rsidRPr="00845FDD">
        <w:rPr>
          <w:rFonts w:ascii="Nudista" w:hAnsi="Nudista" w:cs="Arial"/>
        </w:rPr>
        <w:t>enia spolo</w:t>
      </w:r>
      <w:r w:rsidRPr="00845FDD">
        <w:rPr>
          <w:rFonts w:ascii="Nudista" w:hAnsi="Nudista" w:cs="Proba Pro CE"/>
        </w:rPr>
        <w:t>č</w:t>
      </w:r>
      <w:r w:rsidRPr="00845FDD">
        <w:rPr>
          <w:rFonts w:ascii="Nudista" w:hAnsi="Nudista" w:cs="Arial"/>
        </w:rPr>
        <w:t>ne a</w:t>
      </w:r>
      <w:r w:rsidR="00E22BDA" w:rsidRPr="00845FDD">
        <w:rPr>
          <w:rFonts w:ascii="Nudista" w:hAnsi="Nudista" w:cs="Calibri"/>
        </w:rPr>
        <w:t> </w:t>
      </w:r>
      <w:r w:rsidRPr="00845FDD">
        <w:rPr>
          <w:rFonts w:ascii="Nudista" w:hAnsi="Nudista" w:cs="Arial"/>
        </w:rPr>
        <w:t>nerozdieln</w:t>
      </w:r>
      <w:bookmarkEnd w:id="35"/>
      <w:r w:rsidR="00E22BDA" w:rsidRPr="00845FDD">
        <w:rPr>
          <w:rFonts w:ascii="Nudista" w:hAnsi="Nudista" w:cs="Arial"/>
        </w:rPr>
        <w:t>e.</w:t>
      </w:r>
    </w:p>
    <w:p w14:paraId="1EE17391" w14:textId="77777777" w:rsidR="0026786F" w:rsidRPr="00845FDD" w:rsidRDefault="0026786F" w:rsidP="00845FDD">
      <w:pPr>
        <w:pStyle w:val="SAP1"/>
        <w:widowControl/>
        <w:numPr>
          <w:ilvl w:val="0"/>
          <w:numId w:val="0"/>
        </w:numPr>
        <w:spacing w:before="0" w:after="0" w:line="240" w:lineRule="auto"/>
        <w:ind w:left="576"/>
        <w:rPr>
          <w:rFonts w:ascii="Nudista" w:hAnsi="Nudista"/>
          <w:lang w:val="sk-SK"/>
        </w:rPr>
      </w:pPr>
      <w:bookmarkStart w:id="39" w:name="_Toc524701770"/>
      <w:bookmarkStart w:id="40" w:name="_Toc97647174"/>
      <w:bookmarkStart w:id="41" w:name="_kgcv8k"/>
      <w:bookmarkStart w:id="42" w:name="_Hlk533761413"/>
    </w:p>
    <w:p w14:paraId="512CB342" w14:textId="69954769" w:rsidR="0094391B" w:rsidRPr="00845FDD" w:rsidRDefault="0094391B" w:rsidP="00845FDD">
      <w:pPr>
        <w:pStyle w:val="SAP1"/>
        <w:widowControl/>
        <w:spacing w:before="0" w:after="0" w:line="240" w:lineRule="auto"/>
        <w:rPr>
          <w:rFonts w:ascii="Nudista" w:hAnsi="Nudista"/>
          <w:lang w:val="sk-SK"/>
        </w:rPr>
      </w:pPr>
      <w:r w:rsidRPr="00845FDD">
        <w:rPr>
          <w:rFonts w:ascii="Nudista" w:hAnsi="Nudista"/>
          <w:lang w:val="sk-SK"/>
        </w:rPr>
        <w:t>Predloženie a obsah ponúk</w:t>
      </w:r>
      <w:bookmarkEnd w:id="39"/>
      <w:bookmarkEnd w:id="40"/>
    </w:p>
    <w:p w14:paraId="3AE5D035"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0D6EB6AF" w14:textId="491ECB97" w:rsidR="00B45A5D" w:rsidRPr="00845FDD" w:rsidRDefault="00B45A5D"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Ak uchádzač v lehote na predkladanie ponúk predloží viac ponúk, verejný obstarávateľ prihliada len na ponuku, ktorá bola predložená ako posledná a na ostatné ponuky hľadí ako na ponuky, ktoré boli predložené po lehote na predkladanie ponúk.</w:t>
      </w:r>
    </w:p>
    <w:p w14:paraId="41073EFC" w14:textId="57CE1933" w:rsidR="00981AEC" w:rsidRPr="00845FDD" w:rsidRDefault="0094391B"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Ak nie je v</w:t>
      </w:r>
      <w:r w:rsidRPr="00845FDD">
        <w:rPr>
          <w:rFonts w:ascii="Nudista" w:hAnsi="Nudista" w:cs="Calibri"/>
        </w:rPr>
        <w:t> </w:t>
      </w:r>
      <w:r w:rsidRPr="00845FDD">
        <w:rPr>
          <w:rFonts w:ascii="Nudista" w:hAnsi="Nudista" w:cs="Arial"/>
        </w:rPr>
        <w:t>bode 8.</w:t>
      </w:r>
      <w:r w:rsidR="008B30A3" w:rsidRPr="00845FDD">
        <w:rPr>
          <w:rFonts w:ascii="Nudista" w:hAnsi="Nudista" w:cs="Arial"/>
        </w:rPr>
        <w:t>5</w:t>
      </w:r>
      <w:r w:rsidR="00594BDE" w:rsidRPr="00845FDD">
        <w:rPr>
          <w:rFonts w:ascii="Nudista" w:hAnsi="Nudista" w:cs="Arial"/>
        </w:rPr>
        <w:t xml:space="preserve"> </w:t>
      </w:r>
      <w:r w:rsidRPr="00845FDD">
        <w:rPr>
          <w:rFonts w:ascii="Nudista" w:hAnsi="Nudista" w:cs="Arial"/>
        </w:rPr>
        <w:t xml:space="preserve">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w:t>
      </w:r>
      <w:r w:rsidRPr="00845FDD">
        <w:rPr>
          <w:rFonts w:ascii="Nudista" w:hAnsi="Nudista" w:cs="Proba Pro"/>
        </w:rPr>
        <w:t>ý</w:t>
      </w:r>
      <w:r w:rsidRPr="00845FDD">
        <w:rPr>
          <w:rFonts w:ascii="Nudista" w:hAnsi="Nudista" w:cs="Arial"/>
        </w:rPr>
        <w:t>ch podkladov uveden</w:t>
      </w:r>
      <w:r w:rsidRPr="00845FDD">
        <w:rPr>
          <w:rFonts w:ascii="Nudista" w:hAnsi="Nudista" w:cs="Proba Pro"/>
        </w:rPr>
        <w:t>é</w:t>
      </w:r>
      <w:r w:rsidRPr="00845FDD">
        <w:rPr>
          <w:rFonts w:ascii="Nudista" w:hAnsi="Nudista" w:cs="Arial"/>
        </w:rPr>
        <w:t xml:space="preserve"> inak,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 xml:space="preserve"> predklad</w:t>
      </w:r>
      <w:r w:rsidRPr="00845FDD">
        <w:rPr>
          <w:rFonts w:ascii="Nudista" w:hAnsi="Nudista" w:cs="Proba Pro"/>
        </w:rPr>
        <w:t>á</w:t>
      </w:r>
      <w:r w:rsidRPr="00845FDD">
        <w:rPr>
          <w:rFonts w:ascii="Nudista" w:hAnsi="Nudista" w:cs="Arial"/>
        </w:rPr>
        <w:t xml:space="preserve"> ponuku </w:t>
      </w:r>
      <w:r w:rsidR="00231EEF" w:rsidRPr="00845FDD">
        <w:rPr>
          <w:rFonts w:ascii="Nudista" w:hAnsi="Nudista" w:cs="Arial"/>
        </w:rPr>
        <w:br/>
      </w:r>
      <w:r w:rsidRPr="00845FDD">
        <w:rPr>
          <w:rFonts w:ascii="Nudista" w:hAnsi="Nudista" w:cs="Arial"/>
        </w:rPr>
        <w:t>v elektronickej podobe prostredn</w:t>
      </w:r>
      <w:r w:rsidRPr="00845FDD">
        <w:rPr>
          <w:rFonts w:ascii="Nudista" w:hAnsi="Nudista" w:cs="Proba Pro"/>
        </w:rPr>
        <w:t>í</w:t>
      </w:r>
      <w:r w:rsidRPr="00845FDD">
        <w:rPr>
          <w:rFonts w:ascii="Nudista" w:hAnsi="Nudista" w:cs="Arial"/>
        </w:rPr>
        <w:t>ctvom syst</w:t>
      </w:r>
      <w:r w:rsidRPr="00845FDD">
        <w:rPr>
          <w:rFonts w:ascii="Nudista" w:hAnsi="Nudista" w:cs="Proba Pro"/>
        </w:rPr>
        <w:t>é</w:t>
      </w:r>
      <w:r w:rsidRPr="00845FDD">
        <w:rPr>
          <w:rFonts w:ascii="Nudista" w:hAnsi="Nudista" w:cs="Arial"/>
        </w:rPr>
        <w:t>mu JOSEPHINE sp</w:t>
      </w:r>
      <w:r w:rsidRPr="00845FDD">
        <w:rPr>
          <w:rFonts w:ascii="Nudista" w:hAnsi="Nudista" w:cs="Proba Pro"/>
        </w:rPr>
        <w:t>ô</w:t>
      </w:r>
      <w:r w:rsidRPr="00845FDD">
        <w:rPr>
          <w:rFonts w:ascii="Nudista" w:hAnsi="Nudista" w:cs="Arial"/>
        </w:rPr>
        <w:t>sobom uveden</w:t>
      </w:r>
      <w:r w:rsidRPr="00845FDD">
        <w:rPr>
          <w:rFonts w:ascii="Nudista" w:hAnsi="Nudista" w:cs="Proba Pro"/>
        </w:rPr>
        <w:t>ý</w:t>
      </w:r>
      <w:r w:rsidRPr="00845FDD">
        <w:rPr>
          <w:rFonts w:ascii="Nudista" w:hAnsi="Nudista" w:cs="Arial"/>
        </w:rPr>
        <w:t>m v</w:t>
      </w:r>
      <w:r w:rsidRPr="00845FDD">
        <w:rPr>
          <w:rFonts w:ascii="Nudista" w:hAnsi="Nudista" w:cs="Calibri"/>
        </w:rPr>
        <w:t> </w:t>
      </w:r>
      <w:r w:rsidRPr="00845FDD">
        <w:rPr>
          <w:rFonts w:ascii="Nudista" w:hAnsi="Nudista" w:cs="Arial"/>
        </w:rPr>
        <w:t xml:space="preserve">bode 20 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ných podkladov a v lehote uvedenej v</w:t>
      </w:r>
      <w:r w:rsidRPr="00845FDD">
        <w:rPr>
          <w:rFonts w:ascii="Nudista" w:hAnsi="Nudista" w:cs="Calibri"/>
        </w:rPr>
        <w:t> </w:t>
      </w:r>
      <w:r w:rsidRPr="00845FDD">
        <w:rPr>
          <w:rFonts w:ascii="Nudista" w:hAnsi="Nudista" w:cs="Arial"/>
        </w:rPr>
        <w:t>bode 21</w:t>
      </w:r>
      <w:r w:rsidR="00183A87" w:rsidRPr="00845FDD">
        <w:rPr>
          <w:rFonts w:ascii="Nudista" w:hAnsi="Nudista" w:cs="Arial"/>
        </w:rPr>
        <w:t>.3</w:t>
      </w:r>
      <w:r w:rsidRPr="00845FDD">
        <w:rPr>
          <w:rFonts w:ascii="Nudista" w:hAnsi="Nudista" w:cs="Arial"/>
        </w:rPr>
        <w:t xml:space="preserve"> 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w:t>
      </w:r>
      <w:r w:rsidRPr="00845FDD">
        <w:rPr>
          <w:rFonts w:ascii="Nudista" w:hAnsi="Nudista" w:cs="Proba Pro"/>
        </w:rPr>
        <w:t>ý</w:t>
      </w:r>
      <w:r w:rsidRPr="00845FDD">
        <w:rPr>
          <w:rFonts w:ascii="Nudista" w:hAnsi="Nudista" w:cs="Arial"/>
        </w:rPr>
        <w:t>ch podkladov.</w:t>
      </w:r>
    </w:p>
    <w:p w14:paraId="0CBF6528" w14:textId="3B9A6D44" w:rsidR="0094391B" w:rsidRPr="00845FDD" w:rsidRDefault="0094391B" w:rsidP="00845FDD">
      <w:pPr>
        <w:pStyle w:val="Nadpis3"/>
        <w:keepNext w:val="0"/>
        <w:keepLines w:val="0"/>
        <w:numPr>
          <w:ilvl w:val="1"/>
          <w:numId w:val="147"/>
        </w:numPr>
        <w:spacing w:after="120" w:line="240" w:lineRule="auto"/>
        <w:ind w:left="567" w:hanging="567"/>
        <w:jc w:val="both"/>
        <w:rPr>
          <w:rFonts w:ascii="Nudista" w:hAnsi="Nudista" w:cs="Arial"/>
        </w:rPr>
      </w:pPr>
      <w:bookmarkStart w:id="43" w:name="_Hlk3909106"/>
      <w:r w:rsidRPr="00845FDD">
        <w:rPr>
          <w:rFonts w:ascii="Nudista" w:hAnsi="Nudista" w:cs="Arial"/>
        </w:rPr>
        <w:t xml:space="preserve">Súčasťou ponuky musia byť nasledujúce doklady / dokumenty: </w:t>
      </w:r>
    </w:p>
    <w:p w14:paraId="634444A2" w14:textId="4B114346" w:rsidR="0066774E" w:rsidRPr="00845FDD" w:rsidRDefault="0094391B" w:rsidP="00845FDD">
      <w:pPr>
        <w:pStyle w:val="Odsekzoznamu"/>
        <w:numPr>
          <w:ilvl w:val="2"/>
          <w:numId w:val="147"/>
        </w:numPr>
        <w:spacing w:after="120" w:line="240" w:lineRule="auto"/>
        <w:ind w:left="1134" w:hanging="567"/>
        <w:contextualSpacing w:val="0"/>
        <w:jc w:val="both"/>
        <w:outlineLvl w:val="1"/>
        <w:rPr>
          <w:rFonts w:ascii="Nudista" w:eastAsiaTheme="majorEastAsia" w:hAnsi="Nudista" w:cstheme="majorBidi"/>
          <w:szCs w:val="24"/>
        </w:rPr>
      </w:pPr>
      <w:r w:rsidRPr="00845FDD">
        <w:rPr>
          <w:rFonts w:ascii="Nudista" w:hAnsi="Nudista" w:cs="Arial"/>
          <w:u w:val="single"/>
        </w:rPr>
        <w:t>Identifikácia uchádzača</w:t>
      </w:r>
      <w:r w:rsidR="000F536D" w:rsidRPr="00845FDD">
        <w:rPr>
          <w:rFonts w:ascii="Nudista" w:hAnsi="Nudista" w:cs="Arial"/>
          <w:u w:val="single"/>
        </w:rPr>
        <w:t xml:space="preserve"> </w:t>
      </w:r>
      <w:r w:rsidR="003A5A72" w:rsidRPr="00845FDD">
        <w:rPr>
          <w:rFonts w:ascii="Nudista" w:eastAsiaTheme="majorEastAsia" w:hAnsi="Nudista" w:cstheme="majorBidi"/>
          <w:szCs w:val="24"/>
        </w:rPr>
        <w:t xml:space="preserve">(vrátane uvedenia kontaktnej osoby </w:t>
      </w:r>
      <w:r w:rsidR="000F536D" w:rsidRPr="00845FDD">
        <w:rPr>
          <w:rFonts w:ascii="Nudista" w:eastAsiaTheme="majorEastAsia" w:hAnsi="Nudista" w:cstheme="majorBidi"/>
          <w:szCs w:val="24"/>
        </w:rPr>
        <w:t>v min. v štruktúre meno a priezvisko kontaktnej osoby, tel. a e-mail).</w:t>
      </w:r>
    </w:p>
    <w:p w14:paraId="13DDFB0C" w14:textId="41652240" w:rsidR="007323B6" w:rsidRPr="00845FDD" w:rsidRDefault="0094391B" w:rsidP="00845FDD">
      <w:pPr>
        <w:pStyle w:val="Odsekzoznamu"/>
        <w:numPr>
          <w:ilvl w:val="2"/>
          <w:numId w:val="147"/>
        </w:numPr>
        <w:spacing w:after="120" w:line="240" w:lineRule="auto"/>
        <w:ind w:left="1134" w:hanging="567"/>
        <w:contextualSpacing w:val="0"/>
        <w:jc w:val="both"/>
        <w:outlineLvl w:val="1"/>
        <w:rPr>
          <w:rFonts w:ascii="Nudista" w:hAnsi="Nudista" w:cs="Arial"/>
        </w:rPr>
      </w:pPr>
      <w:r w:rsidRPr="00845FDD">
        <w:rPr>
          <w:rFonts w:ascii="Nudista" w:hAnsi="Nudista" w:cs="Arial"/>
          <w:u w:val="single"/>
        </w:rPr>
        <w:t>Doklady a dokumenty na preukázanie splnenia podmienok účasti</w:t>
      </w:r>
      <w:r w:rsidRPr="00845FDD">
        <w:rPr>
          <w:rFonts w:ascii="Nudista" w:hAnsi="Nudista" w:cs="Arial"/>
        </w:rPr>
        <w:t xml:space="preserve"> požadované v </w:t>
      </w:r>
      <w:r w:rsidR="00B94E8A" w:rsidRPr="00845FDD">
        <w:rPr>
          <w:rFonts w:ascii="Nudista" w:hAnsi="Nudista" w:cs="Arial"/>
        </w:rPr>
        <w:t>Č</w:t>
      </w:r>
      <w:r w:rsidRPr="00845FDD">
        <w:rPr>
          <w:rFonts w:ascii="Nudista" w:hAnsi="Nudista" w:cs="Arial"/>
        </w:rPr>
        <w:t xml:space="preserve">asti III.1 </w:t>
      </w:r>
      <w:r w:rsidRPr="00845FDD">
        <w:rPr>
          <w:rFonts w:ascii="Nudista" w:eastAsia="Arial Unicode MS" w:hAnsi="Nudista" w:cs="Arial"/>
        </w:rPr>
        <w:t>Oznámenia</w:t>
      </w:r>
      <w:r w:rsidRPr="00845FDD">
        <w:rPr>
          <w:rFonts w:ascii="Nudista" w:hAnsi="Nudista" w:cs="Arial"/>
        </w:rPr>
        <w:t xml:space="preserve"> o</w:t>
      </w:r>
      <w:r w:rsidRPr="00845FDD">
        <w:rPr>
          <w:rFonts w:ascii="Nudista" w:hAnsi="Nudista" w:cs="Calibri"/>
        </w:rPr>
        <w:t> </w:t>
      </w:r>
      <w:r w:rsidRPr="00845FDD">
        <w:rPr>
          <w:rFonts w:ascii="Nudista" w:hAnsi="Nudista" w:cs="Arial"/>
        </w:rPr>
        <w:t xml:space="preserve">vyhlásení verejného </w:t>
      </w:r>
      <w:r w:rsidRPr="00845FDD">
        <w:rPr>
          <w:rFonts w:ascii="Nudista" w:hAnsi="Nudista" w:cs="Arial"/>
          <w:bCs/>
        </w:rPr>
        <w:t>obstarávania</w:t>
      </w:r>
      <w:r w:rsidRPr="00845FDD">
        <w:rPr>
          <w:rFonts w:ascii="Nudista" w:hAnsi="Nudista" w:cs="Arial"/>
        </w:rPr>
        <w:t xml:space="preserve"> na predmet tejto zákazky uverejnenom vo Vestníku verejného obstarávania (ďalej „</w:t>
      </w:r>
      <w:r w:rsidRPr="00845FDD">
        <w:rPr>
          <w:rFonts w:ascii="Nudista" w:hAnsi="Nudista" w:cs="Arial"/>
          <w:b/>
        </w:rPr>
        <w:t>Oznámenie</w:t>
      </w:r>
      <w:r w:rsidRPr="00845FDD">
        <w:rPr>
          <w:rFonts w:ascii="Nudista" w:hAnsi="Nudista" w:cs="Arial"/>
        </w:rPr>
        <w:t>“)</w:t>
      </w:r>
      <w:r w:rsidR="00807D92" w:rsidRPr="00845FDD">
        <w:rPr>
          <w:rFonts w:ascii="Nudista" w:hAnsi="Nudista" w:cs="Arial"/>
        </w:rPr>
        <w:t xml:space="preserve"> a v Časti D. Podmienky účasti súťažných podkladov</w:t>
      </w:r>
      <w:r w:rsidRPr="00845FDD">
        <w:rPr>
          <w:rFonts w:ascii="Nudista" w:hAnsi="Nudista" w:cs="Arial"/>
        </w:rPr>
        <w:t>.</w:t>
      </w:r>
      <w:r w:rsidR="00CB15FB" w:rsidRPr="00845FDD">
        <w:rPr>
          <w:rFonts w:ascii="Nudista" w:hAnsi="Nudista" w:cs="Arial"/>
        </w:rPr>
        <w:t xml:space="preserve"> </w:t>
      </w:r>
    </w:p>
    <w:p w14:paraId="26890AF8" w14:textId="4CC3862C" w:rsidR="009D0C6F" w:rsidRPr="00845FDD" w:rsidRDefault="0094391B" w:rsidP="00845FDD">
      <w:pPr>
        <w:pStyle w:val="Odsekzoznamu"/>
        <w:numPr>
          <w:ilvl w:val="2"/>
          <w:numId w:val="147"/>
        </w:numPr>
        <w:spacing w:after="120" w:line="240" w:lineRule="auto"/>
        <w:ind w:left="1134" w:hanging="567"/>
        <w:contextualSpacing w:val="0"/>
        <w:jc w:val="both"/>
        <w:outlineLvl w:val="1"/>
        <w:rPr>
          <w:rFonts w:ascii="Nudista" w:hAnsi="Nudista" w:cs="Arial"/>
        </w:rPr>
      </w:pPr>
      <w:r w:rsidRPr="00845FDD">
        <w:rPr>
          <w:rFonts w:ascii="Nudista" w:eastAsia="Arial Unicode MS" w:hAnsi="Nudista" w:cs="Arial"/>
          <w:u w:val="single"/>
        </w:rPr>
        <w:t>Návrh</w:t>
      </w:r>
      <w:r w:rsidRPr="00845FDD">
        <w:rPr>
          <w:rFonts w:ascii="Nudista" w:hAnsi="Nudista" w:cs="Arial"/>
          <w:u w:val="single"/>
        </w:rPr>
        <w:t xml:space="preserve"> </w:t>
      </w:r>
      <w:r w:rsidR="00FF5577">
        <w:rPr>
          <w:rFonts w:ascii="Nudista" w:hAnsi="Nudista" w:cs="Arial"/>
          <w:u w:val="single"/>
        </w:rPr>
        <w:t>rámcovej dohody</w:t>
      </w:r>
      <w:r w:rsidRPr="00845FDD">
        <w:rPr>
          <w:rFonts w:ascii="Nudista" w:hAnsi="Nudista" w:cs="Arial"/>
        </w:rPr>
        <w:t xml:space="preserve"> vypracovaný podľa </w:t>
      </w:r>
      <w:r w:rsidR="006553D5" w:rsidRPr="00845FDD">
        <w:rPr>
          <w:rFonts w:ascii="Nudista" w:hAnsi="Nudista" w:cs="Arial"/>
        </w:rPr>
        <w:t xml:space="preserve">Prílohy </w:t>
      </w:r>
      <w:r w:rsidR="00807D92" w:rsidRPr="00845FDD">
        <w:rPr>
          <w:rFonts w:ascii="Nudista" w:hAnsi="Nudista" w:cs="Arial"/>
        </w:rPr>
        <w:t>E</w:t>
      </w:r>
      <w:r w:rsidR="006553D5" w:rsidRPr="00845FDD">
        <w:rPr>
          <w:rFonts w:ascii="Nudista" w:hAnsi="Nudista" w:cs="Arial"/>
        </w:rPr>
        <w:t>.1</w:t>
      </w:r>
      <w:r w:rsidR="002A5ECD" w:rsidRPr="00845FDD">
        <w:rPr>
          <w:rFonts w:ascii="Nudista" w:hAnsi="Nudista" w:cs="Arial"/>
        </w:rPr>
        <w:t xml:space="preserve"> </w:t>
      </w:r>
      <w:r w:rsidRPr="00845FDD">
        <w:rPr>
          <w:rFonts w:ascii="Nudista" w:hAnsi="Nudista" w:cs="Arial"/>
        </w:rPr>
        <w:t>týchto súťažných podkladov</w:t>
      </w:r>
      <w:r w:rsidR="000B2F59">
        <w:rPr>
          <w:rFonts w:ascii="Nudista" w:hAnsi="Nudista" w:cs="Arial"/>
        </w:rPr>
        <w:t xml:space="preserve">, vrátane </w:t>
      </w:r>
      <w:r w:rsidR="000B2F59" w:rsidRPr="00101FAA">
        <w:rPr>
          <w:rFonts w:ascii="Nudista" w:hAnsi="Nudista" w:cs="Arial"/>
        </w:rPr>
        <w:t xml:space="preserve">Prílohy č. 1 </w:t>
      </w:r>
      <w:r w:rsidR="00667A22">
        <w:rPr>
          <w:rFonts w:ascii="Nudista" w:hAnsi="Nudista" w:cs="Arial"/>
        </w:rPr>
        <w:t xml:space="preserve">a 3 </w:t>
      </w:r>
      <w:r w:rsidR="000B2F59" w:rsidRPr="00101FAA">
        <w:rPr>
          <w:rFonts w:ascii="Nudista" w:hAnsi="Nudista" w:cs="Arial"/>
        </w:rPr>
        <w:t>Zmluvy</w:t>
      </w:r>
      <w:r w:rsidR="007323B6" w:rsidRPr="00101FAA">
        <w:rPr>
          <w:rFonts w:ascii="Nudista" w:hAnsi="Nudista" w:cs="Proba Pro"/>
          <w:color w:val="000000"/>
        </w:rPr>
        <w:t>.</w:t>
      </w:r>
      <w:r w:rsidR="007323B6" w:rsidRPr="00845FDD">
        <w:rPr>
          <w:rFonts w:ascii="Nudista" w:hAnsi="Nudista" w:cs="Proba Pro"/>
          <w:color w:val="000000"/>
        </w:rPr>
        <w:t xml:space="preserve"> </w:t>
      </w:r>
    </w:p>
    <w:p w14:paraId="4C74A972" w14:textId="1D50C537" w:rsidR="000753E7" w:rsidRPr="00845FDD" w:rsidRDefault="0094391B" w:rsidP="00845FDD">
      <w:pPr>
        <w:pStyle w:val="Odsekzoznamu"/>
        <w:numPr>
          <w:ilvl w:val="2"/>
          <w:numId w:val="147"/>
        </w:numPr>
        <w:spacing w:after="120" w:line="240" w:lineRule="auto"/>
        <w:ind w:left="1134" w:hanging="567"/>
        <w:contextualSpacing w:val="0"/>
        <w:jc w:val="both"/>
        <w:outlineLvl w:val="1"/>
        <w:rPr>
          <w:rFonts w:ascii="Nudista" w:hAnsi="Nudista" w:cs="Arial"/>
        </w:rPr>
      </w:pPr>
      <w:r w:rsidRPr="00845FDD">
        <w:rPr>
          <w:rFonts w:ascii="Nudista" w:eastAsia="Arial Unicode MS" w:hAnsi="Nudista" w:cs="Arial"/>
          <w:u w:val="single"/>
        </w:rPr>
        <w:t>Doklad o</w:t>
      </w:r>
      <w:r w:rsidRPr="00845FDD">
        <w:rPr>
          <w:rFonts w:ascii="Nudista" w:eastAsia="Arial Unicode MS" w:hAnsi="Nudista" w:cs="Calibri"/>
          <w:u w:val="single"/>
        </w:rPr>
        <w:t> </w:t>
      </w:r>
      <w:r w:rsidRPr="00845FDD">
        <w:rPr>
          <w:rFonts w:ascii="Nudista" w:eastAsia="Arial Unicode MS" w:hAnsi="Nudista" w:cs="Arial"/>
          <w:u w:val="single"/>
        </w:rPr>
        <w:t>zložení zábezpeky</w:t>
      </w:r>
      <w:r w:rsidRPr="00845FDD">
        <w:rPr>
          <w:rFonts w:ascii="Nudista" w:eastAsia="Arial Unicode MS" w:hAnsi="Nudista" w:cs="Arial"/>
        </w:rPr>
        <w:t xml:space="preserve"> podľa bodu 16 tejto časti súťažných podkladov vo forme stanovenej v</w:t>
      </w:r>
      <w:r w:rsidRPr="00845FDD">
        <w:rPr>
          <w:rFonts w:ascii="Nudista" w:eastAsia="Arial Unicode MS" w:hAnsi="Nudista" w:cs="Calibri"/>
        </w:rPr>
        <w:t> </w:t>
      </w:r>
      <w:r w:rsidRPr="00845FDD">
        <w:rPr>
          <w:rFonts w:ascii="Nudista" w:eastAsia="Arial Unicode MS" w:hAnsi="Nudista" w:cs="Arial"/>
        </w:rPr>
        <w:t>bode 8.</w:t>
      </w:r>
      <w:r w:rsidR="008B30A3" w:rsidRPr="00845FDD">
        <w:rPr>
          <w:rFonts w:ascii="Nudista" w:eastAsia="Arial Unicode MS" w:hAnsi="Nudista" w:cs="Arial"/>
        </w:rPr>
        <w:t>5</w:t>
      </w:r>
      <w:r w:rsidR="00D2715F" w:rsidRPr="00845FDD">
        <w:rPr>
          <w:rFonts w:ascii="Nudista" w:eastAsia="Arial Unicode MS" w:hAnsi="Nudista" w:cs="Arial"/>
        </w:rPr>
        <w:t xml:space="preserve"> </w:t>
      </w:r>
      <w:r w:rsidRPr="00845FDD">
        <w:rPr>
          <w:rFonts w:ascii="Nudista" w:eastAsia="Arial Unicode MS" w:hAnsi="Nudista" w:cs="Arial"/>
        </w:rPr>
        <w:t xml:space="preserve">tejto časti súťažných podkladov. </w:t>
      </w:r>
    </w:p>
    <w:p w14:paraId="53CEE911" w14:textId="68B2CCBB" w:rsidR="000753E7" w:rsidRPr="00845FDD" w:rsidRDefault="000753E7" w:rsidP="00845FDD">
      <w:pPr>
        <w:pStyle w:val="Odsekzoznamu"/>
        <w:numPr>
          <w:ilvl w:val="2"/>
          <w:numId w:val="147"/>
        </w:numPr>
        <w:spacing w:after="120" w:line="240" w:lineRule="auto"/>
        <w:ind w:left="1134" w:hanging="567"/>
        <w:contextualSpacing w:val="0"/>
        <w:jc w:val="both"/>
        <w:outlineLvl w:val="1"/>
        <w:rPr>
          <w:rFonts w:ascii="Nudista" w:hAnsi="Nudista" w:cs="Arial"/>
        </w:rPr>
      </w:pPr>
      <w:r w:rsidRPr="00845FDD">
        <w:rPr>
          <w:rFonts w:ascii="Nudista" w:eastAsia="Arial Unicode MS" w:hAnsi="Nudista" w:cs="Arial"/>
          <w:noProof/>
          <w:u w:val="single"/>
        </w:rPr>
        <w:t>Čestné vyhlásenie uchádzača o</w:t>
      </w:r>
      <w:r w:rsidR="00120E16" w:rsidRPr="00845FDD">
        <w:rPr>
          <w:rFonts w:ascii="Nudista" w:eastAsia="Arial Unicode MS" w:hAnsi="Nudista" w:cs="Calibri"/>
          <w:noProof/>
          <w:u w:val="single"/>
        </w:rPr>
        <w:t> </w:t>
      </w:r>
      <w:r w:rsidR="00120E16" w:rsidRPr="00845FDD">
        <w:rPr>
          <w:rFonts w:ascii="Nudista" w:eastAsia="Arial Unicode MS" w:hAnsi="Nudista" w:cs="Arial"/>
          <w:noProof/>
          <w:u w:val="single"/>
        </w:rPr>
        <w:t>akcept</w:t>
      </w:r>
      <w:r w:rsidR="006224AF" w:rsidRPr="00845FDD">
        <w:rPr>
          <w:rFonts w:ascii="Nudista" w:eastAsia="Arial Unicode MS" w:hAnsi="Nudista" w:cs="Arial"/>
          <w:noProof/>
          <w:u w:val="single"/>
        </w:rPr>
        <w:t>á</w:t>
      </w:r>
      <w:r w:rsidR="00120E16" w:rsidRPr="00845FDD">
        <w:rPr>
          <w:rFonts w:ascii="Nudista" w:eastAsia="Arial Unicode MS" w:hAnsi="Nudista" w:cs="Arial"/>
          <w:noProof/>
          <w:u w:val="single"/>
        </w:rPr>
        <w:t xml:space="preserve">cii podmienok verejnej súťaže a o </w:t>
      </w:r>
      <w:r w:rsidRPr="00845FDD">
        <w:rPr>
          <w:rFonts w:ascii="Nudista" w:eastAsia="Arial Unicode MS" w:hAnsi="Nudista" w:cs="Arial"/>
          <w:noProof/>
          <w:u w:val="single"/>
        </w:rPr>
        <w:t>nepr</w:t>
      </w:r>
      <w:r w:rsidRPr="00845FDD">
        <w:rPr>
          <w:rFonts w:ascii="Nudista" w:eastAsia="Arial Unicode MS" w:hAnsi="Nudista" w:cs="Proba Pro"/>
          <w:noProof/>
          <w:u w:val="single"/>
        </w:rPr>
        <w:t>í</w:t>
      </w:r>
      <w:r w:rsidRPr="00845FDD">
        <w:rPr>
          <w:rFonts w:ascii="Nudista" w:eastAsia="Arial Unicode MS" w:hAnsi="Nudista" w:cs="Arial"/>
          <w:noProof/>
          <w:u w:val="single"/>
        </w:rPr>
        <w:t>tomnosti konfliktu z</w:t>
      </w:r>
      <w:r w:rsidRPr="00845FDD">
        <w:rPr>
          <w:rFonts w:ascii="Nudista" w:eastAsia="Arial Unicode MS" w:hAnsi="Nudista" w:cs="Proba Pro"/>
          <w:noProof/>
          <w:u w:val="single"/>
        </w:rPr>
        <w:t>á</w:t>
      </w:r>
      <w:r w:rsidRPr="00845FDD">
        <w:rPr>
          <w:rFonts w:ascii="Nudista" w:eastAsia="Arial Unicode MS" w:hAnsi="Nudista" w:cs="Arial"/>
          <w:noProof/>
          <w:u w:val="single"/>
        </w:rPr>
        <w:t>ujmov</w:t>
      </w:r>
      <w:r w:rsidRPr="00845FDD">
        <w:rPr>
          <w:rFonts w:ascii="Nudista" w:eastAsia="Arial Unicode MS" w:hAnsi="Nudista" w:cs="Arial"/>
          <w:noProof/>
        </w:rPr>
        <w:t xml:space="preserve"> vypracovan</w:t>
      </w:r>
      <w:r w:rsidRPr="00845FDD">
        <w:rPr>
          <w:rFonts w:ascii="Nudista" w:eastAsia="Arial Unicode MS" w:hAnsi="Nudista" w:cs="Proba Pro"/>
          <w:noProof/>
        </w:rPr>
        <w:t>é</w:t>
      </w:r>
      <w:r w:rsidRPr="00845FDD">
        <w:rPr>
          <w:rFonts w:ascii="Nudista" w:eastAsia="Arial Unicode MS" w:hAnsi="Nudista" w:cs="Arial"/>
          <w:noProof/>
        </w:rPr>
        <w:t xml:space="preserve"> pod</w:t>
      </w:r>
      <w:r w:rsidRPr="00845FDD">
        <w:rPr>
          <w:rFonts w:ascii="Nudista" w:eastAsia="Arial Unicode MS" w:hAnsi="Nudista" w:cs="Proba Pro CE"/>
          <w:noProof/>
        </w:rPr>
        <w:t>ľ</w:t>
      </w:r>
      <w:r w:rsidRPr="00845FDD">
        <w:rPr>
          <w:rFonts w:ascii="Nudista" w:eastAsia="Arial Unicode MS" w:hAnsi="Nudista" w:cs="Arial"/>
          <w:noProof/>
        </w:rPr>
        <w:t xml:space="preserve">a </w:t>
      </w:r>
      <w:r w:rsidRPr="00845FDD">
        <w:rPr>
          <w:rFonts w:ascii="Nudista" w:eastAsia="Arial Unicode MS" w:hAnsi="Nudista" w:cs="Arial"/>
          <w:noProof/>
          <w:lang w:eastAsia="sk-SK"/>
        </w:rPr>
        <w:t>Prílohy</w:t>
      </w:r>
      <w:r w:rsidRPr="00845FDD">
        <w:rPr>
          <w:rFonts w:ascii="Nudista" w:eastAsia="Arial Unicode MS" w:hAnsi="Nudista" w:cs="Arial"/>
          <w:noProof/>
        </w:rPr>
        <w:t xml:space="preserve"> A.</w:t>
      </w:r>
      <w:r w:rsidR="00E609A7" w:rsidRPr="00845FDD">
        <w:rPr>
          <w:rFonts w:ascii="Nudista" w:eastAsia="Arial Unicode MS" w:hAnsi="Nudista" w:cs="Arial"/>
          <w:noProof/>
        </w:rPr>
        <w:t>1</w:t>
      </w:r>
      <w:r w:rsidRPr="00845FDD">
        <w:rPr>
          <w:rFonts w:ascii="Nudista" w:eastAsia="Arial Unicode MS" w:hAnsi="Nudista" w:cs="Arial"/>
          <w:noProof/>
        </w:rPr>
        <w:t xml:space="preserve"> týchto súťažných podkladov.</w:t>
      </w:r>
    </w:p>
    <w:p w14:paraId="52560D56" w14:textId="3EAA87B4" w:rsidR="00F04B92" w:rsidRPr="00845FDD" w:rsidRDefault="0094391B" w:rsidP="00845FDD">
      <w:pPr>
        <w:pStyle w:val="Odsekzoznamu"/>
        <w:numPr>
          <w:ilvl w:val="2"/>
          <w:numId w:val="147"/>
        </w:numPr>
        <w:spacing w:after="120" w:line="240" w:lineRule="auto"/>
        <w:ind w:left="1134" w:hanging="567"/>
        <w:contextualSpacing w:val="0"/>
        <w:jc w:val="both"/>
        <w:outlineLvl w:val="1"/>
        <w:rPr>
          <w:rFonts w:ascii="Nudista" w:hAnsi="Nudista" w:cs="Arial"/>
          <w:b/>
        </w:rPr>
      </w:pPr>
      <w:r w:rsidRPr="00845FDD">
        <w:rPr>
          <w:rFonts w:ascii="Nudista" w:hAnsi="Nudista" w:cs="Proba Pro"/>
          <w:color w:val="000000"/>
          <w:u w:val="single"/>
        </w:rPr>
        <w:t xml:space="preserve">Návrh </w:t>
      </w:r>
      <w:r w:rsidRPr="00845FDD">
        <w:rPr>
          <w:rFonts w:ascii="Nudista" w:hAnsi="Nudista" w:cs="Arial"/>
          <w:bCs/>
          <w:u w:val="single"/>
        </w:rPr>
        <w:t>na</w:t>
      </w:r>
      <w:r w:rsidRPr="00845FDD">
        <w:rPr>
          <w:rFonts w:ascii="Nudista" w:hAnsi="Nudista" w:cs="Proba Pro"/>
          <w:color w:val="000000"/>
          <w:u w:val="single"/>
        </w:rPr>
        <w:t xml:space="preserve"> plnenie kritéria</w:t>
      </w:r>
      <w:r w:rsidRPr="00845FDD">
        <w:rPr>
          <w:rFonts w:ascii="Nudista" w:hAnsi="Nudista" w:cs="Proba Pro CE"/>
          <w:color w:val="000000"/>
        </w:rPr>
        <w:t xml:space="preserve"> predložený formou vyplnenej tabuľky podľa vzoru v</w:t>
      </w:r>
      <w:r w:rsidRPr="00845FDD">
        <w:rPr>
          <w:rFonts w:ascii="Nudista" w:hAnsi="Nudista" w:cs="Calibri"/>
          <w:color w:val="000000"/>
        </w:rPr>
        <w:t> </w:t>
      </w:r>
      <w:r w:rsidRPr="00845FDD">
        <w:rPr>
          <w:rFonts w:ascii="Nudista" w:hAnsi="Nudista" w:cs="Proba Pro CE"/>
          <w:color w:val="000000"/>
        </w:rPr>
        <w:t xml:space="preserve">Prílohe </w:t>
      </w:r>
      <w:r w:rsidR="000753E7" w:rsidRPr="00845FDD">
        <w:rPr>
          <w:rFonts w:ascii="Nudista" w:hAnsi="Nudista" w:cs="Proba Pro CE"/>
          <w:color w:val="000000"/>
        </w:rPr>
        <w:t>C.</w:t>
      </w:r>
      <w:r w:rsidRPr="00845FDD">
        <w:rPr>
          <w:rFonts w:ascii="Nudista" w:hAnsi="Nudista" w:cs="Proba Pro CE"/>
          <w:color w:val="000000"/>
        </w:rPr>
        <w:t xml:space="preserve">1 </w:t>
      </w:r>
      <w:r w:rsidRPr="00845FDD">
        <w:rPr>
          <w:rFonts w:ascii="Nudista" w:hAnsi="Nudista" w:cs="Arial"/>
          <w:bCs/>
        </w:rPr>
        <w:t>Návrh</w:t>
      </w:r>
      <w:r w:rsidRPr="00845FDD">
        <w:rPr>
          <w:rFonts w:ascii="Nudista" w:hAnsi="Nudista" w:cs="Proba Pro CE"/>
          <w:color w:val="000000"/>
        </w:rPr>
        <w:t xml:space="preserve"> uchádzača na plnenie kritéria týchto súťažných podkladov</w:t>
      </w:r>
      <w:r w:rsidR="00542664" w:rsidRPr="00845FDD">
        <w:rPr>
          <w:rFonts w:ascii="Nudista" w:hAnsi="Nudista" w:cs="Proba Pro CE"/>
          <w:color w:val="000000"/>
        </w:rPr>
        <w:t>.</w:t>
      </w:r>
      <w:r w:rsidR="007323B6" w:rsidRPr="00845FDD">
        <w:rPr>
          <w:rFonts w:ascii="Nudista" w:hAnsi="Nudista" w:cs="Proba Pro CE"/>
          <w:color w:val="000000"/>
        </w:rPr>
        <w:t xml:space="preserve"> </w:t>
      </w:r>
      <w:bookmarkEnd w:id="43"/>
    </w:p>
    <w:p w14:paraId="63F55956" w14:textId="2F24CB20" w:rsidR="00F04B92" w:rsidRPr="00845FDD" w:rsidRDefault="00807D92" w:rsidP="00845FDD">
      <w:pPr>
        <w:pStyle w:val="Odsekzoznamu"/>
        <w:numPr>
          <w:ilvl w:val="2"/>
          <w:numId w:val="147"/>
        </w:numPr>
        <w:spacing w:after="120" w:line="240" w:lineRule="auto"/>
        <w:ind w:left="1134" w:hanging="567"/>
        <w:contextualSpacing w:val="0"/>
        <w:jc w:val="both"/>
        <w:outlineLvl w:val="1"/>
        <w:rPr>
          <w:rFonts w:ascii="Nudista" w:hAnsi="Nudista" w:cs="Arial"/>
          <w:b/>
        </w:rPr>
      </w:pPr>
      <w:r w:rsidRPr="00845FDD">
        <w:rPr>
          <w:rFonts w:ascii="Nudista" w:hAnsi="Nudista" w:cs="Proba Pro"/>
          <w:color w:val="000000"/>
          <w:u w:val="single"/>
        </w:rPr>
        <w:t>Cenová tabuľka</w:t>
      </w:r>
      <w:r w:rsidRPr="00845FDD">
        <w:rPr>
          <w:rFonts w:ascii="Nudista" w:hAnsi="Nudista" w:cs="Proba Pro CE"/>
          <w:color w:val="000000"/>
        </w:rPr>
        <w:t xml:space="preserve"> vyplnená v súlade </w:t>
      </w:r>
      <w:r w:rsidRPr="00845FDD">
        <w:rPr>
          <w:rFonts w:ascii="Nudista" w:hAnsi="Nudista"/>
        </w:rPr>
        <w:t>s podmienkami Časti C. Spôsob určenia ceny a podľa vzoru uvedenom v Prílohe C.2</w:t>
      </w:r>
      <w:r w:rsidR="002C5579" w:rsidRPr="00845FDD">
        <w:rPr>
          <w:rFonts w:ascii="Nudista" w:hAnsi="Nudista"/>
        </w:rPr>
        <w:t xml:space="preserve"> </w:t>
      </w:r>
      <w:r w:rsidRPr="00845FDD">
        <w:rPr>
          <w:rFonts w:ascii="Nudista" w:hAnsi="Nudista"/>
        </w:rPr>
        <w:t>Cenová tabuľka súťažných podkladov</w:t>
      </w:r>
      <w:r w:rsidRPr="00845FDD">
        <w:rPr>
          <w:rFonts w:ascii="Nudista" w:eastAsia="Arial Unicode MS" w:hAnsi="Nudista" w:cs="Arial"/>
        </w:rPr>
        <w:t>.</w:t>
      </w:r>
      <w:r w:rsidRPr="00845FDD">
        <w:rPr>
          <w:rFonts w:ascii="Nudista" w:hAnsi="Nudista" w:cs="Proba Pro"/>
          <w:b/>
          <w:color w:val="000000"/>
        </w:rPr>
        <w:t xml:space="preserve"> </w:t>
      </w:r>
    </w:p>
    <w:p w14:paraId="5778867D" w14:textId="15A5C3AD" w:rsidR="00234373" w:rsidRPr="00845FDD" w:rsidRDefault="00234373" w:rsidP="00845FDD">
      <w:pPr>
        <w:pStyle w:val="Odsekzoznamu"/>
        <w:numPr>
          <w:ilvl w:val="2"/>
          <w:numId w:val="147"/>
        </w:numPr>
        <w:spacing w:after="120" w:line="240" w:lineRule="auto"/>
        <w:ind w:left="1134" w:hanging="567"/>
        <w:contextualSpacing w:val="0"/>
        <w:jc w:val="both"/>
        <w:outlineLvl w:val="1"/>
        <w:rPr>
          <w:rFonts w:ascii="Nudista" w:hAnsi="Nudista" w:cs="Arial"/>
        </w:rPr>
      </w:pPr>
      <w:r w:rsidRPr="00845FDD">
        <w:rPr>
          <w:rFonts w:ascii="Nudista" w:hAnsi="Nudista"/>
          <w:u w:val="single"/>
        </w:rPr>
        <w:t>K</w:t>
      </w:r>
      <w:r w:rsidRPr="00845FDD">
        <w:rPr>
          <w:rFonts w:ascii="Nudista" w:hAnsi="Nudista" w:cs="Proba Pro"/>
          <w:u w:val="single"/>
        </w:rPr>
        <w:t>ó</w:t>
      </w:r>
      <w:r w:rsidRPr="00845FDD">
        <w:rPr>
          <w:rFonts w:ascii="Nudista" w:hAnsi="Nudista"/>
          <w:u w:val="single"/>
        </w:rPr>
        <w:t>pia ponuky</w:t>
      </w:r>
      <w:r w:rsidRPr="00845FDD">
        <w:rPr>
          <w:rFonts w:ascii="Nudista" w:hAnsi="Nudista"/>
        </w:rPr>
        <w:t xml:space="preserve"> </w:t>
      </w:r>
      <w:r w:rsidR="00C8577F" w:rsidRPr="00845FDD">
        <w:rPr>
          <w:rFonts w:ascii="Nudista" w:hAnsi="Nudista"/>
        </w:rPr>
        <w:t>bez dokladov a</w:t>
      </w:r>
      <w:r w:rsidR="00C8577F" w:rsidRPr="00845FDD">
        <w:rPr>
          <w:rFonts w:ascii="Nudista" w:hAnsi="Nudista" w:cs="Calibri"/>
        </w:rPr>
        <w:t> </w:t>
      </w:r>
      <w:r w:rsidR="00C8577F" w:rsidRPr="00845FDD">
        <w:rPr>
          <w:rFonts w:ascii="Nudista" w:hAnsi="Nudista"/>
        </w:rPr>
        <w:t>dokumentov pod</w:t>
      </w:r>
      <w:r w:rsidR="00C8577F" w:rsidRPr="00845FDD">
        <w:rPr>
          <w:rFonts w:ascii="Nudista" w:hAnsi="Nudista" w:cs="Proba Pro"/>
        </w:rPr>
        <w:t>ľ</w:t>
      </w:r>
      <w:r w:rsidR="00C8577F" w:rsidRPr="00845FDD">
        <w:rPr>
          <w:rFonts w:ascii="Nudista" w:hAnsi="Nudista"/>
        </w:rPr>
        <w:t>a bodu 8.</w:t>
      </w:r>
      <w:r w:rsidR="0091358A" w:rsidRPr="00845FDD">
        <w:rPr>
          <w:rFonts w:ascii="Nudista" w:hAnsi="Nudista"/>
        </w:rPr>
        <w:t>3</w:t>
      </w:r>
      <w:r w:rsidR="00C8577F" w:rsidRPr="00845FDD">
        <w:rPr>
          <w:rFonts w:ascii="Nudista" w:hAnsi="Nudista"/>
        </w:rPr>
        <w:t>.</w:t>
      </w:r>
      <w:r w:rsidR="000F536D" w:rsidRPr="00845FDD">
        <w:rPr>
          <w:rFonts w:ascii="Nudista" w:hAnsi="Nudista"/>
        </w:rPr>
        <w:t>2</w:t>
      </w:r>
      <w:r w:rsidR="00C8577F" w:rsidRPr="00845FDD">
        <w:rPr>
          <w:rFonts w:ascii="Nudista" w:hAnsi="Nudista"/>
        </w:rPr>
        <w:t xml:space="preserve"> vyššie </w:t>
      </w:r>
      <w:r w:rsidRPr="00845FDD">
        <w:rPr>
          <w:rFonts w:ascii="Nudista" w:hAnsi="Nudista"/>
        </w:rPr>
        <w:t>vo vyhotovení, ktoré umožní nezverejnenie dôverných informácií v</w:t>
      </w:r>
      <w:r w:rsidRPr="00845FDD">
        <w:rPr>
          <w:rFonts w:ascii="Nudista" w:hAnsi="Nudista" w:cs="Calibri"/>
        </w:rPr>
        <w:t> </w:t>
      </w:r>
      <w:r w:rsidRPr="00845FDD">
        <w:rPr>
          <w:rFonts w:ascii="Nudista" w:hAnsi="Nudista"/>
        </w:rPr>
        <w:t>súlade s</w:t>
      </w:r>
      <w:r w:rsidRPr="00845FDD">
        <w:rPr>
          <w:rFonts w:ascii="Nudista" w:hAnsi="Nudista" w:cs="Calibri"/>
        </w:rPr>
        <w:t> </w:t>
      </w:r>
      <w:r w:rsidRPr="00845FDD">
        <w:rPr>
          <w:rFonts w:ascii="Nudista" w:hAnsi="Nudista"/>
        </w:rPr>
        <w:t>bodom 8.</w:t>
      </w:r>
      <w:r w:rsidR="00C148E4" w:rsidRPr="00845FDD">
        <w:rPr>
          <w:rFonts w:ascii="Nudista" w:hAnsi="Nudista"/>
        </w:rPr>
        <w:t>8</w:t>
      </w:r>
      <w:r w:rsidRPr="00845FDD">
        <w:rPr>
          <w:rFonts w:ascii="Nudista" w:hAnsi="Nudista"/>
        </w:rPr>
        <w:t xml:space="preserve"> tejto časti súťažných podkladov nižšie.</w:t>
      </w:r>
    </w:p>
    <w:p w14:paraId="6085AB10" w14:textId="77777777" w:rsidR="008B30A3" w:rsidRPr="00845FDD" w:rsidRDefault="008B30A3" w:rsidP="00845FDD">
      <w:pPr>
        <w:pStyle w:val="Nadpis3"/>
        <w:keepNext w:val="0"/>
        <w:keepLines w:val="0"/>
        <w:numPr>
          <w:ilvl w:val="1"/>
          <w:numId w:val="147"/>
        </w:numPr>
        <w:spacing w:after="120" w:line="240" w:lineRule="auto"/>
        <w:ind w:left="567" w:hanging="567"/>
        <w:jc w:val="both"/>
        <w:rPr>
          <w:rFonts w:ascii="Nudista" w:hAnsi="Nudista" w:cs="Arial"/>
          <w:szCs w:val="20"/>
        </w:rPr>
      </w:pPr>
      <w:r w:rsidRPr="00845FDD">
        <w:rPr>
          <w:rFonts w:ascii="Nudista" w:hAnsi="Nudista" w:cs="Arial"/>
          <w:szCs w:val="20"/>
        </w:rPr>
        <w:t>Každá z vyššie uvedených častí ponuky (pokiaľ z</w:t>
      </w:r>
      <w:r w:rsidRPr="00845FDD">
        <w:rPr>
          <w:rFonts w:ascii="Nudista" w:hAnsi="Nudista" w:cs="Calibri"/>
          <w:szCs w:val="20"/>
        </w:rPr>
        <w:t> </w:t>
      </w:r>
      <w:r w:rsidRPr="00845FDD">
        <w:rPr>
          <w:rFonts w:ascii="Nudista" w:hAnsi="Nudista" w:cs="Arial"/>
          <w:szCs w:val="20"/>
        </w:rPr>
        <w:t xml:space="preserve">bodu 8.5 tejto </w:t>
      </w:r>
      <w:r w:rsidRPr="00845FDD">
        <w:rPr>
          <w:rFonts w:ascii="Nudista" w:hAnsi="Nudista" w:cs="Proba Pro CE"/>
          <w:szCs w:val="20"/>
        </w:rPr>
        <w:t>č</w:t>
      </w:r>
      <w:r w:rsidRPr="00845FDD">
        <w:rPr>
          <w:rFonts w:ascii="Nudista" w:hAnsi="Nudista" w:cs="Arial"/>
          <w:szCs w:val="20"/>
        </w:rPr>
        <w:t>asti s</w:t>
      </w:r>
      <w:r w:rsidRPr="00845FDD">
        <w:rPr>
          <w:rFonts w:ascii="Nudista" w:hAnsi="Nudista" w:cs="Proba Pro CE"/>
          <w:szCs w:val="20"/>
        </w:rPr>
        <w:t>úť</w:t>
      </w:r>
      <w:r w:rsidRPr="00845FDD">
        <w:rPr>
          <w:rFonts w:ascii="Nudista" w:hAnsi="Nudista" w:cs="Arial"/>
          <w:szCs w:val="20"/>
        </w:rPr>
        <w:t>a</w:t>
      </w:r>
      <w:r w:rsidRPr="00845FDD">
        <w:rPr>
          <w:rFonts w:ascii="Nudista" w:hAnsi="Nudista" w:cs="Proba Pro"/>
          <w:szCs w:val="20"/>
        </w:rPr>
        <w:t>ž</w:t>
      </w:r>
      <w:r w:rsidRPr="00845FDD">
        <w:rPr>
          <w:rFonts w:ascii="Nudista" w:hAnsi="Nudista" w:cs="Arial"/>
          <w:szCs w:val="20"/>
        </w:rPr>
        <w:t>n</w:t>
      </w:r>
      <w:r w:rsidRPr="00845FDD">
        <w:rPr>
          <w:rFonts w:ascii="Nudista" w:hAnsi="Nudista" w:cs="Proba Pro"/>
          <w:szCs w:val="20"/>
        </w:rPr>
        <w:t>ý</w:t>
      </w:r>
      <w:r w:rsidRPr="00845FDD">
        <w:rPr>
          <w:rFonts w:ascii="Nudista" w:hAnsi="Nudista" w:cs="Arial"/>
          <w:szCs w:val="20"/>
        </w:rPr>
        <w:t>ch podkladov nevyplýva inak) musí byť v</w:t>
      </w:r>
      <w:r w:rsidRPr="00845FDD">
        <w:rPr>
          <w:rFonts w:ascii="Nudista" w:hAnsi="Nudista" w:cs="Calibri"/>
          <w:szCs w:val="20"/>
        </w:rPr>
        <w:t> </w:t>
      </w:r>
      <w:r w:rsidRPr="00845FDD">
        <w:rPr>
          <w:rFonts w:ascii="Nudista" w:hAnsi="Nudista" w:cs="Arial"/>
          <w:szCs w:val="20"/>
        </w:rPr>
        <w:t>prípade:</w:t>
      </w:r>
    </w:p>
    <w:p w14:paraId="0300688C" w14:textId="77777777" w:rsidR="008B30A3" w:rsidRPr="00845FDD" w:rsidRDefault="008B30A3" w:rsidP="00845FDD">
      <w:pPr>
        <w:pStyle w:val="Nadpis3"/>
        <w:keepNext w:val="0"/>
        <w:keepLines w:val="0"/>
        <w:numPr>
          <w:ilvl w:val="2"/>
          <w:numId w:val="147"/>
        </w:numPr>
        <w:spacing w:after="120" w:line="240" w:lineRule="auto"/>
        <w:ind w:left="1134" w:hanging="568"/>
        <w:jc w:val="both"/>
        <w:rPr>
          <w:rFonts w:ascii="Nudista" w:hAnsi="Nudista" w:cs="Arial"/>
          <w:szCs w:val="20"/>
        </w:rPr>
      </w:pPr>
      <w:r w:rsidRPr="00845FDD">
        <w:rPr>
          <w:rFonts w:ascii="Nudista" w:hAnsi="Nudista" w:cs="Arial"/>
          <w:szCs w:val="20"/>
        </w:rPr>
        <w:t xml:space="preserve">dokumentu vydaného uchádzačom - </w:t>
      </w:r>
      <w:r w:rsidRPr="00845FDD">
        <w:rPr>
          <w:rFonts w:ascii="Nudista" w:hAnsi="Nudista" w:cs="Arial"/>
          <w:b/>
          <w:szCs w:val="20"/>
          <w:u w:val="single"/>
        </w:rPr>
        <w:t>podpísaná uchádzačom</w:t>
      </w:r>
      <w:r w:rsidRPr="00845FDD">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41B76D45" w14:textId="32379126" w:rsidR="008B30A3" w:rsidRPr="00845FDD" w:rsidRDefault="008B30A3" w:rsidP="00845FDD">
      <w:pPr>
        <w:pStyle w:val="Nadpis3"/>
        <w:keepNext w:val="0"/>
        <w:keepLines w:val="0"/>
        <w:numPr>
          <w:ilvl w:val="2"/>
          <w:numId w:val="147"/>
        </w:numPr>
        <w:spacing w:after="120" w:line="240" w:lineRule="auto"/>
        <w:ind w:left="1134" w:hanging="568"/>
        <w:jc w:val="both"/>
        <w:rPr>
          <w:rFonts w:ascii="Nudista" w:hAnsi="Nudista" w:cs="Arial"/>
          <w:szCs w:val="20"/>
        </w:rPr>
      </w:pPr>
      <w:r w:rsidRPr="00845FDD">
        <w:rPr>
          <w:rFonts w:ascii="Nudista" w:hAnsi="Nudista" w:cs="Arial"/>
          <w:szCs w:val="20"/>
        </w:rPr>
        <w:lastRenderedPageBreak/>
        <w:t xml:space="preserve">dokumentu, ktorý uchádzač nevydáva - </w:t>
      </w:r>
      <w:r w:rsidRPr="00845FDD">
        <w:rPr>
          <w:rFonts w:ascii="Nudista" w:hAnsi="Nudista" w:cs="Arial"/>
          <w:b/>
          <w:szCs w:val="20"/>
          <w:u w:val="single"/>
        </w:rPr>
        <w:t>podpísaná treťou osobou</w:t>
      </w:r>
      <w:r w:rsidRPr="00845FDD">
        <w:rPr>
          <w:rFonts w:ascii="Nudista" w:hAnsi="Nudista" w:cs="Arial"/>
          <w:szCs w:val="20"/>
        </w:rPr>
        <w:t>, ktorá ho vydáva, resp.  jej štatutárnym zástupcom alebo iným ňou splnomocneným zástupcom,</w:t>
      </w:r>
    </w:p>
    <w:p w14:paraId="34E7C291" w14:textId="77777777" w:rsidR="008B30A3" w:rsidRPr="00845FDD" w:rsidRDefault="008B30A3" w:rsidP="00845FDD">
      <w:pPr>
        <w:pStyle w:val="Nadpis3"/>
        <w:keepNext w:val="0"/>
        <w:keepLines w:val="0"/>
        <w:numPr>
          <w:ilvl w:val="0"/>
          <w:numId w:val="0"/>
        </w:numPr>
        <w:spacing w:after="0" w:line="240" w:lineRule="auto"/>
        <w:ind w:left="567"/>
        <w:jc w:val="both"/>
        <w:rPr>
          <w:rFonts w:ascii="Nudista" w:hAnsi="Nudista" w:cs="Arial"/>
          <w:szCs w:val="20"/>
        </w:rPr>
      </w:pPr>
      <w:r w:rsidRPr="00845FDD">
        <w:rPr>
          <w:rFonts w:ascii="Nudista" w:hAnsi="Nudista" w:cs="Arial"/>
          <w:b/>
          <w:szCs w:val="20"/>
          <w:u w:val="single"/>
        </w:rPr>
        <w:t>naskenovaná</w:t>
      </w:r>
      <w:r w:rsidRPr="00845FDD">
        <w:rPr>
          <w:rFonts w:ascii="Nudista" w:hAnsi="Nudista" w:cs="Arial"/>
          <w:b/>
          <w:szCs w:val="20"/>
        </w:rPr>
        <w:t xml:space="preserve"> </w:t>
      </w:r>
      <w:r w:rsidRPr="00845FDD">
        <w:rPr>
          <w:rFonts w:ascii="Nudista" w:hAnsi="Nudista" w:cs="Arial"/>
          <w:szCs w:val="20"/>
        </w:rPr>
        <w:t xml:space="preserve">(odporúčaný formát je „PDF“) a </w:t>
      </w:r>
      <w:r w:rsidRPr="00845FDD">
        <w:rPr>
          <w:rFonts w:ascii="Nudista" w:hAnsi="Nudista" w:cs="Arial"/>
          <w:b/>
          <w:szCs w:val="20"/>
          <w:u w:val="single"/>
        </w:rPr>
        <w:t>vložená</w:t>
      </w:r>
      <w:r w:rsidRPr="00845FDD">
        <w:rPr>
          <w:rFonts w:ascii="Nudista" w:hAnsi="Nudista" w:cs="Arial"/>
          <w:szCs w:val="20"/>
        </w:rPr>
        <w:t xml:space="preserve"> do systému JOSEPHINE spôsobom uvedeným v</w:t>
      </w:r>
      <w:r w:rsidRPr="00845FDD">
        <w:rPr>
          <w:rFonts w:ascii="Nudista" w:hAnsi="Nudista" w:cs="Calibri"/>
          <w:szCs w:val="20"/>
        </w:rPr>
        <w:t> </w:t>
      </w:r>
      <w:r w:rsidRPr="00845FDD">
        <w:rPr>
          <w:rFonts w:ascii="Nudista" w:hAnsi="Nudista" w:cs="Arial"/>
          <w:szCs w:val="20"/>
        </w:rPr>
        <w:t xml:space="preserve">bode 20 tejto </w:t>
      </w:r>
      <w:r w:rsidRPr="00845FDD">
        <w:rPr>
          <w:rFonts w:ascii="Nudista" w:hAnsi="Nudista" w:cs="Proba Pro CE"/>
          <w:szCs w:val="20"/>
        </w:rPr>
        <w:t>č</w:t>
      </w:r>
      <w:r w:rsidRPr="00845FDD">
        <w:rPr>
          <w:rFonts w:ascii="Nudista" w:hAnsi="Nudista" w:cs="Arial"/>
          <w:szCs w:val="20"/>
        </w:rPr>
        <w:t>asti s</w:t>
      </w:r>
      <w:r w:rsidRPr="00845FDD">
        <w:rPr>
          <w:rFonts w:ascii="Nudista" w:hAnsi="Nudista" w:cs="Proba Pro CE"/>
          <w:szCs w:val="20"/>
        </w:rPr>
        <w:t>úť</w:t>
      </w:r>
      <w:r w:rsidRPr="00845FDD">
        <w:rPr>
          <w:rFonts w:ascii="Nudista" w:hAnsi="Nudista" w:cs="Arial"/>
          <w:szCs w:val="20"/>
        </w:rPr>
        <w:t>a</w:t>
      </w:r>
      <w:r w:rsidRPr="00845FDD">
        <w:rPr>
          <w:rFonts w:ascii="Nudista" w:hAnsi="Nudista" w:cs="Proba Pro"/>
          <w:szCs w:val="20"/>
        </w:rPr>
        <w:t>ž</w:t>
      </w:r>
      <w:r w:rsidRPr="00845FDD">
        <w:rPr>
          <w:rFonts w:ascii="Nudista" w:hAnsi="Nudista" w:cs="Arial"/>
          <w:szCs w:val="20"/>
        </w:rPr>
        <w:t>n</w:t>
      </w:r>
      <w:r w:rsidRPr="00845FDD">
        <w:rPr>
          <w:rFonts w:ascii="Nudista" w:hAnsi="Nudista" w:cs="Proba Pro"/>
          <w:szCs w:val="20"/>
        </w:rPr>
        <w:t>ý</w:t>
      </w:r>
      <w:r w:rsidRPr="00845FDD">
        <w:rPr>
          <w:rFonts w:ascii="Nudista" w:hAnsi="Nudista" w:cs="Arial"/>
          <w:szCs w:val="20"/>
        </w:rPr>
        <w:t xml:space="preserve">ch podkladov. </w:t>
      </w:r>
    </w:p>
    <w:p w14:paraId="3A1FFEA1" w14:textId="77777777" w:rsidR="008B30A3" w:rsidRPr="00845FDD" w:rsidRDefault="008B30A3" w:rsidP="00845FDD">
      <w:pPr>
        <w:spacing w:after="0" w:line="240" w:lineRule="auto"/>
        <w:rPr>
          <w:rFonts w:ascii="Nudista" w:hAnsi="Nudista" w:cs="Arial"/>
        </w:rPr>
      </w:pPr>
    </w:p>
    <w:p w14:paraId="78784B0A" w14:textId="527177CA" w:rsidR="008B30A3" w:rsidRPr="00845FDD" w:rsidRDefault="008B30A3"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V prípade poskytnutia zábezpeky formou bankovej záruky alebo poistenia záruky, uchádzač predloží v</w:t>
      </w:r>
      <w:r w:rsidRPr="00845FDD">
        <w:rPr>
          <w:rFonts w:ascii="Nudista" w:hAnsi="Nudista" w:cs="Calibri"/>
        </w:rPr>
        <w:t> </w:t>
      </w:r>
      <w:r w:rsidRPr="00845FDD">
        <w:rPr>
          <w:rFonts w:ascii="Nudista" w:hAnsi="Nudista" w:cs="Arial"/>
        </w:rPr>
        <w:t xml:space="preserve">ponuke </w:t>
      </w:r>
      <w:r w:rsidRPr="00845FDD">
        <w:rPr>
          <w:rFonts w:ascii="Nudista" w:hAnsi="Nudista" w:cs="Arial"/>
          <w:szCs w:val="20"/>
        </w:rPr>
        <w:t>doklad</w:t>
      </w:r>
      <w:r w:rsidRPr="00845FDD">
        <w:rPr>
          <w:rFonts w:ascii="Nudista" w:hAnsi="Nudista" w:cs="Arial"/>
        </w:rPr>
        <w:t xml:space="preserve"> o</w:t>
      </w:r>
      <w:r w:rsidRPr="00845FDD">
        <w:rPr>
          <w:rFonts w:ascii="Nudista" w:hAnsi="Nudista" w:cs="Calibri"/>
        </w:rPr>
        <w:t> </w:t>
      </w:r>
      <w:r w:rsidRPr="00845FDD">
        <w:rPr>
          <w:rFonts w:ascii="Nudista" w:hAnsi="Nudista" w:cs="Arial"/>
        </w:rPr>
        <w:t>zlo</w:t>
      </w:r>
      <w:r w:rsidRPr="00845FDD">
        <w:rPr>
          <w:rFonts w:ascii="Nudista" w:hAnsi="Nudista" w:cs="Proba Pro"/>
        </w:rPr>
        <w:t>ž</w:t>
      </w:r>
      <w:r w:rsidRPr="00845FDD">
        <w:rPr>
          <w:rFonts w:ascii="Nudista" w:hAnsi="Nudista" w:cs="Arial"/>
        </w:rPr>
        <w:t>en</w:t>
      </w:r>
      <w:r w:rsidRPr="00845FDD">
        <w:rPr>
          <w:rFonts w:ascii="Nudista" w:hAnsi="Nudista" w:cs="Proba Pro"/>
        </w:rPr>
        <w:t>í</w:t>
      </w:r>
      <w:r w:rsidRPr="00845FDD">
        <w:rPr>
          <w:rFonts w:ascii="Nudista" w:hAnsi="Nudista" w:cs="Arial"/>
        </w:rPr>
        <w:t xml:space="preserve"> bankovej z</w:t>
      </w:r>
      <w:r w:rsidRPr="00845FDD">
        <w:rPr>
          <w:rFonts w:ascii="Nudista" w:hAnsi="Nudista" w:cs="Proba Pro"/>
        </w:rPr>
        <w:t>á</w:t>
      </w:r>
      <w:r w:rsidRPr="00845FDD">
        <w:rPr>
          <w:rFonts w:ascii="Nudista" w:hAnsi="Nudista" w:cs="Arial"/>
        </w:rPr>
        <w:t>ruky, resp. poistenia záruky pod</w:t>
      </w:r>
      <w:r w:rsidRPr="00845FDD">
        <w:rPr>
          <w:rFonts w:ascii="Nudista" w:hAnsi="Nudista" w:cs="Proba Pro CE"/>
        </w:rPr>
        <w:t>ľ</w:t>
      </w:r>
      <w:r w:rsidRPr="00845FDD">
        <w:rPr>
          <w:rFonts w:ascii="Nudista" w:hAnsi="Nudista" w:cs="Arial"/>
        </w:rPr>
        <w:t>a bodu 8.3.</w:t>
      </w:r>
      <w:r w:rsidR="00B45A5D" w:rsidRPr="00845FDD">
        <w:rPr>
          <w:rFonts w:ascii="Nudista" w:hAnsi="Nudista" w:cs="Arial"/>
        </w:rPr>
        <w:t xml:space="preserve">5 </w:t>
      </w:r>
      <w:r w:rsidRPr="00845FDD">
        <w:rPr>
          <w:rFonts w:ascii="Nudista" w:hAnsi="Nudista" w:cs="Arial"/>
        </w:rPr>
        <w:t xml:space="preserve">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w:t>
      </w:r>
      <w:r w:rsidRPr="00845FDD">
        <w:rPr>
          <w:rFonts w:ascii="Nudista" w:hAnsi="Nudista" w:cs="Proba Pro"/>
        </w:rPr>
        <w:t>ý</w:t>
      </w:r>
      <w:r w:rsidRPr="00845FDD">
        <w:rPr>
          <w:rFonts w:ascii="Nudista" w:hAnsi="Nudista" w:cs="Arial"/>
        </w:rPr>
        <w:t>ch podkladov bu</w:t>
      </w:r>
      <w:r w:rsidRPr="00845FDD">
        <w:rPr>
          <w:rFonts w:ascii="Nudista" w:hAnsi="Nudista" w:cs="Proba Pro CE"/>
        </w:rPr>
        <w:t>ď vo forme:</w:t>
      </w:r>
      <w:r w:rsidRPr="00845FDD">
        <w:rPr>
          <w:rFonts w:ascii="Nudista" w:hAnsi="Nudista" w:cs="Arial"/>
        </w:rPr>
        <w:t xml:space="preserve"> </w:t>
      </w:r>
    </w:p>
    <w:p w14:paraId="40DB3C5A" w14:textId="77777777" w:rsidR="00B45A5D" w:rsidRPr="00845FDD" w:rsidRDefault="00B45A5D" w:rsidP="00845FDD">
      <w:pPr>
        <w:pStyle w:val="Nadpis3"/>
        <w:keepNext w:val="0"/>
        <w:keepLines w:val="0"/>
        <w:numPr>
          <w:ilvl w:val="2"/>
          <w:numId w:val="147"/>
        </w:numPr>
        <w:spacing w:after="120" w:line="240" w:lineRule="auto"/>
        <w:ind w:left="1134" w:hanging="568"/>
        <w:jc w:val="both"/>
        <w:rPr>
          <w:rFonts w:ascii="Nudista" w:hAnsi="Nudista" w:cs="Arial"/>
        </w:rPr>
      </w:pPr>
      <w:bookmarkStart w:id="44" w:name="_Hlk534880973"/>
      <w:r w:rsidRPr="00845FDD">
        <w:rPr>
          <w:rFonts w:ascii="Nudista" w:hAnsi="Nudista" w:cs="Arial"/>
        </w:rPr>
        <w:t xml:space="preserve">elektronického dokumentu s kvalifikovaným elektronickým podpisom banky, resp. poisťovne v súlade s Nariadením Európskeho parlamentu a Rady (EÚ) č. 910/2014 zo dňa 23. júla 2014 o elektronickej identifikácii a dôveryhodných službách pre elektronické transakcie na vnútornom trhu a o zrušení smernice 1999/93/ES (ďalej len „nariadenie </w:t>
      </w:r>
      <w:proofErr w:type="spellStart"/>
      <w:r w:rsidRPr="00845FDD">
        <w:rPr>
          <w:rFonts w:ascii="Nudista" w:hAnsi="Nudista" w:cs="Arial"/>
        </w:rPr>
        <w:t>eIDAS</w:t>
      </w:r>
      <w:proofErr w:type="spellEnd"/>
      <w:r w:rsidRPr="00845FDD">
        <w:rPr>
          <w:rFonts w:ascii="Nudista" w:hAnsi="Nudista" w:cs="Arial"/>
        </w:rPr>
        <w:t xml:space="preserve">“) v prípade, ak banka, resp. poisťovňa uchádzača takúto formu vystavenia bankovej záruky, resp. poistenia záruky pripúšťa. V takom prípade nesmie byť uplatnenie bankovej záruky, resp. poistenia záruky zo strany verejného obstarávateľa spojené so žiadnou prekážkou vyplývajúcou z elektronickej formy bankovej záruky, resp. poistenia záruky oproti uplatneniu plnenia z písomnej bankovej záruky, resp. poistenia záruky; alebo </w:t>
      </w:r>
    </w:p>
    <w:bookmarkEnd w:id="44"/>
    <w:p w14:paraId="6FBE3944" w14:textId="77777777" w:rsidR="008B30A3" w:rsidRPr="00845FDD" w:rsidRDefault="008B30A3" w:rsidP="00845FDD">
      <w:pPr>
        <w:pStyle w:val="Nadpis3"/>
        <w:keepNext w:val="0"/>
        <w:keepLines w:val="0"/>
        <w:numPr>
          <w:ilvl w:val="2"/>
          <w:numId w:val="147"/>
        </w:numPr>
        <w:spacing w:after="0" w:line="240" w:lineRule="auto"/>
        <w:ind w:left="1134" w:hanging="568"/>
        <w:jc w:val="both"/>
        <w:rPr>
          <w:rFonts w:ascii="Nudista" w:hAnsi="Nudista" w:cs="Arial"/>
        </w:rPr>
      </w:pPr>
      <w:proofErr w:type="spellStart"/>
      <w:r w:rsidRPr="00845FDD">
        <w:rPr>
          <w:rFonts w:ascii="Nudista" w:hAnsi="Nudista" w:cs="Arial"/>
        </w:rPr>
        <w:t>scanu</w:t>
      </w:r>
      <w:proofErr w:type="spellEnd"/>
      <w:r w:rsidRPr="00845FDD">
        <w:rPr>
          <w:rFonts w:ascii="Nudista" w:hAnsi="Nudista" w:cs="Arial"/>
        </w:rPr>
        <w:t xml:space="preserve"> bankovej záruky, resp. poistenia záruky </w:t>
      </w:r>
      <w:r w:rsidRPr="00845FDD">
        <w:rPr>
          <w:rFonts w:ascii="Nudista" w:hAnsi="Nudista" w:cs="Arial"/>
          <w:u w:val="single"/>
        </w:rPr>
        <w:t>a zároveň samostatne doručí originál záručnej listiny,</w:t>
      </w:r>
      <w:r w:rsidRPr="00845FDD">
        <w:rPr>
          <w:rFonts w:ascii="Nudista" w:hAnsi="Nudista" w:cs="Arial"/>
        </w:rPr>
        <w:t xml:space="preserve"> resp. poistenia záruky (notársky overená kópia záručnej listiny, resp. poistenia záruky nie je postačujúca) na adresu Tatra Tender </w:t>
      </w:r>
      <w:proofErr w:type="spellStart"/>
      <w:r w:rsidRPr="00845FDD">
        <w:rPr>
          <w:rFonts w:ascii="Nudista" w:hAnsi="Nudista" w:cs="Arial"/>
        </w:rPr>
        <w:t>s.r.o</w:t>
      </w:r>
      <w:proofErr w:type="spellEnd"/>
      <w:r w:rsidRPr="00845FDD">
        <w:rPr>
          <w:rFonts w:ascii="Nudista" w:hAnsi="Nudista" w:cs="Arial"/>
        </w:rPr>
        <w:t>., Krčméryho 16, 811 04 Bratislava v</w:t>
      </w:r>
      <w:r w:rsidRPr="00845FDD">
        <w:rPr>
          <w:rFonts w:ascii="Nudista" w:hAnsi="Nudista" w:cs="Calibri"/>
        </w:rPr>
        <w:t> </w:t>
      </w:r>
      <w:r w:rsidRPr="00845FDD">
        <w:rPr>
          <w:rFonts w:ascii="Nudista" w:hAnsi="Nudista" w:cs="Arial"/>
        </w:rPr>
        <w:t>s</w:t>
      </w:r>
      <w:r w:rsidRPr="00845FDD">
        <w:rPr>
          <w:rFonts w:ascii="Nudista" w:hAnsi="Nudista" w:cs="Proba Pro"/>
        </w:rPr>
        <w:t>ú</w:t>
      </w:r>
      <w:r w:rsidRPr="00845FDD">
        <w:rPr>
          <w:rFonts w:ascii="Nudista" w:hAnsi="Nudista" w:cs="Arial"/>
        </w:rPr>
        <w:t>lade s</w:t>
      </w:r>
      <w:r w:rsidRPr="00845FDD">
        <w:rPr>
          <w:rFonts w:ascii="Nudista" w:hAnsi="Nudista" w:cs="Calibri"/>
        </w:rPr>
        <w:t> </w:t>
      </w:r>
      <w:r w:rsidRPr="00845FDD">
        <w:rPr>
          <w:rFonts w:ascii="Nudista" w:hAnsi="Nudista" w:cs="Arial"/>
        </w:rPr>
        <w:t xml:space="preserve">bodom 21 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w:t>
      </w:r>
      <w:r w:rsidRPr="00845FDD">
        <w:rPr>
          <w:rFonts w:ascii="Nudista" w:hAnsi="Nudista" w:cs="Proba Pro"/>
        </w:rPr>
        <w:t>ý</w:t>
      </w:r>
      <w:r w:rsidRPr="00845FDD">
        <w:rPr>
          <w:rFonts w:ascii="Nudista" w:hAnsi="Nudista" w:cs="Arial"/>
        </w:rPr>
        <w:t xml:space="preserve">ch podkladov. </w:t>
      </w:r>
    </w:p>
    <w:p w14:paraId="6FA7CA1B" w14:textId="77777777" w:rsidR="008B30A3" w:rsidRPr="00845FDD" w:rsidRDefault="008B30A3" w:rsidP="00845FDD">
      <w:pPr>
        <w:pStyle w:val="Nadpis3"/>
        <w:keepNext w:val="0"/>
        <w:keepLines w:val="0"/>
        <w:numPr>
          <w:ilvl w:val="0"/>
          <w:numId w:val="0"/>
        </w:numPr>
        <w:spacing w:after="0" w:line="240" w:lineRule="auto"/>
        <w:ind w:left="567"/>
        <w:jc w:val="both"/>
        <w:rPr>
          <w:rFonts w:ascii="Nudista" w:hAnsi="Nudista" w:cs="Arial"/>
        </w:rPr>
      </w:pPr>
    </w:p>
    <w:p w14:paraId="130156F0" w14:textId="77777777" w:rsidR="008B30A3" w:rsidRPr="00845FDD" w:rsidRDefault="008B30A3"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V prípade zloženia finančných prostriedkov na bankový účet verejného obstarávateľa sa odporúča, aby uchádzač predložil výpis z bankového účtu, resp. iný doklad potvrdzujúci skutočnosť, že finančné prostriedky budú pripísané na účet verejného obstarávateľa najneskôr v deň uplynutia lehoty na predkladanie ponúk.</w:t>
      </w:r>
    </w:p>
    <w:p w14:paraId="3570E2AC" w14:textId="77777777" w:rsidR="008B30A3" w:rsidRPr="00845FDD" w:rsidRDefault="008B30A3" w:rsidP="00845FDD">
      <w:pPr>
        <w:pStyle w:val="Nadpis3"/>
        <w:keepNext w:val="0"/>
        <w:keepLines w:val="0"/>
        <w:numPr>
          <w:ilvl w:val="0"/>
          <w:numId w:val="0"/>
        </w:numPr>
        <w:spacing w:after="0" w:line="240" w:lineRule="auto"/>
        <w:ind w:left="567"/>
        <w:jc w:val="both"/>
        <w:rPr>
          <w:rFonts w:ascii="Nudista" w:hAnsi="Nudista" w:cs="Arial"/>
        </w:rPr>
      </w:pPr>
    </w:p>
    <w:p w14:paraId="46B49DC7" w14:textId="77777777" w:rsidR="008B30A3" w:rsidRPr="00845FDD" w:rsidRDefault="008B30A3"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 xml:space="preserve">Všetky doklady a dokumenty tvoriace obsah ponuky, požadované v týchto súťažných podkladoch, musia byť k termínu predloženia ponuky platné a aktuálne. </w:t>
      </w:r>
    </w:p>
    <w:p w14:paraId="4E288AD5" w14:textId="27FFE4BF" w:rsidR="00E0178F" w:rsidRPr="00845FDD" w:rsidRDefault="00E0178F"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 xml:space="preserve">V prípade, ak sa vyskytnú pochybnosti o pravosti dokumentov predložených v ponuke vo forme </w:t>
      </w:r>
      <w:proofErr w:type="spellStart"/>
      <w:r w:rsidRPr="00845FDD">
        <w:rPr>
          <w:rFonts w:ascii="Nudista" w:hAnsi="Nudista" w:cs="Arial"/>
        </w:rPr>
        <w:t>scanu</w:t>
      </w:r>
      <w:proofErr w:type="spellEnd"/>
      <w:r w:rsidRPr="00845FDD">
        <w:rPr>
          <w:rFonts w:ascii="Nudista" w:hAnsi="Nudista" w:cs="Arial"/>
        </w:rPr>
        <w:t xml:space="preserve"> podľa bodu 8.4 vyššie alebo pravdivosti informácií v nich uvedených alebo ak je to potrebné na zabezpečenie riadneho priebehu verejného obstarávania, verejný obstarávateľ má právo požiadať uchádzača o predloženie originálu príslušného dokumentu, úradne osvedčenej kópie originálu príslušného dokumentu alebo zaručenej konverzie podľa zákona č. 305/2013 Z. z. o e-</w:t>
      </w:r>
      <w:proofErr w:type="spellStart"/>
      <w:r w:rsidRPr="00845FDD">
        <w:rPr>
          <w:rFonts w:ascii="Nudista" w:hAnsi="Nudista" w:cs="Arial"/>
        </w:rPr>
        <w:t>Governmente</w:t>
      </w:r>
      <w:proofErr w:type="spellEnd"/>
      <w:r w:rsidRPr="00845FDD">
        <w:rPr>
          <w:rFonts w:ascii="Nudista" w:hAnsi="Nudista" w:cs="Arial"/>
        </w:rPr>
        <w:t xml:space="preserve"> v znení neskorších predpisov.</w:t>
      </w:r>
      <w:r w:rsidR="00693E2B" w:rsidRPr="00845FDD">
        <w:rPr>
          <w:rFonts w:ascii="Nudista" w:hAnsi="Nudista" w:cs="Arial"/>
        </w:rPr>
        <w:t xml:space="preserve"> </w:t>
      </w:r>
      <w:r w:rsidRPr="00845FDD">
        <w:rPr>
          <w:rFonts w:ascii="Nudista" w:hAnsi="Nudista" w:cs="Arial"/>
        </w:rPr>
        <w:t>Ak uchádzač nepredloží doklady v lehote určenej verejným obstarávateľom, ktorá nesmie byť kratšia ako päť pracovných dní odo dňa doručenia žiadosti, verejný obstarávateľ uchádzača vylúči. Ustanovenia § 40 ods. 4 ZVO alebo 53 ods. 1 a 2 ZVO týmto nie sú dotknuté.</w:t>
      </w:r>
    </w:p>
    <w:p w14:paraId="4B6B86B3" w14:textId="2EBA1E15" w:rsidR="008B30A3" w:rsidRPr="00845FDD" w:rsidRDefault="008B30A3"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Na zabezpečenie ochrany osobných údajov a dôverných informácií tvoriacich obsah ponuky, uchádzač elektronicky predloží aj kópiu časti ponuky podľa bodu 8.3.</w:t>
      </w:r>
      <w:r w:rsidR="004213D9" w:rsidRPr="00845FDD">
        <w:rPr>
          <w:rFonts w:ascii="Nudista" w:hAnsi="Nudista" w:cs="Arial"/>
        </w:rPr>
        <w:t>8</w:t>
      </w:r>
      <w:r w:rsidRPr="00845FDD">
        <w:rPr>
          <w:rFonts w:ascii="Nudista" w:hAnsi="Nudista" w:cs="Arial"/>
        </w:rPr>
        <w:t xml:space="preserve"> tejto časti súťažných podkladov vo</w:t>
      </w:r>
      <w:r w:rsidRPr="00845FDD">
        <w:rPr>
          <w:rFonts w:ascii="Nudista" w:hAnsi="Nudista" w:cs="Calibri"/>
        </w:rPr>
        <w:t> </w:t>
      </w:r>
      <w:r w:rsidRPr="00845FDD">
        <w:rPr>
          <w:rFonts w:ascii="Nudista" w:hAnsi="Nudista" w:cs="Arial"/>
        </w:rPr>
        <w:t xml:space="preserve">formáte </w:t>
      </w:r>
      <w:proofErr w:type="spellStart"/>
      <w:r w:rsidRPr="00845FDD">
        <w:rPr>
          <w:rFonts w:ascii="Nudista" w:hAnsi="Nudista" w:cs="Arial"/>
        </w:rPr>
        <w:t>Portable</w:t>
      </w:r>
      <w:proofErr w:type="spellEnd"/>
      <w:r w:rsidRPr="00845FDD">
        <w:rPr>
          <w:rFonts w:ascii="Nudista" w:hAnsi="Nudista" w:cs="Arial"/>
        </w:rPr>
        <w:t xml:space="preserve"> </w:t>
      </w:r>
      <w:proofErr w:type="spellStart"/>
      <w:r w:rsidRPr="00845FDD">
        <w:rPr>
          <w:rFonts w:ascii="Nudista" w:hAnsi="Nudista" w:cs="Arial"/>
        </w:rPr>
        <w:t>Document</w:t>
      </w:r>
      <w:proofErr w:type="spellEnd"/>
      <w:r w:rsidRPr="00845FDD">
        <w:rPr>
          <w:rFonts w:ascii="Nudista" w:hAnsi="Nudista" w:cs="Arial"/>
        </w:rPr>
        <w:t xml:space="preserve"> </w:t>
      </w:r>
      <w:proofErr w:type="spellStart"/>
      <w:r w:rsidRPr="00845FDD">
        <w:rPr>
          <w:rFonts w:ascii="Nudista" w:hAnsi="Nudista" w:cs="Arial"/>
        </w:rPr>
        <w:t>Format</w:t>
      </w:r>
      <w:proofErr w:type="spellEnd"/>
      <w:r w:rsidRPr="00845FDD">
        <w:rPr>
          <w:rFonts w:ascii="Nudista" w:hAnsi="Nudista" w:cs="Arial"/>
        </w:rPr>
        <w:t xml:space="preserve"> (.</w:t>
      </w:r>
      <w:proofErr w:type="spellStart"/>
      <w:r w:rsidRPr="00845FDD">
        <w:rPr>
          <w:rFonts w:ascii="Nudista" w:hAnsi="Nudista" w:cs="Arial"/>
        </w:rPr>
        <w:t>pdf</w:t>
      </w:r>
      <w:proofErr w:type="spellEnd"/>
      <w:r w:rsidRPr="00845FDD">
        <w:rPr>
          <w:rFonts w:ascii="Nudista" w:hAnsi="Nudista" w:cs="Arial"/>
        </w:rPr>
        <w:t>) v takom vyhotovení, ktoré umožní nezverejnenie dôverných informácií alebo osobných údajov v</w:t>
      </w:r>
      <w:r w:rsidRPr="00845FDD">
        <w:rPr>
          <w:rFonts w:ascii="Nudista" w:hAnsi="Nudista" w:cs="Calibri"/>
        </w:rPr>
        <w:t> </w:t>
      </w:r>
      <w:r w:rsidRPr="00845FDD">
        <w:rPr>
          <w:rFonts w:ascii="Nudista" w:hAnsi="Nudista" w:cs="Arial"/>
        </w:rPr>
        <w:t>zmysle Noriem ochrany osobných údajov (napríklad s vynechaným textom tvoriacim dôverné informácie). Ak ide o</w:t>
      </w:r>
      <w:r w:rsidRPr="00845FDD">
        <w:rPr>
          <w:rFonts w:ascii="Nudista" w:hAnsi="Nudista" w:cs="Calibri"/>
        </w:rPr>
        <w:t> </w:t>
      </w:r>
      <w:r w:rsidRPr="00845FDD">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845FDD" w:rsidRDefault="00413E32" w:rsidP="00845FDD">
      <w:pPr>
        <w:spacing w:after="0" w:line="240" w:lineRule="auto"/>
        <w:rPr>
          <w:rFonts w:ascii="Nudista" w:hAnsi="Nudista"/>
        </w:rPr>
      </w:pPr>
    </w:p>
    <w:p w14:paraId="6DE6C845" w14:textId="77777777" w:rsidR="0094391B" w:rsidRPr="00845FDD" w:rsidRDefault="0094391B" w:rsidP="00845FDD">
      <w:pPr>
        <w:pStyle w:val="SAP1"/>
        <w:widowControl/>
        <w:spacing w:before="0" w:after="0" w:line="240" w:lineRule="auto"/>
        <w:rPr>
          <w:rFonts w:ascii="Nudista" w:hAnsi="Nudista"/>
          <w:lang w:val="sk-SK"/>
        </w:rPr>
      </w:pPr>
      <w:bookmarkStart w:id="45" w:name="_Toc524701771"/>
      <w:bookmarkStart w:id="46" w:name="_Toc97647175"/>
      <w:bookmarkStart w:id="47" w:name="_g0dwd"/>
      <w:bookmarkEnd w:id="41"/>
      <w:bookmarkEnd w:id="42"/>
      <w:r w:rsidRPr="00845FDD">
        <w:rPr>
          <w:rFonts w:ascii="Nudista" w:hAnsi="Nudista"/>
          <w:lang w:val="sk-SK"/>
        </w:rPr>
        <w:t>Variantné riešenie</w:t>
      </w:r>
      <w:bookmarkEnd w:id="45"/>
      <w:bookmarkEnd w:id="46"/>
    </w:p>
    <w:p w14:paraId="499DF4C7"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4BC45DEB" w14:textId="03C28D90" w:rsidR="0094391B" w:rsidRPr="00845FDD" w:rsidRDefault="0094391B" w:rsidP="00845FDD">
      <w:pPr>
        <w:pStyle w:val="Nadpis3"/>
        <w:keepNext w:val="0"/>
        <w:keepLines w:val="0"/>
        <w:numPr>
          <w:ilvl w:val="1"/>
          <w:numId w:val="148"/>
        </w:numPr>
        <w:spacing w:after="0" w:line="240" w:lineRule="auto"/>
        <w:ind w:left="567" w:hanging="567"/>
        <w:jc w:val="both"/>
        <w:rPr>
          <w:rFonts w:ascii="Nudista" w:hAnsi="Nudista" w:cs="Arial"/>
        </w:rPr>
      </w:pPr>
      <w:r w:rsidRPr="00845FDD">
        <w:rPr>
          <w:rFonts w:ascii="Nudista" w:hAnsi="Nudista" w:cs="Arial"/>
        </w:rPr>
        <w:t>Neumožňuje</w:t>
      </w:r>
      <w:r w:rsidRPr="00845FDD">
        <w:rPr>
          <w:rStyle w:val="spelle"/>
          <w:rFonts w:ascii="Nudista" w:hAnsi="Nudista" w:cs="Arial"/>
        </w:rPr>
        <w:t xml:space="preserve"> sa predložiť variantné riešenie.</w:t>
      </w:r>
      <w:bookmarkEnd w:id="47"/>
    </w:p>
    <w:p w14:paraId="4753E23A" w14:textId="77777777"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48" w:name="_Toc524701772"/>
      <w:bookmarkStart w:id="49" w:name="_jlao46"/>
    </w:p>
    <w:p w14:paraId="781AAD73" w14:textId="77777777" w:rsidR="0094391B" w:rsidRPr="00845FDD" w:rsidRDefault="0094391B" w:rsidP="00845FDD">
      <w:pPr>
        <w:pStyle w:val="SAP1"/>
        <w:widowControl/>
        <w:spacing w:before="0" w:after="0" w:line="240" w:lineRule="auto"/>
        <w:rPr>
          <w:rFonts w:ascii="Nudista" w:hAnsi="Nudista"/>
          <w:lang w:val="sk-SK"/>
        </w:rPr>
      </w:pPr>
      <w:bookmarkStart w:id="50" w:name="_Toc97647176"/>
      <w:r w:rsidRPr="00845FDD">
        <w:rPr>
          <w:rFonts w:ascii="Nudista" w:hAnsi="Nudista"/>
          <w:lang w:val="sk-SK"/>
        </w:rPr>
        <w:lastRenderedPageBreak/>
        <w:t>Platnosť ponúk</w:t>
      </w:r>
      <w:bookmarkEnd w:id="48"/>
      <w:bookmarkEnd w:id="50"/>
    </w:p>
    <w:p w14:paraId="12E06BBE" w14:textId="77777777" w:rsidR="00BD74E3" w:rsidRPr="00845FDD" w:rsidRDefault="00BD74E3" w:rsidP="00845FDD">
      <w:pPr>
        <w:pStyle w:val="Nadpis3"/>
        <w:keepNext w:val="0"/>
        <w:keepLines w:val="0"/>
        <w:numPr>
          <w:ilvl w:val="0"/>
          <w:numId w:val="0"/>
        </w:numPr>
        <w:spacing w:after="0" w:line="240" w:lineRule="auto"/>
        <w:ind w:left="567"/>
        <w:jc w:val="both"/>
        <w:rPr>
          <w:rFonts w:ascii="Nudista" w:hAnsi="Nudista" w:cs="Arial"/>
        </w:rPr>
      </w:pPr>
    </w:p>
    <w:p w14:paraId="327D0193" w14:textId="253E6A93" w:rsidR="0094391B" w:rsidRPr="00845FDD" w:rsidRDefault="0094391B" w:rsidP="00845FDD">
      <w:pPr>
        <w:pStyle w:val="Nadpis3"/>
        <w:keepNext w:val="0"/>
        <w:keepLines w:val="0"/>
        <w:numPr>
          <w:ilvl w:val="1"/>
          <w:numId w:val="149"/>
        </w:numPr>
        <w:spacing w:after="0" w:line="240" w:lineRule="auto"/>
        <w:ind w:left="567" w:hanging="567"/>
        <w:jc w:val="both"/>
        <w:rPr>
          <w:rFonts w:ascii="Nudista" w:hAnsi="Nudista" w:cs="Arial"/>
        </w:rPr>
      </w:pPr>
      <w:r w:rsidRPr="00845FDD">
        <w:rPr>
          <w:rFonts w:ascii="Nudista" w:hAnsi="Nudista" w:cs="Arial"/>
        </w:rPr>
        <w:t>Ponuky zostávajú platné počas lehoty viazanosti ponúk stanovenej do</w:t>
      </w:r>
      <w:r w:rsidR="00351582" w:rsidRPr="00845FDD">
        <w:rPr>
          <w:rFonts w:ascii="Nudista" w:hAnsi="Nudista" w:cs="Arial"/>
        </w:rPr>
        <w:t xml:space="preserve"> </w:t>
      </w:r>
      <w:r w:rsidR="00863C16">
        <w:rPr>
          <w:rFonts w:ascii="Nudista" w:hAnsi="Nudista" w:cs="Arial"/>
        </w:rPr>
        <w:t>31.</w:t>
      </w:r>
      <w:r w:rsidR="00030A08">
        <w:rPr>
          <w:rFonts w:ascii="Nudista" w:hAnsi="Nudista" w:cs="Arial"/>
        </w:rPr>
        <w:t>12</w:t>
      </w:r>
      <w:r w:rsidR="00863C16">
        <w:rPr>
          <w:rFonts w:ascii="Nudista" w:hAnsi="Nudista" w:cs="Arial"/>
        </w:rPr>
        <w:t>.20</w:t>
      </w:r>
      <w:r w:rsidR="00030A08">
        <w:rPr>
          <w:rFonts w:ascii="Nudista" w:hAnsi="Nudista" w:cs="Arial"/>
        </w:rPr>
        <w:t>22</w:t>
      </w:r>
      <w:r w:rsidR="00351582" w:rsidRPr="00845FDD">
        <w:rPr>
          <w:rFonts w:ascii="Nudista" w:hAnsi="Nudista" w:cs="Arial"/>
        </w:rPr>
        <w:t>.</w:t>
      </w:r>
    </w:p>
    <w:p w14:paraId="00B2345B"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bookmarkEnd w:id="49"/>
    <w:p w14:paraId="620F72DD" w14:textId="77777777" w:rsidR="00042275" w:rsidRPr="00845FDD" w:rsidRDefault="00042275" w:rsidP="00845FDD">
      <w:pPr>
        <w:pStyle w:val="Nadpis3"/>
        <w:keepNext w:val="0"/>
        <w:keepLines w:val="0"/>
        <w:numPr>
          <w:ilvl w:val="1"/>
          <w:numId w:val="149"/>
        </w:numPr>
        <w:spacing w:after="0" w:line="240" w:lineRule="auto"/>
        <w:ind w:left="567" w:hanging="567"/>
        <w:jc w:val="both"/>
        <w:rPr>
          <w:rFonts w:ascii="Nudista" w:hAnsi="Nudista" w:cs="Arial"/>
        </w:rPr>
      </w:pPr>
      <w:r w:rsidRPr="00845FDD">
        <w:rPr>
          <w:rFonts w:ascii="Nudista" w:hAnsi="Nudista" w:cs="Arial"/>
        </w:rPr>
        <w:t>V prípade predĺženia procesu verejného obstarávania z objektívnych dôvodov, sa uchádzačom oznámi predĺženie lehoty viazanosti ponúk formou elektronickej komunikácie v systéme JOSEPHINE.</w:t>
      </w:r>
    </w:p>
    <w:p w14:paraId="47AC26C2" w14:textId="77777777" w:rsidR="00413E32" w:rsidRPr="00845FDD" w:rsidRDefault="00413E32" w:rsidP="00845FDD">
      <w:pPr>
        <w:pStyle w:val="Nadpis3"/>
        <w:keepNext w:val="0"/>
        <w:keepLines w:val="0"/>
        <w:numPr>
          <w:ilvl w:val="0"/>
          <w:numId w:val="0"/>
        </w:numPr>
        <w:spacing w:after="0" w:line="240" w:lineRule="auto"/>
        <w:ind w:left="567"/>
        <w:jc w:val="both"/>
        <w:rPr>
          <w:rFonts w:ascii="Nudista" w:hAnsi="Nudista" w:cs="Arial"/>
        </w:rPr>
      </w:pPr>
    </w:p>
    <w:p w14:paraId="497E6172" w14:textId="670C8174" w:rsidR="00413E32" w:rsidRPr="00845FDD" w:rsidRDefault="00413E32" w:rsidP="00845FDD">
      <w:pPr>
        <w:pStyle w:val="Nadpis3"/>
        <w:keepNext w:val="0"/>
        <w:keepLines w:val="0"/>
        <w:numPr>
          <w:ilvl w:val="1"/>
          <w:numId w:val="149"/>
        </w:numPr>
        <w:spacing w:after="0" w:line="240" w:lineRule="auto"/>
        <w:ind w:left="567" w:hanging="567"/>
        <w:jc w:val="both"/>
        <w:rPr>
          <w:rFonts w:ascii="Nudista" w:hAnsi="Nudista" w:cs="Arial"/>
        </w:rPr>
      </w:pPr>
      <w:bookmarkStart w:id="51" w:name="_Hlk534877267"/>
      <w:r w:rsidRPr="00845FDD">
        <w:rPr>
          <w:rFonts w:ascii="Nudista" w:hAnsi="Nudista" w:cs="Arial"/>
        </w:rPr>
        <w:t xml:space="preserve">Lehota viazanosti ponúk (vrátane jej predĺženia) nepresiahne </w:t>
      </w:r>
      <w:r w:rsidRPr="00845FDD">
        <w:rPr>
          <w:rFonts w:ascii="Nudista" w:hAnsi="Nudista"/>
          <w:b/>
        </w:rPr>
        <w:t>12 mesiacov</w:t>
      </w:r>
      <w:r w:rsidRPr="00845FDD">
        <w:rPr>
          <w:rFonts w:ascii="Nudista" w:hAnsi="Nudista"/>
        </w:rPr>
        <w:t xml:space="preserve"> od uplynutia lehoty na predkladanie ponúk</w:t>
      </w:r>
      <w:r w:rsidRPr="00845FDD">
        <w:rPr>
          <w:rFonts w:ascii="Nudista" w:hAnsi="Nudista" w:cs="Arial"/>
        </w:rPr>
        <w:t>.</w:t>
      </w:r>
    </w:p>
    <w:p w14:paraId="43AE97FD" w14:textId="29D4A69B"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52" w:name="_Toc524701773"/>
      <w:bookmarkStart w:id="53" w:name="_ky6rz"/>
      <w:bookmarkEnd w:id="51"/>
    </w:p>
    <w:p w14:paraId="1C099383" w14:textId="77777777" w:rsidR="0094391B" w:rsidRPr="00845FDD" w:rsidRDefault="0094391B" w:rsidP="00845FDD">
      <w:pPr>
        <w:pStyle w:val="SAP1"/>
        <w:widowControl/>
        <w:spacing w:before="0" w:after="0" w:line="240" w:lineRule="auto"/>
        <w:rPr>
          <w:rFonts w:ascii="Nudista" w:hAnsi="Nudista"/>
          <w:lang w:val="sk-SK"/>
        </w:rPr>
      </w:pPr>
      <w:bookmarkStart w:id="54" w:name="_Toc97647177"/>
      <w:r w:rsidRPr="00845FDD">
        <w:rPr>
          <w:rFonts w:ascii="Nudista" w:hAnsi="Nudista"/>
          <w:lang w:val="sk-SK"/>
        </w:rPr>
        <w:t>Náklady na ponuky</w:t>
      </w:r>
      <w:bookmarkEnd w:id="52"/>
      <w:bookmarkEnd w:id="54"/>
    </w:p>
    <w:p w14:paraId="366CD0D2"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0793E607" w14:textId="77777777" w:rsidR="0094391B" w:rsidRPr="00845FDD" w:rsidRDefault="0094391B" w:rsidP="00845FDD">
      <w:pPr>
        <w:pStyle w:val="Nadpis3"/>
        <w:keepNext w:val="0"/>
        <w:keepLines w:val="0"/>
        <w:numPr>
          <w:ilvl w:val="1"/>
          <w:numId w:val="150"/>
        </w:numPr>
        <w:spacing w:after="0" w:line="240" w:lineRule="auto"/>
        <w:ind w:left="567" w:hanging="567"/>
        <w:jc w:val="both"/>
        <w:rPr>
          <w:rFonts w:ascii="Nudista" w:hAnsi="Nudista" w:cs="Arial"/>
        </w:rPr>
      </w:pPr>
      <w:r w:rsidRPr="00845FDD">
        <w:rPr>
          <w:rFonts w:ascii="Nudista" w:hAnsi="Nudista" w:cs="Arial"/>
        </w:rPr>
        <w:t>Všetky výdavky spojené s</w:t>
      </w:r>
      <w:r w:rsidRPr="00845FDD">
        <w:rPr>
          <w:rFonts w:ascii="Nudista" w:hAnsi="Nudista" w:cs="Calibri"/>
        </w:rPr>
        <w:t> </w:t>
      </w:r>
      <w:r w:rsidRPr="00845FDD">
        <w:rPr>
          <w:rFonts w:ascii="Nudista" w:hAnsi="Nudista" w:cs="Arial"/>
        </w:rPr>
        <w:t>pr</w:t>
      </w:r>
      <w:r w:rsidRPr="00845FDD">
        <w:rPr>
          <w:rFonts w:ascii="Nudista" w:hAnsi="Nudista" w:cs="Proba Pro"/>
        </w:rPr>
        <w:t>í</w:t>
      </w:r>
      <w:r w:rsidRPr="00845FDD">
        <w:rPr>
          <w:rFonts w:ascii="Nudista" w:hAnsi="Nudista" w:cs="Arial"/>
        </w:rPr>
        <w:t>pravou a</w:t>
      </w:r>
      <w:r w:rsidRPr="00845FDD">
        <w:rPr>
          <w:rFonts w:ascii="Nudista" w:hAnsi="Nudista" w:cs="Calibri"/>
        </w:rPr>
        <w:t> </w:t>
      </w:r>
      <w:r w:rsidRPr="00845FDD">
        <w:rPr>
          <w:rFonts w:ascii="Nudista" w:hAnsi="Nudista" w:cs="Arial"/>
        </w:rPr>
        <w:t>predlo</w:t>
      </w:r>
      <w:r w:rsidRPr="00845FDD">
        <w:rPr>
          <w:rFonts w:ascii="Nudista" w:hAnsi="Nudista" w:cs="Proba Pro"/>
        </w:rPr>
        <w:t>ž</w:t>
      </w:r>
      <w:r w:rsidRPr="00845FDD">
        <w:rPr>
          <w:rFonts w:ascii="Nudista" w:hAnsi="Nudista" w:cs="Arial"/>
        </w:rPr>
        <w:t>en</w:t>
      </w:r>
      <w:r w:rsidRPr="00845FDD">
        <w:rPr>
          <w:rFonts w:ascii="Nudista" w:hAnsi="Nudista" w:cs="Proba Pro"/>
        </w:rPr>
        <w:t>í</w:t>
      </w:r>
      <w:r w:rsidRPr="00845FDD">
        <w:rPr>
          <w:rFonts w:ascii="Nudista" w:hAnsi="Nudista" w:cs="Arial"/>
        </w:rPr>
        <w:t>m pon</w:t>
      </w:r>
      <w:r w:rsidRPr="00845FDD">
        <w:rPr>
          <w:rFonts w:ascii="Nudista" w:hAnsi="Nudista" w:cs="Proba Pro"/>
        </w:rPr>
        <w:t>ú</w:t>
      </w:r>
      <w:r w:rsidRPr="00845FDD">
        <w:rPr>
          <w:rFonts w:ascii="Nudista" w:hAnsi="Nudista" w:cs="Arial"/>
        </w:rPr>
        <w:t>k zn</w:t>
      </w:r>
      <w:r w:rsidRPr="00845FDD">
        <w:rPr>
          <w:rFonts w:ascii="Nudista" w:hAnsi="Nudista" w:cs="Proba Pro"/>
        </w:rPr>
        <w:t>áš</w:t>
      </w:r>
      <w:r w:rsidRPr="00845FDD">
        <w:rPr>
          <w:rFonts w:ascii="Nudista" w:hAnsi="Nudista" w:cs="Arial"/>
        </w:rPr>
        <w:t>aj</w:t>
      </w:r>
      <w:r w:rsidRPr="00845FDD">
        <w:rPr>
          <w:rFonts w:ascii="Nudista" w:hAnsi="Nudista" w:cs="Proba Pro"/>
        </w:rPr>
        <w:t>ú</w:t>
      </w:r>
      <w:r w:rsidRPr="00845FDD">
        <w:rPr>
          <w:rFonts w:ascii="Nudista" w:hAnsi="Nudista" w:cs="Arial"/>
        </w:rPr>
        <w:t xml:space="preserve">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i bez finan</w:t>
      </w:r>
      <w:r w:rsidRPr="00845FDD">
        <w:rPr>
          <w:rFonts w:ascii="Nudista" w:hAnsi="Nudista" w:cs="Proba Pro CE"/>
        </w:rPr>
        <w:t>č</w:t>
      </w:r>
      <w:r w:rsidRPr="00845FDD">
        <w:rPr>
          <w:rFonts w:ascii="Nudista" w:hAnsi="Nudista" w:cs="Arial"/>
        </w:rPr>
        <w:t>n</w:t>
      </w:r>
      <w:r w:rsidRPr="00845FDD">
        <w:rPr>
          <w:rFonts w:ascii="Nudista" w:hAnsi="Nudista" w:cs="Proba Pro"/>
        </w:rPr>
        <w:t>é</w:t>
      </w:r>
      <w:r w:rsidRPr="00845FDD">
        <w:rPr>
          <w:rFonts w:ascii="Nudista" w:hAnsi="Nudista" w:cs="Arial"/>
        </w:rPr>
        <w:t>ho n</w:t>
      </w:r>
      <w:r w:rsidRPr="00845FDD">
        <w:rPr>
          <w:rFonts w:ascii="Nudista" w:hAnsi="Nudista" w:cs="Proba Pro"/>
        </w:rPr>
        <w:t>á</w:t>
      </w:r>
      <w:r w:rsidRPr="00845FDD">
        <w:rPr>
          <w:rFonts w:ascii="Nudista" w:hAnsi="Nudista" w:cs="Arial"/>
        </w:rPr>
        <w:t>roku vo</w:t>
      </w:r>
      <w:r w:rsidRPr="00845FDD">
        <w:rPr>
          <w:rFonts w:ascii="Nudista" w:hAnsi="Nudista" w:cs="Proba Pro CE"/>
        </w:rPr>
        <w:t>č</w:t>
      </w:r>
      <w:r w:rsidRPr="00845FDD">
        <w:rPr>
          <w:rFonts w:ascii="Nudista" w:hAnsi="Nudista" w:cs="Arial"/>
        </w:rPr>
        <w:t>i verejn</w:t>
      </w:r>
      <w:r w:rsidRPr="00845FDD">
        <w:rPr>
          <w:rFonts w:ascii="Nudista" w:hAnsi="Nudista" w:cs="Proba Pro"/>
        </w:rPr>
        <w:t>é</w:t>
      </w:r>
      <w:r w:rsidRPr="00845FDD">
        <w:rPr>
          <w:rFonts w:ascii="Nudista" w:hAnsi="Nudista" w:cs="Arial"/>
        </w:rPr>
        <w:t>mu obstar</w:t>
      </w:r>
      <w:r w:rsidRPr="00845FDD">
        <w:rPr>
          <w:rFonts w:ascii="Nudista" w:hAnsi="Nudista" w:cs="Proba Pro"/>
        </w:rPr>
        <w:t>á</w:t>
      </w:r>
      <w:r w:rsidRPr="00845FDD">
        <w:rPr>
          <w:rFonts w:ascii="Nudista" w:hAnsi="Nudista" w:cs="Arial"/>
        </w:rPr>
        <w:t>vate</w:t>
      </w:r>
      <w:r w:rsidRPr="00845FDD">
        <w:rPr>
          <w:rFonts w:ascii="Nudista" w:hAnsi="Nudista" w:cs="Proba Pro CE"/>
        </w:rPr>
        <w:t>ľ</w:t>
      </w:r>
      <w:r w:rsidRPr="00845FDD">
        <w:rPr>
          <w:rFonts w:ascii="Nudista" w:hAnsi="Nudista" w:cs="Arial"/>
        </w:rPr>
        <w:t xml:space="preserve">ovi. </w:t>
      </w:r>
    </w:p>
    <w:p w14:paraId="4FEC56EF"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38CFF819" w14:textId="03FAE88C" w:rsidR="0094391B" w:rsidRPr="00845FDD" w:rsidRDefault="0094391B" w:rsidP="00845FDD">
      <w:pPr>
        <w:pStyle w:val="Nadpis3"/>
        <w:keepNext w:val="0"/>
        <w:keepLines w:val="0"/>
        <w:numPr>
          <w:ilvl w:val="1"/>
          <w:numId w:val="150"/>
        </w:numPr>
        <w:spacing w:after="0" w:line="240" w:lineRule="auto"/>
        <w:ind w:left="567" w:hanging="567"/>
        <w:jc w:val="both"/>
        <w:rPr>
          <w:rFonts w:ascii="Nudista" w:hAnsi="Nudista" w:cs="Arial"/>
        </w:rPr>
      </w:pPr>
      <w:r w:rsidRPr="00845FDD">
        <w:rPr>
          <w:rFonts w:ascii="Nudista" w:hAnsi="Nudista" w:cs="Arial"/>
          <w:b/>
        </w:rPr>
        <w:t>Ponuky doručené spôsobom uvedeným v</w:t>
      </w:r>
      <w:r w:rsidRPr="00845FDD">
        <w:rPr>
          <w:rFonts w:ascii="Nudista" w:hAnsi="Nudista" w:cs="Calibri"/>
          <w:b/>
        </w:rPr>
        <w:t> </w:t>
      </w:r>
      <w:r w:rsidRPr="00845FDD">
        <w:rPr>
          <w:rFonts w:ascii="Nudista" w:hAnsi="Nudista" w:cs="Arial"/>
          <w:b/>
        </w:rPr>
        <w:t xml:space="preserve">bode 20 </w:t>
      </w:r>
      <w:r w:rsidR="00F95F08" w:rsidRPr="00845FDD">
        <w:rPr>
          <w:rFonts w:ascii="Nudista" w:hAnsi="Nudista" w:cs="Arial"/>
          <w:b/>
        </w:rPr>
        <w:t xml:space="preserve">tejto časti súťažných podkladov </w:t>
      </w:r>
      <w:r w:rsidRPr="00845FDD">
        <w:rPr>
          <w:rFonts w:ascii="Nudista" w:hAnsi="Nudista" w:cs="Arial"/>
          <w:b/>
        </w:rPr>
        <w:t>a predlo</w:t>
      </w:r>
      <w:r w:rsidRPr="00845FDD">
        <w:rPr>
          <w:rFonts w:ascii="Nudista" w:hAnsi="Nudista" w:cs="Proba Pro"/>
          <w:b/>
        </w:rPr>
        <w:t>ž</w:t>
      </w:r>
      <w:r w:rsidRPr="00845FDD">
        <w:rPr>
          <w:rFonts w:ascii="Nudista" w:hAnsi="Nudista" w:cs="Arial"/>
          <w:b/>
        </w:rPr>
        <w:t>en</w:t>
      </w:r>
      <w:r w:rsidRPr="00845FDD">
        <w:rPr>
          <w:rFonts w:ascii="Nudista" w:hAnsi="Nudista" w:cs="Proba Pro"/>
          <w:b/>
        </w:rPr>
        <w:t>é</w:t>
      </w:r>
      <w:r w:rsidRPr="00845FDD">
        <w:rPr>
          <w:rFonts w:ascii="Nudista" w:hAnsi="Nudista" w:cs="Arial"/>
          <w:b/>
        </w:rPr>
        <w:t xml:space="preserve"> v</w:t>
      </w:r>
      <w:r w:rsidRPr="00845FDD">
        <w:rPr>
          <w:rFonts w:ascii="Nudista" w:hAnsi="Nudista" w:cs="Calibri"/>
          <w:b/>
        </w:rPr>
        <w:t> </w:t>
      </w:r>
      <w:r w:rsidRPr="00845FDD">
        <w:rPr>
          <w:rFonts w:ascii="Nudista" w:hAnsi="Nudista" w:cs="Arial"/>
          <w:b/>
        </w:rPr>
        <w:t>lehote na predkladanie pon</w:t>
      </w:r>
      <w:r w:rsidRPr="00845FDD">
        <w:rPr>
          <w:rFonts w:ascii="Nudista" w:hAnsi="Nudista" w:cs="Proba Pro"/>
          <w:b/>
        </w:rPr>
        <w:t>ú</w:t>
      </w:r>
      <w:r w:rsidRPr="00845FDD">
        <w:rPr>
          <w:rFonts w:ascii="Nudista" w:hAnsi="Nudista" w:cs="Arial"/>
          <w:b/>
        </w:rPr>
        <w:t>k pod</w:t>
      </w:r>
      <w:r w:rsidRPr="00845FDD">
        <w:rPr>
          <w:rFonts w:ascii="Nudista" w:hAnsi="Nudista" w:cs="Proba Pro CE"/>
          <w:b/>
        </w:rPr>
        <w:t>ľ</w:t>
      </w:r>
      <w:r w:rsidRPr="00845FDD">
        <w:rPr>
          <w:rFonts w:ascii="Nudista" w:hAnsi="Nudista" w:cs="Arial"/>
          <w:b/>
        </w:rPr>
        <w:t>a bodu 21.</w:t>
      </w:r>
      <w:r w:rsidR="00A433B4" w:rsidRPr="00845FDD">
        <w:rPr>
          <w:rFonts w:ascii="Nudista" w:hAnsi="Nudista" w:cs="Arial"/>
          <w:b/>
        </w:rPr>
        <w:t>3</w:t>
      </w:r>
      <w:r w:rsidR="00F95F08" w:rsidRPr="00845FDD">
        <w:rPr>
          <w:rFonts w:ascii="Nudista" w:hAnsi="Nudista" w:cs="Arial"/>
          <w:b/>
        </w:rPr>
        <w:t xml:space="preserve"> tejto časti súťažných podkladov</w:t>
      </w:r>
      <w:r w:rsidRPr="00845FDD">
        <w:rPr>
          <w:rFonts w:ascii="Nudista" w:hAnsi="Nudista" w:cs="Arial"/>
          <w:b/>
        </w:rPr>
        <w:t xml:space="preserve"> sa uch</w:t>
      </w:r>
      <w:r w:rsidRPr="00845FDD">
        <w:rPr>
          <w:rFonts w:ascii="Nudista" w:hAnsi="Nudista" w:cs="Proba Pro"/>
          <w:b/>
        </w:rPr>
        <w:t>á</w:t>
      </w:r>
      <w:r w:rsidRPr="00845FDD">
        <w:rPr>
          <w:rFonts w:ascii="Nudista" w:hAnsi="Nudista" w:cs="Arial"/>
          <w:b/>
        </w:rPr>
        <w:t>dza</w:t>
      </w:r>
      <w:r w:rsidRPr="00845FDD">
        <w:rPr>
          <w:rFonts w:ascii="Nudista" w:hAnsi="Nudista" w:cs="Proba Pro CE"/>
          <w:b/>
        </w:rPr>
        <w:t>č</w:t>
      </w:r>
      <w:r w:rsidRPr="00845FDD">
        <w:rPr>
          <w:rFonts w:ascii="Nudista" w:hAnsi="Nudista" w:cs="Arial"/>
          <w:b/>
        </w:rPr>
        <w:t>om nevracaj</w:t>
      </w:r>
      <w:r w:rsidRPr="00845FDD">
        <w:rPr>
          <w:rFonts w:ascii="Nudista" w:hAnsi="Nudista" w:cs="Proba Pro"/>
          <w:b/>
        </w:rPr>
        <w:t>ú</w:t>
      </w:r>
      <w:r w:rsidRPr="00845FDD">
        <w:rPr>
          <w:rFonts w:ascii="Nudista" w:hAnsi="Nudista" w:cs="Arial"/>
          <w:b/>
        </w:rPr>
        <w:t>.</w:t>
      </w:r>
      <w:r w:rsidRPr="00845FDD">
        <w:rPr>
          <w:rFonts w:ascii="Nudista" w:hAnsi="Nudista" w:cs="Arial"/>
        </w:rPr>
        <w:t xml:space="preserve"> Zostávajú ako súčasť dokumentácie o verejnej súťaži. </w:t>
      </w:r>
    </w:p>
    <w:p w14:paraId="1D6DB8CA" w14:textId="77777777" w:rsidR="0094391B" w:rsidRPr="00845FDD" w:rsidRDefault="0094391B" w:rsidP="00845FDD">
      <w:pPr>
        <w:pStyle w:val="SAP0"/>
        <w:widowControl/>
        <w:spacing w:before="0" w:after="0" w:line="240" w:lineRule="auto"/>
        <w:rPr>
          <w:rFonts w:ascii="Nudista" w:hAnsi="Nudista"/>
        </w:rPr>
      </w:pPr>
      <w:bookmarkStart w:id="55" w:name="_Toc524701774"/>
    </w:p>
    <w:p w14:paraId="1556F1D4" w14:textId="77777777" w:rsidR="0094391B" w:rsidRPr="00845FDD" w:rsidRDefault="0094391B" w:rsidP="00845FDD">
      <w:pPr>
        <w:pStyle w:val="SAP0"/>
        <w:widowControl/>
        <w:spacing w:before="0" w:after="0" w:line="240" w:lineRule="auto"/>
        <w:rPr>
          <w:rFonts w:ascii="Nudista" w:hAnsi="Nudista"/>
        </w:rPr>
      </w:pPr>
      <w:bookmarkStart w:id="56" w:name="_Toc97647178"/>
      <w:r w:rsidRPr="00845FDD">
        <w:rPr>
          <w:rFonts w:ascii="Nudista" w:hAnsi="Nudista"/>
        </w:rPr>
        <w:t>ODDIEL II. Dorozumievanie medzi verejným obstarávateľom a</w:t>
      </w:r>
      <w:r w:rsidRPr="00845FDD">
        <w:rPr>
          <w:rStyle w:val="spelle"/>
          <w:rFonts w:ascii="Nudista" w:hAnsi="Nudista" w:cs="Calibri"/>
        </w:rPr>
        <w:t> </w:t>
      </w:r>
      <w:r w:rsidRPr="00845FDD">
        <w:rPr>
          <w:rFonts w:ascii="Nudista" w:hAnsi="Nudista"/>
        </w:rPr>
        <w:t>uchádzačmi alebo záujemcami</w:t>
      </w:r>
      <w:bookmarkEnd w:id="55"/>
      <w:bookmarkEnd w:id="56"/>
    </w:p>
    <w:p w14:paraId="438820B1" w14:textId="77777777" w:rsidR="0094391B" w:rsidRPr="00845FDD" w:rsidRDefault="0094391B" w:rsidP="00845FDD">
      <w:pPr>
        <w:pStyle w:val="SAP0"/>
        <w:widowControl/>
        <w:spacing w:before="0" w:after="0" w:line="240" w:lineRule="auto"/>
        <w:rPr>
          <w:rFonts w:ascii="Nudista" w:hAnsi="Nudista"/>
        </w:rPr>
      </w:pPr>
    </w:p>
    <w:p w14:paraId="585AF580" w14:textId="77777777" w:rsidR="0094391B" w:rsidRPr="00845FDD" w:rsidRDefault="0094391B" w:rsidP="00845FDD">
      <w:pPr>
        <w:pStyle w:val="SAP1"/>
        <w:widowControl/>
        <w:spacing w:before="0" w:after="0" w:line="240" w:lineRule="auto"/>
        <w:rPr>
          <w:rFonts w:ascii="Nudista" w:hAnsi="Nudista"/>
          <w:lang w:val="sk-SK"/>
        </w:rPr>
      </w:pPr>
      <w:bookmarkStart w:id="57" w:name="_Toc524701775"/>
      <w:bookmarkStart w:id="58" w:name="_Toc97647179"/>
      <w:bookmarkStart w:id="59" w:name="_iq8gzs"/>
      <w:r w:rsidRPr="00845FDD">
        <w:rPr>
          <w:rFonts w:ascii="Nudista" w:hAnsi="Nudista"/>
          <w:lang w:val="sk-SK"/>
        </w:rPr>
        <w:t>Dorozumievanie medzi verejným obstarávateľom a</w:t>
      </w:r>
      <w:r w:rsidRPr="00845FDD">
        <w:rPr>
          <w:rFonts w:ascii="Nudista" w:hAnsi="Nudista" w:cs="Calibri"/>
          <w:lang w:val="sk-SK"/>
        </w:rPr>
        <w:t> </w:t>
      </w:r>
      <w:r w:rsidRPr="00845FDD">
        <w:rPr>
          <w:rFonts w:ascii="Nudista" w:hAnsi="Nudista"/>
          <w:lang w:val="sk-SK"/>
        </w:rPr>
        <w:t>uchádzačmi alebo záujemcami</w:t>
      </w:r>
      <w:bookmarkEnd w:id="57"/>
      <w:bookmarkEnd w:id="58"/>
    </w:p>
    <w:p w14:paraId="3489091E"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082F80AB" w14:textId="6B49D4B9" w:rsidR="00234373" w:rsidRPr="00845FDD" w:rsidRDefault="00234373" w:rsidP="00845FDD">
      <w:pPr>
        <w:pStyle w:val="Nadpis3"/>
        <w:keepNext w:val="0"/>
        <w:keepLines w:val="0"/>
        <w:numPr>
          <w:ilvl w:val="1"/>
          <w:numId w:val="151"/>
        </w:numPr>
        <w:spacing w:after="0" w:line="240" w:lineRule="auto"/>
        <w:ind w:left="567" w:hanging="567"/>
        <w:jc w:val="both"/>
        <w:rPr>
          <w:rFonts w:ascii="Nudista" w:hAnsi="Nudista"/>
        </w:rPr>
      </w:pPr>
      <w:r w:rsidRPr="00845FDD">
        <w:rPr>
          <w:rFonts w:ascii="Nudista" w:hAnsi="Nudista"/>
        </w:rPr>
        <w:t>Poskytovanie vysvetlení, odovzdávanie podkladov a komunikácia (ďalej len „</w:t>
      </w:r>
      <w:r w:rsidRPr="00845FDD">
        <w:rPr>
          <w:rFonts w:ascii="Nudista" w:hAnsi="Nudista"/>
          <w:b/>
        </w:rPr>
        <w:t>komunikácia</w:t>
      </w:r>
      <w:r w:rsidRPr="00845FDD">
        <w:rPr>
          <w:rFonts w:ascii="Nudista" w:hAnsi="Nudista"/>
        </w:rPr>
        <w:t xml:space="preserve">“) medzi </w:t>
      </w:r>
      <w:r w:rsidRPr="00845FDD">
        <w:rPr>
          <w:rFonts w:ascii="Nudista" w:hAnsi="Nudista" w:cs="Arial"/>
        </w:rPr>
        <w:t>verejným</w:t>
      </w:r>
      <w:r w:rsidRPr="00845FDD">
        <w:rPr>
          <w:rFonts w:ascii="Nudista" w:hAnsi="Nudista"/>
        </w:rPr>
        <w:t xml:space="preserve"> obstarávateľom</w:t>
      </w:r>
      <w:r w:rsidR="00F95F08" w:rsidRPr="00845FDD">
        <w:rPr>
          <w:rFonts w:ascii="Nudista" w:hAnsi="Nudista"/>
        </w:rPr>
        <w:t xml:space="preserve"> a</w:t>
      </w:r>
      <w:r w:rsidR="00F95F08" w:rsidRPr="00845FDD">
        <w:rPr>
          <w:rFonts w:ascii="Nudista" w:hAnsi="Nudista" w:cs="Calibri"/>
        </w:rPr>
        <w:t> </w:t>
      </w:r>
      <w:r w:rsidRPr="00845FDD">
        <w:rPr>
          <w:rFonts w:ascii="Nudista" w:hAnsi="Nudista"/>
        </w:rPr>
        <w:t>záujemcami</w:t>
      </w:r>
      <w:r w:rsidR="00F95F08" w:rsidRPr="00845FDD">
        <w:rPr>
          <w:rFonts w:ascii="Nudista" w:hAnsi="Nudista"/>
        </w:rPr>
        <w:t>/</w:t>
      </w:r>
      <w:r w:rsidRPr="00845FDD">
        <w:rPr>
          <w:rFonts w:ascii="Nudista" w:hAnsi="Nudista"/>
        </w:rPr>
        <w:t xml:space="preserve">uchádzačmi sa bude uskutočňovať v štátnom (slovenskom) jazyku. </w:t>
      </w:r>
    </w:p>
    <w:p w14:paraId="2167DF83" w14:textId="77777777" w:rsidR="00234373" w:rsidRPr="00845FDD" w:rsidRDefault="00234373" w:rsidP="00845FDD">
      <w:pPr>
        <w:pStyle w:val="Nadpis3"/>
        <w:keepNext w:val="0"/>
        <w:keepLines w:val="0"/>
        <w:numPr>
          <w:ilvl w:val="0"/>
          <w:numId w:val="0"/>
        </w:numPr>
        <w:spacing w:after="0" w:line="240" w:lineRule="auto"/>
        <w:ind w:left="567"/>
        <w:jc w:val="both"/>
        <w:rPr>
          <w:rFonts w:ascii="Nudista" w:hAnsi="Nudista" w:cs="Arial"/>
        </w:rPr>
      </w:pPr>
    </w:p>
    <w:p w14:paraId="28F671B1" w14:textId="77777777" w:rsidR="0094391B" w:rsidRPr="00845FDD" w:rsidRDefault="0094391B" w:rsidP="00845FDD">
      <w:pPr>
        <w:pStyle w:val="Nadpis3"/>
        <w:keepNext w:val="0"/>
        <w:keepLines w:val="0"/>
        <w:numPr>
          <w:ilvl w:val="1"/>
          <w:numId w:val="151"/>
        </w:numPr>
        <w:spacing w:after="0" w:line="240" w:lineRule="auto"/>
        <w:ind w:left="567" w:hanging="567"/>
        <w:jc w:val="both"/>
        <w:rPr>
          <w:rFonts w:ascii="Nudista" w:hAnsi="Nudista" w:cs="Arial"/>
        </w:rPr>
      </w:pPr>
      <w:r w:rsidRPr="00845FDD">
        <w:rPr>
          <w:rFonts w:ascii="Nudista" w:hAnsi="Nudista" w:cs="Arial"/>
        </w:rPr>
        <w:t>Verejný obstarávateľ bude pri komunikácii s</w:t>
      </w:r>
      <w:r w:rsidRPr="00845FDD">
        <w:rPr>
          <w:rFonts w:ascii="Nudista" w:hAnsi="Nudista" w:cs="Calibri"/>
        </w:rPr>
        <w:t> </w:t>
      </w:r>
      <w:r w:rsidRPr="00845FDD">
        <w:rPr>
          <w:rFonts w:ascii="Nudista" w:hAnsi="Nudista" w:cs="Arial"/>
        </w:rPr>
        <w:t>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mi, resp. z</w:t>
      </w:r>
      <w:r w:rsidRPr="00845FDD">
        <w:rPr>
          <w:rFonts w:ascii="Nudista" w:hAnsi="Nudista" w:cs="Proba Pro"/>
        </w:rPr>
        <w:t>á</w:t>
      </w:r>
      <w:r w:rsidRPr="00845FDD">
        <w:rPr>
          <w:rFonts w:ascii="Nudista" w:hAnsi="Nudista" w:cs="Arial"/>
        </w:rPr>
        <w:t>ujemcami, postupova</w:t>
      </w:r>
      <w:r w:rsidRPr="00845FDD">
        <w:rPr>
          <w:rFonts w:ascii="Nudista" w:hAnsi="Nudista" w:cs="Proba Pro CE"/>
        </w:rPr>
        <w:t>ť</w:t>
      </w:r>
      <w:r w:rsidRPr="00845FDD">
        <w:rPr>
          <w:rFonts w:ascii="Nudista" w:hAnsi="Nudista" w:cs="Arial"/>
        </w:rPr>
        <w:t xml:space="preserve"> v zmysle </w:t>
      </w:r>
      <w:r w:rsidRPr="00845FDD">
        <w:rPr>
          <w:rFonts w:ascii="Nudista" w:hAnsi="Nudista" w:cs="Proba Pro"/>
        </w:rPr>
        <w:t>§</w:t>
      </w:r>
      <w:r w:rsidRPr="00845FDD">
        <w:rPr>
          <w:rFonts w:ascii="Nudista" w:hAnsi="Nudista" w:cs="Arial"/>
        </w:rPr>
        <w:t xml:space="preserve"> 20 ZVO prostredníctvom komunikačného rozhrania systému JOSEPHINE. Tento spôsob komunikácie sa týka akejkoľvek komunikácie a podaní medzi verejným obstarávateľom a</w:t>
      </w:r>
      <w:r w:rsidRPr="00845FDD">
        <w:rPr>
          <w:rFonts w:ascii="Nudista" w:hAnsi="Nudista" w:cs="Calibri"/>
        </w:rPr>
        <w:t> </w:t>
      </w:r>
      <w:r w:rsidRPr="00845FDD">
        <w:rPr>
          <w:rFonts w:ascii="Nudista" w:hAnsi="Nudista" w:cs="Arial"/>
        </w:rPr>
        <w:t>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mi, resp. z</w:t>
      </w:r>
      <w:r w:rsidRPr="00845FDD">
        <w:rPr>
          <w:rFonts w:ascii="Nudista" w:hAnsi="Nudista" w:cs="Proba Pro"/>
        </w:rPr>
        <w:t>á</w:t>
      </w:r>
      <w:r w:rsidRPr="00845FDD">
        <w:rPr>
          <w:rFonts w:ascii="Nudista" w:hAnsi="Nudista" w:cs="Arial"/>
        </w:rPr>
        <w:t>ujemcami,  po</w:t>
      </w:r>
      <w:r w:rsidRPr="00845FDD">
        <w:rPr>
          <w:rFonts w:ascii="Nudista" w:hAnsi="Nudista" w:cs="Proba Pro CE"/>
        </w:rPr>
        <w:t>č</w:t>
      </w:r>
      <w:r w:rsidRPr="00845FDD">
        <w:rPr>
          <w:rFonts w:ascii="Nudista" w:hAnsi="Nudista" w:cs="Arial"/>
        </w:rPr>
        <w:t>as cel</w:t>
      </w:r>
      <w:r w:rsidRPr="00845FDD">
        <w:rPr>
          <w:rFonts w:ascii="Nudista" w:hAnsi="Nudista" w:cs="Proba Pro"/>
        </w:rPr>
        <w:t>é</w:t>
      </w:r>
      <w:r w:rsidRPr="00845FDD">
        <w:rPr>
          <w:rFonts w:ascii="Nudista" w:hAnsi="Nudista" w:cs="Arial"/>
        </w:rPr>
        <w:t>ho procesu verejn</w:t>
      </w:r>
      <w:r w:rsidRPr="00845FDD">
        <w:rPr>
          <w:rFonts w:ascii="Nudista" w:hAnsi="Nudista" w:cs="Proba Pro"/>
        </w:rPr>
        <w:t>é</w:t>
      </w:r>
      <w:r w:rsidRPr="00845FDD">
        <w:rPr>
          <w:rFonts w:ascii="Nudista" w:hAnsi="Nudista" w:cs="Arial"/>
        </w:rPr>
        <w:t>ho obstar</w:t>
      </w:r>
      <w:r w:rsidRPr="00845FDD">
        <w:rPr>
          <w:rFonts w:ascii="Nudista" w:hAnsi="Nudista" w:cs="Proba Pro"/>
        </w:rPr>
        <w:t>á</w:t>
      </w:r>
      <w:r w:rsidRPr="00845FDD">
        <w:rPr>
          <w:rFonts w:ascii="Nudista" w:hAnsi="Nudista" w:cs="Arial"/>
        </w:rPr>
        <w:t xml:space="preserve">vania. </w:t>
      </w:r>
    </w:p>
    <w:p w14:paraId="1174699F"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3A04B5D4" w14:textId="77777777" w:rsidR="0094391B" w:rsidRPr="00845FDD" w:rsidRDefault="0094391B" w:rsidP="00845FDD">
      <w:pPr>
        <w:pStyle w:val="Nadpis3"/>
        <w:keepNext w:val="0"/>
        <w:keepLines w:val="0"/>
        <w:numPr>
          <w:ilvl w:val="1"/>
          <w:numId w:val="151"/>
        </w:numPr>
        <w:spacing w:after="0" w:line="240" w:lineRule="auto"/>
        <w:ind w:left="567" w:hanging="567"/>
        <w:jc w:val="both"/>
        <w:rPr>
          <w:rFonts w:ascii="Nudista" w:hAnsi="Nudista" w:cs="Arial"/>
        </w:rPr>
      </w:pPr>
      <w:r w:rsidRPr="00845FDD">
        <w:rPr>
          <w:rFonts w:ascii="Nudista" w:hAnsi="Nudista" w:cs="Arial"/>
        </w:rPr>
        <w:t xml:space="preserve">JOSEPHINE je na účely tohto verejného obstarávania softvér pre elektronizáciu zadávania verejných zákaziek. JOSEPHINE je webová aplikácia na doméne </w:t>
      </w:r>
      <w:hyperlink r:id="rId14" w:history="1">
        <w:r w:rsidRPr="00845FDD">
          <w:rPr>
            <w:rFonts w:ascii="Nudista" w:hAnsi="Nudista" w:cs="Arial"/>
          </w:rPr>
          <w:t>https://josephine.proebiz.com</w:t>
        </w:r>
      </w:hyperlink>
      <w:r w:rsidRPr="00845FDD">
        <w:rPr>
          <w:rFonts w:ascii="Nudista" w:hAnsi="Nudista" w:cs="Arial"/>
        </w:rPr>
        <w:t>.</w:t>
      </w:r>
    </w:p>
    <w:p w14:paraId="61C06147"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2C60C3C6" w14:textId="77777777" w:rsidR="0094391B" w:rsidRPr="00845FDD" w:rsidRDefault="0094391B" w:rsidP="00845FDD">
      <w:pPr>
        <w:pStyle w:val="Nadpis3"/>
        <w:keepNext w:val="0"/>
        <w:keepLines w:val="0"/>
        <w:numPr>
          <w:ilvl w:val="1"/>
          <w:numId w:val="151"/>
        </w:numPr>
        <w:spacing w:after="0" w:line="240" w:lineRule="auto"/>
        <w:ind w:left="567" w:hanging="567"/>
        <w:jc w:val="both"/>
        <w:rPr>
          <w:rFonts w:ascii="Nudista" w:hAnsi="Nudista" w:cs="Arial"/>
        </w:rPr>
      </w:pPr>
      <w:r w:rsidRPr="00845FDD">
        <w:rPr>
          <w:rFonts w:ascii="Nudista" w:hAnsi="Nudista" w:cs="Arial"/>
        </w:rPr>
        <w:t>Návod na používanie systému je dostupný na webovom sídle portálu JOSEPHINE (</w:t>
      </w:r>
      <w:hyperlink r:id="rId15" w:history="1">
        <w:r w:rsidRPr="00845FDD">
          <w:rPr>
            <w:rFonts w:ascii="Nudista" w:hAnsi="Nudista" w:cs="Arial"/>
          </w:rPr>
          <w:t>http://files.nar.cz/docs/josephine/sk/Skrateny_navod_ucastnik.pdf</w:t>
        </w:r>
      </w:hyperlink>
      <w:r w:rsidRPr="00845FDD">
        <w:rPr>
          <w:rFonts w:ascii="Nudista" w:hAnsi="Nudista" w:cs="Arial"/>
        </w:rPr>
        <w:t xml:space="preserve">). </w:t>
      </w:r>
    </w:p>
    <w:p w14:paraId="17435AC0"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0DFD26BC" w14:textId="77777777" w:rsidR="0094391B" w:rsidRPr="00845FDD" w:rsidRDefault="0094391B" w:rsidP="00845FDD">
      <w:pPr>
        <w:pStyle w:val="Nadpis3"/>
        <w:keepNext w:val="0"/>
        <w:keepLines w:val="0"/>
        <w:numPr>
          <w:ilvl w:val="1"/>
          <w:numId w:val="151"/>
        </w:numPr>
        <w:spacing w:after="0" w:line="240" w:lineRule="auto"/>
        <w:ind w:left="567" w:hanging="567"/>
        <w:jc w:val="both"/>
        <w:rPr>
          <w:rFonts w:ascii="Nudista" w:hAnsi="Nudista" w:cs="Arial"/>
        </w:rPr>
      </w:pPr>
      <w:r w:rsidRPr="00845FDD">
        <w:rPr>
          <w:rFonts w:ascii="Nudista" w:hAnsi="Nudista" w:cs="Arial"/>
        </w:rPr>
        <w:t>Minimálne technické požiadavky na používanie systému sú dostupné na webovom sídle portálu JOSEPHINE (</w:t>
      </w:r>
      <w:hyperlink r:id="rId16" w:history="1">
        <w:r w:rsidRPr="00845FDD">
          <w:rPr>
            <w:rFonts w:ascii="Nudista" w:hAnsi="Nudista" w:cs="Arial"/>
          </w:rPr>
          <w:t>http://files.nar.cz/docs/josephine/sk/Technicke_poziadavky_sw_JOSEPHINE.pdf</w:t>
        </w:r>
      </w:hyperlink>
      <w:r w:rsidRPr="00845FDD">
        <w:rPr>
          <w:rFonts w:ascii="Nudista" w:hAnsi="Nudista" w:cs="Arial"/>
        </w:rPr>
        <w:t>).</w:t>
      </w:r>
    </w:p>
    <w:p w14:paraId="43C3A980"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78CF9790" w14:textId="77777777" w:rsidR="0094391B" w:rsidRPr="00845FDD" w:rsidRDefault="0094391B" w:rsidP="00845FDD">
      <w:pPr>
        <w:pStyle w:val="Nadpis3"/>
        <w:keepNext w:val="0"/>
        <w:keepLines w:val="0"/>
        <w:numPr>
          <w:ilvl w:val="1"/>
          <w:numId w:val="151"/>
        </w:numPr>
        <w:spacing w:after="0" w:line="240" w:lineRule="auto"/>
        <w:ind w:left="567" w:hanging="567"/>
        <w:jc w:val="both"/>
        <w:rPr>
          <w:rFonts w:ascii="Nudista" w:hAnsi="Nudista" w:cs="Arial"/>
        </w:rPr>
      </w:pPr>
      <w:r w:rsidRPr="00845FDD">
        <w:rPr>
          <w:rFonts w:ascii="Nudista" w:hAnsi="Nudista" w:cs="Arial"/>
        </w:rPr>
        <w:t xml:space="preserve">Na bezproblémové používanie systému JOSEPHINE je nutné používať jeden z podporovaných internetových prehliadačov: </w:t>
      </w:r>
    </w:p>
    <w:p w14:paraId="4EF674E9" w14:textId="77777777" w:rsidR="0094391B" w:rsidRPr="00845FDD" w:rsidRDefault="0094391B" w:rsidP="00845FDD">
      <w:pPr>
        <w:pStyle w:val="Nadpis3"/>
        <w:keepNext w:val="0"/>
        <w:keepLines w:val="0"/>
        <w:numPr>
          <w:ilvl w:val="2"/>
          <w:numId w:val="151"/>
        </w:numPr>
        <w:spacing w:after="0" w:line="240" w:lineRule="auto"/>
        <w:ind w:left="1134" w:hanging="568"/>
        <w:jc w:val="both"/>
        <w:rPr>
          <w:rFonts w:ascii="Nudista" w:hAnsi="Nudista" w:cs="Arial"/>
        </w:rPr>
      </w:pPr>
      <w:r w:rsidRPr="00845FDD">
        <w:rPr>
          <w:rFonts w:ascii="Nudista" w:hAnsi="Nudista" w:cs="Arial"/>
        </w:rPr>
        <w:t xml:space="preserve">Microsoft Internet Explorer verzia 11.0 a vyššia, </w:t>
      </w:r>
    </w:p>
    <w:p w14:paraId="5FEFE363" w14:textId="77777777" w:rsidR="0094391B" w:rsidRPr="00845FDD" w:rsidRDefault="0094391B" w:rsidP="00845FDD">
      <w:pPr>
        <w:pStyle w:val="Nadpis3"/>
        <w:keepNext w:val="0"/>
        <w:keepLines w:val="0"/>
        <w:numPr>
          <w:ilvl w:val="2"/>
          <w:numId w:val="151"/>
        </w:numPr>
        <w:spacing w:after="0" w:line="240" w:lineRule="auto"/>
        <w:ind w:left="1134" w:hanging="568"/>
        <w:jc w:val="both"/>
        <w:rPr>
          <w:rFonts w:ascii="Nudista" w:hAnsi="Nudista" w:cs="Arial"/>
        </w:rPr>
      </w:pPr>
      <w:proofErr w:type="spellStart"/>
      <w:r w:rsidRPr="00845FDD">
        <w:rPr>
          <w:rFonts w:ascii="Nudista" w:hAnsi="Nudista" w:cs="Arial"/>
        </w:rPr>
        <w:t>Mozilla</w:t>
      </w:r>
      <w:proofErr w:type="spellEnd"/>
      <w:r w:rsidRPr="00845FDD">
        <w:rPr>
          <w:rFonts w:ascii="Nudista" w:hAnsi="Nudista" w:cs="Arial"/>
        </w:rPr>
        <w:t xml:space="preserve"> Firefox verzia 13.0 a vyššia,</w:t>
      </w:r>
    </w:p>
    <w:p w14:paraId="10F33784" w14:textId="77777777" w:rsidR="0094391B" w:rsidRPr="00845FDD" w:rsidRDefault="0094391B" w:rsidP="00845FDD">
      <w:pPr>
        <w:pStyle w:val="Nadpis3"/>
        <w:keepNext w:val="0"/>
        <w:keepLines w:val="0"/>
        <w:numPr>
          <w:ilvl w:val="2"/>
          <w:numId w:val="151"/>
        </w:numPr>
        <w:spacing w:after="0" w:line="240" w:lineRule="auto"/>
        <w:ind w:left="1134" w:hanging="568"/>
        <w:jc w:val="both"/>
        <w:rPr>
          <w:rFonts w:ascii="Nudista" w:hAnsi="Nudista" w:cs="Arial"/>
        </w:rPr>
      </w:pPr>
      <w:r w:rsidRPr="00845FDD">
        <w:rPr>
          <w:rFonts w:ascii="Nudista" w:hAnsi="Nudista" w:cs="Arial"/>
        </w:rPr>
        <w:t xml:space="preserve">Google Chrome, alebo </w:t>
      </w:r>
    </w:p>
    <w:p w14:paraId="5DA581AB" w14:textId="77777777" w:rsidR="0094391B" w:rsidRPr="00845FDD" w:rsidRDefault="0094391B" w:rsidP="00845FDD">
      <w:pPr>
        <w:pStyle w:val="Nadpis3"/>
        <w:keepNext w:val="0"/>
        <w:keepLines w:val="0"/>
        <w:numPr>
          <w:ilvl w:val="2"/>
          <w:numId w:val="151"/>
        </w:numPr>
        <w:spacing w:after="0" w:line="240" w:lineRule="auto"/>
        <w:ind w:left="1134" w:hanging="568"/>
        <w:jc w:val="both"/>
        <w:rPr>
          <w:rFonts w:ascii="Nudista" w:hAnsi="Nudista" w:cs="Arial"/>
        </w:rPr>
      </w:pPr>
      <w:r w:rsidRPr="00845FDD">
        <w:rPr>
          <w:rFonts w:ascii="Nudista" w:hAnsi="Nudista" w:cs="Arial"/>
        </w:rPr>
        <w:t xml:space="preserve">Microsoft </w:t>
      </w:r>
      <w:proofErr w:type="spellStart"/>
      <w:r w:rsidRPr="00845FDD">
        <w:rPr>
          <w:rFonts w:ascii="Nudista" w:hAnsi="Nudista" w:cs="Arial"/>
        </w:rPr>
        <w:t>Edge</w:t>
      </w:r>
      <w:proofErr w:type="spellEnd"/>
      <w:r w:rsidRPr="00845FDD">
        <w:rPr>
          <w:rFonts w:ascii="Nudista" w:hAnsi="Nudista" w:cs="Arial"/>
        </w:rPr>
        <w:t>.</w:t>
      </w:r>
    </w:p>
    <w:p w14:paraId="316C583C"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2481CAD8" w14:textId="1A8AD5D6" w:rsidR="0094391B" w:rsidRPr="00845FDD" w:rsidRDefault="0094391B" w:rsidP="00845FDD">
      <w:pPr>
        <w:pStyle w:val="Nadpis3"/>
        <w:keepNext w:val="0"/>
        <w:keepLines w:val="0"/>
        <w:numPr>
          <w:ilvl w:val="1"/>
          <w:numId w:val="151"/>
        </w:numPr>
        <w:spacing w:after="0" w:line="240" w:lineRule="auto"/>
        <w:ind w:left="567" w:hanging="567"/>
        <w:jc w:val="both"/>
        <w:rPr>
          <w:rFonts w:ascii="Nudista" w:hAnsi="Nudista" w:cs="Arial"/>
        </w:rPr>
      </w:pPr>
      <w:r w:rsidRPr="00845FDD">
        <w:rPr>
          <w:rFonts w:ascii="Nudista" w:hAnsi="Nudista" w:cs="Arial"/>
        </w:rPr>
        <w:t xml:space="preserve">Pravidlá pre doručovanie – zásielka sa považuje za doručenú uchádzačovi, resp. záujemcovi, ak jej adresát bude mať objektívnu možnosť oboznámiť sa s jej obsahom, t. j. akonáhle sa dostane </w:t>
      </w:r>
      <w:r w:rsidRPr="00845FDD">
        <w:rPr>
          <w:rFonts w:ascii="Nudista" w:hAnsi="Nudista" w:cs="Arial"/>
        </w:rPr>
        <w:lastRenderedPageBreak/>
        <w:t xml:space="preserve">zásielka do sféry jeho dispozície. Za okamih doručenia sa v systéme JOSEPHINE považuje okamih jej odoslania v systéme JOSEPHINE, a to v súlade s funkcionalitou systému. </w:t>
      </w:r>
    </w:p>
    <w:p w14:paraId="224F7A2A"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5E0E71DA" w14:textId="0A72A9EE" w:rsidR="0094391B" w:rsidRPr="00845FDD" w:rsidRDefault="0094391B" w:rsidP="00845FDD">
      <w:pPr>
        <w:pStyle w:val="Nadpis3"/>
        <w:keepNext w:val="0"/>
        <w:keepLines w:val="0"/>
        <w:numPr>
          <w:ilvl w:val="1"/>
          <w:numId w:val="151"/>
        </w:numPr>
        <w:spacing w:after="0" w:line="240" w:lineRule="auto"/>
        <w:ind w:left="567" w:hanging="567"/>
        <w:jc w:val="both"/>
        <w:rPr>
          <w:rFonts w:ascii="Nudista" w:hAnsi="Nudista" w:cs="Arial"/>
        </w:rPr>
      </w:pPr>
      <w:r w:rsidRPr="00845FDD">
        <w:rPr>
          <w:rFonts w:ascii="Nudista" w:hAnsi="Nudista" w:cs="Arial"/>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A972C3" w:rsidRPr="00845FDD">
        <w:rPr>
          <w:rFonts w:ascii="Nudista" w:hAnsi="Nudista" w:cs="Arial"/>
        </w:rPr>
        <w:t>i</w:t>
      </w:r>
      <w:r w:rsidRPr="00845FDD">
        <w:rPr>
          <w:rFonts w:ascii="Nudista" w:hAnsi="Nudista" w:cs="Arial"/>
        </w:rPr>
        <w:t xml:space="preserve"> s verejným obstarávateľom.</w:t>
      </w:r>
    </w:p>
    <w:p w14:paraId="6B3294CE"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0E839029" w14:textId="77777777" w:rsidR="0094391B" w:rsidRPr="00845FDD" w:rsidRDefault="0094391B" w:rsidP="00845FDD">
      <w:pPr>
        <w:pStyle w:val="Nadpis3"/>
        <w:keepNext w:val="0"/>
        <w:keepLines w:val="0"/>
        <w:numPr>
          <w:ilvl w:val="1"/>
          <w:numId w:val="151"/>
        </w:numPr>
        <w:spacing w:after="0" w:line="240" w:lineRule="auto"/>
        <w:ind w:left="567" w:hanging="567"/>
        <w:jc w:val="both"/>
        <w:rPr>
          <w:rFonts w:ascii="Nudista" w:hAnsi="Nudista" w:cs="Arial"/>
        </w:rPr>
      </w:pPr>
      <w:r w:rsidRPr="00845FDD">
        <w:rPr>
          <w:rFonts w:ascii="Nudista" w:hAnsi="Nudista" w:cs="Arial"/>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683E28F8"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33B69526" w14:textId="77777777" w:rsidR="00234373" w:rsidRPr="00845FDD" w:rsidRDefault="00234373" w:rsidP="00845FDD">
      <w:pPr>
        <w:pStyle w:val="Nadpis3"/>
        <w:keepNext w:val="0"/>
        <w:keepLines w:val="0"/>
        <w:numPr>
          <w:ilvl w:val="1"/>
          <w:numId w:val="151"/>
        </w:numPr>
        <w:spacing w:after="0" w:line="240" w:lineRule="auto"/>
        <w:ind w:left="567" w:hanging="567"/>
        <w:jc w:val="both"/>
        <w:rPr>
          <w:rFonts w:ascii="Nudista" w:hAnsi="Nudista"/>
        </w:rPr>
      </w:pPr>
      <w:r w:rsidRPr="00845FDD">
        <w:rPr>
          <w:rFonts w:ascii="Nudista" w:hAnsi="Nudista"/>
        </w:rPr>
        <w:t xml:space="preserve">Verejný </w:t>
      </w:r>
      <w:r w:rsidRPr="00845FDD">
        <w:rPr>
          <w:rFonts w:ascii="Nudista" w:hAnsi="Nudista" w:cs="Arial"/>
        </w:rPr>
        <w:t>obstarávateľ</w:t>
      </w:r>
      <w:r w:rsidRPr="00845FDD">
        <w:rPr>
          <w:rFonts w:ascii="Nudista" w:hAnsi="Nudista"/>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Pr="00845FDD">
        <w:rPr>
          <w:rFonts w:ascii="Nudista" w:hAnsi="Nudista" w:cs="Calibri"/>
        </w:rPr>
        <w:t> </w:t>
      </w:r>
      <w:r w:rsidRPr="00845FDD">
        <w:rPr>
          <w:rFonts w:ascii="Nudista" w:hAnsi="Nudista"/>
        </w:rPr>
        <w:t>uch</w:t>
      </w:r>
      <w:r w:rsidRPr="00845FDD">
        <w:rPr>
          <w:rFonts w:ascii="Nudista" w:hAnsi="Nudista" w:cs="Proba Pro"/>
        </w:rPr>
        <w:t>á</w:t>
      </w:r>
      <w:r w:rsidRPr="00845FDD">
        <w:rPr>
          <w:rFonts w:ascii="Nudista" w:hAnsi="Nudista"/>
        </w:rPr>
        <w:t>dza</w:t>
      </w:r>
      <w:r w:rsidRPr="00845FDD">
        <w:rPr>
          <w:rFonts w:ascii="Nudista" w:hAnsi="Nudista" w:cs="Proba Pro"/>
        </w:rPr>
        <w:t>č</w:t>
      </w:r>
      <w:r w:rsidRPr="00845FDD">
        <w:rPr>
          <w:rFonts w:ascii="Nudista" w:hAnsi="Nudista"/>
        </w:rPr>
        <w:t>mi, ktor</w:t>
      </w:r>
      <w:r w:rsidRPr="00845FDD">
        <w:rPr>
          <w:rFonts w:ascii="Nudista" w:hAnsi="Nudista" w:cs="Proba Pro"/>
        </w:rPr>
        <w:t>á</w:t>
      </w:r>
      <w:r w:rsidRPr="00845FDD">
        <w:rPr>
          <w:rFonts w:ascii="Nudista" w:hAnsi="Nudista"/>
        </w:rPr>
        <w:t xml:space="preserve"> bude realizovan</w:t>
      </w:r>
      <w:r w:rsidRPr="00845FDD">
        <w:rPr>
          <w:rFonts w:ascii="Nudista" w:hAnsi="Nudista" w:cs="Proba Pro"/>
        </w:rPr>
        <w:t>á</w:t>
      </w:r>
      <w:r w:rsidRPr="00845FDD">
        <w:rPr>
          <w:rFonts w:ascii="Nudista" w:hAnsi="Nudista"/>
        </w:rPr>
        <w:t xml:space="preserve"> prostredn</w:t>
      </w:r>
      <w:r w:rsidRPr="00845FDD">
        <w:rPr>
          <w:rFonts w:ascii="Nudista" w:hAnsi="Nudista" w:cs="Proba Pro"/>
        </w:rPr>
        <w:t>í</w:t>
      </w:r>
      <w:r w:rsidRPr="00845FDD">
        <w:rPr>
          <w:rFonts w:ascii="Nudista" w:hAnsi="Nudista"/>
        </w:rPr>
        <w:t>ctvom syst</w:t>
      </w:r>
      <w:r w:rsidRPr="00845FDD">
        <w:rPr>
          <w:rFonts w:ascii="Nudista" w:hAnsi="Nudista" w:cs="Proba Pro"/>
        </w:rPr>
        <w:t>é</w:t>
      </w:r>
      <w:r w:rsidRPr="00845FDD">
        <w:rPr>
          <w:rFonts w:ascii="Nudista" w:hAnsi="Nudista"/>
        </w:rPr>
        <w:t>mu JOSEPHINE, bude zasielan</w:t>
      </w:r>
      <w:r w:rsidRPr="00845FDD">
        <w:rPr>
          <w:rFonts w:ascii="Nudista" w:hAnsi="Nudista" w:cs="Proba Pro"/>
        </w:rPr>
        <w:t>á</w:t>
      </w:r>
      <w:r w:rsidRPr="00845FDD">
        <w:rPr>
          <w:rFonts w:ascii="Nudista" w:hAnsi="Nudista"/>
        </w:rPr>
        <w:t xml:space="preserve"> na z</w:t>
      </w:r>
      <w:r w:rsidRPr="00845FDD">
        <w:rPr>
          <w:rFonts w:ascii="Nudista" w:hAnsi="Nudista" w:cs="Proba Pro"/>
        </w:rPr>
        <w:t>á</w:t>
      </w:r>
      <w:r w:rsidRPr="00845FDD">
        <w:rPr>
          <w:rFonts w:ascii="Nudista" w:hAnsi="Nudista"/>
        </w:rPr>
        <w:t>ujemcom/uch</w:t>
      </w:r>
      <w:r w:rsidRPr="00845FDD">
        <w:rPr>
          <w:rFonts w:ascii="Nudista" w:hAnsi="Nudista" w:cs="Proba Pro"/>
        </w:rPr>
        <w:t>á</w:t>
      </w:r>
      <w:r w:rsidRPr="00845FDD">
        <w:rPr>
          <w:rFonts w:ascii="Nudista" w:hAnsi="Nudista"/>
        </w:rPr>
        <w:t>dza</w:t>
      </w:r>
      <w:r w:rsidRPr="00845FDD">
        <w:rPr>
          <w:rFonts w:ascii="Nudista" w:hAnsi="Nudista" w:cs="Proba Pro"/>
        </w:rPr>
        <w:t>č</w:t>
      </w:r>
      <w:r w:rsidRPr="00845FDD">
        <w:rPr>
          <w:rFonts w:ascii="Nudista" w:hAnsi="Nudista"/>
        </w:rPr>
        <w:t>om ur</w:t>
      </w:r>
      <w:r w:rsidRPr="00845FDD">
        <w:rPr>
          <w:rFonts w:ascii="Nudista" w:hAnsi="Nudista" w:cs="Proba Pro"/>
        </w:rPr>
        <w:t>č</w:t>
      </w:r>
      <w:r w:rsidRPr="00845FDD">
        <w:rPr>
          <w:rFonts w:ascii="Nudista" w:hAnsi="Nudista"/>
        </w:rPr>
        <w:t>en</w:t>
      </w:r>
      <w:r w:rsidRPr="00845FDD">
        <w:rPr>
          <w:rFonts w:ascii="Nudista" w:hAnsi="Nudista" w:cs="Proba Pro"/>
        </w:rPr>
        <w:t>ý</w:t>
      </w:r>
      <w:r w:rsidRPr="00845FDD">
        <w:rPr>
          <w:rFonts w:ascii="Nudista" w:hAnsi="Nudista"/>
        </w:rPr>
        <w:t xml:space="preserve"> kontaktn</w:t>
      </w:r>
      <w:r w:rsidRPr="00845FDD">
        <w:rPr>
          <w:rFonts w:ascii="Nudista" w:hAnsi="Nudista" w:cs="Proba Pro"/>
        </w:rPr>
        <w:t>ý</w:t>
      </w:r>
      <w:r w:rsidRPr="00845FDD">
        <w:rPr>
          <w:rFonts w:ascii="Nudista" w:hAnsi="Nudista"/>
        </w:rPr>
        <w:t xml:space="preserve"> email (zadan</w:t>
      </w:r>
      <w:r w:rsidRPr="00845FDD">
        <w:rPr>
          <w:rFonts w:ascii="Nudista" w:hAnsi="Nudista" w:cs="Proba Pro"/>
        </w:rPr>
        <w:t>ý</w:t>
      </w:r>
      <w:r w:rsidRPr="00845FDD">
        <w:rPr>
          <w:rFonts w:ascii="Nudista" w:hAnsi="Nudista"/>
        </w:rPr>
        <w:t xml:space="preserve"> pri registr</w:t>
      </w:r>
      <w:r w:rsidRPr="00845FDD">
        <w:rPr>
          <w:rFonts w:ascii="Nudista" w:hAnsi="Nudista" w:cs="Proba Pro"/>
        </w:rPr>
        <w:t>á</w:t>
      </w:r>
      <w:r w:rsidRPr="00845FDD">
        <w:rPr>
          <w:rFonts w:ascii="Nudista" w:hAnsi="Nudista"/>
        </w:rPr>
        <w:t>cii do syst</w:t>
      </w:r>
      <w:r w:rsidRPr="00845FDD">
        <w:rPr>
          <w:rFonts w:ascii="Nudista" w:hAnsi="Nudista" w:cs="Proba Pro"/>
        </w:rPr>
        <w:t>é</w:t>
      </w:r>
      <w:r w:rsidRPr="00845FDD">
        <w:rPr>
          <w:rFonts w:ascii="Nudista" w:hAnsi="Nudista"/>
        </w:rPr>
        <w:t xml:space="preserve">mu JOSEPHINE).  </w:t>
      </w:r>
    </w:p>
    <w:p w14:paraId="7E84B196"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01731037" w14:textId="77777777" w:rsidR="00D00B12" w:rsidRPr="00845FDD" w:rsidRDefault="0094391B" w:rsidP="00845FDD">
      <w:pPr>
        <w:pStyle w:val="Nadpis3"/>
        <w:keepNext w:val="0"/>
        <w:keepLines w:val="0"/>
        <w:numPr>
          <w:ilvl w:val="1"/>
          <w:numId w:val="151"/>
        </w:numPr>
        <w:spacing w:after="0" w:line="240" w:lineRule="auto"/>
        <w:ind w:left="567" w:hanging="567"/>
        <w:jc w:val="both"/>
        <w:rPr>
          <w:rFonts w:ascii="Nudista" w:hAnsi="Nudista" w:cs="Arial"/>
        </w:rPr>
      </w:pPr>
      <w:r w:rsidRPr="00845FDD">
        <w:rPr>
          <w:rFonts w:ascii="Nudista" w:hAnsi="Nudista" w:cs="Arial"/>
        </w:rPr>
        <w:t>Verejný obstarávateľ umožňuje neobmedzený a priamy prístup elektronickými prostriedkami k všetkým poskytnutým dokumentom / informáciám počas lehoty na predkladanie ponúk. Verejný obstarávateľ bude všetky dokumenty uverejňovať ako elektronické dokumenty (i) v príslušnej časti zákazky v systéme JOSEPHINE a (ii) v profile verejného obstarávateľa zriadenom v elektronickom úložisku na webovej stránke Úradu pre verejné obstarávanie</w:t>
      </w:r>
      <w:r w:rsidR="008D22EF" w:rsidRPr="00845FDD">
        <w:rPr>
          <w:rFonts w:ascii="Nudista" w:hAnsi="Nudista" w:cs="Arial"/>
        </w:rPr>
        <w:t>.</w:t>
      </w:r>
      <w:bookmarkStart w:id="60" w:name="_Toc524701776"/>
      <w:bookmarkStart w:id="61" w:name="_x0gk37"/>
    </w:p>
    <w:p w14:paraId="11A20E75" w14:textId="77777777" w:rsidR="00D00B12" w:rsidRPr="00845FDD" w:rsidRDefault="00D00B12" w:rsidP="00845FDD">
      <w:pPr>
        <w:pStyle w:val="Nadpis3"/>
        <w:keepNext w:val="0"/>
        <w:keepLines w:val="0"/>
        <w:numPr>
          <w:ilvl w:val="0"/>
          <w:numId w:val="0"/>
        </w:numPr>
        <w:spacing w:after="0" w:line="240" w:lineRule="auto"/>
        <w:ind w:left="567"/>
        <w:jc w:val="both"/>
        <w:rPr>
          <w:rFonts w:ascii="Nudista" w:hAnsi="Nudista" w:cs="Arial"/>
        </w:rPr>
      </w:pPr>
    </w:p>
    <w:p w14:paraId="20C1A65E" w14:textId="29331027" w:rsidR="000946E9" w:rsidRPr="00845FDD" w:rsidRDefault="00D00B12" w:rsidP="00845FDD">
      <w:pPr>
        <w:pStyle w:val="Nadpis3"/>
        <w:keepNext w:val="0"/>
        <w:keepLines w:val="0"/>
        <w:numPr>
          <w:ilvl w:val="1"/>
          <w:numId w:val="151"/>
        </w:numPr>
        <w:spacing w:after="0" w:line="240" w:lineRule="auto"/>
        <w:ind w:left="567" w:hanging="567"/>
        <w:jc w:val="both"/>
        <w:rPr>
          <w:rFonts w:ascii="Nudista" w:hAnsi="Nudista" w:cs="Arial"/>
        </w:rPr>
      </w:pPr>
      <w:r w:rsidRPr="00845FDD">
        <w:rPr>
          <w:rFonts w:ascii="Nudista" w:hAnsi="Nudista" w:cs="Arial"/>
        </w:rPr>
        <w:t xml:space="preserve">Podania a dokumenty súvisiace s uplatnením revíznych postupov budú medzi Verejným obstarávateľom a záujemcami/uchádzačmi doručované v súlade s príslušnými ustanoveniami ZVO, pričom </w:t>
      </w:r>
      <w:r w:rsidR="000946E9" w:rsidRPr="00845FDD">
        <w:rPr>
          <w:rFonts w:ascii="Nudista" w:hAnsi="Nudista" w:cs="Arial"/>
        </w:rPr>
        <w:t xml:space="preserve">verejnému </w:t>
      </w:r>
      <w:r w:rsidRPr="00845FDD">
        <w:rPr>
          <w:rFonts w:ascii="Nudista" w:hAnsi="Nudista" w:cs="Arial"/>
        </w:rPr>
        <w:t xml:space="preserve">obstarávateľovi budú podania doručované v </w:t>
      </w:r>
      <w:r w:rsidR="000946E9" w:rsidRPr="00845FDD">
        <w:rPr>
          <w:rFonts w:ascii="Nudista" w:hAnsi="Nudista" w:cs="Arial"/>
        </w:rPr>
        <w:t>elektronickej podobe funkcionalitou elektronického prostriedku, ktorého prostredníctvom sa vo verejnom obstarávaní uskutočňuje komunikácia výmena informácií, t. j. JOSEPHINE.</w:t>
      </w:r>
    </w:p>
    <w:p w14:paraId="60B32AC2" w14:textId="77777777" w:rsidR="0094391B" w:rsidRPr="00845FDD" w:rsidRDefault="0094391B" w:rsidP="00845FDD">
      <w:pPr>
        <w:pStyle w:val="Nadpis3"/>
        <w:keepNext w:val="0"/>
        <w:keepLines w:val="0"/>
        <w:numPr>
          <w:ilvl w:val="0"/>
          <w:numId w:val="0"/>
        </w:numPr>
        <w:spacing w:after="0" w:line="240" w:lineRule="auto"/>
        <w:ind w:left="576"/>
        <w:jc w:val="both"/>
        <w:rPr>
          <w:rFonts w:ascii="Nudista" w:hAnsi="Nudista"/>
        </w:rPr>
      </w:pPr>
    </w:p>
    <w:p w14:paraId="547C3595" w14:textId="77777777" w:rsidR="0094391B" w:rsidRPr="00845FDD" w:rsidRDefault="0094391B" w:rsidP="00845FDD">
      <w:pPr>
        <w:pStyle w:val="SAP1"/>
        <w:widowControl/>
        <w:spacing w:before="0" w:after="0" w:line="240" w:lineRule="auto"/>
        <w:rPr>
          <w:rFonts w:ascii="Nudista" w:hAnsi="Nudista"/>
          <w:lang w:val="sk-SK"/>
        </w:rPr>
      </w:pPr>
      <w:bookmarkStart w:id="62" w:name="_Toc97647180"/>
      <w:r w:rsidRPr="00845FDD">
        <w:rPr>
          <w:rFonts w:ascii="Nudista" w:hAnsi="Nudista"/>
          <w:lang w:val="sk-SK"/>
        </w:rPr>
        <w:t>Vysvetľovanie a</w:t>
      </w:r>
      <w:r w:rsidRPr="00845FDD">
        <w:rPr>
          <w:rFonts w:ascii="Nudista" w:hAnsi="Nudista" w:cs="Calibri"/>
          <w:lang w:val="sk-SK"/>
        </w:rPr>
        <w:t> </w:t>
      </w:r>
      <w:r w:rsidRPr="00845FDD">
        <w:rPr>
          <w:rFonts w:ascii="Nudista" w:hAnsi="Nudista"/>
          <w:lang w:val="sk-SK"/>
        </w:rPr>
        <w:t>doplnenie súťažných podkladov</w:t>
      </w:r>
      <w:bookmarkEnd w:id="60"/>
      <w:bookmarkEnd w:id="62"/>
    </w:p>
    <w:p w14:paraId="3C207E8E"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637DCC71" w14:textId="77777777" w:rsidR="00413E32" w:rsidRPr="00845FDD" w:rsidRDefault="0094391B" w:rsidP="00845FDD">
      <w:pPr>
        <w:pStyle w:val="Nadpis3"/>
        <w:keepNext w:val="0"/>
        <w:keepLines w:val="0"/>
        <w:numPr>
          <w:ilvl w:val="1"/>
          <w:numId w:val="152"/>
        </w:numPr>
        <w:spacing w:after="0" w:line="240" w:lineRule="auto"/>
        <w:ind w:left="567" w:hanging="567"/>
        <w:jc w:val="both"/>
        <w:rPr>
          <w:rFonts w:ascii="Nudista" w:hAnsi="Nudista" w:cs="Arial"/>
        </w:rPr>
      </w:pPr>
      <w:r w:rsidRPr="00845FDD">
        <w:rPr>
          <w:rFonts w:ascii="Nudista" w:hAnsi="Nudista" w:cs="Arial"/>
        </w:rPr>
        <w:t xml:space="preserve">V prípade nejasností alebo potreby objasnenia akýchkoľvek poskytnutých informácií v lehote na </w:t>
      </w:r>
      <w:r w:rsidRPr="00845FDD">
        <w:rPr>
          <w:rStyle w:val="spelle"/>
          <w:rFonts w:ascii="Nudista" w:hAnsi="Nudista" w:cs="Arial"/>
        </w:rPr>
        <w:t>predkladanie</w:t>
      </w:r>
      <w:r w:rsidRPr="00845FDD">
        <w:rPr>
          <w:rFonts w:ascii="Nudista" w:hAnsi="Nudista" w:cs="Arial"/>
        </w:rPr>
        <w:t xml:space="preserve"> ponúk, môže ktorýkoľvek zo záujemcov požiadať o</w:t>
      </w:r>
      <w:r w:rsidRPr="00845FDD">
        <w:rPr>
          <w:rFonts w:ascii="Nudista" w:hAnsi="Nudista" w:cs="Calibri"/>
        </w:rPr>
        <w:t> </w:t>
      </w:r>
      <w:r w:rsidRPr="00845FDD">
        <w:rPr>
          <w:rFonts w:ascii="Nudista" w:hAnsi="Nudista" w:cs="Arial"/>
        </w:rPr>
        <w:t>vysvetlenie prostredn</w:t>
      </w:r>
      <w:r w:rsidRPr="00845FDD">
        <w:rPr>
          <w:rFonts w:ascii="Nudista" w:hAnsi="Nudista" w:cs="Proba Pro"/>
        </w:rPr>
        <w:t>í</w:t>
      </w:r>
      <w:r w:rsidRPr="00845FDD">
        <w:rPr>
          <w:rFonts w:ascii="Nudista" w:hAnsi="Nudista" w:cs="Arial"/>
        </w:rPr>
        <w:t>ctvom komunika</w:t>
      </w:r>
      <w:r w:rsidRPr="00845FDD">
        <w:rPr>
          <w:rFonts w:ascii="Nudista" w:hAnsi="Nudista" w:cs="Proba Pro CE"/>
        </w:rPr>
        <w:t>č</w:t>
      </w:r>
      <w:r w:rsidRPr="00845FDD">
        <w:rPr>
          <w:rFonts w:ascii="Nudista" w:hAnsi="Nudista" w:cs="Arial"/>
        </w:rPr>
        <w:t>n</w:t>
      </w:r>
      <w:r w:rsidRPr="00845FDD">
        <w:rPr>
          <w:rFonts w:ascii="Nudista" w:hAnsi="Nudista" w:cs="Proba Pro"/>
        </w:rPr>
        <w:t>é</w:t>
      </w:r>
      <w:r w:rsidRPr="00845FDD">
        <w:rPr>
          <w:rFonts w:ascii="Nudista" w:hAnsi="Nudista" w:cs="Arial"/>
        </w:rPr>
        <w:t>ho rozhrania syst</w:t>
      </w:r>
      <w:r w:rsidRPr="00845FDD">
        <w:rPr>
          <w:rFonts w:ascii="Nudista" w:hAnsi="Nudista" w:cs="Proba Pro"/>
        </w:rPr>
        <w:t>é</w:t>
      </w:r>
      <w:r w:rsidRPr="00845FDD">
        <w:rPr>
          <w:rFonts w:ascii="Nudista" w:hAnsi="Nudista" w:cs="Arial"/>
        </w:rPr>
        <w:t>mu JOSEPHINE pod</w:t>
      </w:r>
      <w:r w:rsidRPr="00845FDD">
        <w:rPr>
          <w:rFonts w:ascii="Nudista" w:hAnsi="Nudista" w:cs="Proba Pro CE"/>
        </w:rPr>
        <w:t>ľ</w:t>
      </w:r>
      <w:r w:rsidRPr="00845FDD">
        <w:rPr>
          <w:rFonts w:ascii="Nudista" w:hAnsi="Nudista" w:cs="Arial"/>
        </w:rPr>
        <w:t>a vy</w:t>
      </w:r>
      <w:r w:rsidRPr="00845FDD">
        <w:rPr>
          <w:rFonts w:ascii="Nudista" w:hAnsi="Nudista" w:cs="Proba Pro"/>
        </w:rPr>
        <w:t>šš</w:t>
      </w:r>
      <w:r w:rsidRPr="00845FDD">
        <w:rPr>
          <w:rFonts w:ascii="Nudista" w:hAnsi="Nudista" w:cs="Arial"/>
        </w:rPr>
        <w:t>ie uveden</w:t>
      </w:r>
      <w:r w:rsidRPr="00845FDD">
        <w:rPr>
          <w:rFonts w:ascii="Nudista" w:hAnsi="Nudista" w:cs="Proba Pro"/>
        </w:rPr>
        <w:t>ý</w:t>
      </w:r>
      <w:r w:rsidRPr="00845FDD">
        <w:rPr>
          <w:rFonts w:ascii="Nudista" w:hAnsi="Nudista" w:cs="Arial"/>
        </w:rPr>
        <w:t>ch pravidiel komunikácie.</w:t>
      </w:r>
    </w:p>
    <w:p w14:paraId="14595640" w14:textId="77777777" w:rsidR="00413E32" w:rsidRPr="00845FDD" w:rsidRDefault="00413E32" w:rsidP="00845FDD">
      <w:pPr>
        <w:pStyle w:val="Nadpis3"/>
        <w:keepNext w:val="0"/>
        <w:keepLines w:val="0"/>
        <w:numPr>
          <w:ilvl w:val="0"/>
          <w:numId w:val="0"/>
        </w:numPr>
        <w:spacing w:after="0" w:line="240" w:lineRule="auto"/>
        <w:ind w:left="567"/>
        <w:jc w:val="both"/>
        <w:rPr>
          <w:rFonts w:ascii="Nudista" w:hAnsi="Nudista" w:cs="Arial"/>
        </w:rPr>
      </w:pPr>
    </w:p>
    <w:p w14:paraId="45A3D6DE" w14:textId="0D564C74" w:rsidR="0094391B" w:rsidRPr="00845FDD" w:rsidRDefault="0094391B" w:rsidP="00845FDD">
      <w:pPr>
        <w:pStyle w:val="Nadpis3"/>
        <w:keepNext w:val="0"/>
        <w:keepLines w:val="0"/>
        <w:numPr>
          <w:ilvl w:val="1"/>
          <w:numId w:val="152"/>
        </w:numPr>
        <w:spacing w:after="0" w:line="240" w:lineRule="auto"/>
        <w:ind w:left="567" w:hanging="567"/>
        <w:jc w:val="both"/>
        <w:rPr>
          <w:rFonts w:ascii="Nudista" w:hAnsi="Nudista" w:cs="Arial"/>
        </w:rPr>
      </w:pPr>
      <w:r w:rsidRPr="00845FDD">
        <w:rPr>
          <w:rFonts w:ascii="Nudista" w:hAnsi="Nudista" w:cs="Arial"/>
        </w:rPr>
        <w:t>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r w:rsidR="00E0178F" w:rsidRPr="00845FDD">
        <w:rPr>
          <w:rFonts w:ascii="Nudista" w:hAnsi="Nudista"/>
        </w:rPr>
        <w:t xml:space="preserve"> </w:t>
      </w:r>
    </w:p>
    <w:p w14:paraId="0F6A48F4" w14:textId="77777777" w:rsidR="00C90277" w:rsidRPr="00845FDD" w:rsidRDefault="00C90277" w:rsidP="00845FDD">
      <w:pPr>
        <w:pStyle w:val="Nadpis3"/>
        <w:keepNext w:val="0"/>
        <w:keepLines w:val="0"/>
        <w:numPr>
          <w:ilvl w:val="0"/>
          <w:numId w:val="0"/>
        </w:numPr>
        <w:spacing w:after="0" w:line="240" w:lineRule="auto"/>
        <w:ind w:left="567"/>
        <w:jc w:val="both"/>
        <w:rPr>
          <w:rFonts w:ascii="Nudista" w:hAnsi="Nudista" w:cs="Arial"/>
        </w:rPr>
      </w:pPr>
    </w:p>
    <w:p w14:paraId="1DEA509F" w14:textId="77777777" w:rsidR="0094391B" w:rsidRPr="00845FDD" w:rsidRDefault="0094391B" w:rsidP="00845FDD">
      <w:pPr>
        <w:pStyle w:val="SAP1"/>
        <w:widowControl/>
        <w:spacing w:before="0" w:after="0" w:line="240" w:lineRule="auto"/>
        <w:rPr>
          <w:rFonts w:ascii="Nudista" w:hAnsi="Nudista"/>
          <w:lang w:val="sk-SK"/>
        </w:rPr>
      </w:pPr>
      <w:bookmarkStart w:id="63" w:name="_Toc524701777"/>
      <w:bookmarkStart w:id="64" w:name="_Toc97647181"/>
      <w:bookmarkStart w:id="65" w:name="_h042r0"/>
      <w:bookmarkEnd w:id="61"/>
      <w:r w:rsidRPr="00845FDD">
        <w:rPr>
          <w:rFonts w:ascii="Nudista" w:hAnsi="Nudista"/>
          <w:lang w:val="sk-SK"/>
        </w:rPr>
        <w:t>Obhliadka miesta dodania predmetu zákazky</w:t>
      </w:r>
      <w:bookmarkEnd w:id="63"/>
      <w:bookmarkEnd w:id="64"/>
    </w:p>
    <w:p w14:paraId="4123ABEB"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olor w:val="000000"/>
        </w:rPr>
      </w:pPr>
      <w:bookmarkStart w:id="66" w:name="_Toc524701778"/>
    </w:p>
    <w:p w14:paraId="2F8102D4" w14:textId="77777777" w:rsidR="00357CA1" w:rsidRPr="00845FDD" w:rsidRDefault="00357CA1" w:rsidP="00845FDD">
      <w:pPr>
        <w:pStyle w:val="Odsekzoznamu"/>
        <w:numPr>
          <w:ilvl w:val="0"/>
          <w:numId w:val="152"/>
        </w:numPr>
        <w:spacing w:after="0" w:line="240" w:lineRule="auto"/>
        <w:contextualSpacing w:val="0"/>
        <w:jc w:val="both"/>
        <w:outlineLvl w:val="2"/>
        <w:rPr>
          <w:rFonts w:ascii="Nudista" w:hAnsi="Nudista" w:cs="Arial"/>
          <w:vanish/>
          <w:szCs w:val="24"/>
        </w:rPr>
      </w:pPr>
    </w:p>
    <w:p w14:paraId="61F3F715" w14:textId="4A5B66BB" w:rsidR="002B36D0" w:rsidRPr="00845FDD" w:rsidRDefault="003D0664" w:rsidP="00845FDD">
      <w:pPr>
        <w:pStyle w:val="Nadpis3"/>
        <w:keepNext w:val="0"/>
        <w:keepLines w:val="0"/>
        <w:numPr>
          <w:ilvl w:val="1"/>
          <w:numId w:val="152"/>
        </w:numPr>
        <w:spacing w:after="0" w:line="240" w:lineRule="auto"/>
        <w:ind w:left="567" w:hanging="567"/>
        <w:jc w:val="both"/>
        <w:rPr>
          <w:rFonts w:ascii="Nudista" w:hAnsi="Nudista"/>
        </w:rPr>
      </w:pPr>
      <w:r w:rsidRPr="00845FDD">
        <w:rPr>
          <w:rFonts w:ascii="Nudista" w:hAnsi="Nudista" w:cs="Arial"/>
        </w:rPr>
        <w:t>Obhliadka</w:t>
      </w:r>
      <w:r w:rsidRPr="00845FDD">
        <w:rPr>
          <w:rFonts w:ascii="Nudista" w:hAnsi="Nudista"/>
          <w:color w:val="000000"/>
        </w:rPr>
        <w:t xml:space="preserve"> miesta dodania predmetu zákazky nie je potrebná.</w:t>
      </w:r>
    </w:p>
    <w:p w14:paraId="1E7CA199" w14:textId="77777777" w:rsidR="002B36D0" w:rsidRPr="00845FDD" w:rsidRDefault="002B36D0" w:rsidP="00845FDD">
      <w:pPr>
        <w:pStyle w:val="SAP0"/>
        <w:widowControl/>
        <w:spacing w:before="0" w:after="0" w:line="240" w:lineRule="auto"/>
        <w:rPr>
          <w:rFonts w:ascii="Nudista" w:hAnsi="Nudista"/>
        </w:rPr>
      </w:pPr>
    </w:p>
    <w:p w14:paraId="7B944FC0" w14:textId="675AB91E" w:rsidR="0094391B" w:rsidRPr="00845FDD" w:rsidRDefault="0094391B" w:rsidP="00845FDD">
      <w:pPr>
        <w:pStyle w:val="SAP0"/>
        <w:widowControl/>
        <w:spacing w:before="0" w:after="0" w:line="240" w:lineRule="auto"/>
        <w:rPr>
          <w:rFonts w:ascii="Nudista" w:hAnsi="Nudista"/>
        </w:rPr>
      </w:pPr>
      <w:bookmarkStart w:id="67" w:name="_Toc97647182"/>
      <w:r w:rsidRPr="00845FDD">
        <w:rPr>
          <w:rFonts w:ascii="Nudista" w:hAnsi="Nudista"/>
        </w:rPr>
        <w:t>ODDIEL III. Príprava ponuky</w:t>
      </w:r>
      <w:bookmarkEnd w:id="66"/>
      <w:bookmarkEnd w:id="67"/>
    </w:p>
    <w:p w14:paraId="03C48458" w14:textId="77777777" w:rsidR="0094391B" w:rsidRPr="00845FDD" w:rsidRDefault="0094391B" w:rsidP="00845FDD">
      <w:pPr>
        <w:pStyle w:val="SAP0"/>
        <w:widowControl/>
        <w:spacing w:before="0" w:after="0" w:line="240" w:lineRule="auto"/>
        <w:rPr>
          <w:rFonts w:ascii="Nudista" w:hAnsi="Nudista"/>
        </w:rPr>
      </w:pPr>
    </w:p>
    <w:p w14:paraId="2515E6BB" w14:textId="77777777" w:rsidR="0094391B" w:rsidRPr="00845FDD" w:rsidRDefault="0094391B" w:rsidP="00845FDD">
      <w:pPr>
        <w:pStyle w:val="SAP1"/>
        <w:widowControl/>
        <w:spacing w:before="0" w:after="0" w:line="240" w:lineRule="auto"/>
        <w:rPr>
          <w:rFonts w:ascii="Nudista" w:hAnsi="Nudista"/>
          <w:lang w:val="sk-SK"/>
        </w:rPr>
      </w:pPr>
      <w:bookmarkStart w:id="68" w:name="_Toc524701779"/>
      <w:bookmarkStart w:id="69" w:name="_Toc97647183"/>
      <w:bookmarkStart w:id="70" w:name="_w5ecyt"/>
      <w:r w:rsidRPr="00845FDD">
        <w:rPr>
          <w:rFonts w:ascii="Nudista" w:hAnsi="Nudista"/>
          <w:lang w:val="sk-SK"/>
        </w:rPr>
        <w:t>Jazyk ponúk</w:t>
      </w:r>
      <w:bookmarkEnd w:id="68"/>
      <w:bookmarkEnd w:id="69"/>
    </w:p>
    <w:p w14:paraId="544167B4"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63FE09BB" w14:textId="77777777" w:rsidR="00CD5C42" w:rsidRPr="00845FDD" w:rsidRDefault="00CD5C42" w:rsidP="00845FDD">
      <w:pPr>
        <w:pStyle w:val="Nadpis3"/>
        <w:keepNext w:val="0"/>
        <w:keepLines w:val="0"/>
        <w:numPr>
          <w:ilvl w:val="1"/>
          <w:numId w:val="153"/>
        </w:numPr>
        <w:spacing w:after="0" w:line="240" w:lineRule="auto"/>
        <w:ind w:left="567" w:hanging="567"/>
        <w:jc w:val="both"/>
        <w:rPr>
          <w:rFonts w:ascii="Nudista" w:hAnsi="Nudista" w:cs="Arial"/>
        </w:rPr>
      </w:pPr>
      <w:r w:rsidRPr="00845FDD">
        <w:rPr>
          <w:rFonts w:ascii="Nudista" w:hAnsi="Nudista" w:cs="Arial"/>
        </w:rPr>
        <w:t>Ponuky, doklady a dokumenty v</w:t>
      </w:r>
      <w:r w:rsidRPr="00845FDD">
        <w:rPr>
          <w:rFonts w:ascii="Nudista" w:hAnsi="Nudista" w:cs="Calibri"/>
        </w:rPr>
        <w:t> </w:t>
      </w:r>
      <w:r w:rsidRPr="00845FDD">
        <w:rPr>
          <w:rFonts w:ascii="Nudista" w:hAnsi="Nudista" w:cs="Arial"/>
        </w:rPr>
        <w:t>nich predlo</w:t>
      </w:r>
      <w:r w:rsidRPr="00845FDD">
        <w:rPr>
          <w:rFonts w:ascii="Nudista" w:hAnsi="Nudista" w:cs="Proba Pro"/>
        </w:rPr>
        <w:t>ž</w:t>
      </w:r>
      <w:r w:rsidRPr="00845FDD">
        <w:rPr>
          <w:rFonts w:ascii="Nudista" w:hAnsi="Nudista" w:cs="Arial"/>
        </w:rPr>
        <w:t>en</w:t>
      </w:r>
      <w:r w:rsidRPr="00845FDD">
        <w:rPr>
          <w:rFonts w:ascii="Nudista" w:hAnsi="Nudista" w:cs="Proba Pro"/>
        </w:rPr>
        <w:t>é</w:t>
      </w:r>
      <w:r w:rsidRPr="00845FDD">
        <w:rPr>
          <w:rFonts w:ascii="Nudista" w:hAnsi="Nudista" w:cs="Arial"/>
        </w:rPr>
        <w:t xml:space="preserve"> sa predkladaj</w:t>
      </w:r>
      <w:r w:rsidRPr="00845FDD">
        <w:rPr>
          <w:rFonts w:ascii="Nudista" w:hAnsi="Nudista" w:cs="Proba Pro"/>
        </w:rPr>
        <w:t>ú</w:t>
      </w:r>
      <w:r w:rsidRPr="00845FDD">
        <w:rPr>
          <w:rFonts w:ascii="Nudista" w:hAnsi="Nudista" w:cs="Arial"/>
        </w:rPr>
        <w:t xml:space="preserve"> v </w:t>
      </w:r>
      <w:r w:rsidRPr="00845FDD">
        <w:rPr>
          <w:rFonts w:ascii="Nudista" w:hAnsi="Nudista" w:cs="Proba Pro"/>
        </w:rPr>
        <w:t>š</w:t>
      </w:r>
      <w:r w:rsidRPr="00845FDD">
        <w:rPr>
          <w:rFonts w:ascii="Nudista" w:hAnsi="Nudista" w:cs="Arial"/>
        </w:rPr>
        <w:t>t</w:t>
      </w:r>
      <w:r w:rsidRPr="00845FDD">
        <w:rPr>
          <w:rFonts w:ascii="Nudista" w:hAnsi="Nudista" w:cs="Proba Pro"/>
        </w:rPr>
        <w:t>á</w:t>
      </w:r>
      <w:r w:rsidRPr="00845FDD">
        <w:rPr>
          <w:rFonts w:ascii="Nudista" w:hAnsi="Nudista" w:cs="Arial"/>
        </w:rPr>
        <w:t xml:space="preserve">tnom jazyku Slovenskej republiky a môžu sa predkladať aj v českom jazyku. </w:t>
      </w:r>
    </w:p>
    <w:p w14:paraId="23C82EAA" w14:textId="77777777" w:rsidR="00CD5C42" w:rsidRPr="00845FDD" w:rsidRDefault="00CD5C42" w:rsidP="00845FDD">
      <w:pPr>
        <w:pStyle w:val="Nadpis3"/>
        <w:keepNext w:val="0"/>
        <w:keepLines w:val="0"/>
        <w:numPr>
          <w:ilvl w:val="0"/>
          <w:numId w:val="0"/>
        </w:numPr>
        <w:spacing w:after="0" w:line="240" w:lineRule="auto"/>
        <w:ind w:left="567"/>
        <w:jc w:val="both"/>
        <w:rPr>
          <w:rFonts w:ascii="Nudista" w:hAnsi="Nudista" w:cs="Arial"/>
        </w:rPr>
      </w:pPr>
    </w:p>
    <w:p w14:paraId="51B30088" w14:textId="77777777" w:rsidR="00CD5C42" w:rsidRPr="00845FDD" w:rsidRDefault="00CD5C42" w:rsidP="00845FDD">
      <w:pPr>
        <w:pStyle w:val="Nadpis3"/>
        <w:keepNext w:val="0"/>
        <w:keepLines w:val="0"/>
        <w:numPr>
          <w:ilvl w:val="1"/>
          <w:numId w:val="153"/>
        </w:numPr>
        <w:spacing w:after="0" w:line="240" w:lineRule="auto"/>
        <w:ind w:left="567" w:hanging="567"/>
        <w:jc w:val="both"/>
        <w:rPr>
          <w:rFonts w:ascii="Nudista" w:hAnsi="Nudista" w:cs="Arial"/>
        </w:rPr>
      </w:pPr>
      <w:r w:rsidRPr="00845FDD">
        <w:rPr>
          <w:rFonts w:ascii="Nudista" w:hAnsi="Nudista" w:cs="Arial"/>
        </w:rPr>
        <w:lastRenderedPageBreak/>
        <w:t xml:space="preserve">Ak je doklad alebo dokument vyhotovený v inom ako štátnom jazyku alebo českom jazyku, predkladá sa spolu s jeho úradným prekladom do štátneho jazyka.  Ak sa zistí rozdiel v obsahu dokladu alebo dokumentu predloženom podľa predchádzajúcej vety, rozhodujúci je úradný preklad do štátneho jazyka. </w:t>
      </w:r>
    </w:p>
    <w:p w14:paraId="4FC57275" w14:textId="77777777"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71" w:name="_Toc524701780"/>
      <w:bookmarkStart w:id="72" w:name="_vac5uf"/>
      <w:bookmarkEnd w:id="65"/>
      <w:bookmarkEnd w:id="70"/>
    </w:p>
    <w:p w14:paraId="64C4D1E3" w14:textId="77777777" w:rsidR="0094391B" w:rsidRPr="00845FDD" w:rsidRDefault="0094391B" w:rsidP="00845FDD">
      <w:pPr>
        <w:pStyle w:val="SAP1"/>
        <w:widowControl/>
        <w:spacing w:before="0" w:after="0" w:line="240" w:lineRule="auto"/>
        <w:rPr>
          <w:rFonts w:ascii="Nudista" w:hAnsi="Nudista"/>
          <w:lang w:val="sk-SK"/>
        </w:rPr>
      </w:pPr>
      <w:bookmarkStart w:id="73" w:name="_Toc97647184"/>
      <w:r w:rsidRPr="00845FDD">
        <w:rPr>
          <w:rFonts w:ascii="Nudista" w:hAnsi="Nudista"/>
          <w:lang w:val="sk-SK"/>
        </w:rPr>
        <w:t>Zábezpeka</w:t>
      </w:r>
      <w:bookmarkEnd w:id="71"/>
      <w:bookmarkEnd w:id="73"/>
    </w:p>
    <w:p w14:paraId="6DB4D411"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6AA07985" w14:textId="0B09E4DE" w:rsidR="0052717F" w:rsidRPr="00845FDD" w:rsidRDefault="0094391B" w:rsidP="00845FDD">
      <w:pPr>
        <w:pStyle w:val="Nadpis3"/>
        <w:keepNext w:val="0"/>
        <w:keepLines w:val="0"/>
        <w:numPr>
          <w:ilvl w:val="1"/>
          <w:numId w:val="154"/>
        </w:numPr>
        <w:spacing w:after="120" w:line="240" w:lineRule="auto"/>
        <w:ind w:left="567" w:hanging="567"/>
        <w:jc w:val="both"/>
        <w:rPr>
          <w:rStyle w:val="spelle"/>
          <w:rFonts w:ascii="Nudista" w:hAnsi="Nudista" w:cs="Arial"/>
        </w:rPr>
      </w:pPr>
      <w:r w:rsidRPr="00845FDD">
        <w:rPr>
          <w:rStyle w:val="spelle"/>
          <w:rFonts w:ascii="Nudista" w:hAnsi="Nudista" w:cs="Arial"/>
        </w:rPr>
        <w:t xml:space="preserve">Verejný </w:t>
      </w:r>
      <w:r w:rsidRPr="00845FDD">
        <w:rPr>
          <w:rStyle w:val="spelle"/>
          <w:rFonts w:ascii="Nudista" w:hAnsi="Nudista"/>
        </w:rPr>
        <w:t>obstarávateľ</w:t>
      </w:r>
      <w:r w:rsidRPr="00845FDD">
        <w:rPr>
          <w:rStyle w:val="spelle"/>
          <w:rFonts w:ascii="Nudista" w:hAnsi="Nudista" w:cs="Arial"/>
        </w:rPr>
        <w:t xml:space="preserve"> vyžaduje na zabezpečenie ponuky zloženie</w:t>
      </w:r>
      <w:r w:rsidR="00E626F4" w:rsidRPr="00845FDD">
        <w:rPr>
          <w:rStyle w:val="spelle"/>
          <w:rFonts w:ascii="Nudista" w:hAnsi="Nudista" w:cs="Arial"/>
        </w:rPr>
        <w:t xml:space="preserve"> </w:t>
      </w:r>
      <w:r w:rsidR="00351582" w:rsidRPr="00845FDD">
        <w:rPr>
          <w:rStyle w:val="spelle"/>
          <w:rFonts w:ascii="Nudista" w:hAnsi="Nudista" w:cs="Arial"/>
        </w:rPr>
        <w:t>zábezpeky</w:t>
      </w:r>
      <w:r w:rsidR="004213D9" w:rsidRPr="00845FDD">
        <w:rPr>
          <w:rStyle w:val="spelle"/>
          <w:rFonts w:ascii="Nudista" w:hAnsi="Nudista" w:cs="Arial"/>
        </w:rPr>
        <w:t xml:space="preserve"> </w:t>
      </w:r>
      <w:r w:rsidR="0052717F" w:rsidRPr="00845FDD">
        <w:rPr>
          <w:rStyle w:val="spelle"/>
          <w:rFonts w:ascii="Nudista" w:hAnsi="Nudista" w:cs="Arial"/>
        </w:rPr>
        <w:t>vo výške</w:t>
      </w:r>
      <w:r w:rsidR="0052717F" w:rsidRPr="00845FDD">
        <w:rPr>
          <w:rStyle w:val="spelle"/>
          <w:rFonts w:ascii="Nudista" w:hAnsi="Nudista" w:cs="Arial"/>
          <w:b/>
          <w:bCs/>
        </w:rPr>
        <w:t xml:space="preserve"> </w:t>
      </w:r>
      <w:r w:rsidR="00863C16">
        <w:rPr>
          <w:rStyle w:val="spelle"/>
          <w:rFonts w:ascii="Nudista" w:hAnsi="Nudista" w:cs="Arial"/>
          <w:b/>
          <w:bCs/>
        </w:rPr>
        <w:t>48 000</w:t>
      </w:r>
      <w:r w:rsidR="0052717F" w:rsidRPr="00845FDD">
        <w:rPr>
          <w:rStyle w:val="spelle"/>
          <w:rFonts w:ascii="Nudista" w:hAnsi="Nudista" w:cs="Arial"/>
          <w:b/>
          <w:bCs/>
        </w:rPr>
        <w:t xml:space="preserve"> EUR</w:t>
      </w:r>
      <w:r w:rsidR="0052717F" w:rsidRPr="00845FDD">
        <w:rPr>
          <w:rStyle w:val="spelle"/>
          <w:rFonts w:ascii="Nudista" w:hAnsi="Nudista" w:cs="Arial"/>
        </w:rPr>
        <w:t xml:space="preserve"> (slovom: </w:t>
      </w:r>
      <w:r w:rsidR="00863C16">
        <w:rPr>
          <w:rStyle w:val="spelle"/>
          <w:rFonts w:ascii="Nudista" w:hAnsi="Nudista" w:cs="Arial"/>
        </w:rPr>
        <w:t>štyridsaťosemtisíc</w:t>
      </w:r>
      <w:r w:rsidR="0052717F" w:rsidRPr="00845FDD">
        <w:rPr>
          <w:rStyle w:val="spelle"/>
          <w:rFonts w:ascii="Nudista" w:hAnsi="Nudista" w:cs="Arial"/>
        </w:rPr>
        <w:t xml:space="preserve"> euro),</w:t>
      </w:r>
    </w:p>
    <w:p w14:paraId="74B7ABB7" w14:textId="26EEED44" w:rsidR="0094391B" w:rsidRPr="00845FDD" w:rsidRDefault="0094391B" w:rsidP="00845FDD">
      <w:pPr>
        <w:pStyle w:val="Nadpis3"/>
        <w:keepNext w:val="0"/>
        <w:keepLines w:val="0"/>
        <w:numPr>
          <w:ilvl w:val="1"/>
          <w:numId w:val="154"/>
        </w:numPr>
        <w:spacing w:after="120" w:line="240" w:lineRule="auto"/>
        <w:ind w:left="567" w:hanging="567"/>
        <w:jc w:val="both"/>
        <w:rPr>
          <w:rFonts w:ascii="Nudista" w:hAnsi="Nudista" w:cs="Arial"/>
        </w:rPr>
      </w:pPr>
      <w:r w:rsidRPr="00845FDD">
        <w:rPr>
          <w:rStyle w:val="spelle"/>
          <w:rFonts w:ascii="Nudista" w:hAnsi="Nudista" w:cs="Arial"/>
        </w:rPr>
        <w:t>Zábezpeku je možné zložiť:</w:t>
      </w:r>
    </w:p>
    <w:p w14:paraId="45438371" w14:textId="77777777" w:rsidR="0094391B" w:rsidRPr="00845FDD" w:rsidRDefault="0094391B" w:rsidP="00845FDD">
      <w:pPr>
        <w:pStyle w:val="Nadpis3"/>
        <w:keepNext w:val="0"/>
        <w:keepLines w:val="0"/>
        <w:numPr>
          <w:ilvl w:val="2"/>
          <w:numId w:val="154"/>
        </w:numPr>
        <w:spacing w:after="120" w:line="240" w:lineRule="auto"/>
        <w:ind w:left="1418" w:hanging="851"/>
        <w:jc w:val="both"/>
        <w:rPr>
          <w:rFonts w:ascii="Nudista" w:hAnsi="Nudista" w:cs="Arial"/>
        </w:rPr>
      </w:pPr>
      <w:r w:rsidRPr="00845FDD">
        <w:rPr>
          <w:rStyle w:val="spelle"/>
          <w:rFonts w:ascii="Nudista" w:hAnsi="Nudista" w:cs="Arial"/>
        </w:rPr>
        <w:t>Poskytnutím bankovej záruky za uchádzača</w:t>
      </w:r>
    </w:p>
    <w:p w14:paraId="564FCC2C" w14:textId="1ED6DFE0" w:rsidR="0094391B" w:rsidRPr="00845FDD" w:rsidRDefault="0094391B" w:rsidP="00845FDD">
      <w:pPr>
        <w:spacing w:after="0" w:line="240" w:lineRule="auto"/>
        <w:ind w:left="1418"/>
        <w:jc w:val="both"/>
        <w:rPr>
          <w:rFonts w:ascii="Nudista" w:hAnsi="Nudista" w:cs="Arial"/>
          <w:b/>
          <w:sz w:val="20"/>
          <w:szCs w:val="20"/>
        </w:rPr>
      </w:pPr>
      <w:r w:rsidRPr="00845FDD">
        <w:rPr>
          <w:rFonts w:ascii="Nudista" w:hAnsi="Nudista" w:cs="Arial"/>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232BCF" w:rsidRPr="00845FDD">
        <w:rPr>
          <w:rFonts w:ascii="Nudista" w:hAnsi="Nudista" w:cs="Arial"/>
          <w:sz w:val="20"/>
          <w:szCs w:val="20"/>
        </w:rPr>
        <w:t>uplynutia</w:t>
      </w:r>
      <w:r w:rsidRPr="00845FDD">
        <w:rPr>
          <w:rFonts w:ascii="Nudista" w:hAnsi="Nudista" w:cs="Arial"/>
          <w:sz w:val="20"/>
          <w:szCs w:val="20"/>
        </w:rPr>
        <w:t xml:space="preserve"> lehoty viazanosti ponúk (resp. predĺženej lehoty viazanosti)</w:t>
      </w:r>
      <w:r w:rsidR="00212C94" w:rsidRPr="00845FDD">
        <w:rPr>
          <w:rFonts w:ascii="Nudista" w:hAnsi="Nudista" w:cs="Arial"/>
          <w:sz w:val="20"/>
          <w:szCs w:val="20"/>
        </w:rPr>
        <w:t>, t.</w:t>
      </w:r>
      <w:r w:rsidR="004A0014" w:rsidRPr="00845FDD">
        <w:rPr>
          <w:rFonts w:ascii="Nudista" w:hAnsi="Nudista" w:cs="Arial"/>
          <w:sz w:val="20"/>
          <w:szCs w:val="20"/>
        </w:rPr>
        <w:t xml:space="preserve"> </w:t>
      </w:r>
      <w:r w:rsidR="00212C94" w:rsidRPr="00845FDD">
        <w:rPr>
          <w:rFonts w:ascii="Nudista" w:hAnsi="Nudista" w:cs="Arial"/>
          <w:sz w:val="20"/>
          <w:szCs w:val="20"/>
        </w:rPr>
        <w:t xml:space="preserve">j. do </w:t>
      </w:r>
      <w:r w:rsidR="00863C16" w:rsidRPr="00863C16">
        <w:rPr>
          <w:rFonts w:ascii="Nudista" w:hAnsi="Nudista" w:cs="Arial"/>
          <w:sz w:val="20"/>
          <w:szCs w:val="20"/>
        </w:rPr>
        <w:t>31.</w:t>
      </w:r>
      <w:r w:rsidR="00030A08">
        <w:rPr>
          <w:rFonts w:ascii="Nudista" w:hAnsi="Nudista" w:cs="Arial"/>
          <w:sz w:val="20"/>
          <w:szCs w:val="20"/>
        </w:rPr>
        <w:t>12</w:t>
      </w:r>
      <w:r w:rsidR="00863C16" w:rsidRPr="00863C16">
        <w:rPr>
          <w:rFonts w:ascii="Nudista" w:hAnsi="Nudista" w:cs="Arial"/>
          <w:sz w:val="20"/>
          <w:szCs w:val="20"/>
        </w:rPr>
        <w:t>.202</w:t>
      </w:r>
      <w:r w:rsidR="00030A08">
        <w:rPr>
          <w:rFonts w:ascii="Nudista" w:hAnsi="Nudista" w:cs="Arial"/>
          <w:sz w:val="20"/>
          <w:szCs w:val="20"/>
        </w:rPr>
        <w:t>2</w:t>
      </w:r>
      <w:r w:rsidRPr="00845FDD">
        <w:rPr>
          <w:rFonts w:ascii="Nudista" w:hAnsi="Nudista" w:cs="Arial"/>
          <w:sz w:val="20"/>
          <w:szCs w:val="20"/>
        </w:rPr>
        <w:t>. Z bankovej záruky vystavenej bankou musí ďalej vyplývať, že banka uspokojí veriteľa (verejného obstarávateľa) za dlžníka (uchádzača) v prípade prepadnutia jeho zábezpeky v prospech verejného obstarávateľa vo verejnej súťaži s</w:t>
      </w:r>
      <w:r w:rsidRPr="00845FDD">
        <w:rPr>
          <w:rFonts w:ascii="Nudista" w:hAnsi="Nudista" w:cs="Calibri"/>
          <w:sz w:val="20"/>
          <w:szCs w:val="20"/>
        </w:rPr>
        <w:t> </w:t>
      </w:r>
      <w:r w:rsidRPr="00845FDD">
        <w:rPr>
          <w:rFonts w:ascii="Nudista" w:hAnsi="Nudista" w:cs="Arial"/>
          <w:sz w:val="20"/>
          <w:szCs w:val="20"/>
        </w:rPr>
        <w:t>n</w:t>
      </w:r>
      <w:r w:rsidRPr="00845FDD">
        <w:rPr>
          <w:rFonts w:ascii="Nudista" w:hAnsi="Nudista" w:cs="Proba Pro"/>
          <w:sz w:val="20"/>
          <w:szCs w:val="20"/>
        </w:rPr>
        <w:t>á</w:t>
      </w:r>
      <w:r w:rsidRPr="00845FDD">
        <w:rPr>
          <w:rFonts w:ascii="Nudista" w:hAnsi="Nudista" w:cs="Arial"/>
          <w:sz w:val="20"/>
          <w:szCs w:val="20"/>
        </w:rPr>
        <w:t xml:space="preserve">zvom </w:t>
      </w:r>
      <w:r w:rsidR="00867F67" w:rsidRPr="00867F67">
        <w:rPr>
          <w:rFonts w:ascii="Nudista" w:hAnsi="Nudista" w:cs="Arial"/>
          <w:b/>
          <w:sz w:val="20"/>
          <w:szCs w:val="20"/>
          <w:u w:val="single"/>
        </w:rPr>
        <w:t>Marketingové a reklamné služby na propagáciu projektu Obnov dom</w:t>
      </w:r>
      <w:r w:rsidR="00E626F4" w:rsidRPr="00845FDD">
        <w:rPr>
          <w:rFonts w:ascii="Nudista" w:hAnsi="Nudista" w:cs="Arial"/>
          <w:b/>
          <w:sz w:val="20"/>
          <w:szCs w:val="20"/>
          <w:u w:val="single"/>
        </w:rPr>
        <w:t>,</w:t>
      </w:r>
      <w:r w:rsidRPr="00845FDD">
        <w:rPr>
          <w:rFonts w:ascii="Nudista" w:hAnsi="Nudista" w:cs="Arial"/>
          <w:b/>
          <w:sz w:val="20"/>
          <w:szCs w:val="20"/>
          <w:u w:val="single"/>
        </w:rPr>
        <w:t xml:space="preserve"> pričom v texte bankovej záruky musí byť verejná súťaž nezameniteľne identifikovateľná napr. číslom Oznámenia, ktorým bola vyhlásená</w:t>
      </w:r>
      <w:r w:rsidR="0052717F" w:rsidRPr="00845FDD">
        <w:rPr>
          <w:rFonts w:ascii="Nudista" w:hAnsi="Nudista" w:cs="Arial"/>
          <w:b/>
          <w:sz w:val="20"/>
          <w:szCs w:val="20"/>
          <w:u w:val="single"/>
        </w:rPr>
        <w:t>, pre ktorú sa banková záruka poskytuje</w:t>
      </w:r>
      <w:r w:rsidR="002C5579" w:rsidRPr="00845FDD">
        <w:rPr>
          <w:rFonts w:ascii="Nudista" w:hAnsi="Nudista" w:cs="Arial"/>
          <w:b/>
          <w:sz w:val="20"/>
          <w:szCs w:val="20"/>
          <w:u w:val="single"/>
        </w:rPr>
        <w:t>.</w:t>
      </w:r>
      <w:r w:rsidR="002C5579" w:rsidRPr="00845FDD">
        <w:rPr>
          <w:rFonts w:ascii="Nudista" w:hAnsi="Nudista" w:cs="Arial"/>
          <w:b/>
          <w:sz w:val="20"/>
          <w:szCs w:val="20"/>
        </w:rPr>
        <w:t xml:space="preserve"> </w:t>
      </w:r>
      <w:r w:rsidR="004A0014" w:rsidRPr="00845FDD">
        <w:rPr>
          <w:rFonts w:ascii="Nudista" w:hAnsi="Nudista" w:cs="Arial"/>
          <w:sz w:val="20"/>
          <w:szCs w:val="20"/>
        </w:rPr>
        <w:t>Banka sa musí bezpodmienečne a neodvolateľne zaviazať zaplatiť na účet verejného obstarávateľa pohľadávku krytú bankovou zárukou na základe prvej výzvy verejného obstarávateľa na jej zaplatenie</w:t>
      </w:r>
      <w:r w:rsidRPr="00845FDD">
        <w:rPr>
          <w:rFonts w:ascii="Nudista" w:hAnsi="Nudista" w:cs="Arial"/>
          <w:sz w:val="20"/>
          <w:szCs w:val="20"/>
        </w:rPr>
        <w:t xml:space="preserve">. Banková záruka vzniká dňom písomného vyhlásenia banky a zábezpeka vzniká doručením záručnej listiny verejnému obstarávateľovi. V prípade poskytnutia zábezpeky formou bankovej záruky, uchádzač predloží bankovú záruku </w:t>
      </w:r>
      <w:r w:rsidRPr="00845FDD">
        <w:rPr>
          <w:rFonts w:ascii="Nudista" w:hAnsi="Nudista" w:cs="Arial"/>
          <w:b/>
          <w:sz w:val="20"/>
          <w:szCs w:val="20"/>
        </w:rPr>
        <w:t>vo forme a</w:t>
      </w:r>
      <w:r w:rsidRPr="00845FDD">
        <w:rPr>
          <w:rFonts w:ascii="Nudista" w:hAnsi="Nudista" w:cs="Calibri"/>
          <w:b/>
          <w:sz w:val="20"/>
          <w:szCs w:val="20"/>
        </w:rPr>
        <w:t> </w:t>
      </w:r>
      <w:r w:rsidRPr="00845FDD">
        <w:rPr>
          <w:rFonts w:ascii="Nudista" w:hAnsi="Nudista" w:cs="Arial"/>
          <w:b/>
          <w:sz w:val="20"/>
          <w:szCs w:val="20"/>
        </w:rPr>
        <w:t>sp</w:t>
      </w:r>
      <w:r w:rsidRPr="00845FDD">
        <w:rPr>
          <w:rFonts w:ascii="Nudista" w:hAnsi="Nudista" w:cs="Proba Pro"/>
          <w:b/>
          <w:sz w:val="20"/>
          <w:szCs w:val="20"/>
        </w:rPr>
        <w:t>ô</w:t>
      </w:r>
      <w:r w:rsidRPr="00845FDD">
        <w:rPr>
          <w:rFonts w:ascii="Nudista" w:hAnsi="Nudista" w:cs="Arial"/>
          <w:b/>
          <w:sz w:val="20"/>
          <w:szCs w:val="20"/>
        </w:rPr>
        <w:t>sobom uveden</w:t>
      </w:r>
      <w:r w:rsidRPr="00845FDD">
        <w:rPr>
          <w:rFonts w:ascii="Nudista" w:hAnsi="Nudista" w:cs="Proba Pro"/>
          <w:b/>
          <w:sz w:val="20"/>
          <w:szCs w:val="20"/>
        </w:rPr>
        <w:t>ý</w:t>
      </w:r>
      <w:r w:rsidRPr="00845FDD">
        <w:rPr>
          <w:rFonts w:ascii="Nudista" w:hAnsi="Nudista" w:cs="Arial"/>
          <w:b/>
          <w:sz w:val="20"/>
          <w:szCs w:val="20"/>
        </w:rPr>
        <w:t>m v</w:t>
      </w:r>
      <w:r w:rsidRPr="00845FDD">
        <w:rPr>
          <w:rFonts w:ascii="Nudista" w:hAnsi="Nudista" w:cs="Calibri"/>
          <w:b/>
          <w:sz w:val="20"/>
          <w:szCs w:val="20"/>
        </w:rPr>
        <w:t> </w:t>
      </w:r>
      <w:r w:rsidRPr="00845FDD">
        <w:rPr>
          <w:rFonts w:ascii="Nudista" w:hAnsi="Nudista" w:cs="Arial"/>
          <w:b/>
          <w:sz w:val="20"/>
          <w:szCs w:val="20"/>
        </w:rPr>
        <w:t>ustanoven</w:t>
      </w:r>
      <w:r w:rsidRPr="00845FDD">
        <w:rPr>
          <w:rFonts w:ascii="Nudista" w:hAnsi="Nudista" w:cs="Proba Pro"/>
          <w:b/>
          <w:sz w:val="20"/>
          <w:szCs w:val="20"/>
        </w:rPr>
        <w:t>í</w:t>
      </w:r>
      <w:r w:rsidRPr="00845FDD">
        <w:rPr>
          <w:rFonts w:ascii="Nudista" w:hAnsi="Nudista" w:cs="Arial"/>
          <w:b/>
          <w:sz w:val="20"/>
          <w:szCs w:val="20"/>
        </w:rPr>
        <w:t xml:space="preserve"> bodu </w:t>
      </w:r>
      <w:r w:rsidR="00A06361" w:rsidRPr="00845FDD">
        <w:rPr>
          <w:rFonts w:ascii="Nudista" w:hAnsi="Nudista" w:cs="Arial"/>
          <w:b/>
          <w:sz w:val="20"/>
          <w:szCs w:val="20"/>
        </w:rPr>
        <w:t>8.</w:t>
      </w:r>
      <w:r w:rsidR="008B30A3" w:rsidRPr="00845FDD">
        <w:rPr>
          <w:rFonts w:ascii="Nudista" w:hAnsi="Nudista" w:cs="Arial"/>
          <w:b/>
          <w:sz w:val="20"/>
          <w:szCs w:val="20"/>
        </w:rPr>
        <w:t>5</w:t>
      </w:r>
      <w:r w:rsidRPr="00845FDD">
        <w:rPr>
          <w:rFonts w:ascii="Nudista" w:hAnsi="Nudista" w:cs="Arial"/>
          <w:b/>
          <w:sz w:val="20"/>
          <w:szCs w:val="20"/>
        </w:rPr>
        <w:t xml:space="preserve"> tejto </w:t>
      </w:r>
      <w:r w:rsidRPr="00845FDD">
        <w:rPr>
          <w:rFonts w:ascii="Nudista" w:hAnsi="Nudista" w:cs="Proba Pro CE"/>
          <w:b/>
          <w:sz w:val="20"/>
          <w:szCs w:val="20"/>
        </w:rPr>
        <w:t>č</w:t>
      </w:r>
      <w:r w:rsidRPr="00845FDD">
        <w:rPr>
          <w:rFonts w:ascii="Nudista" w:hAnsi="Nudista" w:cs="Arial"/>
          <w:b/>
          <w:sz w:val="20"/>
          <w:szCs w:val="20"/>
        </w:rPr>
        <w:t>asti s</w:t>
      </w:r>
      <w:r w:rsidRPr="00845FDD">
        <w:rPr>
          <w:rFonts w:ascii="Nudista" w:hAnsi="Nudista" w:cs="Proba Pro CE"/>
          <w:b/>
          <w:sz w:val="20"/>
          <w:szCs w:val="20"/>
        </w:rPr>
        <w:t>úť</w:t>
      </w:r>
      <w:r w:rsidRPr="00845FDD">
        <w:rPr>
          <w:rFonts w:ascii="Nudista" w:hAnsi="Nudista" w:cs="Arial"/>
          <w:b/>
          <w:sz w:val="20"/>
          <w:szCs w:val="20"/>
        </w:rPr>
        <w:t>a</w:t>
      </w:r>
      <w:r w:rsidRPr="00845FDD">
        <w:rPr>
          <w:rFonts w:ascii="Nudista" w:hAnsi="Nudista" w:cs="Proba Pro"/>
          <w:b/>
          <w:sz w:val="20"/>
          <w:szCs w:val="20"/>
        </w:rPr>
        <w:t>ž</w:t>
      </w:r>
      <w:r w:rsidRPr="00845FDD">
        <w:rPr>
          <w:rFonts w:ascii="Nudista" w:hAnsi="Nudista" w:cs="Arial"/>
          <w:b/>
          <w:sz w:val="20"/>
          <w:szCs w:val="20"/>
        </w:rPr>
        <w:t>n</w:t>
      </w:r>
      <w:r w:rsidRPr="00845FDD">
        <w:rPr>
          <w:rFonts w:ascii="Nudista" w:hAnsi="Nudista" w:cs="Proba Pro"/>
          <w:b/>
          <w:sz w:val="20"/>
          <w:szCs w:val="20"/>
        </w:rPr>
        <w:t>ý</w:t>
      </w:r>
      <w:r w:rsidRPr="00845FDD">
        <w:rPr>
          <w:rFonts w:ascii="Nudista" w:hAnsi="Nudista" w:cs="Arial"/>
          <w:b/>
          <w:sz w:val="20"/>
          <w:szCs w:val="20"/>
        </w:rPr>
        <w:t>ch podkladov</w:t>
      </w:r>
      <w:r w:rsidRPr="00845FDD">
        <w:rPr>
          <w:rFonts w:ascii="Nudista" w:hAnsi="Nudista" w:cs="Arial"/>
          <w:sz w:val="20"/>
          <w:szCs w:val="20"/>
        </w:rPr>
        <w:t>.</w:t>
      </w:r>
    </w:p>
    <w:p w14:paraId="796E165F" w14:textId="77777777" w:rsidR="0094391B" w:rsidRPr="00845FDD" w:rsidRDefault="0094391B" w:rsidP="00845FDD">
      <w:pPr>
        <w:pStyle w:val="Nadpis3"/>
        <w:keepNext w:val="0"/>
        <w:keepLines w:val="0"/>
        <w:numPr>
          <w:ilvl w:val="0"/>
          <w:numId w:val="0"/>
        </w:numPr>
        <w:spacing w:after="0" w:line="240" w:lineRule="auto"/>
        <w:ind w:left="720"/>
        <w:jc w:val="both"/>
        <w:rPr>
          <w:rStyle w:val="spelle"/>
          <w:rFonts w:ascii="Nudista" w:eastAsia="Calibri" w:hAnsi="Nudista" w:cs="Arial"/>
          <w:sz w:val="22"/>
          <w:szCs w:val="22"/>
        </w:rPr>
      </w:pPr>
    </w:p>
    <w:p w14:paraId="04699874" w14:textId="77777777" w:rsidR="00A06361" w:rsidRPr="00845FDD" w:rsidRDefault="00A06361" w:rsidP="00845FDD">
      <w:pPr>
        <w:pStyle w:val="Nadpis3"/>
        <w:keepNext w:val="0"/>
        <w:keepLines w:val="0"/>
        <w:numPr>
          <w:ilvl w:val="2"/>
          <w:numId w:val="154"/>
        </w:numPr>
        <w:spacing w:after="120" w:line="240" w:lineRule="auto"/>
        <w:ind w:left="1418" w:hanging="851"/>
        <w:jc w:val="both"/>
        <w:rPr>
          <w:rStyle w:val="spelle"/>
          <w:rFonts w:ascii="Nudista" w:hAnsi="Nudista"/>
        </w:rPr>
      </w:pPr>
      <w:bookmarkStart w:id="74" w:name="_Hlk534369136"/>
      <w:bookmarkStart w:id="75" w:name="_Hlk534888202"/>
      <w:bookmarkStart w:id="76" w:name="_afmg28"/>
      <w:bookmarkEnd w:id="53"/>
      <w:bookmarkEnd w:id="59"/>
      <w:bookmarkEnd w:id="72"/>
      <w:r w:rsidRPr="00845FDD">
        <w:rPr>
          <w:rStyle w:val="spelle"/>
          <w:rFonts w:ascii="Nudista" w:hAnsi="Nudista"/>
        </w:rPr>
        <w:t>Poskytnutím poistenia záruky za uchádzača:</w:t>
      </w:r>
    </w:p>
    <w:p w14:paraId="5398C2E3" w14:textId="7A187A4E" w:rsidR="00A06361" w:rsidRPr="00845FDD" w:rsidRDefault="00A06361" w:rsidP="00845FDD">
      <w:pPr>
        <w:spacing w:after="0" w:line="240" w:lineRule="auto"/>
        <w:ind w:left="1418"/>
        <w:jc w:val="both"/>
        <w:rPr>
          <w:rFonts w:ascii="Nudista" w:hAnsi="Nudista" w:cs="Arial"/>
          <w:sz w:val="20"/>
          <w:szCs w:val="20"/>
        </w:rPr>
      </w:pPr>
      <w:r w:rsidRPr="00845FDD">
        <w:rPr>
          <w:rFonts w:ascii="Nudista" w:hAnsi="Nudista"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845FDD">
        <w:rPr>
          <w:rFonts w:ascii="Nudista" w:hAnsi="Nudista" w:cs="Calibri"/>
          <w:sz w:val="20"/>
          <w:szCs w:val="20"/>
        </w:rPr>
        <w:t> </w:t>
      </w:r>
      <w:r w:rsidRPr="00845FDD">
        <w:rPr>
          <w:rFonts w:ascii="Nudista" w:hAnsi="Nudista" w:cs="Arial"/>
          <w:sz w:val="20"/>
          <w:szCs w:val="20"/>
        </w:rPr>
        <w:t>oprávnenou osobou z</w:t>
      </w:r>
      <w:r w:rsidRPr="00845FDD">
        <w:rPr>
          <w:rFonts w:ascii="Nudista" w:hAnsi="Nudista" w:cs="Calibri"/>
          <w:sz w:val="20"/>
          <w:szCs w:val="20"/>
        </w:rPr>
        <w:t> </w:t>
      </w:r>
      <w:r w:rsidRPr="00845FDD">
        <w:rPr>
          <w:rFonts w:ascii="Nudista" w:hAnsi="Nudista" w:cs="Arial"/>
          <w:sz w:val="20"/>
          <w:szCs w:val="20"/>
        </w:rPr>
        <w:t>poistnej zmluvy je verejný obstarávateľ. Doba platnosti poistenia záruky musí byť určená v</w:t>
      </w:r>
      <w:r w:rsidRPr="00845FDD">
        <w:rPr>
          <w:rFonts w:ascii="Nudista" w:hAnsi="Nudista" w:cs="Calibri"/>
          <w:sz w:val="20"/>
          <w:szCs w:val="20"/>
        </w:rPr>
        <w:t> </w:t>
      </w:r>
      <w:r w:rsidRPr="00845FDD">
        <w:rPr>
          <w:rFonts w:ascii="Nudista" w:hAnsi="Nudista" w:cs="Arial"/>
          <w:sz w:val="20"/>
          <w:szCs w:val="20"/>
        </w:rPr>
        <w:t>poistenej zmluve, ako aj v</w:t>
      </w:r>
      <w:r w:rsidRPr="00845FDD">
        <w:rPr>
          <w:rFonts w:ascii="Nudista" w:hAnsi="Nudista" w:cs="Calibri"/>
          <w:sz w:val="20"/>
          <w:szCs w:val="20"/>
        </w:rPr>
        <w:t> </w:t>
      </w:r>
      <w:r w:rsidRPr="00845FDD">
        <w:rPr>
          <w:rFonts w:ascii="Nudista" w:hAnsi="Nudista" w:cs="Arial"/>
          <w:sz w:val="20"/>
          <w:szCs w:val="20"/>
        </w:rPr>
        <w:t>doklade vystavenom poisťovňou o</w:t>
      </w:r>
      <w:r w:rsidRPr="00845FDD">
        <w:rPr>
          <w:rFonts w:ascii="Nudista" w:hAnsi="Nudista" w:cs="Calibri"/>
          <w:sz w:val="20"/>
          <w:szCs w:val="20"/>
        </w:rPr>
        <w:t> </w:t>
      </w:r>
      <w:r w:rsidRPr="00845FDD">
        <w:rPr>
          <w:rFonts w:ascii="Nudista" w:hAnsi="Nudista" w:cs="Arial"/>
          <w:sz w:val="20"/>
          <w:szCs w:val="20"/>
        </w:rPr>
        <w:t xml:space="preserve">existencii poistenia záruky, minimálne do </w:t>
      </w:r>
      <w:r w:rsidR="00232BCF" w:rsidRPr="00845FDD">
        <w:rPr>
          <w:rFonts w:ascii="Nudista" w:hAnsi="Nudista" w:cs="Arial"/>
          <w:sz w:val="20"/>
          <w:szCs w:val="20"/>
        </w:rPr>
        <w:t>uplynutia</w:t>
      </w:r>
      <w:r w:rsidRPr="00845FDD">
        <w:rPr>
          <w:rFonts w:ascii="Nudista" w:hAnsi="Nudista" w:cs="Arial"/>
          <w:sz w:val="20"/>
          <w:szCs w:val="20"/>
        </w:rPr>
        <w:t xml:space="preserve"> lehoty viazanosti ponúk (resp. predĺženej lehoty viazanosti)</w:t>
      </w:r>
      <w:r w:rsidR="004A0014" w:rsidRPr="00845FDD">
        <w:rPr>
          <w:rFonts w:ascii="Nudista" w:hAnsi="Nudista" w:cs="Arial"/>
          <w:sz w:val="20"/>
          <w:szCs w:val="20"/>
        </w:rPr>
        <w:t xml:space="preserve">, t. j. do </w:t>
      </w:r>
      <w:r w:rsidR="00863C16" w:rsidRPr="00863C16">
        <w:rPr>
          <w:rFonts w:ascii="Nudista" w:hAnsi="Nudista" w:cs="Arial"/>
          <w:sz w:val="20"/>
          <w:szCs w:val="20"/>
        </w:rPr>
        <w:t>31.</w:t>
      </w:r>
      <w:r w:rsidR="00030A08">
        <w:rPr>
          <w:rFonts w:ascii="Nudista" w:hAnsi="Nudista" w:cs="Arial"/>
          <w:sz w:val="20"/>
          <w:szCs w:val="20"/>
        </w:rPr>
        <w:t>12</w:t>
      </w:r>
      <w:r w:rsidR="00863C16" w:rsidRPr="00863C16">
        <w:rPr>
          <w:rFonts w:ascii="Nudista" w:hAnsi="Nudista" w:cs="Arial"/>
          <w:sz w:val="20"/>
          <w:szCs w:val="20"/>
        </w:rPr>
        <w:t>.202</w:t>
      </w:r>
      <w:r w:rsidR="00030A08">
        <w:rPr>
          <w:rFonts w:ascii="Nudista" w:hAnsi="Nudista" w:cs="Arial"/>
          <w:sz w:val="20"/>
          <w:szCs w:val="20"/>
        </w:rPr>
        <w:t>2</w:t>
      </w:r>
      <w:r w:rsidRPr="00845FDD">
        <w:rPr>
          <w:rFonts w:ascii="Nudista" w:hAnsi="Nudista" w:cs="Arial"/>
          <w:sz w:val="20"/>
          <w:szCs w:val="20"/>
        </w:rPr>
        <w:t>. Z</w:t>
      </w:r>
      <w:r w:rsidRPr="00845FDD">
        <w:rPr>
          <w:rFonts w:ascii="Nudista" w:hAnsi="Nudista" w:cs="Calibri"/>
          <w:sz w:val="20"/>
          <w:szCs w:val="20"/>
        </w:rPr>
        <w:t> </w:t>
      </w:r>
      <w:r w:rsidRPr="00845FDD">
        <w:rPr>
          <w:rFonts w:ascii="Nudista" w:hAnsi="Nudista" w:cs="Arial"/>
          <w:sz w:val="20"/>
          <w:szCs w:val="20"/>
        </w:rPr>
        <w:t>dokladu vystaveného poisťovňou musí ďalej vyplývať, že poisťovňa uspokojí oprávnenú osobu (</w:t>
      </w:r>
      <w:r w:rsidR="0022036B" w:rsidRPr="00845FDD">
        <w:rPr>
          <w:rFonts w:ascii="Nudista" w:hAnsi="Nudista" w:cs="Arial"/>
          <w:sz w:val="20"/>
          <w:szCs w:val="20"/>
        </w:rPr>
        <w:t xml:space="preserve">verejného </w:t>
      </w:r>
      <w:r w:rsidRPr="00845FDD">
        <w:rPr>
          <w:rFonts w:ascii="Nudista" w:hAnsi="Nudista" w:cs="Arial"/>
          <w:sz w:val="20"/>
          <w:szCs w:val="20"/>
        </w:rPr>
        <w:t xml:space="preserve">obstarávateľa) za poisteného (uchádzača) v prípade prepadnutia jeho zábezpeky v prospech </w:t>
      </w:r>
      <w:r w:rsidR="0022036B" w:rsidRPr="00845FDD">
        <w:rPr>
          <w:rFonts w:ascii="Nudista" w:hAnsi="Nudista" w:cs="Arial"/>
          <w:sz w:val="20"/>
          <w:szCs w:val="20"/>
        </w:rPr>
        <w:t xml:space="preserve">verejného </w:t>
      </w:r>
      <w:r w:rsidRPr="00845FDD">
        <w:rPr>
          <w:rFonts w:ascii="Nudista" w:hAnsi="Nudista" w:cs="Arial"/>
          <w:sz w:val="20"/>
          <w:szCs w:val="20"/>
        </w:rPr>
        <w:t>obstarávateľa v</w:t>
      </w:r>
      <w:r w:rsidRPr="00845FDD">
        <w:rPr>
          <w:rFonts w:ascii="Nudista" w:hAnsi="Nudista" w:cs="Calibri"/>
          <w:sz w:val="20"/>
          <w:szCs w:val="20"/>
        </w:rPr>
        <w:t> </w:t>
      </w:r>
      <w:r w:rsidRPr="00845FDD">
        <w:rPr>
          <w:rFonts w:ascii="Nudista" w:hAnsi="Nudista" w:cs="Arial"/>
          <w:sz w:val="20"/>
          <w:szCs w:val="20"/>
        </w:rPr>
        <w:t xml:space="preserve">tejto </w:t>
      </w:r>
      <w:r w:rsidR="0022036B" w:rsidRPr="00845FDD">
        <w:rPr>
          <w:rFonts w:ascii="Nudista" w:hAnsi="Nudista" w:cs="Arial"/>
          <w:sz w:val="20"/>
          <w:szCs w:val="20"/>
        </w:rPr>
        <w:t xml:space="preserve">verejnej </w:t>
      </w:r>
      <w:r w:rsidRPr="00845FDD">
        <w:rPr>
          <w:rFonts w:ascii="Nudista" w:hAnsi="Nudista" w:cs="Arial"/>
          <w:sz w:val="20"/>
          <w:szCs w:val="20"/>
        </w:rPr>
        <w:t>súťaži</w:t>
      </w:r>
      <w:r w:rsidR="0022036B" w:rsidRPr="00845FDD">
        <w:rPr>
          <w:rFonts w:ascii="Nudista" w:hAnsi="Nudista" w:cs="Arial"/>
          <w:sz w:val="20"/>
          <w:szCs w:val="20"/>
        </w:rPr>
        <w:t xml:space="preserve"> s</w:t>
      </w:r>
      <w:r w:rsidR="0022036B" w:rsidRPr="00845FDD">
        <w:rPr>
          <w:rFonts w:ascii="Nudista" w:hAnsi="Nudista" w:cs="Calibri"/>
          <w:sz w:val="20"/>
          <w:szCs w:val="20"/>
        </w:rPr>
        <w:t> </w:t>
      </w:r>
      <w:r w:rsidR="0022036B" w:rsidRPr="00845FDD">
        <w:rPr>
          <w:rFonts w:ascii="Nudista" w:hAnsi="Nudista" w:cs="Arial"/>
          <w:sz w:val="20"/>
          <w:szCs w:val="20"/>
        </w:rPr>
        <w:t xml:space="preserve">názvom </w:t>
      </w:r>
      <w:r w:rsidR="00867F67" w:rsidRPr="00867F67">
        <w:rPr>
          <w:rFonts w:ascii="Nudista" w:hAnsi="Nudista" w:cs="Arial"/>
          <w:b/>
          <w:sz w:val="20"/>
          <w:szCs w:val="20"/>
          <w:u w:val="single"/>
        </w:rPr>
        <w:t>Marketingové a reklamné služby na propagáciu projektu Obnov dom</w:t>
      </w:r>
      <w:r w:rsidR="004130D1" w:rsidRPr="00845FDD">
        <w:rPr>
          <w:rFonts w:ascii="Nudista" w:hAnsi="Nudista" w:cs="Arial"/>
          <w:b/>
          <w:sz w:val="20"/>
          <w:szCs w:val="20"/>
          <w:u w:val="single"/>
        </w:rPr>
        <w:t>,</w:t>
      </w:r>
      <w:r w:rsidR="0022036B" w:rsidRPr="00845FDD">
        <w:rPr>
          <w:rFonts w:ascii="Nudista" w:hAnsi="Nudista" w:cs="Arial"/>
          <w:b/>
          <w:sz w:val="20"/>
          <w:szCs w:val="20"/>
          <w:u w:val="single"/>
        </w:rPr>
        <w:t xml:space="preserve"> pričom v texte </w:t>
      </w:r>
      <w:r w:rsidR="0022036B" w:rsidRPr="00845FDD">
        <w:rPr>
          <w:rFonts w:ascii="Nudista" w:eastAsia="Proba Pro" w:hAnsi="Nudista" w:cs="Proba Pro"/>
          <w:b/>
          <w:sz w:val="20"/>
          <w:szCs w:val="20"/>
          <w:u w:val="single"/>
        </w:rPr>
        <w:t xml:space="preserve">dokladu vystaveného poisťovňou </w:t>
      </w:r>
      <w:r w:rsidR="0022036B" w:rsidRPr="00845FDD">
        <w:rPr>
          <w:rFonts w:ascii="Nudista" w:hAnsi="Nudista" w:cs="Arial"/>
          <w:b/>
          <w:sz w:val="20"/>
          <w:szCs w:val="20"/>
          <w:u w:val="single"/>
        </w:rPr>
        <w:t>musí byť verejná súťaž nezameniteľne identifikovateľná napr. číslom Oznámenia, ktorým bola vyhlásená</w:t>
      </w:r>
      <w:r w:rsidR="0052717F" w:rsidRPr="00845FDD">
        <w:rPr>
          <w:rFonts w:ascii="Nudista" w:hAnsi="Nudista" w:cs="Arial"/>
          <w:b/>
          <w:sz w:val="20"/>
          <w:szCs w:val="20"/>
          <w:u w:val="single"/>
        </w:rPr>
        <w:t>, pre ktorú sa banková záruka poskytuje</w:t>
      </w:r>
      <w:r w:rsidR="0034667C" w:rsidRPr="00845FDD">
        <w:rPr>
          <w:rFonts w:ascii="Nudista" w:hAnsi="Nudista" w:cs="Arial"/>
          <w:b/>
          <w:sz w:val="20"/>
          <w:szCs w:val="20"/>
          <w:u w:val="single"/>
        </w:rPr>
        <w:t>.</w:t>
      </w:r>
      <w:r w:rsidRPr="00845FDD">
        <w:rPr>
          <w:rFonts w:ascii="Nudista" w:hAnsi="Nudista" w:cs="Arial"/>
          <w:sz w:val="20"/>
          <w:szCs w:val="20"/>
        </w:rPr>
        <w:t xml:space="preserve"> </w:t>
      </w:r>
      <w:r w:rsidR="0022036B" w:rsidRPr="00845FDD">
        <w:rPr>
          <w:rFonts w:ascii="Nudista" w:hAnsi="Nudista" w:cs="Arial"/>
          <w:sz w:val="20"/>
          <w:szCs w:val="20"/>
        </w:rPr>
        <w:t>Poisťovňa predĺži platnosť poistenia záruky v prípade, že bola lehota viazanosti ponúk predĺžená.</w:t>
      </w:r>
      <w:r w:rsidRPr="00845FDD">
        <w:rPr>
          <w:rFonts w:ascii="Nudista" w:hAnsi="Nudista" w:cs="Arial"/>
          <w:sz w:val="20"/>
          <w:szCs w:val="20"/>
        </w:rPr>
        <w:t xml:space="preserve"> </w:t>
      </w:r>
      <w:r w:rsidR="000B2B37" w:rsidRPr="00845FDD">
        <w:rPr>
          <w:rFonts w:ascii="Nudista" w:hAnsi="Nudista" w:cs="Arial"/>
          <w:sz w:val="20"/>
          <w:szCs w:val="20"/>
        </w:rPr>
        <w:t>Poisťovňa sa musí bezpodmienečne a  neodvolateľne zaviazať zaplatiť na účet verejného obstarávateľa pohľadávku krytú poistením záruky na základe prvej výzvy verejného obstarávateľa na jej zaplatenie</w:t>
      </w:r>
      <w:r w:rsidRPr="00845FDD">
        <w:rPr>
          <w:rFonts w:ascii="Nudista" w:hAnsi="Nudista" w:cs="Arial"/>
          <w:sz w:val="20"/>
          <w:szCs w:val="20"/>
        </w:rPr>
        <w:t>. Poistenie záruky vzniká dňom uzavretia poistnej zmluvy medzi poisťovňou a</w:t>
      </w:r>
      <w:r w:rsidRPr="00845FDD">
        <w:rPr>
          <w:rFonts w:ascii="Nudista" w:hAnsi="Nudista" w:cs="Calibri"/>
          <w:sz w:val="20"/>
          <w:szCs w:val="20"/>
        </w:rPr>
        <w:t> </w:t>
      </w:r>
      <w:r w:rsidRPr="00845FDD">
        <w:rPr>
          <w:rFonts w:ascii="Nudista" w:hAnsi="Nudista" w:cs="Arial"/>
          <w:sz w:val="20"/>
          <w:szCs w:val="20"/>
        </w:rPr>
        <w:t>poisteným (uchádzačom) a zábezpeka vzniká doručením dokladu vystaveného poisťovňou o</w:t>
      </w:r>
      <w:r w:rsidRPr="00845FDD">
        <w:rPr>
          <w:rFonts w:ascii="Nudista" w:hAnsi="Nudista" w:cs="Calibri"/>
          <w:sz w:val="20"/>
          <w:szCs w:val="20"/>
        </w:rPr>
        <w:t> </w:t>
      </w:r>
      <w:r w:rsidRPr="00845FDD">
        <w:rPr>
          <w:rFonts w:ascii="Nudista" w:hAnsi="Nudista" w:cs="Arial"/>
          <w:sz w:val="20"/>
          <w:szCs w:val="20"/>
        </w:rPr>
        <w:t xml:space="preserve">poistení záruky </w:t>
      </w:r>
      <w:r w:rsidR="0022036B" w:rsidRPr="00845FDD">
        <w:rPr>
          <w:rFonts w:ascii="Nudista" w:hAnsi="Nudista" w:cs="Arial"/>
          <w:sz w:val="20"/>
          <w:szCs w:val="20"/>
        </w:rPr>
        <w:t xml:space="preserve">verejnému </w:t>
      </w:r>
      <w:r w:rsidRPr="00845FDD">
        <w:rPr>
          <w:rFonts w:ascii="Nudista" w:hAnsi="Nudista" w:cs="Arial"/>
          <w:sz w:val="20"/>
          <w:szCs w:val="20"/>
        </w:rPr>
        <w:t xml:space="preserve">obstarávateľovi. V prípade poskytnutia zábezpeky formou poistenia záruky, uchádzač </w:t>
      </w:r>
      <w:r w:rsidRPr="00845FDD">
        <w:rPr>
          <w:rFonts w:ascii="Nudista" w:hAnsi="Nudista" w:cs="Arial"/>
          <w:sz w:val="20"/>
          <w:szCs w:val="20"/>
        </w:rPr>
        <w:lastRenderedPageBreak/>
        <w:t xml:space="preserve">predloží doklad vystavený poisťovňou </w:t>
      </w:r>
      <w:r w:rsidRPr="00845FDD">
        <w:rPr>
          <w:rFonts w:ascii="Nudista" w:hAnsi="Nudista" w:cs="Arial"/>
          <w:b/>
          <w:sz w:val="20"/>
          <w:szCs w:val="20"/>
        </w:rPr>
        <w:t>vo forme a</w:t>
      </w:r>
      <w:r w:rsidRPr="00845FDD">
        <w:rPr>
          <w:rFonts w:ascii="Nudista" w:hAnsi="Nudista" w:cs="Calibri"/>
          <w:b/>
          <w:sz w:val="20"/>
          <w:szCs w:val="20"/>
        </w:rPr>
        <w:t> </w:t>
      </w:r>
      <w:r w:rsidRPr="00845FDD">
        <w:rPr>
          <w:rFonts w:ascii="Nudista" w:hAnsi="Nudista" w:cs="Arial"/>
          <w:b/>
          <w:sz w:val="20"/>
          <w:szCs w:val="20"/>
        </w:rPr>
        <w:t>spôsobom uvedeným v</w:t>
      </w:r>
      <w:r w:rsidRPr="00845FDD">
        <w:rPr>
          <w:rFonts w:ascii="Nudista" w:hAnsi="Nudista" w:cs="Calibri"/>
          <w:b/>
          <w:sz w:val="20"/>
          <w:szCs w:val="20"/>
        </w:rPr>
        <w:t> </w:t>
      </w:r>
      <w:r w:rsidRPr="00845FDD">
        <w:rPr>
          <w:rFonts w:ascii="Nudista" w:hAnsi="Nudista" w:cs="Arial"/>
          <w:b/>
          <w:sz w:val="20"/>
          <w:szCs w:val="20"/>
        </w:rPr>
        <w:t xml:space="preserve">ustanovení bodu </w:t>
      </w:r>
      <w:r w:rsidR="000C2842" w:rsidRPr="00845FDD">
        <w:rPr>
          <w:rFonts w:ascii="Nudista" w:hAnsi="Nudista" w:cs="Arial"/>
          <w:b/>
          <w:sz w:val="20"/>
          <w:szCs w:val="20"/>
        </w:rPr>
        <w:t>8.</w:t>
      </w:r>
      <w:r w:rsidR="008B30A3" w:rsidRPr="00845FDD">
        <w:rPr>
          <w:rFonts w:ascii="Nudista" w:hAnsi="Nudista" w:cs="Arial"/>
          <w:b/>
          <w:sz w:val="20"/>
          <w:szCs w:val="20"/>
        </w:rPr>
        <w:t>5</w:t>
      </w:r>
      <w:r w:rsidRPr="00845FDD">
        <w:rPr>
          <w:rFonts w:ascii="Nudista" w:hAnsi="Nudista" w:cs="Arial"/>
          <w:b/>
          <w:sz w:val="20"/>
          <w:szCs w:val="20"/>
        </w:rPr>
        <w:t xml:space="preserve"> tejto časti súťažných podkladov.</w:t>
      </w:r>
    </w:p>
    <w:bookmarkEnd w:id="74"/>
    <w:bookmarkEnd w:id="75"/>
    <w:p w14:paraId="73F5514E" w14:textId="77777777" w:rsidR="00A06361" w:rsidRPr="00845FDD" w:rsidRDefault="00A06361" w:rsidP="00845FDD">
      <w:pPr>
        <w:pStyle w:val="Nadpis3"/>
        <w:keepNext w:val="0"/>
        <w:keepLines w:val="0"/>
        <w:numPr>
          <w:ilvl w:val="0"/>
          <w:numId w:val="0"/>
        </w:numPr>
        <w:spacing w:after="0" w:line="240" w:lineRule="auto"/>
        <w:ind w:left="1224" w:hanging="504"/>
        <w:jc w:val="both"/>
        <w:rPr>
          <w:rStyle w:val="spelle"/>
          <w:rFonts w:ascii="Nudista" w:eastAsia="Calibri" w:hAnsi="Nudista" w:cs="Arial"/>
          <w:sz w:val="22"/>
          <w:szCs w:val="22"/>
        </w:rPr>
      </w:pPr>
    </w:p>
    <w:p w14:paraId="7B7F72CF" w14:textId="5C8BA2E7" w:rsidR="00A06361" w:rsidRPr="00845FDD" w:rsidRDefault="00A06361" w:rsidP="00845FDD">
      <w:pPr>
        <w:pStyle w:val="Nadpis3"/>
        <w:keepNext w:val="0"/>
        <w:keepLines w:val="0"/>
        <w:numPr>
          <w:ilvl w:val="2"/>
          <w:numId w:val="154"/>
        </w:numPr>
        <w:spacing w:after="0" w:line="240" w:lineRule="auto"/>
        <w:ind w:left="1418" w:hanging="851"/>
        <w:jc w:val="both"/>
        <w:rPr>
          <w:rFonts w:ascii="Nudista" w:hAnsi="Nudista" w:cs="Arial"/>
        </w:rPr>
      </w:pPr>
      <w:r w:rsidRPr="00845FDD">
        <w:rPr>
          <w:rStyle w:val="spelle"/>
          <w:rFonts w:ascii="Nudista" w:hAnsi="Nudista" w:cs="Arial"/>
        </w:rPr>
        <w:t>Zložením finančných prostriedkov na bankový účet verejného obstarávateľa</w:t>
      </w:r>
    </w:p>
    <w:p w14:paraId="63645B78" w14:textId="77777777" w:rsidR="00A06361" w:rsidRPr="00845FDD" w:rsidRDefault="00A06361" w:rsidP="00845FDD">
      <w:pPr>
        <w:spacing w:after="0" w:line="240" w:lineRule="auto"/>
        <w:ind w:left="1418"/>
        <w:jc w:val="both"/>
        <w:rPr>
          <w:rStyle w:val="spelle"/>
          <w:rFonts w:ascii="Nudista" w:hAnsi="Nudista" w:cs="Arial"/>
          <w:sz w:val="20"/>
          <w:szCs w:val="20"/>
        </w:rPr>
      </w:pPr>
      <w:r w:rsidRPr="00845FDD">
        <w:rPr>
          <w:rStyle w:val="spelle"/>
          <w:rFonts w:ascii="Nudista" w:hAnsi="Nudista" w:cs="Arial"/>
          <w:sz w:val="20"/>
          <w:szCs w:val="20"/>
        </w:rPr>
        <w:t xml:space="preserve">V prípade zloženia finančných prostriedkov na bankový účet verejného obstarávateľa musia byť zložené na účet: </w:t>
      </w:r>
    </w:p>
    <w:p w14:paraId="1C15F691" w14:textId="3C225472" w:rsidR="00A06361" w:rsidRPr="00845FDD" w:rsidRDefault="00A06361" w:rsidP="00845FDD">
      <w:pPr>
        <w:numPr>
          <w:ilvl w:val="0"/>
          <w:numId w:val="162"/>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 xml:space="preserve">Názov banky: </w:t>
      </w:r>
      <w:r w:rsidR="00C02C5C" w:rsidRPr="00845FDD">
        <w:rPr>
          <w:rStyle w:val="spelle"/>
          <w:rFonts w:ascii="Nudista" w:hAnsi="Nudista" w:cs="Arial"/>
          <w:sz w:val="20"/>
        </w:rPr>
        <w:t xml:space="preserve">Štátna pokladnica </w:t>
      </w:r>
    </w:p>
    <w:p w14:paraId="11A0E8B4" w14:textId="529DAAB5" w:rsidR="00A06361" w:rsidRPr="00845FDD" w:rsidRDefault="00A06361" w:rsidP="00845FDD">
      <w:pPr>
        <w:numPr>
          <w:ilvl w:val="0"/>
          <w:numId w:val="162"/>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 xml:space="preserve">IBAN kód: </w:t>
      </w:r>
      <w:r w:rsidR="001D5042" w:rsidRPr="001D5042">
        <w:rPr>
          <w:rStyle w:val="spelle"/>
          <w:rFonts w:ascii="Nudista" w:hAnsi="Nudista" w:cs="Arial"/>
          <w:sz w:val="20"/>
          <w:szCs w:val="20"/>
        </w:rPr>
        <w:t>SK15 8180 0000 0070 0038 9222</w:t>
      </w:r>
    </w:p>
    <w:p w14:paraId="650BF491" w14:textId="565912EA" w:rsidR="00A06361" w:rsidRPr="00845FDD" w:rsidRDefault="00A06361" w:rsidP="00845FDD">
      <w:pPr>
        <w:numPr>
          <w:ilvl w:val="0"/>
          <w:numId w:val="162"/>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 xml:space="preserve">SWIFT: </w:t>
      </w:r>
      <w:r w:rsidR="004D6303" w:rsidRPr="00845FDD">
        <w:rPr>
          <w:rStyle w:val="spelle"/>
          <w:rFonts w:ascii="Nudista" w:hAnsi="Nudista" w:cs="Arial"/>
          <w:sz w:val="20"/>
          <w:szCs w:val="20"/>
        </w:rPr>
        <w:t>SPSRSKBA</w:t>
      </w:r>
    </w:p>
    <w:p w14:paraId="50045DEF" w14:textId="77777777" w:rsidR="00CB15FB" w:rsidRPr="00845FDD" w:rsidRDefault="00A06361" w:rsidP="00845FDD">
      <w:pPr>
        <w:numPr>
          <w:ilvl w:val="0"/>
          <w:numId w:val="162"/>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Variabilný symbol: [</w:t>
      </w:r>
      <w:r w:rsidRPr="00845FDD">
        <w:rPr>
          <w:rStyle w:val="spelle"/>
          <w:rFonts w:ascii="Nudista" w:hAnsi="Nudista" w:cs="Arial"/>
          <w:i/>
          <w:sz w:val="20"/>
          <w:szCs w:val="20"/>
          <w:highlight w:val="lightGray"/>
        </w:rPr>
        <w:t>uchádzač doplní svoje IČO</w:t>
      </w:r>
      <w:r w:rsidRPr="00845FDD">
        <w:rPr>
          <w:rStyle w:val="spelle"/>
          <w:rFonts w:ascii="Nudista" w:hAnsi="Nudista" w:cs="Arial"/>
          <w:sz w:val="20"/>
          <w:szCs w:val="20"/>
        </w:rPr>
        <w:t>]</w:t>
      </w:r>
    </w:p>
    <w:p w14:paraId="419A3887" w14:textId="6CA2A7AE" w:rsidR="00600C6C" w:rsidRPr="00845FDD" w:rsidRDefault="00A06361" w:rsidP="00845FDD">
      <w:pPr>
        <w:numPr>
          <w:ilvl w:val="0"/>
          <w:numId w:val="162"/>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Poznámka</w:t>
      </w:r>
      <w:r w:rsidRPr="000B2F59">
        <w:rPr>
          <w:rStyle w:val="spelle"/>
          <w:rFonts w:ascii="Nudista" w:hAnsi="Nudista" w:cs="Arial"/>
          <w:sz w:val="20"/>
          <w:szCs w:val="20"/>
        </w:rPr>
        <w:t xml:space="preserve">: </w:t>
      </w:r>
      <w:r w:rsidR="00600C6C" w:rsidRPr="000B2F59">
        <w:rPr>
          <w:rStyle w:val="spelle"/>
          <w:rFonts w:ascii="Nudista" w:hAnsi="Nudista" w:cs="Arial"/>
          <w:bCs/>
          <w:sz w:val="20"/>
          <w:szCs w:val="20"/>
        </w:rPr>
        <w:t xml:space="preserve"> </w:t>
      </w:r>
      <w:r w:rsidR="00E609A7" w:rsidRPr="000B2F59">
        <w:rPr>
          <w:rStyle w:val="spelle"/>
          <w:rFonts w:ascii="Nudista" w:hAnsi="Nudista" w:cs="Arial"/>
          <w:bCs/>
          <w:sz w:val="20"/>
          <w:szCs w:val="20"/>
        </w:rPr>
        <w:t xml:space="preserve">Marketingové </w:t>
      </w:r>
      <w:r w:rsidR="00867F67" w:rsidRPr="000B2F59">
        <w:rPr>
          <w:rStyle w:val="spelle"/>
          <w:rFonts w:ascii="Nudista" w:hAnsi="Nudista" w:cs="Arial"/>
          <w:bCs/>
          <w:sz w:val="20"/>
          <w:szCs w:val="20"/>
        </w:rPr>
        <w:t xml:space="preserve">a reklamné </w:t>
      </w:r>
      <w:r w:rsidR="00E609A7" w:rsidRPr="000B2F59">
        <w:rPr>
          <w:rStyle w:val="spelle"/>
          <w:rFonts w:ascii="Nudista" w:hAnsi="Nudista" w:cs="Arial"/>
          <w:bCs/>
          <w:sz w:val="20"/>
          <w:szCs w:val="20"/>
        </w:rPr>
        <w:t>služby</w:t>
      </w:r>
    </w:p>
    <w:p w14:paraId="547F3320" w14:textId="77777777" w:rsidR="00A06361" w:rsidRPr="00845FDD" w:rsidRDefault="00A06361" w:rsidP="00845FDD">
      <w:pPr>
        <w:spacing w:after="0" w:line="240" w:lineRule="auto"/>
        <w:ind w:left="1418"/>
        <w:jc w:val="both"/>
        <w:rPr>
          <w:rStyle w:val="spelle"/>
          <w:rFonts w:ascii="Nudista" w:hAnsi="Nudista" w:cs="Arial"/>
          <w:sz w:val="20"/>
          <w:szCs w:val="20"/>
        </w:rPr>
      </w:pPr>
    </w:p>
    <w:p w14:paraId="2ED92C77" w14:textId="77777777" w:rsidR="00A06361" w:rsidRPr="00845FDD" w:rsidRDefault="00A06361" w:rsidP="00845FDD">
      <w:pPr>
        <w:spacing w:after="0" w:line="240" w:lineRule="auto"/>
        <w:ind w:left="1418"/>
        <w:jc w:val="both"/>
        <w:rPr>
          <w:rStyle w:val="spelle"/>
          <w:rFonts w:ascii="Nudista" w:hAnsi="Nudista" w:cs="Arial"/>
          <w:sz w:val="20"/>
          <w:szCs w:val="20"/>
        </w:rPr>
      </w:pPr>
      <w:r w:rsidRPr="00845FDD">
        <w:rPr>
          <w:rStyle w:val="spelle"/>
          <w:rFonts w:ascii="Nudista" w:hAnsi="Nudista" w:cs="Arial"/>
          <w:sz w:val="20"/>
          <w:szCs w:val="20"/>
        </w:rPr>
        <w:t>Finančné prostriedky musia byť pripísané na účet verejného obstarávateľa najneskôr v deň uplynutia lehoty na predkladanie ponúk.</w:t>
      </w:r>
    </w:p>
    <w:p w14:paraId="33181153"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eastAsia="Calibri" w:hAnsi="Nudista" w:cs="Arial"/>
          <w:sz w:val="22"/>
          <w:szCs w:val="22"/>
        </w:rPr>
      </w:pPr>
    </w:p>
    <w:p w14:paraId="3D5D5BB8" w14:textId="29AC9170" w:rsidR="0094391B" w:rsidRPr="00845FDD" w:rsidRDefault="0094391B" w:rsidP="00845FDD">
      <w:pPr>
        <w:pStyle w:val="Nadpis3"/>
        <w:keepNext w:val="0"/>
        <w:keepLines w:val="0"/>
        <w:numPr>
          <w:ilvl w:val="1"/>
          <w:numId w:val="154"/>
        </w:numPr>
        <w:spacing w:after="0" w:line="240" w:lineRule="auto"/>
        <w:ind w:left="567" w:hanging="567"/>
        <w:jc w:val="both"/>
        <w:rPr>
          <w:rStyle w:val="spelle"/>
          <w:rFonts w:ascii="Nudista" w:hAnsi="Nudista" w:cs="Arial"/>
        </w:rPr>
      </w:pPr>
      <w:r w:rsidRPr="00845FDD">
        <w:rPr>
          <w:rStyle w:val="spelle"/>
          <w:rFonts w:ascii="Nudista" w:hAnsi="Nudista" w:cs="Arial"/>
        </w:rPr>
        <w:t xml:space="preserve">Ak nebude platná banková záruka </w:t>
      </w:r>
      <w:r w:rsidR="006F34DC" w:rsidRPr="00845FDD">
        <w:rPr>
          <w:rFonts w:ascii="Nudista" w:hAnsi="Nudista"/>
        </w:rPr>
        <w:t xml:space="preserve">alebo </w:t>
      </w:r>
      <w:r w:rsidR="00C239D6" w:rsidRPr="00845FDD">
        <w:rPr>
          <w:rFonts w:ascii="Nudista" w:hAnsi="Nudista"/>
        </w:rPr>
        <w:t>d</w:t>
      </w:r>
      <w:bookmarkStart w:id="77" w:name="_Hlk534888444"/>
      <w:r w:rsidR="00C239D6" w:rsidRPr="00845FDD">
        <w:rPr>
          <w:rFonts w:ascii="Nudista" w:hAnsi="Nudista"/>
        </w:rPr>
        <w:t>oklad o</w:t>
      </w:r>
      <w:r w:rsidR="00C239D6" w:rsidRPr="00845FDD">
        <w:rPr>
          <w:rFonts w:ascii="Nudista" w:hAnsi="Nudista" w:cs="Calibri"/>
        </w:rPr>
        <w:t> </w:t>
      </w:r>
      <w:r w:rsidR="00C239D6" w:rsidRPr="00845FDD">
        <w:rPr>
          <w:rFonts w:ascii="Nudista" w:hAnsi="Nudista"/>
        </w:rPr>
        <w:t>poistení záruky</w:t>
      </w:r>
      <w:r w:rsidR="006F34DC" w:rsidRPr="00845FDD">
        <w:rPr>
          <w:rFonts w:ascii="Nudista" w:hAnsi="Nudista"/>
        </w:rPr>
        <w:t xml:space="preserve"> </w:t>
      </w:r>
      <w:bookmarkEnd w:id="77"/>
      <w:r w:rsidRPr="00845FDD">
        <w:rPr>
          <w:rStyle w:val="spelle"/>
          <w:rFonts w:ascii="Nudista" w:hAnsi="Nudista" w:cs="Arial"/>
        </w:rPr>
        <w:t>súčasťou ponuky uchádzača, prípadne nebudú zložené finančné prostriedky na účte verejného obstarávateľa v</w:t>
      </w:r>
      <w:r w:rsidRPr="00845FDD">
        <w:rPr>
          <w:rStyle w:val="spelle"/>
          <w:rFonts w:ascii="Nudista" w:hAnsi="Nudista" w:cs="Calibri"/>
        </w:rPr>
        <w:t> </w:t>
      </w:r>
      <w:r w:rsidRPr="00845FDD">
        <w:rPr>
          <w:rStyle w:val="spelle"/>
          <w:rFonts w:ascii="Nudista" w:hAnsi="Nudista" w:cs="Arial"/>
        </w:rPr>
        <w:t>zmysle bodu 16.2.</w:t>
      </w:r>
      <w:r w:rsidR="00A06361" w:rsidRPr="00845FDD">
        <w:rPr>
          <w:rStyle w:val="spelle"/>
          <w:rFonts w:ascii="Nudista" w:hAnsi="Nudista" w:cs="Arial"/>
        </w:rPr>
        <w:t>3</w:t>
      </w:r>
      <w:r w:rsidRPr="00845FDD">
        <w:rPr>
          <w:rStyle w:val="spelle"/>
          <w:rFonts w:ascii="Nudista" w:hAnsi="Nudista" w:cs="Arial"/>
        </w:rPr>
        <w:t xml:space="preserve"> vy</w:t>
      </w:r>
      <w:r w:rsidRPr="00845FDD">
        <w:rPr>
          <w:rStyle w:val="spelle"/>
          <w:rFonts w:ascii="Nudista" w:hAnsi="Nudista" w:cs="Proba Pro"/>
        </w:rPr>
        <w:t>šš</w:t>
      </w:r>
      <w:r w:rsidRPr="00845FDD">
        <w:rPr>
          <w:rStyle w:val="spelle"/>
          <w:rFonts w:ascii="Nudista" w:hAnsi="Nudista" w:cs="Arial"/>
        </w:rPr>
        <w:t xml:space="preserve">ie, bude </w:t>
      </w:r>
      <w:r w:rsidR="000B2B37" w:rsidRPr="00845FDD">
        <w:rPr>
          <w:rStyle w:val="spelle"/>
          <w:rFonts w:ascii="Nudista" w:hAnsi="Nudista" w:cs="Arial"/>
        </w:rPr>
        <w:t xml:space="preserve">ponuka </w:t>
      </w:r>
      <w:r w:rsidRPr="00845FDD">
        <w:rPr>
          <w:rStyle w:val="spelle"/>
          <w:rFonts w:ascii="Nudista" w:hAnsi="Nudista" w:cs="Arial"/>
        </w:rPr>
        <w:t>uch</w:t>
      </w:r>
      <w:r w:rsidRPr="00845FDD">
        <w:rPr>
          <w:rStyle w:val="spelle"/>
          <w:rFonts w:ascii="Nudista" w:hAnsi="Nudista" w:cs="Proba Pro"/>
        </w:rPr>
        <w:t>á</w:t>
      </w:r>
      <w:r w:rsidRPr="00845FDD">
        <w:rPr>
          <w:rStyle w:val="spelle"/>
          <w:rFonts w:ascii="Nudista" w:hAnsi="Nudista" w:cs="Arial"/>
        </w:rPr>
        <w:t>dza</w:t>
      </w:r>
      <w:r w:rsidRPr="00845FDD">
        <w:rPr>
          <w:rStyle w:val="spelle"/>
          <w:rFonts w:ascii="Nudista" w:hAnsi="Nudista" w:cs="Proba Pro CE"/>
        </w:rPr>
        <w:t>č</w:t>
      </w:r>
      <w:r w:rsidR="000B2B37" w:rsidRPr="00845FDD">
        <w:rPr>
          <w:rStyle w:val="spelle"/>
          <w:rFonts w:ascii="Nudista" w:hAnsi="Nudista" w:cs="Proba Pro CE"/>
        </w:rPr>
        <w:t>a</w:t>
      </w:r>
      <w:r w:rsidRPr="00845FDD">
        <w:rPr>
          <w:rStyle w:val="spelle"/>
          <w:rFonts w:ascii="Nudista" w:hAnsi="Nudista" w:cs="Arial"/>
        </w:rPr>
        <w:t xml:space="preserve"> z verejn</w:t>
      </w:r>
      <w:r w:rsidRPr="00845FDD">
        <w:rPr>
          <w:rStyle w:val="spelle"/>
          <w:rFonts w:ascii="Nudista" w:hAnsi="Nudista" w:cs="Proba Pro"/>
        </w:rPr>
        <w:t>é</w:t>
      </w:r>
      <w:r w:rsidRPr="00845FDD">
        <w:rPr>
          <w:rStyle w:val="spelle"/>
          <w:rFonts w:ascii="Nudista" w:hAnsi="Nudista" w:cs="Arial"/>
        </w:rPr>
        <w:t>ho obstar</w:t>
      </w:r>
      <w:r w:rsidRPr="00845FDD">
        <w:rPr>
          <w:rStyle w:val="spelle"/>
          <w:rFonts w:ascii="Nudista" w:hAnsi="Nudista" w:cs="Proba Pro"/>
        </w:rPr>
        <w:t>á</w:t>
      </w:r>
      <w:r w:rsidRPr="00845FDD">
        <w:rPr>
          <w:rStyle w:val="spelle"/>
          <w:rFonts w:ascii="Nudista" w:hAnsi="Nudista" w:cs="Arial"/>
        </w:rPr>
        <w:t>vania vyl</w:t>
      </w:r>
      <w:r w:rsidRPr="00845FDD">
        <w:rPr>
          <w:rStyle w:val="spelle"/>
          <w:rFonts w:ascii="Nudista" w:hAnsi="Nudista" w:cs="Proba Pro CE"/>
        </w:rPr>
        <w:t>úč</w:t>
      </w:r>
      <w:r w:rsidRPr="00845FDD">
        <w:rPr>
          <w:rStyle w:val="spelle"/>
          <w:rFonts w:ascii="Nudista" w:hAnsi="Nudista" w:cs="Arial"/>
        </w:rPr>
        <w:t>en</w:t>
      </w:r>
      <w:r w:rsidR="000B2B37" w:rsidRPr="00845FDD">
        <w:rPr>
          <w:rStyle w:val="spelle"/>
          <w:rFonts w:ascii="Nudista" w:hAnsi="Nudista" w:cs="Proba Pro"/>
        </w:rPr>
        <w:t>á</w:t>
      </w:r>
      <w:r w:rsidRPr="00845FDD">
        <w:rPr>
          <w:rStyle w:val="spelle"/>
          <w:rFonts w:ascii="Nudista" w:hAnsi="Nudista" w:cs="Arial"/>
        </w:rPr>
        <w:t xml:space="preserve"> v</w:t>
      </w:r>
      <w:r w:rsidRPr="00845FDD">
        <w:rPr>
          <w:rStyle w:val="spelle"/>
          <w:rFonts w:ascii="Nudista" w:hAnsi="Nudista" w:cs="Calibri"/>
        </w:rPr>
        <w:t> </w:t>
      </w:r>
      <w:r w:rsidRPr="00845FDD">
        <w:rPr>
          <w:rStyle w:val="spelle"/>
          <w:rFonts w:ascii="Nudista" w:hAnsi="Nudista" w:cs="Arial"/>
        </w:rPr>
        <w:t>s</w:t>
      </w:r>
      <w:r w:rsidRPr="00845FDD">
        <w:rPr>
          <w:rStyle w:val="spelle"/>
          <w:rFonts w:ascii="Nudista" w:hAnsi="Nudista" w:cs="Proba Pro"/>
        </w:rPr>
        <w:t>ú</w:t>
      </w:r>
      <w:r w:rsidRPr="00845FDD">
        <w:rPr>
          <w:rStyle w:val="spelle"/>
          <w:rFonts w:ascii="Nudista" w:hAnsi="Nudista" w:cs="Arial"/>
        </w:rPr>
        <w:t xml:space="preserve">lade s </w:t>
      </w:r>
      <w:r w:rsidRPr="00845FDD">
        <w:rPr>
          <w:rStyle w:val="spelle"/>
          <w:rFonts w:ascii="Nudista" w:hAnsi="Nudista" w:cs="Proba Pro"/>
        </w:rPr>
        <w:t>§</w:t>
      </w:r>
      <w:r w:rsidRPr="00845FDD">
        <w:rPr>
          <w:rStyle w:val="spelle"/>
          <w:rFonts w:ascii="Nudista" w:hAnsi="Nudista" w:cs="Arial"/>
        </w:rPr>
        <w:t xml:space="preserve"> 53 ods. 5 p</w:t>
      </w:r>
      <w:r w:rsidRPr="00845FDD">
        <w:rPr>
          <w:rStyle w:val="spelle"/>
          <w:rFonts w:ascii="Nudista" w:hAnsi="Nudista" w:cs="Proba Pro"/>
        </w:rPr>
        <w:t>í</w:t>
      </w:r>
      <w:r w:rsidRPr="00845FDD">
        <w:rPr>
          <w:rStyle w:val="spelle"/>
          <w:rFonts w:ascii="Nudista" w:hAnsi="Nudista" w:cs="Arial"/>
        </w:rPr>
        <w:t>sm. a) ZVO. Uch</w:t>
      </w:r>
      <w:r w:rsidRPr="00845FDD">
        <w:rPr>
          <w:rStyle w:val="spelle"/>
          <w:rFonts w:ascii="Nudista" w:hAnsi="Nudista" w:cs="Proba Pro"/>
        </w:rPr>
        <w:t>á</w:t>
      </w:r>
      <w:r w:rsidRPr="00845FDD">
        <w:rPr>
          <w:rStyle w:val="spelle"/>
          <w:rFonts w:ascii="Nudista" w:hAnsi="Nudista" w:cs="Arial"/>
        </w:rPr>
        <w:t>dza</w:t>
      </w:r>
      <w:r w:rsidRPr="00845FDD">
        <w:rPr>
          <w:rStyle w:val="spelle"/>
          <w:rFonts w:ascii="Nudista" w:hAnsi="Nudista" w:cs="Proba Pro CE"/>
        </w:rPr>
        <w:t>č</w:t>
      </w:r>
      <w:r w:rsidRPr="00845FDD">
        <w:rPr>
          <w:rStyle w:val="spelle"/>
          <w:rFonts w:ascii="Nudista" w:hAnsi="Nudista" w:cs="Arial"/>
        </w:rPr>
        <w:t xml:space="preserve"> bude p</w:t>
      </w:r>
      <w:r w:rsidRPr="00845FDD">
        <w:rPr>
          <w:rStyle w:val="spelle"/>
          <w:rFonts w:ascii="Nudista" w:hAnsi="Nudista" w:cs="Proba Pro"/>
        </w:rPr>
        <w:t>í</w:t>
      </w:r>
      <w:r w:rsidRPr="00845FDD">
        <w:rPr>
          <w:rStyle w:val="spelle"/>
          <w:rFonts w:ascii="Nudista" w:hAnsi="Nudista" w:cs="Arial"/>
        </w:rPr>
        <w:t>somne upovedomen</w:t>
      </w:r>
      <w:r w:rsidRPr="00845FDD">
        <w:rPr>
          <w:rStyle w:val="spelle"/>
          <w:rFonts w:ascii="Nudista" w:hAnsi="Nudista" w:cs="Proba Pro"/>
        </w:rPr>
        <w:t>ý</w:t>
      </w:r>
      <w:r w:rsidRPr="00845FDD">
        <w:rPr>
          <w:rStyle w:val="spelle"/>
          <w:rFonts w:ascii="Nudista" w:hAnsi="Nudista" w:cs="Arial"/>
        </w:rPr>
        <w:t xml:space="preserve"> o vyl</w:t>
      </w:r>
      <w:r w:rsidRPr="00845FDD">
        <w:rPr>
          <w:rStyle w:val="spelle"/>
          <w:rFonts w:ascii="Nudista" w:hAnsi="Nudista" w:cs="Proba Pro CE"/>
        </w:rPr>
        <w:t>úč</w:t>
      </w:r>
      <w:r w:rsidRPr="00845FDD">
        <w:rPr>
          <w:rStyle w:val="spelle"/>
          <w:rFonts w:ascii="Nudista" w:hAnsi="Nudista" w:cs="Arial"/>
        </w:rPr>
        <w:t>en</w:t>
      </w:r>
      <w:r w:rsidRPr="00845FDD">
        <w:rPr>
          <w:rStyle w:val="spelle"/>
          <w:rFonts w:ascii="Nudista" w:hAnsi="Nudista" w:cs="Proba Pro"/>
        </w:rPr>
        <w:t>í</w:t>
      </w:r>
      <w:r w:rsidRPr="00845FDD">
        <w:rPr>
          <w:rStyle w:val="spelle"/>
          <w:rFonts w:ascii="Nudista" w:hAnsi="Nudista" w:cs="Arial"/>
        </w:rPr>
        <w:t xml:space="preserve"> jeho ponuky z verejnej súťaže s uvedením dôvodu vylúčenia a lehoty, v ktorej môžu byť doručené námietky podľa § 170 ods. 3 písm. d) ZVO.</w:t>
      </w:r>
    </w:p>
    <w:p w14:paraId="41946F05" w14:textId="77777777" w:rsidR="0094391B" w:rsidRPr="00845FDD" w:rsidRDefault="0094391B" w:rsidP="00845FDD">
      <w:pPr>
        <w:spacing w:after="0" w:line="240" w:lineRule="auto"/>
        <w:rPr>
          <w:rFonts w:ascii="Nudista" w:hAnsi="Nudista"/>
        </w:rPr>
      </w:pPr>
    </w:p>
    <w:p w14:paraId="58CEF4C1" w14:textId="020FB37B" w:rsidR="0094391B" w:rsidRPr="00845FDD" w:rsidRDefault="0094391B" w:rsidP="00845FDD">
      <w:pPr>
        <w:pStyle w:val="Nadpis3"/>
        <w:keepNext w:val="0"/>
        <w:keepLines w:val="0"/>
        <w:numPr>
          <w:ilvl w:val="1"/>
          <w:numId w:val="154"/>
        </w:numPr>
        <w:spacing w:after="120" w:line="240" w:lineRule="auto"/>
        <w:ind w:left="567" w:hanging="567"/>
        <w:jc w:val="both"/>
        <w:rPr>
          <w:rStyle w:val="spelle"/>
          <w:rFonts w:ascii="Nudista" w:eastAsia="Calibri" w:hAnsi="Nudista" w:cs="Arial"/>
          <w:sz w:val="22"/>
          <w:szCs w:val="22"/>
        </w:rPr>
      </w:pPr>
      <w:r w:rsidRPr="00845FDD">
        <w:rPr>
          <w:rStyle w:val="spelle"/>
          <w:rFonts w:ascii="Nudista" w:hAnsi="Nudista" w:cs="Arial"/>
        </w:rPr>
        <w:t>Verejný obstarávateľ uvoľní alebo vráti uchádzačovi zábezpeku do siedmich dní odo dňa:</w:t>
      </w:r>
    </w:p>
    <w:p w14:paraId="22C934B9" w14:textId="5D362303" w:rsidR="006F34DC" w:rsidRPr="00845FDD" w:rsidRDefault="006F34DC" w:rsidP="00845FDD">
      <w:pPr>
        <w:pStyle w:val="Nadpis3"/>
        <w:keepNext w:val="0"/>
        <w:keepLines w:val="0"/>
        <w:numPr>
          <w:ilvl w:val="2"/>
          <w:numId w:val="154"/>
        </w:numPr>
        <w:spacing w:after="0" w:line="240" w:lineRule="auto"/>
        <w:ind w:left="1418" w:hanging="851"/>
        <w:jc w:val="both"/>
        <w:rPr>
          <w:rStyle w:val="spelle"/>
          <w:rFonts w:ascii="Nudista" w:hAnsi="Nudista" w:cs="Arial"/>
        </w:rPr>
      </w:pPr>
      <w:bookmarkStart w:id="78" w:name="_Hlk534888503"/>
      <w:r w:rsidRPr="00845FDD">
        <w:rPr>
          <w:rStyle w:val="spelle"/>
          <w:rFonts w:ascii="Nudista" w:hAnsi="Nudista" w:cs="Arial"/>
        </w:rPr>
        <w:t>uplynutia lehoty viazanosti ponúk</w:t>
      </w:r>
      <w:bookmarkEnd w:id="78"/>
      <w:r w:rsidRPr="00845FDD">
        <w:rPr>
          <w:rStyle w:val="spelle"/>
          <w:rFonts w:ascii="Nudista" w:hAnsi="Nudista" w:cs="Arial"/>
        </w:rPr>
        <w:t xml:space="preserve">, </w:t>
      </w:r>
    </w:p>
    <w:p w14:paraId="0ADFFE77" w14:textId="567DCD15" w:rsidR="00A06361" w:rsidRPr="00845FDD" w:rsidRDefault="0094391B" w:rsidP="00845FDD">
      <w:pPr>
        <w:pStyle w:val="Nadpis3"/>
        <w:keepNext w:val="0"/>
        <w:keepLines w:val="0"/>
        <w:numPr>
          <w:ilvl w:val="2"/>
          <w:numId w:val="154"/>
        </w:numPr>
        <w:spacing w:after="0" w:line="240" w:lineRule="auto"/>
        <w:ind w:left="1418" w:hanging="851"/>
        <w:jc w:val="both"/>
        <w:rPr>
          <w:rStyle w:val="spelle"/>
          <w:rFonts w:ascii="Nudista" w:hAnsi="Nudista" w:cs="Arial"/>
        </w:rPr>
      </w:pPr>
      <w:r w:rsidRPr="00845FDD">
        <w:rPr>
          <w:rStyle w:val="spelle"/>
          <w:rFonts w:ascii="Nudista" w:hAnsi="Nudista" w:cs="Arial"/>
        </w:rPr>
        <w:t xml:space="preserve">márneho uplynutia lehoty na doručenie námietky, ak ho verejný obstarávateľ vylúčil </w:t>
      </w:r>
      <w:r w:rsidR="003F4A21" w:rsidRPr="00845FDD">
        <w:rPr>
          <w:rStyle w:val="spelle"/>
          <w:rFonts w:ascii="Nudista" w:hAnsi="Nudista" w:cs="Arial"/>
        </w:rPr>
        <w:br/>
      </w:r>
      <w:r w:rsidRPr="00845FDD">
        <w:rPr>
          <w:rStyle w:val="spelle"/>
          <w:rFonts w:ascii="Nudista" w:hAnsi="Nudista" w:cs="Arial"/>
        </w:rPr>
        <w:t xml:space="preserve">z verejného obstarávania, </w:t>
      </w:r>
      <w:r w:rsidR="00CA4872" w:rsidRPr="00845FDD">
        <w:rPr>
          <w:rStyle w:val="spelle"/>
          <w:rFonts w:ascii="Nudista" w:hAnsi="Nudista"/>
        </w:rPr>
        <w:t>alebo ak verejný obstarávateľ zruší použitý postup zadávania zákazky,</w:t>
      </w:r>
    </w:p>
    <w:p w14:paraId="3D828436" w14:textId="77777777" w:rsidR="0094391B" w:rsidRPr="00845FDD" w:rsidRDefault="0094391B" w:rsidP="00845FDD">
      <w:pPr>
        <w:pStyle w:val="Nadpis3"/>
        <w:keepNext w:val="0"/>
        <w:keepLines w:val="0"/>
        <w:numPr>
          <w:ilvl w:val="2"/>
          <w:numId w:val="154"/>
        </w:numPr>
        <w:spacing w:after="0" w:line="240" w:lineRule="auto"/>
        <w:ind w:left="1418" w:hanging="851"/>
        <w:jc w:val="both"/>
        <w:rPr>
          <w:rStyle w:val="spelle"/>
          <w:rFonts w:ascii="Nudista" w:hAnsi="Nudista" w:cs="Arial"/>
        </w:rPr>
      </w:pPr>
      <w:r w:rsidRPr="00845FDD">
        <w:rPr>
          <w:rStyle w:val="spelle"/>
          <w:rFonts w:ascii="Nudista" w:hAnsi="Nudista" w:cs="Arial"/>
        </w:rPr>
        <w:t>uzavretia zmluvy.</w:t>
      </w:r>
    </w:p>
    <w:p w14:paraId="5316CED4"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32E535CD" w14:textId="01D50CA2" w:rsidR="00C239D6" w:rsidRPr="00845FDD" w:rsidRDefault="0094391B" w:rsidP="00845FDD">
      <w:pPr>
        <w:pStyle w:val="Nadpis3"/>
        <w:keepNext w:val="0"/>
        <w:keepLines w:val="0"/>
        <w:numPr>
          <w:ilvl w:val="1"/>
          <w:numId w:val="154"/>
        </w:numPr>
        <w:spacing w:after="120" w:line="240" w:lineRule="auto"/>
        <w:ind w:left="567" w:hanging="567"/>
        <w:jc w:val="both"/>
        <w:rPr>
          <w:rFonts w:ascii="Nudista" w:hAnsi="Nudista"/>
        </w:rPr>
      </w:pPr>
      <w:r w:rsidRPr="00845FDD">
        <w:rPr>
          <w:rStyle w:val="spelle"/>
          <w:rFonts w:ascii="Nudista" w:hAnsi="Nudista" w:cs="Arial"/>
        </w:rPr>
        <w:t>Zábezpeka prepadne v prospech verejného obstarávateľa</w:t>
      </w:r>
      <w:r w:rsidR="00C540A0" w:rsidRPr="00845FDD">
        <w:rPr>
          <w:rStyle w:val="spelle"/>
          <w:rFonts w:ascii="Nudista" w:hAnsi="Nudista" w:cs="Arial"/>
        </w:rPr>
        <w:t>,</w:t>
      </w:r>
      <w:r w:rsidR="00A620D1" w:rsidRPr="00845FDD">
        <w:rPr>
          <w:rStyle w:val="spelle"/>
          <w:rFonts w:ascii="Nudista" w:hAnsi="Nudista" w:cs="Arial"/>
        </w:rPr>
        <w:t xml:space="preserve"> </w:t>
      </w:r>
      <w:r w:rsidR="00E626F4" w:rsidRPr="00845FDD">
        <w:rPr>
          <w:rStyle w:val="spelle"/>
          <w:rFonts w:ascii="Nudista" w:hAnsi="Nudista" w:cs="Arial"/>
        </w:rPr>
        <w:t xml:space="preserve">ak uchádzač </w:t>
      </w:r>
      <w:r w:rsidR="00A620D1" w:rsidRPr="00845FDD">
        <w:rPr>
          <w:rStyle w:val="spelle"/>
          <w:rFonts w:ascii="Nudista" w:hAnsi="Nudista" w:cs="Arial"/>
        </w:rPr>
        <w:t>v lehote viazanosti ponúk</w:t>
      </w:r>
      <w:r w:rsidRPr="00845FDD">
        <w:rPr>
          <w:rStyle w:val="spelle"/>
          <w:rFonts w:ascii="Nudista" w:hAnsi="Nudista" w:cs="Arial"/>
        </w:rPr>
        <w:t xml:space="preserve">: </w:t>
      </w:r>
    </w:p>
    <w:p w14:paraId="5E702BC1" w14:textId="35CB4953" w:rsidR="0094391B" w:rsidRPr="00845FDD" w:rsidRDefault="0094391B" w:rsidP="00845FDD">
      <w:pPr>
        <w:pStyle w:val="Nadpis3"/>
        <w:keepNext w:val="0"/>
        <w:keepLines w:val="0"/>
        <w:numPr>
          <w:ilvl w:val="2"/>
          <w:numId w:val="154"/>
        </w:numPr>
        <w:spacing w:after="0" w:line="240" w:lineRule="auto"/>
        <w:ind w:left="1418" w:hanging="851"/>
        <w:jc w:val="both"/>
        <w:rPr>
          <w:rStyle w:val="spelle"/>
          <w:rFonts w:ascii="Nudista" w:hAnsi="Nudista" w:cs="Arial"/>
        </w:rPr>
      </w:pPr>
      <w:r w:rsidRPr="00845FDD">
        <w:rPr>
          <w:rStyle w:val="spelle"/>
          <w:rFonts w:ascii="Nudista" w:hAnsi="Nudista" w:cs="Arial"/>
        </w:rPr>
        <w:t>odstúpi od svojej ponuky alebo</w:t>
      </w:r>
    </w:p>
    <w:p w14:paraId="104B81A7" w14:textId="37017874" w:rsidR="0094391B" w:rsidRPr="00845FDD" w:rsidRDefault="0094391B" w:rsidP="00845FDD">
      <w:pPr>
        <w:pStyle w:val="Nadpis3"/>
        <w:keepNext w:val="0"/>
        <w:keepLines w:val="0"/>
        <w:numPr>
          <w:ilvl w:val="2"/>
          <w:numId w:val="154"/>
        </w:numPr>
        <w:spacing w:after="0" w:line="240" w:lineRule="auto"/>
        <w:ind w:left="1418" w:hanging="851"/>
        <w:jc w:val="both"/>
        <w:rPr>
          <w:rStyle w:val="spelle"/>
          <w:rFonts w:ascii="Nudista" w:hAnsi="Nudista" w:cs="Arial"/>
        </w:rPr>
      </w:pPr>
      <w:r w:rsidRPr="00845FDD">
        <w:rPr>
          <w:rStyle w:val="spelle"/>
          <w:rFonts w:ascii="Nudista" w:hAnsi="Nudista" w:cs="Arial"/>
        </w:rPr>
        <w:t xml:space="preserve">neposkytne súčinnosť alebo odmietne uzavrieť zmluvu v súlade s § 56 ods. 8 až </w:t>
      </w:r>
      <w:r w:rsidR="00000388" w:rsidRPr="00845FDD">
        <w:rPr>
          <w:rStyle w:val="spelle"/>
          <w:rFonts w:ascii="Nudista" w:hAnsi="Nudista" w:cs="Arial"/>
        </w:rPr>
        <w:t xml:space="preserve">12 </w:t>
      </w:r>
      <w:r w:rsidRPr="00845FDD">
        <w:rPr>
          <w:rStyle w:val="spelle"/>
          <w:rFonts w:ascii="Nudista" w:hAnsi="Nudista" w:cs="Arial"/>
        </w:rPr>
        <w:t>ZVO.</w:t>
      </w:r>
    </w:p>
    <w:p w14:paraId="13D640B7" w14:textId="77777777" w:rsidR="002B36D0" w:rsidRPr="00845FDD" w:rsidRDefault="002B36D0" w:rsidP="00845FDD">
      <w:pPr>
        <w:pStyle w:val="SAP1"/>
        <w:widowControl/>
        <w:numPr>
          <w:ilvl w:val="0"/>
          <w:numId w:val="0"/>
        </w:numPr>
        <w:spacing w:before="0" w:after="0" w:line="240" w:lineRule="auto"/>
        <w:rPr>
          <w:rFonts w:ascii="Nudista" w:hAnsi="Nudista"/>
          <w:lang w:val="sk-SK"/>
        </w:rPr>
      </w:pPr>
      <w:bookmarkStart w:id="79" w:name="_Toc524701781"/>
    </w:p>
    <w:p w14:paraId="5BF36093" w14:textId="54133B2F" w:rsidR="0094391B" w:rsidRPr="00845FDD" w:rsidRDefault="0094391B" w:rsidP="00845FDD">
      <w:pPr>
        <w:pStyle w:val="SAP1"/>
        <w:widowControl/>
        <w:spacing w:before="0" w:after="0" w:line="240" w:lineRule="auto"/>
        <w:rPr>
          <w:rFonts w:ascii="Nudista" w:hAnsi="Nudista"/>
          <w:lang w:val="sk-SK"/>
        </w:rPr>
      </w:pPr>
      <w:bookmarkStart w:id="80" w:name="_Toc97647185"/>
      <w:r w:rsidRPr="00845FDD">
        <w:rPr>
          <w:rFonts w:ascii="Nudista" w:hAnsi="Nudista"/>
          <w:lang w:val="sk-SK"/>
        </w:rPr>
        <w:t>Mena a</w:t>
      </w:r>
      <w:r w:rsidRPr="00845FDD">
        <w:rPr>
          <w:rFonts w:ascii="Nudista" w:hAnsi="Nudista" w:cs="Calibri"/>
          <w:lang w:val="sk-SK"/>
        </w:rPr>
        <w:t> </w:t>
      </w:r>
      <w:r w:rsidRPr="00845FDD">
        <w:rPr>
          <w:rFonts w:ascii="Nudista" w:hAnsi="Nudista"/>
          <w:lang w:val="sk-SK"/>
        </w:rPr>
        <w:t>ceny uvádzané v ponukách</w:t>
      </w:r>
      <w:bookmarkEnd w:id="79"/>
      <w:bookmarkEnd w:id="80"/>
    </w:p>
    <w:p w14:paraId="22CCD207"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26A21C3A" w14:textId="77777777" w:rsidR="0094391B" w:rsidRPr="00845FDD" w:rsidRDefault="0094391B" w:rsidP="00845FDD">
      <w:pPr>
        <w:pStyle w:val="Nadpis3"/>
        <w:keepNext w:val="0"/>
        <w:keepLines w:val="0"/>
        <w:numPr>
          <w:ilvl w:val="1"/>
          <w:numId w:val="155"/>
        </w:numPr>
        <w:spacing w:after="0" w:line="240" w:lineRule="auto"/>
        <w:ind w:left="567" w:hanging="567"/>
        <w:jc w:val="both"/>
        <w:rPr>
          <w:rStyle w:val="spelle"/>
          <w:rFonts w:ascii="Nudista" w:hAnsi="Nudista" w:cs="Arial"/>
        </w:rPr>
      </w:pPr>
      <w:r w:rsidRPr="00845FDD">
        <w:rPr>
          <w:rStyle w:val="spelle"/>
          <w:rFonts w:ascii="Nudista" w:hAnsi="Nudista" w:cs="Arial"/>
        </w:rPr>
        <w:t>Navrhovaná zmluvná cena musí byť stanovená podľa § 3 zákona č. 18/1996 Z. z. o</w:t>
      </w:r>
      <w:r w:rsidRPr="00845FDD">
        <w:rPr>
          <w:rStyle w:val="spelle"/>
          <w:rFonts w:ascii="Nudista" w:hAnsi="Nudista" w:cs="Calibri"/>
        </w:rPr>
        <w:t> </w:t>
      </w:r>
      <w:r w:rsidRPr="00845FDD">
        <w:rPr>
          <w:rStyle w:val="spelle"/>
          <w:rFonts w:ascii="Nudista" w:hAnsi="Nudista" w:cs="Arial"/>
        </w:rPr>
        <w:t>cen</w:t>
      </w:r>
      <w:r w:rsidRPr="00845FDD">
        <w:rPr>
          <w:rStyle w:val="spelle"/>
          <w:rFonts w:ascii="Nudista" w:hAnsi="Nudista" w:cs="Proba Pro"/>
        </w:rPr>
        <w:t>á</w:t>
      </w:r>
      <w:r w:rsidRPr="00845FDD">
        <w:rPr>
          <w:rStyle w:val="spelle"/>
          <w:rFonts w:ascii="Nudista" w:hAnsi="Nudista" w:cs="Arial"/>
        </w:rPr>
        <w:t>ch, v</w:t>
      </w:r>
      <w:r w:rsidRPr="00845FDD">
        <w:rPr>
          <w:rStyle w:val="spelle"/>
          <w:rFonts w:ascii="Nudista" w:hAnsi="Nudista" w:cs="Calibri"/>
        </w:rPr>
        <w:t> </w:t>
      </w:r>
      <w:r w:rsidRPr="00845FDD">
        <w:rPr>
          <w:rStyle w:val="spelle"/>
          <w:rFonts w:ascii="Nudista" w:hAnsi="Nudista" w:cs="Arial"/>
        </w:rPr>
        <w:t>platnom znení.</w:t>
      </w:r>
    </w:p>
    <w:p w14:paraId="3421B410"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0C059F3C" w14:textId="77777777" w:rsidR="0094391B" w:rsidRPr="00845FDD" w:rsidRDefault="0094391B" w:rsidP="00845FDD">
      <w:pPr>
        <w:pStyle w:val="Nadpis3"/>
        <w:keepNext w:val="0"/>
        <w:keepLines w:val="0"/>
        <w:numPr>
          <w:ilvl w:val="1"/>
          <w:numId w:val="155"/>
        </w:numPr>
        <w:spacing w:after="0" w:line="240" w:lineRule="auto"/>
        <w:ind w:left="567" w:hanging="567"/>
        <w:jc w:val="both"/>
        <w:rPr>
          <w:rStyle w:val="spelle"/>
          <w:rFonts w:ascii="Nudista" w:hAnsi="Nudista" w:cs="Arial"/>
        </w:rPr>
      </w:pPr>
      <w:r w:rsidRPr="00845FDD">
        <w:rPr>
          <w:rStyle w:val="spelle"/>
          <w:rFonts w:ascii="Nudista" w:hAnsi="Nudista" w:cs="Arial"/>
        </w:rPr>
        <w:t>Uchádzačom navrhovaná zmluvná cena bude vyjadrená v</w:t>
      </w:r>
      <w:r w:rsidRPr="00845FDD">
        <w:rPr>
          <w:rStyle w:val="spelle"/>
          <w:rFonts w:ascii="Nudista" w:hAnsi="Nudista" w:cs="Calibri"/>
        </w:rPr>
        <w:t> </w:t>
      </w:r>
      <w:r w:rsidRPr="00845FDD">
        <w:rPr>
          <w:rStyle w:val="spelle"/>
          <w:rFonts w:ascii="Nudista" w:hAnsi="Nudista" w:cs="Arial"/>
        </w:rPr>
        <w:t>mene EUR. Celkov</w:t>
      </w:r>
      <w:r w:rsidRPr="00845FDD">
        <w:rPr>
          <w:rStyle w:val="spelle"/>
          <w:rFonts w:ascii="Nudista" w:hAnsi="Nudista" w:cs="Proba Pro"/>
        </w:rPr>
        <w:t>á</w:t>
      </w:r>
      <w:r w:rsidRPr="00845FDD">
        <w:rPr>
          <w:rStyle w:val="spelle"/>
          <w:rFonts w:ascii="Nudista" w:hAnsi="Nudista" w:cs="Arial"/>
        </w:rPr>
        <w:t xml:space="preserve"> cena ako aj ka</w:t>
      </w:r>
      <w:r w:rsidRPr="00845FDD">
        <w:rPr>
          <w:rStyle w:val="spelle"/>
          <w:rFonts w:ascii="Nudista" w:hAnsi="Nudista" w:cs="Proba Pro"/>
        </w:rPr>
        <w:t>ž</w:t>
      </w:r>
      <w:r w:rsidRPr="00845FDD">
        <w:rPr>
          <w:rStyle w:val="spelle"/>
          <w:rFonts w:ascii="Nudista" w:hAnsi="Nudista" w:cs="Arial"/>
        </w:rPr>
        <w:t>d</w:t>
      </w:r>
      <w:r w:rsidRPr="00845FDD">
        <w:rPr>
          <w:rStyle w:val="spelle"/>
          <w:rFonts w:ascii="Nudista" w:hAnsi="Nudista" w:cs="Proba Pro"/>
        </w:rPr>
        <w:t>á</w:t>
      </w:r>
      <w:r w:rsidRPr="00845FDD">
        <w:rPr>
          <w:rStyle w:val="spelle"/>
          <w:rFonts w:ascii="Nudista" w:hAnsi="Nudista" w:cs="Arial"/>
        </w:rPr>
        <w:t xml:space="preserve"> z</w:t>
      </w:r>
      <w:r w:rsidRPr="00845FDD">
        <w:rPr>
          <w:rStyle w:val="spelle"/>
          <w:rFonts w:ascii="Nudista" w:hAnsi="Nudista" w:cs="Calibri"/>
        </w:rPr>
        <w:t> </w:t>
      </w:r>
      <w:r w:rsidRPr="00845FDD">
        <w:rPr>
          <w:rStyle w:val="spelle"/>
          <w:rFonts w:ascii="Nudista" w:hAnsi="Nudista" w:cs="Arial"/>
        </w:rPr>
        <w:t>cenov</w:t>
      </w:r>
      <w:r w:rsidRPr="00845FDD">
        <w:rPr>
          <w:rStyle w:val="spelle"/>
          <w:rFonts w:ascii="Nudista" w:hAnsi="Nudista" w:cs="Proba Pro"/>
        </w:rPr>
        <w:t>ý</w:t>
      </w:r>
      <w:r w:rsidRPr="00845FDD">
        <w:rPr>
          <w:rStyle w:val="spelle"/>
          <w:rFonts w:ascii="Nudista" w:hAnsi="Nudista" w:cs="Arial"/>
        </w:rPr>
        <w:t>ch polo</w:t>
      </w:r>
      <w:r w:rsidRPr="00845FDD">
        <w:rPr>
          <w:rStyle w:val="spelle"/>
          <w:rFonts w:ascii="Nudista" w:hAnsi="Nudista" w:cs="Proba Pro"/>
        </w:rPr>
        <w:t>ž</w:t>
      </w:r>
      <w:r w:rsidRPr="00845FDD">
        <w:rPr>
          <w:rStyle w:val="spelle"/>
          <w:rFonts w:ascii="Nudista" w:hAnsi="Nudista" w:cs="Arial"/>
        </w:rPr>
        <w:t>iek mus</w:t>
      </w:r>
      <w:r w:rsidRPr="00845FDD">
        <w:rPr>
          <w:rStyle w:val="spelle"/>
          <w:rFonts w:ascii="Nudista" w:hAnsi="Nudista" w:cs="Proba Pro"/>
        </w:rPr>
        <w:t>í</w:t>
      </w:r>
      <w:r w:rsidRPr="00845FDD">
        <w:rPr>
          <w:rStyle w:val="spelle"/>
          <w:rFonts w:ascii="Nudista" w:hAnsi="Nudista" w:cs="Arial"/>
        </w:rPr>
        <w:t xml:space="preserve"> by</w:t>
      </w:r>
      <w:r w:rsidRPr="00845FDD">
        <w:rPr>
          <w:rStyle w:val="spelle"/>
          <w:rFonts w:ascii="Nudista" w:hAnsi="Nudista" w:cs="Proba Pro CE"/>
        </w:rPr>
        <w:t>ť</w:t>
      </w:r>
      <w:r w:rsidRPr="00845FDD">
        <w:rPr>
          <w:rStyle w:val="spelle"/>
          <w:rFonts w:ascii="Nudista" w:hAnsi="Nudista" w:cs="Arial"/>
        </w:rPr>
        <w:t xml:space="preserve"> vyjadren</w:t>
      </w:r>
      <w:r w:rsidRPr="00845FDD">
        <w:rPr>
          <w:rStyle w:val="spelle"/>
          <w:rFonts w:ascii="Nudista" w:hAnsi="Nudista" w:cs="Proba Pro"/>
        </w:rPr>
        <w:t>á</w:t>
      </w:r>
      <w:r w:rsidRPr="00845FDD">
        <w:rPr>
          <w:rStyle w:val="spelle"/>
          <w:rFonts w:ascii="Nudista" w:hAnsi="Nudista" w:cs="Arial"/>
        </w:rPr>
        <w:t xml:space="preserve"> ako kladn</w:t>
      </w:r>
      <w:r w:rsidRPr="00845FDD">
        <w:rPr>
          <w:rStyle w:val="spelle"/>
          <w:rFonts w:ascii="Nudista" w:hAnsi="Nudista" w:cs="Proba Pro"/>
        </w:rPr>
        <w:t>é</w:t>
      </w:r>
      <w:r w:rsidRPr="00845FDD">
        <w:rPr>
          <w:rStyle w:val="spelle"/>
          <w:rFonts w:ascii="Nudista" w:hAnsi="Nudista" w:cs="Arial"/>
        </w:rPr>
        <w:t xml:space="preserve"> </w:t>
      </w:r>
      <w:r w:rsidRPr="00845FDD">
        <w:rPr>
          <w:rStyle w:val="spelle"/>
          <w:rFonts w:ascii="Nudista" w:hAnsi="Nudista" w:cs="Proba Pro CE"/>
        </w:rPr>
        <w:t>čí</w:t>
      </w:r>
      <w:r w:rsidRPr="00845FDD">
        <w:rPr>
          <w:rStyle w:val="spelle"/>
          <w:rFonts w:ascii="Nudista" w:hAnsi="Nudista" w:cs="Arial"/>
        </w:rPr>
        <w:t>slo zaokr</w:t>
      </w:r>
      <w:r w:rsidRPr="00845FDD">
        <w:rPr>
          <w:rStyle w:val="spelle"/>
          <w:rFonts w:ascii="Nudista" w:hAnsi="Nudista" w:cs="Proba Pro"/>
        </w:rPr>
        <w:t>ú</w:t>
      </w:r>
      <w:r w:rsidRPr="00845FDD">
        <w:rPr>
          <w:rStyle w:val="spelle"/>
          <w:rFonts w:ascii="Nudista" w:hAnsi="Nudista" w:cs="Arial"/>
        </w:rPr>
        <w:t>hlen</w:t>
      </w:r>
      <w:r w:rsidRPr="00845FDD">
        <w:rPr>
          <w:rStyle w:val="spelle"/>
          <w:rFonts w:ascii="Nudista" w:hAnsi="Nudista" w:cs="Proba Pro"/>
        </w:rPr>
        <w:t>é</w:t>
      </w:r>
      <w:r w:rsidRPr="00845FDD">
        <w:rPr>
          <w:rStyle w:val="spelle"/>
          <w:rFonts w:ascii="Nudista" w:hAnsi="Nudista" w:cs="Arial"/>
        </w:rPr>
        <w:t xml:space="preserve"> na maxim</w:t>
      </w:r>
      <w:r w:rsidRPr="00845FDD">
        <w:rPr>
          <w:rStyle w:val="spelle"/>
          <w:rFonts w:ascii="Nudista" w:hAnsi="Nudista" w:cs="Proba Pro"/>
        </w:rPr>
        <w:t>á</w:t>
      </w:r>
      <w:r w:rsidRPr="00845FDD">
        <w:rPr>
          <w:rStyle w:val="spelle"/>
          <w:rFonts w:ascii="Nudista" w:hAnsi="Nudista" w:cs="Arial"/>
        </w:rPr>
        <w:t>lne dve desatinn</w:t>
      </w:r>
      <w:r w:rsidRPr="00845FDD">
        <w:rPr>
          <w:rStyle w:val="spelle"/>
          <w:rFonts w:ascii="Nudista" w:hAnsi="Nudista" w:cs="Proba Pro"/>
        </w:rPr>
        <w:t>é</w:t>
      </w:r>
      <w:r w:rsidRPr="00845FDD">
        <w:rPr>
          <w:rStyle w:val="spelle"/>
          <w:rFonts w:ascii="Nudista" w:hAnsi="Nudista" w:cs="Arial"/>
        </w:rPr>
        <w:t xml:space="preserve"> miesta.</w:t>
      </w:r>
    </w:p>
    <w:p w14:paraId="4EBA76F8"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6CFCC2C8" w14:textId="57796CC2" w:rsidR="007C3C86" w:rsidRPr="00845FDD" w:rsidRDefault="007C3C86" w:rsidP="00845FDD">
      <w:pPr>
        <w:pStyle w:val="Nadpis3"/>
        <w:keepNext w:val="0"/>
        <w:keepLines w:val="0"/>
        <w:numPr>
          <w:ilvl w:val="1"/>
          <w:numId w:val="155"/>
        </w:numPr>
        <w:spacing w:after="0" w:line="240" w:lineRule="auto"/>
        <w:ind w:left="567" w:hanging="567"/>
        <w:jc w:val="both"/>
        <w:rPr>
          <w:rFonts w:ascii="Nudista" w:hAnsi="Nudista" w:cs="Arial"/>
        </w:rPr>
      </w:pPr>
      <w:bookmarkStart w:id="81" w:name="_Toc524701782"/>
      <w:bookmarkStart w:id="82" w:name="_pkwqa1"/>
      <w:bookmarkEnd w:id="76"/>
      <w:r w:rsidRPr="00845FDD">
        <w:rPr>
          <w:rStyle w:val="spelle"/>
          <w:rFonts w:ascii="Nudista" w:hAnsi="Nudista" w:cs="Arial"/>
        </w:rPr>
        <w:t>Časti ponúk uvádzajúce cenu musia obsahovať jednotkovú cenu každej z položiek a celkovú cenu predmetu zákazky, t. j. súčet všetkých položiek, ako aj ďalšie náležitosti uvedené v Časti C. Spôsob určenia ceny.</w:t>
      </w:r>
    </w:p>
    <w:p w14:paraId="18C104DC" w14:textId="77777777" w:rsidR="007C3C86" w:rsidRPr="00845FDD" w:rsidRDefault="007C3C86" w:rsidP="00845FDD">
      <w:pPr>
        <w:pStyle w:val="SAP1"/>
        <w:widowControl/>
        <w:numPr>
          <w:ilvl w:val="0"/>
          <w:numId w:val="0"/>
        </w:numPr>
        <w:spacing w:before="0" w:after="0" w:line="240" w:lineRule="auto"/>
        <w:ind w:left="576"/>
        <w:rPr>
          <w:rFonts w:ascii="Nudista" w:hAnsi="Nudista"/>
          <w:lang w:val="sk-SK"/>
        </w:rPr>
      </w:pPr>
    </w:p>
    <w:p w14:paraId="1F157845" w14:textId="684E23D1" w:rsidR="0094391B" w:rsidRPr="00845FDD" w:rsidRDefault="0094391B" w:rsidP="00845FDD">
      <w:pPr>
        <w:pStyle w:val="SAP1"/>
        <w:widowControl/>
        <w:spacing w:before="0" w:after="0" w:line="240" w:lineRule="auto"/>
        <w:rPr>
          <w:rFonts w:ascii="Nudista" w:hAnsi="Nudista"/>
          <w:lang w:val="sk-SK"/>
        </w:rPr>
      </w:pPr>
      <w:bookmarkStart w:id="83" w:name="_Toc97647186"/>
      <w:r w:rsidRPr="00845FDD">
        <w:rPr>
          <w:rFonts w:ascii="Nudista" w:hAnsi="Nudista"/>
          <w:lang w:val="sk-SK"/>
        </w:rPr>
        <w:t>Vyhotovenie ponúk</w:t>
      </w:r>
      <w:bookmarkEnd w:id="81"/>
      <w:bookmarkEnd w:id="83"/>
    </w:p>
    <w:p w14:paraId="15B3AF22"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29526A71" w14:textId="04F5B6BE" w:rsidR="0094391B" w:rsidRPr="00845FDD" w:rsidRDefault="0094391B" w:rsidP="00845FDD">
      <w:pPr>
        <w:pStyle w:val="Nadpis3"/>
        <w:keepNext w:val="0"/>
        <w:keepLines w:val="0"/>
        <w:numPr>
          <w:ilvl w:val="1"/>
          <w:numId w:val="156"/>
        </w:numPr>
        <w:spacing w:after="0" w:line="240" w:lineRule="auto"/>
        <w:ind w:left="567" w:hanging="567"/>
        <w:jc w:val="both"/>
        <w:rPr>
          <w:rStyle w:val="spelle"/>
          <w:rFonts w:ascii="Nudista" w:hAnsi="Nudista" w:cs="Arial"/>
        </w:rPr>
      </w:pPr>
      <w:r w:rsidRPr="00845FDD">
        <w:rPr>
          <w:rStyle w:val="spelle"/>
          <w:rFonts w:ascii="Nudista" w:hAnsi="Nudista" w:cs="Arial"/>
        </w:rPr>
        <w:t>Ak nie je v</w:t>
      </w:r>
      <w:r w:rsidRPr="00845FDD">
        <w:rPr>
          <w:rStyle w:val="spelle"/>
          <w:rFonts w:ascii="Nudista" w:hAnsi="Nudista" w:cs="Calibri"/>
        </w:rPr>
        <w:t> </w:t>
      </w:r>
      <w:r w:rsidRPr="00845FDD">
        <w:rPr>
          <w:rStyle w:val="spelle"/>
          <w:rFonts w:ascii="Nudista" w:hAnsi="Nudista" w:cs="Arial"/>
        </w:rPr>
        <w:t>bode 8.</w:t>
      </w:r>
      <w:r w:rsidR="008B30A3" w:rsidRPr="00845FDD">
        <w:rPr>
          <w:rStyle w:val="spelle"/>
          <w:rFonts w:ascii="Nudista" w:hAnsi="Nudista" w:cs="Arial"/>
        </w:rPr>
        <w:t>5</w:t>
      </w:r>
      <w:r w:rsidRPr="00845FDD">
        <w:rPr>
          <w:rStyle w:val="spelle"/>
          <w:rFonts w:ascii="Nudista" w:hAnsi="Nudista" w:cs="Arial"/>
        </w:rPr>
        <w:t xml:space="preserve"> tejto </w:t>
      </w:r>
      <w:r w:rsidRPr="00845FDD">
        <w:rPr>
          <w:rStyle w:val="spelle"/>
          <w:rFonts w:ascii="Nudista" w:hAnsi="Nudista" w:cs="Proba Pro CE"/>
        </w:rPr>
        <w:t>č</w:t>
      </w:r>
      <w:r w:rsidRPr="00845FDD">
        <w:rPr>
          <w:rStyle w:val="spelle"/>
          <w:rFonts w:ascii="Nudista" w:hAnsi="Nudista" w:cs="Arial"/>
        </w:rPr>
        <w:t>asti s</w:t>
      </w:r>
      <w:r w:rsidRPr="00845FDD">
        <w:rPr>
          <w:rStyle w:val="spelle"/>
          <w:rFonts w:ascii="Nudista" w:hAnsi="Nudista" w:cs="Proba Pro CE"/>
        </w:rPr>
        <w:t>úť</w:t>
      </w:r>
      <w:r w:rsidRPr="00845FDD">
        <w:rPr>
          <w:rStyle w:val="spelle"/>
          <w:rFonts w:ascii="Nudista" w:hAnsi="Nudista" w:cs="Arial"/>
        </w:rPr>
        <w:t>a</w:t>
      </w:r>
      <w:r w:rsidRPr="00845FDD">
        <w:rPr>
          <w:rStyle w:val="spelle"/>
          <w:rFonts w:ascii="Nudista" w:hAnsi="Nudista" w:cs="Proba Pro"/>
        </w:rPr>
        <w:t>ž</w:t>
      </w:r>
      <w:r w:rsidRPr="00845FDD">
        <w:rPr>
          <w:rStyle w:val="spelle"/>
          <w:rFonts w:ascii="Nudista" w:hAnsi="Nudista" w:cs="Arial"/>
        </w:rPr>
        <w:t>n</w:t>
      </w:r>
      <w:r w:rsidRPr="00845FDD">
        <w:rPr>
          <w:rStyle w:val="spelle"/>
          <w:rFonts w:ascii="Nudista" w:hAnsi="Nudista" w:cs="Proba Pro"/>
        </w:rPr>
        <w:t>ý</w:t>
      </w:r>
      <w:r w:rsidRPr="00845FDD">
        <w:rPr>
          <w:rStyle w:val="spelle"/>
          <w:rFonts w:ascii="Nudista" w:hAnsi="Nudista" w:cs="Arial"/>
        </w:rPr>
        <w:t xml:space="preserve">ch podkladov uvedené inak, uchádzač predkladá ponuku </w:t>
      </w:r>
      <w:r w:rsidR="003F4A21" w:rsidRPr="00845FDD">
        <w:rPr>
          <w:rStyle w:val="spelle"/>
          <w:rFonts w:ascii="Nudista" w:hAnsi="Nudista" w:cs="Arial"/>
        </w:rPr>
        <w:br/>
      </w:r>
      <w:r w:rsidRPr="00845FDD">
        <w:rPr>
          <w:rStyle w:val="spelle"/>
          <w:rFonts w:ascii="Nudista" w:hAnsi="Nudista" w:cs="Arial"/>
        </w:rPr>
        <w:t xml:space="preserve">v elektronickej podobe v lehote na predkladanie ponúk podľa požiadaviek uvedených v týchto súťažných podkladoch. Ponuka musí byť vyhotovená elektronicky v zmysle § 49 ods. 1 písm. a) </w:t>
      </w:r>
      <w:r w:rsidRPr="00845FDD">
        <w:rPr>
          <w:rStyle w:val="spelle"/>
          <w:rFonts w:ascii="Nudista" w:hAnsi="Nudista" w:cs="Arial"/>
        </w:rPr>
        <w:lastRenderedPageBreak/>
        <w:t xml:space="preserve">ZVO a vložená do systému JOSEPHINE umiestnenom na webovej adrese </w:t>
      </w:r>
      <w:hyperlink r:id="rId17" w:history="1">
        <w:r w:rsidRPr="00845FDD">
          <w:rPr>
            <w:rStyle w:val="spelle"/>
            <w:rFonts w:ascii="Nudista" w:hAnsi="Nudista" w:cs="Arial"/>
          </w:rPr>
          <w:t>https://josephine.proebiz.com/</w:t>
        </w:r>
      </w:hyperlink>
      <w:r w:rsidRPr="00845FDD">
        <w:rPr>
          <w:rStyle w:val="spelle"/>
          <w:rFonts w:ascii="Nudista" w:hAnsi="Nudista" w:cs="Arial"/>
        </w:rPr>
        <w:t>.</w:t>
      </w:r>
    </w:p>
    <w:p w14:paraId="3A43F1C5" w14:textId="57DB8784" w:rsidR="0094391B" w:rsidRPr="00845FDD" w:rsidRDefault="00016A7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84" w:name="_Toc524701783"/>
      <w:r w:rsidRPr="00845FDD">
        <w:rPr>
          <w:rFonts w:ascii="Nudista" w:hAnsi="Nudista" w:cs="Arial"/>
          <w:lang w:val="sk-SK"/>
        </w:rPr>
        <w:t xml:space="preserve">  </w:t>
      </w:r>
    </w:p>
    <w:p w14:paraId="5B9EE2E3" w14:textId="77777777" w:rsidR="0094391B" w:rsidRPr="00845FDD" w:rsidRDefault="0094391B" w:rsidP="00845FDD">
      <w:pPr>
        <w:pStyle w:val="SAP1"/>
        <w:widowControl/>
        <w:spacing w:before="0" w:after="0" w:line="240" w:lineRule="auto"/>
        <w:rPr>
          <w:rFonts w:ascii="Nudista" w:hAnsi="Nudista"/>
          <w:lang w:val="sk-SK"/>
        </w:rPr>
      </w:pPr>
      <w:bookmarkStart w:id="85" w:name="_Toc97647187"/>
      <w:r w:rsidRPr="00845FDD">
        <w:rPr>
          <w:rFonts w:ascii="Nudista" w:hAnsi="Nudista"/>
          <w:lang w:val="sk-SK"/>
        </w:rPr>
        <w:t>Konflikt záujmov</w:t>
      </w:r>
      <w:bookmarkEnd w:id="84"/>
      <w:bookmarkEnd w:id="85"/>
    </w:p>
    <w:p w14:paraId="797313E0"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4ECE6A6A" w14:textId="77777777" w:rsidR="0094391B" w:rsidRPr="00845FDD" w:rsidRDefault="0094391B" w:rsidP="00845FDD">
      <w:pPr>
        <w:pStyle w:val="Nadpis3"/>
        <w:keepNext w:val="0"/>
        <w:keepLines w:val="0"/>
        <w:numPr>
          <w:ilvl w:val="1"/>
          <w:numId w:val="157"/>
        </w:numPr>
        <w:spacing w:after="0" w:line="240" w:lineRule="auto"/>
        <w:ind w:left="567" w:hanging="567"/>
        <w:jc w:val="both"/>
        <w:rPr>
          <w:rStyle w:val="spelle"/>
          <w:rFonts w:ascii="Nudista" w:hAnsi="Nudista" w:cs="Arial"/>
        </w:rPr>
      </w:pPr>
      <w:r w:rsidRPr="00845FDD">
        <w:rPr>
          <w:rStyle w:val="spelle"/>
          <w:rFonts w:ascii="Nudista" w:hAnsi="Nudista" w:cs="Arial"/>
        </w:rPr>
        <w:t>Verejný obstarávateľ zabezpečí, aby v tomto verejnom obstarávaní nedošlo ku konfliktu záujmov, ktorý by mohol narušiť alebo obmedziť hospodársku súťaž alebo porušiť princíp transparentnosti a princíp rovnakého zaobchádzania.</w:t>
      </w:r>
    </w:p>
    <w:p w14:paraId="5FD55007"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156C0F7C" w14:textId="77777777" w:rsidR="0094391B" w:rsidRPr="00845FDD" w:rsidRDefault="0094391B" w:rsidP="00845FDD">
      <w:pPr>
        <w:pStyle w:val="Nadpis3"/>
        <w:keepNext w:val="0"/>
        <w:keepLines w:val="0"/>
        <w:numPr>
          <w:ilvl w:val="1"/>
          <w:numId w:val="157"/>
        </w:numPr>
        <w:spacing w:after="0" w:line="240" w:lineRule="auto"/>
        <w:ind w:left="567" w:hanging="567"/>
        <w:jc w:val="both"/>
        <w:rPr>
          <w:rStyle w:val="spelle"/>
          <w:rFonts w:ascii="Nudista" w:hAnsi="Nudista" w:cs="Arial"/>
        </w:rPr>
      </w:pPr>
      <w:r w:rsidRPr="00845FDD">
        <w:rPr>
          <w:rStyle w:val="spelle"/>
          <w:rFonts w:ascii="Nudista" w:hAnsi="Nudista"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D9AD3F2"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67C1EB30" w14:textId="77777777" w:rsidR="0094391B" w:rsidRPr="00845FDD" w:rsidRDefault="0094391B" w:rsidP="00845FDD">
      <w:pPr>
        <w:pStyle w:val="Nadpis3"/>
        <w:keepNext w:val="0"/>
        <w:keepLines w:val="0"/>
        <w:numPr>
          <w:ilvl w:val="1"/>
          <w:numId w:val="157"/>
        </w:numPr>
        <w:spacing w:after="0" w:line="240" w:lineRule="auto"/>
        <w:ind w:left="567" w:hanging="567"/>
        <w:jc w:val="both"/>
        <w:rPr>
          <w:rStyle w:val="spelle"/>
          <w:rFonts w:ascii="Nudista" w:hAnsi="Nudista" w:cs="Arial"/>
        </w:rPr>
      </w:pPr>
      <w:r w:rsidRPr="00845FDD">
        <w:rPr>
          <w:rStyle w:val="spelle"/>
          <w:rFonts w:ascii="Nudista" w:hAnsi="Nudista" w:cs="Arial"/>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15688F72"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6753B751" w14:textId="76EA37C3" w:rsidR="0094391B" w:rsidRPr="00845FDD" w:rsidRDefault="0094391B" w:rsidP="00845FDD">
      <w:pPr>
        <w:pStyle w:val="Nadpis3"/>
        <w:keepNext w:val="0"/>
        <w:keepLines w:val="0"/>
        <w:numPr>
          <w:ilvl w:val="1"/>
          <w:numId w:val="157"/>
        </w:numPr>
        <w:spacing w:after="0" w:line="240" w:lineRule="auto"/>
        <w:ind w:left="567" w:hanging="567"/>
        <w:jc w:val="both"/>
        <w:rPr>
          <w:rStyle w:val="spelle"/>
          <w:rFonts w:ascii="Nudista" w:hAnsi="Nudista" w:cs="Arial"/>
        </w:rPr>
      </w:pPr>
      <w:r w:rsidRPr="00845FDD">
        <w:rPr>
          <w:rStyle w:val="spelle"/>
          <w:rFonts w:ascii="Nudista" w:hAnsi="Nudista" w:cs="Arial"/>
        </w:rPr>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w:t>
      </w:r>
      <w:r w:rsidR="000753E7" w:rsidRPr="00845FDD">
        <w:rPr>
          <w:rStyle w:val="spelle"/>
          <w:rFonts w:ascii="Nudista" w:hAnsi="Nudista" w:cs="Arial"/>
        </w:rPr>
        <w:t>A.</w:t>
      </w:r>
      <w:r w:rsidR="00E609A7" w:rsidRPr="00845FDD">
        <w:rPr>
          <w:rStyle w:val="spelle"/>
          <w:rFonts w:ascii="Nudista" w:hAnsi="Nudista" w:cs="Arial"/>
        </w:rPr>
        <w:t>1</w:t>
      </w:r>
      <w:r w:rsidRPr="00845FDD">
        <w:rPr>
          <w:rStyle w:val="spelle"/>
          <w:rFonts w:ascii="Nudista" w:hAnsi="Nudista" w:cs="Arial"/>
        </w:rPr>
        <w:t xml:space="preserve"> týchto súťažných podkladov.</w:t>
      </w:r>
    </w:p>
    <w:p w14:paraId="11AC9364"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249F2B90" w14:textId="6015483B" w:rsidR="0094391B" w:rsidRPr="00845FDD" w:rsidRDefault="0094391B" w:rsidP="00845FDD">
      <w:pPr>
        <w:pStyle w:val="Nadpis3"/>
        <w:keepNext w:val="0"/>
        <w:keepLines w:val="0"/>
        <w:numPr>
          <w:ilvl w:val="1"/>
          <w:numId w:val="157"/>
        </w:numPr>
        <w:spacing w:after="0" w:line="240" w:lineRule="auto"/>
        <w:ind w:left="567" w:hanging="567"/>
        <w:jc w:val="both"/>
        <w:rPr>
          <w:rStyle w:val="spelle"/>
          <w:rFonts w:ascii="Nudista" w:hAnsi="Nudista" w:cs="Arial"/>
        </w:rPr>
      </w:pPr>
      <w:r w:rsidRPr="00845FDD">
        <w:rPr>
          <w:rStyle w:val="spelle"/>
          <w:rFonts w:ascii="Nudista" w:hAnsi="Nudista" w:cs="Arial"/>
        </w:rPr>
        <w:t>Uchádzač</w:t>
      </w:r>
      <w:r w:rsidR="004D4D06" w:rsidRPr="00845FDD">
        <w:rPr>
          <w:rStyle w:val="spelle"/>
          <w:rFonts w:ascii="Nudista" w:hAnsi="Nudista" w:cs="Arial"/>
        </w:rPr>
        <w:t>, resp. záujemca</w:t>
      </w:r>
      <w:r w:rsidRPr="00845FDD">
        <w:rPr>
          <w:rStyle w:val="spelle"/>
          <w:rFonts w:ascii="Nudista" w:hAnsi="Nudista" w:cs="Arial"/>
        </w:rPr>
        <w:t xml:space="preserve"> je povinný </w:t>
      </w:r>
      <w:r w:rsidRPr="00845FDD">
        <w:rPr>
          <w:rStyle w:val="spelle"/>
          <w:rFonts w:ascii="Nudista" w:hAnsi="Nudista" w:cs="Arial"/>
          <w:u w:val="single"/>
        </w:rPr>
        <w:t xml:space="preserve">bezodkladne </w:t>
      </w:r>
      <w:r w:rsidRPr="00845FDD">
        <w:rPr>
          <w:rStyle w:val="spelle"/>
          <w:rFonts w:ascii="Nudista" w:hAnsi="Nudista" w:cs="Arial"/>
        </w:rPr>
        <w:t>po tom, ako sa dozvie o konflikte záujmov alebo o možnosti jeho vzniku, informovať o tejto skutočnosti verejného obstarávateľa.</w:t>
      </w:r>
    </w:p>
    <w:p w14:paraId="0956EAB0" w14:textId="77777777" w:rsidR="0094391B" w:rsidRPr="00845FDD" w:rsidRDefault="0094391B" w:rsidP="00845FDD">
      <w:pPr>
        <w:pStyle w:val="SAP0"/>
        <w:widowControl/>
        <w:spacing w:before="0" w:after="0" w:line="240" w:lineRule="auto"/>
        <w:rPr>
          <w:rFonts w:ascii="Nudista" w:hAnsi="Nudista"/>
        </w:rPr>
      </w:pPr>
      <w:bookmarkStart w:id="86" w:name="_Toc524701784"/>
    </w:p>
    <w:p w14:paraId="66761E54" w14:textId="77777777" w:rsidR="0094391B" w:rsidRPr="00845FDD" w:rsidRDefault="0094391B" w:rsidP="00845FDD">
      <w:pPr>
        <w:pStyle w:val="SAP0"/>
        <w:widowControl/>
        <w:spacing w:before="0" w:after="0" w:line="240" w:lineRule="auto"/>
        <w:rPr>
          <w:rFonts w:ascii="Nudista" w:hAnsi="Nudista"/>
        </w:rPr>
      </w:pPr>
      <w:bookmarkStart w:id="87" w:name="_Toc97647188"/>
      <w:r w:rsidRPr="00845FDD">
        <w:rPr>
          <w:rFonts w:ascii="Nudista" w:hAnsi="Nudista"/>
        </w:rPr>
        <w:t>ODDIEL IV. Predkladanie ponúk</w:t>
      </w:r>
      <w:bookmarkEnd w:id="86"/>
      <w:bookmarkEnd w:id="87"/>
    </w:p>
    <w:p w14:paraId="5C7665CA" w14:textId="77777777" w:rsidR="0094391B" w:rsidRPr="00845FDD" w:rsidRDefault="0094391B" w:rsidP="00845FDD">
      <w:pPr>
        <w:pStyle w:val="SAP0"/>
        <w:widowControl/>
        <w:spacing w:before="0" w:after="0" w:line="240" w:lineRule="auto"/>
        <w:rPr>
          <w:rFonts w:ascii="Nudista" w:hAnsi="Nudista"/>
        </w:rPr>
      </w:pPr>
    </w:p>
    <w:p w14:paraId="452BD817" w14:textId="77777777" w:rsidR="0094391B" w:rsidRPr="00845FDD" w:rsidRDefault="0094391B" w:rsidP="00845FDD">
      <w:pPr>
        <w:pStyle w:val="SAP1"/>
        <w:widowControl/>
        <w:spacing w:before="0" w:after="0" w:line="240" w:lineRule="auto"/>
        <w:rPr>
          <w:rFonts w:ascii="Nudista" w:hAnsi="Nudista"/>
          <w:lang w:val="sk-SK"/>
        </w:rPr>
      </w:pPr>
      <w:bookmarkStart w:id="88" w:name="_Toc524701785"/>
      <w:bookmarkStart w:id="89" w:name="_Toc97647189"/>
      <w:bookmarkStart w:id="90" w:name="_kk8xu"/>
      <w:r w:rsidRPr="00845FDD">
        <w:rPr>
          <w:rFonts w:ascii="Nudista" w:hAnsi="Nudista"/>
          <w:lang w:val="sk-SK"/>
        </w:rPr>
        <w:t>Spôsob predkladania ponuky</w:t>
      </w:r>
      <w:bookmarkEnd w:id="88"/>
      <w:bookmarkEnd w:id="89"/>
    </w:p>
    <w:p w14:paraId="3E0DBECD"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305D8D26" w14:textId="2C28FF33" w:rsidR="0094391B" w:rsidRPr="00845FDD" w:rsidRDefault="0094391B" w:rsidP="00845FDD">
      <w:pPr>
        <w:pStyle w:val="Nadpis3"/>
        <w:keepNext w:val="0"/>
        <w:keepLines w:val="0"/>
        <w:numPr>
          <w:ilvl w:val="1"/>
          <w:numId w:val="158"/>
        </w:numPr>
        <w:spacing w:after="0" w:line="240" w:lineRule="auto"/>
        <w:ind w:left="567" w:hanging="567"/>
        <w:jc w:val="both"/>
        <w:rPr>
          <w:rStyle w:val="spelle"/>
          <w:rFonts w:ascii="Nudista" w:hAnsi="Nudista" w:cs="Arial"/>
        </w:rPr>
      </w:pPr>
      <w:r w:rsidRPr="00845FDD">
        <w:rPr>
          <w:rStyle w:val="spelle"/>
          <w:rFonts w:ascii="Nudista" w:hAnsi="Nudista" w:cs="Arial"/>
        </w:rPr>
        <w:t>Ak nie je v</w:t>
      </w:r>
      <w:r w:rsidRPr="00845FDD">
        <w:rPr>
          <w:rStyle w:val="spelle"/>
          <w:rFonts w:ascii="Nudista" w:hAnsi="Nudista" w:cs="Calibri"/>
        </w:rPr>
        <w:t> </w:t>
      </w:r>
      <w:r w:rsidRPr="00845FDD">
        <w:rPr>
          <w:rStyle w:val="spelle"/>
          <w:rFonts w:ascii="Nudista" w:hAnsi="Nudista" w:cs="Arial"/>
        </w:rPr>
        <w:t>bode 8.</w:t>
      </w:r>
      <w:r w:rsidR="008B30A3" w:rsidRPr="00845FDD">
        <w:rPr>
          <w:rStyle w:val="spelle"/>
          <w:rFonts w:ascii="Nudista" w:hAnsi="Nudista" w:cs="Arial"/>
        </w:rPr>
        <w:t>5</w:t>
      </w:r>
      <w:r w:rsidRPr="00845FDD">
        <w:rPr>
          <w:rStyle w:val="spelle"/>
          <w:rFonts w:ascii="Nudista" w:hAnsi="Nudista" w:cs="Arial"/>
        </w:rPr>
        <w:t xml:space="preserve"> tejto </w:t>
      </w:r>
      <w:r w:rsidRPr="00845FDD">
        <w:rPr>
          <w:rStyle w:val="spelle"/>
          <w:rFonts w:ascii="Nudista" w:hAnsi="Nudista" w:cs="Proba Pro CE"/>
        </w:rPr>
        <w:t>č</w:t>
      </w:r>
      <w:r w:rsidRPr="00845FDD">
        <w:rPr>
          <w:rStyle w:val="spelle"/>
          <w:rFonts w:ascii="Nudista" w:hAnsi="Nudista" w:cs="Arial"/>
        </w:rPr>
        <w:t>asti s</w:t>
      </w:r>
      <w:r w:rsidRPr="00845FDD">
        <w:rPr>
          <w:rStyle w:val="spelle"/>
          <w:rFonts w:ascii="Nudista" w:hAnsi="Nudista" w:cs="Proba Pro CE"/>
        </w:rPr>
        <w:t>úť</w:t>
      </w:r>
      <w:r w:rsidRPr="00845FDD">
        <w:rPr>
          <w:rStyle w:val="spelle"/>
          <w:rFonts w:ascii="Nudista" w:hAnsi="Nudista" w:cs="Arial"/>
        </w:rPr>
        <w:t>a</w:t>
      </w:r>
      <w:r w:rsidRPr="00845FDD">
        <w:rPr>
          <w:rStyle w:val="spelle"/>
          <w:rFonts w:ascii="Nudista" w:hAnsi="Nudista" w:cs="Proba Pro"/>
        </w:rPr>
        <w:t>ž</w:t>
      </w:r>
      <w:r w:rsidRPr="00845FDD">
        <w:rPr>
          <w:rStyle w:val="spelle"/>
          <w:rFonts w:ascii="Nudista" w:hAnsi="Nudista" w:cs="Arial"/>
        </w:rPr>
        <w:t>n</w:t>
      </w:r>
      <w:r w:rsidRPr="00845FDD">
        <w:rPr>
          <w:rStyle w:val="spelle"/>
          <w:rFonts w:ascii="Nudista" w:hAnsi="Nudista" w:cs="Proba Pro"/>
        </w:rPr>
        <w:t>ý</w:t>
      </w:r>
      <w:r w:rsidRPr="00845FDD">
        <w:rPr>
          <w:rStyle w:val="spelle"/>
          <w:rFonts w:ascii="Nudista" w:hAnsi="Nudista" w:cs="Arial"/>
        </w:rPr>
        <w:t>ch podkladov uveden</w:t>
      </w:r>
      <w:r w:rsidRPr="00845FDD">
        <w:rPr>
          <w:rStyle w:val="spelle"/>
          <w:rFonts w:ascii="Nudista" w:hAnsi="Nudista" w:cs="Proba Pro"/>
        </w:rPr>
        <w:t>é</w:t>
      </w:r>
      <w:r w:rsidRPr="00845FDD">
        <w:rPr>
          <w:rStyle w:val="spelle"/>
          <w:rFonts w:ascii="Nudista" w:hAnsi="Nudista" w:cs="Arial"/>
        </w:rPr>
        <w:t xml:space="preserve"> inak, uch</w:t>
      </w:r>
      <w:r w:rsidRPr="00845FDD">
        <w:rPr>
          <w:rStyle w:val="spelle"/>
          <w:rFonts w:ascii="Nudista" w:hAnsi="Nudista" w:cs="Proba Pro"/>
        </w:rPr>
        <w:t>á</w:t>
      </w:r>
      <w:r w:rsidRPr="00845FDD">
        <w:rPr>
          <w:rStyle w:val="spelle"/>
          <w:rFonts w:ascii="Nudista" w:hAnsi="Nudista" w:cs="Arial"/>
        </w:rPr>
        <w:t>dza</w:t>
      </w:r>
      <w:r w:rsidRPr="00845FDD">
        <w:rPr>
          <w:rStyle w:val="spelle"/>
          <w:rFonts w:ascii="Nudista" w:hAnsi="Nudista" w:cs="Proba Pro CE"/>
        </w:rPr>
        <w:t>č</w:t>
      </w:r>
      <w:r w:rsidRPr="00845FDD">
        <w:rPr>
          <w:rStyle w:val="spelle"/>
          <w:rFonts w:ascii="Nudista" w:hAnsi="Nudista" w:cs="Arial"/>
        </w:rPr>
        <w:t xml:space="preserve"> predklad</w:t>
      </w:r>
      <w:r w:rsidRPr="00845FDD">
        <w:rPr>
          <w:rStyle w:val="spelle"/>
          <w:rFonts w:ascii="Nudista" w:hAnsi="Nudista" w:cs="Proba Pro"/>
        </w:rPr>
        <w:t>á</w:t>
      </w:r>
      <w:r w:rsidRPr="00845FDD">
        <w:rPr>
          <w:rStyle w:val="spelle"/>
          <w:rFonts w:ascii="Nudista" w:hAnsi="Nudista" w:cs="Arial"/>
        </w:rPr>
        <w:t xml:space="preserve"> ponuku v elektronickej podobe </w:t>
      </w:r>
      <w:r w:rsidRPr="00845FDD">
        <w:rPr>
          <w:rStyle w:val="spelle"/>
          <w:rFonts w:ascii="Nudista" w:hAnsi="Nudista" w:cs="Arial"/>
          <w:u w:val="single"/>
        </w:rPr>
        <w:t>do systému JOSEPHINE</w:t>
      </w:r>
      <w:r w:rsidRPr="00845FDD">
        <w:rPr>
          <w:rStyle w:val="spelle"/>
          <w:rFonts w:ascii="Nudista" w:hAnsi="Nudista" w:cs="Arial"/>
        </w:rPr>
        <w:t xml:space="preserve">, umiestnenom na webovej adrese: </w:t>
      </w:r>
      <w:hyperlink r:id="rId18" w:history="1">
        <w:r w:rsidRPr="00845FDD">
          <w:rPr>
            <w:rStyle w:val="spelle"/>
            <w:rFonts w:ascii="Nudista" w:hAnsi="Nudista" w:cs="Arial"/>
          </w:rPr>
          <w:t>https://josephine.proebiz.com</w:t>
        </w:r>
      </w:hyperlink>
      <w:r w:rsidRPr="00845FDD">
        <w:rPr>
          <w:rStyle w:val="spelle"/>
          <w:rFonts w:ascii="Nudista" w:hAnsi="Nudista" w:cs="Arial"/>
        </w:rPr>
        <w:t xml:space="preserve">, a to v lehote na predkladanie ponúk </w:t>
      </w:r>
      <w:r w:rsidR="00A433B4" w:rsidRPr="00845FDD">
        <w:rPr>
          <w:rFonts w:ascii="Nudista" w:hAnsi="Nudista"/>
        </w:rPr>
        <w:t xml:space="preserve">podľa bodu 21.3 tejto časti súťažných podkladov a </w:t>
      </w:r>
      <w:r w:rsidRPr="00845FDD">
        <w:rPr>
          <w:rStyle w:val="spelle"/>
          <w:rFonts w:ascii="Nudista" w:hAnsi="Nudista" w:cs="Arial"/>
        </w:rPr>
        <w:t xml:space="preserve">podľa požiadaviek uvedených v týchto súťažných podkladoch. Ponuka musí byť predložená v čitateľnej a reprodukovateľnej podobe. </w:t>
      </w:r>
    </w:p>
    <w:p w14:paraId="0FFCBA02"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6D7891FA" w14:textId="77777777" w:rsidR="0094391B" w:rsidRPr="00845FDD" w:rsidRDefault="0094391B" w:rsidP="00845FDD">
      <w:pPr>
        <w:pStyle w:val="Nadpis3"/>
        <w:keepNext w:val="0"/>
        <w:keepLines w:val="0"/>
        <w:numPr>
          <w:ilvl w:val="1"/>
          <w:numId w:val="158"/>
        </w:numPr>
        <w:spacing w:after="0" w:line="240" w:lineRule="auto"/>
        <w:ind w:left="567" w:hanging="567"/>
        <w:jc w:val="both"/>
        <w:rPr>
          <w:rStyle w:val="spelle"/>
          <w:rFonts w:ascii="Nudista" w:hAnsi="Nudista" w:cs="Arial"/>
        </w:rPr>
      </w:pPr>
      <w:r w:rsidRPr="00845FDD">
        <w:rPr>
          <w:rStyle w:val="spelle"/>
          <w:rFonts w:ascii="Nudista" w:hAnsi="Nudista" w:cs="Arial"/>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458506F3" w14:textId="77777777" w:rsidR="0094391B" w:rsidRPr="00845FDD" w:rsidRDefault="0094391B" w:rsidP="00845FDD">
      <w:pPr>
        <w:pStyle w:val="Nadpis4"/>
        <w:keepNext w:val="0"/>
        <w:keepLines w:val="0"/>
        <w:numPr>
          <w:ilvl w:val="2"/>
          <w:numId w:val="158"/>
        </w:numPr>
        <w:spacing w:after="0" w:line="240" w:lineRule="auto"/>
        <w:ind w:left="1276" w:hanging="709"/>
        <w:rPr>
          <w:rFonts w:ascii="Nudista" w:hAnsi="Nudista" w:cs="Arial"/>
        </w:rPr>
      </w:pPr>
      <w:r w:rsidRPr="00845FDD">
        <w:rPr>
          <w:rFonts w:ascii="Nudista" w:hAnsi="Nudista" w:cs="Arial"/>
        </w:rPr>
        <w:t>nedodržal určený spôsob komunikácie,</w:t>
      </w:r>
    </w:p>
    <w:p w14:paraId="1B687E1C" w14:textId="77777777" w:rsidR="0094391B" w:rsidRPr="00845FDD" w:rsidRDefault="0094391B" w:rsidP="00845FDD">
      <w:pPr>
        <w:pStyle w:val="Nadpis4"/>
        <w:keepNext w:val="0"/>
        <w:keepLines w:val="0"/>
        <w:numPr>
          <w:ilvl w:val="2"/>
          <w:numId w:val="158"/>
        </w:numPr>
        <w:spacing w:after="0" w:line="240" w:lineRule="auto"/>
        <w:ind w:left="1276" w:hanging="709"/>
        <w:rPr>
          <w:rFonts w:ascii="Nudista" w:hAnsi="Nudista" w:cs="Arial"/>
        </w:rPr>
      </w:pPr>
      <w:r w:rsidRPr="00845FDD">
        <w:rPr>
          <w:rFonts w:ascii="Nudista" w:hAnsi="Nudista" w:cs="Arial"/>
        </w:rPr>
        <w:t>obsah jeho ponuky nie je možné sprístupniť alebo</w:t>
      </w:r>
    </w:p>
    <w:p w14:paraId="12BAA5E2" w14:textId="4240AF1B" w:rsidR="0094391B" w:rsidRPr="00845FDD" w:rsidRDefault="0094391B" w:rsidP="00845FDD">
      <w:pPr>
        <w:pStyle w:val="Nadpis4"/>
        <w:keepNext w:val="0"/>
        <w:keepLines w:val="0"/>
        <w:numPr>
          <w:ilvl w:val="2"/>
          <w:numId w:val="158"/>
        </w:numPr>
        <w:spacing w:after="0" w:line="240" w:lineRule="auto"/>
        <w:ind w:left="1276" w:hanging="709"/>
        <w:jc w:val="both"/>
        <w:rPr>
          <w:rFonts w:ascii="Nudista" w:hAnsi="Nudista" w:cs="Arial"/>
        </w:rPr>
      </w:pPr>
      <w:r w:rsidRPr="00845FDD">
        <w:rPr>
          <w:rFonts w:ascii="Nudista" w:hAnsi="Nudista" w:cs="Arial"/>
        </w:rPr>
        <w:t xml:space="preserve">nepredložil ponuku vo vyžadovanom formáte kódovania, ak je potrebný na ďalšie </w:t>
      </w:r>
      <w:r w:rsidR="005011AB" w:rsidRPr="00845FDD">
        <w:rPr>
          <w:rFonts w:ascii="Nudista" w:hAnsi="Nudista" w:cs="Arial"/>
        </w:rPr>
        <w:t>spr</w:t>
      </w:r>
      <w:r w:rsidRPr="00845FDD">
        <w:rPr>
          <w:rFonts w:ascii="Nudista" w:hAnsi="Nudista" w:cs="Arial"/>
        </w:rPr>
        <w:t>acovanie pri vyhodnocovaní ponúk.</w:t>
      </w:r>
    </w:p>
    <w:p w14:paraId="1D7A7AF0" w14:textId="77777777" w:rsidR="0094391B" w:rsidRPr="00845FDD" w:rsidRDefault="0094391B" w:rsidP="00845FDD">
      <w:pPr>
        <w:spacing w:after="0" w:line="240" w:lineRule="auto"/>
        <w:rPr>
          <w:rFonts w:ascii="Nudista" w:hAnsi="Nudista" w:cs="Arial"/>
        </w:rPr>
      </w:pPr>
    </w:p>
    <w:p w14:paraId="7ECB06A0" w14:textId="7BE140EB" w:rsidR="0094391B" w:rsidRPr="00845FDD" w:rsidRDefault="0094391B" w:rsidP="00845FDD">
      <w:pPr>
        <w:pStyle w:val="Nadpis3"/>
        <w:keepNext w:val="0"/>
        <w:keepLines w:val="0"/>
        <w:numPr>
          <w:ilvl w:val="1"/>
          <w:numId w:val="158"/>
        </w:numPr>
        <w:spacing w:after="0" w:line="240" w:lineRule="auto"/>
        <w:ind w:left="567" w:hanging="567"/>
        <w:jc w:val="both"/>
        <w:rPr>
          <w:rStyle w:val="spelle"/>
          <w:rFonts w:ascii="Nudista" w:eastAsia="Calibri" w:hAnsi="Nudista" w:cs="Arial"/>
          <w:sz w:val="22"/>
          <w:szCs w:val="22"/>
        </w:rPr>
      </w:pPr>
      <w:r w:rsidRPr="00845FDD">
        <w:rPr>
          <w:rStyle w:val="spelle"/>
          <w:rFonts w:ascii="Nudista" w:hAnsi="Nudista" w:cs="Arial"/>
        </w:rPr>
        <w:t xml:space="preserve">Uchádzač má možnosť registrovať sa do systému JOSEPHINE pomocou hesla </w:t>
      </w:r>
      <w:r w:rsidR="000A77EE" w:rsidRPr="00845FDD">
        <w:rPr>
          <w:rStyle w:val="spelle"/>
          <w:rFonts w:ascii="Nudista" w:hAnsi="Nudista" w:cs="Arial"/>
        </w:rPr>
        <w:t>alebo aj</w:t>
      </w:r>
      <w:r w:rsidRPr="00845FDD">
        <w:rPr>
          <w:rStyle w:val="spelle"/>
          <w:rFonts w:ascii="Nudista" w:hAnsi="Nudista" w:cs="Arial"/>
        </w:rPr>
        <w:t xml:space="preserve"> </w:t>
      </w:r>
      <w:r w:rsidR="000A77EE" w:rsidRPr="00845FDD">
        <w:rPr>
          <w:rStyle w:val="spelle"/>
          <w:rFonts w:ascii="Nudista" w:hAnsi="Nudista" w:cs="Arial"/>
        </w:rPr>
        <w:t xml:space="preserve">pomocou občianskeho </w:t>
      </w:r>
      <w:r w:rsidRPr="00845FDD">
        <w:rPr>
          <w:rStyle w:val="spelle"/>
          <w:rFonts w:ascii="Nudista" w:hAnsi="Nudista" w:cs="Arial"/>
        </w:rPr>
        <w:t>preukazu s elektronickým čipom a bezpečnostným osobnostným kódom (</w:t>
      </w:r>
      <w:proofErr w:type="spellStart"/>
      <w:r w:rsidRPr="00845FDD">
        <w:rPr>
          <w:rStyle w:val="spelle"/>
          <w:rFonts w:ascii="Nudista" w:hAnsi="Nudista" w:cs="Arial"/>
        </w:rPr>
        <w:t>eID</w:t>
      </w:r>
      <w:proofErr w:type="spellEnd"/>
      <w:r w:rsidRPr="00845FDD">
        <w:rPr>
          <w:rStyle w:val="spelle"/>
          <w:rFonts w:ascii="Nudista" w:hAnsi="Nudista" w:cs="Arial"/>
        </w:rPr>
        <w:t>).</w:t>
      </w:r>
    </w:p>
    <w:p w14:paraId="4DCA263B"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5F2973E2" w14:textId="055051EF" w:rsidR="0094391B" w:rsidRPr="00845FDD" w:rsidRDefault="0094391B" w:rsidP="00845FDD">
      <w:pPr>
        <w:pStyle w:val="Nadpis3"/>
        <w:keepNext w:val="0"/>
        <w:keepLines w:val="0"/>
        <w:numPr>
          <w:ilvl w:val="1"/>
          <w:numId w:val="158"/>
        </w:numPr>
        <w:spacing w:after="0" w:line="240" w:lineRule="auto"/>
        <w:ind w:left="567" w:hanging="567"/>
        <w:jc w:val="both"/>
        <w:rPr>
          <w:rStyle w:val="spelle"/>
          <w:rFonts w:ascii="Nudista" w:hAnsi="Nudista" w:cs="Arial"/>
        </w:rPr>
      </w:pPr>
      <w:r w:rsidRPr="00845FDD">
        <w:rPr>
          <w:rStyle w:val="spelle"/>
          <w:rFonts w:ascii="Nudista" w:hAnsi="Nudista" w:cs="Arial"/>
        </w:rPr>
        <w:lastRenderedPageBreak/>
        <w:t xml:space="preserve">Predkladanie ponúk je umožnené iba autentifikovaným </w:t>
      </w:r>
      <w:r w:rsidR="00232BCF" w:rsidRPr="00845FDD">
        <w:rPr>
          <w:rStyle w:val="spelle"/>
          <w:rFonts w:ascii="Nudista" w:hAnsi="Nudista" w:cs="Arial"/>
        </w:rPr>
        <w:t>záujemcom</w:t>
      </w:r>
      <w:r w:rsidRPr="00845FDD">
        <w:rPr>
          <w:rStyle w:val="spelle"/>
          <w:rFonts w:ascii="Nudista" w:hAnsi="Nudista" w:cs="Arial"/>
        </w:rPr>
        <w:t xml:space="preserve">. Autentifikáciu je možné </w:t>
      </w:r>
      <w:r w:rsidR="00E626F4" w:rsidRPr="00845FDD">
        <w:rPr>
          <w:rStyle w:val="spelle"/>
          <w:rFonts w:ascii="Nudista" w:hAnsi="Nudista" w:cs="Arial"/>
        </w:rPr>
        <w:t xml:space="preserve">vykonať </w:t>
      </w:r>
      <w:r w:rsidR="00234373" w:rsidRPr="00845FDD">
        <w:rPr>
          <w:rStyle w:val="spelle"/>
          <w:rFonts w:ascii="Nudista" w:hAnsi="Nudista" w:cs="Arial"/>
        </w:rPr>
        <w:t>nasledovnými</w:t>
      </w:r>
      <w:r w:rsidRPr="00845FDD">
        <w:rPr>
          <w:rStyle w:val="spelle"/>
          <w:rFonts w:ascii="Nudista" w:hAnsi="Nudista" w:cs="Arial"/>
        </w:rPr>
        <w:t xml:space="preserve"> spôsobmi: </w:t>
      </w:r>
    </w:p>
    <w:p w14:paraId="544F85C2" w14:textId="0E1DABCB" w:rsidR="00234373" w:rsidRPr="00845FDD" w:rsidRDefault="00234373" w:rsidP="00845FDD">
      <w:pPr>
        <w:pStyle w:val="Nadpis4"/>
        <w:keepNext w:val="0"/>
        <w:keepLines w:val="0"/>
        <w:numPr>
          <w:ilvl w:val="2"/>
          <w:numId w:val="158"/>
        </w:numPr>
        <w:spacing w:after="0" w:line="240" w:lineRule="auto"/>
        <w:ind w:left="1276" w:hanging="709"/>
        <w:jc w:val="both"/>
        <w:rPr>
          <w:rFonts w:ascii="Nudista" w:hAnsi="Nudista" w:cs="Arial"/>
        </w:rPr>
      </w:pPr>
      <w:r w:rsidRPr="00845FDD">
        <w:rPr>
          <w:rFonts w:ascii="Nudista" w:hAnsi="Nudista" w:cs="Arial"/>
        </w:rPr>
        <w:t xml:space="preserve">v systéme JOSEPHINE registráciou a prihlásením pomocou občianskeho preukazu </w:t>
      </w:r>
      <w:r w:rsidR="003F4A21" w:rsidRPr="00845FDD">
        <w:rPr>
          <w:rFonts w:ascii="Nudista" w:hAnsi="Nudista" w:cs="Arial"/>
        </w:rPr>
        <w:br/>
      </w:r>
      <w:r w:rsidRPr="00845FDD">
        <w:rPr>
          <w:rFonts w:ascii="Nudista" w:hAnsi="Nudista" w:cs="Arial"/>
        </w:rPr>
        <w:t>s elektronickým čipom a bezpečnostným osobnostným kódom (</w:t>
      </w:r>
      <w:proofErr w:type="spellStart"/>
      <w:r w:rsidRPr="00845FDD">
        <w:rPr>
          <w:rFonts w:ascii="Nudista" w:hAnsi="Nudista" w:cs="Arial"/>
        </w:rPr>
        <w:t>eID</w:t>
      </w:r>
      <w:proofErr w:type="spellEnd"/>
      <w:r w:rsidRPr="00845FDD">
        <w:rPr>
          <w:rFonts w:ascii="Nudista" w:hAnsi="Nudista" w:cs="Arial"/>
        </w:rPr>
        <w:t>). V systéme je autentifikovaná spoločnosť, ktor</w:t>
      </w:r>
      <w:r w:rsidR="00232BCF" w:rsidRPr="00845FDD">
        <w:rPr>
          <w:rFonts w:ascii="Nudista" w:hAnsi="Nudista" w:cs="Arial"/>
        </w:rPr>
        <w:t>ú</w:t>
      </w:r>
      <w:r w:rsidRPr="00845FDD">
        <w:rPr>
          <w:rFonts w:ascii="Nudista" w:hAnsi="Nudista" w:cs="Arial"/>
        </w:rPr>
        <w:t xml:space="preserve"> pomocou </w:t>
      </w:r>
      <w:proofErr w:type="spellStart"/>
      <w:r w:rsidRPr="00845FDD">
        <w:rPr>
          <w:rFonts w:ascii="Nudista" w:hAnsi="Nudista" w:cs="Arial"/>
        </w:rPr>
        <w:t>eID</w:t>
      </w:r>
      <w:proofErr w:type="spellEnd"/>
      <w:r w:rsidRPr="00845FDD">
        <w:rPr>
          <w:rFonts w:ascii="Nudista" w:hAnsi="Nudista" w:cs="Arial"/>
        </w:rPr>
        <w:t xml:space="preserve"> registruje štatutár danej spoločnosti. Autentifikáciu vykonáva poskytovateľ systému JOSEPHINE</w:t>
      </w:r>
      <w:r w:rsidR="005011AB" w:rsidRPr="00845FDD">
        <w:rPr>
          <w:rFonts w:ascii="Nudista" w:hAnsi="Nudista" w:cs="Arial"/>
        </w:rPr>
        <w:t>,</w:t>
      </w:r>
      <w:r w:rsidRPr="00845FDD">
        <w:rPr>
          <w:rFonts w:ascii="Nudista" w:hAnsi="Nudista" w:cs="Arial"/>
        </w:rPr>
        <w:t xml:space="preserve"> a to v pracovných dňoch v čase 8:00 – 16:00 hod.,</w:t>
      </w:r>
    </w:p>
    <w:p w14:paraId="09CB4975" w14:textId="485D5453" w:rsidR="00234373" w:rsidRPr="00845FDD" w:rsidRDefault="00234373" w:rsidP="00845FDD">
      <w:pPr>
        <w:pStyle w:val="Nadpis4"/>
        <w:keepNext w:val="0"/>
        <w:keepLines w:val="0"/>
        <w:numPr>
          <w:ilvl w:val="2"/>
          <w:numId w:val="158"/>
        </w:numPr>
        <w:spacing w:after="0" w:line="240" w:lineRule="auto"/>
        <w:ind w:left="1276" w:hanging="709"/>
        <w:jc w:val="both"/>
        <w:rPr>
          <w:rFonts w:ascii="Nudista" w:hAnsi="Nudista" w:cs="Arial"/>
        </w:rPr>
      </w:pPr>
      <w:r w:rsidRPr="00845FDD">
        <w:rPr>
          <w:rFonts w:ascii="Nudista" w:hAnsi="Nudista" w:cs="Arial"/>
        </w:rPr>
        <w:t xml:space="preserve">nahraním kvalifikovaného elektronického podpisu (napríklad podpisu </w:t>
      </w:r>
      <w:proofErr w:type="spellStart"/>
      <w:r w:rsidRPr="00845FDD">
        <w:rPr>
          <w:rFonts w:ascii="Nudista" w:hAnsi="Nudista" w:cs="Arial"/>
        </w:rPr>
        <w:t>eID</w:t>
      </w:r>
      <w:proofErr w:type="spellEnd"/>
      <w:r w:rsidRPr="00845FDD">
        <w:rPr>
          <w:rFonts w:ascii="Nudista" w:hAnsi="Nudista" w:cs="Arial"/>
        </w:rPr>
        <w:t>) štatutára danej spoločnosti na kartu užívateľa po registrácii a prihlásení do systému JOSEPHINE. Autentifikáciu vykoná poskytovateľ systému JOSEPHINE</w:t>
      </w:r>
      <w:r w:rsidR="005011AB" w:rsidRPr="00845FDD">
        <w:rPr>
          <w:rFonts w:ascii="Nudista" w:hAnsi="Nudista" w:cs="Arial"/>
        </w:rPr>
        <w:t>,</w:t>
      </w:r>
      <w:r w:rsidRPr="00845FDD">
        <w:rPr>
          <w:rFonts w:ascii="Nudista" w:hAnsi="Nudista" w:cs="Arial"/>
        </w:rPr>
        <w:t xml:space="preserve"> a to v pracovných dňoch v čase 8.00 – 16.00 hod.,</w:t>
      </w:r>
    </w:p>
    <w:p w14:paraId="56CDC925" w14:textId="60FA78AC" w:rsidR="00234373" w:rsidRPr="00845FDD" w:rsidRDefault="00234373" w:rsidP="00845FDD">
      <w:pPr>
        <w:pStyle w:val="Nadpis4"/>
        <w:keepNext w:val="0"/>
        <w:keepLines w:val="0"/>
        <w:numPr>
          <w:ilvl w:val="2"/>
          <w:numId w:val="158"/>
        </w:numPr>
        <w:spacing w:after="0" w:line="240" w:lineRule="auto"/>
        <w:ind w:left="1276" w:hanging="709"/>
        <w:jc w:val="both"/>
        <w:rPr>
          <w:rFonts w:ascii="Nudista" w:hAnsi="Nudista" w:cs="Arial"/>
        </w:rPr>
      </w:pPr>
      <w:r w:rsidRPr="00845FDD">
        <w:rPr>
          <w:rFonts w:ascii="Nudista" w:hAnsi="Nudista" w:cs="Arial"/>
        </w:rPr>
        <w:t>vložením plnej moci na kartu užívateľa po registrácii, ktorá je podpísaná elektronickým podpisom štatutára aj splnomocnenou osobou, alebo prešla zaručenou konverziou. Autentifikáciu vykoná poskytovateľ systému JOSEPHINE</w:t>
      </w:r>
      <w:r w:rsidR="005011AB" w:rsidRPr="00845FDD">
        <w:rPr>
          <w:rFonts w:ascii="Nudista" w:hAnsi="Nudista" w:cs="Arial"/>
        </w:rPr>
        <w:t>,</w:t>
      </w:r>
      <w:r w:rsidRPr="00845FDD">
        <w:rPr>
          <w:rFonts w:ascii="Nudista" w:hAnsi="Nudista" w:cs="Arial"/>
        </w:rPr>
        <w:t xml:space="preserve"> a to v pracovné dni v čase 8.00 – 16.00 hod.,</w:t>
      </w:r>
    </w:p>
    <w:p w14:paraId="3B1A7708" w14:textId="0801EDD7" w:rsidR="00234373" w:rsidRPr="00845FDD" w:rsidRDefault="00234373" w:rsidP="00845FDD">
      <w:pPr>
        <w:pStyle w:val="Nadpis4"/>
        <w:keepNext w:val="0"/>
        <w:keepLines w:val="0"/>
        <w:numPr>
          <w:ilvl w:val="2"/>
          <w:numId w:val="158"/>
        </w:numPr>
        <w:spacing w:after="0" w:line="240" w:lineRule="auto"/>
        <w:ind w:left="1276" w:hanging="709"/>
        <w:jc w:val="both"/>
        <w:rPr>
          <w:rFonts w:ascii="Nudista" w:hAnsi="Nudista" w:cs="Arial"/>
        </w:rPr>
      </w:pPr>
      <w:r w:rsidRPr="00845FDD">
        <w:rPr>
          <w:rFonts w:ascii="Nudista" w:hAnsi="Nudista" w:cs="Arial"/>
        </w:rPr>
        <w:t>autentifikačný</w:t>
      </w:r>
      <w:r w:rsidR="00284E14" w:rsidRPr="00845FDD">
        <w:rPr>
          <w:rFonts w:ascii="Nudista" w:hAnsi="Nudista" w:cs="Arial"/>
        </w:rPr>
        <w:t>m</w:t>
      </w:r>
      <w:r w:rsidRPr="00845FDD">
        <w:rPr>
          <w:rFonts w:ascii="Nudista" w:hAnsi="Nudista" w:cs="Arial"/>
        </w:rPr>
        <w:t xml:space="preserve"> kód</w:t>
      </w:r>
      <w:r w:rsidR="00284E14" w:rsidRPr="00845FDD">
        <w:rPr>
          <w:rFonts w:ascii="Nudista" w:hAnsi="Nudista" w:cs="Arial"/>
        </w:rPr>
        <w:t>om</w:t>
      </w:r>
      <w:r w:rsidRPr="00845FDD">
        <w:rPr>
          <w:rFonts w:ascii="Nudista" w:hAnsi="Nudista" w:cs="Arial"/>
        </w:rPr>
        <w:t xml:space="preserve">, ktorý bude poslaný na adresu sídla firmy do rúk štatutára </w:t>
      </w:r>
      <w:r w:rsidR="00232BCF" w:rsidRPr="00845FDD">
        <w:rPr>
          <w:rFonts w:ascii="Nudista" w:hAnsi="Nudista" w:cs="Arial"/>
        </w:rPr>
        <w:t>záujemcu</w:t>
      </w:r>
      <w:r w:rsidRPr="00845FDD">
        <w:rPr>
          <w:rFonts w:ascii="Nudista" w:hAnsi="Nudista" w:cs="Arial"/>
        </w:rPr>
        <w:t xml:space="preserve"> v listovej podobe formou doporučenej pošty. </w:t>
      </w:r>
      <w:r w:rsidRPr="00845FDD">
        <w:rPr>
          <w:rFonts w:ascii="Nudista" w:hAnsi="Nudista" w:cs="Arial"/>
          <w:b/>
        </w:rPr>
        <w:t xml:space="preserve">Lehota na tento úkon </w:t>
      </w:r>
      <w:r w:rsidR="005011AB" w:rsidRPr="00845FDD">
        <w:rPr>
          <w:rFonts w:ascii="Nudista" w:hAnsi="Nudista" w:cs="Arial"/>
          <w:b/>
        </w:rPr>
        <w:t>je</w:t>
      </w:r>
      <w:r w:rsidRPr="00845FDD">
        <w:rPr>
          <w:rFonts w:ascii="Nudista" w:hAnsi="Nudista" w:cs="Arial"/>
          <w:b/>
        </w:rPr>
        <w:t xml:space="preserve"> obvykle 3-4 pracovné dni a je potrebné s touto lehotou počítať pri vkladaní ponuky.</w:t>
      </w:r>
    </w:p>
    <w:p w14:paraId="5C29379B" w14:textId="77777777" w:rsidR="001B0C88" w:rsidRPr="00845FDD" w:rsidRDefault="001B0C88" w:rsidP="00845FDD">
      <w:pPr>
        <w:pStyle w:val="Nadpis3"/>
        <w:keepNext w:val="0"/>
        <w:keepLines w:val="0"/>
        <w:numPr>
          <w:ilvl w:val="0"/>
          <w:numId w:val="0"/>
        </w:numPr>
        <w:spacing w:after="0" w:line="240" w:lineRule="auto"/>
        <w:ind w:left="567"/>
        <w:jc w:val="both"/>
        <w:rPr>
          <w:rFonts w:ascii="Nudista" w:hAnsi="Nudista" w:cs="Arial"/>
        </w:rPr>
      </w:pPr>
    </w:p>
    <w:p w14:paraId="3E4F8BD6" w14:textId="3132FBF0" w:rsidR="0094391B" w:rsidRPr="00845FDD" w:rsidRDefault="0094391B" w:rsidP="00845FDD">
      <w:pPr>
        <w:pStyle w:val="Nadpis3"/>
        <w:keepNext w:val="0"/>
        <w:keepLines w:val="0"/>
        <w:numPr>
          <w:ilvl w:val="1"/>
          <w:numId w:val="158"/>
        </w:numPr>
        <w:spacing w:after="0" w:line="240" w:lineRule="auto"/>
        <w:ind w:left="567" w:hanging="567"/>
        <w:jc w:val="both"/>
        <w:rPr>
          <w:rFonts w:ascii="Nudista" w:hAnsi="Nudista" w:cs="Arial"/>
        </w:rPr>
      </w:pPr>
      <w:r w:rsidRPr="00845FDD">
        <w:rPr>
          <w:rFonts w:ascii="Nudista" w:hAnsi="Nudista" w:cs="Arial"/>
        </w:rPr>
        <w:t xml:space="preserve">Autentifikovaný </w:t>
      </w:r>
      <w:r w:rsidR="00232BCF" w:rsidRPr="00845FDD">
        <w:rPr>
          <w:rFonts w:ascii="Nudista" w:hAnsi="Nudista" w:cs="Arial"/>
        </w:rPr>
        <w:t>záujemca</w:t>
      </w:r>
      <w:r w:rsidRPr="00845FDD">
        <w:rPr>
          <w:rFonts w:ascii="Nudista" w:hAnsi="Nudista" w:cs="Arial"/>
        </w:rPr>
        <w:t xml:space="preserve"> si po prihlásení do systému JOSEPHINE v Prehľade zákaziek </w:t>
      </w:r>
      <w:r w:rsidRPr="00845FDD">
        <w:rPr>
          <w:rStyle w:val="spelle"/>
          <w:rFonts w:ascii="Nudista" w:hAnsi="Nudista"/>
        </w:rPr>
        <w:t>vyberie</w:t>
      </w:r>
      <w:r w:rsidRPr="00845FDD">
        <w:rPr>
          <w:rFonts w:ascii="Nudista" w:hAnsi="Nudista" w:cs="Arial"/>
        </w:rPr>
        <w:t xml:space="preserve"> predmetnú zákazku a vloží svoju ponuku do určeného formulára na príjem ponúk, ktorý nájde v záložke „Ponuky</w:t>
      </w:r>
      <w:r w:rsidR="006769AF" w:rsidRPr="00845FDD">
        <w:rPr>
          <w:rFonts w:ascii="Nudista" w:hAnsi="Nudista" w:cs="Arial"/>
        </w:rPr>
        <w:t xml:space="preserve"> a žiadosti</w:t>
      </w:r>
      <w:r w:rsidRPr="00845FDD">
        <w:rPr>
          <w:rFonts w:ascii="Nudista" w:hAnsi="Nudista" w:cs="Arial"/>
        </w:rPr>
        <w:t>“.</w:t>
      </w:r>
    </w:p>
    <w:p w14:paraId="0CB46E2F"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567A38EF" w14:textId="4DE5EB75" w:rsidR="0034001B" w:rsidRPr="00845FDD" w:rsidRDefault="0034001B" w:rsidP="00845FDD">
      <w:pPr>
        <w:pStyle w:val="Nadpis3"/>
        <w:keepNext w:val="0"/>
        <w:keepLines w:val="0"/>
        <w:numPr>
          <w:ilvl w:val="1"/>
          <w:numId w:val="158"/>
        </w:numPr>
        <w:spacing w:after="0" w:line="240" w:lineRule="auto"/>
        <w:ind w:left="567" w:hanging="567"/>
        <w:jc w:val="both"/>
        <w:rPr>
          <w:rFonts w:ascii="Nudista" w:hAnsi="Nudista"/>
        </w:rPr>
      </w:pPr>
      <w:bookmarkStart w:id="91" w:name="_Hlk534890211"/>
      <w:r w:rsidRPr="00845FDD">
        <w:rPr>
          <w:rFonts w:ascii="Nudista" w:hAnsi="Nudista"/>
        </w:rPr>
        <w:t xml:space="preserve">Elektronická ponuka sa vloží vyplnením ponukového formulára, ktorý zodpovedá návrhu na plnenie kritérií uvedenom v súťažných podkladoch a vložením požadovaných dokladov a dokumentov v systéme JOSEPHINE umiestnenom na webovej adrese </w:t>
      </w:r>
      <w:hyperlink r:id="rId19" w:history="1">
        <w:r w:rsidRPr="00845FDD">
          <w:rPr>
            <w:rStyle w:val="Hypertextovprepojenie"/>
            <w:rFonts w:ascii="Nudista" w:hAnsi="Nudista"/>
          </w:rPr>
          <w:t>https://josephine.proebiz.com/</w:t>
        </w:r>
      </w:hyperlink>
      <w:r w:rsidR="00687CAB" w:rsidRPr="00845FDD">
        <w:rPr>
          <w:rFonts w:ascii="Nudista" w:hAnsi="Nudista"/>
        </w:rPr>
        <w:t>. Požiadavka verejného obstarávateľa na doklady, dokumenty a ďalšie písomnosti, ktoré musia byť predložené v ponuke je uvedená v bode 8 tejto časti súťažných podkladov</w:t>
      </w:r>
    </w:p>
    <w:bookmarkEnd w:id="91"/>
    <w:p w14:paraId="1F42E3D4" w14:textId="77777777" w:rsidR="00234373" w:rsidRPr="00845FDD" w:rsidRDefault="00234373" w:rsidP="00845FDD">
      <w:pPr>
        <w:pStyle w:val="Nadpis3"/>
        <w:keepNext w:val="0"/>
        <w:keepLines w:val="0"/>
        <w:numPr>
          <w:ilvl w:val="0"/>
          <w:numId w:val="0"/>
        </w:numPr>
        <w:spacing w:after="0" w:line="240" w:lineRule="auto"/>
        <w:ind w:left="567"/>
        <w:jc w:val="both"/>
        <w:rPr>
          <w:rFonts w:ascii="Nudista" w:hAnsi="Nudista"/>
        </w:rPr>
      </w:pPr>
    </w:p>
    <w:p w14:paraId="053F74C3" w14:textId="77777777" w:rsidR="00687CAB" w:rsidRPr="00845FDD" w:rsidRDefault="007C4F8C" w:rsidP="00845FDD">
      <w:pPr>
        <w:pStyle w:val="Nadpis3"/>
        <w:keepNext w:val="0"/>
        <w:keepLines w:val="0"/>
        <w:numPr>
          <w:ilvl w:val="1"/>
          <w:numId w:val="158"/>
        </w:numPr>
        <w:spacing w:after="0" w:line="240" w:lineRule="auto"/>
        <w:ind w:left="567" w:hanging="567"/>
        <w:jc w:val="both"/>
        <w:rPr>
          <w:rFonts w:ascii="Nudista" w:hAnsi="Nudista"/>
        </w:rPr>
      </w:pPr>
      <w:bookmarkStart w:id="92" w:name="_Hlk534890231"/>
      <w:r w:rsidRPr="00845FDD">
        <w:rPr>
          <w:rFonts w:ascii="Nudista" w:hAnsi="Nudista"/>
        </w:rPr>
        <w:t>Po úspešnom nahraní ponuky do systému JOSEPHINE je uchádzačovi odoslaný notifikačný informatívny e-mail (a to na emailovú adresu užívateľa uchádzača, ktorý ponuku nahral).</w:t>
      </w:r>
    </w:p>
    <w:p w14:paraId="356A49C1" w14:textId="77777777" w:rsidR="00687CAB" w:rsidRPr="00845FDD" w:rsidRDefault="00687CAB" w:rsidP="00845FDD">
      <w:pPr>
        <w:pStyle w:val="Nadpis3"/>
        <w:keepNext w:val="0"/>
        <w:keepLines w:val="0"/>
        <w:numPr>
          <w:ilvl w:val="0"/>
          <w:numId w:val="0"/>
        </w:numPr>
        <w:spacing w:after="0" w:line="240" w:lineRule="auto"/>
        <w:ind w:left="567"/>
        <w:jc w:val="both"/>
        <w:rPr>
          <w:rFonts w:ascii="Nudista" w:hAnsi="Nudista"/>
        </w:rPr>
      </w:pPr>
    </w:p>
    <w:p w14:paraId="642B0B84" w14:textId="6E6F0D9E" w:rsidR="00234373" w:rsidRPr="00845FDD" w:rsidRDefault="007C4F8C" w:rsidP="00845FDD">
      <w:pPr>
        <w:pStyle w:val="Nadpis3"/>
        <w:keepNext w:val="0"/>
        <w:keepLines w:val="0"/>
        <w:numPr>
          <w:ilvl w:val="1"/>
          <w:numId w:val="158"/>
        </w:numPr>
        <w:spacing w:after="0" w:line="240" w:lineRule="auto"/>
        <w:ind w:left="567" w:hanging="567"/>
        <w:jc w:val="both"/>
        <w:rPr>
          <w:rFonts w:ascii="Nudista" w:hAnsi="Nudista"/>
        </w:rPr>
      </w:pPr>
      <w:r w:rsidRPr="00845FDD">
        <w:rPr>
          <w:rFonts w:ascii="Nudista" w:hAnsi="Nudista"/>
        </w:rPr>
        <w:t>Ponuka uchádzača predložená po uplynutí lehoty na predkladanie ponúk sa neotvorí</w:t>
      </w:r>
      <w:bookmarkEnd w:id="92"/>
      <w:r w:rsidRPr="00845FDD">
        <w:rPr>
          <w:rFonts w:ascii="Nudista" w:hAnsi="Nudista"/>
        </w:rPr>
        <w:t>.</w:t>
      </w:r>
    </w:p>
    <w:p w14:paraId="13AC932E" w14:textId="77777777" w:rsidR="00234373" w:rsidRPr="00845FDD" w:rsidRDefault="00234373" w:rsidP="00845FDD">
      <w:pPr>
        <w:pStyle w:val="Nadpis3"/>
        <w:keepNext w:val="0"/>
        <w:keepLines w:val="0"/>
        <w:numPr>
          <w:ilvl w:val="0"/>
          <w:numId w:val="0"/>
        </w:numPr>
        <w:spacing w:after="0" w:line="240" w:lineRule="auto"/>
        <w:ind w:left="567"/>
        <w:jc w:val="both"/>
        <w:rPr>
          <w:rFonts w:ascii="Nudista" w:hAnsi="Nudista"/>
        </w:rPr>
      </w:pPr>
    </w:p>
    <w:p w14:paraId="134EBC72" w14:textId="77777777" w:rsidR="0094391B" w:rsidRPr="00845FDD" w:rsidRDefault="0094391B" w:rsidP="00845FDD">
      <w:pPr>
        <w:pStyle w:val="SAP1"/>
        <w:widowControl/>
        <w:spacing w:before="0" w:after="0" w:line="240" w:lineRule="auto"/>
        <w:rPr>
          <w:rFonts w:ascii="Nudista" w:hAnsi="Nudista"/>
          <w:lang w:val="sk-SK"/>
        </w:rPr>
      </w:pPr>
      <w:bookmarkStart w:id="93" w:name="_Toc524701786"/>
      <w:bookmarkStart w:id="94" w:name="_Toc97647190"/>
      <w:bookmarkStart w:id="95" w:name="_opuj5n"/>
      <w:bookmarkEnd w:id="90"/>
      <w:r w:rsidRPr="00845FDD">
        <w:rPr>
          <w:rFonts w:ascii="Nudista" w:hAnsi="Nudista"/>
          <w:lang w:val="sk-SK"/>
        </w:rPr>
        <w:t>Miesto a</w:t>
      </w:r>
      <w:r w:rsidRPr="00845FDD">
        <w:rPr>
          <w:rFonts w:ascii="Nudista" w:hAnsi="Nudista" w:cs="Calibri"/>
          <w:lang w:val="sk-SK"/>
        </w:rPr>
        <w:t> </w:t>
      </w:r>
      <w:r w:rsidRPr="00845FDD">
        <w:rPr>
          <w:rFonts w:ascii="Nudista" w:hAnsi="Nudista"/>
          <w:lang w:val="sk-SK"/>
        </w:rPr>
        <w:t>lehota na predkladanie ponúk</w:t>
      </w:r>
      <w:bookmarkEnd w:id="93"/>
      <w:bookmarkEnd w:id="94"/>
    </w:p>
    <w:p w14:paraId="4EA0120B"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37D253B2" w14:textId="77777777" w:rsidR="00A433B4" w:rsidRPr="00845FDD" w:rsidRDefault="00A433B4" w:rsidP="00845FDD">
      <w:pPr>
        <w:pStyle w:val="Nadpis3"/>
        <w:keepNext w:val="0"/>
        <w:keepLines w:val="0"/>
        <w:numPr>
          <w:ilvl w:val="1"/>
          <w:numId w:val="159"/>
        </w:numPr>
        <w:spacing w:after="0" w:line="240" w:lineRule="auto"/>
        <w:ind w:left="567" w:hanging="567"/>
        <w:jc w:val="both"/>
        <w:rPr>
          <w:rFonts w:ascii="Nudista" w:hAnsi="Nudista"/>
        </w:rPr>
      </w:pPr>
      <w:r w:rsidRPr="00845FDD">
        <w:rPr>
          <w:rFonts w:ascii="Nudista" w:hAnsi="Nudista"/>
        </w:rPr>
        <w:t>Ponuky sa predkladajú v</w:t>
      </w:r>
      <w:r w:rsidRPr="00845FDD">
        <w:rPr>
          <w:rFonts w:ascii="Nudista" w:hAnsi="Nudista" w:cs="Calibri"/>
        </w:rPr>
        <w:t> </w:t>
      </w:r>
      <w:r w:rsidRPr="00845FDD">
        <w:rPr>
          <w:rFonts w:ascii="Nudista" w:hAnsi="Nudista"/>
        </w:rPr>
        <w:t>s</w:t>
      </w:r>
      <w:r w:rsidRPr="00845FDD">
        <w:rPr>
          <w:rFonts w:ascii="Nudista" w:hAnsi="Nudista" w:cs="Proba Pro"/>
        </w:rPr>
        <w:t>ú</w:t>
      </w:r>
      <w:r w:rsidRPr="00845FDD">
        <w:rPr>
          <w:rFonts w:ascii="Nudista" w:hAnsi="Nudista"/>
        </w:rPr>
        <w:t>lade s</w:t>
      </w:r>
      <w:r w:rsidRPr="00845FDD">
        <w:rPr>
          <w:rFonts w:ascii="Nudista" w:hAnsi="Nudista" w:cs="Calibri"/>
        </w:rPr>
        <w:t> </w:t>
      </w:r>
      <w:r w:rsidRPr="00845FDD">
        <w:rPr>
          <w:rFonts w:ascii="Nudista" w:hAnsi="Nudista"/>
        </w:rPr>
        <w:t xml:space="preserve">podmienkami bodu 20 tejto </w:t>
      </w:r>
      <w:r w:rsidRPr="00845FDD">
        <w:rPr>
          <w:rFonts w:ascii="Nudista" w:hAnsi="Nudista" w:cs="Proba Pro"/>
        </w:rPr>
        <w:t>č</w:t>
      </w:r>
      <w:r w:rsidRPr="00845FDD">
        <w:rPr>
          <w:rFonts w:ascii="Nudista" w:hAnsi="Nudista"/>
        </w:rPr>
        <w:t>asti s</w:t>
      </w:r>
      <w:r w:rsidRPr="00845FDD">
        <w:rPr>
          <w:rFonts w:ascii="Nudista" w:hAnsi="Nudista" w:cs="Proba Pro"/>
        </w:rPr>
        <w:t>úť</w:t>
      </w:r>
      <w:r w:rsidRPr="00845FDD">
        <w:rPr>
          <w:rFonts w:ascii="Nudista" w:hAnsi="Nudista"/>
        </w:rPr>
        <w:t>a</w:t>
      </w:r>
      <w:r w:rsidRPr="00845FDD">
        <w:rPr>
          <w:rFonts w:ascii="Nudista" w:hAnsi="Nudista" w:cs="Proba Pro"/>
        </w:rPr>
        <w:t>ž</w:t>
      </w:r>
      <w:r w:rsidRPr="00845FDD">
        <w:rPr>
          <w:rFonts w:ascii="Nudista" w:hAnsi="Nudista"/>
        </w:rPr>
        <w:t>n</w:t>
      </w:r>
      <w:r w:rsidRPr="00845FDD">
        <w:rPr>
          <w:rFonts w:ascii="Nudista" w:hAnsi="Nudista" w:cs="Proba Pro"/>
        </w:rPr>
        <w:t>ý</w:t>
      </w:r>
      <w:r w:rsidRPr="00845FDD">
        <w:rPr>
          <w:rFonts w:ascii="Nudista" w:hAnsi="Nudista"/>
        </w:rPr>
        <w:t>ch podkladov.</w:t>
      </w:r>
    </w:p>
    <w:p w14:paraId="768A878C" w14:textId="77777777" w:rsidR="00A433B4" w:rsidRPr="00845FDD" w:rsidRDefault="00A433B4" w:rsidP="00845FDD">
      <w:pPr>
        <w:pStyle w:val="Nadpis3"/>
        <w:keepNext w:val="0"/>
        <w:keepLines w:val="0"/>
        <w:numPr>
          <w:ilvl w:val="0"/>
          <w:numId w:val="0"/>
        </w:numPr>
        <w:spacing w:after="0" w:line="240" w:lineRule="auto"/>
        <w:ind w:left="567"/>
        <w:jc w:val="both"/>
        <w:rPr>
          <w:rFonts w:ascii="Nudista" w:hAnsi="Nudista" w:cs="Arial"/>
        </w:rPr>
      </w:pPr>
    </w:p>
    <w:p w14:paraId="1066849A" w14:textId="2D36F05B" w:rsidR="00A433B4" w:rsidRPr="00845FDD" w:rsidRDefault="00A433B4" w:rsidP="00845FDD">
      <w:pPr>
        <w:pStyle w:val="Nadpis3"/>
        <w:keepNext w:val="0"/>
        <w:keepLines w:val="0"/>
        <w:numPr>
          <w:ilvl w:val="1"/>
          <w:numId w:val="159"/>
        </w:numPr>
        <w:spacing w:after="120" w:line="240" w:lineRule="auto"/>
        <w:ind w:left="567" w:hanging="567"/>
        <w:jc w:val="both"/>
        <w:rPr>
          <w:rFonts w:ascii="Nudista" w:hAnsi="Nudista"/>
        </w:rPr>
      </w:pPr>
      <w:r w:rsidRPr="00845FDD">
        <w:rPr>
          <w:rFonts w:ascii="Nudista" w:hAnsi="Nudista"/>
        </w:rPr>
        <w:t>Ak uchádzač v</w:t>
      </w:r>
      <w:r w:rsidRPr="00845FDD">
        <w:rPr>
          <w:rFonts w:ascii="Nudista" w:hAnsi="Nudista" w:cs="Calibri"/>
        </w:rPr>
        <w:t> </w:t>
      </w:r>
      <w:r w:rsidRPr="00845FDD">
        <w:rPr>
          <w:rFonts w:ascii="Nudista" w:hAnsi="Nudista"/>
        </w:rPr>
        <w:t>ponuke predklad</w:t>
      </w:r>
      <w:r w:rsidRPr="00845FDD">
        <w:rPr>
          <w:rFonts w:ascii="Nudista" w:hAnsi="Nudista" w:cs="Proba Pro"/>
        </w:rPr>
        <w:t>á</w:t>
      </w:r>
      <w:r w:rsidRPr="00845FDD">
        <w:rPr>
          <w:rFonts w:ascii="Nudista" w:hAnsi="Nudista"/>
        </w:rPr>
        <w:t xml:space="preserve"> v</w:t>
      </w:r>
      <w:r w:rsidRPr="00845FDD">
        <w:rPr>
          <w:rFonts w:ascii="Nudista" w:hAnsi="Nudista" w:cs="Calibri"/>
        </w:rPr>
        <w:t> </w:t>
      </w:r>
      <w:r w:rsidRPr="00845FDD">
        <w:rPr>
          <w:rFonts w:ascii="Nudista" w:hAnsi="Nudista"/>
        </w:rPr>
        <w:t>zmysle bodu 8.</w:t>
      </w:r>
      <w:r w:rsidR="008B30A3" w:rsidRPr="00845FDD">
        <w:rPr>
          <w:rFonts w:ascii="Nudista" w:hAnsi="Nudista"/>
        </w:rPr>
        <w:t>5</w:t>
      </w:r>
      <w:r w:rsidRPr="00845FDD">
        <w:rPr>
          <w:rFonts w:ascii="Nudista" w:hAnsi="Nudista"/>
        </w:rPr>
        <w:t>.2 tejto časti súťažných podkladov aj originál záručnej listiny</w:t>
      </w:r>
      <w:r w:rsidR="00B94E8A" w:rsidRPr="00845FDD">
        <w:rPr>
          <w:rFonts w:ascii="Nudista" w:hAnsi="Nudista"/>
        </w:rPr>
        <w:t>,</w:t>
      </w:r>
      <w:r w:rsidRPr="00845FDD">
        <w:rPr>
          <w:rFonts w:ascii="Nudista" w:hAnsi="Nudista"/>
        </w:rPr>
        <w:t xml:space="preserve"> resp. originál dokladu o</w:t>
      </w:r>
      <w:r w:rsidRPr="00845FDD">
        <w:rPr>
          <w:rFonts w:ascii="Nudista" w:hAnsi="Nudista" w:cs="Calibri"/>
        </w:rPr>
        <w:t> </w:t>
      </w:r>
      <w:r w:rsidRPr="00845FDD">
        <w:rPr>
          <w:rFonts w:ascii="Nudista" w:hAnsi="Nudista"/>
        </w:rPr>
        <w:t>poistení záruky v</w:t>
      </w:r>
      <w:r w:rsidRPr="00845FDD">
        <w:rPr>
          <w:rFonts w:ascii="Nudista" w:hAnsi="Nudista" w:cs="Calibri"/>
        </w:rPr>
        <w:t> </w:t>
      </w:r>
      <w:r w:rsidRPr="00845FDD">
        <w:rPr>
          <w:rFonts w:ascii="Nudista" w:hAnsi="Nudista"/>
        </w:rPr>
        <w:t>tla</w:t>
      </w:r>
      <w:r w:rsidRPr="00845FDD">
        <w:rPr>
          <w:rFonts w:ascii="Nudista" w:hAnsi="Nudista" w:cs="Proba Pro"/>
        </w:rPr>
        <w:t>č</w:t>
      </w:r>
      <w:r w:rsidRPr="00845FDD">
        <w:rPr>
          <w:rFonts w:ascii="Nudista" w:hAnsi="Nudista"/>
        </w:rPr>
        <w:t>enej forme, predlo</w:t>
      </w:r>
      <w:r w:rsidRPr="00845FDD">
        <w:rPr>
          <w:rFonts w:ascii="Nudista" w:hAnsi="Nudista" w:cs="Proba Pro"/>
        </w:rPr>
        <w:t>ží</w:t>
      </w:r>
      <w:r w:rsidRPr="00845FDD">
        <w:rPr>
          <w:rFonts w:ascii="Nudista" w:hAnsi="Nudista"/>
        </w:rPr>
        <w:t xml:space="preserve"> tento dokument v</w:t>
      </w:r>
      <w:r w:rsidRPr="00845FDD">
        <w:rPr>
          <w:rFonts w:ascii="Nudista" w:hAnsi="Nudista" w:cs="Calibri"/>
        </w:rPr>
        <w:t> </w:t>
      </w:r>
      <w:r w:rsidRPr="00845FDD">
        <w:rPr>
          <w:rFonts w:ascii="Nudista" w:hAnsi="Nudista"/>
        </w:rPr>
        <w:t>samostatnom uzavretom obale na adresu uveden</w:t>
      </w:r>
      <w:r w:rsidRPr="00845FDD">
        <w:rPr>
          <w:rFonts w:ascii="Nudista" w:hAnsi="Nudista" w:cs="Proba Pro"/>
        </w:rPr>
        <w:t>ú</w:t>
      </w:r>
      <w:r w:rsidRPr="00845FDD">
        <w:rPr>
          <w:rFonts w:ascii="Nudista" w:hAnsi="Nudista"/>
        </w:rPr>
        <w:t xml:space="preserve"> v</w:t>
      </w:r>
      <w:r w:rsidRPr="00845FDD">
        <w:rPr>
          <w:rFonts w:ascii="Nudista" w:hAnsi="Nudista" w:cs="Calibri"/>
        </w:rPr>
        <w:t> </w:t>
      </w:r>
      <w:r w:rsidRPr="00845FDD">
        <w:rPr>
          <w:rFonts w:ascii="Nudista" w:hAnsi="Nudista"/>
        </w:rPr>
        <w:t>bode 21.2.1. ni</w:t>
      </w:r>
      <w:r w:rsidRPr="00845FDD">
        <w:rPr>
          <w:rFonts w:ascii="Nudista" w:hAnsi="Nudista" w:cs="Proba Pro"/>
        </w:rPr>
        <w:t>žš</w:t>
      </w:r>
      <w:r w:rsidRPr="00845FDD">
        <w:rPr>
          <w:rFonts w:ascii="Nudista" w:hAnsi="Nudista"/>
        </w:rPr>
        <w:t>ie, pri</w:t>
      </w:r>
      <w:r w:rsidRPr="00845FDD">
        <w:rPr>
          <w:rFonts w:ascii="Nudista" w:hAnsi="Nudista" w:cs="Proba Pro"/>
        </w:rPr>
        <w:t>č</w:t>
      </w:r>
      <w:r w:rsidRPr="00845FDD">
        <w:rPr>
          <w:rFonts w:ascii="Nudista" w:hAnsi="Nudista"/>
        </w:rPr>
        <w:t xml:space="preserve">om obal musí obsahovať nasledovné údaje:  </w:t>
      </w:r>
    </w:p>
    <w:p w14:paraId="2C1000C4" w14:textId="77777777" w:rsidR="0094391B" w:rsidRPr="00845FDD" w:rsidRDefault="0094391B" w:rsidP="00845FDD">
      <w:pPr>
        <w:pStyle w:val="Nadpis4"/>
        <w:keepNext w:val="0"/>
        <w:keepLines w:val="0"/>
        <w:numPr>
          <w:ilvl w:val="2"/>
          <w:numId w:val="159"/>
        </w:numPr>
        <w:spacing w:after="120" w:line="240" w:lineRule="auto"/>
        <w:ind w:left="1276" w:hanging="709"/>
        <w:jc w:val="both"/>
        <w:rPr>
          <w:rFonts w:ascii="Nudista" w:hAnsi="Nudista" w:cs="Arial"/>
        </w:rPr>
      </w:pPr>
      <w:r w:rsidRPr="00845FDD">
        <w:rPr>
          <w:rFonts w:ascii="Nudista" w:hAnsi="Nudista" w:cs="Arial"/>
        </w:rPr>
        <w:t xml:space="preserve">adresu: Tatra Tender </w:t>
      </w:r>
      <w:proofErr w:type="spellStart"/>
      <w:r w:rsidRPr="00845FDD">
        <w:rPr>
          <w:rFonts w:ascii="Nudista" w:hAnsi="Nudista" w:cs="Arial"/>
        </w:rPr>
        <w:t>s.r.o</w:t>
      </w:r>
      <w:proofErr w:type="spellEnd"/>
      <w:r w:rsidRPr="00845FDD">
        <w:rPr>
          <w:rFonts w:ascii="Nudista" w:hAnsi="Nudista" w:cs="Arial"/>
        </w:rPr>
        <w:t>., Krčméryho 16, 811 04 Bratislava,</w:t>
      </w:r>
    </w:p>
    <w:p w14:paraId="04F62BDC" w14:textId="77777777" w:rsidR="00944156" w:rsidRPr="00845FDD" w:rsidRDefault="0094391B" w:rsidP="00845FDD">
      <w:pPr>
        <w:pStyle w:val="Nadpis4"/>
        <w:keepNext w:val="0"/>
        <w:keepLines w:val="0"/>
        <w:numPr>
          <w:ilvl w:val="2"/>
          <w:numId w:val="159"/>
        </w:numPr>
        <w:spacing w:after="120" w:line="240" w:lineRule="auto"/>
        <w:ind w:left="1276" w:hanging="709"/>
        <w:jc w:val="both"/>
        <w:rPr>
          <w:rFonts w:ascii="Nudista" w:hAnsi="Nudista" w:cs="Arial"/>
        </w:rPr>
      </w:pPr>
      <w:r w:rsidRPr="00845FDD">
        <w:rPr>
          <w:rFonts w:ascii="Nudista" w:hAnsi="Nudista" w:cs="Arial"/>
        </w:rPr>
        <w:t>adresu uchádzača (názov alebo obchodné meno a adresu sídla alebo miesta podnikania),</w:t>
      </w:r>
    </w:p>
    <w:p w14:paraId="216086BD" w14:textId="60696C68" w:rsidR="0094391B" w:rsidRPr="00845FDD" w:rsidRDefault="0094391B" w:rsidP="00845FDD">
      <w:pPr>
        <w:pStyle w:val="Nadpis4"/>
        <w:keepNext w:val="0"/>
        <w:keepLines w:val="0"/>
        <w:numPr>
          <w:ilvl w:val="2"/>
          <w:numId w:val="159"/>
        </w:numPr>
        <w:spacing w:after="0" w:line="240" w:lineRule="auto"/>
        <w:ind w:left="1276" w:hanging="709"/>
        <w:jc w:val="both"/>
        <w:rPr>
          <w:rFonts w:ascii="Nudista" w:hAnsi="Nudista" w:cs="Arial"/>
        </w:rPr>
      </w:pPr>
      <w:r w:rsidRPr="00845FDD">
        <w:rPr>
          <w:rFonts w:ascii="Nudista" w:hAnsi="Nudista" w:cs="Arial"/>
        </w:rPr>
        <w:t>označenie „</w:t>
      </w:r>
      <w:r w:rsidRPr="00845FDD">
        <w:rPr>
          <w:rFonts w:ascii="Nudista" w:hAnsi="Nudista" w:cs="Arial"/>
          <w:b/>
        </w:rPr>
        <w:t xml:space="preserve">Verejná súťaž – </w:t>
      </w:r>
      <w:r w:rsidR="00867F67" w:rsidRPr="00867F67">
        <w:rPr>
          <w:rStyle w:val="spelle"/>
          <w:rFonts w:ascii="Nudista" w:hAnsi="Nudista" w:cs="Arial"/>
          <w:b/>
          <w:bCs/>
        </w:rPr>
        <w:t>Marketingové a reklamné služby na propagáciu projektu Obnov dom</w:t>
      </w:r>
      <w:r w:rsidR="00867F67" w:rsidRPr="000B2F59" w:rsidDel="00867F67">
        <w:rPr>
          <w:rStyle w:val="spelle"/>
          <w:rFonts w:ascii="Nudista" w:hAnsi="Nudista" w:cs="Arial"/>
          <w:b/>
          <w:bCs/>
        </w:rPr>
        <w:t xml:space="preserve"> </w:t>
      </w:r>
      <w:r w:rsidRPr="00845FDD">
        <w:rPr>
          <w:rFonts w:ascii="Nudista" w:hAnsi="Nudista" w:cs="Arial"/>
          <w:b/>
        </w:rPr>
        <w:t>–</w:t>
      </w:r>
      <w:r w:rsidR="004E1678" w:rsidRPr="00845FDD">
        <w:rPr>
          <w:rFonts w:ascii="Nudista" w:hAnsi="Nudista" w:cs="Arial"/>
          <w:b/>
        </w:rPr>
        <w:t xml:space="preserve"> </w:t>
      </w:r>
      <w:r w:rsidR="000B2B37" w:rsidRPr="00845FDD">
        <w:rPr>
          <w:rFonts w:ascii="Nudista" w:hAnsi="Nudista" w:cs="Arial"/>
          <w:b/>
        </w:rPr>
        <w:t>doklad o</w:t>
      </w:r>
      <w:r w:rsidR="000B2B37" w:rsidRPr="00845FDD">
        <w:rPr>
          <w:rFonts w:ascii="Nudista" w:hAnsi="Nudista" w:cs="Calibri"/>
          <w:b/>
        </w:rPr>
        <w:t> </w:t>
      </w:r>
      <w:r w:rsidR="000B2B37" w:rsidRPr="00845FDD">
        <w:rPr>
          <w:rFonts w:ascii="Nudista" w:hAnsi="Nudista" w:cs="Arial"/>
          <w:b/>
        </w:rPr>
        <w:t>zložení zábezpeky</w:t>
      </w:r>
      <w:r w:rsidRPr="00845FDD">
        <w:rPr>
          <w:rFonts w:ascii="Nudista" w:hAnsi="Nudista" w:cs="Arial"/>
          <w:b/>
        </w:rPr>
        <w:t xml:space="preserve"> </w:t>
      </w:r>
      <w:r w:rsidR="000B2B37" w:rsidRPr="00845FDD">
        <w:rPr>
          <w:rFonts w:ascii="Nudista" w:hAnsi="Nudista" w:cs="Arial"/>
          <w:b/>
        </w:rPr>
        <w:t xml:space="preserve">- </w:t>
      </w:r>
      <w:r w:rsidRPr="00845FDD">
        <w:rPr>
          <w:rFonts w:ascii="Nudista" w:hAnsi="Nudista" w:cs="Arial"/>
          <w:b/>
        </w:rPr>
        <w:t>neotvárať</w:t>
      </w:r>
      <w:r w:rsidRPr="00845FDD">
        <w:rPr>
          <w:rFonts w:ascii="Nudista" w:hAnsi="Nudista" w:cs="Arial"/>
        </w:rPr>
        <w:t>“.</w:t>
      </w:r>
    </w:p>
    <w:p w14:paraId="0F1DBCAE" w14:textId="4F5E27CD" w:rsidR="0094391B" w:rsidRPr="00845FDD" w:rsidRDefault="00ED1488"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 </w:t>
      </w:r>
    </w:p>
    <w:p w14:paraId="02DC25A6" w14:textId="231BA6DD" w:rsidR="0094391B" w:rsidRPr="00845FDD" w:rsidRDefault="0094391B" w:rsidP="00845FDD">
      <w:pPr>
        <w:pStyle w:val="Nadpis3"/>
        <w:keepNext w:val="0"/>
        <w:keepLines w:val="0"/>
        <w:numPr>
          <w:ilvl w:val="1"/>
          <w:numId w:val="159"/>
        </w:numPr>
        <w:spacing w:after="0" w:line="240" w:lineRule="auto"/>
        <w:ind w:left="567" w:hanging="567"/>
        <w:jc w:val="both"/>
        <w:rPr>
          <w:rFonts w:ascii="Nudista" w:hAnsi="Nudista" w:cs="Arial"/>
        </w:rPr>
      </w:pPr>
      <w:r w:rsidRPr="00845FDD">
        <w:rPr>
          <w:rFonts w:ascii="Nudista" w:hAnsi="Nudista" w:cs="Arial"/>
        </w:rPr>
        <w:t xml:space="preserve">Lehota na predkladanie ponúk uplynie: </w:t>
      </w:r>
      <w:del w:id="96" w:author="Lucia Štrbová" w:date="2022-07-25T11:59:00Z">
        <w:r w:rsidR="003748DB" w:rsidDel="00057956">
          <w:rPr>
            <w:rFonts w:ascii="Nudista" w:hAnsi="Nudista" w:cs="Arial"/>
            <w:b/>
            <w:bCs/>
          </w:rPr>
          <w:delText>0</w:delText>
        </w:r>
        <w:r w:rsidR="002D77D6" w:rsidDel="00057956">
          <w:rPr>
            <w:rFonts w:ascii="Nudista" w:hAnsi="Nudista" w:cs="Arial"/>
            <w:b/>
            <w:bCs/>
          </w:rPr>
          <w:delText>9</w:delText>
        </w:r>
      </w:del>
      <w:ins w:id="97" w:author="Lucia Štrbová" w:date="2022-07-25T11:59:00Z">
        <w:r w:rsidR="00057956">
          <w:rPr>
            <w:rFonts w:ascii="Nudista" w:hAnsi="Nudista" w:cs="Arial"/>
            <w:b/>
            <w:bCs/>
          </w:rPr>
          <w:t>25</w:t>
        </w:r>
      </w:ins>
      <w:r w:rsidR="003748DB">
        <w:rPr>
          <w:rFonts w:ascii="Nudista" w:hAnsi="Nudista" w:cs="Arial"/>
          <w:b/>
          <w:bCs/>
        </w:rPr>
        <w:t>.08.</w:t>
      </w:r>
      <w:r w:rsidR="00C155B9" w:rsidRPr="00845FDD">
        <w:rPr>
          <w:rFonts w:ascii="Nudista" w:hAnsi="Nudista" w:cs="Arial"/>
          <w:b/>
          <w:bCs/>
        </w:rPr>
        <w:t>202</w:t>
      </w:r>
      <w:r w:rsidR="003C2928" w:rsidRPr="00845FDD">
        <w:rPr>
          <w:rFonts w:ascii="Nudista" w:hAnsi="Nudista" w:cs="Arial"/>
          <w:b/>
          <w:bCs/>
        </w:rPr>
        <w:t>2</w:t>
      </w:r>
      <w:r w:rsidRPr="00845FDD">
        <w:rPr>
          <w:rFonts w:ascii="Nudista" w:hAnsi="Nudista" w:cs="Arial"/>
          <w:b/>
          <w:bCs/>
        </w:rPr>
        <w:t xml:space="preserve"> o</w:t>
      </w:r>
      <w:r w:rsidRPr="00845FDD">
        <w:rPr>
          <w:rFonts w:ascii="Nudista" w:hAnsi="Nudista" w:cs="Calibri"/>
          <w:b/>
          <w:bCs/>
        </w:rPr>
        <w:t> </w:t>
      </w:r>
      <w:r w:rsidRPr="00845FDD">
        <w:rPr>
          <w:rFonts w:ascii="Nudista" w:hAnsi="Nudista" w:cs="Arial"/>
          <w:b/>
          <w:bCs/>
        </w:rPr>
        <w:t>10:00 hod</w:t>
      </w:r>
      <w:r w:rsidRPr="00845FDD">
        <w:rPr>
          <w:rFonts w:ascii="Nudista" w:hAnsi="Nudista" w:cs="Arial"/>
        </w:rPr>
        <w:t>. miestneho času.</w:t>
      </w:r>
    </w:p>
    <w:p w14:paraId="529CFAE4"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45C5C7A0" w14:textId="49D9BA25" w:rsidR="00A433B4" w:rsidRPr="00845FDD" w:rsidRDefault="002864F9" w:rsidP="00845FDD">
      <w:pPr>
        <w:pStyle w:val="SAP1"/>
        <w:widowControl/>
        <w:spacing w:before="0" w:after="0" w:line="240" w:lineRule="auto"/>
        <w:rPr>
          <w:rFonts w:ascii="Nudista" w:hAnsi="Nudista"/>
          <w:b w:val="0"/>
          <w:lang w:val="sk-SK"/>
        </w:rPr>
      </w:pPr>
      <w:bookmarkStart w:id="98" w:name="_Toc2161902"/>
      <w:bookmarkStart w:id="99" w:name="_Toc97647191"/>
      <w:bookmarkStart w:id="100" w:name="_pi1tg"/>
      <w:bookmarkEnd w:id="95"/>
      <w:r w:rsidRPr="00845FDD">
        <w:rPr>
          <w:rFonts w:ascii="Nudista" w:hAnsi="Nudista"/>
          <w:lang w:val="sk-SK"/>
        </w:rPr>
        <w:t>S</w:t>
      </w:r>
      <w:r w:rsidR="00A433B4" w:rsidRPr="00845FDD">
        <w:rPr>
          <w:rFonts w:ascii="Nudista" w:hAnsi="Nudista"/>
          <w:lang w:val="sk-SK"/>
        </w:rPr>
        <w:t>tiahnutie/vymazanie pôvodnej pon</w:t>
      </w:r>
      <w:bookmarkEnd w:id="98"/>
      <w:r w:rsidR="00A433B4" w:rsidRPr="00845FDD">
        <w:rPr>
          <w:rFonts w:ascii="Nudista" w:hAnsi="Nudista" w:cs="Proba Pro"/>
          <w:lang w:val="sk-SK"/>
        </w:rPr>
        <w:t>uky a</w:t>
      </w:r>
      <w:r w:rsidR="00A433B4" w:rsidRPr="00845FDD">
        <w:rPr>
          <w:rFonts w:ascii="Nudista" w:hAnsi="Nudista" w:cs="Calibri"/>
          <w:lang w:val="sk-SK"/>
        </w:rPr>
        <w:t> </w:t>
      </w:r>
      <w:r w:rsidR="00A433B4" w:rsidRPr="00845FDD">
        <w:rPr>
          <w:rFonts w:ascii="Nudista" w:hAnsi="Nudista" w:cs="Proba Pro"/>
          <w:lang w:val="sk-SK"/>
        </w:rPr>
        <w:t>predloženie novej ponuky</w:t>
      </w:r>
      <w:bookmarkEnd w:id="99"/>
    </w:p>
    <w:p w14:paraId="4FF39DB4"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4A57784F" w14:textId="7F7D3E88" w:rsidR="0094391B" w:rsidRPr="00845FDD" w:rsidRDefault="00A433B4" w:rsidP="00845FDD">
      <w:pPr>
        <w:pStyle w:val="Nadpis3"/>
        <w:keepNext w:val="0"/>
        <w:keepLines w:val="0"/>
        <w:numPr>
          <w:ilvl w:val="2"/>
          <w:numId w:val="12"/>
        </w:numPr>
        <w:spacing w:after="0" w:line="240" w:lineRule="auto"/>
        <w:ind w:left="567" w:hanging="567"/>
        <w:jc w:val="both"/>
        <w:rPr>
          <w:rFonts w:ascii="Nudista" w:hAnsi="Nudista"/>
        </w:rPr>
      </w:pPr>
      <w:bookmarkStart w:id="101" w:name="_nusc19"/>
      <w:bookmarkStart w:id="102" w:name="_Toc524701788"/>
      <w:bookmarkEnd w:id="100"/>
      <w:r w:rsidRPr="00845FDD">
        <w:rPr>
          <w:rFonts w:ascii="Nudista" w:hAnsi="Nudista"/>
        </w:rPr>
        <w:lastRenderedPageBreak/>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02D4EBF5" w14:textId="77777777" w:rsidR="00751896" w:rsidRPr="00845FDD" w:rsidRDefault="00751896" w:rsidP="00845FDD">
      <w:pPr>
        <w:spacing w:line="240" w:lineRule="auto"/>
        <w:rPr>
          <w:rFonts w:ascii="Nudista" w:hAnsi="Nudista"/>
        </w:rPr>
      </w:pPr>
    </w:p>
    <w:p w14:paraId="18AF5AF9" w14:textId="7603EC47" w:rsidR="0094391B" w:rsidRPr="00845FDD" w:rsidRDefault="0094391B" w:rsidP="00845FDD">
      <w:pPr>
        <w:pStyle w:val="SAP0"/>
        <w:widowControl/>
        <w:spacing w:before="0" w:after="0" w:line="240" w:lineRule="auto"/>
        <w:rPr>
          <w:rFonts w:ascii="Nudista" w:hAnsi="Nudista" w:cs="Arial"/>
        </w:rPr>
      </w:pPr>
      <w:bookmarkStart w:id="103" w:name="_Toc97647192"/>
      <w:r w:rsidRPr="00845FDD">
        <w:rPr>
          <w:rFonts w:ascii="Nudista" w:hAnsi="Nudista"/>
        </w:rPr>
        <w:t>ODDIEL V. Otváranie a</w:t>
      </w:r>
      <w:r w:rsidRPr="00845FDD">
        <w:rPr>
          <w:rFonts w:ascii="Nudista" w:hAnsi="Nudista" w:cs="Calibri"/>
        </w:rPr>
        <w:t> </w:t>
      </w:r>
      <w:r w:rsidRPr="00845FDD">
        <w:rPr>
          <w:rFonts w:ascii="Nudista" w:hAnsi="Nudista"/>
        </w:rPr>
        <w:t>vyhodnotenie ponúk</w:t>
      </w:r>
      <w:bookmarkEnd w:id="101"/>
      <w:bookmarkEnd w:id="102"/>
      <w:bookmarkEnd w:id="103"/>
    </w:p>
    <w:p w14:paraId="0F8C4C71" w14:textId="77777777" w:rsidR="005E423A" w:rsidRPr="00845FDD" w:rsidRDefault="005E423A" w:rsidP="00845FDD">
      <w:pPr>
        <w:pStyle w:val="SAP0"/>
        <w:widowControl/>
        <w:spacing w:before="0" w:after="0" w:line="240" w:lineRule="auto"/>
        <w:ind w:left="567"/>
        <w:rPr>
          <w:rFonts w:ascii="Nudista" w:hAnsi="Nudista" w:cs="Arial"/>
        </w:rPr>
      </w:pPr>
    </w:p>
    <w:p w14:paraId="1A41C7FE" w14:textId="50CA2540" w:rsidR="0094391B" w:rsidRPr="00845FDD" w:rsidRDefault="005E423A" w:rsidP="00845FDD">
      <w:pPr>
        <w:pStyle w:val="SAP1"/>
        <w:widowControl/>
        <w:spacing w:before="0" w:after="0" w:line="240" w:lineRule="auto"/>
        <w:ind w:left="567"/>
        <w:rPr>
          <w:rFonts w:ascii="Nudista" w:hAnsi="Nudista"/>
          <w:lang w:val="sk-SK"/>
        </w:rPr>
      </w:pPr>
      <w:bookmarkStart w:id="104" w:name="_Toc97647193"/>
      <w:r w:rsidRPr="00845FDD">
        <w:rPr>
          <w:rFonts w:ascii="Nudista" w:hAnsi="Nudista"/>
          <w:lang w:val="sk-SK"/>
        </w:rPr>
        <w:t>Otváranie ponúk</w:t>
      </w:r>
      <w:bookmarkEnd w:id="104"/>
    </w:p>
    <w:p w14:paraId="2F58882D" w14:textId="77777777" w:rsidR="0094391B" w:rsidRPr="00845FDD" w:rsidRDefault="0094391B" w:rsidP="00845FDD">
      <w:pPr>
        <w:pStyle w:val="SAP1"/>
        <w:widowControl/>
        <w:numPr>
          <w:ilvl w:val="0"/>
          <w:numId w:val="0"/>
        </w:numPr>
        <w:spacing w:before="0" w:after="0" w:line="240" w:lineRule="auto"/>
        <w:ind w:left="567"/>
        <w:rPr>
          <w:rFonts w:ascii="Nudista" w:hAnsi="Nudista" w:cs="Arial"/>
          <w:lang w:val="sk-SK"/>
        </w:rPr>
      </w:pPr>
      <w:bookmarkStart w:id="105" w:name="_m92"/>
    </w:p>
    <w:p w14:paraId="6281981D" w14:textId="5526ADEF"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bookmarkStart w:id="106" w:name="_Toc524701790"/>
      <w:bookmarkStart w:id="107" w:name="_haapch"/>
      <w:bookmarkEnd w:id="82"/>
      <w:bookmarkEnd w:id="105"/>
      <w:r w:rsidRPr="00845FDD">
        <w:rPr>
          <w:rFonts w:ascii="Nudista" w:hAnsi="Nudista" w:cs="Arial"/>
          <w:noProof/>
        </w:rPr>
        <w:t xml:space="preserve">Otváranie ponúk sa uskutoční dňa:  </w:t>
      </w:r>
      <w:del w:id="108" w:author="Lucia Štrbová" w:date="2022-07-25T11:59:00Z">
        <w:r w:rsidR="003748DB" w:rsidDel="00057956">
          <w:rPr>
            <w:rFonts w:ascii="Nudista" w:hAnsi="Nudista" w:cs="Arial"/>
            <w:b/>
            <w:bCs/>
            <w:noProof/>
          </w:rPr>
          <w:delText>0</w:delText>
        </w:r>
        <w:r w:rsidR="002D77D6" w:rsidDel="00057956">
          <w:rPr>
            <w:rFonts w:ascii="Nudista" w:hAnsi="Nudista" w:cs="Arial"/>
            <w:b/>
            <w:bCs/>
            <w:noProof/>
          </w:rPr>
          <w:delText>9</w:delText>
        </w:r>
      </w:del>
      <w:ins w:id="109" w:author="Lucia Štrbová" w:date="2022-07-25T11:59:00Z">
        <w:r w:rsidR="00057956">
          <w:rPr>
            <w:rFonts w:ascii="Nudista" w:hAnsi="Nudista" w:cs="Arial"/>
            <w:b/>
            <w:bCs/>
            <w:noProof/>
          </w:rPr>
          <w:t>25</w:t>
        </w:r>
      </w:ins>
      <w:r w:rsidR="003748DB">
        <w:rPr>
          <w:rFonts w:ascii="Nudista" w:hAnsi="Nudista" w:cs="Arial"/>
          <w:b/>
          <w:bCs/>
          <w:noProof/>
        </w:rPr>
        <w:t>.08.</w:t>
      </w:r>
      <w:r w:rsidRPr="00845FDD">
        <w:rPr>
          <w:rFonts w:ascii="Nudista" w:hAnsi="Nudista" w:cs="Arial"/>
          <w:b/>
          <w:bCs/>
          <w:noProof/>
        </w:rPr>
        <w:t>2022 o</w:t>
      </w:r>
      <w:bookmarkStart w:id="110" w:name="3mzq4wv"/>
      <w:bookmarkEnd w:id="110"/>
      <w:r w:rsidRPr="00845FDD">
        <w:rPr>
          <w:rFonts w:ascii="Nudista" w:hAnsi="Nudista" w:cs="Calibri"/>
          <w:b/>
          <w:bCs/>
          <w:noProof/>
        </w:rPr>
        <w:t> </w:t>
      </w:r>
      <w:r w:rsidRPr="00845FDD">
        <w:rPr>
          <w:rFonts w:ascii="Nudista" w:hAnsi="Nudista" w:cs="Arial"/>
          <w:b/>
          <w:bCs/>
          <w:noProof/>
        </w:rPr>
        <w:t>11:00 hod</w:t>
      </w:r>
      <w:r w:rsidRPr="00845FDD">
        <w:rPr>
          <w:rFonts w:ascii="Nudista" w:hAnsi="Nudista" w:cs="Arial"/>
          <w:noProof/>
        </w:rPr>
        <w:t>. miestneho času.</w:t>
      </w:r>
      <w:bookmarkStart w:id="111" w:name="2250f4o"/>
      <w:bookmarkStart w:id="112" w:name="_Hlk526926765"/>
      <w:bookmarkEnd w:id="111"/>
    </w:p>
    <w:p w14:paraId="20B57F22" w14:textId="77777777"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bookmarkStart w:id="113" w:name="_Ref510512659"/>
      <w:bookmarkEnd w:id="112"/>
      <w:r w:rsidRPr="00845FDD">
        <w:rPr>
          <w:rFonts w:ascii="Nudista" w:hAnsi="Nudista" w:cs="Arial"/>
          <w:noProof/>
        </w:rPr>
        <w:t xml:space="preserve">Otváranie ponúk sa uskutoční elektronicky. Miestom sprístupnenia ponúk je webová adresa </w:t>
      </w:r>
      <w:hyperlink r:id="rId20" w:history="1">
        <w:r w:rsidRPr="00845FDD">
          <w:rPr>
            <w:rFonts w:ascii="Nudista" w:hAnsi="Nudista" w:cs="Arial"/>
            <w:noProof/>
          </w:rPr>
          <w:t>https://josephine.proebiz.com/</w:t>
        </w:r>
      </w:hyperlink>
      <w:r w:rsidRPr="00845FDD">
        <w:rPr>
          <w:rFonts w:ascii="Nudista" w:hAnsi="Nudista" w:cs="Arial"/>
          <w:noProof/>
        </w:rPr>
        <w:t xml:space="preserve"> a totožná záložka ako pri predkladaní ponúk. </w:t>
      </w:r>
    </w:p>
    <w:bookmarkEnd w:id="113"/>
    <w:p w14:paraId="6DDAF2B9" w14:textId="77777777"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r w:rsidRPr="00845FDD">
        <w:rPr>
          <w:rFonts w:ascii="Nudista" w:hAnsi="Nudista" w:cs="Arial"/>
          <w:noProof/>
        </w:rPr>
        <w:t xml:space="preserve">Otváranie ponúk komisiou bude v zmysle § 52 ods. 2 ZVO verejné. </w:t>
      </w:r>
    </w:p>
    <w:p w14:paraId="1FD5FE2C" w14:textId="77777777" w:rsidR="00CD5C42" w:rsidRPr="00845FDD" w:rsidRDefault="00CD5C42" w:rsidP="00845FDD">
      <w:pPr>
        <w:pStyle w:val="Nadpis3"/>
        <w:keepNext w:val="0"/>
        <w:keepLines w:val="0"/>
        <w:numPr>
          <w:ilvl w:val="2"/>
          <w:numId w:val="12"/>
        </w:numPr>
        <w:spacing w:after="120" w:line="240" w:lineRule="auto"/>
        <w:ind w:left="567" w:hanging="567"/>
        <w:jc w:val="both"/>
        <w:rPr>
          <w:rFonts w:ascii="Nudista" w:hAnsi="Nudista" w:cs="Arial"/>
          <w:noProof/>
        </w:rPr>
      </w:pPr>
      <w:r w:rsidRPr="00845FDD">
        <w:rPr>
          <w:rFonts w:ascii="Nudista" w:hAnsi="Nudista" w:cs="Arial"/>
          <w:noProof/>
        </w:rPr>
        <w:t xml:space="preserve">On-line sprístupnenia ponúk sa môže zúčastniť iba uchádzač, ktorého ponuka bola predložená v lehote na predkladanie ponúk. Komisia zverejní počet predložených ponúk, návrhy na plnenie kritérií, ktoré sa dajú vyjadriť číslom; ostatné údaje uvedené v ponuke vrátane obchodného mena alebo názvu, sídla, miesta podnikania alebo adresy pobytu všetkých uchádzačov sa nezverejňujú.   </w:t>
      </w:r>
    </w:p>
    <w:p w14:paraId="738617CA" w14:textId="77777777"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r w:rsidRPr="00845FDD">
        <w:rPr>
          <w:rFonts w:ascii="Nudista" w:hAnsi="Nudista" w:cs="Arial"/>
          <w:noProof/>
        </w:rPr>
        <w:t>Verejný obstarávateľ najneskôr do piatich pracovných dní odo dňa otvárania ponúk pošle všetkým uchádzačom, ktorí predložili ponuky v lehote na predkladanie ponúk, zápisnicu z otvárania ponúk, ktorá obsahuje údaje zverejnené na otváraní ponúk podľa bodu 23.4 tejto časti súťažných podkladov.</w:t>
      </w:r>
    </w:p>
    <w:p w14:paraId="7A4B9006" w14:textId="77777777"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r w:rsidRPr="00845FDD">
        <w:rPr>
          <w:rFonts w:ascii="Nudista" w:hAnsi="Nudista" w:cs="Arial"/>
          <w:noProof/>
        </w:rPr>
        <w:t>Po otvorení ponúk komisia vykoná všetky úkony podľa ZVO a v súlade s ustanovením bodu 24 tejto časti súťažných podkladov</w:t>
      </w:r>
      <w:bookmarkStart w:id="114" w:name="otvaranie_miesto"/>
      <w:bookmarkEnd w:id="114"/>
      <w:r w:rsidRPr="00845FDD">
        <w:rPr>
          <w:rFonts w:ascii="Nudista" w:hAnsi="Nudista" w:cs="Arial"/>
          <w:noProof/>
        </w:rPr>
        <w:t xml:space="preserve">. </w:t>
      </w:r>
    </w:p>
    <w:p w14:paraId="351E2534" w14:textId="77777777" w:rsidR="002A36C6" w:rsidRPr="00845FDD" w:rsidRDefault="002A36C6" w:rsidP="00845FDD">
      <w:pPr>
        <w:pStyle w:val="SAP1"/>
        <w:widowControl/>
        <w:numPr>
          <w:ilvl w:val="0"/>
          <w:numId w:val="0"/>
        </w:numPr>
        <w:spacing w:before="0" w:after="0" w:line="240" w:lineRule="auto"/>
        <w:ind w:left="576"/>
        <w:rPr>
          <w:rFonts w:ascii="Nudista" w:hAnsi="Nudista"/>
          <w:lang w:val="sk-SK"/>
        </w:rPr>
      </w:pPr>
    </w:p>
    <w:p w14:paraId="476DB84C" w14:textId="30EAA73A" w:rsidR="0094391B" w:rsidRPr="00845FDD" w:rsidRDefault="0094391B" w:rsidP="00845FDD">
      <w:pPr>
        <w:pStyle w:val="SAP1"/>
        <w:widowControl/>
        <w:spacing w:before="0" w:after="0" w:line="240" w:lineRule="auto"/>
        <w:rPr>
          <w:rFonts w:ascii="Nudista" w:hAnsi="Nudista"/>
          <w:lang w:val="sk-SK"/>
        </w:rPr>
      </w:pPr>
      <w:bookmarkStart w:id="115" w:name="_Toc97647194"/>
      <w:r w:rsidRPr="00845FDD">
        <w:rPr>
          <w:rFonts w:ascii="Nudista" w:hAnsi="Nudista"/>
          <w:lang w:val="sk-SK"/>
        </w:rPr>
        <w:t>Vyhodnotenie splnenia podmienok účasti, vysvetľovanie a</w:t>
      </w:r>
      <w:r w:rsidRPr="00845FDD">
        <w:rPr>
          <w:rFonts w:ascii="Nudista" w:hAnsi="Nudista" w:cs="Calibri"/>
          <w:lang w:val="sk-SK"/>
        </w:rPr>
        <w:t> </w:t>
      </w:r>
      <w:r w:rsidRPr="00845FDD">
        <w:rPr>
          <w:rFonts w:ascii="Nudista" w:hAnsi="Nudista"/>
          <w:lang w:val="sk-SK"/>
        </w:rPr>
        <w:t>vyhodnocovanie ponúk</w:t>
      </w:r>
      <w:bookmarkEnd w:id="115"/>
      <w:r w:rsidRPr="00845FDD">
        <w:rPr>
          <w:rFonts w:ascii="Nudista" w:hAnsi="Nudista"/>
          <w:lang w:val="sk-SK"/>
        </w:rPr>
        <w:t xml:space="preserve"> </w:t>
      </w:r>
      <w:bookmarkEnd w:id="106"/>
    </w:p>
    <w:p w14:paraId="57440DA8"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23050A67" w14:textId="3B24862A"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b/>
          <w:bCs/>
        </w:rPr>
      </w:pPr>
      <w:bookmarkStart w:id="116" w:name="_Toc70"/>
      <w:bookmarkStart w:id="117" w:name="_Toc524701791"/>
      <w:bookmarkStart w:id="118" w:name="_y80a"/>
      <w:bookmarkEnd w:id="107"/>
      <w:r w:rsidRPr="00845FDD">
        <w:rPr>
          <w:rFonts w:ascii="Nudista" w:hAnsi="Nudista"/>
          <w:b/>
          <w:bCs/>
        </w:rPr>
        <w:t>Verejný obstarávateľ vyhodnotí splnenie podmienok účasti a</w:t>
      </w:r>
      <w:r w:rsidRPr="00845FDD">
        <w:rPr>
          <w:rFonts w:ascii="Nudista" w:hAnsi="Nudista" w:cs="Calibri"/>
          <w:b/>
          <w:bCs/>
        </w:rPr>
        <w:t> </w:t>
      </w:r>
      <w:r w:rsidRPr="00845FDD">
        <w:rPr>
          <w:rFonts w:ascii="Nudista" w:hAnsi="Nudista"/>
          <w:b/>
          <w:bCs/>
        </w:rPr>
        <w:t>vyhodnotenie ponúk z</w:t>
      </w:r>
      <w:r w:rsidRPr="00845FDD">
        <w:rPr>
          <w:rFonts w:ascii="Nudista" w:hAnsi="Nudista" w:cs="Calibri"/>
          <w:b/>
          <w:bCs/>
        </w:rPr>
        <w:t> </w:t>
      </w:r>
      <w:r w:rsidRPr="00845FDD">
        <w:rPr>
          <w:rFonts w:ascii="Nudista" w:hAnsi="Nudista"/>
          <w:b/>
          <w:bCs/>
        </w:rPr>
        <w:t xml:space="preserve">hľadiska </w:t>
      </w:r>
      <w:r w:rsidRPr="00845FDD">
        <w:rPr>
          <w:rFonts w:ascii="Nudista" w:hAnsi="Nudista" w:cs="Arial"/>
          <w:b/>
          <w:bCs/>
          <w:noProof/>
        </w:rPr>
        <w:t>splnenia</w:t>
      </w:r>
      <w:r w:rsidRPr="00845FDD">
        <w:rPr>
          <w:rFonts w:ascii="Nudista" w:hAnsi="Nudista"/>
          <w:b/>
          <w:bCs/>
        </w:rPr>
        <w:t xml:space="preserve"> požiadaviek na predmet zákazky po vyhodnotení ponúk na základe kritérií na vyhodnotenie ponúk v</w:t>
      </w:r>
      <w:r w:rsidRPr="00845FDD">
        <w:rPr>
          <w:rFonts w:ascii="Nudista" w:hAnsi="Nudista" w:cs="Calibri"/>
          <w:b/>
          <w:bCs/>
        </w:rPr>
        <w:t> </w:t>
      </w:r>
      <w:r w:rsidRPr="00845FDD">
        <w:rPr>
          <w:rFonts w:ascii="Nudista" w:hAnsi="Nudista"/>
          <w:b/>
          <w:bCs/>
        </w:rPr>
        <w:t xml:space="preserve">súlade s § 66 ods. 7 </w:t>
      </w:r>
      <w:r w:rsidR="00CD5C42" w:rsidRPr="00845FDD">
        <w:rPr>
          <w:rFonts w:ascii="Nudista" w:hAnsi="Nudista"/>
          <w:b/>
          <w:bCs/>
        </w:rPr>
        <w:t>písm. b)</w:t>
      </w:r>
      <w:r w:rsidRPr="00845FDD">
        <w:rPr>
          <w:rFonts w:ascii="Nudista" w:hAnsi="Nudista"/>
          <w:b/>
          <w:bCs/>
        </w:rPr>
        <w:t xml:space="preserve"> ZVO.</w:t>
      </w:r>
    </w:p>
    <w:p w14:paraId="136CD036"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Vyhodnocovanie ponúk je neverejné. </w:t>
      </w:r>
    </w:p>
    <w:p w14:paraId="507C6356"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Verejný obstarávateľ najprv vyhodnocuje ponuky na základe údajov uvedených v ich návrhu na plnenie kritérií podľa kritérií na hodnotenie ponúk uvedených v Oznámení a spôsobom určeným v Časti F. Kritériá na hodnotenie ponúk týchto súťažných podkladov, ktoré sú nediskriminačné a podporujú hospodársku súťaž. </w:t>
      </w:r>
    </w:p>
    <w:p w14:paraId="4EFBAB2A" w14:textId="64835D6E"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Ceny uvedené v ponukách uchádzačov sa budú vyhodnocovať spôsobom určeným v Časti F. Kritériá hodnotenia ponúk týchto súťažných podkladov v mene euro (EUR). Hodnotené budú ceny </w:t>
      </w:r>
      <w:r w:rsidR="00E609A7" w:rsidRPr="00845FDD">
        <w:rPr>
          <w:rFonts w:ascii="Nudista" w:hAnsi="Nudista"/>
        </w:rPr>
        <w:t>s</w:t>
      </w:r>
      <w:r w:rsidR="0036526C" w:rsidRPr="00845FDD">
        <w:rPr>
          <w:rFonts w:ascii="Nudista" w:hAnsi="Nudista"/>
        </w:rPr>
        <w:t xml:space="preserve"> </w:t>
      </w:r>
      <w:r w:rsidRPr="00845FDD">
        <w:rPr>
          <w:rFonts w:ascii="Nudista" w:hAnsi="Nudista"/>
        </w:rPr>
        <w:t>DPH.</w:t>
      </w:r>
    </w:p>
    <w:p w14:paraId="27E24AB1"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2F583960"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lastRenderedPageBreak/>
        <w:t xml:space="preserve"> V prípade matematických chýb bude umožnené uchádzačovi vysvetliť ponuku v súlade s ustanovením § 53 ods. 1 ZVO a Výkladovým stanoviskom Úradu pre verejné obstarávanie č. 1/2021 zo dňa 05.02.2021.</w:t>
      </w:r>
    </w:p>
    <w:p w14:paraId="669DDFE1"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51A2A9EE"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Z procesu vyhodnocovania bude vylúčená ponuka uchádzača, ak bude naplnená niektorá z podmienok uvedených v ustanovení § 53 ods. 5 ZVO.</w:t>
      </w:r>
    </w:p>
    <w:p w14:paraId="685DFE94"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Uchádzač bude písomne upovedomený o vylúčení jeho ponuky zo súťaže s uvedením dôvodu a lehoty, v ktorej môžu byť doručené námietky podľa § 170 ods. 3 písm. d) ZVO.</w:t>
      </w:r>
    </w:p>
    <w:p w14:paraId="78FC5BEA" w14:textId="74A40E83"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Komisia ďalej po vyhodnotení ponúk na základe kritérií na vyhodnotenie ponúk </w:t>
      </w:r>
      <w:r w:rsidR="004D3A3A" w:rsidRPr="00845FDD">
        <w:rPr>
          <w:rFonts w:ascii="Nudista" w:hAnsi="Nudista"/>
        </w:rPr>
        <w:t xml:space="preserve">vyhodnocuje </w:t>
      </w:r>
      <w:r w:rsidRPr="00845FDD">
        <w:rPr>
          <w:rFonts w:ascii="Nudista" w:hAnsi="Nudista"/>
        </w:rPr>
        <w:t xml:space="preserve">splnenie podmienok účasti a vyhodnotenie ponúk z hľadiska splnenia požiadaviek na predmet zákazky. </w:t>
      </w:r>
    </w:p>
    <w:p w14:paraId="045F0C48" w14:textId="0B16AE4B"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Keďže verejný obstarávateľ vyhodnocuje splnenie podmienok účasti a ponuky z hľadiska splnenia požiadaviek na predmet zákazky po vyhodnotení ponúk na základe kritéria na hodnotenie ponúk, v súlade s ustanovením § 55 ods. 1 ZVO vyhodnotí splnenie podmienok účasti a požiadaviek na predmet zákazky u uchádzača, ktorý sa umiestnil na prvom mieste v</w:t>
      </w:r>
      <w:r w:rsidR="00F7488F" w:rsidRPr="00845FDD">
        <w:rPr>
          <w:rFonts w:ascii="Nudista" w:hAnsi="Nudista"/>
        </w:rPr>
        <w:t> </w:t>
      </w:r>
      <w:r w:rsidRPr="00845FDD">
        <w:rPr>
          <w:rFonts w:ascii="Nudista" w:hAnsi="Nudista"/>
        </w:rPr>
        <w:t>poradí</w:t>
      </w:r>
      <w:r w:rsidR="00F7488F" w:rsidRPr="00845FDD">
        <w:rPr>
          <w:rFonts w:ascii="Nudista" w:hAnsi="Nudista"/>
        </w:rPr>
        <w:t>.</w:t>
      </w:r>
    </w:p>
    <w:p w14:paraId="4D66EBC4"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Verejný obstarávateľ posudzuje splnenie podmienok účasti v súlade s Časťou III.1) Oznámenia. Posúdenie splnenia podmienok účasti uchádzačov bude založené na posúdení splnenia podmienok týkajúcich sa podmienok účasti:</w:t>
      </w:r>
    </w:p>
    <w:p w14:paraId="006F8E3B" w14:textId="6606BB9F" w:rsidR="003C2928" w:rsidRPr="00845FDD" w:rsidRDefault="003C2928" w:rsidP="00845FDD">
      <w:pPr>
        <w:pStyle w:val="Nadpis3"/>
        <w:keepNext w:val="0"/>
        <w:keepLines w:val="0"/>
        <w:numPr>
          <w:ilvl w:val="3"/>
          <w:numId w:val="12"/>
        </w:numPr>
        <w:spacing w:before="120" w:line="240" w:lineRule="auto"/>
        <w:ind w:left="1276" w:hanging="709"/>
        <w:jc w:val="both"/>
        <w:rPr>
          <w:rFonts w:ascii="Nudista" w:hAnsi="Nudista"/>
        </w:rPr>
      </w:pPr>
      <w:r w:rsidRPr="00845FDD">
        <w:rPr>
          <w:rFonts w:ascii="Nudista" w:hAnsi="Nudista"/>
        </w:rPr>
        <w:t>osobného postavenia uchádzača podľa § 32 ZVO,</w:t>
      </w:r>
    </w:p>
    <w:p w14:paraId="2931C64E" w14:textId="0EA79B46" w:rsidR="0036526C" w:rsidRPr="00845FDD" w:rsidRDefault="0036526C" w:rsidP="00845FDD">
      <w:pPr>
        <w:pStyle w:val="Nadpis3"/>
        <w:keepNext w:val="0"/>
        <w:keepLines w:val="0"/>
        <w:numPr>
          <w:ilvl w:val="3"/>
          <w:numId w:val="12"/>
        </w:numPr>
        <w:spacing w:before="120" w:line="240" w:lineRule="auto"/>
        <w:ind w:left="1276" w:hanging="709"/>
        <w:jc w:val="both"/>
        <w:rPr>
          <w:rFonts w:ascii="Nudista" w:hAnsi="Nudista"/>
        </w:rPr>
      </w:pPr>
      <w:r w:rsidRPr="00845FDD">
        <w:rPr>
          <w:rFonts w:ascii="Nudista" w:hAnsi="Nudista"/>
        </w:rPr>
        <w:t>finančného a ekonomického postavenia uchádzača podľa § 33 ZVO,</w:t>
      </w:r>
    </w:p>
    <w:p w14:paraId="52B0209C" w14:textId="54C874B2" w:rsidR="003C2928" w:rsidRPr="00845FDD" w:rsidRDefault="003C2928" w:rsidP="00845FDD">
      <w:pPr>
        <w:pStyle w:val="Nadpis3"/>
        <w:keepNext w:val="0"/>
        <w:keepLines w:val="0"/>
        <w:numPr>
          <w:ilvl w:val="3"/>
          <w:numId w:val="12"/>
        </w:numPr>
        <w:spacing w:before="120" w:line="240" w:lineRule="auto"/>
        <w:ind w:left="1276" w:hanging="709"/>
        <w:jc w:val="both"/>
        <w:rPr>
          <w:rFonts w:ascii="Nudista" w:hAnsi="Nudista"/>
        </w:rPr>
      </w:pPr>
      <w:r w:rsidRPr="00845FDD">
        <w:rPr>
          <w:rFonts w:ascii="Nudista" w:hAnsi="Nudista"/>
        </w:rPr>
        <w:t>technickej alebo odbornej spôsobilosti uchádzača podľa § 34 až 36 ZVO.</w:t>
      </w:r>
    </w:p>
    <w:p w14:paraId="49DFDCD6"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Verejný obstarávateľ písomne požiada uchádzača o vysvetlenie alebo doplnenie predložených dokladov, ak z predložených dokladov nemožno posúdiť ich platnosť alebo splnenie podmienky účasti. Ak obstarávateľ neurčí dlhšiu lehotu, uchádzač alebo záujemca doručí vysvetlenie alebo doplnenie predložených dokladov do:</w:t>
      </w:r>
      <w:bookmarkStart w:id="119" w:name="_Ref510513932"/>
    </w:p>
    <w:p w14:paraId="2C27CCB8" w14:textId="77777777" w:rsidR="003C2928" w:rsidRPr="00845FDD" w:rsidRDefault="003C2928" w:rsidP="00845FDD">
      <w:pPr>
        <w:pStyle w:val="Nadpis3"/>
        <w:keepNext w:val="0"/>
        <w:keepLines w:val="0"/>
        <w:numPr>
          <w:ilvl w:val="3"/>
          <w:numId w:val="12"/>
        </w:numPr>
        <w:tabs>
          <w:tab w:val="left" w:pos="1701"/>
        </w:tabs>
        <w:spacing w:before="120" w:line="240" w:lineRule="auto"/>
        <w:ind w:left="1276" w:hanging="720"/>
        <w:jc w:val="both"/>
        <w:rPr>
          <w:rFonts w:ascii="Nudista" w:hAnsi="Nudista"/>
        </w:rPr>
      </w:pPr>
      <w:r w:rsidRPr="00845FDD">
        <w:rPr>
          <w:rFonts w:ascii="Nudista" w:hAnsi="Nudista"/>
        </w:rPr>
        <w:t>dvoch pracovných dní odo dňa odoslania žiadosti, ak sa komunikácia uskutočňuje prostredníctvom elektronických prostriedkov,</w:t>
      </w:r>
      <w:bookmarkEnd w:id="119"/>
    </w:p>
    <w:p w14:paraId="0DE5738E" w14:textId="77777777" w:rsidR="003C2928" w:rsidRPr="00845FDD" w:rsidRDefault="003C2928" w:rsidP="00845FDD">
      <w:pPr>
        <w:pStyle w:val="Nadpis3"/>
        <w:keepNext w:val="0"/>
        <w:keepLines w:val="0"/>
        <w:numPr>
          <w:ilvl w:val="3"/>
          <w:numId w:val="12"/>
        </w:numPr>
        <w:tabs>
          <w:tab w:val="left" w:pos="1701"/>
        </w:tabs>
        <w:spacing w:before="120" w:line="240" w:lineRule="auto"/>
        <w:ind w:left="1276" w:hanging="720"/>
        <w:jc w:val="both"/>
        <w:rPr>
          <w:rFonts w:ascii="Nudista" w:hAnsi="Nudista"/>
        </w:rPr>
      </w:pPr>
      <w:r w:rsidRPr="00845FDD">
        <w:rPr>
          <w:rFonts w:ascii="Nudista" w:hAnsi="Nudista"/>
        </w:rPr>
        <w:t>piatich pracovných dní odo dňa doručenia žiadosti, ak sa komunikácia uskutočňuje inak, ako podľa bodu 24.13.1 vyššie.</w:t>
      </w:r>
    </w:p>
    <w:p w14:paraId="368ED7B8"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Verejný obstarávateľ písomne požiada uchádzača, aby v 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7A344E9D" w14:textId="77777777" w:rsidR="001174D6" w:rsidRPr="00845FDD" w:rsidRDefault="001174D6"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cstheme="majorBidi"/>
        </w:rPr>
        <w:t>Verejný</w:t>
      </w:r>
      <w:r w:rsidRPr="00845FDD">
        <w:rPr>
          <w:rFonts w:ascii="Nudista" w:hAnsi="Nudista" w:cs="Arial"/>
          <w:szCs w:val="20"/>
        </w:rPr>
        <w:t xml:space="preserve"> obstarávateľ môže písomne požiadať uchádzača alebo záujemcu, aby v lehote nie kratšej ako päť pracovných dní odo dňa doručenia žiadosti nahradil inú osobu, prostredníctvom ktorej preukazuje finančné a ekonomické postavenie alebo technickú spôsobilosť alebo odbornú spôsobilosť, ak existujú dôvody na jej vylúčenie podľa § 40 ods.</w:t>
      </w:r>
      <w:r w:rsidRPr="00845FDD">
        <w:rPr>
          <w:rFonts w:ascii="Nudista" w:hAnsi="Nudista" w:cs="Arial"/>
          <w:spacing w:val="-2"/>
          <w:szCs w:val="20"/>
        </w:rPr>
        <w:t xml:space="preserve"> </w:t>
      </w:r>
      <w:r w:rsidRPr="00845FDD">
        <w:rPr>
          <w:rFonts w:ascii="Nudista" w:hAnsi="Nudista" w:cs="Arial"/>
          <w:szCs w:val="20"/>
        </w:rPr>
        <w:t>8 ZVO.</w:t>
      </w:r>
      <w:r w:rsidRPr="00845FDD">
        <w:rPr>
          <w:rFonts w:ascii="Nudista" w:hAnsi="Nudista"/>
        </w:rPr>
        <w:t xml:space="preserve"> </w:t>
      </w:r>
    </w:p>
    <w:p w14:paraId="43B8DAD7" w14:textId="77777777" w:rsidR="001174D6" w:rsidRPr="00845FDD" w:rsidRDefault="001174D6"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Verejný</w:t>
      </w:r>
      <w:r w:rsidRPr="00845FDD">
        <w:rPr>
          <w:rFonts w:ascii="Nudista" w:hAnsi="Nudista" w:cs="Arial"/>
          <w:szCs w:val="20"/>
        </w:rPr>
        <w:t xml:space="preserve"> obstarávateľ môže </w:t>
      </w:r>
      <w:r w:rsidRPr="00845FDD">
        <w:rPr>
          <w:rFonts w:ascii="Nudista" w:hAnsi="Nudista"/>
        </w:rPr>
        <w:t xml:space="preserve">písomne požiadať uchádzača alebo záujemcu, aby v lehote, ktorá nesmie byť kratšia ako päť pracovných dní odo dňa doručenia žiadosti, nahradil inú osobu, prostredníctvom ktorej preukazuje finančné a ekonomické postavenie alebo technickú spôsobilosť alebo odbornú spôsobilosť, ak má táto iná osoba sídlo v treťom štáte, s ktorým nemá </w:t>
      </w:r>
      <w:r w:rsidRPr="00845FDD">
        <w:rPr>
          <w:rFonts w:ascii="Nudista" w:hAnsi="Nudista"/>
        </w:rPr>
        <w:lastRenderedPageBreak/>
        <w:t>Slovenská republika alebo Európska únia uzavretú medzinárodnú zmluvu zaručujúcu rovnaký a účinný prístup k verejnému obstarávaniu v tomto treťom štáte pre hospodárske subjekty so sídlom v Slovenskej republike.</w:t>
      </w:r>
    </w:p>
    <w:p w14:paraId="6EFDEC87" w14:textId="77777777" w:rsidR="001174D6" w:rsidRPr="00845FDD" w:rsidRDefault="001174D6"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289E45D7"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Verejný obstarávateľ vyhodnotí splnenie podmienok účasti v súlade s ustanoveniami § 40 ZVO. </w:t>
      </w:r>
    </w:p>
    <w:p w14:paraId="48BA577B" w14:textId="77777777" w:rsidR="001174D6" w:rsidRPr="00845FDD" w:rsidRDefault="001174D6"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Verejný obstarávateľ vylúči kedykoľvek počas verejného obstarávania uchádzača, ak bude naplnená niektorá z podmienok uvedených v ustanovení § 40 ods. 6, 7 a 8 ZVO.</w:t>
      </w:r>
    </w:p>
    <w:p w14:paraId="60884F66"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Uchádzač bude písomne upovedomený o jeho vylúčení z verejnej súťaže z dôvodu nesplnenia podmienok účasti s uvedením dôvodu a lehoty, v ktorej môže byť doručená námietka podľa § 170 ods. 3 písm. d) ZVO.</w:t>
      </w:r>
    </w:p>
    <w:p w14:paraId="685AE5C7"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p>
    <w:p w14:paraId="022DE873"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Komisia akceptuje iba ponuky, ktoré spĺňajú požiadavky na predmet zákazky uvedené v Oznámení a v týchto súťažných podkladoch a zároveň neobsahujú žiadne obmedzenia alebo výhrady, ktoré sú v rozpore s týmito požiadavkami.  Ostatné ponuky uchádzačov budú z verejnej súťaže vylúčené v súlade s § 53 ods. 5 Zákona.</w:t>
      </w:r>
    </w:p>
    <w:p w14:paraId="363B3F7F" w14:textId="77777777" w:rsidR="003C2928" w:rsidRPr="00845FDD" w:rsidRDefault="003C2928" w:rsidP="00845FDD">
      <w:pPr>
        <w:pStyle w:val="Nadpis3"/>
        <w:keepNext w:val="0"/>
        <w:keepLines w:val="0"/>
        <w:numPr>
          <w:ilvl w:val="2"/>
          <w:numId w:val="12"/>
        </w:numPr>
        <w:spacing w:before="120" w:after="0" w:line="240" w:lineRule="auto"/>
        <w:ind w:left="567" w:hanging="567"/>
        <w:jc w:val="both"/>
        <w:rPr>
          <w:rFonts w:ascii="Nudista" w:hAnsi="Nudista"/>
        </w:rPr>
      </w:pPr>
      <w:r w:rsidRPr="00845FDD">
        <w:rPr>
          <w:rFonts w:ascii="Nudista" w:hAnsi="Nudista"/>
        </w:rPr>
        <w:t>Uchádzač bude písomne upovedomený o vylúčení jeho ponuky z verejnej súťaže s uvedením dôvodu a lehoty, v ktorej môžu byť doručené námietky podľa § 170 ods. 3 písm. d) ZVO.</w:t>
      </w:r>
    </w:p>
    <w:p w14:paraId="2A255BCE" w14:textId="77777777" w:rsidR="00594B71" w:rsidRPr="00845FDD" w:rsidRDefault="00594B71" w:rsidP="00845FDD">
      <w:pPr>
        <w:pStyle w:val="SAP1"/>
        <w:widowControl/>
        <w:numPr>
          <w:ilvl w:val="0"/>
          <w:numId w:val="0"/>
        </w:numPr>
        <w:spacing w:before="0" w:after="0" w:line="240" w:lineRule="auto"/>
        <w:ind w:left="576"/>
        <w:rPr>
          <w:rFonts w:ascii="Nudista" w:hAnsi="Nudista"/>
          <w:lang w:val="sk-SK"/>
        </w:rPr>
      </w:pPr>
    </w:p>
    <w:p w14:paraId="1EFBDC00" w14:textId="15BF0CB8" w:rsidR="0094391B" w:rsidRPr="00845FDD" w:rsidRDefault="0094391B" w:rsidP="00845FDD">
      <w:pPr>
        <w:pStyle w:val="SAP1"/>
        <w:widowControl/>
        <w:spacing w:before="0" w:after="0" w:line="240" w:lineRule="auto"/>
        <w:rPr>
          <w:rFonts w:ascii="Nudista" w:hAnsi="Nudista"/>
          <w:lang w:val="sk-SK"/>
        </w:rPr>
      </w:pPr>
      <w:bookmarkStart w:id="120" w:name="_Toc97647195"/>
      <w:r w:rsidRPr="00845FDD">
        <w:rPr>
          <w:rFonts w:ascii="Nudista" w:hAnsi="Nudista"/>
          <w:lang w:val="sk-SK"/>
        </w:rPr>
        <w:t>Dôvernosť procesu verejného obstarávania</w:t>
      </w:r>
      <w:bookmarkEnd w:id="116"/>
      <w:bookmarkEnd w:id="117"/>
      <w:bookmarkEnd w:id="120"/>
    </w:p>
    <w:p w14:paraId="3F33B475"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3D9EB8C8" w14:textId="77777777" w:rsidR="0094391B" w:rsidRPr="00845FDD" w:rsidRDefault="0094391B" w:rsidP="00845FDD">
      <w:pPr>
        <w:pStyle w:val="Nadpis3"/>
        <w:keepNext w:val="0"/>
        <w:keepLines w:val="0"/>
        <w:numPr>
          <w:ilvl w:val="1"/>
          <w:numId w:val="160"/>
        </w:numPr>
        <w:spacing w:after="0" w:line="240" w:lineRule="auto"/>
        <w:ind w:left="567" w:hanging="567"/>
        <w:jc w:val="both"/>
        <w:rPr>
          <w:rFonts w:ascii="Nudista" w:hAnsi="Nudista" w:cs="Arial"/>
        </w:rPr>
      </w:pPr>
      <w:r w:rsidRPr="00845FDD">
        <w:rPr>
          <w:rFonts w:ascii="Nudista" w:hAnsi="Nudista" w:cs="Arial"/>
        </w:rPr>
        <w:t>Informácie týkajúce sa preskúmania, vysvetľovania a vyhodnocovania ponúk sú počas prebiehajúceho procesu dôverné. Členovia komisie na vyhodnotenie ponúk a</w:t>
      </w:r>
      <w:r w:rsidRPr="00845FDD">
        <w:rPr>
          <w:rFonts w:ascii="Nudista" w:hAnsi="Nudista" w:cs="Calibri"/>
        </w:rPr>
        <w:t> </w:t>
      </w:r>
      <w:r w:rsidRPr="00845FDD">
        <w:rPr>
          <w:rFonts w:ascii="Nudista" w:hAnsi="Nudista" w:cs="Arial"/>
        </w:rPr>
        <w:t>zodpovedné osoby verejného obstarávateľa</w:t>
      </w:r>
      <w:r w:rsidRPr="00845FDD">
        <w:rPr>
          <w:rFonts w:ascii="Nudista" w:hAnsi="Nudista" w:cs="Calibri"/>
        </w:rPr>
        <w:t> </w:t>
      </w:r>
      <w:r w:rsidRPr="00845FDD">
        <w:rPr>
          <w:rFonts w:ascii="Nudista" w:hAnsi="Nudista" w:cs="Arial"/>
        </w:rPr>
        <w:t>nesmú/nebudú počas prebiehajúceho procesu vyhlásenej verejnej súťaže poskytovať alebo zverejňovať uvedené informácie o</w:t>
      </w:r>
      <w:r w:rsidRPr="00845FDD">
        <w:rPr>
          <w:rFonts w:ascii="Nudista" w:hAnsi="Nudista" w:cs="Calibri"/>
        </w:rPr>
        <w:t> </w:t>
      </w:r>
      <w:r w:rsidRPr="00845FDD">
        <w:rPr>
          <w:rFonts w:ascii="Nudista" w:hAnsi="Nudista" w:cs="Arial"/>
        </w:rPr>
        <w:t xml:space="preserve">obsahu ponúk ani uchádzačom, ani žiadnym iným tretím osobám. </w:t>
      </w:r>
    </w:p>
    <w:p w14:paraId="0D23A70D"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2BCC61C2" w14:textId="77777777" w:rsidR="0094391B" w:rsidRPr="00845FDD" w:rsidRDefault="0094391B" w:rsidP="00845FDD">
      <w:pPr>
        <w:pStyle w:val="Nadpis3"/>
        <w:keepNext w:val="0"/>
        <w:keepLines w:val="0"/>
        <w:numPr>
          <w:ilvl w:val="1"/>
          <w:numId w:val="160"/>
        </w:numPr>
        <w:spacing w:after="0" w:line="240" w:lineRule="auto"/>
        <w:ind w:left="567" w:hanging="567"/>
        <w:jc w:val="both"/>
        <w:rPr>
          <w:rFonts w:ascii="Nudista" w:hAnsi="Nudista" w:cs="Arial"/>
        </w:rPr>
      </w:pPr>
      <w:r w:rsidRPr="00845FDD">
        <w:rPr>
          <w:rFonts w:ascii="Nudista" w:hAnsi="Nudista" w:cs="Arial"/>
        </w:rPr>
        <w:t>Obchodné tajomstvo a informácie, ktoré uchádzač v</w:t>
      </w:r>
      <w:r w:rsidRPr="00845FDD">
        <w:rPr>
          <w:rFonts w:ascii="Nudista" w:hAnsi="Nudista" w:cs="Calibri"/>
        </w:rPr>
        <w:t> </w:t>
      </w:r>
      <w:r w:rsidRPr="00845FDD">
        <w:rPr>
          <w:rFonts w:ascii="Nudista" w:hAnsi="Nudista" w:cs="Arial"/>
        </w:rPr>
        <w:t>ponuke označí za dôverné,</w:t>
      </w:r>
      <w:r w:rsidRPr="00845FDD">
        <w:rPr>
          <w:rFonts w:ascii="Nudista" w:hAnsi="Nudista" w:cs="Calibri"/>
        </w:rPr>
        <w:t> </w:t>
      </w:r>
      <w:r w:rsidRPr="00845FDD">
        <w:rPr>
          <w:rFonts w:ascii="Nudista" w:hAnsi="Nudista" w:cs="Arial"/>
        </w:rPr>
        <w:t>nebudú zverejnené alebo inak použité bez predchádzajúceho súhlasu uchádzača, pokiaľ:</w:t>
      </w:r>
    </w:p>
    <w:p w14:paraId="5ACF269E" w14:textId="77777777" w:rsidR="0094391B" w:rsidRPr="00845FDD" w:rsidRDefault="0094391B" w:rsidP="00845FDD">
      <w:pPr>
        <w:pStyle w:val="Nadpis4"/>
        <w:keepNext w:val="0"/>
        <w:keepLines w:val="0"/>
        <w:numPr>
          <w:ilvl w:val="2"/>
          <w:numId w:val="160"/>
        </w:numPr>
        <w:spacing w:after="0" w:line="240" w:lineRule="auto"/>
        <w:ind w:left="1276" w:hanging="709"/>
        <w:jc w:val="both"/>
        <w:rPr>
          <w:rFonts w:ascii="Nudista" w:hAnsi="Nudista" w:cs="Arial"/>
        </w:rPr>
      </w:pPr>
      <w:bookmarkStart w:id="121" w:name="_Toc71"/>
      <w:r w:rsidRPr="00845FDD">
        <w:rPr>
          <w:rFonts w:ascii="Nudista" w:hAnsi="Nudista" w:cs="Arial"/>
        </w:rPr>
        <w:t>uvedené nebude v rozpore so ZVO a</w:t>
      </w:r>
      <w:r w:rsidRPr="00845FDD">
        <w:rPr>
          <w:rFonts w:ascii="Nudista" w:hAnsi="Nudista" w:cs="Calibri"/>
        </w:rPr>
        <w:t> </w:t>
      </w:r>
      <w:r w:rsidRPr="00845FDD">
        <w:rPr>
          <w:rFonts w:ascii="Nudista" w:hAnsi="Nudista" w:cs="Arial"/>
        </w:rPr>
        <w:t>in</w:t>
      </w:r>
      <w:r w:rsidRPr="00845FDD">
        <w:rPr>
          <w:rFonts w:ascii="Nudista" w:hAnsi="Nudista" w:cs="Proba Pro"/>
        </w:rPr>
        <w:t>ý</w:t>
      </w:r>
      <w:r w:rsidRPr="00845FDD">
        <w:rPr>
          <w:rFonts w:ascii="Nudista" w:hAnsi="Nudista" w:cs="Arial"/>
        </w:rPr>
        <w:t>mi v</w:t>
      </w:r>
      <w:r w:rsidRPr="00845FDD">
        <w:rPr>
          <w:rFonts w:ascii="Nudista" w:hAnsi="Nudista" w:cs="Proba Pro"/>
        </w:rPr>
        <w:t>š</w:t>
      </w:r>
      <w:r w:rsidRPr="00845FDD">
        <w:rPr>
          <w:rFonts w:ascii="Nudista" w:hAnsi="Nudista" w:cs="Arial"/>
        </w:rPr>
        <w:t>eobecne z</w:t>
      </w:r>
      <w:r w:rsidRPr="00845FDD">
        <w:rPr>
          <w:rFonts w:ascii="Nudista" w:hAnsi="Nudista" w:cs="Proba Pro"/>
        </w:rPr>
        <w:t>á</w:t>
      </w:r>
      <w:r w:rsidRPr="00845FDD">
        <w:rPr>
          <w:rFonts w:ascii="Nudista" w:hAnsi="Nudista" w:cs="Arial"/>
        </w:rPr>
        <w:t>v</w:t>
      </w:r>
      <w:r w:rsidRPr="00845FDD">
        <w:rPr>
          <w:rFonts w:ascii="Nudista" w:hAnsi="Nudista" w:cs="Proba Pro"/>
        </w:rPr>
        <w:t>ä</w:t>
      </w:r>
      <w:r w:rsidRPr="00845FDD">
        <w:rPr>
          <w:rFonts w:ascii="Nudista" w:hAnsi="Nudista" w:cs="Arial"/>
        </w:rPr>
        <w:t>zn</w:t>
      </w:r>
      <w:r w:rsidRPr="00845FDD">
        <w:rPr>
          <w:rFonts w:ascii="Nudista" w:hAnsi="Nudista" w:cs="Proba Pro"/>
        </w:rPr>
        <w:t>ý</w:t>
      </w:r>
      <w:r w:rsidRPr="00845FDD">
        <w:rPr>
          <w:rFonts w:ascii="Nudista" w:hAnsi="Nudista" w:cs="Arial"/>
        </w:rPr>
        <w:t>mi pr</w:t>
      </w:r>
      <w:r w:rsidRPr="00845FDD">
        <w:rPr>
          <w:rFonts w:ascii="Nudista" w:hAnsi="Nudista" w:cs="Proba Pro"/>
        </w:rPr>
        <w:t>á</w:t>
      </w:r>
      <w:r w:rsidRPr="00845FDD">
        <w:rPr>
          <w:rFonts w:ascii="Nudista" w:hAnsi="Nudista" w:cs="Arial"/>
        </w:rPr>
        <w:t>vnymi predpismi (napr. povinnos</w:t>
      </w:r>
      <w:r w:rsidRPr="00845FDD">
        <w:rPr>
          <w:rFonts w:ascii="Nudista" w:hAnsi="Nudista" w:cs="Proba Pro CE"/>
        </w:rPr>
        <w:t>ť</w:t>
      </w:r>
      <w:r w:rsidRPr="00845FDD">
        <w:rPr>
          <w:rFonts w:ascii="Nudista" w:hAnsi="Nudista" w:cs="Arial"/>
        </w:rPr>
        <w:t xml:space="preserve"> zverej</w:t>
      </w:r>
      <w:r w:rsidRPr="00845FDD">
        <w:rPr>
          <w:rFonts w:ascii="Nudista" w:hAnsi="Nudista" w:cs="Proba Pro CE"/>
        </w:rPr>
        <w:t>ň</w:t>
      </w:r>
      <w:r w:rsidRPr="00845FDD">
        <w:rPr>
          <w:rFonts w:ascii="Nudista" w:hAnsi="Nudista" w:cs="Arial"/>
        </w:rPr>
        <w:t>ova</w:t>
      </w:r>
      <w:r w:rsidRPr="00845FDD">
        <w:rPr>
          <w:rFonts w:ascii="Nudista" w:hAnsi="Nudista" w:cs="Proba Pro CE"/>
        </w:rPr>
        <w:t>ť</w:t>
      </w:r>
      <w:r w:rsidRPr="00845FDD">
        <w:rPr>
          <w:rFonts w:ascii="Nudista" w:hAnsi="Nudista" w:cs="Arial"/>
        </w:rPr>
        <w:t xml:space="preserve"> zmluvy pod</w:t>
      </w:r>
      <w:r w:rsidRPr="00845FDD">
        <w:rPr>
          <w:rFonts w:ascii="Nudista" w:hAnsi="Nudista" w:cs="Proba Pro CE"/>
        </w:rPr>
        <w:t>ľ</w:t>
      </w:r>
      <w:r w:rsidRPr="00845FDD">
        <w:rPr>
          <w:rFonts w:ascii="Nudista" w:hAnsi="Nudista" w:cs="Arial"/>
        </w:rPr>
        <w:t>a osobitn</w:t>
      </w:r>
      <w:r w:rsidRPr="00845FDD">
        <w:rPr>
          <w:rFonts w:ascii="Nudista" w:hAnsi="Nudista" w:cs="Proba Pro"/>
        </w:rPr>
        <w:t>é</w:t>
      </w:r>
      <w:r w:rsidRPr="00845FDD">
        <w:rPr>
          <w:rFonts w:ascii="Nudista" w:hAnsi="Nudista" w:cs="Arial"/>
        </w:rPr>
        <w:t>ho predpisu)</w:t>
      </w:r>
      <w:bookmarkEnd w:id="121"/>
      <w:r w:rsidRPr="00845FDD">
        <w:rPr>
          <w:rFonts w:ascii="Nudista" w:hAnsi="Nudista" w:cs="Arial"/>
        </w:rPr>
        <w:t xml:space="preserve"> a</w:t>
      </w:r>
    </w:p>
    <w:p w14:paraId="58095EC1" w14:textId="77777777" w:rsidR="0094391B" w:rsidRPr="00845FDD" w:rsidRDefault="0094391B" w:rsidP="00845FDD">
      <w:pPr>
        <w:pStyle w:val="Nadpis4"/>
        <w:keepNext w:val="0"/>
        <w:keepLines w:val="0"/>
        <w:numPr>
          <w:ilvl w:val="2"/>
          <w:numId w:val="160"/>
        </w:numPr>
        <w:spacing w:after="0" w:line="240" w:lineRule="auto"/>
        <w:ind w:left="1276" w:hanging="709"/>
        <w:jc w:val="both"/>
        <w:rPr>
          <w:rFonts w:ascii="Nudista" w:hAnsi="Nudista" w:cs="Arial"/>
        </w:rPr>
      </w:pPr>
      <w:bookmarkStart w:id="122" w:name="_Toc72"/>
      <w:r w:rsidRPr="00845FDD">
        <w:rPr>
          <w:rFonts w:ascii="Nudista" w:hAnsi="Nudista" w:cs="Arial"/>
        </w:rPr>
        <w:t>z</w:t>
      </w:r>
      <w:r w:rsidRPr="00845FDD">
        <w:rPr>
          <w:rFonts w:ascii="Nudista" w:hAnsi="Nudista" w:cs="Calibri"/>
        </w:rPr>
        <w:t> </w:t>
      </w:r>
      <w:r w:rsidRPr="00845FDD">
        <w:rPr>
          <w:rFonts w:ascii="Nudista" w:hAnsi="Nudista" w:cs="Arial"/>
        </w:rPr>
        <w:t>obsahu ponuky bude nepochybne jasn</w:t>
      </w:r>
      <w:r w:rsidRPr="00845FDD">
        <w:rPr>
          <w:rFonts w:ascii="Nudista" w:hAnsi="Nudista" w:cs="Proba Pro"/>
        </w:rPr>
        <w:t>é</w:t>
      </w:r>
      <w:r w:rsidRPr="00845FDD">
        <w:rPr>
          <w:rFonts w:ascii="Nudista" w:hAnsi="Nudista" w:cs="Arial"/>
        </w:rPr>
        <w:t>, ktor</w:t>
      </w:r>
      <w:r w:rsidRPr="00845FDD">
        <w:rPr>
          <w:rFonts w:ascii="Nudista" w:hAnsi="Nudista" w:cs="Proba Pro"/>
        </w:rPr>
        <w:t>é</w:t>
      </w:r>
      <w:r w:rsidRPr="00845FDD">
        <w:rPr>
          <w:rFonts w:ascii="Nudista" w:hAnsi="Nudista" w:cs="Arial"/>
        </w:rPr>
        <w:t xml:space="preserve"> inform</w:t>
      </w:r>
      <w:r w:rsidRPr="00845FDD">
        <w:rPr>
          <w:rFonts w:ascii="Nudista" w:hAnsi="Nudista" w:cs="Proba Pro"/>
        </w:rPr>
        <w:t>á</w:t>
      </w:r>
      <w:r w:rsidRPr="00845FDD">
        <w:rPr>
          <w:rFonts w:ascii="Nudista" w:hAnsi="Nudista" w:cs="Arial"/>
        </w:rPr>
        <w:t>cie pova</w:t>
      </w:r>
      <w:r w:rsidRPr="00845FDD">
        <w:rPr>
          <w:rFonts w:ascii="Nudista" w:hAnsi="Nudista" w:cs="Proba Pro"/>
        </w:rPr>
        <w:t>ž</w:t>
      </w:r>
      <w:r w:rsidRPr="00845FDD">
        <w:rPr>
          <w:rFonts w:ascii="Nudista" w:hAnsi="Nudista" w:cs="Arial"/>
        </w:rPr>
        <w:t>uje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 xml:space="preserve"> za d</w:t>
      </w:r>
      <w:r w:rsidRPr="00845FDD">
        <w:rPr>
          <w:rFonts w:ascii="Nudista" w:hAnsi="Nudista" w:cs="Proba Pro"/>
        </w:rPr>
        <w:t>ô</w:t>
      </w:r>
      <w:r w:rsidRPr="00845FDD">
        <w:rPr>
          <w:rFonts w:ascii="Nudista" w:hAnsi="Nudista" w:cs="Arial"/>
        </w:rPr>
        <w:t>vern</w:t>
      </w:r>
      <w:r w:rsidRPr="00845FDD">
        <w:rPr>
          <w:rFonts w:ascii="Nudista" w:hAnsi="Nudista" w:cs="Proba Pro"/>
        </w:rPr>
        <w:t>é</w:t>
      </w:r>
      <w:bookmarkStart w:id="123" w:name="_Toc73"/>
      <w:bookmarkEnd w:id="122"/>
      <w:r w:rsidRPr="00845FDD">
        <w:rPr>
          <w:rFonts w:ascii="Nudista" w:hAnsi="Nudista" w:cs="Arial"/>
        </w:rPr>
        <w:t xml:space="preserve">. </w:t>
      </w:r>
      <w:bookmarkEnd w:id="123"/>
    </w:p>
    <w:p w14:paraId="7A84E668" w14:textId="77777777" w:rsidR="0094391B" w:rsidRPr="00845FDD" w:rsidRDefault="0094391B" w:rsidP="00845FDD">
      <w:pPr>
        <w:spacing w:after="0" w:line="240" w:lineRule="auto"/>
        <w:ind w:left="567"/>
        <w:jc w:val="both"/>
        <w:rPr>
          <w:rStyle w:val="spelle"/>
          <w:rFonts w:ascii="Nudista" w:hAnsi="Nudista" w:cs="Arial"/>
          <w:iCs/>
          <w:sz w:val="20"/>
          <w:szCs w:val="20"/>
        </w:rPr>
      </w:pPr>
    </w:p>
    <w:p w14:paraId="57880AE2" w14:textId="35901807" w:rsidR="0094391B" w:rsidRPr="00845FDD" w:rsidRDefault="0094391B" w:rsidP="00845FDD">
      <w:pPr>
        <w:spacing w:after="0" w:line="240" w:lineRule="auto"/>
        <w:ind w:left="567"/>
        <w:jc w:val="both"/>
        <w:rPr>
          <w:rStyle w:val="spelle"/>
          <w:rFonts w:ascii="Nudista" w:hAnsi="Nudista" w:cs="Arial"/>
          <w:sz w:val="20"/>
          <w:szCs w:val="20"/>
        </w:rPr>
      </w:pPr>
      <w:r w:rsidRPr="00845FDD">
        <w:rPr>
          <w:rStyle w:val="spelle"/>
          <w:rFonts w:ascii="Nudista" w:hAnsi="Nudista" w:cs="Arial"/>
          <w:sz w:val="20"/>
          <w:szCs w:val="20"/>
        </w:rPr>
        <w:t>V</w:t>
      </w:r>
      <w:r w:rsidRPr="00845FDD">
        <w:rPr>
          <w:rStyle w:val="spelle"/>
          <w:rFonts w:ascii="Nudista" w:hAnsi="Nudista" w:cs="Calibri"/>
          <w:sz w:val="20"/>
          <w:szCs w:val="20"/>
        </w:rPr>
        <w:t> </w:t>
      </w:r>
      <w:r w:rsidRPr="00845FDD">
        <w:rPr>
          <w:rStyle w:val="spelle"/>
          <w:rFonts w:ascii="Nudista" w:hAnsi="Nudista" w:cs="Arial"/>
          <w:sz w:val="20"/>
          <w:szCs w:val="20"/>
        </w:rPr>
        <w:t>opačnom prípade verejný obstarávateľ zverejní v</w:t>
      </w:r>
      <w:r w:rsidRPr="00845FDD">
        <w:rPr>
          <w:rStyle w:val="spelle"/>
          <w:rFonts w:ascii="Nudista" w:hAnsi="Nudista" w:cs="Calibri"/>
          <w:sz w:val="20"/>
          <w:szCs w:val="20"/>
        </w:rPr>
        <w:t> </w:t>
      </w:r>
      <w:r w:rsidRPr="00845FDD">
        <w:rPr>
          <w:rStyle w:val="spelle"/>
          <w:rFonts w:ascii="Nudista" w:hAnsi="Nudista" w:cs="Arial"/>
          <w:sz w:val="20"/>
          <w:szCs w:val="20"/>
        </w:rPr>
        <w:t>profile verejného obstarávateľa na webovej stránke Úradu pre verejné obstarávanie (ďalej len „</w:t>
      </w:r>
      <w:r w:rsidRPr="00845FDD">
        <w:rPr>
          <w:rStyle w:val="spelle"/>
          <w:rFonts w:ascii="Nudista" w:hAnsi="Nudista" w:cs="Arial"/>
          <w:b/>
          <w:bCs/>
          <w:sz w:val="20"/>
          <w:szCs w:val="20"/>
        </w:rPr>
        <w:t>profil</w:t>
      </w:r>
      <w:r w:rsidRPr="00845FDD">
        <w:rPr>
          <w:rStyle w:val="spelle"/>
          <w:rFonts w:ascii="Nudista" w:hAnsi="Nudista" w:cs="Arial"/>
          <w:sz w:val="20"/>
        </w:rPr>
        <w:t xml:space="preserve">“) </w:t>
      </w:r>
      <w:r w:rsidRPr="00845FDD">
        <w:rPr>
          <w:rStyle w:val="spelle"/>
          <w:rFonts w:ascii="Nudista" w:hAnsi="Nudista" w:cs="Arial"/>
          <w:sz w:val="20"/>
          <w:szCs w:val="20"/>
        </w:rPr>
        <w:t>kompletnú ponuku</w:t>
      </w:r>
      <w:r w:rsidR="00BF74CB" w:rsidRPr="00845FDD">
        <w:rPr>
          <w:rStyle w:val="spelle"/>
          <w:rFonts w:ascii="Nudista" w:hAnsi="Nudista" w:cs="Arial"/>
          <w:sz w:val="20"/>
          <w:szCs w:val="20"/>
        </w:rPr>
        <w:t>, za predpokladu, že uchádzač bude vyhodnotený ako úspešný</w:t>
      </w:r>
      <w:r w:rsidRPr="00845FDD">
        <w:rPr>
          <w:rStyle w:val="spelle"/>
          <w:rFonts w:ascii="Nudista" w:hAnsi="Nudista" w:cs="Arial"/>
          <w:sz w:val="20"/>
          <w:szCs w:val="20"/>
        </w:rPr>
        <w:t>, pričom verejný obstarávateľ a osoba (uvedená v</w:t>
      </w:r>
      <w:r w:rsidRPr="00845FDD">
        <w:rPr>
          <w:rStyle w:val="spelle"/>
          <w:rFonts w:ascii="Nudista" w:hAnsi="Nudista" w:cs="Calibri"/>
          <w:sz w:val="20"/>
          <w:szCs w:val="20"/>
        </w:rPr>
        <w:t> </w:t>
      </w:r>
      <w:r w:rsidRPr="00845FDD">
        <w:rPr>
          <w:rStyle w:val="spelle"/>
          <w:rFonts w:ascii="Nudista" w:hAnsi="Nudista" w:cs="Arial"/>
          <w:sz w:val="20"/>
          <w:szCs w:val="20"/>
        </w:rPr>
        <w:t>bode 1 Časti A. Pokyny pre uchádzačov) vykonávajúca pre verejného obstarávateľa niektoré činnosti spojené s realizáciou postupu zadávania tejto zákazky, budú vždy zbavení a</w:t>
      </w:r>
      <w:r w:rsidRPr="00845FDD">
        <w:rPr>
          <w:rStyle w:val="spelle"/>
          <w:rFonts w:ascii="Nudista" w:hAnsi="Nudista" w:cs="Calibri"/>
          <w:sz w:val="20"/>
          <w:szCs w:val="20"/>
        </w:rPr>
        <w:t> </w:t>
      </w:r>
      <w:r w:rsidRPr="00845FDD">
        <w:rPr>
          <w:rStyle w:val="spelle"/>
          <w:rFonts w:ascii="Nudista" w:hAnsi="Nudista" w:cs="Arial"/>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845FDD" w:rsidRDefault="0094391B" w:rsidP="00845FDD">
      <w:pPr>
        <w:spacing w:after="0" w:line="240" w:lineRule="auto"/>
        <w:ind w:left="567"/>
        <w:jc w:val="both"/>
        <w:rPr>
          <w:rStyle w:val="spelle"/>
          <w:rFonts w:ascii="Nudista" w:hAnsi="Nudista" w:cs="Arial"/>
          <w:sz w:val="20"/>
          <w:szCs w:val="20"/>
        </w:rPr>
      </w:pPr>
    </w:p>
    <w:p w14:paraId="0929485D" w14:textId="77777777" w:rsidR="0094391B" w:rsidRPr="00845FDD" w:rsidRDefault="0094391B" w:rsidP="00845FDD">
      <w:pPr>
        <w:pStyle w:val="Nadpis3"/>
        <w:keepNext w:val="0"/>
        <w:keepLines w:val="0"/>
        <w:numPr>
          <w:ilvl w:val="1"/>
          <w:numId w:val="160"/>
        </w:numPr>
        <w:spacing w:after="0" w:line="240" w:lineRule="auto"/>
        <w:ind w:left="567" w:hanging="567"/>
        <w:jc w:val="both"/>
        <w:rPr>
          <w:rStyle w:val="spelle"/>
          <w:rFonts w:ascii="Nudista" w:eastAsia="Calibri" w:hAnsi="Nudista" w:cs="Arial"/>
          <w:sz w:val="22"/>
          <w:szCs w:val="20"/>
        </w:rPr>
      </w:pPr>
      <w:r w:rsidRPr="00845FDD">
        <w:rPr>
          <w:rStyle w:val="spelle"/>
          <w:rFonts w:ascii="Nudista" w:hAnsi="Nudista" w:cs="Arial"/>
          <w:szCs w:val="20"/>
        </w:rPr>
        <w:t>Za dôverné informácie môže uchádzač v</w:t>
      </w:r>
      <w:r w:rsidRPr="00845FDD">
        <w:rPr>
          <w:rStyle w:val="spelle"/>
          <w:rFonts w:ascii="Nudista" w:hAnsi="Nudista" w:cs="Calibri"/>
          <w:szCs w:val="20"/>
        </w:rPr>
        <w:t> </w:t>
      </w:r>
      <w:r w:rsidRPr="00845FDD">
        <w:rPr>
          <w:rStyle w:val="spelle"/>
          <w:rFonts w:ascii="Nudista" w:hAnsi="Nudista" w:cs="Arial"/>
          <w:szCs w:val="20"/>
        </w:rPr>
        <w:t xml:space="preserve">súlade s § 22 ZVO označiť výhradne obchodné tajomstvo, technické </w:t>
      </w:r>
      <w:r w:rsidRPr="00845FDD">
        <w:rPr>
          <w:rFonts w:ascii="Nudista" w:hAnsi="Nudista"/>
        </w:rPr>
        <w:t>riešenia</w:t>
      </w:r>
      <w:r w:rsidRPr="00845FDD">
        <w:rPr>
          <w:rStyle w:val="spelle"/>
          <w:rFonts w:ascii="Nudista" w:hAnsi="Nudista" w:cs="Arial"/>
          <w:szCs w:val="20"/>
        </w:rPr>
        <w:t xml:space="preserve"> a predlohy, návody, výkresy, projektové dokumentácie, modely, spôsob výpočtu jednotkových cien a ak sa neuvádzajú jednotkové ceny, ale len cena, tak aj spôsob výpočtu ceny a vzory.</w:t>
      </w:r>
    </w:p>
    <w:p w14:paraId="569DD45C" w14:textId="77777777" w:rsidR="00BD74E3" w:rsidRPr="00845FDD" w:rsidRDefault="00BD74E3" w:rsidP="00845FDD">
      <w:pPr>
        <w:pStyle w:val="Nadpis3"/>
        <w:keepNext w:val="0"/>
        <w:keepLines w:val="0"/>
        <w:numPr>
          <w:ilvl w:val="0"/>
          <w:numId w:val="0"/>
        </w:numPr>
        <w:spacing w:after="0" w:line="240" w:lineRule="auto"/>
        <w:ind w:left="567"/>
        <w:jc w:val="both"/>
        <w:rPr>
          <w:rFonts w:ascii="Nudista" w:hAnsi="Nudista" w:cs="Arial"/>
        </w:rPr>
      </w:pPr>
    </w:p>
    <w:p w14:paraId="0FC9DB99" w14:textId="026F7420" w:rsidR="0094391B" w:rsidRPr="00845FDD" w:rsidRDefault="0094391B" w:rsidP="00845FDD">
      <w:pPr>
        <w:pStyle w:val="Nadpis3"/>
        <w:keepNext w:val="0"/>
        <w:keepLines w:val="0"/>
        <w:numPr>
          <w:ilvl w:val="1"/>
          <w:numId w:val="160"/>
        </w:numPr>
        <w:spacing w:after="0" w:line="240" w:lineRule="auto"/>
        <w:ind w:left="567" w:hanging="567"/>
        <w:jc w:val="both"/>
        <w:rPr>
          <w:rFonts w:ascii="Nudista" w:hAnsi="Nudista" w:cs="Arial"/>
        </w:rPr>
      </w:pPr>
      <w:r w:rsidRPr="00845FDD">
        <w:rPr>
          <w:rFonts w:ascii="Nudista" w:hAnsi="Nudista" w:cs="Arial"/>
        </w:rPr>
        <w:t>Po podpise zmluvy verejný obstarávateľ zverejní v profile v</w:t>
      </w:r>
      <w:r w:rsidRPr="00845FDD">
        <w:rPr>
          <w:rStyle w:val="spelle"/>
          <w:rFonts w:ascii="Nudista" w:hAnsi="Nudista" w:cs="Calibri"/>
        </w:rPr>
        <w:t> </w:t>
      </w:r>
      <w:r w:rsidRPr="00845FDD">
        <w:rPr>
          <w:rFonts w:ascii="Nudista" w:hAnsi="Nudista" w:cs="Arial"/>
        </w:rPr>
        <w:t xml:space="preserve">súlade s § 64 ZVO zápisnicu z vyhodnotenia splnenia podmienok účasti, </w:t>
      </w:r>
      <w:r w:rsidR="00BF74CB" w:rsidRPr="00845FDD">
        <w:rPr>
          <w:rFonts w:ascii="Nudista" w:hAnsi="Nudista" w:cs="Arial"/>
        </w:rPr>
        <w:t>ponuku úspešného uchádzača</w:t>
      </w:r>
      <w:r w:rsidRPr="00845FDD">
        <w:rPr>
          <w:rFonts w:ascii="Nudista" w:hAnsi="Nudista" w:cs="Arial"/>
        </w:rPr>
        <w:t>, zápisnicu z otvárania ponúk, zápisnicu z vyhodnotenia ponúk, správu podľa § 24 ZVO, zmluvu a každú jej zmenu. Po skončení alebo zániku zmluvy verejný obstarávateľ zverejní v profile sumu skutočne uhradeného plnenia zo zmluvy a informácie a dokumenty, o ktorých to ustanovuje ZVO.</w:t>
      </w:r>
      <w:bookmarkEnd w:id="118"/>
    </w:p>
    <w:p w14:paraId="64F489E8" w14:textId="77777777" w:rsidR="0094391B" w:rsidRPr="00845FDD" w:rsidRDefault="0094391B" w:rsidP="00845FDD">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rPr>
      </w:pPr>
      <w:bookmarkStart w:id="124" w:name="_fk6b3p"/>
      <w:bookmarkStart w:id="125" w:name="_Toc93"/>
      <w:bookmarkStart w:id="126" w:name="_Toc524701796"/>
    </w:p>
    <w:p w14:paraId="145B7B2D" w14:textId="4DDF669A" w:rsidR="0094391B" w:rsidRPr="00845FDD" w:rsidRDefault="0094391B" w:rsidP="00845FDD">
      <w:pPr>
        <w:pStyle w:val="SAP0"/>
        <w:widowControl/>
        <w:spacing w:before="0" w:after="0" w:line="240" w:lineRule="auto"/>
        <w:rPr>
          <w:rFonts w:ascii="Nudista" w:hAnsi="Nudista"/>
        </w:rPr>
      </w:pPr>
      <w:bookmarkStart w:id="127" w:name="_Toc97647196"/>
      <w:r w:rsidRPr="00845FDD">
        <w:rPr>
          <w:rFonts w:ascii="Nudista" w:hAnsi="Nudista"/>
        </w:rPr>
        <w:t>ODDIEL VI. Prijatie ponuky a</w:t>
      </w:r>
      <w:r w:rsidRPr="00845FDD">
        <w:rPr>
          <w:rFonts w:ascii="Nudista" w:hAnsi="Nudista" w:cs="Calibri"/>
        </w:rPr>
        <w:t> </w:t>
      </w:r>
      <w:r w:rsidRPr="00845FDD">
        <w:rPr>
          <w:rFonts w:ascii="Nudista" w:hAnsi="Nudista"/>
        </w:rPr>
        <w:t>uzavretie zmluvy</w:t>
      </w:r>
      <w:bookmarkEnd w:id="124"/>
      <w:bookmarkEnd w:id="125"/>
      <w:bookmarkEnd w:id="126"/>
      <w:bookmarkEnd w:id="127"/>
    </w:p>
    <w:p w14:paraId="417C328F" w14:textId="77777777" w:rsidR="000B2F59" w:rsidRDefault="000B2F59" w:rsidP="000B2F59">
      <w:pPr>
        <w:pStyle w:val="SAP1"/>
        <w:widowControl/>
        <w:numPr>
          <w:ilvl w:val="0"/>
          <w:numId w:val="0"/>
        </w:numPr>
        <w:spacing w:before="0" w:after="0" w:line="240" w:lineRule="auto"/>
        <w:ind w:left="576"/>
        <w:rPr>
          <w:rFonts w:ascii="Nudista" w:hAnsi="Nudista"/>
          <w:lang w:val="sk-SK"/>
        </w:rPr>
      </w:pPr>
      <w:bookmarkStart w:id="128" w:name="_Toc94"/>
      <w:bookmarkStart w:id="129" w:name="_Toc524701797"/>
      <w:bookmarkStart w:id="130" w:name="_Toc97647197"/>
      <w:bookmarkStart w:id="131" w:name="_upglbi"/>
    </w:p>
    <w:p w14:paraId="1F2F0A1E" w14:textId="3C6673FB" w:rsidR="0094391B" w:rsidRPr="00845FDD" w:rsidRDefault="0094391B" w:rsidP="00845FDD">
      <w:pPr>
        <w:pStyle w:val="SAP1"/>
        <w:widowControl/>
        <w:spacing w:before="0" w:after="0" w:line="240" w:lineRule="auto"/>
        <w:rPr>
          <w:rFonts w:ascii="Nudista" w:hAnsi="Nudista"/>
          <w:lang w:val="sk-SK"/>
        </w:rPr>
      </w:pPr>
      <w:r w:rsidRPr="00845FDD">
        <w:rPr>
          <w:rFonts w:ascii="Nudista" w:hAnsi="Nudista"/>
          <w:lang w:val="sk-SK"/>
        </w:rPr>
        <w:t xml:space="preserve">Vyhodnotenie splnenia podmienok účasti </w:t>
      </w:r>
      <w:r w:rsidR="00BF74CB" w:rsidRPr="00845FDD">
        <w:rPr>
          <w:rFonts w:ascii="Nudista" w:hAnsi="Nudista"/>
          <w:lang w:val="sk-SK"/>
        </w:rPr>
        <w:t xml:space="preserve">a požiadaviek na predmet zákazky </w:t>
      </w:r>
      <w:r w:rsidRPr="00845FDD">
        <w:rPr>
          <w:rFonts w:ascii="Nudista" w:hAnsi="Nudista"/>
          <w:lang w:val="sk-SK"/>
        </w:rPr>
        <w:t>uchádzača</w:t>
      </w:r>
      <w:r w:rsidR="00BF74CB" w:rsidRPr="00845FDD">
        <w:rPr>
          <w:rFonts w:ascii="Nudista" w:hAnsi="Nudista"/>
          <w:lang w:val="sk-SK"/>
        </w:rPr>
        <w:t>, ktorý sa umiestnil na prvom mieste</w:t>
      </w:r>
      <w:r w:rsidRPr="00845FDD">
        <w:rPr>
          <w:rFonts w:ascii="Nudista" w:hAnsi="Nudista"/>
          <w:lang w:val="sk-SK"/>
        </w:rPr>
        <w:t xml:space="preserve"> a informácia o</w:t>
      </w:r>
      <w:r w:rsidRPr="00845FDD">
        <w:rPr>
          <w:rFonts w:ascii="Nudista" w:hAnsi="Nudista" w:cs="Calibri"/>
          <w:lang w:val="sk-SK"/>
        </w:rPr>
        <w:t> </w:t>
      </w:r>
      <w:r w:rsidRPr="00845FDD">
        <w:rPr>
          <w:rFonts w:ascii="Nudista" w:hAnsi="Nudista"/>
          <w:lang w:val="sk-SK"/>
        </w:rPr>
        <w:t>výsledku hodnotenia ponúk</w:t>
      </w:r>
      <w:bookmarkEnd w:id="128"/>
      <w:bookmarkEnd w:id="129"/>
      <w:bookmarkEnd w:id="130"/>
    </w:p>
    <w:p w14:paraId="61F078AF" w14:textId="77777777" w:rsidR="00BF74CB" w:rsidRPr="00845FDD" w:rsidRDefault="00BF74CB" w:rsidP="00845FDD">
      <w:pPr>
        <w:pStyle w:val="Nadpis3"/>
        <w:keepNext w:val="0"/>
        <w:keepLines w:val="0"/>
        <w:numPr>
          <w:ilvl w:val="0"/>
          <w:numId w:val="0"/>
        </w:numPr>
        <w:spacing w:after="120" w:line="240" w:lineRule="auto"/>
        <w:ind w:left="567"/>
        <w:jc w:val="both"/>
        <w:rPr>
          <w:rFonts w:ascii="Nudista" w:hAnsi="Nudista" w:cs="Arial"/>
          <w:szCs w:val="20"/>
        </w:rPr>
      </w:pPr>
    </w:p>
    <w:p w14:paraId="3FEB7893" w14:textId="36CC5AF8" w:rsidR="00BF74CB" w:rsidRPr="00845FDD" w:rsidRDefault="00BF74CB" w:rsidP="00845FDD">
      <w:pPr>
        <w:pStyle w:val="Nadpis3"/>
        <w:keepNext w:val="0"/>
        <w:keepLines w:val="0"/>
        <w:numPr>
          <w:ilvl w:val="2"/>
          <w:numId w:val="12"/>
        </w:numPr>
        <w:spacing w:after="120" w:line="240" w:lineRule="auto"/>
        <w:ind w:left="567" w:hanging="567"/>
        <w:jc w:val="both"/>
        <w:rPr>
          <w:rFonts w:ascii="Nudista" w:hAnsi="Nudista" w:cs="Arial"/>
          <w:szCs w:val="20"/>
        </w:rPr>
      </w:pPr>
      <w:r w:rsidRPr="00845FDD">
        <w:rPr>
          <w:rFonts w:ascii="Nudista" w:hAnsi="Nudista" w:cs="Arial"/>
        </w:rPr>
        <w:t>Verejný obstarávateľ v</w:t>
      </w:r>
      <w:r w:rsidRPr="00845FDD">
        <w:rPr>
          <w:rFonts w:ascii="Nudista" w:hAnsi="Nudista" w:cs="Calibri"/>
        </w:rPr>
        <w:t> </w:t>
      </w:r>
      <w:r w:rsidRPr="00845FDD">
        <w:rPr>
          <w:rFonts w:ascii="Nudista" w:hAnsi="Nudista" w:cs="Arial"/>
        </w:rPr>
        <w:t>súlade s </w:t>
      </w:r>
      <w:proofErr w:type="spellStart"/>
      <w:r w:rsidRPr="00845FDD">
        <w:rPr>
          <w:rFonts w:ascii="Nudista" w:hAnsi="Nudista" w:cs="Arial"/>
        </w:rPr>
        <w:t>ust</w:t>
      </w:r>
      <w:proofErr w:type="spellEnd"/>
      <w:r w:rsidRPr="00845FDD">
        <w:rPr>
          <w:rFonts w:ascii="Nudista" w:hAnsi="Nudista" w:cs="Arial"/>
        </w:rPr>
        <w:t xml:space="preserve">. § 55 ods. 1 ZVO po vyhodnotení ponúk vyhodnotí splnenie podmienok účasti a požiadaviek na predmet zákazky u uchádzača, ktorý sa umiestnil </w:t>
      </w:r>
      <w:r w:rsidRPr="00845FDD">
        <w:rPr>
          <w:rFonts w:ascii="Nudista" w:hAnsi="Nudista" w:cs="Arial"/>
          <w:b/>
          <w:u w:val="single"/>
        </w:rPr>
        <w:t>na prvom mieste v poradí</w:t>
      </w:r>
      <w:r w:rsidRPr="00845FDD">
        <w:rPr>
          <w:rFonts w:ascii="Nudista" w:hAnsi="Nudista" w:cs="Arial"/>
        </w:rPr>
        <w:t xml:space="preserve">. </w:t>
      </w:r>
      <w:r w:rsidRPr="00845FDD">
        <w:rPr>
          <w:rFonts w:ascii="Nudista" w:hAnsi="Nudista" w:cs="Arial"/>
          <w:szCs w:val="20"/>
        </w:rPr>
        <w:t xml:space="preserve">Verejný obstarávateľ písomne požiada uchádzača o predloženie dokladov preukazujúcich splnenie podmienok účasti v lehote nie kratšej ako päť pracovných dní odo dňa doručenia žiadosti a vyhodnotia ich podľa § 40 ZVO. </w:t>
      </w:r>
    </w:p>
    <w:p w14:paraId="477D7891" w14:textId="77777777" w:rsidR="00BF74CB" w:rsidRPr="00845FDD" w:rsidRDefault="00BF74CB" w:rsidP="00845FDD">
      <w:pPr>
        <w:pStyle w:val="Nadpis3"/>
        <w:keepNext w:val="0"/>
        <w:keepLines w:val="0"/>
        <w:numPr>
          <w:ilvl w:val="2"/>
          <w:numId w:val="12"/>
        </w:numPr>
        <w:spacing w:after="120" w:line="240" w:lineRule="auto"/>
        <w:ind w:left="567" w:hanging="567"/>
        <w:jc w:val="both"/>
        <w:rPr>
          <w:rFonts w:ascii="Nudista" w:eastAsiaTheme="majorEastAsia" w:hAnsi="Nudista" w:cstheme="majorBidi"/>
          <w:szCs w:val="20"/>
        </w:rPr>
      </w:pPr>
      <w:r w:rsidRPr="00845FDD">
        <w:rPr>
          <w:rFonts w:ascii="Nudista" w:hAnsi="Nudista" w:cs="Arial"/>
          <w:szCs w:val="20"/>
        </w:rPr>
        <w:t xml:space="preserve">Verejný obstarávateľ po vyhodnotení ponúk, po skončení postupu podľa bodu 26.1 vyššie a po odoslaní všetkých oznámení o vylúčení uchádzača, bezodkladne písomne oznámi všetkým dotknutým 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podá námietky proti vylúčeniu, pričom Úrad pre verejné obstarávanie o námietkach zatiaľ právoplatne nerozhodol. Úspešnému uchádzačovi alebo uchádzačom oznámi, že jeho ponuku alebo ponuky prijíma. Neúspešnému uchádzačovi oznámi, že neuspel a dôvody neprijatia jeho ponuky. </w:t>
      </w:r>
      <w:r w:rsidRPr="00845FDD">
        <w:rPr>
          <w:rFonts w:ascii="Nudista" w:eastAsiaTheme="majorEastAsia" w:hAnsi="Nudista" w:cstheme="majorBidi"/>
          <w:szCs w:val="20"/>
        </w:rPr>
        <w:t xml:space="preserve">Informácia o výsledku vyhodnotenia ponúk zasielaná dotknutým uchádzačom bude obsahovať informácie v zmysle </w:t>
      </w:r>
      <w:proofErr w:type="spellStart"/>
      <w:r w:rsidRPr="00845FDD">
        <w:rPr>
          <w:rFonts w:ascii="Nudista" w:eastAsiaTheme="majorEastAsia" w:hAnsi="Nudista" w:cstheme="majorBidi"/>
          <w:szCs w:val="20"/>
        </w:rPr>
        <w:t>ust</w:t>
      </w:r>
      <w:proofErr w:type="spellEnd"/>
      <w:r w:rsidRPr="00845FDD">
        <w:rPr>
          <w:rFonts w:ascii="Nudista" w:eastAsiaTheme="majorEastAsia" w:hAnsi="Nudista" w:cstheme="majorBidi"/>
          <w:szCs w:val="20"/>
        </w:rPr>
        <w:t>. § 55 ods. 2 ZVO.</w:t>
      </w:r>
    </w:p>
    <w:p w14:paraId="5E2DB443" w14:textId="754807F4"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132" w:name="_Toc95"/>
      <w:bookmarkStart w:id="133" w:name="_Toc524701798"/>
      <w:bookmarkStart w:id="134" w:name="_ep43zb"/>
      <w:bookmarkEnd w:id="131"/>
    </w:p>
    <w:p w14:paraId="1A69681A" w14:textId="2045A69B" w:rsidR="0094391B" w:rsidRPr="00845FDD" w:rsidRDefault="0094391B" w:rsidP="00845FDD">
      <w:pPr>
        <w:pStyle w:val="SAP1"/>
        <w:widowControl/>
        <w:spacing w:before="0" w:after="0" w:line="240" w:lineRule="auto"/>
        <w:rPr>
          <w:rFonts w:ascii="Nudista" w:hAnsi="Nudista"/>
          <w:lang w:val="sk-SK"/>
        </w:rPr>
      </w:pPr>
      <w:bookmarkStart w:id="135" w:name="_Toc97647198"/>
      <w:r w:rsidRPr="00845FDD">
        <w:rPr>
          <w:rFonts w:ascii="Nudista" w:hAnsi="Nudista"/>
          <w:lang w:val="sk-SK"/>
        </w:rPr>
        <w:t>Uzavretie zmluvy</w:t>
      </w:r>
      <w:bookmarkEnd w:id="132"/>
      <w:bookmarkEnd w:id="133"/>
      <w:bookmarkEnd w:id="135"/>
    </w:p>
    <w:p w14:paraId="25F6A6F4" w14:textId="77777777" w:rsidR="00D772E8" w:rsidRPr="00845FDD" w:rsidRDefault="00D772E8" w:rsidP="00845FDD">
      <w:pPr>
        <w:pStyle w:val="Nadpis3"/>
        <w:keepNext w:val="0"/>
        <w:keepLines w:val="0"/>
        <w:numPr>
          <w:ilvl w:val="0"/>
          <w:numId w:val="0"/>
        </w:numPr>
        <w:spacing w:after="0" w:line="240" w:lineRule="auto"/>
        <w:ind w:left="1224" w:hanging="504"/>
        <w:jc w:val="both"/>
        <w:rPr>
          <w:rFonts w:ascii="Nudista" w:hAnsi="Nudista" w:cs="Arial"/>
        </w:rPr>
      </w:pPr>
    </w:p>
    <w:p w14:paraId="0CF0CB1D" w14:textId="29D6F492" w:rsidR="00BF74CB" w:rsidRPr="00845FDD" w:rsidRDefault="00BF74CB" w:rsidP="00845FDD">
      <w:pPr>
        <w:pStyle w:val="Nadpis3"/>
        <w:keepNext w:val="0"/>
        <w:keepLines w:val="0"/>
        <w:numPr>
          <w:ilvl w:val="2"/>
          <w:numId w:val="12"/>
        </w:numPr>
        <w:spacing w:after="0" w:line="240" w:lineRule="auto"/>
        <w:ind w:left="567" w:hanging="567"/>
        <w:jc w:val="both"/>
        <w:rPr>
          <w:rFonts w:ascii="Nudista" w:hAnsi="Nudista"/>
        </w:rPr>
      </w:pPr>
      <w:bookmarkStart w:id="136" w:name="_Hlk534880331"/>
      <w:r w:rsidRPr="00845FDD">
        <w:rPr>
          <w:rFonts w:ascii="Nudista" w:hAnsi="Nudista"/>
        </w:rPr>
        <w:t>Návrh zmluvy predložený úspešným uchádzačom</w:t>
      </w:r>
      <w:r w:rsidR="0013293E" w:rsidRPr="00845FDD">
        <w:rPr>
          <w:rFonts w:ascii="Nudista" w:hAnsi="Nudista"/>
        </w:rPr>
        <w:t>, resp. uchádzačmi</w:t>
      </w:r>
      <w:r w:rsidRPr="00845FDD">
        <w:rPr>
          <w:rFonts w:ascii="Nudista" w:hAnsi="Nudista"/>
        </w:rPr>
        <w:t xml:space="preserve"> bude prijatý v</w:t>
      </w:r>
      <w:r w:rsidRPr="00845FDD">
        <w:rPr>
          <w:rFonts w:ascii="Nudista" w:hAnsi="Nudista" w:cs="Calibri"/>
        </w:rPr>
        <w:t> </w:t>
      </w:r>
      <w:r w:rsidRPr="00845FDD">
        <w:rPr>
          <w:rFonts w:ascii="Nudista" w:hAnsi="Nudista"/>
        </w:rPr>
        <w:t>s</w:t>
      </w:r>
      <w:r w:rsidRPr="00845FDD">
        <w:rPr>
          <w:rFonts w:ascii="Nudista" w:hAnsi="Nudista" w:cs="Proba Pro"/>
        </w:rPr>
        <w:t>ú</w:t>
      </w:r>
      <w:r w:rsidRPr="00845FDD">
        <w:rPr>
          <w:rFonts w:ascii="Nudista" w:hAnsi="Nudista"/>
        </w:rPr>
        <w:t>lade s</w:t>
      </w:r>
      <w:r w:rsidRPr="00845FDD">
        <w:rPr>
          <w:rFonts w:ascii="Nudista" w:hAnsi="Nudista" w:cs="Calibri"/>
        </w:rPr>
        <w:t> </w:t>
      </w:r>
      <w:r w:rsidRPr="00845FDD">
        <w:rPr>
          <w:rFonts w:ascii="Nudista" w:hAnsi="Nudista"/>
        </w:rPr>
        <w:t>t</w:t>
      </w:r>
      <w:r w:rsidRPr="00845FDD">
        <w:rPr>
          <w:rFonts w:ascii="Nudista" w:hAnsi="Nudista" w:cs="Proba Pro"/>
        </w:rPr>
        <w:t>ý</w:t>
      </w:r>
      <w:r w:rsidRPr="00845FDD">
        <w:rPr>
          <w:rFonts w:ascii="Nudista" w:hAnsi="Nudista"/>
        </w:rPr>
        <w:t xml:space="preserve">mito </w:t>
      </w:r>
      <w:r w:rsidRPr="00845FDD">
        <w:rPr>
          <w:rFonts w:ascii="Nudista" w:hAnsi="Nudista" w:cs="Arial"/>
        </w:rPr>
        <w:t>súťažnými</w:t>
      </w:r>
      <w:r w:rsidRPr="00845FDD">
        <w:rPr>
          <w:rFonts w:ascii="Nudista" w:hAnsi="Nudista"/>
        </w:rPr>
        <w:t xml:space="preserve"> podkladmi. </w:t>
      </w:r>
    </w:p>
    <w:p w14:paraId="39CE9C4F" w14:textId="77777777" w:rsidR="0013293E" w:rsidRPr="00845FDD" w:rsidRDefault="0013293E" w:rsidP="00845FDD">
      <w:pPr>
        <w:pStyle w:val="Nadpis3"/>
        <w:keepNext w:val="0"/>
        <w:keepLines w:val="0"/>
        <w:numPr>
          <w:ilvl w:val="0"/>
          <w:numId w:val="0"/>
        </w:numPr>
        <w:spacing w:after="0" w:line="240" w:lineRule="auto"/>
        <w:ind w:left="567"/>
        <w:jc w:val="both"/>
        <w:rPr>
          <w:rFonts w:ascii="Nudista" w:hAnsi="Nudista"/>
        </w:rPr>
      </w:pPr>
    </w:p>
    <w:p w14:paraId="5D313589" w14:textId="7C6495AA" w:rsidR="00BF74CB" w:rsidRPr="00845FDD" w:rsidRDefault="00BF74CB" w:rsidP="00845FDD">
      <w:pPr>
        <w:pStyle w:val="Nadpis3"/>
        <w:keepNext w:val="0"/>
        <w:keepLines w:val="0"/>
        <w:numPr>
          <w:ilvl w:val="2"/>
          <w:numId w:val="12"/>
        </w:numPr>
        <w:spacing w:after="0" w:line="240" w:lineRule="auto"/>
        <w:ind w:left="567" w:hanging="567"/>
        <w:jc w:val="both"/>
        <w:rPr>
          <w:rFonts w:ascii="Nudista" w:hAnsi="Nudista"/>
        </w:rPr>
      </w:pPr>
      <w:r w:rsidRPr="00845FDD">
        <w:rPr>
          <w:rFonts w:ascii="Nudista" w:hAnsi="Nudista"/>
        </w:rPr>
        <w:t xml:space="preserve">Úspešný uchádzač je povinný poskytnúť verejnému obstarávateľovi riadnu súčinnosť potrebnú na uzavretie zmluvy </w:t>
      </w:r>
      <w:r w:rsidR="00644972" w:rsidRPr="00845FDD">
        <w:rPr>
          <w:rFonts w:ascii="Nudista" w:hAnsi="Nudista"/>
        </w:rPr>
        <w:t>tak, aby mohla byť uzavretá do desiatich pracovných dní odo dňa uplynutia lehoty podľa § 56 ods. 2 až 7 ZVO</w:t>
      </w:r>
      <w:r w:rsidRPr="00845FDD">
        <w:rPr>
          <w:rFonts w:ascii="Nudista" w:hAnsi="Nudista"/>
        </w:rPr>
        <w:t>, ak bol na jej uzavretie písomne vyzvaný. Verejný obstarávateľ môže pred písomným vyzvaním na uzavretie zmluvy uskutočniť s úspešným uchádzačom rokovania výhradne o znížení zmluvnej ceny.</w:t>
      </w:r>
    </w:p>
    <w:p w14:paraId="43DFA934" w14:textId="77777777" w:rsidR="00BF74CB" w:rsidRPr="00845FDD" w:rsidRDefault="00BF74CB" w:rsidP="00845FDD">
      <w:pPr>
        <w:pStyle w:val="Nadpis3"/>
        <w:keepNext w:val="0"/>
        <w:keepLines w:val="0"/>
        <w:numPr>
          <w:ilvl w:val="0"/>
          <w:numId w:val="0"/>
        </w:numPr>
        <w:spacing w:after="0" w:line="240" w:lineRule="auto"/>
        <w:ind w:left="567"/>
        <w:jc w:val="both"/>
        <w:rPr>
          <w:rFonts w:ascii="Nudista" w:hAnsi="Nudista"/>
        </w:rPr>
      </w:pPr>
    </w:p>
    <w:p w14:paraId="766B00F6" w14:textId="453B2A98" w:rsidR="00BF74CB" w:rsidRPr="00845FDD" w:rsidRDefault="00BF74CB" w:rsidP="00845FDD">
      <w:pPr>
        <w:pStyle w:val="Nadpis3"/>
        <w:keepNext w:val="0"/>
        <w:keepLines w:val="0"/>
        <w:numPr>
          <w:ilvl w:val="2"/>
          <w:numId w:val="12"/>
        </w:numPr>
        <w:spacing w:after="0" w:line="240" w:lineRule="auto"/>
        <w:ind w:left="567" w:hanging="567"/>
        <w:jc w:val="both"/>
        <w:rPr>
          <w:rFonts w:ascii="Nudista" w:hAnsi="Nudista"/>
        </w:rPr>
      </w:pPr>
      <w:r w:rsidRPr="00845FDD">
        <w:rPr>
          <w:rFonts w:ascii="Nudista" w:hAnsi="Nudista"/>
        </w:rPr>
        <w:t>Ak uchádzač odmietne uzavrieť zmluvu alebo do desiatich pracovných dní odo dňa, keď bol na jej uzavretie vyzvaný, neposkytne súčinnosť podľa bodu 27.2, verejný obstarávateľ môže uzavrieť zmluvu s uchádzačom, ktorý sa umiestnil na nasledujúcom mieste v poradí. Povinnosti verejného obstarávateľa podľa § 55 a 56 tým nie sú dotknuté.</w:t>
      </w:r>
    </w:p>
    <w:p w14:paraId="0210CBBE" w14:textId="77777777" w:rsidR="00BF74CB" w:rsidRPr="00845FDD" w:rsidRDefault="00BF74CB" w:rsidP="00845FDD">
      <w:pPr>
        <w:pStyle w:val="Nadpis3"/>
        <w:keepNext w:val="0"/>
        <w:keepLines w:val="0"/>
        <w:numPr>
          <w:ilvl w:val="0"/>
          <w:numId w:val="0"/>
        </w:numPr>
        <w:spacing w:after="0" w:line="240" w:lineRule="auto"/>
        <w:ind w:left="567"/>
        <w:jc w:val="both"/>
        <w:rPr>
          <w:rFonts w:ascii="Nudista" w:hAnsi="Nudista"/>
        </w:rPr>
      </w:pPr>
    </w:p>
    <w:p w14:paraId="5964DA90" w14:textId="77777777" w:rsidR="00BF74CB" w:rsidRPr="00845FDD" w:rsidRDefault="00BF74CB" w:rsidP="00845FDD">
      <w:pPr>
        <w:pStyle w:val="Nadpis3"/>
        <w:keepNext w:val="0"/>
        <w:keepLines w:val="0"/>
        <w:numPr>
          <w:ilvl w:val="2"/>
          <w:numId w:val="12"/>
        </w:numPr>
        <w:spacing w:after="0" w:line="240" w:lineRule="auto"/>
        <w:ind w:left="567" w:hanging="567"/>
        <w:jc w:val="both"/>
        <w:rPr>
          <w:rFonts w:ascii="Nudista" w:hAnsi="Nudista"/>
          <w:color w:val="000000" w:themeColor="text1"/>
          <w:szCs w:val="20"/>
        </w:rPr>
      </w:pPr>
      <w:r w:rsidRPr="00845FDD">
        <w:rPr>
          <w:rFonts w:ascii="Nudista" w:hAnsi="Nudista"/>
          <w:color w:val="000000"/>
          <w:szCs w:val="20"/>
        </w:rPr>
        <w:t>Verejný obstarávateľ v súlade s </w:t>
      </w:r>
      <w:proofErr w:type="spellStart"/>
      <w:r w:rsidRPr="00845FDD">
        <w:rPr>
          <w:rFonts w:ascii="Nudista" w:hAnsi="Nudista"/>
          <w:color w:val="000000"/>
          <w:szCs w:val="20"/>
        </w:rPr>
        <w:t>ust</w:t>
      </w:r>
      <w:proofErr w:type="spellEnd"/>
      <w:r w:rsidRPr="00845FDD">
        <w:rPr>
          <w:rFonts w:ascii="Nudista" w:hAnsi="Nudista"/>
          <w:color w:val="000000"/>
          <w:szCs w:val="20"/>
        </w:rPr>
        <w:t xml:space="preserve">. § 11 ZVO neuzavrie zmluvu s: </w:t>
      </w:r>
    </w:p>
    <w:p w14:paraId="0D21BC68" w14:textId="77777777" w:rsidR="00BF74CB" w:rsidRPr="00845FDD" w:rsidRDefault="00BF74CB" w:rsidP="00845FDD">
      <w:pPr>
        <w:numPr>
          <w:ilvl w:val="0"/>
          <w:numId w:val="172"/>
        </w:numPr>
        <w:spacing w:after="0" w:line="240" w:lineRule="auto"/>
        <w:ind w:left="900" w:hanging="284"/>
        <w:jc w:val="both"/>
        <w:rPr>
          <w:rFonts w:ascii="Nudista" w:hAnsi="Nudista"/>
          <w:sz w:val="20"/>
          <w:szCs w:val="20"/>
        </w:rPr>
      </w:pPr>
      <w:r w:rsidRPr="00845FDD">
        <w:rPr>
          <w:rFonts w:ascii="Nudista" w:hAnsi="Nudista"/>
          <w:sz w:val="20"/>
          <w:szCs w:val="20"/>
        </w:rPr>
        <w:lastRenderedPageBreak/>
        <w:t>uchádzačom, ktorý má povinnosť zapisovať sa do registra partnerov verejného sektora</w:t>
      </w:r>
      <w:r w:rsidRPr="00845FDD">
        <w:rPr>
          <w:rFonts w:ascii="Nudista" w:hAnsi="Nudista"/>
        </w:rPr>
        <w:t xml:space="preserve"> </w:t>
      </w:r>
      <w:r w:rsidRPr="00845FDD">
        <w:rPr>
          <w:rFonts w:ascii="Nudista" w:hAnsi="Nudista"/>
          <w:sz w:val="20"/>
          <w:szCs w:val="20"/>
        </w:rPr>
        <w:t>podľa zákona č. 315/2016 Z. z. o registri partnerov verejného sektora a o zmene a doplnení niektorých zákonov (ďalej len „</w:t>
      </w:r>
      <w:r w:rsidRPr="00845FDD">
        <w:rPr>
          <w:rFonts w:ascii="Nudista" w:hAnsi="Nudista"/>
          <w:b/>
          <w:bCs/>
          <w:sz w:val="20"/>
          <w:szCs w:val="20"/>
        </w:rPr>
        <w:t>Zákon o RPVS</w:t>
      </w:r>
      <w:r w:rsidRPr="00845FDD">
        <w:rPr>
          <w:rFonts w:ascii="Nudista" w:hAnsi="Nudista"/>
          <w:sz w:val="20"/>
          <w:szCs w:val="20"/>
        </w:rPr>
        <w:t xml:space="preserve">“), </w:t>
      </w:r>
      <w:r w:rsidRPr="00845FDD">
        <w:rPr>
          <w:rFonts w:ascii="Nudista" w:hAnsi="Nudista"/>
          <w:sz w:val="20"/>
          <w:szCs w:val="20"/>
          <w:vertAlign w:val="superscript"/>
        </w:rPr>
        <w:t xml:space="preserve"> </w:t>
      </w:r>
      <w:r w:rsidRPr="00845FDD">
        <w:rPr>
          <w:rFonts w:ascii="Nudista" w:hAnsi="Nudista"/>
          <w:sz w:val="20"/>
          <w:szCs w:val="20"/>
        </w:rPr>
        <w:t>a nie je zapísaný v registri partnerov verejného sektora,</w:t>
      </w:r>
    </w:p>
    <w:p w14:paraId="62459016" w14:textId="77777777" w:rsidR="00BF74CB" w:rsidRPr="00845FDD" w:rsidRDefault="00BF74CB" w:rsidP="00845FDD">
      <w:pPr>
        <w:numPr>
          <w:ilvl w:val="0"/>
          <w:numId w:val="172"/>
        </w:numPr>
        <w:spacing w:after="2" w:line="240" w:lineRule="auto"/>
        <w:ind w:left="900" w:hanging="284"/>
        <w:jc w:val="both"/>
        <w:rPr>
          <w:rFonts w:ascii="Nudista" w:hAnsi="Nudista"/>
          <w:sz w:val="20"/>
          <w:szCs w:val="20"/>
        </w:rPr>
      </w:pPr>
      <w:r w:rsidRPr="00845FDD">
        <w:rPr>
          <w:rFonts w:ascii="Nudista" w:hAnsi="Nudista"/>
          <w:sz w:val="20"/>
          <w:szCs w:val="20"/>
        </w:rPr>
        <w:t>uchádzačom, ktorého subdodávateľ a subdodávateľ podľa Zákona o RPVS</w:t>
      </w:r>
      <w:r w:rsidRPr="00845FDD">
        <w:rPr>
          <w:rFonts w:ascii="Nudista" w:hAnsi="Nudista"/>
          <w:sz w:val="20"/>
          <w:szCs w:val="20"/>
          <w:vertAlign w:val="superscript"/>
        </w:rPr>
        <w:t xml:space="preserve"> </w:t>
      </w:r>
      <w:r w:rsidRPr="00845FDD">
        <w:rPr>
          <w:rFonts w:ascii="Nudista" w:hAnsi="Nudista"/>
          <w:sz w:val="20"/>
          <w:szCs w:val="20"/>
        </w:rPr>
        <w:t>má povinnosť zapisovať sa do registra partnerov verejného sektora</w:t>
      </w:r>
      <w:r w:rsidRPr="00845FDD">
        <w:rPr>
          <w:rFonts w:ascii="Nudista" w:hAnsi="Nudista"/>
          <w:sz w:val="20"/>
          <w:szCs w:val="20"/>
          <w:vertAlign w:val="superscript"/>
        </w:rPr>
        <w:t xml:space="preserve"> </w:t>
      </w:r>
      <w:r w:rsidRPr="00845FDD">
        <w:rPr>
          <w:rFonts w:ascii="Nudista" w:hAnsi="Nudista"/>
          <w:sz w:val="20"/>
          <w:szCs w:val="20"/>
        </w:rPr>
        <w:t>a nie je zapísaný v registri partnerov verejného sektora,</w:t>
      </w:r>
    </w:p>
    <w:p w14:paraId="21B57F93" w14:textId="77777777" w:rsidR="00BF74CB" w:rsidRPr="00845FDD" w:rsidRDefault="00BF74CB" w:rsidP="00845FDD">
      <w:pPr>
        <w:numPr>
          <w:ilvl w:val="0"/>
          <w:numId w:val="172"/>
        </w:numPr>
        <w:spacing w:after="2" w:line="240" w:lineRule="auto"/>
        <w:ind w:left="900" w:hanging="284"/>
        <w:jc w:val="both"/>
        <w:rPr>
          <w:rFonts w:ascii="Nudista" w:hAnsi="Nudista"/>
          <w:sz w:val="20"/>
          <w:szCs w:val="20"/>
        </w:rPr>
      </w:pPr>
      <w:r w:rsidRPr="00845FDD">
        <w:rPr>
          <w:rFonts w:ascii="Nudista" w:hAnsi="Nudista"/>
          <w:sz w:val="20"/>
          <w:szCs w:val="20"/>
        </w:rPr>
        <w:t>uchádzačom, ktorý má povinnosť zapisovať sa do registra partnerov verejného sektora</w:t>
      </w:r>
      <w:r w:rsidRPr="00845FDD">
        <w:rPr>
          <w:rFonts w:ascii="Nudista" w:hAnsi="Nudista"/>
          <w:sz w:val="20"/>
          <w:szCs w:val="20"/>
          <w:vertAlign w:val="superscript"/>
        </w:rPr>
        <w:t xml:space="preserve"> </w:t>
      </w:r>
      <w:r w:rsidRPr="00845FDD">
        <w:rPr>
          <w:rFonts w:ascii="Nudista" w:hAnsi="Nudista"/>
          <w:sz w:val="20"/>
          <w:szCs w:val="20"/>
        </w:rPr>
        <w:t>a ktorého konečným užívateľom výhod zapísaným v registri partnerov verejného sektora je</w:t>
      </w:r>
    </w:p>
    <w:p w14:paraId="4AEBED3D" w14:textId="77777777" w:rsidR="00BF74CB" w:rsidRPr="00845FDD" w:rsidRDefault="00BF74CB" w:rsidP="00845FDD">
      <w:pPr>
        <w:numPr>
          <w:ilvl w:val="0"/>
          <w:numId w:val="173"/>
        </w:numPr>
        <w:spacing w:after="2" w:line="240" w:lineRule="auto"/>
        <w:ind w:left="1276" w:hanging="284"/>
        <w:jc w:val="both"/>
        <w:rPr>
          <w:rFonts w:ascii="Nudista" w:hAnsi="Nudista"/>
          <w:sz w:val="20"/>
          <w:szCs w:val="20"/>
        </w:rPr>
      </w:pPr>
      <w:r w:rsidRPr="00845FDD">
        <w:rPr>
          <w:rFonts w:ascii="Nudista" w:hAnsi="Nudista"/>
          <w:sz w:val="20"/>
          <w:szCs w:val="20"/>
        </w:rPr>
        <w:t>prezident Slovenskej republiky,</w:t>
      </w:r>
    </w:p>
    <w:p w14:paraId="57F917E6" w14:textId="77777777" w:rsidR="00BF74CB" w:rsidRPr="00845FDD" w:rsidRDefault="00BF74CB" w:rsidP="00845FDD">
      <w:pPr>
        <w:numPr>
          <w:ilvl w:val="0"/>
          <w:numId w:val="173"/>
        </w:numPr>
        <w:spacing w:after="2" w:line="240" w:lineRule="auto"/>
        <w:ind w:left="1276" w:hanging="284"/>
        <w:jc w:val="both"/>
        <w:rPr>
          <w:rFonts w:ascii="Nudista" w:hAnsi="Nudista"/>
          <w:sz w:val="20"/>
          <w:szCs w:val="20"/>
        </w:rPr>
      </w:pPr>
      <w:r w:rsidRPr="00845FDD">
        <w:rPr>
          <w:rFonts w:ascii="Nudista" w:hAnsi="Nudista"/>
          <w:sz w:val="20"/>
          <w:szCs w:val="20"/>
        </w:rPr>
        <w:t>člen vlády Slovenskej republiky,</w:t>
      </w:r>
    </w:p>
    <w:p w14:paraId="0A16AB20" w14:textId="77777777" w:rsidR="00BF74CB" w:rsidRPr="00845FDD" w:rsidRDefault="00BF74CB" w:rsidP="00845FDD">
      <w:pPr>
        <w:numPr>
          <w:ilvl w:val="0"/>
          <w:numId w:val="173"/>
        </w:numPr>
        <w:spacing w:after="2" w:line="240" w:lineRule="auto"/>
        <w:ind w:left="1276" w:hanging="284"/>
        <w:jc w:val="both"/>
        <w:rPr>
          <w:rFonts w:ascii="Nudista" w:hAnsi="Nudista"/>
          <w:sz w:val="20"/>
          <w:szCs w:val="20"/>
        </w:rPr>
      </w:pPr>
      <w:r w:rsidRPr="00845FDD">
        <w:rPr>
          <w:rFonts w:ascii="Nudista" w:hAnsi="Nudista"/>
          <w:sz w:val="20"/>
          <w:szCs w:val="20"/>
        </w:rPr>
        <w:t>vedúci ústredného orgánu štátnej správy, ktorý nie je členom vlády,</w:t>
      </w:r>
    </w:p>
    <w:p w14:paraId="22AF9290" w14:textId="77777777" w:rsidR="00BF74CB" w:rsidRPr="00845FDD" w:rsidRDefault="00BF74CB" w:rsidP="00845FDD">
      <w:pPr>
        <w:numPr>
          <w:ilvl w:val="0"/>
          <w:numId w:val="173"/>
        </w:numPr>
        <w:spacing w:after="2" w:line="240" w:lineRule="auto"/>
        <w:ind w:left="1276" w:hanging="284"/>
        <w:jc w:val="both"/>
        <w:rPr>
          <w:rFonts w:ascii="Nudista" w:hAnsi="Nudista"/>
          <w:sz w:val="20"/>
          <w:szCs w:val="20"/>
        </w:rPr>
      </w:pPr>
      <w:r w:rsidRPr="00845FDD">
        <w:rPr>
          <w:rFonts w:ascii="Nudista" w:hAnsi="Nudista"/>
          <w:sz w:val="20"/>
          <w:szCs w:val="20"/>
        </w:rPr>
        <w:t>vedúci orgánu štátnej správy s celoslovenskou pôsobnosťou,</w:t>
      </w:r>
    </w:p>
    <w:p w14:paraId="44967109" w14:textId="77777777" w:rsidR="00BF74CB" w:rsidRPr="00845FDD" w:rsidRDefault="00BF74CB" w:rsidP="00845FDD">
      <w:pPr>
        <w:numPr>
          <w:ilvl w:val="0"/>
          <w:numId w:val="173"/>
        </w:numPr>
        <w:spacing w:after="2" w:line="240" w:lineRule="auto"/>
        <w:ind w:left="1267" w:hanging="284"/>
        <w:jc w:val="both"/>
        <w:rPr>
          <w:rFonts w:ascii="Nudista" w:hAnsi="Nudista"/>
          <w:sz w:val="20"/>
          <w:szCs w:val="20"/>
        </w:rPr>
      </w:pPr>
      <w:r w:rsidRPr="00845FDD">
        <w:rPr>
          <w:rFonts w:ascii="Nudista" w:hAnsi="Nudista"/>
          <w:sz w:val="20"/>
          <w:szCs w:val="20"/>
        </w:rPr>
        <w:t>sudca Ústavného súdu Slovenskej republiky alebo sudca,</w:t>
      </w:r>
    </w:p>
    <w:p w14:paraId="5A7B2E20" w14:textId="77777777" w:rsidR="00BF74CB" w:rsidRPr="00845FDD" w:rsidRDefault="00BF74CB" w:rsidP="00845FDD">
      <w:pPr>
        <w:numPr>
          <w:ilvl w:val="0"/>
          <w:numId w:val="173"/>
        </w:numPr>
        <w:spacing w:after="2" w:line="240" w:lineRule="auto"/>
        <w:ind w:left="1276" w:hanging="284"/>
        <w:jc w:val="both"/>
        <w:rPr>
          <w:rFonts w:ascii="Nudista" w:hAnsi="Nudista"/>
          <w:sz w:val="20"/>
          <w:szCs w:val="20"/>
        </w:rPr>
      </w:pPr>
      <w:r w:rsidRPr="00845FDD">
        <w:rPr>
          <w:rFonts w:ascii="Nudista" w:hAnsi="Nudista"/>
          <w:sz w:val="20"/>
          <w:szCs w:val="20"/>
        </w:rPr>
        <w:t>generálny prokurátor Slovenskej republiky, špeciálny prokurátor alebo prokurátor,</w:t>
      </w:r>
    </w:p>
    <w:p w14:paraId="42A562E2" w14:textId="77777777" w:rsidR="00BF74CB" w:rsidRPr="00845FDD" w:rsidRDefault="00BF74CB" w:rsidP="00845FDD">
      <w:pPr>
        <w:numPr>
          <w:ilvl w:val="0"/>
          <w:numId w:val="173"/>
        </w:numPr>
        <w:spacing w:after="2" w:line="240" w:lineRule="auto"/>
        <w:ind w:left="1276" w:hanging="284"/>
        <w:jc w:val="both"/>
        <w:rPr>
          <w:rFonts w:ascii="Nudista" w:hAnsi="Nudista"/>
          <w:sz w:val="20"/>
          <w:szCs w:val="20"/>
        </w:rPr>
      </w:pPr>
      <w:r w:rsidRPr="00845FDD">
        <w:rPr>
          <w:rFonts w:ascii="Nudista" w:hAnsi="Nudista"/>
          <w:sz w:val="20"/>
          <w:szCs w:val="20"/>
        </w:rPr>
        <w:t xml:space="preserve">verejný ochranca práv, </w:t>
      </w:r>
    </w:p>
    <w:p w14:paraId="5DCF4919" w14:textId="77777777" w:rsidR="00BF74CB" w:rsidRPr="00845FDD" w:rsidRDefault="00BF74CB" w:rsidP="00845FDD">
      <w:pPr>
        <w:numPr>
          <w:ilvl w:val="0"/>
          <w:numId w:val="173"/>
        </w:numPr>
        <w:spacing w:after="2" w:line="240" w:lineRule="auto"/>
        <w:ind w:left="1276" w:hanging="284"/>
        <w:jc w:val="both"/>
        <w:rPr>
          <w:rFonts w:ascii="Nudista" w:hAnsi="Nudista"/>
          <w:sz w:val="20"/>
          <w:szCs w:val="20"/>
        </w:rPr>
      </w:pPr>
      <w:r w:rsidRPr="00845FDD">
        <w:rPr>
          <w:rFonts w:ascii="Nudista" w:hAnsi="Nudista"/>
          <w:sz w:val="20"/>
          <w:szCs w:val="20"/>
        </w:rPr>
        <w:t>predseda Najvyššieho kontrolného úradu Slovenskej republiky a podpredseda Najvyššieho kontrolného úradu Slovenskej republiky,</w:t>
      </w:r>
    </w:p>
    <w:p w14:paraId="74342B7B" w14:textId="77777777" w:rsidR="00BF74CB" w:rsidRPr="00845FDD" w:rsidRDefault="00BF74CB" w:rsidP="00845FDD">
      <w:pPr>
        <w:numPr>
          <w:ilvl w:val="0"/>
          <w:numId w:val="173"/>
        </w:numPr>
        <w:spacing w:after="2" w:line="240" w:lineRule="auto"/>
        <w:ind w:left="1276" w:hanging="284"/>
        <w:jc w:val="both"/>
        <w:rPr>
          <w:rFonts w:ascii="Nudista" w:hAnsi="Nudista"/>
          <w:sz w:val="20"/>
          <w:szCs w:val="20"/>
        </w:rPr>
      </w:pPr>
      <w:r w:rsidRPr="00845FDD">
        <w:rPr>
          <w:rFonts w:ascii="Nudista" w:hAnsi="Nudista"/>
          <w:sz w:val="20"/>
          <w:szCs w:val="20"/>
        </w:rPr>
        <w:t>štátny tajomník,</w:t>
      </w:r>
    </w:p>
    <w:p w14:paraId="10750100" w14:textId="77777777" w:rsidR="00BF74CB" w:rsidRPr="00845FDD" w:rsidRDefault="00BF74CB" w:rsidP="00845FDD">
      <w:pPr>
        <w:numPr>
          <w:ilvl w:val="0"/>
          <w:numId w:val="173"/>
        </w:numPr>
        <w:spacing w:after="2" w:line="240" w:lineRule="auto"/>
        <w:ind w:left="1276" w:hanging="284"/>
        <w:jc w:val="both"/>
        <w:rPr>
          <w:rFonts w:ascii="Nudista" w:hAnsi="Nudista"/>
          <w:sz w:val="20"/>
          <w:szCs w:val="20"/>
        </w:rPr>
      </w:pPr>
      <w:r w:rsidRPr="00845FDD">
        <w:rPr>
          <w:rFonts w:ascii="Nudista" w:hAnsi="Nudista"/>
          <w:sz w:val="20"/>
          <w:szCs w:val="20"/>
        </w:rPr>
        <w:t>generálny tajomník služobného úradu,</w:t>
      </w:r>
    </w:p>
    <w:p w14:paraId="73B42574" w14:textId="77777777" w:rsidR="00BF74CB" w:rsidRPr="00845FDD" w:rsidRDefault="00BF74CB" w:rsidP="00845FDD">
      <w:pPr>
        <w:numPr>
          <w:ilvl w:val="0"/>
          <w:numId w:val="173"/>
        </w:numPr>
        <w:spacing w:after="2" w:line="240" w:lineRule="auto"/>
        <w:ind w:left="1276" w:hanging="284"/>
        <w:jc w:val="both"/>
        <w:rPr>
          <w:rFonts w:ascii="Nudista" w:hAnsi="Nudista"/>
          <w:sz w:val="20"/>
          <w:szCs w:val="20"/>
        </w:rPr>
      </w:pPr>
      <w:r w:rsidRPr="00845FDD">
        <w:rPr>
          <w:rFonts w:ascii="Nudista" w:hAnsi="Nudista"/>
          <w:sz w:val="20"/>
          <w:szCs w:val="20"/>
        </w:rPr>
        <w:t>prednosta okresného úradu,</w:t>
      </w:r>
    </w:p>
    <w:p w14:paraId="610DC5C7" w14:textId="77777777" w:rsidR="00BF74CB" w:rsidRPr="00845FDD" w:rsidRDefault="00BF74CB" w:rsidP="00845FDD">
      <w:pPr>
        <w:numPr>
          <w:ilvl w:val="0"/>
          <w:numId w:val="173"/>
        </w:numPr>
        <w:spacing w:after="2" w:line="240" w:lineRule="auto"/>
        <w:ind w:left="1276" w:hanging="284"/>
        <w:jc w:val="both"/>
        <w:rPr>
          <w:rFonts w:ascii="Nudista" w:hAnsi="Nudista"/>
          <w:sz w:val="20"/>
          <w:szCs w:val="20"/>
        </w:rPr>
      </w:pPr>
      <w:r w:rsidRPr="00845FDD">
        <w:rPr>
          <w:rFonts w:ascii="Nudista" w:hAnsi="Nudista"/>
          <w:sz w:val="20"/>
          <w:szCs w:val="20"/>
        </w:rPr>
        <w:t>primátor hlavného mesta Slovenskej republiky Bratislavy, primátor krajského mesta alebo primátor okresného mesta, alebo</w:t>
      </w:r>
    </w:p>
    <w:p w14:paraId="68696032" w14:textId="77777777" w:rsidR="00BF74CB" w:rsidRPr="00845FDD" w:rsidRDefault="00BF74CB" w:rsidP="00845FDD">
      <w:pPr>
        <w:numPr>
          <w:ilvl w:val="0"/>
          <w:numId w:val="173"/>
        </w:numPr>
        <w:spacing w:after="2" w:line="240" w:lineRule="auto"/>
        <w:ind w:left="1276" w:hanging="284"/>
        <w:jc w:val="both"/>
        <w:rPr>
          <w:rFonts w:ascii="Nudista" w:hAnsi="Nudista"/>
          <w:sz w:val="20"/>
          <w:szCs w:val="20"/>
        </w:rPr>
      </w:pPr>
      <w:r w:rsidRPr="00845FDD">
        <w:rPr>
          <w:rFonts w:ascii="Nudista" w:hAnsi="Nudista"/>
          <w:sz w:val="20"/>
          <w:szCs w:val="20"/>
        </w:rPr>
        <w:t>predseda vyššieho územného celku.</w:t>
      </w:r>
    </w:p>
    <w:p w14:paraId="2D9C5680" w14:textId="77777777" w:rsidR="00BF74CB" w:rsidRPr="00845FDD" w:rsidRDefault="00BF74CB" w:rsidP="00845FDD">
      <w:pPr>
        <w:numPr>
          <w:ilvl w:val="0"/>
          <w:numId w:val="172"/>
        </w:numPr>
        <w:spacing w:after="2" w:line="240" w:lineRule="auto"/>
        <w:ind w:left="900" w:hanging="284"/>
        <w:jc w:val="both"/>
        <w:rPr>
          <w:rFonts w:ascii="Nudista" w:hAnsi="Nudista"/>
          <w:szCs w:val="20"/>
        </w:rPr>
      </w:pPr>
      <w:r w:rsidRPr="00845FDD">
        <w:rPr>
          <w:rFonts w:ascii="Nudista" w:hAnsi="Nudista"/>
          <w:sz w:val="20"/>
          <w:szCs w:val="20"/>
        </w:rPr>
        <w:t>uchádzačom, ktorého subdodávateľ a subdodávateľ podľa Zákona o RPVS, ktorí majú povinnosť zapisovať sa do registra partnerov verejného sektora, majú v registri partnerov verejného sektora zapísaného konečného užívateľa výhod, ktorým je osoba podľa písmena c) vyššie.</w:t>
      </w:r>
    </w:p>
    <w:bookmarkEnd w:id="136"/>
    <w:p w14:paraId="39835CBC" w14:textId="77777777" w:rsidR="00644972" w:rsidRPr="00845FDD" w:rsidRDefault="00644972" w:rsidP="00845FDD">
      <w:pPr>
        <w:pStyle w:val="Nadpis3"/>
        <w:keepNext w:val="0"/>
        <w:keepLines w:val="0"/>
        <w:numPr>
          <w:ilvl w:val="0"/>
          <w:numId w:val="0"/>
        </w:numPr>
        <w:spacing w:after="0" w:line="240" w:lineRule="auto"/>
        <w:ind w:left="567"/>
        <w:jc w:val="both"/>
        <w:rPr>
          <w:rFonts w:ascii="Nudista" w:hAnsi="Nudista"/>
        </w:rPr>
      </w:pPr>
    </w:p>
    <w:p w14:paraId="2E43244A" w14:textId="54AC71A3" w:rsidR="0094391B" w:rsidRPr="00845FDD" w:rsidRDefault="0094391B" w:rsidP="00845FDD">
      <w:pPr>
        <w:pStyle w:val="Nadpis3"/>
        <w:keepNext w:val="0"/>
        <w:keepLines w:val="0"/>
        <w:numPr>
          <w:ilvl w:val="2"/>
          <w:numId w:val="12"/>
        </w:numPr>
        <w:spacing w:after="0" w:line="240" w:lineRule="auto"/>
        <w:ind w:left="567" w:hanging="567"/>
        <w:jc w:val="both"/>
        <w:rPr>
          <w:rFonts w:ascii="Nudista" w:hAnsi="Nudista"/>
        </w:rPr>
      </w:pPr>
      <w:r w:rsidRPr="00845FDD">
        <w:rPr>
          <w:rFonts w:ascii="Nudista" w:hAnsi="Nudista"/>
        </w:rPr>
        <w:t>Verejný obstarávateľ vyžaduje, aby úspešný uchádzač v</w:t>
      </w:r>
      <w:r w:rsidRPr="00845FDD">
        <w:rPr>
          <w:rFonts w:ascii="Nudista" w:hAnsi="Nudista" w:cs="Calibri"/>
        </w:rPr>
        <w:t> </w:t>
      </w:r>
      <w:r w:rsidRPr="00845FDD">
        <w:rPr>
          <w:rFonts w:ascii="Nudista" w:hAnsi="Nudista"/>
        </w:rPr>
        <w:t>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prílohu zmluvy najneskôr pred jej podpisom.</w:t>
      </w:r>
    </w:p>
    <w:bookmarkEnd w:id="134"/>
    <w:p w14:paraId="69C77AB4" w14:textId="77777777" w:rsidR="00B94E8A" w:rsidRPr="00845FDD" w:rsidRDefault="00B94E8A" w:rsidP="00845FDD">
      <w:pPr>
        <w:pStyle w:val="Nadpis3"/>
        <w:keepNext w:val="0"/>
        <w:keepLines w:val="0"/>
        <w:numPr>
          <w:ilvl w:val="0"/>
          <w:numId w:val="0"/>
        </w:numPr>
        <w:spacing w:after="0" w:line="240" w:lineRule="auto"/>
        <w:jc w:val="both"/>
        <w:rPr>
          <w:rFonts w:ascii="Nudista" w:hAnsi="Nudista" w:cs="Arial"/>
        </w:rPr>
      </w:pPr>
    </w:p>
    <w:p w14:paraId="63B3E986" w14:textId="0F62AF15" w:rsidR="0036526C" w:rsidRPr="00845FDD" w:rsidRDefault="00B94E8A" w:rsidP="00845FDD">
      <w:pPr>
        <w:pStyle w:val="Nadpis3"/>
        <w:keepNext w:val="0"/>
        <w:keepLines w:val="0"/>
        <w:numPr>
          <w:ilvl w:val="2"/>
          <w:numId w:val="12"/>
        </w:numPr>
        <w:spacing w:after="0" w:line="240" w:lineRule="auto"/>
        <w:ind w:left="567" w:hanging="567"/>
        <w:jc w:val="both"/>
        <w:rPr>
          <w:rFonts w:ascii="Nudista" w:hAnsi="Nudista" w:cs="Arial"/>
        </w:rPr>
      </w:pPr>
      <w:r w:rsidRPr="00845FDD">
        <w:rPr>
          <w:rFonts w:ascii="Nudista" w:hAnsi="Nudista"/>
        </w:rPr>
        <w:t>Ponuky</w:t>
      </w:r>
      <w:r w:rsidRPr="00845FDD">
        <w:rPr>
          <w:rFonts w:ascii="Nudista" w:hAnsi="Nudista" w:cs="Arial"/>
        </w:rPr>
        <w:t xml:space="preserve"> uchádzačov, ani ich časti, sa nepoužijú bez súhlasu uchádzačov, ak právne predpisy alebo tieto súťažné podklady neustanovujú inak.</w:t>
      </w:r>
    </w:p>
    <w:p w14:paraId="34A02D6E" w14:textId="77777777" w:rsidR="0036526C" w:rsidRPr="00845FDD" w:rsidRDefault="0036526C" w:rsidP="00845FDD">
      <w:pPr>
        <w:spacing w:after="120" w:line="240" w:lineRule="auto"/>
        <w:jc w:val="both"/>
        <w:rPr>
          <w:rFonts w:ascii="Nudista" w:eastAsia="Proba Pro" w:hAnsi="Nudista" w:cs="Proba Pro"/>
          <w:b/>
          <w:color w:val="000000"/>
          <w:sz w:val="20"/>
          <w:szCs w:val="20"/>
          <w:lang w:eastAsia="sk-SK"/>
        </w:rPr>
      </w:pPr>
    </w:p>
    <w:p w14:paraId="5A47C659" w14:textId="34F84C9F" w:rsidR="00B80CEA" w:rsidRPr="00845FDD" w:rsidRDefault="00B80CEA" w:rsidP="00845FDD">
      <w:pPr>
        <w:spacing w:after="12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Prílohy Časti A. Pokyny pre uchádzačov súťažných podkladov</w:t>
      </w:r>
    </w:p>
    <w:p w14:paraId="7BECE22F" w14:textId="757B2FBD" w:rsidR="001478CC" w:rsidRPr="00845FDD" w:rsidRDefault="00B80CEA" w:rsidP="00845FDD">
      <w:pPr>
        <w:spacing w:after="0" w:line="240" w:lineRule="auto"/>
        <w:ind w:left="1416" w:hanging="1416"/>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Príloha A.</w:t>
      </w:r>
      <w:r w:rsidR="00E609A7" w:rsidRPr="00845FDD">
        <w:rPr>
          <w:rFonts w:ascii="Nudista" w:eastAsia="Proba Pro" w:hAnsi="Nudista" w:cs="Proba Pro"/>
          <w:b/>
          <w:color w:val="000000"/>
          <w:sz w:val="20"/>
          <w:szCs w:val="20"/>
          <w:lang w:eastAsia="sk-SK"/>
        </w:rPr>
        <w:t>1</w:t>
      </w:r>
      <w:r w:rsidRPr="00845FDD">
        <w:rPr>
          <w:rFonts w:ascii="Nudista" w:eastAsia="Proba Pro" w:hAnsi="Nudista" w:cs="Proba Pro"/>
          <w:b/>
          <w:color w:val="000000"/>
          <w:sz w:val="20"/>
          <w:szCs w:val="20"/>
          <w:lang w:eastAsia="sk-SK"/>
        </w:rPr>
        <w:tab/>
        <w:t xml:space="preserve">Čestné vyhlásenie </w:t>
      </w:r>
      <w:r w:rsidR="00120E16" w:rsidRPr="00845FDD">
        <w:rPr>
          <w:rFonts w:ascii="Nudista" w:eastAsia="Proba Pro" w:hAnsi="Nudista" w:cs="Proba Pro"/>
          <w:b/>
          <w:color w:val="000000"/>
          <w:sz w:val="20"/>
          <w:szCs w:val="20"/>
          <w:lang w:eastAsia="sk-SK"/>
        </w:rPr>
        <w:t>o akceptácii podmienok verejnej súťaže a o neprítomnosti konfliktu záujmov</w:t>
      </w:r>
    </w:p>
    <w:p w14:paraId="3768F718" w14:textId="77777777" w:rsidR="001478CC" w:rsidRPr="00845FDD" w:rsidRDefault="001478CC" w:rsidP="00845FDD">
      <w:pPr>
        <w:spacing w:after="0" w:line="240" w:lineRule="auto"/>
        <w:jc w:val="both"/>
        <w:rPr>
          <w:rFonts w:ascii="Nudista" w:eastAsia="PT Serif" w:hAnsi="Nudista" w:cs="Arial"/>
          <w:bCs/>
          <w:color w:val="000000"/>
          <w:sz w:val="20"/>
          <w:szCs w:val="20"/>
          <w:lang w:eastAsia="sk-SK"/>
        </w:rPr>
      </w:pPr>
    </w:p>
    <w:p w14:paraId="321C8190" w14:textId="77777777" w:rsidR="00E72948" w:rsidRPr="00845FDD" w:rsidRDefault="00E72948" w:rsidP="00845FDD">
      <w:pPr>
        <w:pStyle w:val="SAPHlavn"/>
        <w:widowControl/>
        <w:spacing w:after="0" w:line="240" w:lineRule="auto"/>
        <w:rPr>
          <w:rFonts w:ascii="Nudista" w:hAnsi="Nudista"/>
        </w:rPr>
        <w:sectPr w:rsidR="00E72948" w:rsidRPr="00845FDD" w:rsidSect="00A10A6A">
          <w:headerReference w:type="even" r:id="rId21"/>
          <w:headerReference w:type="default" r:id="rId22"/>
          <w:headerReference w:type="first" r:id="rId23"/>
          <w:pgSz w:w="11906" w:h="16838"/>
          <w:pgMar w:top="1417" w:right="1417" w:bottom="1134" w:left="1417" w:header="708" w:footer="379" w:gutter="0"/>
          <w:cols w:space="708"/>
          <w:docGrid w:linePitch="360"/>
        </w:sectPr>
      </w:pPr>
      <w:bookmarkStart w:id="137" w:name="_Toc97647199"/>
      <w:bookmarkStart w:id="138" w:name="_Hlk97634521"/>
    </w:p>
    <w:p w14:paraId="62517DEA" w14:textId="77777777" w:rsidR="00F90494" w:rsidRPr="00845FDD" w:rsidRDefault="00F90494" w:rsidP="00F90494">
      <w:pPr>
        <w:pStyle w:val="SAPHlavn"/>
        <w:widowControl/>
        <w:spacing w:after="0" w:line="240" w:lineRule="auto"/>
        <w:rPr>
          <w:rFonts w:ascii="Nudista" w:hAnsi="Nudista"/>
        </w:rPr>
      </w:pPr>
      <w:bookmarkStart w:id="139" w:name="_Hlk102975109"/>
      <w:bookmarkStart w:id="140" w:name="_Hlk104800083"/>
      <w:bookmarkEnd w:id="137"/>
      <w:bookmarkEnd w:id="138"/>
      <w:r w:rsidRPr="00845FDD">
        <w:rPr>
          <w:rFonts w:ascii="Nudista" w:hAnsi="Nudista"/>
        </w:rPr>
        <w:lastRenderedPageBreak/>
        <w:t>ČASŤ B. Opis predmetu zákazky</w:t>
      </w:r>
    </w:p>
    <w:p w14:paraId="6B587663" w14:textId="77777777" w:rsidR="00F90494" w:rsidRPr="00845FDD" w:rsidRDefault="00F90494" w:rsidP="00F90494">
      <w:pPr>
        <w:spacing w:after="0" w:line="240" w:lineRule="auto"/>
        <w:jc w:val="both"/>
        <w:rPr>
          <w:rFonts w:ascii="Nudista" w:hAnsi="Nudista" w:cs="Proba Pro"/>
          <w:b/>
          <w:sz w:val="20"/>
          <w:szCs w:val="20"/>
        </w:rPr>
      </w:pPr>
      <w:bookmarkStart w:id="141" w:name="_4du1wux" w:colFirst="0" w:colLast="0"/>
      <w:bookmarkEnd w:id="141"/>
    </w:p>
    <w:p w14:paraId="23257C34" w14:textId="45A844E8" w:rsidR="009D0796" w:rsidRPr="009D0796" w:rsidRDefault="00F90494" w:rsidP="009D0796">
      <w:pPr>
        <w:spacing w:after="0" w:line="240" w:lineRule="auto"/>
        <w:jc w:val="both"/>
        <w:rPr>
          <w:rFonts w:ascii="Nudista" w:hAnsi="Nudista" w:cs="Proba Pro"/>
          <w:b/>
          <w:sz w:val="20"/>
          <w:szCs w:val="20"/>
        </w:rPr>
      </w:pPr>
      <w:r w:rsidRPr="00845FDD">
        <w:rPr>
          <w:rFonts w:ascii="Nudista" w:hAnsi="Nudista" w:cs="Proba Pro"/>
          <w:b/>
          <w:sz w:val="20"/>
          <w:szCs w:val="20"/>
        </w:rPr>
        <w:t xml:space="preserve">Nižšie sú stanovené záväzné požiadavky a </w:t>
      </w:r>
      <w:r w:rsidRPr="00845FDD">
        <w:rPr>
          <w:rFonts w:ascii="Nudista" w:hAnsi="Nudista" w:cs="Proba Pro CE"/>
          <w:b/>
          <w:sz w:val="20"/>
          <w:szCs w:val="20"/>
        </w:rPr>
        <w:t>parametre predmetu zákazky. Pokiaľ sa v</w:t>
      </w:r>
      <w:r w:rsidRPr="00845FDD">
        <w:rPr>
          <w:rFonts w:ascii="Nudista" w:hAnsi="Nudista" w:cs="Calibri"/>
          <w:b/>
          <w:sz w:val="20"/>
          <w:szCs w:val="20"/>
        </w:rPr>
        <w:t> </w:t>
      </w:r>
      <w:r w:rsidRPr="00845FDD">
        <w:rPr>
          <w:rFonts w:ascii="Nudista" w:hAnsi="Nudista" w:cs="Proba Pro CE"/>
          <w:b/>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845FDD">
        <w:rPr>
          <w:rFonts w:ascii="Nudista" w:hAnsi="Nudista" w:cs="Calibri"/>
          <w:b/>
          <w:sz w:val="20"/>
          <w:szCs w:val="20"/>
        </w:rPr>
        <w:t> </w:t>
      </w:r>
      <w:r w:rsidRPr="00845FDD">
        <w:rPr>
          <w:rFonts w:ascii="Nudista" w:hAnsi="Nudista" w:cs="Proba Pro"/>
          <w:b/>
          <w:sz w:val="20"/>
          <w:szCs w:val="20"/>
        </w:rPr>
        <w:t>súlade so ZVO a</w:t>
      </w:r>
      <w:r w:rsidRPr="00845FDD">
        <w:rPr>
          <w:rFonts w:ascii="Nudista" w:hAnsi="Nudista" w:cs="Calibri"/>
          <w:b/>
          <w:sz w:val="20"/>
          <w:szCs w:val="20"/>
        </w:rPr>
        <w:t> </w:t>
      </w:r>
      <w:r w:rsidRPr="00845FDD">
        <w:rPr>
          <w:rFonts w:ascii="Nudista" w:hAnsi="Nudista" w:cs="Proba Pro"/>
          <w:b/>
          <w:sz w:val="20"/>
          <w:szCs w:val="20"/>
        </w:rPr>
        <w:t>obvyklou obchodnou praxou prevažujúcou pri dodávke rovnakých alebo obdobných predmetov zákazky. V</w:t>
      </w:r>
      <w:r w:rsidRPr="00845FDD">
        <w:rPr>
          <w:rFonts w:ascii="Nudista" w:hAnsi="Nudista" w:cs="Calibri"/>
          <w:b/>
          <w:sz w:val="20"/>
          <w:szCs w:val="20"/>
        </w:rPr>
        <w:t> </w:t>
      </w:r>
      <w:r w:rsidRPr="00845FDD">
        <w:rPr>
          <w:rFonts w:ascii="Nudista" w:hAnsi="Nudista" w:cs="Proba Pro"/>
          <w:b/>
          <w:sz w:val="20"/>
          <w:szCs w:val="20"/>
        </w:rPr>
        <w:t>takýchto prípadoch sa má za to, že je takýto o</w:t>
      </w:r>
      <w:r w:rsidRPr="00845FDD">
        <w:rPr>
          <w:rFonts w:ascii="Nudista" w:hAnsi="Nudista" w:cs="Proba Pro CE"/>
          <w:b/>
          <w:sz w:val="20"/>
          <w:szCs w:val="20"/>
        </w:rPr>
        <w:t>dkaz vždy doplnený slovami "alebo ekvivalentný“ a platí, že uchádzač môže vždy ponúknuť aj ekvivalentné alebo lepšie plnenie v</w:t>
      </w:r>
      <w:r w:rsidRPr="00845FDD">
        <w:rPr>
          <w:rFonts w:ascii="Nudista" w:hAnsi="Nudista" w:cs="Calibri"/>
          <w:b/>
          <w:sz w:val="20"/>
          <w:szCs w:val="20"/>
        </w:rPr>
        <w:t> </w:t>
      </w:r>
      <w:r w:rsidRPr="00845FDD">
        <w:rPr>
          <w:rFonts w:ascii="Nudista" w:hAnsi="Nudista" w:cs="Proba Pro"/>
          <w:b/>
          <w:sz w:val="20"/>
          <w:szCs w:val="20"/>
        </w:rPr>
        <w:t>súlade s</w:t>
      </w:r>
      <w:r w:rsidRPr="00845FDD">
        <w:rPr>
          <w:rFonts w:ascii="Nudista" w:hAnsi="Nudista" w:cs="Calibri"/>
          <w:b/>
          <w:sz w:val="20"/>
          <w:szCs w:val="20"/>
        </w:rPr>
        <w:t> </w:t>
      </w:r>
      <w:r w:rsidRPr="00845FDD">
        <w:rPr>
          <w:rFonts w:ascii="Nudista" w:hAnsi="Nudista" w:cs="Proba Pro"/>
          <w:b/>
          <w:sz w:val="20"/>
          <w:szCs w:val="20"/>
        </w:rPr>
        <w:t xml:space="preserve">ustanovením § 42 ods. 3 ZVO. </w:t>
      </w:r>
      <w:bookmarkEnd w:id="139"/>
    </w:p>
    <w:p w14:paraId="1F515FC6" w14:textId="77777777" w:rsidR="009D0796" w:rsidRPr="00845FDD" w:rsidRDefault="009D0796" w:rsidP="000A0098">
      <w:pPr>
        <w:spacing w:after="120" w:line="240" w:lineRule="auto"/>
        <w:jc w:val="both"/>
        <w:rPr>
          <w:rFonts w:ascii="Nudista" w:hAnsi="Nudista"/>
          <w:sz w:val="20"/>
          <w:szCs w:val="20"/>
        </w:rPr>
      </w:pPr>
    </w:p>
    <w:p w14:paraId="3691A132" w14:textId="77777777" w:rsidR="000A0098" w:rsidRPr="00845FDD" w:rsidRDefault="000A0098" w:rsidP="000A0098">
      <w:pPr>
        <w:spacing w:after="120" w:line="240" w:lineRule="auto"/>
        <w:rPr>
          <w:rFonts w:ascii="Nudista" w:hAnsi="Nudista"/>
          <w:b/>
          <w:bCs/>
          <w:sz w:val="24"/>
          <w:szCs w:val="24"/>
        </w:rPr>
      </w:pPr>
      <w:r w:rsidRPr="00845FDD">
        <w:rPr>
          <w:rFonts w:ascii="Nudista" w:hAnsi="Nudista"/>
          <w:b/>
          <w:bCs/>
          <w:sz w:val="24"/>
          <w:szCs w:val="24"/>
        </w:rPr>
        <w:t xml:space="preserve">Položka č. 1: </w:t>
      </w:r>
      <w:r w:rsidRPr="00845FDD">
        <w:rPr>
          <w:rFonts w:ascii="Nudista" w:hAnsi="Nudista"/>
          <w:b/>
          <w:bCs/>
          <w:sz w:val="24"/>
          <w:szCs w:val="24"/>
        </w:rPr>
        <w:tab/>
      </w:r>
      <w:proofErr w:type="spellStart"/>
      <w:r w:rsidRPr="00845FDD">
        <w:rPr>
          <w:rFonts w:ascii="Nudista" w:hAnsi="Nudista"/>
          <w:b/>
          <w:bCs/>
          <w:sz w:val="24"/>
          <w:szCs w:val="24"/>
        </w:rPr>
        <w:t>Kreatíva</w:t>
      </w:r>
      <w:proofErr w:type="spellEnd"/>
      <w:r w:rsidRPr="00845FDD">
        <w:rPr>
          <w:rFonts w:ascii="Nudista" w:hAnsi="Nudista"/>
          <w:b/>
          <w:bCs/>
          <w:sz w:val="24"/>
          <w:szCs w:val="24"/>
        </w:rPr>
        <w:t xml:space="preserve"> pre reklamnú kampaň projektu Obnov dom</w:t>
      </w:r>
    </w:p>
    <w:p w14:paraId="0BE1DA8D" w14:textId="77777777" w:rsidR="000A0098" w:rsidRPr="00845FDD" w:rsidRDefault="000A0098" w:rsidP="000A0098">
      <w:pPr>
        <w:pStyle w:val="Odsekzoznamu"/>
        <w:numPr>
          <w:ilvl w:val="0"/>
          <w:numId w:val="171"/>
        </w:numPr>
        <w:spacing w:before="240" w:after="240" w:line="240" w:lineRule="auto"/>
        <w:ind w:left="567" w:hanging="567"/>
        <w:contextualSpacing w:val="0"/>
        <w:jc w:val="both"/>
        <w:rPr>
          <w:rFonts w:ascii="Nudista" w:hAnsi="Nudista" w:cs="Arial"/>
          <w:b/>
          <w:caps/>
          <w:color w:val="008998"/>
        </w:rPr>
      </w:pPr>
      <w:r w:rsidRPr="00845FDD">
        <w:rPr>
          <w:rFonts w:ascii="Nudista" w:hAnsi="Nudista" w:cs="Arial"/>
          <w:b/>
          <w:caps/>
          <w:color w:val="008998"/>
        </w:rPr>
        <w:t>Televízne a online spoty</w:t>
      </w:r>
    </w:p>
    <w:p w14:paraId="728A0F76" w14:textId="77777777" w:rsidR="000A0098" w:rsidRPr="00845FDD" w:rsidRDefault="000A0098" w:rsidP="000A0098">
      <w:pPr>
        <w:numPr>
          <w:ilvl w:val="1"/>
          <w:numId w:val="171"/>
        </w:numPr>
        <w:spacing w:after="120" w:line="240" w:lineRule="auto"/>
        <w:ind w:left="567" w:hanging="567"/>
        <w:jc w:val="both"/>
        <w:rPr>
          <w:rFonts w:ascii="Nudista" w:hAnsi="Nudista" w:cs="Arial"/>
          <w:b/>
          <w:bCs/>
          <w:sz w:val="20"/>
          <w:szCs w:val="20"/>
        </w:rPr>
      </w:pPr>
      <w:r w:rsidRPr="00845FDD">
        <w:rPr>
          <w:rFonts w:ascii="Nudista" w:hAnsi="Nudista"/>
          <w:b/>
          <w:bCs/>
          <w:sz w:val="20"/>
          <w:szCs w:val="20"/>
        </w:rPr>
        <w:t xml:space="preserve">Posolstvo: </w:t>
      </w:r>
    </w:p>
    <w:p w14:paraId="35802392" w14:textId="77777777" w:rsidR="000A0098" w:rsidRPr="00845FDD" w:rsidRDefault="000A0098" w:rsidP="000A0098">
      <w:pPr>
        <w:spacing w:after="120" w:line="240" w:lineRule="auto"/>
        <w:ind w:left="567"/>
        <w:jc w:val="both"/>
        <w:rPr>
          <w:rFonts w:ascii="Nudista" w:hAnsi="Nudista" w:cs="Arial"/>
          <w:sz w:val="20"/>
          <w:szCs w:val="20"/>
        </w:rPr>
      </w:pPr>
      <w:r w:rsidRPr="00845FDD">
        <w:rPr>
          <w:rFonts w:ascii="Nudista" w:hAnsi="Nudista"/>
          <w:sz w:val="20"/>
          <w:szCs w:val="20"/>
        </w:rPr>
        <w:t xml:space="preserve">Obnov dom je projekt Ministerstva životného prostredia, ktorý predstavuje konkrétnu a reálnu pomoc majiteľom rodinných domov na Slovensku, ktoré potrebujú obnovu, s cieľom ušetriť náklady na energie a zároveň znížiť množstvo </w:t>
      </w:r>
      <w:proofErr w:type="spellStart"/>
      <w:r w:rsidRPr="00845FDD">
        <w:rPr>
          <w:rFonts w:ascii="Nudista" w:hAnsi="Nudista"/>
          <w:sz w:val="20"/>
          <w:szCs w:val="20"/>
        </w:rPr>
        <w:t>sklenníkových</w:t>
      </w:r>
      <w:proofErr w:type="spellEnd"/>
      <w:r w:rsidRPr="00845FDD">
        <w:rPr>
          <w:rFonts w:ascii="Nudista" w:hAnsi="Nudista"/>
          <w:sz w:val="20"/>
          <w:szCs w:val="20"/>
        </w:rPr>
        <w:t xml:space="preserve"> plynov v ovzduší. Slovensko má obrovskú príležitosť zlepšiť kvalitu života – a to v celonárodnom meradle, ako aj kvalitu bývania jednotlivých rodín, ktoré sa </w:t>
      </w:r>
      <w:proofErr w:type="spellStart"/>
      <w:r w:rsidRPr="00845FDD">
        <w:rPr>
          <w:rFonts w:ascii="Nudista" w:hAnsi="Nudista"/>
          <w:sz w:val="20"/>
          <w:szCs w:val="20"/>
        </w:rPr>
        <w:t>potýkajú</w:t>
      </w:r>
      <w:proofErr w:type="spellEnd"/>
      <w:r w:rsidRPr="00845FDD">
        <w:rPr>
          <w:rFonts w:ascii="Nudista" w:hAnsi="Nudista"/>
          <w:sz w:val="20"/>
          <w:szCs w:val="20"/>
        </w:rPr>
        <w:t xml:space="preserve"> s vysokými nákladmi na energie potrebné pre život v rodinnom dome. Príspevok na zelenú obnovu predstavuje až 60% nákladov, u sociálne a zdravotne znevýhodnených občanov je to až 95% z celkových nákladov na obnovu. Cieľom každej obnovy je ušetriť najmenej 30% energií.</w:t>
      </w:r>
    </w:p>
    <w:p w14:paraId="0FE15BB4"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t xml:space="preserve">Cieľová skupina (ďalej aj len „CS“): </w:t>
      </w:r>
    </w:p>
    <w:p w14:paraId="5387BCB1"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Televízne publikum 12+;</w:t>
      </w:r>
    </w:p>
    <w:p w14:paraId="195EA3E6"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Štandardní uchádzači o príspevok – majitelia rodinných domov;</w:t>
      </w:r>
    </w:p>
    <w:p w14:paraId="5EC280F9"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Sociálne a zdravotne znevýhodnení občania – majitelia rodinných domov;</w:t>
      </w:r>
    </w:p>
    <w:p w14:paraId="66DAC92A"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Súkromný sektor – stavebníci, architekti, živnostníci v oblasti stavebníctva;</w:t>
      </w:r>
    </w:p>
    <w:p w14:paraId="726441FF"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Občania so záujmom o ekologické témy.</w:t>
      </w:r>
    </w:p>
    <w:p w14:paraId="0B44C981"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t>Audiovizuálne produkty – typy spotov:</w:t>
      </w:r>
    </w:p>
    <w:p w14:paraId="68F302B2" w14:textId="77777777" w:rsidR="000A0098" w:rsidRPr="00845FDD" w:rsidRDefault="000A0098" w:rsidP="000A0098">
      <w:pPr>
        <w:numPr>
          <w:ilvl w:val="2"/>
          <w:numId w:val="171"/>
        </w:numPr>
        <w:spacing w:after="120" w:line="240" w:lineRule="auto"/>
        <w:ind w:left="1418" w:hanging="851"/>
        <w:jc w:val="both"/>
        <w:rPr>
          <w:rFonts w:ascii="Nudista" w:hAnsi="Nudista"/>
          <w:b/>
          <w:bCs/>
          <w:sz w:val="20"/>
          <w:szCs w:val="20"/>
        </w:rPr>
      </w:pPr>
      <w:r w:rsidRPr="00845FDD">
        <w:rPr>
          <w:rFonts w:ascii="Nudista" w:hAnsi="Nudista" w:cs="Calibri"/>
          <w:sz w:val="20"/>
          <w:szCs w:val="20"/>
        </w:rPr>
        <w:t xml:space="preserve">1x </w:t>
      </w:r>
      <w:r>
        <w:rPr>
          <w:rFonts w:ascii="Nudista" w:hAnsi="Nudista" w:cs="Calibri"/>
          <w:sz w:val="20"/>
          <w:szCs w:val="20"/>
        </w:rPr>
        <w:t>t</w:t>
      </w:r>
      <w:r w:rsidRPr="00845FDD">
        <w:rPr>
          <w:rFonts w:ascii="Nudista" w:hAnsi="Nudista" w:cs="Calibri"/>
          <w:sz w:val="20"/>
          <w:szCs w:val="20"/>
        </w:rPr>
        <w:t xml:space="preserve">elevízny spot </w:t>
      </w:r>
      <w:proofErr w:type="spellStart"/>
      <w:r w:rsidRPr="00845FDD">
        <w:rPr>
          <w:rFonts w:ascii="Nudista" w:hAnsi="Nudista" w:cs="Calibri"/>
          <w:sz w:val="20"/>
          <w:szCs w:val="20"/>
        </w:rPr>
        <w:t>imidžový</w:t>
      </w:r>
      <w:proofErr w:type="spellEnd"/>
      <w:r w:rsidRPr="00845FDD">
        <w:rPr>
          <w:rFonts w:ascii="Nudista" w:hAnsi="Nudista" w:cs="Calibri"/>
          <w:sz w:val="20"/>
          <w:szCs w:val="20"/>
        </w:rPr>
        <w:t>;</w:t>
      </w:r>
    </w:p>
    <w:p w14:paraId="4DBB66A4" w14:textId="77777777" w:rsidR="000A0098" w:rsidRPr="00845FDD" w:rsidRDefault="000A0098" w:rsidP="000A0098">
      <w:pPr>
        <w:numPr>
          <w:ilvl w:val="2"/>
          <w:numId w:val="171"/>
        </w:numPr>
        <w:spacing w:after="120" w:line="240" w:lineRule="auto"/>
        <w:ind w:left="1418" w:hanging="851"/>
        <w:jc w:val="both"/>
        <w:rPr>
          <w:rFonts w:ascii="Nudista" w:hAnsi="Nudista"/>
          <w:b/>
          <w:bCs/>
          <w:sz w:val="20"/>
          <w:szCs w:val="20"/>
        </w:rPr>
      </w:pPr>
      <w:r w:rsidRPr="00845FDD">
        <w:rPr>
          <w:rFonts w:ascii="Nudista" w:hAnsi="Nudista" w:cs="Calibri"/>
          <w:sz w:val="20"/>
          <w:szCs w:val="20"/>
        </w:rPr>
        <w:t>2x televízny spot produktový;</w:t>
      </w:r>
    </w:p>
    <w:p w14:paraId="295D84B6" w14:textId="77777777" w:rsidR="000A0098" w:rsidRPr="00845FDD" w:rsidRDefault="000A0098" w:rsidP="000A0098">
      <w:pPr>
        <w:numPr>
          <w:ilvl w:val="2"/>
          <w:numId w:val="171"/>
        </w:numPr>
        <w:spacing w:after="120" w:line="240" w:lineRule="auto"/>
        <w:ind w:left="1418" w:hanging="851"/>
        <w:jc w:val="both"/>
        <w:rPr>
          <w:rFonts w:ascii="Nudista" w:hAnsi="Nudista"/>
          <w:b/>
          <w:bCs/>
          <w:sz w:val="20"/>
          <w:szCs w:val="20"/>
        </w:rPr>
      </w:pPr>
      <w:r w:rsidRPr="00845FDD">
        <w:rPr>
          <w:rFonts w:ascii="Nudista" w:hAnsi="Nudista" w:cs="Calibri"/>
          <w:sz w:val="20"/>
          <w:szCs w:val="20"/>
        </w:rPr>
        <w:t xml:space="preserve">3x on-line spot (variant </w:t>
      </w:r>
      <w:proofErr w:type="spellStart"/>
      <w:r w:rsidRPr="00845FDD">
        <w:rPr>
          <w:rFonts w:ascii="Nudista" w:hAnsi="Nudista" w:cs="Calibri"/>
          <w:sz w:val="20"/>
          <w:szCs w:val="20"/>
        </w:rPr>
        <w:t>imižového</w:t>
      </w:r>
      <w:proofErr w:type="spellEnd"/>
      <w:r w:rsidRPr="00845FDD">
        <w:rPr>
          <w:rFonts w:ascii="Nudista" w:hAnsi="Nudista" w:cs="Calibri"/>
          <w:sz w:val="20"/>
          <w:szCs w:val="20"/>
        </w:rPr>
        <w:t xml:space="preserve"> a produktových spotov);</w:t>
      </w:r>
    </w:p>
    <w:p w14:paraId="03B8F983" w14:textId="77777777" w:rsidR="000A0098" w:rsidRPr="00845FDD" w:rsidRDefault="000A0098" w:rsidP="000A0098">
      <w:pPr>
        <w:numPr>
          <w:ilvl w:val="2"/>
          <w:numId w:val="171"/>
        </w:numPr>
        <w:spacing w:after="120" w:line="240" w:lineRule="auto"/>
        <w:ind w:left="1418" w:hanging="851"/>
        <w:jc w:val="both"/>
        <w:rPr>
          <w:rFonts w:ascii="Nudista" w:hAnsi="Nudista"/>
          <w:b/>
          <w:bCs/>
          <w:sz w:val="20"/>
          <w:szCs w:val="20"/>
        </w:rPr>
      </w:pPr>
      <w:r w:rsidRPr="00845FDD">
        <w:rPr>
          <w:rFonts w:ascii="Nudista" w:hAnsi="Nudista" w:cs="Calibri"/>
          <w:sz w:val="20"/>
          <w:szCs w:val="20"/>
        </w:rPr>
        <w:t xml:space="preserve">5x Spot pre sieť SEE&amp;GO (variant </w:t>
      </w:r>
      <w:proofErr w:type="spellStart"/>
      <w:r w:rsidRPr="00845FDD">
        <w:rPr>
          <w:rFonts w:ascii="Nudista" w:hAnsi="Nudista" w:cs="Calibri"/>
          <w:sz w:val="20"/>
          <w:szCs w:val="20"/>
        </w:rPr>
        <w:t>imidžového</w:t>
      </w:r>
      <w:proofErr w:type="spellEnd"/>
      <w:r w:rsidRPr="00845FDD">
        <w:rPr>
          <w:rFonts w:ascii="Nudista" w:hAnsi="Nudista" w:cs="Calibri"/>
          <w:sz w:val="20"/>
          <w:szCs w:val="20"/>
        </w:rPr>
        <w:t xml:space="preserve"> spotu, dvoch produktových spotov, spot na podporu regionálnych kancelárií a spot na podporu </w:t>
      </w:r>
      <w:proofErr w:type="spellStart"/>
      <w:r w:rsidRPr="00845FDD">
        <w:rPr>
          <w:rFonts w:ascii="Nudista" w:hAnsi="Nudista" w:cs="Calibri"/>
          <w:sz w:val="20"/>
          <w:szCs w:val="20"/>
        </w:rPr>
        <w:t>road</w:t>
      </w:r>
      <w:proofErr w:type="spellEnd"/>
      <w:r w:rsidRPr="00845FDD">
        <w:rPr>
          <w:rFonts w:ascii="Nudista" w:hAnsi="Nudista" w:cs="Calibri"/>
          <w:sz w:val="20"/>
          <w:szCs w:val="20"/>
        </w:rPr>
        <w:t xml:space="preserve"> show).</w:t>
      </w:r>
    </w:p>
    <w:p w14:paraId="6A48BD53" w14:textId="77777777" w:rsidR="000A0098" w:rsidRPr="00845FDD" w:rsidRDefault="000A0098" w:rsidP="000A0098">
      <w:pPr>
        <w:numPr>
          <w:ilvl w:val="1"/>
          <w:numId w:val="171"/>
        </w:numPr>
        <w:spacing w:after="120" w:line="240" w:lineRule="auto"/>
        <w:ind w:left="567" w:hanging="567"/>
        <w:jc w:val="both"/>
        <w:rPr>
          <w:rFonts w:ascii="Nudista" w:hAnsi="Nudista" w:cs="Arial"/>
          <w:b/>
          <w:caps/>
          <w:color w:val="008998"/>
          <w:sz w:val="20"/>
          <w:szCs w:val="20"/>
        </w:rPr>
      </w:pPr>
      <w:r w:rsidRPr="00845FDD">
        <w:rPr>
          <w:rFonts w:ascii="Nudista" w:hAnsi="Nudista" w:cs="Arial"/>
          <w:b/>
          <w:caps/>
          <w:color w:val="008998"/>
          <w:sz w:val="20"/>
          <w:szCs w:val="20"/>
        </w:rPr>
        <w:t>Televízny spot</w:t>
      </w:r>
    </w:p>
    <w:p w14:paraId="039415D6"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 xml:space="preserve">TV spot – 3 kreatívne návrhy pre sériu troch TV spotov (1ximidžový, 2xproduktový),  ku každému návrhu </w:t>
      </w:r>
      <w:proofErr w:type="spellStart"/>
      <w:r w:rsidRPr="00845FDD">
        <w:rPr>
          <w:rFonts w:ascii="Nudista" w:hAnsi="Nudista"/>
          <w:sz w:val="20"/>
          <w:szCs w:val="20"/>
        </w:rPr>
        <w:t>storyboardy</w:t>
      </w:r>
      <w:proofErr w:type="spellEnd"/>
    </w:p>
    <w:p w14:paraId="63166FCF"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cs="Calibri"/>
          <w:sz w:val="20"/>
          <w:szCs w:val="20"/>
        </w:rPr>
        <w:t xml:space="preserve">Prostredie: Exteriér </w:t>
      </w:r>
    </w:p>
    <w:p w14:paraId="6ECC3376"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cs="Calibri"/>
          <w:sz w:val="20"/>
          <w:szCs w:val="20"/>
        </w:rPr>
        <w:t xml:space="preserve">Počet: TV spot 3 verzie: </w:t>
      </w:r>
    </w:p>
    <w:p w14:paraId="2ADF18D9" w14:textId="77777777" w:rsidR="000A0098" w:rsidRPr="00845FDD" w:rsidRDefault="000A0098" w:rsidP="000A0098">
      <w:pPr>
        <w:numPr>
          <w:ilvl w:val="3"/>
          <w:numId w:val="171"/>
        </w:numPr>
        <w:spacing w:after="120" w:line="240" w:lineRule="auto"/>
        <w:ind w:left="1843"/>
        <w:jc w:val="both"/>
        <w:rPr>
          <w:rFonts w:ascii="Nudista" w:hAnsi="Nudista"/>
          <w:sz w:val="20"/>
          <w:szCs w:val="20"/>
        </w:rPr>
      </w:pPr>
      <w:proofErr w:type="spellStart"/>
      <w:r w:rsidRPr="00845FDD">
        <w:rPr>
          <w:rFonts w:ascii="Nudista" w:hAnsi="Nudista" w:cs="Calibri"/>
          <w:sz w:val="20"/>
          <w:szCs w:val="20"/>
        </w:rPr>
        <w:t>imidžový</w:t>
      </w:r>
      <w:proofErr w:type="spellEnd"/>
      <w:r w:rsidRPr="00845FDD">
        <w:rPr>
          <w:rFonts w:ascii="Nudista" w:hAnsi="Nudista" w:cs="Calibri"/>
          <w:sz w:val="20"/>
          <w:szCs w:val="20"/>
        </w:rPr>
        <w:t xml:space="preserve"> so základnými informáciami pre CS podľa bodu 1.2.1., 1.2.4 a 1.2.5 vyššie, </w:t>
      </w:r>
    </w:p>
    <w:p w14:paraId="4BC914B9" w14:textId="77777777" w:rsidR="000A0098" w:rsidRPr="00845FDD" w:rsidRDefault="000A0098" w:rsidP="000A0098">
      <w:pPr>
        <w:numPr>
          <w:ilvl w:val="3"/>
          <w:numId w:val="171"/>
        </w:numPr>
        <w:spacing w:after="120" w:line="240" w:lineRule="auto"/>
        <w:ind w:left="1843"/>
        <w:jc w:val="both"/>
        <w:rPr>
          <w:rFonts w:ascii="Nudista" w:hAnsi="Nudista"/>
          <w:sz w:val="20"/>
          <w:szCs w:val="20"/>
        </w:rPr>
      </w:pPr>
      <w:r w:rsidRPr="00845FDD">
        <w:rPr>
          <w:rFonts w:ascii="Nudista" w:hAnsi="Nudista" w:cs="Calibri"/>
          <w:sz w:val="20"/>
          <w:szCs w:val="20"/>
        </w:rPr>
        <w:t>produktové spoty pre CS podľa bodu 1.2.2 a 1.2.3 vyššie.</w:t>
      </w:r>
    </w:p>
    <w:p w14:paraId="7C2CD984"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Dĺžka každého spotu 30 sekúnd</w:t>
      </w:r>
    </w:p>
    <w:p w14:paraId="5FA194C3"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lastRenderedPageBreak/>
        <w:t>Obsadenie - počet aktérov: max. 2 osoby – záleží od vybraného kreatívneho návrhu, moderátor</w:t>
      </w:r>
    </w:p>
    <w:p w14:paraId="54D4E7C3"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 xml:space="preserve">Jazyk:  slovenský, požadovaná jazyková korektúra </w:t>
      </w:r>
    </w:p>
    <w:p w14:paraId="06CC0566"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Titulky: slovenské, maďarské, rusínske</w:t>
      </w:r>
    </w:p>
    <w:p w14:paraId="5BF7E090"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Filmové zábery:  Áno, min. 30%</w:t>
      </w:r>
    </w:p>
    <w:p w14:paraId="4F6ECB3B"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Letecké zábery:  Áno, min. 30%</w:t>
      </w:r>
    </w:p>
    <w:p w14:paraId="687764E2"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Animácie:            Áno, min. 10%</w:t>
      </w:r>
    </w:p>
    <w:p w14:paraId="476612C2"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proofErr w:type="spellStart"/>
      <w:r w:rsidRPr="00845FDD">
        <w:rPr>
          <w:rFonts w:ascii="Nudista" w:hAnsi="Nudista" w:cs="Calibri"/>
          <w:sz w:val="20"/>
          <w:szCs w:val="20"/>
        </w:rPr>
        <w:t>Infografika</w:t>
      </w:r>
      <w:proofErr w:type="spellEnd"/>
      <w:r w:rsidRPr="00845FDD">
        <w:rPr>
          <w:rFonts w:ascii="Nudista" w:hAnsi="Nudista" w:cs="Calibri"/>
          <w:sz w:val="20"/>
          <w:szCs w:val="20"/>
        </w:rPr>
        <w:t>:          Áno</w:t>
      </w:r>
    </w:p>
    <w:p w14:paraId="31EA8275"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Ozvučenie: hudba a komentár k spotu (</w:t>
      </w:r>
      <w:proofErr w:type="spellStart"/>
      <w:r w:rsidRPr="00845FDD">
        <w:rPr>
          <w:rFonts w:ascii="Nudista" w:hAnsi="Nudista" w:cs="Calibri"/>
          <w:sz w:val="20"/>
          <w:szCs w:val="20"/>
        </w:rPr>
        <w:t>VoiceOver</w:t>
      </w:r>
      <w:proofErr w:type="spellEnd"/>
      <w:r w:rsidRPr="00845FDD">
        <w:rPr>
          <w:rFonts w:ascii="Nudista" w:hAnsi="Nudista" w:cs="Calibri"/>
          <w:sz w:val="20"/>
          <w:szCs w:val="20"/>
        </w:rPr>
        <w:t>)</w:t>
      </w:r>
    </w:p>
    <w:p w14:paraId="0C9B7E26"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 xml:space="preserve">Možné lokality nakrúcania: </w:t>
      </w:r>
      <w:proofErr w:type="spellStart"/>
      <w:r w:rsidRPr="00845FDD">
        <w:rPr>
          <w:rFonts w:ascii="Nudista" w:hAnsi="Nudista" w:cs="Calibri"/>
          <w:sz w:val="20"/>
          <w:szCs w:val="20"/>
        </w:rPr>
        <w:t>rurálna</w:t>
      </w:r>
      <w:proofErr w:type="spellEnd"/>
      <w:r w:rsidRPr="00845FDD">
        <w:rPr>
          <w:rFonts w:ascii="Nudista" w:hAnsi="Nudista" w:cs="Calibri"/>
          <w:sz w:val="20"/>
          <w:szCs w:val="20"/>
        </w:rPr>
        <w:t xml:space="preserve"> krajina, dediny v horských dolinách a kotlinách, Orava, Kysuce, Horehronie, Gemer, </w:t>
      </w:r>
    </w:p>
    <w:p w14:paraId="444341C2"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Možné objekty nakrúcania: neobnovené domy, domy v procese obnovy, obnovené rodinné domy</w:t>
      </w:r>
    </w:p>
    <w:p w14:paraId="633E9407"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 xml:space="preserve">Rozsah prác: </w:t>
      </w:r>
    </w:p>
    <w:p w14:paraId="72C1C79A" w14:textId="77777777" w:rsidR="000A0098" w:rsidRPr="00845FDD" w:rsidRDefault="000A0098" w:rsidP="000A0098">
      <w:pPr>
        <w:spacing w:after="120" w:line="240" w:lineRule="auto"/>
        <w:ind w:left="1418"/>
        <w:jc w:val="both"/>
        <w:rPr>
          <w:rFonts w:ascii="Nudista" w:hAnsi="Nudista" w:cs="Calibri"/>
          <w:sz w:val="20"/>
          <w:szCs w:val="20"/>
        </w:rPr>
      </w:pPr>
      <w:r w:rsidRPr="00845FDD">
        <w:rPr>
          <w:rFonts w:ascii="Nudista" w:hAnsi="Nudista" w:cs="Calibri"/>
          <w:sz w:val="20"/>
          <w:szCs w:val="20"/>
        </w:rPr>
        <w:t>Kreatívny návrh, podrobný scenár, nakrúcanie/nahrávanie/výroba spotu vrátane réžie (réžia, kamera, zvuk, svetlo, strih, výber hudby, atď.) spracovanie filmových záberov, animácií, ozvučenia podľa scenára, post-produkcia, strih, otitulkovanie, jazyková korektúra, jazyk slovenský, titulky – jazyk maďarský, rusínsky, vyžaduje sa jazyková korektúra.</w:t>
      </w:r>
    </w:p>
    <w:p w14:paraId="0F1350D7"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Súčinnosť verejného obstarávateľa a režim schvaľovania:</w:t>
      </w:r>
    </w:p>
    <w:p w14:paraId="7310FF2D" w14:textId="77777777" w:rsidR="000A0098" w:rsidRPr="00845FDD" w:rsidRDefault="000A0098" w:rsidP="000A0098">
      <w:pPr>
        <w:spacing w:after="120" w:line="240" w:lineRule="auto"/>
        <w:ind w:left="1418"/>
        <w:jc w:val="both"/>
        <w:rPr>
          <w:rFonts w:ascii="Nudista" w:hAnsi="Nudista" w:cs="Calibri"/>
          <w:sz w:val="20"/>
          <w:szCs w:val="20"/>
        </w:rPr>
      </w:pPr>
      <w:r w:rsidRPr="00845FDD">
        <w:rPr>
          <w:rFonts w:ascii="Nudista" w:hAnsi="Nudista" w:cs="Calibri"/>
          <w:sz w:val="20"/>
          <w:szCs w:val="20"/>
        </w:rPr>
        <w:t>Verejný obstarávateľ poskytne odporúčané miesta nakrúcania a časový harmonogram. Po konzultácii s poskytovateľom verejný obstarávateľ schváli miesta nakrúcania aj s časovým harmonogramom.</w:t>
      </w:r>
    </w:p>
    <w:p w14:paraId="6E1A4E97"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 xml:space="preserve">Lehota dodania: najneskôr 21 dní po objednaní verejným obstarávateľom. </w:t>
      </w:r>
    </w:p>
    <w:p w14:paraId="0245F0C5"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Miesto dodania: Slovenská agentúra životného prostredia, Martinská 47, Bratislava.</w:t>
      </w:r>
    </w:p>
    <w:p w14:paraId="5032570F" w14:textId="77777777" w:rsidR="000A0098" w:rsidRPr="00845FDD" w:rsidRDefault="000A0098" w:rsidP="000A0098">
      <w:pPr>
        <w:numPr>
          <w:ilvl w:val="1"/>
          <w:numId w:val="171"/>
        </w:numPr>
        <w:spacing w:after="120" w:line="240" w:lineRule="auto"/>
        <w:ind w:left="567" w:hanging="567"/>
        <w:jc w:val="both"/>
        <w:rPr>
          <w:rFonts w:ascii="Nudista" w:hAnsi="Nudista" w:cs="Arial"/>
          <w:b/>
          <w:caps/>
          <w:color w:val="008998"/>
          <w:sz w:val="20"/>
          <w:szCs w:val="20"/>
        </w:rPr>
      </w:pPr>
      <w:r w:rsidRPr="00845FDD">
        <w:rPr>
          <w:rFonts w:ascii="Nudista" w:hAnsi="Nudista" w:cs="Arial"/>
          <w:b/>
          <w:caps/>
          <w:color w:val="008998"/>
          <w:sz w:val="20"/>
          <w:szCs w:val="20"/>
        </w:rPr>
        <w:t>Online spot</w:t>
      </w:r>
    </w:p>
    <w:p w14:paraId="3642BBB6"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proofErr w:type="spellStart"/>
      <w:r w:rsidRPr="00845FDD">
        <w:rPr>
          <w:rFonts w:ascii="Nudista" w:hAnsi="Nudista"/>
          <w:sz w:val="20"/>
          <w:szCs w:val="20"/>
        </w:rPr>
        <w:t>Imidžový</w:t>
      </w:r>
      <w:proofErr w:type="spellEnd"/>
      <w:r w:rsidRPr="00845FDD">
        <w:rPr>
          <w:rFonts w:ascii="Nudista" w:hAnsi="Nudista"/>
          <w:sz w:val="20"/>
          <w:szCs w:val="20"/>
        </w:rPr>
        <w:t xml:space="preserve"> 1x a 2x produktový spot – varianty k televíznemu spotu prispôsobené pre on-line prostredie - 3 návrhy k sérii troch spotov:</w:t>
      </w:r>
    </w:p>
    <w:p w14:paraId="3927F6C1" w14:textId="77777777" w:rsidR="000A0098" w:rsidRPr="00845FDD" w:rsidRDefault="000A0098" w:rsidP="000A0098">
      <w:pPr>
        <w:numPr>
          <w:ilvl w:val="3"/>
          <w:numId w:val="171"/>
        </w:numPr>
        <w:spacing w:after="120" w:line="240" w:lineRule="auto"/>
        <w:ind w:left="1843"/>
        <w:jc w:val="both"/>
        <w:rPr>
          <w:rFonts w:ascii="Nudista" w:hAnsi="Nudista"/>
          <w:sz w:val="20"/>
          <w:szCs w:val="20"/>
        </w:rPr>
      </w:pPr>
      <w:proofErr w:type="spellStart"/>
      <w:r w:rsidRPr="00845FDD">
        <w:rPr>
          <w:rFonts w:ascii="Nudista" w:hAnsi="Nudista"/>
          <w:sz w:val="20"/>
          <w:szCs w:val="20"/>
        </w:rPr>
        <w:t>imidžový</w:t>
      </w:r>
      <w:proofErr w:type="spellEnd"/>
      <w:r w:rsidRPr="00845FDD">
        <w:rPr>
          <w:rFonts w:ascii="Nudista" w:hAnsi="Nudista"/>
          <w:sz w:val="20"/>
          <w:szCs w:val="20"/>
        </w:rPr>
        <w:t xml:space="preserve"> so základnými informáciami pre CS </w:t>
      </w:r>
      <w:r w:rsidRPr="00845FDD">
        <w:rPr>
          <w:rFonts w:ascii="Nudista" w:hAnsi="Nudista" w:cs="Calibri"/>
          <w:sz w:val="20"/>
          <w:szCs w:val="20"/>
        </w:rPr>
        <w:t>podľa bodu 1.2.1., 1.2.4 a 1.2.5 vyššie,</w:t>
      </w:r>
    </w:p>
    <w:p w14:paraId="4D322873" w14:textId="77777777" w:rsidR="000A0098" w:rsidRPr="00845FDD" w:rsidRDefault="000A0098" w:rsidP="000A0098">
      <w:pPr>
        <w:numPr>
          <w:ilvl w:val="3"/>
          <w:numId w:val="171"/>
        </w:numPr>
        <w:spacing w:after="120" w:line="240" w:lineRule="auto"/>
        <w:ind w:left="1843"/>
        <w:jc w:val="both"/>
        <w:rPr>
          <w:rFonts w:ascii="Nudista" w:hAnsi="Nudista"/>
          <w:sz w:val="20"/>
          <w:szCs w:val="20"/>
        </w:rPr>
      </w:pPr>
      <w:r w:rsidRPr="00845FDD">
        <w:rPr>
          <w:rFonts w:ascii="Nudista" w:hAnsi="Nudista" w:cs="Calibri"/>
          <w:sz w:val="20"/>
          <w:szCs w:val="20"/>
        </w:rPr>
        <w:t>produktové spoty pre CS podľa bodu 1.2.2 a 1.2.3 vyššie</w:t>
      </w:r>
      <w:r w:rsidRPr="00845FDD">
        <w:rPr>
          <w:rFonts w:ascii="Nudista" w:hAnsi="Nudista"/>
          <w:sz w:val="20"/>
          <w:szCs w:val="20"/>
        </w:rPr>
        <w:t>.</w:t>
      </w:r>
    </w:p>
    <w:p w14:paraId="1846918E"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Prostredie – exteriér</w:t>
      </w:r>
    </w:p>
    <w:p w14:paraId="664ABCE4"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Dĺžka – 30´´</w:t>
      </w:r>
    </w:p>
    <w:p w14:paraId="5C3D5B88"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 xml:space="preserve">Zameranie: </w:t>
      </w:r>
      <w:proofErr w:type="spellStart"/>
      <w:r w:rsidRPr="00845FDD">
        <w:rPr>
          <w:rFonts w:ascii="Nudista" w:hAnsi="Nudista"/>
          <w:sz w:val="20"/>
          <w:szCs w:val="20"/>
        </w:rPr>
        <w:t>preklik</w:t>
      </w:r>
      <w:proofErr w:type="spellEnd"/>
      <w:r w:rsidRPr="00845FDD">
        <w:rPr>
          <w:rFonts w:ascii="Nudista" w:hAnsi="Nudista"/>
          <w:sz w:val="20"/>
          <w:szCs w:val="20"/>
        </w:rPr>
        <w:t xml:space="preserve"> na hlavný zdroj informácií o projekte Obnov dom na stránku </w:t>
      </w:r>
      <w:hyperlink r:id="rId24" w:history="1">
        <w:r w:rsidRPr="00845FDD">
          <w:rPr>
            <w:rFonts w:ascii="Nudista" w:hAnsi="Nudista"/>
            <w:sz w:val="20"/>
            <w:szCs w:val="20"/>
          </w:rPr>
          <w:t>www.obnovdom.sk</w:t>
        </w:r>
      </w:hyperlink>
    </w:p>
    <w:p w14:paraId="38ED4F0B"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Personálne zabezpečenie/počet zúčastnených: min. 2 osoby</w:t>
      </w:r>
    </w:p>
    <w:p w14:paraId="02FE1C49"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 xml:space="preserve">Jazyk: slovenský, požadovaná jazyková korektúra </w:t>
      </w:r>
    </w:p>
    <w:p w14:paraId="698FD457"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Titulky: slovenské, maďarské, rusínske, požadovaná jazyková korektúra</w:t>
      </w:r>
    </w:p>
    <w:p w14:paraId="4DD1F3CF"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Filmové zábery: Áno, min. 30%</w:t>
      </w:r>
    </w:p>
    <w:p w14:paraId="0A8333C1"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Letecké zábery: Áno, min. 30%</w:t>
      </w:r>
    </w:p>
    <w:p w14:paraId="666527A3"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Animácie: Áno, mini 30%</w:t>
      </w:r>
    </w:p>
    <w:p w14:paraId="51AE7EB7"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proofErr w:type="spellStart"/>
      <w:r w:rsidRPr="00845FDD">
        <w:rPr>
          <w:rFonts w:ascii="Nudista" w:hAnsi="Nudista"/>
          <w:sz w:val="20"/>
          <w:szCs w:val="20"/>
        </w:rPr>
        <w:t>Infografika</w:t>
      </w:r>
      <w:proofErr w:type="spellEnd"/>
      <w:r w:rsidRPr="00845FDD">
        <w:rPr>
          <w:rFonts w:ascii="Nudista" w:hAnsi="Nudista"/>
          <w:sz w:val="20"/>
          <w:szCs w:val="20"/>
        </w:rPr>
        <w:t>: Áno</w:t>
      </w:r>
    </w:p>
    <w:p w14:paraId="2E401EE7"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lastRenderedPageBreak/>
        <w:t>Ozvučenie: hudba, komentár</w:t>
      </w:r>
    </w:p>
    <w:p w14:paraId="6CEE5763" w14:textId="77777777" w:rsidR="000A0098" w:rsidRPr="00845FDD" w:rsidRDefault="000A0098" w:rsidP="000A0098">
      <w:pPr>
        <w:numPr>
          <w:ilvl w:val="1"/>
          <w:numId w:val="171"/>
        </w:numPr>
        <w:spacing w:after="120" w:line="240" w:lineRule="auto"/>
        <w:ind w:left="567" w:hanging="567"/>
        <w:jc w:val="both"/>
        <w:rPr>
          <w:rFonts w:ascii="Nudista" w:hAnsi="Nudista" w:cs="Arial"/>
          <w:b/>
          <w:caps/>
          <w:color w:val="008998"/>
          <w:sz w:val="20"/>
          <w:szCs w:val="20"/>
        </w:rPr>
      </w:pPr>
      <w:r w:rsidRPr="00845FDD">
        <w:rPr>
          <w:rFonts w:ascii="Nudista" w:hAnsi="Nudista" w:cs="Arial"/>
          <w:b/>
          <w:caps/>
          <w:color w:val="008998"/>
          <w:sz w:val="20"/>
          <w:szCs w:val="20"/>
        </w:rPr>
        <w:t>Spot pre sieť SEE&amp;GO</w:t>
      </w:r>
    </w:p>
    <w:p w14:paraId="0E9B5825"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cs="Calibri"/>
          <w:sz w:val="20"/>
          <w:szCs w:val="20"/>
        </w:rPr>
        <w:t>3 návrhy k sérii 5 spotov:</w:t>
      </w:r>
    </w:p>
    <w:p w14:paraId="78913B8F" w14:textId="77777777" w:rsidR="000A0098" w:rsidRPr="00845FDD" w:rsidRDefault="000A0098" w:rsidP="000A0098">
      <w:pPr>
        <w:numPr>
          <w:ilvl w:val="3"/>
          <w:numId w:val="171"/>
        </w:numPr>
        <w:spacing w:after="120" w:line="240" w:lineRule="auto"/>
        <w:ind w:left="1843"/>
        <w:jc w:val="both"/>
        <w:rPr>
          <w:rFonts w:ascii="Nudista" w:hAnsi="Nudista"/>
          <w:sz w:val="20"/>
          <w:szCs w:val="20"/>
        </w:rPr>
      </w:pPr>
      <w:r w:rsidRPr="00845FDD">
        <w:rPr>
          <w:rFonts w:ascii="Nudista" w:hAnsi="Nudista" w:cs="Calibri"/>
          <w:sz w:val="20"/>
          <w:szCs w:val="20"/>
        </w:rPr>
        <w:t xml:space="preserve">variant 1x </w:t>
      </w:r>
      <w:proofErr w:type="spellStart"/>
      <w:r w:rsidRPr="00845FDD">
        <w:rPr>
          <w:rFonts w:ascii="Nudista" w:hAnsi="Nudista" w:cs="Calibri"/>
          <w:sz w:val="20"/>
          <w:szCs w:val="20"/>
        </w:rPr>
        <w:t>imidžového</w:t>
      </w:r>
      <w:proofErr w:type="spellEnd"/>
      <w:r w:rsidRPr="00845FDD">
        <w:rPr>
          <w:rFonts w:ascii="Nudista" w:hAnsi="Nudista" w:cs="Calibri"/>
          <w:sz w:val="20"/>
          <w:szCs w:val="20"/>
        </w:rPr>
        <w:t xml:space="preserve"> spotu – pre CS podľa bodu 1.2.1, 1.2.3 a 1.2.4 vyššie,  </w:t>
      </w:r>
    </w:p>
    <w:p w14:paraId="76A6DF06" w14:textId="77777777" w:rsidR="000A0098" w:rsidRPr="00845FDD" w:rsidRDefault="000A0098" w:rsidP="000A0098">
      <w:pPr>
        <w:numPr>
          <w:ilvl w:val="3"/>
          <w:numId w:val="171"/>
        </w:numPr>
        <w:spacing w:after="120" w:line="240" w:lineRule="auto"/>
        <w:ind w:left="1843"/>
        <w:jc w:val="both"/>
        <w:rPr>
          <w:rFonts w:ascii="Nudista" w:hAnsi="Nudista"/>
          <w:sz w:val="20"/>
          <w:szCs w:val="20"/>
        </w:rPr>
      </w:pPr>
      <w:r w:rsidRPr="00845FDD">
        <w:rPr>
          <w:rFonts w:ascii="Nudista" w:hAnsi="Nudista" w:cs="Calibri"/>
          <w:sz w:val="20"/>
          <w:szCs w:val="20"/>
        </w:rPr>
        <w:t xml:space="preserve">2x produktových spotov pre CS podľa bodu 1.2.2 a 1.2.3 vyššie, </w:t>
      </w:r>
    </w:p>
    <w:p w14:paraId="7AC6CF9A" w14:textId="77777777" w:rsidR="000A0098" w:rsidRPr="00845FDD" w:rsidRDefault="000A0098" w:rsidP="000A0098">
      <w:pPr>
        <w:numPr>
          <w:ilvl w:val="3"/>
          <w:numId w:val="171"/>
        </w:numPr>
        <w:spacing w:after="120" w:line="240" w:lineRule="auto"/>
        <w:ind w:left="1843"/>
        <w:jc w:val="both"/>
        <w:rPr>
          <w:rFonts w:ascii="Nudista" w:hAnsi="Nudista"/>
          <w:sz w:val="20"/>
          <w:szCs w:val="20"/>
        </w:rPr>
      </w:pPr>
      <w:r w:rsidRPr="00845FDD">
        <w:rPr>
          <w:rFonts w:ascii="Nudista" w:hAnsi="Nudista" w:cs="Calibri"/>
          <w:sz w:val="20"/>
          <w:szCs w:val="20"/>
        </w:rPr>
        <w:t>1x spot na podporu regionálnych kancelárií pre CS podľa bodu 1.2.2, 1.2.3 a 1.2.4 vyššie a </w:t>
      </w:r>
    </w:p>
    <w:p w14:paraId="381752D6" w14:textId="77777777" w:rsidR="000A0098" w:rsidRPr="00845FDD" w:rsidRDefault="000A0098" w:rsidP="000A0098">
      <w:pPr>
        <w:numPr>
          <w:ilvl w:val="3"/>
          <w:numId w:val="171"/>
        </w:numPr>
        <w:spacing w:after="120" w:line="240" w:lineRule="auto"/>
        <w:ind w:left="1843"/>
        <w:jc w:val="both"/>
        <w:rPr>
          <w:rFonts w:ascii="Nudista" w:hAnsi="Nudista"/>
          <w:sz w:val="20"/>
          <w:szCs w:val="20"/>
        </w:rPr>
      </w:pPr>
      <w:r w:rsidRPr="00845FDD">
        <w:rPr>
          <w:rFonts w:ascii="Nudista" w:hAnsi="Nudista" w:cs="Calibri"/>
          <w:sz w:val="20"/>
          <w:szCs w:val="20"/>
        </w:rPr>
        <w:t xml:space="preserve">1x spot na podporu </w:t>
      </w:r>
      <w:proofErr w:type="spellStart"/>
      <w:r w:rsidRPr="00845FDD">
        <w:rPr>
          <w:rFonts w:ascii="Nudista" w:hAnsi="Nudista" w:cs="Calibri"/>
          <w:sz w:val="20"/>
          <w:szCs w:val="20"/>
        </w:rPr>
        <w:t>road</w:t>
      </w:r>
      <w:proofErr w:type="spellEnd"/>
      <w:r w:rsidRPr="00845FDD">
        <w:rPr>
          <w:rFonts w:ascii="Nudista" w:hAnsi="Nudista" w:cs="Calibri"/>
          <w:sz w:val="20"/>
          <w:szCs w:val="20"/>
        </w:rPr>
        <w:t xml:space="preserve"> show – pre CS podľa bodu 1.2.2, 1.2.3 a 1.2.4 vyššie.</w:t>
      </w:r>
    </w:p>
    <w:p w14:paraId="71D1BA60"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Prostredie: exteriér</w:t>
      </w:r>
    </w:p>
    <w:p w14:paraId="15E7DE87"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Dĺžka 20´´</w:t>
      </w:r>
    </w:p>
    <w:p w14:paraId="7B509903"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Ozvučenie – hudba, komentár– nie</w:t>
      </w:r>
    </w:p>
    <w:p w14:paraId="5E0AFC3A"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Titulky – slovenské, maďarské, rusínske – vyžaduje sa jazyková korektúra</w:t>
      </w:r>
    </w:p>
    <w:p w14:paraId="667B2BE3"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Filmové zábery – Áno, min. 30%</w:t>
      </w:r>
    </w:p>
    <w:p w14:paraId="1E4F961C"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Letecké zábery – áno, min 30%</w:t>
      </w:r>
    </w:p>
    <w:p w14:paraId="6E3E6033"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Animácia – áno, min. 30%</w:t>
      </w:r>
    </w:p>
    <w:p w14:paraId="69FD6EEC"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proofErr w:type="spellStart"/>
      <w:r w:rsidRPr="00845FDD">
        <w:rPr>
          <w:rFonts w:ascii="Nudista" w:hAnsi="Nudista" w:cs="Calibri"/>
          <w:sz w:val="20"/>
          <w:szCs w:val="20"/>
        </w:rPr>
        <w:t>Infografika</w:t>
      </w:r>
      <w:proofErr w:type="spellEnd"/>
      <w:r w:rsidRPr="00845FDD">
        <w:rPr>
          <w:rFonts w:ascii="Nudista" w:hAnsi="Nudista" w:cs="Calibri"/>
          <w:sz w:val="20"/>
          <w:szCs w:val="20"/>
        </w:rPr>
        <w:t xml:space="preserve"> – áno</w:t>
      </w:r>
    </w:p>
    <w:p w14:paraId="3A95513D" w14:textId="77777777" w:rsidR="000A0098" w:rsidRPr="00845FDD" w:rsidRDefault="000A0098" w:rsidP="000A0098">
      <w:pPr>
        <w:numPr>
          <w:ilvl w:val="2"/>
          <w:numId w:val="171"/>
        </w:numPr>
        <w:spacing w:after="120" w:line="240" w:lineRule="auto"/>
        <w:ind w:left="1418" w:hanging="851"/>
        <w:jc w:val="both"/>
        <w:rPr>
          <w:rFonts w:ascii="Nudista" w:hAnsi="Nudista" w:cs="Calibri"/>
          <w:sz w:val="20"/>
          <w:szCs w:val="20"/>
        </w:rPr>
      </w:pPr>
      <w:r w:rsidRPr="00845FDD">
        <w:rPr>
          <w:rFonts w:ascii="Nudista" w:hAnsi="Nudista" w:cs="Calibri"/>
          <w:sz w:val="20"/>
          <w:szCs w:val="20"/>
        </w:rPr>
        <w:t>Osoby – podľa kreatívneho návrhu, max. dvaja ľudia</w:t>
      </w:r>
    </w:p>
    <w:p w14:paraId="0D5A7485" w14:textId="77777777" w:rsidR="000A0098" w:rsidRPr="00845FDD" w:rsidRDefault="000A0098" w:rsidP="000A0098">
      <w:pPr>
        <w:pStyle w:val="Odsekzoznamu"/>
        <w:numPr>
          <w:ilvl w:val="0"/>
          <w:numId w:val="171"/>
        </w:numPr>
        <w:spacing w:before="240" w:after="240" w:line="240" w:lineRule="auto"/>
        <w:ind w:left="567" w:hanging="567"/>
        <w:contextualSpacing w:val="0"/>
        <w:jc w:val="both"/>
        <w:rPr>
          <w:rFonts w:ascii="Nudista" w:hAnsi="Nudista" w:cs="Arial"/>
          <w:b/>
          <w:caps/>
          <w:color w:val="008998"/>
        </w:rPr>
      </w:pPr>
      <w:r w:rsidRPr="00845FDD">
        <w:rPr>
          <w:rFonts w:ascii="Nudista" w:hAnsi="Nudista" w:cs="Arial"/>
          <w:b/>
          <w:caps/>
          <w:color w:val="008998"/>
        </w:rPr>
        <w:t>Inzercia</w:t>
      </w:r>
    </w:p>
    <w:p w14:paraId="6234C03F" w14:textId="77777777" w:rsidR="000A0098" w:rsidRPr="00845FDD" w:rsidRDefault="000A0098" w:rsidP="000A0098">
      <w:pPr>
        <w:numPr>
          <w:ilvl w:val="1"/>
          <w:numId w:val="171"/>
        </w:numPr>
        <w:spacing w:after="120" w:line="240" w:lineRule="auto"/>
        <w:ind w:left="567" w:hanging="567"/>
        <w:jc w:val="both"/>
        <w:rPr>
          <w:rFonts w:ascii="Nudista" w:hAnsi="Nudista" w:cs="Arial"/>
          <w:b/>
          <w:bCs/>
          <w:sz w:val="20"/>
          <w:szCs w:val="20"/>
        </w:rPr>
      </w:pPr>
      <w:r w:rsidRPr="00845FDD">
        <w:rPr>
          <w:rFonts w:ascii="Nudista" w:hAnsi="Nudista"/>
          <w:b/>
          <w:bCs/>
          <w:sz w:val="20"/>
          <w:szCs w:val="20"/>
        </w:rPr>
        <w:t xml:space="preserve">Posolstvo: </w:t>
      </w:r>
    </w:p>
    <w:p w14:paraId="1CC017FE" w14:textId="77777777" w:rsidR="000A0098" w:rsidRPr="00845FDD" w:rsidRDefault="000A0098" w:rsidP="000A0098">
      <w:pPr>
        <w:spacing w:after="120" w:line="240" w:lineRule="auto"/>
        <w:ind w:left="567"/>
        <w:jc w:val="both"/>
        <w:rPr>
          <w:rFonts w:ascii="Nudista" w:hAnsi="Nudista" w:cs="Calibri"/>
          <w:sz w:val="20"/>
          <w:szCs w:val="20"/>
        </w:rPr>
      </w:pPr>
      <w:r w:rsidRPr="00845FDD">
        <w:rPr>
          <w:rFonts w:ascii="Nudista" w:hAnsi="Nudista" w:cs="Calibri"/>
          <w:sz w:val="20"/>
          <w:szCs w:val="20"/>
        </w:rPr>
        <w:t xml:space="preserve">Majitelia rodinných domov majú vďaka projektu Obnov dom obrovskú príležitosť získať príspevok na zelenú obnovu svojho domu do výšky 60% a v prípade zdravotne a ekonomicky znevýhodnených skupín až do výška 95%. Cieľom je ušetriť najmenej 30% energií a tým ušetriť náklady na fungovanie rodinného domu a prispieť k zníženiu skleníkových plynov v ovzduší na Slovensku. Proces podania, získania a vyúčtovania žiadostí má svoje presné procesné kroky, s ktorými sa môžu CS zoznámiť prostredníctvom webovej stránky www.obnovdom.sk, zelenej linky, pomoc im poskytnú pracovníci regionálnych kancelárií a základné informácie a kontakty môžu získať aj na </w:t>
      </w:r>
      <w:proofErr w:type="spellStart"/>
      <w:r w:rsidRPr="00845FDD">
        <w:rPr>
          <w:rFonts w:ascii="Nudista" w:hAnsi="Nudista" w:cs="Calibri"/>
          <w:sz w:val="20"/>
          <w:szCs w:val="20"/>
        </w:rPr>
        <w:t>road</w:t>
      </w:r>
      <w:proofErr w:type="spellEnd"/>
      <w:r w:rsidRPr="00845FDD">
        <w:rPr>
          <w:rFonts w:ascii="Nudista" w:hAnsi="Nudista" w:cs="Calibri"/>
          <w:sz w:val="20"/>
          <w:szCs w:val="20"/>
        </w:rPr>
        <w:t xml:space="preserve"> show, ktorá sa bude konať v regiónoch po celom Slovensku. </w:t>
      </w:r>
    </w:p>
    <w:p w14:paraId="10651C5B" w14:textId="77777777" w:rsidR="000A0098" w:rsidRPr="00845FDD" w:rsidRDefault="000A0098" w:rsidP="000A0098">
      <w:pPr>
        <w:spacing w:after="120" w:line="240" w:lineRule="auto"/>
        <w:ind w:left="567"/>
        <w:jc w:val="both"/>
        <w:rPr>
          <w:rFonts w:ascii="Nudista" w:hAnsi="Nudista" w:cs="Calibri"/>
          <w:sz w:val="20"/>
          <w:szCs w:val="20"/>
        </w:rPr>
      </w:pPr>
      <w:r w:rsidRPr="00845FDD">
        <w:rPr>
          <w:rFonts w:ascii="Nudista" w:hAnsi="Nudista" w:cs="Calibri"/>
          <w:sz w:val="20"/>
          <w:szCs w:val="20"/>
        </w:rPr>
        <w:t xml:space="preserve">Zateplite svoj dom, vymeňte okná a dvere, vymeňte zdroj vykurovania, zaobstarajte si solárne alebo </w:t>
      </w:r>
      <w:proofErr w:type="spellStart"/>
      <w:r w:rsidRPr="00845FDD">
        <w:rPr>
          <w:rFonts w:ascii="Nudista" w:hAnsi="Nudista" w:cs="Calibri"/>
          <w:sz w:val="20"/>
          <w:szCs w:val="20"/>
        </w:rPr>
        <w:t>fotovoltaické</w:t>
      </w:r>
      <w:proofErr w:type="spellEnd"/>
      <w:r w:rsidRPr="00845FDD">
        <w:rPr>
          <w:rFonts w:ascii="Nudista" w:hAnsi="Nudista" w:cs="Calibri"/>
          <w:sz w:val="20"/>
          <w:szCs w:val="20"/>
        </w:rPr>
        <w:t xml:space="preserve"> panely, vytvorte na svojom dome zelené strechy, zachytávajte dažďovú vodu, kompostujte. Ušetrite minimálne 30% energií a postarajte sa o lepšiu budúcnosť pre svojich potomkov a pre Slovensko</w:t>
      </w:r>
    </w:p>
    <w:p w14:paraId="11FD8190" w14:textId="77777777" w:rsidR="000A0098" w:rsidRPr="00845FDD" w:rsidRDefault="000A0098" w:rsidP="000A0098">
      <w:pPr>
        <w:numPr>
          <w:ilvl w:val="1"/>
          <w:numId w:val="171"/>
        </w:numPr>
        <w:spacing w:after="120" w:line="240" w:lineRule="auto"/>
        <w:ind w:left="567" w:hanging="567"/>
        <w:jc w:val="both"/>
        <w:rPr>
          <w:rFonts w:ascii="Nudista" w:hAnsi="Nudista" w:cs="Calibri"/>
          <w:b/>
          <w:bCs/>
          <w:sz w:val="20"/>
          <w:szCs w:val="20"/>
        </w:rPr>
      </w:pPr>
      <w:r w:rsidRPr="00845FDD">
        <w:rPr>
          <w:rFonts w:ascii="Nudista" w:hAnsi="Nudista" w:cs="Calibri"/>
          <w:b/>
          <w:bCs/>
          <w:sz w:val="20"/>
          <w:szCs w:val="20"/>
        </w:rPr>
        <w:t xml:space="preserve">Cieľ: </w:t>
      </w:r>
    </w:p>
    <w:p w14:paraId="4560351F" w14:textId="77777777" w:rsidR="000A0098" w:rsidRPr="00845FDD" w:rsidRDefault="000A0098" w:rsidP="000A0098">
      <w:pPr>
        <w:spacing w:after="120" w:line="240" w:lineRule="auto"/>
        <w:ind w:left="567"/>
        <w:jc w:val="both"/>
        <w:rPr>
          <w:rFonts w:ascii="Nudista" w:hAnsi="Nudista" w:cs="Calibri"/>
          <w:sz w:val="20"/>
          <w:szCs w:val="20"/>
        </w:rPr>
      </w:pPr>
      <w:r w:rsidRPr="00845FDD">
        <w:rPr>
          <w:rFonts w:ascii="Nudista" w:hAnsi="Nudista" w:cs="Calibri"/>
          <w:sz w:val="20"/>
          <w:szCs w:val="20"/>
        </w:rPr>
        <w:t>Poskytnúť základné informácie o projekte Obnov dom a pomoc pri procesných krokoch pri podaní žiadosti, realizácii zelenej obnovy, pri získaní úveru a vyúčtovaní obnovy.</w:t>
      </w:r>
    </w:p>
    <w:p w14:paraId="16E2CEDD"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t xml:space="preserve">Cieľová skupina (ďalej aj len „CS“): </w:t>
      </w:r>
    </w:p>
    <w:p w14:paraId="1626BDA5"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 xml:space="preserve">Čitatelia celoslovenských denníkov, týždenníkov, mesačníkov; </w:t>
      </w:r>
    </w:p>
    <w:p w14:paraId="67460FBF"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Čitatelia regionálnej tlače;</w:t>
      </w:r>
    </w:p>
    <w:p w14:paraId="05D7040F"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Štandardní uchádzači o príspevok – majitelia rodinných domov;</w:t>
      </w:r>
    </w:p>
    <w:p w14:paraId="24C3559E"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Sociálne a zdravotne znevýhodnení občania – majitelia rodinných domov;</w:t>
      </w:r>
    </w:p>
    <w:p w14:paraId="74B861A4"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Súkromný sektor – stavebníci, architekti, živnostníci v oblasti stavebníctva;</w:t>
      </w:r>
    </w:p>
    <w:p w14:paraId="6086C936"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lastRenderedPageBreak/>
        <w:t>Občania so záujmom o ekologické témy.</w:t>
      </w:r>
    </w:p>
    <w:p w14:paraId="2DE2078B"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t xml:space="preserve">Typy inzercie: </w:t>
      </w:r>
    </w:p>
    <w:p w14:paraId="53481AB0"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proofErr w:type="spellStart"/>
      <w:r>
        <w:rPr>
          <w:rFonts w:ascii="Nudista" w:hAnsi="Nudista" w:cs="Arial"/>
          <w:sz w:val="20"/>
          <w:szCs w:val="20"/>
        </w:rPr>
        <w:t>i</w:t>
      </w:r>
      <w:r w:rsidRPr="00845FDD">
        <w:rPr>
          <w:rFonts w:ascii="Nudista" w:hAnsi="Nudista" w:cs="Arial"/>
          <w:sz w:val="20"/>
          <w:szCs w:val="20"/>
        </w:rPr>
        <w:t>midžový</w:t>
      </w:r>
      <w:proofErr w:type="spellEnd"/>
      <w:r w:rsidRPr="00845FDD">
        <w:rPr>
          <w:rFonts w:ascii="Nudista" w:hAnsi="Nudista" w:cs="Arial"/>
          <w:sz w:val="20"/>
          <w:szCs w:val="20"/>
        </w:rPr>
        <w:t xml:space="preserve"> inzerát so základnými informáciami a kontaktami pre CS podľa bodu 2.3.1. a 2.3.4 vyššie, </w:t>
      </w:r>
    </w:p>
    <w:p w14:paraId="1034BED0"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produktov</w:t>
      </w:r>
      <w:r>
        <w:rPr>
          <w:rFonts w:ascii="Nudista" w:hAnsi="Nudista" w:cs="Arial"/>
          <w:sz w:val="20"/>
          <w:szCs w:val="20"/>
        </w:rPr>
        <w:t>ý</w:t>
      </w:r>
      <w:r w:rsidRPr="00845FDD">
        <w:rPr>
          <w:rFonts w:ascii="Nudista" w:hAnsi="Nudista" w:cs="Arial"/>
          <w:sz w:val="20"/>
          <w:szCs w:val="20"/>
        </w:rPr>
        <w:t xml:space="preserve"> inzerát s informáciami o špecifikách pre jednotlivé CS majiteľov domov – CS podľa bodu 2.3.3. a 2.3.4 vyššie.</w:t>
      </w:r>
    </w:p>
    <w:p w14:paraId="5288E21D"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produktový inzerát s informáciami o regionálnych kanceláriách CS 2.3.2., 2.3.3., 2.3.4. a 2.3.5 vyššie.</w:t>
      </w:r>
    </w:p>
    <w:p w14:paraId="68576759"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produktový inzerát s informáciami o </w:t>
      </w:r>
      <w:proofErr w:type="spellStart"/>
      <w:r w:rsidRPr="00845FDD">
        <w:rPr>
          <w:rFonts w:ascii="Nudista" w:hAnsi="Nudista" w:cs="Arial"/>
          <w:sz w:val="20"/>
          <w:szCs w:val="20"/>
        </w:rPr>
        <w:t>road</w:t>
      </w:r>
      <w:proofErr w:type="spellEnd"/>
      <w:r w:rsidRPr="00845FDD">
        <w:rPr>
          <w:rFonts w:ascii="Nudista" w:hAnsi="Nudista" w:cs="Arial"/>
          <w:sz w:val="20"/>
          <w:szCs w:val="20"/>
        </w:rPr>
        <w:t xml:space="preserve"> show pre CS podľa bodu 2.3.2., 2.3.3., 2.3.4. a 2.3.5 vyššie.</w:t>
      </w:r>
    </w:p>
    <w:p w14:paraId="7C24A1FC"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t xml:space="preserve"> Rozsah realizácie: </w:t>
      </w:r>
    </w:p>
    <w:p w14:paraId="24674CE4"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kreatívne návrhy – 2 verzie na každý typ inzercie:</w:t>
      </w:r>
    </w:p>
    <w:p w14:paraId="29FD828C"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proofErr w:type="spellStart"/>
      <w:r w:rsidRPr="00845FDD">
        <w:rPr>
          <w:rFonts w:ascii="Nudista" w:hAnsi="Nudista" w:cs="Arial"/>
          <w:sz w:val="20"/>
          <w:szCs w:val="20"/>
        </w:rPr>
        <w:t>copytext</w:t>
      </w:r>
      <w:proofErr w:type="spellEnd"/>
    </w:p>
    <w:p w14:paraId="7D8605C7"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grafika a </w:t>
      </w:r>
      <w:proofErr w:type="spellStart"/>
      <w:r w:rsidRPr="00845FDD">
        <w:rPr>
          <w:rFonts w:ascii="Nudista" w:hAnsi="Nudista" w:cs="Arial"/>
          <w:sz w:val="20"/>
          <w:szCs w:val="20"/>
        </w:rPr>
        <w:t>layout</w:t>
      </w:r>
      <w:proofErr w:type="spellEnd"/>
    </w:p>
    <w:p w14:paraId="1998AA17"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použitie fotografií, retuš, farebné spracovanie</w:t>
      </w:r>
    </w:p>
    <w:p w14:paraId="10C20582"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formátovanie</w:t>
      </w:r>
      <w:r w:rsidRPr="00910741">
        <w:t xml:space="preserve"> </w:t>
      </w:r>
      <w:r w:rsidRPr="00910741">
        <w:rPr>
          <w:rFonts w:ascii="Nudista" w:hAnsi="Nudista" w:cs="Arial"/>
          <w:sz w:val="20"/>
          <w:szCs w:val="20"/>
        </w:rPr>
        <w:t xml:space="preserve">podľa </w:t>
      </w:r>
      <w:proofErr w:type="spellStart"/>
      <w:r w:rsidRPr="00910741">
        <w:rPr>
          <w:rFonts w:ascii="Nudista" w:hAnsi="Nudista" w:cs="Arial"/>
          <w:sz w:val="20"/>
          <w:szCs w:val="20"/>
        </w:rPr>
        <w:t>médiamixu</w:t>
      </w:r>
      <w:proofErr w:type="spellEnd"/>
      <w:r>
        <w:rPr>
          <w:rFonts w:ascii="Nudista" w:hAnsi="Nudista" w:cs="Arial"/>
          <w:sz w:val="20"/>
          <w:szCs w:val="20"/>
        </w:rPr>
        <w:t xml:space="preserve"> (max 30)</w:t>
      </w:r>
      <w:r w:rsidRPr="00845FDD">
        <w:rPr>
          <w:rFonts w:ascii="Nudista" w:hAnsi="Nudista" w:cs="Arial"/>
          <w:sz w:val="20"/>
          <w:szCs w:val="20"/>
        </w:rPr>
        <w:t>, príprava do tlač</w:t>
      </w:r>
      <w:r>
        <w:rPr>
          <w:rFonts w:ascii="Nudista" w:hAnsi="Nudista" w:cs="Arial"/>
          <w:sz w:val="20"/>
          <w:szCs w:val="20"/>
        </w:rPr>
        <w:t>e</w:t>
      </w:r>
    </w:p>
    <w:p w14:paraId="7E59F4D6"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formát 1/1 a ½</w:t>
      </w:r>
    </w:p>
    <w:p w14:paraId="5C12A0D0"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farebnosť CMYK</w:t>
      </w:r>
    </w:p>
    <w:p w14:paraId="51B03B21"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t>Súčinnosť verejného obstarávateľa:</w:t>
      </w:r>
    </w:p>
    <w:p w14:paraId="70D94C95" w14:textId="77777777" w:rsidR="000A0098" w:rsidRPr="00845FDD" w:rsidRDefault="000A0098" w:rsidP="000A0098">
      <w:pPr>
        <w:spacing w:after="120" w:line="240" w:lineRule="auto"/>
        <w:ind w:left="567"/>
        <w:jc w:val="both"/>
        <w:rPr>
          <w:rFonts w:ascii="Nudista" w:hAnsi="Nudista"/>
          <w:b/>
          <w:bCs/>
          <w:sz w:val="20"/>
          <w:szCs w:val="20"/>
        </w:rPr>
      </w:pPr>
      <w:r w:rsidRPr="00845FDD">
        <w:rPr>
          <w:rFonts w:ascii="Nudista" w:hAnsi="Nudista" w:cs="Calibri"/>
          <w:sz w:val="20"/>
          <w:szCs w:val="20"/>
        </w:rPr>
        <w:t>Poskytnutie odborných informácií vrátani</w:t>
      </w:r>
      <w:r>
        <w:rPr>
          <w:rFonts w:ascii="Nudista" w:hAnsi="Nudista" w:cs="Calibri"/>
          <w:sz w:val="20"/>
          <w:szCs w:val="20"/>
        </w:rPr>
        <w:t>e</w:t>
      </w:r>
      <w:r w:rsidRPr="00845FDD">
        <w:rPr>
          <w:rFonts w:ascii="Nudista" w:hAnsi="Nudista" w:cs="Calibri"/>
          <w:sz w:val="20"/>
          <w:szCs w:val="20"/>
        </w:rPr>
        <w:t xml:space="preserve"> schválených </w:t>
      </w:r>
      <w:proofErr w:type="spellStart"/>
      <w:r w:rsidRPr="00845FDD">
        <w:rPr>
          <w:rFonts w:ascii="Nudista" w:hAnsi="Nudista" w:cs="Calibri"/>
          <w:sz w:val="20"/>
          <w:szCs w:val="20"/>
        </w:rPr>
        <w:t>lôg</w:t>
      </w:r>
      <w:proofErr w:type="spellEnd"/>
      <w:r>
        <w:rPr>
          <w:rFonts w:ascii="Nudista" w:hAnsi="Nudista" w:cs="Calibri"/>
          <w:sz w:val="20"/>
          <w:szCs w:val="20"/>
        </w:rPr>
        <w:t xml:space="preserve"> a </w:t>
      </w:r>
      <w:r w:rsidRPr="00845FDD">
        <w:rPr>
          <w:rFonts w:ascii="Nudista" w:hAnsi="Nudista" w:cs="Calibri"/>
          <w:sz w:val="20"/>
          <w:szCs w:val="20"/>
        </w:rPr>
        <w:t>harmonogram</w:t>
      </w:r>
      <w:r>
        <w:rPr>
          <w:rFonts w:ascii="Nudista" w:hAnsi="Nudista" w:cs="Calibri"/>
          <w:sz w:val="20"/>
          <w:szCs w:val="20"/>
        </w:rPr>
        <w:t>u.</w:t>
      </w:r>
    </w:p>
    <w:p w14:paraId="5B5BEA09"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t xml:space="preserve">Lehota dodania: </w:t>
      </w:r>
      <w:r w:rsidRPr="00845FDD">
        <w:rPr>
          <w:rFonts w:ascii="Nudista" w:hAnsi="Nudista"/>
          <w:sz w:val="20"/>
          <w:szCs w:val="20"/>
        </w:rPr>
        <w:t>najneskôr 21 dní od objednania</w:t>
      </w:r>
    </w:p>
    <w:p w14:paraId="702E497D" w14:textId="77777777" w:rsidR="000A0098" w:rsidRPr="00845FDD" w:rsidRDefault="000A0098" w:rsidP="000A0098">
      <w:pPr>
        <w:numPr>
          <w:ilvl w:val="1"/>
          <w:numId w:val="171"/>
        </w:numPr>
        <w:spacing w:after="120" w:line="240" w:lineRule="auto"/>
        <w:ind w:left="567" w:hanging="567"/>
        <w:jc w:val="both"/>
        <w:rPr>
          <w:rFonts w:ascii="Nudista" w:hAnsi="Nudista" w:cs="Calibri"/>
        </w:rPr>
      </w:pPr>
      <w:r w:rsidRPr="00845FDD">
        <w:rPr>
          <w:rFonts w:ascii="Nudista" w:hAnsi="Nudista"/>
          <w:b/>
          <w:bCs/>
          <w:sz w:val="20"/>
          <w:szCs w:val="20"/>
        </w:rPr>
        <w:t xml:space="preserve">Miesto dodania: </w:t>
      </w:r>
      <w:r w:rsidRPr="00845FDD">
        <w:rPr>
          <w:rFonts w:ascii="Nudista" w:hAnsi="Nudista"/>
          <w:sz w:val="20"/>
          <w:szCs w:val="20"/>
        </w:rPr>
        <w:t>Agentúra životného prostredia, Martinská 46, Bratislava</w:t>
      </w:r>
    </w:p>
    <w:p w14:paraId="3AC621AB" w14:textId="77777777" w:rsidR="000A0098" w:rsidRPr="00845FDD" w:rsidRDefault="000A0098" w:rsidP="000A0098">
      <w:pPr>
        <w:pStyle w:val="Odsekzoznamu"/>
        <w:numPr>
          <w:ilvl w:val="0"/>
          <w:numId w:val="171"/>
        </w:numPr>
        <w:spacing w:before="240" w:after="240" w:line="240" w:lineRule="auto"/>
        <w:ind w:left="567" w:hanging="567"/>
        <w:contextualSpacing w:val="0"/>
        <w:jc w:val="both"/>
        <w:rPr>
          <w:rFonts w:ascii="Nudista" w:hAnsi="Nudista" w:cs="Arial"/>
          <w:b/>
          <w:caps/>
          <w:color w:val="008998"/>
        </w:rPr>
      </w:pPr>
      <w:r w:rsidRPr="00845FDD">
        <w:rPr>
          <w:rFonts w:ascii="Nudista" w:hAnsi="Nudista" w:cs="Arial"/>
          <w:b/>
          <w:caps/>
          <w:color w:val="008998"/>
        </w:rPr>
        <w:t>Rozhlasový spot</w:t>
      </w:r>
    </w:p>
    <w:p w14:paraId="5E066E44"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t>Posolstvo:</w:t>
      </w:r>
    </w:p>
    <w:p w14:paraId="37C11C0B" w14:textId="77777777" w:rsidR="000A0098" w:rsidRPr="00845FDD" w:rsidRDefault="000A0098" w:rsidP="000A0098">
      <w:pPr>
        <w:spacing w:after="120" w:line="240" w:lineRule="auto"/>
        <w:ind w:left="567"/>
        <w:jc w:val="both"/>
        <w:rPr>
          <w:rFonts w:ascii="Nudista" w:hAnsi="Nudista"/>
          <w:b/>
          <w:bCs/>
          <w:sz w:val="20"/>
          <w:szCs w:val="20"/>
        </w:rPr>
      </w:pPr>
      <w:r w:rsidRPr="00845FDD">
        <w:rPr>
          <w:rFonts w:ascii="Nudista" w:hAnsi="Nudista" w:cs="Calibri"/>
          <w:sz w:val="20"/>
          <w:szCs w:val="20"/>
        </w:rPr>
        <w:t xml:space="preserve">Ekologická obnova  rodinného domu zvýši jeho energetickú úspornosť a majiteľom ušetrí náklady na prevádzku. Slovensko má veľkú šancu zaradiť sa medzi moderne zmýšľajúce a konajúce krajiny, ktorým záleží na riešení ekologických problémov. </w:t>
      </w:r>
      <w:proofErr w:type="spellStart"/>
      <w:r w:rsidRPr="00845FDD">
        <w:rPr>
          <w:rFonts w:ascii="Nudista" w:hAnsi="Nudista" w:cs="Calibri"/>
          <w:sz w:val="20"/>
          <w:szCs w:val="20"/>
        </w:rPr>
        <w:t>Zrekonštrujte</w:t>
      </w:r>
      <w:proofErr w:type="spellEnd"/>
      <w:r w:rsidRPr="00845FDD">
        <w:rPr>
          <w:rFonts w:ascii="Nudista" w:hAnsi="Nudista" w:cs="Calibri"/>
          <w:sz w:val="20"/>
          <w:szCs w:val="20"/>
        </w:rPr>
        <w:t xml:space="preserve"> svoj dom  a zároveň zlepšime kvalitu nášho ovzdušia. Ministerstvo financií vám teraz prispeje na zelenú rekonštrukciu rodinného domu dotáciou vo výške 60%, pre sociálne a ekonomicky znevýhodnených majiteľov domov až vo výške 95%. Podmienky pre získanie dotácie a všetky ďalšie informácie sa dozviete na </w:t>
      </w:r>
      <w:hyperlink r:id="rId25" w:history="1">
        <w:r w:rsidRPr="00845FDD">
          <w:rPr>
            <w:rStyle w:val="Hypertextovprepojenie"/>
            <w:rFonts w:ascii="Nudista" w:hAnsi="Nudista" w:cs="Calibri"/>
            <w:sz w:val="20"/>
            <w:szCs w:val="20"/>
          </w:rPr>
          <w:t>www.obnovdom.sk</w:t>
        </w:r>
      </w:hyperlink>
      <w:r w:rsidRPr="00845FDD">
        <w:rPr>
          <w:rFonts w:ascii="Nudista" w:hAnsi="Nudista" w:cs="Calibri"/>
          <w:sz w:val="20"/>
          <w:szCs w:val="20"/>
        </w:rPr>
        <w:t xml:space="preserve">, na </w:t>
      </w:r>
      <w:proofErr w:type="spellStart"/>
      <w:r w:rsidRPr="00845FDD">
        <w:rPr>
          <w:rFonts w:ascii="Nudista" w:hAnsi="Nudista" w:cs="Calibri"/>
          <w:sz w:val="20"/>
          <w:szCs w:val="20"/>
        </w:rPr>
        <w:t>infolinke</w:t>
      </w:r>
      <w:proofErr w:type="spellEnd"/>
      <w:r w:rsidRPr="00845FDD">
        <w:rPr>
          <w:rFonts w:ascii="Nudista" w:hAnsi="Nudista" w:cs="Calibri"/>
          <w:sz w:val="20"/>
          <w:szCs w:val="20"/>
        </w:rPr>
        <w:t xml:space="preserve">. Poradíme vám v regionálnych kanceláriách a na </w:t>
      </w:r>
      <w:proofErr w:type="spellStart"/>
      <w:r w:rsidRPr="00845FDD">
        <w:rPr>
          <w:rFonts w:ascii="Nudista" w:hAnsi="Nudista" w:cs="Calibri"/>
          <w:sz w:val="20"/>
          <w:szCs w:val="20"/>
        </w:rPr>
        <w:t>road</w:t>
      </w:r>
      <w:proofErr w:type="spellEnd"/>
      <w:r w:rsidRPr="00845FDD">
        <w:rPr>
          <w:rFonts w:ascii="Nudista" w:hAnsi="Nudista" w:cs="Calibri"/>
          <w:sz w:val="20"/>
          <w:szCs w:val="20"/>
        </w:rPr>
        <w:t xml:space="preserve"> show, ktorá sa bude konať v regiónoch Slovenska. </w:t>
      </w:r>
    </w:p>
    <w:p w14:paraId="065D96B6"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cs="Calibri"/>
          <w:b/>
          <w:bCs/>
          <w:sz w:val="20"/>
          <w:szCs w:val="20"/>
        </w:rPr>
        <w:t>Cieľ:</w:t>
      </w:r>
      <w:r w:rsidRPr="00845FDD">
        <w:rPr>
          <w:rFonts w:ascii="Nudista" w:hAnsi="Nudista" w:cs="Calibri"/>
          <w:sz w:val="20"/>
          <w:szCs w:val="20"/>
        </w:rPr>
        <w:t xml:space="preserve"> </w:t>
      </w:r>
    </w:p>
    <w:p w14:paraId="4F6B66E2" w14:textId="77777777" w:rsidR="000A0098" w:rsidRPr="00845FDD" w:rsidRDefault="000A0098" w:rsidP="000A0098">
      <w:pPr>
        <w:spacing w:after="120" w:line="240" w:lineRule="auto"/>
        <w:ind w:left="567"/>
        <w:jc w:val="both"/>
        <w:rPr>
          <w:rFonts w:ascii="Nudista" w:hAnsi="Nudista" w:cs="Calibri"/>
          <w:sz w:val="20"/>
          <w:szCs w:val="20"/>
        </w:rPr>
      </w:pPr>
      <w:r w:rsidRPr="00845FDD">
        <w:rPr>
          <w:rFonts w:ascii="Nudista" w:hAnsi="Nudista" w:cs="Calibri"/>
          <w:sz w:val="20"/>
          <w:szCs w:val="20"/>
        </w:rPr>
        <w:t xml:space="preserve">Poskytnúť základné informácie o projekte Obnov dom, poskytnúť zdroje informácií: webová stránka, zelená linka, osobný kontakt v regionálnej kancelárii a na </w:t>
      </w:r>
      <w:proofErr w:type="spellStart"/>
      <w:r w:rsidRPr="00845FDD">
        <w:rPr>
          <w:rFonts w:ascii="Nudista" w:hAnsi="Nudista" w:cs="Calibri"/>
          <w:sz w:val="20"/>
          <w:szCs w:val="20"/>
        </w:rPr>
        <w:t>road</w:t>
      </w:r>
      <w:proofErr w:type="spellEnd"/>
      <w:r w:rsidRPr="00845FDD">
        <w:rPr>
          <w:rFonts w:ascii="Nudista" w:hAnsi="Nudista" w:cs="Calibri"/>
          <w:sz w:val="20"/>
          <w:szCs w:val="20"/>
        </w:rPr>
        <w:t xml:space="preserve"> show, motivovať majiteľov domov k podaniu žiadosti o príspevok a k realizácii zelenej obnovy, pomôcť uchádzačom o príspevok s procesnými krokmi, ktoré vedú k získaniu a vyúčtovaniu príspevku. </w:t>
      </w:r>
    </w:p>
    <w:p w14:paraId="6656D0BA"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t xml:space="preserve">Cieľová skupina (ďalej aj len „CS“): </w:t>
      </w:r>
    </w:p>
    <w:p w14:paraId="2B926D9A"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Calibri"/>
        </w:rPr>
        <w:t>R</w:t>
      </w:r>
      <w:r w:rsidRPr="00845FDD">
        <w:rPr>
          <w:rFonts w:ascii="Nudista" w:hAnsi="Nudista" w:cs="Arial"/>
          <w:sz w:val="20"/>
          <w:szCs w:val="20"/>
        </w:rPr>
        <w:t>ozhlasové publikum 12+</w:t>
      </w:r>
    </w:p>
    <w:p w14:paraId="2B83745B"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Štandardní uchádzači o príspevok – majitelia rodinných domov</w:t>
      </w:r>
    </w:p>
    <w:p w14:paraId="6D137E81"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Sociálne a zdravotne znevýhodnení občania – majitelia rodinných domov</w:t>
      </w:r>
    </w:p>
    <w:p w14:paraId="1FE90497"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lastRenderedPageBreak/>
        <w:t>Súkromný sektor – stavebníci, architekti, živnostníci v oblasti stavebníctva</w:t>
      </w:r>
    </w:p>
    <w:p w14:paraId="4961D3B8"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Občania so záujmom o ekologické témy.</w:t>
      </w:r>
    </w:p>
    <w:p w14:paraId="490422E5"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Rozhlasové publikum regionálnych rádií</w:t>
      </w:r>
    </w:p>
    <w:p w14:paraId="3EBB77FE"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Obyvatelia miest a obcí</w:t>
      </w:r>
    </w:p>
    <w:p w14:paraId="38F72C15"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t>Typy rozhlasových spotov a čítaných oznamov</w:t>
      </w:r>
    </w:p>
    <w:p w14:paraId="7D62EF2D"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proofErr w:type="spellStart"/>
      <w:r w:rsidRPr="00845FDD">
        <w:rPr>
          <w:rFonts w:ascii="Nudista" w:hAnsi="Nudista" w:cs="Arial"/>
          <w:sz w:val="20"/>
          <w:szCs w:val="20"/>
        </w:rPr>
        <w:t>Imidžový</w:t>
      </w:r>
      <w:proofErr w:type="spellEnd"/>
      <w:r w:rsidRPr="00845FDD">
        <w:rPr>
          <w:rFonts w:ascii="Nudista" w:hAnsi="Nudista" w:cs="Arial"/>
          <w:sz w:val="20"/>
          <w:szCs w:val="20"/>
        </w:rPr>
        <w:t xml:space="preserve"> rozhlasový spot so základnými informáciami o projekte Obnov dom, pre CS podľa bodu 3.3.1., 3.3.2., 3.3.3., 3.3.4., 3.3.5. a 3.3.6 vyššie;</w:t>
      </w:r>
    </w:p>
    <w:p w14:paraId="577E9179"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produktové spoty cielené na majiteľov domov: CS podľa bodu 3.3.2. a 3.3.3 vyššie;</w:t>
      </w:r>
    </w:p>
    <w:p w14:paraId="2D9FC02D"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rozhlasový spot s informáciami o regionálnych kanceláriách, CS podľa bodu 3.3.2., 3.3.3., 3.3.4. a 3.3.6 vyššie.</w:t>
      </w:r>
    </w:p>
    <w:p w14:paraId="649C436E"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rozhlasový spot s informáciami o </w:t>
      </w:r>
      <w:proofErr w:type="spellStart"/>
      <w:r w:rsidRPr="00845FDD">
        <w:rPr>
          <w:rFonts w:ascii="Nudista" w:hAnsi="Nudista" w:cs="Arial"/>
          <w:sz w:val="20"/>
          <w:szCs w:val="20"/>
        </w:rPr>
        <w:t>road</w:t>
      </w:r>
      <w:proofErr w:type="spellEnd"/>
      <w:r w:rsidRPr="00845FDD">
        <w:rPr>
          <w:rFonts w:ascii="Nudista" w:hAnsi="Nudista" w:cs="Arial"/>
          <w:sz w:val="20"/>
          <w:szCs w:val="20"/>
        </w:rPr>
        <w:t xml:space="preserve"> show v regiónoch Slovenska, CS podľa bodu 3.3.2., 3.3.3., 3.3.4. a 3.3.6 vyššie;</w:t>
      </w:r>
    </w:p>
    <w:p w14:paraId="59D3BEEE"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 xml:space="preserve">čítaný oznam o realizácii </w:t>
      </w:r>
      <w:proofErr w:type="spellStart"/>
      <w:r w:rsidRPr="00845FDD">
        <w:rPr>
          <w:rFonts w:ascii="Nudista" w:hAnsi="Nudista" w:cs="Arial"/>
          <w:sz w:val="20"/>
          <w:szCs w:val="20"/>
        </w:rPr>
        <w:t>road</w:t>
      </w:r>
      <w:proofErr w:type="spellEnd"/>
      <w:r w:rsidRPr="00845FDD">
        <w:rPr>
          <w:rFonts w:ascii="Nudista" w:hAnsi="Nudista" w:cs="Arial"/>
          <w:sz w:val="20"/>
          <w:szCs w:val="20"/>
        </w:rPr>
        <w:t xml:space="preserve"> show pre obyvateľov miest a obcí, v ktorých sa </w:t>
      </w:r>
      <w:proofErr w:type="spellStart"/>
      <w:r w:rsidRPr="00845FDD">
        <w:rPr>
          <w:rFonts w:ascii="Nudista" w:hAnsi="Nudista" w:cs="Arial"/>
          <w:sz w:val="20"/>
          <w:szCs w:val="20"/>
        </w:rPr>
        <w:t>road</w:t>
      </w:r>
      <w:proofErr w:type="spellEnd"/>
      <w:r w:rsidRPr="00845FDD">
        <w:rPr>
          <w:rFonts w:ascii="Nudista" w:hAnsi="Nudista" w:cs="Arial"/>
          <w:sz w:val="20"/>
          <w:szCs w:val="20"/>
        </w:rPr>
        <w:t xml:space="preserve"> show koná, CS podľa bodu 3.3.2., 3.3.3., 3.3.4. a 3.3.7 vyššie.</w:t>
      </w:r>
    </w:p>
    <w:p w14:paraId="2B50A6D9" w14:textId="77777777" w:rsidR="000A0098" w:rsidRPr="00D81BE2" w:rsidRDefault="000A0098" w:rsidP="000A0098">
      <w:pPr>
        <w:numPr>
          <w:ilvl w:val="1"/>
          <w:numId w:val="171"/>
        </w:numPr>
        <w:spacing w:after="120" w:line="240" w:lineRule="auto"/>
        <w:ind w:left="567" w:hanging="567"/>
        <w:jc w:val="both"/>
        <w:rPr>
          <w:rFonts w:ascii="Nudista" w:hAnsi="Nudista"/>
          <w:b/>
          <w:bCs/>
          <w:sz w:val="20"/>
          <w:szCs w:val="20"/>
        </w:rPr>
      </w:pPr>
      <w:r w:rsidRPr="00D81BE2">
        <w:rPr>
          <w:rFonts w:ascii="Nudista" w:hAnsi="Nudista"/>
          <w:b/>
          <w:bCs/>
          <w:sz w:val="20"/>
          <w:szCs w:val="20"/>
        </w:rPr>
        <w:t>Požadovaný rozsah prác</w:t>
      </w:r>
    </w:p>
    <w:p w14:paraId="501DAC5F" w14:textId="77777777" w:rsidR="000A0098" w:rsidRPr="00D81BE2" w:rsidRDefault="000A0098" w:rsidP="000A0098">
      <w:pPr>
        <w:numPr>
          <w:ilvl w:val="2"/>
          <w:numId w:val="171"/>
        </w:numPr>
        <w:spacing w:after="120" w:line="240" w:lineRule="auto"/>
        <w:ind w:left="1418" w:hanging="851"/>
        <w:jc w:val="both"/>
        <w:rPr>
          <w:rFonts w:ascii="Nudista" w:hAnsi="Nudista" w:cs="Arial"/>
          <w:sz w:val="20"/>
          <w:szCs w:val="20"/>
        </w:rPr>
      </w:pPr>
      <w:r w:rsidRPr="00D81BE2">
        <w:rPr>
          <w:rFonts w:ascii="Nudista" w:hAnsi="Nudista" w:cs="Arial"/>
          <w:sz w:val="20"/>
          <w:szCs w:val="20"/>
        </w:rPr>
        <w:t>3 návrhy ku každému rozhlasovému spotu – formou scenára</w:t>
      </w:r>
    </w:p>
    <w:p w14:paraId="1D6A94AD" w14:textId="77777777" w:rsidR="000A0098" w:rsidRPr="00D81BE2" w:rsidRDefault="000A0098" w:rsidP="000A0098">
      <w:pPr>
        <w:numPr>
          <w:ilvl w:val="2"/>
          <w:numId w:val="171"/>
        </w:numPr>
        <w:spacing w:after="120" w:line="240" w:lineRule="auto"/>
        <w:ind w:left="1418" w:hanging="851"/>
        <w:jc w:val="both"/>
        <w:rPr>
          <w:rFonts w:ascii="Nudista" w:hAnsi="Nudista" w:cs="Arial"/>
          <w:sz w:val="20"/>
          <w:szCs w:val="20"/>
        </w:rPr>
      </w:pPr>
      <w:r w:rsidRPr="00D81BE2">
        <w:rPr>
          <w:rFonts w:ascii="Nudista" w:hAnsi="Nudista" w:cs="Arial"/>
          <w:sz w:val="20"/>
          <w:szCs w:val="20"/>
        </w:rPr>
        <w:t xml:space="preserve">1 návrh na čítaný oznam v každom mieste konania </w:t>
      </w:r>
      <w:proofErr w:type="spellStart"/>
      <w:r w:rsidRPr="00D81BE2">
        <w:rPr>
          <w:rFonts w:ascii="Nudista" w:hAnsi="Nudista" w:cs="Arial"/>
          <w:sz w:val="20"/>
          <w:szCs w:val="20"/>
        </w:rPr>
        <w:t>road</w:t>
      </w:r>
      <w:proofErr w:type="spellEnd"/>
      <w:r w:rsidRPr="00D81BE2">
        <w:rPr>
          <w:rFonts w:ascii="Nudista" w:hAnsi="Nudista" w:cs="Arial"/>
          <w:sz w:val="20"/>
          <w:szCs w:val="20"/>
        </w:rPr>
        <w:t xml:space="preserve"> show – maximálne 50 čítaných oznamov</w:t>
      </w:r>
    </w:p>
    <w:p w14:paraId="1CD6745C"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D81BE2">
        <w:rPr>
          <w:rFonts w:ascii="Nudista" w:hAnsi="Nudista" w:cs="Arial"/>
          <w:sz w:val="20"/>
          <w:szCs w:val="20"/>
        </w:rPr>
        <w:t>dĺžka každého</w:t>
      </w:r>
      <w:r w:rsidRPr="00845FDD">
        <w:rPr>
          <w:rFonts w:ascii="Nudista" w:hAnsi="Nudista" w:cs="Arial"/>
          <w:sz w:val="20"/>
          <w:szCs w:val="20"/>
        </w:rPr>
        <w:t xml:space="preserve"> typu rozhlasového spotu a čítaného oznamu: 20´´</w:t>
      </w:r>
    </w:p>
    <w:p w14:paraId="6A3ABA25"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scenár</w:t>
      </w:r>
    </w:p>
    <w:p w14:paraId="6A041DA4"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proofErr w:type="spellStart"/>
      <w:r w:rsidRPr="00845FDD">
        <w:rPr>
          <w:rFonts w:ascii="Nudista" w:hAnsi="Nudista" w:cs="Arial"/>
          <w:sz w:val="20"/>
          <w:szCs w:val="20"/>
        </w:rPr>
        <w:t>copytext</w:t>
      </w:r>
      <w:proofErr w:type="spellEnd"/>
    </w:p>
    <w:p w14:paraId="3AF2149D"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hudba</w:t>
      </w:r>
    </w:p>
    <w:p w14:paraId="740DA46C"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proofErr w:type="spellStart"/>
      <w:r w:rsidRPr="00845FDD">
        <w:rPr>
          <w:rFonts w:ascii="Nudista" w:hAnsi="Nudista" w:cs="Arial"/>
          <w:sz w:val="20"/>
          <w:szCs w:val="20"/>
        </w:rPr>
        <w:t>voice</w:t>
      </w:r>
      <w:proofErr w:type="spellEnd"/>
      <w:r w:rsidRPr="00845FDD">
        <w:rPr>
          <w:rFonts w:ascii="Nudista" w:hAnsi="Nudista" w:cs="Arial"/>
          <w:sz w:val="20"/>
          <w:szCs w:val="20"/>
        </w:rPr>
        <w:t xml:space="preserve"> – podľa kreatívneho návrhu, maximálne 2 ľudia, </w:t>
      </w:r>
    </w:p>
    <w:p w14:paraId="4A69B7D3"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réžia</w:t>
      </w:r>
    </w:p>
    <w:p w14:paraId="54BDE567"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mix zvuku a hudby</w:t>
      </w:r>
    </w:p>
    <w:p w14:paraId="141692C3"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strih</w:t>
      </w:r>
    </w:p>
    <w:p w14:paraId="4108FD5C"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ruchy – áno, max 20%</w:t>
      </w:r>
    </w:p>
    <w:p w14:paraId="10EC86F2"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jazyk slovenský, maďarský, rusínsky – požadovaná jazyková korektúra</w:t>
      </w:r>
    </w:p>
    <w:p w14:paraId="5D01A131"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t>Súčinnosť verejného obstarávateľa:</w:t>
      </w:r>
    </w:p>
    <w:p w14:paraId="2291C63F" w14:textId="77777777" w:rsidR="000A0098" w:rsidRPr="00845FDD" w:rsidRDefault="000A0098" w:rsidP="000A0098">
      <w:pPr>
        <w:spacing w:after="120" w:line="240" w:lineRule="auto"/>
        <w:ind w:left="567"/>
        <w:jc w:val="both"/>
        <w:rPr>
          <w:rFonts w:ascii="Nudista" w:hAnsi="Nudista"/>
          <w:b/>
          <w:bCs/>
          <w:sz w:val="20"/>
          <w:szCs w:val="20"/>
        </w:rPr>
      </w:pPr>
      <w:r w:rsidRPr="00845FDD">
        <w:rPr>
          <w:rFonts w:ascii="Nudista" w:hAnsi="Nudista" w:cs="Calibri"/>
          <w:sz w:val="20"/>
          <w:szCs w:val="20"/>
        </w:rPr>
        <w:t>Poskytnutie informácií, časov</w:t>
      </w:r>
      <w:r>
        <w:rPr>
          <w:rFonts w:ascii="Nudista" w:hAnsi="Nudista" w:cs="Calibri"/>
          <w:sz w:val="20"/>
          <w:szCs w:val="20"/>
        </w:rPr>
        <w:t>ého</w:t>
      </w:r>
      <w:r w:rsidRPr="00845FDD">
        <w:rPr>
          <w:rFonts w:ascii="Nudista" w:hAnsi="Nudista" w:cs="Calibri"/>
          <w:sz w:val="20"/>
          <w:szCs w:val="20"/>
        </w:rPr>
        <w:t xml:space="preserve"> harmonogram</w:t>
      </w:r>
      <w:r>
        <w:rPr>
          <w:rFonts w:ascii="Nudista" w:hAnsi="Nudista" w:cs="Calibri"/>
          <w:sz w:val="20"/>
          <w:szCs w:val="20"/>
        </w:rPr>
        <w:t xml:space="preserve">u a </w:t>
      </w:r>
      <w:r w:rsidRPr="00845FDD">
        <w:rPr>
          <w:rFonts w:ascii="Nudista" w:hAnsi="Nudista" w:cs="Calibri"/>
          <w:sz w:val="20"/>
          <w:szCs w:val="20"/>
        </w:rPr>
        <w:t>supervízia pri príprave a nakrúcaní spotov.</w:t>
      </w:r>
    </w:p>
    <w:p w14:paraId="4D6F1283" w14:textId="77777777" w:rsidR="000A0098" w:rsidRPr="00845FDD" w:rsidRDefault="000A0098" w:rsidP="000A0098">
      <w:pPr>
        <w:numPr>
          <w:ilvl w:val="1"/>
          <w:numId w:val="171"/>
        </w:numPr>
        <w:spacing w:after="120" w:line="240" w:lineRule="auto"/>
        <w:ind w:left="567" w:hanging="567"/>
        <w:jc w:val="both"/>
        <w:rPr>
          <w:rFonts w:ascii="Nudista" w:hAnsi="Nudista" w:cs="Calibri"/>
          <w:sz w:val="20"/>
          <w:szCs w:val="20"/>
        </w:rPr>
      </w:pPr>
      <w:r w:rsidRPr="00845FDD">
        <w:rPr>
          <w:rFonts w:ascii="Nudista" w:hAnsi="Nudista" w:cs="Calibri"/>
          <w:b/>
          <w:bCs/>
          <w:sz w:val="20"/>
          <w:szCs w:val="20"/>
        </w:rPr>
        <w:t>Lehota dodania:</w:t>
      </w:r>
      <w:r w:rsidRPr="00845FDD">
        <w:rPr>
          <w:rFonts w:ascii="Nudista" w:hAnsi="Nudista" w:cs="Calibri"/>
          <w:sz w:val="20"/>
          <w:szCs w:val="20"/>
        </w:rPr>
        <w:t xml:space="preserve"> najneskôr 21 dní od objednania.</w:t>
      </w:r>
    </w:p>
    <w:p w14:paraId="39260B33" w14:textId="77777777" w:rsidR="000A0098" w:rsidRPr="00845FDD" w:rsidRDefault="000A0098" w:rsidP="000A0098">
      <w:pPr>
        <w:numPr>
          <w:ilvl w:val="1"/>
          <w:numId w:val="171"/>
        </w:numPr>
        <w:spacing w:after="120" w:line="240" w:lineRule="auto"/>
        <w:ind w:left="567" w:hanging="567"/>
        <w:jc w:val="both"/>
        <w:rPr>
          <w:rFonts w:ascii="Nudista" w:hAnsi="Nudista" w:cs="Calibri"/>
          <w:sz w:val="20"/>
          <w:szCs w:val="20"/>
        </w:rPr>
      </w:pPr>
      <w:r w:rsidRPr="00845FDD">
        <w:rPr>
          <w:rFonts w:ascii="Nudista" w:hAnsi="Nudista" w:cs="Calibri"/>
          <w:b/>
          <w:bCs/>
          <w:sz w:val="20"/>
          <w:szCs w:val="20"/>
        </w:rPr>
        <w:t>Miesto dodania</w:t>
      </w:r>
      <w:r w:rsidRPr="00845FDD">
        <w:rPr>
          <w:rFonts w:ascii="Nudista" w:hAnsi="Nudista" w:cs="Calibri"/>
          <w:sz w:val="20"/>
          <w:szCs w:val="20"/>
        </w:rPr>
        <w:t>: Agentúra životného prostredia, Martinská 46, Bratislava</w:t>
      </w:r>
    </w:p>
    <w:p w14:paraId="038874AE" w14:textId="77777777" w:rsidR="000A0098" w:rsidRPr="00845FDD" w:rsidRDefault="000A0098" w:rsidP="000A0098">
      <w:pPr>
        <w:pStyle w:val="Odsekzoznamu"/>
        <w:numPr>
          <w:ilvl w:val="0"/>
          <w:numId w:val="171"/>
        </w:numPr>
        <w:spacing w:before="240" w:after="240" w:line="240" w:lineRule="auto"/>
        <w:ind w:left="567" w:hanging="567"/>
        <w:contextualSpacing w:val="0"/>
        <w:jc w:val="both"/>
        <w:rPr>
          <w:rFonts w:ascii="Nudista" w:hAnsi="Nudista" w:cs="Arial"/>
          <w:b/>
          <w:caps/>
          <w:color w:val="008998"/>
        </w:rPr>
      </w:pPr>
      <w:r w:rsidRPr="00845FDD">
        <w:rPr>
          <w:rFonts w:ascii="Nudista" w:hAnsi="Nudista" w:cs="Arial"/>
          <w:b/>
          <w:caps/>
          <w:color w:val="008998"/>
        </w:rPr>
        <w:t>Banner pre webové stránky</w:t>
      </w:r>
    </w:p>
    <w:p w14:paraId="24F0DFD3"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t xml:space="preserve">Posolstvo: </w:t>
      </w:r>
    </w:p>
    <w:p w14:paraId="47C7665D" w14:textId="77777777" w:rsidR="000A0098" w:rsidRPr="00845FDD" w:rsidRDefault="000A0098" w:rsidP="000A0098">
      <w:pPr>
        <w:spacing w:line="240" w:lineRule="auto"/>
        <w:ind w:left="567"/>
        <w:jc w:val="both"/>
        <w:rPr>
          <w:rFonts w:ascii="Nudista" w:hAnsi="Nudista" w:cs="Calibri"/>
          <w:sz w:val="20"/>
          <w:szCs w:val="20"/>
        </w:rPr>
      </w:pPr>
      <w:r w:rsidRPr="00845FDD">
        <w:rPr>
          <w:rFonts w:ascii="Nudista" w:hAnsi="Nudista" w:cs="Calibri"/>
          <w:sz w:val="20"/>
          <w:szCs w:val="20"/>
        </w:rPr>
        <w:t xml:space="preserve">Slovensko má veľkú šancu urobiť reálne a konkrétne kroky k ozdraveniu svojho životného prostredia. Projekt Obnov dom ponúka majiteľom domov príspevok na zelenú rekonštrukciu, ktorá zníži energetické náklady na udržiavanie domu a zároveň zníži množstvo </w:t>
      </w:r>
      <w:proofErr w:type="spellStart"/>
      <w:r w:rsidRPr="00845FDD">
        <w:rPr>
          <w:rFonts w:ascii="Nudista" w:hAnsi="Nudista" w:cs="Calibri"/>
          <w:sz w:val="20"/>
          <w:szCs w:val="20"/>
        </w:rPr>
        <w:t>sklenníkových</w:t>
      </w:r>
      <w:proofErr w:type="spellEnd"/>
      <w:r w:rsidRPr="00845FDD">
        <w:rPr>
          <w:rFonts w:ascii="Nudista" w:hAnsi="Nudista" w:cs="Calibri"/>
          <w:sz w:val="20"/>
          <w:szCs w:val="20"/>
        </w:rPr>
        <w:t xml:space="preserve"> plynov v ovzduší. Majitelia domov môžu dostať príspevok do výšky 60% nákladov na obnovu, ak ide o zdravotne a ekonomicky znevýhodnených občanov, je to až 95% príspevok. Stačí, ak znížite energie o 30%. Základné informácie nájdete na </w:t>
      </w:r>
      <w:hyperlink r:id="rId26" w:history="1">
        <w:r w:rsidRPr="00845FDD">
          <w:rPr>
            <w:rStyle w:val="Hypertextovprepojenie"/>
            <w:rFonts w:ascii="Nudista" w:hAnsi="Nudista" w:cs="Calibri"/>
            <w:sz w:val="20"/>
            <w:szCs w:val="20"/>
          </w:rPr>
          <w:t>www.obnovdom.sk</w:t>
        </w:r>
      </w:hyperlink>
    </w:p>
    <w:p w14:paraId="47AEC6EA"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lastRenderedPageBreak/>
        <w:t>Cieľ</w:t>
      </w:r>
    </w:p>
    <w:p w14:paraId="1711E3A4"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Základné informácie o projekte</w:t>
      </w:r>
    </w:p>
    <w:p w14:paraId="2456BBE2"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proofErr w:type="spellStart"/>
      <w:r w:rsidRPr="00845FDD">
        <w:rPr>
          <w:rFonts w:ascii="Nudista" w:hAnsi="Nudista" w:cs="Arial"/>
          <w:sz w:val="20"/>
          <w:szCs w:val="20"/>
        </w:rPr>
        <w:t>Preklik</w:t>
      </w:r>
      <w:proofErr w:type="spellEnd"/>
      <w:r w:rsidRPr="00845FDD">
        <w:rPr>
          <w:rFonts w:ascii="Nudista" w:hAnsi="Nudista" w:cs="Arial"/>
          <w:sz w:val="20"/>
          <w:szCs w:val="20"/>
        </w:rPr>
        <w:t xml:space="preserve"> na webovú stránku obnovdom.sk</w:t>
      </w:r>
    </w:p>
    <w:p w14:paraId="2E729482"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t xml:space="preserve">Cieľová skupina (ďalej aj len „CS“): </w:t>
      </w:r>
    </w:p>
    <w:p w14:paraId="7CB81D09"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Štandardní majitelia domov;</w:t>
      </w:r>
    </w:p>
    <w:p w14:paraId="3E3ECBFE"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Súkromný sektor z oblasti stavebníctva, architektúry, živnostníci;</w:t>
      </w:r>
    </w:p>
    <w:p w14:paraId="0A24B481"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Ľudia so záujmom o ekologické témy.</w:t>
      </w:r>
    </w:p>
    <w:p w14:paraId="3D2D7B8D"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t>Typy bannerov</w:t>
      </w:r>
    </w:p>
    <w:p w14:paraId="14E99D07"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proofErr w:type="spellStart"/>
      <w:r w:rsidRPr="00845FDD">
        <w:rPr>
          <w:rFonts w:ascii="Nudista" w:hAnsi="Nudista" w:cs="Arial"/>
          <w:sz w:val="20"/>
          <w:szCs w:val="20"/>
        </w:rPr>
        <w:t>Imidžový</w:t>
      </w:r>
      <w:proofErr w:type="spellEnd"/>
      <w:r w:rsidRPr="00845FDD">
        <w:rPr>
          <w:rFonts w:ascii="Nudista" w:hAnsi="Nudista" w:cs="Arial"/>
          <w:sz w:val="20"/>
          <w:szCs w:val="20"/>
        </w:rPr>
        <w:t xml:space="preserve"> banner, CS podľa bodu 4.3.1., 4.3.2. a 4.3.3 vyššie;</w:t>
      </w:r>
    </w:p>
    <w:p w14:paraId="6139CFFC"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Produktový banner pre žiadateľov s konkrétnymi informáciami, CS podľa bodu 4.3.1 vyššie;</w:t>
      </w:r>
    </w:p>
    <w:p w14:paraId="01ECEA77"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Produktový banner pre súkromný sektor, CS podľa bodu 4.3.2 vyššie;</w:t>
      </w:r>
    </w:p>
    <w:p w14:paraId="78EB8AA1"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Banner s informáciami o regionálnych kanceláriách, CS podľa bodu 4.3.1. a 4.3.2 vyššie;</w:t>
      </w:r>
    </w:p>
    <w:p w14:paraId="7F32338E"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Banner s informáciami o </w:t>
      </w:r>
      <w:proofErr w:type="spellStart"/>
      <w:r w:rsidRPr="00845FDD">
        <w:rPr>
          <w:rFonts w:ascii="Nudista" w:hAnsi="Nudista" w:cs="Arial"/>
          <w:sz w:val="20"/>
          <w:szCs w:val="20"/>
        </w:rPr>
        <w:t>road</w:t>
      </w:r>
      <w:proofErr w:type="spellEnd"/>
      <w:r w:rsidRPr="00845FDD">
        <w:rPr>
          <w:rFonts w:ascii="Nudista" w:hAnsi="Nudista" w:cs="Arial"/>
          <w:sz w:val="20"/>
          <w:szCs w:val="20"/>
        </w:rPr>
        <w:t xml:space="preserve"> show, CS podľa bodu 4.3.1. a 4.3.2 vyššie.</w:t>
      </w:r>
    </w:p>
    <w:p w14:paraId="43F0C319"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t>Požadovaný rozsah prác</w:t>
      </w:r>
    </w:p>
    <w:p w14:paraId="0679814F"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Základné návrhy vizuálov na všetky typy bannerov – ku každému 2 návrhy;</w:t>
      </w:r>
    </w:p>
    <w:p w14:paraId="7E626466"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Formátovani</w:t>
      </w:r>
      <w:r w:rsidRPr="00B947AF">
        <w:rPr>
          <w:rFonts w:ascii="Nudista" w:hAnsi="Nudista" w:cs="Arial"/>
          <w:sz w:val="20"/>
          <w:szCs w:val="20"/>
        </w:rPr>
        <w:t xml:space="preserve">e bannerov podľa </w:t>
      </w:r>
      <w:proofErr w:type="spellStart"/>
      <w:r w:rsidRPr="00B947AF">
        <w:rPr>
          <w:rFonts w:ascii="Nudista" w:hAnsi="Nudista" w:cs="Arial"/>
          <w:sz w:val="20"/>
          <w:szCs w:val="20"/>
        </w:rPr>
        <w:t>médiamixu</w:t>
      </w:r>
      <w:proofErr w:type="spellEnd"/>
      <w:r w:rsidRPr="00B947AF">
        <w:rPr>
          <w:rFonts w:ascii="Nudista" w:hAnsi="Nudista" w:cs="Arial"/>
          <w:sz w:val="20"/>
          <w:szCs w:val="20"/>
        </w:rPr>
        <w:t xml:space="preserve"> – maximálne 60x.</w:t>
      </w:r>
    </w:p>
    <w:p w14:paraId="1FB29FCF"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t>Súčinnosť verejného obstarávateľa:</w:t>
      </w:r>
    </w:p>
    <w:p w14:paraId="22A97A54" w14:textId="77777777" w:rsidR="000A0098" w:rsidRPr="00845FDD" w:rsidRDefault="000A0098" w:rsidP="000A0098">
      <w:pPr>
        <w:spacing w:line="240" w:lineRule="auto"/>
        <w:ind w:left="567"/>
        <w:jc w:val="both"/>
        <w:rPr>
          <w:rFonts w:ascii="Nudista" w:hAnsi="Nudista" w:cs="Arial"/>
          <w:sz w:val="20"/>
          <w:szCs w:val="20"/>
        </w:rPr>
      </w:pPr>
      <w:r w:rsidRPr="00845FDD">
        <w:rPr>
          <w:rFonts w:ascii="Nudista" w:hAnsi="Nudista" w:cs="Arial"/>
          <w:sz w:val="20"/>
          <w:szCs w:val="20"/>
        </w:rPr>
        <w:t>Poskytnutie odborných informácií</w:t>
      </w:r>
      <w:r>
        <w:rPr>
          <w:rFonts w:ascii="Nudista" w:hAnsi="Nudista" w:cs="Arial"/>
          <w:sz w:val="20"/>
          <w:szCs w:val="20"/>
        </w:rPr>
        <w:t xml:space="preserve"> </w:t>
      </w:r>
      <w:r w:rsidRPr="00845FDD">
        <w:rPr>
          <w:rFonts w:ascii="Nudista" w:hAnsi="Nudista" w:cs="Arial"/>
          <w:sz w:val="20"/>
          <w:szCs w:val="20"/>
        </w:rPr>
        <w:t>vrátan</w:t>
      </w:r>
      <w:r>
        <w:rPr>
          <w:rFonts w:ascii="Nudista" w:hAnsi="Nudista" w:cs="Arial"/>
          <w:sz w:val="20"/>
          <w:szCs w:val="20"/>
        </w:rPr>
        <w:t>e</w:t>
      </w:r>
      <w:r w:rsidRPr="00845FDD">
        <w:rPr>
          <w:rFonts w:ascii="Nudista" w:hAnsi="Nudista" w:cs="Arial"/>
          <w:sz w:val="20"/>
          <w:szCs w:val="20"/>
        </w:rPr>
        <w:t xml:space="preserve"> schválených </w:t>
      </w:r>
      <w:proofErr w:type="spellStart"/>
      <w:r w:rsidRPr="00845FDD">
        <w:rPr>
          <w:rFonts w:ascii="Nudista" w:hAnsi="Nudista" w:cs="Arial"/>
          <w:sz w:val="20"/>
          <w:szCs w:val="20"/>
        </w:rPr>
        <w:t>lôg</w:t>
      </w:r>
      <w:proofErr w:type="spellEnd"/>
      <w:r>
        <w:rPr>
          <w:rFonts w:ascii="Nudista" w:hAnsi="Nudista" w:cs="Arial"/>
          <w:sz w:val="20"/>
          <w:szCs w:val="20"/>
        </w:rPr>
        <w:t xml:space="preserve"> a</w:t>
      </w:r>
      <w:r w:rsidRPr="00845FDD">
        <w:rPr>
          <w:rFonts w:ascii="Nudista" w:hAnsi="Nudista" w:cs="Arial"/>
          <w:sz w:val="20"/>
          <w:szCs w:val="20"/>
        </w:rPr>
        <w:t xml:space="preserve"> harmonogram</w:t>
      </w:r>
      <w:r>
        <w:rPr>
          <w:rFonts w:ascii="Nudista" w:hAnsi="Nudista" w:cs="Arial"/>
          <w:sz w:val="20"/>
          <w:szCs w:val="20"/>
        </w:rPr>
        <w:t>u</w:t>
      </w:r>
      <w:r w:rsidRPr="00845FDD">
        <w:rPr>
          <w:rFonts w:ascii="Nudista" w:hAnsi="Nudista" w:cs="Arial"/>
          <w:sz w:val="20"/>
          <w:szCs w:val="20"/>
        </w:rPr>
        <w:t xml:space="preserve"> prác.</w:t>
      </w:r>
    </w:p>
    <w:p w14:paraId="5AC6AFD9"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t xml:space="preserve">Lehota dodania: </w:t>
      </w:r>
      <w:r w:rsidRPr="00845FDD">
        <w:rPr>
          <w:rFonts w:ascii="Nudista" w:hAnsi="Nudista"/>
          <w:sz w:val="20"/>
          <w:szCs w:val="20"/>
        </w:rPr>
        <w:t>najneskôr 21 dní od objednania</w:t>
      </w:r>
    </w:p>
    <w:p w14:paraId="1354EEAD" w14:textId="77777777" w:rsidR="000A0098" w:rsidRPr="00845FDD" w:rsidRDefault="000A0098" w:rsidP="000A0098">
      <w:pPr>
        <w:numPr>
          <w:ilvl w:val="1"/>
          <w:numId w:val="171"/>
        </w:numPr>
        <w:spacing w:after="120" w:line="240" w:lineRule="auto"/>
        <w:ind w:left="567" w:hanging="567"/>
        <w:jc w:val="both"/>
        <w:rPr>
          <w:rFonts w:ascii="Nudista" w:hAnsi="Nudista"/>
          <w:sz w:val="20"/>
          <w:szCs w:val="20"/>
        </w:rPr>
      </w:pPr>
      <w:r w:rsidRPr="00845FDD">
        <w:rPr>
          <w:rFonts w:ascii="Nudista" w:hAnsi="Nudista"/>
          <w:b/>
          <w:bCs/>
          <w:sz w:val="20"/>
          <w:szCs w:val="20"/>
        </w:rPr>
        <w:t xml:space="preserve">Miesto dodania: </w:t>
      </w:r>
      <w:r w:rsidRPr="00845FDD">
        <w:rPr>
          <w:rFonts w:ascii="Nudista" w:hAnsi="Nudista"/>
          <w:sz w:val="20"/>
          <w:szCs w:val="20"/>
        </w:rPr>
        <w:t>Agentúra životného prostredia, Martinská 46, Bratislava</w:t>
      </w:r>
    </w:p>
    <w:p w14:paraId="3C552A54" w14:textId="77777777" w:rsidR="000A0098" w:rsidRPr="00845FDD" w:rsidRDefault="000A0098" w:rsidP="000A0098">
      <w:pPr>
        <w:spacing w:after="120" w:line="240" w:lineRule="auto"/>
        <w:rPr>
          <w:rFonts w:ascii="Nudista" w:hAnsi="Nudista"/>
          <w:b/>
          <w:bCs/>
          <w:sz w:val="24"/>
          <w:szCs w:val="24"/>
        </w:rPr>
      </w:pPr>
    </w:p>
    <w:p w14:paraId="2A45BD4C" w14:textId="77777777" w:rsidR="000A0098" w:rsidRPr="00845FDD" w:rsidRDefault="000A0098" w:rsidP="000A0098">
      <w:pPr>
        <w:spacing w:after="120" w:line="240" w:lineRule="auto"/>
        <w:rPr>
          <w:rFonts w:ascii="Nudista" w:hAnsi="Nudista"/>
          <w:b/>
          <w:bCs/>
          <w:sz w:val="24"/>
          <w:szCs w:val="24"/>
        </w:rPr>
      </w:pPr>
      <w:r w:rsidRPr="00845FDD">
        <w:rPr>
          <w:rFonts w:ascii="Nudista" w:hAnsi="Nudista"/>
          <w:b/>
          <w:bCs/>
          <w:sz w:val="24"/>
          <w:szCs w:val="24"/>
        </w:rPr>
        <w:t xml:space="preserve">Položka č. 2: </w:t>
      </w:r>
      <w:r w:rsidRPr="00845FDD">
        <w:rPr>
          <w:rFonts w:ascii="Nudista" w:hAnsi="Nudista"/>
          <w:b/>
          <w:bCs/>
          <w:sz w:val="24"/>
          <w:szCs w:val="24"/>
        </w:rPr>
        <w:tab/>
        <w:t>Inštruktážne videá</w:t>
      </w:r>
    </w:p>
    <w:p w14:paraId="507BCBD9" w14:textId="77777777" w:rsidR="000A0098" w:rsidRPr="00845FDD" w:rsidRDefault="000A0098" w:rsidP="000A0098">
      <w:pPr>
        <w:pStyle w:val="Odsekzoznamu"/>
        <w:numPr>
          <w:ilvl w:val="0"/>
          <w:numId w:val="171"/>
        </w:numPr>
        <w:spacing w:before="240" w:after="240" w:line="240" w:lineRule="auto"/>
        <w:ind w:left="567" w:hanging="567"/>
        <w:contextualSpacing w:val="0"/>
        <w:jc w:val="both"/>
        <w:rPr>
          <w:rFonts w:ascii="Nudista" w:hAnsi="Nudista" w:cs="Arial"/>
          <w:b/>
          <w:caps/>
          <w:color w:val="008998"/>
        </w:rPr>
      </w:pPr>
      <w:r w:rsidRPr="00845FDD">
        <w:rPr>
          <w:rFonts w:ascii="Nudista" w:hAnsi="Nudista" w:cs="Arial"/>
          <w:b/>
          <w:caps/>
          <w:color w:val="008998"/>
        </w:rPr>
        <w:t>Inštruktážne videá</w:t>
      </w:r>
    </w:p>
    <w:p w14:paraId="3848295C" w14:textId="77777777" w:rsidR="000A0098" w:rsidRPr="00845FDD" w:rsidRDefault="000A0098" w:rsidP="000A0098">
      <w:pPr>
        <w:numPr>
          <w:ilvl w:val="1"/>
          <w:numId w:val="171"/>
        </w:numPr>
        <w:spacing w:after="120" w:line="240" w:lineRule="auto"/>
        <w:ind w:left="567" w:hanging="567"/>
        <w:jc w:val="both"/>
        <w:rPr>
          <w:rFonts w:ascii="Nudista" w:hAnsi="Nudista" w:cs="Arial"/>
          <w:b/>
          <w:bCs/>
          <w:sz w:val="20"/>
          <w:szCs w:val="20"/>
        </w:rPr>
      </w:pPr>
      <w:r w:rsidRPr="00845FDD">
        <w:rPr>
          <w:rFonts w:ascii="Nudista" w:hAnsi="Nudista"/>
          <w:b/>
          <w:bCs/>
          <w:sz w:val="20"/>
          <w:szCs w:val="20"/>
        </w:rPr>
        <w:t xml:space="preserve">Kľúčové posolstvo: </w:t>
      </w:r>
    </w:p>
    <w:p w14:paraId="43678CFB" w14:textId="77777777" w:rsidR="000A0098" w:rsidRPr="00845FDD" w:rsidRDefault="000A0098" w:rsidP="000A0098">
      <w:pPr>
        <w:spacing w:after="120" w:line="240" w:lineRule="auto"/>
        <w:ind w:left="567"/>
        <w:jc w:val="both"/>
        <w:rPr>
          <w:rFonts w:ascii="Nudista" w:hAnsi="Nudista"/>
          <w:b/>
          <w:bCs/>
          <w:sz w:val="24"/>
          <w:szCs w:val="24"/>
        </w:rPr>
      </w:pPr>
      <w:r w:rsidRPr="00845FDD">
        <w:rPr>
          <w:rFonts w:ascii="Nudista" w:hAnsi="Nudista"/>
          <w:sz w:val="20"/>
          <w:szCs w:val="20"/>
        </w:rPr>
        <w:t>Na Slovensko prichádza zelená obnova domov. Ministerstvo životného prostredia ponúka majiteľom domov starších ako 10 rokov príspevok na zelenú rekonštrukciu. Žiadosť a realizácia zelenej obnovy má svoje stanovené procesné kroky, ktoré treba zrozumiteľne a metodicky vysvetliť všetkým cieľovým skupinám, ktoré sa na zelenej obnove budú podieľať: majitelia domov, súkromný sektor v oblasti stavebn</w:t>
      </w:r>
      <w:r>
        <w:rPr>
          <w:rFonts w:ascii="Nudista" w:hAnsi="Nudista"/>
          <w:sz w:val="20"/>
          <w:szCs w:val="20"/>
        </w:rPr>
        <w:t>í</w:t>
      </w:r>
      <w:r w:rsidRPr="00845FDD">
        <w:rPr>
          <w:rFonts w:ascii="Nudista" w:hAnsi="Nudista"/>
          <w:sz w:val="20"/>
          <w:szCs w:val="20"/>
        </w:rPr>
        <w:t>ctva a architektúry, pracovníci zelenej linky a regionálnych kancelárií, ktorí poskytujú všetkým zúčastneným stranám pomoc a podporu.</w:t>
      </w:r>
    </w:p>
    <w:p w14:paraId="76985BDC" w14:textId="77777777" w:rsidR="000A0098" w:rsidRPr="00845FDD" w:rsidRDefault="000A0098" w:rsidP="000A0098">
      <w:pPr>
        <w:numPr>
          <w:ilvl w:val="1"/>
          <w:numId w:val="171"/>
        </w:numPr>
        <w:spacing w:after="120" w:line="240" w:lineRule="auto"/>
        <w:ind w:left="567" w:hanging="567"/>
        <w:jc w:val="both"/>
        <w:rPr>
          <w:rFonts w:ascii="Nudista" w:hAnsi="Nudista"/>
          <w:sz w:val="20"/>
          <w:szCs w:val="20"/>
        </w:rPr>
      </w:pPr>
      <w:r w:rsidRPr="00845FDD">
        <w:rPr>
          <w:rFonts w:ascii="Nudista" w:hAnsi="Nudista"/>
          <w:sz w:val="20"/>
          <w:szCs w:val="20"/>
        </w:rPr>
        <w:t xml:space="preserve">Inštruktážne videá sú určené záujemcom o štátnu dotáciu, a pracovníkom na </w:t>
      </w:r>
      <w:proofErr w:type="spellStart"/>
      <w:r w:rsidRPr="00845FDD">
        <w:rPr>
          <w:rFonts w:ascii="Nudista" w:hAnsi="Nudista"/>
          <w:sz w:val="20"/>
          <w:szCs w:val="20"/>
        </w:rPr>
        <w:t>call</w:t>
      </w:r>
      <w:proofErr w:type="spellEnd"/>
      <w:r w:rsidRPr="00845FDD">
        <w:rPr>
          <w:rFonts w:ascii="Nudista" w:hAnsi="Nudista"/>
          <w:sz w:val="20"/>
          <w:szCs w:val="20"/>
        </w:rPr>
        <w:t xml:space="preserve"> centre a v regionálnych kanceláriách, ktorí poskytujú základné informácie o projekte a súkromnému sektoru. Videá metodickým spôsobom približujú záujemcom o dotáciu jednotlivé fázy požiadania, realizácie a vyúčtovania projektu. Pracovníkov prvého kontaktu v regionálnych kanceláriách a na </w:t>
      </w:r>
      <w:proofErr w:type="spellStart"/>
      <w:r w:rsidRPr="00845FDD">
        <w:rPr>
          <w:rFonts w:ascii="Nudista" w:hAnsi="Nudista"/>
          <w:sz w:val="20"/>
          <w:szCs w:val="20"/>
        </w:rPr>
        <w:t>call</w:t>
      </w:r>
      <w:proofErr w:type="spellEnd"/>
      <w:r w:rsidRPr="00845FDD">
        <w:rPr>
          <w:rFonts w:ascii="Nudista" w:hAnsi="Nudista"/>
          <w:sz w:val="20"/>
          <w:szCs w:val="20"/>
        </w:rPr>
        <w:t xml:space="preserve"> centre videá poskytnú základnú sumu informácií a najčastejšie kladené otázky tak, aby v osobnom alebo telefonickom kontakte dokázali byť nápomocní všetkým žiadateľom. Pre súkromný sektor priblížia videá možnosti zapojenia sa do projektu.</w:t>
      </w:r>
    </w:p>
    <w:p w14:paraId="4E090F97"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t xml:space="preserve">Cieľová skupina (ďalej aj len „CS“): </w:t>
      </w:r>
    </w:p>
    <w:p w14:paraId="4CA7F9AF"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záujemcovia o príspevok – majitelia domov starších viac ako 10 rokov;</w:t>
      </w:r>
    </w:p>
    <w:p w14:paraId="632282A4"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lastRenderedPageBreak/>
        <w:t>súkromný sektor: architekti, stavebníci, živnostníci v oblasti stavebníctva, banky;</w:t>
      </w:r>
    </w:p>
    <w:p w14:paraId="3DFAC623"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pracovníci zelenej linky, ktorá zodpovedá na dotazy žiadateľov;</w:t>
      </w:r>
    </w:p>
    <w:p w14:paraId="58901085"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pracovníci Regionálnych kancelárií, ktorí predstavujú prvý osobný kontakt so žiadateľmi v regiónoch Slovenska.</w:t>
      </w:r>
    </w:p>
    <w:p w14:paraId="29D6960F"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t xml:space="preserve">Obsah 6 inštruktážnych videí – scenár: </w:t>
      </w:r>
    </w:p>
    <w:p w14:paraId="28478BD3"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podávanie žiadosti o dotáciu procesné kroky;</w:t>
      </w:r>
    </w:p>
    <w:p w14:paraId="5BCBF757"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realizácia všetkých príprav na stavebné úpravy, stavebný postup a moderné ekologické materiály;</w:t>
      </w:r>
    </w:p>
    <w:p w14:paraId="3ADCAEB4"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žiadosť o úver, jeho finančná výhodnosť, kontakt s bankami, vyúčtovanie žiadosti;</w:t>
      </w:r>
    </w:p>
    <w:p w14:paraId="3F271106"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účasť stavebných spoločností, architektov, živnostníkov v projekte Obnov dom, možnosti;</w:t>
      </w:r>
    </w:p>
    <w:p w14:paraId="58C4E0A8"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zodpovedanie najčastejších otázok, špecifické otázky, týkajúce sa výnimočných prípadov;</w:t>
      </w:r>
    </w:p>
    <w:p w14:paraId="13EB5FD4"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procesný manuál pre žiadateľov o príspevok a pre kontakt so subjektami súkromného sektoru.</w:t>
      </w:r>
    </w:p>
    <w:p w14:paraId="47C816D7"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t xml:space="preserve">Typ videa: </w:t>
      </w:r>
    </w:p>
    <w:p w14:paraId="6221133D" w14:textId="77777777" w:rsidR="000A0098" w:rsidRPr="00845FDD" w:rsidRDefault="000A0098" w:rsidP="000A0098">
      <w:pPr>
        <w:pStyle w:val="Odsekzoznamu"/>
        <w:spacing w:after="160" w:line="240" w:lineRule="auto"/>
        <w:ind w:left="567"/>
        <w:rPr>
          <w:rFonts w:ascii="Nudista" w:eastAsia="Calibri" w:hAnsi="Nudista"/>
        </w:rPr>
      </w:pPr>
      <w:r w:rsidRPr="00845FDD">
        <w:rPr>
          <w:rFonts w:ascii="Nudista" w:eastAsia="Calibri" w:hAnsi="Nudista"/>
        </w:rPr>
        <w:t xml:space="preserve">Video vysvetľujúce projekt Obnov dom a procesné kroky. </w:t>
      </w:r>
    </w:p>
    <w:p w14:paraId="29EC02E6"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t xml:space="preserve">Obsadenie: </w:t>
      </w:r>
    </w:p>
    <w:p w14:paraId="5E37EF12" w14:textId="77777777" w:rsidR="000A0098" w:rsidRPr="00845FDD" w:rsidRDefault="000A0098" w:rsidP="000A0098">
      <w:pPr>
        <w:numPr>
          <w:ilvl w:val="2"/>
          <w:numId w:val="171"/>
        </w:numPr>
        <w:spacing w:after="120" w:line="240" w:lineRule="auto"/>
        <w:ind w:left="1418" w:hanging="851"/>
        <w:jc w:val="both"/>
        <w:rPr>
          <w:rFonts w:ascii="Nudista" w:hAnsi="Nudista"/>
          <w:b/>
          <w:bCs/>
          <w:sz w:val="20"/>
          <w:szCs w:val="20"/>
        </w:rPr>
      </w:pPr>
      <w:r w:rsidRPr="00845FDD">
        <w:rPr>
          <w:rFonts w:ascii="Nudista" w:hAnsi="Nudista"/>
          <w:sz w:val="20"/>
          <w:szCs w:val="20"/>
        </w:rPr>
        <w:t xml:space="preserve">Moderátor ako hlavná tvár a sprievodca všetkých videí, </w:t>
      </w:r>
    </w:p>
    <w:p w14:paraId="22DB6440" w14:textId="77777777" w:rsidR="000A0098" w:rsidRPr="00845FDD" w:rsidRDefault="000A0098" w:rsidP="000A0098">
      <w:pPr>
        <w:numPr>
          <w:ilvl w:val="2"/>
          <w:numId w:val="171"/>
        </w:numPr>
        <w:spacing w:after="120" w:line="240" w:lineRule="auto"/>
        <w:ind w:left="1418" w:hanging="851"/>
        <w:jc w:val="both"/>
        <w:rPr>
          <w:rFonts w:ascii="Nudista" w:hAnsi="Nudista"/>
          <w:b/>
          <w:bCs/>
          <w:sz w:val="20"/>
          <w:szCs w:val="20"/>
        </w:rPr>
      </w:pPr>
      <w:r w:rsidRPr="00845FDD">
        <w:rPr>
          <w:rFonts w:ascii="Nudista" w:hAnsi="Nudista"/>
          <w:sz w:val="20"/>
          <w:szCs w:val="20"/>
        </w:rPr>
        <w:t>experti a respondenti vyjadrujúci sa k jednotlivým témam – spolu maximálne 10 osôb.</w:t>
      </w:r>
    </w:p>
    <w:p w14:paraId="55A1B581"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t>Technické parametre videí:</w:t>
      </w:r>
    </w:p>
    <w:p w14:paraId="37BCEFEE"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dĺžka videí – každé video 10 minút</w:t>
      </w:r>
    </w:p>
    <w:p w14:paraId="664D3DAC"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televízna kvalita</w:t>
      </w:r>
    </w:p>
    <w:p w14:paraId="3C43E2E0"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exteriéry</w:t>
      </w:r>
    </w:p>
    <w:p w14:paraId="13637ABA"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jazyk slovenský</w:t>
      </w:r>
    </w:p>
    <w:p w14:paraId="6A67F2C1"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titulky: jazyk maďarský, jazyk rusínsky</w:t>
      </w:r>
    </w:p>
    <w:p w14:paraId="30D8D75E"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Filmové zábery: áno, minimálne 30%</w:t>
      </w:r>
    </w:p>
    <w:p w14:paraId="09CAF14A"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Letecké zábery: nie</w:t>
      </w:r>
    </w:p>
    <w:p w14:paraId="499769F1"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Animácie: áno, minimálne 10%</w:t>
      </w:r>
    </w:p>
    <w:p w14:paraId="50C81605"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réžia</w:t>
      </w:r>
    </w:p>
    <w:p w14:paraId="2701A4FF"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strih</w:t>
      </w:r>
    </w:p>
    <w:p w14:paraId="052382B0"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 xml:space="preserve">zvuk – mix hudba, </w:t>
      </w:r>
      <w:proofErr w:type="spellStart"/>
      <w:r w:rsidRPr="00845FDD">
        <w:rPr>
          <w:rFonts w:ascii="Nudista" w:hAnsi="Nudista"/>
          <w:sz w:val="20"/>
          <w:szCs w:val="20"/>
        </w:rPr>
        <w:t>voice</w:t>
      </w:r>
      <w:proofErr w:type="spellEnd"/>
      <w:r w:rsidRPr="00845FDD">
        <w:rPr>
          <w:rFonts w:ascii="Nudista" w:hAnsi="Nudista"/>
          <w:sz w:val="20"/>
          <w:szCs w:val="20"/>
        </w:rPr>
        <w:t xml:space="preserve"> over</w:t>
      </w:r>
    </w:p>
    <w:p w14:paraId="3E594852"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proofErr w:type="spellStart"/>
      <w:r w:rsidRPr="00845FDD">
        <w:rPr>
          <w:rFonts w:ascii="Nudista" w:hAnsi="Nudista"/>
          <w:sz w:val="20"/>
          <w:szCs w:val="20"/>
        </w:rPr>
        <w:t>Infografika</w:t>
      </w:r>
      <w:proofErr w:type="spellEnd"/>
      <w:r w:rsidRPr="00845FDD">
        <w:rPr>
          <w:rFonts w:ascii="Nudista" w:hAnsi="Nudista"/>
          <w:sz w:val="20"/>
          <w:szCs w:val="20"/>
        </w:rPr>
        <w:t>: áno, minimálne 30%</w:t>
      </w:r>
    </w:p>
    <w:p w14:paraId="023835FA"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 xml:space="preserve">úvodný </w:t>
      </w:r>
      <w:proofErr w:type="spellStart"/>
      <w:r w:rsidRPr="00845FDD">
        <w:rPr>
          <w:rFonts w:ascii="Nudista" w:hAnsi="Nudista"/>
          <w:sz w:val="20"/>
          <w:szCs w:val="20"/>
        </w:rPr>
        <w:t>jingel</w:t>
      </w:r>
      <w:proofErr w:type="spellEnd"/>
      <w:r w:rsidRPr="00845FDD">
        <w:rPr>
          <w:rFonts w:ascii="Nudista" w:hAnsi="Nudista"/>
          <w:sz w:val="20"/>
          <w:szCs w:val="20"/>
        </w:rPr>
        <w:t>: áno</w:t>
      </w:r>
    </w:p>
    <w:p w14:paraId="417B7689"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t xml:space="preserve">Možné lokality nakrúcania: </w:t>
      </w:r>
    </w:p>
    <w:p w14:paraId="387F40E3"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 xml:space="preserve">exteriéry – domy pred, v priebehu a po rekonštrukcii, pracoviská expertov, kancelárie respondentov, ateliéry, priestory stavebných firiem, priestory </w:t>
      </w:r>
      <w:proofErr w:type="spellStart"/>
      <w:r w:rsidRPr="00845FDD">
        <w:rPr>
          <w:rFonts w:ascii="Nudista" w:hAnsi="Nudista"/>
          <w:sz w:val="20"/>
          <w:szCs w:val="20"/>
        </w:rPr>
        <w:t>call</w:t>
      </w:r>
      <w:proofErr w:type="spellEnd"/>
      <w:r w:rsidRPr="00845FDD">
        <w:rPr>
          <w:rFonts w:ascii="Nudista" w:hAnsi="Nudista"/>
          <w:sz w:val="20"/>
          <w:szCs w:val="20"/>
        </w:rPr>
        <w:t xml:space="preserve"> centra – Bratislavský kraj</w:t>
      </w:r>
    </w:p>
    <w:p w14:paraId="04E90A27" w14:textId="77777777" w:rsidR="000A0098" w:rsidRPr="00845FDD" w:rsidRDefault="000A0098" w:rsidP="000A0098">
      <w:pPr>
        <w:numPr>
          <w:ilvl w:val="2"/>
          <w:numId w:val="171"/>
        </w:numPr>
        <w:spacing w:after="120" w:line="240" w:lineRule="auto"/>
        <w:ind w:left="1418" w:hanging="851"/>
        <w:jc w:val="both"/>
        <w:rPr>
          <w:rFonts w:ascii="Nudista" w:hAnsi="Nudista"/>
          <w:sz w:val="20"/>
          <w:szCs w:val="20"/>
        </w:rPr>
      </w:pPr>
      <w:r w:rsidRPr="00845FDD">
        <w:rPr>
          <w:rFonts w:ascii="Nudista" w:hAnsi="Nudista"/>
          <w:sz w:val="20"/>
          <w:szCs w:val="20"/>
        </w:rPr>
        <w:t>regionálne kancelárie – 10 kancelárií v regiónoch Slovenska: Bratislava, Trnava, Nitra, Trenčín, Žilina, Banská Bystrica, Lučenec, Prešov, Košice</w:t>
      </w:r>
    </w:p>
    <w:p w14:paraId="7B372ACB" w14:textId="77777777" w:rsidR="000A0098" w:rsidRPr="00845FDD" w:rsidRDefault="000A0098" w:rsidP="000A0098">
      <w:pPr>
        <w:numPr>
          <w:ilvl w:val="1"/>
          <w:numId w:val="171"/>
        </w:numPr>
        <w:spacing w:after="120" w:line="240" w:lineRule="auto"/>
        <w:ind w:left="567" w:hanging="567"/>
        <w:jc w:val="both"/>
        <w:rPr>
          <w:rFonts w:ascii="Nudista" w:hAnsi="Nudista" w:cs="Calibri"/>
          <w:sz w:val="20"/>
          <w:szCs w:val="20"/>
        </w:rPr>
      </w:pPr>
      <w:r w:rsidRPr="00845FDD">
        <w:rPr>
          <w:rFonts w:ascii="Nudista" w:hAnsi="Nudista"/>
          <w:b/>
          <w:bCs/>
          <w:sz w:val="20"/>
          <w:szCs w:val="20"/>
        </w:rPr>
        <w:lastRenderedPageBreak/>
        <w:t xml:space="preserve">Rozsah prác: </w:t>
      </w:r>
    </w:p>
    <w:p w14:paraId="0E71A988" w14:textId="77777777" w:rsidR="000A0098" w:rsidRPr="00845FDD" w:rsidRDefault="000A0098" w:rsidP="000A0098">
      <w:pPr>
        <w:spacing w:after="120" w:line="240" w:lineRule="auto"/>
        <w:ind w:left="567"/>
        <w:jc w:val="both"/>
        <w:rPr>
          <w:rFonts w:ascii="Nudista" w:hAnsi="Nudista" w:cs="Calibri"/>
          <w:sz w:val="20"/>
          <w:szCs w:val="20"/>
        </w:rPr>
      </w:pPr>
      <w:r w:rsidRPr="00845FDD">
        <w:rPr>
          <w:rFonts w:ascii="Nudista" w:hAnsi="Nudista" w:cs="Calibri"/>
          <w:sz w:val="20"/>
          <w:szCs w:val="20"/>
        </w:rPr>
        <w:t xml:space="preserve">námet, scenár, réžia, zvuk na pľaci a mix v štúdiu, výber hudby, výber moderátora, výber expertov a respondentov,  výber lokalít, strih, animácia, </w:t>
      </w:r>
      <w:proofErr w:type="spellStart"/>
      <w:r w:rsidRPr="00845FDD">
        <w:rPr>
          <w:rFonts w:ascii="Nudista" w:hAnsi="Nudista" w:cs="Calibri"/>
          <w:sz w:val="20"/>
          <w:szCs w:val="20"/>
        </w:rPr>
        <w:t>infografika</w:t>
      </w:r>
      <w:proofErr w:type="spellEnd"/>
      <w:r w:rsidRPr="00845FDD">
        <w:rPr>
          <w:rFonts w:ascii="Nudista" w:hAnsi="Nudista" w:cs="Calibri"/>
          <w:sz w:val="20"/>
          <w:szCs w:val="20"/>
        </w:rPr>
        <w:t xml:space="preserve">, návrh </w:t>
      </w:r>
      <w:proofErr w:type="spellStart"/>
      <w:r w:rsidRPr="00845FDD">
        <w:rPr>
          <w:rFonts w:ascii="Nudista" w:hAnsi="Nudista" w:cs="Calibri"/>
          <w:sz w:val="20"/>
          <w:szCs w:val="20"/>
        </w:rPr>
        <w:t>jingla</w:t>
      </w:r>
      <w:proofErr w:type="spellEnd"/>
      <w:r w:rsidRPr="00845FDD">
        <w:rPr>
          <w:rFonts w:ascii="Nudista" w:hAnsi="Nudista" w:cs="Calibri"/>
          <w:sz w:val="20"/>
          <w:szCs w:val="20"/>
        </w:rPr>
        <w:t xml:space="preserve"> – 2 kreatívne návrhy, jazyková korektúra, titulky v maďarskom a rusínskom jazyku</w:t>
      </w:r>
    </w:p>
    <w:p w14:paraId="39817C95"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t>Súčinnosť verejného obstarávateľa a režim schvaľovania:</w:t>
      </w:r>
    </w:p>
    <w:p w14:paraId="3795201E" w14:textId="77777777" w:rsidR="000A0098" w:rsidRPr="00845FDD" w:rsidRDefault="000A0098" w:rsidP="000A0098">
      <w:pPr>
        <w:spacing w:after="120" w:line="240" w:lineRule="auto"/>
        <w:ind w:left="567"/>
        <w:jc w:val="both"/>
        <w:rPr>
          <w:rFonts w:ascii="Nudista" w:hAnsi="Nudista"/>
          <w:b/>
          <w:bCs/>
          <w:sz w:val="20"/>
          <w:szCs w:val="20"/>
        </w:rPr>
      </w:pPr>
      <w:r w:rsidRPr="00845FDD">
        <w:rPr>
          <w:rFonts w:ascii="Nudista" w:hAnsi="Nudista" w:cs="Arial"/>
          <w:sz w:val="20"/>
          <w:szCs w:val="20"/>
        </w:rPr>
        <w:t xml:space="preserve">Verejný obstarávateľ poskytne odporúčané miesta nakrúcania a časový harmonogram. Verejný obstarávateľ navrhne expertov a respondentov. Po konzultácii s poskytovateľom verejný obstarávateľ schváli miesta nakrúcania aj s časovým harmonogramom, rovnako ako aj mená expertov a respondentov. </w:t>
      </w:r>
    </w:p>
    <w:p w14:paraId="6EFDFD61"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b/>
          <w:bCs/>
          <w:sz w:val="20"/>
          <w:szCs w:val="20"/>
        </w:rPr>
        <w:t xml:space="preserve">Lehota dodania: </w:t>
      </w:r>
      <w:r w:rsidRPr="00845FDD">
        <w:rPr>
          <w:rFonts w:ascii="Nudista" w:hAnsi="Nudista"/>
          <w:sz w:val="20"/>
          <w:szCs w:val="20"/>
        </w:rPr>
        <w:t>najneskôr 21 dní po objednaní verejným obstarávateľom.</w:t>
      </w:r>
    </w:p>
    <w:p w14:paraId="20EE7451" w14:textId="77777777" w:rsidR="000A0098" w:rsidRPr="00C57413" w:rsidRDefault="000A0098" w:rsidP="000A0098">
      <w:pPr>
        <w:numPr>
          <w:ilvl w:val="1"/>
          <w:numId w:val="171"/>
        </w:numPr>
        <w:spacing w:after="120" w:line="240" w:lineRule="auto"/>
        <w:ind w:left="567" w:hanging="567"/>
        <w:jc w:val="both"/>
        <w:rPr>
          <w:rFonts w:ascii="Nudista" w:hAnsi="Nudista"/>
          <w:sz w:val="20"/>
          <w:szCs w:val="20"/>
        </w:rPr>
      </w:pPr>
      <w:r w:rsidRPr="00845FDD">
        <w:rPr>
          <w:rFonts w:ascii="Nudista" w:hAnsi="Nudista"/>
          <w:b/>
          <w:bCs/>
          <w:sz w:val="20"/>
          <w:szCs w:val="20"/>
        </w:rPr>
        <w:t xml:space="preserve">Miesto odovzdania: </w:t>
      </w:r>
      <w:r w:rsidRPr="00845FDD">
        <w:rPr>
          <w:rFonts w:ascii="Nudista" w:hAnsi="Nudista"/>
          <w:sz w:val="20"/>
          <w:szCs w:val="20"/>
        </w:rPr>
        <w:t>Slovenská agentúra životného prostredia, Martinská 49, Bratislava</w:t>
      </w:r>
    </w:p>
    <w:p w14:paraId="76F1077D" w14:textId="77777777" w:rsidR="000A0098" w:rsidRPr="00845FDD" w:rsidRDefault="000A0098" w:rsidP="000A0098">
      <w:pPr>
        <w:spacing w:after="120" w:line="240" w:lineRule="auto"/>
        <w:rPr>
          <w:rFonts w:ascii="Nudista" w:hAnsi="Nudista"/>
          <w:b/>
          <w:bCs/>
          <w:sz w:val="24"/>
          <w:szCs w:val="24"/>
        </w:rPr>
      </w:pPr>
    </w:p>
    <w:p w14:paraId="17B92BDE" w14:textId="77777777" w:rsidR="000A0098" w:rsidRPr="00845FDD" w:rsidRDefault="000A0098" w:rsidP="000A0098">
      <w:pPr>
        <w:spacing w:after="120" w:line="240" w:lineRule="auto"/>
        <w:rPr>
          <w:rFonts w:ascii="Nudista" w:hAnsi="Nudista"/>
          <w:b/>
          <w:bCs/>
          <w:sz w:val="24"/>
          <w:szCs w:val="24"/>
        </w:rPr>
      </w:pPr>
      <w:r w:rsidRPr="00845FDD">
        <w:rPr>
          <w:rFonts w:ascii="Nudista" w:hAnsi="Nudista"/>
          <w:b/>
          <w:bCs/>
          <w:sz w:val="24"/>
          <w:szCs w:val="24"/>
        </w:rPr>
        <w:t xml:space="preserve">Položka č. 3: </w:t>
      </w:r>
      <w:r w:rsidRPr="00845FDD">
        <w:rPr>
          <w:rFonts w:ascii="Nudista" w:hAnsi="Nudista"/>
          <w:b/>
          <w:bCs/>
          <w:sz w:val="24"/>
          <w:szCs w:val="24"/>
        </w:rPr>
        <w:tab/>
      </w:r>
      <w:r>
        <w:rPr>
          <w:rFonts w:ascii="Nudista" w:hAnsi="Nudista"/>
          <w:b/>
          <w:bCs/>
          <w:sz w:val="24"/>
          <w:szCs w:val="24"/>
        </w:rPr>
        <w:t>Road show</w:t>
      </w:r>
    </w:p>
    <w:p w14:paraId="35D49507" w14:textId="77777777" w:rsidR="000A0098" w:rsidRPr="00845FDD" w:rsidRDefault="000A0098" w:rsidP="000A0098">
      <w:pPr>
        <w:pStyle w:val="Odsekzoznamu"/>
        <w:numPr>
          <w:ilvl w:val="0"/>
          <w:numId w:val="171"/>
        </w:numPr>
        <w:spacing w:before="240" w:after="240" w:line="240" w:lineRule="auto"/>
        <w:ind w:left="567" w:hanging="567"/>
        <w:contextualSpacing w:val="0"/>
        <w:jc w:val="both"/>
        <w:rPr>
          <w:rFonts w:ascii="Nudista" w:hAnsi="Nudista" w:cs="Arial"/>
          <w:b/>
          <w:caps/>
          <w:color w:val="008998"/>
        </w:rPr>
      </w:pPr>
      <w:r w:rsidRPr="00845FDD">
        <w:rPr>
          <w:rFonts w:ascii="Nudista" w:hAnsi="Nudista" w:cs="Arial"/>
          <w:b/>
          <w:caps/>
          <w:color w:val="008998"/>
        </w:rPr>
        <w:t>Road show</w:t>
      </w:r>
    </w:p>
    <w:p w14:paraId="3765FBEB"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sidRPr="00845FDD">
        <w:rPr>
          <w:rFonts w:ascii="Nudista" w:hAnsi="Nudista" w:cs="Calibri"/>
          <w:b/>
          <w:bCs/>
          <w:sz w:val="20"/>
          <w:szCs w:val="20"/>
        </w:rPr>
        <w:t>Cieľ:</w:t>
      </w:r>
      <w:r w:rsidRPr="00845FDD">
        <w:rPr>
          <w:rFonts w:ascii="Nudista" w:hAnsi="Nudista" w:cs="Calibri"/>
          <w:sz w:val="20"/>
          <w:szCs w:val="20"/>
        </w:rPr>
        <w:t xml:space="preserve"> </w:t>
      </w:r>
    </w:p>
    <w:p w14:paraId="5E7E400F" w14:textId="77777777" w:rsidR="000A0098" w:rsidRPr="00845FDD" w:rsidRDefault="000A0098" w:rsidP="000A0098">
      <w:pPr>
        <w:spacing w:after="120" w:line="240" w:lineRule="auto"/>
        <w:ind w:left="567"/>
        <w:jc w:val="both"/>
        <w:rPr>
          <w:rFonts w:ascii="Nudista" w:hAnsi="Nudista" w:cs="Calibri"/>
          <w:sz w:val="20"/>
          <w:szCs w:val="20"/>
        </w:rPr>
      </w:pPr>
      <w:r w:rsidRPr="00845FDD">
        <w:rPr>
          <w:rFonts w:ascii="Nudista" w:hAnsi="Nudista" w:cs="Calibri"/>
          <w:sz w:val="20"/>
          <w:szCs w:val="20"/>
        </w:rPr>
        <w:t xml:space="preserve">Vytvoriť priestor pre osobný kontakt medzi komunikátormi projektu Obnov dom, expertmi na bankové úvery, architektúru a stavebníctvo a potenciálnymi žiadateľmi o príspevok na zelenú obnovu domu z regiónov celého Slovenska. </w:t>
      </w:r>
    </w:p>
    <w:p w14:paraId="2C6C698D" w14:textId="77777777" w:rsidR="000A0098" w:rsidRPr="00845FDD" w:rsidRDefault="000A0098" w:rsidP="000A0098">
      <w:pPr>
        <w:numPr>
          <w:ilvl w:val="1"/>
          <w:numId w:val="171"/>
        </w:numPr>
        <w:spacing w:after="120" w:line="240" w:lineRule="auto"/>
        <w:ind w:left="567" w:hanging="567"/>
        <w:jc w:val="both"/>
        <w:rPr>
          <w:rFonts w:ascii="Nudista" w:hAnsi="Nudista" w:cs="Calibri"/>
          <w:b/>
          <w:bCs/>
          <w:sz w:val="20"/>
          <w:szCs w:val="20"/>
        </w:rPr>
      </w:pPr>
      <w:r w:rsidRPr="00845FDD">
        <w:rPr>
          <w:rFonts w:ascii="Nudista" w:hAnsi="Nudista" w:cs="Calibri"/>
          <w:b/>
          <w:bCs/>
          <w:sz w:val="20"/>
          <w:szCs w:val="20"/>
        </w:rPr>
        <w:t>Úloha:</w:t>
      </w:r>
    </w:p>
    <w:p w14:paraId="561A017D" w14:textId="77777777" w:rsidR="000A0098" w:rsidRDefault="000A0098" w:rsidP="000A0098">
      <w:pPr>
        <w:spacing w:after="120" w:line="240" w:lineRule="auto"/>
        <w:ind w:left="567"/>
        <w:jc w:val="both"/>
        <w:rPr>
          <w:rFonts w:ascii="Nudista" w:hAnsi="Nudista" w:cs="Calibri"/>
          <w:sz w:val="20"/>
          <w:szCs w:val="20"/>
        </w:rPr>
      </w:pPr>
      <w:r w:rsidRPr="00845FDD">
        <w:rPr>
          <w:rFonts w:ascii="Nudista" w:hAnsi="Nudista" w:cs="Calibri"/>
          <w:sz w:val="20"/>
          <w:szCs w:val="20"/>
        </w:rPr>
        <w:t xml:space="preserve">Motivácia potenciálnych žiadateľov o príspevok, zodpovedanie konkrétnych otázok návštevníkov </w:t>
      </w:r>
      <w:proofErr w:type="spellStart"/>
      <w:r w:rsidRPr="00845FDD">
        <w:rPr>
          <w:rFonts w:ascii="Nudista" w:hAnsi="Nudista" w:cs="Calibri"/>
          <w:sz w:val="20"/>
          <w:szCs w:val="20"/>
        </w:rPr>
        <w:t>road</w:t>
      </w:r>
      <w:proofErr w:type="spellEnd"/>
      <w:r w:rsidRPr="00845FDD">
        <w:rPr>
          <w:rFonts w:ascii="Nudista" w:hAnsi="Nudista" w:cs="Calibri"/>
          <w:sz w:val="20"/>
          <w:szCs w:val="20"/>
        </w:rPr>
        <w:t xml:space="preserve"> show, vypísanie nových žiadostí a získanie kontaktov na potenciálnych žiadateľov.</w:t>
      </w:r>
    </w:p>
    <w:p w14:paraId="3EB80C40" w14:textId="77777777" w:rsidR="000A0098" w:rsidRPr="00944E46" w:rsidRDefault="000A0098" w:rsidP="000A0098">
      <w:pPr>
        <w:spacing w:after="120" w:line="240" w:lineRule="auto"/>
        <w:ind w:left="567"/>
        <w:jc w:val="both"/>
        <w:rPr>
          <w:rFonts w:ascii="Nudista" w:hAnsi="Nudista" w:cs="Calibri"/>
          <w:sz w:val="20"/>
          <w:szCs w:val="20"/>
        </w:rPr>
      </w:pPr>
      <w:r w:rsidRPr="00944E46">
        <w:rPr>
          <w:rFonts w:ascii="Nudista" w:hAnsi="Nudista" w:cs="Calibri"/>
          <w:sz w:val="20"/>
          <w:szCs w:val="20"/>
        </w:rPr>
        <w:t xml:space="preserve">Road show je dôležitou časťou kampane Obnova domov, ktorá je zameraná na osobný kontakt s potenciálnymi záujemcami o štátnu dotáciu, ktorí bývajú mimo zásahu regionálnych kancelárii a nemajú potrebné digitálne zručnosti, aby sa s detailmi projektu sami zoznámili prostredníctvom webovej stránky </w:t>
      </w:r>
      <w:r>
        <w:rPr>
          <w:rFonts w:ascii="Nudista" w:hAnsi="Nudista" w:cs="Calibri"/>
          <w:sz w:val="20"/>
          <w:szCs w:val="20"/>
        </w:rPr>
        <w:t>www.obnovdom.sk</w:t>
      </w:r>
      <w:r w:rsidRPr="00944E46">
        <w:rPr>
          <w:rFonts w:ascii="Nudista" w:hAnsi="Nudista" w:cs="Calibri"/>
          <w:sz w:val="20"/>
          <w:szCs w:val="20"/>
        </w:rPr>
        <w:t xml:space="preserve"> a na akýchkoľvek iných internetových portáloch. Osobný kontakt, inštrukcie priamo na mieste a konzultácia sú najlepšími motivátormi pre strednú a staršiu generáciu</w:t>
      </w:r>
    </w:p>
    <w:p w14:paraId="35BAC60C" w14:textId="77777777" w:rsidR="000A0098" w:rsidRPr="00625F5B" w:rsidRDefault="000A0098" w:rsidP="000A0098">
      <w:pPr>
        <w:numPr>
          <w:ilvl w:val="1"/>
          <w:numId w:val="171"/>
        </w:numPr>
        <w:spacing w:after="120" w:line="240" w:lineRule="auto"/>
        <w:ind w:left="567" w:hanging="567"/>
        <w:jc w:val="both"/>
        <w:rPr>
          <w:rFonts w:ascii="Nudista" w:hAnsi="Nudista" w:cs="Calibri"/>
          <w:sz w:val="20"/>
          <w:szCs w:val="20"/>
        </w:rPr>
      </w:pPr>
      <w:r w:rsidRPr="00625F5B">
        <w:rPr>
          <w:rFonts w:ascii="Nudista" w:hAnsi="Nudista" w:cs="Calibri"/>
          <w:sz w:val="20"/>
          <w:szCs w:val="20"/>
        </w:rPr>
        <w:t xml:space="preserve">Predmetom zákazky je organizačné a materiálne zabezpečenie </w:t>
      </w:r>
      <w:r>
        <w:rPr>
          <w:rFonts w:ascii="Nudista" w:hAnsi="Nudista" w:cs="Calibri"/>
          <w:sz w:val="20"/>
          <w:szCs w:val="20"/>
        </w:rPr>
        <w:t xml:space="preserve">max. </w:t>
      </w:r>
      <w:r w:rsidRPr="00625F5B">
        <w:rPr>
          <w:rFonts w:ascii="Nudista" w:hAnsi="Nudista" w:cs="Calibri"/>
          <w:sz w:val="20"/>
          <w:szCs w:val="20"/>
        </w:rPr>
        <w:t xml:space="preserve">troch (3) </w:t>
      </w:r>
      <w:proofErr w:type="spellStart"/>
      <w:r w:rsidRPr="00625F5B">
        <w:rPr>
          <w:rFonts w:ascii="Nudista" w:hAnsi="Nudista" w:cs="Calibri"/>
          <w:sz w:val="20"/>
          <w:szCs w:val="20"/>
        </w:rPr>
        <w:t>roadshow</w:t>
      </w:r>
      <w:proofErr w:type="spellEnd"/>
      <w:r w:rsidRPr="00625F5B">
        <w:rPr>
          <w:rFonts w:ascii="Nudista" w:hAnsi="Nudista" w:cs="Calibri"/>
          <w:sz w:val="20"/>
          <w:szCs w:val="20"/>
        </w:rPr>
        <w:t>, a to do roku 2026.</w:t>
      </w:r>
    </w:p>
    <w:p w14:paraId="594C892F" w14:textId="77777777" w:rsidR="000A0098" w:rsidRDefault="000A0098" w:rsidP="000A0098">
      <w:pPr>
        <w:numPr>
          <w:ilvl w:val="1"/>
          <w:numId w:val="171"/>
        </w:numPr>
        <w:spacing w:after="120" w:line="240" w:lineRule="auto"/>
        <w:ind w:left="567" w:hanging="567"/>
        <w:jc w:val="both"/>
        <w:rPr>
          <w:rFonts w:ascii="Nudista" w:hAnsi="Nudista" w:cs="Calibri"/>
          <w:sz w:val="20"/>
          <w:szCs w:val="20"/>
        </w:rPr>
      </w:pPr>
      <w:r>
        <w:rPr>
          <w:rFonts w:ascii="Nudista" w:hAnsi="Nudista" w:cs="Calibri"/>
          <w:sz w:val="20"/>
          <w:szCs w:val="20"/>
        </w:rPr>
        <w:t xml:space="preserve">Rozsah </w:t>
      </w:r>
      <w:proofErr w:type="spellStart"/>
      <w:r>
        <w:rPr>
          <w:rFonts w:ascii="Nudista" w:hAnsi="Nudista" w:cs="Calibri"/>
          <w:sz w:val="20"/>
          <w:szCs w:val="20"/>
        </w:rPr>
        <w:t>roadshow</w:t>
      </w:r>
      <w:proofErr w:type="spellEnd"/>
      <w:r>
        <w:rPr>
          <w:rFonts w:ascii="Nudista" w:hAnsi="Nudista" w:cs="Calibri"/>
          <w:sz w:val="20"/>
          <w:szCs w:val="20"/>
        </w:rPr>
        <w:t>:</w:t>
      </w:r>
    </w:p>
    <w:p w14:paraId="6837AD35" w14:textId="77777777" w:rsidR="000A0098" w:rsidRDefault="000A0098" w:rsidP="000A0098">
      <w:pPr>
        <w:numPr>
          <w:ilvl w:val="2"/>
          <w:numId w:val="171"/>
        </w:numPr>
        <w:spacing w:after="120" w:line="240" w:lineRule="auto"/>
        <w:ind w:left="1276"/>
        <w:jc w:val="both"/>
        <w:rPr>
          <w:rFonts w:ascii="Nudista" w:hAnsi="Nudista" w:cs="Calibri"/>
          <w:sz w:val="20"/>
          <w:szCs w:val="20"/>
        </w:rPr>
      </w:pPr>
      <w:proofErr w:type="spellStart"/>
      <w:r>
        <w:rPr>
          <w:rFonts w:ascii="Nudista" w:hAnsi="Nudista" w:cs="Calibri"/>
          <w:sz w:val="20"/>
          <w:szCs w:val="20"/>
        </w:rPr>
        <w:t>Maxaximálny</w:t>
      </w:r>
      <w:proofErr w:type="spellEnd"/>
      <w:r>
        <w:rPr>
          <w:rFonts w:ascii="Nudista" w:hAnsi="Nudista" w:cs="Calibri"/>
          <w:sz w:val="20"/>
          <w:szCs w:val="20"/>
        </w:rPr>
        <w:t xml:space="preserve"> počet </w:t>
      </w:r>
      <w:r w:rsidRPr="00625F5B">
        <w:rPr>
          <w:rFonts w:ascii="Nudista" w:hAnsi="Nudista" w:cs="Calibri"/>
          <w:sz w:val="20"/>
          <w:szCs w:val="20"/>
        </w:rPr>
        <w:t xml:space="preserve">zastávok v rámci 1 </w:t>
      </w:r>
      <w:proofErr w:type="spellStart"/>
      <w:r>
        <w:rPr>
          <w:rFonts w:ascii="Nudista" w:hAnsi="Nudista" w:cs="Calibri"/>
          <w:sz w:val="20"/>
          <w:szCs w:val="20"/>
        </w:rPr>
        <w:t>r</w:t>
      </w:r>
      <w:r w:rsidRPr="00625F5B">
        <w:rPr>
          <w:rFonts w:ascii="Nudista" w:hAnsi="Nudista" w:cs="Calibri"/>
          <w:sz w:val="20"/>
          <w:szCs w:val="20"/>
        </w:rPr>
        <w:t>oadshow</w:t>
      </w:r>
      <w:proofErr w:type="spellEnd"/>
      <w:r>
        <w:rPr>
          <w:rFonts w:ascii="Nudista" w:hAnsi="Nudista" w:cs="Calibri"/>
          <w:sz w:val="20"/>
          <w:szCs w:val="20"/>
        </w:rPr>
        <w:t xml:space="preserve"> 15</w:t>
      </w:r>
      <w:r w:rsidRPr="00625F5B">
        <w:rPr>
          <w:rFonts w:ascii="Nudista" w:hAnsi="Nudista" w:cs="Calibri"/>
          <w:sz w:val="20"/>
          <w:szCs w:val="20"/>
        </w:rPr>
        <w:t>: Stropkov, Bardejov, Michalovce, Humenné, Kežmarok, Spišská Nová Ves,  Rožňava, Rimavská Sobota, Dolný Kubín, Brezno, Prievidza, Banská Štiavnica, Levice, Dunajská Streda, Senica</w:t>
      </w:r>
      <w:r>
        <w:rPr>
          <w:rFonts w:ascii="Nudista" w:hAnsi="Nudista" w:cs="Calibri"/>
          <w:sz w:val="20"/>
          <w:szCs w:val="20"/>
        </w:rPr>
        <w:t xml:space="preserve">. </w:t>
      </w:r>
    </w:p>
    <w:p w14:paraId="3AFCC1FD" w14:textId="77777777" w:rsidR="000A0098" w:rsidRDefault="000A0098" w:rsidP="000A0098">
      <w:pPr>
        <w:numPr>
          <w:ilvl w:val="2"/>
          <w:numId w:val="171"/>
        </w:numPr>
        <w:spacing w:after="120" w:line="240" w:lineRule="auto"/>
        <w:ind w:left="1276"/>
        <w:jc w:val="both"/>
        <w:rPr>
          <w:rFonts w:ascii="Nudista" w:hAnsi="Nudista" w:cs="Calibri"/>
          <w:sz w:val="20"/>
          <w:szCs w:val="20"/>
        </w:rPr>
      </w:pPr>
      <w:r>
        <w:rPr>
          <w:rFonts w:ascii="Nudista" w:hAnsi="Nudista" w:cs="Calibri"/>
          <w:sz w:val="20"/>
          <w:szCs w:val="20"/>
        </w:rPr>
        <w:t xml:space="preserve">Minimálny počet zastávok v rámci 1 </w:t>
      </w:r>
      <w:proofErr w:type="spellStart"/>
      <w:r>
        <w:rPr>
          <w:rFonts w:ascii="Nudista" w:hAnsi="Nudista" w:cs="Calibri"/>
          <w:sz w:val="20"/>
          <w:szCs w:val="20"/>
        </w:rPr>
        <w:t>roadshow</w:t>
      </w:r>
      <w:proofErr w:type="spellEnd"/>
      <w:r>
        <w:rPr>
          <w:rFonts w:ascii="Nudista" w:hAnsi="Nudista" w:cs="Calibri"/>
          <w:sz w:val="20"/>
          <w:szCs w:val="20"/>
        </w:rPr>
        <w:t xml:space="preserve">: 3. </w:t>
      </w:r>
    </w:p>
    <w:p w14:paraId="0DAAEACB" w14:textId="77777777" w:rsidR="000A0098" w:rsidRDefault="000A0098" w:rsidP="000A0098">
      <w:pPr>
        <w:numPr>
          <w:ilvl w:val="2"/>
          <w:numId w:val="171"/>
        </w:numPr>
        <w:spacing w:after="120" w:line="240" w:lineRule="auto"/>
        <w:ind w:left="1276"/>
        <w:jc w:val="both"/>
        <w:rPr>
          <w:rFonts w:ascii="Nudista" w:hAnsi="Nudista" w:cs="Calibri"/>
          <w:sz w:val="20"/>
          <w:szCs w:val="20"/>
        </w:rPr>
      </w:pPr>
      <w:r>
        <w:rPr>
          <w:rFonts w:ascii="Nudista" w:hAnsi="Nudista" w:cs="Calibri"/>
          <w:sz w:val="20"/>
          <w:szCs w:val="20"/>
        </w:rPr>
        <w:t xml:space="preserve">Trvanie </w:t>
      </w:r>
      <w:proofErr w:type="spellStart"/>
      <w:r>
        <w:rPr>
          <w:rFonts w:ascii="Nudista" w:hAnsi="Nudista" w:cs="Calibri"/>
          <w:sz w:val="20"/>
          <w:szCs w:val="20"/>
        </w:rPr>
        <w:t>roadshow</w:t>
      </w:r>
      <w:proofErr w:type="spellEnd"/>
      <w:r>
        <w:rPr>
          <w:rFonts w:ascii="Nudista" w:hAnsi="Nudista" w:cs="Calibri"/>
          <w:sz w:val="20"/>
          <w:szCs w:val="20"/>
        </w:rPr>
        <w:t xml:space="preserve"> v jednom meste: 2 programové bloky v rámci jedného dňa. </w:t>
      </w:r>
    </w:p>
    <w:p w14:paraId="70FE2617" w14:textId="77777777" w:rsidR="000A0098" w:rsidRPr="00625F5B" w:rsidRDefault="000A0098" w:rsidP="000A0098">
      <w:pPr>
        <w:numPr>
          <w:ilvl w:val="2"/>
          <w:numId w:val="171"/>
        </w:numPr>
        <w:spacing w:after="120" w:line="240" w:lineRule="auto"/>
        <w:ind w:left="1276"/>
        <w:jc w:val="both"/>
        <w:rPr>
          <w:rFonts w:ascii="Nudista" w:hAnsi="Nudista" w:cs="Calibri"/>
          <w:sz w:val="20"/>
          <w:szCs w:val="20"/>
        </w:rPr>
      </w:pPr>
      <w:proofErr w:type="spellStart"/>
      <w:r>
        <w:rPr>
          <w:rFonts w:ascii="Nudista" w:hAnsi="Nudista" w:cs="Calibri"/>
          <w:sz w:val="20"/>
          <w:szCs w:val="20"/>
        </w:rPr>
        <w:t>Roadshow</w:t>
      </w:r>
      <w:proofErr w:type="spellEnd"/>
      <w:r>
        <w:rPr>
          <w:rFonts w:ascii="Nudista" w:hAnsi="Nudista" w:cs="Calibri"/>
          <w:sz w:val="20"/>
          <w:szCs w:val="20"/>
        </w:rPr>
        <w:t xml:space="preserve"> bude prebiehať kontinuálne a nebude sa uskutočňovať paralelne vo viacerých mestách zároveň.</w:t>
      </w:r>
    </w:p>
    <w:p w14:paraId="610830F9" w14:textId="77777777" w:rsidR="000A0098" w:rsidRPr="001C2FE5" w:rsidRDefault="000A0098" w:rsidP="000A0098">
      <w:pPr>
        <w:numPr>
          <w:ilvl w:val="1"/>
          <w:numId w:val="171"/>
        </w:numPr>
        <w:spacing w:after="120" w:line="240" w:lineRule="auto"/>
        <w:ind w:left="567" w:hanging="567"/>
        <w:jc w:val="both"/>
        <w:rPr>
          <w:rFonts w:ascii="Nudista" w:hAnsi="Nudista" w:cs="Calibri"/>
          <w:sz w:val="20"/>
          <w:szCs w:val="20"/>
        </w:rPr>
      </w:pPr>
      <w:r>
        <w:rPr>
          <w:rFonts w:ascii="Nudista" w:hAnsi="Nudista" w:cs="Calibri"/>
          <w:sz w:val="20"/>
          <w:szCs w:val="20"/>
        </w:rPr>
        <w:t xml:space="preserve">Miestnosť v ktorej sa uskutoční program </w:t>
      </w:r>
      <w:proofErr w:type="spellStart"/>
      <w:r>
        <w:rPr>
          <w:rFonts w:ascii="Nudista" w:hAnsi="Nudista" w:cs="Calibri"/>
          <w:sz w:val="20"/>
          <w:szCs w:val="20"/>
        </w:rPr>
        <w:t>roadshow</w:t>
      </w:r>
      <w:proofErr w:type="spellEnd"/>
      <w:r>
        <w:rPr>
          <w:rFonts w:ascii="Nudista" w:hAnsi="Nudista" w:cs="Calibri"/>
          <w:sz w:val="20"/>
          <w:szCs w:val="20"/>
        </w:rPr>
        <w:t xml:space="preserve"> </w:t>
      </w:r>
      <w:r w:rsidRPr="00625F5B">
        <w:rPr>
          <w:rFonts w:ascii="Nudista" w:hAnsi="Nudista" w:cs="Calibri"/>
          <w:sz w:val="20"/>
          <w:szCs w:val="20"/>
        </w:rPr>
        <w:t>v jednotlivých zastávkach</w:t>
      </w:r>
      <w:r>
        <w:rPr>
          <w:rFonts w:ascii="Nudista" w:hAnsi="Nudista" w:cs="Calibri"/>
          <w:sz w:val="20"/>
          <w:szCs w:val="20"/>
        </w:rPr>
        <w:t xml:space="preserve"> </w:t>
      </w:r>
      <w:r w:rsidRPr="00625F5B">
        <w:rPr>
          <w:rFonts w:ascii="Nudista" w:hAnsi="Nudista" w:cs="Calibri"/>
          <w:sz w:val="20"/>
          <w:szCs w:val="20"/>
        </w:rPr>
        <w:t>musí spĺňať minimálnu dispozíciu na požiadavky priestoru a technické vybavenie</w:t>
      </w:r>
      <w:r>
        <w:rPr>
          <w:rFonts w:ascii="Nudista" w:hAnsi="Nudista" w:cs="Calibri"/>
          <w:sz w:val="20"/>
          <w:szCs w:val="20"/>
        </w:rPr>
        <w:t xml:space="preserve"> v zmysle nižšie uvedeného</w:t>
      </w:r>
      <w:r w:rsidRPr="00625F5B">
        <w:rPr>
          <w:rFonts w:ascii="Nudista" w:hAnsi="Nudista" w:cs="Calibri"/>
          <w:sz w:val="20"/>
          <w:szCs w:val="20"/>
        </w:rPr>
        <w:t>.</w:t>
      </w:r>
    </w:p>
    <w:p w14:paraId="124B9A99" w14:textId="77777777" w:rsidR="000A0098" w:rsidRDefault="000A0098" w:rsidP="000A0098">
      <w:pPr>
        <w:numPr>
          <w:ilvl w:val="1"/>
          <w:numId w:val="171"/>
        </w:numPr>
        <w:spacing w:after="0" w:line="240" w:lineRule="auto"/>
        <w:ind w:left="567" w:hanging="567"/>
        <w:jc w:val="both"/>
        <w:rPr>
          <w:rFonts w:ascii="Nudista" w:hAnsi="Nudista" w:cs="Calibri"/>
          <w:sz w:val="20"/>
          <w:szCs w:val="20"/>
        </w:rPr>
      </w:pPr>
      <w:r w:rsidRPr="00AF6B18">
        <w:rPr>
          <w:rFonts w:ascii="Nudista" w:hAnsi="Nudista" w:cs="Calibri"/>
          <w:sz w:val="20"/>
          <w:szCs w:val="20"/>
        </w:rPr>
        <w:t>Miestnosť o veľkosti mi</w:t>
      </w:r>
      <w:r w:rsidRPr="008D5D0E">
        <w:rPr>
          <w:rFonts w:ascii="Nudista" w:hAnsi="Nudista" w:cs="Calibri"/>
          <w:sz w:val="20"/>
          <w:szCs w:val="20"/>
        </w:rPr>
        <w:t>nimálne 80 m</w:t>
      </w:r>
      <w:r w:rsidRPr="00625F5B">
        <w:rPr>
          <w:rFonts w:ascii="Nudista" w:hAnsi="Nudista" w:cs="Calibri"/>
          <w:sz w:val="20"/>
          <w:szCs w:val="20"/>
          <w:vertAlign w:val="superscript"/>
        </w:rPr>
        <w:t>2</w:t>
      </w:r>
      <w:r>
        <w:rPr>
          <w:rFonts w:ascii="Nudista" w:hAnsi="Nudista" w:cs="Calibri"/>
          <w:sz w:val="20"/>
          <w:szCs w:val="20"/>
        </w:rPr>
        <w:t xml:space="preserve"> </w:t>
      </w:r>
      <w:r w:rsidRPr="008D5D0E">
        <w:rPr>
          <w:rFonts w:ascii="Nudista" w:hAnsi="Nudista" w:cs="Calibri"/>
          <w:sz w:val="20"/>
          <w:szCs w:val="20"/>
        </w:rPr>
        <w:t xml:space="preserve">voľného priestoru. Z toho: </w:t>
      </w:r>
    </w:p>
    <w:p w14:paraId="7976A6C3" w14:textId="77777777" w:rsidR="000A0098" w:rsidRPr="008D5D0E" w:rsidRDefault="000A0098" w:rsidP="000A0098">
      <w:pPr>
        <w:numPr>
          <w:ilvl w:val="2"/>
          <w:numId w:val="171"/>
        </w:numPr>
        <w:spacing w:after="0" w:line="240" w:lineRule="auto"/>
        <w:ind w:left="1418" w:hanging="851"/>
        <w:jc w:val="both"/>
        <w:rPr>
          <w:rFonts w:ascii="Nudista" w:hAnsi="Nudista" w:cs="Calibri"/>
          <w:sz w:val="20"/>
          <w:szCs w:val="20"/>
        </w:rPr>
      </w:pPr>
      <w:r w:rsidRPr="008D5D0E">
        <w:rPr>
          <w:rFonts w:ascii="Nudista" w:hAnsi="Nudista" w:cs="Calibri"/>
          <w:sz w:val="20"/>
          <w:szCs w:val="20"/>
        </w:rPr>
        <w:t xml:space="preserve">Priestor na prezentáciu – </w:t>
      </w:r>
      <w:r>
        <w:rPr>
          <w:rFonts w:ascii="Nudista" w:hAnsi="Nudista" w:cs="Calibri"/>
          <w:sz w:val="20"/>
          <w:szCs w:val="20"/>
        </w:rPr>
        <w:t>min.</w:t>
      </w:r>
      <w:r w:rsidRPr="008D5D0E">
        <w:rPr>
          <w:rFonts w:ascii="Nudista" w:hAnsi="Nudista" w:cs="Calibri"/>
          <w:sz w:val="20"/>
          <w:szCs w:val="20"/>
        </w:rPr>
        <w:t xml:space="preserve"> 15 m</w:t>
      </w:r>
      <w:r w:rsidRPr="00625F5B">
        <w:rPr>
          <w:rFonts w:ascii="Nudista" w:hAnsi="Nudista" w:cs="Calibri"/>
          <w:sz w:val="20"/>
          <w:szCs w:val="20"/>
          <w:vertAlign w:val="superscript"/>
        </w:rPr>
        <w:t>2</w:t>
      </w:r>
      <w:r w:rsidRPr="008D5D0E">
        <w:rPr>
          <w:rFonts w:ascii="Nudista" w:hAnsi="Nudista" w:cs="Calibri"/>
          <w:sz w:val="20"/>
          <w:szCs w:val="20"/>
        </w:rPr>
        <w:t>, obsahujúci:</w:t>
      </w:r>
    </w:p>
    <w:p w14:paraId="57E8761B" w14:textId="77777777" w:rsidR="000A0098" w:rsidRPr="009F7C82" w:rsidRDefault="000A0098" w:rsidP="000A0098">
      <w:pPr>
        <w:numPr>
          <w:ilvl w:val="3"/>
          <w:numId w:val="171"/>
        </w:numPr>
        <w:spacing w:after="0" w:line="240" w:lineRule="auto"/>
        <w:ind w:left="2127" w:hanging="709"/>
        <w:jc w:val="both"/>
        <w:rPr>
          <w:rFonts w:ascii="Nudista" w:hAnsi="Nudista" w:cs="Calibri"/>
          <w:sz w:val="20"/>
          <w:szCs w:val="20"/>
        </w:rPr>
      </w:pPr>
      <w:r w:rsidRPr="009F7C82">
        <w:rPr>
          <w:rFonts w:ascii="Nudista" w:hAnsi="Nudista" w:cs="Calibri"/>
          <w:sz w:val="20"/>
          <w:szCs w:val="20"/>
        </w:rPr>
        <w:t>min. 2 konferenčné stoly (výška 74 cm, rozmer tabule 80-100 cm), návleky</w:t>
      </w:r>
    </w:p>
    <w:p w14:paraId="0C07DFF9" w14:textId="77777777" w:rsidR="000A0098" w:rsidRPr="008D5D0E" w:rsidRDefault="000A0098" w:rsidP="000A0098">
      <w:pPr>
        <w:numPr>
          <w:ilvl w:val="3"/>
          <w:numId w:val="171"/>
        </w:numPr>
        <w:spacing w:after="0" w:line="240" w:lineRule="auto"/>
        <w:ind w:left="2127" w:hanging="709"/>
        <w:jc w:val="both"/>
        <w:rPr>
          <w:rFonts w:ascii="Nudista" w:hAnsi="Nudista" w:cs="Calibri"/>
          <w:sz w:val="20"/>
          <w:szCs w:val="20"/>
        </w:rPr>
      </w:pPr>
      <w:r>
        <w:rPr>
          <w:rFonts w:ascii="Nudista" w:hAnsi="Nudista" w:cs="Calibri"/>
          <w:sz w:val="20"/>
          <w:szCs w:val="20"/>
        </w:rPr>
        <w:t xml:space="preserve">min. </w:t>
      </w:r>
      <w:r w:rsidRPr="008D5D0E">
        <w:rPr>
          <w:rFonts w:ascii="Nudista" w:hAnsi="Nudista" w:cs="Calibri"/>
          <w:sz w:val="20"/>
          <w:szCs w:val="20"/>
        </w:rPr>
        <w:t>5 stoličiek</w:t>
      </w:r>
      <w:r>
        <w:rPr>
          <w:rFonts w:ascii="Nudista" w:hAnsi="Nudista" w:cs="Calibri"/>
          <w:sz w:val="20"/>
          <w:szCs w:val="20"/>
        </w:rPr>
        <w:t>;</w:t>
      </w:r>
    </w:p>
    <w:p w14:paraId="25281818" w14:textId="77777777" w:rsidR="000A0098" w:rsidRPr="008D5D0E" w:rsidRDefault="000A0098" w:rsidP="000A0098">
      <w:pPr>
        <w:numPr>
          <w:ilvl w:val="3"/>
          <w:numId w:val="171"/>
        </w:numPr>
        <w:spacing w:after="0" w:line="240" w:lineRule="auto"/>
        <w:ind w:left="2127" w:hanging="709"/>
        <w:jc w:val="both"/>
        <w:rPr>
          <w:rFonts w:ascii="Nudista" w:hAnsi="Nudista" w:cs="Calibri"/>
          <w:sz w:val="20"/>
          <w:szCs w:val="20"/>
        </w:rPr>
      </w:pPr>
      <w:r>
        <w:rPr>
          <w:rFonts w:ascii="Nudista" w:hAnsi="Nudista" w:cs="Calibri"/>
          <w:sz w:val="20"/>
          <w:szCs w:val="20"/>
        </w:rPr>
        <w:lastRenderedPageBreak/>
        <w:t xml:space="preserve">2 ks </w:t>
      </w:r>
      <w:r w:rsidRPr="008D5D0E">
        <w:rPr>
          <w:rFonts w:ascii="Nudista" w:hAnsi="Nudista" w:cs="Calibri"/>
          <w:sz w:val="20"/>
          <w:szCs w:val="20"/>
        </w:rPr>
        <w:t xml:space="preserve">televízne obrazovky </w:t>
      </w:r>
      <w:r>
        <w:rPr>
          <w:rFonts w:ascii="Nudista" w:hAnsi="Nudista" w:cs="Calibri"/>
          <w:sz w:val="20"/>
          <w:szCs w:val="20"/>
        </w:rPr>
        <w:t>min.</w:t>
      </w:r>
      <w:r w:rsidRPr="008D5D0E">
        <w:rPr>
          <w:rFonts w:ascii="Nudista" w:hAnsi="Nudista" w:cs="Calibri"/>
          <w:sz w:val="20"/>
          <w:szCs w:val="20"/>
        </w:rPr>
        <w:t xml:space="preserve"> 138 palcové, poistené proti poškodeniu</w:t>
      </w:r>
    </w:p>
    <w:p w14:paraId="0E3112E2" w14:textId="77777777" w:rsidR="000A0098" w:rsidRPr="008D5D0E" w:rsidRDefault="000A0098" w:rsidP="000A0098">
      <w:pPr>
        <w:numPr>
          <w:ilvl w:val="3"/>
          <w:numId w:val="171"/>
        </w:numPr>
        <w:spacing w:after="0" w:line="240" w:lineRule="auto"/>
        <w:ind w:left="2127" w:hanging="709"/>
        <w:jc w:val="both"/>
        <w:rPr>
          <w:rFonts w:ascii="Nudista" w:hAnsi="Nudista" w:cs="Calibri"/>
          <w:sz w:val="20"/>
          <w:szCs w:val="20"/>
        </w:rPr>
      </w:pPr>
      <w:r w:rsidRPr="008D5D0E">
        <w:rPr>
          <w:rFonts w:ascii="Nudista" w:hAnsi="Nudista" w:cs="Calibri"/>
          <w:sz w:val="20"/>
          <w:szCs w:val="20"/>
        </w:rPr>
        <w:t xml:space="preserve">ozvučenie: </w:t>
      </w:r>
      <w:r>
        <w:rPr>
          <w:rFonts w:ascii="Nudista" w:hAnsi="Nudista" w:cs="Calibri"/>
          <w:sz w:val="20"/>
          <w:szCs w:val="20"/>
        </w:rPr>
        <w:t>min. 2</w:t>
      </w:r>
      <w:r w:rsidRPr="008D5D0E">
        <w:rPr>
          <w:rFonts w:ascii="Nudista" w:hAnsi="Nudista" w:cs="Calibri"/>
          <w:sz w:val="20"/>
          <w:szCs w:val="20"/>
        </w:rPr>
        <w:t xml:space="preserve"> </w:t>
      </w:r>
      <w:r>
        <w:rPr>
          <w:rFonts w:ascii="Nudista" w:hAnsi="Nudista" w:cs="Calibri"/>
          <w:sz w:val="20"/>
          <w:szCs w:val="20"/>
        </w:rPr>
        <w:t xml:space="preserve">ks </w:t>
      </w:r>
      <w:r w:rsidRPr="008D5D0E">
        <w:rPr>
          <w:rFonts w:ascii="Nudista" w:hAnsi="Nudista" w:cs="Calibri"/>
          <w:sz w:val="20"/>
          <w:szCs w:val="20"/>
        </w:rPr>
        <w:t>reproduktory</w:t>
      </w:r>
      <w:r>
        <w:rPr>
          <w:rFonts w:ascii="Nudista" w:hAnsi="Nudista" w:cs="Calibri"/>
          <w:sz w:val="20"/>
          <w:szCs w:val="20"/>
        </w:rPr>
        <w:t>,</w:t>
      </w:r>
      <w:r w:rsidRPr="008D5D0E">
        <w:rPr>
          <w:rFonts w:ascii="Nudista" w:hAnsi="Nudista" w:cs="Calibri"/>
          <w:sz w:val="20"/>
          <w:szCs w:val="20"/>
        </w:rPr>
        <w:t xml:space="preserve"> </w:t>
      </w:r>
      <w:r>
        <w:rPr>
          <w:rFonts w:ascii="Nudista" w:hAnsi="Nudista" w:cs="Calibri"/>
          <w:sz w:val="20"/>
          <w:szCs w:val="20"/>
        </w:rPr>
        <w:t xml:space="preserve">min. </w:t>
      </w:r>
      <w:r w:rsidRPr="008D5D0E">
        <w:rPr>
          <w:rFonts w:ascii="Nudista" w:hAnsi="Nudista" w:cs="Calibri"/>
          <w:sz w:val="20"/>
          <w:szCs w:val="20"/>
        </w:rPr>
        <w:t xml:space="preserve">5 </w:t>
      </w:r>
      <w:r>
        <w:rPr>
          <w:rFonts w:ascii="Nudista" w:hAnsi="Nudista" w:cs="Calibri"/>
          <w:sz w:val="20"/>
          <w:szCs w:val="20"/>
        </w:rPr>
        <w:t xml:space="preserve">ks </w:t>
      </w:r>
      <w:r w:rsidRPr="008D5D0E">
        <w:rPr>
          <w:rFonts w:ascii="Nudista" w:hAnsi="Nudista" w:cs="Calibri"/>
          <w:sz w:val="20"/>
          <w:szCs w:val="20"/>
        </w:rPr>
        <w:t xml:space="preserve">mikrofónov, prepojenie obrazoviek s elektronickým nosičom, ktorý obsahuje </w:t>
      </w:r>
      <w:proofErr w:type="spellStart"/>
      <w:r w:rsidRPr="008D5D0E">
        <w:rPr>
          <w:rFonts w:ascii="Nudista" w:hAnsi="Nudista" w:cs="Calibri"/>
          <w:sz w:val="20"/>
          <w:szCs w:val="20"/>
        </w:rPr>
        <w:t>promomateriály</w:t>
      </w:r>
      <w:proofErr w:type="spellEnd"/>
      <w:r w:rsidRPr="008D5D0E">
        <w:rPr>
          <w:rFonts w:ascii="Nudista" w:hAnsi="Nudista" w:cs="Calibri"/>
          <w:sz w:val="20"/>
          <w:szCs w:val="20"/>
        </w:rPr>
        <w:t xml:space="preserve">, CD s </w:t>
      </w:r>
      <w:proofErr w:type="spellStart"/>
      <w:r w:rsidRPr="008D5D0E">
        <w:rPr>
          <w:rFonts w:ascii="Nudista" w:hAnsi="Nudista" w:cs="Calibri"/>
          <w:sz w:val="20"/>
          <w:szCs w:val="20"/>
        </w:rPr>
        <w:t>podmazovou</w:t>
      </w:r>
      <w:proofErr w:type="spellEnd"/>
      <w:r w:rsidRPr="008D5D0E">
        <w:rPr>
          <w:rFonts w:ascii="Nudista" w:hAnsi="Nudista" w:cs="Calibri"/>
          <w:sz w:val="20"/>
          <w:szCs w:val="20"/>
        </w:rPr>
        <w:t xml:space="preserve"> hudbou</w:t>
      </w:r>
    </w:p>
    <w:p w14:paraId="0BAE2A7E" w14:textId="77777777" w:rsidR="000A0098" w:rsidRPr="008D5D0E" w:rsidRDefault="000A0098" w:rsidP="000A0098">
      <w:pPr>
        <w:numPr>
          <w:ilvl w:val="3"/>
          <w:numId w:val="171"/>
        </w:numPr>
        <w:spacing w:after="0" w:line="240" w:lineRule="auto"/>
        <w:ind w:left="2127" w:hanging="709"/>
        <w:jc w:val="both"/>
        <w:rPr>
          <w:rFonts w:ascii="Nudista" w:hAnsi="Nudista" w:cs="Calibri"/>
          <w:sz w:val="20"/>
          <w:szCs w:val="20"/>
        </w:rPr>
      </w:pPr>
      <w:r w:rsidRPr="008D5D0E">
        <w:rPr>
          <w:rFonts w:ascii="Nudista" w:hAnsi="Nudista" w:cs="Calibri"/>
          <w:sz w:val="20"/>
          <w:szCs w:val="20"/>
        </w:rPr>
        <w:t xml:space="preserve">pripojenie na </w:t>
      </w:r>
      <w:proofErr w:type="spellStart"/>
      <w:r w:rsidRPr="008D5D0E">
        <w:rPr>
          <w:rFonts w:ascii="Nudista" w:hAnsi="Nudista" w:cs="Calibri"/>
          <w:sz w:val="20"/>
          <w:szCs w:val="20"/>
        </w:rPr>
        <w:t>wi-fi</w:t>
      </w:r>
      <w:proofErr w:type="spellEnd"/>
    </w:p>
    <w:p w14:paraId="33A0D4B4" w14:textId="77777777" w:rsidR="000A0098" w:rsidRPr="008D5D0E" w:rsidRDefault="000A0098" w:rsidP="000A0098">
      <w:pPr>
        <w:numPr>
          <w:ilvl w:val="3"/>
          <w:numId w:val="171"/>
        </w:numPr>
        <w:spacing w:after="0" w:line="240" w:lineRule="auto"/>
        <w:ind w:left="2127" w:hanging="709"/>
        <w:jc w:val="both"/>
        <w:rPr>
          <w:rFonts w:ascii="Nudista" w:hAnsi="Nudista" w:cs="Calibri"/>
          <w:sz w:val="20"/>
          <w:szCs w:val="20"/>
        </w:rPr>
      </w:pPr>
      <w:r>
        <w:rPr>
          <w:rFonts w:ascii="Nudista" w:hAnsi="Nudista" w:cs="Calibri"/>
          <w:sz w:val="20"/>
          <w:szCs w:val="20"/>
        </w:rPr>
        <w:t xml:space="preserve">1 ks </w:t>
      </w:r>
      <w:r w:rsidRPr="008D5D0E">
        <w:rPr>
          <w:rFonts w:ascii="Nudista" w:hAnsi="Nudista" w:cs="Calibri"/>
          <w:sz w:val="20"/>
          <w:szCs w:val="20"/>
        </w:rPr>
        <w:t xml:space="preserve">banner na stojane s </w:t>
      </w:r>
      <w:proofErr w:type="spellStart"/>
      <w:r w:rsidRPr="008D5D0E">
        <w:rPr>
          <w:rFonts w:ascii="Nudista" w:hAnsi="Nudista" w:cs="Calibri"/>
          <w:sz w:val="20"/>
          <w:szCs w:val="20"/>
        </w:rPr>
        <w:t>brandingom</w:t>
      </w:r>
      <w:proofErr w:type="spellEnd"/>
      <w:r w:rsidRPr="008D5D0E">
        <w:rPr>
          <w:rFonts w:ascii="Nudista" w:hAnsi="Nudista" w:cs="Calibri"/>
          <w:sz w:val="20"/>
          <w:szCs w:val="20"/>
        </w:rPr>
        <w:t xml:space="preserve"> 2x2 m</w:t>
      </w:r>
      <w:r w:rsidRPr="00F32114">
        <w:rPr>
          <w:rFonts w:ascii="Nudista" w:hAnsi="Nudista" w:cs="Calibri"/>
          <w:sz w:val="20"/>
          <w:szCs w:val="20"/>
        </w:rPr>
        <w:t xml:space="preserve"> </w:t>
      </w:r>
      <w:r>
        <w:rPr>
          <w:rFonts w:ascii="Nudista" w:hAnsi="Nudista" w:cs="Calibri"/>
          <w:sz w:val="20"/>
          <w:szCs w:val="20"/>
        </w:rPr>
        <w:t>(súčasťou predmetu zákazky je aj grafický návrh a tlač v zmysle bodu 6.11.3 nižšie).</w:t>
      </w:r>
    </w:p>
    <w:p w14:paraId="3C0CC852" w14:textId="77777777" w:rsidR="000A0098" w:rsidRPr="00845FDD" w:rsidRDefault="000A0098" w:rsidP="000A0098">
      <w:pPr>
        <w:spacing w:after="0" w:line="240" w:lineRule="auto"/>
        <w:ind w:left="1418"/>
        <w:jc w:val="both"/>
        <w:rPr>
          <w:rFonts w:ascii="Nudista" w:hAnsi="Nudista" w:cs="Calibri"/>
          <w:sz w:val="20"/>
          <w:szCs w:val="20"/>
        </w:rPr>
      </w:pPr>
    </w:p>
    <w:p w14:paraId="516DBDD7" w14:textId="77777777" w:rsidR="000A0098" w:rsidRPr="008D5D0E" w:rsidRDefault="000A0098" w:rsidP="000A0098">
      <w:pPr>
        <w:numPr>
          <w:ilvl w:val="2"/>
          <w:numId w:val="171"/>
        </w:numPr>
        <w:spacing w:after="0" w:line="240" w:lineRule="auto"/>
        <w:ind w:left="1418" w:hanging="851"/>
        <w:jc w:val="both"/>
        <w:rPr>
          <w:rFonts w:ascii="Nudista" w:hAnsi="Nudista" w:cs="Calibri"/>
          <w:sz w:val="20"/>
          <w:szCs w:val="20"/>
        </w:rPr>
      </w:pPr>
      <w:r w:rsidRPr="008D5D0E">
        <w:rPr>
          <w:rFonts w:ascii="Nudista" w:hAnsi="Nudista" w:cs="Calibri"/>
          <w:sz w:val="20"/>
          <w:szCs w:val="20"/>
        </w:rPr>
        <w:t xml:space="preserve">Priestor pre osobné stretnutia s potenciálnymi žiadateľmi, </w:t>
      </w:r>
      <w:r>
        <w:rPr>
          <w:rFonts w:ascii="Nudista" w:hAnsi="Nudista" w:cs="Calibri"/>
          <w:sz w:val="20"/>
          <w:szCs w:val="20"/>
        </w:rPr>
        <w:t xml:space="preserve">min. </w:t>
      </w:r>
      <w:r w:rsidRPr="008D5D0E">
        <w:rPr>
          <w:rFonts w:ascii="Nudista" w:hAnsi="Nudista" w:cs="Calibri"/>
          <w:sz w:val="20"/>
          <w:szCs w:val="20"/>
        </w:rPr>
        <w:t>15 m</w:t>
      </w:r>
      <w:r w:rsidRPr="00625F5B">
        <w:rPr>
          <w:rFonts w:ascii="Nudista" w:hAnsi="Nudista" w:cs="Calibri"/>
          <w:sz w:val="20"/>
          <w:szCs w:val="20"/>
          <w:vertAlign w:val="superscript"/>
        </w:rPr>
        <w:t>2</w:t>
      </w:r>
      <w:r>
        <w:rPr>
          <w:rFonts w:ascii="Nudista" w:hAnsi="Nudista" w:cs="Calibri"/>
          <w:sz w:val="20"/>
          <w:szCs w:val="20"/>
        </w:rPr>
        <w:t xml:space="preserve"> musí </w:t>
      </w:r>
      <w:r w:rsidRPr="008D5D0E">
        <w:rPr>
          <w:rFonts w:ascii="Nudista" w:hAnsi="Nudista" w:cs="Calibri"/>
          <w:sz w:val="20"/>
          <w:szCs w:val="20"/>
        </w:rPr>
        <w:t>obsah</w:t>
      </w:r>
      <w:r>
        <w:rPr>
          <w:rFonts w:ascii="Nudista" w:hAnsi="Nudista" w:cs="Calibri"/>
          <w:sz w:val="20"/>
          <w:szCs w:val="20"/>
        </w:rPr>
        <w:t>ovať</w:t>
      </w:r>
      <w:r w:rsidRPr="008D5D0E">
        <w:rPr>
          <w:rFonts w:ascii="Nudista" w:hAnsi="Nudista" w:cs="Calibri"/>
          <w:sz w:val="20"/>
          <w:szCs w:val="20"/>
        </w:rPr>
        <w:t>:</w:t>
      </w:r>
    </w:p>
    <w:p w14:paraId="7A18C8F4" w14:textId="77777777" w:rsidR="000A0098" w:rsidRPr="008D5D0E" w:rsidRDefault="000A0098" w:rsidP="000A0098">
      <w:pPr>
        <w:numPr>
          <w:ilvl w:val="3"/>
          <w:numId w:val="171"/>
        </w:numPr>
        <w:spacing w:after="0" w:line="240" w:lineRule="auto"/>
        <w:ind w:left="2127" w:hanging="709"/>
        <w:jc w:val="both"/>
        <w:rPr>
          <w:rFonts w:ascii="Nudista" w:hAnsi="Nudista" w:cs="Calibri"/>
          <w:sz w:val="20"/>
          <w:szCs w:val="20"/>
        </w:rPr>
      </w:pPr>
      <w:r>
        <w:rPr>
          <w:rFonts w:ascii="Nudista" w:hAnsi="Nudista" w:cs="Calibri"/>
          <w:sz w:val="20"/>
          <w:szCs w:val="20"/>
        </w:rPr>
        <w:t xml:space="preserve">min. </w:t>
      </w:r>
      <w:r w:rsidRPr="008D5D0E">
        <w:rPr>
          <w:rFonts w:ascii="Nudista" w:hAnsi="Nudista" w:cs="Calibri"/>
          <w:sz w:val="20"/>
          <w:szCs w:val="20"/>
        </w:rPr>
        <w:t xml:space="preserve">5 </w:t>
      </w:r>
      <w:r>
        <w:rPr>
          <w:rFonts w:ascii="Nudista" w:hAnsi="Nudista" w:cs="Calibri"/>
          <w:sz w:val="20"/>
          <w:szCs w:val="20"/>
        </w:rPr>
        <w:t xml:space="preserve">ks </w:t>
      </w:r>
      <w:r w:rsidRPr="008D5D0E">
        <w:rPr>
          <w:rFonts w:ascii="Nudista" w:hAnsi="Nudista" w:cs="Calibri"/>
          <w:sz w:val="20"/>
          <w:szCs w:val="20"/>
        </w:rPr>
        <w:t>konferenčných stolíkov 40x60 cm</w:t>
      </w:r>
    </w:p>
    <w:p w14:paraId="23E22F67" w14:textId="77777777" w:rsidR="000A0098" w:rsidRDefault="000A0098" w:rsidP="000A0098">
      <w:pPr>
        <w:numPr>
          <w:ilvl w:val="3"/>
          <w:numId w:val="171"/>
        </w:numPr>
        <w:spacing w:after="0" w:line="240" w:lineRule="auto"/>
        <w:ind w:left="2127" w:hanging="709"/>
        <w:jc w:val="both"/>
        <w:rPr>
          <w:rFonts w:ascii="Nudista" w:hAnsi="Nudista" w:cs="Calibri"/>
          <w:sz w:val="20"/>
          <w:szCs w:val="20"/>
        </w:rPr>
      </w:pPr>
      <w:r>
        <w:rPr>
          <w:rFonts w:ascii="Nudista" w:hAnsi="Nudista" w:cs="Calibri"/>
          <w:sz w:val="20"/>
          <w:szCs w:val="20"/>
        </w:rPr>
        <w:t>min.</w:t>
      </w:r>
      <w:r w:rsidRPr="008D5D0E">
        <w:rPr>
          <w:rFonts w:ascii="Nudista" w:hAnsi="Nudista" w:cs="Calibri"/>
          <w:sz w:val="20"/>
          <w:szCs w:val="20"/>
        </w:rPr>
        <w:t xml:space="preserve"> 15 </w:t>
      </w:r>
      <w:r>
        <w:rPr>
          <w:rFonts w:ascii="Nudista" w:hAnsi="Nudista" w:cs="Calibri"/>
          <w:sz w:val="20"/>
          <w:szCs w:val="20"/>
        </w:rPr>
        <w:t xml:space="preserve">ks </w:t>
      </w:r>
      <w:r w:rsidRPr="008D5D0E">
        <w:rPr>
          <w:rFonts w:ascii="Nudista" w:hAnsi="Nudista" w:cs="Calibri"/>
          <w:sz w:val="20"/>
          <w:szCs w:val="20"/>
        </w:rPr>
        <w:t>stoličiek</w:t>
      </w:r>
    </w:p>
    <w:p w14:paraId="37415883" w14:textId="77777777" w:rsidR="000A0098" w:rsidRDefault="000A0098" w:rsidP="000A0098">
      <w:pPr>
        <w:spacing w:after="0" w:line="240" w:lineRule="auto"/>
        <w:ind w:left="1418"/>
        <w:jc w:val="both"/>
        <w:rPr>
          <w:rFonts w:ascii="Nudista" w:hAnsi="Nudista" w:cs="Calibri"/>
          <w:sz w:val="20"/>
          <w:szCs w:val="20"/>
        </w:rPr>
      </w:pPr>
    </w:p>
    <w:p w14:paraId="60ED681D" w14:textId="77777777" w:rsidR="000A0098" w:rsidRPr="008D5D0E" w:rsidRDefault="000A0098" w:rsidP="000A0098">
      <w:pPr>
        <w:numPr>
          <w:ilvl w:val="2"/>
          <w:numId w:val="171"/>
        </w:numPr>
        <w:spacing w:after="0" w:line="240" w:lineRule="auto"/>
        <w:ind w:left="1418" w:hanging="851"/>
        <w:jc w:val="both"/>
        <w:rPr>
          <w:rFonts w:ascii="Nudista" w:hAnsi="Nudista" w:cs="Calibri"/>
          <w:sz w:val="20"/>
          <w:szCs w:val="20"/>
        </w:rPr>
      </w:pPr>
      <w:r w:rsidRPr="008D5D0E">
        <w:rPr>
          <w:rFonts w:ascii="Nudista" w:hAnsi="Nudista" w:cs="Calibri"/>
          <w:sz w:val="20"/>
          <w:szCs w:val="20"/>
        </w:rPr>
        <w:t xml:space="preserve">Priestor pre účastníkov </w:t>
      </w:r>
      <w:proofErr w:type="spellStart"/>
      <w:r w:rsidRPr="008D5D0E">
        <w:rPr>
          <w:rFonts w:ascii="Nudista" w:hAnsi="Nudista" w:cs="Calibri"/>
          <w:sz w:val="20"/>
          <w:szCs w:val="20"/>
        </w:rPr>
        <w:t>road</w:t>
      </w:r>
      <w:proofErr w:type="spellEnd"/>
      <w:r w:rsidRPr="008D5D0E">
        <w:rPr>
          <w:rFonts w:ascii="Nudista" w:hAnsi="Nudista" w:cs="Calibri"/>
          <w:sz w:val="20"/>
          <w:szCs w:val="20"/>
        </w:rPr>
        <w:t xml:space="preserve"> show – </w:t>
      </w:r>
      <w:r>
        <w:rPr>
          <w:rFonts w:ascii="Nudista" w:hAnsi="Nudista" w:cs="Calibri"/>
          <w:sz w:val="20"/>
          <w:szCs w:val="20"/>
        </w:rPr>
        <w:t>min.</w:t>
      </w:r>
      <w:r w:rsidRPr="008D5D0E">
        <w:rPr>
          <w:rFonts w:ascii="Nudista" w:hAnsi="Nudista" w:cs="Calibri"/>
          <w:sz w:val="20"/>
          <w:szCs w:val="20"/>
        </w:rPr>
        <w:t xml:space="preserve"> 50 m</w:t>
      </w:r>
      <w:r w:rsidRPr="00625F5B">
        <w:rPr>
          <w:rFonts w:ascii="Nudista" w:hAnsi="Nudista" w:cs="Calibri"/>
          <w:sz w:val="20"/>
          <w:szCs w:val="20"/>
          <w:vertAlign w:val="superscript"/>
        </w:rPr>
        <w:t>2</w:t>
      </w:r>
      <w:r w:rsidRPr="008D5D0E">
        <w:rPr>
          <w:rFonts w:ascii="Nudista" w:hAnsi="Nudista" w:cs="Calibri"/>
          <w:sz w:val="20"/>
          <w:szCs w:val="20"/>
        </w:rPr>
        <w:t xml:space="preserve">, </w:t>
      </w:r>
      <w:r>
        <w:rPr>
          <w:rFonts w:ascii="Nudista" w:hAnsi="Nudista" w:cs="Calibri"/>
          <w:sz w:val="20"/>
          <w:szCs w:val="20"/>
        </w:rPr>
        <w:t xml:space="preserve">musí </w:t>
      </w:r>
      <w:r w:rsidRPr="008D5D0E">
        <w:rPr>
          <w:rFonts w:ascii="Nudista" w:hAnsi="Nudista" w:cs="Calibri"/>
          <w:sz w:val="20"/>
          <w:szCs w:val="20"/>
        </w:rPr>
        <w:t>obsah</w:t>
      </w:r>
      <w:r>
        <w:rPr>
          <w:rFonts w:ascii="Nudista" w:hAnsi="Nudista" w:cs="Calibri"/>
          <w:sz w:val="20"/>
          <w:szCs w:val="20"/>
        </w:rPr>
        <w:t>ovať</w:t>
      </w:r>
      <w:r w:rsidRPr="008D5D0E">
        <w:rPr>
          <w:rFonts w:ascii="Nudista" w:hAnsi="Nudista" w:cs="Calibri"/>
          <w:sz w:val="20"/>
          <w:szCs w:val="20"/>
        </w:rPr>
        <w:t xml:space="preserve">: </w:t>
      </w:r>
    </w:p>
    <w:p w14:paraId="0EC0082A" w14:textId="77777777" w:rsidR="000A0098" w:rsidRPr="008D5D0E" w:rsidRDefault="000A0098" w:rsidP="000A0098">
      <w:pPr>
        <w:numPr>
          <w:ilvl w:val="3"/>
          <w:numId w:val="171"/>
        </w:numPr>
        <w:spacing w:after="0" w:line="240" w:lineRule="auto"/>
        <w:ind w:left="2127" w:hanging="709"/>
        <w:jc w:val="both"/>
        <w:rPr>
          <w:rFonts w:ascii="Nudista" w:hAnsi="Nudista" w:cs="Calibri"/>
          <w:sz w:val="20"/>
          <w:szCs w:val="20"/>
        </w:rPr>
      </w:pPr>
      <w:proofErr w:type="spellStart"/>
      <w:r w:rsidRPr="008D5D0E">
        <w:rPr>
          <w:rFonts w:ascii="Nudista" w:hAnsi="Nudista" w:cs="Calibri"/>
          <w:sz w:val="20"/>
          <w:szCs w:val="20"/>
        </w:rPr>
        <w:t>Kinosedenie</w:t>
      </w:r>
      <w:proofErr w:type="spellEnd"/>
      <w:r w:rsidRPr="008D5D0E">
        <w:rPr>
          <w:rFonts w:ascii="Nudista" w:hAnsi="Nudista" w:cs="Calibri"/>
          <w:sz w:val="20"/>
          <w:szCs w:val="20"/>
        </w:rPr>
        <w:t xml:space="preserve"> pre </w:t>
      </w:r>
      <w:r>
        <w:rPr>
          <w:rFonts w:ascii="Nudista" w:hAnsi="Nudista" w:cs="Calibri"/>
          <w:sz w:val="20"/>
          <w:szCs w:val="20"/>
        </w:rPr>
        <w:t>min.</w:t>
      </w:r>
      <w:r w:rsidRPr="008D5D0E">
        <w:rPr>
          <w:rFonts w:ascii="Nudista" w:hAnsi="Nudista" w:cs="Calibri"/>
          <w:sz w:val="20"/>
          <w:szCs w:val="20"/>
        </w:rPr>
        <w:t xml:space="preserve"> 30 účastníkov</w:t>
      </w:r>
    </w:p>
    <w:p w14:paraId="7805EEBF" w14:textId="77777777" w:rsidR="000A0098" w:rsidRPr="008D5D0E" w:rsidRDefault="000A0098" w:rsidP="000A0098">
      <w:pPr>
        <w:numPr>
          <w:ilvl w:val="3"/>
          <w:numId w:val="171"/>
        </w:numPr>
        <w:spacing w:after="0" w:line="240" w:lineRule="auto"/>
        <w:ind w:left="2127" w:hanging="709"/>
        <w:jc w:val="both"/>
        <w:rPr>
          <w:rFonts w:ascii="Nudista" w:hAnsi="Nudista" w:cs="Calibri"/>
          <w:sz w:val="20"/>
          <w:szCs w:val="20"/>
        </w:rPr>
      </w:pPr>
      <w:r w:rsidRPr="008D5D0E">
        <w:rPr>
          <w:rFonts w:ascii="Nudista" w:hAnsi="Nudista" w:cs="Calibri"/>
          <w:sz w:val="20"/>
          <w:szCs w:val="20"/>
        </w:rPr>
        <w:t xml:space="preserve">Miesto na státie pre </w:t>
      </w:r>
      <w:r>
        <w:rPr>
          <w:rFonts w:ascii="Nudista" w:hAnsi="Nudista" w:cs="Calibri"/>
          <w:sz w:val="20"/>
          <w:szCs w:val="20"/>
        </w:rPr>
        <w:t xml:space="preserve">min. </w:t>
      </w:r>
      <w:r w:rsidRPr="008D5D0E">
        <w:rPr>
          <w:rFonts w:ascii="Nudista" w:hAnsi="Nudista" w:cs="Calibri"/>
          <w:sz w:val="20"/>
          <w:szCs w:val="20"/>
        </w:rPr>
        <w:t>30 účastníkov</w:t>
      </w:r>
    </w:p>
    <w:p w14:paraId="16A51E22" w14:textId="77777777" w:rsidR="000A0098" w:rsidRPr="001F0BEA" w:rsidRDefault="000A0098" w:rsidP="000A0098">
      <w:pPr>
        <w:numPr>
          <w:ilvl w:val="3"/>
          <w:numId w:val="171"/>
        </w:numPr>
        <w:spacing w:after="0" w:line="240" w:lineRule="auto"/>
        <w:ind w:left="2127" w:hanging="709"/>
        <w:jc w:val="both"/>
        <w:rPr>
          <w:rFonts w:ascii="Nudista" w:hAnsi="Nudista" w:cs="Calibri"/>
          <w:sz w:val="20"/>
          <w:szCs w:val="20"/>
        </w:rPr>
      </w:pPr>
      <w:r>
        <w:rPr>
          <w:rFonts w:ascii="Nudista" w:hAnsi="Nudista" w:cs="Calibri"/>
          <w:sz w:val="20"/>
          <w:szCs w:val="20"/>
        </w:rPr>
        <w:t>Min. 2 ks s</w:t>
      </w:r>
      <w:r w:rsidRPr="008D5D0E">
        <w:rPr>
          <w:rFonts w:ascii="Nudista" w:hAnsi="Nudista" w:cs="Calibri"/>
          <w:sz w:val="20"/>
          <w:szCs w:val="20"/>
        </w:rPr>
        <w:t>tol</w:t>
      </w:r>
      <w:r>
        <w:rPr>
          <w:rFonts w:ascii="Nudista" w:hAnsi="Nudista" w:cs="Calibri"/>
          <w:sz w:val="20"/>
          <w:szCs w:val="20"/>
        </w:rPr>
        <w:t>ov</w:t>
      </w:r>
      <w:r w:rsidRPr="008D5D0E">
        <w:rPr>
          <w:rFonts w:ascii="Nudista" w:hAnsi="Nudista" w:cs="Calibri"/>
          <w:sz w:val="20"/>
          <w:szCs w:val="20"/>
        </w:rPr>
        <w:t xml:space="preserve"> na občerstvenie</w:t>
      </w:r>
      <w:r>
        <w:rPr>
          <w:rFonts w:ascii="Nudista" w:hAnsi="Nudista" w:cs="Calibri"/>
          <w:sz w:val="20"/>
          <w:szCs w:val="20"/>
        </w:rPr>
        <w:t xml:space="preserve"> -</w:t>
      </w:r>
      <w:r w:rsidRPr="008D5D0E">
        <w:rPr>
          <w:rFonts w:ascii="Nudista" w:hAnsi="Nudista" w:cs="Calibri"/>
          <w:sz w:val="20"/>
          <w:szCs w:val="20"/>
        </w:rPr>
        <w:t xml:space="preserve"> </w:t>
      </w:r>
      <w:r>
        <w:rPr>
          <w:rFonts w:ascii="Nudista" w:hAnsi="Nudista" w:cs="Calibri"/>
          <w:sz w:val="20"/>
          <w:szCs w:val="20"/>
        </w:rPr>
        <w:t xml:space="preserve">dĺžka od </w:t>
      </w:r>
      <w:r w:rsidRPr="008D5D0E">
        <w:rPr>
          <w:rFonts w:ascii="Nudista" w:hAnsi="Nudista" w:cs="Calibri"/>
          <w:sz w:val="20"/>
          <w:szCs w:val="20"/>
        </w:rPr>
        <w:t>12</w:t>
      </w:r>
      <w:r>
        <w:rPr>
          <w:rFonts w:ascii="Nudista" w:hAnsi="Nudista" w:cs="Calibri"/>
          <w:sz w:val="20"/>
          <w:szCs w:val="20"/>
        </w:rPr>
        <w:t>0 do 140 cm,</w:t>
      </w:r>
      <w:r w:rsidRPr="008D5D0E">
        <w:rPr>
          <w:rFonts w:ascii="Nudista" w:hAnsi="Nudista" w:cs="Calibri"/>
          <w:sz w:val="20"/>
          <w:szCs w:val="20"/>
        </w:rPr>
        <w:t xml:space="preserve"> šírka</w:t>
      </w:r>
      <w:r>
        <w:rPr>
          <w:rFonts w:ascii="Nudista" w:hAnsi="Nudista" w:cs="Calibri"/>
          <w:sz w:val="20"/>
          <w:szCs w:val="20"/>
        </w:rPr>
        <w:t xml:space="preserve"> od 75 do 80 cm</w:t>
      </w:r>
      <w:r w:rsidRPr="008D5D0E">
        <w:rPr>
          <w:rFonts w:ascii="Nudista" w:hAnsi="Nudista" w:cs="Calibri"/>
          <w:sz w:val="20"/>
          <w:szCs w:val="20"/>
        </w:rPr>
        <w:t>, s návlekom</w:t>
      </w:r>
    </w:p>
    <w:p w14:paraId="5781C4DC" w14:textId="77777777" w:rsidR="000A0098" w:rsidRDefault="000A0098" w:rsidP="000A0098">
      <w:pPr>
        <w:spacing w:after="0" w:line="240" w:lineRule="auto"/>
        <w:ind w:left="567"/>
        <w:jc w:val="both"/>
        <w:rPr>
          <w:rFonts w:ascii="Nudista" w:hAnsi="Nudista" w:cs="Calibri"/>
          <w:sz w:val="20"/>
          <w:szCs w:val="20"/>
        </w:rPr>
      </w:pPr>
    </w:p>
    <w:p w14:paraId="286A02D7" w14:textId="77777777" w:rsidR="000A0098" w:rsidRPr="008D5D0E" w:rsidRDefault="000A0098" w:rsidP="000A0098">
      <w:pPr>
        <w:numPr>
          <w:ilvl w:val="1"/>
          <w:numId w:val="171"/>
        </w:numPr>
        <w:spacing w:after="0" w:line="240" w:lineRule="auto"/>
        <w:ind w:left="567" w:hanging="567"/>
        <w:jc w:val="both"/>
        <w:rPr>
          <w:rFonts w:ascii="Nudista" w:hAnsi="Nudista" w:cs="Calibri"/>
          <w:sz w:val="20"/>
          <w:szCs w:val="20"/>
        </w:rPr>
      </w:pPr>
      <w:r w:rsidRPr="008D5D0E">
        <w:rPr>
          <w:rFonts w:ascii="Nudista" w:hAnsi="Nudista" w:cs="Calibri"/>
          <w:sz w:val="20"/>
          <w:szCs w:val="20"/>
        </w:rPr>
        <w:t xml:space="preserve">Priestor </w:t>
      </w:r>
      <w:r w:rsidRPr="00A918D1">
        <w:rPr>
          <w:rFonts w:ascii="Nudista" w:hAnsi="Nudista" w:cs="Calibri"/>
          <w:sz w:val="20"/>
          <w:szCs w:val="20"/>
        </w:rPr>
        <w:t>pred prezentačnou miestnosťou</w:t>
      </w:r>
      <w:r w:rsidRPr="008D5D0E">
        <w:rPr>
          <w:rFonts w:ascii="Nudista" w:hAnsi="Nudista" w:cs="Calibri"/>
          <w:sz w:val="20"/>
          <w:szCs w:val="20"/>
        </w:rPr>
        <w:t xml:space="preserve"> </w:t>
      </w:r>
      <w:r>
        <w:rPr>
          <w:rFonts w:ascii="Nudista" w:hAnsi="Nudista" w:cs="Calibri"/>
          <w:sz w:val="20"/>
          <w:szCs w:val="20"/>
        </w:rPr>
        <w:t>min.</w:t>
      </w:r>
      <w:r w:rsidRPr="008D5D0E">
        <w:rPr>
          <w:rFonts w:ascii="Nudista" w:hAnsi="Nudista" w:cs="Calibri"/>
          <w:sz w:val="20"/>
          <w:szCs w:val="20"/>
        </w:rPr>
        <w:t xml:space="preserve"> 20 m</w:t>
      </w:r>
      <w:r w:rsidRPr="00A918D1">
        <w:rPr>
          <w:rFonts w:ascii="Nudista" w:hAnsi="Nudista" w:cs="Calibri"/>
          <w:sz w:val="20"/>
          <w:szCs w:val="20"/>
        </w:rPr>
        <w:t>2</w:t>
      </w:r>
      <w:r w:rsidRPr="008D5D0E">
        <w:rPr>
          <w:rFonts w:ascii="Nudista" w:hAnsi="Nudista" w:cs="Calibri"/>
          <w:sz w:val="20"/>
          <w:szCs w:val="20"/>
        </w:rPr>
        <w:t>,</w:t>
      </w:r>
      <w:r>
        <w:rPr>
          <w:rFonts w:ascii="Nudista" w:hAnsi="Nudista" w:cs="Calibri"/>
          <w:sz w:val="20"/>
          <w:szCs w:val="20"/>
        </w:rPr>
        <w:t xml:space="preserve"> musí</w:t>
      </w:r>
      <w:r w:rsidRPr="008D5D0E">
        <w:rPr>
          <w:rFonts w:ascii="Nudista" w:hAnsi="Nudista" w:cs="Calibri"/>
          <w:sz w:val="20"/>
          <w:szCs w:val="20"/>
        </w:rPr>
        <w:t xml:space="preserve"> obsah</w:t>
      </w:r>
      <w:r>
        <w:rPr>
          <w:rFonts w:ascii="Nudista" w:hAnsi="Nudista" w:cs="Calibri"/>
          <w:sz w:val="20"/>
          <w:szCs w:val="20"/>
        </w:rPr>
        <w:t>ovať</w:t>
      </w:r>
      <w:r w:rsidRPr="008D5D0E">
        <w:rPr>
          <w:rFonts w:ascii="Nudista" w:hAnsi="Nudista" w:cs="Calibri"/>
          <w:sz w:val="20"/>
          <w:szCs w:val="20"/>
        </w:rPr>
        <w:t>:</w:t>
      </w:r>
    </w:p>
    <w:p w14:paraId="05FBC08F" w14:textId="77777777" w:rsidR="000A0098" w:rsidRPr="008D5D0E" w:rsidRDefault="000A0098" w:rsidP="000A0098">
      <w:pPr>
        <w:numPr>
          <w:ilvl w:val="2"/>
          <w:numId w:val="171"/>
        </w:numPr>
        <w:spacing w:after="0" w:line="240" w:lineRule="auto"/>
        <w:ind w:left="1418" w:hanging="851"/>
        <w:jc w:val="both"/>
        <w:rPr>
          <w:rFonts w:ascii="Nudista" w:hAnsi="Nudista" w:cs="Calibri"/>
          <w:sz w:val="20"/>
          <w:szCs w:val="20"/>
        </w:rPr>
      </w:pPr>
      <w:r>
        <w:rPr>
          <w:rFonts w:ascii="Nudista" w:hAnsi="Nudista" w:cs="Calibri"/>
          <w:sz w:val="20"/>
          <w:szCs w:val="20"/>
        </w:rPr>
        <w:t xml:space="preserve">Min. 2 ks </w:t>
      </w:r>
      <w:proofErr w:type="spellStart"/>
      <w:r w:rsidRPr="008D5D0E">
        <w:rPr>
          <w:rFonts w:ascii="Nudista" w:hAnsi="Nudista" w:cs="Calibri"/>
          <w:sz w:val="20"/>
          <w:szCs w:val="20"/>
        </w:rPr>
        <w:t>Stand</w:t>
      </w:r>
      <w:proofErr w:type="spellEnd"/>
      <w:r w:rsidRPr="008D5D0E">
        <w:rPr>
          <w:rFonts w:ascii="Nudista" w:hAnsi="Nudista" w:cs="Calibri"/>
          <w:sz w:val="20"/>
          <w:szCs w:val="20"/>
        </w:rPr>
        <w:t xml:space="preserve">-by stoly </w:t>
      </w:r>
      <w:r>
        <w:rPr>
          <w:rFonts w:ascii="Nudista" w:hAnsi="Nudista" w:cs="Calibri"/>
          <w:sz w:val="20"/>
          <w:szCs w:val="20"/>
        </w:rPr>
        <w:t>n</w:t>
      </w:r>
      <w:r w:rsidRPr="008D5D0E">
        <w:rPr>
          <w:rFonts w:ascii="Nudista" w:hAnsi="Nudista" w:cs="Calibri"/>
          <w:sz w:val="20"/>
          <w:szCs w:val="20"/>
        </w:rPr>
        <w:t xml:space="preserve">a uloženie </w:t>
      </w:r>
      <w:proofErr w:type="spellStart"/>
      <w:r w:rsidRPr="008D5D0E">
        <w:rPr>
          <w:rFonts w:ascii="Nudista" w:hAnsi="Nudista" w:cs="Calibri"/>
          <w:sz w:val="20"/>
          <w:szCs w:val="20"/>
        </w:rPr>
        <w:t>promomateriálov</w:t>
      </w:r>
      <w:proofErr w:type="spellEnd"/>
      <w:r>
        <w:rPr>
          <w:rFonts w:ascii="Nudista" w:hAnsi="Nudista" w:cs="Calibri"/>
          <w:sz w:val="20"/>
          <w:szCs w:val="20"/>
        </w:rPr>
        <w:t>;</w:t>
      </w:r>
    </w:p>
    <w:p w14:paraId="2616E83F" w14:textId="77777777" w:rsidR="000A0098" w:rsidRPr="00C45A7D" w:rsidRDefault="000A0098" w:rsidP="000A0098">
      <w:pPr>
        <w:numPr>
          <w:ilvl w:val="2"/>
          <w:numId w:val="171"/>
        </w:numPr>
        <w:spacing w:after="0" w:line="240" w:lineRule="auto"/>
        <w:ind w:left="1418" w:hanging="851"/>
        <w:jc w:val="both"/>
        <w:rPr>
          <w:rFonts w:ascii="Nudista" w:hAnsi="Nudista" w:cs="Calibri"/>
          <w:sz w:val="20"/>
          <w:szCs w:val="20"/>
        </w:rPr>
      </w:pPr>
      <w:r w:rsidRPr="008D5D0E">
        <w:rPr>
          <w:rFonts w:ascii="Nudista" w:hAnsi="Nudista" w:cs="Calibri"/>
          <w:sz w:val="20"/>
          <w:szCs w:val="20"/>
        </w:rPr>
        <w:t>Bannery na stojane s </w:t>
      </w:r>
      <w:proofErr w:type="spellStart"/>
      <w:r w:rsidRPr="008D5D0E">
        <w:rPr>
          <w:rFonts w:ascii="Nudista" w:hAnsi="Nudista" w:cs="Calibri"/>
          <w:sz w:val="20"/>
          <w:szCs w:val="20"/>
        </w:rPr>
        <w:t>brandingom</w:t>
      </w:r>
      <w:proofErr w:type="spellEnd"/>
      <w:r w:rsidRPr="008D5D0E">
        <w:rPr>
          <w:rFonts w:ascii="Nudista" w:hAnsi="Nudista" w:cs="Calibri"/>
          <w:sz w:val="20"/>
          <w:szCs w:val="20"/>
        </w:rPr>
        <w:t xml:space="preserve"> projektu – </w:t>
      </w:r>
      <w:r w:rsidRPr="00A918D1">
        <w:rPr>
          <w:rFonts w:ascii="Nudista" w:hAnsi="Nudista" w:cs="Calibri"/>
          <w:sz w:val="20"/>
          <w:szCs w:val="20"/>
        </w:rPr>
        <w:t>2 ks, vo veľkosti 2x1</w:t>
      </w:r>
      <w:r w:rsidRPr="008D5D0E">
        <w:rPr>
          <w:rFonts w:ascii="Nudista" w:hAnsi="Nudista" w:cs="Calibri"/>
          <w:sz w:val="20"/>
          <w:szCs w:val="20"/>
        </w:rPr>
        <w:t xml:space="preserve"> m</w:t>
      </w:r>
      <w:r>
        <w:rPr>
          <w:rFonts w:ascii="Nudista" w:hAnsi="Nudista" w:cs="Calibri"/>
          <w:sz w:val="20"/>
          <w:szCs w:val="20"/>
        </w:rPr>
        <w:t xml:space="preserve"> (súčasťou predmetu zákazky je aj grafický návrh a tlač v zmysle bodu 6.11.4 nižšie).</w:t>
      </w:r>
    </w:p>
    <w:p w14:paraId="57D87880" w14:textId="77777777" w:rsidR="000A0098" w:rsidRDefault="000A0098" w:rsidP="000A0098">
      <w:pPr>
        <w:spacing w:after="0" w:line="240" w:lineRule="auto"/>
        <w:ind w:left="1418"/>
        <w:jc w:val="both"/>
        <w:rPr>
          <w:rFonts w:ascii="Nudista" w:hAnsi="Nudista" w:cs="Calibri"/>
          <w:sz w:val="20"/>
          <w:szCs w:val="20"/>
        </w:rPr>
      </w:pPr>
    </w:p>
    <w:p w14:paraId="2693A882" w14:textId="77777777" w:rsidR="000A0098" w:rsidRPr="00A4785A" w:rsidRDefault="000A0098" w:rsidP="000A0098">
      <w:pPr>
        <w:numPr>
          <w:ilvl w:val="1"/>
          <w:numId w:val="171"/>
        </w:numPr>
        <w:spacing w:after="0" w:line="240" w:lineRule="auto"/>
        <w:ind w:left="567" w:hanging="567"/>
        <w:jc w:val="both"/>
        <w:rPr>
          <w:rFonts w:ascii="Nudista" w:hAnsi="Nudista" w:cs="Calibri"/>
          <w:sz w:val="20"/>
          <w:szCs w:val="20"/>
        </w:rPr>
      </w:pPr>
      <w:r w:rsidRPr="00A4785A">
        <w:rPr>
          <w:rFonts w:ascii="Nudista" w:hAnsi="Nudista" w:cs="Calibri"/>
          <w:sz w:val="20"/>
          <w:szCs w:val="20"/>
        </w:rPr>
        <w:t xml:space="preserve">Informačný systém – označenie miestnosti, v ktorej sa koná </w:t>
      </w:r>
      <w:proofErr w:type="spellStart"/>
      <w:r w:rsidRPr="00A4785A">
        <w:rPr>
          <w:rFonts w:ascii="Nudista" w:hAnsi="Nudista" w:cs="Calibri"/>
          <w:sz w:val="20"/>
          <w:szCs w:val="20"/>
        </w:rPr>
        <w:t>road</w:t>
      </w:r>
      <w:proofErr w:type="spellEnd"/>
      <w:r w:rsidRPr="00A4785A">
        <w:rPr>
          <w:rFonts w:ascii="Nudista" w:hAnsi="Nudista" w:cs="Calibri"/>
          <w:sz w:val="20"/>
          <w:szCs w:val="20"/>
        </w:rPr>
        <w:t xml:space="preserve"> </w:t>
      </w:r>
      <w:r w:rsidRPr="001C2FE5">
        <w:rPr>
          <w:rFonts w:ascii="Nudista" w:hAnsi="Nudista" w:cs="Calibri"/>
          <w:sz w:val="20"/>
          <w:szCs w:val="20"/>
        </w:rPr>
        <w:t>show informačnými tabuľami vo veľkosti 2x1 m, 2 ks (súčasťou predmetu zákazky je aj grafický návrh a tlač v zmysle bodu 6.1</w:t>
      </w:r>
      <w:r>
        <w:rPr>
          <w:rFonts w:ascii="Nudista" w:hAnsi="Nudista" w:cs="Calibri"/>
          <w:sz w:val="20"/>
          <w:szCs w:val="20"/>
        </w:rPr>
        <w:t>1</w:t>
      </w:r>
      <w:r w:rsidRPr="001C2FE5">
        <w:rPr>
          <w:rFonts w:ascii="Nudista" w:hAnsi="Nudista" w:cs="Calibri"/>
          <w:sz w:val="20"/>
          <w:szCs w:val="20"/>
        </w:rPr>
        <w:t>.5 nižšie), umiestnených najmenej 5 až 20 m pred miestnosťou, v</w:t>
      </w:r>
      <w:r w:rsidRPr="00A4785A">
        <w:rPr>
          <w:rFonts w:ascii="Nudista" w:hAnsi="Nudista" w:cs="Calibri"/>
          <w:sz w:val="20"/>
          <w:szCs w:val="20"/>
        </w:rPr>
        <w:t xml:space="preserve"> ktorej sa koná </w:t>
      </w:r>
      <w:proofErr w:type="spellStart"/>
      <w:r w:rsidRPr="00A4785A">
        <w:rPr>
          <w:rFonts w:ascii="Nudista" w:hAnsi="Nudista" w:cs="Calibri"/>
          <w:sz w:val="20"/>
          <w:szCs w:val="20"/>
        </w:rPr>
        <w:t>roadshow</w:t>
      </w:r>
      <w:proofErr w:type="spellEnd"/>
    </w:p>
    <w:p w14:paraId="09B44D2F" w14:textId="77777777" w:rsidR="000A0098" w:rsidRPr="00845FDD" w:rsidRDefault="000A0098" w:rsidP="000A0098">
      <w:pPr>
        <w:spacing w:after="0" w:line="240" w:lineRule="auto"/>
        <w:ind w:left="1418"/>
        <w:jc w:val="both"/>
        <w:rPr>
          <w:rFonts w:ascii="Nudista" w:hAnsi="Nudista" w:cs="Calibri"/>
          <w:sz w:val="20"/>
          <w:szCs w:val="20"/>
        </w:rPr>
      </w:pPr>
    </w:p>
    <w:p w14:paraId="6501C243" w14:textId="77777777" w:rsidR="000A0098" w:rsidRPr="00625F5B" w:rsidRDefault="000A0098" w:rsidP="000A0098">
      <w:pPr>
        <w:numPr>
          <w:ilvl w:val="1"/>
          <w:numId w:val="171"/>
        </w:numPr>
        <w:spacing w:after="0" w:line="240" w:lineRule="auto"/>
        <w:ind w:left="567" w:hanging="567"/>
        <w:jc w:val="both"/>
        <w:rPr>
          <w:rFonts w:ascii="Nudista" w:hAnsi="Nudista"/>
          <w:sz w:val="20"/>
          <w:szCs w:val="20"/>
        </w:rPr>
      </w:pPr>
      <w:r w:rsidRPr="00625F5B">
        <w:rPr>
          <w:rFonts w:ascii="Nudista" w:hAnsi="Nudista"/>
          <w:sz w:val="20"/>
          <w:szCs w:val="20"/>
        </w:rPr>
        <w:t xml:space="preserve">Verejný obstarávateľ požaduje k zabezpečeniu </w:t>
      </w:r>
      <w:proofErr w:type="spellStart"/>
      <w:r w:rsidRPr="00625F5B">
        <w:rPr>
          <w:rFonts w:ascii="Nudista" w:hAnsi="Nudista"/>
          <w:sz w:val="20"/>
          <w:szCs w:val="20"/>
        </w:rPr>
        <w:t>roadshow</w:t>
      </w:r>
      <w:proofErr w:type="spellEnd"/>
      <w:r w:rsidRPr="00625F5B">
        <w:rPr>
          <w:rFonts w:ascii="Nudista" w:hAnsi="Nudista"/>
          <w:sz w:val="20"/>
          <w:szCs w:val="20"/>
        </w:rPr>
        <w:t xml:space="preserve"> </w:t>
      </w:r>
      <w:proofErr w:type="spellStart"/>
      <w:r w:rsidRPr="00625F5B">
        <w:rPr>
          <w:rFonts w:ascii="Nudista" w:hAnsi="Nudista"/>
          <w:sz w:val="20"/>
          <w:szCs w:val="20"/>
        </w:rPr>
        <w:t>promotím</w:t>
      </w:r>
      <w:proofErr w:type="spellEnd"/>
      <w:r w:rsidRPr="00625F5B">
        <w:rPr>
          <w:rFonts w:ascii="Nudista" w:hAnsi="Nudista"/>
          <w:sz w:val="20"/>
          <w:szCs w:val="20"/>
        </w:rPr>
        <w:t xml:space="preserve"> v</w:t>
      </w:r>
      <w:r>
        <w:rPr>
          <w:rFonts w:ascii="Nudista" w:hAnsi="Nudista"/>
          <w:sz w:val="20"/>
          <w:szCs w:val="20"/>
        </w:rPr>
        <w:t> </w:t>
      </w:r>
      <w:proofErr w:type="spellStart"/>
      <w:r>
        <w:rPr>
          <w:rFonts w:ascii="Nudista" w:hAnsi="Nudista"/>
          <w:sz w:val="20"/>
          <w:szCs w:val="20"/>
        </w:rPr>
        <w:t>nasledovonom</w:t>
      </w:r>
      <w:proofErr w:type="spellEnd"/>
      <w:r>
        <w:rPr>
          <w:rFonts w:ascii="Nudista" w:hAnsi="Nudista"/>
          <w:sz w:val="20"/>
          <w:szCs w:val="20"/>
        </w:rPr>
        <w:t xml:space="preserve"> min. </w:t>
      </w:r>
      <w:r w:rsidRPr="00625F5B">
        <w:rPr>
          <w:rFonts w:ascii="Nudista" w:hAnsi="Nudista"/>
          <w:sz w:val="20"/>
          <w:szCs w:val="20"/>
        </w:rPr>
        <w:t>rozsahu:</w:t>
      </w:r>
    </w:p>
    <w:p w14:paraId="0F867B67" w14:textId="77777777" w:rsidR="000A0098" w:rsidRPr="00F97390" w:rsidRDefault="000A0098" w:rsidP="000A0098">
      <w:pPr>
        <w:numPr>
          <w:ilvl w:val="2"/>
          <w:numId w:val="171"/>
        </w:numPr>
        <w:spacing w:after="0" w:line="240" w:lineRule="auto"/>
        <w:ind w:left="1418" w:hanging="851"/>
        <w:jc w:val="both"/>
        <w:rPr>
          <w:rFonts w:ascii="Nudista" w:hAnsi="Nudista" w:cs="Calibri"/>
          <w:sz w:val="20"/>
          <w:szCs w:val="20"/>
        </w:rPr>
      </w:pPr>
      <w:r w:rsidRPr="00F97390">
        <w:rPr>
          <w:rFonts w:ascii="Nudista" w:hAnsi="Nudista" w:cs="Calibri"/>
          <w:sz w:val="20"/>
          <w:szCs w:val="20"/>
        </w:rPr>
        <w:t>2x hostesky;</w:t>
      </w:r>
    </w:p>
    <w:p w14:paraId="3538E9F2" w14:textId="77777777" w:rsidR="000A0098" w:rsidRPr="00625F5B" w:rsidRDefault="000A0098" w:rsidP="000A0098">
      <w:pPr>
        <w:numPr>
          <w:ilvl w:val="2"/>
          <w:numId w:val="171"/>
        </w:numPr>
        <w:spacing w:after="120" w:line="240" w:lineRule="auto"/>
        <w:ind w:left="1418" w:hanging="851"/>
        <w:jc w:val="both"/>
        <w:rPr>
          <w:rFonts w:ascii="Nudista" w:hAnsi="Nudista" w:cs="Calibri"/>
          <w:sz w:val="20"/>
          <w:szCs w:val="20"/>
        </w:rPr>
      </w:pPr>
      <w:r w:rsidRPr="00625F5B">
        <w:rPr>
          <w:rFonts w:ascii="Nudista" w:hAnsi="Nudista" w:cs="Calibri"/>
          <w:sz w:val="20"/>
          <w:szCs w:val="20"/>
        </w:rPr>
        <w:t>1x moderátor</w:t>
      </w:r>
      <w:r>
        <w:rPr>
          <w:rFonts w:ascii="Nudista" w:hAnsi="Nudista" w:cs="Calibri"/>
          <w:sz w:val="20"/>
          <w:szCs w:val="20"/>
        </w:rPr>
        <w:t>.</w:t>
      </w:r>
    </w:p>
    <w:p w14:paraId="6373C659" w14:textId="77777777" w:rsidR="000A0098" w:rsidRPr="00625F5B" w:rsidRDefault="000A0098" w:rsidP="000A0098">
      <w:pPr>
        <w:numPr>
          <w:ilvl w:val="1"/>
          <w:numId w:val="171"/>
        </w:numPr>
        <w:spacing w:after="0" w:line="240" w:lineRule="auto"/>
        <w:ind w:left="567" w:hanging="567"/>
        <w:jc w:val="both"/>
        <w:rPr>
          <w:rFonts w:ascii="Nudista" w:hAnsi="Nudista"/>
          <w:sz w:val="20"/>
          <w:szCs w:val="20"/>
        </w:rPr>
      </w:pPr>
      <w:r w:rsidRPr="00625F5B">
        <w:rPr>
          <w:rFonts w:ascii="Nudista" w:hAnsi="Nudista"/>
          <w:sz w:val="20"/>
          <w:szCs w:val="20"/>
        </w:rPr>
        <w:t xml:space="preserve">Verejný obstarávateľ požaduje k zabezpečeniu </w:t>
      </w:r>
      <w:proofErr w:type="spellStart"/>
      <w:r w:rsidRPr="00625F5B">
        <w:rPr>
          <w:rFonts w:ascii="Nudista" w:hAnsi="Nudista"/>
          <w:sz w:val="20"/>
          <w:szCs w:val="20"/>
        </w:rPr>
        <w:t>road</w:t>
      </w:r>
      <w:proofErr w:type="spellEnd"/>
      <w:r w:rsidRPr="00625F5B">
        <w:rPr>
          <w:rFonts w:ascii="Nudista" w:hAnsi="Nudista"/>
          <w:sz w:val="20"/>
          <w:szCs w:val="20"/>
        </w:rPr>
        <w:t xml:space="preserve"> show občerstvenie v rozsahu: </w:t>
      </w:r>
    </w:p>
    <w:p w14:paraId="6B8D3193" w14:textId="77777777" w:rsidR="000A0098" w:rsidRPr="00625F5B" w:rsidRDefault="000A0098" w:rsidP="000A0098">
      <w:pPr>
        <w:numPr>
          <w:ilvl w:val="2"/>
          <w:numId w:val="171"/>
        </w:numPr>
        <w:spacing w:after="0" w:line="240" w:lineRule="auto"/>
        <w:ind w:left="1418" w:hanging="851"/>
        <w:jc w:val="both"/>
        <w:rPr>
          <w:rFonts w:ascii="Nudista" w:hAnsi="Nudista" w:cs="Calibri"/>
          <w:sz w:val="20"/>
          <w:szCs w:val="20"/>
        </w:rPr>
      </w:pPr>
      <w:r w:rsidRPr="00625F5B">
        <w:rPr>
          <w:rFonts w:ascii="Nudista" w:hAnsi="Nudista" w:cs="Calibri"/>
          <w:sz w:val="20"/>
          <w:szCs w:val="20"/>
        </w:rPr>
        <w:t>Kanapky 400 ks v každom meste x 15, spolu 6000 ks</w:t>
      </w:r>
      <w:r>
        <w:rPr>
          <w:rFonts w:ascii="Nudista" w:hAnsi="Nudista" w:cs="Calibri"/>
          <w:sz w:val="20"/>
          <w:szCs w:val="20"/>
        </w:rPr>
        <w:t xml:space="preserve"> na jednu </w:t>
      </w:r>
      <w:proofErr w:type="spellStart"/>
      <w:r>
        <w:rPr>
          <w:rFonts w:ascii="Nudista" w:hAnsi="Nudista" w:cs="Calibri"/>
          <w:sz w:val="20"/>
          <w:szCs w:val="20"/>
        </w:rPr>
        <w:t>roadshow</w:t>
      </w:r>
      <w:proofErr w:type="spellEnd"/>
      <w:r w:rsidRPr="00625F5B">
        <w:rPr>
          <w:rFonts w:ascii="Nudista" w:hAnsi="Nudista" w:cs="Calibri"/>
          <w:sz w:val="20"/>
          <w:szCs w:val="20"/>
        </w:rPr>
        <w:t>, 2 druhy (maslo, šunka, paprika a maslo, syr</w:t>
      </w:r>
      <w:r>
        <w:rPr>
          <w:rFonts w:ascii="Nudista" w:hAnsi="Nudista" w:cs="Calibri"/>
          <w:sz w:val="20"/>
          <w:szCs w:val="20"/>
        </w:rPr>
        <w:t>,</w:t>
      </w:r>
      <w:r w:rsidRPr="00625F5B">
        <w:rPr>
          <w:rFonts w:ascii="Nudista" w:hAnsi="Nudista" w:cs="Calibri"/>
          <w:sz w:val="20"/>
          <w:szCs w:val="20"/>
        </w:rPr>
        <w:t xml:space="preserve"> paprika)</w:t>
      </w:r>
    </w:p>
    <w:p w14:paraId="22B3CE2A" w14:textId="77777777" w:rsidR="000A0098" w:rsidRPr="00625F5B" w:rsidRDefault="000A0098" w:rsidP="000A0098">
      <w:pPr>
        <w:numPr>
          <w:ilvl w:val="2"/>
          <w:numId w:val="171"/>
        </w:numPr>
        <w:spacing w:after="0" w:line="240" w:lineRule="auto"/>
        <w:ind w:left="1418" w:hanging="851"/>
        <w:jc w:val="both"/>
        <w:rPr>
          <w:rFonts w:ascii="Nudista" w:hAnsi="Nudista" w:cs="Calibri"/>
          <w:sz w:val="20"/>
          <w:szCs w:val="20"/>
        </w:rPr>
      </w:pPr>
      <w:r w:rsidRPr="00625F5B">
        <w:rPr>
          <w:rFonts w:ascii="Nudista" w:hAnsi="Nudista" w:cs="Calibri"/>
          <w:sz w:val="20"/>
          <w:szCs w:val="20"/>
        </w:rPr>
        <w:t>Minerálka slovenskej značky v recyklovateľných fľašiach 330 ml/1 ks, 200 ks v každom meste x 15, spolu 3000 ks</w:t>
      </w:r>
      <w:r>
        <w:rPr>
          <w:rFonts w:ascii="Nudista" w:hAnsi="Nudista" w:cs="Calibri"/>
          <w:sz w:val="20"/>
          <w:szCs w:val="20"/>
        </w:rPr>
        <w:t xml:space="preserve"> na jednu </w:t>
      </w:r>
      <w:proofErr w:type="spellStart"/>
      <w:r>
        <w:rPr>
          <w:rFonts w:ascii="Nudista" w:hAnsi="Nudista" w:cs="Calibri"/>
          <w:sz w:val="20"/>
          <w:szCs w:val="20"/>
        </w:rPr>
        <w:t>roadshow</w:t>
      </w:r>
      <w:proofErr w:type="spellEnd"/>
      <w:r>
        <w:rPr>
          <w:rFonts w:ascii="Nudista" w:hAnsi="Nudista" w:cs="Calibri"/>
          <w:sz w:val="20"/>
          <w:szCs w:val="20"/>
        </w:rPr>
        <w:t>;</w:t>
      </w:r>
    </w:p>
    <w:p w14:paraId="66F8DB2D" w14:textId="77777777" w:rsidR="000A0098" w:rsidRPr="00625F5B" w:rsidRDefault="000A0098" w:rsidP="000A0098">
      <w:pPr>
        <w:numPr>
          <w:ilvl w:val="2"/>
          <w:numId w:val="171"/>
        </w:numPr>
        <w:spacing w:after="0" w:line="240" w:lineRule="auto"/>
        <w:ind w:left="1418" w:hanging="851"/>
        <w:jc w:val="both"/>
        <w:rPr>
          <w:rFonts w:ascii="Nudista" w:hAnsi="Nudista" w:cs="Calibri"/>
          <w:sz w:val="20"/>
          <w:szCs w:val="20"/>
        </w:rPr>
      </w:pPr>
      <w:r w:rsidRPr="00625F5B">
        <w:rPr>
          <w:rFonts w:ascii="Nudista" w:hAnsi="Nudista" w:cs="Calibri"/>
          <w:sz w:val="20"/>
          <w:szCs w:val="20"/>
        </w:rPr>
        <w:t>Káva – presso s mliekom a cukrom v recyklovateľnom poháriku, 200 káv v každom meste x 15, spolu 3000 ks</w:t>
      </w:r>
      <w:r>
        <w:rPr>
          <w:rFonts w:ascii="Nudista" w:hAnsi="Nudista" w:cs="Calibri"/>
          <w:sz w:val="20"/>
          <w:szCs w:val="20"/>
        </w:rPr>
        <w:t xml:space="preserve"> na jednu </w:t>
      </w:r>
      <w:proofErr w:type="spellStart"/>
      <w:r>
        <w:rPr>
          <w:rFonts w:ascii="Nudista" w:hAnsi="Nudista" w:cs="Calibri"/>
          <w:sz w:val="20"/>
          <w:szCs w:val="20"/>
        </w:rPr>
        <w:t>roadshow</w:t>
      </w:r>
      <w:proofErr w:type="spellEnd"/>
      <w:r>
        <w:rPr>
          <w:rFonts w:ascii="Nudista" w:hAnsi="Nudista" w:cs="Calibri"/>
          <w:sz w:val="20"/>
          <w:szCs w:val="20"/>
        </w:rPr>
        <w:t>;</w:t>
      </w:r>
    </w:p>
    <w:p w14:paraId="73FD36D8" w14:textId="77777777" w:rsidR="000A0098" w:rsidRPr="00927580" w:rsidRDefault="000A0098" w:rsidP="000A0098">
      <w:pPr>
        <w:numPr>
          <w:ilvl w:val="2"/>
          <w:numId w:val="171"/>
        </w:numPr>
        <w:spacing w:after="0" w:line="240" w:lineRule="auto"/>
        <w:ind w:left="1418" w:hanging="851"/>
        <w:jc w:val="both"/>
        <w:rPr>
          <w:rFonts w:ascii="Nudista" w:hAnsi="Nudista" w:cs="Calibri"/>
          <w:sz w:val="20"/>
          <w:szCs w:val="20"/>
        </w:rPr>
      </w:pPr>
      <w:proofErr w:type="spellStart"/>
      <w:r w:rsidRPr="00927580">
        <w:rPr>
          <w:rFonts w:ascii="Nudista" w:hAnsi="Nudista" w:cs="Calibri"/>
          <w:sz w:val="20"/>
          <w:szCs w:val="20"/>
        </w:rPr>
        <w:t>Cateringové</w:t>
      </w:r>
      <w:proofErr w:type="spellEnd"/>
      <w:r w:rsidRPr="00927580">
        <w:rPr>
          <w:rFonts w:ascii="Nudista" w:hAnsi="Nudista" w:cs="Calibri"/>
          <w:sz w:val="20"/>
          <w:szCs w:val="20"/>
        </w:rPr>
        <w:t xml:space="preserve"> nádoby – 4 misy na kanapky </w:t>
      </w:r>
    </w:p>
    <w:p w14:paraId="542DF314" w14:textId="77777777" w:rsidR="000A0098" w:rsidRPr="00625F5B" w:rsidRDefault="000A0098" w:rsidP="000A0098">
      <w:pPr>
        <w:numPr>
          <w:ilvl w:val="2"/>
          <w:numId w:val="171"/>
        </w:numPr>
        <w:spacing w:after="0" w:line="240" w:lineRule="auto"/>
        <w:ind w:left="1418" w:hanging="851"/>
        <w:jc w:val="both"/>
        <w:rPr>
          <w:rFonts w:ascii="Nudista" w:hAnsi="Nudista" w:cs="Calibri"/>
          <w:sz w:val="20"/>
          <w:szCs w:val="20"/>
        </w:rPr>
      </w:pPr>
      <w:r w:rsidRPr="00625F5B">
        <w:rPr>
          <w:rFonts w:ascii="Nudista" w:hAnsi="Nudista" w:cs="Calibri"/>
          <w:sz w:val="20"/>
          <w:szCs w:val="20"/>
        </w:rPr>
        <w:t>Obrúsky, 400 ks v každom meste x 15, spolu 6000 ks</w:t>
      </w:r>
      <w:r>
        <w:rPr>
          <w:rFonts w:ascii="Nudista" w:hAnsi="Nudista" w:cs="Calibri"/>
          <w:sz w:val="20"/>
          <w:szCs w:val="20"/>
        </w:rPr>
        <w:t xml:space="preserve"> na jednu </w:t>
      </w:r>
      <w:proofErr w:type="spellStart"/>
      <w:r>
        <w:rPr>
          <w:rFonts w:ascii="Nudista" w:hAnsi="Nudista" w:cs="Calibri"/>
          <w:sz w:val="20"/>
          <w:szCs w:val="20"/>
        </w:rPr>
        <w:t>roadshow</w:t>
      </w:r>
      <w:proofErr w:type="spellEnd"/>
      <w:r>
        <w:rPr>
          <w:rFonts w:ascii="Nudista" w:hAnsi="Nudista" w:cs="Calibri"/>
          <w:sz w:val="20"/>
          <w:szCs w:val="20"/>
        </w:rPr>
        <w:t>.</w:t>
      </w:r>
    </w:p>
    <w:p w14:paraId="01D334CA" w14:textId="77777777" w:rsidR="000A0098" w:rsidRDefault="000A0098" w:rsidP="000A0098">
      <w:pPr>
        <w:spacing w:after="0" w:line="240" w:lineRule="auto"/>
        <w:ind w:left="567"/>
        <w:jc w:val="both"/>
        <w:rPr>
          <w:rFonts w:ascii="Nudista" w:hAnsi="Nudista"/>
          <w:sz w:val="20"/>
          <w:szCs w:val="20"/>
        </w:rPr>
      </w:pPr>
    </w:p>
    <w:p w14:paraId="1E9CD9CA" w14:textId="77777777" w:rsidR="000A0098" w:rsidRPr="00DF5E92" w:rsidRDefault="000A0098" w:rsidP="000A0098">
      <w:pPr>
        <w:numPr>
          <w:ilvl w:val="1"/>
          <w:numId w:val="171"/>
        </w:numPr>
        <w:spacing w:after="0" w:line="240" w:lineRule="auto"/>
        <w:ind w:left="567" w:hanging="567"/>
        <w:jc w:val="both"/>
        <w:rPr>
          <w:rFonts w:ascii="Nudista" w:hAnsi="Nudista"/>
          <w:sz w:val="20"/>
          <w:szCs w:val="20"/>
        </w:rPr>
      </w:pPr>
      <w:r w:rsidRPr="00DF5E92">
        <w:rPr>
          <w:rFonts w:ascii="Nudista" w:hAnsi="Nudista"/>
          <w:sz w:val="20"/>
          <w:szCs w:val="20"/>
        </w:rPr>
        <w:t xml:space="preserve">Verejný obstarávateľ požaduje k zabezpečeniu </w:t>
      </w:r>
      <w:r>
        <w:rPr>
          <w:rFonts w:ascii="Nudista" w:hAnsi="Nudista"/>
          <w:sz w:val="20"/>
          <w:szCs w:val="20"/>
        </w:rPr>
        <w:t xml:space="preserve">všetkých 3 </w:t>
      </w:r>
      <w:proofErr w:type="spellStart"/>
      <w:r w:rsidRPr="00DF5E92">
        <w:rPr>
          <w:rFonts w:ascii="Nudista" w:hAnsi="Nudista"/>
          <w:sz w:val="20"/>
          <w:szCs w:val="20"/>
        </w:rPr>
        <w:t>road</w:t>
      </w:r>
      <w:proofErr w:type="spellEnd"/>
      <w:r w:rsidRPr="00DF5E92">
        <w:rPr>
          <w:rFonts w:ascii="Nudista" w:hAnsi="Nudista"/>
          <w:sz w:val="20"/>
          <w:szCs w:val="20"/>
        </w:rPr>
        <w:t xml:space="preserve"> show </w:t>
      </w:r>
      <w:r>
        <w:rPr>
          <w:rFonts w:ascii="Nudista" w:hAnsi="Nudista"/>
          <w:sz w:val="20"/>
          <w:szCs w:val="20"/>
        </w:rPr>
        <w:t xml:space="preserve">spolu </w:t>
      </w:r>
      <w:proofErr w:type="spellStart"/>
      <w:r w:rsidRPr="00DF5E92">
        <w:rPr>
          <w:rFonts w:ascii="Nudista" w:hAnsi="Nudista"/>
          <w:sz w:val="20"/>
          <w:szCs w:val="20"/>
        </w:rPr>
        <w:t>promomateriály</w:t>
      </w:r>
      <w:proofErr w:type="spellEnd"/>
      <w:r w:rsidRPr="00DF5E92">
        <w:rPr>
          <w:rFonts w:ascii="Nudista" w:hAnsi="Nudista"/>
          <w:sz w:val="20"/>
          <w:szCs w:val="20"/>
        </w:rPr>
        <w:t xml:space="preserve"> v</w:t>
      </w:r>
      <w:r>
        <w:rPr>
          <w:rFonts w:ascii="Nudista" w:hAnsi="Nudista"/>
          <w:sz w:val="20"/>
          <w:szCs w:val="20"/>
        </w:rPr>
        <w:t xml:space="preserve"> celkovom </w:t>
      </w:r>
      <w:r w:rsidRPr="00DF5E92">
        <w:rPr>
          <w:rFonts w:ascii="Nudista" w:hAnsi="Nudista"/>
          <w:sz w:val="20"/>
          <w:szCs w:val="20"/>
        </w:rPr>
        <w:t xml:space="preserve">rozsahu: </w:t>
      </w:r>
    </w:p>
    <w:p w14:paraId="025BDAE7" w14:textId="77777777" w:rsidR="000A0098" w:rsidRPr="00DF5E92" w:rsidRDefault="000A0098" w:rsidP="000A0098">
      <w:pPr>
        <w:numPr>
          <w:ilvl w:val="2"/>
          <w:numId w:val="171"/>
        </w:numPr>
        <w:spacing w:after="0" w:line="240" w:lineRule="auto"/>
        <w:ind w:left="1418" w:hanging="851"/>
        <w:jc w:val="both"/>
        <w:rPr>
          <w:rFonts w:ascii="Nudista" w:hAnsi="Nudista" w:cs="Calibri"/>
          <w:sz w:val="20"/>
          <w:szCs w:val="20"/>
        </w:rPr>
      </w:pPr>
      <w:r w:rsidRPr="00DF5E92">
        <w:rPr>
          <w:rFonts w:ascii="Nudista" w:hAnsi="Nudista" w:cs="Calibri"/>
          <w:sz w:val="20"/>
          <w:szCs w:val="20"/>
        </w:rPr>
        <w:t>Plagáty: náklad 20 000 ks, formát A4, farebnosť CMYK, grafický návrh 2x</w:t>
      </w:r>
      <w:r>
        <w:rPr>
          <w:rFonts w:ascii="Nudista" w:hAnsi="Nudista" w:cs="Calibri"/>
          <w:sz w:val="20"/>
          <w:szCs w:val="20"/>
        </w:rPr>
        <w:t>, tlač;</w:t>
      </w:r>
    </w:p>
    <w:p w14:paraId="18E98319" w14:textId="77777777" w:rsidR="000A0098" w:rsidRDefault="000A0098" w:rsidP="000A0098">
      <w:pPr>
        <w:numPr>
          <w:ilvl w:val="2"/>
          <w:numId w:val="171"/>
        </w:numPr>
        <w:spacing w:after="120" w:line="240" w:lineRule="auto"/>
        <w:ind w:left="1418" w:hanging="851"/>
        <w:jc w:val="both"/>
        <w:rPr>
          <w:rFonts w:ascii="Nudista" w:hAnsi="Nudista" w:cs="Calibri"/>
          <w:sz w:val="20"/>
          <w:szCs w:val="20"/>
        </w:rPr>
      </w:pPr>
      <w:r w:rsidRPr="00DF5E92">
        <w:rPr>
          <w:rFonts w:ascii="Nudista" w:hAnsi="Nudista" w:cs="Calibri"/>
          <w:sz w:val="20"/>
          <w:szCs w:val="20"/>
        </w:rPr>
        <w:t xml:space="preserve">Polep 2 ks osobných áut účinkujúcich. </w:t>
      </w:r>
      <w:proofErr w:type="spellStart"/>
      <w:r w:rsidRPr="00DF5E92">
        <w:rPr>
          <w:rFonts w:ascii="Nudista" w:hAnsi="Nudista" w:cs="Calibri"/>
          <w:sz w:val="20"/>
          <w:szCs w:val="20"/>
        </w:rPr>
        <w:t>Branding</w:t>
      </w:r>
      <w:proofErr w:type="spellEnd"/>
      <w:r w:rsidRPr="00DF5E92">
        <w:rPr>
          <w:rFonts w:ascii="Nudista" w:hAnsi="Nudista" w:cs="Calibri"/>
          <w:sz w:val="20"/>
          <w:szCs w:val="20"/>
        </w:rPr>
        <w:t xml:space="preserve"> projektu vo veľkosti 2x 1,5 m, celofarebné, vrátanie inštalácie a </w:t>
      </w:r>
      <w:proofErr w:type="spellStart"/>
      <w:r w:rsidRPr="00DF5E92">
        <w:rPr>
          <w:rFonts w:ascii="Nudista" w:hAnsi="Nudista" w:cs="Calibri"/>
          <w:sz w:val="20"/>
          <w:szCs w:val="20"/>
        </w:rPr>
        <w:t>deinštalácie</w:t>
      </w:r>
      <w:proofErr w:type="spellEnd"/>
      <w:r w:rsidRPr="00DF5E92">
        <w:rPr>
          <w:rFonts w:ascii="Nudista" w:hAnsi="Nudista" w:cs="Calibri"/>
          <w:sz w:val="20"/>
          <w:szCs w:val="20"/>
        </w:rPr>
        <w:t>, grafický návrh 2x</w:t>
      </w:r>
      <w:r>
        <w:rPr>
          <w:rFonts w:ascii="Nudista" w:hAnsi="Nudista" w:cs="Calibri"/>
          <w:sz w:val="20"/>
          <w:szCs w:val="20"/>
        </w:rPr>
        <w:t>, tlač</w:t>
      </w:r>
    </w:p>
    <w:p w14:paraId="51570BE2" w14:textId="77777777" w:rsidR="000A0098" w:rsidRPr="00195153" w:rsidRDefault="000A0098" w:rsidP="000A0098">
      <w:pPr>
        <w:numPr>
          <w:ilvl w:val="2"/>
          <w:numId w:val="171"/>
        </w:numPr>
        <w:spacing w:after="120" w:line="240" w:lineRule="auto"/>
        <w:ind w:left="1418" w:hanging="851"/>
        <w:jc w:val="both"/>
        <w:rPr>
          <w:rFonts w:ascii="Nudista" w:hAnsi="Nudista" w:cs="Calibri"/>
          <w:sz w:val="20"/>
          <w:szCs w:val="20"/>
        </w:rPr>
      </w:pPr>
      <w:r>
        <w:rPr>
          <w:rFonts w:ascii="Nudista" w:hAnsi="Nudista" w:cs="Calibri"/>
          <w:sz w:val="20"/>
          <w:szCs w:val="20"/>
        </w:rPr>
        <w:t xml:space="preserve">1 ks </w:t>
      </w:r>
      <w:r w:rsidRPr="00195153">
        <w:rPr>
          <w:rFonts w:ascii="Nudista" w:hAnsi="Nudista" w:cs="Calibri"/>
          <w:sz w:val="20"/>
          <w:szCs w:val="20"/>
        </w:rPr>
        <w:t xml:space="preserve">Banner na stojane s </w:t>
      </w:r>
      <w:proofErr w:type="spellStart"/>
      <w:r w:rsidRPr="00195153">
        <w:rPr>
          <w:rFonts w:ascii="Nudista" w:hAnsi="Nudista" w:cs="Calibri"/>
          <w:sz w:val="20"/>
          <w:szCs w:val="20"/>
        </w:rPr>
        <w:t>brandingom</w:t>
      </w:r>
      <w:proofErr w:type="spellEnd"/>
      <w:r w:rsidRPr="00195153">
        <w:rPr>
          <w:rFonts w:ascii="Nudista" w:hAnsi="Nudista" w:cs="Calibri"/>
          <w:sz w:val="20"/>
          <w:szCs w:val="20"/>
        </w:rPr>
        <w:t xml:space="preserve"> projektu vo veľkosti 2x2 m, grafický návrh, tlač</w:t>
      </w:r>
      <w:r>
        <w:rPr>
          <w:rFonts w:ascii="Nudista" w:hAnsi="Nudista" w:cs="Calibri"/>
          <w:sz w:val="20"/>
          <w:szCs w:val="20"/>
        </w:rPr>
        <w:t>.</w:t>
      </w:r>
      <w:r w:rsidRPr="00195153">
        <w:rPr>
          <w:rFonts w:ascii="Nudista" w:hAnsi="Nudista" w:cs="Calibri"/>
          <w:sz w:val="20"/>
          <w:szCs w:val="20"/>
        </w:rPr>
        <w:t xml:space="preserve"> </w:t>
      </w:r>
    </w:p>
    <w:p w14:paraId="136FB79E" w14:textId="77777777" w:rsidR="000A0098" w:rsidRDefault="000A0098" w:rsidP="000A0098">
      <w:pPr>
        <w:numPr>
          <w:ilvl w:val="2"/>
          <w:numId w:val="171"/>
        </w:numPr>
        <w:spacing w:after="120" w:line="240" w:lineRule="auto"/>
        <w:ind w:left="1418" w:hanging="851"/>
        <w:jc w:val="both"/>
        <w:rPr>
          <w:rFonts w:ascii="Nudista" w:hAnsi="Nudista" w:cs="Calibri"/>
          <w:sz w:val="20"/>
          <w:szCs w:val="20"/>
        </w:rPr>
      </w:pPr>
      <w:r w:rsidRPr="00A918D1">
        <w:rPr>
          <w:rFonts w:ascii="Nudista" w:hAnsi="Nudista" w:cs="Calibri"/>
          <w:sz w:val="20"/>
          <w:szCs w:val="20"/>
        </w:rPr>
        <w:t xml:space="preserve">Bannery na stojane s </w:t>
      </w:r>
      <w:proofErr w:type="spellStart"/>
      <w:r w:rsidRPr="00A918D1">
        <w:rPr>
          <w:rFonts w:ascii="Nudista" w:hAnsi="Nudista" w:cs="Calibri"/>
          <w:sz w:val="20"/>
          <w:szCs w:val="20"/>
        </w:rPr>
        <w:t>brandingom</w:t>
      </w:r>
      <w:proofErr w:type="spellEnd"/>
      <w:r w:rsidRPr="00A918D1">
        <w:rPr>
          <w:rFonts w:ascii="Nudista" w:hAnsi="Nudista" w:cs="Calibri"/>
          <w:sz w:val="20"/>
          <w:szCs w:val="20"/>
        </w:rPr>
        <w:t xml:space="preserve"> projektu – 2 ks, vo veľkosti 2x1 m, grafický návrh, tlač</w:t>
      </w:r>
      <w:r>
        <w:rPr>
          <w:rFonts w:ascii="Nudista" w:hAnsi="Nudista" w:cs="Calibri"/>
          <w:sz w:val="20"/>
          <w:szCs w:val="20"/>
        </w:rPr>
        <w:t>.</w:t>
      </w:r>
    </w:p>
    <w:p w14:paraId="3FE3EC0F" w14:textId="77777777" w:rsidR="000A0098" w:rsidRPr="001C2FE5" w:rsidRDefault="000A0098" w:rsidP="000A0098">
      <w:pPr>
        <w:numPr>
          <w:ilvl w:val="2"/>
          <w:numId w:val="171"/>
        </w:numPr>
        <w:spacing w:after="120" w:line="240" w:lineRule="auto"/>
        <w:ind w:left="1418" w:hanging="851"/>
        <w:jc w:val="both"/>
        <w:rPr>
          <w:rFonts w:ascii="Nudista" w:hAnsi="Nudista" w:cs="Calibri"/>
          <w:sz w:val="20"/>
          <w:szCs w:val="20"/>
        </w:rPr>
      </w:pPr>
      <w:r w:rsidRPr="001C2FE5">
        <w:rPr>
          <w:rFonts w:ascii="Nudista" w:hAnsi="Nudista" w:cs="Calibri"/>
          <w:sz w:val="20"/>
          <w:szCs w:val="20"/>
        </w:rPr>
        <w:t xml:space="preserve">Informačné </w:t>
      </w:r>
      <w:proofErr w:type="spellStart"/>
      <w:r w:rsidRPr="001C2FE5">
        <w:rPr>
          <w:rFonts w:ascii="Nudista" w:hAnsi="Nudista" w:cs="Calibri"/>
          <w:sz w:val="20"/>
          <w:szCs w:val="20"/>
        </w:rPr>
        <w:t>tabuľe</w:t>
      </w:r>
      <w:proofErr w:type="spellEnd"/>
      <w:r w:rsidRPr="001C2FE5">
        <w:rPr>
          <w:rFonts w:ascii="Nudista" w:hAnsi="Nudista" w:cs="Calibri"/>
          <w:sz w:val="20"/>
          <w:szCs w:val="20"/>
        </w:rPr>
        <w:t xml:space="preserve"> s </w:t>
      </w:r>
      <w:proofErr w:type="spellStart"/>
      <w:r w:rsidRPr="001C2FE5">
        <w:rPr>
          <w:rFonts w:ascii="Nudista" w:hAnsi="Nudista" w:cs="Calibri"/>
          <w:sz w:val="20"/>
          <w:szCs w:val="20"/>
        </w:rPr>
        <w:t>brandingom</w:t>
      </w:r>
      <w:proofErr w:type="spellEnd"/>
      <w:r w:rsidRPr="001C2FE5">
        <w:rPr>
          <w:rFonts w:ascii="Nudista" w:hAnsi="Nudista" w:cs="Calibri"/>
          <w:sz w:val="20"/>
          <w:szCs w:val="20"/>
        </w:rPr>
        <w:t xml:space="preserve"> projektu -  2 ks, vo veľkosti 2x1 m, grafický návrh, tlač </w:t>
      </w:r>
    </w:p>
    <w:p w14:paraId="25E3D61D" w14:textId="77777777" w:rsidR="000A0098" w:rsidRPr="00C57413" w:rsidRDefault="000A0098" w:rsidP="000A0098">
      <w:pPr>
        <w:spacing w:after="120" w:line="240" w:lineRule="auto"/>
        <w:rPr>
          <w:rFonts w:ascii="Nudista" w:hAnsi="Nudista"/>
          <w:b/>
          <w:bCs/>
          <w:sz w:val="24"/>
          <w:szCs w:val="24"/>
        </w:rPr>
      </w:pPr>
      <w:r w:rsidRPr="00845FDD">
        <w:rPr>
          <w:rFonts w:ascii="Nudista" w:hAnsi="Nudista"/>
          <w:b/>
          <w:bCs/>
          <w:sz w:val="24"/>
          <w:szCs w:val="24"/>
        </w:rPr>
        <w:t xml:space="preserve">Položka č. </w:t>
      </w:r>
      <w:r>
        <w:rPr>
          <w:rFonts w:ascii="Nudista" w:hAnsi="Nudista"/>
          <w:b/>
          <w:bCs/>
          <w:sz w:val="24"/>
          <w:szCs w:val="24"/>
        </w:rPr>
        <w:t>4</w:t>
      </w:r>
      <w:r w:rsidRPr="00845FDD">
        <w:rPr>
          <w:rFonts w:ascii="Nudista" w:hAnsi="Nudista"/>
          <w:b/>
          <w:bCs/>
          <w:sz w:val="24"/>
          <w:szCs w:val="24"/>
        </w:rPr>
        <w:t xml:space="preserve">: </w:t>
      </w:r>
      <w:r w:rsidRPr="00845FDD">
        <w:rPr>
          <w:rFonts w:ascii="Nudista" w:hAnsi="Nudista"/>
          <w:b/>
          <w:bCs/>
          <w:sz w:val="24"/>
          <w:szCs w:val="24"/>
        </w:rPr>
        <w:tab/>
        <w:t>Prieskum informovanosti a spokojnosti so zrozumiteľnosťou a bezbariérovosťou získavania informácií v projekte Obnov dom</w:t>
      </w:r>
    </w:p>
    <w:p w14:paraId="3099E822" w14:textId="77777777" w:rsidR="000A0098" w:rsidRDefault="000A0098" w:rsidP="000A0098">
      <w:pPr>
        <w:pStyle w:val="Odsekzoznamu"/>
        <w:numPr>
          <w:ilvl w:val="0"/>
          <w:numId w:val="171"/>
        </w:numPr>
        <w:spacing w:before="240" w:after="240" w:line="240" w:lineRule="auto"/>
        <w:ind w:left="567" w:hanging="567"/>
        <w:contextualSpacing w:val="0"/>
        <w:jc w:val="both"/>
        <w:rPr>
          <w:rFonts w:ascii="Nudista" w:hAnsi="Nudista" w:cs="Arial"/>
          <w:b/>
          <w:caps/>
          <w:color w:val="008998"/>
        </w:rPr>
      </w:pPr>
      <w:r>
        <w:rPr>
          <w:rFonts w:ascii="Nudista" w:hAnsi="Nudista" w:cs="Arial"/>
          <w:b/>
          <w:caps/>
          <w:color w:val="008998"/>
        </w:rPr>
        <w:lastRenderedPageBreak/>
        <w:t>Kvalitatívny a kvantitatívny prieskum trhu</w:t>
      </w:r>
    </w:p>
    <w:p w14:paraId="1B6B32C6" w14:textId="77777777" w:rsidR="000A0098" w:rsidRPr="00845FDD" w:rsidRDefault="000A0098" w:rsidP="000A0098">
      <w:pPr>
        <w:numPr>
          <w:ilvl w:val="1"/>
          <w:numId w:val="171"/>
        </w:numPr>
        <w:spacing w:after="120" w:line="240" w:lineRule="auto"/>
        <w:ind w:left="567" w:hanging="567"/>
        <w:jc w:val="both"/>
        <w:rPr>
          <w:rFonts w:ascii="Nudista" w:hAnsi="Nudista" w:cs="Arial"/>
          <w:b/>
          <w:caps/>
          <w:color w:val="008998"/>
        </w:rPr>
      </w:pPr>
      <w:r w:rsidRPr="00845FDD">
        <w:rPr>
          <w:rFonts w:ascii="Nudista" w:hAnsi="Nudista" w:cs="Arial"/>
          <w:sz w:val="20"/>
          <w:szCs w:val="20"/>
        </w:rPr>
        <w:t>Predmetom je organizačné a materiálne zabezpečenie prieskumu informovanosti a zrozumiteľnosti získavania informácií o projekte Obnov dom.</w:t>
      </w:r>
      <w:r w:rsidRPr="00845FDD">
        <w:rPr>
          <w:rFonts w:ascii="Nudista" w:hAnsi="Nudista"/>
        </w:rPr>
        <w:t xml:space="preserve"> </w:t>
      </w:r>
    </w:p>
    <w:p w14:paraId="7A87A846" w14:textId="77777777" w:rsidR="000A0098" w:rsidRPr="00C57413" w:rsidRDefault="000A0098" w:rsidP="000A0098">
      <w:pPr>
        <w:numPr>
          <w:ilvl w:val="1"/>
          <w:numId w:val="171"/>
        </w:numPr>
        <w:spacing w:after="120" w:line="240" w:lineRule="auto"/>
        <w:ind w:left="567" w:hanging="567"/>
        <w:jc w:val="both"/>
        <w:rPr>
          <w:rFonts w:ascii="Nudista" w:hAnsi="Nudista" w:cs="Arial"/>
          <w:b/>
          <w:caps/>
          <w:color w:val="008998"/>
        </w:rPr>
      </w:pPr>
      <w:r w:rsidRPr="00845FDD">
        <w:rPr>
          <w:rFonts w:ascii="Nudista" w:hAnsi="Nudista" w:cs="Arial"/>
          <w:sz w:val="20"/>
          <w:szCs w:val="20"/>
        </w:rPr>
        <w:t>Prieskum bude vykonaný za účelom získania relevantných informácií ohľadom dostupnosti a zrozumiteľnosti zrealizovaných PR a marketingových aktivít a jeho výsledky budú použité na nastavenie ďalšej cielenej marketingovej a PR komunikácie na vybrané cieľové skupiny.</w:t>
      </w:r>
    </w:p>
    <w:p w14:paraId="414F772C"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Pr>
          <w:rFonts w:ascii="Nudista" w:hAnsi="Nudista"/>
          <w:b/>
          <w:bCs/>
          <w:sz w:val="20"/>
          <w:szCs w:val="20"/>
        </w:rPr>
        <w:t>Š</w:t>
      </w:r>
      <w:r w:rsidRPr="00845FDD">
        <w:rPr>
          <w:rFonts w:ascii="Nudista" w:hAnsi="Nudista"/>
          <w:b/>
          <w:bCs/>
          <w:sz w:val="20"/>
          <w:szCs w:val="20"/>
        </w:rPr>
        <w:t>pecifikácia</w:t>
      </w:r>
      <w:r>
        <w:rPr>
          <w:rFonts w:ascii="Nudista" w:hAnsi="Nudista"/>
          <w:b/>
          <w:bCs/>
          <w:sz w:val="20"/>
          <w:szCs w:val="20"/>
        </w:rPr>
        <w:t xml:space="preserve"> kvalitatívneho prieskumu trhu</w:t>
      </w:r>
      <w:r w:rsidRPr="00845FDD">
        <w:rPr>
          <w:rFonts w:ascii="Nudista" w:hAnsi="Nudista"/>
          <w:b/>
          <w:bCs/>
          <w:sz w:val="20"/>
          <w:szCs w:val="20"/>
        </w:rPr>
        <w:t xml:space="preserve">: </w:t>
      </w:r>
    </w:p>
    <w:p w14:paraId="209BA2A3"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 xml:space="preserve">Maximálne 2x počas trvania </w:t>
      </w:r>
      <w:r>
        <w:rPr>
          <w:rFonts w:ascii="Nudista" w:hAnsi="Nudista" w:cs="Arial"/>
          <w:sz w:val="20"/>
          <w:szCs w:val="20"/>
        </w:rPr>
        <w:t>r</w:t>
      </w:r>
      <w:r w:rsidRPr="00845FDD">
        <w:rPr>
          <w:rFonts w:ascii="Nudista" w:hAnsi="Nudista" w:cs="Arial"/>
          <w:sz w:val="20"/>
          <w:szCs w:val="20"/>
        </w:rPr>
        <w:t>ámcovej dohody,</w:t>
      </w:r>
    </w:p>
    <w:p w14:paraId="0DBAFDEA"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 xml:space="preserve">Skupinová diskusia 6x, </w:t>
      </w:r>
    </w:p>
    <w:p w14:paraId="59ABC469"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 xml:space="preserve">miesto konania - regióny: </w:t>
      </w:r>
    </w:p>
    <w:p w14:paraId="2D9AD825" w14:textId="77777777" w:rsidR="000A0098" w:rsidRPr="00845FDD" w:rsidRDefault="000A0098" w:rsidP="000A0098">
      <w:pPr>
        <w:numPr>
          <w:ilvl w:val="3"/>
          <w:numId w:val="171"/>
        </w:numPr>
        <w:spacing w:after="120" w:line="240" w:lineRule="auto"/>
        <w:ind w:left="1843"/>
        <w:jc w:val="both"/>
        <w:rPr>
          <w:rFonts w:ascii="Nudista" w:hAnsi="Nudista" w:cs="Arial"/>
          <w:sz w:val="20"/>
          <w:szCs w:val="20"/>
        </w:rPr>
      </w:pPr>
      <w:r w:rsidRPr="00845FDD">
        <w:rPr>
          <w:rFonts w:ascii="Nudista" w:hAnsi="Nudista" w:cs="Arial"/>
          <w:sz w:val="20"/>
          <w:szCs w:val="20"/>
        </w:rPr>
        <w:t xml:space="preserve">Zemplín, </w:t>
      </w:r>
    </w:p>
    <w:p w14:paraId="2862E1C7" w14:textId="77777777" w:rsidR="000A0098" w:rsidRPr="00845FDD" w:rsidRDefault="000A0098" w:rsidP="000A0098">
      <w:pPr>
        <w:numPr>
          <w:ilvl w:val="3"/>
          <w:numId w:val="171"/>
        </w:numPr>
        <w:spacing w:after="120" w:line="240" w:lineRule="auto"/>
        <w:ind w:left="1843"/>
        <w:jc w:val="both"/>
        <w:rPr>
          <w:rFonts w:ascii="Nudista" w:hAnsi="Nudista" w:cs="Arial"/>
          <w:sz w:val="20"/>
          <w:szCs w:val="20"/>
        </w:rPr>
      </w:pPr>
      <w:r w:rsidRPr="00845FDD">
        <w:rPr>
          <w:rFonts w:ascii="Nudista" w:hAnsi="Nudista" w:cs="Arial"/>
          <w:sz w:val="20"/>
          <w:szCs w:val="20"/>
        </w:rPr>
        <w:t xml:space="preserve">Šariš, </w:t>
      </w:r>
    </w:p>
    <w:p w14:paraId="747C5D11" w14:textId="77777777" w:rsidR="000A0098" w:rsidRPr="00845FDD" w:rsidRDefault="000A0098" w:rsidP="000A0098">
      <w:pPr>
        <w:numPr>
          <w:ilvl w:val="3"/>
          <w:numId w:val="171"/>
        </w:numPr>
        <w:spacing w:after="120" w:line="240" w:lineRule="auto"/>
        <w:ind w:left="1843"/>
        <w:jc w:val="both"/>
        <w:rPr>
          <w:rFonts w:ascii="Nudista" w:hAnsi="Nudista" w:cs="Arial"/>
          <w:sz w:val="20"/>
          <w:szCs w:val="20"/>
        </w:rPr>
      </w:pPr>
      <w:r w:rsidRPr="00845FDD">
        <w:rPr>
          <w:rFonts w:ascii="Nudista" w:hAnsi="Nudista" w:cs="Arial"/>
          <w:sz w:val="20"/>
          <w:szCs w:val="20"/>
        </w:rPr>
        <w:t xml:space="preserve">Gemer, </w:t>
      </w:r>
    </w:p>
    <w:p w14:paraId="620B43D8" w14:textId="77777777" w:rsidR="000A0098" w:rsidRPr="00845FDD" w:rsidRDefault="000A0098" w:rsidP="000A0098">
      <w:pPr>
        <w:numPr>
          <w:ilvl w:val="3"/>
          <w:numId w:val="171"/>
        </w:numPr>
        <w:spacing w:after="120" w:line="240" w:lineRule="auto"/>
        <w:ind w:left="1843"/>
        <w:jc w:val="both"/>
        <w:rPr>
          <w:rFonts w:ascii="Nudista" w:hAnsi="Nudista" w:cs="Arial"/>
          <w:sz w:val="20"/>
          <w:szCs w:val="20"/>
        </w:rPr>
      </w:pPr>
      <w:r w:rsidRPr="00845FDD">
        <w:rPr>
          <w:rFonts w:ascii="Nudista" w:hAnsi="Nudista" w:cs="Arial"/>
          <w:sz w:val="20"/>
          <w:szCs w:val="20"/>
        </w:rPr>
        <w:t xml:space="preserve">Orava, </w:t>
      </w:r>
    </w:p>
    <w:p w14:paraId="65369A3F" w14:textId="77777777" w:rsidR="000A0098" w:rsidRPr="00845FDD" w:rsidRDefault="000A0098" w:rsidP="000A0098">
      <w:pPr>
        <w:numPr>
          <w:ilvl w:val="3"/>
          <w:numId w:val="171"/>
        </w:numPr>
        <w:spacing w:after="120" w:line="240" w:lineRule="auto"/>
        <w:ind w:left="1843"/>
        <w:jc w:val="both"/>
        <w:rPr>
          <w:rFonts w:ascii="Nudista" w:hAnsi="Nudista" w:cs="Arial"/>
          <w:sz w:val="20"/>
          <w:szCs w:val="20"/>
        </w:rPr>
      </w:pPr>
      <w:r w:rsidRPr="00845FDD">
        <w:rPr>
          <w:rFonts w:ascii="Nudista" w:hAnsi="Nudista" w:cs="Arial"/>
          <w:sz w:val="20"/>
          <w:szCs w:val="20"/>
        </w:rPr>
        <w:t xml:space="preserve">Horné Považie, </w:t>
      </w:r>
    </w:p>
    <w:p w14:paraId="7AC8487C" w14:textId="77777777" w:rsidR="000A0098" w:rsidRPr="00845FDD" w:rsidRDefault="000A0098" w:rsidP="000A0098">
      <w:pPr>
        <w:numPr>
          <w:ilvl w:val="3"/>
          <w:numId w:val="171"/>
        </w:numPr>
        <w:spacing w:after="120" w:line="240" w:lineRule="auto"/>
        <w:ind w:left="1843"/>
        <w:jc w:val="both"/>
        <w:rPr>
          <w:rFonts w:ascii="Nudista" w:hAnsi="Nudista" w:cs="Arial"/>
          <w:sz w:val="20"/>
          <w:szCs w:val="20"/>
        </w:rPr>
      </w:pPr>
      <w:r w:rsidRPr="00845FDD">
        <w:rPr>
          <w:rFonts w:ascii="Nudista" w:hAnsi="Nudista" w:cs="Arial"/>
          <w:sz w:val="20"/>
          <w:szCs w:val="20"/>
        </w:rPr>
        <w:t>Podunajsko</w:t>
      </w:r>
    </w:p>
    <w:p w14:paraId="7091C8EF"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 xml:space="preserve">Počet účastníkov v každej skupine: 8 respondentov, </w:t>
      </w:r>
    </w:p>
    <w:p w14:paraId="23D67DD3"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Trvanie: 2 hod.</w:t>
      </w:r>
    </w:p>
    <w:p w14:paraId="76A5CB03"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Forma výstupu: .</w:t>
      </w:r>
      <w:proofErr w:type="spellStart"/>
      <w:r w:rsidRPr="00845FDD">
        <w:rPr>
          <w:rFonts w:ascii="Nudista" w:hAnsi="Nudista" w:cs="Arial"/>
          <w:sz w:val="20"/>
          <w:szCs w:val="20"/>
        </w:rPr>
        <w:t>ppt</w:t>
      </w:r>
      <w:proofErr w:type="spellEnd"/>
      <w:r w:rsidRPr="00845FDD">
        <w:rPr>
          <w:rFonts w:ascii="Nudista" w:hAnsi="Nudista" w:cs="Arial"/>
          <w:sz w:val="20"/>
          <w:szCs w:val="20"/>
        </w:rPr>
        <w:t xml:space="preserve"> prezentácia min. 25 </w:t>
      </w:r>
      <w:proofErr w:type="spellStart"/>
      <w:r w:rsidRPr="00845FDD">
        <w:rPr>
          <w:rFonts w:ascii="Nudista" w:hAnsi="Nudista" w:cs="Arial"/>
          <w:sz w:val="20"/>
          <w:szCs w:val="20"/>
        </w:rPr>
        <w:t>slidov</w:t>
      </w:r>
      <w:proofErr w:type="spellEnd"/>
      <w:r w:rsidRPr="00845FDD">
        <w:rPr>
          <w:rFonts w:ascii="Nudista" w:hAnsi="Nudista" w:cs="Arial"/>
          <w:sz w:val="20"/>
          <w:szCs w:val="20"/>
        </w:rPr>
        <w:t xml:space="preserve"> + textové zhodnotenie, videozáznamy</w:t>
      </w:r>
    </w:p>
    <w:p w14:paraId="516A173E" w14:textId="77777777" w:rsidR="000A0098"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 xml:space="preserve">Predmet zákazky zahŕňa </w:t>
      </w:r>
      <w:proofErr w:type="spellStart"/>
      <w:r w:rsidRPr="00845FDD">
        <w:rPr>
          <w:rFonts w:ascii="Nudista" w:hAnsi="Nudista" w:cs="Arial"/>
          <w:sz w:val="20"/>
          <w:szCs w:val="20"/>
        </w:rPr>
        <w:t>regrutáciu</w:t>
      </w:r>
      <w:proofErr w:type="spellEnd"/>
      <w:r w:rsidRPr="00845FDD">
        <w:rPr>
          <w:rFonts w:ascii="Nudista" w:hAnsi="Nudista" w:cs="Arial"/>
          <w:sz w:val="20"/>
          <w:szCs w:val="20"/>
        </w:rPr>
        <w:t>, moderovanie, analýzu aj osobnú prezentáciu výsledkov.</w:t>
      </w:r>
    </w:p>
    <w:p w14:paraId="6E0A87C0"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 xml:space="preserve">Spôsob odovzdania záverečnej správy: </w:t>
      </w:r>
    </w:p>
    <w:p w14:paraId="2506D5F9" w14:textId="77777777" w:rsidR="000A0098" w:rsidRPr="00845FDD" w:rsidRDefault="000A0098" w:rsidP="000A0098">
      <w:pPr>
        <w:pStyle w:val="Odsekzoznamu"/>
        <w:spacing w:before="240" w:after="240" w:line="240" w:lineRule="auto"/>
        <w:ind w:left="1418"/>
        <w:jc w:val="both"/>
        <w:rPr>
          <w:rFonts w:ascii="Nudista" w:eastAsia="Calibri" w:hAnsi="Nudista" w:cs="Arial"/>
        </w:rPr>
      </w:pPr>
      <w:r>
        <w:rPr>
          <w:rFonts w:ascii="Nudista" w:eastAsia="Calibri" w:hAnsi="Nudista" w:cs="Arial"/>
        </w:rPr>
        <w:t>Výstup</w:t>
      </w:r>
      <w:r w:rsidRPr="00845FDD">
        <w:rPr>
          <w:rFonts w:ascii="Nudista" w:eastAsia="Calibri" w:hAnsi="Nudista" w:cs="Arial"/>
        </w:rPr>
        <w:t xml:space="preserve"> odovzdá úspešný uchádzač poverenému zástupcovi verejného obstarávateľa </w:t>
      </w:r>
      <w:r>
        <w:rPr>
          <w:rFonts w:ascii="Nudista" w:eastAsia="Calibri" w:hAnsi="Nudista" w:cs="Arial"/>
        </w:rPr>
        <w:t>nasledovnou</w:t>
      </w:r>
      <w:r w:rsidRPr="00845FDD">
        <w:rPr>
          <w:rFonts w:ascii="Nudista" w:eastAsia="Calibri" w:hAnsi="Nudista" w:cs="Arial"/>
        </w:rPr>
        <w:t xml:space="preserve"> formou: </w:t>
      </w:r>
    </w:p>
    <w:p w14:paraId="124B89CD" w14:textId="77777777" w:rsidR="000A0098" w:rsidRPr="00392DFC" w:rsidRDefault="000A0098" w:rsidP="000A0098">
      <w:pPr>
        <w:numPr>
          <w:ilvl w:val="3"/>
          <w:numId w:val="171"/>
        </w:numPr>
        <w:spacing w:after="120" w:line="240" w:lineRule="auto"/>
        <w:ind w:left="1843"/>
        <w:jc w:val="both"/>
        <w:rPr>
          <w:rFonts w:ascii="Nudista" w:hAnsi="Nudista" w:cs="Arial"/>
          <w:sz w:val="20"/>
          <w:szCs w:val="20"/>
        </w:rPr>
      </w:pPr>
      <w:r w:rsidRPr="00392DFC">
        <w:rPr>
          <w:rFonts w:ascii="Nudista" w:hAnsi="Nudista" w:cs="Arial"/>
          <w:sz w:val="20"/>
          <w:szCs w:val="20"/>
        </w:rPr>
        <w:t xml:space="preserve">Záverečná správa za každý kvalitatívny prieskum v štruktúre za jednotlivé sledované segmenty prieskumu v elektronickej podobe na prenosovom médiu, vo formáte MS PowerPoint v slovenskom jazyku minimálne 25 </w:t>
      </w:r>
      <w:proofErr w:type="spellStart"/>
      <w:r w:rsidRPr="00392DFC">
        <w:rPr>
          <w:rFonts w:ascii="Nudista" w:hAnsi="Nudista" w:cs="Arial"/>
          <w:sz w:val="20"/>
          <w:szCs w:val="20"/>
        </w:rPr>
        <w:t>slidov</w:t>
      </w:r>
      <w:proofErr w:type="spellEnd"/>
      <w:r w:rsidRPr="00392DFC">
        <w:rPr>
          <w:rFonts w:ascii="Nudista" w:hAnsi="Nudista" w:cs="Arial"/>
          <w:sz w:val="20"/>
          <w:szCs w:val="20"/>
        </w:rPr>
        <w:t xml:space="preserve">, vrátane textového vyhodnotenia a videozáznamu. </w:t>
      </w:r>
    </w:p>
    <w:p w14:paraId="76F236DD" w14:textId="77777777" w:rsidR="000A0098" w:rsidRPr="00845FDD" w:rsidRDefault="000A0098" w:rsidP="000A0098">
      <w:pPr>
        <w:numPr>
          <w:ilvl w:val="3"/>
          <w:numId w:val="171"/>
        </w:numPr>
        <w:spacing w:after="120" w:line="240" w:lineRule="auto"/>
        <w:ind w:left="1843"/>
        <w:jc w:val="both"/>
        <w:rPr>
          <w:rFonts w:ascii="Nudista" w:hAnsi="Nudista" w:cs="Arial"/>
          <w:sz w:val="20"/>
          <w:szCs w:val="20"/>
        </w:rPr>
      </w:pPr>
      <w:r w:rsidRPr="00845FDD">
        <w:rPr>
          <w:rFonts w:ascii="Nudista" w:hAnsi="Nudista" w:cs="Arial"/>
          <w:sz w:val="20"/>
          <w:szCs w:val="20"/>
        </w:rPr>
        <w:t xml:space="preserve">Záverečné správy poskytovateľ odovzdá aj v tlačenej podobe v počte troch kusov za každý sledovaný segment, zviazaných hrebeňovou väzbou. </w:t>
      </w:r>
    </w:p>
    <w:p w14:paraId="452FC1BC" w14:textId="77777777" w:rsidR="000A0098" w:rsidRDefault="000A0098" w:rsidP="000A0098">
      <w:pPr>
        <w:numPr>
          <w:ilvl w:val="3"/>
          <w:numId w:val="171"/>
        </w:numPr>
        <w:spacing w:after="120" w:line="240" w:lineRule="auto"/>
        <w:ind w:left="1843"/>
        <w:jc w:val="both"/>
        <w:rPr>
          <w:rFonts w:ascii="Nudista" w:hAnsi="Nudista" w:cs="Arial"/>
          <w:sz w:val="20"/>
          <w:szCs w:val="20"/>
        </w:rPr>
      </w:pPr>
      <w:r w:rsidRPr="00845FDD">
        <w:rPr>
          <w:rFonts w:ascii="Nudista" w:hAnsi="Nudista" w:cs="Arial"/>
          <w:sz w:val="20"/>
          <w:szCs w:val="20"/>
        </w:rPr>
        <w:t xml:space="preserve">Záverečná správa za každý cieľový segment zákazky musí obsahovať nasledovné základné položky: </w:t>
      </w:r>
    </w:p>
    <w:p w14:paraId="5428101A" w14:textId="77777777" w:rsidR="000A0098" w:rsidRPr="00392DFC" w:rsidRDefault="000A0098" w:rsidP="000A0098">
      <w:pPr>
        <w:numPr>
          <w:ilvl w:val="4"/>
          <w:numId w:val="171"/>
        </w:numPr>
        <w:spacing w:after="120" w:line="240" w:lineRule="auto"/>
        <w:ind w:left="2268"/>
        <w:jc w:val="both"/>
        <w:rPr>
          <w:rFonts w:ascii="Nudista" w:hAnsi="Nudista" w:cs="Arial"/>
          <w:sz w:val="20"/>
          <w:szCs w:val="20"/>
        </w:rPr>
      </w:pPr>
      <w:r w:rsidRPr="00392DFC">
        <w:rPr>
          <w:rFonts w:ascii="Nudista" w:hAnsi="Nudista" w:cs="Arial"/>
          <w:sz w:val="20"/>
          <w:szCs w:val="20"/>
        </w:rPr>
        <w:t xml:space="preserve">dizajn prieskumu, </w:t>
      </w:r>
    </w:p>
    <w:p w14:paraId="1FFEA83D" w14:textId="77777777" w:rsidR="000A0098" w:rsidRPr="00845FDD" w:rsidRDefault="000A0098" w:rsidP="000A0098">
      <w:pPr>
        <w:numPr>
          <w:ilvl w:val="4"/>
          <w:numId w:val="171"/>
        </w:numPr>
        <w:spacing w:after="120" w:line="240" w:lineRule="auto"/>
        <w:ind w:left="2268"/>
        <w:jc w:val="both"/>
        <w:rPr>
          <w:rFonts w:ascii="Nudista" w:hAnsi="Nudista" w:cs="Arial"/>
          <w:sz w:val="20"/>
          <w:szCs w:val="20"/>
        </w:rPr>
      </w:pPr>
      <w:r w:rsidRPr="00845FDD">
        <w:rPr>
          <w:rFonts w:ascii="Nudista" w:hAnsi="Nudista" w:cs="Arial"/>
          <w:sz w:val="20"/>
          <w:szCs w:val="20"/>
        </w:rPr>
        <w:t xml:space="preserve">štruktúra vzorky, </w:t>
      </w:r>
    </w:p>
    <w:p w14:paraId="0788EA21" w14:textId="77777777" w:rsidR="000A0098" w:rsidRPr="00845FDD" w:rsidRDefault="000A0098" w:rsidP="000A0098">
      <w:pPr>
        <w:numPr>
          <w:ilvl w:val="4"/>
          <w:numId w:val="171"/>
        </w:numPr>
        <w:spacing w:after="120" w:line="240" w:lineRule="auto"/>
        <w:ind w:left="2268"/>
        <w:jc w:val="both"/>
        <w:rPr>
          <w:rFonts w:ascii="Nudista" w:hAnsi="Nudista" w:cs="Arial"/>
          <w:sz w:val="20"/>
          <w:szCs w:val="20"/>
        </w:rPr>
      </w:pPr>
      <w:r w:rsidRPr="00845FDD">
        <w:rPr>
          <w:rFonts w:ascii="Nudista" w:hAnsi="Nudista" w:cs="Arial"/>
          <w:sz w:val="20"/>
          <w:szCs w:val="20"/>
        </w:rPr>
        <w:t xml:space="preserve">ukazovatele spokojnosti, </w:t>
      </w:r>
    </w:p>
    <w:p w14:paraId="2A8AAFC8" w14:textId="77777777" w:rsidR="000A0098" w:rsidRPr="00845FDD" w:rsidRDefault="000A0098" w:rsidP="000A0098">
      <w:pPr>
        <w:numPr>
          <w:ilvl w:val="4"/>
          <w:numId w:val="171"/>
        </w:numPr>
        <w:spacing w:after="120" w:line="240" w:lineRule="auto"/>
        <w:ind w:left="2268"/>
        <w:jc w:val="both"/>
        <w:rPr>
          <w:rFonts w:ascii="Nudista" w:hAnsi="Nudista" w:cs="Arial"/>
          <w:sz w:val="20"/>
          <w:szCs w:val="20"/>
        </w:rPr>
      </w:pPr>
      <w:r w:rsidRPr="00845FDD">
        <w:rPr>
          <w:rFonts w:ascii="Nudista" w:hAnsi="Nudista" w:cs="Arial"/>
          <w:sz w:val="20"/>
          <w:szCs w:val="20"/>
        </w:rPr>
        <w:t xml:space="preserve">analýza výsledkov, </w:t>
      </w:r>
    </w:p>
    <w:p w14:paraId="2586638D" w14:textId="77777777" w:rsidR="000A0098" w:rsidRPr="00845FDD" w:rsidRDefault="000A0098" w:rsidP="000A0098">
      <w:pPr>
        <w:numPr>
          <w:ilvl w:val="4"/>
          <w:numId w:val="171"/>
        </w:numPr>
        <w:spacing w:after="120" w:line="240" w:lineRule="auto"/>
        <w:ind w:left="2268"/>
        <w:jc w:val="both"/>
        <w:rPr>
          <w:rFonts w:ascii="Nudista" w:hAnsi="Nudista" w:cs="Arial"/>
          <w:sz w:val="20"/>
          <w:szCs w:val="20"/>
        </w:rPr>
      </w:pPr>
      <w:r w:rsidRPr="00845FDD">
        <w:rPr>
          <w:rFonts w:ascii="Nudista" w:hAnsi="Nudista" w:cs="Arial"/>
          <w:sz w:val="20"/>
          <w:szCs w:val="20"/>
        </w:rPr>
        <w:t>zhrnutie.</w:t>
      </w:r>
    </w:p>
    <w:p w14:paraId="2FA5CE2C" w14:textId="77777777" w:rsidR="000A0098" w:rsidRPr="00845FDD" w:rsidRDefault="000A0098" w:rsidP="000A0098">
      <w:pPr>
        <w:numPr>
          <w:ilvl w:val="3"/>
          <w:numId w:val="171"/>
        </w:numPr>
        <w:spacing w:after="120" w:line="240" w:lineRule="auto"/>
        <w:ind w:left="1843"/>
        <w:jc w:val="both"/>
        <w:rPr>
          <w:rFonts w:ascii="Nudista" w:hAnsi="Nudista" w:cs="Arial"/>
          <w:sz w:val="20"/>
          <w:szCs w:val="20"/>
        </w:rPr>
      </w:pPr>
      <w:r w:rsidRPr="00845FDD">
        <w:rPr>
          <w:rFonts w:ascii="Nudista" w:hAnsi="Nudista" w:cs="Arial"/>
          <w:sz w:val="20"/>
          <w:szCs w:val="20"/>
        </w:rPr>
        <w:t>Osobná prezentácia výsledkov v rozsahu minimálne jednej hodiny prieskumného projektu realizovaná úspešným uchádzačom (.</w:t>
      </w:r>
      <w:proofErr w:type="spellStart"/>
      <w:r w:rsidRPr="00845FDD">
        <w:rPr>
          <w:rFonts w:ascii="Nudista" w:hAnsi="Nudista" w:cs="Arial"/>
          <w:sz w:val="20"/>
          <w:szCs w:val="20"/>
        </w:rPr>
        <w:t>ppt</w:t>
      </w:r>
      <w:proofErr w:type="spellEnd"/>
      <w:r w:rsidRPr="00845FDD">
        <w:rPr>
          <w:rFonts w:ascii="Nudista" w:hAnsi="Nudista" w:cs="Arial"/>
          <w:sz w:val="20"/>
          <w:szCs w:val="20"/>
        </w:rPr>
        <w:t xml:space="preserve"> prezentácia) v termíne a na mieste, na ktorom sa dohodnú obe zmluvné strany.</w:t>
      </w:r>
    </w:p>
    <w:p w14:paraId="06E33F6F" w14:textId="77777777" w:rsidR="000A0098" w:rsidRPr="00845FDD" w:rsidRDefault="000A0098" w:rsidP="000A0098">
      <w:pPr>
        <w:numPr>
          <w:ilvl w:val="1"/>
          <w:numId w:val="171"/>
        </w:numPr>
        <w:spacing w:after="120" w:line="240" w:lineRule="auto"/>
        <w:ind w:left="567" w:hanging="567"/>
        <w:jc w:val="both"/>
        <w:rPr>
          <w:rFonts w:ascii="Nudista" w:hAnsi="Nudista"/>
          <w:b/>
          <w:bCs/>
          <w:sz w:val="20"/>
          <w:szCs w:val="20"/>
        </w:rPr>
      </w:pPr>
      <w:r>
        <w:rPr>
          <w:rFonts w:ascii="Nudista" w:hAnsi="Nudista"/>
          <w:b/>
          <w:bCs/>
          <w:sz w:val="20"/>
          <w:szCs w:val="20"/>
        </w:rPr>
        <w:lastRenderedPageBreak/>
        <w:t>Š</w:t>
      </w:r>
      <w:r w:rsidRPr="00845FDD">
        <w:rPr>
          <w:rFonts w:ascii="Nudista" w:hAnsi="Nudista"/>
          <w:b/>
          <w:bCs/>
          <w:sz w:val="20"/>
          <w:szCs w:val="20"/>
        </w:rPr>
        <w:t>pecifikácia</w:t>
      </w:r>
      <w:r>
        <w:rPr>
          <w:rFonts w:ascii="Nudista" w:hAnsi="Nudista"/>
          <w:b/>
          <w:bCs/>
          <w:sz w:val="20"/>
          <w:szCs w:val="20"/>
        </w:rPr>
        <w:t xml:space="preserve"> kvantitatívneho prieskumu trhu</w:t>
      </w:r>
      <w:r w:rsidRPr="00845FDD">
        <w:rPr>
          <w:rFonts w:ascii="Nudista" w:hAnsi="Nudista"/>
          <w:b/>
          <w:bCs/>
          <w:sz w:val="20"/>
          <w:szCs w:val="20"/>
        </w:rPr>
        <w:t xml:space="preserve">: </w:t>
      </w:r>
    </w:p>
    <w:p w14:paraId="570549CF"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 xml:space="preserve">Maximálne 2x počas trvania </w:t>
      </w:r>
      <w:r>
        <w:rPr>
          <w:rFonts w:ascii="Nudista" w:hAnsi="Nudista" w:cs="Arial"/>
          <w:sz w:val="20"/>
          <w:szCs w:val="20"/>
        </w:rPr>
        <w:t>r</w:t>
      </w:r>
      <w:r w:rsidRPr="00845FDD">
        <w:rPr>
          <w:rFonts w:ascii="Nudista" w:hAnsi="Nudista" w:cs="Arial"/>
          <w:sz w:val="20"/>
          <w:szCs w:val="20"/>
        </w:rPr>
        <w:t>ámcovej dohody,</w:t>
      </w:r>
    </w:p>
    <w:p w14:paraId="00ED64CB"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Cieľová skupina: občania SR, majitelia rodinných domov, populácia SR 18+;</w:t>
      </w:r>
    </w:p>
    <w:p w14:paraId="2E406403"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Cieľová skupina – za posledných najmenej 6 mesiacov získavala informácie o projekte Obnov dom;</w:t>
      </w:r>
    </w:p>
    <w:p w14:paraId="77499DA1"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Metóda: zber dotazníkov, počet otázok 25 z toho max. 5 otvorených</w:t>
      </w:r>
      <w:r>
        <w:rPr>
          <w:rFonts w:ascii="Nudista" w:hAnsi="Nudista" w:cs="Arial"/>
          <w:sz w:val="20"/>
          <w:szCs w:val="20"/>
        </w:rPr>
        <w:t xml:space="preserve"> – otázky budú sformulované na základe zadania verejného obstarávateľa</w:t>
      </w:r>
      <w:r w:rsidRPr="00845FDD">
        <w:rPr>
          <w:rFonts w:ascii="Nudista" w:hAnsi="Nudista" w:cs="Arial"/>
          <w:sz w:val="20"/>
          <w:szCs w:val="20"/>
        </w:rPr>
        <w:t>;</w:t>
      </w:r>
    </w:p>
    <w:p w14:paraId="5E312D53"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N=1000;</w:t>
      </w:r>
    </w:p>
    <w:p w14:paraId="1FA4A6BD"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 xml:space="preserve">Forma výstupu: </w:t>
      </w:r>
      <w:proofErr w:type="spellStart"/>
      <w:r w:rsidRPr="00845FDD">
        <w:rPr>
          <w:rFonts w:ascii="Nudista" w:hAnsi="Nudista" w:cs="Arial"/>
          <w:sz w:val="20"/>
          <w:szCs w:val="20"/>
        </w:rPr>
        <w:t>ppt</w:t>
      </w:r>
      <w:proofErr w:type="spellEnd"/>
      <w:r w:rsidRPr="00845FDD">
        <w:rPr>
          <w:rFonts w:ascii="Nudista" w:hAnsi="Nudista" w:cs="Arial"/>
          <w:sz w:val="20"/>
          <w:szCs w:val="20"/>
        </w:rPr>
        <w:t xml:space="preserve">. prezentácia min. 50 </w:t>
      </w:r>
      <w:proofErr w:type="spellStart"/>
      <w:r w:rsidRPr="00845FDD">
        <w:rPr>
          <w:rFonts w:ascii="Nudista" w:hAnsi="Nudista" w:cs="Arial"/>
          <w:sz w:val="20"/>
          <w:szCs w:val="20"/>
        </w:rPr>
        <w:t>slidov</w:t>
      </w:r>
      <w:proofErr w:type="spellEnd"/>
      <w:r w:rsidRPr="00845FDD">
        <w:rPr>
          <w:rFonts w:ascii="Nudista" w:hAnsi="Nudista" w:cs="Arial"/>
          <w:sz w:val="20"/>
          <w:szCs w:val="20"/>
        </w:rPr>
        <w:t>, grafy, tabuľky v .</w:t>
      </w:r>
      <w:proofErr w:type="spellStart"/>
      <w:r w:rsidRPr="00845FDD">
        <w:rPr>
          <w:rFonts w:ascii="Nudista" w:hAnsi="Nudista" w:cs="Arial"/>
          <w:sz w:val="20"/>
          <w:szCs w:val="20"/>
        </w:rPr>
        <w:t>xls</w:t>
      </w:r>
      <w:proofErr w:type="spellEnd"/>
      <w:r w:rsidRPr="00845FDD">
        <w:rPr>
          <w:rFonts w:ascii="Nudista" w:hAnsi="Nudista" w:cs="Arial"/>
          <w:sz w:val="20"/>
          <w:szCs w:val="20"/>
        </w:rPr>
        <w:t xml:space="preserve"> formáte a dáta v SPSS formáte; </w:t>
      </w:r>
    </w:p>
    <w:p w14:paraId="0A9D757C" w14:textId="77777777" w:rsidR="000A0098"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Predmet zákazky zahŕňa aj osobnú prezentáciu výsledkov.</w:t>
      </w:r>
    </w:p>
    <w:p w14:paraId="55B0BAD6" w14:textId="77777777" w:rsidR="000A0098" w:rsidRPr="00845FDD" w:rsidRDefault="000A0098" w:rsidP="000A0098">
      <w:pPr>
        <w:numPr>
          <w:ilvl w:val="2"/>
          <w:numId w:val="171"/>
        </w:numPr>
        <w:spacing w:after="120" w:line="240" w:lineRule="auto"/>
        <w:ind w:left="1418" w:hanging="851"/>
        <w:jc w:val="both"/>
        <w:rPr>
          <w:rFonts w:ascii="Nudista" w:hAnsi="Nudista" w:cs="Arial"/>
          <w:sz w:val="20"/>
          <w:szCs w:val="20"/>
        </w:rPr>
      </w:pPr>
      <w:r w:rsidRPr="00845FDD">
        <w:rPr>
          <w:rFonts w:ascii="Nudista" w:hAnsi="Nudista" w:cs="Arial"/>
          <w:sz w:val="20"/>
          <w:szCs w:val="20"/>
        </w:rPr>
        <w:t xml:space="preserve">Spôsob odovzdania záverečnej správy: </w:t>
      </w:r>
    </w:p>
    <w:p w14:paraId="77FC84B2" w14:textId="77777777" w:rsidR="000A0098" w:rsidRPr="00845FDD" w:rsidRDefault="000A0098" w:rsidP="000A0098">
      <w:pPr>
        <w:pStyle w:val="Odsekzoznamu"/>
        <w:spacing w:before="240" w:after="240" w:line="240" w:lineRule="auto"/>
        <w:ind w:left="1418"/>
        <w:jc w:val="both"/>
        <w:rPr>
          <w:rFonts w:ascii="Nudista" w:eastAsia="Calibri" w:hAnsi="Nudista" w:cs="Arial"/>
        </w:rPr>
      </w:pPr>
      <w:r>
        <w:rPr>
          <w:rFonts w:ascii="Nudista" w:eastAsia="Calibri" w:hAnsi="Nudista" w:cs="Arial"/>
        </w:rPr>
        <w:t>Výstup</w:t>
      </w:r>
      <w:r w:rsidRPr="00845FDD">
        <w:rPr>
          <w:rFonts w:ascii="Nudista" w:eastAsia="Calibri" w:hAnsi="Nudista" w:cs="Arial"/>
        </w:rPr>
        <w:t xml:space="preserve"> odovzdá úspešný uchádzač poverenému zástupcovi verejného obstarávateľa </w:t>
      </w:r>
      <w:r>
        <w:rPr>
          <w:rFonts w:ascii="Nudista" w:eastAsia="Calibri" w:hAnsi="Nudista" w:cs="Arial"/>
        </w:rPr>
        <w:t>nasledovnou</w:t>
      </w:r>
      <w:r w:rsidRPr="00845FDD">
        <w:rPr>
          <w:rFonts w:ascii="Nudista" w:eastAsia="Calibri" w:hAnsi="Nudista" w:cs="Arial"/>
        </w:rPr>
        <w:t xml:space="preserve"> formou: </w:t>
      </w:r>
    </w:p>
    <w:p w14:paraId="2D7BA284" w14:textId="77777777" w:rsidR="000A0098" w:rsidRDefault="000A0098" w:rsidP="000A0098">
      <w:pPr>
        <w:numPr>
          <w:ilvl w:val="3"/>
          <w:numId w:val="171"/>
        </w:numPr>
        <w:spacing w:after="120" w:line="240" w:lineRule="auto"/>
        <w:ind w:left="1843"/>
        <w:jc w:val="both"/>
        <w:rPr>
          <w:rFonts w:ascii="Nudista" w:hAnsi="Nudista" w:cs="Arial"/>
          <w:sz w:val="20"/>
          <w:szCs w:val="20"/>
        </w:rPr>
      </w:pPr>
      <w:r w:rsidRPr="00845FDD">
        <w:rPr>
          <w:rFonts w:ascii="Nudista" w:hAnsi="Nudista" w:cs="Arial"/>
          <w:sz w:val="20"/>
          <w:szCs w:val="20"/>
        </w:rPr>
        <w:t xml:space="preserve">Záverečná správa za každý kvantitatívny prieskum v štruktúre za jednotlivé sledované segmenty prieskumu v elektronickej podobe na prenosovom médiu, vo formáte MS PowerPoint v slovenskom jazyku (hlavné závery projektu aj v anglickom jazyku) minimálne 50 </w:t>
      </w:r>
      <w:proofErr w:type="spellStart"/>
      <w:r w:rsidRPr="00845FDD">
        <w:rPr>
          <w:rFonts w:ascii="Nudista" w:hAnsi="Nudista" w:cs="Arial"/>
          <w:sz w:val="20"/>
          <w:szCs w:val="20"/>
        </w:rPr>
        <w:t>slidov</w:t>
      </w:r>
      <w:proofErr w:type="spellEnd"/>
      <w:r w:rsidRPr="00845FDD">
        <w:rPr>
          <w:rFonts w:ascii="Nudista" w:hAnsi="Nudista" w:cs="Arial"/>
          <w:sz w:val="20"/>
          <w:szCs w:val="20"/>
        </w:rPr>
        <w:t>, vrátane grafov a tabuliek v .</w:t>
      </w:r>
      <w:proofErr w:type="spellStart"/>
      <w:r w:rsidRPr="00845FDD">
        <w:rPr>
          <w:rFonts w:ascii="Nudista" w:hAnsi="Nudista" w:cs="Arial"/>
          <w:sz w:val="20"/>
          <w:szCs w:val="20"/>
        </w:rPr>
        <w:t>xls</w:t>
      </w:r>
      <w:proofErr w:type="spellEnd"/>
      <w:r w:rsidRPr="00845FDD">
        <w:rPr>
          <w:rFonts w:ascii="Nudista" w:hAnsi="Nudista" w:cs="Arial"/>
          <w:sz w:val="20"/>
          <w:szCs w:val="20"/>
        </w:rPr>
        <w:t xml:space="preserve"> formáte a dát v SPSS formáte. </w:t>
      </w:r>
    </w:p>
    <w:p w14:paraId="7B16738C" w14:textId="77777777" w:rsidR="000A0098" w:rsidRPr="00845FDD" w:rsidRDefault="000A0098" w:rsidP="000A0098">
      <w:pPr>
        <w:numPr>
          <w:ilvl w:val="3"/>
          <w:numId w:val="171"/>
        </w:numPr>
        <w:spacing w:after="120" w:line="240" w:lineRule="auto"/>
        <w:ind w:left="1843"/>
        <w:jc w:val="both"/>
        <w:rPr>
          <w:rFonts w:ascii="Nudista" w:hAnsi="Nudista" w:cs="Arial"/>
          <w:sz w:val="20"/>
          <w:szCs w:val="20"/>
        </w:rPr>
      </w:pPr>
      <w:r w:rsidRPr="00845FDD">
        <w:rPr>
          <w:rFonts w:ascii="Nudista" w:hAnsi="Nudista" w:cs="Arial"/>
          <w:sz w:val="20"/>
          <w:szCs w:val="20"/>
        </w:rPr>
        <w:t xml:space="preserve">Záverečné správy poskytovateľ odovzdá aj v tlačenej podobe v počte troch kusov za každý sledovaný segment, zviazaných hrebeňovou väzbou. </w:t>
      </w:r>
    </w:p>
    <w:p w14:paraId="275BBAA5" w14:textId="77777777" w:rsidR="000A0098" w:rsidRDefault="000A0098" w:rsidP="000A0098">
      <w:pPr>
        <w:numPr>
          <w:ilvl w:val="3"/>
          <w:numId w:val="171"/>
        </w:numPr>
        <w:spacing w:after="120" w:line="240" w:lineRule="auto"/>
        <w:ind w:left="1843"/>
        <w:jc w:val="both"/>
        <w:rPr>
          <w:rFonts w:ascii="Nudista" w:hAnsi="Nudista" w:cs="Arial"/>
          <w:sz w:val="20"/>
          <w:szCs w:val="20"/>
        </w:rPr>
      </w:pPr>
      <w:r w:rsidRPr="00845FDD">
        <w:rPr>
          <w:rFonts w:ascii="Nudista" w:hAnsi="Nudista" w:cs="Arial"/>
          <w:sz w:val="20"/>
          <w:szCs w:val="20"/>
        </w:rPr>
        <w:t xml:space="preserve">Záverečná správa za každý cieľový segment zákazky musí obsahovať nasledovné základné položky: </w:t>
      </w:r>
    </w:p>
    <w:p w14:paraId="05141E4B" w14:textId="77777777" w:rsidR="000A0098" w:rsidRPr="00392DFC" w:rsidRDefault="000A0098" w:rsidP="000A0098">
      <w:pPr>
        <w:numPr>
          <w:ilvl w:val="4"/>
          <w:numId w:val="171"/>
        </w:numPr>
        <w:spacing w:after="120" w:line="240" w:lineRule="auto"/>
        <w:ind w:left="2268"/>
        <w:jc w:val="both"/>
        <w:rPr>
          <w:rFonts w:ascii="Nudista" w:hAnsi="Nudista" w:cs="Arial"/>
          <w:sz w:val="20"/>
          <w:szCs w:val="20"/>
        </w:rPr>
      </w:pPr>
      <w:r w:rsidRPr="00392DFC">
        <w:rPr>
          <w:rFonts w:ascii="Nudista" w:hAnsi="Nudista" w:cs="Arial"/>
          <w:sz w:val="20"/>
          <w:szCs w:val="20"/>
        </w:rPr>
        <w:t xml:space="preserve">dizajn prieskumu, </w:t>
      </w:r>
    </w:p>
    <w:p w14:paraId="6FDAC842" w14:textId="77777777" w:rsidR="000A0098" w:rsidRPr="00845FDD" w:rsidRDefault="000A0098" w:rsidP="000A0098">
      <w:pPr>
        <w:numPr>
          <w:ilvl w:val="4"/>
          <w:numId w:val="171"/>
        </w:numPr>
        <w:spacing w:after="120" w:line="240" w:lineRule="auto"/>
        <w:ind w:left="2268"/>
        <w:jc w:val="both"/>
        <w:rPr>
          <w:rFonts w:ascii="Nudista" w:hAnsi="Nudista" w:cs="Arial"/>
          <w:sz w:val="20"/>
          <w:szCs w:val="20"/>
        </w:rPr>
      </w:pPr>
      <w:r w:rsidRPr="00845FDD">
        <w:rPr>
          <w:rFonts w:ascii="Nudista" w:hAnsi="Nudista" w:cs="Arial"/>
          <w:sz w:val="20"/>
          <w:szCs w:val="20"/>
        </w:rPr>
        <w:t xml:space="preserve">štruktúra vzorky, </w:t>
      </w:r>
    </w:p>
    <w:p w14:paraId="374181D7" w14:textId="77777777" w:rsidR="000A0098" w:rsidRPr="00845FDD" w:rsidRDefault="000A0098" w:rsidP="000A0098">
      <w:pPr>
        <w:numPr>
          <w:ilvl w:val="4"/>
          <w:numId w:val="171"/>
        </w:numPr>
        <w:spacing w:after="120" w:line="240" w:lineRule="auto"/>
        <w:ind w:left="2268"/>
        <w:jc w:val="both"/>
        <w:rPr>
          <w:rFonts w:ascii="Nudista" w:hAnsi="Nudista" w:cs="Arial"/>
          <w:sz w:val="20"/>
          <w:szCs w:val="20"/>
        </w:rPr>
      </w:pPr>
      <w:r w:rsidRPr="00845FDD">
        <w:rPr>
          <w:rFonts w:ascii="Nudista" w:hAnsi="Nudista" w:cs="Arial"/>
          <w:sz w:val="20"/>
          <w:szCs w:val="20"/>
        </w:rPr>
        <w:t xml:space="preserve">ukazovatele spokojnosti, </w:t>
      </w:r>
    </w:p>
    <w:p w14:paraId="671EE44D" w14:textId="77777777" w:rsidR="000A0098" w:rsidRPr="00845FDD" w:rsidRDefault="000A0098" w:rsidP="000A0098">
      <w:pPr>
        <w:numPr>
          <w:ilvl w:val="4"/>
          <w:numId w:val="171"/>
        </w:numPr>
        <w:spacing w:after="120" w:line="240" w:lineRule="auto"/>
        <w:ind w:left="2268"/>
        <w:jc w:val="both"/>
        <w:rPr>
          <w:rFonts w:ascii="Nudista" w:hAnsi="Nudista" w:cs="Arial"/>
          <w:sz w:val="20"/>
          <w:szCs w:val="20"/>
        </w:rPr>
      </w:pPr>
      <w:r w:rsidRPr="00845FDD">
        <w:rPr>
          <w:rFonts w:ascii="Nudista" w:hAnsi="Nudista" w:cs="Arial"/>
          <w:sz w:val="20"/>
          <w:szCs w:val="20"/>
        </w:rPr>
        <w:t xml:space="preserve">analýza výsledkov, </w:t>
      </w:r>
    </w:p>
    <w:p w14:paraId="27295DF4" w14:textId="77777777" w:rsidR="000A0098" w:rsidRPr="00845FDD" w:rsidRDefault="000A0098" w:rsidP="000A0098">
      <w:pPr>
        <w:numPr>
          <w:ilvl w:val="4"/>
          <w:numId w:val="171"/>
        </w:numPr>
        <w:spacing w:after="120" w:line="240" w:lineRule="auto"/>
        <w:ind w:left="2268"/>
        <w:jc w:val="both"/>
        <w:rPr>
          <w:rFonts w:ascii="Nudista" w:hAnsi="Nudista" w:cs="Arial"/>
          <w:sz w:val="20"/>
          <w:szCs w:val="20"/>
        </w:rPr>
      </w:pPr>
      <w:r w:rsidRPr="00845FDD">
        <w:rPr>
          <w:rFonts w:ascii="Nudista" w:hAnsi="Nudista" w:cs="Arial"/>
          <w:sz w:val="20"/>
          <w:szCs w:val="20"/>
        </w:rPr>
        <w:t>zhrnutie.</w:t>
      </w:r>
    </w:p>
    <w:p w14:paraId="79061668" w14:textId="77777777" w:rsidR="000A0098" w:rsidRPr="00392DFC" w:rsidRDefault="000A0098" w:rsidP="000A0098">
      <w:pPr>
        <w:numPr>
          <w:ilvl w:val="3"/>
          <w:numId w:val="171"/>
        </w:numPr>
        <w:spacing w:after="120" w:line="240" w:lineRule="auto"/>
        <w:ind w:left="1843"/>
        <w:jc w:val="both"/>
        <w:rPr>
          <w:rFonts w:ascii="Nudista" w:hAnsi="Nudista" w:cs="Arial"/>
          <w:sz w:val="20"/>
          <w:szCs w:val="20"/>
        </w:rPr>
      </w:pPr>
      <w:r w:rsidRPr="00845FDD">
        <w:rPr>
          <w:rFonts w:ascii="Nudista" w:hAnsi="Nudista" w:cs="Arial"/>
          <w:sz w:val="20"/>
          <w:szCs w:val="20"/>
        </w:rPr>
        <w:t>Osobná prezentácia výsledkov v rozsahu minimálne jednej hodiny prieskumného projektu realizovaná úspešným uchádzačom (.</w:t>
      </w:r>
      <w:proofErr w:type="spellStart"/>
      <w:r w:rsidRPr="00845FDD">
        <w:rPr>
          <w:rFonts w:ascii="Nudista" w:hAnsi="Nudista" w:cs="Arial"/>
          <w:sz w:val="20"/>
          <w:szCs w:val="20"/>
        </w:rPr>
        <w:t>ppt</w:t>
      </w:r>
      <w:proofErr w:type="spellEnd"/>
      <w:r w:rsidRPr="00845FDD">
        <w:rPr>
          <w:rFonts w:ascii="Nudista" w:hAnsi="Nudista" w:cs="Arial"/>
          <w:sz w:val="20"/>
          <w:szCs w:val="20"/>
        </w:rPr>
        <w:t xml:space="preserve"> prezentácia) v termíne a na mieste, na ktorom sa dohodnú obe zmluvné strany.</w:t>
      </w:r>
    </w:p>
    <w:p w14:paraId="79967988" w14:textId="77777777" w:rsidR="000A0098" w:rsidRPr="00845FDD" w:rsidRDefault="000A0098" w:rsidP="000A0098">
      <w:pPr>
        <w:numPr>
          <w:ilvl w:val="1"/>
          <w:numId w:val="171"/>
        </w:numPr>
        <w:spacing w:after="120" w:line="240" w:lineRule="auto"/>
        <w:ind w:left="567" w:hanging="567"/>
        <w:jc w:val="both"/>
        <w:rPr>
          <w:rFonts w:ascii="Nudista" w:hAnsi="Nudista" w:cs="Arial"/>
          <w:sz w:val="20"/>
          <w:szCs w:val="20"/>
        </w:rPr>
      </w:pPr>
      <w:r w:rsidRPr="00845FDD">
        <w:rPr>
          <w:rFonts w:ascii="Nudista" w:hAnsi="Nudista"/>
          <w:b/>
          <w:bCs/>
          <w:sz w:val="20"/>
          <w:szCs w:val="20"/>
        </w:rPr>
        <w:t>Ďalšie požiadavky a informácie</w:t>
      </w:r>
    </w:p>
    <w:p w14:paraId="1CC14A06" w14:textId="77777777" w:rsidR="000A0098" w:rsidRPr="00927580" w:rsidRDefault="000A0098" w:rsidP="000A0098">
      <w:pPr>
        <w:numPr>
          <w:ilvl w:val="2"/>
          <w:numId w:val="171"/>
        </w:numPr>
        <w:spacing w:after="120" w:line="240" w:lineRule="auto"/>
        <w:ind w:left="1418" w:hanging="851"/>
        <w:jc w:val="both"/>
        <w:rPr>
          <w:rFonts w:ascii="Nudista" w:hAnsi="Nudista" w:cs="Arial"/>
          <w:sz w:val="20"/>
          <w:szCs w:val="20"/>
        </w:rPr>
      </w:pPr>
      <w:r>
        <w:rPr>
          <w:rFonts w:ascii="Nudista" w:hAnsi="Nudista" w:cs="Arial"/>
          <w:sz w:val="20"/>
          <w:szCs w:val="20"/>
        </w:rPr>
        <w:t>Predpokladaná re</w:t>
      </w:r>
      <w:r w:rsidRPr="00927580">
        <w:rPr>
          <w:rFonts w:ascii="Nudista" w:hAnsi="Nudista" w:cs="Arial"/>
          <w:sz w:val="20"/>
          <w:szCs w:val="20"/>
        </w:rPr>
        <w:t>alizácia: 1.Q 2023, 1.Q 2024</w:t>
      </w:r>
    </w:p>
    <w:p w14:paraId="3E418625" w14:textId="77777777" w:rsidR="000A0098" w:rsidRDefault="000A0098" w:rsidP="000A0098">
      <w:pPr>
        <w:numPr>
          <w:ilvl w:val="2"/>
          <w:numId w:val="171"/>
        </w:numPr>
        <w:spacing w:after="120" w:line="240" w:lineRule="auto"/>
        <w:ind w:left="1418" w:hanging="851"/>
        <w:jc w:val="both"/>
        <w:rPr>
          <w:rFonts w:ascii="Nudista" w:hAnsi="Nudista" w:cs="Arial"/>
          <w:sz w:val="20"/>
          <w:szCs w:val="20"/>
        </w:rPr>
      </w:pPr>
      <w:r w:rsidRPr="00927580">
        <w:rPr>
          <w:rFonts w:ascii="Nudista" w:hAnsi="Nudista" w:cs="Arial"/>
          <w:sz w:val="20"/>
          <w:szCs w:val="20"/>
        </w:rPr>
        <w:t>Termín plnenia: 25 pracovných dní od zaslania objednávky po odovzdanie výstupov na prieskum</w:t>
      </w:r>
    </w:p>
    <w:p w14:paraId="72C41B98" w14:textId="77777777" w:rsidR="000A0098" w:rsidRPr="002E4B4A" w:rsidRDefault="000A0098" w:rsidP="000A0098">
      <w:pPr>
        <w:spacing w:after="120" w:line="240" w:lineRule="auto"/>
        <w:rPr>
          <w:rFonts w:ascii="Nudista" w:hAnsi="Nudista"/>
          <w:b/>
          <w:bCs/>
          <w:sz w:val="24"/>
          <w:szCs w:val="24"/>
        </w:rPr>
      </w:pPr>
      <w:r w:rsidRPr="002E4B4A">
        <w:rPr>
          <w:rFonts w:ascii="Nudista" w:hAnsi="Nudista"/>
          <w:b/>
          <w:bCs/>
          <w:sz w:val="24"/>
          <w:szCs w:val="24"/>
        </w:rPr>
        <w:t xml:space="preserve">Položka č. </w:t>
      </w:r>
      <w:r>
        <w:rPr>
          <w:rFonts w:ascii="Nudista" w:hAnsi="Nudista"/>
          <w:b/>
          <w:bCs/>
          <w:sz w:val="24"/>
          <w:szCs w:val="24"/>
        </w:rPr>
        <w:t>5</w:t>
      </w:r>
      <w:r w:rsidRPr="002E4B4A">
        <w:rPr>
          <w:rFonts w:ascii="Nudista" w:hAnsi="Nudista"/>
          <w:b/>
          <w:bCs/>
          <w:sz w:val="24"/>
          <w:szCs w:val="24"/>
        </w:rPr>
        <w:t xml:space="preserve">: </w:t>
      </w:r>
      <w:r w:rsidRPr="002E4B4A">
        <w:rPr>
          <w:rFonts w:ascii="Nudista" w:hAnsi="Nudista"/>
          <w:b/>
          <w:bCs/>
          <w:sz w:val="24"/>
          <w:szCs w:val="24"/>
        </w:rPr>
        <w:tab/>
      </w:r>
      <w:r>
        <w:rPr>
          <w:rFonts w:ascii="Nudista" w:hAnsi="Nudista"/>
          <w:b/>
          <w:bCs/>
          <w:sz w:val="24"/>
          <w:szCs w:val="24"/>
        </w:rPr>
        <w:t>Billboardy</w:t>
      </w:r>
    </w:p>
    <w:p w14:paraId="68639479" w14:textId="77777777" w:rsidR="000A0098" w:rsidRPr="00845FDD" w:rsidRDefault="000A0098" w:rsidP="000A0098">
      <w:pPr>
        <w:pStyle w:val="Odsekzoznamu"/>
        <w:numPr>
          <w:ilvl w:val="0"/>
          <w:numId w:val="171"/>
        </w:numPr>
        <w:spacing w:before="240" w:after="240" w:line="240" w:lineRule="auto"/>
        <w:ind w:left="567" w:hanging="567"/>
        <w:contextualSpacing w:val="0"/>
        <w:jc w:val="both"/>
        <w:rPr>
          <w:rFonts w:ascii="Nudista" w:hAnsi="Nudista" w:cs="Arial"/>
          <w:b/>
          <w:caps/>
          <w:color w:val="008998"/>
        </w:rPr>
      </w:pPr>
      <w:r>
        <w:rPr>
          <w:rFonts w:ascii="Nudista" w:hAnsi="Nudista" w:cs="Arial"/>
          <w:b/>
          <w:caps/>
          <w:color w:val="008998"/>
        </w:rPr>
        <w:t>Billboardy</w:t>
      </w:r>
    </w:p>
    <w:p w14:paraId="4F43C258" w14:textId="77777777" w:rsidR="000A0098" w:rsidRPr="004D2146" w:rsidRDefault="000A0098" w:rsidP="000A0098">
      <w:pPr>
        <w:numPr>
          <w:ilvl w:val="1"/>
          <w:numId w:val="171"/>
        </w:numPr>
        <w:spacing w:after="120" w:line="240" w:lineRule="auto"/>
        <w:ind w:left="567" w:hanging="567"/>
        <w:jc w:val="both"/>
        <w:rPr>
          <w:rFonts w:ascii="Nudista" w:hAnsi="Nudista"/>
          <w:sz w:val="20"/>
          <w:szCs w:val="20"/>
        </w:rPr>
      </w:pPr>
      <w:r w:rsidRPr="004D2146">
        <w:rPr>
          <w:rFonts w:ascii="Nudista" w:hAnsi="Nudista"/>
          <w:sz w:val="20"/>
          <w:szCs w:val="20"/>
        </w:rPr>
        <w:t xml:space="preserve">Cieľ: </w:t>
      </w:r>
    </w:p>
    <w:p w14:paraId="75838262" w14:textId="77777777" w:rsidR="000A0098" w:rsidRPr="004D2146" w:rsidRDefault="000A0098" w:rsidP="000A0098">
      <w:pPr>
        <w:spacing w:after="120" w:line="240" w:lineRule="auto"/>
        <w:ind w:left="567"/>
        <w:jc w:val="both"/>
        <w:rPr>
          <w:rFonts w:ascii="Nudista" w:hAnsi="Nudista" w:cs="Arial"/>
          <w:sz w:val="20"/>
          <w:szCs w:val="20"/>
        </w:rPr>
      </w:pPr>
      <w:r w:rsidRPr="004D2146">
        <w:rPr>
          <w:rFonts w:ascii="Nudista" w:hAnsi="Nudista" w:cs="Arial"/>
          <w:sz w:val="20"/>
          <w:szCs w:val="20"/>
        </w:rPr>
        <w:t xml:space="preserve">Poskytnúť základné informácie o projekte Obnov dom, poskytnúť zdroje informácií: webová stránka, motivovať majiteľov domov k podaniu žiadosti o príspevok a k realizácii zelenej obnovy. </w:t>
      </w:r>
    </w:p>
    <w:p w14:paraId="512DD054" w14:textId="77777777" w:rsidR="000A0098" w:rsidRDefault="000A0098" w:rsidP="000A0098">
      <w:pPr>
        <w:numPr>
          <w:ilvl w:val="1"/>
          <w:numId w:val="171"/>
        </w:numPr>
        <w:spacing w:after="120" w:line="240" w:lineRule="auto"/>
        <w:ind w:left="567" w:hanging="567"/>
        <w:jc w:val="both"/>
        <w:rPr>
          <w:rFonts w:ascii="Nudista" w:hAnsi="Nudista"/>
          <w:sz w:val="20"/>
          <w:szCs w:val="20"/>
        </w:rPr>
      </w:pPr>
      <w:r w:rsidRPr="004D2146">
        <w:rPr>
          <w:rFonts w:ascii="Nudista" w:hAnsi="Nudista"/>
          <w:sz w:val="20"/>
          <w:szCs w:val="20"/>
        </w:rPr>
        <w:lastRenderedPageBreak/>
        <w:t>Cieľová skupina (ďalej aj len „</w:t>
      </w:r>
      <w:r w:rsidRPr="00C57413">
        <w:rPr>
          <w:rFonts w:ascii="Nudista" w:hAnsi="Nudista"/>
          <w:b/>
          <w:bCs/>
          <w:sz w:val="20"/>
          <w:szCs w:val="20"/>
        </w:rPr>
        <w:t>CS</w:t>
      </w:r>
      <w:r w:rsidRPr="004D2146">
        <w:rPr>
          <w:rFonts w:ascii="Nudista" w:hAnsi="Nudista"/>
          <w:sz w:val="20"/>
          <w:szCs w:val="20"/>
        </w:rPr>
        <w:t xml:space="preserve">“): </w:t>
      </w:r>
    </w:p>
    <w:p w14:paraId="659E018D" w14:textId="77777777" w:rsidR="000A0098" w:rsidRPr="004D2146" w:rsidRDefault="000A0098" w:rsidP="000A0098">
      <w:pPr>
        <w:numPr>
          <w:ilvl w:val="2"/>
          <w:numId w:val="171"/>
        </w:numPr>
        <w:spacing w:after="120" w:line="240" w:lineRule="auto"/>
        <w:ind w:left="1276"/>
        <w:jc w:val="both"/>
        <w:rPr>
          <w:rFonts w:ascii="Nudista" w:hAnsi="Nudista"/>
          <w:sz w:val="20"/>
          <w:szCs w:val="20"/>
        </w:rPr>
      </w:pPr>
      <w:r w:rsidRPr="004D2146">
        <w:rPr>
          <w:rFonts w:ascii="Nudista" w:hAnsi="Nudista" w:cs="Arial"/>
          <w:sz w:val="20"/>
          <w:szCs w:val="20"/>
        </w:rPr>
        <w:t>Štandardní majitelia domov;</w:t>
      </w:r>
    </w:p>
    <w:p w14:paraId="79AE72A8" w14:textId="77777777" w:rsidR="000A0098" w:rsidRPr="004D2146" w:rsidRDefault="000A0098" w:rsidP="000A0098">
      <w:pPr>
        <w:numPr>
          <w:ilvl w:val="2"/>
          <w:numId w:val="171"/>
        </w:numPr>
        <w:spacing w:after="120" w:line="240" w:lineRule="auto"/>
        <w:ind w:left="1276"/>
        <w:jc w:val="both"/>
        <w:rPr>
          <w:rFonts w:ascii="Nudista" w:hAnsi="Nudista" w:cs="Arial"/>
          <w:sz w:val="20"/>
          <w:szCs w:val="20"/>
        </w:rPr>
      </w:pPr>
      <w:r w:rsidRPr="004D2146">
        <w:rPr>
          <w:rFonts w:ascii="Nudista" w:hAnsi="Nudista" w:cs="Arial"/>
          <w:sz w:val="20"/>
          <w:szCs w:val="20"/>
        </w:rPr>
        <w:t>Súkromný sektor z oblasti stavebníctva, architektúry, živnostníci;</w:t>
      </w:r>
    </w:p>
    <w:p w14:paraId="3471A193" w14:textId="77777777" w:rsidR="000A0098" w:rsidRPr="004D2146" w:rsidRDefault="000A0098" w:rsidP="000A0098">
      <w:pPr>
        <w:numPr>
          <w:ilvl w:val="2"/>
          <w:numId w:val="171"/>
        </w:numPr>
        <w:spacing w:after="120" w:line="240" w:lineRule="auto"/>
        <w:ind w:left="1276"/>
        <w:jc w:val="both"/>
        <w:rPr>
          <w:rFonts w:ascii="Nudista" w:hAnsi="Nudista" w:cs="Arial"/>
          <w:sz w:val="20"/>
          <w:szCs w:val="20"/>
        </w:rPr>
      </w:pPr>
      <w:r w:rsidRPr="004D2146">
        <w:rPr>
          <w:rFonts w:ascii="Nudista" w:hAnsi="Nudista" w:cs="Arial"/>
          <w:sz w:val="20"/>
          <w:szCs w:val="20"/>
        </w:rPr>
        <w:t>Ľudia so záujmom o ekologické témy.</w:t>
      </w:r>
    </w:p>
    <w:p w14:paraId="065058B3" w14:textId="77777777" w:rsidR="000A0098" w:rsidRPr="004D2146" w:rsidRDefault="000A0098" w:rsidP="000A0098">
      <w:pPr>
        <w:numPr>
          <w:ilvl w:val="1"/>
          <w:numId w:val="171"/>
        </w:numPr>
        <w:spacing w:after="120" w:line="240" w:lineRule="auto"/>
        <w:ind w:left="567" w:hanging="567"/>
        <w:jc w:val="both"/>
        <w:rPr>
          <w:rFonts w:ascii="Nudista" w:hAnsi="Nudista"/>
          <w:sz w:val="20"/>
          <w:szCs w:val="20"/>
        </w:rPr>
      </w:pPr>
      <w:r w:rsidRPr="004D2146">
        <w:rPr>
          <w:rFonts w:ascii="Nudista" w:hAnsi="Nudista"/>
          <w:sz w:val="20"/>
          <w:szCs w:val="20"/>
        </w:rPr>
        <w:t>Produkcia:</w:t>
      </w:r>
    </w:p>
    <w:p w14:paraId="53678BC4" w14:textId="77777777" w:rsidR="000A0098" w:rsidRPr="004D2146" w:rsidRDefault="000A0098" w:rsidP="000A0098">
      <w:pPr>
        <w:numPr>
          <w:ilvl w:val="2"/>
          <w:numId w:val="171"/>
        </w:numPr>
        <w:spacing w:after="120" w:line="240" w:lineRule="auto"/>
        <w:ind w:left="1276"/>
        <w:jc w:val="both"/>
        <w:rPr>
          <w:rFonts w:ascii="Nudista" w:hAnsi="Nudista" w:cs="Arial"/>
          <w:sz w:val="20"/>
          <w:szCs w:val="20"/>
        </w:rPr>
      </w:pPr>
      <w:r w:rsidRPr="004D2146">
        <w:rPr>
          <w:rFonts w:ascii="Nudista" w:hAnsi="Nudista" w:cs="Arial"/>
          <w:sz w:val="20"/>
          <w:szCs w:val="20"/>
        </w:rPr>
        <w:t>2 grafické návrhy (grafika, text)</w:t>
      </w:r>
    </w:p>
    <w:p w14:paraId="4669B5A5" w14:textId="77777777" w:rsidR="000A0098" w:rsidRPr="004D2146" w:rsidRDefault="000A0098" w:rsidP="000A0098">
      <w:pPr>
        <w:numPr>
          <w:ilvl w:val="2"/>
          <w:numId w:val="171"/>
        </w:numPr>
        <w:spacing w:after="120" w:line="240" w:lineRule="auto"/>
        <w:ind w:left="1276"/>
        <w:jc w:val="both"/>
        <w:rPr>
          <w:rFonts w:ascii="Nudista" w:hAnsi="Nudista" w:cs="Arial"/>
          <w:sz w:val="20"/>
          <w:szCs w:val="20"/>
        </w:rPr>
      </w:pPr>
      <w:r w:rsidRPr="004D2146">
        <w:rPr>
          <w:rFonts w:ascii="Nudista" w:hAnsi="Nudista" w:cs="Arial"/>
          <w:sz w:val="20"/>
          <w:szCs w:val="20"/>
        </w:rPr>
        <w:t xml:space="preserve">Dodanie podkladov: formát EPS/ PDF, pomer 1:10 + </w:t>
      </w:r>
      <w:proofErr w:type="spellStart"/>
      <w:r w:rsidRPr="004D2146">
        <w:rPr>
          <w:rFonts w:ascii="Nudista" w:hAnsi="Nudista" w:cs="Arial"/>
          <w:sz w:val="20"/>
          <w:szCs w:val="20"/>
        </w:rPr>
        <w:t>spadávka</w:t>
      </w:r>
      <w:proofErr w:type="spellEnd"/>
      <w:r w:rsidRPr="004D2146">
        <w:rPr>
          <w:rFonts w:ascii="Nudista" w:hAnsi="Nudista" w:cs="Arial"/>
          <w:sz w:val="20"/>
          <w:szCs w:val="20"/>
        </w:rPr>
        <w:t>, rozlíšenie min. 300 dpi</w:t>
      </w:r>
    </w:p>
    <w:p w14:paraId="606A53CE" w14:textId="77777777" w:rsidR="000A0098" w:rsidRPr="004D2146" w:rsidRDefault="000A0098" w:rsidP="000A0098">
      <w:pPr>
        <w:numPr>
          <w:ilvl w:val="2"/>
          <w:numId w:val="171"/>
        </w:numPr>
        <w:spacing w:after="120" w:line="240" w:lineRule="auto"/>
        <w:ind w:left="1276"/>
        <w:jc w:val="both"/>
        <w:rPr>
          <w:rFonts w:ascii="Nudista" w:hAnsi="Nudista" w:cs="Arial"/>
          <w:sz w:val="20"/>
          <w:szCs w:val="20"/>
        </w:rPr>
      </w:pPr>
      <w:r w:rsidRPr="004D2146">
        <w:rPr>
          <w:rFonts w:ascii="Nudista" w:hAnsi="Nudista" w:cs="Arial"/>
          <w:sz w:val="20"/>
          <w:szCs w:val="20"/>
        </w:rPr>
        <w:t>Tlač: CMYK</w:t>
      </w:r>
    </w:p>
    <w:p w14:paraId="6A1DF002" w14:textId="77777777" w:rsidR="000A0098" w:rsidRPr="004D2146" w:rsidRDefault="000A0098" w:rsidP="000A0098">
      <w:pPr>
        <w:numPr>
          <w:ilvl w:val="1"/>
          <w:numId w:val="171"/>
        </w:numPr>
        <w:spacing w:after="120" w:line="240" w:lineRule="auto"/>
        <w:ind w:left="567" w:hanging="567"/>
        <w:jc w:val="both"/>
        <w:rPr>
          <w:rFonts w:ascii="Nudista" w:hAnsi="Nudista"/>
          <w:sz w:val="20"/>
          <w:szCs w:val="20"/>
        </w:rPr>
      </w:pPr>
      <w:r>
        <w:rPr>
          <w:rFonts w:ascii="Nudista" w:hAnsi="Nudista"/>
          <w:sz w:val="20"/>
          <w:szCs w:val="20"/>
        </w:rPr>
        <w:t>Prenájom</w:t>
      </w:r>
      <w:r w:rsidRPr="004D2146">
        <w:rPr>
          <w:rFonts w:ascii="Nudista" w:hAnsi="Nudista"/>
          <w:sz w:val="20"/>
          <w:szCs w:val="20"/>
        </w:rPr>
        <w:t xml:space="preserve"> </w:t>
      </w:r>
      <w:proofErr w:type="spellStart"/>
      <w:r w:rsidRPr="004D2146">
        <w:rPr>
          <w:rFonts w:ascii="Nudista" w:hAnsi="Nudista"/>
          <w:sz w:val="20"/>
          <w:szCs w:val="20"/>
        </w:rPr>
        <w:t>billboardových</w:t>
      </w:r>
      <w:proofErr w:type="spellEnd"/>
      <w:r w:rsidRPr="004D2146">
        <w:rPr>
          <w:rFonts w:ascii="Nudista" w:hAnsi="Nudista"/>
          <w:sz w:val="20"/>
          <w:szCs w:val="20"/>
        </w:rPr>
        <w:t xml:space="preserve"> plôch</w:t>
      </w:r>
    </w:p>
    <w:p w14:paraId="198D6554" w14:textId="77777777" w:rsidR="000A0098" w:rsidRPr="00DC7D56" w:rsidRDefault="000A0098" w:rsidP="000A0098">
      <w:pPr>
        <w:numPr>
          <w:ilvl w:val="2"/>
          <w:numId w:val="171"/>
        </w:numPr>
        <w:spacing w:after="120" w:line="240" w:lineRule="auto"/>
        <w:ind w:left="1276"/>
        <w:jc w:val="both"/>
        <w:rPr>
          <w:rFonts w:ascii="Nudista" w:hAnsi="Nudista" w:cs="Arial"/>
          <w:sz w:val="20"/>
          <w:szCs w:val="20"/>
        </w:rPr>
      </w:pPr>
      <w:r w:rsidRPr="00DC7D56">
        <w:rPr>
          <w:rFonts w:ascii="Nudista" w:hAnsi="Nudista" w:cs="Arial"/>
          <w:sz w:val="20"/>
          <w:szCs w:val="20"/>
        </w:rPr>
        <w:t xml:space="preserve">Počet </w:t>
      </w:r>
      <w:proofErr w:type="spellStart"/>
      <w:r w:rsidRPr="00DC7D56">
        <w:rPr>
          <w:rFonts w:ascii="Nudista" w:hAnsi="Nudista" w:cs="Arial"/>
          <w:sz w:val="20"/>
          <w:szCs w:val="20"/>
        </w:rPr>
        <w:t>billboardových</w:t>
      </w:r>
      <w:proofErr w:type="spellEnd"/>
      <w:r w:rsidRPr="00DC7D56">
        <w:rPr>
          <w:rFonts w:ascii="Nudista" w:hAnsi="Nudista" w:cs="Arial"/>
          <w:sz w:val="20"/>
          <w:szCs w:val="20"/>
        </w:rPr>
        <w:t xml:space="preserve"> plôch: 150 ks</w:t>
      </w:r>
    </w:p>
    <w:p w14:paraId="607510DE" w14:textId="77777777" w:rsidR="000A0098" w:rsidRDefault="000A0098" w:rsidP="000A0098">
      <w:pPr>
        <w:numPr>
          <w:ilvl w:val="2"/>
          <w:numId w:val="171"/>
        </w:numPr>
        <w:spacing w:after="120" w:line="240" w:lineRule="auto"/>
        <w:ind w:left="1276"/>
        <w:jc w:val="both"/>
        <w:rPr>
          <w:rFonts w:ascii="Nudista" w:hAnsi="Nudista" w:cs="Arial"/>
          <w:sz w:val="20"/>
          <w:szCs w:val="20"/>
        </w:rPr>
      </w:pPr>
      <w:r w:rsidRPr="00DC7D56">
        <w:rPr>
          <w:rFonts w:ascii="Nudista" w:hAnsi="Nudista" w:cs="Arial"/>
          <w:sz w:val="20"/>
          <w:szCs w:val="20"/>
        </w:rPr>
        <w:t>Požadovaný formát: min. 500 x 200 cm</w:t>
      </w:r>
    </w:p>
    <w:p w14:paraId="06150E30" w14:textId="77777777" w:rsidR="000A0098" w:rsidRPr="00DC7D56" w:rsidRDefault="000A0098" w:rsidP="000A0098">
      <w:pPr>
        <w:numPr>
          <w:ilvl w:val="2"/>
          <w:numId w:val="171"/>
        </w:numPr>
        <w:spacing w:after="120" w:line="240" w:lineRule="auto"/>
        <w:ind w:left="1276"/>
        <w:jc w:val="both"/>
        <w:rPr>
          <w:rFonts w:ascii="Nudista" w:hAnsi="Nudista" w:cs="Arial"/>
          <w:sz w:val="20"/>
          <w:szCs w:val="20"/>
        </w:rPr>
      </w:pPr>
      <w:r w:rsidRPr="00DC7D56">
        <w:rPr>
          <w:rFonts w:ascii="Nudista" w:hAnsi="Nudista" w:cs="Arial"/>
          <w:sz w:val="20"/>
          <w:szCs w:val="20"/>
        </w:rPr>
        <w:t xml:space="preserve">Minimálna dĺžka trvania kampane: 1 mesiac. Počet mesiacov trvania </w:t>
      </w:r>
      <w:proofErr w:type="spellStart"/>
      <w:r w:rsidRPr="00DC7D56">
        <w:rPr>
          <w:rFonts w:ascii="Nudista" w:hAnsi="Nudista" w:cs="Arial"/>
          <w:sz w:val="20"/>
          <w:szCs w:val="20"/>
        </w:rPr>
        <w:t>billboardovej</w:t>
      </w:r>
      <w:proofErr w:type="spellEnd"/>
      <w:r w:rsidRPr="00DC7D56">
        <w:rPr>
          <w:rFonts w:ascii="Nudista" w:hAnsi="Nudista" w:cs="Arial"/>
          <w:sz w:val="20"/>
          <w:szCs w:val="20"/>
        </w:rPr>
        <w:t xml:space="preserve"> </w:t>
      </w:r>
      <w:proofErr w:type="spellStart"/>
      <w:r w:rsidRPr="00DC7D56">
        <w:rPr>
          <w:rFonts w:ascii="Nudista" w:hAnsi="Nudista" w:cs="Arial"/>
          <w:sz w:val="20"/>
          <w:szCs w:val="20"/>
        </w:rPr>
        <w:t>kamapane</w:t>
      </w:r>
      <w:proofErr w:type="spellEnd"/>
      <w:r w:rsidRPr="00DC7D56">
        <w:rPr>
          <w:rFonts w:ascii="Nudista" w:hAnsi="Nudista" w:cs="Arial"/>
          <w:sz w:val="20"/>
          <w:szCs w:val="20"/>
        </w:rPr>
        <w:t xml:space="preserve"> upresní Objednávateľ pri objednaní kampane.</w:t>
      </w:r>
    </w:p>
    <w:p w14:paraId="70CDEC60" w14:textId="77777777" w:rsidR="000A0098" w:rsidRPr="004D2146" w:rsidRDefault="000A0098" w:rsidP="000A0098">
      <w:pPr>
        <w:numPr>
          <w:ilvl w:val="2"/>
          <w:numId w:val="171"/>
        </w:numPr>
        <w:spacing w:after="120" w:line="240" w:lineRule="auto"/>
        <w:ind w:left="1276"/>
        <w:jc w:val="both"/>
        <w:rPr>
          <w:rFonts w:ascii="Nudista" w:hAnsi="Nudista" w:cs="Arial"/>
          <w:sz w:val="20"/>
          <w:szCs w:val="20"/>
        </w:rPr>
      </w:pPr>
      <w:r w:rsidRPr="004D2146">
        <w:rPr>
          <w:rFonts w:ascii="Nudista" w:hAnsi="Nudista" w:cs="Arial"/>
          <w:sz w:val="20"/>
          <w:szCs w:val="20"/>
        </w:rPr>
        <w:t xml:space="preserve">Požiadavka: produktový list ku každej </w:t>
      </w:r>
      <w:proofErr w:type="spellStart"/>
      <w:r w:rsidRPr="004D2146">
        <w:rPr>
          <w:rFonts w:ascii="Nudista" w:hAnsi="Nudista" w:cs="Arial"/>
          <w:sz w:val="20"/>
          <w:szCs w:val="20"/>
        </w:rPr>
        <w:t>billboardovej</w:t>
      </w:r>
      <w:proofErr w:type="spellEnd"/>
      <w:r w:rsidRPr="004D2146">
        <w:rPr>
          <w:rFonts w:ascii="Nudista" w:hAnsi="Nudista" w:cs="Arial"/>
          <w:sz w:val="20"/>
          <w:szCs w:val="20"/>
        </w:rPr>
        <w:t xml:space="preserve"> ploche</w:t>
      </w:r>
    </w:p>
    <w:p w14:paraId="26F20DC5" w14:textId="77777777" w:rsidR="000A0098" w:rsidRPr="004D2146" w:rsidRDefault="000A0098" w:rsidP="000A0098">
      <w:pPr>
        <w:numPr>
          <w:ilvl w:val="2"/>
          <w:numId w:val="171"/>
        </w:numPr>
        <w:spacing w:after="120" w:line="240" w:lineRule="auto"/>
        <w:ind w:left="1276"/>
        <w:jc w:val="both"/>
        <w:rPr>
          <w:rFonts w:ascii="Nudista" w:hAnsi="Nudista" w:cs="Arial"/>
          <w:sz w:val="20"/>
          <w:szCs w:val="20"/>
        </w:rPr>
      </w:pPr>
      <w:r w:rsidRPr="004D2146">
        <w:rPr>
          <w:rFonts w:ascii="Nudista" w:hAnsi="Nudista" w:cs="Arial"/>
          <w:sz w:val="20"/>
          <w:szCs w:val="20"/>
        </w:rPr>
        <w:t xml:space="preserve">Počet </w:t>
      </w:r>
      <w:proofErr w:type="spellStart"/>
      <w:r w:rsidRPr="004D2146">
        <w:rPr>
          <w:rFonts w:ascii="Nudista" w:hAnsi="Nudista" w:cs="Arial"/>
          <w:sz w:val="20"/>
          <w:szCs w:val="20"/>
        </w:rPr>
        <w:t>výlepov</w:t>
      </w:r>
      <w:proofErr w:type="spellEnd"/>
      <w:r w:rsidRPr="004D2146">
        <w:rPr>
          <w:rFonts w:ascii="Nudista" w:hAnsi="Nudista" w:cs="Arial"/>
          <w:sz w:val="20"/>
          <w:szCs w:val="20"/>
        </w:rPr>
        <w:t>: 1x</w:t>
      </w:r>
    </w:p>
    <w:p w14:paraId="2F0711D0" w14:textId="77777777" w:rsidR="000A0098" w:rsidRPr="004D2146" w:rsidRDefault="000A0098" w:rsidP="000A0098">
      <w:pPr>
        <w:numPr>
          <w:ilvl w:val="2"/>
          <w:numId w:val="171"/>
        </w:numPr>
        <w:spacing w:after="120" w:line="240" w:lineRule="auto"/>
        <w:ind w:left="1276"/>
        <w:jc w:val="both"/>
        <w:rPr>
          <w:rFonts w:ascii="Nudista" w:hAnsi="Nudista" w:cs="Arial"/>
          <w:sz w:val="20"/>
          <w:szCs w:val="20"/>
        </w:rPr>
      </w:pPr>
      <w:r w:rsidRPr="004D2146">
        <w:rPr>
          <w:rFonts w:ascii="Nudista" w:hAnsi="Nudista" w:cs="Arial"/>
          <w:sz w:val="20"/>
          <w:szCs w:val="20"/>
        </w:rPr>
        <w:t xml:space="preserve">Začiatok kampane – termín prenájmu reklamných plôch bude dohodnutý s Verejným obstarávateľom </w:t>
      </w:r>
    </w:p>
    <w:p w14:paraId="3D432AD6" w14:textId="77777777" w:rsidR="000A0098" w:rsidRPr="004D2146" w:rsidRDefault="000A0098" w:rsidP="000A0098">
      <w:pPr>
        <w:numPr>
          <w:ilvl w:val="1"/>
          <w:numId w:val="171"/>
        </w:numPr>
        <w:spacing w:after="120" w:line="240" w:lineRule="auto"/>
        <w:ind w:left="567" w:hanging="567"/>
        <w:jc w:val="both"/>
        <w:rPr>
          <w:rFonts w:ascii="Nudista" w:hAnsi="Nudista"/>
          <w:sz w:val="20"/>
          <w:szCs w:val="20"/>
        </w:rPr>
      </w:pPr>
      <w:r w:rsidRPr="004D2146">
        <w:rPr>
          <w:rFonts w:ascii="Nudista" w:hAnsi="Nudista"/>
          <w:sz w:val="20"/>
          <w:szCs w:val="20"/>
        </w:rPr>
        <w:t>Lokalita a umiestnenie</w:t>
      </w:r>
    </w:p>
    <w:p w14:paraId="54CF1827" w14:textId="77777777" w:rsidR="000A0098" w:rsidRPr="004D2146" w:rsidRDefault="000A0098" w:rsidP="000A0098">
      <w:pPr>
        <w:numPr>
          <w:ilvl w:val="2"/>
          <w:numId w:val="171"/>
        </w:numPr>
        <w:spacing w:after="120" w:line="240" w:lineRule="auto"/>
        <w:ind w:left="1276"/>
        <w:jc w:val="both"/>
        <w:rPr>
          <w:rFonts w:ascii="Nudista" w:hAnsi="Nudista" w:cs="Arial"/>
          <w:sz w:val="20"/>
          <w:szCs w:val="20"/>
        </w:rPr>
      </w:pPr>
      <w:r w:rsidRPr="004D2146">
        <w:rPr>
          <w:rFonts w:ascii="Nudista" w:hAnsi="Nudista" w:cs="Arial"/>
          <w:sz w:val="20"/>
          <w:szCs w:val="20"/>
        </w:rPr>
        <w:t xml:space="preserve">Lokality budú upresnené Verejným obstarávateľom pred začiatkom realizácie kampane, resp. pri objednávaní kampane. </w:t>
      </w:r>
    </w:p>
    <w:p w14:paraId="27DE63CA" w14:textId="77777777" w:rsidR="000A0098" w:rsidRPr="004D2146" w:rsidRDefault="000A0098" w:rsidP="000A0098">
      <w:pPr>
        <w:numPr>
          <w:ilvl w:val="2"/>
          <w:numId w:val="171"/>
        </w:numPr>
        <w:spacing w:after="120" w:line="240" w:lineRule="auto"/>
        <w:ind w:left="1276"/>
        <w:jc w:val="both"/>
        <w:rPr>
          <w:rFonts w:ascii="Nudista" w:hAnsi="Nudista" w:cs="Arial"/>
          <w:sz w:val="20"/>
          <w:szCs w:val="20"/>
        </w:rPr>
      </w:pPr>
      <w:r w:rsidRPr="004D2146">
        <w:rPr>
          <w:rFonts w:ascii="Nudista" w:hAnsi="Nudista" w:cs="Arial"/>
          <w:sz w:val="20"/>
          <w:szCs w:val="20"/>
        </w:rPr>
        <w:t>Umiestnenie/pozície billboardov navrhne dodávateľ a schváli Verejný obstarávateľ</w:t>
      </w:r>
    </w:p>
    <w:p w14:paraId="19A70B23" w14:textId="77777777" w:rsidR="000A0098" w:rsidRPr="004D2146" w:rsidRDefault="000A0098" w:rsidP="000A0098">
      <w:pPr>
        <w:numPr>
          <w:ilvl w:val="2"/>
          <w:numId w:val="171"/>
        </w:numPr>
        <w:spacing w:after="120" w:line="240" w:lineRule="auto"/>
        <w:ind w:left="1276"/>
        <w:jc w:val="both"/>
        <w:rPr>
          <w:rFonts w:ascii="Nudista" w:hAnsi="Nudista" w:cs="Arial"/>
          <w:sz w:val="20"/>
          <w:szCs w:val="20"/>
        </w:rPr>
      </w:pPr>
      <w:r w:rsidRPr="004D2146">
        <w:rPr>
          <w:rFonts w:ascii="Nudista" w:hAnsi="Nudista" w:cs="Arial"/>
          <w:sz w:val="20"/>
          <w:szCs w:val="20"/>
        </w:rPr>
        <w:t xml:space="preserve">Verejný obstarávateľ požaduje správu o </w:t>
      </w:r>
      <w:proofErr w:type="spellStart"/>
      <w:r w:rsidRPr="004D2146">
        <w:rPr>
          <w:rFonts w:ascii="Nudista" w:hAnsi="Nudista" w:cs="Arial"/>
          <w:sz w:val="20"/>
          <w:szCs w:val="20"/>
        </w:rPr>
        <w:t>výlepe</w:t>
      </w:r>
      <w:proofErr w:type="spellEnd"/>
      <w:r w:rsidRPr="004D2146">
        <w:rPr>
          <w:rFonts w:ascii="Nudista" w:hAnsi="Nudista" w:cs="Arial"/>
          <w:sz w:val="20"/>
          <w:szCs w:val="20"/>
        </w:rPr>
        <w:t xml:space="preserve"> a fotodokumentáciu o realizácii kampane</w:t>
      </w:r>
      <w:r>
        <w:rPr>
          <w:rFonts w:ascii="Nudista" w:hAnsi="Nudista" w:cs="Arial"/>
          <w:sz w:val="20"/>
          <w:szCs w:val="20"/>
        </w:rPr>
        <w:t>.</w:t>
      </w:r>
    </w:p>
    <w:p w14:paraId="3862ED85" w14:textId="77777777" w:rsidR="000A0098" w:rsidRDefault="000A0098" w:rsidP="000A0098">
      <w:pPr>
        <w:numPr>
          <w:ilvl w:val="1"/>
          <w:numId w:val="171"/>
        </w:numPr>
        <w:spacing w:after="120" w:line="240" w:lineRule="auto"/>
        <w:ind w:left="567" w:hanging="567"/>
        <w:jc w:val="both"/>
        <w:rPr>
          <w:rFonts w:ascii="Nudista" w:hAnsi="Nudista"/>
          <w:sz w:val="20"/>
          <w:szCs w:val="20"/>
        </w:rPr>
      </w:pPr>
      <w:r w:rsidRPr="004D2146">
        <w:rPr>
          <w:rFonts w:ascii="Nudista" w:hAnsi="Nudista"/>
          <w:sz w:val="20"/>
          <w:szCs w:val="20"/>
        </w:rPr>
        <w:t>Súčinnosť verejného obstarávateľa:</w:t>
      </w:r>
    </w:p>
    <w:p w14:paraId="463EDCCF" w14:textId="77777777" w:rsidR="000A0098" w:rsidRPr="004D2146" w:rsidRDefault="000A0098" w:rsidP="000A0098">
      <w:pPr>
        <w:spacing w:after="120" w:line="240" w:lineRule="auto"/>
        <w:ind w:left="567"/>
        <w:jc w:val="both"/>
        <w:rPr>
          <w:rFonts w:ascii="Nudista" w:hAnsi="Nudista"/>
          <w:sz w:val="20"/>
          <w:szCs w:val="20"/>
        </w:rPr>
      </w:pPr>
      <w:r w:rsidRPr="004D2146">
        <w:rPr>
          <w:rFonts w:ascii="Nudista" w:hAnsi="Nudista" w:cs="Arial"/>
          <w:sz w:val="20"/>
          <w:szCs w:val="20"/>
        </w:rPr>
        <w:t>Poskytnutie potrebných informácií</w:t>
      </w:r>
      <w:r>
        <w:rPr>
          <w:rFonts w:ascii="Nudista" w:hAnsi="Nudista" w:cs="Arial"/>
          <w:sz w:val="20"/>
          <w:szCs w:val="20"/>
        </w:rPr>
        <w:t xml:space="preserve"> </w:t>
      </w:r>
      <w:r w:rsidRPr="004D2146">
        <w:rPr>
          <w:rFonts w:ascii="Nudista" w:hAnsi="Nudista" w:cs="Arial"/>
          <w:sz w:val="20"/>
          <w:szCs w:val="20"/>
        </w:rPr>
        <w:t>vráta</w:t>
      </w:r>
      <w:r>
        <w:rPr>
          <w:rFonts w:ascii="Nudista" w:hAnsi="Nudista" w:cs="Arial"/>
          <w:sz w:val="20"/>
          <w:szCs w:val="20"/>
        </w:rPr>
        <w:t>ne</w:t>
      </w:r>
      <w:r w:rsidRPr="004D2146">
        <w:rPr>
          <w:rFonts w:ascii="Nudista" w:hAnsi="Nudista" w:cs="Arial"/>
          <w:sz w:val="20"/>
          <w:szCs w:val="20"/>
        </w:rPr>
        <w:t xml:space="preserve"> schválených </w:t>
      </w:r>
      <w:proofErr w:type="spellStart"/>
      <w:r w:rsidRPr="004D2146">
        <w:rPr>
          <w:rFonts w:ascii="Nudista" w:hAnsi="Nudista" w:cs="Arial"/>
          <w:sz w:val="20"/>
          <w:szCs w:val="20"/>
        </w:rPr>
        <w:t>lôg</w:t>
      </w:r>
      <w:proofErr w:type="spellEnd"/>
      <w:r>
        <w:rPr>
          <w:rFonts w:ascii="Nudista" w:hAnsi="Nudista" w:cs="Arial"/>
          <w:sz w:val="20"/>
          <w:szCs w:val="20"/>
        </w:rPr>
        <w:t>.</w:t>
      </w:r>
      <w:r w:rsidRPr="004D2146">
        <w:rPr>
          <w:rFonts w:ascii="Nudista" w:hAnsi="Nudista" w:cs="Arial"/>
          <w:sz w:val="20"/>
          <w:szCs w:val="20"/>
        </w:rPr>
        <w:t xml:space="preserve"> </w:t>
      </w:r>
    </w:p>
    <w:p w14:paraId="74A9D4B3" w14:textId="77777777" w:rsidR="000A0098" w:rsidRPr="004D2146" w:rsidRDefault="000A0098" w:rsidP="000A0098">
      <w:pPr>
        <w:numPr>
          <w:ilvl w:val="1"/>
          <w:numId w:val="171"/>
        </w:numPr>
        <w:spacing w:after="120" w:line="240" w:lineRule="auto"/>
        <w:ind w:left="567" w:hanging="567"/>
        <w:jc w:val="both"/>
        <w:rPr>
          <w:rFonts w:ascii="Nudista" w:hAnsi="Nudista" w:cs="Arial"/>
          <w:sz w:val="20"/>
          <w:szCs w:val="20"/>
        </w:rPr>
      </w:pPr>
      <w:r w:rsidRPr="004D2146">
        <w:rPr>
          <w:rFonts w:ascii="Nudista" w:hAnsi="Nudista"/>
          <w:sz w:val="20"/>
          <w:szCs w:val="20"/>
        </w:rPr>
        <w:t>Lehota dodania:</w:t>
      </w:r>
      <w:r w:rsidRPr="004D2146">
        <w:rPr>
          <w:rFonts w:ascii="Nudista" w:hAnsi="Nudista" w:cs="Arial"/>
          <w:sz w:val="20"/>
          <w:szCs w:val="20"/>
        </w:rPr>
        <w:t xml:space="preserve"> najneskôr 21 dní od objednania</w:t>
      </w:r>
    </w:p>
    <w:p w14:paraId="3251DF9F" w14:textId="77777777" w:rsidR="000A0098" w:rsidRDefault="000A0098" w:rsidP="000A0098">
      <w:pPr>
        <w:spacing w:after="120" w:line="240" w:lineRule="auto"/>
        <w:rPr>
          <w:rFonts w:ascii="Nudista" w:hAnsi="Nudista"/>
          <w:b/>
          <w:bCs/>
          <w:sz w:val="24"/>
          <w:szCs w:val="24"/>
        </w:rPr>
      </w:pPr>
    </w:p>
    <w:p w14:paraId="09FCB5B3" w14:textId="77777777" w:rsidR="000A0098" w:rsidRDefault="000A0098" w:rsidP="000A0098">
      <w:pPr>
        <w:spacing w:after="120" w:line="240" w:lineRule="auto"/>
        <w:rPr>
          <w:rFonts w:ascii="Nudista" w:hAnsi="Nudista"/>
          <w:b/>
          <w:bCs/>
          <w:sz w:val="24"/>
          <w:szCs w:val="24"/>
        </w:rPr>
      </w:pPr>
      <w:r w:rsidRPr="002E4B4A">
        <w:rPr>
          <w:rFonts w:ascii="Nudista" w:hAnsi="Nudista"/>
          <w:b/>
          <w:bCs/>
          <w:sz w:val="24"/>
          <w:szCs w:val="24"/>
        </w:rPr>
        <w:t xml:space="preserve">Položka č. </w:t>
      </w:r>
      <w:r>
        <w:rPr>
          <w:rFonts w:ascii="Nudista" w:hAnsi="Nudista"/>
          <w:b/>
          <w:bCs/>
          <w:sz w:val="24"/>
          <w:szCs w:val="24"/>
        </w:rPr>
        <w:t>6</w:t>
      </w:r>
      <w:r w:rsidRPr="002E4B4A">
        <w:rPr>
          <w:rFonts w:ascii="Nudista" w:hAnsi="Nudista"/>
          <w:b/>
          <w:bCs/>
          <w:sz w:val="24"/>
          <w:szCs w:val="24"/>
        </w:rPr>
        <w:t xml:space="preserve">: </w:t>
      </w:r>
      <w:r w:rsidRPr="002E4B4A">
        <w:rPr>
          <w:rFonts w:ascii="Nudista" w:hAnsi="Nudista"/>
          <w:b/>
          <w:bCs/>
          <w:sz w:val="24"/>
          <w:szCs w:val="24"/>
        </w:rPr>
        <w:tab/>
      </w:r>
      <w:r>
        <w:rPr>
          <w:rFonts w:ascii="Nudista" w:hAnsi="Nudista"/>
          <w:b/>
          <w:bCs/>
          <w:sz w:val="24"/>
          <w:szCs w:val="24"/>
        </w:rPr>
        <w:t>Vonkajšia reklama</w:t>
      </w:r>
    </w:p>
    <w:p w14:paraId="3ED34CD3" w14:textId="77777777" w:rsidR="000A0098" w:rsidRPr="002E4B4A" w:rsidRDefault="000A0098" w:rsidP="000A0098">
      <w:pPr>
        <w:pStyle w:val="Odsekzoznamu"/>
        <w:numPr>
          <w:ilvl w:val="0"/>
          <w:numId w:val="171"/>
        </w:numPr>
        <w:spacing w:before="240" w:after="240" w:line="240" w:lineRule="auto"/>
        <w:ind w:left="567" w:hanging="567"/>
        <w:contextualSpacing w:val="0"/>
        <w:jc w:val="both"/>
        <w:rPr>
          <w:rFonts w:ascii="Nudista" w:hAnsi="Nudista" w:cs="Arial"/>
          <w:b/>
          <w:caps/>
          <w:color w:val="008998"/>
        </w:rPr>
      </w:pPr>
      <w:r>
        <w:rPr>
          <w:rFonts w:ascii="Nudista" w:hAnsi="Nudista" w:cs="Arial"/>
          <w:b/>
          <w:caps/>
          <w:color w:val="008998"/>
        </w:rPr>
        <w:t>RolluP</w:t>
      </w:r>
    </w:p>
    <w:p w14:paraId="4B37085A"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 xml:space="preserve">Grafický vizuál </w:t>
      </w:r>
      <w:proofErr w:type="spellStart"/>
      <w:r w:rsidRPr="0033578F">
        <w:rPr>
          <w:rFonts w:ascii="Nudista" w:hAnsi="Nudista"/>
          <w:sz w:val="20"/>
          <w:szCs w:val="20"/>
        </w:rPr>
        <w:t>Roll</w:t>
      </w:r>
      <w:proofErr w:type="spellEnd"/>
      <w:r w:rsidRPr="0033578F">
        <w:rPr>
          <w:rFonts w:ascii="Nudista" w:hAnsi="Nudista"/>
          <w:sz w:val="20"/>
          <w:szCs w:val="20"/>
        </w:rPr>
        <w:t xml:space="preserve">- </w:t>
      </w:r>
      <w:proofErr w:type="spellStart"/>
      <w:r w:rsidRPr="0033578F">
        <w:rPr>
          <w:rFonts w:ascii="Nudista" w:hAnsi="Nudista"/>
          <w:sz w:val="20"/>
          <w:szCs w:val="20"/>
        </w:rPr>
        <w:t>upu</w:t>
      </w:r>
      <w:proofErr w:type="spellEnd"/>
      <w:r w:rsidRPr="0033578F">
        <w:rPr>
          <w:rFonts w:ascii="Nudista" w:hAnsi="Nudista"/>
          <w:sz w:val="20"/>
          <w:szCs w:val="20"/>
        </w:rPr>
        <w:t xml:space="preserve"> (formát 85x200cm)  - dodanie návrhu 3 rôznych vizuálov pre klasický </w:t>
      </w:r>
      <w:proofErr w:type="spellStart"/>
      <w:r w:rsidRPr="0033578F">
        <w:rPr>
          <w:rFonts w:ascii="Nudista" w:hAnsi="Nudista"/>
          <w:sz w:val="20"/>
          <w:szCs w:val="20"/>
        </w:rPr>
        <w:t>Roll-up</w:t>
      </w:r>
      <w:proofErr w:type="spellEnd"/>
      <w:r w:rsidRPr="0033578F">
        <w:rPr>
          <w:rFonts w:ascii="Nudista" w:hAnsi="Nudista"/>
          <w:sz w:val="20"/>
          <w:szCs w:val="20"/>
        </w:rPr>
        <w:t xml:space="preserve"> z informačných podkladov dodaných verejným obstarávateľom.</w:t>
      </w:r>
    </w:p>
    <w:p w14:paraId="19484C66" w14:textId="77777777" w:rsidR="000A0098" w:rsidRPr="002E4B4A" w:rsidRDefault="000A0098" w:rsidP="000A0098">
      <w:pPr>
        <w:numPr>
          <w:ilvl w:val="1"/>
          <w:numId w:val="171"/>
        </w:numPr>
        <w:spacing w:after="120" w:line="240" w:lineRule="auto"/>
        <w:ind w:left="567" w:hanging="567"/>
        <w:jc w:val="both"/>
        <w:rPr>
          <w:rFonts w:ascii="Nudista" w:hAnsi="Nudista"/>
          <w:sz w:val="20"/>
          <w:szCs w:val="20"/>
        </w:rPr>
      </w:pPr>
      <w:r w:rsidRPr="002E4B4A">
        <w:rPr>
          <w:rFonts w:ascii="Nudista" w:hAnsi="Nudista"/>
          <w:sz w:val="20"/>
          <w:szCs w:val="20"/>
        </w:rPr>
        <w:t xml:space="preserve">Formát: 85x200cm </w:t>
      </w:r>
      <w:proofErr w:type="spellStart"/>
      <w:r w:rsidRPr="002E4B4A">
        <w:rPr>
          <w:rFonts w:ascii="Nudista" w:hAnsi="Nudista"/>
          <w:sz w:val="20"/>
          <w:szCs w:val="20"/>
        </w:rPr>
        <w:t>Rollup</w:t>
      </w:r>
      <w:proofErr w:type="spellEnd"/>
      <w:r w:rsidRPr="002E4B4A">
        <w:rPr>
          <w:rFonts w:ascii="Nudista" w:hAnsi="Nudista"/>
          <w:sz w:val="20"/>
          <w:szCs w:val="20"/>
        </w:rPr>
        <w:t xml:space="preserve"> aj so stojanom</w:t>
      </w:r>
      <w:r w:rsidRPr="00C343DC">
        <w:t xml:space="preserve"> </w:t>
      </w:r>
      <w:r w:rsidRPr="00C343DC">
        <w:rPr>
          <w:rFonts w:ascii="Nudista" w:hAnsi="Nudista"/>
          <w:sz w:val="20"/>
          <w:szCs w:val="20"/>
        </w:rPr>
        <w:t>a obalom (puzdrom)</w:t>
      </w:r>
    </w:p>
    <w:p w14:paraId="05A7A785" w14:textId="77777777" w:rsidR="000A0098" w:rsidRPr="002E4B4A" w:rsidRDefault="000A0098" w:rsidP="000A0098">
      <w:pPr>
        <w:numPr>
          <w:ilvl w:val="1"/>
          <w:numId w:val="171"/>
        </w:numPr>
        <w:spacing w:after="120" w:line="240" w:lineRule="auto"/>
        <w:ind w:left="567" w:hanging="567"/>
        <w:jc w:val="both"/>
        <w:rPr>
          <w:rFonts w:ascii="Nudista" w:hAnsi="Nudista"/>
          <w:sz w:val="20"/>
          <w:szCs w:val="20"/>
        </w:rPr>
      </w:pPr>
      <w:r w:rsidRPr="002E4B4A">
        <w:rPr>
          <w:rFonts w:ascii="Nudista" w:hAnsi="Nudista"/>
          <w:sz w:val="20"/>
          <w:szCs w:val="20"/>
        </w:rPr>
        <w:t>Tlač:      4+0</w:t>
      </w:r>
    </w:p>
    <w:p w14:paraId="0BD25137" w14:textId="77777777" w:rsidR="000A0098" w:rsidRPr="002E4B4A" w:rsidRDefault="000A0098" w:rsidP="000A0098">
      <w:pPr>
        <w:numPr>
          <w:ilvl w:val="1"/>
          <w:numId w:val="171"/>
        </w:numPr>
        <w:spacing w:after="120" w:line="240" w:lineRule="auto"/>
        <w:ind w:left="567" w:hanging="567"/>
        <w:jc w:val="both"/>
        <w:rPr>
          <w:rFonts w:ascii="Nudista" w:hAnsi="Nudista"/>
          <w:sz w:val="20"/>
          <w:szCs w:val="20"/>
        </w:rPr>
      </w:pPr>
      <w:r w:rsidRPr="002E4B4A">
        <w:rPr>
          <w:rFonts w:ascii="Nudista" w:hAnsi="Nudista"/>
          <w:sz w:val="20"/>
          <w:szCs w:val="20"/>
        </w:rPr>
        <w:t>Počet kusov: 10 ks maximálny počet kusov. Min. objednávka 10 ks</w:t>
      </w:r>
    </w:p>
    <w:p w14:paraId="1E8271CA" w14:textId="77777777" w:rsidR="000A0098" w:rsidRPr="002E4B4A" w:rsidRDefault="000A0098" w:rsidP="000A0098">
      <w:pPr>
        <w:numPr>
          <w:ilvl w:val="1"/>
          <w:numId w:val="171"/>
        </w:numPr>
        <w:spacing w:after="120" w:line="240" w:lineRule="auto"/>
        <w:ind w:left="567" w:hanging="567"/>
        <w:jc w:val="both"/>
        <w:rPr>
          <w:rFonts w:ascii="Nudista" w:hAnsi="Nudista"/>
          <w:sz w:val="20"/>
          <w:szCs w:val="20"/>
        </w:rPr>
      </w:pPr>
      <w:r w:rsidRPr="002E4B4A">
        <w:rPr>
          <w:rFonts w:ascii="Nudista" w:hAnsi="Nudista"/>
          <w:sz w:val="20"/>
          <w:szCs w:val="20"/>
        </w:rPr>
        <w:t xml:space="preserve">Termín dodania: najneskôr 7 dní po objednaní verejným obstarávateľom. </w:t>
      </w:r>
    </w:p>
    <w:p w14:paraId="0D541ED0" w14:textId="77777777" w:rsidR="000A0098" w:rsidRPr="002E4B4A" w:rsidRDefault="000A0098" w:rsidP="000A0098">
      <w:pPr>
        <w:numPr>
          <w:ilvl w:val="1"/>
          <w:numId w:val="171"/>
        </w:numPr>
        <w:spacing w:after="120" w:line="240" w:lineRule="auto"/>
        <w:ind w:left="567" w:hanging="567"/>
        <w:jc w:val="both"/>
        <w:rPr>
          <w:rFonts w:ascii="Nudista" w:hAnsi="Nudista"/>
          <w:sz w:val="20"/>
          <w:szCs w:val="20"/>
        </w:rPr>
      </w:pPr>
      <w:r w:rsidRPr="002E4B4A">
        <w:rPr>
          <w:rFonts w:ascii="Nudista" w:hAnsi="Nudista"/>
          <w:sz w:val="20"/>
          <w:szCs w:val="20"/>
        </w:rPr>
        <w:t xml:space="preserve">Miesto dodania: Slovenská agentúra životného prostredia, Rožňavská 24,  821 04 Bratislava </w:t>
      </w:r>
    </w:p>
    <w:p w14:paraId="6F2ECF87" w14:textId="77777777" w:rsidR="000A0098" w:rsidRPr="002E4B4A" w:rsidRDefault="000A0098" w:rsidP="000A0098">
      <w:pPr>
        <w:pStyle w:val="Odsekzoznamu"/>
        <w:numPr>
          <w:ilvl w:val="0"/>
          <w:numId w:val="171"/>
        </w:numPr>
        <w:spacing w:before="240" w:after="240" w:line="240" w:lineRule="auto"/>
        <w:ind w:left="567" w:hanging="567"/>
        <w:contextualSpacing w:val="0"/>
        <w:jc w:val="both"/>
        <w:rPr>
          <w:rFonts w:ascii="Nudista" w:hAnsi="Nudista" w:cs="Arial"/>
          <w:b/>
          <w:caps/>
          <w:color w:val="008998"/>
        </w:rPr>
      </w:pPr>
      <w:r>
        <w:rPr>
          <w:rFonts w:ascii="Nudista" w:hAnsi="Nudista" w:cs="Arial"/>
          <w:b/>
          <w:caps/>
          <w:color w:val="008998"/>
        </w:rPr>
        <w:t>Polep</w:t>
      </w:r>
    </w:p>
    <w:p w14:paraId="71DC5032"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lastRenderedPageBreak/>
        <w:t xml:space="preserve">Grafický vizuál </w:t>
      </w:r>
      <w:proofErr w:type="spellStart"/>
      <w:r w:rsidRPr="0033578F">
        <w:rPr>
          <w:rFonts w:ascii="Nudista" w:hAnsi="Nudista"/>
          <w:sz w:val="20"/>
          <w:szCs w:val="20"/>
        </w:rPr>
        <w:t>Polepu</w:t>
      </w:r>
      <w:proofErr w:type="spellEnd"/>
      <w:r w:rsidRPr="0033578F">
        <w:rPr>
          <w:rFonts w:ascii="Nudista" w:hAnsi="Nudista"/>
          <w:sz w:val="20"/>
          <w:szCs w:val="20"/>
        </w:rPr>
        <w:t xml:space="preserve"> okna, prípadne steny budovy  – návrh na vybraný priestor a miesto určenia uchádzač navrhne a upresní neskôr</w:t>
      </w:r>
      <w:r>
        <w:rPr>
          <w:rFonts w:ascii="Nudista" w:hAnsi="Nudista"/>
          <w:sz w:val="20"/>
          <w:szCs w:val="20"/>
        </w:rPr>
        <w:t>.</w:t>
      </w:r>
    </w:p>
    <w:p w14:paraId="2BFD8C92" w14:textId="77777777" w:rsidR="000A0098" w:rsidRPr="002E4B4A" w:rsidRDefault="000A0098" w:rsidP="000A0098">
      <w:pPr>
        <w:numPr>
          <w:ilvl w:val="1"/>
          <w:numId w:val="171"/>
        </w:numPr>
        <w:spacing w:after="120" w:line="240" w:lineRule="auto"/>
        <w:ind w:left="567" w:hanging="567"/>
        <w:jc w:val="both"/>
        <w:rPr>
          <w:rFonts w:ascii="Nudista" w:hAnsi="Nudista"/>
          <w:sz w:val="20"/>
          <w:szCs w:val="20"/>
        </w:rPr>
      </w:pPr>
      <w:r w:rsidRPr="002E4B4A">
        <w:rPr>
          <w:rFonts w:ascii="Nudista" w:hAnsi="Nudista"/>
          <w:sz w:val="20"/>
          <w:szCs w:val="20"/>
        </w:rPr>
        <w:t>Formát:  max 350 m</w:t>
      </w:r>
      <w:r w:rsidRPr="002E4B4A">
        <w:rPr>
          <w:rFonts w:ascii="Nudista" w:hAnsi="Nudista"/>
          <w:sz w:val="20"/>
          <w:szCs w:val="20"/>
          <w:vertAlign w:val="superscript"/>
        </w:rPr>
        <w:t>2</w:t>
      </w:r>
    </w:p>
    <w:p w14:paraId="39068100" w14:textId="77777777" w:rsidR="000A0098" w:rsidRPr="002E4B4A" w:rsidRDefault="000A0098" w:rsidP="000A0098">
      <w:pPr>
        <w:numPr>
          <w:ilvl w:val="1"/>
          <w:numId w:val="171"/>
        </w:numPr>
        <w:spacing w:after="120" w:line="240" w:lineRule="auto"/>
        <w:ind w:left="567" w:hanging="567"/>
        <w:jc w:val="both"/>
        <w:rPr>
          <w:rFonts w:ascii="Nudista" w:hAnsi="Nudista"/>
          <w:sz w:val="20"/>
          <w:szCs w:val="20"/>
        </w:rPr>
      </w:pPr>
      <w:r w:rsidRPr="002E4B4A">
        <w:rPr>
          <w:rFonts w:ascii="Nudista" w:hAnsi="Nudista"/>
          <w:sz w:val="20"/>
          <w:szCs w:val="20"/>
        </w:rPr>
        <w:t xml:space="preserve">Tlač:    plnofarebná  4+4 </w:t>
      </w:r>
    </w:p>
    <w:p w14:paraId="498FAD2C" w14:textId="77777777" w:rsidR="000A0098" w:rsidRPr="002E4B4A" w:rsidRDefault="000A0098" w:rsidP="000A0098">
      <w:pPr>
        <w:numPr>
          <w:ilvl w:val="1"/>
          <w:numId w:val="171"/>
        </w:numPr>
        <w:spacing w:after="120" w:line="240" w:lineRule="auto"/>
        <w:ind w:left="567" w:hanging="567"/>
        <w:jc w:val="both"/>
        <w:rPr>
          <w:rFonts w:ascii="Nudista" w:hAnsi="Nudista"/>
          <w:sz w:val="20"/>
          <w:szCs w:val="20"/>
        </w:rPr>
      </w:pPr>
      <w:r>
        <w:rPr>
          <w:rFonts w:ascii="Nudista" w:hAnsi="Nudista"/>
          <w:sz w:val="20"/>
          <w:szCs w:val="20"/>
        </w:rPr>
        <w:t>Množstvo:</w:t>
      </w:r>
      <w:r w:rsidRPr="002E4B4A">
        <w:rPr>
          <w:rFonts w:ascii="Nudista" w:hAnsi="Nudista"/>
          <w:sz w:val="20"/>
          <w:szCs w:val="20"/>
        </w:rPr>
        <w:t xml:space="preserve"> 350m</w:t>
      </w:r>
      <w:r w:rsidRPr="002E4B4A">
        <w:rPr>
          <w:rFonts w:ascii="Nudista" w:hAnsi="Nudista"/>
          <w:sz w:val="20"/>
          <w:szCs w:val="20"/>
          <w:vertAlign w:val="superscript"/>
        </w:rPr>
        <w:t>2</w:t>
      </w:r>
      <w:r w:rsidRPr="002E4B4A">
        <w:rPr>
          <w:rFonts w:ascii="Nudista" w:hAnsi="Nudista"/>
          <w:sz w:val="20"/>
          <w:szCs w:val="20"/>
        </w:rPr>
        <w:t xml:space="preserve"> delení podľa konkrétnej požiadavky </w:t>
      </w:r>
    </w:p>
    <w:p w14:paraId="27F35876" w14:textId="77777777" w:rsidR="000A0098" w:rsidRPr="002E4B4A" w:rsidRDefault="000A0098" w:rsidP="000A0098">
      <w:pPr>
        <w:numPr>
          <w:ilvl w:val="1"/>
          <w:numId w:val="171"/>
        </w:numPr>
        <w:spacing w:after="120" w:line="240" w:lineRule="auto"/>
        <w:ind w:left="567" w:hanging="567"/>
        <w:jc w:val="both"/>
        <w:rPr>
          <w:rFonts w:ascii="Nudista" w:hAnsi="Nudista"/>
          <w:sz w:val="20"/>
          <w:szCs w:val="20"/>
        </w:rPr>
      </w:pPr>
      <w:r w:rsidRPr="002E4B4A">
        <w:rPr>
          <w:rFonts w:ascii="Nudista" w:hAnsi="Nudista"/>
          <w:sz w:val="20"/>
          <w:szCs w:val="20"/>
        </w:rPr>
        <w:t xml:space="preserve">Termín dodania: najneskôr 7 dní po objednaní verejným obstarávateľom. </w:t>
      </w:r>
    </w:p>
    <w:p w14:paraId="3D957ACA" w14:textId="77777777" w:rsidR="000A0098" w:rsidRPr="002E4B4A" w:rsidRDefault="000A0098" w:rsidP="000A0098">
      <w:pPr>
        <w:numPr>
          <w:ilvl w:val="1"/>
          <w:numId w:val="171"/>
        </w:numPr>
        <w:spacing w:after="120" w:line="240" w:lineRule="auto"/>
        <w:ind w:left="567" w:hanging="567"/>
        <w:jc w:val="both"/>
        <w:rPr>
          <w:rFonts w:ascii="Nudista" w:hAnsi="Nudista"/>
          <w:sz w:val="20"/>
          <w:szCs w:val="20"/>
        </w:rPr>
      </w:pPr>
      <w:r w:rsidRPr="002E4B4A">
        <w:rPr>
          <w:rFonts w:ascii="Nudista" w:hAnsi="Nudista"/>
          <w:sz w:val="20"/>
          <w:szCs w:val="20"/>
        </w:rPr>
        <w:t xml:space="preserve">Miesto dodania: Slovenská agentúra životného prostredia, Rožňavská 24,  821 04 Bratislava </w:t>
      </w:r>
    </w:p>
    <w:p w14:paraId="2A945BA5" w14:textId="77777777" w:rsidR="000A0098" w:rsidRPr="002E4B4A" w:rsidRDefault="000A0098" w:rsidP="000A0098">
      <w:pPr>
        <w:spacing w:after="120" w:line="240" w:lineRule="auto"/>
        <w:rPr>
          <w:rFonts w:ascii="Nudista" w:hAnsi="Nudista"/>
          <w:b/>
          <w:bCs/>
          <w:sz w:val="24"/>
          <w:szCs w:val="24"/>
        </w:rPr>
      </w:pPr>
    </w:p>
    <w:p w14:paraId="188C8EA1" w14:textId="77777777" w:rsidR="000A0098" w:rsidRDefault="000A0098" w:rsidP="000A0098">
      <w:pPr>
        <w:spacing w:after="120" w:line="240" w:lineRule="auto"/>
        <w:rPr>
          <w:rFonts w:ascii="Nudista" w:hAnsi="Nudista"/>
          <w:b/>
          <w:bCs/>
          <w:sz w:val="24"/>
          <w:szCs w:val="24"/>
        </w:rPr>
      </w:pPr>
      <w:r w:rsidRPr="002E4B4A">
        <w:rPr>
          <w:rFonts w:ascii="Nudista" w:hAnsi="Nudista"/>
          <w:b/>
          <w:bCs/>
          <w:sz w:val="24"/>
          <w:szCs w:val="24"/>
        </w:rPr>
        <w:t xml:space="preserve">Položka č. </w:t>
      </w:r>
      <w:r>
        <w:rPr>
          <w:rFonts w:ascii="Nudista" w:hAnsi="Nudista"/>
          <w:b/>
          <w:bCs/>
          <w:sz w:val="24"/>
          <w:szCs w:val="24"/>
        </w:rPr>
        <w:t>7</w:t>
      </w:r>
      <w:r w:rsidRPr="002E4B4A">
        <w:rPr>
          <w:rFonts w:ascii="Nudista" w:hAnsi="Nudista"/>
          <w:b/>
          <w:bCs/>
          <w:sz w:val="24"/>
          <w:szCs w:val="24"/>
        </w:rPr>
        <w:t xml:space="preserve">: </w:t>
      </w:r>
      <w:r w:rsidRPr="002E4B4A">
        <w:rPr>
          <w:rFonts w:ascii="Nudista" w:hAnsi="Nudista"/>
          <w:b/>
          <w:bCs/>
          <w:sz w:val="24"/>
          <w:szCs w:val="24"/>
        </w:rPr>
        <w:tab/>
      </w:r>
      <w:r>
        <w:rPr>
          <w:rFonts w:ascii="Nudista" w:hAnsi="Nudista"/>
          <w:b/>
          <w:bCs/>
          <w:sz w:val="24"/>
          <w:szCs w:val="24"/>
        </w:rPr>
        <w:t>Tlačová produkcia</w:t>
      </w:r>
    </w:p>
    <w:p w14:paraId="6348671D" w14:textId="77777777" w:rsidR="000A0098" w:rsidRPr="0033578F" w:rsidRDefault="000A0098" w:rsidP="000A0098">
      <w:pPr>
        <w:pStyle w:val="Odsekzoznamu"/>
        <w:numPr>
          <w:ilvl w:val="0"/>
          <w:numId w:val="171"/>
        </w:numPr>
        <w:spacing w:before="240" w:after="240" w:line="240" w:lineRule="auto"/>
        <w:ind w:left="567" w:hanging="567"/>
        <w:contextualSpacing w:val="0"/>
        <w:jc w:val="both"/>
        <w:rPr>
          <w:rFonts w:ascii="Nudista" w:hAnsi="Nudista" w:cs="Arial"/>
          <w:b/>
          <w:caps/>
          <w:color w:val="008998"/>
        </w:rPr>
      </w:pPr>
      <w:r w:rsidRPr="0033578F">
        <w:rPr>
          <w:rFonts w:ascii="Nudista" w:hAnsi="Nudista" w:cs="Arial"/>
          <w:b/>
          <w:caps/>
          <w:color w:val="008998"/>
        </w:rPr>
        <w:t xml:space="preserve">Letáky </w:t>
      </w:r>
    </w:p>
    <w:p w14:paraId="6BA8BF50"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 xml:space="preserve">Grafický návrh - dodanie návrhu 3 rôznych vizuálov LETÁKU ku kampani formátu A4 zloženého na DL formát – kľúčový vizuál, </w:t>
      </w:r>
      <w:proofErr w:type="spellStart"/>
      <w:r w:rsidRPr="0033578F">
        <w:rPr>
          <w:rFonts w:ascii="Nudista" w:hAnsi="Nudista"/>
          <w:sz w:val="20"/>
          <w:szCs w:val="20"/>
        </w:rPr>
        <w:t>infografika</w:t>
      </w:r>
      <w:proofErr w:type="spellEnd"/>
      <w:r w:rsidRPr="0033578F">
        <w:rPr>
          <w:rFonts w:ascii="Nudista" w:hAnsi="Nudista"/>
          <w:sz w:val="20"/>
          <w:szCs w:val="20"/>
        </w:rPr>
        <w:t xml:space="preserve">, text </w:t>
      </w:r>
    </w:p>
    <w:p w14:paraId="43C062F6"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Formát:  A4, 1 lom na A5</w:t>
      </w:r>
    </w:p>
    <w:p w14:paraId="46A15DCB"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Tlač:      4+4 (CMYK)</w:t>
      </w:r>
    </w:p>
    <w:p w14:paraId="37981A33"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 xml:space="preserve">Papier:  </w:t>
      </w:r>
      <w:r w:rsidRPr="00C343DC">
        <w:rPr>
          <w:rFonts w:ascii="Nudista" w:hAnsi="Nudista"/>
          <w:sz w:val="20"/>
          <w:szCs w:val="20"/>
        </w:rPr>
        <w:t>80g/m</w:t>
      </w:r>
      <w:r w:rsidRPr="00C343DC">
        <w:rPr>
          <w:rFonts w:ascii="Nudista" w:hAnsi="Nudista"/>
          <w:sz w:val="20"/>
          <w:szCs w:val="20"/>
          <w:vertAlign w:val="superscript"/>
        </w:rPr>
        <w:t>2</w:t>
      </w:r>
      <w:r w:rsidRPr="00C343DC">
        <w:rPr>
          <w:rFonts w:ascii="Nudista" w:hAnsi="Nudista"/>
          <w:sz w:val="20"/>
          <w:szCs w:val="20"/>
        </w:rPr>
        <w:t xml:space="preserve"> recyklovaný papier, biely</w:t>
      </w:r>
    </w:p>
    <w:p w14:paraId="6131EE1E"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Počet kusov: 300 000 ks maximálny počet kusov. Min. objednávka 50.000 ks</w:t>
      </w:r>
    </w:p>
    <w:p w14:paraId="5388DBB3"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 xml:space="preserve">Termín dodania: najneskôr 7 dní po objednaní verejným obstarávateľom. </w:t>
      </w:r>
    </w:p>
    <w:p w14:paraId="446143F5"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 xml:space="preserve">Miesto dodania: Slovenská agentúra životného prostredia, Rožňavská 24,  821 04 Bratislava </w:t>
      </w:r>
    </w:p>
    <w:p w14:paraId="6278F75A" w14:textId="77777777" w:rsidR="000A0098" w:rsidRPr="0033578F" w:rsidRDefault="000A0098" w:rsidP="000A0098">
      <w:pPr>
        <w:pStyle w:val="Odsekzoznamu"/>
        <w:numPr>
          <w:ilvl w:val="0"/>
          <w:numId w:val="171"/>
        </w:numPr>
        <w:spacing w:before="240" w:after="240" w:line="240" w:lineRule="auto"/>
        <w:ind w:left="567" w:hanging="567"/>
        <w:contextualSpacing w:val="0"/>
        <w:jc w:val="both"/>
        <w:rPr>
          <w:rFonts w:ascii="Nudista" w:hAnsi="Nudista" w:cs="Arial"/>
          <w:b/>
          <w:caps/>
          <w:color w:val="008998"/>
        </w:rPr>
      </w:pPr>
      <w:r w:rsidRPr="0033578F">
        <w:rPr>
          <w:rFonts w:ascii="Nudista" w:hAnsi="Nudista" w:cs="Arial"/>
          <w:b/>
          <w:caps/>
          <w:color w:val="008998"/>
        </w:rPr>
        <w:t>Leták –zakladač formát A4 ( folder s výsekom )</w:t>
      </w:r>
    </w:p>
    <w:p w14:paraId="55B6205E"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 xml:space="preserve">Grafický návrh- dodanie návrhu 3 rôznych vizuálov LETÁKU- zakladač   ku kampani formátu A4 – kľúčový vizuál, </w:t>
      </w:r>
      <w:proofErr w:type="spellStart"/>
      <w:r w:rsidRPr="0033578F">
        <w:rPr>
          <w:rFonts w:ascii="Nudista" w:hAnsi="Nudista"/>
          <w:sz w:val="20"/>
          <w:szCs w:val="20"/>
        </w:rPr>
        <w:t>infografika</w:t>
      </w:r>
      <w:proofErr w:type="spellEnd"/>
      <w:r w:rsidRPr="0033578F">
        <w:rPr>
          <w:rFonts w:ascii="Nudista" w:hAnsi="Nudista"/>
          <w:sz w:val="20"/>
          <w:szCs w:val="20"/>
        </w:rPr>
        <w:t xml:space="preserve">, text </w:t>
      </w:r>
    </w:p>
    <w:p w14:paraId="4704ACD6"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Formát:  A4, 1 lom na A4</w:t>
      </w:r>
    </w:p>
    <w:p w14:paraId="19675CCB"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Tlač:      4+4 (CMYK)</w:t>
      </w:r>
    </w:p>
    <w:p w14:paraId="2D5FA36D"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 xml:space="preserve">Papier:  250 g/m2 recyklovaný papier </w:t>
      </w:r>
    </w:p>
    <w:p w14:paraId="490D519B"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Počet kusov: 30 000 ks maximálny počet kusov. Min. objednávka 30 000 ks</w:t>
      </w:r>
    </w:p>
    <w:p w14:paraId="1F008C50"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 xml:space="preserve">Termín dodania: najneskôr 7 dní po objednaní verejným obstarávateľom. </w:t>
      </w:r>
    </w:p>
    <w:p w14:paraId="7313AD34" w14:textId="77777777" w:rsidR="000A0098" w:rsidRPr="001F648A"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 xml:space="preserve">Miesto dodania: Slovenská agentúra životného prostredia, Rožňavská 24,  821 04 Bratislava </w:t>
      </w:r>
    </w:p>
    <w:p w14:paraId="54E8A36B" w14:textId="77777777" w:rsidR="000A0098" w:rsidRPr="0033578F" w:rsidRDefault="000A0098" w:rsidP="000A0098">
      <w:pPr>
        <w:pStyle w:val="Odsekzoznamu"/>
        <w:numPr>
          <w:ilvl w:val="0"/>
          <w:numId w:val="171"/>
        </w:numPr>
        <w:spacing w:before="240" w:after="240" w:line="240" w:lineRule="auto"/>
        <w:ind w:left="567" w:hanging="567"/>
        <w:contextualSpacing w:val="0"/>
        <w:jc w:val="both"/>
        <w:rPr>
          <w:rFonts w:ascii="Nudista" w:hAnsi="Nudista" w:cs="Arial"/>
          <w:b/>
          <w:caps/>
          <w:color w:val="008998"/>
        </w:rPr>
      </w:pPr>
      <w:bookmarkStart w:id="142" w:name="_Hlk74061632"/>
      <w:r w:rsidRPr="0033578F">
        <w:rPr>
          <w:rFonts w:ascii="Nudista" w:hAnsi="Nudista" w:cs="Arial"/>
          <w:b/>
          <w:caps/>
          <w:color w:val="008998"/>
        </w:rPr>
        <w:t xml:space="preserve">Brožúra </w:t>
      </w:r>
    </w:p>
    <w:bookmarkEnd w:id="142"/>
    <w:p w14:paraId="7BD21FB3" w14:textId="77777777" w:rsidR="000A0098" w:rsidRPr="001F648A" w:rsidRDefault="000A0098" w:rsidP="000A0098">
      <w:pPr>
        <w:numPr>
          <w:ilvl w:val="1"/>
          <w:numId w:val="171"/>
        </w:numPr>
        <w:spacing w:after="120" w:line="240" w:lineRule="auto"/>
        <w:ind w:left="567" w:hanging="567"/>
        <w:jc w:val="both"/>
        <w:rPr>
          <w:rFonts w:ascii="Nudista" w:hAnsi="Nudista"/>
          <w:sz w:val="20"/>
          <w:szCs w:val="20"/>
        </w:rPr>
      </w:pPr>
      <w:r w:rsidRPr="001F648A">
        <w:rPr>
          <w:rFonts w:ascii="Nudista" w:hAnsi="Nudista"/>
          <w:sz w:val="20"/>
          <w:szCs w:val="20"/>
        </w:rPr>
        <w:t>Grafický návrh BROŽÚRY formát A5 – 15-20 strán, 3 x možná zmena textu</w:t>
      </w:r>
    </w:p>
    <w:p w14:paraId="47172271"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Formát: 4xA4, lom na A5, väzba V1</w:t>
      </w:r>
    </w:p>
    <w:p w14:paraId="5D91322C"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Tlač:      4+4 (CMYK)</w:t>
      </w:r>
    </w:p>
    <w:p w14:paraId="263EBC1F"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Papier:  200g/m2 natieraný lesklý</w:t>
      </w:r>
    </w:p>
    <w:p w14:paraId="4FC3A796"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Počet kusov: 2100  ks maximálny počet kusov. Min. objednávka 300 ks</w:t>
      </w:r>
    </w:p>
    <w:p w14:paraId="2000F36B"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 xml:space="preserve">Termín dodania: najneskôr 7 dní po objednaní verejným obstarávateľom. </w:t>
      </w:r>
    </w:p>
    <w:p w14:paraId="5F87261D"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 xml:space="preserve">Miesto dodania: Slovenská agentúra životného prostredia, Rožňavská 24,  821 04 Bratislava </w:t>
      </w:r>
    </w:p>
    <w:p w14:paraId="5ECE02FF" w14:textId="77777777" w:rsidR="000A0098" w:rsidRPr="0033578F" w:rsidRDefault="000A0098" w:rsidP="000A0098">
      <w:pPr>
        <w:pStyle w:val="Odsekzoznamu"/>
        <w:numPr>
          <w:ilvl w:val="0"/>
          <w:numId w:val="171"/>
        </w:numPr>
        <w:spacing w:before="240" w:after="240" w:line="240" w:lineRule="auto"/>
        <w:ind w:left="567" w:hanging="567"/>
        <w:contextualSpacing w:val="0"/>
        <w:jc w:val="both"/>
        <w:rPr>
          <w:rFonts w:ascii="Nudista" w:hAnsi="Nudista" w:cs="Arial"/>
          <w:b/>
          <w:caps/>
          <w:color w:val="008998"/>
        </w:rPr>
      </w:pPr>
      <w:r w:rsidRPr="0033578F">
        <w:rPr>
          <w:rFonts w:ascii="Nudista" w:hAnsi="Nudista" w:cs="Arial"/>
          <w:b/>
          <w:caps/>
          <w:color w:val="008998"/>
        </w:rPr>
        <w:t xml:space="preserve">Vizitky </w:t>
      </w:r>
    </w:p>
    <w:p w14:paraId="2055D006" w14:textId="77777777" w:rsidR="000A0098" w:rsidRPr="001F648A" w:rsidRDefault="000A0098" w:rsidP="000A0098">
      <w:pPr>
        <w:numPr>
          <w:ilvl w:val="1"/>
          <w:numId w:val="171"/>
        </w:numPr>
        <w:spacing w:after="120" w:line="240" w:lineRule="auto"/>
        <w:ind w:left="567" w:hanging="567"/>
        <w:jc w:val="both"/>
        <w:rPr>
          <w:rFonts w:ascii="Nudista" w:hAnsi="Nudista"/>
          <w:sz w:val="20"/>
          <w:szCs w:val="20"/>
        </w:rPr>
      </w:pPr>
      <w:r w:rsidRPr="001F648A">
        <w:rPr>
          <w:rFonts w:ascii="Nudista" w:hAnsi="Nudista"/>
          <w:sz w:val="20"/>
          <w:szCs w:val="20"/>
        </w:rPr>
        <w:lastRenderedPageBreak/>
        <w:t>Grafický návrh VIZITKY formát 85×55 mm</w:t>
      </w:r>
    </w:p>
    <w:p w14:paraId="171A326D"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Formát: 85×55 mm</w:t>
      </w:r>
    </w:p>
    <w:p w14:paraId="630D3492"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 xml:space="preserve">Tlač:   obojstranná (4/4) </w:t>
      </w:r>
      <w:proofErr w:type="spellStart"/>
      <w:r w:rsidRPr="0033578F">
        <w:rPr>
          <w:rFonts w:ascii="Nudista" w:hAnsi="Nudista"/>
          <w:sz w:val="20"/>
          <w:szCs w:val="20"/>
        </w:rPr>
        <w:t>tisk</w:t>
      </w:r>
      <w:proofErr w:type="spellEnd"/>
    </w:p>
    <w:p w14:paraId="0CA6AEFE"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Ofsetový nenatieraný matný papier 300g</w:t>
      </w:r>
    </w:p>
    <w:p w14:paraId="7193F39A"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Možnosť spočítať rôzne druhy (iné mená, tel. čísla atď.) za výslednú nižšiu cenu za 1 kus</w:t>
      </w:r>
    </w:p>
    <w:p w14:paraId="53F55707"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Počet kusov: 20</w:t>
      </w:r>
      <w:r>
        <w:rPr>
          <w:rFonts w:ascii="Nudista" w:hAnsi="Nudista"/>
          <w:sz w:val="20"/>
          <w:szCs w:val="20"/>
        </w:rPr>
        <w:t xml:space="preserve"> </w:t>
      </w:r>
      <w:r w:rsidRPr="0033578F">
        <w:rPr>
          <w:rFonts w:ascii="Nudista" w:hAnsi="Nudista"/>
          <w:sz w:val="20"/>
          <w:szCs w:val="20"/>
        </w:rPr>
        <w:t>000 ks</w:t>
      </w:r>
    </w:p>
    <w:p w14:paraId="06187998"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 xml:space="preserve">Termín dodania: najneskôr 7 dní po objednaní verejným obstarávateľom. </w:t>
      </w:r>
    </w:p>
    <w:p w14:paraId="73FD6BB8"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 xml:space="preserve">Miesto dodania: Slovenská agentúra životného prostredia, Rožňavská 24,  821 04 Bratislava </w:t>
      </w:r>
    </w:p>
    <w:p w14:paraId="5C1A7830" w14:textId="77777777" w:rsidR="000A0098" w:rsidRPr="0033578F" w:rsidRDefault="000A0098" w:rsidP="000A0098">
      <w:pPr>
        <w:pStyle w:val="Odsekzoznamu"/>
        <w:numPr>
          <w:ilvl w:val="0"/>
          <w:numId w:val="171"/>
        </w:numPr>
        <w:spacing w:before="240" w:after="240" w:line="240" w:lineRule="auto"/>
        <w:ind w:left="567" w:hanging="567"/>
        <w:contextualSpacing w:val="0"/>
        <w:jc w:val="both"/>
        <w:rPr>
          <w:rFonts w:ascii="Nudista" w:hAnsi="Nudista" w:cs="Arial"/>
          <w:b/>
          <w:caps/>
          <w:color w:val="008998"/>
        </w:rPr>
      </w:pPr>
      <w:r w:rsidRPr="0033578F">
        <w:rPr>
          <w:rFonts w:ascii="Nudista" w:hAnsi="Nudista" w:cs="Arial"/>
          <w:b/>
          <w:caps/>
          <w:color w:val="008998"/>
        </w:rPr>
        <w:t xml:space="preserve">Informačné tabule </w:t>
      </w:r>
    </w:p>
    <w:p w14:paraId="7E81BD7F" w14:textId="77777777" w:rsidR="000A0098" w:rsidRPr="001F648A" w:rsidRDefault="000A0098" w:rsidP="000A0098">
      <w:pPr>
        <w:numPr>
          <w:ilvl w:val="1"/>
          <w:numId w:val="171"/>
        </w:numPr>
        <w:spacing w:after="120" w:line="240" w:lineRule="auto"/>
        <w:ind w:left="567" w:hanging="567"/>
        <w:jc w:val="both"/>
        <w:rPr>
          <w:rFonts w:ascii="Nudista" w:hAnsi="Nudista"/>
          <w:sz w:val="20"/>
          <w:szCs w:val="20"/>
        </w:rPr>
      </w:pPr>
      <w:r w:rsidRPr="001F648A">
        <w:rPr>
          <w:rFonts w:ascii="Nudista" w:hAnsi="Nudista"/>
          <w:sz w:val="20"/>
          <w:szCs w:val="20"/>
        </w:rPr>
        <w:t>Grafický návrh Informačnej  tabule  formát A4+ 1-3 m</w:t>
      </w:r>
      <w:r w:rsidRPr="001A00CE">
        <w:rPr>
          <w:rFonts w:ascii="Nudista" w:hAnsi="Nudista"/>
          <w:sz w:val="20"/>
          <w:szCs w:val="20"/>
          <w:vertAlign w:val="superscript"/>
        </w:rPr>
        <w:t>2</w:t>
      </w:r>
      <w:r w:rsidRPr="001F648A">
        <w:rPr>
          <w:rFonts w:ascii="Nudista" w:hAnsi="Nudista"/>
          <w:sz w:val="20"/>
          <w:szCs w:val="20"/>
        </w:rPr>
        <w:t xml:space="preserve">  podľa konkrétneho zadania 12 x možná zmena textu</w:t>
      </w:r>
    </w:p>
    <w:p w14:paraId="524FBF33"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Formát: 210 x 297 mm  (A4) + 1-3 m</w:t>
      </w:r>
      <w:r w:rsidRPr="001A00CE">
        <w:rPr>
          <w:rFonts w:ascii="Nudista" w:hAnsi="Nudista"/>
          <w:sz w:val="20"/>
          <w:szCs w:val="20"/>
          <w:vertAlign w:val="superscript"/>
        </w:rPr>
        <w:t>2</w:t>
      </w:r>
      <w:r w:rsidRPr="0033578F">
        <w:rPr>
          <w:rFonts w:ascii="Nudista" w:hAnsi="Nudista"/>
          <w:sz w:val="20"/>
          <w:szCs w:val="20"/>
        </w:rPr>
        <w:t xml:space="preserve">  podľa konkrétneho zadania </w:t>
      </w:r>
    </w:p>
    <w:p w14:paraId="5866F05A"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Tlač:   jednostrann</w:t>
      </w:r>
      <w:r w:rsidRPr="0033578F">
        <w:rPr>
          <w:rFonts w:ascii="Nudista" w:hAnsi="Nudista" w:hint="eastAsia"/>
          <w:sz w:val="20"/>
          <w:szCs w:val="20"/>
        </w:rPr>
        <w:t>á</w:t>
      </w:r>
      <w:r w:rsidRPr="0033578F">
        <w:rPr>
          <w:rFonts w:ascii="Nudista" w:hAnsi="Nudista"/>
          <w:sz w:val="20"/>
          <w:szCs w:val="20"/>
        </w:rPr>
        <w:t xml:space="preserve">  (4+ 0) </w:t>
      </w:r>
      <w:proofErr w:type="spellStart"/>
      <w:r w:rsidRPr="0033578F">
        <w:rPr>
          <w:rFonts w:ascii="Nudista" w:hAnsi="Nudista"/>
          <w:sz w:val="20"/>
          <w:szCs w:val="20"/>
        </w:rPr>
        <w:t>tisk</w:t>
      </w:r>
      <w:proofErr w:type="spellEnd"/>
    </w:p>
    <w:p w14:paraId="001F8AF6"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 xml:space="preserve">Materiál: </w:t>
      </w:r>
      <w:proofErr w:type="spellStart"/>
      <w:r w:rsidRPr="0033578F">
        <w:rPr>
          <w:rFonts w:ascii="Nudista" w:hAnsi="Nudista"/>
          <w:sz w:val="20"/>
          <w:szCs w:val="20"/>
        </w:rPr>
        <w:t>kamatex</w:t>
      </w:r>
      <w:proofErr w:type="spellEnd"/>
      <w:r w:rsidRPr="0033578F">
        <w:rPr>
          <w:rFonts w:ascii="Nudista" w:hAnsi="Nudista"/>
          <w:sz w:val="20"/>
          <w:szCs w:val="20"/>
        </w:rPr>
        <w:t>, alebo ekvivalent</w:t>
      </w:r>
    </w:p>
    <w:p w14:paraId="55229FCF"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Pr>
          <w:rFonts w:ascii="Nudista" w:hAnsi="Nudista"/>
          <w:sz w:val="20"/>
          <w:szCs w:val="20"/>
        </w:rPr>
        <w:t>Množstvo</w:t>
      </w:r>
      <w:r w:rsidRPr="0033578F">
        <w:rPr>
          <w:rFonts w:ascii="Nudista" w:hAnsi="Nudista"/>
          <w:sz w:val="20"/>
          <w:szCs w:val="20"/>
        </w:rPr>
        <w:t>: 8 m</w:t>
      </w:r>
      <w:r w:rsidRPr="0033578F">
        <w:rPr>
          <w:rFonts w:ascii="Nudista" w:hAnsi="Nudista"/>
          <w:sz w:val="20"/>
          <w:szCs w:val="20"/>
          <w:vertAlign w:val="superscript"/>
        </w:rPr>
        <w:t>2</w:t>
      </w:r>
    </w:p>
    <w:p w14:paraId="2C59BAFE"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 xml:space="preserve">Termín dodania: najneskôr 7 dní po objednaní verejným obstarávateľom. </w:t>
      </w:r>
    </w:p>
    <w:p w14:paraId="09676EA1" w14:textId="77777777" w:rsidR="000A0098" w:rsidRPr="0033578F" w:rsidRDefault="000A0098" w:rsidP="000A0098">
      <w:pPr>
        <w:numPr>
          <w:ilvl w:val="1"/>
          <w:numId w:val="171"/>
        </w:numPr>
        <w:spacing w:after="120" w:line="240" w:lineRule="auto"/>
        <w:ind w:left="567" w:hanging="567"/>
        <w:jc w:val="both"/>
        <w:rPr>
          <w:rFonts w:ascii="Nudista" w:hAnsi="Nudista"/>
          <w:sz w:val="20"/>
          <w:szCs w:val="20"/>
        </w:rPr>
      </w:pPr>
      <w:r w:rsidRPr="0033578F">
        <w:rPr>
          <w:rFonts w:ascii="Nudista" w:hAnsi="Nudista"/>
          <w:sz w:val="20"/>
          <w:szCs w:val="20"/>
        </w:rPr>
        <w:t xml:space="preserve">Miesto dodania: Slovenská agentúra životného prostredia, Rožňavská 24,  821 04 Bratislava </w:t>
      </w:r>
    </w:p>
    <w:p w14:paraId="5952435E" w14:textId="27FA75CC" w:rsidR="00F90494" w:rsidRPr="00845FDD" w:rsidRDefault="00F90494" w:rsidP="00F90494">
      <w:pPr>
        <w:pStyle w:val="Odsekzoznamu"/>
        <w:numPr>
          <w:ilvl w:val="0"/>
          <w:numId w:val="171"/>
        </w:numPr>
        <w:spacing w:before="240" w:after="240" w:line="240" w:lineRule="auto"/>
        <w:ind w:left="567" w:hanging="567"/>
        <w:contextualSpacing w:val="0"/>
        <w:jc w:val="both"/>
        <w:rPr>
          <w:rFonts w:ascii="Nudista" w:hAnsi="Nudista" w:cs="Arial"/>
          <w:b/>
          <w:caps/>
          <w:color w:val="008998"/>
        </w:rPr>
      </w:pPr>
      <w:r w:rsidRPr="00845FDD">
        <w:rPr>
          <w:rFonts w:ascii="Nudista" w:hAnsi="Nudista" w:cs="Arial"/>
          <w:b/>
          <w:caps/>
          <w:color w:val="008998"/>
        </w:rPr>
        <w:t>Ďalšie požiadavky na predmet zákazky a</w:t>
      </w:r>
      <w:r w:rsidRPr="00845FDD">
        <w:rPr>
          <w:rFonts w:ascii="Nudista" w:hAnsi="Nudista" w:cs="Calibri"/>
          <w:b/>
          <w:caps/>
          <w:color w:val="008998"/>
        </w:rPr>
        <w:t> </w:t>
      </w:r>
      <w:r w:rsidRPr="00845FDD">
        <w:rPr>
          <w:rFonts w:ascii="Nudista" w:hAnsi="Nudista" w:cs="Arial"/>
          <w:b/>
          <w:caps/>
          <w:color w:val="008998"/>
        </w:rPr>
        <w:t>súvisiace služby</w:t>
      </w:r>
    </w:p>
    <w:p w14:paraId="43EF6376" w14:textId="77777777" w:rsidR="00F90494" w:rsidRPr="00845FDD" w:rsidRDefault="00F90494" w:rsidP="00F90494">
      <w:pPr>
        <w:numPr>
          <w:ilvl w:val="1"/>
          <w:numId w:val="171"/>
        </w:numPr>
        <w:spacing w:before="120" w:after="0" w:line="240" w:lineRule="auto"/>
        <w:ind w:left="567" w:hanging="567"/>
        <w:jc w:val="both"/>
        <w:rPr>
          <w:rFonts w:ascii="Nudista" w:hAnsi="Nudista"/>
          <w:iCs/>
          <w:color w:val="000000"/>
          <w:sz w:val="20"/>
          <w:szCs w:val="20"/>
        </w:rPr>
      </w:pPr>
      <w:r w:rsidRPr="00845FDD">
        <w:rPr>
          <w:rFonts w:ascii="Nudista" w:hAnsi="Nudista"/>
          <w:iCs/>
          <w:color w:val="000000"/>
          <w:sz w:val="20"/>
          <w:szCs w:val="20"/>
        </w:rPr>
        <w:t>Podrobný obsah a</w:t>
      </w:r>
      <w:r w:rsidRPr="00845FDD">
        <w:rPr>
          <w:rFonts w:ascii="Nudista" w:hAnsi="Nudista" w:cs="Calibri"/>
          <w:iCs/>
          <w:color w:val="000000"/>
          <w:sz w:val="20"/>
          <w:szCs w:val="20"/>
        </w:rPr>
        <w:t> </w:t>
      </w:r>
      <w:r w:rsidRPr="00845FDD">
        <w:rPr>
          <w:rFonts w:ascii="Nudista" w:hAnsi="Nudista"/>
          <w:iCs/>
          <w:color w:val="000000"/>
          <w:sz w:val="20"/>
          <w:szCs w:val="20"/>
        </w:rPr>
        <w:t>podmienky poskytovania s</w:t>
      </w:r>
      <w:r w:rsidRPr="00845FDD">
        <w:rPr>
          <w:rFonts w:ascii="Nudista" w:hAnsi="Nudista" w:cs="Proba Pro"/>
          <w:iCs/>
          <w:color w:val="000000"/>
          <w:sz w:val="20"/>
          <w:szCs w:val="20"/>
        </w:rPr>
        <w:t>ú</w:t>
      </w:r>
      <w:r w:rsidRPr="00845FDD">
        <w:rPr>
          <w:rFonts w:ascii="Nudista" w:hAnsi="Nudista"/>
          <w:iCs/>
          <w:color w:val="000000"/>
          <w:sz w:val="20"/>
          <w:szCs w:val="20"/>
        </w:rPr>
        <w:t>visiacich slu</w:t>
      </w:r>
      <w:r w:rsidRPr="00845FDD">
        <w:rPr>
          <w:rFonts w:ascii="Nudista" w:hAnsi="Nudista" w:cs="Proba Pro"/>
          <w:iCs/>
          <w:color w:val="000000"/>
          <w:sz w:val="20"/>
          <w:szCs w:val="20"/>
        </w:rPr>
        <w:t>ž</w:t>
      </w:r>
      <w:r w:rsidRPr="00845FDD">
        <w:rPr>
          <w:rFonts w:ascii="Nudista" w:hAnsi="Nudista"/>
          <w:iCs/>
          <w:color w:val="000000"/>
          <w:sz w:val="20"/>
          <w:szCs w:val="20"/>
        </w:rPr>
        <w:t>ieb tvoria obsah Časti E. Obchodné podmienky týchto súťažných podkladov.</w:t>
      </w:r>
    </w:p>
    <w:bookmarkEnd w:id="140"/>
    <w:p w14:paraId="39E071EB" w14:textId="5A1164A5" w:rsidR="00C67399" w:rsidRPr="00845FDD" w:rsidRDefault="00C67399" w:rsidP="00845FDD">
      <w:pPr>
        <w:pStyle w:val="SAPHlavn"/>
        <w:widowControl/>
        <w:spacing w:after="0" w:line="240" w:lineRule="auto"/>
        <w:rPr>
          <w:rFonts w:ascii="Nudista" w:hAnsi="Nudista"/>
        </w:rPr>
        <w:sectPr w:rsidR="00C67399" w:rsidRPr="00845FDD" w:rsidSect="00A10A6A">
          <w:pgSz w:w="11906" w:h="16838"/>
          <w:pgMar w:top="1417" w:right="1417" w:bottom="1134" w:left="1417" w:header="708" w:footer="379" w:gutter="0"/>
          <w:cols w:space="708"/>
          <w:docGrid w:linePitch="360"/>
        </w:sectPr>
      </w:pPr>
    </w:p>
    <w:p w14:paraId="467C14E0" w14:textId="08AC1652" w:rsidR="0094391B" w:rsidRPr="00845FDD" w:rsidRDefault="0094391B" w:rsidP="00845FDD">
      <w:pPr>
        <w:pStyle w:val="SAPHlavn"/>
        <w:widowControl/>
        <w:spacing w:after="0" w:line="240" w:lineRule="auto"/>
        <w:rPr>
          <w:rFonts w:ascii="Nudista" w:hAnsi="Nudista"/>
          <w:b w:val="0"/>
        </w:rPr>
      </w:pPr>
      <w:bookmarkStart w:id="143" w:name="_Toc97647200"/>
      <w:r w:rsidRPr="00845FDD">
        <w:rPr>
          <w:rFonts w:ascii="Nudista" w:hAnsi="Nudista"/>
        </w:rPr>
        <w:lastRenderedPageBreak/>
        <w:t>ČASŤ C. Spôsob určenia ceny</w:t>
      </w:r>
      <w:bookmarkEnd w:id="143"/>
    </w:p>
    <w:p w14:paraId="21399E95"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144" w:name="_zu0gcz" w:colFirst="0" w:colLast="0"/>
      <w:bookmarkEnd w:id="144"/>
    </w:p>
    <w:p w14:paraId="3A857F5D" w14:textId="77777777" w:rsidR="0094391B" w:rsidRPr="00845FDD" w:rsidRDefault="0094391B" w:rsidP="00845FDD">
      <w:pPr>
        <w:pStyle w:val="SAP1"/>
        <w:widowControl/>
        <w:numPr>
          <w:ilvl w:val="1"/>
          <w:numId w:val="141"/>
        </w:numPr>
        <w:spacing w:before="0" w:after="0" w:line="240" w:lineRule="auto"/>
        <w:rPr>
          <w:rFonts w:ascii="Nudista" w:hAnsi="Nudista"/>
          <w:lang w:val="sk-SK"/>
        </w:rPr>
      </w:pPr>
      <w:bookmarkStart w:id="145" w:name="_Toc97647201"/>
      <w:r w:rsidRPr="00845FDD">
        <w:rPr>
          <w:rFonts w:ascii="Nudista" w:hAnsi="Nudista"/>
          <w:lang w:val="sk-SK"/>
        </w:rPr>
        <w:t>Stanovenie ceny za predmet zákazky</w:t>
      </w:r>
      <w:bookmarkEnd w:id="145"/>
    </w:p>
    <w:p w14:paraId="2E73E655"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2F5812A9" w14:textId="311AF1FA" w:rsidR="0094391B" w:rsidRPr="00845FDD" w:rsidRDefault="0094391B" w:rsidP="00845FDD">
      <w:pPr>
        <w:pStyle w:val="Nadpis3"/>
        <w:keepNext w:val="0"/>
        <w:keepLines w:val="0"/>
        <w:numPr>
          <w:ilvl w:val="2"/>
          <w:numId w:val="5"/>
        </w:numPr>
        <w:spacing w:after="0" w:line="240" w:lineRule="auto"/>
        <w:ind w:left="567" w:hanging="567"/>
        <w:jc w:val="both"/>
        <w:rPr>
          <w:rFonts w:ascii="Nudista" w:hAnsi="Nudista"/>
        </w:rPr>
      </w:pPr>
      <w:r w:rsidRPr="00845FDD">
        <w:rPr>
          <w:rFonts w:ascii="Nudista" w:hAnsi="Nudista"/>
        </w:rPr>
        <w:t>Cena za predmet zákazky podľa Časti B.</w:t>
      </w:r>
      <w:r w:rsidRPr="00845FDD">
        <w:rPr>
          <w:rFonts w:ascii="Nudista" w:hAnsi="Nudista" w:cs="Calibri"/>
        </w:rPr>
        <w:t> </w:t>
      </w:r>
      <w:r w:rsidRPr="00845FDD">
        <w:rPr>
          <w:rFonts w:ascii="Nudista" w:hAnsi="Nudista"/>
        </w:rPr>
        <w:t xml:space="preserve"> Opis predmetu zákazky musí byť stanovená v</w:t>
      </w:r>
      <w:r w:rsidRPr="00845FDD">
        <w:rPr>
          <w:rFonts w:ascii="Nudista" w:hAnsi="Nudista" w:cs="Calibri"/>
        </w:rPr>
        <w:t> </w:t>
      </w:r>
      <w:r w:rsidRPr="00845FDD">
        <w:rPr>
          <w:rFonts w:ascii="Nudista" w:hAnsi="Nudista"/>
        </w:rPr>
        <w:t>zmysle zákona NR SR č.18/1996 Z. z. o</w:t>
      </w:r>
      <w:r w:rsidRPr="00845FDD">
        <w:rPr>
          <w:rFonts w:ascii="Nudista" w:hAnsi="Nudista" w:cs="Calibri"/>
        </w:rPr>
        <w:t> </w:t>
      </w:r>
      <w:r w:rsidRPr="00845FDD">
        <w:rPr>
          <w:rFonts w:ascii="Nudista" w:hAnsi="Nudista"/>
        </w:rPr>
        <w:t>cenách, v</w:t>
      </w:r>
      <w:r w:rsidRPr="00845FDD">
        <w:rPr>
          <w:rFonts w:ascii="Nudista" w:hAnsi="Nudista" w:cs="Calibri"/>
        </w:rPr>
        <w:t> </w:t>
      </w:r>
      <w:r w:rsidRPr="00845FDD">
        <w:rPr>
          <w:rFonts w:ascii="Nudista" w:hAnsi="Nudista"/>
        </w:rPr>
        <w:t>platnom znení a vyhlášky MF SR č.</w:t>
      </w:r>
      <w:r w:rsidR="009D39F8" w:rsidRPr="00845FDD">
        <w:rPr>
          <w:rFonts w:ascii="Nudista" w:hAnsi="Nudista"/>
        </w:rPr>
        <w:t xml:space="preserve"> </w:t>
      </w:r>
      <w:r w:rsidRPr="00845FDD">
        <w:rPr>
          <w:rFonts w:ascii="Nudista" w:hAnsi="Nudista"/>
        </w:rPr>
        <w:t>87/1996 Z. z., ktorou sa tento vykonáva.</w:t>
      </w:r>
    </w:p>
    <w:p w14:paraId="60D0B7AE"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422389B1" w14:textId="048724A1" w:rsidR="0094391B" w:rsidRPr="00845FDD" w:rsidRDefault="0094391B" w:rsidP="00845FDD">
      <w:pPr>
        <w:pStyle w:val="Nadpis3"/>
        <w:keepNext w:val="0"/>
        <w:keepLines w:val="0"/>
        <w:numPr>
          <w:ilvl w:val="2"/>
          <w:numId w:val="5"/>
        </w:numPr>
        <w:spacing w:after="0" w:line="240" w:lineRule="auto"/>
        <w:ind w:left="567" w:hanging="567"/>
        <w:jc w:val="both"/>
        <w:rPr>
          <w:rFonts w:ascii="Nudista" w:hAnsi="Nudista"/>
        </w:rPr>
      </w:pPr>
      <w:r w:rsidRPr="00845FDD">
        <w:rPr>
          <w:rFonts w:ascii="Nudista" w:hAnsi="Nudista"/>
          <w:color w:val="000000"/>
        </w:rPr>
        <w:t>Uchádzač musí v</w:t>
      </w:r>
      <w:r w:rsidRPr="00845FDD">
        <w:rPr>
          <w:rFonts w:ascii="Nudista" w:hAnsi="Nudista" w:cs="Calibri"/>
          <w:color w:val="000000"/>
        </w:rPr>
        <w:t> </w:t>
      </w:r>
      <w:r w:rsidRPr="00845FDD">
        <w:rPr>
          <w:rFonts w:ascii="Nudista" w:hAnsi="Nudista"/>
          <w:color w:val="000000"/>
        </w:rPr>
        <w:t xml:space="preserve">ponuke uviesť celkovú </w:t>
      </w:r>
      <w:r w:rsidR="002B4925">
        <w:rPr>
          <w:rFonts w:ascii="Nudista" w:hAnsi="Nudista"/>
          <w:color w:val="000000"/>
        </w:rPr>
        <w:t xml:space="preserve">predpokladanú </w:t>
      </w:r>
      <w:r w:rsidRPr="00845FDD">
        <w:rPr>
          <w:rFonts w:ascii="Nudista" w:hAnsi="Nudista"/>
          <w:color w:val="000000"/>
        </w:rPr>
        <w:t xml:space="preserve">cenu predmetu </w:t>
      </w:r>
      <w:r w:rsidRPr="00845FDD">
        <w:rPr>
          <w:rFonts w:ascii="Nudista" w:hAnsi="Nudista"/>
        </w:rPr>
        <w:t>zákazky ako aj cenu každej položky určenej v</w:t>
      </w:r>
      <w:r w:rsidR="00751896" w:rsidRPr="00845FDD">
        <w:rPr>
          <w:rFonts w:ascii="Nudista" w:hAnsi="Nudista" w:cs="Calibri"/>
        </w:rPr>
        <w:t> </w:t>
      </w:r>
      <w:r w:rsidR="00751896" w:rsidRPr="00845FDD">
        <w:rPr>
          <w:rFonts w:ascii="Nudista" w:hAnsi="Nudista"/>
        </w:rPr>
        <w:t>Prílohe C.2</w:t>
      </w:r>
      <w:r w:rsidR="008F5C7C" w:rsidRPr="00845FDD">
        <w:rPr>
          <w:rFonts w:ascii="Nudista" w:hAnsi="Nudista"/>
        </w:rPr>
        <w:t xml:space="preserve"> </w:t>
      </w:r>
      <w:r w:rsidRPr="00845FDD">
        <w:rPr>
          <w:rFonts w:ascii="Nudista" w:hAnsi="Nudista"/>
        </w:rPr>
        <w:t>Cenová tabuľka</w:t>
      </w:r>
      <w:r w:rsidR="009C175D" w:rsidRPr="00845FDD">
        <w:rPr>
          <w:rFonts w:ascii="Nudista" w:hAnsi="Nudista"/>
        </w:rPr>
        <w:t xml:space="preserve"> súťažných podkladov</w:t>
      </w:r>
      <w:r w:rsidRPr="00845FDD">
        <w:rPr>
          <w:rFonts w:ascii="Nudista" w:hAnsi="Nudista"/>
        </w:rPr>
        <w:t>.</w:t>
      </w:r>
    </w:p>
    <w:p w14:paraId="68663253"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33A590FD" w14:textId="5C54849E" w:rsidR="0094391B" w:rsidRPr="00845FDD" w:rsidRDefault="0094391B" w:rsidP="00845FDD">
      <w:pPr>
        <w:pStyle w:val="Nadpis3"/>
        <w:keepNext w:val="0"/>
        <w:keepLines w:val="0"/>
        <w:numPr>
          <w:ilvl w:val="2"/>
          <w:numId w:val="5"/>
        </w:numPr>
        <w:spacing w:after="0" w:line="240" w:lineRule="auto"/>
        <w:ind w:left="567" w:hanging="567"/>
        <w:jc w:val="both"/>
        <w:rPr>
          <w:rFonts w:ascii="Nudista" w:hAnsi="Nudista"/>
        </w:rPr>
      </w:pPr>
      <w:r w:rsidRPr="00845FDD">
        <w:rPr>
          <w:rFonts w:ascii="Nudista" w:hAnsi="Nudista"/>
        </w:rPr>
        <w:t xml:space="preserve">Základnou zásadou posudzovania cien ponúknutých uchádzačmi je posudzovanie </w:t>
      </w:r>
      <w:r w:rsidR="003506B7" w:rsidRPr="00845FDD">
        <w:rPr>
          <w:rFonts w:ascii="Nudista" w:hAnsi="Nudista"/>
        </w:rPr>
        <w:t xml:space="preserve">celkovej </w:t>
      </w:r>
      <w:r w:rsidR="007113BB">
        <w:rPr>
          <w:rFonts w:ascii="Nudista" w:hAnsi="Nudista"/>
        </w:rPr>
        <w:t xml:space="preserve">predpokladanej </w:t>
      </w:r>
      <w:r w:rsidRPr="00845FDD">
        <w:rPr>
          <w:rFonts w:ascii="Nudista" w:hAnsi="Nudista"/>
        </w:rPr>
        <w:t xml:space="preserve">ceny, v súlade s platným právnym režimom upravujúcim akékoľvek dane a poplatky vzťahujúce sa na dodanie predmetu zákazky. </w:t>
      </w:r>
    </w:p>
    <w:p w14:paraId="71B816E5"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146" w:name="_3jtnz0s" w:colFirst="0" w:colLast="0"/>
      <w:bookmarkEnd w:id="146"/>
    </w:p>
    <w:p w14:paraId="3E5338FE" w14:textId="69333BB6" w:rsidR="0094391B" w:rsidRPr="00845FDD" w:rsidRDefault="0094391B" w:rsidP="00845FDD">
      <w:pPr>
        <w:pStyle w:val="SAP1"/>
        <w:widowControl/>
        <w:numPr>
          <w:ilvl w:val="1"/>
          <w:numId w:val="141"/>
        </w:numPr>
        <w:spacing w:before="0" w:after="0" w:line="240" w:lineRule="auto"/>
        <w:rPr>
          <w:rFonts w:ascii="Nudista" w:hAnsi="Nudista"/>
          <w:lang w:val="sk-SK"/>
        </w:rPr>
      </w:pPr>
      <w:bookmarkStart w:id="147" w:name="_Toc97647202"/>
      <w:r w:rsidRPr="00845FDD">
        <w:rPr>
          <w:rFonts w:ascii="Nudista" w:hAnsi="Nudista"/>
          <w:lang w:val="sk-SK"/>
        </w:rPr>
        <w:t>Predloženie ceny za predmet zákazky</w:t>
      </w:r>
      <w:bookmarkEnd w:id="147"/>
    </w:p>
    <w:p w14:paraId="19BE2E09"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1538733F" w14:textId="117206D9" w:rsidR="00D27DC1" w:rsidRPr="00845FDD" w:rsidRDefault="00131969" w:rsidP="00845FDD">
      <w:pPr>
        <w:pStyle w:val="Nadpis3"/>
        <w:keepNext w:val="0"/>
        <w:keepLines w:val="0"/>
        <w:numPr>
          <w:ilvl w:val="2"/>
          <w:numId w:val="16"/>
        </w:numPr>
        <w:spacing w:after="120" w:line="240" w:lineRule="auto"/>
        <w:ind w:left="567" w:hanging="567"/>
        <w:jc w:val="both"/>
        <w:rPr>
          <w:rFonts w:ascii="Nudista" w:hAnsi="Nudista"/>
        </w:rPr>
      </w:pPr>
      <w:bookmarkStart w:id="148" w:name="_Hlk5786906"/>
      <w:r w:rsidRPr="00845FDD">
        <w:rPr>
          <w:rFonts w:ascii="Nudista" w:hAnsi="Nudista"/>
          <w:szCs w:val="20"/>
        </w:rPr>
        <w:t xml:space="preserve">Uchádzač uvedie vo svojej ponuke navrhovanú celkovú </w:t>
      </w:r>
      <w:r w:rsidR="00AA319C">
        <w:rPr>
          <w:rFonts w:ascii="Nudista" w:hAnsi="Nudista"/>
          <w:szCs w:val="20"/>
        </w:rPr>
        <w:t xml:space="preserve">predpokladaná </w:t>
      </w:r>
      <w:r w:rsidRPr="00845FDD">
        <w:rPr>
          <w:rFonts w:ascii="Nudista" w:hAnsi="Nudista"/>
          <w:szCs w:val="20"/>
        </w:rPr>
        <w:t>cenu za predmet zákazky vrátane dane z</w:t>
      </w:r>
      <w:r w:rsidRPr="00845FDD">
        <w:rPr>
          <w:rFonts w:ascii="Nudista" w:hAnsi="Nudista" w:cs="Calibri"/>
          <w:szCs w:val="20"/>
        </w:rPr>
        <w:t> </w:t>
      </w:r>
      <w:r w:rsidRPr="00845FDD">
        <w:rPr>
          <w:rFonts w:ascii="Nudista" w:hAnsi="Nudista"/>
          <w:szCs w:val="20"/>
        </w:rPr>
        <w:t>pridanej hodnoty (ďalej len „</w:t>
      </w:r>
      <w:r w:rsidRPr="00845FDD">
        <w:rPr>
          <w:rFonts w:ascii="Nudista" w:hAnsi="Nudista"/>
          <w:b/>
          <w:szCs w:val="20"/>
        </w:rPr>
        <w:t>DPH</w:t>
      </w:r>
      <w:r w:rsidRPr="00845FDD">
        <w:rPr>
          <w:rFonts w:ascii="Nudista" w:hAnsi="Nudista"/>
          <w:szCs w:val="20"/>
        </w:rPr>
        <w:t>“), ktorú bude musieť verejný obstarávateľ v</w:t>
      </w:r>
      <w:r w:rsidRPr="00845FDD">
        <w:rPr>
          <w:rFonts w:ascii="Nudista" w:hAnsi="Nudista" w:cs="Calibri"/>
          <w:szCs w:val="20"/>
        </w:rPr>
        <w:t> </w:t>
      </w:r>
      <w:r w:rsidRPr="00845FDD">
        <w:rPr>
          <w:rFonts w:ascii="Nudista" w:hAnsi="Nudista"/>
          <w:szCs w:val="20"/>
        </w:rPr>
        <w:t>zmysle slovenských právnych predpisov, v</w:t>
      </w:r>
      <w:r w:rsidRPr="00845FDD">
        <w:rPr>
          <w:rFonts w:ascii="Nudista" w:hAnsi="Nudista" w:cs="Calibri"/>
          <w:szCs w:val="20"/>
        </w:rPr>
        <w:t> </w:t>
      </w:r>
      <w:r w:rsidRPr="00845FDD">
        <w:rPr>
          <w:rFonts w:ascii="Nudista" w:hAnsi="Nudista"/>
          <w:szCs w:val="20"/>
        </w:rPr>
        <w:t>závislosti od uplatneného daňového režimu buď zaplatiť úspešnému uchádzačovi na základe faktúry</w:t>
      </w:r>
      <w:r w:rsidR="00C661F6" w:rsidRPr="00845FDD">
        <w:rPr>
          <w:rFonts w:ascii="Nudista" w:hAnsi="Nudista"/>
          <w:szCs w:val="20"/>
        </w:rPr>
        <w:t>,</w:t>
      </w:r>
      <w:r w:rsidRPr="00845FDD">
        <w:rPr>
          <w:rFonts w:ascii="Nudista" w:hAnsi="Nudista"/>
          <w:szCs w:val="20"/>
        </w:rPr>
        <w:t xml:space="preserve"> alebo priamo odviesť v</w:t>
      </w:r>
      <w:r w:rsidRPr="00845FDD">
        <w:rPr>
          <w:rFonts w:ascii="Nudista" w:hAnsi="Nudista" w:cs="Calibri"/>
          <w:szCs w:val="20"/>
        </w:rPr>
        <w:t> </w:t>
      </w:r>
      <w:r w:rsidRPr="00845FDD">
        <w:rPr>
          <w:rFonts w:ascii="Nudista" w:hAnsi="Nudista"/>
          <w:szCs w:val="20"/>
        </w:rPr>
        <w:t>zmysle režimu prenesenej daňovej povinnosti, a</w:t>
      </w:r>
      <w:r w:rsidRPr="00845FDD">
        <w:rPr>
          <w:rFonts w:ascii="Nudista" w:hAnsi="Nudista" w:cs="Calibri"/>
          <w:szCs w:val="20"/>
        </w:rPr>
        <w:t> </w:t>
      </w:r>
      <w:r w:rsidRPr="00845FDD">
        <w:rPr>
          <w:rFonts w:ascii="Nudista" w:hAnsi="Nudista"/>
          <w:szCs w:val="20"/>
        </w:rPr>
        <w:t>to vo výške stanovenej slovenskými právnymi predpismi.</w:t>
      </w:r>
    </w:p>
    <w:p w14:paraId="1F136D14" w14:textId="0AD7D5F9" w:rsidR="00131969" w:rsidRPr="00845FDD" w:rsidRDefault="00D27DC1" w:rsidP="00845FDD">
      <w:pPr>
        <w:pStyle w:val="Nadpis3"/>
        <w:keepNext w:val="0"/>
        <w:keepLines w:val="0"/>
        <w:numPr>
          <w:ilvl w:val="2"/>
          <w:numId w:val="16"/>
        </w:numPr>
        <w:spacing w:after="120" w:line="240" w:lineRule="auto"/>
        <w:ind w:left="567" w:hanging="567"/>
        <w:jc w:val="both"/>
        <w:rPr>
          <w:rFonts w:ascii="Nudista" w:hAnsi="Nudista"/>
        </w:rPr>
      </w:pPr>
      <w:r w:rsidRPr="00845FDD">
        <w:rPr>
          <w:rFonts w:ascii="Nudista" w:hAnsi="Nudista"/>
          <w:szCs w:val="20"/>
        </w:rPr>
        <w:t>U</w:t>
      </w:r>
      <w:r w:rsidR="00131969" w:rsidRPr="00845FDD">
        <w:rPr>
          <w:rFonts w:ascii="Nudista" w:hAnsi="Nudista"/>
        </w:rPr>
        <w:t xml:space="preserve">chádzač v Návrhu na plnenie kritérií uvedie </w:t>
      </w:r>
    </w:p>
    <w:p w14:paraId="474C5D80" w14:textId="77777777" w:rsidR="00131969" w:rsidRPr="00845FDD" w:rsidRDefault="00131969" w:rsidP="00845FDD">
      <w:pPr>
        <w:pStyle w:val="Nadpis3"/>
        <w:keepNext w:val="0"/>
        <w:keepLines w:val="0"/>
        <w:widowControl w:val="0"/>
        <w:numPr>
          <w:ilvl w:val="3"/>
          <w:numId w:val="5"/>
        </w:numPr>
        <w:spacing w:after="0" w:line="240" w:lineRule="auto"/>
        <w:jc w:val="both"/>
        <w:rPr>
          <w:rFonts w:ascii="Nudista" w:hAnsi="Nudista"/>
        </w:rPr>
      </w:pPr>
      <w:r w:rsidRPr="00845FDD">
        <w:rPr>
          <w:rFonts w:ascii="Nudista" w:hAnsi="Nudista"/>
        </w:rPr>
        <w:t>navrhovanú zmluvnú cenu bez DPH,</w:t>
      </w:r>
    </w:p>
    <w:p w14:paraId="57ABCB0B" w14:textId="77777777" w:rsidR="00131969" w:rsidRPr="00845FDD" w:rsidRDefault="00131969" w:rsidP="00845FDD">
      <w:pPr>
        <w:pStyle w:val="Nadpis3"/>
        <w:keepNext w:val="0"/>
        <w:keepLines w:val="0"/>
        <w:widowControl w:val="0"/>
        <w:numPr>
          <w:ilvl w:val="3"/>
          <w:numId w:val="5"/>
        </w:numPr>
        <w:spacing w:after="0" w:line="240" w:lineRule="auto"/>
        <w:jc w:val="both"/>
        <w:rPr>
          <w:rFonts w:ascii="Nudista" w:hAnsi="Nudista"/>
        </w:rPr>
      </w:pPr>
      <w:r w:rsidRPr="00845FDD">
        <w:rPr>
          <w:rFonts w:ascii="Nudista" w:hAnsi="Nudista"/>
        </w:rPr>
        <w:t>sadzbu DPH a výšku DPH (okrem nákladov financovania opatrení),</w:t>
      </w:r>
    </w:p>
    <w:p w14:paraId="74995323" w14:textId="77777777" w:rsidR="00131969" w:rsidRPr="00845FDD" w:rsidRDefault="00131969" w:rsidP="00845FDD">
      <w:pPr>
        <w:pStyle w:val="Nadpis3"/>
        <w:keepNext w:val="0"/>
        <w:keepLines w:val="0"/>
        <w:widowControl w:val="0"/>
        <w:numPr>
          <w:ilvl w:val="3"/>
          <w:numId w:val="5"/>
        </w:numPr>
        <w:spacing w:after="0" w:line="240" w:lineRule="auto"/>
        <w:jc w:val="both"/>
        <w:rPr>
          <w:rFonts w:ascii="Nudista" w:hAnsi="Nudista"/>
        </w:rPr>
      </w:pPr>
      <w:r w:rsidRPr="00845FDD">
        <w:rPr>
          <w:rFonts w:ascii="Nudista" w:hAnsi="Nudista"/>
        </w:rPr>
        <w:t>navrhovanú zmluvnú cenu vrátane DPH.</w:t>
      </w:r>
    </w:p>
    <w:p w14:paraId="3917665E" w14:textId="77777777" w:rsidR="00131969" w:rsidRPr="00845FDD" w:rsidRDefault="00131969" w:rsidP="00845FDD">
      <w:pPr>
        <w:pStyle w:val="Bezriadkovania"/>
        <w:rPr>
          <w:rFonts w:ascii="Nudista" w:eastAsia="Proba Pro" w:hAnsi="Nudista" w:cs="Proba Pro"/>
          <w:color w:val="FF0000"/>
          <w:sz w:val="20"/>
          <w:szCs w:val="20"/>
        </w:rPr>
      </w:pPr>
    </w:p>
    <w:p w14:paraId="6D28B877" w14:textId="55CB685D" w:rsidR="00751896" w:rsidRPr="00845FDD" w:rsidRDefault="00751896" w:rsidP="00845FDD">
      <w:pPr>
        <w:pStyle w:val="Bezriadkovania"/>
        <w:ind w:left="567"/>
        <w:jc w:val="both"/>
        <w:rPr>
          <w:rFonts w:ascii="Nudista" w:eastAsia="Proba Pro" w:hAnsi="Nudista" w:cs="Proba Pro"/>
          <w:sz w:val="20"/>
          <w:szCs w:val="20"/>
        </w:rPr>
      </w:pPr>
      <w:r w:rsidRPr="00845FDD">
        <w:rPr>
          <w:rFonts w:ascii="Nudista" w:eastAsia="Proba Pro" w:hAnsi="Nudista" w:cs="Proba Pro"/>
          <w:sz w:val="20"/>
          <w:szCs w:val="20"/>
        </w:rPr>
        <w:t>Uchádzač zároveň uvedie, či je alebo nie je registrovaným platiteľom DPH v</w:t>
      </w:r>
      <w:r w:rsidR="00D47A33" w:rsidRPr="00845FDD">
        <w:rPr>
          <w:rFonts w:ascii="Nudista" w:eastAsia="Proba Pro" w:hAnsi="Nudista" w:cs="Proba Pro"/>
          <w:sz w:val="20"/>
          <w:szCs w:val="20"/>
        </w:rPr>
        <w:t> </w:t>
      </w:r>
      <w:r w:rsidRPr="00845FDD">
        <w:rPr>
          <w:rFonts w:ascii="Nudista" w:eastAsia="Proba Pro" w:hAnsi="Nudista" w:cs="Proba Pro"/>
          <w:sz w:val="20"/>
          <w:szCs w:val="20"/>
        </w:rPr>
        <w:t>Slovenskej</w:t>
      </w:r>
      <w:r w:rsidR="00D47A33" w:rsidRPr="00845FDD">
        <w:rPr>
          <w:rFonts w:ascii="Nudista" w:eastAsia="Proba Pro" w:hAnsi="Nudista" w:cs="Proba Pro"/>
          <w:sz w:val="20"/>
          <w:szCs w:val="20"/>
        </w:rPr>
        <w:t xml:space="preserve"> </w:t>
      </w:r>
      <w:r w:rsidRPr="00845FDD">
        <w:rPr>
          <w:rFonts w:ascii="Nudista" w:eastAsia="Proba Pro" w:hAnsi="Nudista" w:cs="Proba Pro"/>
          <w:sz w:val="20"/>
          <w:szCs w:val="20"/>
        </w:rPr>
        <w:t>republike.</w:t>
      </w:r>
    </w:p>
    <w:p w14:paraId="15D64C0A" w14:textId="77777777" w:rsidR="00751896" w:rsidRPr="00845FDD" w:rsidRDefault="00751896" w:rsidP="00845FDD">
      <w:pPr>
        <w:pStyle w:val="Bezriadkovania"/>
        <w:ind w:firstLine="568"/>
        <w:rPr>
          <w:rFonts w:ascii="Nudista" w:eastAsia="Proba Pro" w:hAnsi="Nudista" w:cs="Proba Pro"/>
          <w:sz w:val="20"/>
          <w:szCs w:val="20"/>
        </w:rPr>
      </w:pPr>
    </w:p>
    <w:p w14:paraId="26706C9A" w14:textId="1A35A506" w:rsidR="00131969" w:rsidRPr="00845FDD" w:rsidRDefault="00131969" w:rsidP="00845FDD">
      <w:pPr>
        <w:pStyle w:val="Nadpis3"/>
        <w:keepNext w:val="0"/>
        <w:keepLines w:val="0"/>
        <w:numPr>
          <w:ilvl w:val="2"/>
          <w:numId w:val="16"/>
        </w:numPr>
        <w:spacing w:after="120" w:line="240" w:lineRule="auto"/>
        <w:ind w:left="567" w:hanging="567"/>
        <w:jc w:val="both"/>
        <w:rPr>
          <w:rFonts w:ascii="Nudista" w:eastAsia="Proba Pro" w:hAnsi="Nudista" w:cs="Proba Pro"/>
          <w:szCs w:val="20"/>
        </w:rPr>
      </w:pPr>
      <w:r w:rsidRPr="00845FDD">
        <w:rPr>
          <w:rFonts w:ascii="Nudista" w:eastAsia="Proba Pro" w:hAnsi="Nudista" w:cs="Proba Pro"/>
          <w:szCs w:val="20"/>
        </w:rPr>
        <w:t xml:space="preserve">Hodnotená bude cena </w:t>
      </w:r>
      <w:r w:rsidR="00E609A7" w:rsidRPr="00845FDD">
        <w:rPr>
          <w:rFonts w:ascii="Nudista" w:eastAsia="Proba Pro" w:hAnsi="Nudista" w:cs="Proba Pro"/>
          <w:szCs w:val="20"/>
          <w:u w:val="single"/>
        </w:rPr>
        <w:t>s</w:t>
      </w:r>
      <w:r w:rsidRPr="00845FDD">
        <w:rPr>
          <w:rFonts w:ascii="Nudista" w:eastAsia="Proba Pro" w:hAnsi="Nudista" w:cs="Proba Pro"/>
          <w:szCs w:val="20"/>
          <w:u w:val="single"/>
        </w:rPr>
        <w:t xml:space="preserve"> DPH</w:t>
      </w:r>
      <w:r w:rsidRPr="00845FDD">
        <w:rPr>
          <w:rFonts w:ascii="Nudista" w:eastAsia="Proba Pro" w:hAnsi="Nudista" w:cs="Proba Pro"/>
          <w:szCs w:val="20"/>
        </w:rPr>
        <w:t>.</w:t>
      </w:r>
    </w:p>
    <w:bookmarkEnd w:id="148"/>
    <w:p w14:paraId="0C616CF9" w14:textId="77777777" w:rsidR="00131969" w:rsidRPr="00845FDD" w:rsidRDefault="00131969" w:rsidP="00845FDD">
      <w:pPr>
        <w:pStyle w:val="Bezriadkovania"/>
        <w:rPr>
          <w:rFonts w:ascii="Nudista" w:hAnsi="Nudista"/>
        </w:rPr>
      </w:pPr>
    </w:p>
    <w:p w14:paraId="02DCBBAD" w14:textId="169584E4" w:rsidR="00131969" w:rsidRPr="00845FDD" w:rsidRDefault="00131969" w:rsidP="00845FDD">
      <w:pPr>
        <w:pStyle w:val="Nadpis3"/>
        <w:keepNext w:val="0"/>
        <w:keepLines w:val="0"/>
        <w:numPr>
          <w:ilvl w:val="2"/>
          <w:numId w:val="16"/>
        </w:numPr>
        <w:spacing w:after="120" w:line="240" w:lineRule="auto"/>
        <w:ind w:left="567" w:hanging="567"/>
        <w:jc w:val="both"/>
        <w:rPr>
          <w:rFonts w:ascii="Nudista" w:hAnsi="Nudista"/>
          <w:szCs w:val="20"/>
        </w:rPr>
      </w:pPr>
      <w:r w:rsidRPr="00845FDD">
        <w:rPr>
          <w:rFonts w:ascii="Nudista" w:hAnsi="Nudista"/>
          <w:szCs w:val="20"/>
        </w:rPr>
        <w:t xml:space="preserve">Cenu ponúkaného predmetu zákazky predloží uchádzač aj vyplnením tabuľky Cenová tabuľka, ktorej vzor tvorí obsah </w:t>
      </w:r>
      <w:r w:rsidR="00751896" w:rsidRPr="00845FDD">
        <w:rPr>
          <w:rFonts w:ascii="Nudista" w:hAnsi="Nudista"/>
          <w:szCs w:val="20"/>
        </w:rPr>
        <w:t>Prílohy C.2</w:t>
      </w:r>
      <w:r w:rsidR="009C175D" w:rsidRPr="00845FDD">
        <w:rPr>
          <w:rFonts w:ascii="Nudista" w:hAnsi="Nudista"/>
          <w:szCs w:val="20"/>
        </w:rPr>
        <w:t xml:space="preserve"> </w:t>
      </w:r>
      <w:r w:rsidRPr="00845FDD">
        <w:rPr>
          <w:rFonts w:ascii="Nudista" w:hAnsi="Nudista"/>
          <w:szCs w:val="20"/>
        </w:rPr>
        <w:t>Cenová tabuľka týchto súťažných podkladov.</w:t>
      </w:r>
    </w:p>
    <w:p w14:paraId="07F544BE" w14:textId="77777777" w:rsidR="000753E7" w:rsidRPr="00845FDD" w:rsidRDefault="000753E7" w:rsidP="00845FDD">
      <w:pPr>
        <w:spacing w:after="0" w:line="240" w:lineRule="auto"/>
        <w:rPr>
          <w:rFonts w:ascii="Nudista" w:eastAsia="PT Serif" w:hAnsi="Nudista" w:cs="PT Serif"/>
          <w:color w:val="000000"/>
          <w:sz w:val="16"/>
          <w:lang w:eastAsia="sk-SK"/>
        </w:rPr>
      </w:pPr>
    </w:p>
    <w:p w14:paraId="675AF2EE" w14:textId="182FE053" w:rsidR="000753E7" w:rsidRPr="00845FDD" w:rsidRDefault="000753E7" w:rsidP="00845FDD">
      <w:pPr>
        <w:spacing w:after="12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Prílohy Časti C. Spôsob určenia ceny súťažných podkladov</w:t>
      </w:r>
    </w:p>
    <w:p w14:paraId="2726805C" w14:textId="56D41C5E" w:rsidR="000753E7" w:rsidRPr="00845FDD" w:rsidRDefault="000753E7" w:rsidP="00845FDD">
      <w:pPr>
        <w:spacing w:after="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Príloha C.</w:t>
      </w:r>
      <w:r w:rsidR="009C175D" w:rsidRPr="00845FDD">
        <w:rPr>
          <w:rFonts w:ascii="Nudista" w:eastAsia="Proba Pro" w:hAnsi="Nudista" w:cs="Proba Pro"/>
          <w:b/>
          <w:color w:val="000000"/>
          <w:sz w:val="20"/>
          <w:szCs w:val="20"/>
          <w:lang w:eastAsia="sk-SK"/>
        </w:rPr>
        <w:t>1</w:t>
      </w:r>
      <w:r w:rsidRPr="00845FDD">
        <w:rPr>
          <w:rFonts w:ascii="Nudista" w:eastAsia="Proba Pro" w:hAnsi="Nudista" w:cs="Proba Pro"/>
          <w:b/>
          <w:color w:val="000000"/>
          <w:sz w:val="20"/>
          <w:szCs w:val="20"/>
          <w:lang w:eastAsia="sk-SK"/>
        </w:rPr>
        <w:t xml:space="preserve"> </w:t>
      </w:r>
      <w:r w:rsidRPr="00845FDD">
        <w:rPr>
          <w:rFonts w:ascii="Nudista" w:eastAsia="Proba Pro" w:hAnsi="Nudista" w:cs="Proba Pro"/>
          <w:b/>
          <w:color w:val="000000"/>
          <w:sz w:val="20"/>
          <w:szCs w:val="20"/>
          <w:lang w:eastAsia="sk-SK"/>
        </w:rPr>
        <w:tab/>
        <w:t xml:space="preserve">Návrh uchádzača na plnenie kritéria </w:t>
      </w:r>
    </w:p>
    <w:p w14:paraId="45F36AA6" w14:textId="4C591C46" w:rsidR="009852D9" w:rsidRPr="00845FDD" w:rsidRDefault="000753E7" w:rsidP="00845FDD">
      <w:pPr>
        <w:spacing w:after="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Príloha C.2</w:t>
      </w:r>
      <w:r w:rsidRPr="00845FDD">
        <w:rPr>
          <w:rFonts w:ascii="Nudista" w:eastAsia="Proba Pro" w:hAnsi="Nudista" w:cs="Proba Pro"/>
          <w:b/>
          <w:color w:val="000000"/>
          <w:sz w:val="20"/>
          <w:szCs w:val="20"/>
          <w:lang w:eastAsia="sk-SK"/>
        </w:rPr>
        <w:tab/>
        <w:t>Cenová tabuľk</w:t>
      </w:r>
      <w:r w:rsidR="009C175D" w:rsidRPr="00845FDD">
        <w:rPr>
          <w:rFonts w:ascii="Nudista" w:eastAsia="Proba Pro" w:hAnsi="Nudista" w:cs="Proba Pro"/>
          <w:b/>
          <w:color w:val="000000"/>
          <w:sz w:val="20"/>
          <w:szCs w:val="20"/>
          <w:lang w:eastAsia="sk-SK"/>
        </w:rPr>
        <w:t xml:space="preserve">a </w:t>
      </w:r>
    </w:p>
    <w:p w14:paraId="42878376" w14:textId="77777777" w:rsidR="008F5C7C" w:rsidRPr="00845FDD" w:rsidRDefault="008F5C7C" w:rsidP="00845FDD">
      <w:pPr>
        <w:pStyle w:val="SAPHlavn"/>
        <w:widowControl/>
        <w:spacing w:after="0" w:line="240" w:lineRule="auto"/>
        <w:rPr>
          <w:rFonts w:ascii="Nudista" w:hAnsi="Nudista"/>
        </w:rPr>
        <w:sectPr w:rsidR="008F5C7C" w:rsidRPr="00845FDD" w:rsidSect="00A10A6A">
          <w:headerReference w:type="even" r:id="rId27"/>
          <w:headerReference w:type="default" r:id="rId28"/>
          <w:headerReference w:type="first" r:id="rId29"/>
          <w:pgSz w:w="11906" w:h="16838"/>
          <w:pgMar w:top="1417" w:right="1417" w:bottom="1134" w:left="1417" w:header="708" w:footer="379" w:gutter="0"/>
          <w:cols w:space="708"/>
          <w:docGrid w:linePitch="360"/>
        </w:sectPr>
      </w:pPr>
    </w:p>
    <w:p w14:paraId="0A490160" w14:textId="0C15ED25" w:rsidR="0094391B" w:rsidRPr="00845FDD" w:rsidRDefault="0094391B" w:rsidP="00845FDD">
      <w:pPr>
        <w:pStyle w:val="SAPHlavn"/>
        <w:widowControl/>
        <w:spacing w:after="0" w:line="240" w:lineRule="auto"/>
        <w:rPr>
          <w:rFonts w:ascii="Nudista" w:hAnsi="Nudista"/>
        </w:rPr>
      </w:pPr>
      <w:bookmarkStart w:id="149" w:name="_Toc97647203"/>
      <w:r w:rsidRPr="00845FDD">
        <w:rPr>
          <w:rFonts w:ascii="Nudista" w:hAnsi="Nudista"/>
        </w:rPr>
        <w:lastRenderedPageBreak/>
        <w:t xml:space="preserve">ČASŤ D. </w:t>
      </w:r>
      <w:r w:rsidR="0089136E" w:rsidRPr="00845FDD">
        <w:rPr>
          <w:rFonts w:ascii="Nudista" w:hAnsi="Nudista"/>
        </w:rPr>
        <w:t>Podmienky účasti</w:t>
      </w:r>
      <w:bookmarkEnd w:id="149"/>
    </w:p>
    <w:p w14:paraId="723A06BE" w14:textId="77777777" w:rsidR="00516B80" w:rsidRPr="00845FDD" w:rsidRDefault="00516B80" w:rsidP="00845FDD">
      <w:pPr>
        <w:pStyle w:val="SAP1"/>
        <w:numPr>
          <w:ilvl w:val="1"/>
          <w:numId w:val="170"/>
        </w:numPr>
        <w:spacing w:line="240" w:lineRule="auto"/>
        <w:rPr>
          <w:rFonts w:ascii="Nudista" w:hAnsi="Nudista"/>
        </w:rPr>
      </w:pPr>
      <w:bookmarkStart w:id="150" w:name="_Toc31704844"/>
      <w:bookmarkStart w:id="151" w:name="_Toc97647204"/>
      <w:r w:rsidRPr="00845FDD">
        <w:rPr>
          <w:rFonts w:ascii="Nudista" w:hAnsi="Nudista"/>
        </w:rPr>
        <w:t>Osobné postavenie</w:t>
      </w:r>
      <w:bookmarkEnd w:id="150"/>
      <w:bookmarkEnd w:id="151"/>
    </w:p>
    <w:p w14:paraId="16D106D3" w14:textId="1DDE964E" w:rsidR="00A14437" w:rsidRPr="00845FDD" w:rsidRDefault="00A14437" w:rsidP="00845FDD">
      <w:pPr>
        <w:pStyle w:val="Nadpis3"/>
        <w:keepNext w:val="0"/>
        <w:keepLines w:val="0"/>
        <w:numPr>
          <w:ilvl w:val="2"/>
          <w:numId w:val="168"/>
        </w:numPr>
        <w:spacing w:after="0" w:line="240" w:lineRule="auto"/>
        <w:ind w:left="567" w:hanging="567"/>
        <w:jc w:val="both"/>
        <w:rPr>
          <w:rFonts w:ascii="Nudista" w:hAnsi="Nudista" w:cs="Arial"/>
          <w:shd w:val="clear" w:color="auto" w:fill="FFFFFF"/>
          <w:lang w:eastAsia="sk-SK"/>
        </w:rPr>
      </w:pPr>
      <w:r w:rsidRPr="00845FDD">
        <w:rPr>
          <w:rFonts w:ascii="Nudista" w:hAnsi="Nudista" w:cs="Arial"/>
          <w:shd w:val="clear" w:color="auto" w:fill="FFFFFF"/>
          <w:lang w:eastAsia="sk-SK"/>
        </w:rPr>
        <w:t xml:space="preserve">Tejto </w:t>
      </w:r>
      <w:r w:rsidR="007939C4" w:rsidRPr="00845FDD">
        <w:rPr>
          <w:rFonts w:ascii="Nudista" w:hAnsi="Nudista" w:cs="Arial"/>
          <w:shd w:val="clear" w:color="auto" w:fill="FFFFFF"/>
          <w:lang w:eastAsia="sk-SK"/>
        </w:rPr>
        <w:t xml:space="preserve">verejnej </w:t>
      </w:r>
      <w:r w:rsidRPr="00845FDD">
        <w:rPr>
          <w:rFonts w:ascii="Nudista" w:hAnsi="Nudista" w:cs="Arial"/>
          <w:shd w:val="clear" w:color="auto" w:fill="FFFFFF"/>
          <w:lang w:eastAsia="sk-SK"/>
        </w:rPr>
        <w:t>súťaže sa môže zúčastniť len ten, kto spĺňa podmienky účasti týkajúce sa osobného postavenia vymedzené v ustanovení § 32 ods. 1 ZVO.</w:t>
      </w:r>
    </w:p>
    <w:p w14:paraId="42F4AE65" w14:textId="77777777" w:rsidR="00A14437" w:rsidRPr="00845FDD" w:rsidRDefault="00A14437"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3987AAB8" w14:textId="6BFF79E8" w:rsidR="00A14437" w:rsidRPr="00845FDD" w:rsidRDefault="00A14437" w:rsidP="00845FDD">
      <w:pPr>
        <w:pStyle w:val="Nadpis3"/>
        <w:keepNext w:val="0"/>
        <w:keepLines w:val="0"/>
        <w:numPr>
          <w:ilvl w:val="2"/>
          <w:numId w:val="168"/>
        </w:numPr>
        <w:spacing w:after="0" w:line="240" w:lineRule="auto"/>
        <w:ind w:left="567" w:hanging="567"/>
        <w:jc w:val="both"/>
        <w:rPr>
          <w:rFonts w:ascii="Nudista" w:hAnsi="Nudista" w:cs="Arial"/>
          <w:shd w:val="clear" w:color="auto" w:fill="FFFFFF"/>
          <w:lang w:eastAsia="sk-SK"/>
        </w:rPr>
      </w:pPr>
      <w:r w:rsidRPr="00845FDD">
        <w:rPr>
          <w:rFonts w:ascii="Nudista" w:hAnsi="Nudista" w:cs="Arial"/>
          <w:shd w:val="clear" w:color="auto" w:fill="FFFFFF"/>
          <w:lang w:eastAsia="sk-SK"/>
        </w:rPr>
        <w:t>Spôsob preukázania splnenia podmienok podľa § 32 ods. 1 ZVO:</w:t>
      </w:r>
      <w:r w:rsidRPr="00845FDD">
        <w:rPr>
          <w:rFonts w:ascii="Nudista" w:hAnsi="Nudista" w:cs="Calibri"/>
          <w:shd w:val="clear" w:color="auto" w:fill="FFFFFF"/>
          <w:lang w:eastAsia="sk-SK"/>
        </w:rPr>
        <w:t> </w:t>
      </w:r>
    </w:p>
    <w:p w14:paraId="24AD1C1A" w14:textId="77777777" w:rsidR="00A14437" w:rsidRPr="00845FDD" w:rsidRDefault="00A14437" w:rsidP="00845FDD">
      <w:pPr>
        <w:pStyle w:val="Nadpis3"/>
        <w:keepNext w:val="0"/>
        <w:keepLines w:val="0"/>
        <w:numPr>
          <w:ilvl w:val="3"/>
          <w:numId w:val="168"/>
        </w:numPr>
        <w:spacing w:after="0" w:line="240" w:lineRule="auto"/>
        <w:ind w:left="1276" w:hanging="708"/>
        <w:jc w:val="both"/>
        <w:rPr>
          <w:rFonts w:ascii="Nudista" w:hAnsi="Nudista" w:cs="Arial"/>
          <w:iCs/>
          <w:shd w:val="clear" w:color="auto" w:fill="FFFFFF"/>
          <w:lang w:eastAsia="sk-SK"/>
        </w:rPr>
      </w:pPr>
      <w:r w:rsidRPr="00845FDD">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201BE152" w14:textId="77777777" w:rsidR="00A14437" w:rsidRPr="00845FDD" w:rsidRDefault="00A14437" w:rsidP="00845FDD">
      <w:pPr>
        <w:pStyle w:val="Nadpis3"/>
        <w:keepNext w:val="0"/>
        <w:keepLines w:val="0"/>
        <w:numPr>
          <w:ilvl w:val="3"/>
          <w:numId w:val="168"/>
        </w:numPr>
        <w:spacing w:after="0" w:line="240" w:lineRule="auto"/>
        <w:ind w:left="1276" w:hanging="708"/>
        <w:jc w:val="both"/>
        <w:rPr>
          <w:rFonts w:ascii="Nudista" w:hAnsi="Nudista" w:cs="Arial"/>
          <w:iCs/>
          <w:shd w:val="clear" w:color="auto" w:fill="FFFFFF"/>
          <w:lang w:eastAsia="sk-SK"/>
        </w:rPr>
      </w:pPr>
      <w:r w:rsidRPr="00845FDD">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06B041BE" w14:textId="77777777" w:rsidR="00A14437" w:rsidRPr="00845FDD" w:rsidRDefault="00A14437"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689FD264" w14:textId="60737F60" w:rsidR="00A14437" w:rsidRPr="00845FDD" w:rsidRDefault="00A14437" w:rsidP="00845FDD">
      <w:pPr>
        <w:pStyle w:val="Nadpis3"/>
        <w:keepNext w:val="0"/>
        <w:keepLines w:val="0"/>
        <w:numPr>
          <w:ilvl w:val="2"/>
          <w:numId w:val="168"/>
        </w:numPr>
        <w:spacing w:after="0" w:line="240" w:lineRule="auto"/>
        <w:ind w:left="567" w:hanging="567"/>
        <w:jc w:val="both"/>
        <w:rPr>
          <w:rFonts w:ascii="Nudista" w:hAnsi="Nudista" w:cs="Arial"/>
          <w:shd w:val="clear" w:color="auto" w:fill="FFFFFF"/>
          <w:lang w:eastAsia="sk-SK"/>
        </w:rPr>
      </w:pPr>
      <w:r w:rsidRPr="00845FDD">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w:t>
      </w:r>
      <w:r w:rsidR="00516B80" w:rsidRPr="00845FDD">
        <w:rPr>
          <w:rFonts w:ascii="Nudista" w:hAnsi="Nudista" w:cs="Arial"/>
          <w:shd w:val="clear" w:color="auto" w:fill="FFFFFF"/>
          <w:lang w:eastAsia="sk-SK"/>
        </w:rPr>
        <w:t>2.</w:t>
      </w:r>
      <w:r w:rsidRPr="00845FDD">
        <w:rPr>
          <w:rFonts w:ascii="Nudista" w:hAnsi="Nudista" w:cs="Arial"/>
          <w:shd w:val="clear" w:color="auto" w:fill="FFFFFF"/>
          <w:lang w:eastAsia="sk-SK"/>
        </w:rPr>
        <w:t>2 vyššie alebo nevydáva ani rovnocenné doklady, možno ich nahradiť čestným vyhlásením podľa predpisov platných v štáte jeho sídla, miesta podnikania alebo obvyklého pobytu.</w:t>
      </w:r>
    </w:p>
    <w:p w14:paraId="772AAC14" w14:textId="77777777" w:rsidR="00A14437" w:rsidRPr="00845FDD" w:rsidRDefault="00A14437"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56572ABB" w14:textId="32D6D809" w:rsidR="00A14437" w:rsidRPr="00845FDD" w:rsidRDefault="00A14437" w:rsidP="00845FDD">
      <w:pPr>
        <w:pStyle w:val="Nadpis3"/>
        <w:keepNext w:val="0"/>
        <w:keepLines w:val="0"/>
        <w:numPr>
          <w:ilvl w:val="2"/>
          <w:numId w:val="168"/>
        </w:numPr>
        <w:spacing w:after="0" w:line="240" w:lineRule="auto"/>
        <w:ind w:left="567" w:hanging="567"/>
        <w:jc w:val="both"/>
        <w:rPr>
          <w:rFonts w:ascii="Nudista" w:hAnsi="Nudista" w:cs="Arial"/>
          <w:shd w:val="clear" w:color="auto" w:fill="FFFFFF"/>
          <w:lang w:eastAsia="sk-SK"/>
        </w:rPr>
      </w:pPr>
      <w:r w:rsidRPr="00845FDD">
        <w:rPr>
          <w:rFonts w:ascii="Nudista" w:hAnsi="Nudista" w:cs="Arial"/>
          <w:lang w:eastAsia="sk-SK"/>
        </w:rPr>
        <w:t xml:space="preserve">Ak právo štátu uchádzača alebo záujemcu so sídlom, miestom podnikania alebo obvyklým </w:t>
      </w:r>
      <w:r w:rsidRPr="00845FDD">
        <w:rPr>
          <w:rFonts w:ascii="Nudista" w:hAnsi="Nudista" w:cs="Arial"/>
          <w:shd w:val="clear" w:color="auto" w:fill="FFFFFF"/>
          <w:lang w:eastAsia="sk-SK"/>
        </w:rPr>
        <w:t>pobytom</w:t>
      </w:r>
      <w:r w:rsidRPr="00845FDD">
        <w:rPr>
          <w:rFonts w:ascii="Nudista" w:hAnsi="Nudista" w:cs="Arial"/>
          <w:lang w:eastAsia="sk-SK"/>
        </w:rPr>
        <w:t xml:space="preserve">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61FF283" w14:textId="77777777" w:rsidR="00A14437" w:rsidRPr="00845FDD" w:rsidRDefault="00A14437"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6AF39E3E" w14:textId="2098E8A1" w:rsidR="00A14437" w:rsidRPr="00845FDD" w:rsidRDefault="00755F0D" w:rsidP="00845FDD">
      <w:pPr>
        <w:pStyle w:val="Nadpis3"/>
        <w:keepNext w:val="0"/>
        <w:keepLines w:val="0"/>
        <w:numPr>
          <w:ilvl w:val="2"/>
          <w:numId w:val="168"/>
        </w:numPr>
        <w:spacing w:after="120" w:line="240" w:lineRule="auto"/>
        <w:ind w:left="567" w:hanging="567"/>
        <w:jc w:val="both"/>
        <w:rPr>
          <w:rFonts w:ascii="Nudista" w:hAnsi="Nudista" w:cs="Arial"/>
          <w:lang w:eastAsia="sk-SK"/>
        </w:rPr>
      </w:pPr>
      <w:r w:rsidRPr="00845FDD">
        <w:rPr>
          <w:rFonts w:ascii="Nudista" w:hAnsi="Nudista" w:cs="Arial"/>
          <w:lang w:eastAsia="sk-SK"/>
        </w:rPr>
        <w:t>Verejný obstarávateľ informuje záujemcov, že v prípade podmienky účasti podľa § 32 ods. 2 písm. b), c) a e) ZVO je oprávnený použiť údaje z informačného systému verejnej správy podľa osobitného predpisu (zákon č. 177/2018 Z. z. o niektorých opatreniach na znižovanie administratívnej záťaže využívaním informačných systémov verejnej správy a o zmene a doplnení niektorých zákonov (zákon proti byrokracii), v platnom znení. Uvedené pravidlo platí pre hospodárske subjekty (uchádzačov alebo záujemcov) taxatívne vymenované v § 2 ods. 2 zákona č. 272/2015 Z. z. o registri právnických osôb, podnikateľov a orgánov verejnej moci a o zmene a doplnení niektorých zákonov, v platnom znení. V ostatných prípadoch je uchádzač alebo záujemca naďalej povinný predložiť doklady preukazujúce splnenie predmetných podmienok účasti týkajúcich sa osobného postavenia.</w:t>
      </w:r>
    </w:p>
    <w:p w14:paraId="17E446CB" w14:textId="77777777" w:rsidR="002800AA" w:rsidRPr="00845FDD" w:rsidRDefault="00A14437" w:rsidP="00845FDD">
      <w:pPr>
        <w:pStyle w:val="Nadpis3"/>
        <w:keepNext w:val="0"/>
        <w:keepLines w:val="0"/>
        <w:numPr>
          <w:ilvl w:val="2"/>
          <w:numId w:val="168"/>
        </w:numPr>
        <w:spacing w:after="0" w:line="240" w:lineRule="auto"/>
        <w:ind w:left="567" w:hanging="567"/>
        <w:jc w:val="both"/>
        <w:rPr>
          <w:rFonts w:ascii="Nudista" w:hAnsi="Nudista" w:cs="Arial"/>
          <w:shd w:val="clear" w:color="auto" w:fill="FFFFFF"/>
          <w:lang w:eastAsia="sk-SK"/>
        </w:rPr>
      </w:pPr>
      <w:r w:rsidRPr="00845FDD">
        <w:rPr>
          <w:rFonts w:ascii="Nudista" w:hAnsi="Nudista" w:cs="Arial"/>
          <w:shd w:val="clear" w:color="auto" w:fill="FFFFFF"/>
          <w:lang w:eastAsia="sk-SK"/>
        </w:rPr>
        <w:t>Podrobnosti k podmienkam účasti osobného postavenia a ich preukazovanie sú uvedené v § 32 ZVO.</w:t>
      </w:r>
    </w:p>
    <w:p w14:paraId="67F44AD4" w14:textId="77777777" w:rsidR="002800AA" w:rsidRPr="00845FDD" w:rsidRDefault="002800AA"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0D71530D" w14:textId="7E40DF55" w:rsidR="002800AA" w:rsidRPr="00845FDD" w:rsidRDefault="002800AA" w:rsidP="00845FDD">
      <w:pPr>
        <w:pStyle w:val="Nadpis3"/>
        <w:keepNext w:val="0"/>
        <w:keepLines w:val="0"/>
        <w:numPr>
          <w:ilvl w:val="2"/>
          <w:numId w:val="168"/>
        </w:numPr>
        <w:spacing w:after="0" w:line="240" w:lineRule="auto"/>
        <w:ind w:left="567" w:hanging="567"/>
        <w:jc w:val="both"/>
        <w:rPr>
          <w:rFonts w:ascii="Nudista" w:hAnsi="Nudista" w:cs="Arial"/>
          <w:shd w:val="clear" w:color="auto" w:fill="FFFFFF"/>
          <w:lang w:eastAsia="sk-SK"/>
        </w:rPr>
      </w:pPr>
      <w:r w:rsidRPr="00845FDD">
        <w:rPr>
          <w:rFonts w:ascii="Nudista" w:hAnsi="Nudista" w:cs="Arial"/>
          <w:shd w:val="clear" w:color="auto" w:fill="FFFFFF"/>
          <w:lang w:eastAsia="sk-SK"/>
        </w:rPr>
        <w:t>Doklady na preukázanie splnenia podmienok účasti osobného postavenia môžu byť predbežne nahradené jednotným európskym dokumentom v súlade s bodom 4 nižšie.</w:t>
      </w:r>
    </w:p>
    <w:p w14:paraId="20446E83" w14:textId="77777777" w:rsidR="00A14437" w:rsidRPr="00845FDD" w:rsidRDefault="00A14437" w:rsidP="00845FDD">
      <w:pPr>
        <w:pStyle w:val="SAPHlavn"/>
        <w:widowControl/>
        <w:spacing w:after="0" w:line="240" w:lineRule="auto"/>
        <w:rPr>
          <w:rFonts w:ascii="Nudista" w:hAnsi="Nudista"/>
        </w:rPr>
      </w:pPr>
    </w:p>
    <w:p w14:paraId="7C50600B" w14:textId="56D78D21" w:rsidR="00516B80" w:rsidRPr="00845FDD" w:rsidRDefault="00516B80" w:rsidP="00845FDD">
      <w:pPr>
        <w:pStyle w:val="SAP1"/>
        <w:numPr>
          <w:ilvl w:val="1"/>
          <w:numId w:val="170"/>
        </w:numPr>
        <w:spacing w:before="120" w:after="120" w:line="240" w:lineRule="auto"/>
        <w:rPr>
          <w:rFonts w:ascii="Nudista" w:hAnsi="Nudista"/>
        </w:rPr>
      </w:pPr>
      <w:bookmarkStart w:id="152" w:name="_Toc97647205"/>
      <w:r w:rsidRPr="00845FDD">
        <w:rPr>
          <w:rFonts w:ascii="Nudista" w:hAnsi="Nudista"/>
        </w:rPr>
        <w:t>Finačné a ekonomické postavenie</w:t>
      </w:r>
      <w:bookmarkEnd w:id="152"/>
    </w:p>
    <w:p w14:paraId="504B63D0" w14:textId="77777777" w:rsidR="006B3C81" w:rsidRPr="00845FDD" w:rsidRDefault="006B3C81" w:rsidP="00845FDD">
      <w:pPr>
        <w:pStyle w:val="Odsekzoznamu"/>
        <w:numPr>
          <w:ilvl w:val="0"/>
          <w:numId w:val="168"/>
        </w:numPr>
        <w:spacing w:after="0" w:line="240" w:lineRule="auto"/>
        <w:contextualSpacing w:val="0"/>
        <w:jc w:val="both"/>
        <w:outlineLvl w:val="2"/>
        <w:rPr>
          <w:rFonts w:ascii="Nudista" w:hAnsi="Nudista"/>
          <w:vanish/>
          <w:szCs w:val="24"/>
        </w:rPr>
      </w:pPr>
    </w:p>
    <w:p w14:paraId="16BD6373" w14:textId="77777777" w:rsidR="006B3C81" w:rsidRPr="00845FDD" w:rsidRDefault="006B3C81" w:rsidP="00845FDD">
      <w:pPr>
        <w:pStyle w:val="Odsekzoznamu"/>
        <w:numPr>
          <w:ilvl w:val="1"/>
          <w:numId w:val="168"/>
        </w:numPr>
        <w:spacing w:after="0" w:line="240" w:lineRule="auto"/>
        <w:contextualSpacing w:val="0"/>
        <w:jc w:val="both"/>
        <w:outlineLvl w:val="2"/>
        <w:rPr>
          <w:rFonts w:ascii="Nudista" w:hAnsi="Nudista"/>
          <w:vanish/>
          <w:szCs w:val="24"/>
        </w:rPr>
      </w:pPr>
    </w:p>
    <w:p w14:paraId="728482E6" w14:textId="77777777" w:rsidR="006B3C81" w:rsidRPr="00845FDD" w:rsidRDefault="006B3C81" w:rsidP="00845FDD">
      <w:pPr>
        <w:pStyle w:val="Odsekzoznamu"/>
        <w:numPr>
          <w:ilvl w:val="1"/>
          <w:numId w:val="168"/>
        </w:numPr>
        <w:spacing w:after="0" w:line="240" w:lineRule="auto"/>
        <w:contextualSpacing w:val="0"/>
        <w:jc w:val="both"/>
        <w:outlineLvl w:val="2"/>
        <w:rPr>
          <w:rFonts w:ascii="Nudista" w:hAnsi="Nudista"/>
          <w:vanish/>
          <w:szCs w:val="24"/>
        </w:rPr>
      </w:pPr>
    </w:p>
    <w:p w14:paraId="192AA8CA" w14:textId="048CC9B5" w:rsidR="006B3C81" w:rsidRPr="00845FDD" w:rsidRDefault="00516B80" w:rsidP="00845FDD">
      <w:pPr>
        <w:pStyle w:val="Nadpis3"/>
        <w:keepNext w:val="0"/>
        <w:keepLines w:val="0"/>
        <w:numPr>
          <w:ilvl w:val="2"/>
          <w:numId w:val="168"/>
        </w:numPr>
        <w:spacing w:after="120" w:line="240" w:lineRule="auto"/>
        <w:ind w:left="567" w:hanging="567"/>
        <w:jc w:val="both"/>
        <w:rPr>
          <w:rFonts w:ascii="Nudista" w:hAnsi="Nudista" w:cs="Tahoma"/>
          <w:szCs w:val="20"/>
          <w:lang w:eastAsia="sk-SK"/>
        </w:rPr>
      </w:pPr>
      <w:r w:rsidRPr="00845FDD">
        <w:rPr>
          <w:rFonts w:ascii="Nudista" w:hAnsi="Nudista"/>
        </w:rPr>
        <w:t xml:space="preserve">Tejto verejnej </w:t>
      </w:r>
      <w:r w:rsidRPr="00845FDD">
        <w:rPr>
          <w:rFonts w:ascii="Nudista" w:hAnsi="Nudista"/>
          <w:szCs w:val="20"/>
        </w:rPr>
        <w:t>súťaže sa môže zúčastniť len ten, kto spĺňa nižšie stanovené požiadavky pre preukázania svojho</w:t>
      </w:r>
      <w:r w:rsidR="006B3C81" w:rsidRPr="00845FDD">
        <w:rPr>
          <w:rFonts w:ascii="Nudista" w:hAnsi="Nudista"/>
          <w:szCs w:val="20"/>
        </w:rPr>
        <w:t xml:space="preserve"> </w:t>
      </w:r>
      <w:r w:rsidRPr="00845FDD">
        <w:rPr>
          <w:rFonts w:ascii="Nudista" w:hAnsi="Nudista" w:cs="Tahoma"/>
          <w:szCs w:val="20"/>
          <w:lang w:eastAsia="sk-SK"/>
        </w:rPr>
        <w:t>finančného a ekonomického postavenia. Pre preukázanie splnenia uvedených podmienok predloží uchádzač v</w:t>
      </w:r>
      <w:r w:rsidR="006B3C81" w:rsidRPr="00845FDD">
        <w:rPr>
          <w:rFonts w:ascii="Nudista" w:hAnsi="Nudista" w:cs="Tahoma"/>
          <w:szCs w:val="20"/>
          <w:lang w:eastAsia="sk-SK"/>
        </w:rPr>
        <w:t> </w:t>
      </w:r>
      <w:r w:rsidRPr="00845FDD">
        <w:rPr>
          <w:rFonts w:ascii="Nudista" w:hAnsi="Nudista" w:cs="Tahoma"/>
          <w:szCs w:val="20"/>
          <w:lang w:eastAsia="sk-SK"/>
        </w:rPr>
        <w:t>ponuke</w:t>
      </w:r>
      <w:r w:rsidR="006B3C81" w:rsidRPr="00845FDD">
        <w:rPr>
          <w:rFonts w:ascii="Nudista" w:hAnsi="Nudista" w:cs="Tahoma"/>
          <w:szCs w:val="20"/>
          <w:lang w:eastAsia="sk-SK"/>
        </w:rPr>
        <w:t xml:space="preserve"> </w:t>
      </w:r>
      <w:r w:rsidRPr="00845FDD">
        <w:rPr>
          <w:rFonts w:ascii="Nudista" w:hAnsi="Nudista" w:cs="Tahoma"/>
          <w:szCs w:val="20"/>
          <w:lang w:eastAsia="sk-SK"/>
        </w:rPr>
        <w:t>nasledovné doklady:</w:t>
      </w:r>
    </w:p>
    <w:p w14:paraId="23EE6ADD" w14:textId="77777777" w:rsidR="00473330" w:rsidRPr="00845FDD" w:rsidRDefault="00516B80" w:rsidP="00845FDD">
      <w:pPr>
        <w:pStyle w:val="Nadpis3"/>
        <w:keepNext w:val="0"/>
        <w:keepLines w:val="0"/>
        <w:numPr>
          <w:ilvl w:val="3"/>
          <w:numId w:val="168"/>
        </w:numPr>
        <w:spacing w:after="120" w:line="240" w:lineRule="auto"/>
        <w:ind w:left="1276" w:hanging="708"/>
        <w:jc w:val="both"/>
        <w:rPr>
          <w:rFonts w:ascii="Nudista" w:hAnsi="Nudista" w:cs="Tahoma"/>
          <w:szCs w:val="20"/>
          <w:lang w:eastAsia="sk-SK"/>
        </w:rPr>
      </w:pPr>
      <w:r w:rsidRPr="00845FDD">
        <w:rPr>
          <w:rFonts w:ascii="Nudista" w:hAnsi="Nudista" w:cs="Tahoma"/>
          <w:szCs w:val="20"/>
          <w:lang w:eastAsia="sk-SK"/>
        </w:rPr>
        <w:t xml:space="preserve">V súlade s ustanovením </w:t>
      </w:r>
      <w:r w:rsidRPr="00845FDD">
        <w:rPr>
          <w:rFonts w:ascii="Nudista" w:hAnsi="Nudista" w:cs="Tahoma"/>
          <w:b/>
          <w:bCs/>
          <w:szCs w:val="20"/>
          <w:u w:val="single"/>
          <w:lang w:eastAsia="sk-SK"/>
        </w:rPr>
        <w:t>§ 33 ods. 1 písm. d) ZVO</w:t>
      </w:r>
      <w:r w:rsidRPr="00845FDD">
        <w:rPr>
          <w:rFonts w:ascii="Nudista" w:hAnsi="Nudista" w:cs="Tahoma"/>
          <w:szCs w:val="20"/>
          <w:lang w:eastAsia="sk-SK"/>
        </w:rPr>
        <w:t>:</w:t>
      </w:r>
      <w:r w:rsidR="006B3C81" w:rsidRPr="00845FDD">
        <w:rPr>
          <w:rFonts w:ascii="Nudista" w:hAnsi="Nudista" w:cs="Tahoma"/>
          <w:szCs w:val="20"/>
          <w:lang w:eastAsia="sk-SK"/>
        </w:rPr>
        <w:t xml:space="preserve"> </w:t>
      </w:r>
      <w:r w:rsidRPr="00845FDD">
        <w:rPr>
          <w:rFonts w:ascii="Nudista" w:hAnsi="Nudista" w:cs="Tahoma"/>
          <w:szCs w:val="20"/>
          <w:lang w:eastAsia="sk-SK"/>
        </w:rPr>
        <w:t>Prehľad o celkovom obrate za posledné 3 hospodárske roky, za ktoré sú dostupné v závislosti od vzniku alebo začatia</w:t>
      </w:r>
      <w:r w:rsidR="006B3C81" w:rsidRPr="00845FDD">
        <w:rPr>
          <w:rFonts w:ascii="Nudista" w:hAnsi="Nudista" w:cs="Tahoma"/>
          <w:szCs w:val="20"/>
          <w:lang w:eastAsia="sk-SK"/>
        </w:rPr>
        <w:t xml:space="preserve"> </w:t>
      </w:r>
      <w:r w:rsidRPr="00845FDD">
        <w:rPr>
          <w:rFonts w:ascii="Nudista" w:hAnsi="Nudista" w:cs="Tahoma"/>
          <w:szCs w:val="20"/>
          <w:lang w:eastAsia="sk-SK"/>
        </w:rPr>
        <w:t>prevádzkovania činnosti.</w:t>
      </w:r>
    </w:p>
    <w:p w14:paraId="75C9EDF0" w14:textId="3F33A83F" w:rsidR="00550D3A" w:rsidRPr="00845FDD" w:rsidRDefault="00550D3A" w:rsidP="00845FDD">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845FDD">
        <w:rPr>
          <w:rFonts w:ascii="Nudista" w:hAnsi="Nudista"/>
          <w:b/>
          <w:bCs/>
          <w:szCs w:val="20"/>
          <w:u w:val="single"/>
          <w:lang w:eastAsia="sk-SK"/>
        </w:rPr>
        <w:t>Minimálna požadovaná úroveň štandardu</w:t>
      </w:r>
      <w:r w:rsidR="00755F0D" w:rsidRPr="00845FDD">
        <w:rPr>
          <w:rFonts w:ascii="Nudista" w:hAnsi="Nudista"/>
          <w:b/>
          <w:bCs/>
          <w:szCs w:val="20"/>
          <w:u w:val="single"/>
          <w:lang w:eastAsia="sk-SK"/>
        </w:rPr>
        <w:t>:</w:t>
      </w:r>
    </w:p>
    <w:p w14:paraId="5EB9F62A" w14:textId="021F564E" w:rsidR="00550D3A" w:rsidRPr="00845FDD" w:rsidRDefault="00550D3A" w:rsidP="00845FDD">
      <w:pPr>
        <w:pStyle w:val="Nadpis3"/>
        <w:keepNext w:val="0"/>
        <w:keepLines w:val="0"/>
        <w:numPr>
          <w:ilvl w:val="0"/>
          <w:numId w:val="0"/>
        </w:numPr>
        <w:spacing w:after="0" w:line="240" w:lineRule="auto"/>
        <w:ind w:left="1276"/>
        <w:jc w:val="both"/>
        <w:rPr>
          <w:rFonts w:ascii="Nudista" w:hAnsi="Nudista"/>
          <w:szCs w:val="20"/>
          <w:lang w:eastAsia="sk-SK"/>
        </w:rPr>
      </w:pPr>
      <w:r w:rsidRPr="00845FDD">
        <w:rPr>
          <w:rFonts w:ascii="Nudista" w:hAnsi="Nudista"/>
          <w:szCs w:val="20"/>
          <w:lang w:eastAsia="sk-SK"/>
        </w:rPr>
        <w:lastRenderedPageBreak/>
        <w:t xml:space="preserve">Celkový obrat dosiahnutý v požadovanom období musel byť najmenej </w:t>
      </w:r>
      <w:r w:rsidR="00D57078">
        <w:rPr>
          <w:rFonts w:ascii="Nudista" w:hAnsi="Nudista"/>
          <w:b/>
          <w:bCs/>
          <w:szCs w:val="20"/>
          <w:lang w:eastAsia="sk-SK"/>
        </w:rPr>
        <w:t>1 300 000</w:t>
      </w:r>
      <w:r w:rsidRPr="00845FDD">
        <w:rPr>
          <w:rFonts w:ascii="Nudista" w:hAnsi="Nudista"/>
          <w:b/>
          <w:bCs/>
          <w:szCs w:val="20"/>
          <w:lang w:eastAsia="sk-SK"/>
        </w:rPr>
        <w:t>,- EUR bez DPH</w:t>
      </w:r>
      <w:r w:rsidRPr="00845FDD">
        <w:rPr>
          <w:rFonts w:ascii="Nudista" w:hAnsi="Nudista"/>
          <w:szCs w:val="20"/>
          <w:lang w:eastAsia="sk-SK"/>
        </w:rPr>
        <w:t xml:space="preserve"> (slovom </w:t>
      </w:r>
      <w:r w:rsidR="00D57078">
        <w:rPr>
          <w:rFonts w:ascii="Nudista" w:hAnsi="Nudista"/>
          <w:szCs w:val="20"/>
          <w:lang w:eastAsia="sk-SK"/>
        </w:rPr>
        <w:t>jeden milión tristotisíc</w:t>
      </w:r>
      <w:r w:rsidRPr="00845FDD">
        <w:rPr>
          <w:rFonts w:ascii="Nudista" w:hAnsi="Nudista"/>
          <w:szCs w:val="20"/>
          <w:lang w:eastAsia="sk-SK"/>
        </w:rPr>
        <w:t xml:space="preserve"> euro).</w:t>
      </w:r>
    </w:p>
    <w:p w14:paraId="1F258B57" w14:textId="77777777" w:rsidR="00550D3A" w:rsidRPr="00845FDD" w:rsidRDefault="00550D3A" w:rsidP="00845FDD">
      <w:pPr>
        <w:pStyle w:val="Nadpis3"/>
        <w:keepNext w:val="0"/>
        <w:keepLines w:val="0"/>
        <w:numPr>
          <w:ilvl w:val="0"/>
          <w:numId w:val="0"/>
        </w:numPr>
        <w:spacing w:after="0" w:line="240" w:lineRule="auto"/>
        <w:ind w:left="1276"/>
        <w:jc w:val="both"/>
        <w:rPr>
          <w:rFonts w:ascii="Nudista" w:hAnsi="Nudista"/>
          <w:b/>
          <w:bCs/>
          <w:szCs w:val="20"/>
          <w:u w:val="single"/>
          <w:lang w:eastAsia="sk-SK"/>
        </w:rPr>
      </w:pPr>
    </w:p>
    <w:p w14:paraId="3A44E4D7" w14:textId="7A74C31D" w:rsidR="00516B80" w:rsidRPr="00845FDD" w:rsidRDefault="00516B80" w:rsidP="00845FDD">
      <w:pPr>
        <w:pStyle w:val="Nadpis3"/>
        <w:keepNext w:val="0"/>
        <w:keepLines w:val="0"/>
        <w:numPr>
          <w:ilvl w:val="0"/>
          <w:numId w:val="0"/>
        </w:numPr>
        <w:spacing w:after="120" w:line="240" w:lineRule="auto"/>
        <w:ind w:left="1276"/>
        <w:jc w:val="both"/>
        <w:rPr>
          <w:rFonts w:ascii="Nudista" w:hAnsi="Nudista"/>
          <w:szCs w:val="20"/>
          <w:lang w:eastAsia="sk-SK"/>
        </w:rPr>
      </w:pPr>
      <w:r w:rsidRPr="00845FDD">
        <w:rPr>
          <w:rFonts w:ascii="Nudista" w:hAnsi="Nudista" w:cs="Tahoma"/>
          <w:szCs w:val="20"/>
          <w:lang w:eastAsia="sk-SK"/>
        </w:rPr>
        <w:t>Uchádzač za posledné tri ukončené hospodárske roky (resp. roky, za ktoré sú dostupné v závislosti od vzniku alebo</w:t>
      </w:r>
      <w:r w:rsidR="00473330" w:rsidRPr="00845FDD">
        <w:rPr>
          <w:rFonts w:ascii="Nudista" w:hAnsi="Nudista" w:cs="Tahoma"/>
          <w:szCs w:val="20"/>
          <w:lang w:eastAsia="sk-SK"/>
        </w:rPr>
        <w:t xml:space="preserve"> </w:t>
      </w:r>
      <w:r w:rsidRPr="00845FDD">
        <w:rPr>
          <w:rFonts w:ascii="Nudista" w:hAnsi="Nudista" w:cs="Tahoma"/>
          <w:szCs w:val="20"/>
          <w:lang w:eastAsia="sk-SK"/>
        </w:rPr>
        <w:t>začatia prevádzkovania činnosti) predloží:</w:t>
      </w:r>
    </w:p>
    <w:p w14:paraId="1F7DBF5D" w14:textId="47FFECD6" w:rsidR="0096565A" w:rsidRPr="00845FDD" w:rsidRDefault="00516B80" w:rsidP="00845FDD">
      <w:pPr>
        <w:pStyle w:val="Odsekzoznamu"/>
        <w:numPr>
          <w:ilvl w:val="0"/>
          <w:numId w:val="169"/>
        </w:numPr>
        <w:autoSpaceDE w:val="0"/>
        <w:autoSpaceDN w:val="0"/>
        <w:adjustRightInd w:val="0"/>
        <w:spacing w:after="0" w:line="240" w:lineRule="auto"/>
        <w:ind w:left="1701" w:hanging="425"/>
        <w:jc w:val="both"/>
        <w:rPr>
          <w:rFonts w:ascii="Nudista" w:hAnsi="Nudista" w:cs="Tahoma"/>
          <w:lang w:eastAsia="sk-SK"/>
        </w:rPr>
      </w:pPr>
      <w:r w:rsidRPr="00845FDD">
        <w:rPr>
          <w:rFonts w:ascii="Nudista" w:hAnsi="Nudista" w:cs="Tahoma"/>
          <w:lang w:eastAsia="sk-SK"/>
        </w:rPr>
        <w:t>ak ide o osobu, ktorá vedie podvojné účtovníctvo, z účtovnej závierky výkazy ziskov a strát s vyznačeným údajom o</w:t>
      </w:r>
      <w:r w:rsidR="00165C46" w:rsidRPr="00845FDD">
        <w:rPr>
          <w:rFonts w:ascii="Nudista" w:hAnsi="Nudista" w:cs="Tahoma"/>
          <w:lang w:eastAsia="sk-SK"/>
        </w:rPr>
        <w:t xml:space="preserve"> </w:t>
      </w:r>
      <w:r w:rsidRPr="00845FDD">
        <w:rPr>
          <w:rFonts w:ascii="Nudista" w:hAnsi="Nudista" w:cs="Tahoma"/>
          <w:lang w:eastAsia="sk-SK"/>
        </w:rPr>
        <w:t>celkovom obrate overené daňovým</w:t>
      </w:r>
      <w:r w:rsidR="00165C46" w:rsidRPr="00845FDD">
        <w:rPr>
          <w:rFonts w:ascii="Nudista" w:hAnsi="Nudista" w:cs="Tahoma"/>
          <w:lang w:eastAsia="sk-SK"/>
        </w:rPr>
        <w:t xml:space="preserve"> </w:t>
      </w:r>
      <w:r w:rsidRPr="00845FDD">
        <w:rPr>
          <w:rFonts w:ascii="Nudista" w:hAnsi="Nudista" w:cs="Tahoma"/>
          <w:lang w:eastAsia="sk-SK"/>
        </w:rPr>
        <w:t>úradom alebo audítorom, alebo iným orgánom príslušným podľa predpisov platných</w:t>
      </w:r>
      <w:r w:rsidR="00165C46" w:rsidRPr="00845FDD">
        <w:rPr>
          <w:rFonts w:ascii="Nudista" w:hAnsi="Nudista" w:cs="Tahoma"/>
          <w:lang w:eastAsia="sk-SK"/>
        </w:rPr>
        <w:t xml:space="preserve"> </w:t>
      </w:r>
      <w:r w:rsidRPr="00845FDD">
        <w:rPr>
          <w:rFonts w:ascii="Nudista" w:hAnsi="Nudista" w:cs="Tahoma"/>
          <w:lang w:eastAsia="sk-SK"/>
        </w:rPr>
        <w:t>v krajine sídla uchádzača alebo</w:t>
      </w:r>
    </w:p>
    <w:p w14:paraId="70F8F2FD" w14:textId="2DB8A424" w:rsidR="00516B80" w:rsidRPr="00845FDD" w:rsidRDefault="00516B80" w:rsidP="00845FDD">
      <w:pPr>
        <w:pStyle w:val="Odsekzoznamu"/>
        <w:numPr>
          <w:ilvl w:val="0"/>
          <w:numId w:val="169"/>
        </w:numPr>
        <w:autoSpaceDE w:val="0"/>
        <w:autoSpaceDN w:val="0"/>
        <w:adjustRightInd w:val="0"/>
        <w:spacing w:after="0" w:line="240" w:lineRule="auto"/>
        <w:ind w:left="1701" w:hanging="425"/>
        <w:jc w:val="both"/>
        <w:rPr>
          <w:rFonts w:ascii="Nudista" w:hAnsi="Nudista" w:cs="Tahoma"/>
          <w:lang w:eastAsia="sk-SK"/>
        </w:rPr>
      </w:pPr>
      <w:r w:rsidRPr="00845FDD">
        <w:rPr>
          <w:rFonts w:ascii="Nudista" w:hAnsi="Nudista" w:cs="Tahoma"/>
          <w:lang w:eastAsia="sk-SK"/>
        </w:rPr>
        <w:t>ak ide o osobu, ktorá vedie jednoduché účtovníctvo, z účtovnej závierky výkazy príjmov</w:t>
      </w:r>
      <w:r w:rsidR="00165C46" w:rsidRPr="00845FDD">
        <w:rPr>
          <w:rFonts w:ascii="Nudista" w:hAnsi="Nudista" w:cs="Tahoma"/>
          <w:lang w:eastAsia="sk-SK"/>
        </w:rPr>
        <w:t xml:space="preserve"> </w:t>
      </w:r>
      <w:r w:rsidRPr="00845FDD">
        <w:rPr>
          <w:rFonts w:ascii="Nudista" w:hAnsi="Nudista" w:cs="Tahoma"/>
          <w:lang w:eastAsia="sk-SK"/>
        </w:rPr>
        <w:t>a výdavkov overené daňovým úradom alebo audítorom alebo iným orgánom príslušným podľa predpisov platných v</w:t>
      </w:r>
      <w:r w:rsidR="00165C46" w:rsidRPr="00845FDD">
        <w:rPr>
          <w:rFonts w:ascii="Nudista" w:hAnsi="Nudista" w:cs="Tahoma"/>
          <w:lang w:eastAsia="sk-SK"/>
        </w:rPr>
        <w:t xml:space="preserve"> </w:t>
      </w:r>
      <w:r w:rsidRPr="00845FDD">
        <w:rPr>
          <w:rFonts w:ascii="Nudista" w:hAnsi="Nudista" w:cs="Tahoma"/>
          <w:lang w:eastAsia="sk-SK"/>
        </w:rPr>
        <w:t>krajine sídla uchádzača.</w:t>
      </w:r>
    </w:p>
    <w:p w14:paraId="383D3172" w14:textId="5C8BD1E9" w:rsidR="00165C46" w:rsidRPr="00845FDD" w:rsidRDefault="00165C46" w:rsidP="00845FDD">
      <w:pPr>
        <w:autoSpaceDE w:val="0"/>
        <w:autoSpaceDN w:val="0"/>
        <w:adjustRightInd w:val="0"/>
        <w:spacing w:after="0" w:line="240" w:lineRule="auto"/>
        <w:jc w:val="both"/>
        <w:rPr>
          <w:rFonts w:ascii="Nudista" w:hAnsi="Nudista" w:cs="Tahoma"/>
          <w:sz w:val="20"/>
          <w:szCs w:val="20"/>
          <w:lang w:eastAsia="sk-SK"/>
        </w:rPr>
      </w:pPr>
    </w:p>
    <w:p w14:paraId="2311438C" w14:textId="3786463F" w:rsidR="00234913" w:rsidRPr="00845FDD" w:rsidRDefault="00516B80" w:rsidP="00845FDD">
      <w:pPr>
        <w:pStyle w:val="Nadpis3"/>
        <w:keepNext w:val="0"/>
        <w:keepLines w:val="0"/>
        <w:numPr>
          <w:ilvl w:val="0"/>
          <w:numId w:val="0"/>
        </w:numPr>
        <w:spacing w:after="120" w:line="240" w:lineRule="auto"/>
        <w:ind w:left="1276"/>
        <w:jc w:val="both"/>
        <w:rPr>
          <w:rFonts w:ascii="Nudista" w:hAnsi="Nudista" w:cs="Tahoma"/>
          <w:szCs w:val="20"/>
          <w:lang w:eastAsia="sk-SK"/>
        </w:rPr>
      </w:pPr>
      <w:r w:rsidRPr="00845FDD">
        <w:rPr>
          <w:rFonts w:ascii="Nudista" w:hAnsi="Nudista" w:cs="Tahoma"/>
          <w:szCs w:val="20"/>
          <w:lang w:eastAsia="sk-SK"/>
        </w:rPr>
        <w:t>V prípade, ak uchádzač nemá sídlo v Slovenskej republike, verejný obstarávateľ uzná aj ekvivalentné</w:t>
      </w:r>
      <w:r w:rsidR="0096565A" w:rsidRPr="00845FDD">
        <w:rPr>
          <w:rFonts w:ascii="Nudista" w:hAnsi="Nudista" w:cs="Tahoma"/>
          <w:szCs w:val="20"/>
          <w:lang w:eastAsia="sk-SK"/>
        </w:rPr>
        <w:t xml:space="preserve"> </w:t>
      </w:r>
      <w:r w:rsidRPr="00845FDD">
        <w:rPr>
          <w:rFonts w:ascii="Nudista" w:hAnsi="Nudista" w:cs="Tahoma"/>
          <w:szCs w:val="20"/>
          <w:lang w:eastAsia="sk-SK"/>
        </w:rPr>
        <w:t>doklady/osvedčenia vydané podľa právnych noriem členského štátu.</w:t>
      </w:r>
    </w:p>
    <w:p w14:paraId="07D3755A" w14:textId="2406F02B" w:rsidR="00501B3D" w:rsidRPr="00845FDD" w:rsidRDefault="00501B3D" w:rsidP="00845FDD">
      <w:pPr>
        <w:pStyle w:val="Nadpis3"/>
        <w:keepNext w:val="0"/>
        <w:keepLines w:val="0"/>
        <w:numPr>
          <w:ilvl w:val="0"/>
          <w:numId w:val="0"/>
        </w:numPr>
        <w:spacing w:after="120" w:line="240" w:lineRule="auto"/>
        <w:ind w:left="1276"/>
        <w:jc w:val="both"/>
        <w:rPr>
          <w:rFonts w:ascii="Nudista" w:hAnsi="Nudista" w:cs="Tahoma"/>
          <w:szCs w:val="20"/>
          <w:lang w:eastAsia="sk-SK"/>
        </w:rPr>
      </w:pPr>
      <w:r w:rsidRPr="00845FDD">
        <w:rPr>
          <w:rFonts w:ascii="Nudista" w:hAnsi="Nudista" w:cs="Tahoma"/>
          <w:szCs w:val="20"/>
          <w:lang w:eastAsia="sk-SK"/>
        </w:rPr>
        <w:t xml:space="preserve">V prípade, ak uchádzač nepreukazuje prehľad o celkovom obrate subjektom podnikajúcim počas rozhodujúceho obdobia v Slovenskej republike, celkové obraty vyjadrené v iných menách uchádzač preukáže v euro a prepočíta ich platným kurzom v čase vzniku daňovej povinnosti, podľa daňových zákonov v krajine sídla uchádzača. Požadované údaje predloží uchádzač vo forme vyhlásenia.  </w:t>
      </w:r>
    </w:p>
    <w:p w14:paraId="373B2996" w14:textId="5649A448" w:rsidR="00234913" w:rsidRPr="00845FDD" w:rsidRDefault="00516B80" w:rsidP="00845FDD">
      <w:pPr>
        <w:pStyle w:val="Nadpis3"/>
        <w:keepNext w:val="0"/>
        <w:keepLines w:val="0"/>
        <w:numPr>
          <w:ilvl w:val="0"/>
          <w:numId w:val="0"/>
        </w:numPr>
        <w:spacing w:after="120" w:line="240" w:lineRule="auto"/>
        <w:ind w:left="1276"/>
        <w:jc w:val="both"/>
        <w:rPr>
          <w:rFonts w:ascii="Nudista" w:hAnsi="Nudista" w:cs="Tahoma"/>
          <w:szCs w:val="20"/>
          <w:lang w:eastAsia="sk-SK"/>
        </w:rPr>
      </w:pPr>
      <w:r w:rsidRPr="00845FDD">
        <w:rPr>
          <w:rFonts w:ascii="Nudista" w:hAnsi="Nudista" w:cs="Tahoma"/>
          <w:szCs w:val="20"/>
          <w:lang w:eastAsia="sk-SK"/>
        </w:rPr>
        <w:t>Uchádzač, ktorého výkaz ziskov a strát alebo výkaz o príjmoch a výdavkoch od roku 2013 (ako súčasť účtovnej</w:t>
      </w:r>
      <w:r w:rsidR="00234913" w:rsidRPr="00845FDD">
        <w:rPr>
          <w:rFonts w:ascii="Nudista" w:hAnsi="Nudista" w:cs="Tahoma"/>
          <w:szCs w:val="20"/>
          <w:lang w:eastAsia="sk-SK"/>
        </w:rPr>
        <w:t xml:space="preserve"> </w:t>
      </w:r>
      <w:r w:rsidRPr="00845FDD">
        <w:rPr>
          <w:rFonts w:ascii="Nudista" w:hAnsi="Nudista" w:cs="Tahoma"/>
          <w:szCs w:val="20"/>
          <w:lang w:eastAsia="sk-SK"/>
        </w:rPr>
        <w:t>závierky) je uložený vo verejnej časti registra účtovných závierok na www.registeruz.sk a v plnom znení je verejne</w:t>
      </w:r>
      <w:r w:rsidR="00234913" w:rsidRPr="00845FDD">
        <w:rPr>
          <w:rFonts w:ascii="Nudista" w:hAnsi="Nudista" w:cs="Tahoma"/>
          <w:szCs w:val="20"/>
          <w:lang w:eastAsia="sk-SK"/>
        </w:rPr>
        <w:t xml:space="preserve"> </w:t>
      </w:r>
      <w:r w:rsidRPr="00845FDD">
        <w:rPr>
          <w:rFonts w:ascii="Nudista" w:hAnsi="Nudista" w:cs="Tahoma"/>
          <w:szCs w:val="20"/>
          <w:lang w:eastAsia="sk-SK"/>
        </w:rPr>
        <w:t>prístupný všetkým osobám, nie je povinný predložiť verejnému obstarávateľovi výkaz ziskov a strát alebo výkaz o</w:t>
      </w:r>
      <w:r w:rsidR="00234913" w:rsidRPr="00845FDD">
        <w:rPr>
          <w:rFonts w:ascii="Nudista" w:hAnsi="Nudista" w:cs="Tahoma"/>
          <w:szCs w:val="20"/>
          <w:lang w:eastAsia="sk-SK"/>
        </w:rPr>
        <w:t xml:space="preserve"> </w:t>
      </w:r>
      <w:r w:rsidRPr="00845FDD">
        <w:rPr>
          <w:rFonts w:ascii="Nudista" w:hAnsi="Nudista" w:cs="Tahoma"/>
          <w:szCs w:val="20"/>
          <w:lang w:eastAsia="sk-SK"/>
        </w:rPr>
        <w:t>príjmoch a výdavkoch za obdobie od roku 2013.</w:t>
      </w:r>
    </w:p>
    <w:p w14:paraId="080738F2" w14:textId="77777777" w:rsidR="002800AA" w:rsidRPr="00845FDD" w:rsidRDefault="00516B80" w:rsidP="00845FDD">
      <w:pPr>
        <w:pStyle w:val="Nadpis3"/>
        <w:keepNext w:val="0"/>
        <w:keepLines w:val="0"/>
        <w:numPr>
          <w:ilvl w:val="2"/>
          <w:numId w:val="168"/>
        </w:numPr>
        <w:spacing w:after="120" w:line="240" w:lineRule="auto"/>
        <w:ind w:left="567" w:hanging="567"/>
        <w:jc w:val="both"/>
        <w:rPr>
          <w:rFonts w:ascii="Nudista" w:hAnsi="Nudista" w:cs="Tahoma"/>
          <w:szCs w:val="20"/>
          <w:lang w:eastAsia="sk-SK"/>
        </w:rPr>
      </w:pPr>
      <w:r w:rsidRPr="00845FDD">
        <w:rPr>
          <w:rFonts w:ascii="Nudista" w:hAnsi="Nudista" w:cs="Tahoma"/>
          <w:szCs w:val="20"/>
          <w:lang w:eastAsia="sk-SK"/>
        </w:rPr>
        <w:t>V súlade s § 33 ods. 2 ZVO môže uchádzač na preukázanie finančného a ekonomického postavenia využiť finančné</w:t>
      </w:r>
      <w:r w:rsidR="00234913" w:rsidRPr="00845FDD">
        <w:rPr>
          <w:rFonts w:ascii="Nudista" w:hAnsi="Nudista" w:cs="Tahoma"/>
          <w:szCs w:val="20"/>
          <w:lang w:eastAsia="sk-SK"/>
        </w:rPr>
        <w:t xml:space="preserve"> </w:t>
      </w:r>
      <w:r w:rsidRPr="00845FDD">
        <w:rPr>
          <w:rFonts w:ascii="Nudista" w:hAnsi="Nudista" w:cs="Tahoma"/>
          <w:szCs w:val="20"/>
          <w:lang w:eastAsia="sk-SK"/>
        </w:rPr>
        <w:t>zdroje inej osoby, bez ohľadu na ich právny vzťah</w:t>
      </w:r>
      <w:r w:rsidR="002800AA" w:rsidRPr="00845FDD">
        <w:rPr>
          <w:rFonts w:ascii="Nudista" w:hAnsi="Nudista" w:cs="Tahoma"/>
          <w:szCs w:val="20"/>
          <w:lang w:eastAsia="sk-SK"/>
        </w:rPr>
        <w:t>.</w:t>
      </w:r>
    </w:p>
    <w:p w14:paraId="4D4B9FE0" w14:textId="19C4C10F" w:rsidR="000C7C57" w:rsidRPr="00845FDD" w:rsidRDefault="002800AA" w:rsidP="00845FDD">
      <w:pPr>
        <w:pStyle w:val="Nadpis3"/>
        <w:keepNext w:val="0"/>
        <w:keepLines w:val="0"/>
        <w:numPr>
          <w:ilvl w:val="2"/>
          <w:numId w:val="168"/>
        </w:numPr>
        <w:spacing w:after="120" w:line="240" w:lineRule="auto"/>
        <w:ind w:left="567" w:hanging="567"/>
        <w:jc w:val="both"/>
        <w:rPr>
          <w:rFonts w:ascii="Nudista" w:hAnsi="Nudista"/>
          <w:b/>
          <w:caps/>
        </w:rPr>
      </w:pPr>
      <w:r w:rsidRPr="00845FDD">
        <w:rPr>
          <w:rFonts w:ascii="Nudista" w:eastAsiaTheme="majorEastAsia" w:hAnsi="Nudista" w:cs="Tahoma"/>
          <w:color w:val="000000" w:themeColor="text1"/>
        </w:rPr>
        <w:t>Doklady na preukázanie splnenia podmienok účasti finančného a ekonomického postavenia môžu byť predbežne nahradené jednotným európskym dokumentom v súlade s bodom 4 nižšie.</w:t>
      </w:r>
    </w:p>
    <w:p w14:paraId="7DED810F" w14:textId="46FF5ACF" w:rsidR="00516B80" w:rsidRPr="00845FDD" w:rsidRDefault="0096565A" w:rsidP="00845FDD">
      <w:pPr>
        <w:pStyle w:val="SAP1"/>
        <w:numPr>
          <w:ilvl w:val="1"/>
          <w:numId w:val="170"/>
        </w:numPr>
        <w:spacing w:before="120" w:after="120" w:line="240" w:lineRule="auto"/>
        <w:rPr>
          <w:rFonts w:ascii="Nudista" w:hAnsi="Nudista"/>
          <w:b w:val="0"/>
          <w:caps w:val="0"/>
        </w:rPr>
      </w:pPr>
      <w:bookmarkStart w:id="153" w:name="_Toc97647206"/>
      <w:r w:rsidRPr="00845FDD">
        <w:rPr>
          <w:rFonts w:ascii="Nudista" w:hAnsi="Nudista"/>
        </w:rPr>
        <w:t>Technická alebo odborná spôsobilosť</w:t>
      </w:r>
      <w:bookmarkEnd w:id="153"/>
      <w:r w:rsidRPr="00845FDD">
        <w:rPr>
          <w:rFonts w:ascii="Nudista" w:hAnsi="Nudista"/>
        </w:rPr>
        <w:t xml:space="preserve"> </w:t>
      </w:r>
    </w:p>
    <w:p w14:paraId="7E26B12A" w14:textId="77777777" w:rsidR="0096565A" w:rsidRPr="00845FDD" w:rsidRDefault="0096565A" w:rsidP="00845FDD">
      <w:pPr>
        <w:pStyle w:val="Odsekzoznamu"/>
        <w:numPr>
          <w:ilvl w:val="0"/>
          <w:numId w:val="168"/>
        </w:numPr>
        <w:spacing w:after="120" w:line="240" w:lineRule="auto"/>
        <w:contextualSpacing w:val="0"/>
        <w:jc w:val="both"/>
        <w:outlineLvl w:val="2"/>
        <w:rPr>
          <w:rFonts w:ascii="Nudista" w:hAnsi="Nudista" w:cs="Tahoma"/>
          <w:vanish/>
          <w:lang w:eastAsia="sk-SK"/>
        </w:rPr>
      </w:pPr>
    </w:p>
    <w:p w14:paraId="7B422DBF" w14:textId="77777777" w:rsidR="0096565A" w:rsidRPr="00845FDD" w:rsidRDefault="0096565A" w:rsidP="00845FDD">
      <w:pPr>
        <w:pStyle w:val="Odsekzoznamu"/>
        <w:numPr>
          <w:ilvl w:val="1"/>
          <w:numId w:val="168"/>
        </w:numPr>
        <w:spacing w:after="120" w:line="240" w:lineRule="auto"/>
        <w:contextualSpacing w:val="0"/>
        <w:jc w:val="both"/>
        <w:outlineLvl w:val="2"/>
        <w:rPr>
          <w:rFonts w:ascii="Nudista" w:hAnsi="Nudista" w:cs="Tahoma"/>
          <w:vanish/>
          <w:lang w:eastAsia="sk-SK"/>
        </w:rPr>
      </w:pPr>
    </w:p>
    <w:p w14:paraId="5CE220FA" w14:textId="77777777" w:rsidR="0096565A" w:rsidRPr="00845FDD" w:rsidRDefault="0096565A" w:rsidP="00845FDD">
      <w:pPr>
        <w:pStyle w:val="Odsekzoznamu"/>
        <w:numPr>
          <w:ilvl w:val="1"/>
          <w:numId w:val="168"/>
        </w:numPr>
        <w:spacing w:after="120" w:line="240" w:lineRule="auto"/>
        <w:contextualSpacing w:val="0"/>
        <w:jc w:val="both"/>
        <w:outlineLvl w:val="2"/>
        <w:rPr>
          <w:rFonts w:ascii="Nudista" w:hAnsi="Nudista" w:cs="Tahoma"/>
          <w:vanish/>
          <w:lang w:eastAsia="sk-SK"/>
        </w:rPr>
      </w:pPr>
    </w:p>
    <w:p w14:paraId="352A618A" w14:textId="77777777" w:rsidR="0096565A" w:rsidRPr="00845FDD" w:rsidRDefault="0096565A" w:rsidP="00845FDD">
      <w:pPr>
        <w:pStyle w:val="Odsekzoznamu"/>
        <w:numPr>
          <w:ilvl w:val="1"/>
          <w:numId w:val="168"/>
        </w:numPr>
        <w:spacing w:after="120" w:line="240" w:lineRule="auto"/>
        <w:contextualSpacing w:val="0"/>
        <w:jc w:val="both"/>
        <w:outlineLvl w:val="2"/>
        <w:rPr>
          <w:rFonts w:ascii="Nudista" w:hAnsi="Nudista" w:cs="Tahoma"/>
          <w:vanish/>
          <w:lang w:eastAsia="sk-SK"/>
        </w:rPr>
      </w:pPr>
    </w:p>
    <w:p w14:paraId="20688B4A" w14:textId="2822E199" w:rsidR="00B15466" w:rsidRPr="00845FDD" w:rsidRDefault="00B15466" w:rsidP="00845FDD">
      <w:pPr>
        <w:pStyle w:val="Nadpis3"/>
        <w:keepNext w:val="0"/>
        <w:keepLines w:val="0"/>
        <w:numPr>
          <w:ilvl w:val="2"/>
          <w:numId w:val="168"/>
        </w:numPr>
        <w:spacing w:after="120" w:line="240" w:lineRule="auto"/>
        <w:ind w:left="567" w:hanging="567"/>
        <w:jc w:val="both"/>
        <w:rPr>
          <w:rFonts w:ascii="Nudista" w:hAnsi="Nudista" w:cs="Tahoma"/>
          <w:szCs w:val="20"/>
          <w:lang w:eastAsia="sk-SK"/>
        </w:rPr>
      </w:pPr>
      <w:r w:rsidRPr="00845FDD">
        <w:rPr>
          <w:rFonts w:ascii="Nudista" w:hAnsi="Nudista"/>
          <w:szCs w:val="20"/>
          <w:lang w:eastAsia="sk-SK"/>
        </w:rPr>
        <w:t>Tejto verejnej súťaže sa môže zúčastniť len ten, kto spĺňa nižšie stanovené požiadavky pre preukázanie svojej technickej alebo odbornej spôsobilosti. Pre preukázanie splnenia uvedených podmienok predloží uchádzač v ponuke nasledovné doklady</w:t>
      </w:r>
      <w:r w:rsidRPr="00845FDD">
        <w:rPr>
          <w:rFonts w:ascii="Nudista" w:hAnsi="Nudista" w:cs="Tahoma"/>
          <w:szCs w:val="20"/>
          <w:lang w:eastAsia="sk-SK"/>
        </w:rPr>
        <w:t>:</w:t>
      </w:r>
    </w:p>
    <w:p w14:paraId="4E9C7563" w14:textId="38D5D087" w:rsidR="009E1D2E" w:rsidRPr="00845FDD" w:rsidRDefault="00B15466" w:rsidP="00845FDD">
      <w:pPr>
        <w:pStyle w:val="Nadpis3"/>
        <w:keepNext w:val="0"/>
        <w:keepLines w:val="0"/>
        <w:numPr>
          <w:ilvl w:val="3"/>
          <w:numId w:val="168"/>
        </w:numPr>
        <w:spacing w:after="120" w:line="240" w:lineRule="auto"/>
        <w:ind w:left="1276" w:hanging="709"/>
        <w:jc w:val="both"/>
        <w:rPr>
          <w:rFonts w:ascii="Nudista" w:hAnsi="Nudista" w:cs="Tahoma"/>
          <w:szCs w:val="20"/>
          <w:lang w:eastAsia="sk-SK"/>
        </w:rPr>
      </w:pPr>
      <w:r w:rsidRPr="00845FDD">
        <w:rPr>
          <w:rFonts w:ascii="Nudista" w:hAnsi="Nudista" w:cs="Tahoma"/>
          <w:szCs w:val="20"/>
          <w:lang w:eastAsia="sk-SK"/>
        </w:rPr>
        <w:t xml:space="preserve">V súlade s ustanovením </w:t>
      </w:r>
      <w:r w:rsidRPr="00845FDD">
        <w:rPr>
          <w:rFonts w:ascii="Nudista" w:hAnsi="Nudista" w:cs="Tahoma"/>
          <w:b/>
          <w:bCs/>
          <w:szCs w:val="20"/>
          <w:u w:val="single"/>
          <w:lang w:eastAsia="sk-SK"/>
        </w:rPr>
        <w:t>§ 34 ods. 1 písm. a) ZVO</w:t>
      </w:r>
      <w:r w:rsidRPr="00845FDD">
        <w:rPr>
          <w:rFonts w:ascii="Nudista" w:hAnsi="Nudista" w:cs="Tahoma"/>
          <w:szCs w:val="20"/>
          <w:lang w:eastAsia="sk-SK"/>
        </w:rPr>
        <w:t xml:space="preserve">: </w:t>
      </w:r>
      <w:r w:rsidR="009E1D2E" w:rsidRPr="00845FDD">
        <w:rPr>
          <w:rFonts w:ascii="Nudista" w:hAnsi="Nudista" w:cs="Tahoma"/>
          <w:szCs w:val="20"/>
          <w:lang w:eastAsia="sk-SK"/>
        </w:rPr>
        <w:t xml:space="preserve">Zoznam </w:t>
      </w:r>
      <w:r w:rsidR="00755F0D" w:rsidRPr="00845FDD">
        <w:rPr>
          <w:rFonts w:ascii="Nudista" w:hAnsi="Nudista" w:cs="Tahoma"/>
          <w:szCs w:val="20"/>
          <w:lang w:eastAsia="sk-SK"/>
        </w:rPr>
        <w:t>poskytnutých služieb</w:t>
      </w:r>
      <w:r w:rsidR="009E1D2E" w:rsidRPr="00845FDD">
        <w:rPr>
          <w:rFonts w:ascii="Nudista" w:hAnsi="Nudista" w:cs="Tahoma"/>
          <w:szCs w:val="20"/>
          <w:lang w:eastAsia="sk-SK"/>
        </w:rPr>
        <w:t xml:space="preserve"> za </w:t>
      </w:r>
      <w:del w:id="154" w:author="Lucia Štrbová" w:date="2022-07-25T11:57:00Z">
        <w:r w:rsidR="009E1D2E" w:rsidRPr="00845FDD" w:rsidDel="00FF6000">
          <w:rPr>
            <w:rFonts w:ascii="Nudista" w:hAnsi="Nudista" w:cs="Tahoma"/>
            <w:szCs w:val="20"/>
            <w:lang w:eastAsia="sk-SK"/>
          </w:rPr>
          <w:delText xml:space="preserve">predchádzajúce </w:delText>
        </w:r>
      </w:del>
      <w:ins w:id="155" w:author="Lucia Štrbová" w:date="2022-07-25T11:57:00Z">
        <w:r w:rsidR="00FF6000" w:rsidRPr="00845FDD">
          <w:rPr>
            <w:rFonts w:ascii="Nudista" w:hAnsi="Nudista" w:cs="Tahoma"/>
            <w:szCs w:val="20"/>
            <w:lang w:eastAsia="sk-SK"/>
          </w:rPr>
          <w:t>predchádzajúc</w:t>
        </w:r>
        <w:r w:rsidR="00FF6000">
          <w:rPr>
            <w:rFonts w:ascii="Nudista" w:hAnsi="Nudista" w:cs="Tahoma"/>
            <w:szCs w:val="20"/>
            <w:lang w:eastAsia="sk-SK"/>
          </w:rPr>
          <w:t>ich</w:t>
        </w:r>
        <w:r w:rsidR="00FF6000" w:rsidRPr="00845FDD">
          <w:rPr>
            <w:rFonts w:ascii="Nudista" w:hAnsi="Nudista" w:cs="Tahoma"/>
            <w:szCs w:val="20"/>
            <w:lang w:eastAsia="sk-SK"/>
          </w:rPr>
          <w:t xml:space="preserve"> </w:t>
        </w:r>
      </w:ins>
      <w:del w:id="156" w:author="Lucia Štrbová" w:date="2022-07-25T11:57:00Z">
        <w:r w:rsidR="009E1D2E" w:rsidRPr="00845FDD" w:rsidDel="00FF6000">
          <w:rPr>
            <w:rFonts w:ascii="Nudista" w:hAnsi="Nudista" w:cs="Tahoma"/>
            <w:szCs w:val="20"/>
            <w:lang w:eastAsia="sk-SK"/>
          </w:rPr>
          <w:delText xml:space="preserve">tri </w:delText>
        </w:r>
      </w:del>
      <w:ins w:id="157" w:author="Lucia Štrbová" w:date="2022-07-25T11:57:00Z">
        <w:r w:rsidR="00FF6000">
          <w:rPr>
            <w:rFonts w:ascii="Nudista" w:hAnsi="Nudista" w:cs="Tahoma"/>
            <w:szCs w:val="20"/>
            <w:lang w:eastAsia="sk-SK"/>
          </w:rPr>
          <w:t>päť</w:t>
        </w:r>
        <w:r w:rsidR="00FF6000" w:rsidRPr="00845FDD">
          <w:rPr>
            <w:rFonts w:ascii="Nudista" w:hAnsi="Nudista" w:cs="Tahoma"/>
            <w:szCs w:val="20"/>
            <w:lang w:eastAsia="sk-SK"/>
          </w:rPr>
          <w:t xml:space="preserve"> </w:t>
        </w:r>
      </w:ins>
      <w:del w:id="158" w:author="Lucia Štrbová" w:date="2022-07-25T11:57:00Z">
        <w:r w:rsidR="009E1D2E" w:rsidRPr="00845FDD" w:rsidDel="00FF6000">
          <w:rPr>
            <w:rFonts w:ascii="Nudista" w:hAnsi="Nudista" w:cs="Tahoma"/>
            <w:szCs w:val="20"/>
            <w:lang w:eastAsia="sk-SK"/>
          </w:rPr>
          <w:delText xml:space="preserve">roky </w:delText>
        </w:r>
      </w:del>
      <w:ins w:id="159" w:author="Lucia Štrbová" w:date="2022-07-25T11:57:00Z">
        <w:r w:rsidR="00FF6000" w:rsidRPr="00845FDD">
          <w:rPr>
            <w:rFonts w:ascii="Nudista" w:hAnsi="Nudista" w:cs="Tahoma"/>
            <w:szCs w:val="20"/>
            <w:lang w:eastAsia="sk-SK"/>
          </w:rPr>
          <w:t>rok</w:t>
        </w:r>
        <w:r w:rsidR="00FF6000">
          <w:rPr>
            <w:rFonts w:ascii="Nudista" w:hAnsi="Nudista" w:cs="Tahoma"/>
            <w:szCs w:val="20"/>
            <w:lang w:eastAsia="sk-SK"/>
          </w:rPr>
          <w:t>ov</w:t>
        </w:r>
        <w:r w:rsidR="00FF6000" w:rsidRPr="00845FDD">
          <w:rPr>
            <w:rFonts w:ascii="Nudista" w:hAnsi="Nudista" w:cs="Tahoma"/>
            <w:szCs w:val="20"/>
            <w:lang w:eastAsia="sk-SK"/>
          </w:rPr>
          <w:t xml:space="preserve"> </w:t>
        </w:r>
      </w:ins>
      <w:r w:rsidR="009E1D2E" w:rsidRPr="00845FDD">
        <w:rPr>
          <w:rFonts w:ascii="Nudista" w:hAnsi="Nudista" w:cs="Tahoma"/>
          <w:szCs w:val="20"/>
          <w:lang w:eastAsia="sk-SK"/>
        </w:rPr>
        <w:t>od vyhlásenia verejného obstarávania s uvedením cien, lehôt dodania a odberateľov; dokladom je referencia, ak odberateľom bol verejný obstarávateľ alebo obstarávateľ podľa ZVO.</w:t>
      </w:r>
    </w:p>
    <w:p w14:paraId="4DF8F6DF" w14:textId="002F1226" w:rsidR="002800AA" w:rsidRPr="00845FDD" w:rsidRDefault="002800AA" w:rsidP="00845FDD">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845FDD">
        <w:rPr>
          <w:rFonts w:ascii="Nudista" w:hAnsi="Nudista"/>
          <w:b/>
          <w:bCs/>
          <w:szCs w:val="20"/>
          <w:u w:val="single"/>
          <w:lang w:eastAsia="sk-SK"/>
        </w:rPr>
        <w:t>Minimálna požadovaná úroveň štandardu:</w:t>
      </w:r>
    </w:p>
    <w:p w14:paraId="5488D244" w14:textId="77777777" w:rsidR="00D57078" w:rsidRDefault="00D57078" w:rsidP="00F67D9A">
      <w:pPr>
        <w:pStyle w:val="Nadpis3"/>
        <w:keepNext w:val="0"/>
        <w:keepLines w:val="0"/>
        <w:numPr>
          <w:ilvl w:val="0"/>
          <w:numId w:val="0"/>
        </w:numPr>
        <w:spacing w:after="120" w:line="240" w:lineRule="auto"/>
        <w:ind w:left="1276"/>
        <w:jc w:val="both"/>
        <w:rPr>
          <w:rFonts w:ascii="Nudista" w:hAnsi="Nudista"/>
          <w:szCs w:val="20"/>
          <w:lang w:eastAsia="sk-SK"/>
        </w:rPr>
      </w:pPr>
      <w:r w:rsidRPr="003625AB">
        <w:rPr>
          <w:rFonts w:ascii="Nudista" w:hAnsi="Nudista"/>
          <w:szCs w:val="20"/>
          <w:lang w:eastAsia="sk-SK"/>
        </w:rPr>
        <w:t xml:space="preserve">Zo zoznamu poskytnutých služieb musí vyplynúť, že </w:t>
      </w:r>
    </w:p>
    <w:p w14:paraId="1FF76A20" w14:textId="3F6AA57B" w:rsidR="00D57078" w:rsidRPr="00DA42F9" w:rsidRDefault="00D57078" w:rsidP="00F67D9A">
      <w:pPr>
        <w:pStyle w:val="Odsekzoznamu"/>
        <w:numPr>
          <w:ilvl w:val="0"/>
          <w:numId w:val="178"/>
        </w:numPr>
        <w:shd w:val="clear" w:color="auto" w:fill="FFFFFF"/>
        <w:spacing w:after="120" w:line="240" w:lineRule="auto"/>
        <w:ind w:left="1843" w:hanging="425"/>
        <w:contextualSpacing w:val="0"/>
        <w:jc w:val="both"/>
        <w:rPr>
          <w:rFonts w:ascii="Nudista" w:hAnsi="Nudista"/>
          <w:lang w:eastAsia="sk-SK"/>
        </w:rPr>
      </w:pPr>
      <w:r w:rsidRPr="003625AB">
        <w:rPr>
          <w:rFonts w:ascii="Nudista" w:hAnsi="Nudista"/>
          <w:lang w:eastAsia="sk-SK"/>
        </w:rPr>
        <w:t xml:space="preserve">celková hodnota poskytnutých služieb rovnakého alebo podobného charakteru a zložitosti ako sú služby </w:t>
      </w:r>
      <w:r w:rsidRPr="00DA42F9">
        <w:rPr>
          <w:rFonts w:ascii="Nudista" w:hAnsi="Nudista"/>
          <w:lang w:eastAsia="sk-SK"/>
        </w:rPr>
        <w:t xml:space="preserve">tvoriace predmet zákazky za </w:t>
      </w:r>
      <w:del w:id="160" w:author="Lucia Štrbová" w:date="2022-07-25T13:15:00Z">
        <w:r w:rsidRPr="00DA42F9" w:rsidDel="00D70B4E">
          <w:rPr>
            <w:rFonts w:ascii="Nudista" w:hAnsi="Nudista"/>
            <w:lang w:eastAsia="sk-SK"/>
          </w:rPr>
          <w:delText xml:space="preserve">predchádzajúce </w:delText>
        </w:r>
      </w:del>
      <w:ins w:id="161" w:author="Lucia Štrbová" w:date="2022-07-25T13:15:00Z">
        <w:r w:rsidR="00D70B4E" w:rsidRPr="00DA42F9">
          <w:rPr>
            <w:rFonts w:ascii="Nudista" w:hAnsi="Nudista"/>
            <w:lang w:eastAsia="sk-SK"/>
          </w:rPr>
          <w:t>predchádzajúc</w:t>
        </w:r>
        <w:r w:rsidR="00D70B4E">
          <w:rPr>
            <w:rFonts w:ascii="Nudista" w:hAnsi="Nudista"/>
            <w:lang w:eastAsia="sk-SK"/>
          </w:rPr>
          <w:t>ich</w:t>
        </w:r>
        <w:r w:rsidR="00D70B4E" w:rsidRPr="00DA42F9">
          <w:rPr>
            <w:rFonts w:ascii="Nudista" w:hAnsi="Nudista"/>
            <w:lang w:eastAsia="sk-SK"/>
          </w:rPr>
          <w:t xml:space="preserve"> </w:t>
        </w:r>
      </w:ins>
      <w:del w:id="162" w:author="Lucia Štrbová" w:date="2022-07-25T13:15:00Z">
        <w:r w:rsidRPr="00DA42F9" w:rsidDel="00D70B4E">
          <w:rPr>
            <w:rFonts w:ascii="Nudista" w:hAnsi="Nudista"/>
            <w:lang w:eastAsia="sk-SK"/>
          </w:rPr>
          <w:delText xml:space="preserve">tri </w:delText>
        </w:r>
      </w:del>
      <w:ins w:id="163" w:author="Lucia Štrbová" w:date="2022-07-25T13:15:00Z">
        <w:r w:rsidR="00D70B4E">
          <w:rPr>
            <w:rFonts w:ascii="Nudista" w:hAnsi="Nudista"/>
            <w:lang w:eastAsia="sk-SK"/>
          </w:rPr>
          <w:t>päť</w:t>
        </w:r>
        <w:r w:rsidR="00D70B4E" w:rsidRPr="00DA42F9">
          <w:rPr>
            <w:rFonts w:ascii="Nudista" w:hAnsi="Nudista"/>
            <w:lang w:eastAsia="sk-SK"/>
          </w:rPr>
          <w:t xml:space="preserve"> </w:t>
        </w:r>
      </w:ins>
      <w:del w:id="164" w:author="Lucia Štrbová" w:date="2022-07-25T13:16:00Z">
        <w:r w:rsidRPr="00DA42F9" w:rsidDel="00D70B4E">
          <w:rPr>
            <w:rFonts w:ascii="Nudista" w:hAnsi="Nudista"/>
            <w:lang w:eastAsia="sk-SK"/>
          </w:rPr>
          <w:delText xml:space="preserve">roky </w:delText>
        </w:r>
      </w:del>
      <w:ins w:id="165" w:author="Lucia Štrbová" w:date="2022-07-25T13:16:00Z">
        <w:r w:rsidR="00D70B4E" w:rsidRPr="00DA42F9">
          <w:rPr>
            <w:rFonts w:ascii="Nudista" w:hAnsi="Nudista"/>
            <w:lang w:eastAsia="sk-SK"/>
          </w:rPr>
          <w:t>rok</w:t>
        </w:r>
        <w:r w:rsidR="00D70B4E">
          <w:rPr>
            <w:rFonts w:ascii="Nudista" w:hAnsi="Nudista"/>
            <w:lang w:eastAsia="sk-SK"/>
          </w:rPr>
          <w:t>ov</w:t>
        </w:r>
        <w:r w:rsidR="00D70B4E" w:rsidRPr="00DA42F9">
          <w:rPr>
            <w:rFonts w:ascii="Nudista" w:hAnsi="Nudista"/>
            <w:lang w:eastAsia="sk-SK"/>
          </w:rPr>
          <w:t xml:space="preserve"> </w:t>
        </w:r>
      </w:ins>
      <w:r w:rsidRPr="00DA42F9">
        <w:rPr>
          <w:rFonts w:ascii="Nudista" w:hAnsi="Nudista"/>
          <w:lang w:eastAsia="sk-SK"/>
        </w:rPr>
        <w:t xml:space="preserve">od vyhlásenia verejného obstarávania bola kumulatívne minimálne </w:t>
      </w:r>
      <w:r w:rsidR="00F67D9A">
        <w:rPr>
          <w:rFonts w:ascii="Nudista" w:hAnsi="Nudista"/>
          <w:b/>
          <w:lang w:eastAsia="sk-SK"/>
        </w:rPr>
        <w:t>800 000</w:t>
      </w:r>
      <w:r w:rsidRPr="00DA42F9">
        <w:rPr>
          <w:rFonts w:ascii="Nudista" w:hAnsi="Nudista"/>
          <w:b/>
          <w:lang w:eastAsia="sk-SK"/>
        </w:rPr>
        <w:t>,- EUR bez DPH</w:t>
      </w:r>
      <w:r w:rsidRPr="00DA42F9">
        <w:rPr>
          <w:rFonts w:ascii="Nudista" w:hAnsi="Nudista"/>
          <w:lang w:eastAsia="sk-SK"/>
        </w:rPr>
        <w:t xml:space="preserve"> (slovom </w:t>
      </w:r>
      <w:r w:rsidR="00F67D9A">
        <w:rPr>
          <w:rFonts w:ascii="Nudista" w:hAnsi="Nudista"/>
          <w:lang w:eastAsia="sk-SK"/>
        </w:rPr>
        <w:t>osemstotisíc</w:t>
      </w:r>
      <w:r w:rsidR="00C97BC5">
        <w:rPr>
          <w:rFonts w:ascii="Nudista" w:hAnsi="Nudista"/>
          <w:lang w:eastAsia="sk-SK"/>
        </w:rPr>
        <w:t xml:space="preserve"> </w:t>
      </w:r>
      <w:r w:rsidRPr="00DA42F9">
        <w:rPr>
          <w:rFonts w:ascii="Nudista" w:hAnsi="Nudista"/>
          <w:lang w:eastAsia="sk-SK"/>
        </w:rPr>
        <w:t>euro),</w:t>
      </w:r>
      <w:r w:rsidRPr="00DA42F9">
        <w:rPr>
          <w:rFonts w:ascii="Nudista" w:hAnsi="Nudista"/>
        </w:rPr>
        <w:t xml:space="preserve"> </w:t>
      </w:r>
    </w:p>
    <w:p w14:paraId="71AF04EB" w14:textId="0B7B1E3C" w:rsidR="00D57078" w:rsidRPr="00DA42F9" w:rsidRDefault="00D57078" w:rsidP="00D57078">
      <w:pPr>
        <w:pStyle w:val="Odsekzoznamu"/>
        <w:numPr>
          <w:ilvl w:val="0"/>
          <w:numId w:val="178"/>
        </w:numPr>
        <w:shd w:val="clear" w:color="auto" w:fill="FFFFFF"/>
        <w:spacing w:after="0" w:line="240" w:lineRule="auto"/>
        <w:ind w:left="1843" w:hanging="425"/>
        <w:contextualSpacing w:val="0"/>
        <w:jc w:val="both"/>
        <w:rPr>
          <w:rFonts w:ascii="Nudista" w:hAnsi="Nudista"/>
          <w:lang w:eastAsia="sk-SK"/>
        </w:rPr>
      </w:pPr>
      <w:r w:rsidRPr="00DA42F9">
        <w:rPr>
          <w:rFonts w:ascii="Nudista" w:hAnsi="Nudista"/>
          <w:lang w:eastAsia="sk-SK"/>
        </w:rPr>
        <w:t xml:space="preserve">hodnota aspoň jednej služby bola minimálne </w:t>
      </w:r>
      <w:r w:rsidR="00F67D9A">
        <w:rPr>
          <w:rFonts w:ascii="Nudista" w:hAnsi="Nudista"/>
          <w:b/>
          <w:lang w:eastAsia="sk-SK"/>
        </w:rPr>
        <w:t>200 000</w:t>
      </w:r>
      <w:r w:rsidRPr="000807FC">
        <w:rPr>
          <w:rFonts w:ascii="Nudista" w:hAnsi="Nudista"/>
          <w:b/>
          <w:lang w:eastAsia="sk-SK"/>
        </w:rPr>
        <w:t>,- EUR bez DPH</w:t>
      </w:r>
      <w:r w:rsidRPr="00AA319C">
        <w:rPr>
          <w:rFonts w:ascii="Nudista" w:hAnsi="Nudista"/>
          <w:bCs/>
          <w:lang w:eastAsia="sk-SK"/>
        </w:rPr>
        <w:t xml:space="preserve"> (slovom </w:t>
      </w:r>
      <w:r w:rsidR="00F67D9A" w:rsidRPr="00AA319C">
        <w:rPr>
          <w:rFonts w:ascii="Nudista" w:hAnsi="Nudista"/>
          <w:bCs/>
          <w:lang w:eastAsia="sk-SK"/>
        </w:rPr>
        <w:t>dvestotisíc</w:t>
      </w:r>
      <w:r w:rsidRPr="00AA319C">
        <w:rPr>
          <w:rFonts w:ascii="Nudista" w:hAnsi="Nudista"/>
          <w:bCs/>
          <w:lang w:eastAsia="sk-SK"/>
        </w:rPr>
        <w:t xml:space="preserve"> euro).</w:t>
      </w:r>
    </w:p>
    <w:p w14:paraId="6C2DB435" w14:textId="77777777" w:rsidR="002800AA" w:rsidRPr="00845FDD" w:rsidRDefault="002800AA" w:rsidP="00845FDD">
      <w:pPr>
        <w:pStyle w:val="Nadpis3"/>
        <w:keepNext w:val="0"/>
        <w:keepLines w:val="0"/>
        <w:numPr>
          <w:ilvl w:val="0"/>
          <w:numId w:val="0"/>
        </w:numPr>
        <w:spacing w:after="0" w:line="240" w:lineRule="auto"/>
        <w:ind w:left="1276"/>
        <w:jc w:val="both"/>
        <w:rPr>
          <w:rFonts w:ascii="Nudista" w:hAnsi="Nudista"/>
          <w:szCs w:val="20"/>
          <w:lang w:eastAsia="sk-SK"/>
        </w:rPr>
      </w:pPr>
    </w:p>
    <w:p w14:paraId="525A2964" w14:textId="67F2D35E" w:rsidR="00C97BC5" w:rsidRPr="00C97BC5" w:rsidRDefault="00C97BC5" w:rsidP="00C97BC5">
      <w:pPr>
        <w:pStyle w:val="Nadpis3"/>
        <w:keepNext w:val="0"/>
        <w:keepLines w:val="0"/>
        <w:numPr>
          <w:ilvl w:val="0"/>
          <w:numId w:val="0"/>
        </w:numPr>
        <w:spacing w:after="0" w:line="240" w:lineRule="auto"/>
        <w:ind w:left="1276"/>
        <w:jc w:val="both"/>
        <w:rPr>
          <w:rFonts w:ascii="Nudista" w:hAnsi="Nudista"/>
          <w:b/>
          <w:bCs/>
          <w:szCs w:val="20"/>
          <w:lang w:eastAsia="sk-SK"/>
        </w:rPr>
      </w:pPr>
      <w:r w:rsidRPr="00C97BC5">
        <w:rPr>
          <w:rFonts w:ascii="Nudista" w:hAnsi="Nudista"/>
          <w:b/>
          <w:bCs/>
          <w:szCs w:val="20"/>
          <w:lang w:eastAsia="sk-SK"/>
        </w:rPr>
        <w:t xml:space="preserve">Za poskytnutie služieb rovnakého alebo podobného charakteru a zložitosti ako je predmet zákazky verejný obstarávateľ považuje reklamnú kampaň zahŕňajúcu minimálne štyri z nasledovných plnení: a) grafický dizajn kampane, b) tvorba a </w:t>
      </w:r>
      <w:r w:rsidRPr="00C97BC5">
        <w:rPr>
          <w:rFonts w:ascii="Nudista" w:hAnsi="Nudista"/>
          <w:b/>
          <w:bCs/>
          <w:szCs w:val="20"/>
          <w:lang w:eastAsia="sk-SK"/>
        </w:rPr>
        <w:lastRenderedPageBreak/>
        <w:t xml:space="preserve">produkcia audiovizuálnych </w:t>
      </w:r>
      <w:r w:rsidRPr="00645AC1">
        <w:rPr>
          <w:rFonts w:ascii="Nudista" w:hAnsi="Nudista"/>
          <w:b/>
          <w:bCs/>
          <w:szCs w:val="20"/>
          <w:lang w:eastAsia="sk-SK"/>
        </w:rPr>
        <w:t xml:space="preserve">diel v rámci kampane, c) vonkajšia reklama vrátane nákupu reklamného priestoru kampane, d) tlačová produkcia, e) direkt marketingová podpora, f) event marketing podpora v rámci kampane, g) </w:t>
      </w:r>
      <w:proofErr w:type="spellStart"/>
      <w:r w:rsidRPr="00645AC1">
        <w:rPr>
          <w:rFonts w:ascii="Nudista" w:hAnsi="Nudista"/>
          <w:b/>
          <w:bCs/>
          <w:szCs w:val="20"/>
          <w:lang w:eastAsia="sk-SK"/>
        </w:rPr>
        <w:t>public</w:t>
      </w:r>
      <w:proofErr w:type="spellEnd"/>
      <w:r w:rsidRPr="00645AC1">
        <w:rPr>
          <w:rFonts w:ascii="Nudista" w:hAnsi="Nudista"/>
          <w:b/>
          <w:bCs/>
          <w:szCs w:val="20"/>
          <w:lang w:eastAsia="sk-SK"/>
        </w:rPr>
        <w:t xml:space="preserve"> </w:t>
      </w:r>
      <w:proofErr w:type="spellStart"/>
      <w:r w:rsidRPr="00645AC1">
        <w:rPr>
          <w:rFonts w:ascii="Nudista" w:hAnsi="Nudista"/>
          <w:b/>
          <w:bCs/>
          <w:szCs w:val="20"/>
          <w:lang w:eastAsia="sk-SK"/>
        </w:rPr>
        <w:t>relation</w:t>
      </w:r>
      <w:proofErr w:type="spellEnd"/>
      <w:r w:rsidRPr="00645AC1">
        <w:rPr>
          <w:rFonts w:ascii="Nudista" w:hAnsi="Nudista"/>
          <w:b/>
          <w:bCs/>
          <w:szCs w:val="20"/>
          <w:lang w:eastAsia="sk-SK"/>
        </w:rPr>
        <w:t>.</w:t>
      </w:r>
    </w:p>
    <w:p w14:paraId="4684DB52" w14:textId="77777777" w:rsidR="00C97BC5" w:rsidRDefault="00C97BC5" w:rsidP="00845FDD">
      <w:pPr>
        <w:pStyle w:val="Nadpis3"/>
        <w:keepNext w:val="0"/>
        <w:keepLines w:val="0"/>
        <w:numPr>
          <w:ilvl w:val="0"/>
          <w:numId w:val="0"/>
        </w:numPr>
        <w:spacing w:after="0" w:line="240" w:lineRule="auto"/>
        <w:ind w:left="1276"/>
        <w:jc w:val="both"/>
        <w:rPr>
          <w:rFonts w:ascii="Nudista" w:hAnsi="Nudista" w:cs="Tahoma"/>
          <w:szCs w:val="20"/>
          <w:lang w:eastAsia="sk-SK"/>
        </w:rPr>
      </w:pPr>
    </w:p>
    <w:p w14:paraId="7924050C" w14:textId="69A3A885" w:rsidR="007C17F8" w:rsidRPr="00845FDD" w:rsidRDefault="00B15466" w:rsidP="00845FDD">
      <w:pPr>
        <w:pStyle w:val="Nadpis3"/>
        <w:keepNext w:val="0"/>
        <w:keepLines w:val="0"/>
        <w:numPr>
          <w:ilvl w:val="0"/>
          <w:numId w:val="0"/>
        </w:numPr>
        <w:spacing w:after="0" w:line="240" w:lineRule="auto"/>
        <w:ind w:left="1276"/>
        <w:jc w:val="both"/>
        <w:rPr>
          <w:rFonts w:ascii="Nudista" w:hAnsi="Nudista" w:cs="Tahoma"/>
          <w:szCs w:val="20"/>
          <w:lang w:eastAsia="sk-SK"/>
        </w:rPr>
      </w:pPr>
      <w:r w:rsidRPr="00845FDD">
        <w:rPr>
          <w:rFonts w:ascii="Nudista" w:hAnsi="Nudista" w:cs="Tahoma"/>
          <w:szCs w:val="20"/>
          <w:lang w:eastAsia="sk-SK"/>
        </w:rPr>
        <w:t>V prípade uvedenia hodnôt v inej mene ako v EUR, je nutné okrem inej meny uviesť aj hodnotu v EUR prepočítanú</w:t>
      </w:r>
      <w:r w:rsidR="00130751" w:rsidRPr="00845FDD">
        <w:rPr>
          <w:rFonts w:ascii="Nudista" w:hAnsi="Nudista" w:cs="Tahoma"/>
          <w:szCs w:val="20"/>
          <w:lang w:eastAsia="sk-SK"/>
        </w:rPr>
        <w:t xml:space="preserve"> </w:t>
      </w:r>
      <w:r w:rsidRPr="00845FDD">
        <w:rPr>
          <w:rFonts w:ascii="Nudista" w:hAnsi="Nudista" w:cs="Tahoma"/>
          <w:szCs w:val="20"/>
          <w:lang w:eastAsia="sk-SK"/>
        </w:rPr>
        <w:t>kurzom zverejnenom v kurzovom lístku Národnej banky Slovenska ku dňu odoslania Oznámenia o vyhlásení verejného</w:t>
      </w:r>
      <w:r w:rsidR="00130751" w:rsidRPr="00845FDD">
        <w:rPr>
          <w:rFonts w:ascii="Nudista" w:hAnsi="Nudista" w:cs="Tahoma"/>
          <w:szCs w:val="20"/>
          <w:lang w:eastAsia="sk-SK"/>
        </w:rPr>
        <w:t xml:space="preserve"> </w:t>
      </w:r>
      <w:r w:rsidRPr="00845FDD">
        <w:rPr>
          <w:rFonts w:ascii="Nudista" w:hAnsi="Nudista" w:cs="Tahoma"/>
          <w:szCs w:val="20"/>
          <w:lang w:eastAsia="sk-SK"/>
        </w:rPr>
        <w:t>obstarávania na uverejnenie do Vestníka verejného obstarávania.</w:t>
      </w:r>
      <w:r w:rsidR="00561439" w:rsidRPr="00845FDD">
        <w:rPr>
          <w:rFonts w:ascii="Nudista" w:hAnsi="Nudista" w:cs="Tahoma"/>
          <w:szCs w:val="20"/>
          <w:lang w:eastAsia="sk-SK"/>
        </w:rPr>
        <w:t xml:space="preserve"> </w:t>
      </w:r>
    </w:p>
    <w:p w14:paraId="70792A08" w14:textId="77777777" w:rsidR="00E02367" w:rsidRPr="00845FDD" w:rsidRDefault="00E02367" w:rsidP="00845FDD">
      <w:pPr>
        <w:pStyle w:val="Nadpis3"/>
        <w:keepNext w:val="0"/>
        <w:keepLines w:val="0"/>
        <w:numPr>
          <w:ilvl w:val="0"/>
          <w:numId w:val="0"/>
        </w:numPr>
        <w:spacing w:after="0" w:line="240" w:lineRule="auto"/>
        <w:jc w:val="both"/>
        <w:rPr>
          <w:rFonts w:ascii="Nudista" w:hAnsi="Nudista" w:cs="Arial"/>
          <w:shd w:val="clear" w:color="auto" w:fill="FFFFFF"/>
        </w:rPr>
      </w:pPr>
    </w:p>
    <w:p w14:paraId="522E9526" w14:textId="77777777" w:rsidR="00D60E80" w:rsidRPr="00E83DC7" w:rsidRDefault="00D60E80" w:rsidP="00D60E80">
      <w:pPr>
        <w:pStyle w:val="Odsekzoznamu"/>
        <w:numPr>
          <w:ilvl w:val="3"/>
          <w:numId w:val="168"/>
        </w:numPr>
        <w:spacing w:line="240" w:lineRule="auto"/>
        <w:ind w:left="1276" w:hanging="708"/>
        <w:jc w:val="both"/>
        <w:rPr>
          <w:rFonts w:ascii="Nudista" w:hAnsi="Nudista"/>
          <w:lang w:eastAsia="sk-SK"/>
        </w:rPr>
      </w:pPr>
      <w:r w:rsidRPr="00E83DC7">
        <w:rPr>
          <w:rFonts w:ascii="Nudista" w:hAnsi="Nudista"/>
          <w:lang w:eastAsia="sk-SK"/>
        </w:rPr>
        <w:t xml:space="preserve">V súlade s ustanovením </w:t>
      </w:r>
      <w:r w:rsidRPr="00863BA2">
        <w:rPr>
          <w:rFonts w:ascii="Nudista" w:hAnsi="Nudista"/>
          <w:b/>
          <w:bCs/>
          <w:u w:val="single"/>
          <w:lang w:eastAsia="sk-SK"/>
        </w:rPr>
        <w:t>§ 34 ods. 1 písm. g) ZVO</w:t>
      </w:r>
      <w:r w:rsidRPr="00E83DC7">
        <w:rPr>
          <w:rFonts w:ascii="Nudista" w:hAnsi="Nudista"/>
          <w:lang w:eastAsia="sk-SK"/>
        </w:rPr>
        <w:t>: Údaje o vzdelaní a odbornej praxi alebo o odbornej kvalifikácií osôb určených na plnenie zmluvy alebo riadiacich zamestnancov.</w:t>
      </w:r>
    </w:p>
    <w:p w14:paraId="601CACF1" w14:textId="77777777" w:rsidR="00D60E80" w:rsidRPr="00E83DC7" w:rsidRDefault="00D60E80" w:rsidP="00D60E80">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E83DC7">
        <w:rPr>
          <w:rFonts w:ascii="Nudista" w:hAnsi="Nudista"/>
          <w:b/>
          <w:bCs/>
          <w:szCs w:val="20"/>
          <w:u w:val="single"/>
          <w:lang w:eastAsia="sk-SK"/>
        </w:rPr>
        <w:t>Minimálna požadovaná úroveň štandardu:</w:t>
      </w:r>
    </w:p>
    <w:p w14:paraId="47238719" w14:textId="77777777" w:rsidR="00D60E80" w:rsidRPr="00E83DC7" w:rsidRDefault="00D60E80" w:rsidP="00D60E80">
      <w:pPr>
        <w:pStyle w:val="Odsekzoznamu"/>
        <w:spacing w:line="240" w:lineRule="auto"/>
        <w:ind w:left="1276"/>
        <w:jc w:val="both"/>
        <w:rPr>
          <w:rFonts w:ascii="Nudista" w:hAnsi="Nudista"/>
          <w:lang w:eastAsia="sk-SK"/>
        </w:rPr>
      </w:pPr>
      <w:r w:rsidRPr="00E83DC7">
        <w:rPr>
          <w:rFonts w:ascii="Nudista" w:hAnsi="Nudista"/>
          <w:lang w:eastAsia="sk-SK"/>
        </w:rPr>
        <w:t>Uchádzač musí preukázať svoju odbornú spôsobilosť na poskytnut</w:t>
      </w:r>
      <w:r>
        <w:rPr>
          <w:rFonts w:ascii="Nudista" w:hAnsi="Nudista"/>
          <w:lang w:eastAsia="sk-SK"/>
        </w:rPr>
        <w:t>ie služieb tvoriacich predmet zákazky</w:t>
      </w:r>
      <w:r w:rsidRPr="00E83DC7">
        <w:rPr>
          <w:rFonts w:ascii="Nudista" w:hAnsi="Nudista"/>
          <w:lang w:eastAsia="sk-SK"/>
        </w:rPr>
        <w:t xml:space="preserve"> potvrdením, že má k dispozícii nižšie uvedených expertov spĺňajúcich stanovené požiadavky. Nižšie uvedené požiadavky na expertov uchádzač preukáže</w:t>
      </w:r>
      <w:r>
        <w:rPr>
          <w:rFonts w:ascii="Nudista" w:hAnsi="Nudista"/>
          <w:lang w:eastAsia="sk-SK"/>
        </w:rPr>
        <w:t xml:space="preserve"> predložením:</w:t>
      </w:r>
    </w:p>
    <w:p w14:paraId="390292FD" w14:textId="77777777" w:rsidR="00D60E80" w:rsidRPr="00E83DC7" w:rsidRDefault="00D60E80" w:rsidP="005C00E1">
      <w:pPr>
        <w:pStyle w:val="Odsekzoznamu"/>
        <w:numPr>
          <w:ilvl w:val="0"/>
          <w:numId w:val="176"/>
        </w:numPr>
        <w:shd w:val="clear" w:color="auto" w:fill="FFFFFF"/>
        <w:spacing w:after="0" w:line="240" w:lineRule="auto"/>
        <w:ind w:left="1843" w:hanging="425"/>
        <w:contextualSpacing w:val="0"/>
        <w:jc w:val="both"/>
        <w:rPr>
          <w:rFonts w:ascii="Nudista" w:hAnsi="Nudista" w:cs="Arial"/>
          <w:shd w:val="clear" w:color="auto" w:fill="FFFFFF"/>
        </w:rPr>
      </w:pPr>
      <w:r w:rsidRPr="00863BA2">
        <w:rPr>
          <w:rFonts w:ascii="Nudista" w:hAnsi="Nudista" w:cs="Arial"/>
          <w:u w:val="single"/>
          <w:shd w:val="clear" w:color="auto" w:fill="FFFFFF"/>
        </w:rPr>
        <w:t>profesijného životopisu</w:t>
      </w:r>
      <w:r w:rsidRPr="00E83DC7">
        <w:rPr>
          <w:rFonts w:ascii="Nudista" w:hAnsi="Nudista" w:cs="Arial"/>
          <w:shd w:val="clear" w:color="auto" w:fill="FFFFFF"/>
        </w:rPr>
        <w:t>, s minimálnym obsahom:</w:t>
      </w:r>
    </w:p>
    <w:p w14:paraId="2BAF1B23" w14:textId="77777777" w:rsidR="00D60E80" w:rsidRDefault="00D60E80" w:rsidP="005C00E1">
      <w:pPr>
        <w:pStyle w:val="Odsekzoznamu"/>
        <w:numPr>
          <w:ilvl w:val="0"/>
          <w:numId w:val="175"/>
        </w:numPr>
        <w:shd w:val="clear" w:color="auto" w:fill="FFFFFF"/>
        <w:spacing w:after="0" w:line="240" w:lineRule="auto"/>
        <w:ind w:left="2268" w:hanging="425"/>
        <w:contextualSpacing w:val="0"/>
        <w:jc w:val="both"/>
        <w:rPr>
          <w:rFonts w:ascii="Nudista" w:hAnsi="Nudista" w:cs="Arial"/>
          <w:shd w:val="clear" w:color="auto" w:fill="FFFFFF"/>
        </w:rPr>
      </w:pPr>
      <w:r w:rsidRPr="00543AC7">
        <w:rPr>
          <w:rFonts w:ascii="Nudista" w:hAnsi="Nudista" w:cs="Arial"/>
          <w:shd w:val="clear" w:color="auto" w:fill="FFFFFF"/>
        </w:rPr>
        <w:t xml:space="preserve">meno a priezvisko </w:t>
      </w:r>
      <w:r>
        <w:rPr>
          <w:rFonts w:ascii="Nudista" w:hAnsi="Nudista" w:cs="Arial"/>
          <w:shd w:val="clear" w:color="auto" w:fill="FFFFFF"/>
        </w:rPr>
        <w:t>experta</w:t>
      </w:r>
      <w:r w:rsidRPr="00543AC7">
        <w:rPr>
          <w:rFonts w:ascii="Nudista" w:hAnsi="Nudista" w:cs="Arial"/>
          <w:shd w:val="clear" w:color="auto" w:fill="FFFFFF"/>
        </w:rPr>
        <w:t>,</w:t>
      </w:r>
    </w:p>
    <w:p w14:paraId="1AD701E2" w14:textId="6295179A" w:rsidR="00D60E80" w:rsidRPr="00D60E80" w:rsidRDefault="00D60E80" w:rsidP="005C00E1">
      <w:pPr>
        <w:pStyle w:val="Odsekzoznamu"/>
        <w:numPr>
          <w:ilvl w:val="0"/>
          <w:numId w:val="175"/>
        </w:numPr>
        <w:shd w:val="clear" w:color="auto" w:fill="FFFFFF"/>
        <w:spacing w:after="0" w:line="240" w:lineRule="auto"/>
        <w:ind w:left="2268" w:hanging="425"/>
        <w:contextualSpacing w:val="0"/>
        <w:jc w:val="both"/>
        <w:rPr>
          <w:rFonts w:ascii="Nudista" w:hAnsi="Nudista" w:cs="Arial"/>
          <w:shd w:val="clear" w:color="auto" w:fill="FFFFFF"/>
        </w:rPr>
      </w:pPr>
      <w:r w:rsidRPr="00D60E80">
        <w:rPr>
          <w:rFonts w:ascii="Nudista" w:hAnsi="Nudista" w:cs="Arial"/>
          <w:shd w:val="clear" w:color="auto" w:fill="FFFFFF"/>
        </w:rPr>
        <w:t>súčasná pracovná,</w:t>
      </w:r>
    </w:p>
    <w:p w14:paraId="45700162" w14:textId="77777777" w:rsidR="00D60E80" w:rsidRPr="00543AC7" w:rsidRDefault="00D60E80" w:rsidP="005C00E1">
      <w:pPr>
        <w:pStyle w:val="Odsekzoznamu"/>
        <w:numPr>
          <w:ilvl w:val="0"/>
          <w:numId w:val="175"/>
        </w:numPr>
        <w:shd w:val="clear" w:color="auto" w:fill="FFFFFF"/>
        <w:spacing w:after="0" w:line="240" w:lineRule="auto"/>
        <w:ind w:left="2268" w:hanging="425"/>
        <w:contextualSpacing w:val="0"/>
        <w:jc w:val="both"/>
        <w:rPr>
          <w:rFonts w:ascii="Nudista" w:hAnsi="Nudista" w:cs="Arial"/>
          <w:shd w:val="clear" w:color="auto" w:fill="FFFFFF"/>
        </w:rPr>
      </w:pPr>
      <w:r w:rsidRPr="00543AC7">
        <w:rPr>
          <w:rFonts w:ascii="Nudista" w:hAnsi="Nudista" w:cs="Arial"/>
          <w:shd w:val="clear" w:color="auto" w:fill="FFFFFF"/>
        </w:rPr>
        <w:t>kvalifikácia vzťahujúca sa k predmetu zákazky,</w:t>
      </w:r>
    </w:p>
    <w:p w14:paraId="74F1F4F9" w14:textId="4C39DB0B" w:rsidR="00D60E80" w:rsidRPr="009222F8" w:rsidRDefault="00D60E80" w:rsidP="005C00E1">
      <w:pPr>
        <w:pStyle w:val="Odsekzoznamu"/>
        <w:numPr>
          <w:ilvl w:val="0"/>
          <w:numId w:val="175"/>
        </w:numPr>
        <w:shd w:val="clear" w:color="auto" w:fill="FFFFFF"/>
        <w:spacing w:after="0" w:line="240" w:lineRule="auto"/>
        <w:ind w:left="2268" w:hanging="425"/>
        <w:contextualSpacing w:val="0"/>
        <w:jc w:val="both"/>
        <w:rPr>
          <w:rFonts w:ascii="Nudista" w:hAnsi="Nudista" w:cs="Arial"/>
          <w:shd w:val="clear" w:color="auto" w:fill="FFFFFF"/>
        </w:rPr>
      </w:pPr>
      <w:r w:rsidRPr="00543AC7">
        <w:rPr>
          <w:rFonts w:ascii="Nudista" w:hAnsi="Nudista" w:cs="Arial"/>
          <w:shd w:val="clear" w:color="auto" w:fill="FFFFFF"/>
        </w:rPr>
        <w:t>prehľad profesijnej praxe</w:t>
      </w:r>
      <w:r>
        <w:rPr>
          <w:rFonts w:ascii="Nudista" w:hAnsi="Nudista" w:cs="Arial"/>
          <w:shd w:val="clear" w:color="auto" w:fill="FFFFFF"/>
        </w:rPr>
        <w:t xml:space="preserve"> / </w:t>
      </w:r>
      <w:r w:rsidRPr="009222F8">
        <w:rPr>
          <w:rFonts w:ascii="Nudista" w:hAnsi="Nudista" w:cs="Arial"/>
          <w:shd w:val="clear" w:color="auto" w:fill="FFFFFF"/>
        </w:rPr>
        <w:t xml:space="preserve">poskytnutých odborných plnení vzťahujúcich sa k požadovanej činnosti experta (v prípade praxe uchádzač uvedie trvanie praxe experta v rozmedzí od-do </w:t>
      </w:r>
      <w:r>
        <w:rPr>
          <w:rFonts w:ascii="Nudista" w:hAnsi="Nudista" w:cs="Arial"/>
          <w:shd w:val="clear" w:color="auto" w:fill="FFFFFF"/>
        </w:rPr>
        <w:t xml:space="preserve">(mesiac a rok), </w:t>
      </w:r>
      <w:r w:rsidRPr="009222F8">
        <w:rPr>
          <w:rFonts w:ascii="Nudista" w:hAnsi="Nudista" w:cs="Arial"/>
          <w:shd w:val="clear" w:color="auto" w:fill="FFFFFF"/>
        </w:rPr>
        <w:t>a v prípade požiadavky na preukázanie odborných plnení uchádzač uvedie prehľad počtu realizovaných odborných plnení aj s ich popisom tak, aby z prehľadu vyplynulo splnenie požiadaviek na experta),</w:t>
      </w:r>
    </w:p>
    <w:p w14:paraId="014FF5A3" w14:textId="23B19F37" w:rsidR="00D60E80" w:rsidRPr="00543AC7" w:rsidRDefault="00D60E80" w:rsidP="005C00E1">
      <w:pPr>
        <w:pStyle w:val="Odsekzoznamu"/>
        <w:numPr>
          <w:ilvl w:val="0"/>
          <w:numId w:val="175"/>
        </w:numPr>
        <w:shd w:val="clear" w:color="auto" w:fill="FFFFFF"/>
        <w:spacing w:after="0" w:line="240" w:lineRule="auto"/>
        <w:ind w:left="2268" w:hanging="425"/>
        <w:contextualSpacing w:val="0"/>
        <w:jc w:val="both"/>
        <w:rPr>
          <w:rFonts w:ascii="Nudista" w:hAnsi="Nudista" w:cs="Arial"/>
          <w:shd w:val="clear" w:color="auto" w:fill="FFFFFF"/>
        </w:rPr>
      </w:pPr>
      <w:r w:rsidRPr="00D60E80">
        <w:rPr>
          <w:rFonts w:ascii="Nudista" w:hAnsi="Nudista" w:cs="Arial"/>
          <w:b/>
          <w:bCs/>
          <w:shd w:val="clear" w:color="auto" w:fill="FFFFFF"/>
        </w:rPr>
        <w:t>informácia, v akom právnom vzťahu vystupuje expert voči uchádzačovi</w:t>
      </w:r>
      <w:r>
        <w:rPr>
          <w:rFonts w:ascii="Nudista" w:hAnsi="Nudista" w:cs="Arial"/>
          <w:shd w:val="clear" w:color="auto" w:fill="FFFFFF"/>
        </w:rPr>
        <w:t xml:space="preserve"> (zamestnanec</w:t>
      </w:r>
      <w:r w:rsidR="00F52D28">
        <w:rPr>
          <w:rFonts w:ascii="Nudista" w:hAnsi="Nudista" w:cs="Arial"/>
          <w:shd w:val="clear" w:color="auto" w:fill="FFFFFF"/>
        </w:rPr>
        <w:t xml:space="preserve"> alebo</w:t>
      </w:r>
      <w:r>
        <w:rPr>
          <w:rFonts w:ascii="Nudista" w:hAnsi="Nudista" w:cs="Arial"/>
          <w:shd w:val="clear" w:color="auto" w:fill="FFFFFF"/>
        </w:rPr>
        <w:t xml:space="preserve"> poskytovateľ kapacít v zmysle § 34 ods. 3 ZVO, </w:t>
      </w:r>
      <w:r w:rsidR="00F52D28">
        <w:rPr>
          <w:rFonts w:ascii="Nudista" w:hAnsi="Nudista" w:cs="Arial"/>
          <w:shd w:val="clear" w:color="auto" w:fill="FFFFFF"/>
        </w:rPr>
        <w:t xml:space="preserve">alebo </w:t>
      </w:r>
      <w:r>
        <w:rPr>
          <w:rFonts w:ascii="Nudista" w:hAnsi="Nudista" w:cs="Arial"/>
          <w:shd w:val="clear" w:color="auto" w:fill="FFFFFF"/>
        </w:rPr>
        <w:t xml:space="preserve">zamestnanec poskytovateľa </w:t>
      </w:r>
      <w:r w:rsidR="00F52D28">
        <w:rPr>
          <w:rFonts w:ascii="Nudista" w:hAnsi="Nudista" w:cs="Arial"/>
          <w:shd w:val="clear" w:color="auto" w:fill="FFFFFF"/>
        </w:rPr>
        <w:t>ka</w:t>
      </w:r>
      <w:r>
        <w:rPr>
          <w:rFonts w:ascii="Nudista" w:hAnsi="Nudista" w:cs="Arial"/>
          <w:shd w:val="clear" w:color="auto" w:fill="FFFFFF"/>
        </w:rPr>
        <w:t>pacít</w:t>
      </w:r>
      <w:r w:rsidR="00F52D28">
        <w:rPr>
          <w:rFonts w:ascii="Nudista" w:hAnsi="Nudista" w:cs="Arial"/>
          <w:shd w:val="clear" w:color="auto" w:fill="FFFFFF"/>
        </w:rPr>
        <w:t xml:space="preserve"> v zmysle § 34 ods. 3 ZVO</w:t>
      </w:r>
      <w:r w:rsidRPr="00543AC7">
        <w:rPr>
          <w:rFonts w:ascii="Nudista" w:hAnsi="Nudista" w:cs="Arial"/>
          <w:shd w:val="clear" w:color="auto" w:fill="FFFFFF"/>
        </w:rPr>
        <w:t>,</w:t>
      </w:r>
    </w:p>
    <w:p w14:paraId="738F2762" w14:textId="77777777" w:rsidR="00D60E80" w:rsidRPr="00543AC7" w:rsidRDefault="00D60E80" w:rsidP="005C00E1">
      <w:pPr>
        <w:pStyle w:val="Odsekzoznamu"/>
        <w:numPr>
          <w:ilvl w:val="0"/>
          <w:numId w:val="175"/>
        </w:numPr>
        <w:shd w:val="clear" w:color="auto" w:fill="FFFFFF"/>
        <w:spacing w:after="0" w:line="240" w:lineRule="auto"/>
        <w:ind w:left="2268" w:hanging="425"/>
        <w:contextualSpacing w:val="0"/>
        <w:jc w:val="both"/>
        <w:rPr>
          <w:rFonts w:ascii="Nudista" w:hAnsi="Nudista" w:cs="Arial"/>
          <w:shd w:val="clear" w:color="auto" w:fill="FFFFFF"/>
        </w:rPr>
      </w:pPr>
      <w:r w:rsidRPr="00543AC7">
        <w:rPr>
          <w:rFonts w:ascii="Nudista" w:hAnsi="Nudista" w:cs="Arial"/>
          <w:shd w:val="clear" w:color="auto" w:fill="FFFFFF"/>
        </w:rPr>
        <w:t>vlastnoručný podpis odborníka.</w:t>
      </w:r>
    </w:p>
    <w:p w14:paraId="55E6CB25" w14:textId="77777777" w:rsidR="00D60E80" w:rsidRPr="00E83DC7" w:rsidRDefault="00D60E80" w:rsidP="00D60E80">
      <w:pPr>
        <w:pStyle w:val="Odsekzoznamu"/>
        <w:shd w:val="clear" w:color="auto" w:fill="FFFFFF"/>
        <w:spacing w:after="0" w:line="240" w:lineRule="auto"/>
        <w:ind w:left="1985"/>
        <w:contextualSpacing w:val="0"/>
        <w:jc w:val="both"/>
        <w:rPr>
          <w:rFonts w:ascii="Nudista" w:hAnsi="Nudista" w:cs="Arial"/>
          <w:shd w:val="clear" w:color="auto" w:fill="FFFFFF"/>
        </w:rPr>
      </w:pPr>
    </w:p>
    <w:p w14:paraId="120C2914" w14:textId="77777777" w:rsidR="00D60E80" w:rsidRPr="00E83DC7" w:rsidRDefault="00D60E80" w:rsidP="00D60E80">
      <w:pPr>
        <w:pStyle w:val="Odsekzoznamu"/>
        <w:shd w:val="clear" w:color="auto" w:fill="FFFFFF"/>
        <w:spacing w:after="0" w:line="240" w:lineRule="auto"/>
        <w:ind w:left="1843"/>
        <w:contextualSpacing w:val="0"/>
        <w:jc w:val="both"/>
        <w:rPr>
          <w:rFonts w:ascii="Nudista" w:hAnsi="Nudista" w:cs="Arial"/>
          <w:shd w:val="clear" w:color="auto" w:fill="FFFFFF"/>
        </w:rPr>
      </w:pPr>
      <w:r w:rsidRPr="00E83DC7">
        <w:rPr>
          <w:rFonts w:ascii="Nudista" w:hAnsi="Nudista" w:cs="Arial"/>
          <w:shd w:val="clear" w:color="auto" w:fill="FFFFFF"/>
        </w:rPr>
        <w:t>Uchádzač vyššie uvedeným spôsobom preukáže splnenie minimálnych požiadaviek na nasledovných expertov:</w:t>
      </w:r>
    </w:p>
    <w:p w14:paraId="7790A78C" w14:textId="77777777" w:rsidR="00D60E80" w:rsidRPr="00E83DC7" w:rsidRDefault="00D60E80" w:rsidP="00D60E80">
      <w:pPr>
        <w:pStyle w:val="Odsekzoznamu"/>
        <w:shd w:val="clear" w:color="auto" w:fill="FFFFFF"/>
        <w:spacing w:after="0" w:line="240" w:lineRule="auto"/>
        <w:ind w:left="1843"/>
        <w:contextualSpacing w:val="0"/>
        <w:jc w:val="both"/>
        <w:rPr>
          <w:rFonts w:ascii="Nudista" w:hAnsi="Nudista" w:cs="Arial"/>
          <w:shd w:val="clear" w:color="auto" w:fill="FFFFFF"/>
        </w:rPr>
      </w:pPr>
    </w:p>
    <w:p w14:paraId="0378AA69" w14:textId="77777777" w:rsidR="00D60E80" w:rsidRPr="00F67D9A" w:rsidRDefault="00D60E80" w:rsidP="00D60E80">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F67D9A">
        <w:rPr>
          <w:rFonts w:ascii="Nudista" w:eastAsia="Times New Roman" w:hAnsi="Nudista" w:cs="Arial"/>
          <w:b/>
          <w:bCs/>
          <w:sz w:val="20"/>
          <w:szCs w:val="20"/>
          <w:u w:val="single"/>
          <w:shd w:val="clear" w:color="auto" w:fill="FFFFFF"/>
        </w:rPr>
        <w:t xml:space="preserve">Expert č. 1: Klient manažér (min. 1 osoba) </w:t>
      </w:r>
    </w:p>
    <w:p w14:paraId="472E3E0F" w14:textId="16F837EF" w:rsidR="00D60E80" w:rsidRPr="00F67D9A" w:rsidRDefault="00D60E80" w:rsidP="005C00E1">
      <w:pPr>
        <w:pStyle w:val="Odsekzoznamu"/>
        <w:numPr>
          <w:ilvl w:val="0"/>
          <w:numId w:val="177"/>
        </w:numPr>
        <w:shd w:val="clear" w:color="auto" w:fill="FFFFFF"/>
        <w:spacing w:after="0" w:line="240" w:lineRule="auto"/>
        <w:ind w:left="1701" w:hanging="283"/>
        <w:jc w:val="both"/>
        <w:rPr>
          <w:rFonts w:ascii="Nudista" w:hAnsi="Nudista" w:cs="Arial"/>
          <w:shd w:val="clear" w:color="auto" w:fill="FFFFFF"/>
        </w:rPr>
      </w:pPr>
      <w:r w:rsidRPr="00F67D9A">
        <w:rPr>
          <w:rFonts w:ascii="Nudista" w:hAnsi="Nudista" w:cs="Arial"/>
          <w:shd w:val="clear" w:color="auto" w:fill="FFFFFF"/>
        </w:rPr>
        <w:t xml:space="preserve">najmenej tri roky odbornej praxe pri riadení komplexnej komunikačnej kampane </w:t>
      </w:r>
    </w:p>
    <w:p w14:paraId="540F9CF7" w14:textId="77777777" w:rsidR="00D60E80" w:rsidRPr="00F67D9A" w:rsidRDefault="00D60E80" w:rsidP="00D60E80">
      <w:pPr>
        <w:shd w:val="clear" w:color="auto" w:fill="FFFFFF"/>
        <w:spacing w:after="0" w:line="240" w:lineRule="auto"/>
        <w:jc w:val="both"/>
        <w:rPr>
          <w:rFonts w:ascii="Nudista" w:eastAsia="Times New Roman" w:hAnsi="Nudista" w:cs="Arial"/>
          <w:b/>
          <w:bCs/>
          <w:sz w:val="20"/>
          <w:szCs w:val="20"/>
          <w:u w:val="single"/>
          <w:shd w:val="clear" w:color="auto" w:fill="FFFFFF"/>
        </w:rPr>
      </w:pPr>
    </w:p>
    <w:p w14:paraId="76058F90" w14:textId="77777777" w:rsidR="00D60E80" w:rsidRPr="00F67D9A" w:rsidRDefault="00D60E80" w:rsidP="00D60E80">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F67D9A">
        <w:rPr>
          <w:rFonts w:ascii="Nudista" w:eastAsia="Times New Roman" w:hAnsi="Nudista" w:cs="Arial"/>
          <w:b/>
          <w:bCs/>
          <w:sz w:val="20"/>
          <w:szCs w:val="20"/>
          <w:u w:val="single"/>
          <w:shd w:val="clear" w:color="auto" w:fill="FFFFFF"/>
        </w:rPr>
        <w:t>Expert č. 2: Grafik  (min. 1 osoba)</w:t>
      </w:r>
    </w:p>
    <w:p w14:paraId="0AAD71EA" w14:textId="32762D86" w:rsidR="00D60E80" w:rsidRPr="00F67D9A" w:rsidRDefault="00D60E80" w:rsidP="005C00E1">
      <w:pPr>
        <w:pStyle w:val="Odsekzoznamu"/>
        <w:numPr>
          <w:ilvl w:val="0"/>
          <w:numId w:val="177"/>
        </w:numPr>
        <w:shd w:val="clear" w:color="auto" w:fill="FFFFFF"/>
        <w:spacing w:after="0" w:line="240" w:lineRule="auto"/>
        <w:ind w:left="1701" w:hanging="283"/>
        <w:jc w:val="both"/>
        <w:rPr>
          <w:rFonts w:ascii="Nudista" w:hAnsi="Nudista" w:cs="Arial"/>
          <w:b/>
          <w:bCs/>
          <w:u w:val="single"/>
          <w:shd w:val="clear" w:color="auto" w:fill="FFFFFF"/>
        </w:rPr>
      </w:pPr>
      <w:r w:rsidRPr="00F67D9A">
        <w:rPr>
          <w:rFonts w:ascii="Nudista" w:hAnsi="Nudista" w:cs="Arial"/>
          <w:shd w:val="clear" w:color="auto" w:fill="FFFFFF"/>
        </w:rPr>
        <w:t xml:space="preserve">najmenej päť diel týkajúcich sa jeho predmetu činnosti (pod pojmom dielo má verejný obstarávateľ na mysli napr. plagáty, billboardy atď.) </w:t>
      </w:r>
    </w:p>
    <w:p w14:paraId="6B672C18" w14:textId="77777777" w:rsidR="00F52D28" w:rsidRPr="00F67D9A" w:rsidRDefault="00F52D28" w:rsidP="00D60E80">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p>
    <w:p w14:paraId="3AF7CB6A" w14:textId="4B508766" w:rsidR="00D60E80" w:rsidRPr="00F67D9A" w:rsidRDefault="00D60E80" w:rsidP="00D60E80">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F67D9A">
        <w:rPr>
          <w:rFonts w:ascii="Nudista" w:eastAsia="Times New Roman" w:hAnsi="Nudista" w:cs="Arial"/>
          <w:b/>
          <w:bCs/>
          <w:sz w:val="20"/>
          <w:szCs w:val="20"/>
          <w:u w:val="single"/>
          <w:shd w:val="clear" w:color="auto" w:fill="FFFFFF"/>
        </w:rPr>
        <w:t>Expert č. 3: Producent audiovizuálnych diel (min. 1 osoba)</w:t>
      </w:r>
    </w:p>
    <w:p w14:paraId="4F437E32" w14:textId="70137EF7" w:rsidR="00D60E80" w:rsidRPr="00F67D9A" w:rsidRDefault="00D60E80" w:rsidP="005C00E1">
      <w:pPr>
        <w:pStyle w:val="Odsekzoznamu"/>
        <w:numPr>
          <w:ilvl w:val="0"/>
          <w:numId w:val="177"/>
        </w:numPr>
        <w:shd w:val="clear" w:color="auto" w:fill="FFFFFF"/>
        <w:spacing w:after="0" w:line="240" w:lineRule="auto"/>
        <w:ind w:left="1701" w:hanging="283"/>
        <w:jc w:val="both"/>
        <w:rPr>
          <w:rFonts w:ascii="Nudista" w:hAnsi="Nudista" w:cs="Arial"/>
          <w:shd w:val="clear" w:color="auto" w:fill="FFFFFF"/>
        </w:rPr>
      </w:pPr>
      <w:r w:rsidRPr="00F67D9A">
        <w:rPr>
          <w:rFonts w:ascii="Nudista" w:hAnsi="Nudista" w:cs="Arial"/>
          <w:shd w:val="clear" w:color="auto" w:fill="FFFFFF"/>
        </w:rPr>
        <w:t>najmenej tri AV diela týkajúce sa jeho predmetu činnosti (pod pojmom AV dielo má verejný obstarávateľ na mysli TV spot)</w:t>
      </w:r>
    </w:p>
    <w:p w14:paraId="6B4D1216" w14:textId="77777777" w:rsidR="00D60E80" w:rsidRPr="00F67D9A" w:rsidRDefault="00D60E80" w:rsidP="00D60E80">
      <w:pPr>
        <w:pStyle w:val="Odsekzoznamu"/>
        <w:shd w:val="clear" w:color="auto" w:fill="FFFFFF"/>
        <w:spacing w:after="0" w:line="240" w:lineRule="auto"/>
        <w:ind w:left="1416"/>
        <w:jc w:val="both"/>
        <w:rPr>
          <w:rFonts w:ascii="Nudista" w:hAnsi="Nudista" w:cs="Arial"/>
          <w:b/>
          <w:bCs/>
          <w:u w:val="single"/>
          <w:shd w:val="clear" w:color="auto" w:fill="FFFFFF"/>
        </w:rPr>
      </w:pPr>
    </w:p>
    <w:p w14:paraId="06BBD29A" w14:textId="77777777" w:rsidR="00D60E80" w:rsidRPr="00F67D9A" w:rsidRDefault="00D60E80" w:rsidP="00D60E80">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F67D9A">
        <w:rPr>
          <w:rFonts w:ascii="Nudista" w:eastAsia="Times New Roman" w:hAnsi="Nudista" w:cs="Arial"/>
          <w:b/>
          <w:bCs/>
          <w:sz w:val="20"/>
          <w:szCs w:val="20"/>
          <w:u w:val="single"/>
          <w:shd w:val="clear" w:color="auto" w:fill="FFFFFF"/>
        </w:rPr>
        <w:t>Expert č. 4: Scenárista (min. 1 osoba)</w:t>
      </w:r>
    </w:p>
    <w:p w14:paraId="6E8B141E" w14:textId="37A36C74" w:rsidR="00D60E80" w:rsidRPr="00F67D9A" w:rsidRDefault="00D60E80" w:rsidP="005C00E1">
      <w:pPr>
        <w:pStyle w:val="Odsekzoznamu"/>
        <w:numPr>
          <w:ilvl w:val="0"/>
          <w:numId w:val="177"/>
        </w:numPr>
        <w:shd w:val="clear" w:color="auto" w:fill="FFFFFF"/>
        <w:spacing w:after="0" w:line="240" w:lineRule="auto"/>
        <w:ind w:left="1701" w:hanging="283"/>
        <w:jc w:val="both"/>
        <w:rPr>
          <w:rFonts w:ascii="Nudista" w:hAnsi="Nudista" w:cs="Arial"/>
          <w:shd w:val="clear" w:color="auto" w:fill="FFFFFF"/>
        </w:rPr>
      </w:pPr>
      <w:r w:rsidRPr="00F67D9A">
        <w:rPr>
          <w:rFonts w:ascii="Nudista" w:hAnsi="Nudista" w:cs="Arial"/>
          <w:shd w:val="clear" w:color="auto" w:fill="FFFFFF"/>
        </w:rPr>
        <w:t xml:space="preserve">najmenej tri diela týkajúce sa jeho predmetu činnosti pri tvorbe TV spotov </w:t>
      </w:r>
    </w:p>
    <w:p w14:paraId="688FA940" w14:textId="77777777" w:rsidR="00D60E80" w:rsidRPr="00F67D9A" w:rsidRDefault="00D60E80" w:rsidP="00D60E80">
      <w:pPr>
        <w:pStyle w:val="Odsekzoznamu"/>
        <w:shd w:val="clear" w:color="auto" w:fill="FFFFFF"/>
        <w:spacing w:after="0" w:line="240" w:lineRule="auto"/>
        <w:ind w:left="1701"/>
        <w:jc w:val="both"/>
        <w:rPr>
          <w:rFonts w:ascii="Nudista" w:hAnsi="Nudista" w:cs="Arial"/>
          <w:b/>
          <w:bCs/>
          <w:u w:val="single"/>
          <w:shd w:val="clear" w:color="auto" w:fill="FFFFFF"/>
        </w:rPr>
      </w:pPr>
    </w:p>
    <w:p w14:paraId="6A5CDAE2" w14:textId="77777777" w:rsidR="00D60E80" w:rsidRPr="00F67D9A" w:rsidRDefault="00D60E80" w:rsidP="00D60E80">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F67D9A">
        <w:rPr>
          <w:rFonts w:ascii="Nudista" w:eastAsia="Times New Roman" w:hAnsi="Nudista" w:cs="Arial"/>
          <w:b/>
          <w:bCs/>
          <w:sz w:val="20"/>
          <w:szCs w:val="20"/>
          <w:u w:val="single"/>
          <w:shd w:val="clear" w:color="auto" w:fill="FFFFFF"/>
        </w:rPr>
        <w:t>Expert č. 5: Režisér (min. 1 osoba)</w:t>
      </w:r>
    </w:p>
    <w:p w14:paraId="0745F9C1" w14:textId="1384628E" w:rsidR="00D60E80" w:rsidRPr="00F67D9A" w:rsidRDefault="00D60E80" w:rsidP="005C00E1">
      <w:pPr>
        <w:pStyle w:val="Odsekzoznamu"/>
        <w:numPr>
          <w:ilvl w:val="0"/>
          <w:numId w:val="177"/>
        </w:numPr>
        <w:shd w:val="clear" w:color="auto" w:fill="FFFFFF"/>
        <w:spacing w:after="0" w:line="240" w:lineRule="auto"/>
        <w:ind w:left="1701" w:hanging="283"/>
        <w:jc w:val="both"/>
        <w:rPr>
          <w:rFonts w:ascii="Nudista" w:hAnsi="Nudista" w:cs="Arial"/>
          <w:shd w:val="clear" w:color="auto" w:fill="FFFFFF"/>
        </w:rPr>
      </w:pPr>
      <w:r w:rsidRPr="00F67D9A">
        <w:rPr>
          <w:rFonts w:ascii="Nudista" w:hAnsi="Nudista" w:cs="Arial"/>
          <w:shd w:val="clear" w:color="auto" w:fill="FFFFFF"/>
        </w:rPr>
        <w:t xml:space="preserve">najmenej tri diela týkajúce sa jeho predmetu činnosti pri tvorbe TV spotov </w:t>
      </w:r>
    </w:p>
    <w:p w14:paraId="228B18F0" w14:textId="77777777" w:rsidR="00D60E80" w:rsidRPr="00F67D9A" w:rsidRDefault="00D60E80" w:rsidP="00D60E80">
      <w:pPr>
        <w:pStyle w:val="Odsekzoznamu"/>
        <w:shd w:val="clear" w:color="auto" w:fill="FFFFFF"/>
        <w:spacing w:after="0" w:line="240" w:lineRule="auto"/>
        <w:ind w:left="1701"/>
        <w:jc w:val="both"/>
        <w:rPr>
          <w:rFonts w:ascii="Nudista" w:hAnsi="Nudista" w:cs="Arial"/>
          <w:b/>
          <w:bCs/>
          <w:u w:val="single"/>
          <w:shd w:val="clear" w:color="auto" w:fill="FFFFFF"/>
        </w:rPr>
      </w:pPr>
    </w:p>
    <w:p w14:paraId="4D486F07" w14:textId="77777777" w:rsidR="00D60E80" w:rsidRPr="00F67D9A" w:rsidRDefault="00D60E80" w:rsidP="00D60E80">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F67D9A">
        <w:rPr>
          <w:rFonts w:ascii="Nudista" w:eastAsia="Times New Roman" w:hAnsi="Nudista" w:cs="Arial"/>
          <w:b/>
          <w:bCs/>
          <w:sz w:val="20"/>
          <w:szCs w:val="20"/>
          <w:u w:val="single"/>
          <w:shd w:val="clear" w:color="auto" w:fill="FFFFFF"/>
        </w:rPr>
        <w:t>Expert č. 6: Kameraman (min. 1 osoba)</w:t>
      </w:r>
    </w:p>
    <w:p w14:paraId="6ED83017" w14:textId="58C58ED7" w:rsidR="00D60E80" w:rsidRPr="00F67D9A" w:rsidRDefault="00D60E80" w:rsidP="005C00E1">
      <w:pPr>
        <w:pStyle w:val="Odsekzoznamu"/>
        <w:numPr>
          <w:ilvl w:val="0"/>
          <w:numId w:val="177"/>
        </w:numPr>
        <w:shd w:val="clear" w:color="auto" w:fill="FFFFFF"/>
        <w:spacing w:after="0" w:line="240" w:lineRule="auto"/>
        <w:ind w:left="1701" w:hanging="283"/>
        <w:jc w:val="both"/>
        <w:rPr>
          <w:rFonts w:ascii="Nudista" w:hAnsi="Nudista" w:cs="Arial"/>
          <w:shd w:val="clear" w:color="auto" w:fill="FFFFFF"/>
        </w:rPr>
      </w:pPr>
      <w:r w:rsidRPr="00F67D9A">
        <w:rPr>
          <w:rFonts w:ascii="Nudista" w:hAnsi="Nudista" w:cs="Arial"/>
          <w:shd w:val="clear" w:color="auto" w:fill="FFFFFF"/>
        </w:rPr>
        <w:t xml:space="preserve">najmenej päť diel týkajúcich sa jeho predmetu činnosti pri tvorbe TV spotov </w:t>
      </w:r>
    </w:p>
    <w:p w14:paraId="76B9C64F" w14:textId="77777777" w:rsidR="00D60E80" w:rsidRPr="00F67D9A" w:rsidRDefault="00D60E80" w:rsidP="00D60E80">
      <w:pPr>
        <w:pStyle w:val="Odsekzoznamu"/>
        <w:shd w:val="clear" w:color="auto" w:fill="FFFFFF"/>
        <w:spacing w:after="0" w:line="240" w:lineRule="auto"/>
        <w:ind w:left="1701"/>
        <w:jc w:val="both"/>
        <w:rPr>
          <w:rFonts w:ascii="Nudista" w:hAnsi="Nudista" w:cs="Arial"/>
          <w:b/>
          <w:bCs/>
          <w:u w:val="single"/>
          <w:shd w:val="clear" w:color="auto" w:fill="FFFFFF"/>
        </w:rPr>
      </w:pPr>
    </w:p>
    <w:p w14:paraId="4FF9AA87" w14:textId="77777777" w:rsidR="00D60E80" w:rsidRPr="00F67D9A" w:rsidRDefault="00D60E80" w:rsidP="00D60E80">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F67D9A">
        <w:rPr>
          <w:rFonts w:ascii="Nudista" w:eastAsia="Times New Roman" w:hAnsi="Nudista" w:cs="Arial"/>
          <w:b/>
          <w:bCs/>
          <w:sz w:val="20"/>
          <w:szCs w:val="20"/>
          <w:u w:val="single"/>
          <w:shd w:val="clear" w:color="auto" w:fill="FFFFFF"/>
        </w:rPr>
        <w:t>Expert č. 7 Copywriter  (min. 1 osoba)</w:t>
      </w:r>
    </w:p>
    <w:p w14:paraId="380FD130" w14:textId="2E05C338" w:rsidR="00D60E80" w:rsidRPr="00F67D9A" w:rsidRDefault="00D60E80" w:rsidP="005C00E1">
      <w:pPr>
        <w:pStyle w:val="Odsekzoznamu"/>
        <w:numPr>
          <w:ilvl w:val="0"/>
          <w:numId w:val="177"/>
        </w:numPr>
        <w:shd w:val="clear" w:color="auto" w:fill="FFFFFF"/>
        <w:spacing w:after="0" w:line="240" w:lineRule="auto"/>
        <w:ind w:left="1701" w:hanging="283"/>
        <w:jc w:val="both"/>
        <w:rPr>
          <w:rFonts w:ascii="Nudista" w:hAnsi="Nudista" w:cs="Arial"/>
          <w:shd w:val="clear" w:color="auto" w:fill="FFFFFF"/>
        </w:rPr>
      </w:pPr>
      <w:r w:rsidRPr="00F67D9A">
        <w:rPr>
          <w:rFonts w:ascii="Nudista" w:hAnsi="Nudista" w:cs="Arial"/>
          <w:shd w:val="clear" w:color="auto" w:fill="FFFFFF"/>
        </w:rPr>
        <w:t xml:space="preserve">najmenej tri roky praxe v oblasti tvorby reklamných textov </w:t>
      </w:r>
    </w:p>
    <w:p w14:paraId="51D8F79A" w14:textId="77777777" w:rsidR="00D60E80" w:rsidRPr="00F67D9A" w:rsidRDefault="00D60E80" w:rsidP="00D60E80">
      <w:pPr>
        <w:pStyle w:val="Odsekzoznamu"/>
        <w:shd w:val="clear" w:color="auto" w:fill="FFFFFF"/>
        <w:spacing w:after="0" w:line="240" w:lineRule="auto"/>
        <w:ind w:left="1701"/>
        <w:jc w:val="both"/>
        <w:rPr>
          <w:rFonts w:ascii="Nudista" w:hAnsi="Nudista" w:cs="Arial"/>
          <w:b/>
          <w:bCs/>
          <w:u w:val="single"/>
          <w:shd w:val="clear" w:color="auto" w:fill="FFFFFF"/>
        </w:rPr>
      </w:pPr>
    </w:p>
    <w:p w14:paraId="0B9FAEA2" w14:textId="77777777" w:rsidR="00D60E80" w:rsidRPr="00F67D9A" w:rsidRDefault="00D60E80" w:rsidP="00D60E80">
      <w:pPr>
        <w:shd w:val="clear" w:color="auto" w:fill="FFFFFF"/>
        <w:spacing w:after="0" w:line="240" w:lineRule="auto"/>
        <w:ind w:left="708" w:firstLine="708"/>
        <w:jc w:val="both"/>
        <w:rPr>
          <w:rFonts w:ascii="Nudista" w:eastAsia="Times New Roman" w:hAnsi="Nudista" w:cs="Arial"/>
          <w:b/>
          <w:bCs/>
          <w:sz w:val="20"/>
          <w:szCs w:val="20"/>
          <w:u w:val="single"/>
          <w:shd w:val="clear" w:color="auto" w:fill="FFFFFF"/>
        </w:rPr>
      </w:pPr>
      <w:r w:rsidRPr="00F67D9A">
        <w:rPr>
          <w:rFonts w:ascii="Nudista" w:eastAsia="Times New Roman" w:hAnsi="Nudista" w:cs="Arial"/>
          <w:b/>
          <w:bCs/>
          <w:sz w:val="20"/>
          <w:szCs w:val="20"/>
          <w:u w:val="single"/>
          <w:shd w:val="clear" w:color="auto" w:fill="FFFFFF"/>
        </w:rPr>
        <w:t>Expert č. 8 PR expert špecialista (min. 1 osoba)</w:t>
      </w:r>
    </w:p>
    <w:p w14:paraId="07FB2E9C" w14:textId="2E1F1183" w:rsidR="00D60E80" w:rsidRPr="00F67D9A" w:rsidRDefault="00D60E80" w:rsidP="005C00E1">
      <w:pPr>
        <w:pStyle w:val="Odsekzoznamu"/>
        <w:numPr>
          <w:ilvl w:val="0"/>
          <w:numId w:val="177"/>
        </w:numPr>
        <w:shd w:val="clear" w:color="auto" w:fill="FFFFFF"/>
        <w:spacing w:after="0" w:line="240" w:lineRule="auto"/>
        <w:ind w:left="1701" w:hanging="283"/>
        <w:jc w:val="both"/>
        <w:rPr>
          <w:rFonts w:ascii="Nudista" w:hAnsi="Nudista" w:cs="Arial"/>
          <w:shd w:val="clear" w:color="auto" w:fill="FFFFFF"/>
        </w:rPr>
      </w:pPr>
      <w:r w:rsidRPr="00F67D9A">
        <w:rPr>
          <w:rFonts w:ascii="Nudista" w:hAnsi="Nudista" w:cs="Arial"/>
          <w:shd w:val="clear" w:color="auto" w:fill="FFFFFF"/>
        </w:rPr>
        <w:t xml:space="preserve">najmenej 3 roky skúseností  s prácou v médiách alebo v </w:t>
      </w:r>
      <w:proofErr w:type="spellStart"/>
      <w:r w:rsidRPr="00F67D9A">
        <w:rPr>
          <w:rFonts w:ascii="Nudista" w:hAnsi="Nudista" w:cs="Arial"/>
          <w:shd w:val="clear" w:color="auto" w:fill="FFFFFF"/>
        </w:rPr>
        <w:t>public</w:t>
      </w:r>
      <w:proofErr w:type="spellEnd"/>
      <w:r w:rsidRPr="00F67D9A">
        <w:rPr>
          <w:rFonts w:ascii="Nudista" w:hAnsi="Nudista" w:cs="Arial"/>
          <w:shd w:val="clear" w:color="auto" w:fill="FFFFFF"/>
        </w:rPr>
        <w:t xml:space="preserve"> </w:t>
      </w:r>
      <w:proofErr w:type="spellStart"/>
      <w:r w:rsidRPr="00F67D9A">
        <w:rPr>
          <w:rFonts w:ascii="Nudista" w:hAnsi="Nudista" w:cs="Arial"/>
          <w:shd w:val="clear" w:color="auto" w:fill="FFFFFF"/>
        </w:rPr>
        <w:t>relation</w:t>
      </w:r>
      <w:proofErr w:type="spellEnd"/>
      <w:r w:rsidRPr="00F67D9A">
        <w:rPr>
          <w:rFonts w:ascii="Nudista" w:hAnsi="Nudista" w:cs="Arial"/>
          <w:shd w:val="clear" w:color="auto" w:fill="FFFFFF"/>
        </w:rPr>
        <w:t xml:space="preserve"> agentúre </w:t>
      </w:r>
    </w:p>
    <w:p w14:paraId="4A37BB29" w14:textId="77777777" w:rsidR="00D60E80" w:rsidRPr="00F67D9A" w:rsidRDefault="00D60E80" w:rsidP="00D60E80">
      <w:pPr>
        <w:pStyle w:val="Nadpis3"/>
        <w:keepNext w:val="0"/>
        <w:keepLines w:val="0"/>
        <w:numPr>
          <w:ilvl w:val="0"/>
          <w:numId w:val="0"/>
        </w:numPr>
        <w:spacing w:after="0" w:line="240" w:lineRule="auto"/>
        <w:ind w:left="567"/>
        <w:jc w:val="both"/>
        <w:rPr>
          <w:rFonts w:ascii="Nudista" w:hAnsi="Nudista" w:cs="Arial"/>
          <w:shd w:val="clear" w:color="auto" w:fill="FFFFFF"/>
        </w:rPr>
      </w:pPr>
    </w:p>
    <w:p w14:paraId="7DB2DF54" w14:textId="78EFA414" w:rsidR="00D60E80" w:rsidRPr="00F52D28" w:rsidRDefault="00D60E80" w:rsidP="00F52D28">
      <w:pPr>
        <w:pStyle w:val="Odsekzoznamu"/>
        <w:spacing w:line="240" w:lineRule="auto"/>
        <w:ind w:left="1276"/>
        <w:jc w:val="both"/>
        <w:rPr>
          <w:rFonts w:ascii="Nudista" w:hAnsi="Nudista"/>
          <w:lang w:eastAsia="sk-SK"/>
        </w:rPr>
      </w:pPr>
      <w:r w:rsidRPr="00F67D9A">
        <w:rPr>
          <w:rFonts w:ascii="Nudista" w:hAnsi="Nudista"/>
          <w:lang w:eastAsia="sk-SK"/>
        </w:rPr>
        <w:t>Uchádzač môže požiadavky na expertov č. 3</w:t>
      </w:r>
      <w:r w:rsidRPr="00F67D9A">
        <w:rPr>
          <w:rFonts w:ascii="Nudista" w:hAnsi="Nudista"/>
          <w:u w:val="single"/>
          <w:lang w:eastAsia="sk-SK"/>
        </w:rPr>
        <w:t xml:space="preserve"> až</w:t>
      </w:r>
      <w:r w:rsidRPr="00F67D9A">
        <w:rPr>
          <w:rFonts w:ascii="Nudista" w:hAnsi="Nudista"/>
          <w:lang w:eastAsia="sk-SK"/>
        </w:rPr>
        <w:t xml:space="preserve"> č. 7 preukázať </w:t>
      </w:r>
      <w:r w:rsidRPr="00F67D9A">
        <w:rPr>
          <w:rFonts w:ascii="Nudista" w:hAnsi="Nudista"/>
          <w:b/>
          <w:bCs/>
          <w:u w:val="single"/>
          <w:lang w:eastAsia="sk-SK"/>
        </w:rPr>
        <w:t>aj nižším počtom osôb</w:t>
      </w:r>
      <w:r w:rsidRPr="00F67D9A">
        <w:rPr>
          <w:rFonts w:ascii="Nudista" w:hAnsi="Nudista"/>
          <w:lang w:eastAsia="sk-SK"/>
        </w:rPr>
        <w:t xml:space="preserve"> (čo aj jednou) s tým, že táto osoba, resp. tieto osoby musia spĺňať všetky požiadavky na dané odborné pozície </w:t>
      </w:r>
      <w:r w:rsidRPr="00F67D9A">
        <w:rPr>
          <w:rFonts w:ascii="Nudista" w:hAnsi="Nudista"/>
          <w:u w:val="single"/>
          <w:lang w:eastAsia="sk-SK"/>
        </w:rPr>
        <w:t>kumulatívne.</w:t>
      </w:r>
      <w:r>
        <w:rPr>
          <w:rFonts w:ascii="Nudista" w:hAnsi="Nudista"/>
          <w:lang w:eastAsia="sk-SK"/>
        </w:rPr>
        <w:t xml:space="preserve"> </w:t>
      </w:r>
    </w:p>
    <w:p w14:paraId="7C727D89" w14:textId="013C3466" w:rsidR="002800AA" w:rsidRPr="00845FDD" w:rsidRDefault="00F834B1" w:rsidP="00845FDD">
      <w:pPr>
        <w:pStyle w:val="Nadpis3"/>
        <w:keepNext w:val="0"/>
        <w:keepLines w:val="0"/>
        <w:numPr>
          <w:ilvl w:val="2"/>
          <w:numId w:val="168"/>
        </w:numPr>
        <w:spacing w:after="0" w:line="240" w:lineRule="auto"/>
        <w:ind w:left="567" w:hanging="567"/>
        <w:jc w:val="both"/>
        <w:rPr>
          <w:rFonts w:ascii="Nudista" w:hAnsi="Nudista" w:cs="Arial"/>
          <w:shd w:val="clear" w:color="auto" w:fill="FFFFFF"/>
        </w:rPr>
      </w:pPr>
      <w:r w:rsidRPr="00845FDD">
        <w:rPr>
          <w:rFonts w:ascii="Nudista" w:hAnsi="Nudista" w:cs="Arial"/>
          <w:shd w:val="clear" w:color="auto" w:fill="FFFFFF"/>
        </w:rPr>
        <w:t>Uchádzač môže na preukázanie technickej spôsobilosti alebo odbornej spôsobilosti využiť technické a odborné kapacity inej osoby, bez ohľadu na ich právny vzťah v súlade s ustanovením § 34 ods. 3 ZVO.</w:t>
      </w:r>
    </w:p>
    <w:p w14:paraId="6FA2D1AF" w14:textId="77777777" w:rsidR="002800AA" w:rsidRPr="00845FDD" w:rsidRDefault="002800AA" w:rsidP="00845FDD">
      <w:pPr>
        <w:pStyle w:val="Nadpis3"/>
        <w:keepNext w:val="0"/>
        <w:keepLines w:val="0"/>
        <w:numPr>
          <w:ilvl w:val="0"/>
          <w:numId w:val="0"/>
        </w:numPr>
        <w:spacing w:after="0" w:line="240" w:lineRule="auto"/>
        <w:ind w:left="567"/>
        <w:jc w:val="both"/>
        <w:rPr>
          <w:rFonts w:ascii="Nudista" w:hAnsi="Nudista" w:cs="Arial"/>
          <w:shd w:val="clear" w:color="auto" w:fill="FFFFFF"/>
        </w:rPr>
      </w:pPr>
    </w:p>
    <w:p w14:paraId="6A9408F7" w14:textId="2C2F159F" w:rsidR="002800AA" w:rsidRPr="00845FDD" w:rsidRDefault="002800AA" w:rsidP="00845FDD">
      <w:pPr>
        <w:pStyle w:val="Nadpis3"/>
        <w:keepNext w:val="0"/>
        <w:keepLines w:val="0"/>
        <w:numPr>
          <w:ilvl w:val="2"/>
          <w:numId w:val="168"/>
        </w:numPr>
        <w:spacing w:after="0" w:line="240" w:lineRule="auto"/>
        <w:ind w:left="567" w:hanging="567"/>
        <w:jc w:val="both"/>
        <w:rPr>
          <w:rFonts w:ascii="Nudista" w:hAnsi="Nudista" w:cs="Arial"/>
          <w:shd w:val="clear" w:color="auto" w:fill="FFFFFF"/>
        </w:rPr>
      </w:pPr>
      <w:r w:rsidRPr="00845FDD">
        <w:rPr>
          <w:rFonts w:ascii="Nudista" w:eastAsiaTheme="majorEastAsia" w:hAnsi="Nudista" w:cs="Tahoma"/>
          <w:color w:val="000000" w:themeColor="text1"/>
        </w:rPr>
        <w:t>Doklady na preukázanie splnenia podmienok účasti technickej alebo odbornej spôsobilosti môžu byť predbežne nahradené jednotným európskym dokumentom v súlade s bodom 4 nižšie.</w:t>
      </w:r>
    </w:p>
    <w:p w14:paraId="5889B233" w14:textId="77777777" w:rsidR="00E53E48" w:rsidRPr="00845FDD" w:rsidRDefault="00E53E48" w:rsidP="00845FDD">
      <w:pPr>
        <w:pStyle w:val="Nadpis3"/>
        <w:keepNext w:val="0"/>
        <w:keepLines w:val="0"/>
        <w:numPr>
          <w:ilvl w:val="0"/>
          <w:numId w:val="0"/>
        </w:numPr>
        <w:spacing w:after="120" w:line="240" w:lineRule="auto"/>
        <w:jc w:val="both"/>
        <w:rPr>
          <w:rFonts w:ascii="Nudista" w:hAnsi="Nudista"/>
          <w:b/>
          <w:caps/>
          <w:color w:val="008998"/>
          <w:spacing w:val="30"/>
          <w:szCs w:val="20"/>
        </w:rPr>
      </w:pPr>
    </w:p>
    <w:p w14:paraId="355220ED" w14:textId="5651EEB9" w:rsidR="00C15515" w:rsidRPr="00845FDD" w:rsidRDefault="00C15515" w:rsidP="00845FDD">
      <w:pPr>
        <w:pStyle w:val="SAP1"/>
        <w:numPr>
          <w:ilvl w:val="1"/>
          <w:numId w:val="170"/>
        </w:numPr>
        <w:spacing w:before="120" w:after="120" w:line="240" w:lineRule="auto"/>
        <w:rPr>
          <w:rFonts w:ascii="Nudista" w:hAnsi="Nudista"/>
          <w:lang w:val="sk-SK"/>
        </w:rPr>
      </w:pPr>
      <w:bookmarkStart w:id="166" w:name="_Toc97647207"/>
      <w:r w:rsidRPr="00845FDD">
        <w:rPr>
          <w:rFonts w:ascii="Nudista" w:hAnsi="Nudista"/>
          <w:lang w:val="sk-SK"/>
        </w:rPr>
        <w:t>Spoločné podmienky k preukazovaniu splnenia podmienok účasti</w:t>
      </w:r>
      <w:bookmarkEnd w:id="166"/>
      <w:r w:rsidRPr="00845FDD">
        <w:rPr>
          <w:rFonts w:ascii="Nudista" w:hAnsi="Nudista"/>
          <w:lang w:val="sk-SK"/>
        </w:rPr>
        <w:t xml:space="preserve"> </w:t>
      </w:r>
    </w:p>
    <w:p w14:paraId="5E07D803" w14:textId="77777777" w:rsidR="00F834B1" w:rsidRPr="00845FDD" w:rsidRDefault="00F834B1" w:rsidP="00845FDD">
      <w:pPr>
        <w:pStyle w:val="Odsekzoznamu"/>
        <w:numPr>
          <w:ilvl w:val="0"/>
          <w:numId w:val="168"/>
        </w:numPr>
        <w:spacing w:after="0" w:line="240" w:lineRule="auto"/>
        <w:contextualSpacing w:val="0"/>
        <w:jc w:val="both"/>
        <w:outlineLvl w:val="2"/>
        <w:rPr>
          <w:rFonts w:ascii="Nudista" w:hAnsi="Nudista" w:cs="Arial"/>
          <w:vanish/>
          <w:szCs w:val="24"/>
          <w:shd w:val="clear" w:color="auto" w:fill="FFFFFF"/>
        </w:rPr>
      </w:pPr>
    </w:p>
    <w:p w14:paraId="3151F496" w14:textId="77777777" w:rsidR="00F834B1" w:rsidRPr="00845FDD" w:rsidRDefault="00F834B1" w:rsidP="00845FDD">
      <w:pPr>
        <w:pStyle w:val="Odsekzoznamu"/>
        <w:numPr>
          <w:ilvl w:val="1"/>
          <w:numId w:val="168"/>
        </w:numPr>
        <w:spacing w:after="0" w:line="240" w:lineRule="auto"/>
        <w:contextualSpacing w:val="0"/>
        <w:jc w:val="both"/>
        <w:outlineLvl w:val="2"/>
        <w:rPr>
          <w:rFonts w:ascii="Nudista" w:hAnsi="Nudista" w:cs="Arial"/>
          <w:vanish/>
          <w:szCs w:val="24"/>
          <w:shd w:val="clear" w:color="auto" w:fill="FFFFFF"/>
        </w:rPr>
      </w:pPr>
    </w:p>
    <w:p w14:paraId="7C849F4E" w14:textId="77777777" w:rsidR="00F834B1" w:rsidRPr="00845FDD" w:rsidRDefault="00F834B1" w:rsidP="00845FDD">
      <w:pPr>
        <w:pStyle w:val="Odsekzoznamu"/>
        <w:numPr>
          <w:ilvl w:val="1"/>
          <w:numId w:val="168"/>
        </w:numPr>
        <w:spacing w:after="0" w:line="240" w:lineRule="auto"/>
        <w:contextualSpacing w:val="0"/>
        <w:jc w:val="both"/>
        <w:outlineLvl w:val="2"/>
        <w:rPr>
          <w:rFonts w:ascii="Nudista" w:hAnsi="Nudista" w:cs="Arial"/>
          <w:vanish/>
          <w:szCs w:val="24"/>
          <w:shd w:val="clear" w:color="auto" w:fill="FFFFFF"/>
        </w:rPr>
      </w:pPr>
    </w:p>
    <w:p w14:paraId="6B9508B0" w14:textId="77777777" w:rsidR="00F834B1" w:rsidRPr="00845FDD" w:rsidRDefault="00F834B1" w:rsidP="00845FDD">
      <w:pPr>
        <w:pStyle w:val="Odsekzoznamu"/>
        <w:numPr>
          <w:ilvl w:val="1"/>
          <w:numId w:val="168"/>
        </w:numPr>
        <w:spacing w:after="0" w:line="240" w:lineRule="auto"/>
        <w:contextualSpacing w:val="0"/>
        <w:jc w:val="both"/>
        <w:outlineLvl w:val="2"/>
        <w:rPr>
          <w:rFonts w:ascii="Nudista" w:hAnsi="Nudista" w:cs="Arial"/>
          <w:vanish/>
          <w:szCs w:val="24"/>
          <w:shd w:val="clear" w:color="auto" w:fill="FFFFFF"/>
        </w:rPr>
      </w:pPr>
    </w:p>
    <w:p w14:paraId="45AB5459" w14:textId="77777777" w:rsidR="00F834B1" w:rsidRPr="00845FDD" w:rsidRDefault="00F834B1" w:rsidP="00845FDD">
      <w:pPr>
        <w:pStyle w:val="Odsekzoznamu"/>
        <w:numPr>
          <w:ilvl w:val="1"/>
          <w:numId w:val="168"/>
        </w:numPr>
        <w:spacing w:after="0" w:line="240" w:lineRule="auto"/>
        <w:contextualSpacing w:val="0"/>
        <w:jc w:val="both"/>
        <w:outlineLvl w:val="2"/>
        <w:rPr>
          <w:rFonts w:ascii="Nudista" w:hAnsi="Nudista" w:cs="Arial"/>
          <w:vanish/>
          <w:szCs w:val="24"/>
          <w:shd w:val="clear" w:color="auto" w:fill="FFFFFF"/>
        </w:rPr>
      </w:pPr>
    </w:p>
    <w:p w14:paraId="00C783F3" w14:textId="1D23B76F" w:rsidR="00B1087C" w:rsidRPr="00845FDD" w:rsidRDefault="00B1087C" w:rsidP="00845FDD">
      <w:pPr>
        <w:numPr>
          <w:ilvl w:val="2"/>
          <w:numId w:val="168"/>
        </w:numPr>
        <w:spacing w:after="120" w:line="240" w:lineRule="auto"/>
        <w:ind w:left="567" w:hanging="567"/>
        <w:jc w:val="both"/>
        <w:outlineLvl w:val="2"/>
        <w:rPr>
          <w:rFonts w:ascii="Nudista" w:eastAsia="Times New Roman" w:hAnsi="Nudista" w:cs="Arial"/>
          <w:sz w:val="20"/>
          <w:szCs w:val="20"/>
          <w:shd w:val="clear" w:color="auto" w:fill="FFFFFF"/>
          <w:lang w:eastAsia="sk-SK"/>
        </w:rPr>
      </w:pPr>
      <w:bookmarkStart w:id="167" w:name="_Hlk1117332"/>
      <w:r w:rsidRPr="00845FDD">
        <w:rPr>
          <w:rFonts w:ascii="Nudista" w:eastAsiaTheme="majorEastAsia" w:hAnsi="Nudista" w:cstheme="majorBidi"/>
          <w:sz w:val="20"/>
          <w:szCs w:val="20"/>
        </w:rPr>
        <w:t>Uchádzač môže doklady na preukázanie splnenia podmienok účasti predbežne nahradiť</w:t>
      </w:r>
      <w:r w:rsidR="00755F0D" w:rsidRPr="00845FDD">
        <w:rPr>
          <w:rFonts w:ascii="Nudista" w:eastAsiaTheme="majorEastAsia" w:hAnsi="Nudista" w:cstheme="majorBidi"/>
          <w:sz w:val="20"/>
          <w:szCs w:val="20"/>
        </w:rPr>
        <w:t xml:space="preserve"> </w:t>
      </w:r>
      <w:r w:rsidRPr="00845FDD">
        <w:rPr>
          <w:rFonts w:ascii="Nudista" w:eastAsiaTheme="majorEastAsia" w:hAnsi="Nudista" w:cstheme="majorBidi"/>
          <w:sz w:val="20"/>
          <w:szCs w:val="20"/>
        </w:rPr>
        <w:t>jednotným európskym dokumentom v zmysle § 39 ZVO (podrobnejšie inštrukcie sú uvedené na web stránke Úradu pre verejné obstarávanie: hhttps://www.uvo.gov.sk/jednotny-europsky-dokument-pre-verejne-obstaravanie-602.html)</w:t>
      </w:r>
      <w:r w:rsidR="00755F0D" w:rsidRPr="00845FDD">
        <w:rPr>
          <w:rFonts w:ascii="Nudista" w:eastAsiaTheme="majorEastAsia" w:hAnsi="Nudista" w:cstheme="majorBidi"/>
          <w:sz w:val="20"/>
          <w:szCs w:val="20"/>
        </w:rPr>
        <w:t>.</w:t>
      </w:r>
    </w:p>
    <w:p w14:paraId="6C6F98FD" w14:textId="77777777" w:rsidR="00B1087C" w:rsidRPr="00845FDD" w:rsidRDefault="00B1087C" w:rsidP="00845FDD">
      <w:pPr>
        <w:numPr>
          <w:ilvl w:val="2"/>
          <w:numId w:val="168"/>
        </w:numPr>
        <w:spacing w:after="120" w:line="240" w:lineRule="auto"/>
        <w:ind w:left="567" w:hanging="567"/>
        <w:jc w:val="both"/>
        <w:outlineLvl w:val="2"/>
        <w:rPr>
          <w:rFonts w:ascii="Nudista" w:eastAsia="Times New Roman" w:hAnsi="Nudista" w:cs="Arial"/>
          <w:sz w:val="20"/>
          <w:szCs w:val="20"/>
          <w:shd w:val="clear" w:color="auto" w:fill="FFFFFF"/>
          <w:lang w:eastAsia="sk-SK"/>
        </w:rPr>
      </w:pPr>
      <w:r w:rsidRPr="00845FDD">
        <w:rPr>
          <w:rFonts w:ascii="Nudista" w:eastAsia="Times New Roman" w:hAnsi="Nudista" w:cs="Arial"/>
          <w:sz w:val="20"/>
          <w:szCs w:val="20"/>
          <w:shd w:val="clear" w:color="auto" w:fill="FFFFFF"/>
          <w:lang w:eastAsia="sk-SK"/>
        </w:rPr>
        <w:t>Verejný obstarávateľ v súvislosti Jednotným európskym dokumentom obmedzuje informácie požadované na preukázanie splnenia podmienky účasti (týkajúce sa časti IV: Podmienky účasti oddiel A až D) na jednu otázku, s odpoveďou áno alebo nie (</w:t>
      </w:r>
      <w:r w:rsidRPr="00845FDD">
        <w:rPr>
          <w:rFonts w:ascii="Courier New" w:eastAsia="Times New Roman" w:hAnsi="Courier New" w:cs="Courier New"/>
          <w:sz w:val="20"/>
          <w:szCs w:val="20"/>
          <w:shd w:val="clear" w:color="auto" w:fill="FFFFFF"/>
          <w:lang w:eastAsia="sk-SK"/>
        </w:rPr>
        <w:t>α</w:t>
      </w:r>
      <w:r w:rsidRPr="00845FDD">
        <w:rPr>
          <w:rFonts w:ascii="Nudista" w:eastAsia="Times New Roman" w:hAnsi="Nudista" w:cs="Arial"/>
          <w:sz w:val="20"/>
          <w:szCs w:val="20"/>
          <w:shd w:val="clear" w:color="auto" w:fill="FFFFFF"/>
          <w:lang w:eastAsia="sk-SK"/>
        </w:rPr>
        <w:t>: Globálny údaj pre všetky podmienky účasti), t. j. či hospodárske subjekty spĺňajú všetky požadované podmienky účasti, týkajúce sa ekonomického a finančného postavenia a technickej alebo odbornej spôsobilosti.</w:t>
      </w:r>
    </w:p>
    <w:p w14:paraId="041A1D25" w14:textId="17D36E09" w:rsidR="00B1087C" w:rsidRPr="00845FDD" w:rsidRDefault="00B1087C" w:rsidP="00845FDD">
      <w:pPr>
        <w:numPr>
          <w:ilvl w:val="2"/>
          <w:numId w:val="168"/>
        </w:numPr>
        <w:spacing w:after="120" w:line="240" w:lineRule="auto"/>
        <w:ind w:left="567" w:hanging="567"/>
        <w:jc w:val="both"/>
        <w:outlineLvl w:val="2"/>
        <w:rPr>
          <w:rFonts w:ascii="Nudista" w:hAnsi="Nudista"/>
          <w:sz w:val="20"/>
          <w:szCs w:val="20"/>
        </w:rPr>
      </w:pPr>
      <w:r w:rsidRPr="00845FDD">
        <w:rPr>
          <w:rFonts w:ascii="Nudista" w:hAnsi="Nudista" w:cs="Arial"/>
          <w:sz w:val="20"/>
          <w:szCs w:val="20"/>
        </w:rPr>
        <w:t xml:space="preserve">Ak uchádzač využíva na preukázanie splnenia podmienok účasti kapacity alebo zdroje inej osoby podľa </w:t>
      </w:r>
      <w:proofErr w:type="spellStart"/>
      <w:r w:rsidRPr="00845FDD">
        <w:rPr>
          <w:rFonts w:ascii="Nudista" w:eastAsia="Times New Roman" w:hAnsi="Nudista" w:cs="Arial"/>
          <w:sz w:val="20"/>
          <w:szCs w:val="20"/>
          <w:shd w:val="clear" w:color="auto" w:fill="FFFFFF"/>
          <w:lang w:eastAsia="sk-SK"/>
        </w:rPr>
        <w:t>ust</w:t>
      </w:r>
      <w:proofErr w:type="spellEnd"/>
      <w:r w:rsidRPr="00845FDD">
        <w:rPr>
          <w:rFonts w:ascii="Nudista" w:hAnsi="Nudista" w:cs="Arial"/>
          <w:sz w:val="20"/>
          <w:szCs w:val="20"/>
        </w:rPr>
        <w:t>. § 33 ods. 2 a/alebo § 34 ods. 3 ZVO, predloží samostatný formulár JED za každú takúto osobu, riadne vyplnený a s podpisom príslušných subjektov.</w:t>
      </w:r>
    </w:p>
    <w:p w14:paraId="3F3994F1" w14:textId="2C40469A" w:rsidR="00B1087C" w:rsidRPr="00845FDD" w:rsidRDefault="00B1087C" w:rsidP="00845FDD">
      <w:pPr>
        <w:numPr>
          <w:ilvl w:val="2"/>
          <w:numId w:val="168"/>
        </w:numPr>
        <w:spacing w:after="120" w:line="240" w:lineRule="auto"/>
        <w:ind w:left="567" w:hanging="567"/>
        <w:jc w:val="both"/>
        <w:outlineLvl w:val="2"/>
        <w:rPr>
          <w:rFonts w:ascii="Nudista" w:eastAsia="Times New Roman" w:hAnsi="Nudista" w:cs="Arial"/>
          <w:sz w:val="20"/>
          <w:szCs w:val="20"/>
        </w:rPr>
      </w:pPr>
      <w:r w:rsidRPr="00845FDD">
        <w:rPr>
          <w:rFonts w:ascii="Nudista" w:hAnsi="Nudista" w:cs="Arial"/>
          <w:sz w:val="20"/>
          <w:szCs w:val="20"/>
        </w:rPr>
        <w:t xml:space="preserve">Ak </w:t>
      </w:r>
      <w:r w:rsidRPr="00845FDD">
        <w:rPr>
          <w:rFonts w:ascii="Nudista" w:eastAsia="Times New Roman" w:hAnsi="Nudista" w:cs="Arial"/>
          <w:sz w:val="20"/>
          <w:szCs w:val="20"/>
          <w:shd w:val="clear" w:color="auto" w:fill="FFFFFF"/>
          <w:lang w:eastAsia="sk-SK"/>
        </w:rPr>
        <w:t>uchádzač</w:t>
      </w:r>
      <w:r w:rsidRPr="00845FDD">
        <w:rPr>
          <w:rFonts w:ascii="Nudista" w:hAnsi="Nudista" w:cs="Arial"/>
          <w:sz w:val="20"/>
          <w:szCs w:val="20"/>
        </w:rPr>
        <w:t xml:space="preserve"> použije JED, verejný obstarávateľ môže na účely zabezpečenia riadneho priebehu verejného obstarávania postupovať podľa § 39 ods. 6 ZVO. </w:t>
      </w:r>
    </w:p>
    <w:p w14:paraId="104D217A" w14:textId="47C0819F" w:rsidR="00B1087C" w:rsidRPr="00845FDD" w:rsidRDefault="00B1087C" w:rsidP="00845FDD">
      <w:pPr>
        <w:numPr>
          <w:ilvl w:val="2"/>
          <w:numId w:val="168"/>
        </w:numPr>
        <w:spacing w:after="120" w:line="240" w:lineRule="auto"/>
        <w:ind w:left="567" w:hanging="567"/>
        <w:jc w:val="both"/>
        <w:outlineLvl w:val="2"/>
        <w:rPr>
          <w:rFonts w:ascii="Nudista" w:eastAsia="Times New Roman" w:hAnsi="Nudista" w:cs="Arial"/>
          <w:sz w:val="20"/>
          <w:szCs w:val="20"/>
          <w:shd w:val="clear" w:color="auto" w:fill="FFFFFF"/>
          <w:lang w:eastAsia="sk-SK"/>
        </w:rPr>
      </w:pPr>
      <w:r w:rsidRPr="00845FDD">
        <w:rPr>
          <w:rFonts w:ascii="Nudista" w:eastAsiaTheme="majorEastAsia" w:hAnsi="Nudista" w:cstheme="majorBidi"/>
          <w:sz w:val="20"/>
          <w:szCs w:val="20"/>
        </w:rPr>
        <w:t>Doklady</w:t>
      </w:r>
      <w:r w:rsidRPr="00845FDD">
        <w:rPr>
          <w:rFonts w:ascii="Nudista" w:eastAsia="Times New Roman" w:hAnsi="Nudista" w:cs="Arial"/>
          <w:sz w:val="20"/>
          <w:szCs w:val="20"/>
          <w:shd w:val="clear" w:color="auto" w:fill="FFFFFF"/>
          <w:lang w:eastAsia="sk-SK"/>
        </w:rPr>
        <w:t xml:space="preserve"> preukazujúce splnenie podmienok účasti predkladá verejnému obstarávateľovi uchádzač podľa § 55 ods.1 ZVO</w:t>
      </w:r>
      <w:bookmarkEnd w:id="167"/>
      <w:r w:rsidRPr="00845FDD">
        <w:rPr>
          <w:rFonts w:ascii="Nudista" w:eastAsiaTheme="majorEastAsia" w:hAnsi="Nudista" w:cstheme="majorBidi"/>
          <w:sz w:val="20"/>
          <w:szCs w:val="20"/>
        </w:rPr>
        <w:t xml:space="preserve"> v čase a spôsobom určeným verejným obstarávateľom.</w:t>
      </w:r>
    </w:p>
    <w:p w14:paraId="594D7E86" w14:textId="1CEF1017" w:rsidR="007716B0" w:rsidRPr="00845FDD" w:rsidRDefault="007716B0" w:rsidP="00845FDD">
      <w:pPr>
        <w:pStyle w:val="Nadpis3"/>
        <w:keepNext w:val="0"/>
        <w:keepLines w:val="0"/>
        <w:numPr>
          <w:ilvl w:val="0"/>
          <w:numId w:val="0"/>
        </w:numPr>
        <w:spacing w:after="0" w:line="240" w:lineRule="auto"/>
        <w:ind w:left="567"/>
        <w:jc w:val="both"/>
        <w:rPr>
          <w:rFonts w:ascii="Nudista" w:hAnsi="Nudista"/>
        </w:rPr>
      </w:pPr>
    </w:p>
    <w:p w14:paraId="2090D6C3" w14:textId="77777777" w:rsidR="00B1087C" w:rsidRPr="00845FDD" w:rsidRDefault="00B1087C" w:rsidP="00845FDD">
      <w:pPr>
        <w:pStyle w:val="SAPHlavn"/>
        <w:widowControl/>
        <w:spacing w:after="0" w:line="240" w:lineRule="auto"/>
        <w:rPr>
          <w:rFonts w:ascii="Nudista" w:hAnsi="Nudista"/>
        </w:rPr>
        <w:sectPr w:rsidR="00B1087C" w:rsidRPr="00845FDD" w:rsidSect="00A10A6A">
          <w:pgSz w:w="11906" w:h="16838"/>
          <w:pgMar w:top="1417" w:right="1417" w:bottom="1134" w:left="1417" w:header="708" w:footer="379" w:gutter="0"/>
          <w:cols w:space="708"/>
          <w:docGrid w:linePitch="360"/>
        </w:sectPr>
      </w:pPr>
    </w:p>
    <w:p w14:paraId="118048EA" w14:textId="1F7A4C32" w:rsidR="0089136E" w:rsidRPr="00845FDD" w:rsidRDefault="0089136E" w:rsidP="00845FDD">
      <w:pPr>
        <w:pStyle w:val="SAPHlavn"/>
        <w:widowControl/>
        <w:spacing w:after="0" w:line="240" w:lineRule="auto"/>
        <w:rPr>
          <w:rFonts w:ascii="Nudista" w:hAnsi="Nudista"/>
        </w:rPr>
      </w:pPr>
      <w:bookmarkStart w:id="168" w:name="_Toc97647208"/>
      <w:r w:rsidRPr="00845FDD">
        <w:rPr>
          <w:rFonts w:ascii="Nudista" w:hAnsi="Nudista"/>
        </w:rPr>
        <w:lastRenderedPageBreak/>
        <w:t>ČASŤ E. Obchodné podmienky</w:t>
      </w:r>
      <w:bookmarkEnd w:id="168"/>
    </w:p>
    <w:p w14:paraId="2DC6803D" w14:textId="77777777" w:rsidR="0094391B" w:rsidRPr="00845FDD" w:rsidRDefault="0094391B" w:rsidP="00845FDD">
      <w:pPr>
        <w:pStyle w:val="SAP1"/>
        <w:widowControl/>
        <w:numPr>
          <w:ilvl w:val="0"/>
          <w:numId w:val="0"/>
        </w:numPr>
        <w:spacing w:before="0" w:after="0" w:line="240" w:lineRule="auto"/>
        <w:ind w:left="576"/>
        <w:rPr>
          <w:rFonts w:ascii="Nudista" w:hAnsi="Nudista"/>
          <w:b w:val="0"/>
          <w:lang w:val="sk-SK"/>
        </w:rPr>
      </w:pPr>
      <w:bookmarkStart w:id="169" w:name="_1yyy98l" w:colFirst="0" w:colLast="0"/>
      <w:bookmarkEnd w:id="169"/>
    </w:p>
    <w:p w14:paraId="33327F20" w14:textId="63CFB50F" w:rsidR="0094391B" w:rsidRPr="00845FDD" w:rsidRDefault="0094391B" w:rsidP="00845FDD">
      <w:pPr>
        <w:pStyle w:val="SAP1"/>
        <w:widowControl/>
        <w:numPr>
          <w:ilvl w:val="1"/>
          <w:numId w:val="17"/>
        </w:numPr>
        <w:spacing w:before="0" w:after="0" w:line="240" w:lineRule="auto"/>
        <w:rPr>
          <w:rFonts w:ascii="Nudista" w:hAnsi="Nudista"/>
          <w:b w:val="0"/>
          <w:lang w:val="sk-SK"/>
        </w:rPr>
      </w:pPr>
      <w:bookmarkStart w:id="170" w:name="_Toc97647209"/>
      <w:r w:rsidRPr="00845FDD">
        <w:rPr>
          <w:rFonts w:ascii="Nudista" w:hAnsi="Nudista"/>
          <w:lang w:val="sk-SK"/>
        </w:rPr>
        <w:t>Podmienky uzatvorenia zmluvy</w:t>
      </w:r>
      <w:bookmarkEnd w:id="170"/>
    </w:p>
    <w:p w14:paraId="3343B5BC"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0D60BCB4" w14:textId="36E1C103" w:rsidR="00C436F9" w:rsidRPr="00845FDD" w:rsidRDefault="00C436F9" w:rsidP="00845FDD">
      <w:pPr>
        <w:pStyle w:val="Nadpis3"/>
        <w:keepNext w:val="0"/>
        <w:keepLines w:val="0"/>
        <w:widowControl w:val="0"/>
        <w:numPr>
          <w:ilvl w:val="2"/>
          <w:numId w:val="6"/>
        </w:numPr>
        <w:spacing w:after="0" w:line="240" w:lineRule="auto"/>
        <w:ind w:left="567" w:hanging="567"/>
        <w:jc w:val="both"/>
        <w:rPr>
          <w:rFonts w:ascii="Nudista" w:hAnsi="Nudista"/>
        </w:rPr>
      </w:pPr>
      <w:r w:rsidRPr="00845FDD">
        <w:rPr>
          <w:rFonts w:ascii="Nudista" w:hAnsi="Nudista"/>
        </w:rPr>
        <w:t>S</w:t>
      </w:r>
      <w:r w:rsidRPr="00845FDD">
        <w:rPr>
          <w:rFonts w:ascii="Nudista" w:eastAsia="Calibri" w:hAnsi="Nudista" w:cs="Calibri"/>
        </w:rPr>
        <w:t> </w:t>
      </w:r>
      <w:r w:rsidRPr="00845FDD">
        <w:rPr>
          <w:rFonts w:ascii="Nudista" w:hAnsi="Nudista"/>
        </w:rPr>
        <w:t xml:space="preserve">úspešným uchádzačom bude uzavretá </w:t>
      </w:r>
      <w:r w:rsidR="00845FDD" w:rsidRPr="00845FDD">
        <w:rPr>
          <w:rFonts w:ascii="Nudista" w:hAnsi="Nudista"/>
        </w:rPr>
        <w:t xml:space="preserve">rámcová dohoda uzatvorená v zmysle </w:t>
      </w:r>
      <w:proofErr w:type="spellStart"/>
      <w:r w:rsidR="00845FDD" w:rsidRPr="00845FDD">
        <w:rPr>
          <w:rFonts w:ascii="Nudista" w:hAnsi="Nudista"/>
        </w:rPr>
        <w:t>ust</w:t>
      </w:r>
      <w:proofErr w:type="spellEnd"/>
      <w:r w:rsidR="00845FDD" w:rsidRPr="00845FDD">
        <w:rPr>
          <w:rFonts w:ascii="Nudista" w:hAnsi="Nudista"/>
        </w:rPr>
        <w:t xml:space="preserve">. 269 ods. 2 </w:t>
      </w:r>
      <w:r w:rsidR="007716B0" w:rsidRPr="00845FDD">
        <w:rPr>
          <w:rFonts w:ascii="Nudista" w:hAnsi="Nudista"/>
        </w:rPr>
        <w:t>zákona č. 513/1991 Zb. Obchodný zákonník v</w:t>
      </w:r>
      <w:r w:rsidR="007716B0" w:rsidRPr="00845FDD">
        <w:rPr>
          <w:rFonts w:ascii="Nudista" w:eastAsia="Calibri" w:hAnsi="Nudista" w:cs="Calibri"/>
        </w:rPr>
        <w:t> </w:t>
      </w:r>
      <w:r w:rsidR="007716B0" w:rsidRPr="00845FDD">
        <w:rPr>
          <w:rFonts w:ascii="Nudista" w:hAnsi="Nudista"/>
        </w:rPr>
        <w:t>znení neskorších predpisov (ďalej tiež len „</w:t>
      </w:r>
      <w:r w:rsidR="007716B0" w:rsidRPr="00845FDD">
        <w:rPr>
          <w:rFonts w:ascii="Nudista" w:hAnsi="Nudista"/>
          <w:b/>
        </w:rPr>
        <w:t>Zmluva</w:t>
      </w:r>
      <w:r w:rsidR="007716B0" w:rsidRPr="00845FDD">
        <w:rPr>
          <w:rFonts w:ascii="Nudista" w:hAnsi="Nudista"/>
        </w:rPr>
        <w:t xml:space="preserve">“) </w:t>
      </w:r>
      <w:r w:rsidRPr="00845FDD">
        <w:rPr>
          <w:rFonts w:ascii="Nudista" w:hAnsi="Nudista"/>
        </w:rPr>
        <w:t>za podmienok uvedených nižšie, ako aj ďalších štandardných obchodných podmienok používaných pre takýto typ zmluvy a</w:t>
      </w:r>
      <w:r w:rsidRPr="00845FDD">
        <w:rPr>
          <w:rFonts w:ascii="Nudista" w:eastAsia="Calibri" w:hAnsi="Nudista" w:cs="Calibri"/>
        </w:rPr>
        <w:t> </w:t>
      </w:r>
      <w:r w:rsidRPr="00845FDD">
        <w:rPr>
          <w:rFonts w:ascii="Nudista" w:hAnsi="Nudista"/>
        </w:rPr>
        <w:t>rovnaké alebo podobné predmety plnenia v</w:t>
      </w:r>
      <w:r w:rsidRPr="00845FDD">
        <w:rPr>
          <w:rFonts w:ascii="Nudista" w:eastAsia="Calibri" w:hAnsi="Nudista" w:cs="Calibri"/>
        </w:rPr>
        <w:t> </w:t>
      </w:r>
      <w:r w:rsidRPr="00845FDD">
        <w:rPr>
          <w:rFonts w:ascii="Nudista" w:hAnsi="Nudista"/>
        </w:rPr>
        <w:t>súlade s</w:t>
      </w:r>
      <w:r w:rsidRPr="00845FDD">
        <w:rPr>
          <w:rFonts w:ascii="Nudista" w:eastAsia="Calibri" w:hAnsi="Nudista" w:cs="Calibri"/>
        </w:rPr>
        <w:t> </w:t>
      </w:r>
      <w:r w:rsidRPr="00845FDD">
        <w:rPr>
          <w:rFonts w:ascii="Nudista" w:hAnsi="Nudista"/>
        </w:rPr>
        <w:t xml:space="preserve">právom Slovenskej republiky. Predmet plnenia, ako aj jeho cena budú presne zodpovedať obsahu ponuky </w:t>
      </w:r>
      <w:r w:rsidR="00751896" w:rsidRPr="00845FDD">
        <w:rPr>
          <w:rFonts w:ascii="Nudista" w:hAnsi="Nudista"/>
        </w:rPr>
        <w:t xml:space="preserve">úspešného uchádzača </w:t>
      </w:r>
      <w:r w:rsidRPr="00845FDD">
        <w:rPr>
          <w:rFonts w:ascii="Nudista" w:hAnsi="Nudista"/>
        </w:rPr>
        <w:t>a bude v súlade so špecifikáciou stanovenou v</w:t>
      </w:r>
      <w:r w:rsidRPr="00845FDD">
        <w:rPr>
          <w:rFonts w:ascii="Nudista" w:eastAsia="Calibri" w:hAnsi="Nudista" w:cs="Calibri"/>
        </w:rPr>
        <w:t> </w:t>
      </w:r>
      <w:r w:rsidRPr="00845FDD">
        <w:rPr>
          <w:rFonts w:ascii="Nudista" w:hAnsi="Nudista"/>
        </w:rPr>
        <w:t>Časti B. Opis predmetu zákazky týchto súťažných podklad</w:t>
      </w:r>
      <w:r w:rsidR="00751896" w:rsidRPr="00845FDD">
        <w:rPr>
          <w:rFonts w:ascii="Nudista" w:hAnsi="Nudista"/>
        </w:rPr>
        <w:t>ov</w:t>
      </w:r>
      <w:r w:rsidRPr="00845FDD">
        <w:rPr>
          <w:rFonts w:ascii="Nudista" w:hAnsi="Nudista"/>
        </w:rPr>
        <w:t xml:space="preserve">. </w:t>
      </w:r>
    </w:p>
    <w:p w14:paraId="541264A4"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2963B413" w14:textId="2E348301" w:rsidR="00B728A5" w:rsidRPr="00845FDD" w:rsidRDefault="0094391B" w:rsidP="00845FDD">
      <w:pPr>
        <w:pStyle w:val="Nadpis3"/>
        <w:keepNext w:val="0"/>
        <w:keepLines w:val="0"/>
        <w:numPr>
          <w:ilvl w:val="2"/>
          <w:numId w:val="6"/>
        </w:numPr>
        <w:spacing w:after="0" w:line="240" w:lineRule="auto"/>
        <w:ind w:left="567" w:hanging="567"/>
        <w:jc w:val="both"/>
        <w:rPr>
          <w:rFonts w:ascii="Nudista" w:hAnsi="Nudista"/>
        </w:rPr>
      </w:pPr>
      <w:r w:rsidRPr="00845FDD">
        <w:rPr>
          <w:rFonts w:ascii="Nudista" w:hAnsi="Nudista"/>
        </w:rPr>
        <w:t>Uchádzač predloží v</w:t>
      </w:r>
      <w:r w:rsidRPr="00845FDD">
        <w:rPr>
          <w:rFonts w:ascii="Nudista" w:hAnsi="Nudista" w:cs="Calibri"/>
        </w:rPr>
        <w:t> </w:t>
      </w:r>
      <w:r w:rsidRPr="00845FDD">
        <w:rPr>
          <w:rFonts w:ascii="Nudista" w:hAnsi="Nudista"/>
        </w:rPr>
        <w:t>ponuke návrh Zmluvy vypracovaný v</w:t>
      </w:r>
      <w:r w:rsidRPr="00845FDD">
        <w:rPr>
          <w:rFonts w:ascii="Nudista" w:hAnsi="Nudista" w:cs="Calibri"/>
        </w:rPr>
        <w:t> </w:t>
      </w:r>
      <w:r w:rsidRPr="00845FDD">
        <w:rPr>
          <w:rFonts w:ascii="Nudista" w:hAnsi="Nudista"/>
        </w:rPr>
        <w:t>súlade s</w:t>
      </w:r>
      <w:r w:rsidRPr="00845FDD">
        <w:rPr>
          <w:rFonts w:ascii="Nudista" w:hAnsi="Nudista" w:cs="Calibri"/>
        </w:rPr>
        <w:t> </w:t>
      </w:r>
      <w:r w:rsidRPr="00845FDD">
        <w:rPr>
          <w:rFonts w:ascii="Nudista" w:hAnsi="Nudista"/>
        </w:rPr>
        <w:t xml:space="preserve">týmito súťažnými podkladmi. Uchádzač je povinný použiť </w:t>
      </w:r>
      <w:r w:rsidR="009F6A19" w:rsidRPr="00845FDD">
        <w:rPr>
          <w:rFonts w:ascii="Nudista" w:hAnsi="Nudista"/>
        </w:rPr>
        <w:t xml:space="preserve">návrh </w:t>
      </w:r>
      <w:r w:rsidRPr="00845FDD">
        <w:rPr>
          <w:rFonts w:ascii="Nudista" w:hAnsi="Nudista"/>
        </w:rPr>
        <w:t>Zmluvy uvedený v</w:t>
      </w:r>
      <w:r w:rsidR="00751896" w:rsidRPr="00845FDD">
        <w:rPr>
          <w:rFonts w:ascii="Nudista" w:hAnsi="Nudista" w:cs="Calibri"/>
        </w:rPr>
        <w:t> </w:t>
      </w:r>
      <w:r w:rsidR="00751896" w:rsidRPr="00845FDD">
        <w:rPr>
          <w:rFonts w:ascii="Nudista" w:hAnsi="Nudista"/>
        </w:rPr>
        <w:t xml:space="preserve">Prílohe </w:t>
      </w:r>
      <w:r w:rsidR="0089136E" w:rsidRPr="00845FDD">
        <w:rPr>
          <w:rFonts w:ascii="Nudista" w:hAnsi="Nudista"/>
        </w:rPr>
        <w:t>E</w:t>
      </w:r>
      <w:r w:rsidR="00751896" w:rsidRPr="00845FDD">
        <w:rPr>
          <w:rFonts w:ascii="Nudista" w:hAnsi="Nudista"/>
        </w:rPr>
        <w:t>.1</w:t>
      </w:r>
      <w:r w:rsidR="007716B0" w:rsidRPr="00845FDD">
        <w:rPr>
          <w:rFonts w:ascii="Nudista" w:hAnsi="Nudista"/>
        </w:rPr>
        <w:t xml:space="preserve"> </w:t>
      </w:r>
      <w:r w:rsidRPr="00845FDD">
        <w:rPr>
          <w:rFonts w:ascii="Nudista" w:hAnsi="Nudista"/>
        </w:rPr>
        <w:t>súťažných podkladov</w:t>
      </w:r>
      <w:r w:rsidR="00B702AF" w:rsidRPr="00845FDD">
        <w:rPr>
          <w:rFonts w:ascii="Nudista" w:hAnsi="Nudista"/>
        </w:rPr>
        <w:t xml:space="preserve">. </w:t>
      </w:r>
      <w:r w:rsidR="00B14AF9" w:rsidRPr="00845FDD">
        <w:rPr>
          <w:rFonts w:ascii="Nudista" w:hAnsi="Nudista"/>
          <w:b/>
          <w:bCs/>
        </w:rPr>
        <w:t>Uchádzač nesmie okrem doplnenia vyznačeného textu, akokoľvek meniť vzor zmluvy</w:t>
      </w:r>
      <w:r w:rsidRPr="00845FDD">
        <w:rPr>
          <w:rFonts w:ascii="Nudista" w:hAnsi="Nudista"/>
          <w:b/>
        </w:rPr>
        <w:t xml:space="preserve">. </w:t>
      </w:r>
      <w:r w:rsidRPr="00845FDD">
        <w:rPr>
          <w:rFonts w:ascii="Nudista" w:hAnsi="Nudista"/>
        </w:rPr>
        <w:t>Ak uchádzač predloží návrh Zmluvy, ktorým nebude rešpektovať podmienky stanovené v</w:t>
      </w:r>
      <w:r w:rsidRPr="00845FDD">
        <w:rPr>
          <w:rFonts w:ascii="Nudista" w:hAnsi="Nudista" w:cs="Calibri"/>
        </w:rPr>
        <w:t> </w:t>
      </w:r>
      <w:r w:rsidRPr="00845FDD">
        <w:rPr>
          <w:rFonts w:ascii="Nudista" w:hAnsi="Nudista"/>
        </w:rPr>
        <w:t>týchto súťažných podkladoch, bude jeho ponuka z</w:t>
      </w:r>
      <w:r w:rsidRPr="00845FDD">
        <w:rPr>
          <w:rFonts w:ascii="Nudista" w:hAnsi="Nudista" w:cs="Calibri"/>
        </w:rPr>
        <w:t> </w:t>
      </w:r>
      <w:r w:rsidRPr="00845FDD">
        <w:rPr>
          <w:rFonts w:ascii="Nudista" w:hAnsi="Nudista"/>
        </w:rPr>
        <w:t>verejnej súťaže vylúčená. Uchádzač bude písomne upovedomený o vylúčení jeho ponuky z verejnej súťaže s</w:t>
      </w:r>
      <w:r w:rsidRPr="00845FDD">
        <w:rPr>
          <w:rFonts w:ascii="Nudista" w:hAnsi="Nudista" w:cs="Calibri"/>
        </w:rPr>
        <w:t> </w:t>
      </w:r>
      <w:r w:rsidRPr="00845FDD">
        <w:rPr>
          <w:rFonts w:ascii="Nudista" w:hAnsi="Nudista"/>
        </w:rPr>
        <w:t>uvedením dôvodu vylúčenia a lehoty, v ktorej môže byť podané námietka podľa § 170 ods. 3 písm. d) ZVO</w:t>
      </w:r>
      <w:r w:rsidR="000F0EC9" w:rsidRPr="00845FDD">
        <w:rPr>
          <w:rFonts w:ascii="Nudista" w:hAnsi="Nudista"/>
        </w:rPr>
        <w:t>.</w:t>
      </w:r>
    </w:p>
    <w:p w14:paraId="0657A5A2" w14:textId="77777777" w:rsidR="00FE3E26" w:rsidRPr="00845FDD" w:rsidRDefault="00FE3E26" w:rsidP="00845FDD">
      <w:pPr>
        <w:pStyle w:val="Nadpis3"/>
        <w:keepNext w:val="0"/>
        <w:keepLines w:val="0"/>
        <w:numPr>
          <w:ilvl w:val="0"/>
          <w:numId w:val="0"/>
        </w:numPr>
        <w:spacing w:after="0" w:line="240" w:lineRule="auto"/>
        <w:ind w:left="567"/>
        <w:jc w:val="both"/>
        <w:rPr>
          <w:rFonts w:ascii="Nudista" w:hAnsi="Nudista"/>
        </w:rPr>
      </w:pPr>
    </w:p>
    <w:p w14:paraId="621A728C" w14:textId="77777777" w:rsidR="00C436F9" w:rsidRPr="00845FDD" w:rsidRDefault="00C436F9" w:rsidP="00845FDD">
      <w:pPr>
        <w:pStyle w:val="Nadpis3"/>
        <w:keepNext w:val="0"/>
        <w:keepLines w:val="0"/>
        <w:numPr>
          <w:ilvl w:val="0"/>
          <w:numId w:val="0"/>
        </w:numPr>
        <w:spacing w:after="0" w:line="240" w:lineRule="auto"/>
        <w:jc w:val="both"/>
        <w:rPr>
          <w:rFonts w:ascii="Nudista" w:hAnsi="Nudista"/>
        </w:rPr>
      </w:pPr>
    </w:p>
    <w:p w14:paraId="00749559" w14:textId="14C78C7E" w:rsidR="00D45BF3" w:rsidRPr="00845FDD" w:rsidRDefault="00D45BF3" w:rsidP="00845FDD">
      <w:pPr>
        <w:spacing w:after="12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 xml:space="preserve">Prílohy Časti </w:t>
      </w:r>
      <w:r w:rsidR="0089136E" w:rsidRPr="00845FDD">
        <w:rPr>
          <w:rFonts w:ascii="Nudista" w:eastAsia="Proba Pro" w:hAnsi="Nudista" w:cs="Proba Pro"/>
          <w:b/>
          <w:color w:val="000000"/>
          <w:sz w:val="20"/>
          <w:szCs w:val="20"/>
          <w:lang w:eastAsia="sk-SK"/>
        </w:rPr>
        <w:t>E</w:t>
      </w:r>
      <w:r w:rsidRPr="00845FDD">
        <w:rPr>
          <w:rFonts w:ascii="Nudista" w:eastAsia="Proba Pro" w:hAnsi="Nudista" w:cs="Proba Pro"/>
          <w:b/>
          <w:color w:val="000000"/>
          <w:sz w:val="20"/>
          <w:szCs w:val="20"/>
          <w:lang w:eastAsia="sk-SK"/>
        </w:rPr>
        <w:t>. Obchodné podmienky súťažných podkladov</w:t>
      </w:r>
    </w:p>
    <w:p w14:paraId="2FB600B6" w14:textId="48613EDB" w:rsidR="00D61FB7" w:rsidRPr="00845FDD" w:rsidRDefault="00D45BF3" w:rsidP="00845FDD">
      <w:pPr>
        <w:spacing w:after="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 xml:space="preserve">Príloha </w:t>
      </w:r>
      <w:r w:rsidR="0089136E" w:rsidRPr="00845FDD">
        <w:rPr>
          <w:rFonts w:ascii="Nudista" w:eastAsia="Proba Pro" w:hAnsi="Nudista" w:cs="Proba Pro"/>
          <w:b/>
          <w:color w:val="000000"/>
          <w:sz w:val="20"/>
          <w:szCs w:val="20"/>
          <w:lang w:eastAsia="sk-SK"/>
        </w:rPr>
        <w:t>E</w:t>
      </w:r>
      <w:r w:rsidRPr="00845FDD">
        <w:rPr>
          <w:rFonts w:ascii="Nudista" w:eastAsia="Proba Pro" w:hAnsi="Nudista" w:cs="Proba Pro"/>
          <w:b/>
          <w:color w:val="000000"/>
          <w:sz w:val="20"/>
          <w:szCs w:val="20"/>
          <w:lang w:eastAsia="sk-SK"/>
        </w:rPr>
        <w:t xml:space="preserve">.1 </w:t>
      </w:r>
      <w:r w:rsidRPr="00845FDD">
        <w:rPr>
          <w:rFonts w:ascii="Nudista" w:eastAsia="Proba Pro" w:hAnsi="Nudista" w:cs="Proba Pro"/>
          <w:b/>
          <w:color w:val="000000"/>
          <w:sz w:val="20"/>
          <w:szCs w:val="20"/>
          <w:lang w:eastAsia="sk-SK"/>
        </w:rPr>
        <w:tab/>
      </w:r>
      <w:r w:rsidR="00F52D28">
        <w:rPr>
          <w:rFonts w:ascii="Nudista" w:eastAsia="Proba Pro" w:hAnsi="Nudista" w:cs="Proba Pro"/>
          <w:b/>
          <w:color w:val="000000"/>
          <w:sz w:val="20"/>
          <w:szCs w:val="20"/>
          <w:lang w:eastAsia="sk-SK"/>
        </w:rPr>
        <w:t>Rámcová dohoda</w:t>
      </w:r>
    </w:p>
    <w:p w14:paraId="78473C9B" w14:textId="5F3C5DCC" w:rsidR="00FF5577" w:rsidRPr="00845FDD" w:rsidRDefault="00FF5577" w:rsidP="00845FDD">
      <w:pPr>
        <w:spacing w:after="0" w:line="240" w:lineRule="auto"/>
        <w:jc w:val="both"/>
        <w:rPr>
          <w:rFonts w:ascii="Nudista" w:eastAsia="Proba Pro" w:hAnsi="Nudista" w:cs="Proba Pro"/>
          <w:b/>
          <w:color w:val="000000"/>
          <w:sz w:val="20"/>
          <w:szCs w:val="20"/>
          <w:lang w:eastAsia="sk-SK"/>
        </w:rPr>
        <w:sectPr w:rsidR="00FF5577" w:rsidRPr="00845FDD" w:rsidSect="00A10A6A">
          <w:pgSz w:w="11906" w:h="16838"/>
          <w:pgMar w:top="1417" w:right="1417" w:bottom="1134" w:left="1417" w:header="708" w:footer="379" w:gutter="0"/>
          <w:cols w:space="708"/>
          <w:docGrid w:linePitch="360"/>
        </w:sectPr>
      </w:pPr>
      <w:r>
        <w:rPr>
          <w:rFonts w:ascii="Nudista" w:eastAsia="Proba Pro" w:hAnsi="Nudista" w:cs="Proba Pro"/>
          <w:b/>
          <w:color w:val="000000"/>
          <w:sz w:val="20"/>
          <w:szCs w:val="20"/>
          <w:lang w:eastAsia="sk-SK"/>
        </w:rPr>
        <w:t xml:space="preserve">Príloha E.2 </w:t>
      </w:r>
      <w:r>
        <w:rPr>
          <w:rFonts w:ascii="Nudista" w:eastAsia="Proba Pro" w:hAnsi="Nudista" w:cs="Proba Pro"/>
          <w:b/>
          <w:color w:val="000000"/>
          <w:sz w:val="20"/>
          <w:szCs w:val="20"/>
          <w:lang w:eastAsia="sk-SK"/>
        </w:rPr>
        <w:tab/>
        <w:t>Vzor Čiastkovej zmluvy</w:t>
      </w:r>
    </w:p>
    <w:p w14:paraId="5FED03A9" w14:textId="21FAEB7B" w:rsidR="0094391B" w:rsidRPr="00845FDD" w:rsidRDefault="0094391B" w:rsidP="00845FDD">
      <w:pPr>
        <w:pStyle w:val="SAPHlavn"/>
        <w:widowControl/>
        <w:spacing w:after="0" w:line="240" w:lineRule="auto"/>
        <w:rPr>
          <w:rFonts w:ascii="Nudista" w:hAnsi="Nudista"/>
        </w:rPr>
      </w:pPr>
      <w:bookmarkStart w:id="171" w:name="_Toc97647210"/>
      <w:r w:rsidRPr="00845FDD">
        <w:rPr>
          <w:rFonts w:ascii="Nudista" w:hAnsi="Nudista"/>
        </w:rPr>
        <w:lastRenderedPageBreak/>
        <w:t xml:space="preserve">Časť </w:t>
      </w:r>
      <w:r w:rsidR="00C42E42" w:rsidRPr="00845FDD">
        <w:rPr>
          <w:rFonts w:ascii="Nudista" w:hAnsi="Nudista"/>
        </w:rPr>
        <w:t>F</w:t>
      </w:r>
      <w:r w:rsidRPr="00845FDD">
        <w:rPr>
          <w:rFonts w:ascii="Nudista" w:hAnsi="Nudista"/>
        </w:rPr>
        <w:t>. Kritéria hodnotenia ponúk</w:t>
      </w:r>
      <w:bookmarkStart w:id="172" w:name="1d96cc0" w:colFirst="0" w:colLast="0"/>
      <w:bookmarkEnd w:id="171"/>
      <w:bookmarkEnd w:id="172"/>
    </w:p>
    <w:p w14:paraId="22B26641"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173" w:name="_3x8tuzt" w:colFirst="0" w:colLast="0"/>
      <w:bookmarkEnd w:id="173"/>
    </w:p>
    <w:p w14:paraId="310988C2" w14:textId="0E02F718" w:rsidR="0094391B" w:rsidRPr="00845FDD" w:rsidRDefault="0094391B" w:rsidP="00845FDD">
      <w:pPr>
        <w:pStyle w:val="SAP1"/>
        <w:widowControl/>
        <w:numPr>
          <w:ilvl w:val="1"/>
          <w:numId w:val="18"/>
        </w:numPr>
        <w:spacing w:before="0" w:after="0" w:line="240" w:lineRule="auto"/>
        <w:rPr>
          <w:rFonts w:ascii="Nudista" w:hAnsi="Nudista"/>
          <w:lang w:val="sk-SK"/>
        </w:rPr>
      </w:pPr>
      <w:bookmarkStart w:id="174" w:name="_Toc97647211"/>
      <w:r w:rsidRPr="00845FDD">
        <w:rPr>
          <w:rFonts w:ascii="Nudista" w:hAnsi="Nudista"/>
          <w:lang w:val="sk-SK"/>
        </w:rPr>
        <w:t>Kritérium na hodnotenie ponúk</w:t>
      </w:r>
      <w:bookmarkEnd w:id="174"/>
    </w:p>
    <w:p w14:paraId="55D03658" w14:textId="77777777" w:rsidR="0094391B" w:rsidRPr="00845FDD" w:rsidRDefault="0094391B" w:rsidP="00845FDD">
      <w:pPr>
        <w:spacing w:after="0" w:line="240" w:lineRule="auto"/>
        <w:ind w:left="576"/>
        <w:jc w:val="both"/>
        <w:rPr>
          <w:rFonts w:ascii="Nudista" w:hAnsi="Nudista" w:cs="Proba Pro"/>
        </w:rPr>
      </w:pPr>
    </w:p>
    <w:p w14:paraId="2FC1ACD4" w14:textId="109B7EBF" w:rsidR="0094391B" w:rsidRPr="00845FDD" w:rsidRDefault="0094391B" w:rsidP="00845FDD">
      <w:pPr>
        <w:numPr>
          <w:ilvl w:val="1"/>
          <w:numId w:val="9"/>
        </w:numPr>
        <w:spacing w:after="0" w:line="240" w:lineRule="auto"/>
        <w:jc w:val="both"/>
        <w:rPr>
          <w:rFonts w:ascii="Nudista" w:hAnsi="Nudista" w:cs="Proba Pro"/>
        </w:rPr>
      </w:pPr>
      <w:r w:rsidRPr="00845FDD">
        <w:rPr>
          <w:rFonts w:ascii="Nudista" w:hAnsi="Nudista" w:cs="Proba Pro"/>
          <w:sz w:val="20"/>
          <w:szCs w:val="20"/>
        </w:rPr>
        <w:t xml:space="preserve">Jediným kritériom na hodnotenie ponúk je: najnižšia cena predmetu zákazky </w:t>
      </w:r>
      <w:r w:rsidRPr="00845FDD">
        <w:rPr>
          <w:rFonts w:ascii="Nudista" w:hAnsi="Nudista" w:cs="Proba Pro CE"/>
          <w:sz w:val="20"/>
          <w:szCs w:val="20"/>
        </w:rPr>
        <w:t>vypočítaná a vyjadrená v</w:t>
      </w:r>
      <w:r w:rsidRPr="00845FDD">
        <w:rPr>
          <w:rFonts w:ascii="Nudista" w:hAnsi="Nudista" w:cs="Calibri"/>
          <w:sz w:val="20"/>
          <w:szCs w:val="20"/>
        </w:rPr>
        <w:t> </w:t>
      </w:r>
      <w:r w:rsidRPr="00845FDD">
        <w:rPr>
          <w:rFonts w:ascii="Nudista" w:hAnsi="Nudista" w:cs="Proba Pro"/>
          <w:sz w:val="20"/>
          <w:szCs w:val="20"/>
        </w:rPr>
        <w:t xml:space="preserve">EUR </w:t>
      </w:r>
      <w:r w:rsidR="00E609A7" w:rsidRPr="00845FDD">
        <w:rPr>
          <w:rFonts w:ascii="Nudista" w:hAnsi="Nudista" w:cs="Proba Pro"/>
          <w:sz w:val="20"/>
          <w:szCs w:val="20"/>
          <w:u w:val="single"/>
        </w:rPr>
        <w:t>s</w:t>
      </w:r>
      <w:r w:rsidRPr="00845FDD">
        <w:rPr>
          <w:rFonts w:ascii="Nudista" w:hAnsi="Nudista" w:cs="Proba Pro"/>
          <w:sz w:val="20"/>
          <w:szCs w:val="20"/>
          <w:u w:val="single"/>
        </w:rPr>
        <w:t xml:space="preserve"> DPH</w:t>
      </w:r>
      <w:r w:rsidRPr="00845FDD">
        <w:rPr>
          <w:rFonts w:ascii="Nudista" w:hAnsi="Nudista" w:cs="Proba Pro CE"/>
          <w:sz w:val="20"/>
          <w:szCs w:val="20"/>
        </w:rPr>
        <w:t xml:space="preserve"> podľa Časti C. Spôsob určenia ceny týchto súťažných podkladov.</w:t>
      </w:r>
    </w:p>
    <w:p w14:paraId="34101935"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175" w:name="_2ce457m" w:colFirst="0" w:colLast="0"/>
      <w:bookmarkEnd w:id="175"/>
    </w:p>
    <w:p w14:paraId="68A3D813" w14:textId="5D3726B6" w:rsidR="0094391B" w:rsidRPr="00845FDD" w:rsidRDefault="0094391B" w:rsidP="00845FDD">
      <w:pPr>
        <w:pStyle w:val="SAP1"/>
        <w:widowControl/>
        <w:numPr>
          <w:ilvl w:val="1"/>
          <w:numId w:val="18"/>
        </w:numPr>
        <w:spacing w:before="0" w:after="0" w:line="240" w:lineRule="auto"/>
        <w:rPr>
          <w:rFonts w:ascii="Nudista" w:hAnsi="Nudista"/>
          <w:lang w:val="sk-SK"/>
        </w:rPr>
      </w:pPr>
      <w:bookmarkStart w:id="176" w:name="_Toc97647212"/>
      <w:r w:rsidRPr="00845FDD">
        <w:rPr>
          <w:rFonts w:ascii="Nudista" w:hAnsi="Nudista"/>
          <w:lang w:val="sk-SK"/>
        </w:rPr>
        <w:t>Spôsob vyhodnotenia ponúk</w:t>
      </w:r>
      <w:bookmarkEnd w:id="176"/>
    </w:p>
    <w:p w14:paraId="70A5383A" w14:textId="77777777" w:rsidR="0094391B" w:rsidRPr="00845FDD" w:rsidRDefault="0094391B" w:rsidP="00845FDD">
      <w:pPr>
        <w:spacing w:after="0" w:line="240" w:lineRule="auto"/>
        <w:ind w:left="567"/>
        <w:jc w:val="both"/>
        <w:rPr>
          <w:rFonts w:ascii="Nudista" w:hAnsi="Nudista" w:cs="Proba Pro"/>
        </w:rPr>
      </w:pPr>
    </w:p>
    <w:p w14:paraId="4DD4B03E" w14:textId="77777777" w:rsidR="000F52E3" w:rsidRPr="00845FDD" w:rsidRDefault="000F52E3" w:rsidP="00845FDD">
      <w:pPr>
        <w:pStyle w:val="Odsekzoznamu"/>
        <w:numPr>
          <w:ilvl w:val="0"/>
          <w:numId w:val="9"/>
        </w:numPr>
        <w:spacing w:line="240" w:lineRule="auto"/>
        <w:contextualSpacing w:val="0"/>
        <w:rPr>
          <w:rFonts w:ascii="Nudista" w:eastAsia="Calibri" w:hAnsi="Nudista" w:cs="Proba Pro"/>
          <w:b/>
          <w:bCs/>
          <w:smallCaps/>
          <w:vanish/>
          <w:sz w:val="22"/>
          <w:szCs w:val="22"/>
        </w:rPr>
      </w:pPr>
    </w:p>
    <w:p w14:paraId="1B2D166E" w14:textId="77777777" w:rsidR="00E62ECD" w:rsidRPr="00845FDD" w:rsidRDefault="00FE3E26" w:rsidP="00845FDD">
      <w:pPr>
        <w:pStyle w:val="Odsekzoznamu"/>
        <w:numPr>
          <w:ilvl w:val="1"/>
          <w:numId w:val="9"/>
        </w:numPr>
        <w:spacing w:after="120" w:line="240" w:lineRule="auto"/>
        <w:ind w:left="578" w:hanging="578"/>
        <w:contextualSpacing w:val="0"/>
        <w:jc w:val="both"/>
        <w:rPr>
          <w:rFonts w:ascii="Nudista" w:hAnsi="Nudista"/>
        </w:rPr>
      </w:pPr>
      <w:r w:rsidRPr="00845FDD">
        <w:rPr>
          <w:rFonts w:ascii="Nudista" w:hAnsi="Nudista"/>
        </w:rPr>
        <w:t xml:space="preserve">Poradie ponúk bude určené od najnižšej po najvyššiu ponúkanú cenu. </w:t>
      </w:r>
    </w:p>
    <w:p w14:paraId="6E8E009B" w14:textId="686C3B55" w:rsidR="00FE3E26" w:rsidRPr="00845FDD" w:rsidRDefault="00FE3E26" w:rsidP="00845FDD">
      <w:pPr>
        <w:pStyle w:val="Odsekzoznamu"/>
        <w:numPr>
          <w:ilvl w:val="1"/>
          <w:numId w:val="9"/>
        </w:numPr>
        <w:spacing w:after="120" w:line="240" w:lineRule="auto"/>
        <w:ind w:left="578" w:hanging="578"/>
        <w:contextualSpacing w:val="0"/>
        <w:jc w:val="both"/>
        <w:rPr>
          <w:rFonts w:ascii="Nudista" w:hAnsi="Nudista"/>
        </w:rPr>
      </w:pPr>
      <w:r w:rsidRPr="00845FDD">
        <w:rPr>
          <w:rFonts w:ascii="Nudista" w:hAnsi="Nudista"/>
        </w:rPr>
        <w:t xml:space="preserve">Na prvom mieste sa umiestni ponuka uchádzača s najnižšou ponúkanou cenou. </w:t>
      </w:r>
    </w:p>
    <w:p w14:paraId="3DD5139C" w14:textId="4580F2C6" w:rsidR="00985783" w:rsidRPr="00845FDD" w:rsidRDefault="00985783" w:rsidP="00845FDD">
      <w:pPr>
        <w:pStyle w:val="Odsekzoznamu"/>
        <w:numPr>
          <w:ilvl w:val="1"/>
          <w:numId w:val="9"/>
        </w:numPr>
        <w:spacing w:after="0" w:line="240" w:lineRule="auto"/>
        <w:jc w:val="both"/>
        <w:rPr>
          <w:rFonts w:ascii="Nudista" w:hAnsi="Nudista"/>
        </w:rPr>
      </w:pPr>
      <w:r w:rsidRPr="00845FDD">
        <w:rPr>
          <w:rFonts w:ascii="Nudista" w:hAnsi="Nudista"/>
        </w:rPr>
        <w:t>Úspešným uchádzačom vo verejnej súťaži sa stane uchádzač, ktorého ponuka bude obsahovať najnižšiu cenu predmetu zákazky.</w:t>
      </w:r>
    </w:p>
    <w:p w14:paraId="1AC90B58" w14:textId="2B156687" w:rsidR="00FE3E26" w:rsidRPr="00845FDD" w:rsidRDefault="00FE3E26" w:rsidP="00845FDD">
      <w:pPr>
        <w:pStyle w:val="Odsekzoznamu"/>
        <w:numPr>
          <w:ilvl w:val="1"/>
          <w:numId w:val="9"/>
        </w:numPr>
        <w:spacing w:after="120" w:line="240" w:lineRule="auto"/>
        <w:ind w:left="578" w:hanging="578"/>
        <w:contextualSpacing w:val="0"/>
        <w:jc w:val="both"/>
        <w:rPr>
          <w:rFonts w:ascii="Nudista" w:hAnsi="Nudista"/>
        </w:rPr>
        <w:sectPr w:rsidR="00FE3E26" w:rsidRPr="00845FDD" w:rsidSect="001A6855">
          <w:pgSz w:w="11900" w:h="16840"/>
          <w:pgMar w:top="1417" w:right="1417" w:bottom="1417" w:left="1560" w:header="708" w:footer="708" w:gutter="0"/>
          <w:cols w:space="708"/>
        </w:sectPr>
      </w:pPr>
    </w:p>
    <w:p w14:paraId="7EBDDAB4" w14:textId="46810B82" w:rsidR="00B81327" w:rsidRPr="00845FDD" w:rsidRDefault="00B81327" w:rsidP="00845FDD">
      <w:pPr>
        <w:pStyle w:val="SAPHlavn"/>
        <w:widowControl/>
        <w:spacing w:after="0" w:line="240" w:lineRule="auto"/>
        <w:ind w:left="2127" w:hanging="2127"/>
        <w:rPr>
          <w:rFonts w:ascii="Nudista" w:hAnsi="Nudista"/>
        </w:rPr>
      </w:pPr>
      <w:bookmarkStart w:id="177" w:name="_Toc40264935"/>
      <w:bookmarkStart w:id="178" w:name="_Toc97647213"/>
      <w:r w:rsidRPr="00845FDD">
        <w:rPr>
          <w:rFonts w:ascii="Nudista" w:hAnsi="Nudista"/>
        </w:rPr>
        <w:lastRenderedPageBreak/>
        <w:t>Príloha A.</w:t>
      </w:r>
      <w:r w:rsidR="00E609A7" w:rsidRPr="00845FDD">
        <w:rPr>
          <w:rFonts w:ascii="Nudista" w:hAnsi="Nudista"/>
        </w:rPr>
        <w:t>1</w:t>
      </w:r>
      <w:r w:rsidRPr="00845FDD">
        <w:rPr>
          <w:rFonts w:ascii="Nudista" w:hAnsi="Nudista"/>
        </w:rPr>
        <w:t>:</w:t>
      </w:r>
      <w:r w:rsidRPr="00845FDD">
        <w:rPr>
          <w:rFonts w:ascii="Nudista" w:hAnsi="Nudista"/>
        </w:rPr>
        <w:tab/>
        <w:t xml:space="preserve">Čestné vyhlásenie </w:t>
      </w:r>
      <w:bookmarkEnd w:id="177"/>
      <w:r w:rsidR="00120E16" w:rsidRPr="00845FDD">
        <w:rPr>
          <w:rFonts w:ascii="Nudista" w:hAnsi="Nudista"/>
        </w:rPr>
        <w:t>o akceptácii podmienok verejnej súťaže a o neprítomnosti konfliktu záujmov</w:t>
      </w:r>
      <w:bookmarkEnd w:id="178"/>
    </w:p>
    <w:p w14:paraId="547C16EA" w14:textId="77777777" w:rsidR="00B81327" w:rsidRPr="00845FDD" w:rsidRDefault="00B81327" w:rsidP="00845FDD">
      <w:pPr>
        <w:spacing w:after="0" w:line="240" w:lineRule="auto"/>
        <w:jc w:val="both"/>
        <w:rPr>
          <w:rFonts w:ascii="Nudista" w:hAnsi="Nudista" w:cs="Proba Pro"/>
          <w:i/>
          <w:noProof/>
          <w:sz w:val="20"/>
          <w:szCs w:val="20"/>
        </w:rPr>
      </w:pPr>
    </w:p>
    <w:p w14:paraId="3787F297" w14:textId="77777777" w:rsidR="00B81327" w:rsidRPr="00845FDD" w:rsidRDefault="00B81327" w:rsidP="00845FDD">
      <w:pPr>
        <w:spacing w:after="0" w:line="240" w:lineRule="auto"/>
        <w:jc w:val="both"/>
        <w:rPr>
          <w:rFonts w:ascii="Nudista" w:hAnsi="Nudista" w:cs="Proba Pro"/>
          <w:i/>
          <w:noProof/>
          <w:sz w:val="20"/>
          <w:szCs w:val="20"/>
        </w:rPr>
      </w:pPr>
    </w:p>
    <w:p w14:paraId="75724DB0" w14:textId="2987FC75" w:rsidR="00B81327" w:rsidRPr="00845FDD" w:rsidRDefault="00985783" w:rsidP="00845FDD">
      <w:pPr>
        <w:spacing w:after="0" w:line="240" w:lineRule="auto"/>
        <w:jc w:val="both"/>
        <w:rPr>
          <w:rFonts w:ascii="Nudista" w:hAnsi="Nudista" w:cs="Arial"/>
          <w:noProof/>
          <w:sz w:val="20"/>
          <w:szCs w:val="20"/>
        </w:rPr>
      </w:pPr>
      <w:r w:rsidRPr="00845FDD">
        <w:rPr>
          <w:rFonts w:ascii="Nudista" w:hAnsi="Nudista" w:cs="Proba Pro"/>
          <w:iCs/>
          <w:noProof/>
          <w:sz w:val="20"/>
          <w:szCs w:val="20"/>
        </w:rPr>
        <w:t xml:space="preserve">Spoločnosť </w:t>
      </w:r>
      <w:r w:rsidRPr="00845FDD">
        <w:rPr>
          <w:rFonts w:ascii="Nudista" w:hAnsi="Nudista" w:cs="Proba Pro"/>
          <w:i/>
          <w:noProof/>
          <w:sz w:val="20"/>
          <w:szCs w:val="20"/>
        </w:rPr>
        <w:t>[</w:t>
      </w:r>
      <w:r w:rsidRPr="00845FDD">
        <w:rPr>
          <w:rFonts w:ascii="Nudista" w:hAnsi="Nudista" w:cs="Proba Pro CE"/>
          <w:i/>
          <w:noProof/>
          <w:sz w:val="20"/>
          <w:szCs w:val="20"/>
          <w:highlight w:val="lightGray"/>
        </w:rPr>
        <w:t>doplniť názov uchádzača</w:t>
      </w:r>
      <w:r w:rsidRPr="00845FDD">
        <w:rPr>
          <w:rFonts w:ascii="Nudista" w:hAnsi="Nudista" w:cs="Proba Pro"/>
          <w:i/>
          <w:noProof/>
          <w:sz w:val="20"/>
          <w:szCs w:val="20"/>
        </w:rPr>
        <w:t>],</w:t>
      </w:r>
      <w:r w:rsidRPr="00845FDD">
        <w:rPr>
          <w:rFonts w:ascii="Nudista" w:hAnsi="Nudista" w:cs="Proba Pro"/>
          <w:noProof/>
          <w:sz w:val="20"/>
          <w:szCs w:val="20"/>
        </w:rPr>
        <w:t xml:space="preserve"> zastúpená </w:t>
      </w:r>
      <w:r w:rsidR="00B81327" w:rsidRPr="00845FDD">
        <w:rPr>
          <w:rFonts w:ascii="Nudista" w:hAnsi="Nudista" w:cs="Proba Pro"/>
          <w:i/>
          <w:noProof/>
          <w:sz w:val="20"/>
          <w:szCs w:val="20"/>
        </w:rPr>
        <w:t>[</w:t>
      </w:r>
      <w:r w:rsidR="00B81327" w:rsidRPr="00845FDD">
        <w:rPr>
          <w:rFonts w:ascii="Nudista" w:hAnsi="Nudista" w:cs="Proba Pro CE"/>
          <w:i/>
          <w:noProof/>
          <w:sz w:val="20"/>
          <w:szCs w:val="20"/>
          <w:highlight w:val="lightGray"/>
        </w:rPr>
        <w:t>doplniť meno a</w:t>
      </w:r>
      <w:r w:rsidR="00B81327" w:rsidRPr="00845FDD">
        <w:rPr>
          <w:rFonts w:ascii="Nudista" w:hAnsi="Nudista" w:cs="Calibri"/>
          <w:i/>
          <w:noProof/>
          <w:sz w:val="20"/>
          <w:szCs w:val="20"/>
          <w:highlight w:val="lightGray"/>
        </w:rPr>
        <w:t> </w:t>
      </w:r>
      <w:r w:rsidR="00B81327" w:rsidRPr="00845FDD">
        <w:rPr>
          <w:rFonts w:ascii="Nudista" w:hAnsi="Nudista" w:cs="Proba Pro"/>
          <w:i/>
          <w:noProof/>
          <w:sz w:val="20"/>
          <w:szCs w:val="20"/>
          <w:highlight w:val="lightGray"/>
        </w:rPr>
        <w:t>priezvisko štatutárneho zástupcu</w:t>
      </w:r>
      <w:r w:rsidR="00B81327" w:rsidRPr="00845FDD">
        <w:rPr>
          <w:rFonts w:ascii="Nudista" w:hAnsi="Nudista" w:cs="Proba Pro"/>
          <w:i/>
          <w:noProof/>
          <w:sz w:val="20"/>
          <w:szCs w:val="20"/>
        </w:rPr>
        <w:t>]</w:t>
      </w:r>
      <w:r w:rsidR="00B81327" w:rsidRPr="00845FDD">
        <w:rPr>
          <w:rFonts w:ascii="Nudista" w:hAnsi="Nudista" w:cs="Proba Pro CE"/>
          <w:noProof/>
          <w:sz w:val="20"/>
          <w:szCs w:val="20"/>
        </w:rPr>
        <w:t xml:space="preserve"> ako uchádzač, ktorý predložil ponuku do verejnej súťaže na obstaranie zákazky </w:t>
      </w:r>
      <w:r w:rsidR="00F52D28" w:rsidRPr="00F52D28">
        <w:rPr>
          <w:rFonts w:ascii="Nudista" w:hAnsi="Nudista" w:cs="Proba Pro CE"/>
          <w:b/>
          <w:noProof/>
          <w:sz w:val="20"/>
          <w:szCs w:val="20"/>
        </w:rPr>
        <w:t xml:space="preserve">Marketingové a reklamné služby na propagáciu projektu Obnov dom </w:t>
      </w:r>
      <w:r w:rsidR="00B81327" w:rsidRPr="00845FDD">
        <w:rPr>
          <w:rFonts w:ascii="Nudista" w:hAnsi="Nudista" w:cs="Proba Pro CE"/>
          <w:noProof/>
          <w:sz w:val="20"/>
          <w:szCs w:val="20"/>
        </w:rPr>
        <w:t xml:space="preserve">vyhlásenej verejným obstarávateľom </w:t>
      </w:r>
      <w:r w:rsidR="00E62ECD" w:rsidRPr="00845FDD">
        <w:rPr>
          <w:rFonts w:ascii="Nudista" w:hAnsi="Nudista" w:cs="Proba Pro CE"/>
          <w:b/>
          <w:noProof/>
          <w:sz w:val="20"/>
          <w:szCs w:val="20"/>
        </w:rPr>
        <w:t xml:space="preserve">Slovenská agentúra životného prostredia, Tajovského 28, 975 90 Banská Bystrica </w:t>
      </w:r>
      <w:r w:rsidR="00B81327" w:rsidRPr="00845FDD">
        <w:rPr>
          <w:rFonts w:ascii="Nudista" w:hAnsi="Nudista" w:cs="Proba Pro CE"/>
          <w:noProof/>
          <w:sz w:val="20"/>
          <w:szCs w:val="20"/>
        </w:rPr>
        <w:t>(ďalej len</w:t>
      </w:r>
      <w:r w:rsidR="00B81327" w:rsidRPr="00845FDD">
        <w:rPr>
          <w:rFonts w:ascii="Nudista" w:hAnsi="Nudista" w:cs="Proba Pro"/>
          <w:noProof/>
          <w:sz w:val="20"/>
          <w:szCs w:val="20"/>
        </w:rPr>
        <w:t xml:space="preserve"> „</w:t>
      </w:r>
      <w:r w:rsidR="00B81327" w:rsidRPr="00845FDD">
        <w:rPr>
          <w:rFonts w:ascii="Nudista" w:hAnsi="Nudista" w:cs="Proba Pro CE"/>
          <w:b/>
          <w:noProof/>
          <w:sz w:val="20"/>
          <w:szCs w:val="20"/>
        </w:rPr>
        <w:t>Verejný obstarávateľ</w:t>
      </w:r>
      <w:r w:rsidR="00B81327" w:rsidRPr="00845FDD">
        <w:rPr>
          <w:rFonts w:ascii="Nudista" w:hAnsi="Nudista" w:cs="Proba Pro"/>
          <w:noProof/>
          <w:sz w:val="20"/>
          <w:szCs w:val="20"/>
        </w:rPr>
        <w:t>“) oznámením o</w:t>
      </w:r>
      <w:r w:rsidR="00B81327" w:rsidRPr="00845FDD">
        <w:rPr>
          <w:rFonts w:ascii="Nudista" w:hAnsi="Nudista" w:cs="Calibri"/>
          <w:noProof/>
          <w:sz w:val="20"/>
          <w:szCs w:val="20"/>
        </w:rPr>
        <w:t> </w:t>
      </w:r>
      <w:r w:rsidR="00B81327" w:rsidRPr="00845FDD">
        <w:rPr>
          <w:rFonts w:ascii="Nudista" w:hAnsi="Nudista" w:cs="Proba Pro"/>
          <w:noProof/>
          <w:sz w:val="20"/>
          <w:szCs w:val="20"/>
        </w:rPr>
        <w:t xml:space="preserve">vyhlásení verejného obstarávania </w:t>
      </w:r>
      <w:r w:rsidR="00B81327" w:rsidRPr="00845FDD">
        <w:rPr>
          <w:rFonts w:ascii="Nudista" w:hAnsi="Nudista" w:cs="Arial"/>
          <w:bCs/>
          <w:noProof/>
          <w:sz w:val="20"/>
          <w:szCs w:val="20"/>
        </w:rPr>
        <w:t>vo Vestn</w:t>
      </w:r>
      <w:r w:rsidR="00B81327" w:rsidRPr="00845FDD">
        <w:rPr>
          <w:rFonts w:ascii="Nudista" w:hAnsi="Nudista" w:cs="Proba Pro"/>
          <w:bCs/>
          <w:noProof/>
          <w:sz w:val="20"/>
          <w:szCs w:val="20"/>
        </w:rPr>
        <w:t>í</w:t>
      </w:r>
      <w:r w:rsidR="00B81327" w:rsidRPr="00845FDD">
        <w:rPr>
          <w:rFonts w:ascii="Nudista" w:hAnsi="Nudista" w:cs="Arial"/>
          <w:bCs/>
          <w:noProof/>
          <w:sz w:val="20"/>
          <w:szCs w:val="20"/>
        </w:rPr>
        <w:t>ku verejn</w:t>
      </w:r>
      <w:r w:rsidR="00B81327" w:rsidRPr="00845FDD">
        <w:rPr>
          <w:rFonts w:ascii="Nudista" w:hAnsi="Nudista" w:cs="Proba Pro"/>
          <w:bCs/>
          <w:noProof/>
          <w:sz w:val="20"/>
          <w:szCs w:val="20"/>
        </w:rPr>
        <w:t>é</w:t>
      </w:r>
      <w:r w:rsidR="00B81327" w:rsidRPr="00845FDD">
        <w:rPr>
          <w:rFonts w:ascii="Nudista" w:hAnsi="Nudista" w:cs="Arial"/>
          <w:bCs/>
          <w:noProof/>
          <w:sz w:val="20"/>
          <w:szCs w:val="20"/>
        </w:rPr>
        <w:t>ho obstar</w:t>
      </w:r>
      <w:r w:rsidR="00B81327" w:rsidRPr="00845FDD">
        <w:rPr>
          <w:rFonts w:ascii="Nudista" w:hAnsi="Nudista" w:cs="Proba Pro"/>
          <w:bCs/>
          <w:noProof/>
          <w:sz w:val="20"/>
          <w:szCs w:val="20"/>
        </w:rPr>
        <w:t>á</w:t>
      </w:r>
      <w:r w:rsidR="00B81327" w:rsidRPr="00845FDD">
        <w:rPr>
          <w:rFonts w:ascii="Nudista" w:hAnsi="Nudista" w:cs="Arial"/>
          <w:bCs/>
          <w:noProof/>
          <w:sz w:val="20"/>
          <w:szCs w:val="20"/>
        </w:rPr>
        <w:t xml:space="preserve">vania </w:t>
      </w:r>
      <w:r w:rsidR="00B81327" w:rsidRPr="00845FDD">
        <w:rPr>
          <w:rFonts w:ascii="Nudista" w:hAnsi="Nudista" w:cs="Arial"/>
          <w:bCs/>
          <w:i/>
          <w:noProof/>
          <w:sz w:val="20"/>
          <w:szCs w:val="20"/>
        </w:rPr>
        <w:t>[</w:t>
      </w:r>
      <w:r w:rsidR="00B81327" w:rsidRPr="00845FDD">
        <w:rPr>
          <w:rFonts w:ascii="Nudista" w:hAnsi="Nudista" w:cs="Arial"/>
          <w:bCs/>
          <w:i/>
          <w:noProof/>
          <w:sz w:val="20"/>
          <w:szCs w:val="20"/>
          <w:highlight w:val="lightGray"/>
          <w:shd w:val="clear" w:color="auto" w:fill="BFBFBF" w:themeFill="background1" w:themeFillShade="BF"/>
        </w:rPr>
        <w:t>doplniť číslo Vestníka</w:t>
      </w:r>
      <w:r w:rsidR="00B81327" w:rsidRPr="00845FDD">
        <w:rPr>
          <w:rFonts w:ascii="Nudista" w:hAnsi="Nudista" w:cs="Arial"/>
          <w:bCs/>
          <w:i/>
          <w:noProof/>
          <w:sz w:val="20"/>
          <w:szCs w:val="20"/>
        </w:rPr>
        <w:t>]</w:t>
      </w:r>
      <w:r w:rsidR="00B81327" w:rsidRPr="00845FDD">
        <w:rPr>
          <w:rFonts w:ascii="Nudista" w:hAnsi="Nudista" w:cs="Arial"/>
          <w:bCs/>
          <w:noProof/>
          <w:sz w:val="20"/>
          <w:szCs w:val="20"/>
        </w:rPr>
        <w:t xml:space="preserve"> zo dňa </w:t>
      </w:r>
      <w:r w:rsidR="00B81327" w:rsidRPr="00845FDD">
        <w:rPr>
          <w:rFonts w:ascii="Nudista" w:hAnsi="Nudista" w:cs="Arial"/>
          <w:bCs/>
          <w:i/>
          <w:noProof/>
          <w:sz w:val="20"/>
          <w:szCs w:val="20"/>
        </w:rPr>
        <w:t>[</w:t>
      </w:r>
      <w:r w:rsidR="00B81327" w:rsidRPr="00845FDD">
        <w:rPr>
          <w:rFonts w:ascii="Nudista" w:hAnsi="Nudista" w:cs="Arial"/>
          <w:bCs/>
          <w:i/>
          <w:noProof/>
          <w:sz w:val="20"/>
          <w:szCs w:val="20"/>
          <w:highlight w:val="lightGray"/>
          <w:shd w:val="clear" w:color="auto" w:fill="BFBFBF" w:themeFill="background1" w:themeFillShade="BF"/>
        </w:rPr>
        <w:t>doplniť dátum zverejnenia vo Vestníku</w:t>
      </w:r>
      <w:r w:rsidR="00B81327" w:rsidRPr="00845FDD">
        <w:rPr>
          <w:rFonts w:ascii="Nudista" w:hAnsi="Nudista" w:cs="Arial"/>
          <w:bCs/>
          <w:i/>
          <w:noProof/>
          <w:sz w:val="20"/>
          <w:szCs w:val="20"/>
        </w:rPr>
        <w:t>]</w:t>
      </w:r>
      <w:r w:rsidR="00B81327" w:rsidRPr="00845FDD">
        <w:rPr>
          <w:rFonts w:ascii="Nudista" w:hAnsi="Nudista" w:cs="Arial"/>
          <w:bCs/>
          <w:noProof/>
          <w:sz w:val="20"/>
          <w:szCs w:val="20"/>
        </w:rPr>
        <w:t xml:space="preserve"> pod číslom </w:t>
      </w:r>
      <w:r w:rsidR="00B81327" w:rsidRPr="00845FDD">
        <w:rPr>
          <w:rFonts w:ascii="Nudista" w:hAnsi="Nudista" w:cs="Arial"/>
          <w:bCs/>
          <w:i/>
          <w:noProof/>
          <w:sz w:val="20"/>
          <w:szCs w:val="20"/>
        </w:rPr>
        <w:t>[</w:t>
      </w:r>
      <w:r w:rsidR="00B81327" w:rsidRPr="00845FDD">
        <w:rPr>
          <w:rFonts w:ascii="Nudista" w:hAnsi="Nudista" w:cs="Arial"/>
          <w:bCs/>
          <w:i/>
          <w:noProof/>
          <w:sz w:val="20"/>
          <w:szCs w:val="20"/>
          <w:highlight w:val="lightGray"/>
          <w:shd w:val="clear" w:color="auto" w:fill="BFBFBF" w:themeFill="background1" w:themeFillShade="BF"/>
        </w:rPr>
        <w:t>doplniť číslo značky vo Vestníku</w:t>
      </w:r>
      <w:r w:rsidR="00B81327" w:rsidRPr="00845FDD">
        <w:rPr>
          <w:rFonts w:ascii="Nudista" w:hAnsi="Nudista" w:cs="Arial"/>
          <w:bCs/>
          <w:i/>
          <w:noProof/>
          <w:sz w:val="20"/>
          <w:szCs w:val="20"/>
        </w:rPr>
        <w:t>]</w:t>
      </w:r>
      <w:r w:rsidR="00B81327" w:rsidRPr="00845FDD">
        <w:rPr>
          <w:rFonts w:ascii="Nudista" w:hAnsi="Nudista" w:cs="Arial"/>
          <w:noProof/>
          <w:sz w:val="20"/>
          <w:szCs w:val="20"/>
        </w:rPr>
        <w:t xml:space="preserve"> a</w:t>
      </w:r>
      <w:r w:rsidR="00B81327" w:rsidRPr="00845FDD">
        <w:rPr>
          <w:rFonts w:ascii="Nudista" w:hAnsi="Nudista" w:cs="Calibri"/>
          <w:noProof/>
          <w:sz w:val="20"/>
          <w:szCs w:val="20"/>
        </w:rPr>
        <w:t> </w:t>
      </w:r>
      <w:r w:rsidR="00B81327" w:rsidRPr="00845FDD">
        <w:rPr>
          <w:rFonts w:ascii="Nudista" w:hAnsi="Nudista" w:cs="Arial"/>
          <w:noProof/>
          <w:sz w:val="20"/>
          <w:szCs w:val="20"/>
        </w:rPr>
        <w:t xml:space="preserve">v Dodatku k </w:t>
      </w:r>
      <w:r w:rsidR="00B81327" w:rsidRPr="00845FDD">
        <w:rPr>
          <w:rFonts w:ascii="Nudista" w:hAnsi="Nudista" w:cs="Proba Pro"/>
          <w:noProof/>
          <w:sz w:val="20"/>
          <w:szCs w:val="20"/>
        </w:rPr>
        <w:t>Ú</w:t>
      </w:r>
      <w:r w:rsidR="00B81327" w:rsidRPr="00845FDD">
        <w:rPr>
          <w:rFonts w:ascii="Nudista" w:hAnsi="Nudista" w:cs="Arial"/>
          <w:noProof/>
          <w:sz w:val="20"/>
          <w:szCs w:val="20"/>
        </w:rPr>
        <w:t>radn</w:t>
      </w:r>
      <w:r w:rsidR="00B81327" w:rsidRPr="00845FDD">
        <w:rPr>
          <w:rFonts w:ascii="Nudista" w:hAnsi="Nudista" w:cs="Proba Pro"/>
          <w:noProof/>
          <w:sz w:val="20"/>
          <w:szCs w:val="20"/>
        </w:rPr>
        <w:t>é</w:t>
      </w:r>
      <w:r w:rsidR="00B81327" w:rsidRPr="00845FDD">
        <w:rPr>
          <w:rFonts w:ascii="Nudista" w:hAnsi="Nudista" w:cs="Arial"/>
          <w:noProof/>
          <w:sz w:val="20"/>
          <w:szCs w:val="20"/>
        </w:rPr>
        <w:t>mu vestn</w:t>
      </w:r>
      <w:r w:rsidR="00B81327" w:rsidRPr="00845FDD">
        <w:rPr>
          <w:rFonts w:ascii="Nudista" w:hAnsi="Nudista" w:cs="Proba Pro"/>
          <w:noProof/>
          <w:sz w:val="20"/>
          <w:szCs w:val="20"/>
        </w:rPr>
        <w:t>í</w:t>
      </w:r>
      <w:r w:rsidR="00B81327" w:rsidRPr="00845FDD">
        <w:rPr>
          <w:rFonts w:ascii="Nudista" w:hAnsi="Nudista" w:cs="Arial"/>
          <w:noProof/>
          <w:sz w:val="20"/>
          <w:szCs w:val="20"/>
        </w:rPr>
        <w:t>ku Eur</w:t>
      </w:r>
      <w:r w:rsidR="00B81327" w:rsidRPr="00845FDD">
        <w:rPr>
          <w:rFonts w:ascii="Nudista" w:hAnsi="Nudista" w:cs="Proba Pro"/>
          <w:noProof/>
          <w:sz w:val="20"/>
          <w:szCs w:val="20"/>
        </w:rPr>
        <w:t>ó</w:t>
      </w:r>
      <w:r w:rsidR="00B81327" w:rsidRPr="00845FDD">
        <w:rPr>
          <w:rFonts w:ascii="Nudista" w:hAnsi="Nudista" w:cs="Arial"/>
          <w:noProof/>
          <w:sz w:val="20"/>
          <w:szCs w:val="20"/>
        </w:rPr>
        <w:t xml:space="preserve">pskej </w:t>
      </w:r>
      <w:r w:rsidR="00B81327" w:rsidRPr="00845FDD">
        <w:rPr>
          <w:rFonts w:ascii="Nudista" w:hAnsi="Nudista" w:cs="Proba Pro"/>
          <w:noProof/>
          <w:sz w:val="20"/>
          <w:szCs w:val="20"/>
        </w:rPr>
        <w:t>ú</w:t>
      </w:r>
      <w:r w:rsidR="00B81327" w:rsidRPr="00845FDD">
        <w:rPr>
          <w:rFonts w:ascii="Nudista" w:hAnsi="Nudista" w:cs="Arial"/>
          <w:noProof/>
          <w:sz w:val="20"/>
          <w:szCs w:val="20"/>
        </w:rPr>
        <w:t xml:space="preserve">nie </w:t>
      </w:r>
      <w:r w:rsidR="00B81327" w:rsidRPr="00845FDD">
        <w:rPr>
          <w:rFonts w:ascii="Nudista" w:hAnsi="Nudista" w:cs="Arial"/>
          <w:i/>
          <w:noProof/>
          <w:sz w:val="20"/>
          <w:szCs w:val="20"/>
        </w:rPr>
        <w:t>[</w:t>
      </w:r>
      <w:r w:rsidR="00B81327" w:rsidRPr="00845FDD">
        <w:rPr>
          <w:rFonts w:ascii="Nudista" w:hAnsi="Nudista" w:cs="Arial"/>
          <w:i/>
          <w:noProof/>
          <w:sz w:val="20"/>
          <w:szCs w:val="20"/>
          <w:highlight w:val="lightGray"/>
          <w:shd w:val="clear" w:color="auto" w:fill="BFBFBF" w:themeFill="background1" w:themeFillShade="BF"/>
        </w:rPr>
        <w:t>d</w:t>
      </w:r>
      <w:r w:rsidR="00B81327" w:rsidRPr="00845FDD">
        <w:rPr>
          <w:rFonts w:ascii="Nudista" w:hAnsi="Nudista" w:cs="Arial"/>
          <w:bCs/>
          <w:i/>
          <w:noProof/>
          <w:sz w:val="20"/>
          <w:szCs w:val="20"/>
          <w:highlight w:val="lightGray"/>
          <w:shd w:val="clear" w:color="auto" w:fill="BFBFBF" w:themeFill="background1" w:themeFillShade="BF"/>
        </w:rPr>
        <w:t>oplniť číslo značky vo Vestníku</w:t>
      </w:r>
      <w:r w:rsidR="00B81327" w:rsidRPr="00845FDD">
        <w:rPr>
          <w:rFonts w:ascii="Nudista" w:hAnsi="Nudista" w:cs="Arial"/>
          <w:i/>
          <w:noProof/>
          <w:sz w:val="20"/>
          <w:szCs w:val="20"/>
        </w:rPr>
        <w:t>]</w:t>
      </w:r>
      <w:r w:rsidR="00B81327" w:rsidRPr="00845FDD">
        <w:rPr>
          <w:rFonts w:ascii="Nudista" w:hAnsi="Nudista" w:cs="Arial"/>
          <w:noProof/>
          <w:sz w:val="20"/>
          <w:szCs w:val="20"/>
        </w:rPr>
        <w:t xml:space="preserve"> zo dňa </w:t>
      </w:r>
      <w:r w:rsidR="00B81327" w:rsidRPr="00845FDD">
        <w:rPr>
          <w:rFonts w:ascii="Nudista" w:hAnsi="Nudista" w:cs="Arial"/>
          <w:i/>
          <w:noProof/>
          <w:sz w:val="20"/>
          <w:szCs w:val="20"/>
        </w:rPr>
        <w:t>[</w:t>
      </w:r>
      <w:r w:rsidR="00B81327" w:rsidRPr="00845FDD">
        <w:rPr>
          <w:rFonts w:ascii="Nudista" w:hAnsi="Nudista" w:cs="Arial"/>
          <w:bCs/>
          <w:i/>
          <w:noProof/>
          <w:sz w:val="20"/>
          <w:szCs w:val="20"/>
          <w:highlight w:val="lightGray"/>
          <w:shd w:val="clear" w:color="auto" w:fill="BFBFBF" w:themeFill="background1" w:themeFillShade="BF"/>
        </w:rPr>
        <w:t>doplniť dátum zverejnenia</w:t>
      </w:r>
      <w:r w:rsidR="00B81327" w:rsidRPr="00845FDD">
        <w:rPr>
          <w:rFonts w:ascii="Nudista" w:hAnsi="Nudista" w:cs="Arial"/>
          <w:i/>
          <w:noProof/>
          <w:sz w:val="20"/>
          <w:szCs w:val="20"/>
        </w:rPr>
        <w:t xml:space="preserve">] </w:t>
      </w:r>
      <w:r w:rsidR="00B81327" w:rsidRPr="00845FDD">
        <w:rPr>
          <w:rFonts w:ascii="Nudista" w:hAnsi="Nudista" w:cs="Arial"/>
          <w:noProof/>
          <w:sz w:val="20"/>
          <w:szCs w:val="20"/>
        </w:rPr>
        <w:t xml:space="preserve"> (ďalej len „</w:t>
      </w:r>
      <w:r w:rsidR="00B81327" w:rsidRPr="00845FDD">
        <w:rPr>
          <w:rFonts w:ascii="Nudista" w:hAnsi="Nudista" w:cs="Arial"/>
          <w:b/>
          <w:noProof/>
          <w:sz w:val="20"/>
          <w:szCs w:val="20"/>
        </w:rPr>
        <w:t>verejná súťaž</w:t>
      </w:r>
      <w:r w:rsidR="00B81327" w:rsidRPr="00845FDD">
        <w:rPr>
          <w:rFonts w:ascii="Nudista" w:hAnsi="Nudista" w:cs="Arial"/>
          <w:noProof/>
          <w:sz w:val="20"/>
          <w:szCs w:val="20"/>
        </w:rPr>
        <w:t xml:space="preserve">“), týmto </w:t>
      </w:r>
    </w:p>
    <w:p w14:paraId="3D1B5A0A" w14:textId="77777777" w:rsidR="00B81327" w:rsidRPr="00845FDD" w:rsidRDefault="00B81327" w:rsidP="00845FDD">
      <w:pPr>
        <w:spacing w:after="0" w:line="240" w:lineRule="auto"/>
        <w:jc w:val="both"/>
        <w:rPr>
          <w:rFonts w:ascii="Nudista" w:hAnsi="Nudista" w:cs="Proba Pro"/>
          <w:noProof/>
          <w:sz w:val="20"/>
          <w:szCs w:val="20"/>
        </w:rPr>
      </w:pPr>
    </w:p>
    <w:p w14:paraId="6248F4B2" w14:textId="0DAAC41B" w:rsidR="00B81327" w:rsidRPr="00845FDD" w:rsidRDefault="00B81327" w:rsidP="00845FDD">
      <w:pPr>
        <w:widowControl w:val="0"/>
        <w:spacing w:line="240" w:lineRule="auto"/>
        <w:jc w:val="center"/>
        <w:rPr>
          <w:rFonts w:ascii="Nudista" w:eastAsia="Times New Roman" w:hAnsi="Nudista" w:cs="Arial"/>
          <w:b/>
          <w:sz w:val="20"/>
          <w:szCs w:val="20"/>
        </w:rPr>
      </w:pPr>
      <w:r w:rsidRPr="00845FDD">
        <w:rPr>
          <w:rFonts w:ascii="Nudista" w:eastAsia="Times New Roman" w:hAnsi="Nudista" w:cs="Arial"/>
          <w:b/>
          <w:sz w:val="20"/>
          <w:szCs w:val="20"/>
        </w:rPr>
        <w:t>č e s</w:t>
      </w:r>
      <w:r w:rsidRPr="00845FDD">
        <w:rPr>
          <w:rFonts w:ascii="Nudista" w:eastAsia="Times New Roman" w:hAnsi="Nudista" w:cs="Calibri"/>
          <w:b/>
          <w:sz w:val="20"/>
          <w:szCs w:val="20"/>
        </w:rPr>
        <w:t> </w:t>
      </w:r>
      <w:r w:rsidRPr="00845FDD">
        <w:rPr>
          <w:rFonts w:ascii="Nudista" w:eastAsia="Times New Roman" w:hAnsi="Nudista" w:cs="Arial"/>
          <w:b/>
          <w:sz w:val="20"/>
          <w:szCs w:val="20"/>
        </w:rPr>
        <w:t>t n e  v</w:t>
      </w:r>
      <w:r w:rsidRPr="00845FDD">
        <w:rPr>
          <w:rFonts w:ascii="Nudista" w:eastAsia="Times New Roman" w:hAnsi="Nudista" w:cs="Calibri"/>
          <w:b/>
          <w:sz w:val="20"/>
          <w:szCs w:val="20"/>
        </w:rPr>
        <w:t> </w:t>
      </w:r>
      <w:r w:rsidRPr="00845FDD">
        <w:rPr>
          <w:rFonts w:ascii="Nudista" w:eastAsia="Times New Roman" w:hAnsi="Nudista" w:cs="Arial"/>
          <w:b/>
          <w:sz w:val="20"/>
          <w:szCs w:val="20"/>
        </w:rPr>
        <w:t>y h l a</w:t>
      </w:r>
      <w:r w:rsidRPr="00845FDD">
        <w:rPr>
          <w:rFonts w:ascii="Nudista" w:eastAsia="Times New Roman" w:hAnsi="Nudista" w:cs="Calibri"/>
          <w:b/>
          <w:sz w:val="20"/>
          <w:szCs w:val="20"/>
        </w:rPr>
        <w:t> </w:t>
      </w:r>
      <w:r w:rsidRPr="00845FDD">
        <w:rPr>
          <w:rFonts w:ascii="Nudista" w:eastAsia="Times New Roman" w:hAnsi="Nudista" w:cs="Arial"/>
          <w:b/>
          <w:sz w:val="20"/>
          <w:szCs w:val="20"/>
        </w:rPr>
        <w:t>s</w:t>
      </w:r>
      <w:r w:rsidRPr="00845FDD">
        <w:rPr>
          <w:rFonts w:ascii="Nudista" w:eastAsia="Times New Roman" w:hAnsi="Nudista" w:cs="Calibri"/>
          <w:b/>
          <w:sz w:val="20"/>
          <w:szCs w:val="20"/>
        </w:rPr>
        <w:t> </w:t>
      </w:r>
      <w:r w:rsidRPr="00845FDD">
        <w:rPr>
          <w:rFonts w:ascii="Nudista" w:eastAsia="Times New Roman" w:hAnsi="Nudista" w:cs="Arial"/>
          <w:b/>
          <w:sz w:val="20"/>
          <w:szCs w:val="20"/>
        </w:rPr>
        <w:t>u</w:t>
      </w:r>
      <w:r w:rsidRPr="00845FDD">
        <w:rPr>
          <w:rFonts w:ascii="Nudista" w:eastAsia="Times New Roman" w:hAnsi="Nudista" w:cs="Calibri"/>
          <w:b/>
          <w:sz w:val="20"/>
          <w:szCs w:val="20"/>
        </w:rPr>
        <w:t> </w:t>
      </w:r>
      <w:r w:rsidRPr="00845FDD">
        <w:rPr>
          <w:rFonts w:ascii="Nudista" w:eastAsia="Times New Roman" w:hAnsi="Nudista" w:cs="Arial"/>
          <w:b/>
          <w:sz w:val="20"/>
          <w:szCs w:val="20"/>
        </w:rPr>
        <w:t xml:space="preserve">j e m , ž e </w:t>
      </w:r>
    </w:p>
    <w:p w14:paraId="6DDBF9B7" w14:textId="7745E96A" w:rsidR="00B81327" w:rsidRPr="00845FDD" w:rsidRDefault="00B81327" w:rsidP="00845FDD">
      <w:pPr>
        <w:widowControl w:val="0"/>
        <w:numPr>
          <w:ilvl w:val="0"/>
          <w:numId w:val="167"/>
        </w:numPr>
        <w:pBdr>
          <w:bottom w:val="single" w:sz="12" w:space="1" w:color="auto"/>
        </w:pBdr>
        <w:spacing w:after="0" w:line="240" w:lineRule="auto"/>
        <w:ind w:left="567" w:hanging="567"/>
        <w:jc w:val="both"/>
        <w:rPr>
          <w:rFonts w:ascii="Nudista" w:eastAsia="Times New Roman" w:hAnsi="Nudista" w:cs="Arial"/>
          <w:b/>
          <w:sz w:val="20"/>
          <w:szCs w:val="20"/>
        </w:rPr>
      </w:pPr>
      <w:r w:rsidRPr="00845FDD">
        <w:rPr>
          <w:rFonts w:ascii="Nudista" w:eastAsia="Times New Roman" w:hAnsi="Nudista" w:cs="Arial"/>
          <w:b/>
          <w:sz w:val="20"/>
          <w:szCs w:val="20"/>
        </w:rPr>
        <w:t>v</w:t>
      </w:r>
      <w:r w:rsidRPr="00845FDD">
        <w:rPr>
          <w:rFonts w:ascii="Nudista" w:eastAsia="Times New Roman" w:hAnsi="Nudista" w:cs="Calibri"/>
          <w:b/>
          <w:sz w:val="20"/>
          <w:szCs w:val="20"/>
        </w:rPr>
        <w:t> </w:t>
      </w:r>
      <w:r w:rsidRPr="00845FDD">
        <w:rPr>
          <w:rFonts w:ascii="Nudista" w:eastAsia="Times New Roman" w:hAnsi="Nudista" w:cs="Arial"/>
          <w:b/>
          <w:sz w:val="20"/>
          <w:szCs w:val="20"/>
        </w:rPr>
        <w:t>súvislosti s</w:t>
      </w:r>
      <w:r w:rsidRPr="00845FDD">
        <w:rPr>
          <w:rFonts w:ascii="Nudista" w:eastAsia="Times New Roman" w:hAnsi="Nudista" w:cs="Calibri"/>
          <w:b/>
          <w:sz w:val="20"/>
          <w:szCs w:val="20"/>
        </w:rPr>
        <w:t> </w:t>
      </w:r>
      <w:r w:rsidRPr="00845FDD">
        <w:rPr>
          <w:rFonts w:ascii="Nudista" w:eastAsia="Times New Roman" w:hAnsi="Nudista" w:cs="Arial"/>
          <w:b/>
          <w:sz w:val="20"/>
          <w:szCs w:val="20"/>
        </w:rPr>
        <w:t>konfliktom záujmov v</w:t>
      </w:r>
      <w:r w:rsidRPr="00845FDD">
        <w:rPr>
          <w:rFonts w:ascii="Nudista" w:eastAsia="Times New Roman" w:hAnsi="Nudista" w:cs="Calibri"/>
          <w:b/>
          <w:sz w:val="20"/>
          <w:szCs w:val="20"/>
        </w:rPr>
        <w:t> </w:t>
      </w:r>
      <w:r w:rsidRPr="00845FDD">
        <w:rPr>
          <w:rFonts w:ascii="Nudista" w:eastAsia="Times New Roman" w:hAnsi="Nudista" w:cs="Arial"/>
          <w:b/>
          <w:sz w:val="20"/>
          <w:szCs w:val="20"/>
        </w:rPr>
        <w:t xml:space="preserve">zmysle § 23 zákona č. 343/2015 </w:t>
      </w:r>
      <w:proofErr w:type="spellStart"/>
      <w:r w:rsidRPr="00845FDD">
        <w:rPr>
          <w:rFonts w:ascii="Nudista" w:eastAsia="Times New Roman" w:hAnsi="Nudista" w:cs="Arial"/>
          <w:b/>
          <w:sz w:val="20"/>
          <w:szCs w:val="20"/>
        </w:rPr>
        <w:t>Z.z</w:t>
      </w:r>
      <w:proofErr w:type="spellEnd"/>
      <w:r w:rsidRPr="00845FDD">
        <w:rPr>
          <w:rFonts w:ascii="Nudista" w:eastAsia="Times New Roman" w:hAnsi="Nudista" w:cs="Arial"/>
          <w:b/>
          <w:sz w:val="20"/>
          <w:szCs w:val="20"/>
        </w:rPr>
        <w:t>. o verejnom obstarávaní a o zmene a doplnení niektorých zákonov v platnom znení (ďalej len „ZVO“) v</w:t>
      </w:r>
      <w:r w:rsidRPr="00845FDD">
        <w:rPr>
          <w:rFonts w:ascii="Nudista" w:eastAsia="Times New Roman" w:hAnsi="Nudista" w:cs="Calibri"/>
          <w:b/>
          <w:sz w:val="20"/>
          <w:szCs w:val="20"/>
        </w:rPr>
        <w:t> </w:t>
      </w:r>
      <w:r w:rsidRPr="00845FDD">
        <w:rPr>
          <w:rFonts w:ascii="Nudista" w:eastAsia="Times New Roman" w:hAnsi="Nudista" w:cs="Arial"/>
          <w:b/>
          <w:sz w:val="20"/>
          <w:szCs w:val="20"/>
        </w:rPr>
        <w:t>rámci zadávania tejto zákazky,</w:t>
      </w:r>
    </w:p>
    <w:p w14:paraId="2B07E595" w14:textId="43E05C0E" w:rsidR="00B81327" w:rsidRPr="00845FDD" w:rsidRDefault="00B81327" w:rsidP="00845FDD">
      <w:pPr>
        <w:widowControl w:val="0"/>
        <w:numPr>
          <w:ilvl w:val="0"/>
          <w:numId w:val="4"/>
        </w:numPr>
        <w:spacing w:after="120" w:line="240" w:lineRule="auto"/>
        <w:ind w:left="993" w:hanging="426"/>
        <w:jc w:val="both"/>
        <w:rPr>
          <w:rFonts w:ascii="Nudista" w:hAnsi="Nudista"/>
          <w:sz w:val="20"/>
          <w:szCs w:val="20"/>
        </w:rPr>
      </w:pPr>
      <w:r w:rsidRPr="00845FDD">
        <w:rPr>
          <w:rFonts w:ascii="Nudista" w:eastAsia="Proba Pro" w:hAnsi="Nudista" w:cs="Proba Pro"/>
          <w:sz w:val="20"/>
          <w:szCs w:val="20"/>
        </w:rPr>
        <w:t>som nevyvíjal a</w:t>
      </w:r>
      <w:r w:rsidRPr="00845FDD">
        <w:rPr>
          <w:rFonts w:ascii="Nudista" w:hAnsi="Nudista" w:cs="Calibri"/>
          <w:sz w:val="20"/>
          <w:szCs w:val="20"/>
        </w:rPr>
        <w:t> </w:t>
      </w:r>
      <w:r w:rsidRPr="00845FDD">
        <w:rPr>
          <w:rFonts w:ascii="Nudista" w:eastAsia="Proba Pro" w:hAnsi="Nudista" w:cs="Proba Pro"/>
          <w:sz w:val="20"/>
          <w:szCs w:val="20"/>
        </w:rPr>
        <w:t>nebudem vyvíjať voči žiadnej osobe na strane obstarávateľa, ktorá je alebo by mohla byť zainteresovaná v</w:t>
      </w:r>
      <w:r w:rsidRPr="00845FDD">
        <w:rPr>
          <w:rFonts w:ascii="Nudista" w:hAnsi="Nudista" w:cs="Calibri"/>
          <w:sz w:val="20"/>
          <w:szCs w:val="20"/>
        </w:rPr>
        <w:t> </w:t>
      </w:r>
      <w:r w:rsidRPr="00845FDD">
        <w:rPr>
          <w:rFonts w:ascii="Nudista" w:eastAsia="Proba Pro" w:hAnsi="Nudista" w:cs="Proba Pro"/>
          <w:sz w:val="20"/>
          <w:szCs w:val="20"/>
        </w:rPr>
        <w:t>zmysle ustanovení § 23 ods. 3 ZVO (</w:t>
      </w:r>
      <w:r w:rsidRPr="00845FDD">
        <w:rPr>
          <w:rFonts w:ascii="Nudista" w:eastAsia="Proba Pro" w:hAnsi="Nudista" w:cs="Proba Pro"/>
          <w:b/>
          <w:sz w:val="20"/>
          <w:szCs w:val="20"/>
        </w:rPr>
        <w:t>„zainteresovaná osoba</w:t>
      </w:r>
      <w:r w:rsidRPr="00845FDD">
        <w:rPr>
          <w:rFonts w:ascii="Nudista" w:eastAsia="Proba Pro" w:hAnsi="Nudista" w:cs="Proba Pro"/>
          <w:sz w:val="20"/>
          <w:szCs w:val="20"/>
        </w:rPr>
        <w:t>“) akékoľvek aktivity, ktoré vy mohli viesť k</w:t>
      </w:r>
      <w:r w:rsidRPr="00845FDD">
        <w:rPr>
          <w:rFonts w:ascii="Nudista" w:hAnsi="Nudista" w:cs="Calibri"/>
          <w:sz w:val="20"/>
          <w:szCs w:val="20"/>
        </w:rPr>
        <w:t> </w:t>
      </w:r>
      <w:r w:rsidRPr="00845FDD">
        <w:rPr>
          <w:rFonts w:ascii="Nudista" w:eastAsia="Proba Pro" w:hAnsi="Nudista" w:cs="Proba Pro"/>
          <w:sz w:val="20"/>
          <w:szCs w:val="20"/>
        </w:rPr>
        <w:t>zvýhodneniu nášho postavenia v</w:t>
      </w:r>
      <w:r w:rsidR="00E410FB" w:rsidRPr="00845FDD">
        <w:rPr>
          <w:rFonts w:ascii="Nudista" w:eastAsia="Proba Pro" w:hAnsi="Nudista" w:cs="Calibri"/>
          <w:sz w:val="20"/>
          <w:szCs w:val="20"/>
        </w:rPr>
        <w:t>o verejnej</w:t>
      </w:r>
      <w:r w:rsidRPr="00845FDD">
        <w:rPr>
          <w:rFonts w:ascii="Nudista" w:eastAsia="Proba Pro" w:hAnsi="Nudista" w:cs="Proba Pro"/>
          <w:sz w:val="20"/>
          <w:szCs w:val="20"/>
        </w:rPr>
        <w:t xml:space="preserve"> súťaži,</w:t>
      </w:r>
    </w:p>
    <w:p w14:paraId="68FF4198" w14:textId="77777777" w:rsidR="00B81327" w:rsidRPr="00845FDD" w:rsidRDefault="00B81327" w:rsidP="00845FDD">
      <w:pPr>
        <w:widowControl w:val="0"/>
        <w:numPr>
          <w:ilvl w:val="0"/>
          <w:numId w:val="4"/>
        </w:numPr>
        <w:spacing w:after="120" w:line="240" w:lineRule="auto"/>
        <w:ind w:left="993" w:hanging="426"/>
        <w:jc w:val="both"/>
        <w:rPr>
          <w:rFonts w:ascii="Nudista" w:hAnsi="Nudista"/>
          <w:sz w:val="20"/>
          <w:szCs w:val="20"/>
        </w:rPr>
      </w:pPr>
      <w:r w:rsidRPr="00845FDD">
        <w:rPr>
          <w:rFonts w:ascii="Nudista" w:eastAsia="Proba Pro" w:hAnsi="Nudista" w:cs="Proba Pro"/>
          <w:sz w:val="20"/>
          <w:szCs w:val="20"/>
        </w:rPr>
        <w:t>neposkytol som a neposkytnem akejkoľvek čo i</w:t>
      </w:r>
      <w:r w:rsidRPr="00845FDD">
        <w:rPr>
          <w:rFonts w:ascii="Nudista" w:hAnsi="Nudista" w:cs="Calibri"/>
          <w:sz w:val="20"/>
          <w:szCs w:val="20"/>
        </w:rPr>
        <w:t> </w:t>
      </w:r>
      <w:r w:rsidRPr="00845FDD">
        <w:rPr>
          <w:rFonts w:ascii="Nudista" w:eastAsia="Proba Pro" w:hAnsi="Nudista" w:cs="Proba Pro"/>
          <w:sz w:val="20"/>
          <w:szCs w:val="20"/>
        </w:rPr>
        <w:t>len potencionálne zainteresovanej osobe priamo alebo nepriamo akúkoľvek finančnú alebo vecnú výhodu ako motiváciu alebo odmenu súvisiacu so</w:t>
      </w:r>
      <w:r w:rsidRPr="00845FDD">
        <w:rPr>
          <w:rFonts w:ascii="Nudista" w:eastAsia="Proba Pro" w:hAnsi="Nudista" w:cs="Calibri"/>
          <w:sz w:val="20"/>
          <w:szCs w:val="20"/>
        </w:rPr>
        <w:t> </w:t>
      </w:r>
      <w:r w:rsidRPr="00845FDD">
        <w:rPr>
          <w:rFonts w:ascii="Nudista" w:eastAsia="Proba Pro" w:hAnsi="Nudista" w:cs="Proba Pro"/>
          <w:sz w:val="20"/>
          <w:szCs w:val="20"/>
        </w:rPr>
        <w:t xml:space="preserve">zadaním tejto zákazky, </w:t>
      </w:r>
    </w:p>
    <w:p w14:paraId="23845477" w14:textId="77777777" w:rsidR="00B81327" w:rsidRPr="00845FDD" w:rsidRDefault="00B81327" w:rsidP="00845FDD">
      <w:pPr>
        <w:widowControl w:val="0"/>
        <w:numPr>
          <w:ilvl w:val="0"/>
          <w:numId w:val="4"/>
        </w:numPr>
        <w:spacing w:after="120" w:line="240" w:lineRule="auto"/>
        <w:ind w:left="993" w:hanging="426"/>
        <w:jc w:val="both"/>
        <w:rPr>
          <w:rFonts w:ascii="Nudista" w:hAnsi="Nudista"/>
          <w:sz w:val="20"/>
          <w:szCs w:val="20"/>
        </w:rPr>
      </w:pPr>
      <w:r w:rsidRPr="00845FDD">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845FDD">
        <w:rPr>
          <w:rFonts w:ascii="Nudista" w:hAnsi="Nudista" w:cs="Calibri"/>
          <w:sz w:val="20"/>
          <w:szCs w:val="20"/>
        </w:rPr>
        <w:t> </w:t>
      </w:r>
      <w:r w:rsidRPr="00845FDD">
        <w:rPr>
          <w:rFonts w:ascii="Nudista" w:eastAsia="Proba Pro" w:hAnsi="Nudista" w:cs="Proba Pro"/>
          <w:sz w:val="20"/>
          <w:szCs w:val="20"/>
        </w:rPr>
        <w:t>priebehu procesu verejného obstarávania,</w:t>
      </w:r>
    </w:p>
    <w:p w14:paraId="26A91074" w14:textId="77777777" w:rsidR="00B81327" w:rsidRPr="00845FDD" w:rsidRDefault="00B81327" w:rsidP="00845FDD">
      <w:pPr>
        <w:widowControl w:val="0"/>
        <w:numPr>
          <w:ilvl w:val="0"/>
          <w:numId w:val="4"/>
        </w:numPr>
        <w:spacing w:after="120" w:line="240" w:lineRule="auto"/>
        <w:ind w:left="993" w:hanging="426"/>
        <w:jc w:val="both"/>
        <w:rPr>
          <w:rFonts w:ascii="Nudista" w:hAnsi="Nudista"/>
          <w:sz w:val="20"/>
          <w:szCs w:val="20"/>
        </w:rPr>
      </w:pPr>
      <w:r w:rsidRPr="00845FDD">
        <w:rPr>
          <w:rFonts w:ascii="Nudista" w:eastAsia="Proba Pro" w:hAnsi="Nudista" w:cs="Proba Pro"/>
          <w:sz w:val="20"/>
          <w:szCs w:val="20"/>
        </w:rPr>
        <w:t>poskytnem verejnému obstarávateľovi v postupe tohto verejného obstarávania presné, pravdivé a</w:t>
      </w:r>
      <w:r w:rsidRPr="00845FDD">
        <w:rPr>
          <w:rFonts w:ascii="Nudista" w:eastAsia="Proba Pro" w:hAnsi="Nudista" w:cs="Calibri"/>
          <w:sz w:val="20"/>
          <w:szCs w:val="20"/>
        </w:rPr>
        <w:t> </w:t>
      </w:r>
      <w:r w:rsidRPr="00845FDD">
        <w:rPr>
          <w:rFonts w:ascii="Nudista" w:eastAsia="Proba Pro" w:hAnsi="Nudista" w:cs="Proba Pro"/>
          <w:sz w:val="20"/>
          <w:szCs w:val="20"/>
        </w:rPr>
        <w:t>úplné informácie;</w:t>
      </w:r>
    </w:p>
    <w:p w14:paraId="6CA1F6E0" w14:textId="77777777" w:rsidR="00AA319C" w:rsidRPr="004717E2" w:rsidRDefault="00AA319C" w:rsidP="00AA319C">
      <w:pPr>
        <w:widowControl w:val="0"/>
        <w:numPr>
          <w:ilvl w:val="0"/>
          <w:numId w:val="167"/>
        </w:numPr>
        <w:pBdr>
          <w:bottom w:val="single" w:sz="12" w:space="1" w:color="auto"/>
        </w:pBdr>
        <w:spacing w:after="120" w:line="240" w:lineRule="auto"/>
        <w:ind w:left="567" w:hanging="567"/>
        <w:jc w:val="both"/>
        <w:rPr>
          <w:rFonts w:ascii="Nudista" w:hAnsi="Nudista" w:cs="Arial"/>
          <w:szCs w:val="20"/>
        </w:rPr>
      </w:pPr>
      <w:r w:rsidRPr="004717E2">
        <w:rPr>
          <w:rFonts w:ascii="Nudista" w:eastAsia="Times New Roman" w:hAnsi="Nudista" w:cs="Arial"/>
          <w:b/>
          <w:bCs/>
          <w:sz w:val="20"/>
          <w:szCs w:val="20"/>
          <w:lang w:eastAsia="cs-CZ"/>
        </w:rPr>
        <w:t>v súvislosti s</w:t>
      </w:r>
      <w:r>
        <w:rPr>
          <w:rFonts w:ascii="Nudista" w:eastAsia="Times New Roman" w:hAnsi="Nudista" w:cs="Calibri"/>
          <w:b/>
          <w:bCs/>
          <w:sz w:val="20"/>
          <w:szCs w:val="20"/>
          <w:lang w:eastAsia="cs-CZ"/>
        </w:rPr>
        <w:t>o sankciami voči Ruskej federácií,</w:t>
      </w:r>
    </w:p>
    <w:p w14:paraId="1C88D821" w14:textId="77777777" w:rsidR="00AA319C" w:rsidRPr="008D58A6" w:rsidRDefault="00AA319C" w:rsidP="00AA319C">
      <w:pPr>
        <w:widowControl w:val="0"/>
        <w:numPr>
          <w:ilvl w:val="0"/>
          <w:numId w:val="4"/>
        </w:numPr>
        <w:spacing w:after="120" w:line="240" w:lineRule="auto"/>
        <w:ind w:left="993" w:hanging="426"/>
        <w:jc w:val="both"/>
        <w:rPr>
          <w:rFonts w:ascii="Nudista" w:eastAsia="Proba Pro" w:hAnsi="Nudista" w:cs="Proba Pro"/>
          <w:sz w:val="20"/>
          <w:szCs w:val="20"/>
        </w:rPr>
      </w:pPr>
      <w:r w:rsidRPr="008D58A6">
        <w:rPr>
          <w:rFonts w:ascii="Nudista" w:eastAsia="Proba Pro" w:hAnsi="Nudista" w:cs="Proba Pro"/>
          <w:sz w:val="20"/>
          <w:szCs w:val="20"/>
        </w:rPr>
        <w:t>v </w:t>
      </w:r>
      <w:r w:rsidRPr="008D58A6">
        <w:rPr>
          <w:rFonts w:ascii="Nudista" w:hAnsi="Nudista" w:cs="Arial"/>
          <w:sz w:val="20"/>
          <w:szCs w:val="24"/>
        </w:rPr>
        <w:t>spoločnosti</w:t>
      </w:r>
      <w:r w:rsidRPr="008D58A6">
        <w:rPr>
          <w:rFonts w:ascii="Nudista" w:eastAsia="Proba Pro" w:hAnsi="Nudista" w:cs="Proba Pro"/>
          <w:sz w:val="20"/>
          <w:szCs w:val="20"/>
        </w:rPr>
        <w:t>, ktorá je uchádzačom nefiguruje ruská účasť, ktorá prekračuje limity stanovené v článku 5k nariadenie Rady (EÚ) č. 833/2014 z 31. júla 2014 o reštriktívnych opatrenia s ohľadom na konanie Ruska, ktorým destabilizuje situáciu na Ukrajine v znení nariadenie Rady (EÚ) č. 2022/578 z 8. apríla 2022, predovšetkým vyhlasujem, že:</w:t>
      </w:r>
    </w:p>
    <w:p w14:paraId="48D81B11" w14:textId="77777777" w:rsidR="00AA319C" w:rsidRPr="008D58A6" w:rsidRDefault="00AA319C" w:rsidP="00AA319C">
      <w:pPr>
        <w:pStyle w:val="Odsekzoznamu"/>
        <w:widowControl w:val="0"/>
        <w:numPr>
          <w:ilvl w:val="2"/>
          <w:numId w:val="9"/>
        </w:numPr>
        <w:spacing w:after="120" w:line="240" w:lineRule="auto"/>
        <w:ind w:left="1305" w:hanging="284"/>
        <w:contextualSpacing w:val="0"/>
        <w:jc w:val="both"/>
        <w:rPr>
          <w:rFonts w:ascii="Nudista" w:eastAsia="Proba Pro" w:hAnsi="Nudista" w:cs="Proba Pro"/>
        </w:rPr>
      </w:pPr>
      <w:r w:rsidRPr="008D58A6">
        <w:rPr>
          <w:rFonts w:ascii="Nudista" w:eastAsia="Proba Pro" w:hAnsi="Nudista" w:cs="Proba Pro"/>
        </w:rPr>
        <w:t>uchádzač nie je ruským štátnym príslušníkom ani fyzickou alebo právnickou osobou, subjektov alebo orgánom so sídlom v Rusku;</w:t>
      </w:r>
    </w:p>
    <w:p w14:paraId="2593340B" w14:textId="77777777" w:rsidR="00AA319C" w:rsidRPr="008D58A6" w:rsidRDefault="00AA319C" w:rsidP="00AA319C">
      <w:pPr>
        <w:pStyle w:val="Odsekzoznamu"/>
        <w:widowControl w:val="0"/>
        <w:numPr>
          <w:ilvl w:val="2"/>
          <w:numId w:val="9"/>
        </w:numPr>
        <w:spacing w:after="120" w:line="240" w:lineRule="auto"/>
        <w:ind w:left="1305" w:hanging="284"/>
        <w:contextualSpacing w:val="0"/>
        <w:jc w:val="both"/>
        <w:rPr>
          <w:rFonts w:ascii="Nudista" w:eastAsia="Proba Pro" w:hAnsi="Nudista" w:cs="Proba Pro"/>
        </w:rPr>
      </w:pPr>
      <w:r w:rsidRPr="008D58A6">
        <w:rPr>
          <w:rFonts w:ascii="Nudista" w:eastAsia="Proba Pro" w:hAnsi="Nudista" w:cs="Proba Pro"/>
        </w:rPr>
        <w:t>uchádzač nie je právnickou osobou, subjektom alebo orgánom, ktorých vlastnícke práva priamo alebo nepriamo vlastní z viac ako 50% subjekt uvedený v písm. a) vyššie;</w:t>
      </w:r>
    </w:p>
    <w:p w14:paraId="1B404DCF" w14:textId="77777777" w:rsidR="00AA319C" w:rsidRPr="008D58A6" w:rsidRDefault="00AA319C" w:rsidP="00AA319C">
      <w:pPr>
        <w:pStyle w:val="Odsekzoznamu"/>
        <w:widowControl w:val="0"/>
        <w:numPr>
          <w:ilvl w:val="2"/>
          <w:numId w:val="9"/>
        </w:numPr>
        <w:spacing w:after="120" w:line="240" w:lineRule="auto"/>
        <w:ind w:left="1305" w:hanging="284"/>
        <w:contextualSpacing w:val="0"/>
        <w:jc w:val="both"/>
        <w:rPr>
          <w:rFonts w:ascii="Nudista" w:eastAsia="Proba Pro" w:hAnsi="Nudista" w:cs="Proba Pro"/>
        </w:rPr>
      </w:pPr>
      <w:r w:rsidRPr="008D58A6">
        <w:rPr>
          <w:rFonts w:ascii="Nudista" w:eastAsia="Proba Pro" w:hAnsi="Nudista" w:cs="Proba Pro"/>
        </w:rPr>
        <w:t>uchádzač nie je fyzická alebo právnická osoba, subjekt alebo orgán, ktorý koná v menej alebo na príkaz subjektu uvedeného v písm. a) alebo b) vyššie;</w:t>
      </w:r>
    </w:p>
    <w:p w14:paraId="0CF5C070" w14:textId="77777777" w:rsidR="00AA319C" w:rsidRPr="008D58A6" w:rsidRDefault="00AA319C" w:rsidP="00AA319C">
      <w:pPr>
        <w:pStyle w:val="Odsekzoznamu"/>
        <w:widowControl w:val="0"/>
        <w:numPr>
          <w:ilvl w:val="2"/>
          <w:numId w:val="9"/>
        </w:numPr>
        <w:spacing w:after="120" w:line="240" w:lineRule="auto"/>
        <w:ind w:left="1305" w:hanging="284"/>
        <w:contextualSpacing w:val="0"/>
        <w:jc w:val="both"/>
        <w:rPr>
          <w:rFonts w:ascii="Nudista" w:eastAsia="Proba Pro" w:hAnsi="Nudista" w:cs="Proba Pro"/>
        </w:rPr>
      </w:pPr>
      <w:r w:rsidRPr="008D58A6">
        <w:rPr>
          <w:rFonts w:ascii="Nudista" w:eastAsia="Proba Pro" w:hAnsi="Nudista" w:cs="Proba Pro"/>
        </w:rPr>
        <w:t>subdodávatelia alebo subjekty, ktorých kapacity uchádzač využíva na preukázanie podmienok účasti, ktoré sú subjektami uvedenými v písm. a) až c) vyššie, nemajú účasť vyššiu ako 10% hodnoty zákazky.</w:t>
      </w:r>
    </w:p>
    <w:p w14:paraId="437E8D46" w14:textId="63F6C9DB" w:rsidR="00B81327" w:rsidRPr="00845FDD" w:rsidRDefault="00B81327" w:rsidP="00845FDD">
      <w:pPr>
        <w:widowControl w:val="0"/>
        <w:numPr>
          <w:ilvl w:val="0"/>
          <w:numId w:val="167"/>
        </w:numPr>
        <w:pBdr>
          <w:bottom w:val="single" w:sz="12" w:space="1" w:color="auto"/>
        </w:pBdr>
        <w:spacing w:after="0" w:line="240" w:lineRule="auto"/>
        <w:ind w:left="567" w:hanging="567"/>
        <w:jc w:val="both"/>
        <w:rPr>
          <w:rFonts w:ascii="Nudista" w:eastAsia="Times New Roman" w:hAnsi="Nudista" w:cs="Arial"/>
          <w:b/>
          <w:sz w:val="20"/>
          <w:szCs w:val="20"/>
        </w:rPr>
      </w:pPr>
      <w:r w:rsidRPr="00845FDD">
        <w:rPr>
          <w:rFonts w:ascii="Nudista" w:eastAsia="Times New Roman" w:hAnsi="Nudista" w:cs="Arial"/>
          <w:b/>
          <w:sz w:val="20"/>
          <w:szCs w:val="20"/>
        </w:rPr>
        <w:t>v</w:t>
      </w:r>
      <w:r w:rsidRPr="00845FDD">
        <w:rPr>
          <w:rFonts w:ascii="Nudista" w:eastAsia="Times New Roman" w:hAnsi="Nudista" w:cs="Calibri"/>
          <w:b/>
          <w:sz w:val="20"/>
          <w:szCs w:val="20"/>
        </w:rPr>
        <w:t> </w:t>
      </w:r>
      <w:r w:rsidRPr="00845FDD">
        <w:rPr>
          <w:rFonts w:ascii="Nudista" w:eastAsia="Times New Roman" w:hAnsi="Nudista" w:cs="Arial"/>
          <w:b/>
          <w:sz w:val="20"/>
          <w:szCs w:val="20"/>
        </w:rPr>
        <w:t>súvislosti s</w:t>
      </w:r>
      <w:r w:rsidRPr="00845FDD">
        <w:rPr>
          <w:rFonts w:ascii="Nudista" w:eastAsia="Times New Roman" w:hAnsi="Nudista" w:cs="Calibri"/>
          <w:b/>
          <w:sz w:val="20"/>
          <w:szCs w:val="20"/>
        </w:rPr>
        <w:t> </w:t>
      </w:r>
      <w:r w:rsidRPr="00845FDD">
        <w:rPr>
          <w:rFonts w:ascii="Nudista" w:eastAsia="Times New Roman" w:hAnsi="Nudista" w:cs="Arial"/>
          <w:b/>
          <w:sz w:val="20"/>
          <w:szCs w:val="20"/>
        </w:rPr>
        <w:t>akceptáciou podmienok tejto verejnej súťaže,</w:t>
      </w:r>
    </w:p>
    <w:p w14:paraId="68FE91EA"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 w:val="20"/>
          <w:szCs w:val="20"/>
        </w:rPr>
      </w:pPr>
      <w:r w:rsidRPr="00845FDD">
        <w:rPr>
          <w:rFonts w:ascii="Nudista" w:hAnsi="Nudista" w:cs="Arial"/>
          <w:sz w:val="20"/>
          <w:szCs w:val="20"/>
        </w:rPr>
        <w:t xml:space="preserve">že v plnom rozsahu a bez výhrad súhlasím so všetkými podmienkami verejnej súťaže </w:t>
      </w:r>
      <w:r w:rsidRPr="00845FDD">
        <w:rPr>
          <w:rFonts w:ascii="Nudista" w:hAnsi="Nudista" w:cs="Arial"/>
          <w:sz w:val="20"/>
          <w:szCs w:val="20"/>
        </w:rPr>
        <w:lastRenderedPageBreak/>
        <w:t>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0930B5E6"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 w:val="20"/>
          <w:szCs w:val="20"/>
        </w:rPr>
      </w:pPr>
      <w:r w:rsidRPr="00845FDD">
        <w:rPr>
          <w:rFonts w:ascii="Nudista" w:eastAsia="Proba Pro" w:hAnsi="Nudista" w:cs="Proba Pro"/>
          <w:sz w:val="20"/>
          <w:szCs w:val="20"/>
        </w:rPr>
        <w:t>všetky</w:t>
      </w:r>
      <w:r w:rsidRPr="00845FDD">
        <w:rPr>
          <w:rFonts w:ascii="Nudista" w:hAnsi="Nudista" w:cs="Arial"/>
          <w:sz w:val="20"/>
          <w:szCs w:val="20"/>
        </w:rPr>
        <w:t xml:space="preserve"> mnou predložené doklady a údaje uvedené v ponuke sú pravdivé a</w:t>
      </w:r>
      <w:r w:rsidRPr="00845FDD">
        <w:rPr>
          <w:rFonts w:ascii="Nudista" w:hAnsi="Nudista" w:cs="Calibri"/>
          <w:sz w:val="20"/>
          <w:szCs w:val="20"/>
        </w:rPr>
        <w:t> </w:t>
      </w:r>
      <w:r w:rsidRPr="00845FDD">
        <w:rPr>
          <w:rFonts w:ascii="Nudista" w:hAnsi="Nudista" w:cs="Proba Pro"/>
          <w:sz w:val="20"/>
          <w:szCs w:val="20"/>
        </w:rPr>
        <w:t>ú</w:t>
      </w:r>
      <w:r w:rsidRPr="00845FDD">
        <w:rPr>
          <w:rFonts w:ascii="Nudista" w:hAnsi="Nudista" w:cs="Arial"/>
          <w:sz w:val="20"/>
          <w:szCs w:val="20"/>
        </w:rPr>
        <w:t>pln</w:t>
      </w:r>
      <w:r w:rsidRPr="00845FDD">
        <w:rPr>
          <w:rFonts w:ascii="Nudista" w:hAnsi="Nudista" w:cs="Proba Pro"/>
          <w:sz w:val="20"/>
          <w:szCs w:val="20"/>
        </w:rPr>
        <w:t>é</w:t>
      </w:r>
      <w:r w:rsidRPr="00845FDD">
        <w:rPr>
          <w:rFonts w:ascii="Nudista" w:eastAsia="Proba Pro" w:hAnsi="Nudista" w:cs="Proba Pro"/>
          <w:sz w:val="20"/>
          <w:szCs w:val="20"/>
        </w:rPr>
        <w:t>;</w:t>
      </w:r>
    </w:p>
    <w:p w14:paraId="79265C25" w14:textId="7E66F4B7" w:rsidR="00B81327" w:rsidRPr="00845FDD" w:rsidRDefault="00B81327" w:rsidP="00845FDD">
      <w:pPr>
        <w:widowControl w:val="0"/>
        <w:numPr>
          <w:ilvl w:val="0"/>
          <w:numId w:val="167"/>
        </w:numPr>
        <w:pBdr>
          <w:bottom w:val="single" w:sz="12" w:space="1" w:color="auto"/>
        </w:pBdr>
        <w:spacing w:after="0" w:line="240" w:lineRule="auto"/>
        <w:ind w:left="567" w:hanging="567"/>
        <w:jc w:val="both"/>
        <w:rPr>
          <w:rFonts w:ascii="Nudista" w:eastAsia="Times New Roman" w:hAnsi="Nudista" w:cs="Arial"/>
          <w:sz w:val="20"/>
          <w:szCs w:val="20"/>
        </w:rPr>
      </w:pPr>
      <w:r w:rsidRPr="00845FDD">
        <w:rPr>
          <w:rFonts w:ascii="Nudista" w:eastAsia="Times New Roman" w:hAnsi="Nudista" w:cs="Arial"/>
          <w:b/>
          <w:bCs/>
          <w:sz w:val="20"/>
          <w:szCs w:val="20"/>
        </w:rPr>
        <w:t>v súvislosti s</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využitím subdodávateľov v rámci</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 xml:space="preserve">realizácie predmetu zákazky, </w:t>
      </w:r>
    </w:p>
    <w:p w14:paraId="4FA9F0D3"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 w:val="20"/>
          <w:szCs w:val="20"/>
        </w:rPr>
      </w:pPr>
      <w:r w:rsidRPr="00845FDD">
        <w:rPr>
          <w:rFonts w:ascii="Nudista" w:hAnsi="Nudista" w:cs="Arial"/>
          <w:sz w:val="20"/>
          <w:szCs w:val="20"/>
        </w:rPr>
        <w:t>v</w:t>
      </w:r>
      <w:r w:rsidRPr="00845FDD">
        <w:rPr>
          <w:rFonts w:ascii="Nudista" w:hAnsi="Nudista" w:cs="Calibri"/>
          <w:sz w:val="20"/>
          <w:szCs w:val="20"/>
        </w:rPr>
        <w:t> </w:t>
      </w:r>
      <w:r w:rsidRPr="00845FDD">
        <w:rPr>
          <w:rFonts w:ascii="Nudista" w:hAnsi="Nudista" w:cs="Arial"/>
          <w:sz w:val="20"/>
          <w:szCs w:val="20"/>
        </w:rPr>
        <w:t>pr</w:t>
      </w:r>
      <w:r w:rsidRPr="00845FDD">
        <w:rPr>
          <w:rFonts w:ascii="Nudista" w:hAnsi="Nudista" w:cs="Proba Pro"/>
          <w:sz w:val="20"/>
          <w:szCs w:val="20"/>
        </w:rPr>
        <w:t>í</w:t>
      </w:r>
      <w:r w:rsidRPr="00845FDD">
        <w:rPr>
          <w:rFonts w:ascii="Nudista" w:hAnsi="Nudista" w:cs="Arial"/>
          <w:sz w:val="20"/>
          <w:szCs w:val="20"/>
        </w:rPr>
        <w:t>pade uzavretia z</w:t>
      </w:r>
      <w:r w:rsidRPr="00845FDD">
        <w:rPr>
          <w:rFonts w:ascii="Nudista" w:hAnsi="Nudista" w:cs="Proba Pro"/>
          <w:sz w:val="20"/>
          <w:szCs w:val="20"/>
        </w:rPr>
        <w:t>á</w:t>
      </w:r>
      <w:r w:rsidRPr="00845FDD">
        <w:rPr>
          <w:rFonts w:ascii="Nudista" w:hAnsi="Nudista" w:cs="Arial"/>
          <w:sz w:val="20"/>
          <w:szCs w:val="20"/>
        </w:rPr>
        <w:t>v</w:t>
      </w:r>
      <w:r w:rsidRPr="00845FDD">
        <w:rPr>
          <w:rFonts w:ascii="Nudista" w:hAnsi="Nudista" w:cs="Proba Pro"/>
          <w:sz w:val="20"/>
          <w:szCs w:val="20"/>
        </w:rPr>
        <w:t>ä</w:t>
      </w:r>
      <w:r w:rsidRPr="00845FDD">
        <w:rPr>
          <w:rFonts w:ascii="Nudista" w:hAnsi="Nudista" w:cs="Arial"/>
          <w:sz w:val="20"/>
          <w:szCs w:val="20"/>
        </w:rPr>
        <w:t>zkov</w:t>
      </w:r>
      <w:r w:rsidRPr="00845FDD">
        <w:rPr>
          <w:rFonts w:ascii="Nudista" w:hAnsi="Nudista" w:cs="Proba Pro"/>
          <w:sz w:val="20"/>
          <w:szCs w:val="20"/>
        </w:rPr>
        <w:t>é</w:t>
      </w:r>
      <w:r w:rsidRPr="00845FDD">
        <w:rPr>
          <w:rFonts w:ascii="Nudista" w:hAnsi="Nudista" w:cs="Arial"/>
          <w:sz w:val="20"/>
          <w:szCs w:val="20"/>
        </w:rPr>
        <w:t>ho vz</w:t>
      </w:r>
      <w:r w:rsidRPr="00845FDD">
        <w:rPr>
          <w:rFonts w:ascii="Nudista" w:hAnsi="Nudista" w:cs="Proba Pro"/>
          <w:sz w:val="20"/>
          <w:szCs w:val="20"/>
        </w:rPr>
        <w:t>ť</w:t>
      </w:r>
      <w:r w:rsidRPr="00845FDD">
        <w:rPr>
          <w:rFonts w:ascii="Nudista" w:hAnsi="Nudista" w:cs="Arial"/>
          <w:sz w:val="20"/>
          <w:szCs w:val="20"/>
        </w:rPr>
        <w:t>ahu s obstar</w:t>
      </w:r>
      <w:r w:rsidRPr="00845FDD">
        <w:rPr>
          <w:rFonts w:ascii="Nudista" w:hAnsi="Nudista" w:cs="Proba Pro"/>
          <w:sz w:val="20"/>
          <w:szCs w:val="20"/>
        </w:rPr>
        <w:t>á</w:t>
      </w:r>
      <w:r w:rsidRPr="00845FDD">
        <w:rPr>
          <w:rFonts w:ascii="Nudista" w:hAnsi="Nudista" w:cs="Arial"/>
          <w:sz w:val="20"/>
          <w:szCs w:val="20"/>
        </w:rPr>
        <w:t>vate</w:t>
      </w:r>
      <w:r w:rsidRPr="00845FDD">
        <w:rPr>
          <w:rFonts w:ascii="Nudista" w:hAnsi="Nudista" w:cs="Proba Pro"/>
          <w:sz w:val="20"/>
          <w:szCs w:val="20"/>
        </w:rPr>
        <w:t>ľ</w:t>
      </w:r>
      <w:r w:rsidRPr="00845FDD">
        <w:rPr>
          <w:rFonts w:ascii="Nudista" w:hAnsi="Nudista" w:cs="Arial"/>
          <w:sz w:val="20"/>
          <w:szCs w:val="20"/>
        </w:rPr>
        <w:t>om na vy</w:t>
      </w:r>
      <w:r w:rsidRPr="00845FDD">
        <w:rPr>
          <w:rFonts w:ascii="Nudista" w:hAnsi="Nudista" w:cs="Proba Pro"/>
          <w:sz w:val="20"/>
          <w:szCs w:val="20"/>
        </w:rPr>
        <w:t>šš</w:t>
      </w:r>
      <w:r w:rsidRPr="00845FDD">
        <w:rPr>
          <w:rFonts w:ascii="Nudista" w:hAnsi="Nudista" w:cs="Arial"/>
          <w:sz w:val="20"/>
          <w:szCs w:val="20"/>
        </w:rPr>
        <w:t>ie uveden</w:t>
      </w:r>
      <w:r w:rsidRPr="00845FDD">
        <w:rPr>
          <w:rFonts w:ascii="Nudista" w:hAnsi="Nudista" w:cs="Proba Pro"/>
          <w:sz w:val="20"/>
          <w:szCs w:val="20"/>
        </w:rPr>
        <w:t>ý</w:t>
      </w:r>
      <w:r w:rsidRPr="00845FDD">
        <w:rPr>
          <w:rFonts w:ascii="Nudista" w:hAnsi="Nudista" w:cs="Arial"/>
          <w:sz w:val="20"/>
          <w:szCs w:val="20"/>
        </w:rPr>
        <w:t xml:space="preserve"> predmet </w:t>
      </w:r>
      <w:r w:rsidRPr="00845FDD">
        <w:rPr>
          <w:rFonts w:ascii="Nudista" w:eastAsia="Proba Pro" w:hAnsi="Nudista" w:cs="Proba Pro"/>
          <w:sz w:val="20"/>
          <w:szCs w:val="20"/>
        </w:rPr>
        <w:t>obstarávania</w:t>
      </w:r>
      <w:r w:rsidRPr="00845FDD">
        <w:rPr>
          <w:rFonts w:ascii="Nudista" w:hAnsi="Nudista" w:cs="Arial"/>
          <w:sz w:val="20"/>
          <w:szCs w:val="20"/>
        </w:rPr>
        <w:t>:</w:t>
      </w:r>
    </w:p>
    <w:p w14:paraId="28302A60" w14:textId="6FA6B854" w:rsidR="00B81327" w:rsidRPr="00845FDD" w:rsidRDefault="00D70B4E" w:rsidP="00845FDD">
      <w:pPr>
        <w:widowControl w:val="0"/>
        <w:spacing w:line="240"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nebudem plnenie predmetu zmluvy poskytovať prostredníctvom subdodávateľa/-</w:t>
      </w:r>
      <w:proofErr w:type="spellStart"/>
      <w:r w:rsidR="00B81327" w:rsidRPr="00845FDD">
        <w:rPr>
          <w:rFonts w:ascii="Nudista" w:hAnsi="Nudista" w:cs="Arial"/>
          <w:sz w:val="20"/>
          <w:szCs w:val="20"/>
        </w:rPr>
        <w:t>ov</w:t>
      </w:r>
      <w:proofErr w:type="spellEnd"/>
      <w:r w:rsidR="00B81327" w:rsidRPr="00845FDD">
        <w:rPr>
          <w:rFonts w:ascii="Nudista" w:hAnsi="Nudista" w:cs="Arial"/>
          <w:sz w:val="20"/>
          <w:szCs w:val="20"/>
        </w:rPr>
        <w:t>,</w:t>
      </w:r>
    </w:p>
    <w:p w14:paraId="70AE50D3" w14:textId="69FA5803" w:rsidR="00B81327" w:rsidRPr="00845FDD" w:rsidRDefault="00D70B4E" w:rsidP="00845FDD">
      <w:pPr>
        <w:widowControl w:val="0"/>
        <w:tabs>
          <w:tab w:val="left" w:pos="1418"/>
        </w:tabs>
        <w:spacing w:line="240" w:lineRule="auto"/>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w:t>
      </w:r>
      <w:r w:rsidR="00B81327" w:rsidRPr="00845FDD">
        <w:rPr>
          <w:rFonts w:ascii="Nudista" w:hAnsi="Nudista" w:cs="Arial"/>
          <w:sz w:val="20"/>
          <w:szCs w:val="20"/>
        </w:rPr>
        <w:tab/>
        <w:t>informácie o</w:t>
      </w:r>
      <w:r w:rsidR="00B81327" w:rsidRPr="00845FDD">
        <w:rPr>
          <w:rFonts w:ascii="Nudista" w:hAnsi="Nudista" w:cs="Calibri"/>
          <w:sz w:val="20"/>
          <w:szCs w:val="20"/>
        </w:rPr>
        <w:t> </w:t>
      </w:r>
      <w:r w:rsidR="00B81327" w:rsidRPr="00845FDD">
        <w:rPr>
          <w:rFonts w:ascii="Nudista" w:hAnsi="Nudista" w:cs="Arial"/>
          <w:sz w:val="20"/>
          <w:szCs w:val="20"/>
        </w:rPr>
        <w:t>subdod</w:t>
      </w:r>
      <w:r w:rsidR="00B81327" w:rsidRPr="00845FDD">
        <w:rPr>
          <w:rFonts w:ascii="Nudista" w:hAnsi="Nudista" w:cs="Proba Pro"/>
          <w:sz w:val="20"/>
          <w:szCs w:val="20"/>
        </w:rPr>
        <w:t>á</w:t>
      </w:r>
      <w:r w:rsidR="00B81327" w:rsidRPr="00845FDD">
        <w:rPr>
          <w:rFonts w:ascii="Nudista" w:hAnsi="Nudista" w:cs="Arial"/>
          <w:sz w:val="20"/>
          <w:szCs w:val="20"/>
        </w:rPr>
        <w:t>vate</w:t>
      </w:r>
      <w:r w:rsidR="00B81327" w:rsidRPr="00845FDD">
        <w:rPr>
          <w:rFonts w:ascii="Nudista" w:hAnsi="Nudista" w:cs="Proba Pro"/>
          <w:sz w:val="20"/>
          <w:szCs w:val="20"/>
        </w:rPr>
        <w:t>ľ</w:t>
      </w:r>
      <w:r w:rsidR="00B81327" w:rsidRPr="00845FDD">
        <w:rPr>
          <w:rFonts w:ascii="Nudista" w:hAnsi="Nudista" w:cs="Arial"/>
          <w:sz w:val="20"/>
          <w:szCs w:val="20"/>
        </w:rPr>
        <w:t>och uvediem obstarávateľovi najneskôr v čase uzavretia zmluvy (napr. z</w:t>
      </w:r>
      <w:r w:rsidR="00B81327" w:rsidRPr="00845FDD">
        <w:rPr>
          <w:rFonts w:ascii="Nudista" w:hAnsi="Nudista" w:cs="Calibri"/>
          <w:sz w:val="20"/>
          <w:szCs w:val="20"/>
        </w:rPr>
        <w:t> </w:t>
      </w:r>
      <w:r w:rsidR="00B81327" w:rsidRPr="00845FDD">
        <w:rPr>
          <w:rFonts w:ascii="Nudista" w:hAnsi="Nudista" w:cs="Arial"/>
          <w:sz w:val="20"/>
          <w:szCs w:val="20"/>
        </w:rPr>
        <w:t>d</w:t>
      </w:r>
      <w:r w:rsidR="00B81327" w:rsidRPr="00845FDD">
        <w:rPr>
          <w:rFonts w:ascii="Nudista" w:hAnsi="Nudista" w:cs="Proba Pro"/>
          <w:sz w:val="20"/>
          <w:szCs w:val="20"/>
        </w:rPr>
        <w:t>ô</w:t>
      </w:r>
      <w:r w:rsidR="00B81327" w:rsidRPr="00845FDD">
        <w:rPr>
          <w:rFonts w:ascii="Nudista" w:hAnsi="Nudista" w:cs="Arial"/>
          <w:sz w:val="20"/>
          <w:szCs w:val="20"/>
        </w:rPr>
        <w:t xml:space="preserve">vodu, </w:t>
      </w:r>
      <w:r w:rsidR="00B81327" w:rsidRPr="00845FDD">
        <w:rPr>
          <w:rFonts w:ascii="Nudista" w:hAnsi="Nudista" w:cs="Proba Pro"/>
          <w:sz w:val="20"/>
          <w:szCs w:val="20"/>
        </w:rPr>
        <w:t>ž</w:t>
      </w:r>
      <w:r w:rsidR="00B81327" w:rsidRPr="00845FDD">
        <w:rPr>
          <w:rFonts w:ascii="Nudista" w:hAnsi="Nudista" w:cs="Arial"/>
          <w:sz w:val="20"/>
          <w:szCs w:val="20"/>
        </w:rPr>
        <w:t>e v</w:t>
      </w:r>
      <w:r w:rsidR="00B81327" w:rsidRPr="00845FDD">
        <w:rPr>
          <w:rFonts w:ascii="Nudista" w:hAnsi="Nudista" w:cs="Calibri"/>
          <w:sz w:val="20"/>
          <w:szCs w:val="20"/>
        </w:rPr>
        <w:t> </w:t>
      </w:r>
      <w:r w:rsidR="00B81327" w:rsidRPr="00845FDD">
        <w:rPr>
          <w:rFonts w:ascii="Nudista" w:hAnsi="Nudista" w:cs="Proba Pro"/>
          <w:sz w:val="20"/>
          <w:szCs w:val="20"/>
        </w:rPr>
        <w:t>č</w:t>
      </w:r>
      <w:r w:rsidR="00B81327" w:rsidRPr="00845FDD">
        <w:rPr>
          <w:rFonts w:ascii="Nudista" w:hAnsi="Nudista" w:cs="Arial"/>
          <w:sz w:val="20"/>
          <w:szCs w:val="20"/>
        </w:rPr>
        <w:t>ase predkladania ponuky mi inform</w:t>
      </w:r>
      <w:r w:rsidR="00B81327" w:rsidRPr="00845FDD">
        <w:rPr>
          <w:rFonts w:ascii="Nudista" w:hAnsi="Nudista" w:cs="Proba Pro"/>
          <w:sz w:val="20"/>
          <w:szCs w:val="20"/>
        </w:rPr>
        <w:t>á</w:t>
      </w:r>
      <w:r w:rsidR="00B81327" w:rsidRPr="00845FDD">
        <w:rPr>
          <w:rFonts w:ascii="Nudista" w:hAnsi="Nudista" w:cs="Arial"/>
          <w:sz w:val="20"/>
          <w:szCs w:val="20"/>
        </w:rPr>
        <w:t>cie o</w:t>
      </w:r>
      <w:r w:rsidR="00B81327" w:rsidRPr="00845FDD">
        <w:rPr>
          <w:rFonts w:ascii="Nudista" w:hAnsi="Nudista" w:cs="Calibri"/>
          <w:sz w:val="20"/>
          <w:szCs w:val="20"/>
        </w:rPr>
        <w:t> </w:t>
      </w:r>
      <w:r w:rsidR="00B81327" w:rsidRPr="00845FDD">
        <w:rPr>
          <w:rFonts w:ascii="Nudista" w:hAnsi="Nudista" w:cs="Arial"/>
          <w:sz w:val="20"/>
          <w:szCs w:val="20"/>
        </w:rPr>
        <w:t>subdod</w:t>
      </w:r>
      <w:r w:rsidR="00B81327" w:rsidRPr="00845FDD">
        <w:rPr>
          <w:rFonts w:ascii="Nudista" w:hAnsi="Nudista" w:cs="Proba Pro"/>
          <w:sz w:val="20"/>
          <w:szCs w:val="20"/>
        </w:rPr>
        <w:t>á</w:t>
      </w:r>
      <w:r w:rsidR="00B81327" w:rsidRPr="00845FDD">
        <w:rPr>
          <w:rFonts w:ascii="Nudista" w:hAnsi="Nudista" w:cs="Arial"/>
          <w:sz w:val="20"/>
          <w:szCs w:val="20"/>
        </w:rPr>
        <w:t>vate</w:t>
      </w:r>
      <w:r w:rsidR="00B81327" w:rsidRPr="00845FDD">
        <w:rPr>
          <w:rFonts w:ascii="Nudista" w:hAnsi="Nudista" w:cs="Proba Pro"/>
          <w:sz w:val="20"/>
          <w:szCs w:val="20"/>
        </w:rPr>
        <w:t>ľ</w:t>
      </w:r>
      <w:r w:rsidR="00B81327" w:rsidRPr="00845FDD">
        <w:rPr>
          <w:rFonts w:ascii="Nudista" w:hAnsi="Nudista" w:cs="Arial"/>
          <w:sz w:val="20"/>
          <w:szCs w:val="20"/>
        </w:rPr>
        <w:t>och nie s</w:t>
      </w:r>
      <w:r w:rsidR="00B81327" w:rsidRPr="00845FDD">
        <w:rPr>
          <w:rFonts w:ascii="Nudista" w:hAnsi="Nudista" w:cs="Proba Pro"/>
          <w:sz w:val="20"/>
          <w:szCs w:val="20"/>
        </w:rPr>
        <w:t>ú</w:t>
      </w:r>
      <w:r w:rsidR="00B81327" w:rsidRPr="00845FDD">
        <w:rPr>
          <w:rFonts w:ascii="Nudista" w:hAnsi="Nudista" w:cs="Arial"/>
          <w:sz w:val="20"/>
          <w:szCs w:val="20"/>
        </w:rPr>
        <w:t xml:space="preserve"> zn</w:t>
      </w:r>
      <w:r w:rsidR="00B81327" w:rsidRPr="00845FDD">
        <w:rPr>
          <w:rFonts w:ascii="Nudista" w:hAnsi="Nudista" w:cs="Proba Pro"/>
          <w:sz w:val="20"/>
          <w:szCs w:val="20"/>
        </w:rPr>
        <w:t>á</w:t>
      </w:r>
      <w:r w:rsidR="00B81327" w:rsidRPr="00845FDD">
        <w:rPr>
          <w:rFonts w:ascii="Nudista" w:hAnsi="Nudista" w:cs="Arial"/>
          <w:sz w:val="20"/>
          <w:szCs w:val="20"/>
        </w:rPr>
        <w:t>me),</w:t>
      </w:r>
    </w:p>
    <w:p w14:paraId="6A5F9C45" w14:textId="45858264" w:rsidR="00B81327" w:rsidRPr="00845FDD" w:rsidRDefault="00D70B4E" w:rsidP="00845FDD">
      <w:pPr>
        <w:widowControl w:val="0"/>
        <w:tabs>
          <w:tab w:val="left" w:pos="1418"/>
        </w:tabs>
        <w:spacing w:after="240" w:line="240"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budem plnenie predmetu zmluvy poskytovať prostredníctvom nasledovných subdodávateľov v</w:t>
      </w:r>
      <w:r w:rsidR="00B81327" w:rsidRPr="00845FDD">
        <w:rPr>
          <w:rFonts w:ascii="Nudista" w:hAnsi="Nudista" w:cs="Calibri"/>
          <w:sz w:val="20"/>
          <w:szCs w:val="20"/>
        </w:rPr>
        <w:t> </w:t>
      </w:r>
      <w:r w:rsidR="00B81327" w:rsidRPr="00845FDD">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55"/>
        <w:gridCol w:w="1134"/>
        <w:gridCol w:w="1418"/>
        <w:gridCol w:w="1984"/>
      </w:tblGrid>
      <w:tr w:rsidR="00B81327" w:rsidRPr="00845FDD" w14:paraId="6C660455" w14:textId="77777777" w:rsidTr="00394E2E">
        <w:tc>
          <w:tcPr>
            <w:tcW w:w="1216" w:type="dxa"/>
            <w:vMerge w:val="restart"/>
            <w:tcBorders>
              <w:top w:val="single" w:sz="4" w:space="0" w:color="auto"/>
              <w:left w:val="single" w:sz="4" w:space="0" w:color="auto"/>
              <w:right w:val="single" w:sz="4" w:space="0" w:color="auto"/>
            </w:tcBorders>
            <w:shd w:val="clear" w:color="auto" w:fill="008998"/>
            <w:vAlign w:val="center"/>
            <w:hideMark/>
          </w:tcPr>
          <w:p w14:paraId="70FAF960"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Obchodné meno</w:t>
            </w:r>
          </w:p>
        </w:tc>
        <w:tc>
          <w:tcPr>
            <w:tcW w:w="721" w:type="dxa"/>
            <w:vMerge w:val="restart"/>
            <w:tcBorders>
              <w:top w:val="single" w:sz="4" w:space="0" w:color="auto"/>
              <w:left w:val="single" w:sz="4" w:space="0" w:color="auto"/>
              <w:right w:val="single" w:sz="4" w:space="0" w:color="auto"/>
            </w:tcBorders>
            <w:shd w:val="clear" w:color="auto" w:fill="008998"/>
            <w:vAlign w:val="center"/>
            <w:hideMark/>
          </w:tcPr>
          <w:p w14:paraId="673DD0CF"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498075A2"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IČO</w:t>
            </w:r>
          </w:p>
        </w:tc>
        <w:tc>
          <w:tcPr>
            <w:tcW w:w="3129" w:type="dxa"/>
            <w:gridSpan w:val="3"/>
            <w:tcBorders>
              <w:top w:val="single" w:sz="4" w:space="0" w:color="auto"/>
              <w:left w:val="single" w:sz="4" w:space="0" w:color="auto"/>
              <w:bottom w:val="single" w:sz="4" w:space="0" w:color="auto"/>
              <w:right w:val="single" w:sz="4" w:space="0" w:color="auto"/>
            </w:tcBorders>
            <w:shd w:val="clear" w:color="auto" w:fill="008998"/>
          </w:tcPr>
          <w:p w14:paraId="602D98EC"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Informácie o</w:t>
            </w:r>
            <w:r w:rsidRPr="00845FDD">
              <w:rPr>
                <w:rFonts w:ascii="Nudista" w:hAnsi="Nudista" w:cs="Calibri"/>
                <w:b/>
                <w:color w:val="FFFFFF" w:themeColor="background1"/>
                <w:sz w:val="18"/>
                <w:szCs w:val="18"/>
              </w:rPr>
              <w:t> </w:t>
            </w:r>
            <w:r w:rsidRPr="00845FDD">
              <w:rPr>
                <w:rFonts w:ascii="Nudista" w:hAnsi="Nudista" w:cs="Arial"/>
                <w:b/>
                <w:color w:val="FFFFFF" w:themeColor="background1"/>
                <w:sz w:val="18"/>
                <w:szCs w:val="18"/>
              </w:rPr>
              <w:t>osobe opr</w:t>
            </w:r>
            <w:r w:rsidRPr="00845FDD">
              <w:rPr>
                <w:rFonts w:ascii="Nudista" w:hAnsi="Nudista" w:cs="Proba Pro"/>
                <w:b/>
                <w:color w:val="FFFFFF" w:themeColor="background1"/>
                <w:sz w:val="18"/>
                <w:szCs w:val="18"/>
              </w:rPr>
              <w:t>á</w:t>
            </w:r>
            <w:r w:rsidRPr="00845FDD">
              <w:rPr>
                <w:rFonts w:ascii="Nudista" w:hAnsi="Nudista" w:cs="Arial"/>
                <w:b/>
                <w:color w:val="FFFFFF" w:themeColor="background1"/>
                <w:sz w:val="18"/>
                <w:szCs w:val="18"/>
              </w:rPr>
              <w:t>vnenej kona</w:t>
            </w:r>
            <w:r w:rsidRPr="00845FDD">
              <w:rPr>
                <w:rFonts w:ascii="Nudista" w:hAnsi="Nudista" w:cs="Proba Pro"/>
                <w:b/>
                <w:color w:val="FFFFFF" w:themeColor="background1"/>
                <w:sz w:val="18"/>
                <w:szCs w:val="18"/>
              </w:rPr>
              <w:t>ť</w:t>
            </w:r>
            <w:r w:rsidRPr="00845FDD">
              <w:rPr>
                <w:rFonts w:ascii="Nudista" w:hAnsi="Nudista" w:cs="Arial"/>
                <w:b/>
                <w:color w:val="FFFFFF" w:themeColor="background1"/>
                <w:sz w:val="18"/>
                <w:szCs w:val="18"/>
              </w:rPr>
              <w:t xml:space="preserve"> za subdod</w:t>
            </w:r>
            <w:r w:rsidRPr="00845FDD">
              <w:rPr>
                <w:rFonts w:ascii="Nudista" w:hAnsi="Nudista" w:cs="Proba Pro"/>
                <w:b/>
                <w:color w:val="FFFFFF" w:themeColor="background1"/>
                <w:sz w:val="18"/>
                <w:szCs w:val="18"/>
              </w:rPr>
              <w:t>á</w:t>
            </w:r>
            <w:r w:rsidRPr="00845FDD">
              <w:rPr>
                <w:rFonts w:ascii="Nudista" w:hAnsi="Nudista" w:cs="Arial"/>
                <w:b/>
                <w:color w:val="FFFFFF" w:themeColor="background1"/>
                <w:sz w:val="18"/>
                <w:szCs w:val="18"/>
              </w:rPr>
              <w:t>vate</w:t>
            </w:r>
            <w:r w:rsidRPr="00845FDD">
              <w:rPr>
                <w:rFonts w:ascii="Nudista" w:hAnsi="Nudista" w:cs="Proba Pro"/>
                <w:b/>
                <w:color w:val="FFFFFF" w:themeColor="background1"/>
                <w:sz w:val="18"/>
                <w:szCs w:val="18"/>
              </w:rPr>
              <w:t>ľ</w:t>
            </w:r>
            <w:r w:rsidRPr="00845FDD">
              <w:rPr>
                <w:rFonts w:ascii="Nudista" w:hAnsi="Nudista" w:cs="Arial"/>
                <w:b/>
                <w:color w:val="FFFFFF" w:themeColor="background1"/>
                <w:sz w:val="18"/>
                <w:szCs w:val="18"/>
              </w:rPr>
              <w:t xml:space="preserve">a </w:t>
            </w:r>
          </w:p>
        </w:tc>
        <w:tc>
          <w:tcPr>
            <w:tcW w:w="1418" w:type="dxa"/>
            <w:vMerge w:val="restart"/>
            <w:tcBorders>
              <w:top w:val="single" w:sz="4" w:space="0" w:color="auto"/>
              <w:left w:val="single" w:sz="4" w:space="0" w:color="auto"/>
              <w:right w:val="single" w:sz="4" w:space="0" w:color="auto"/>
            </w:tcBorders>
            <w:shd w:val="clear" w:color="auto" w:fill="008998"/>
            <w:vAlign w:val="center"/>
          </w:tcPr>
          <w:p w14:paraId="5050841A"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Podiel subdodávky v %</w:t>
            </w:r>
          </w:p>
        </w:tc>
        <w:tc>
          <w:tcPr>
            <w:tcW w:w="1984" w:type="dxa"/>
            <w:vMerge w:val="restart"/>
            <w:tcBorders>
              <w:top w:val="single" w:sz="4" w:space="0" w:color="auto"/>
              <w:left w:val="single" w:sz="4" w:space="0" w:color="auto"/>
              <w:right w:val="single" w:sz="4" w:space="0" w:color="auto"/>
            </w:tcBorders>
            <w:shd w:val="clear" w:color="auto" w:fill="008998"/>
          </w:tcPr>
          <w:p w14:paraId="3BE8C8A4" w14:textId="549F2F9A"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Subdodávateľ získa zo subdodávky finančné prostriedky prevyšujúce 100.000 EUR</w:t>
            </w:r>
            <w:r w:rsidRPr="00845FDD">
              <w:rPr>
                <w:rFonts w:ascii="Nudista" w:hAnsi="Nudista" w:cs="Calibri"/>
                <w:b/>
                <w:color w:val="FFFFFF" w:themeColor="background1"/>
                <w:sz w:val="18"/>
                <w:szCs w:val="18"/>
              </w:rPr>
              <w:t> </w:t>
            </w:r>
            <w:r w:rsidR="00E058BE" w:rsidRPr="00845FDD">
              <w:rPr>
                <w:rFonts w:ascii="Nudista" w:hAnsi="Nudista" w:cs="Arial"/>
                <w:b/>
                <w:color w:val="FFFFFF" w:themeColor="background1"/>
                <w:sz w:val="18"/>
                <w:szCs w:val="18"/>
              </w:rPr>
              <w:t>bez</w:t>
            </w:r>
            <w:r w:rsidR="000F4C88" w:rsidRPr="00845FDD">
              <w:rPr>
                <w:rFonts w:ascii="Nudista" w:hAnsi="Nudista" w:cs="Arial"/>
                <w:b/>
                <w:color w:val="FFFFFF" w:themeColor="background1"/>
                <w:sz w:val="18"/>
                <w:szCs w:val="18"/>
              </w:rPr>
              <w:t xml:space="preserve"> </w:t>
            </w:r>
            <w:r w:rsidRPr="00845FDD">
              <w:rPr>
                <w:rFonts w:ascii="Nudista" w:hAnsi="Nudista" w:cs="Arial"/>
                <w:b/>
                <w:color w:val="FFFFFF" w:themeColor="background1"/>
                <w:sz w:val="18"/>
                <w:szCs w:val="18"/>
              </w:rPr>
              <w:t xml:space="preserve">DPH </w:t>
            </w:r>
          </w:p>
        </w:tc>
      </w:tr>
      <w:tr w:rsidR="00B81327" w:rsidRPr="00845FDD" w14:paraId="348566BF" w14:textId="77777777" w:rsidTr="00E62ECD">
        <w:trPr>
          <w:trHeight w:val="1385"/>
        </w:trPr>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0C11908" w14:textId="77777777" w:rsidR="00B81327" w:rsidRPr="00845FDD" w:rsidRDefault="00B81327" w:rsidP="00845FDD">
            <w:pPr>
              <w:widowControl w:val="0"/>
              <w:spacing w:line="240"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AEA0DF7" w14:textId="77777777" w:rsidR="00B81327" w:rsidRPr="00845FDD" w:rsidRDefault="00B81327" w:rsidP="00845FDD">
            <w:pPr>
              <w:widowControl w:val="0"/>
              <w:spacing w:line="240"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0269033" w14:textId="77777777" w:rsidR="00B81327" w:rsidRPr="00845FDD" w:rsidRDefault="00B81327" w:rsidP="00845FDD">
            <w:pPr>
              <w:widowControl w:val="0"/>
              <w:spacing w:line="240"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1276DBB5" w14:textId="77777777" w:rsidR="00B81327" w:rsidRPr="00845FDD" w:rsidRDefault="00B81327" w:rsidP="00845FDD">
            <w:pPr>
              <w:widowControl w:val="0"/>
              <w:spacing w:line="240" w:lineRule="auto"/>
              <w:jc w:val="center"/>
              <w:rPr>
                <w:rFonts w:ascii="Nudista" w:hAnsi="Nudista" w:cs="Arial"/>
                <w:color w:val="FFFFFF" w:themeColor="background1"/>
                <w:sz w:val="20"/>
                <w:szCs w:val="20"/>
              </w:rPr>
            </w:pPr>
            <w:r w:rsidRPr="00845FDD">
              <w:rPr>
                <w:rFonts w:ascii="Nudista" w:hAnsi="Nudista" w:cs="Arial"/>
                <w:color w:val="FFFFFF" w:themeColor="background1"/>
                <w:sz w:val="20"/>
                <w:szCs w:val="20"/>
              </w:rPr>
              <w:t>meno a priezvisko</w:t>
            </w:r>
          </w:p>
        </w:tc>
        <w:tc>
          <w:tcPr>
            <w:tcW w:w="855" w:type="dxa"/>
            <w:tcBorders>
              <w:top w:val="single" w:sz="4" w:space="0" w:color="auto"/>
              <w:left w:val="single" w:sz="4" w:space="0" w:color="auto"/>
              <w:bottom w:val="single" w:sz="4" w:space="0" w:color="auto"/>
              <w:right w:val="single" w:sz="4" w:space="0" w:color="auto"/>
            </w:tcBorders>
            <w:shd w:val="clear" w:color="auto" w:fill="008998"/>
          </w:tcPr>
          <w:p w14:paraId="74D766DF" w14:textId="77777777" w:rsidR="00B81327" w:rsidRPr="00845FDD" w:rsidRDefault="00B81327" w:rsidP="00845FDD">
            <w:pPr>
              <w:widowControl w:val="0"/>
              <w:spacing w:line="240" w:lineRule="auto"/>
              <w:jc w:val="center"/>
              <w:rPr>
                <w:rFonts w:ascii="Nudista" w:hAnsi="Nudista" w:cs="Arial"/>
                <w:color w:val="FFFFFF" w:themeColor="background1"/>
                <w:sz w:val="20"/>
                <w:szCs w:val="20"/>
              </w:rPr>
            </w:pPr>
            <w:r w:rsidRPr="00845FDD">
              <w:rPr>
                <w:rFonts w:ascii="Nudista" w:hAnsi="Nudista" w:cs="Arial"/>
                <w:color w:val="FFFFFF" w:themeColor="background1"/>
                <w:sz w:val="20"/>
                <w:szCs w:val="20"/>
              </w:rPr>
              <w:t xml:space="preserve">adresa pobytu </w:t>
            </w:r>
          </w:p>
        </w:tc>
        <w:tc>
          <w:tcPr>
            <w:tcW w:w="1134" w:type="dxa"/>
            <w:tcBorders>
              <w:top w:val="single" w:sz="4" w:space="0" w:color="auto"/>
              <w:left w:val="single" w:sz="4" w:space="0" w:color="auto"/>
              <w:bottom w:val="single" w:sz="4" w:space="0" w:color="auto"/>
              <w:right w:val="single" w:sz="4" w:space="0" w:color="auto"/>
            </w:tcBorders>
            <w:shd w:val="clear" w:color="auto" w:fill="008998"/>
          </w:tcPr>
          <w:p w14:paraId="06927B17" w14:textId="77777777" w:rsidR="00B81327" w:rsidRPr="00845FDD" w:rsidRDefault="00B81327" w:rsidP="00845FDD">
            <w:pPr>
              <w:widowControl w:val="0"/>
              <w:spacing w:line="240" w:lineRule="auto"/>
              <w:jc w:val="center"/>
              <w:rPr>
                <w:rFonts w:ascii="Nudista" w:hAnsi="Nudista" w:cs="Arial"/>
                <w:color w:val="FFFFFF" w:themeColor="background1"/>
                <w:sz w:val="20"/>
                <w:szCs w:val="20"/>
              </w:rPr>
            </w:pPr>
            <w:r w:rsidRPr="00845FDD">
              <w:rPr>
                <w:rFonts w:ascii="Nudista" w:hAnsi="Nudista" w:cs="Arial"/>
                <w:color w:val="FFFFFF" w:themeColor="background1"/>
                <w:sz w:val="20"/>
                <w:szCs w:val="20"/>
              </w:rPr>
              <w:t>dátum narodenia</w:t>
            </w:r>
          </w:p>
        </w:tc>
        <w:tc>
          <w:tcPr>
            <w:tcW w:w="1418" w:type="dxa"/>
            <w:vMerge/>
            <w:tcBorders>
              <w:left w:val="single" w:sz="4" w:space="0" w:color="auto"/>
              <w:bottom w:val="single" w:sz="4" w:space="0" w:color="auto"/>
              <w:right w:val="single" w:sz="4" w:space="0" w:color="auto"/>
            </w:tcBorders>
            <w:shd w:val="clear" w:color="auto" w:fill="BFBFBF" w:themeFill="background1" w:themeFillShade="BF"/>
          </w:tcPr>
          <w:p w14:paraId="3C88E16B" w14:textId="77777777" w:rsidR="00B81327" w:rsidRPr="00845FDD" w:rsidRDefault="00B81327" w:rsidP="00845FDD">
            <w:pPr>
              <w:widowControl w:val="0"/>
              <w:spacing w:line="240" w:lineRule="auto"/>
              <w:jc w:val="center"/>
              <w:rPr>
                <w:rFonts w:ascii="Nudista" w:hAnsi="Nudista" w:cs="Arial"/>
                <w:sz w:val="20"/>
                <w:szCs w:val="20"/>
              </w:rPr>
            </w:pPr>
          </w:p>
        </w:tc>
        <w:tc>
          <w:tcPr>
            <w:tcW w:w="1984" w:type="dxa"/>
            <w:vMerge/>
            <w:tcBorders>
              <w:left w:val="single" w:sz="4" w:space="0" w:color="auto"/>
              <w:bottom w:val="single" w:sz="4" w:space="0" w:color="auto"/>
              <w:right w:val="single" w:sz="4" w:space="0" w:color="auto"/>
            </w:tcBorders>
            <w:shd w:val="clear" w:color="auto" w:fill="BFBFBF" w:themeFill="background1" w:themeFillShade="BF"/>
          </w:tcPr>
          <w:p w14:paraId="6A3CAB52" w14:textId="77777777" w:rsidR="00B81327" w:rsidRPr="00845FDD" w:rsidRDefault="00B81327" w:rsidP="00845FDD">
            <w:pPr>
              <w:widowControl w:val="0"/>
              <w:spacing w:line="240" w:lineRule="auto"/>
              <w:jc w:val="center"/>
              <w:rPr>
                <w:rFonts w:ascii="Nudista" w:hAnsi="Nudista" w:cs="Arial"/>
                <w:sz w:val="20"/>
                <w:szCs w:val="20"/>
              </w:rPr>
            </w:pPr>
          </w:p>
        </w:tc>
      </w:tr>
      <w:tr w:rsidR="00B81327" w:rsidRPr="00845FDD" w14:paraId="68BC757F" w14:textId="77777777" w:rsidTr="00394E2E">
        <w:tc>
          <w:tcPr>
            <w:tcW w:w="1216" w:type="dxa"/>
            <w:tcBorders>
              <w:top w:val="single" w:sz="4" w:space="0" w:color="auto"/>
              <w:left w:val="single" w:sz="4" w:space="0" w:color="auto"/>
              <w:bottom w:val="single" w:sz="4" w:space="0" w:color="auto"/>
              <w:right w:val="single" w:sz="4" w:space="0" w:color="auto"/>
            </w:tcBorders>
          </w:tcPr>
          <w:p w14:paraId="7CC36DD2" w14:textId="77777777" w:rsidR="00B81327" w:rsidRPr="00845FDD" w:rsidRDefault="00B81327" w:rsidP="00845FDD">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70591995" w14:textId="77777777" w:rsidR="00B81327" w:rsidRPr="00845FDD" w:rsidRDefault="00B81327" w:rsidP="00845FDD">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2537528E" w14:textId="77777777" w:rsidR="00B81327" w:rsidRPr="00845FDD" w:rsidRDefault="00B81327" w:rsidP="00845FDD">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666DAF1" w14:textId="77777777" w:rsidR="00B81327" w:rsidRPr="00845FDD" w:rsidRDefault="00B81327" w:rsidP="00845FDD">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42EA22B9" w14:textId="77777777" w:rsidR="00B81327" w:rsidRPr="00845FDD" w:rsidRDefault="00B81327" w:rsidP="00845FDD">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B42DE83" w14:textId="77777777" w:rsidR="00B81327" w:rsidRPr="00845FDD" w:rsidRDefault="00B81327" w:rsidP="00845FDD">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F5F101F" w14:textId="77777777" w:rsidR="00B81327" w:rsidRPr="00845FDD" w:rsidRDefault="00B81327" w:rsidP="00845FDD">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3CFA4882" w14:textId="77777777" w:rsidR="00B81327" w:rsidRPr="00845FDD" w:rsidRDefault="00D70B4E" w:rsidP="00845FDD">
            <w:pPr>
              <w:widowControl w:val="0"/>
              <w:spacing w:line="240"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Nie </w:t>
            </w:r>
          </w:p>
        </w:tc>
      </w:tr>
      <w:tr w:rsidR="00B81327" w:rsidRPr="00845FDD" w14:paraId="0F9F1C41" w14:textId="77777777" w:rsidTr="00394E2E">
        <w:tc>
          <w:tcPr>
            <w:tcW w:w="1216" w:type="dxa"/>
            <w:tcBorders>
              <w:top w:val="single" w:sz="4" w:space="0" w:color="auto"/>
              <w:left w:val="single" w:sz="4" w:space="0" w:color="auto"/>
              <w:bottom w:val="single" w:sz="4" w:space="0" w:color="auto"/>
              <w:right w:val="single" w:sz="4" w:space="0" w:color="auto"/>
            </w:tcBorders>
          </w:tcPr>
          <w:p w14:paraId="20F473E9" w14:textId="77777777" w:rsidR="00B81327" w:rsidRPr="00845FDD" w:rsidRDefault="00B81327" w:rsidP="00845FDD">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5D0F8543" w14:textId="77777777" w:rsidR="00B81327" w:rsidRPr="00845FDD" w:rsidRDefault="00B81327" w:rsidP="00845FDD">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785074" w14:textId="77777777" w:rsidR="00B81327" w:rsidRPr="00845FDD" w:rsidRDefault="00B81327" w:rsidP="00845FDD">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1DB34850" w14:textId="77777777" w:rsidR="00B81327" w:rsidRPr="00845FDD" w:rsidRDefault="00B81327" w:rsidP="00845FDD">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01E9D432" w14:textId="77777777" w:rsidR="00B81327" w:rsidRPr="00845FDD" w:rsidRDefault="00B81327" w:rsidP="00845FDD">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27E3F4F" w14:textId="77777777" w:rsidR="00B81327" w:rsidRPr="00845FDD" w:rsidRDefault="00B81327" w:rsidP="00845FDD">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04F7592" w14:textId="77777777" w:rsidR="00B81327" w:rsidRPr="00845FDD" w:rsidRDefault="00B81327" w:rsidP="00845FDD">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435E3189" w14:textId="77777777" w:rsidR="00B81327" w:rsidRPr="00845FDD" w:rsidRDefault="00D70B4E" w:rsidP="00845FDD">
            <w:pPr>
              <w:widowControl w:val="0"/>
              <w:spacing w:line="240"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Nie</w:t>
            </w:r>
          </w:p>
        </w:tc>
      </w:tr>
    </w:tbl>
    <w:p w14:paraId="3C5AACFF" w14:textId="2A341671" w:rsidR="00B81327" w:rsidRPr="00845FDD" w:rsidRDefault="00B81327" w:rsidP="00845FDD">
      <w:pPr>
        <w:widowControl w:val="0"/>
        <w:numPr>
          <w:ilvl w:val="0"/>
          <w:numId w:val="167"/>
        </w:numPr>
        <w:pBdr>
          <w:bottom w:val="single" w:sz="12" w:space="1" w:color="auto"/>
        </w:pBdr>
        <w:spacing w:after="0" w:line="240" w:lineRule="auto"/>
        <w:ind w:left="567" w:hanging="567"/>
        <w:jc w:val="both"/>
        <w:rPr>
          <w:rFonts w:ascii="Nudista" w:eastAsia="Times New Roman" w:hAnsi="Nudista" w:cs="Arial"/>
          <w:b/>
          <w:bCs/>
          <w:sz w:val="20"/>
          <w:szCs w:val="20"/>
        </w:rPr>
      </w:pPr>
      <w:r w:rsidRPr="00845FDD">
        <w:rPr>
          <w:rFonts w:ascii="Nudista" w:eastAsia="Times New Roman" w:hAnsi="Nudista" w:cs="Arial"/>
          <w:b/>
          <w:bCs/>
          <w:sz w:val="20"/>
          <w:szCs w:val="20"/>
        </w:rPr>
        <w:t>v</w:t>
      </w:r>
      <w:r w:rsidRPr="00845FDD">
        <w:rPr>
          <w:rFonts w:ascii="Nudista" w:eastAsia="Times New Roman" w:hAnsi="Nudista" w:cs="Calibri"/>
          <w:b/>
          <w:bCs/>
          <w:sz w:val="20"/>
          <w:szCs w:val="20"/>
        </w:rPr>
        <w:t> </w:t>
      </w:r>
      <w:r w:rsidRPr="00845FDD">
        <w:rPr>
          <w:rFonts w:ascii="Nudista" w:eastAsia="Times New Roman" w:hAnsi="Nudista"/>
          <w:b/>
          <w:bCs/>
          <w:sz w:val="20"/>
          <w:szCs w:val="20"/>
        </w:rPr>
        <w:t>súvislosti</w:t>
      </w:r>
      <w:r w:rsidRPr="00845FDD">
        <w:rPr>
          <w:rFonts w:ascii="Nudista" w:eastAsia="Times New Roman" w:hAnsi="Nudista" w:cs="Arial"/>
          <w:b/>
          <w:bCs/>
          <w:sz w:val="20"/>
          <w:szCs w:val="20"/>
        </w:rPr>
        <w:t xml:space="preserve"> s</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vypracovaním ponuky v</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 xml:space="preserve">zmysle </w:t>
      </w:r>
      <w:r w:rsidRPr="00845FDD">
        <w:rPr>
          <w:rFonts w:ascii="Nudista" w:eastAsia="Times New Roman" w:hAnsi="Nudista"/>
          <w:b/>
          <w:bCs/>
          <w:sz w:val="20"/>
          <w:szCs w:val="20"/>
        </w:rPr>
        <w:t>§ 49 ods. 5 ZVO,</w:t>
      </w:r>
    </w:p>
    <w:p w14:paraId="7DAB8C53"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 w:val="20"/>
          <w:szCs w:val="24"/>
        </w:rPr>
      </w:pPr>
      <w:r w:rsidRPr="00845FDD">
        <w:rPr>
          <w:rFonts w:ascii="Nudista" w:hAnsi="Nudista" w:cs="Arial"/>
          <w:sz w:val="20"/>
          <w:szCs w:val="24"/>
        </w:rPr>
        <w:t>sme ako uch</w:t>
      </w:r>
      <w:r w:rsidRPr="00845FDD">
        <w:rPr>
          <w:rFonts w:ascii="Nudista" w:hAnsi="Nudista" w:cs="Proba Pro"/>
          <w:sz w:val="20"/>
          <w:szCs w:val="24"/>
        </w:rPr>
        <w:t>á</w:t>
      </w:r>
      <w:r w:rsidRPr="00845FDD">
        <w:rPr>
          <w:rFonts w:ascii="Nudista" w:hAnsi="Nudista" w:cs="Arial"/>
          <w:sz w:val="20"/>
          <w:szCs w:val="24"/>
        </w:rPr>
        <w:t>dza</w:t>
      </w:r>
      <w:r w:rsidRPr="00845FDD">
        <w:rPr>
          <w:rFonts w:ascii="Nudista" w:hAnsi="Nudista" w:cs="Proba Pro"/>
          <w:sz w:val="20"/>
          <w:szCs w:val="24"/>
        </w:rPr>
        <w:t>č</w:t>
      </w:r>
      <w:r w:rsidRPr="00845FDD">
        <w:rPr>
          <w:rFonts w:ascii="Nudista" w:hAnsi="Nudista" w:cs="Arial"/>
          <w:sz w:val="20"/>
          <w:szCs w:val="24"/>
        </w:rPr>
        <w:t xml:space="preserve"> vypracovali t</w:t>
      </w:r>
      <w:r w:rsidRPr="00845FDD">
        <w:rPr>
          <w:rFonts w:ascii="Nudista" w:hAnsi="Nudista" w:cs="Proba Pro"/>
          <w:sz w:val="20"/>
          <w:szCs w:val="24"/>
        </w:rPr>
        <w:t>ú</w:t>
      </w:r>
      <w:r w:rsidRPr="00845FDD">
        <w:rPr>
          <w:rFonts w:ascii="Nudista" w:hAnsi="Nudista" w:cs="Arial"/>
          <w:sz w:val="20"/>
          <w:szCs w:val="24"/>
        </w:rPr>
        <w:t xml:space="preserve">to ponuku </w:t>
      </w:r>
    </w:p>
    <w:p w14:paraId="39333640" w14:textId="1902A278" w:rsidR="00B81327" w:rsidRPr="00845FDD" w:rsidRDefault="00D70B4E" w:rsidP="00845FDD">
      <w:pPr>
        <w:widowControl w:val="0"/>
        <w:tabs>
          <w:tab w:val="left" w:pos="1418"/>
        </w:tabs>
        <w:spacing w:after="120" w:line="240"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E410FB" w:rsidRPr="00845FDD">
            <w:rPr>
              <w:rFonts w:ascii="Segoe UI Symbol" w:eastAsia="MS Gothic" w:hAnsi="Segoe UI Symbol" w:cs="Segoe UI Symbol"/>
              <w:sz w:val="20"/>
              <w:szCs w:val="20"/>
            </w:rPr>
            <w:t>☐</w:t>
          </w:r>
        </w:sdtContent>
      </w:sdt>
      <w:r w:rsidR="00B81327" w:rsidRPr="00845FDD">
        <w:rPr>
          <w:rFonts w:ascii="Nudista" w:hAnsi="Nudista" w:cs="Arial"/>
          <w:sz w:val="20"/>
          <w:szCs w:val="20"/>
        </w:rPr>
        <w:t xml:space="preserve">   </w:t>
      </w:r>
      <w:r w:rsidR="00B81327" w:rsidRPr="00845FDD">
        <w:rPr>
          <w:rFonts w:ascii="Nudista" w:hAnsi="Nudista" w:cs="Arial"/>
          <w:sz w:val="20"/>
          <w:szCs w:val="20"/>
        </w:rPr>
        <w:tab/>
        <w:t>samostatne,</w:t>
      </w:r>
    </w:p>
    <w:p w14:paraId="4A3BA994" w14:textId="4E204BFF" w:rsidR="00B81327" w:rsidRPr="00845FDD" w:rsidRDefault="00B81327" w:rsidP="00845FDD">
      <w:pPr>
        <w:widowControl w:val="0"/>
        <w:tabs>
          <w:tab w:val="left" w:pos="1276"/>
        </w:tabs>
        <w:spacing w:line="240" w:lineRule="auto"/>
        <w:ind w:left="1416" w:hanging="849"/>
        <w:jc w:val="both"/>
        <w:rPr>
          <w:rFonts w:ascii="Nudista" w:hAnsi="Nudista" w:cs="Arial"/>
          <w:sz w:val="20"/>
          <w:szCs w:val="20"/>
        </w:rPr>
      </w:pPr>
      <w:r w:rsidRPr="00845FDD">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845FDD">
            <w:rPr>
              <w:rFonts w:ascii="Segoe UI Symbol" w:hAnsi="Segoe UI Symbol" w:cs="Segoe UI Symbol"/>
              <w:sz w:val="20"/>
              <w:szCs w:val="20"/>
            </w:rPr>
            <w:t>☐</w:t>
          </w:r>
        </w:sdtContent>
      </w:sdt>
      <w:r w:rsidRPr="00845FDD">
        <w:rPr>
          <w:rFonts w:ascii="Nudista" w:hAnsi="Nudista" w:cs="Arial"/>
          <w:sz w:val="20"/>
          <w:szCs w:val="20"/>
        </w:rPr>
        <w:t xml:space="preserve">  s</w:t>
      </w:r>
      <w:r w:rsidRPr="00845FDD">
        <w:rPr>
          <w:rFonts w:ascii="Nudista" w:hAnsi="Nudista" w:cs="Calibri"/>
          <w:sz w:val="20"/>
          <w:szCs w:val="20"/>
        </w:rPr>
        <w:t> </w:t>
      </w:r>
      <w:r w:rsidRPr="00845FDD">
        <w:rPr>
          <w:rFonts w:ascii="Nudista" w:hAnsi="Nudista" w:cs="Arial"/>
          <w:sz w:val="20"/>
          <w:szCs w:val="20"/>
        </w:rPr>
        <w:t>vyu</w:t>
      </w:r>
      <w:r w:rsidRPr="00845FDD">
        <w:rPr>
          <w:rFonts w:ascii="Nudista" w:hAnsi="Nudista" w:cs="Proba Pro"/>
          <w:sz w:val="20"/>
          <w:szCs w:val="20"/>
        </w:rPr>
        <w:t>ž</w:t>
      </w:r>
      <w:r w:rsidRPr="00845FDD">
        <w:rPr>
          <w:rFonts w:ascii="Nudista" w:hAnsi="Nudista" w:cs="Arial"/>
          <w:sz w:val="20"/>
          <w:szCs w:val="20"/>
        </w:rPr>
        <w:t>it</w:t>
      </w:r>
      <w:r w:rsidRPr="00845FDD">
        <w:rPr>
          <w:rFonts w:ascii="Nudista" w:hAnsi="Nudista" w:cs="Proba Pro"/>
          <w:sz w:val="20"/>
          <w:szCs w:val="20"/>
        </w:rPr>
        <w:t>í</w:t>
      </w:r>
      <w:r w:rsidRPr="00845FDD">
        <w:rPr>
          <w:rFonts w:ascii="Nudista" w:hAnsi="Nudista" w:cs="Arial"/>
          <w:sz w:val="20"/>
          <w:szCs w:val="20"/>
        </w:rPr>
        <w:t>m slu</w:t>
      </w:r>
      <w:r w:rsidRPr="00845FDD">
        <w:rPr>
          <w:rFonts w:ascii="Nudista" w:hAnsi="Nudista" w:cs="Proba Pro"/>
          <w:sz w:val="20"/>
          <w:szCs w:val="20"/>
        </w:rPr>
        <w:t>ž</w:t>
      </w:r>
      <w:r w:rsidRPr="00845FDD">
        <w:rPr>
          <w:rFonts w:ascii="Nudista" w:hAnsi="Nudista" w:cs="Arial"/>
          <w:sz w:val="20"/>
          <w:szCs w:val="20"/>
        </w:rPr>
        <w:t>ieb alebo podkladov nasledovn</w:t>
      </w:r>
      <w:r w:rsidRPr="00845FDD">
        <w:rPr>
          <w:rFonts w:ascii="Nudista" w:hAnsi="Nudista" w:cs="Proba Pro"/>
          <w:sz w:val="20"/>
          <w:szCs w:val="20"/>
        </w:rPr>
        <w:t>ý</w:t>
      </w:r>
      <w:r w:rsidRPr="00845FDD">
        <w:rPr>
          <w:rFonts w:ascii="Nudista" w:hAnsi="Nudista" w:cs="Arial"/>
          <w:sz w:val="20"/>
          <w:szCs w:val="20"/>
        </w:rPr>
        <w:t>ch os</w:t>
      </w:r>
      <w:r w:rsidRPr="00845FDD">
        <w:rPr>
          <w:rFonts w:ascii="Nudista" w:hAnsi="Nudista" w:cs="Proba Pro"/>
          <w:sz w:val="20"/>
          <w:szCs w:val="20"/>
        </w:rPr>
        <w:t>ô</w:t>
      </w:r>
      <w:r w:rsidRPr="00845FDD">
        <w:rPr>
          <w:rFonts w:ascii="Nudista" w:hAnsi="Nudista" w:cs="Arial"/>
          <w:sz w:val="20"/>
          <w:szCs w:val="20"/>
        </w:rPr>
        <w:t>b (pozn.: os</w:t>
      </w:r>
      <w:r w:rsidRPr="00845FDD">
        <w:rPr>
          <w:rFonts w:ascii="Nudista" w:hAnsi="Nudista" w:cs="Proba Pro"/>
          <w:sz w:val="20"/>
          <w:szCs w:val="20"/>
        </w:rPr>
        <w:t>ô</w:t>
      </w:r>
      <w:r w:rsidRPr="00845FDD">
        <w:rPr>
          <w:rFonts w:ascii="Nudista" w:hAnsi="Nudista" w:cs="Arial"/>
          <w:sz w:val="20"/>
          <w:szCs w:val="20"/>
        </w:rPr>
        <w:t>b odli</w:t>
      </w:r>
      <w:r w:rsidRPr="00845FDD">
        <w:rPr>
          <w:rFonts w:ascii="Nudista" w:hAnsi="Nudista" w:cs="Proba Pro"/>
          <w:sz w:val="20"/>
          <w:szCs w:val="20"/>
        </w:rPr>
        <w:t>š</w:t>
      </w:r>
      <w:r w:rsidRPr="00845FDD">
        <w:rPr>
          <w:rFonts w:ascii="Nudista" w:hAnsi="Nudista" w:cs="Arial"/>
          <w:sz w:val="20"/>
          <w:szCs w:val="20"/>
        </w:rPr>
        <w:t>n</w:t>
      </w:r>
      <w:r w:rsidRPr="00845FDD">
        <w:rPr>
          <w:rFonts w:ascii="Nudista" w:hAnsi="Nudista" w:cs="Proba Pro"/>
          <w:sz w:val="20"/>
          <w:szCs w:val="20"/>
        </w:rPr>
        <w:t>ý</w:t>
      </w:r>
      <w:r w:rsidRPr="00845FDD">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B81327" w:rsidRPr="00845FDD" w14:paraId="50DB5FB7" w14:textId="77777777" w:rsidTr="000E00C9">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E565B5" w14:textId="77777777" w:rsidR="00B81327" w:rsidRPr="00845FDD" w:rsidRDefault="00B81327" w:rsidP="00845FDD">
            <w:pPr>
              <w:widowControl w:val="0"/>
              <w:spacing w:line="240" w:lineRule="auto"/>
              <w:jc w:val="center"/>
              <w:rPr>
                <w:rFonts w:ascii="Nudista" w:hAnsi="Nudista" w:cs="Arial"/>
                <w:b/>
                <w:color w:val="FFFFFF" w:themeColor="background1"/>
                <w:sz w:val="20"/>
                <w:szCs w:val="20"/>
              </w:rPr>
            </w:pPr>
            <w:r w:rsidRPr="00845FDD">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147BD3E2" w14:textId="77777777" w:rsidR="00B81327" w:rsidRPr="00845FDD" w:rsidRDefault="00B81327" w:rsidP="00845FDD">
            <w:pPr>
              <w:widowControl w:val="0"/>
              <w:spacing w:line="240" w:lineRule="auto"/>
              <w:jc w:val="center"/>
              <w:rPr>
                <w:rFonts w:ascii="Nudista" w:hAnsi="Nudista" w:cs="Arial"/>
                <w:b/>
                <w:color w:val="FFFFFF" w:themeColor="background1"/>
                <w:sz w:val="20"/>
                <w:szCs w:val="20"/>
              </w:rPr>
            </w:pPr>
            <w:r w:rsidRPr="00845FDD">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7C33C8" w14:textId="77777777" w:rsidR="00B81327" w:rsidRPr="00845FDD" w:rsidRDefault="00B81327" w:rsidP="00845FDD">
            <w:pPr>
              <w:widowControl w:val="0"/>
              <w:spacing w:line="240" w:lineRule="auto"/>
              <w:jc w:val="center"/>
              <w:rPr>
                <w:rFonts w:ascii="Nudista" w:hAnsi="Nudista" w:cs="Arial"/>
                <w:b/>
                <w:color w:val="FFFFFF" w:themeColor="background1"/>
                <w:sz w:val="20"/>
                <w:szCs w:val="20"/>
              </w:rPr>
            </w:pPr>
            <w:r w:rsidRPr="00845FDD">
              <w:rPr>
                <w:rFonts w:ascii="Nudista" w:hAnsi="Nudista" w:cs="Arial"/>
                <w:b/>
                <w:color w:val="FFFFFF" w:themeColor="background1"/>
                <w:sz w:val="20"/>
                <w:szCs w:val="20"/>
              </w:rPr>
              <w:t>IČO (ak bolo pridelené)</w:t>
            </w:r>
          </w:p>
        </w:tc>
      </w:tr>
      <w:tr w:rsidR="00B81327" w:rsidRPr="00845FDD" w14:paraId="6888EC69" w14:textId="77777777" w:rsidTr="00A07BB7">
        <w:tc>
          <w:tcPr>
            <w:tcW w:w="2943" w:type="dxa"/>
            <w:tcBorders>
              <w:top w:val="single" w:sz="4" w:space="0" w:color="auto"/>
              <w:left w:val="single" w:sz="4" w:space="0" w:color="auto"/>
              <w:bottom w:val="single" w:sz="4" w:space="0" w:color="auto"/>
              <w:right w:val="single" w:sz="4" w:space="0" w:color="auto"/>
            </w:tcBorders>
          </w:tcPr>
          <w:p w14:paraId="0AF3C43A" w14:textId="77777777" w:rsidR="00B81327" w:rsidRPr="00845FDD" w:rsidRDefault="00B81327" w:rsidP="00845FDD">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44BBA941" w14:textId="77777777" w:rsidR="00B81327" w:rsidRPr="00845FDD" w:rsidRDefault="00B81327" w:rsidP="00845FDD">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E5907B0" w14:textId="77777777" w:rsidR="00B81327" w:rsidRPr="00845FDD" w:rsidRDefault="00B81327" w:rsidP="00845FDD">
            <w:pPr>
              <w:widowControl w:val="0"/>
              <w:spacing w:line="240" w:lineRule="auto"/>
              <w:jc w:val="both"/>
              <w:rPr>
                <w:rFonts w:ascii="Nudista" w:hAnsi="Nudista" w:cs="Arial"/>
                <w:sz w:val="20"/>
                <w:szCs w:val="20"/>
              </w:rPr>
            </w:pPr>
          </w:p>
        </w:tc>
      </w:tr>
      <w:tr w:rsidR="00B81327" w:rsidRPr="00845FDD" w14:paraId="55E6106F" w14:textId="77777777" w:rsidTr="00A07BB7">
        <w:tc>
          <w:tcPr>
            <w:tcW w:w="2943" w:type="dxa"/>
            <w:tcBorders>
              <w:top w:val="single" w:sz="4" w:space="0" w:color="auto"/>
              <w:left w:val="single" w:sz="4" w:space="0" w:color="auto"/>
              <w:bottom w:val="single" w:sz="4" w:space="0" w:color="auto"/>
              <w:right w:val="single" w:sz="4" w:space="0" w:color="auto"/>
            </w:tcBorders>
          </w:tcPr>
          <w:p w14:paraId="67E2738D" w14:textId="77777777" w:rsidR="00B81327" w:rsidRPr="00845FDD" w:rsidRDefault="00B81327" w:rsidP="00845FDD">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7577C847" w14:textId="77777777" w:rsidR="00B81327" w:rsidRPr="00845FDD" w:rsidRDefault="00B81327" w:rsidP="00845FDD">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F4B46C1" w14:textId="77777777" w:rsidR="00B81327" w:rsidRPr="00845FDD" w:rsidRDefault="00B81327" w:rsidP="00845FDD">
            <w:pPr>
              <w:widowControl w:val="0"/>
              <w:spacing w:line="240" w:lineRule="auto"/>
              <w:jc w:val="both"/>
              <w:rPr>
                <w:rFonts w:ascii="Nudista" w:hAnsi="Nudista" w:cs="Arial"/>
                <w:sz w:val="20"/>
                <w:szCs w:val="20"/>
              </w:rPr>
            </w:pPr>
          </w:p>
        </w:tc>
      </w:tr>
    </w:tbl>
    <w:p w14:paraId="7611669C" w14:textId="77777777" w:rsidR="00B81327" w:rsidRPr="00845FDD" w:rsidRDefault="00B81327" w:rsidP="00845FDD">
      <w:pPr>
        <w:widowControl w:val="0"/>
        <w:tabs>
          <w:tab w:val="left" w:pos="5103"/>
        </w:tabs>
        <w:spacing w:before="120" w:line="240" w:lineRule="auto"/>
        <w:jc w:val="both"/>
        <w:rPr>
          <w:rFonts w:ascii="Nudista" w:eastAsia="Times New Roman" w:hAnsi="Nudista" w:cs="Arial"/>
          <w:i/>
          <w:sz w:val="18"/>
          <w:szCs w:val="18"/>
        </w:rPr>
      </w:pPr>
      <w:r w:rsidRPr="00845FDD">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845FDD">
        <w:rPr>
          <w:rFonts w:ascii="Nudista" w:eastAsia="Times New Roman" w:hAnsi="Nudista" w:cs="Calibri"/>
          <w:i/>
          <w:sz w:val="18"/>
          <w:szCs w:val="18"/>
          <w:lang w:eastAsia="cs-CZ"/>
        </w:rPr>
        <w:t> </w:t>
      </w:r>
      <w:r w:rsidRPr="00845FDD">
        <w:rPr>
          <w:rFonts w:ascii="Nudista" w:eastAsia="Times New Roman" w:hAnsi="Nudista" w:cs="Arial"/>
          <w:i/>
          <w:sz w:val="18"/>
          <w:szCs w:val="18"/>
          <w:lang w:eastAsia="cs-CZ"/>
        </w:rPr>
        <w:t xml:space="preserve">novele zákona </w:t>
      </w:r>
      <w:r w:rsidRPr="00845FDD">
        <w:rPr>
          <w:rFonts w:ascii="Nudista" w:eastAsia="Times New Roman" w:hAnsi="Nudista" w:cs="Proba Pro"/>
          <w:i/>
          <w:sz w:val="18"/>
          <w:szCs w:val="18"/>
        </w:rPr>
        <w:t>č</w:t>
      </w:r>
      <w:r w:rsidRPr="00845FDD">
        <w:rPr>
          <w:rFonts w:ascii="Nudista" w:eastAsia="Times New Roman" w:hAnsi="Nudista" w:cs="Arial"/>
          <w:i/>
          <w:sz w:val="18"/>
          <w:szCs w:val="18"/>
        </w:rPr>
        <w:t>. 343/2015 Z. z. o</w:t>
      </w:r>
      <w:r w:rsidRPr="00845FDD">
        <w:rPr>
          <w:rFonts w:ascii="Nudista" w:eastAsia="Times New Roman" w:hAnsi="Nudista" w:cs="Calibri"/>
          <w:i/>
          <w:sz w:val="18"/>
          <w:szCs w:val="18"/>
        </w:rPr>
        <w:t> </w:t>
      </w:r>
      <w:r w:rsidRPr="00845FDD">
        <w:rPr>
          <w:rFonts w:ascii="Nudista" w:eastAsia="Times New Roman" w:hAnsi="Nudista" w:cs="Arial"/>
          <w:i/>
          <w:sz w:val="18"/>
          <w:szCs w:val="18"/>
        </w:rPr>
        <w:t>verejnom obstar</w:t>
      </w:r>
      <w:r w:rsidRPr="00845FDD">
        <w:rPr>
          <w:rFonts w:ascii="Nudista" w:eastAsia="Times New Roman" w:hAnsi="Nudista" w:cs="Proba Pro"/>
          <w:i/>
          <w:sz w:val="18"/>
          <w:szCs w:val="18"/>
        </w:rPr>
        <w:t>á</w:t>
      </w:r>
      <w:r w:rsidRPr="00845FDD">
        <w:rPr>
          <w:rFonts w:ascii="Nudista" w:eastAsia="Times New Roman" w:hAnsi="Nudista" w:cs="Arial"/>
          <w:i/>
          <w:sz w:val="18"/>
          <w:szCs w:val="18"/>
        </w:rPr>
        <w:t>van</w:t>
      </w:r>
      <w:r w:rsidRPr="00845FDD">
        <w:rPr>
          <w:rFonts w:ascii="Nudista" w:eastAsia="Times New Roman" w:hAnsi="Nudista" w:cs="Proba Pro"/>
          <w:i/>
          <w:sz w:val="18"/>
          <w:szCs w:val="18"/>
        </w:rPr>
        <w:t>í</w:t>
      </w:r>
      <w:r w:rsidRPr="00845FDD">
        <w:rPr>
          <w:rFonts w:ascii="Nudista" w:eastAsia="Times New Roman" w:hAnsi="Nudista" w:cs="Arial"/>
          <w:i/>
          <w:sz w:val="18"/>
          <w:szCs w:val="18"/>
        </w:rPr>
        <w:t xml:space="preserve"> a</w:t>
      </w:r>
      <w:r w:rsidRPr="00845FDD">
        <w:rPr>
          <w:rFonts w:ascii="Nudista" w:eastAsia="Times New Roman" w:hAnsi="Nudista" w:cs="Calibri"/>
          <w:i/>
          <w:sz w:val="18"/>
          <w:szCs w:val="18"/>
        </w:rPr>
        <w:t> </w:t>
      </w:r>
      <w:r w:rsidRPr="00845FDD">
        <w:rPr>
          <w:rFonts w:ascii="Nudista" w:eastAsia="Times New Roman" w:hAnsi="Nudista" w:cs="Arial"/>
          <w:i/>
          <w:sz w:val="18"/>
          <w:szCs w:val="18"/>
        </w:rPr>
        <w:t>o</w:t>
      </w:r>
      <w:r w:rsidRPr="00845FDD">
        <w:rPr>
          <w:rFonts w:ascii="Nudista" w:eastAsia="Times New Roman" w:hAnsi="Nudista" w:cs="Calibri"/>
          <w:i/>
          <w:sz w:val="18"/>
          <w:szCs w:val="18"/>
        </w:rPr>
        <w:t> </w:t>
      </w:r>
      <w:r w:rsidRPr="00845FDD">
        <w:rPr>
          <w:rFonts w:ascii="Nudista" w:eastAsia="Times New Roman" w:hAnsi="Nudista" w:cs="Arial"/>
          <w:i/>
          <w:sz w:val="18"/>
          <w:szCs w:val="18"/>
        </w:rPr>
        <w:t>zmene a</w:t>
      </w:r>
      <w:r w:rsidRPr="00845FDD">
        <w:rPr>
          <w:rFonts w:ascii="Nudista" w:eastAsia="Times New Roman" w:hAnsi="Nudista" w:cs="Calibri"/>
          <w:i/>
          <w:sz w:val="18"/>
          <w:szCs w:val="18"/>
        </w:rPr>
        <w:t> </w:t>
      </w:r>
      <w:r w:rsidRPr="00845FDD">
        <w:rPr>
          <w:rFonts w:ascii="Nudista" w:eastAsia="Times New Roman" w:hAnsi="Nudista" w:cs="Arial"/>
          <w:i/>
          <w:sz w:val="18"/>
          <w:szCs w:val="18"/>
        </w:rPr>
        <w:t>doplnen</w:t>
      </w:r>
      <w:r w:rsidRPr="00845FDD">
        <w:rPr>
          <w:rFonts w:ascii="Nudista" w:eastAsia="Times New Roman" w:hAnsi="Nudista" w:cs="Proba Pro"/>
          <w:i/>
          <w:sz w:val="18"/>
          <w:szCs w:val="18"/>
        </w:rPr>
        <w:t>í</w:t>
      </w:r>
      <w:r w:rsidRPr="00845FDD">
        <w:rPr>
          <w:rFonts w:ascii="Nudista" w:eastAsia="Times New Roman" w:hAnsi="Nudista" w:cs="Arial"/>
          <w:i/>
          <w:sz w:val="18"/>
          <w:szCs w:val="18"/>
        </w:rPr>
        <w:t xml:space="preserve"> niektor</w:t>
      </w:r>
      <w:r w:rsidRPr="00845FDD">
        <w:rPr>
          <w:rFonts w:ascii="Nudista" w:eastAsia="Times New Roman" w:hAnsi="Nudista" w:cs="Proba Pro"/>
          <w:i/>
          <w:sz w:val="18"/>
          <w:szCs w:val="18"/>
        </w:rPr>
        <w:t>ý</w:t>
      </w:r>
      <w:r w:rsidRPr="00845FDD">
        <w:rPr>
          <w:rFonts w:ascii="Nudista" w:eastAsia="Times New Roman" w:hAnsi="Nudista" w:cs="Arial"/>
          <w:i/>
          <w:sz w:val="18"/>
          <w:szCs w:val="18"/>
        </w:rPr>
        <w:t>ch z</w:t>
      </w:r>
      <w:r w:rsidRPr="00845FDD">
        <w:rPr>
          <w:rFonts w:ascii="Nudista" w:eastAsia="Times New Roman" w:hAnsi="Nudista" w:cs="Proba Pro"/>
          <w:i/>
          <w:sz w:val="18"/>
          <w:szCs w:val="18"/>
        </w:rPr>
        <w:t>á</w:t>
      </w:r>
      <w:r w:rsidRPr="00845FDD">
        <w:rPr>
          <w:rFonts w:ascii="Nudista" w:eastAsia="Times New Roman" w:hAnsi="Nudista" w:cs="Arial"/>
          <w:i/>
          <w:sz w:val="18"/>
          <w:szCs w:val="18"/>
        </w:rPr>
        <w:t>konov v</w:t>
      </w:r>
      <w:r w:rsidRPr="00845FDD">
        <w:rPr>
          <w:rFonts w:ascii="Nudista" w:eastAsia="Times New Roman" w:hAnsi="Nudista" w:cs="Calibri"/>
          <w:i/>
          <w:sz w:val="18"/>
          <w:szCs w:val="18"/>
        </w:rPr>
        <w:t> </w:t>
      </w:r>
      <w:r w:rsidRPr="00845FDD">
        <w:rPr>
          <w:rFonts w:ascii="Nudista" w:eastAsia="Times New Roman" w:hAnsi="Nudista" w:cs="Arial"/>
          <w:i/>
          <w:sz w:val="18"/>
          <w:szCs w:val="18"/>
        </w:rPr>
        <w:t>znen</w:t>
      </w:r>
      <w:r w:rsidRPr="00845FDD">
        <w:rPr>
          <w:rFonts w:ascii="Nudista" w:eastAsia="Times New Roman" w:hAnsi="Nudista" w:cs="Proba Pro"/>
          <w:i/>
          <w:sz w:val="18"/>
          <w:szCs w:val="18"/>
        </w:rPr>
        <w:t>í</w:t>
      </w:r>
      <w:r w:rsidRPr="00845FDD">
        <w:rPr>
          <w:rFonts w:ascii="Nudista" w:eastAsia="Times New Roman" w:hAnsi="Nudista" w:cs="Arial"/>
          <w:i/>
          <w:sz w:val="18"/>
          <w:szCs w:val="18"/>
        </w:rPr>
        <w:t xml:space="preserve"> neskor</w:t>
      </w:r>
      <w:r w:rsidRPr="00845FDD">
        <w:rPr>
          <w:rFonts w:ascii="Nudista" w:eastAsia="Times New Roman" w:hAnsi="Nudista" w:cs="Proba Pro"/>
          <w:i/>
          <w:sz w:val="18"/>
          <w:szCs w:val="18"/>
        </w:rPr>
        <w:t>ší</w:t>
      </w:r>
      <w:r w:rsidRPr="00845FDD">
        <w:rPr>
          <w:rFonts w:ascii="Nudista" w:eastAsia="Times New Roman" w:hAnsi="Nudista" w:cs="Arial"/>
          <w:i/>
          <w:sz w:val="18"/>
          <w:szCs w:val="18"/>
        </w:rPr>
        <w:t>ch predpisov, ktorá v</w:t>
      </w:r>
      <w:r w:rsidRPr="00845FDD">
        <w:rPr>
          <w:rFonts w:ascii="Nudista" w:eastAsia="Times New Roman" w:hAnsi="Nudista" w:cs="Calibri"/>
          <w:i/>
          <w:sz w:val="18"/>
          <w:szCs w:val="18"/>
        </w:rPr>
        <w:t> </w:t>
      </w:r>
      <w:r w:rsidRPr="00845FDD">
        <w:rPr>
          <w:rFonts w:ascii="Nudista" w:eastAsia="Times New Roman" w:hAnsi="Nudista" w:cs="Arial"/>
          <w:i/>
          <w:sz w:val="18"/>
          <w:szCs w:val="18"/>
        </w:rPr>
        <w:t>súvislosti s</w:t>
      </w:r>
      <w:r w:rsidRPr="00845FDD">
        <w:rPr>
          <w:rFonts w:ascii="Nudista" w:eastAsia="Times New Roman" w:hAnsi="Nudista" w:cs="Calibri"/>
          <w:i/>
          <w:sz w:val="18"/>
          <w:szCs w:val="18"/>
        </w:rPr>
        <w:t> </w:t>
      </w:r>
      <w:r w:rsidRPr="00845FDD">
        <w:rPr>
          <w:rFonts w:ascii="Nudista" w:eastAsia="Times New Roman" w:hAnsi="Nudista" w:cs="Arial"/>
          <w:i/>
          <w:sz w:val="18"/>
          <w:szCs w:val="18"/>
        </w:rPr>
        <w:t>uvedením údajov osoby, ktorej služby uchádzač využil uvádza, že v</w:t>
      </w:r>
      <w:r w:rsidRPr="00845FDD">
        <w:rPr>
          <w:rFonts w:ascii="Nudista" w:eastAsia="Times New Roman" w:hAnsi="Nudista" w:cs="Calibri"/>
          <w:i/>
          <w:sz w:val="18"/>
          <w:szCs w:val="18"/>
        </w:rPr>
        <w:t> </w:t>
      </w:r>
      <w:r w:rsidRPr="00845FDD">
        <w:rPr>
          <w:rFonts w:ascii="Nudista" w:eastAsia="Times New Roman" w:hAnsi="Nudista" w:cs="Arial"/>
          <w:i/>
          <w:sz w:val="18"/>
          <w:szCs w:val="18"/>
        </w:rPr>
        <w:t>praxi sa vyskytujú prípady, keď sa v</w:t>
      </w:r>
      <w:r w:rsidRPr="00845FDD">
        <w:rPr>
          <w:rFonts w:ascii="Nudista" w:eastAsia="Times New Roman" w:hAnsi="Nudista" w:cs="Calibri"/>
          <w:i/>
          <w:sz w:val="18"/>
          <w:szCs w:val="18"/>
        </w:rPr>
        <w:t> </w:t>
      </w:r>
      <w:r w:rsidRPr="00845FDD">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845FDD">
        <w:rPr>
          <w:rFonts w:ascii="Nudista" w:eastAsia="Times New Roman" w:hAnsi="Nudista" w:cs="Calibri"/>
          <w:i/>
          <w:sz w:val="18"/>
          <w:szCs w:val="18"/>
        </w:rPr>
        <w:t> </w:t>
      </w:r>
      <w:r w:rsidRPr="00845FDD">
        <w:rPr>
          <w:rFonts w:ascii="Nudista" w:eastAsia="Times New Roman" w:hAnsi="Nudista" w:cs="Arial"/>
          <w:i/>
          <w:sz w:val="18"/>
          <w:szCs w:val="18"/>
        </w:rPr>
        <w:t>rámci prešetrovania možného protisúťažného konania sa následne zistí, že podklady pre uchádzačov pripravoval ten istý externý subjekt, a</w:t>
      </w:r>
      <w:r w:rsidRPr="00845FDD">
        <w:rPr>
          <w:rFonts w:ascii="Nudista" w:eastAsia="Times New Roman" w:hAnsi="Nudista" w:cs="Calibri"/>
          <w:i/>
          <w:sz w:val="18"/>
          <w:szCs w:val="18"/>
        </w:rPr>
        <w:t> </w:t>
      </w:r>
      <w:r w:rsidRPr="00845FDD">
        <w:rPr>
          <w:rFonts w:ascii="Nudista" w:eastAsia="Times New Roman" w:hAnsi="Nudista" w:cs="Arial"/>
          <w:i/>
          <w:sz w:val="18"/>
          <w:szCs w:val="18"/>
        </w:rPr>
        <w:t>tak sa pristúpilo k</w:t>
      </w:r>
      <w:r w:rsidRPr="00845FDD">
        <w:rPr>
          <w:rFonts w:ascii="Nudista" w:eastAsia="Times New Roman" w:hAnsi="Nudista" w:cs="Calibri"/>
          <w:i/>
          <w:sz w:val="18"/>
          <w:szCs w:val="18"/>
        </w:rPr>
        <w:t> </w:t>
      </w:r>
      <w:r w:rsidRPr="00845FDD">
        <w:rPr>
          <w:rFonts w:ascii="Nudista" w:eastAsia="Times New Roman" w:hAnsi="Nudista" w:cs="Arial"/>
          <w:i/>
          <w:sz w:val="18"/>
          <w:szCs w:val="18"/>
        </w:rPr>
        <w:t>zavedeniu povinnosti uviesť údaje o</w:t>
      </w:r>
      <w:r w:rsidRPr="00845FDD">
        <w:rPr>
          <w:rFonts w:ascii="Nudista" w:eastAsia="Times New Roman" w:hAnsi="Nudista" w:cs="Calibri"/>
          <w:i/>
          <w:sz w:val="18"/>
          <w:szCs w:val="18"/>
        </w:rPr>
        <w:t> </w:t>
      </w:r>
      <w:r w:rsidRPr="00845FDD">
        <w:rPr>
          <w:rFonts w:ascii="Nudista" w:eastAsia="Times New Roman" w:hAnsi="Nudista" w:cs="Arial"/>
          <w:i/>
          <w:sz w:val="18"/>
          <w:szCs w:val="18"/>
        </w:rPr>
        <w:t>takomto subjekte v</w:t>
      </w:r>
      <w:r w:rsidRPr="00845FDD">
        <w:rPr>
          <w:rFonts w:ascii="Nudista" w:eastAsia="Times New Roman" w:hAnsi="Nudista" w:cs="Calibri"/>
          <w:i/>
          <w:sz w:val="18"/>
          <w:szCs w:val="18"/>
        </w:rPr>
        <w:t> </w:t>
      </w:r>
      <w:r w:rsidRPr="00845FDD">
        <w:rPr>
          <w:rFonts w:ascii="Nudista" w:eastAsia="Times New Roman" w:hAnsi="Nudista" w:cs="Arial"/>
          <w:i/>
          <w:sz w:val="18"/>
          <w:szCs w:val="18"/>
        </w:rPr>
        <w:t>ponuke. Vzhľadom na uvedené je možné vyjadriť názor, že v</w:t>
      </w:r>
      <w:r w:rsidRPr="00845FDD">
        <w:rPr>
          <w:rFonts w:ascii="Nudista" w:eastAsia="Times New Roman" w:hAnsi="Nudista" w:cs="Calibri"/>
          <w:i/>
          <w:sz w:val="18"/>
          <w:szCs w:val="18"/>
        </w:rPr>
        <w:t> </w:t>
      </w:r>
      <w:r w:rsidRPr="00845FDD">
        <w:rPr>
          <w:rFonts w:ascii="Nudista" w:eastAsia="Times New Roman" w:hAnsi="Nudista" w:cs="Arial"/>
          <w:i/>
          <w:sz w:val="18"/>
          <w:szCs w:val="18"/>
        </w:rPr>
        <w:t xml:space="preserve">prípade, ak sa na vypracovaní ponuky podieľal iný subjekt (napr. subdodávateľ) túto skutočnosť uchádzač uvedie. </w:t>
      </w:r>
    </w:p>
    <w:p w14:paraId="0CE7DE8A" w14:textId="77777777" w:rsidR="00B81327" w:rsidRPr="00845FDD" w:rsidRDefault="00B81327" w:rsidP="00845FDD">
      <w:pPr>
        <w:widowControl w:val="0"/>
        <w:numPr>
          <w:ilvl w:val="0"/>
          <w:numId w:val="167"/>
        </w:numPr>
        <w:pBdr>
          <w:bottom w:val="single" w:sz="12" w:space="1" w:color="auto"/>
        </w:pBdr>
        <w:spacing w:after="0" w:line="240" w:lineRule="auto"/>
        <w:ind w:left="567" w:hanging="567"/>
        <w:jc w:val="both"/>
        <w:rPr>
          <w:rFonts w:ascii="Nudista" w:eastAsia="Times New Roman" w:hAnsi="Nudista" w:cs="Arial"/>
          <w:b/>
          <w:bCs/>
          <w:sz w:val="20"/>
          <w:szCs w:val="20"/>
          <w:lang w:eastAsia="cs-CZ"/>
        </w:rPr>
      </w:pPr>
      <w:r w:rsidRPr="00845FDD">
        <w:rPr>
          <w:rFonts w:ascii="Nudista" w:eastAsia="Times New Roman" w:hAnsi="Nudista" w:cs="Arial"/>
          <w:b/>
          <w:bCs/>
          <w:sz w:val="20"/>
          <w:szCs w:val="20"/>
          <w:lang w:eastAsia="cs-CZ"/>
        </w:rPr>
        <w:t>v súvislosti s</w:t>
      </w:r>
      <w:r w:rsidRPr="00845FDD">
        <w:rPr>
          <w:rFonts w:ascii="Nudista" w:eastAsia="Times New Roman" w:hAnsi="Nudista" w:cs="Calibri"/>
          <w:b/>
          <w:bCs/>
          <w:sz w:val="20"/>
          <w:szCs w:val="20"/>
          <w:lang w:eastAsia="cs-CZ"/>
        </w:rPr>
        <w:t> </w:t>
      </w:r>
      <w:r w:rsidRPr="00845FDD">
        <w:rPr>
          <w:rFonts w:ascii="Nudista" w:eastAsia="Times New Roman" w:hAnsi="Nudista" w:cs="Arial"/>
          <w:b/>
          <w:bCs/>
          <w:sz w:val="20"/>
          <w:szCs w:val="20"/>
          <w:lang w:eastAsia="cs-CZ"/>
        </w:rPr>
        <w:t>ochranou osobných údajov v</w:t>
      </w:r>
      <w:r w:rsidRPr="00845FDD">
        <w:rPr>
          <w:rFonts w:ascii="Nudista" w:eastAsia="Times New Roman" w:hAnsi="Nudista" w:cs="Calibri"/>
          <w:b/>
          <w:bCs/>
          <w:sz w:val="20"/>
          <w:szCs w:val="20"/>
          <w:lang w:eastAsia="cs-CZ"/>
        </w:rPr>
        <w:t> </w:t>
      </w:r>
      <w:r w:rsidRPr="00845FDD">
        <w:rPr>
          <w:rFonts w:ascii="Nudista" w:eastAsia="Times New Roman" w:hAnsi="Nudista" w:cs="Arial"/>
          <w:b/>
          <w:bCs/>
          <w:sz w:val="20"/>
          <w:szCs w:val="20"/>
          <w:lang w:eastAsia="cs-CZ"/>
        </w:rPr>
        <w:t xml:space="preserve">zmysle zákona č. 18/2019 </w:t>
      </w:r>
      <w:r w:rsidRPr="00845FDD">
        <w:rPr>
          <w:rFonts w:ascii="Nudista" w:eastAsia="Times New Roman" w:hAnsi="Nudista" w:cs="Arial"/>
          <w:b/>
          <w:bCs/>
          <w:sz w:val="20"/>
          <w:szCs w:val="20"/>
        </w:rPr>
        <w:t>o</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ochrane osobn</w:t>
      </w:r>
      <w:r w:rsidRPr="00845FDD">
        <w:rPr>
          <w:rFonts w:ascii="Nudista" w:eastAsia="Times New Roman" w:hAnsi="Nudista" w:cs="Proba Pro"/>
          <w:b/>
          <w:bCs/>
          <w:sz w:val="20"/>
          <w:szCs w:val="20"/>
        </w:rPr>
        <w:t>ý</w:t>
      </w:r>
      <w:r w:rsidRPr="00845FDD">
        <w:rPr>
          <w:rFonts w:ascii="Nudista" w:eastAsia="Times New Roman" w:hAnsi="Nudista" w:cs="Arial"/>
          <w:b/>
          <w:bCs/>
          <w:sz w:val="20"/>
          <w:szCs w:val="20"/>
        </w:rPr>
        <w:t xml:space="preserve">ch </w:t>
      </w:r>
      <w:r w:rsidRPr="00845FDD">
        <w:rPr>
          <w:rFonts w:ascii="Nudista" w:eastAsia="Times New Roman" w:hAnsi="Nudista" w:cs="Proba Pro"/>
          <w:b/>
          <w:bCs/>
          <w:sz w:val="20"/>
          <w:szCs w:val="20"/>
        </w:rPr>
        <w:lastRenderedPageBreak/>
        <w:t>ú</w:t>
      </w:r>
      <w:r w:rsidRPr="00845FDD">
        <w:rPr>
          <w:rFonts w:ascii="Nudista" w:eastAsia="Times New Roman" w:hAnsi="Nudista" w:cs="Arial"/>
          <w:b/>
          <w:bCs/>
          <w:sz w:val="20"/>
          <w:szCs w:val="20"/>
        </w:rPr>
        <w:t>dajov a</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o</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zmene a</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doplnen</w:t>
      </w:r>
      <w:r w:rsidRPr="00845FDD">
        <w:rPr>
          <w:rFonts w:ascii="Nudista" w:eastAsia="Times New Roman" w:hAnsi="Nudista" w:cs="Proba Pro"/>
          <w:b/>
          <w:bCs/>
          <w:sz w:val="20"/>
          <w:szCs w:val="20"/>
        </w:rPr>
        <w:t>í</w:t>
      </w:r>
      <w:r w:rsidRPr="00845FDD">
        <w:rPr>
          <w:rFonts w:ascii="Nudista" w:eastAsia="Times New Roman" w:hAnsi="Nudista" w:cs="Arial"/>
          <w:b/>
          <w:bCs/>
          <w:sz w:val="20"/>
          <w:szCs w:val="20"/>
        </w:rPr>
        <w:t xml:space="preserve"> niektor</w:t>
      </w:r>
      <w:r w:rsidRPr="00845FDD">
        <w:rPr>
          <w:rFonts w:ascii="Nudista" w:eastAsia="Times New Roman" w:hAnsi="Nudista" w:cs="Proba Pro"/>
          <w:b/>
          <w:bCs/>
          <w:sz w:val="20"/>
          <w:szCs w:val="20"/>
        </w:rPr>
        <w:t>ý</w:t>
      </w:r>
      <w:r w:rsidRPr="00845FDD">
        <w:rPr>
          <w:rFonts w:ascii="Nudista" w:eastAsia="Times New Roman" w:hAnsi="Nudista" w:cs="Arial"/>
          <w:b/>
          <w:bCs/>
          <w:sz w:val="20"/>
          <w:szCs w:val="20"/>
        </w:rPr>
        <w:t>ch z</w:t>
      </w:r>
      <w:r w:rsidRPr="00845FDD">
        <w:rPr>
          <w:rFonts w:ascii="Nudista" w:eastAsia="Times New Roman" w:hAnsi="Nudista" w:cs="Proba Pro"/>
          <w:b/>
          <w:bCs/>
          <w:sz w:val="20"/>
          <w:szCs w:val="20"/>
        </w:rPr>
        <w:t>á</w:t>
      </w:r>
      <w:r w:rsidRPr="00845FDD">
        <w:rPr>
          <w:rFonts w:ascii="Nudista" w:eastAsia="Times New Roman" w:hAnsi="Nudista" w:cs="Arial"/>
          <w:b/>
          <w:bCs/>
          <w:sz w:val="20"/>
          <w:szCs w:val="20"/>
        </w:rPr>
        <w:t>konov v</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znen</w:t>
      </w:r>
      <w:r w:rsidRPr="00845FDD">
        <w:rPr>
          <w:rFonts w:ascii="Nudista" w:eastAsia="Times New Roman" w:hAnsi="Nudista" w:cs="Proba Pro"/>
          <w:b/>
          <w:bCs/>
          <w:sz w:val="20"/>
          <w:szCs w:val="20"/>
        </w:rPr>
        <w:t>í</w:t>
      </w:r>
      <w:r w:rsidRPr="00845FDD">
        <w:rPr>
          <w:rFonts w:ascii="Nudista" w:eastAsia="Times New Roman" w:hAnsi="Nudista" w:cs="Arial"/>
          <w:b/>
          <w:bCs/>
          <w:sz w:val="20"/>
          <w:szCs w:val="20"/>
        </w:rPr>
        <w:t xml:space="preserve"> neskor</w:t>
      </w:r>
      <w:r w:rsidRPr="00845FDD">
        <w:rPr>
          <w:rFonts w:ascii="Nudista" w:eastAsia="Times New Roman" w:hAnsi="Nudista" w:cs="Proba Pro"/>
          <w:b/>
          <w:bCs/>
          <w:sz w:val="20"/>
          <w:szCs w:val="20"/>
        </w:rPr>
        <w:t>ší</w:t>
      </w:r>
      <w:r w:rsidRPr="00845FDD">
        <w:rPr>
          <w:rFonts w:ascii="Nudista" w:eastAsia="Times New Roman" w:hAnsi="Nudista" w:cs="Arial"/>
          <w:b/>
          <w:bCs/>
          <w:sz w:val="20"/>
          <w:szCs w:val="20"/>
        </w:rPr>
        <w:t>ch predpisov (</w:t>
      </w:r>
      <w:r w:rsidRPr="00845FDD">
        <w:rPr>
          <w:rFonts w:ascii="Nudista" w:eastAsia="Times New Roman" w:hAnsi="Nudista" w:cs="Proba Pro"/>
          <w:b/>
          <w:bCs/>
          <w:sz w:val="20"/>
          <w:szCs w:val="20"/>
        </w:rPr>
        <w:t>ď</w:t>
      </w:r>
      <w:r w:rsidRPr="00845FDD">
        <w:rPr>
          <w:rFonts w:ascii="Nudista" w:eastAsia="Times New Roman" w:hAnsi="Nudista" w:cs="Arial"/>
          <w:b/>
          <w:bCs/>
          <w:sz w:val="20"/>
          <w:szCs w:val="20"/>
        </w:rPr>
        <w:t xml:space="preserve">alej aj ako </w:t>
      </w:r>
      <w:r w:rsidRPr="00845FDD">
        <w:rPr>
          <w:rFonts w:ascii="Nudista" w:eastAsia="Times New Roman" w:hAnsi="Nudista" w:cs="Proba Pro"/>
          <w:b/>
          <w:bCs/>
          <w:sz w:val="20"/>
          <w:szCs w:val="20"/>
        </w:rPr>
        <w:t>„</w:t>
      </w:r>
      <w:proofErr w:type="spellStart"/>
      <w:r w:rsidRPr="00845FDD">
        <w:rPr>
          <w:rFonts w:ascii="Nudista" w:eastAsia="Times New Roman" w:hAnsi="Nudista" w:cs="Arial"/>
          <w:b/>
          <w:bCs/>
          <w:sz w:val="20"/>
          <w:szCs w:val="20"/>
        </w:rPr>
        <w:t>ZoOÚ</w:t>
      </w:r>
      <w:proofErr w:type="spellEnd"/>
      <w:r w:rsidRPr="00845FDD">
        <w:rPr>
          <w:rFonts w:ascii="Nudista" w:eastAsia="Times New Roman" w:hAnsi="Nudista" w:cs="Arial"/>
          <w:b/>
          <w:bCs/>
          <w:sz w:val="20"/>
          <w:szCs w:val="20"/>
        </w:rPr>
        <w:t>“),</w:t>
      </w:r>
    </w:p>
    <w:p w14:paraId="5F7AE7E0"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Cs w:val="20"/>
        </w:rPr>
      </w:pPr>
      <w:r w:rsidRPr="00845FDD">
        <w:rPr>
          <w:rFonts w:ascii="Nudista" w:hAnsi="Nudista" w:cs="Arial"/>
          <w:sz w:val="20"/>
          <w:szCs w:val="24"/>
        </w:rPr>
        <w:t>v</w:t>
      </w:r>
      <w:r w:rsidRPr="00845FDD">
        <w:rPr>
          <w:rFonts w:ascii="Nudista" w:hAnsi="Nudista" w:cs="Calibri"/>
          <w:sz w:val="20"/>
          <w:szCs w:val="24"/>
        </w:rPr>
        <w:t> </w:t>
      </w:r>
      <w:r w:rsidRPr="00845FDD">
        <w:rPr>
          <w:rFonts w:ascii="Nudista" w:hAnsi="Nudista" w:cs="Arial"/>
          <w:sz w:val="20"/>
          <w:szCs w:val="24"/>
        </w:rPr>
        <w:t>rozsahu, v</w:t>
      </w:r>
      <w:r w:rsidRPr="00845FDD">
        <w:rPr>
          <w:rFonts w:ascii="Nudista" w:hAnsi="Nudista" w:cs="Calibri"/>
          <w:sz w:val="20"/>
          <w:szCs w:val="24"/>
        </w:rPr>
        <w:t> </w:t>
      </w:r>
      <w:r w:rsidRPr="00845FDD">
        <w:rPr>
          <w:rFonts w:ascii="Nudista" w:hAnsi="Nudista" w:cs="Arial"/>
          <w:sz w:val="20"/>
          <w:szCs w:val="24"/>
        </w:rPr>
        <w:t xml:space="preserve">akom to predpisuje </w:t>
      </w:r>
      <w:proofErr w:type="spellStart"/>
      <w:r w:rsidRPr="00845FDD">
        <w:rPr>
          <w:rFonts w:ascii="Nudista" w:hAnsi="Nudista" w:cs="Arial"/>
          <w:sz w:val="20"/>
          <w:szCs w:val="24"/>
        </w:rPr>
        <w:t>ZoO</w:t>
      </w:r>
      <w:r w:rsidRPr="00845FDD">
        <w:rPr>
          <w:rFonts w:ascii="Nudista" w:hAnsi="Nudista" w:cs="Proba Pro"/>
          <w:sz w:val="20"/>
          <w:szCs w:val="24"/>
        </w:rPr>
        <w:t>Ú</w:t>
      </w:r>
      <w:proofErr w:type="spellEnd"/>
      <w:r w:rsidRPr="00845FDD">
        <w:rPr>
          <w:rFonts w:ascii="Nudista" w:hAnsi="Nudista" w:cs="Arial"/>
          <w:sz w:val="20"/>
          <w:szCs w:val="24"/>
        </w:rPr>
        <w:t>, som si od v</w:t>
      </w:r>
      <w:r w:rsidRPr="00845FDD">
        <w:rPr>
          <w:rFonts w:ascii="Nudista" w:hAnsi="Nudista" w:cs="Proba Pro"/>
          <w:sz w:val="20"/>
          <w:szCs w:val="24"/>
        </w:rPr>
        <w:t>š</w:t>
      </w:r>
      <w:r w:rsidRPr="00845FDD">
        <w:rPr>
          <w:rFonts w:ascii="Nudista" w:hAnsi="Nudista" w:cs="Arial"/>
          <w:sz w:val="20"/>
          <w:szCs w:val="24"/>
        </w:rPr>
        <w:t>etk</w:t>
      </w:r>
      <w:r w:rsidRPr="00845FDD">
        <w:rPr>
          <w:rFonts w:ascii="Nudista" w:hAnsi="Nudista" w:cs="Proba Pro"/>
          <w:sz w:val="20"/>
          <w:szCs w:val="24"/>
        </w:rPr>
        <w:t>ý</w:t>
      </w:r>
      <w:r w:rsidRPr="00845FDD">
        <w:rPr>
          <w:rFonts w:ascii="Nudista" w:hAnsi="Nudista" w:cs="Arial"/>
          <w:sz w:val="20"/>
          <w:szCs w:val="24"/>
        </w:rPr>
        <w:t>ch dotknut</w:t>
      </w:r>
      <w:r w:rsidRPr="00845FDD">
        <w:rPr>
          <w:rFonts w:ascii="Nudista" w:hAnsi="Nudista" w:cs="Proba Pro"/>
          <w:sz w:val="20"/>
          <w:szCs w:val="24"/>
        </w:rPr>
        <w:t>ý</w:t>
      </w:r>
      <w:r w:rsidRPr="00845FDD">
        <w:rPr>
          <w:rFonts w:ascii="Nudista" w:hAnsi="Nudista" w:cs="Arial"/>
          <w:sz w:val="20"/>
          <w:szCs w:val="24"/>
        </w:rPr>
        <w:t>ch osôb, ktorých osobné údaje sú obsiahnuté v</w:t>
      </w:r>
      <w:r w:rsidRPr="00845FDD">
        <w:rPr>
          <w:rFonts w:ascii="Nudista" w:hAnsi="Nudista" w:cs="Calibri"/>
          <w:sz w:val="20"/>
          <w:szCs w:val="24"/>
        </w:rPr>
        <w:t> </w:t>
      </w:r>
      <w:r w:rsidRPr="00845FDD">
        <w:rPr>
          <w:rFonts w:ascii="Nudista" w:hAnsi="Nudista" w:cs="Arial"/>
          <w:sz w:val="20"/>
          <w:szCs w:val="24"/>
        </w:rPr>
        <w:t>mojej ponuke, zabezpe</w:t>
      </w:r>
      <w:r w:rsidRPr="00845FDD">
        <w:rPr>
          <w:rFonts w:ascii="Nudista" w:hAnsi="Nudista" w:cs="Proba Pro"/>
          <w:sz w:val="20"/>
          <w:szCs w:val="24"/>
        </w:rPr>
        <w:t>č</w:t>
      </w:r>
      <w:r w:rsidRPr="00845FDD">
        <w:rPr>
          <w:rFonts w:ascii="Nudista" w:hAnsi="Nudista" w:cs="Arial"/>
          <w:sz w:val="20"/>
          <w:szCs w:val="24"/>
        </w:rPr>
        <w:t>il v</w:t>
      </w:r>
      <w:r w:rsidRPr="00845FDD">
        <w:rPr>
          <w:rFonts w:ascii="Nudista" w:hAnsi="Nudista" w:cs="Proba Pro"/>
          <w:sz w:val="20"/>
          <w:szCs w:val="24"/>
        </w:rPr>
        <w:t>š</w:t>
      </w:r>
      <w:r w:rsidRPr="00845FDD">
        <w:rPr>
          <w:rFonts w:ascii="Nudista" w:hAnsi="Nudista" w:cs="Arial"/>
          <w:sz w:val="20"/>
          <w:szCs w:val="24"/>
        </w:rPr>
        <w:t>etky potrebn</w:t>
      </w:r>
      <w:r w:rsidRPr="00845FDD">
        <w:rPr>
          <w:rFonts w:ascii="Nudista" w:hAnsi="Nudista" w:cs="Proba Pro"/>
          <w:sz w:val="20"/>
          <w:szCs w:val="24"/>
        </w:rPr>
        <w:t>é</w:t>
      </w:r>
      <w:r w:rsidRPr="00845FDD">
        <w:rPr>
          <w:rFonts w:ascii="Nudista" w:hAnsi="Nudista" w:cs="Arial"/>
          <w:sz w:val="20"/>
          <w:szCs w:val="24"/>
        </w:rPr>
        <w:t xml:space="preserve"> s</w:t>
      </w:r>
      <w:r w:rsidRPr="00845FDD">
        <w:rPr>
          <w:rFonts w:ascii="Nudista" w:hAnsi="Nudista" w:cs="Proba Pro"/>
          <w:sz w:val="20"/>
          <w:szCs w:val="24"/>
        </w:rPr>
        <w:t>ú</w:t>
      </w:r>
      <w:r w:rsidRPr="00845FDD">
        <w:rPr>
          <w:rFonts w:ascii="Nudista" w:hAnsi="Nudista" w:cs="Arial"/>
          <w:sz w:val="20"/>
          <w:szCs w:val="24"/>
        </w:rPr>
        <w:t>hlasy so spracovan</w:t>
      </w:r>
      <w:r w:rsidRPr="00845FDD">
        <w:rPr>
          <w:rFonts w:ascii="Nudista" w:hAnsi="Nudista" w:cs="Proba Pro"/>
          <w:sz w:val="20"/>
          <w:szCs w:val="24"/>
        </w:rPr>
        <w:t>í</w:t>
      </w:r>
      <w:r w:rsidRPr="00845FDD">
        <w:rPr>
          <w:rFonts w:ascii="Nudista" w:hAnsi="Nudista" w:cs="Arial"/>
          <w:sz w:val="20"/>
          <w:szCs w:val="24"/>
        </w:rPr>
        <w:t>m osobn</w:t>
      </w:r>
      <w:r w:rsidRPr="00845FDD">
        <w:rPr>
          <w:rFonts w:ascii="Nudista" w:hAnsi="Nudista" w:cs="Proba Pro"/>
          <w:sz w:val="20"/>
          <w:szCs w:val="24"/>
        </w:rPr>
        <w:t>ý</w:t>
      </w:r>
      <w:r w:rsidRPr="00845FDD">
        <w:rPr>
          <w:rFonts w:ascii="Nudista" w:hAnsi="Nudista" w:cs="Arial"/>
          <w:sz w:val="20"/>
          <w:szCs w:val="24"/>
        </w:rPr>
        <w:t xml:space="preserve">ch </w:t>
      </w:r>
      <w:r w:rsidRPr="00845FDD">
        <w:rPr>
          <w:rFonts w:ascii="Nudista" w:hAnsi="Nudista" w:cs="Proba Pro"/>
          <w:sz w:val="20"/>
          <w:szCs w:val="24"/>
        </w:rPr>
        <w:t>ú</w:t>
      </w:r>
      <w:r w:rsidRPr="00845FDD">
        <w:rPr>
          <w:rFonts w:ascii="Nudista" w:hAnsi="Nudista" w:cs="Arial"/>
          <w:sz w:val="20"/>
          <w:szCs w:val="24"/>
        </w:rPr>
        <w:t xml:space="preserve">dajov za </w:t>
      </w:r>
      <w:r w:rsidRPr="00845FDD">
        <w:rPr>
          <w:rFonts w:ascii="Nudista" w:hAnsi="Nudista" w:cs="Proba Pro"/>
          <w:sz w:val="20"/>
          <w:szCs w:val="24"/>
        </w:rPr>
        <w:t>úč</w:t>
      </w:r>
      <w:r w:rsidRPr="00845FDD">
        <w:rPr>
          <w:rFonts w:ascii="Nudista" w:hAnsi="Nudista" w:cs="Arial"/>
          <w:sz w:val="20"/>
          <w:szCs w:val="24"/>
        </w:rPr>
        <w:t>elom podania tejto ponuky a</w:t>
      </w:r>
      <w:r w:rsidRPr="00845FDD">
        <w:rPr>
          <w:rFonts w:ascii="Nudista" w:hAnsi="Nudista" w:cs="Calibri"/>
          <w:sz w:val="20"/>
          <w:szCs w:val="24"/>
        </w:rPr>
        <w:t> </w:t>
      </w:r>
      <w:r w:rsidRPr="00845FDD">
        <w:rPr>
          <w:rFonts w:ascii="Nudista" w:hAnsi="Nudista" w:cs="Arial"/>
          <w:sz w:val="20"/>
          <w:szCs w:val="24"/>
        </w:rPr>
        <w:t>pou</w:t>
      </w:r>
      <w:r w:rsidRPr="00845FDD">
        <w:rPr>
          <w:rFonts w:ascii="Nudista" w:hAnsi="Nudista" w:cs="Proba Pro"/>
          <w:sz w:val="20"/>
          <w:szCs w:val="24"/>
        </w:rPr>
        <w:t>č</w:t>
      </w:r>
      <w:r w:rsidRPr="00845FDD">
        <w:rPr>
          <w:rFonts w:ascii="Nudista" w:hAnsi="Nudista" w:cs="Arial"/>
          <w:sz w:val="20"/>
          <w:szCs w:val="24"/>
        </w:rPr>
        <w:t>il v</w:t>
      </w:r>
      <w:r w:rsidRPr="00845FDD">
        <w:rPr>
          <w:rFonts w:ascii="Nudista" w:hAnsi="Nudista" w:cs="Proba Pro"/>
          <w:sz w:val="20"/>
          <w:szCs w:val="24"/>
        </w:rPr>
        <w:t>š</w:t>
      </w:r>
      <w:r w:rsidRPr="00845FDD">
        <w:rPr>
          <w:rFonts w:ascii="Nudista" w:hAnsi="Nudista" w:cs="Arial"/>
          <w:sz w:val="20"/>
          <w:szCs w:val="24"/>
        </w:rPr>
        <w:t>etky dotknut</w:t>
      </w:r>
      <w:r w:rsidRPr="00845FDD">
        <w:rPr>
          <w:rFonts w:ascii="Nudista" w:hAnsi="Nudista" w:cs="Proba Pro"/>
          <w:sz w:val="20"/>
          <w:szCs w:val="24"/>
        </w:rPr>
        <w:t>é</w:t>
      </w:r>
      <w:r w:rsidRPr="00845FDD">
        <w:rPr>
          <w:rFonts w:ascii="Nudista" w:hAnsi="Nudista" w:cs="Arial"/>
          <w:sz w:val="20"/>
          <w:szCs w:val="24"/>
        </w:rPr>
        <w:t xml:space="preserve"> osoby o</w:t>
      </w:r>
      <w:r w:rsidRPr="00845FDD">
        <w:rPr>
          <w:rFonts w:ascii="Nudista" w:hAnsi="Nudista" w:cs="Calibri"/>
          <w:sz w:val="20"/>
          <w:szCs w:val="24"/>
        </w:rPr>
        <w:t> </w:t>
      </w:r>
      <w:r w:rsidRPr="00845FDD">
        <w:rPr>
          <w:rFonts w:ascii="Nudista" w:hAnsi="Nudista" w:cs="Arial"/>
          <w:sz w:val="20"/>
          <w:szCs w:val="24"/>
        </w:rPr>
        <w:t>sp</w:t>
      </w:r>
      <w:r w:rsidRPr="00845FDD">
        <w:rPr>
          <w:rFonts w:ascii="Nudista" w:hAnsi="Nudista" w:cs="Proba Pro"/>
          <w:sz w:val="20"/>
          <w:szCs w:val="24"/>
        </w:rPr>
        <w:t>ô</w:t>
      </w:r>
      <w:r w:rsidRPr="00845FDD">
        <w:rPr>
          <w:rFonts w:ascii="Nudista" w:hAnsi="Nudista" w:cs="Arial"/>
          <w:sz w:val="20"/>
          <w:szCs w:val="24"/>
        </w:rPr>
        <w:t>sobe a</w:t>
      </w:r>
      <w:r w:rsidRPr="00845FDD">
        <w:rPr>
          <w:rFonts w:ascii="Nudista" w:hAnsi="Nudista" w:cs="Calibri"/>
          <w:sz w:val="20"/>
          <w:szCs w:val="24"/>
        </w:rPr>
        <w:t> </w:t>
      </w:r>
      <w:r w:rsidRPr="00845FDD">
        <w:rPr>
          <w:rFonts w:ascii="Nudista" w:hAnsi="Nudista" w:cs="Arial"/>
          <w:sz w:val="20"/>
          <w:szCs w:val="24"/>
        </w:rPr>
        <w:t>rozsahu spracovania ich osobn</w:t>
      </w:r>
      <w:r w:rsidRPr="00845FDD">
        <w:rPr>
          <w:rFonts w:ascii="Nudista" w:hAnsi="Nudista" w:cs="Proba Pro"/>
          <w:sz w:val="20"/>
          <w:szCs w:val="24"/>
        </w:rPr>
        <w:t>ý</w:t>
      </w:r>
      <w:r w:rsidRPr="00845FDD">
        <w:rPr>
          <w:rFonts w:ascii="Nudista" w:hAnsi="Nudista" w:cs="Arial"/>
          <w:sz w:val="20"/>
          <w:szCs w:val="24"/>
        </w:rPr>
        <w:t xml:space="preserve">ch </w:t>
      </w:r>
      <w:r w:rsidRPr="00845FDD">
        <w:rPr>
          <w:rFonts w:ascii="Nudista" w:hAnsi="Nudista" w:cs="Proba Pro"/>
          <w:sz w:val="20"/>
          <w:szCs w:val="24"/>
        </w:rPr>
        <w:t>ú</w:t>
      </w:r>
      <w:r w:rsidRPr="00845FDD">
        <w:rPr>
          <w:rFonts w:ascii="Nudista" w:hAnsi="Nudista" w:cs="Arial"/>
          <w:sz w:val="20"/>
          <w:szCs w:val="24"/>
        </w:rPr>
        <w:t xml:space="preserve">dajov na </w:t>
      </w:r>
      <w:r w:rsidRPr="00845FDD">
        <w:rPr>
          <w:rFonts w:ascii="Nudista" w:hAnsi="Nudista" w:cs="Proba Pro"/>
          <w:sz w:val="20"/>
          <w:szCs w:val="24"/>
        </w:rPr>
        <w:t>úč</w:t>
      </w:r>
      <w:r w:rsidRPr="00845FDD">
        <w:rPr>
          <w:rFonts w:ascii="Nudista" w:hAnsi="Nudista" w:cs="Arial"/>
          <w:sz w:val="20"/>
          <w:szCs w:val="24"/>
        </w:rPr>
        <w:t xml:space="preserve">el podania tejto ponuky a </w:t>
      </w:r>
    </w:p>
    <w:p w14:paraId="091E5C36"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Cs w:val="20"/>
        </w:rPr>
      </w:pPr>
      <w:r w:rsidRPr="00845FDD">
        <w:rPr>
          <w:rFonts w:ascii="Nudista" w:hAnsi="Nudista" w:cs="Arial"/>
          <w:sz w:val="20"/>
          <w:szCs w:val="24"/>
        </w:rPr>
        <w:t>všetky dotknuté osoby mi udelili svoj súhlas na to, aby tieto osobné údaje boli poskytnuté, a</w:t>
      </w:r>
      <w:r w:rsidRPr="00845FDD">
        <w:rPr>
          <w:rFonts w:ascii="Nudista" w:hAnsi="Nudista" w:cs="Calibri"/>
          <w:sz w:val="20"/>
          <w:szCs w:val="24"/>
        </w:rPr>
        <w:t> </w:t>
      </w:r>
      <w:r w:rsidRPr="00845FDD">
        <w:rPr>
          <w:rFonts w:ascii="Nudista" w:hAnsi="Nudista" w:cs="Arial"/>
          <w:sz w:val="20"/>
          <w:szCs w:val="24"/>
        </w:rPr>
        <w:t xml:space="preserve">aby ich </w:t>
      </w:r>
      <w:r w:rsidRPr="00845FDD">
        <w:rPr>
          <w:rFonts w:ascii="Nudista" w:hAnsi="Nudista" w:cs="Proba Pro"/>
          <w:sz w:val="20"/>
          <w:szCs w:val="24"/>
        </w:rPr>
        <w:t>ď</w:t>
      </w:r>
      <w:r w:rsidRPr="00845FDD">
        <w:rPr>
          <w:rFonts w:ascii="Nudista" w:hAnsi="Nudista" w:cs="Arial"/>
          <w:sz w:val="20"/>
          <w:szCs w:val="24"/>
        </w:rPr>
        <w:t>alej za deklarovan</w:t>
      </w:r>
      <w:r w:rsidRPr="00845FDD">
        <w:rPr>
          <w:rFonts w:ascii="Nudista" w:hAnsi="Nudista" w:cs="Proba Pro"/>
          <w:sz w:val="20"/>
          <w:szCs w:val="24"/>
        </w:rPr>
        <w:t>ý</w:t>
      </w:r>
      <w:r w:rsidRPr="00845FDD">
        <w:rPr>
          <w:rFonts w:ascii="Nudista" w:hAnsi="Nudista" w:cs="Arial"/>
          <w:sz w:val="20"/>
          <w:szCs w:val="24"/>
        </w:rPr>
        <w:t xml:space="preserve">m </w:t>
      </w:r>
      <w:r w:rsidRPr="00845FDD">
        <w:rPr>
          <w:rFonts w:ascii="Nudista" w:hAnsi="Nudista" w:cs="Proba Pro"/>
          <w:sz w:val="20"/>
          <w:szCs w:val="24"/>
        </w:rPr>
        <w:t>úč</w:t>
      </w:r>
      <w:r w:rsidRPr="00845FDD">
        <w:rPr>
          <w:rFonts w:ascii="Nudista" w:hAnsi="Nudista" w:cs="Arial"/>
          <w:sz w:val="20"/>
          <w:szCs w:val="24"/>
        </w:rPr>
        <w:t>elom spracov</w:t>
      </w:r>
      <w:r w:rsidRPr="00845FDD">
        <w:rPr>
          <w:rFonts w:ascii="Nudista" w:hAnsi="Nudista" w:cs="Proba Pro"/>
          <w:sz w:val="20"/>
          <w:szCs w:val="24"/>
        </w:rPr>
        <w:t>á</w:t>
      </w:r>
      <w:r w:rsidRPr="00845FDD">
        <w:rPr>
          <w:rFonts w:ascii="Nudista" w:hAnsi="Nudista" w:cs="Arial"/>
          <w:sz w:val="20"/>
          <w:szCs w:val="24"/>
        </w:rPr>
        <w:t>val tak obstar</w:t>
      </w:r>
      <w:r w:rsidRPr="00845FDD">
        <w:rPr>
          <w:rFonts w:ascii="Nudista" w:hAnsi="Nudista" w:cs="Proba Pro"/>
          <w:sz w:val="20"/>
          <w:szCs w:val="24"/>
        </w:rPr>
        <w:t>á</w:t>
      </w:r>
      <w:r w:rsidRPr="00845FDD">
        <w:rPr>
          <w:rFonts w:ascii="Nudista" w:hAnsi="Nudista" w:cs="Arial"/>
          <w:sz w:val="20"/>
          <w:szCs w:val="24"/>
        </w:rPr>
        <w:t>vate</w:t>
      </w:r>
      <w:r w:rsidRPr="00845FDD">
        <w:rPr>
          <w:rFonts w:ascii="Nudista" w:hAnsi="Nudista" w:cs="Proba Pro"/>
          <w:sz w:val="20"/>
          <w:szCs w:val="24"/>
        </w:rPr>
        <w:t>ľ</w:t>
      </w:r>
      <w:r w:rsidRPr="00845FDD">
        <w:rPr>
          <w:rFonts w:ascii="Nudista" w:hAnsi="Nudista" w:cs="Arial"/>
          <w:sz w:val="20"/>
          <w:szCs w:val="24"/>
        </w:rPr>
        <w:t xml:space="preserve"> ako aj spolo</w:t>
      </w:r>
      <w:r w:rsidRPr="00845FDD">
        <w:rPr>
          <w:rFonts w:ascii="Nudista" w:hAnsi="Nudista" w:cs="Proba Pro"/>
          <w:sz w:val="20"/>
          <w:szCs w:val="24"/>
        </w:rPr>
        <w:t>č</w:t>
      </w:r>
      <w:r w:rsidRPr="00845FDD">
        <w:rPr>
          <w:rFonts w:ascii="Nudista" w:hAnsi="Nudista" w:cs="Arial"/>
          <w:sz w:val="20"/>
          <w:szCs w:val="24"/>
        </w:rPr>
        <w:t>nos</w:t>
      </w:r>
      <w:r w:rsidRPr="00845FDD">
        <w:rPr>
          <w:rFonts w:ascii="Nudista" w:hAnsi="Nudista" w:cs="Proba Pro"/>
          <w:sz w:val="20"/>
          <w:szCs w:val="24"/>
        </w:rPr>
        <w:t>ť</w:t>
      </w:r>
      <w:r w:rsidRPr="00845FDD">
        <w:rPr>
          <w:rFonts w:ascii="Nudista" w:hAnsi="Nudista" w:cs="Arial"/>
          <w:sz w:val="20"/>
          <w:szCs w:val="24"/>
        </w:rPr>
        <w:t xml:space="preserve"> Tatra Tender </w:t>
      </w:r>
      <w:proofErr w:type="spellStart"/>
      <w:r w:rsidRPr="00845FDD">
        <w:rPr>
          <w:rFonts w:ascii="Nudista" w:hAnsi="Nudista" w:cs="Arial"/>
          <w:sz w:val="20"/>
          <w:szCs w:val="24"/>
        </w:rPr>
        <w:t>s.r.o</w:t>
      </w:r>
      <w:proofErr w:type="spellEnd"/>
      <w:r w:rsidRPr="00845FDD">
        <w:rPr>
          <w:rFonts w:ascii="Nudista" w:hAnsi="Nudista" w:cs="Arial"/>
          <w:sz w:val="20"/>
          <w:szCs w:val="24"/>
        </w:rPr>
        <w:t>., ktorá pre obstarávateľa vykonáva niektoré činnosti spojené s</w:t>
      </w:r>
      <w:r w:rsidRPr="00845FDD">
        <w:rPr>
          <w:rFonts w:ascii="Nudista" w:hAnsi="Nudista" w:cs="Calibri"/>
          <w:sz w:val="20"/>
          <w:szCs w:val="24"/>
        </w:rPr>
        <w:t> </w:t>
      </w:r>
      <w:r w:rsidRPr="00845FDD">
        <w:rPr>
          <w:rFonts w:ascii="Nudista" w:hAnsi="Nudista" w:cs="Arial"/>
          <w:sz w:val="20"/>
          <w:szCs w:val="24"/>
        </w:rPr>
        <w:t>realiz</w:t>
      </w:r>
      <w:r w:rsidRPr="00845FDD">
        <w:rPr>
          <w:rFonts w:ascii="Nudista" w:hAnsi="Nudista" w:cs="Proba Pro"/>
          <w:sz w:val="20"/>
          <w:szCs w:val="24"/>
        </w:rPr>
        <w:t>á</w:t>
      </w:r>
      <w:r w:rsidRPr="00845FDD">
        <w:rPr>
          <w:rFonts w:ascii="Nudista" w:hAnsi="Nudista" w:cs="Arial"/>
          <w:sz w:val="20"/>
          <w:szCs w:val="24"/>
        </w:rPr>
        <w:t>ciou tohto verejn</w:t>
      </w:r>
      <w:r w:rsidRPr="00845FDD">
        <w:rPr>
          <w:rFonts w:ascii="Nudista" w:hAnsi="Nudista" w:cs="Proba Pro"/>
          <w:sz w:val="20"/>
          <w:szCs w:val="24"/>
        </w:rPr>
        <w:t>é</w:t>
      </w:r>
      <w:r w:rsidRPr="00845FDD">
        <w:rPr>
          <w:rFonts w:ascii="Nudista" w:hAnsi="Nudista" w:cs="Arial"/>
          <w:sz w:val="20"/>
          <w:szCs w:val="24"/>
        </w:rPr>
        <w:t>ho obstar</w:t>
      </w:r>
      <w:r w:rsidRPr="00845FDD">
        <w:rPr>
          <w:rFonts w:ascii="Nudista" w:hAnsi="Nudista" w:cs="Proba Pro"/>
          <w:sz w:val="20"/>
          <w:szCs w:val="24"/>
        </w:rPr>
        <w:t>á</w:t>
      </w:r>
      <w:r w:rsidRPr="00845FDD">
        <w:rPr>
          <w:rFonts w:ascii="Nudista" w:hAnsi="Nudista" w:cs="Arial"/>
          <w:sz w:val="20"/>
          <w:szCs w:val="24"/>
        </w:rPr>
        <w:t>vania.</w:t>
      </w:r>
    </w:p>
    <w:p w14:paraId="4056F050" w14:textId="77777777" w:rsidR="00B81327" w:rsidRPr="00845FDD" w:rsidRDefault="00B81327" w:rsidP="00845FDD">
      <w:pPr>
        <w:widowControl w:val="0"/>
        <w:spacing w:line="240" w:lineRule="auto"/>
        <w:jc w:val="both"/>
        <w:rPr>
          <w:rFonts w:ascii="Nudista" w:eastAsia="Proba Pro" w:hAnsi="Nudista" w:cs="Proba Pro"/>
          <w:noProof/>
          <w:sz w:val="20"/>
          <w:szCs w:val="20"/>
        </w:rPr>
      </w:pPr>
      <w:r w:rsidRPr="00845FDD">
        <w:rPr>
          <w:rFonts w:ascii="Nudista" w:eastAsia="Proba Pro" w:hAnsi="Nudista" w:cs="Proba Pro"/>
          <w:noProof/>
          <w:sz w:val="20"/>
          <w:szCs w:val="20"/>
        </w:rPr>
        <w:t xml:space="preserve">V </w:t>
      </w:r>
      <w:r w:rsidRPr="00845FDD">
        <w:rPr>
          <w:rFonts w:ascii="Nudista" w:eastAsia="Proba Pro" w:hAnsi="Nudista" w:cs="Proba Pro"/>
          <w:i/>
          <w:noProof/>
          <w:sz w:val="20"/>
          <w:szCs w:val="20"/>
        </w:rPr>
        <w:t>[</w:t>
      </w:r>
      <w:r w:rsidRPr="00845FDD">
        <w:rPr>
          <w:rFonts w:ascii="Nudista" w:eastAsia="Proba Pro" w:hAnsi="Nudista" w:cs="Proba Pro"/>
          <w:i/>
          <w:noProof/>
          <w:sz w:val="20"/>
          <w:szCs w:val="20"/>
          <w:highlight w:val="lightGray"/>
        </w:rPr>
        <w:t>doplniť miesto</w:t>
      </w:r>
      <w:r w:rsidRPr="00845FDD">
        <w:rPr>
          <w:rFonts w:ascii="Nudista" w:eastAsia="Proba Pro" w:hAnsi="Nudista" w:cs="Proba Pro"/>
          <w:i/>
          <w:noProof/>
          <w:sz w:val="20"/>
          <w:szCs w:val="20"/>
        </w:rPr>
        <w:t>]</w:t>
      </w:r>
      <w:r w:rsidRPr="00845FDD">
        <w:rPr>
          <w:rFonts w:ascii="Nudista" w:eastAsia="Proba Pro" w:hAnsi="Nudista" w:cs="Proba Pro"/>
          <w:noProof/>
          <w:sz w:val="20"/>
          <w:szCs w:val="20"/>
        </w:rPr>
        <w:t xml:space="preserve"> dňa </w:t>
      </w:r>
      <w:r w:rsidRPr="00845FDD">
        <w:rPr>
          <w:rFonts w:ascii="Nudista" w:eastAsia="Proba Pro" w:hAnsi="Nudista" w:cs="Proba Pro"/>
          <w:i/>
          <w:noProof/>
          <w:sz w:val="20"/>
          <w:szCs w:val="20"/>
        </w:rPr>
        <w:t>[</w:t>
      </w:r>
      <w:r w:rsidRPr="00845FDD">
        <w:rPr>
          <w:rFonts w:ascii="Nudista" w:eastAsia="Proba Pro" w:hAnsi="Nudista" w:cs="Proba Pro"/>
          <w:i/>
          <w:noProof/>
          <w:sz w:val="20"/>
          <w:szCs w:val="20"/>
          <w:highlight w:val="lightGray"/>
        </w:rPr>
        <w:t>doplniť dátum</w:t>
      </w:r>
      <w:r w:rsidRPr="00845FDD">
        <w:rPr>
          <w:rFonts w:ascii="Nudista" w:eastAsia="Proba Pro" w:hAnsi="Nudista" w:cs="Proba Pro"/>
          <w:i/>
          <w:noProof/>
          <w:sz w:val="20"/>
          <w:szCs w:val="20"/>
        </w:rPr>
        <w:t>]</w:t>
      </w:r>
    </w:p>
    <w:p w14:paraId="624DF2F8" w14:textId="77777777" w:rsidR="00B81327" w:rsidRPr="00845FDD" w:rsidRDefault="00B81327" w:rsidP="00845FDD">
      <w:pPr>
        <w:widowControl w:val="0"/>
        <w:spacing w:after="0" w:line="240" w:lineRule="auto"/>
        <w:jc w:val="right"/>
        <w:rPr>
          <w:rFonts w:ascii="Nudista" w:eastAsia="Proba Pro" w:hAnsi="Nudista" w:cs="Proba Pro"/>
          <w:noProof/>
          <w:sz w:val="20"/>
          <w:szCs w:val="20"/>
        </w:rPr>
      </w:pP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t>_________________________________</w:t>
      </w:r>
    </w:p>
    <w:p w14:paraId="161C9CE3" w14:textId="77777777" w:rsidR="00D47C9B" w:rsidRPr="00845FDD" w:rsidRDefault="00B81327" w:rsidP="00845FDD">
      <w:pPr>
        <w:spacing w:after="0" w:line="240" w:lineRule="auto"/>
        <w:jc w:val="both"/>
        <w:rPr>
          <w:rFonts w:ascii="Nudista" w:hAnsi="Nudista" w:cs="Arial"/>
          <w:bCs/>
          <w:i/>
          <w:noProof/>
          <w:sz w:val="20"/>
          <w:szCs w:val="20"/>
          <w:highlight w:val="lightGray"/>
        </w:rPr>
      </w:pPr>
      <w:r w:rsidRPr="00845FDD">
        <w:rPr>
          <w:rFonts w:ascii="Nudista" w:eastAsia="Proba Pro" w:hAnsi="Nudista" w:cs="Proba Pro"/>
          <w:noProof/>
          <w:sz w:val="20"/>
          <w:szCs w:val="20"/>
        </w:rPr>
        <w:t xml:space="preserve">                                                                                   </w:t>
      </w:r>
      <w:r w:rsidRPr="00845FDD">
        <w:rPr>
          <w:rFonts w:ascii="Nudista" w:eastAsia="Proba Pro" w:hAnsi="Nudista" w:cs="Proba Pro"/>
          <w:noProof/>
          <w:sz w:val="20"/>
          <w:szCs w:val="20"/>
        </w:rPr>
        <w:tab/>
        <w:t xml:space="preserve"> </w:t>
      </w:r>
      <w:r w:rsidRPr="00845FDD">
        <w:rPr>
          <w:rFonts w:ascii="Nudista" w:hAnsi="Nudista" w:cs="Arial"/>
          <w:bCs/>
          <w:i/>
          <w:noProof/>
          <w:sz w:val="20"/>
          <w:szCs w:val="20"/>
          <w:highlight w:val="lightGray"/>
        </w:rPr>
        <w:t>[doplniť meno a</w:t>
      </w:r>
      <w:r w:rsidRPr="00845FDD">
        <w:rPr>
          <w:rFonts w:ascii="Nudista" w:hAnsi="Nudista" w:cs="Calibri"/>
          <w:bCs/>
          <w:i/>
          <w:noProof/>
          <w:sz w:val="20"/>
          <w:szCs w:val="20"/>
          <w:highlight w:val="lightGray"/>
        </w:rPr>
        <w:t> </w:t>
      </w:r>
      <w:r w:rsidRPr="00845FDD">
        <w:rPr>
          <w:rFonts w:ascii="Nudista" w:hAnsi="Nudista" w:cs="Arial"/>
          <w:bCs/>
          <w:i/>
          <w:noProof/>
          <w:sz w:val="20"/>
          <w:szCs w:val="20"/>
          <w:highlight w:val="lightGray"/>
        </w:rPr>
        <w:t>priezvisko</w:t>
      </w:r>
      <w:r w:rsidRPr="00845FDD">
        <w:rPr>
          <w:rFonts w:ascii="Nudista" w:hAnsi="Nudista" w:cs="Calibri"/>
          <w:bCs/>
          <w:i/>
          <w:noProof/>
          <w:sz w:val="20"/>
          <w:szCs w:val="20"/>
          <w:highlight w:val="lightGray"/>
        </w:rPr>
        <w:t> </w:t>
      </w:r>
      <w:r w:rsidRPr="00845FDD">
        <w:rPr>
          <w:rFonts w:ascii="Nudista" w:hAnsi="Nudista" w:cs="Arial"/>
          <w:bCs/>
          <w:i/>
          <w:noProof/>
          <w:sz w:val="20"/>
          <w:szCs w:val="20"/>
          <w:highlight w:val="lightGray"/>
        </w:rPr>
        <w:t xml:space="preserve"> </w:t>
      </w:r>
    </w:p>
    <w:p w14:paraId="345F7C54" w14:textId="6A569199" w:rsidR="00B81327" w:rsidRPr="00845FDD" w:rsidRDefault="00B81327" w:rsidP="00845FDD">
      <w:pPr>
        <w:spacing w:after="0" w:line="240" w:lineRule="auto"/>
        <w:ind w:left="4956" w:firstLine="708"/>
        <w:jc w:val="both"/>
        <w:rPr>
          <w:rFonts w:ascii="Nudista" w:hAnsi="Nudista" w:cs="Arial"/>
          <w:bCs/>
          <w:i/>
          <w:noProof/>
          <w:sz w:val="20"/>
          <w:szCs w:val="20"/>
          <w:highlight w:val="lightGray"/>
        </w:rPr>
      </w:pPr>
      <w:r w:rsidRPr="00845FDD">
        <w:rPr>
          <w:rFonts w:ascii="Nudista" w:hAnsi="Nudista" w:cs="Arial"/>
          <w:bCs/>
          <w:i/>
          <w:noProof/>
          <w:sz w:val="20"/>
          <w:szCs w:val="20"/>
          <w:highlight w:val="lightGray"/>
        </w:rPr>
        <w:t>a</w:t>
      </w:r>
      <w:r w:rsidRPr="00845FDD">
        <w:rPr>
          <w:rFonts w:ascii="Nudista" w:hAnsi="Nudista" w:cs="Calibri"/>
          <w:bCs/>
          <w:i/>
          <w:noProof/>
          <w:sz w:val="20"/>
          <w:szCs w:val="20"/>
          <w:highlight w:val="lightGray"/>
        </w:rPr>
        <w:t> </w:t>
      </w:r>
      <w:r w:rsidRPr="00845FDD">
        <w:rPr>
          <w:rFonts w:ascii="Nudista" w:hAnsi="Nudista" w:cs="Arial"/>
          <w:bCs/>
          <w:i/>
          <w:noProof/>
          <w:sz w:val="20"/>
          <w:szCs w:val="20"/>
          <w:highlight w:val="lightGray"/>
        </w:rPr>
        <w:t xml:space="preserve"> podpis oprávnenej osoby]</w:t>
      </w:r>
      <w:r w:rsidRPr="00845FDD">
        <w:rPr>
          <w:rFonts w:ascii="Nudista" w:hAnsi="Nudista" w:cs="Arial"/>
          <w:bCs/>
          <w:i/>
          <w:noProof/>
          <w:sz w:val="20"/>
          <w:szCs w:val="20"/>
        </w:rPr>
        <w:t xml:space="preserve"> </w:t>
      </w:r>
    </w:p>
    <w:p w14:paraId="06E3DB61" w14:textId="77777777" w:rsidR="00AA319C" w:rsidRDefault="00AA319C" w:rsidP="00845FDD">
      <w:pPr>
        <w:pStyle w:val="SAPHlavn"/>
        <w:widowControl/>
        <w:spacing w:after="0" w:line="240" w:lineRule="auto"/>
        <w:ind w:left="1843" w:hanging="1843"/>
        <w:rPr>
          <w:rFonts w:ascii="Nudista" w:hAnsi="Nudista"/>
        </w:rPr>
        <w:sectPr w:rsidR="00AA319C" w:rsidSect="00D51906">
          <w:pgSz w:w="11900" w:h="16840"/>
          <w:pgMar w:top="1417" w:right="1417" w:bottom="1417" w:left="1560" w:header="708" w:footer="708" w:gutter="0"/>
          <w:cols w:space="708"/>
          <w:docGrid w:linePitch="299"/>
        </w:sectPr>
      </w:pPr>
      <w:bookmarkStart w:id="179" w:name="_Toc97647214"/>
    </w:p>
    <w:p w14:paraId="49B150A5" w14:textId="3F6E0684" w:rsidR="0065289C" w:rsidRPr="00845FDD" w:rsidRDefault="0065289C" w:rsidP="00845FDD">
      <w:pPr>
        <w:pStyle w:val="SAPHlavn"/>
        <w:widowControl/>
        <w:spacing w:after="0" w:line="240" w:lineRule="auto"/>
        <w:ind w:left="1843" w:hanging="1843"/>
        <w:rPr>
          <w:rFonts w:ascii="Nudista" w:hAnsi="Nudista"/>
        </w:rPr>
      </w:pPr>
      <w:r w:rsidRPr="00845FDD">
        <w:rPr>
          <w:rFonts w:ascii="Nudista" w:hAnsi="Nudista"/>
        </w:rPr>
        <w:lastRenderedPageBreak/>
        <w:t>Príloha C.1: Návrh na plnenie kritéria</w:t>
      </w:r>
      <w:bookmarkEnd w:id="179"/>
    </w:p>
    <w:p w14:paraId="1EEEEE8D" w14:textId="28E3E412" w:rsidR="0065289C" w:rsidRPr="00845FDD" w:rsidRDefault="0065289C" w:rsidP="00845FDD">
      <w:pPr>
        <w:pStyle w:val="SAPHlavn"/>
        <w:widowControl/>
        <w:spacing w:after="0" w:line="240" w:lineRule="auto"/>
        <w:ind w:left="1843" w:hanging="1843"/>
        <w:rPr>
          <w:rFonts w:ascii="Nudista" w:hAnsi="Nudista"/>
        </w:rPr>
      </w:pPr>
      <w:r w:rsidRPr="00845FDD">
        <w:rPr>
          <w:rFonts w:ascii="Nudista" w:hAnsi="Nudista"/>
        </w:rPr>
        <w:t xml:space="preserve"> </w:t>
      </w:r>
    </w:p>
    <w:p w14:paraId="73A7A8AB" w14:textId="77777777" w:rsidR="0065289C" w:rsidRPr="00845FDD" w:rsidRDefault="0065289C" w:rsidP="00845FDD">
      <w:pPr>
        <w:spacing w:after="0" w:line="240" w:lineRule="auto"/>
        <w:jc w:val="center"/>
        <w:rPr>
          <w:rFonts w:ascii="Nudista" w:hAnsi="Nudista" w:cs="Proba Pro"/>
          <w:b/>
          <w:sz w:val="28"/>
          <w:szCs w:val="28"/>
        </w:rPr>
      </w:pPr>
      <w:r w:rsidRPr="00845FDD">
        <w:rPr>
          <w:rFonts w:ascii="Nudista" w:hAnsi="Nudista" w:cs="Proba Pro"/>
          <w:b/>
          <w:sz w:val="28"/>
          <w:szCs w:val="28"/>
        </w:rPr>
        <w:t>NÁVRH NA PLNENIE KRITÉRIA</w:t>
      </w:r>
    </w:p>
    <w:p w14:paraId="01FE8D47" w14:textId="77777777" w:rsidR="0065289C" w:rsidRPr="00845FDD" w:rsidRDefault="0065289C" w:rsidP="00845FDD">
      <w:pPr>
        <w:spacing w:after="0" w:line="240" w:lineRule="auto"/>
        <w:rPr>
          <w:rFonts w:ascii="Nudista" w:hAnsi="Nudista" w:cs="Proba Pro"/>
          <w:b/>
          <w:sz w:val="20"/>
          <w:szCs w:val="20"/>
        </w:rPr>
      </w:pPr>
    </w:p>
    <w:p w14:paraId="1D7E98AA" w14:textId="77777777" w:rsidR="0065289C" w:rsidRPr="00845FDD" w:rsidRDefault="0065289C" w:rsidP="00845FDD">
      <w:pPr>
        <w:spacing w:after="0" w:line="240" w:lineRule="auto"/>
        <w:jc w:val="both"/>
        <w:rPr>
          <w:rFonts w:ascii="Nudista" w:hAnsi="Nudista" w:cs="Proba Pro"/>
          <w:sz w:val="20"/>
          <w:szCs w:val="20"/>
        </w:rPr>
      </w:pPr>
      <w:r w:rsidRPr="00845FDD">
        <w:rPr>
          <w:rFonts w:ascii="Nudista" w:hAnsi="Nudista" w:cs="Proba Pro CE"/>
          <w:sz w:val="20"/>
          <w:szCs w:val="20"/>
        </w:rPr>
        <w:t>Ponuky sa budú vyhodnocovať na základe najnižšej ceny.</w:t>
      </w:r>
    </w:p>
    <w:p w14:paraId="1CB36A42" w14:textId="77777777" w:rsidR="0065289C" w:rsidRPr="00845FDD" w:rsidRDefault="0065289C" w:rsidP="00845FDD">
      <w:pPr>
        <w:spacing w:after="0" w:line="240" w:lineRule="auto"/>
        <w:rPr>
          <w:rFonts w:ascii="Nudista" w:hAnsi="Nudista" w:cs="Proba Pro"/>
          <w:b/>
          <w:sz w:val="20"/>
          <w:szCs w:val="20"/>
          <w:u w:val="single"/>
        </w:rPr>
      </w:pPr>
    </w:p>
    <w:p w14:paraId="2A002ECF" w14:textId="2F9CEDC7" w:rsidR="0065289C" w:rsidRPr="00845FDD" w:rsidRDefault="0065289C" w:rsidP="00845FDD">
      <w:pPr>
        <w:spacing w:after="0" w:line="240" w:lineRule="auto"/>
        <w:jc w:val="both"/>
        <w:rPr>
          <w:rFonts w:ascii="Nudista" w:hAnsi="Nudista" w:cs="Proba Pro"/>
          <w:b/>
          <w:color w:val="000000"/>
          <w:sz w:val="20"/>
          <w:szCs w:val="20"/>
        </w:rPr>
      </w:pPr>
      <w:r w:rsidRPr="00845FDD">
        <w:rPr>
          <w:rFonts w:ascii="Nudista" w:hAnsi="Nudista" w:cs="Proba Pro"/>
          <w:color w:val="000000"/>
          <w:sz w:val="20"/>
          <w:szCs w:val="20"/>
        </w:rPr>
        <w:t>Predmet zákazky:</w:t>
      </w:r>
      <w:r w:rsidR="00F52D28" w:rsidRPr="00F52D28">
        <w:rPr>
          <w:rFonts w:ascii="Nudista" w:hAnsi="Nudista" w:cs="Proba Pro"/>
          <w:b/>
          <w:color w:val="000000"/>
          <w:sz w:val="20"/>
          <w:szCs w:val="20"/>
        </w:rPr>
        <w:t xml:space="preserve"> Marketingové a reklamné služby na propagáciu projektu Obnov dom</w:t>
      </w:r>
    </w:p>
    <w:p w14:paraId="641083F4" w14:textId="77777777" w:rsidR="0065289C" w:rsidRPr="00845FDD" w:rsidRDefault="0065289C" w:rsidP="00845FDD">
      <w:pPr>
        <w:spacing w:after="0" w:line="240" w:lineRule="auto"/>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65289C" w:rsidRPr="00845FDD" w14:paraId="1E368691" w14:textId="77777777" w:rsidTr="00A07BB7">
        <w:trPr>
          <w:trHeight w:val="456"/>
        </w:trPr>
        <w:tc>
          <w:tcPr>
            <w:tcW w:w="4520" w:type="dxa"/>
            <w:shd w:val="clear" w:color="auto" w:fill="008998"/>
          </w:tcPr>
          <w:p w14:paraId="68A30FCA" w14:textId="77777777" w:rsidR="0065289C" w:rsidRPr="00845FDD" w:rsidRDefault="0065289C" w:rsidP="00845FDD">
            <w:pPr>
              <w:spacing w:after="0" w:line="240" w:lineRule="auto"/>
              <w:rPr>
                <w:rFonts w:ascii="Nudista" w:hAnsi="Nudista" w:cs="Proba Pro"/>
                <w:b/>
                <w:color w:val="FFFFFF"/>
                <w:sz w:val="20"/>
                <w:szCs w:val="20"/>
              </w:rPr>
            </w:pPr>
            <w:r w:rsidRPr="00845FDD">
              <w:rPr>
                <w:rFonts w:ascii="Nudista" w:hAnsi="Nudista" w:cs="Proba Pro"/>
                <w:b/>
                <w:color w:val="FFFFFF"/>
                <w:sz w:val="20"/>
                <w:szCs w:val="20"/>
              </w:rPr>
              <w:t>Obchodné meno a</w:t>
            </w:r>
            <w:r w:rsidRPr="00845FDD">
              <w:rPr>
                <w:rFonts w:ascii="Nudista" w:hAnsi="Nudista" w:cs="Calibri"/>
                <w:b/>
                <w:color w:val="FFFFFF"/>
                <w:sz w:val="20"/>
                <w:szCs w:val="20"/>
              </w:rPr>
              <w:t> </w:t>
            </w:r>
            <w:r w:rsidRPr="00845FDD">
              <w:rPr>
                <w:rFonts w:ascii="Nudista" w:hAnsi="Nudista" w:cs="Proba Pro CE"/>
                <w:b/>
                <w:color w:val="FFFFFF"/>
                <w:sz w:val="20"/>
                <w:szCs w:val="20"/>
              </w:rPr>
              <w:t>sídlo uchádzača:</w:t>
            </w:r>
          </w:p>
        </w:tc>
        <w:tc>
          <w:tcPr>
            <w:tcW w:w="4619" w:type="dxa"/>
            <w:gridSpan w:val="2"/>
          </w:tcPr>
          <w:p w14:paraId="52A1A4A7" w14:textId="77777777" w:rsidR="0065289C" w:rsidRPr="00845FDD" w:rsidRDefault="0065289C" w:rsidP="00845FDD">
            <w:pPr>
              <w:spacing w:after="0" w:line="240" w:lineRule="auto"/>
              <w:rPr>
                <w:rFonts w:ascii="Nudista" w:hAnsi="Nudista" w:cs="Proba Pro"/>
                <w:i/>
                <w:sz w:val="20"/>
                <w:szCs w:val="20"/>
              </w:rPr>
            </w:pPr>
            <w:r w:rsidRPr="00845FDD">
              <w:rPr>
                <w:rFonts w:ascii="Nudista" w:hAnsi="Nudista" w:cs="Proba Pro"/>
                <w:i/>
                <w:sz w:val="20"/>
                <w:szCs w:val="20"/>
              </w:rPr>
              <w:t>[</w:t>
            </w:r>
            <w:r w:rsidRPr="00845FDD">
              <w:rPr>
                <w:rFonts w:ascii="Nudista" w:hAnsi="Nudista" w:cs="Proba Pro CE"/>
                <w:i/>
                <w:sz w:val="20"/>
                <w:szCs w:val="20"/>
                <w:highlight w:val="lightGray"/>
              </w:rPr>
              <w:t>doplní uchádzač</w:t>
            </w:r>
            <w:r w:rsidRPr="00845FDD">
              <w:rPr>
                <w:rFonts w:ascii="Nudista" w:hAnsi="Nudista" w:cs="Proba Pro"/>
                <w:i/>
                <w:sz w:val="20"/>
                <w:szCs w:val="20"/>
              </w:rPr>
              <w:t>]</w:t>
            </w:r>
          </w:p>
        </w:tc>
      </w:tr>
      <w:tr w:rsidR="0065289C" w:rsidRPr="00845FDD" w14:paraId="5BE0EE3D" w14:textId="77777777" w:rsidTr="00A07BB7">
        <w:trPr>
          <w:trHeight w:val="559"/>
        </w:trPr>
        <w:tc>
          <w:tcPr>
            <w:tcW w:w="4520" w:type="dxa"/>
            <w:shd w:val="clear" w:color="auto" w:fill="008998"/>
          </w:tcPr>
          <w:p w14:paraId="2CD531BB" w14:textId="77777777" w:rsidR="0065289C" w:rsidRPr="00845FDD" w:rsidRDefault="0065289C" w:rsidP="00845FDD">
            <w:pPr>
              <w:spacing w:after="0" w:line="240" w:lineRule="auto"/>
              <w:rPr>
                <w:rFonts w:ascii="Nudista" w:hAnsi="Nudista" w:cs="Proba Pro"/>
                <w:b/>
                <w:color w:val="FFFFFF"/>
                <w:sz w:val="20"/>
                <w:szCs w:val="20"/>
              </w:rPr>
            </w:pPr>
            <w:r w:rsidRPr="00845FDD">
              <w:rPr>
                <w:rFonts w:ascii="Nudista" w:hAnsi="Nudista" w:cs="Proba Pro CE"/>
                <w:b/>
                <w:color w:val="FFFFFF"/>
                <w:sz w:val="20"/>
                <w:szCs w:val="20"/>
              </w:rPr>
              <w:t>Uchádzač je registrovaným platiteľom DPH v SR:</w:t>
            </w:r>
          </w:p>
        </w:tc>
        <w:tc>
          <w:tcPr>
            <w:tcW w:w="2309" w:type="dxa"/>
          </w:tcPr>
          <w:p w14:paraId="09E1B099" w14:textId="77777777" w:rsidR="0065289C" w:rsidRPr="00845FDD" w:rsidRDefault="0065289C" w:rsidP="00845FDD">
            <w:pPr>
              <w:spacing w:after="0" w:line="240" w:lineRule="auto"/>
              <w:rPr>
                <w:rFonts w:ascii="Nudista" w:hAnsi="Nudista" w:cs="Proba Pro"/>
                <w:sz w:val="20"/>
                <w:szCs w:val="20"/>
              </w:rPr>
            </w:pPr>
            <w:r w:rsidRPr="00845FDD">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32409302" w14:textId="77777777" w:rsidR="0065289C" w:rsidRPr="00845FDD" w:rsidRDefault="0065289C" w:rsidP="00845FDD">
                <w:pPr>
                  <w:spacing w:after="0" w:line="240" w:lineRule="auto"/>
                  <w:rPr>
                    <w:rFonts w:ascii="Nudista" w:hAnsi="Nudista" w:cs="Proba Pro"/>
                    <w:sz w:val="20"/>
                    <w:szCs w:val="20"/>
                  </w:rPr>
                </w:pPr>
                <w:r w:rsidRPr="00845FDD">
                  <w:rPr>
                    <w:rFonts w:ascii="Segoe UI Symbol" w:eastAsia="MS Gothic" w:hAnsi="Segoe UI Symbol" w:cs="Segoe UI Symbol"/>
                    <w:sz w:val="20"/>
                    <w:szCs w:val="20"/>
                  </w:rPr>
                  <w:t>☐</w:t>
                </w:r>
              </w:p>
            </w:sdtContent>
          </w:sdt>
        </w:tc>
        <w:tc>
          <w:tcPr>
            <w:tcW w:w="2310" w:type="dxa"/>
          </w:tcPr>
          <w:p w14:paraId="72547AC1" w14:textId="77777777" w:rsidR="0065289C" w:rsidRPr="00845FDD" w:rsidRDefault="0065289C" w:rsidP="00845FDD">
            <w:pPr>
              <w:spacing w:after="0" w:line="240" w:lineRule="auto"/>
              <w:rPr>
                <w:rFonts w:ascii="Nudista" w:hAnsi="Nudista" w:cs="Proba Pro"/>
                <w:sz w:val="20"/>
                <w:szCs w:val="20"/>
              </w:rPr>
            </w:pPr>
            <w:r w:rsidRPr="00845FDD">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2DF645CF" w14:textId="77777777" w:rsidR="0065289C" w:rsidRPr="00845FDD" w:rsidRDefault="0065289C" w:rsidP="00845FDD">
                <w:pPr>
                  <w:spacing w:after="0" w:line="240" w:lineRule="auto"/>
                  <w:rPr>
                    <w:rFonts w:ascii="Nudista" w:hAnsi="Nudista" w:cs="Proba Pro"/>
                    <w:sz w:val="20"/>
                    <w:szCs w:val="20"/>
                  </w:rPr>
                </w:pPr>
                <w:r w:rsidRPr="00845FDD">
                  <w:rPr>
                    <w:rFonts w:ascii="Segoe UI Symbol" w:eastAsia="MS Gothic" w:hAnsi="Segoe UI Symbol" w:cs="Segoe UI Symbol"/>
                    <w:sz w:val="20"/>
                    <w:szCs w:val="20"/>
                  </w:rPr>
                  <w:t>☐</w:t>
                </w:r>
              </w:p>
            </w:sdtContent>
          </w:sdt>
        </w:tc>
      </w:tr>
      <w:tr w:rsidR="0065289C" w:rsidRPr="00845FDD" w14:paraId="7AB81C01" w14:textId="77777777" w:rsidTr="00A07BB7">
        <w:trPr>
          <w:trHeight w:val="320"/>
        </w:trPr>
        <w:tc>
          <w:tcPr>
            <w:tcW w:w="4520" w:type="dxa"/>
            <w:shd w:val="clear" w:color="auto" w:fill="008998"/>
          </w:tcPr>
          <w:p w14:paraId="5F208468" w14:textId="77777777" w:rsidR="0065289C" w:rsidRPr="00845FDD" w:rsidRDefault="0065289C" w:rsidP="00845FDD">
            <w:pPr>
              <w:spacing w:after="0" w:line="240" w:lineRule="auto"/>
              <w:rPr>
                <w:rFonts w:ascii="Nudista" w:hAnsi="Nudista" w:cs="Proba Pro"/>
                <w:b/>
                <w:color w:val="FFFFFF"/>
                <w:sz w:val="20"/>
                <w:szCs w:val="20"/>
              </w:rPr>
            </w:pPr>
            <w:r w:rsidRPr="00845FDD">
              <w:rPr>
                <w:rFonts w:ascii="Nudista" w:hAnsi="Nudista" w:cs="Proba Pro"/>
                <w:b/>
                <w:color w:val="FFFFFF"/>
                <w:sz w:val="20"/>
                <w:szCs w:val="20"/>
              </w:rPr>
              <w:t>Kritérium na vyhodnotenie ponúk:</w:t>
            </w:r>
          </w:p>
        </w:tc>
        <w:tc>
          <w:tcPr>
            <w:tcW w:w="4619" w:type="dxa"/>
            <w:gridSpan w:val="2"/>
          </w:tcPr>
          <w:p w14:paraId="7D847959" w14:textId="77777777" w:rsidR="0065289C" w:rsidRPr="00845FDD" w:rsidRDefault="0065289C" w:rsidP="00845FDD">
            <w:pPr>
              <w:spacing w:after="0" w:line="240" w:lineRule="auto"/>
              <w:rPr>
                <w:rFonts w:ascii="Nudista" w:hAnsi="Nudista" w:cs="Proba Pro"/>
                <w:sz w:val="20"/>
                <w:szCs w:val="20"/>
              </w:rPr>
            </w:pPr>
            <w:r w:rsidRPr="00845FDD">
              <w:rPr>
                <w:rFonts w:ascii="Nudista" w:hAnsi="Nudista" w:cs="Proba Pro"/>
                <w:sz w:val="20"/>
                <w:szCs w:val="20"/>
              </w:rPr>
              <w:t xml:space="preserve">Najnižšia cena predmetu zákazky </w:t>
            </w:r>
          </w:p>
          <w:p w14:paraId="5E3036ED" w14:textId="77777777" w:rsidR="0065289C" w:rsidRPr="00845FDD" w:rsidRDefault="0065289C" w:rsidP="00845FDD">
            <w:pPr>
              <w:spacing w:after="0" w:line="240" w:lineRule="auto"/>
              <w:rPr>
                <w:rFonts w:ascii="Nudista" w:hAnsi="Nudista" w:cs="Proba Pro"/>
                <w:sz w:val="20"/>
                <w:szCs w:val="20"/>
              </w:rPr>
            </w:pPr>
          </w:p>
        </w:tc>
      </w:tr>
    </w:tbl>
    <w:p w14:paraId="04174083" w14:textId="77777777" w:rsidR="0065289C" w:rsidRPr="00845FDD" w:rsidRDefault="0065289C" w:rsidP="00845FDD">
      <w:pPr>
        <w:spacing w:after="0" w:line="240" w:lineRule="auto"/>
        <w:rPr>
          <w:rFonts w:ascii="Nudista" w:hAnsi="Nudista" w:cs="Proba Pro"/>
          <w:b/>
          <w:sz w:val="20"/>
          <w:szCs w:val="20"/>
        </w:rPr>
      </w:pPr>
    </w:p>
    <w:p w14:paraId="0B1295AB" w14:textId="515BA0F2" w:rsidR="0065289C" w:rsidRPr="00845FDD" w:rsidRDefault="0065289C" w:rsidP="00845FDD">
      <w:pPr>
        <w:spacing w:after="0" w:line="240" w:lineRule="auto"/>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976"/>
        <w:gridCol w:w="4608"/>
      </w:tblGrid>
      <w:tr w:rsidR="00501B3D" w:rsidRPr="00845FDD" w14:paraId="28C888FF" w14:textId="77777777" w:rsidTr="00501B3D">
        <w:trPr>
          <w:trHeight w:val="524"/>
        </w:trPr>
        <w:tc>
          <w:tcPr>
            <w:tcW w:w="1555" w:type="dxa"/>
            <w:shd w:val="clear" w:color="auto" w:fill="008998"/>
          </w:tcPr>
          <w:p w14:paraId="3E5B7359" w14:textId="77777777" w:rsidR="00501B3D" w:rsidRPr="00845FDD" w:rsidRDefault="00501B3D" w:rsidP="00845FDD">
            <w:pPr>
              <w:spacing w:after="0" w:line="240" w:lineRule="auto"/>
              <w:rPr>
                <w:rFonts w:ascii="Nudista" w:hAnsi="Nudista" w:cs="Proba Pro"/>
                <w:b/>
                <w:color w:val="FFFFFF"/>
                <w:sz w:val="20"/>
                <w:szCs w:val="20"/>
              </w:rPr>
            </w:pPr>
            <w:r w:rsidRPr="00845FDD">
              <w:rPr>
                <w:rFonts w:ascii="Nudista" w:hAnsi="Nudista" w:cs="Proba Pro"/>
                <w:b/>
                <w:color w:val="FFFFFF"/>
                <w:sz w:val="20"/>
                <w:szCs w:val="20"/>
              </w:rPr>
              <w:t>Názov kritéria</w:t>
            </w:r>
          </w:p>
        </w:tc>
        <w:tc>
          <w:tcPr>
            <w:tcW w:w="2976" w:type="dxa"/>
            <w:shd w:val="clear" w:color="auto" w:fill="008998"/>
          </w:tcPr>
          <w:p w14:paraId="5564EE8E" w14:textId="77777777" w:rsidR="00501B3D" w:rsidRPr="00845FDD" w:rsidRDefault="00501B3D" w:rsidP="00845FDD">
            <w:pPr>
              <w:spacing w:after="0" w:line="240" w:lineRule="auto"/>
              <w:rPr>
                <w:rFonts w:ascii="Nudista" w:hAnsi="Nudista" w:cs="Proba Pro"/>
                <w:b/>
                <w:color w:val="FFFFFF"/>
                <w:sz w:val="20"/>
                <w:szCs w:val="20"/>
              </w:rPr>
            </w:pPr>
            <w:r w:rsidRPr="00845FDD">
              <w:rPr>
                <w:rFonts w:ascii="Nudista" w:hAnsi="Nudista" w:cs="Proba Pro"/>
                <w:b/>
                <w:color w:val="FFFFFF"/>
                <w:sz w:val="20"/>
                <w:szCs w:val="20"/>
              </w:rPr>
              <w:t xml:space="preserve">Merná jednotka </w:t>
            </w:r>
          </w:p>
        </w:tc>
        <w:tc>
          <w:tcPr>
            <w:tcW w:w="4608" w:type="dxa"/>
            <w:shd w:val="clear" w:color="auto" w:fill="008998"/>
          </w:tcPr>
          <w:p w14:paraId="1C209388" w14:textId="77777777" w:rsidR="00501B3D" w:rsidRPr="00845FDD" w:rsidRDefault="00501B3D" w:rsidP="00845FDD">
            <w:pPr>
              <w:spacing w:after="0" w:line="240" w:lineRule="auto"/>
              <w:jc w:val="center"/>
              <w:rPr>
                <w:rFonts w:ascii="Nudista" w:hAnsi="Nudista" w:cs="Proba Pro"/>
                <w:b/>
                <w:color w:val="FFFFFF"/>
                <w:sz w:val="20"/>
                <w:szCs w:val="20"/>
              </w:rPr>
            </w:pPr>
            <w:r w:rsidRPr="00845FDD">
              <w:rPr>
                <w:rFonts w:ascii="Nudista" w:hAnsi="Nudista" w:cs="Proba Pro CE"/>
                <w:b/>
                <w:color w:val="FFFFFF"/>
                <w:sz w:val="20"/>
                <w:szCs w:val="20"/>
              </w:rPr>
              <w:t>Návrh uchádzača</w:t>
            </w:r>
          </w:p>
        </w:tc>
      </w:tr>
      <w:tr w:rsidR="00501B3D" w:rsidRPr="00845FDD" w14:paraId="3838E841" w14:textId="77777777" w:rsidTr="00501B3D">
        <w:tc>
          <w:tcPr>
            <w:tcW w:w="1555" w:type="dxa"/>
          </w:tcPr>
          <w:p w14:paraId="03544A7E" w14:textId="77777777" w:rsidR="00501B3D" w:rsidRPr="00845FDD" w:rsidRDefault="00501B3D" w:rsidP="00845FDD">
            <w:pPr>
              <w:spacing w:after="0" w:line="240" w:lineRule="auto"/>
              <w:rPr>
                <w:rFonts w:ascii="Nudista" w:hAnsi="Nudista" w:cs="Proba Pro"/>
                <w:sz w:val="20"/>
                <w:szCs w:val="20"/>
              </w:rPr>
            </w:pPr>
            <w:r w:rsidRPr="00845FDD">
              <w:rPr>
                <w:rFonts w:ascii="Nudista" w:hAnsi="Nudista" w:cs="Proba Pro"/>
                <w:sz w:val="20"/>
                <w:szCs w:val="20"/>
              </w:rPr>
              <w:t>Najnižšia cena</w:t>
            </w:r>
          </w:p>
        </w:tc>
        <w:tc>
          <w:tcPr>
            <w:tcW w:w="2976" w:type="dxa"/>
            <w:shd w:val="clear" w:color="auto" w:fill="FFFFFF"/>
          </w:tcPr>
          <w:p w14:paraId="53BA742D" w14:textId="33F0C7BC" w:rsidR="00501B3D" w:rsidRPr="00845FDD" w:rsidRDefault="00501B3D" w:rsidP="00845FDD">
            <w:pPr>
              <w:spacing w:after="0" w:line="240" w:lineRule="auto"/>
              <w:rPr>
                <w:rFonts w:ascii="Nudista" w:hAnsi="Nudista" w:cs="Proba Pro"/>
                <w:sz w:val="20"/>
                <w:szCs w:val="20"/>
              </w:rPr>
            </w:pPr>
            <w:r w:rsidRPr="00845FDD">
              <w:rPr>
                <w:rFonts w:ascii="Nudista" w:hAnsi="Nudista" w:cs="Proba Pro"/>
                <w:sz w:val="20"/>
                <w:szCs w:val="20"/>
              </w:rPr>
              <w:t>Celková cena v</w:t>
            </w:r>
            <w:r w:rsidRPr="00845FDD">
              <w:rPr>
                <w:rFonts w:ascii="Nudista" w:hAnsi="Nudista" w:cs="Calibri"/>
                <w:sz w:val="20"/>
                <w:szCs w:val="20"/>
              </w:rPr>
              <w:t> </w:t>
            </w:r>
            <w:r w:rsidRPr="00845FDD">
              <w:rPr>
                <w:rFonts w:ascii="Nudista" w:hAnsi="Nudista" w:cs="Proba Pro"/>
                <w:sz w:val="20"/>
                <w:szCs w:val="20"/>
              </w:rPr>
              <w:t xml:space="preserve">EUR </w:t>
            </w:r>
            <w:r w:rsidR="00E609A7" w:rsidRPr="00845FDD">
              <w:rPr>
                <w:rFonts w:ascii="Nudista" w:hAnsi="Nudista" w:cs="Proba Pro"/>
                <w:sz w:val="20"/>
                <w:szCs w:val="20"/>
                <w:u w:val="single"/>
              </w:rPr>
              <w:t>s</w:t>
            </w:r>
            <w:r w:rsidRPr="00845FDD">
              <w:rPr>
                <w:rFonts w:ascii="Nudista" w:hAnsi="Nudista" w:cs="Proba Pro"/>
                <w:sz w:val="20"/>
                <w:szCs w:val="20"/>
                <w:u w:val="single"/>
              </w:rPr>
              <w:t xml:space="preserve"> DPH</w:t>
            </w:r>
          </w:p>
        </w:tc>
        <w:tc>
          <w:tcPr>
            <w:tcW w:w="4608" w:type="dxa"/>
            <w:shd w:val="clear" w:color="auto" w:fill="FFFFFF"/>
          </w:tcPr>
          <w:p w14:paraId="6BF52FD5" w14:textId="46824A07" w:rsidR="00501B3D" w:rsidRPr="00845FDD" w:rsidRDefault="00501B3D" w:rsidP="00845FDD">
            <w:pPr>
              <w:spacing w:after="0" w:line="240" w:lineRule="auto"/>
              <w:rPr>
                <w:rFonts w:ascii="Nudista" w:hAnsi="Nudista" w:cs="Proba Pro"/>
                <w:i/>
                <w:sz w:val="20"/>
                <w:szCs w:val="20"/>
              </w:rPr>
            </w:pPr>
            <w:r w:rsidRPr="00845FDD">
              <w:rPr>
                <w:rFonts w:ascii="Nudista" w:eastAsia="Proba Pro" w:hAnsi="Nudista" w:cs="Proba Pro"/>
                <w:i/>
                <w:sz w:val="20"/>
                <w:szCs w:val="20"/>
                <w:highlight w:val="lightGray"/>
              </w:rPr>
              <w:t>[Doplniť kladné číslo zaokrúhlené na maximálne dve desatinné miesta]</w:t>
            </w:r>
          </w:p>
        </w:tc>
      </w:tr>
    </w:tbl>
    <w:p w14:paraId="7A32D269" w14:textId="77777777" w:rsidR="0065289C" w:rsidRPr="00845FDD" w:rsidRDefault="0065289C" w:rsidP="00845FDD">
      <w:pPr>
        <w:spacing w:after="0" w:line="240" w:lineRule="auto"/>
        <w:rPr>
          <w:rFonts w:ascii="Nudista" w:hAnsi="Nudista" w:cs="Proba Pro"/>
          <w:b/>
          <w:sz w:val="20"/>
          <w:szCs w:val="20"/>
        </w:rPr>
      </w:pPr>
    </w:p>
    <w:p w14:paraId="0ABF0D52" w14:textId="77777777" w:rsidR="0065289C" w:rsidRPr="00845FDD" w:rsidRDefault="0065289C" w:rsidP="00845FDD">
      <w:pPr>
        <w:widowControl w:val="0"/>
        <w:spacing w:line="240" w:lineRule="auto"/>
        <w:rPr>
          <w:rFonts w:ascii="Nudista" w:eastAsia="Proba Pro" w:hAnsi="Nudista" w:cs="Proba Pro"/>
          <w:sz w:val="20"/>
          <w:szCs w:val="20"/>
        </w:rPr>
      </w:pPr>
    </w:p>
    <w:p w14:paraId="5E6EA9FA" w14:textId="77777777" w:rsidR="0065289C" w:rsidRPr="00845FDD" w:rsidRDefault="0065289C" w:rsidP="00845FDD">
      <w:pPr>
        <w:widowControl w:val="0"/>
        <w:spacing w:line="240" w:lineRule="auto"/>
        <w:jc w:val="both"/>
        <w:rPr>
          <w:rFonts w:ascii="Nudista" w:eastAsia="Proba Pro" w:hAnsi="Nudista" w:cs="Proba Pro"/>
          <w:sz w:val="20"/>
          <w:szCs w:val="20"/>
        </w:rPr>
      </w:pPr>
      <w:r w:rsidRPr="00845FDD">
        <w:rPr>
          <w:rFonts w:ascii="Nudista" w:eastAsia="Proba Pro" w:hAnsi="Nudista" w:cs="Proba Pro"/>
          <w:sz w:val="20"/>
          <w:szCs w:val="20"/>
        </w:rPr>
        <w:t xml:space="preserve">V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miesto</w:t>
      </w:r>
      <w:r w:rsidRPr="00845FDD">
        <w:rPr>
          <w:rFonts w:ascii="Nudista" w:eastAsia="Proba Pro" w:hAnsi="Nudista" w:cs="Proba Pro"/>
          <w:i/>
          <w:sz w:val="20"/>
          <w:szCs w:val="20"/>
        </w:rPr>
        <w:t>]</w:t>
      </w:r>
      <w:r w:rsidRPr="00845FDD">
        <w:rPr>
          <w:rFonts w:ascii="Nudista" w:eastAsia="Proba Pro" w:hAnsi="Nudista" w:cs="Proba Pro"/>
          <w:sz w:val="20"/>
          <w:szCs w:val="20"/>
        </w:rPr>
        <w:t xml:space="preserve"> dňa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dátum</w:t>
      </w:r>
      <w:r w:rsidRPr="00845FDD">
        <w:rPr>
          <w:rFonts w:ascii="Nudista" w:eastAsia="Proba Pro" w:hAnsi="Nudista" w:cs="Proba Pro"/>
          <w:i/>
          <w:sz w:val="20"/>
          <w:szCs w:val="20"/>
        </w:rPr>
        <w:t>]</w:t>
      </w:r>
    </w:p>
    <w:p w14:paraId="567BB595" w14:textId="77777777" w:rsidR="0065289C" w:rsidRPr="00845FDD" w:rsidRDefault="0065289C" w:rsidP="00845FDD">
      <w:pPr>
        <w:widowControl w:val="0"/>
        <w:spacing w:after="0" w:line="240" w:lineRule="auto"/>
        <w:jc w:val="right"/>
        <w:rPr>
          <w:rFonts w:ascii="Nudista" w:eastAsia="Proba Pro" w:hAnsi="Nudista" w:cs="Proba Pro"/>
          <w:sz w:val="20"/>
          <w:szCs w:val="20"/>
        </w:rPr>
      </w:pP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t>_________________________________</w:t>
      </w:r>
    </w:p>
    <w:p w14:paraId="62F20632" w14:textId="62BB5F12" w:rsidR="0065289C" w:rsidRPr="00845FDD" w:rsidRDefault="0065289C" w:rsidP="00845FDD">
      <w:pPr>
        <w:spacing w:after="0" w:line="240" w:lineRule="auto"/>
        <w:jc w:val="both"/>
        <w:rPr>
          <w:rFonts w:ascii="Nudista" w:hAnsi="Nudista" w:cs="Arial"/>
          <w:bCs/>
          <w:i/>
          <w:sz w:val="20"/>
          <w:szCs w:val="20"/>
          <w:highlight w:val="lightGray"/>
        </w:rPr>
      </w:pPr>
      <w:r w:rsidRPr="00845FDD">
        <w:rPr>
          <w:rFonts w:ascii="Nudista" w:eastAsia="Proba Pro" w:hAnsi="Nudista" w:cs="Proba Pro"/>
          <w:sz w:val="20"/>
          <w:szCs w:val="20"/>
        </w:rPr>
        <w:t xml:space="preserve">                                                                                   </w:t>
      </w:r>
      <w:r w:rsidRPr="00845FDD">
        <w:rPr>
          <w:rFonts w:ascii="Nudista" w:eastAsia="Proba Pro" w:hAnsi="Nudista" w:cs="Proba Pro"/>
          <w:sz w:val="20"/>
          <w:szCs w:val="20"/>
        </w:rPr>
        <w:tab/>
        <w:t xml:space="preserve"> </w:t>
      </w:r>
      <w:r w:rsidRPr="00845FDD">
        <w:rPr>
          <w:rFonts w:ascii="Nudista" w:hAnsi="Nudista" w:cs="Arial"/>
          <w:bCs/>
          <w:i/>
          <w:sz w:val="20"/>
          <w:szCs w:val="20"/>
          <w:highlight w:val="lightGray"/>
        </w:rPr>
        <w:t>[doplniť meno a</w:t>
      </w:r>
      <w:r w:rsidRPr="00845FDD">
        <w:rPr>
          <w:rFonts w:ascii="Nudista" w:hAnsi="Nudista" w:cs="Calibri"/>
          <w:bCs/>
          <w:i/>
          <w:sz w:val="20"/>
          <w:szCs w:val="20"/>
          <w:highlight w:val="lightGray"/>
        </w:rPr>
        <w:t> </w:t>
      </w:r>
      <w:r w:rsidRPr="00845FDD">
        <w:rPr>
          <w:rFonts w:ascii="Nudista" w:hAnsi="Nudista" w:cs="Arial"/>
          <w:bCs/>
          <w:i/>
          <w:sz w:val="20"/>
          <w:szCs w:val="20"/>
          <w:highlight w:val="lightGray"/>
        </w:rPr>
        <w:t>priezvisko</w:t>
      </w:r>
      <w:r w:rsidRPr="00845FDD">
        <w:rPr>
          <w:rFonts w:ascii="Nudista" w:hAnsi="Nudista" w:cs="Calibri"/>
          <w:bCs/>
          <w:i/>
          <w:sz w:val="20"/>
          <w:szCs w:val="20"/>
          <w:highlight w:val="lightGray"/>
        </w:rPr>
        <w:t> </w:t>
      </w:r>
      <w:r w:rsidRPr="00845FDD">
        <w:rPr>
          <w:rFonts w:ascii="Nudista" w:hAnsi="Nudista" w:cs="Arial"/>
          <w:bCs/>
          <w:i/>
          <w:sz w:val="20"/>
          <w:szCs w:val="20"/>
          <w:highlight w:val="lightGray"/>
        </w:rPr>
        <w:t xml:space="preserve"> </w:t>
      </w:r>
    </w:p>
    <w:p w14:paraId="79E489AC" w14:textId="77777777" w:rsidR="0065289C" w:rsidRPr="00845FDD" w:rsidRDefault="0065289C" w:rsidP="00845FDD">
      <w:pPr>
        <w:spacing w:after="0" w:line="240" w:lineRule="auto"/>
        <w:ind w:left="4956" w:firstLine="708"/>
        <w:jc w:val="both"/>
        <w:rPr>
          <w:rFonts w:ascii="Nudista" w:hAnsi="Nudista" w:cs="Arial"/>
          <w:bCs/>
          <w:i/>
          <w:sz w:val="20"/>
          <w:szCs w:val="20"/>
        </w:rPr>
      </w:pPr>
      <w:r w:rsidRPr="00845FDD">
        <w:rPr>
          <w:rFonts w:ascii="Nudista" w:hAnsi="Nudista" w:cs="Arial"/>
          <w:bCs/>
          <w:i/>
          <w:sz w:val="20"/>
          <w:szCs w:val="20"/>
          <w:highlight w:val="lightGray"/>
        </w:rPr>
        <w:t>a</w:t>
      </w:r>
      <w:r w:rsidRPr="00845FDD">
        <w:rPr>
          <w:rFonts w:ascii="Nudista" w:hAnsi="Nudista" w:cs="Calibri"/>
          <w:bCs/>
          <w:i/>
          <w:sz w:val="20"/>
          <w:szCs w:val="20"/>
          <w:highlight w:val="lightGray"/>
        </w:rPr>
        <w:t> </w:t>
      </w:r>
      <w:r w:rsidRPr="00845FDD">
        <w:rPr>
          <w:rFonts w:ascii="Nudista" w:hAnsi="Nudista" w:cs="Arial"/>
          <w:bCs/>
          <w:i/>
          <w:sz w:val="20"/>
          <w:szCs w:val="20"/>
          <w:highlight w:val="lightGray"/>
        </w:rPr>
        <w:t xml:space="preserve"> podpis oprávnenej osoby]</w:t>
      </w:r>
      <w:r w:rsidRPr="00845FDD">
        <w:rPr>
          <w:rFonts w:ascii="Nudista" w:hAnsi="Nudista" w:cs="Arial"/>
          <w:bCs/>
          <w:i/>
          <w:sz w:val="20"/>
          <w:szCs w:val="20"/>
        </w:rPr>
        <w:t xml:space="preserve"> </w:t>
      </w:r>
    </w:p>
    <w:p w14:paraId="09EE8848" w14:textId="48266EFB" w:rsidR="0065289C" w:rsidRPr="00845FDD" w:rsidRDefault="0065289C" w:rsidP="00845FDD">
      <w:pPr>
        <w:spacing w:after="0" w:line="240" w:lineRule="auto"/>
        <w:rPr>
          <w:rFonts w:ascii="Nudista" w:hAnsi="Nudista"/>
          <w:sz w:val="20"/>
          <w:szCs w:val="20"/>
        </w:rPr>
      </w:pPr>
    </w:p>
    <w:p w14:paraId="3E543C7A" w14:textId="77777777" w:rsidR="001B7429" w:rsidRPr="00845FDD" w:rsidRDefault="001B7429" w:rsidP="00845FDD">
      <w:pPr>
        <w:pStyle w:val="SAPHlavn"/>
        <w:widowControl/>
        <w:spacing w:after="0" w:line="240" w:lineRule="auto"/>
        <w:ind w:left="1843" w:hanging="1843"/>
        <w:rPr>
          <w:rFonts w:ascii="Nudista" w:hAnsi="Nudista"/>
        </w:rPr>
        <w:sectPr w:rsidR="001B7429" w:rsidRPr="00845FDD" w:rsidSect="00D51906">
          <w:pgSz w:w="11900" w:h="16840"/>
          <w:pgMar w:top="1417" w:right="1417" w:bottom="1417" w:left="1560" w:header="708" w:footer="708" w:gutter="0"/>
          <w:cols w:space="708"/>
          <w:docGrid w:linePitch="299"/>
        </w:sectPr>
      </w:pPr>
    </w:p>
    <w:p w14:paraId="0FA6456B" w14:textId="4EA2BD17" w:rsidR="001B7429" w:rsidRPr="00845FDD" w:rsidRDefault="001B7429" w:rsidP="00845FDD">
      <w:pPr>
        <w:pStyle w:val="SAPHlavn"/>
        <w:widowControl/>
        <w:spacing w:after="0" w:line="240" w:lineRule="auto"/>
        <w:ind w:left="1843" w:hanging="1843"/>
        <w:rPr>
          <w:rFonts w:ascii="Nudista" w:hAnsi="Nudista"/>
        </w:rPr>
      </w:pPr>
      <w:bookmarkStart w:id="180" w:name="_Toc97647215"/>
      <w:r w:rsidRPr="00845FDD">
        <w:rPr>
          <w:rFonts w:ascii="Nudista" w:hAnsi="Nudista"/>
        </w:rPr>
        <w:lastRenderedPageBreak/>
        <w:t>Príloha C.2: Cenová tabuľka</w:t>
      </w:r>
      <w:bookmarkEnd w:id="180"/>
      <w:r w:rsidR="004A277E" w:rsidRPr="00845FDD">
        <w:rPr>
          <w:rFonts w:ascii="Nudista" w:hAnsi="Nudista"/>
        </w:rPr>
        <w:t xml:space="preserve"> </w:t>
      </w:r>
    </w:p>
    <w:p w14:paraId="2E66A5EB" w14:textId="1C5A6118" w:rsidR="000F4C88" w:rsidRPr="00845FDD" w:rsidRDefault="000F4C88" w:rsidP="00845FDD">
      <w:pPr>
        <w:spacing w:after="0" w:line="240" w:lineRule="auto"/>
        <w:jc w:val="both"/>
        <w:rPr>
          <w:rFonts w:ascii="Nudista" w:hAnsi="Nudista" w:cs="Proba Pro"/>
          <w:color w:val="000000"/>
          <w:sz w:val="20"/>
          <w:szCs w:val="20"/>
        </w:rPr>
      </w:pPr>
    </w:p>
    <w:p w14:paraId="22794809" w14:textId="328BD37B" w:rsidR="00BA3AB7" w:rsidRPr="00845FDD" w:rsidRDefault="00BA3AB7" w:rsidP="00845FDD">
      <w:pPr>
        <w:spacing w:line="240" w:lineRule="auto"/>
        <w:jc w:val="both"/>
        <w:rPr>
          <w:rFonts w:ascii="Nudista" w:eastAsia="Arial Unicode MS" w:hAnsi="Nudista" w:cs="Arial"/>
          <w:sz w:val="20"/>
          <w:szCs w:val="20"/>
        </w:rPr>
      </w:pPr>
      <w:bookmarkStart w:id="181" w:name="_Toc97647216"/>
      <w:r w:rsidRPr="00845FDD">
        <w:rPr>
          <w:rFonts w:ascii="Nudista" w:eastAsia="Arial Unicode MS" w:hAnsi="Nudista" w:cs="Arial"/>
          <w:sz w:val="20"/>
          <w:szCs w:val="20"/>
        </w:rPr>
        <w:t>Uchádzač vo svojej ponuke predloží Cenovú tabuľku v</w:t>
      </w:r>
      <w:r w:rsidRPr="00845FDD">
        <w:rPr>
          <w:rFonts w:ascii="Nudista" w:eastAsia="Arial Unicode MS" w:hAnsi="Nudista" w:cs="Calibri"/>
          <w:sz w:val="20"/>
          <w:szCs w:val="20"/>
        </w:rPr>
        <w:t> </w:t>
      </w:r>
      <w:r w:rsidRPr="00845FDD">
        <w:rPr>
          <w:rFonts w:ascii="Nudista" w:eastAsia="Arial Unicode MS" w:hAnsi="Nudista" w:cs="Arial"/>
          <w:sz w:val="20"/>
          <w:szCs w:val="20"/>
        </w:rPr>
        <w:t>súlade s bodom 8.3.7 Časti A. Pokyny pre uchádzačov týchto súťažných podkladov. Cenová tabuľka je záujemcom poskytnutá ako samostatná príloha vo formáte MS Excel.</w:t>
      </w:r>
    </w:p>
    <w:p w14:paraId="5408C7E6" w14:textId="77777777" w:rsidR="0073117B" w:rsidRPr="00845FDD" w:rsidRDefault="0073117B" w:rsidP="00845FDD">
      <w:pPr>
        <w:pStyle w:val="SAPHlavn"/>
        <w:widowControl/>
        <w:spacing w:after="0" w:line="240" w:lineRule="auto"/>
        <w:ind w:left="1843" w:hanging="1843"/>
        <w:rPr>
          <w:rFonts w:ascii="Nudista" w:hAnsi="Nudista"/>
        </w:rPr>
        <w:sectPr w:rsidR="0073117B" w:rsidRPr="00845FDD" w:rsidSect="00D51906">
          <w:pgSz w:w="11900" w:h="16840"/>
          <w:pgMar w:top="1417" w:right="1417" w:bottom="1417" w:left="1560" w:header="708" w:footer="708" w:gutter="0"/>
          <w:cols w:space="708"/>
          <w:docGrid w:linePitch="299"/>
        </w:sectPr>
      </w:pPr>
    </w:p>
    <w:p w14:paraId="1CED2DED" w14:textId="05E0DDEA" w:rsidR="00A07BB7" w:rsidRPr="00845FDD" w:rsidRDefault="00A07BB7" w:rsidP="00845FDD">
      <w:pPr>
        <w:pStyle w:val="SAPHlavn"/>
        <w:widowControl/>
        <w:spacing w:after="0" w:line="240" w:lineRule="auto"/>
        <w:ind w:left="1843" w:hanging="1843"/>
        <w:rPr>
          <w:rFonts w:ascii="Nudista" w:hAnsi="Nudista"/>
        </w:rPr>
      </w:pPr>
      <w:r w:rsidRPr="00845FDD">
        <w:rPr>
          <w:rFonts w:ascii="Nudista" w:hAnsi="Nudista"/>
        </w:rPr>
        <w:lastRenderedPageBreak/>
        <w:t xml:space="preserve">Príloha </w:t>
      </w:r>
      <w:r w:rsidR="0089136E" w:rsidRPr="00845FDD">
        <w:rPr>
          <w:rFonts w:ascii="Nudista" w:hAnsi="Nudista"/>
        </w:rPr>
        <w:t>E</w:t>
      </w:r>
      <w:r w:rsidRPr="00845FDD">
        <w:rPr>
          <w:rFonts w:ascii="Nudista" w:hAnsi="Nudista"/>
        </w:rPr>
        <w:t>.</w:t>
      </w:r>
      <w:r w:rsidR="00B50F37" w:rsidRPr="00845FDD">
        <w:rPr>
          <w:rFonts w:ascii="Nudista" w:hAnsi="Nudista"/>
        </w:rPr>
        <w:t>1</w:t>
      </w:r>
      <w:r w:rsidRPr="00845FDD">
        <w:rPr>
          <w:rFonts w:ascii="Nudista" w:hAnsi="Nudista"/>
        </w:rPr>
        <w:t xml:space="preserve">: </w:t>
      </w:r>
      <w:bookmarkEnd w:id="181"/>
      <w:r w:rsidR="00F52D28">
        <w:rPr>
          <w:rFonts w:ascii="Nudista" w:hAnsi="Nudista"/>
        </w:rPr>
        <w:t>Rámcová dohoda</w:t>
      </w:r>
      <w:r w:rsidR="00FC7C4F" w:rsidRPr="00845FDD">
        <w:rPr>
          <w:rFonts w:ascii="Nudista" w:hAnsi="Nudista"/>
        </w:rPr>
        <w:t xml:space="preserve"> </w:t>
      </w:r>
    </w:p>
    <w:p w14:paraId="4DD4F798" w14:textId="7E2B54B6" w:rsidR="00B50F37" w:rsidRPr="00845FDD" w:rsidRDefault="00B50F37" w:rsidP="00845FDD">
      <w:pPr>
        <w:pStyle w:val="SAPHlavn"/>
        <w:widowControl/>
        <w:spacing w:after="0" w:line="240" w:lineRule="auto"/>
        <w:ind w:left="1843" w:hanging="1843"/>
        <w:rPr>
          <w:rFonts w:ascii="Nudista" w:hAnsi="Nudista"/>
        </w:rPr>
      </w:pPr>
    </w:p>
    <w:p w14:paraId="02104A53" w14:textId="6EF8647C" w:rsidR="002B46F7" w:rsidRPr="00845FDD" w:rsidRDefault="002B46F7" w:rsidP="00845FDD">
      <w:pPr>
        <w:pStyle w:val="Bezriadkovania"/>
        <w:jc w:val="center"/>
        <w:rPr>
          <w:rFonts w:ascii="Nudista" w:hAnsi="Nudista"/>
          <w:sz w:val="20"/>
          <w:szCs w:val="26"/>
        </w:rPr>
      </w:pPr>
      <w:r w:rsidRPr="00845FDD">
        <w:rPr>
          <w:rFonts w:ascii="Nudista" w:hAnsi="Nudista"/>
          <w:sz w:val="20"/>
          <w:szCs w:val="26"/>
        </w:rPr>
        <w:t>(súbor vo formáte .</w:t>
      </w:r>
      <w:proofErr w:type="spellStart"/>
      <w:r w:rsidRPr="00845FDD">
        <w:rPr>
          <w:rFonts w:ascii="Nudista" w:hAnsi="Nudista"/>
          <w:sz w:val="20"/>
          <w:szCs w:val="26"/>
        </w:rPr>
        <w:t>docx</w:t>
      </w:r>
      <w:proofErr w:type="spellEnd"/>
      <w:r w:rsidRPr="00845FDD">
        <w:rPr>
          <w:rFonts w:ascii="Nudista" w:hAnsi="Nudista"/>
          <w:sz w:val="20"/>
          <w:szCs w:val="26"/>
        </w:rPr>
        <w:t>)</w:t>
      </w:r>
    </w:p>
    <w:p w14:paraId="5390A435" w14:textId="77777777" w:rsidR="002B46F7" w:rsidRPr="00845FDD" w:rsidRDefault="002B46F7" w:rsidP="00845FDD">
      <w:pPr>
        <w:pStyle w:val="Bezriadkovania"/>
        <w:jc w:val="center"/>
        <w:rPr>
          <w:rFonts w:ascii="Nudista" w:hAnsi="Nudista"/>
          <w:sz w:val="20"/>
          <w:szCs w:val="26"/>
        </w:rPr>
      </w:pPr>
    </w:p>
    <w:p w14:paraId="09739B44" w14:textId="65C398E3" w:rsidR="00EB5152" w:rsidRPr="00845FDD" w:rsidRDefault="002B46F7" w:rsidP="00845FDD">
      <w:pPr>
        <w:spacing w:after="120" w:line="240" w:lineRule="auto"/>
        <w:jc w:val="both"/>
        <w:rPr>
          <w:rFonts w:ascii="Nudista" w:hAnsi="Nudista"/>
          <w:sz w:val="20"/>
          <w:szCs w:val="20"/>
        </w:rPr>
      </w:pPr>
      <w:r w:rsidRPr="00845FDD">
        <w:rPr>
          <w:rFonts w:ascii="Nudista" w:hAnsi="Nudista"/>
          <w:sz w:val="20"/>
          <w:szCs w:val="20"/>
        </w:rPr>
        <w:t>Uchádzač vo svojej ponuke predloží v</w:t>
      </w:r>
      <w:r w:rsidRPr="00845FDD">
        <w:rPr>
          <w:rFonts w:ascii="Nudista" w:hAnsi="Nudista" w:cs="Calibri"/>
          <w:sz w:val="20"/>
          <w:szCs w:val="20"/>
        </w:rPr>
        <w:t> </w:t>
      </w:r>
      <w:r w:rsidRPr="00845FDD">
        <w:rPr>
          <w:rFonts w:ascii="Nudista" w:hAnsi="Nudista"/>
          <w:sz w:val="20"/>
          <w:szCs w:val="20"/>
        </w:rPr>
        <w:t>zmysle bodu 8.</w:t>
      </w:r>
      <w:r w:rsidR="00501B3D" w:rsidRPr="00845FDD">
        <w:rPr>
          <w:rFonts w:ascii="Nudista" w:hAnsi="Nudista"/>
          <w:sz w:val="20"/>
          <w:szCs w:val="20"/>
        </w:rPr>
        <w:t>3</w:t>
      </w:r>
      <w:r w:rsidRPr="00845FDD">
        <w:rPr>
          <w:rFonts w:ascii="Nudista" w:hAnsi="Nudista"/>
          <w:sz w:val="20"/>
          <w:szCs w:val="20"/>
        </w:rPr>
        <w:t>.</w:t>
      </w:r>
      <w:r w:rsidR="00755F0D" w:rsidRPr="00845FDD">
        <w:rPr>
          <w:rFonts w:ascii="Nudista" w:hAnsi="Nudista"/>
          <w:sz w:val="20"/>
          <w:szCs w:val="20"/>
        </w:rPr>
        <w:t>3</w:t>
      </w:r>
      <w:r w:rsidRPr="00845FDD">
        <w:rPr>
          <w:rFonts w:ascii="Nudista" w:hAnsi="Nudista"/>
          <w:sz w:val="20"/>
          <w:szCs w:val="20"/>
        </w:rPr>
        <w:t xml:space="preserve"> Časti A. Pokyny pre uchádzačov týchto súťažných podkladov</w:t>
      </w:r>
      <w:r w:rsidR="00EB5152" w:rsidRPr="00845FDD">
        <w:rPr>
          <w:rFonts w:ascii="Nudista" w:eastAsia="Arial Unicode MS" w:hAnsi="Nudista" w:cs="Arial"/>
          <w:sz w:val="20"/>
          <w:szCs w:val="20"/>
        </w:rPr>
        <w:t xml:space="preserve"> </w:t>
      </w:r>
      <w:r w:rsidR="00FC7C4F" w:rsidRPr="00845FDD">
        <w:rPr>
          <w:rFonts w:ascii="Nudista" w:eastAsia="Arial Unicode MS" w:hAnsi="Nudista" w:cs="Arial"/>
          <w:b/>
          <w:bCs/>
          <w:sz w:val="20"/>
          <w:szCs w:val="20"/>
          <w:u w:val="single"/>
        </w:rPr>
        <w:t>n</w:t>
      </w:r>
      <w:r w:rsidR="00EB5152" w:rsidRPr="00845FDD">
        <w:rPr>
          <w:rFonts w:ascii="Nudista" w:eastAsia="Arial Unicode MS" w:hAnsi="Nudista" w:cs="Arial"/>
          <w:b/>
          <w:bCs/>
          <w:sz w:val="20"/>
          <w:szCs w:val="20"/>
          <w:u w:val="single"/>
        </w:rPr>
        <w:t xml:space="preserve">ávrh </w:t>
      </w:r>
      <w:r w:rsidR="00F52D28">
        <w:rPr>
          <w:rFonts w:ascii="Nudista" w:eastAsia="Arial Unicode MS" w:hAnsi="Nudista" w:cs="Arial"/>
          <w:b/>
          <w:bCs/>
          <w:sz w:val="20"/>
          <w:szCs w:val="20"/>
          <w:u w:val="single"/>
        </w:rPr>
        <w:t>rámcovej dohody</w:t>
      </w:r>
      <w:r w:rsidRPr="00845FDD">
        <w:rPr>
          <w:rFonts w:ascii="Nudista" w:hAnsi="Nudista"/>
          <w:sz w:val="20"/>
          <w:szCs w:val="20"/>
        </w:rPr>
        <w:t xml:space="preserve">. </w:t>
      </w:r>
      <w:r w:rsidR="00EB5152" w:rsidRPr="00845FDD">
        <w:rPr>
          <w:rFonts w:ascii="Nudista" w:hAnsi="Nudista"/>
          <w:sz w:val="20"/>
          <w:szCs w:val="20"/>
        </w:rPr>
        <w:t xml:space="preserve">Návrh </w:t>
      </w:r>
      <w:r w:rsidR="00F52D28">
        <w:rPr>
          <w:rFonts w:ascii="Nudista" w:hAnsi="Nudista"/>
          <w:sz w:val="20"/>
          <w:szCs w:val="20"/>
        </w:rPr>
        <w:t>rámcovej dohody</w:t>
      </w:r>
      <w:r w:rsidR="00EB5152" w:rsidRPr="00845FDD">
        <w:rPr>
          <w:rFonts w:ascii="Nudista" w:hAnsi="Nudista"/>
          <w:sz w:val="20"/>
          <w:szCs w:val="20"/>
        </w:rPr>
        <w:t xml:space="preserve"> </w:t>
      </w:r>
      <w:r w:rsidR="00EB5152" w:rsidRPr="00845FDD">
        <w:rPr>
          <w:rFonts w:ascii="Nudista" w:eastAsia="Arial Unicode MS" w:hAnsi="Nudista" w:cs="Arial"/>
          <w:sz w:val="20"/>
          <w:szCs w:val="20"/>
        </w:rPr>
        <w:t>je záujemcom poskytnutý ako samostatná príloha vo formáte MS Word.</w:t>
      </w:r>
    </w:p>
    <w:p w14:paraId="25F7EA40" w14:textId="77777777" w:rsidR="00B50F37" w:rsidRPr="00845FDD" w:rsidRDefault="00B50F37" w:rsidP="00845FDD">
      <w:pPr>
        <w:pStyle w:val="SAPHlavn"/>
        <w:widowControl/>
        <w:spacing w:after="0" w:line="240" w:lineRule="auto"/>
        <w:ind w:left="1843" w:hanging="1843"/>
        <w:rPr>
          <w:rFonts w:ascii="Nudista" w:hAnsi="Nudista"/>
        </w:rPr>
      </w:pPr>
    </w:p>
    <w:p w14:paraId="43B78285" w14:textId="77777777" w:rsidR="00D320EC" w:rsidRPr="00845FDD" w:rsidRDefault="00D320EC" w:rsidP="00845FDD">
      <w:pPr>
        <w:pStyle w:val="SAPHlavn"/>
        <w:widowControl/>
        <w:spacing w:after="0" w:line="240" w:lineRule="auto"/>
        <w:ind w:left="1843" w:hanging="1843"/>
        <w:rPr>
          <w:rFonts w:ascii="Nudista" w:hAnsi="Nudista"/>
        </w:rPr>
      </w:pPr>
      <w:bookmarkStart w:id="182" w:name="_Toc32911419"/>
    </w:p>
    <w:p w14:paraId="2E7CC3D9" w14:textId="77777777" w:rsidR="004A277E" w:rsidRPr="00845FDD" w:rsidRDefault="004A277E" w:rsidP="00845FDD">
      <w:pPr>
        <w:pStyle w:val="SAPHlavn"/>
        <w:widowControl/>
        <w:spacing w:after="0" w:line="240" w:lineRule="auto"/>
        <w:ind w:left="1843" w:hanging="1843"/>
        <w:rPr>
          <w:rFonts w:ascii="Nudista" w:hAnsi="Nudista"/>
        </w:rPr>
        <w:sectPr w:rsidR="004A277E" w:rsidRPr="00845FDD" w:rsidSect="00D51906">
          <w:pgSz w:w="11900" w:h="16840"/>
          <w:pgMar w:top="1417" w:right="1417" w:bottom="1417" w:left="1560" w:header="708" w:footer="708" w:gutter="0"/>
          <w:cols w:space="708"/>
          <w:docGrid w:linePitch="299"/>
        </w:sectPr>
      </w:pPr>
    </w:p>
    <w:p w14:paraId="70AC1762" w14:textId="40800E58" w:rsidR="00B50F37" w:rsidRPr="00845FDD" w:rsidRDefault="00B50F37" w:rsidP="00845FDD">
      <w:pPr>
        <w:spacing w:after="0" w:line="240" w:lineRule="auto"/>
        <w:outlineLvl w:val="0"/>
        <w:rPr>
          <w:rFonts w:ascii="Nudista" w:eastAsia="Times New Roman" w:hAnsi="Nudista"/>
          <w:b/>
          <w:color w:val="000000"/>
          <w:spacing w:val="30"/>
          <w:sz w:val="28"/>
          <w:szCs w:val="28"/>
          <w:lang w:eastAsia="sk-SK"/>
        </w:rPr>
      </w:pPr>
      <w:r w:rsidRPr="00845FDD">
        <w:rPr>
          <w:rFonts w:ascii="Nudista" w:eastAsia="Times New Roman" w:hAnsi="Nudista"/>
          <w:b/>
          <w:color w:val="000000"/>
          <w:spacing w:val="30"/>
          <w:sz w:val="28"/>
          <w:szCs w:val="28"/>
          <w:lang w:eastAsia="sk-SK"/>
        </w:rPr>
        <w:lastRenderedPageBreak/>
        <w:t>SUMARIZÁCIA PRÍLOH SÚŤAŽNÝCH PODKLADOV</w:t>
      </w:r>
      <w:bookmarkEnd w:id="182"/>
    </w:p>
    <w:p w14:paraId="150A032A" w14:textId="77777777" w:rsidR="00B50F37" w:rsidRPr="00845FDD" w:rsidRDefault="00B50F37" w:rsidP="00845FDD">
      <w:pPr>
        <w:spacing w:after="0" w:line="240" w:lineRule="auto"/>
        <w:jc w:val="both"/>
        <w:rPr>
          <w:rFonts w:ascii="Nudista" w:eastAsia="Proba Pro" w:hAnsi="Nudista" w:cs="Proba Pro"/>
          <w:bCs/>
          <w:color w:val="000000"/>
          <w:sz w:val="20"/>
          <w:szCs w:val="20"/>
          <w:lang w:eastAsia="sk-SK"/>
        </w:rPr>
      </w:pPr>
    </w:p>
    <w:p w14:paraId="6A57CDA3" w14:textId="17C5E2E3" w:rsidR="00B50F37" w:rsidRPr="00845FDD" w:rsidRDefault="00275614" w:rsidP="00845FDD">
      <w:pPr>
        <w:spacing w:after="120" w:line="240" w:lineRule="auto"/>
        <w:ind w:left="1410" w:hanging="1410"/>
        <w:jc w:val="both"/>
        <w:rPr>
          <w:rFonts w:ascii="Nudista" w:eastAsia="Proba Pro" w:hAnsi="Nudista" w:cs="Proba Pro"/>
          <w:bCs/>
          <w:color w:val="000000"/>
          <w:sz w:val="20"/>
          <w:szCs w:val="20"/>
          <w:lang w:eastAsia="sk-SK"/>
        </w:rPr>
      </w:pPr>
      <w:bookmarkStart w:id="183" w:name="_Hlk41384948"/>
      <w:bookmarkStart w:id="184" w:name="_Hlk41384624"/>
      <w:r w:rsidRPr="00845FDD">
        <w:rPr>
          <w:rFonts w:ascii="Nudista" w:eastAsia="Proba Pro" w:hAnsi="Nudista" w:cs="Proba Pro"/>
          <w:bCs/>
          <w:color w:val="000000"/>
          <w:sz w:val="20"/>
          <w:szCs w:val="20"/>
          <w:lang w:eastAsia="sk-SK"/>
        </w:rPr>
        <w:t>Príloha A.</w:t>
      </w:r>
      <w:r w:rsidR="00E609A7" w:rsidRPr="00845FDD">
        <w:rPr>
          <w:rFonts w:ascii="Nudista" w:eastAsia="Proba Pro" w:hAnsi="Nudista" w:cs="Proba Pro"/>
          <w:bCs/>
          <w:color w:val="000000"/>
          <w:sz w:val="20"/>
          <w:szCs w:val="20"/>
          <w:lang w:eastAsia="sk-SK"/>
        </w:rPr>
        <w:t>1</w:t>
      </w:r>
      <w:r w:rsidRPr="00845FDD">
        <w:rPr>
          <w:rFonts w:ascii="Nudista" w:eastAsia="Proba Pro" w:hAnsi="Nudista" w:cs="Proba Pro"/>
          <w:bCs/>
          <w:color w:val="000000"/>
          <w:sz w:val="20"/>
          <w:szCs w:val="20"/>
          <w:lang w:eastAsia="sk-SK"/>
        </w:rPr>
        <w:tab/>
      </w:r>
      <w:r w:rsidR="000753E7" w:rsidRPr="00845FDD">
        <w:rPr>
          <w:rFonts w:ascii="Nudista" w:eastAsia="Proba Pro" w:hAnsi="Nudista" w:cs="Proba Pro"/>
          <w:bCs/>
          <w:color w:val="000000"/>
          <w:sz w:val="20"/>
          <w:szCs w:val="20"/>
          <w:lang w:eastAsia="sk-SK"/>
        </w:rPr>
        <w:t xml:space="preserve">Čestné vyhlásenie o </w:t>
      </w:r>
      <w:r w:rsidR="00CE4674" w:rsidRPr="00845FDD">
        <w:rPr>
          <w:rFonts w:ascii="Nudista" w:eastAsia="Proba Pro" w:hAnsi="Nudista" w:cs="Proba Pro"/>
          <w:bCs/>
          <w:color w:val="000000"/>
          <w:sz w:val="20"/>
          <w:szCs w:val="20"/>
          <w:lang w:eastAsia="sk-SK"/>
        </w:rPr>
        <w:t xml:space="preserve">akceptácii podmienok verejnej súťaže a o neprítomnosti konfliktu záujmov </w:t>
      </w:r>
    </w:p>
    <w:bookmarkEnd w:id="183"/>
    <w:p w14:paraId="24EE7C4E" w14:textId="08C6B093" w:rsidR="00B50F37" w:rsidRPr="00845FDD" w:rsidRDefault="00B50F37" w:rsidP="00845FDD">
      <w:pPr>
        <w:spacing w:after="0" w:line="240" w:lineRule="auto"/>
        <w:ind w:left="1412" w:hanging="1412"/>
        <w:jc w:val="both"/>
        <w:rPr>
          <w:rFonts w:ascii="Nudista" w:eastAsia="Proba Pro" w:hAnsi="Nudista" w:cs="Proba Pro"/>
          <w:bCs/>
          <w:color w:val="000000"/>
          <w:sz w:val="20"/>
          <w:szCs w:val="20"/>
          <w:lang w:eastAsia="sk-SK"/>
        </w:rPr>
      </w:pPr>
      <w:r w:rsidRPr="00845FDD">
        <w:rPr>
          <w:rFonts w:ascii="Nudista" w:eastAsia="Proba Pro" w:hAnsi="Nudista" w:cs="Proba Pro"/>
          <w:bCs/>
          <w:color w:val="000000"/>
          <w:sz w:val="20"/>
          <w:szCs w:val="20"/>
          <w:lang w:eastAsia="sk-SK"/>
        </w:rPr>
        <w:t xml:space="preserve">Príloha C.1 </w:t>
      </w:r>
      <w:r w:rsidRPr="00845FDD">
        <w:rPr>
          <w:rFonts w:ascii="Nudista" w:eastAsia="Proba Pro" w:hAnsi="Nudista" w:cs="Proba Pro"/>
          <w:bCs/>
          <w:color w:val="000000"/>
          <w:sz w:val="20"/>
          <w:szCs w:val="20"/>
          <w:lang w:eastAsia="sk-SK"/>
        </w:rPr>
        <w:tab/>
        <w:t xml:space="preserve">Návrh uchádzača na plnenie kritéria </w:t>
      </w:r>
    </w:p>
    <w:p w14:paraId="6C237D85" w14:textId="1070F1A5" w:rsidR="00B50F37" w:rsidRPr="00845FDD" w:rsidRDefault="00B50F37" w:rsidP="00845FDD">
      <w:pPr>
        <w:spacing w:after="120" w:line="240" w:lineRule="auto"/>
        <w:ind w:left="1412" w:hanging="1412"/>
        <w:jc w:val="both"/>
        <w:rPr>
          <w:rFonts w:ascii="Nudista" w:eastAsia="Proba Pro" w:hAnsi="Nudista" w:cs="Proba Pro"/>
          <w:bCs/>
          <w:color w:val="000000"/>
          <w:sz w:val="20"/>
          <w:szCs w:val="20"/>
          <w:lang w:eastAsia="sk-SK"/>
        </w:rPr>
      </w:pPr>
      <w:r w:rsidRPr="00845FDD">
        <w:rPr>
          <w:rFonts w:ascii="Nudista" w:eastAsia="Proba Pro" w:hAnsi="Nudista" w:cs="Proba Pro"/>
          <w:bCs/>
          <w:color w:val="000000"/>
          <w:sz w:val="20"/>
          <w:szCs w:val="20"/>
          <w:lang w:eastAsia="sk-SK"/>
        </w:rPr>
        <w:t>Príloha C.2</w:t>
      </w:r>
      <w:r w:rsidRPr="00845FDD">
        <w:rPr>
          <w:rFonts w:ascii="Nudista" w:eastAsia="Proba Pro" w:hAnsi="Nudista" w:cs="Proba Pro"/>
          <w:bCs/>
          <w:color w:val="000000"/>
          <w:sz w:val="20"/>
          <w:szCs w:val="20"/>
          <w:lang w:eastAsia="sk-SK"/>
        </w:rPr>
        <w:tab/>
        <w:t>Cenová tabuľka</w:t>
      </w:r>
      <w:r w:rsidR="004A277E" w:rsidRPr="00845FDD">
        <w:rPr>
          <w:rFonts w:ascii="Nudista" w:eastAsia="Proba Pro" w:hAnsi="Nudista" w:cs="Proba Pro"/>
          <w:bCs/>
          <w:color w:val="000000"/>
          <w:sz w:val="20"/>
          <w:szCs w:val="20"/>
          <w:lang w:eastAsia="sk-SK"/>
        </w:rPr>
        <w:t xml:space="preserve"> </w:t>
      </w:r>
    </w:p>
    <w:p w14:paraId="28935892" w14:textId="48DBFEDF" w:rsidR="00B50F37" w:rsidRDefault="00B50F37" w:rsidP="00845FDD">
      <w:pPr>
        <w:spacing w:after="0" w:line="240" w:lineRule="auto"/>
        <w:jc w:val="both"/>
        <w:rPr>
          <w:rFonts w:ascii="Nudista" w:eastAsia="Proba Pro" w:hAnsi="Nudista" w:cs="Proba Pro"/>
          <w:bCs/>
          <w:color w:val="000000"/>
          <w:sz w:val="20"/>
          <w:szCs w:val="20"/>
          <w:lang w:eastAsia="sk-SK"/>
        </w:rPr>
      </w:pPr>
      <w:r w:rsidRPr="00845FDD">
        <w:rPr>
          <w:rFonts w:ascii="Nudista" w:eastAsia="Proba Pro" w:hAnsi="Nudista" w:cs="Proba Pro"/>
          <w:bCs/>
          <w:color w:val="000000"/>
          <w:sz w:val="20"/>
          <w:szCs w:val="20"/>
          <w:lang w:eastAsia="sk-SK"/>
        </w:rPr>
        <w:t xml:space="preserve">Príloha </w:t>
      </w:r>
      <w:r w:rsidR="0089136E" w:rsidRPr="00845FDD">
        <w:rPr>
          <w:rFonts w:ascii="Nudista" w:eastAsia="Proba Pro" w:hAnsi="Nudista" w:cs="Proba Pro"/>
          <w:bCs/>
          <w:color w:val="000000"/>
          <w:sz w:val="20"/>
          <w:szCs w:val="20"/>
          <w:lang w:eastAsia="sk-SK"/>
        </w:rPr>
        <w:t>E</w:t>
      </w:r>
      <w:r w:rsidRPr="00845FDD">
        <w:rPr>
          <w:rFonts w:ascii="Nudista" w:eastAsia="Proba Pro" w:hAnsi="Nudista" w:cs="Proba Pro"/>
          <w:bCs/>
          <w:color w:val="000000"/>
          <w:sz w:val="20"/>
          <w:szCs w:val="20"/>
          <w:lang w:eastAsia="sk-SK"/>
        </w:rPr>
        <w:t xml:space="preserve">.1 </w:t>
      </w:r>
      <w:r w:rsidRPr="00845FDD">
        <w:rPr>
          <w:rFonts w:ascii="Nudista" w:eastAsia="Proba Pro" w:hAnsi="Nudista" w:cs="Proba Pro"/>
          <w:bCs/>
          <w:color w:val="000000"/>
          <w:sz w:val="20"/>
          <w:szCs w:val="20"/>
          <w:lang w:eastAsia="sk-SK"/>
        </w:rPr>
        <w:tab/>
      </w:r>
      <w:r w:rsidR="002B4925">
        <w:rPr>
          <w:rFonts w:ascii="Nudista" w:eastAsia="Proba Pro" w:hAnsi="Nudista" w:cs="Proba Pro"/>
          <w:bCs/>
          <w:color w:val="000000"/>
          <w:sz w:val="20"/>
          <w:szCs w:val="20"/>
          <w:lang w:eastAsia="sk-SK"/>
        </w:rPr>
        <w:t>Rámcová dohoda</w:t>
      </w:r>
      <w:r w:rsidR="004A277E" w:rsidRPr="00845FDD">
        <w:rPr>
          <w:rFonts w:ascii="Nudista" w:eastAsia="Proba Pro" w:hAnsi="Nudista" w:cs="Proba Pro"/>
          <w:bCs/>
          <w:color w:val="000000"/>
          <w:sz w:val="20"/>
          <w:szCs w:val="20"/>
          <w:lang w:eastAsia="sk-SK"/>
        </w:rPr>
        <w:t xml:space="preserve"> </w:t>
      </w:r>
    </w:p>
    <w:p w14:paraId="3ACD9CD6" w14:textId="3469E8E5" w:rsidR="00FF5577" w:rsidRPr="00845FDD" w:rsidRDefault="00FF5577" w:rsidP="00845FDD">
      <w:pPr>
        <w:spacing w:after="0" w:line="240" w:lineRule="auto"/>
        <w:jc w:val="both"/>
        <w:rPr>
          <w:rFonts w:ascii="Nudista" w:eastAsia="Proba Pro" w:hAnsi="Nudista" w:cs="Proba Pro"/>
          <w:bCs/>
          <w:color w:val="000000"/>
          <w:sz w:val="20"/>
          <w:szCs w:val="20"/>
          <w:lang w:eastAsia="sk-SK"/>
        </w:rPr>
      </w:pPr>
      <w:r>
        <w:rPr>
          <w:rFonts w:ascii="Nudista" w:eastAsia="Proba Pro" w:hAnsi="Nudista" w:cs="Proba Pro"/>
          <w:bCs/>
          <w:color w:val="000000"/>
          <w:sz w:val="20"/>
          <w:szCs w:val="20"/>
          <w:lang w:eastAsia="sk-SK"/>
        </w:rPr>
        <w:t>Príloha E.2</w:t>
      </w:r>
      <w:r>
        <w:rPr>
          <w:rFonts w:ascii="Nudista" w:eastAsia="Proba Pro" w:hAnsi="Nudista" w:cs="Proba Pro"/>
          <w:bCs/>
          <w:color w:val="000000"/>
          <w:sz w:val="20"/>
          <w:szCs w:val="20"/>
          <w:lang w:eastAsia="sk-SK"/>
        </w:rPr>
        <w:tab/>
        <w:t>Vzor Čiastkovej zmluvy</w:t>
      </w:r>
    </w:p>
    <w:p w14:paraId="426837BF" w14:textId="77777777" w:rsidR="004A277E" w:rsidRPr="00845FDD" w:rsidRDefault="004A277E" w:rsidP="00845FDD">
      <w:pPr>
        <w:spacing w:after="0" w:line="240" w:lineRule="auto"/>
        <w:jc w:val="both"/>
        <w:rPr>
          <w:rFonts w:ascii="Nudista" w:eastAsia="Proba Pro" w:hAnsi="Nudista" w:cs="Proba Pro"/>
          <w:bCs/>
          <w:color w:val="000000"/>
          <w:sz w:val="20"/>
          <w:szCs w:val="20"/>
          <w:lang w:eastAsia="sk-SK"/>
        </w:rPr>
      </w:pPr>
    </w:p>
    <w:p w14:paraId="05F1A8FF" w14:textId="56DEF2E4" w:rsidR="00D320EC" w:rsidRPr="00845FDD" w:rsidRDefault="00D320EC" w:rsidP="00845FDD">
      <w:pPr>
        <w:spacing w:after="0" w:line="240" w:lineRule="auto"/>
        <w:jc w:val="both"/>
        <w:rPr>
          <w:rFonts w:ascii="Nudista" w:eastAsia="PT Serif" w:hAnsi="Nudista" w:cs="Arial"/>
          <w:bCs/>
          <w:color w:val="000000"/>
          <w:sz w:val="20"/>
          <w:szCs w:val="20"/>
          <w:lang w:eastAsia="sk-SK"/>
        </w:rPr>
      </w:pPr>
    </w:p>
    <w:p w14:paraId="42190718" w14:textId="77777777" w:rsidR="004A277E" w:rsidRPr="00845FDD" w:rsidRDefault="004A277E" w:rsidP="00845FDD">
      <w:pPr>
        <w:spacing w:after="0" w:line="240" w:lineRule="auto"/>
        <w:jc w:val="both"/>
        <w:rPr>
          <w:rFonts w:ascii="Nudista" w:eastAsia="PT Serif" w:hAnsi="Nudista" w:cs="Arial"/>
          <w:bCs/>
          <w:color w:val="000000"/>
          <w:sz w:val="20"/>
          <w:szCs w:val="20"/>
          <w:lang w:eastAsia="sk-SK"/>
        </w:rPr>
      </w:pPr>
    </w:p>
    <w:bookmarkEnd w:id="184"/>
    <w:p w14:paraId="3309E043" w14:textId="763FA740" w:rsidR="00A07BB7" w:rsidRPr="00845FDD" w:rsidRDefault="00A07BB7" w:rsidP="00845FDD">
      <w:pPr>
        <w:spacing w:after="0" w:line="240" w:lineRule="auto"/>
        <w:rPr>
          <w:rFonts w:ascii="Nudista" w:hAnsi="Nudista"/>
          <w:sz w:val="20"/>
          <w:szCs w:val="20"/>
        </w:rPr>
      </w:pPr>
    </w:p>
    <w:p w14:paraId="03003053" w14:textId="1ED7D7B1" w:rsidR="00AD022F" w:rsidRPr="00845FDD" w:rsidRDefault="00AD022F" w:rsidP="00845FDD">
      <w:pPr>
        <w:spacing w:line="240" w:lineRule="auto"/>
        <w:rPr>
          <w:rFonts w:ascii="Nudista" w:hAnsi="Nudista"/>
          <w:sz w:val="20"/>
          <w:szCs w:val="20"/>
        </w:rPr>
      </w:pPr>
    </w:p>
    <w:p w14:paraId="597A6CC1" w14:textId="48AAFE95" w:rsidR="00AD022F" w:rsidRPr="00845FDD" w:rsidRDefault="00AD022F" w:rsidP="00845FDD">
      <w:pPr>
        <w:spacing w:line="240" w:lineRule="auto"/>
        <w:rPr>
          <w:rFonts w:ascii="Nudista" w:hAnsi="Nudista"/>
          <w:sz w:val="20"/>
          <w:szCs w:val="20"/>
        </w:rPr>
      </w:pPr>
    </w:p>
    <w:p w14:paraId="62F56521" w14:textId="7B359C5E" w:rsidR="00AD022F" w:rsidRPr="00845FDD" w:rsidRDefault="00AD022F" w:rsidP="00845FDD">
      <w:pPr>
        <w:spacing w:line="240" w:lineRule="auto"/>
        <w:rPr>
          <w:rFonts w:ascii="Nudista" w:hAnsi="Nudista"/>
          <w:sz w:val="20"/>
          <w:szCs w:val="20"/>
        </w:rPr>
      </w:pPr>
    </w:p>
    <w:p w14:paraId="52BCCC3E" w14:textId="2FF4375F" w:rsidR="00AD022F" w:rsidRPr="00845FDD" w:rsidRDefault="00AD022F" w:rsidP="00845FDD">
      <w:pPr>
        <w:spacing w:line="240" w:lineRule="auto"/>
        <w:rPr>
          <w:rFonts w:ascii="Nudista" w:hAnsi="Nudista"/>
          <w:sz w:val="20"/>
          <w:szCs w:val="20"/>
        </w:rPr>
      </w:pPr>
    </w:p>
    <w:p w14:paraId="46FD10FA" w14:textId="75811C03" w:rsidR="00AD022F" w:rsidRPr="00845FDD" w:rsidRDefault="00AD022F" w:rsidP="00845FDD">
      <w:pPr>
        <w:spacing w:line="240" w:lineRule="auto"/>
        <w:rPr>
          <w:rFonts w:ascii="Nudista" w:hAnsi="Nudista"/>
          <w:sz w:val="20"/>
          <w:szCs w:val="20"/>
        </w:rPr>
      </w:pPr>
    </w:p>
    <w:p w14:paraId="751C8D15" w14:textId="635D5158" w:rsidR="00AD022F" w:rsidRPr="00845FDD" w:rsidRDefault="00AD022F" w:rsidP="00845FDD">
      <w:pPr>
        <w:spacing w:line="240" w:lineRule="auto"/>
        <w:rPr>
          <w:rFonts w:ascii="Nudista" w:hAnsi="Nudista"/>
          <w:sz w:val="20"/>
          <w:szCs w:val="20"/>
        </w:rPr>
      </w:pPr>
    </w:p>
    <w:p w14:paraId="0E067A68" w14:textId="2992AEAA" w:rsidR="00AD022F" w:rsidRPr="00845FDD" w:rsidRDefault="00AD022F" w:rsidP="00845FDD">
      <w:pPr>
        <w:spacing w:line="240" w:lineRule="auto"/>
        <w:rPr>
          <w:rFonts w:ascii="Nudista" w:hAnsi="Nudista"/>
          <w:sz w:val="20"/>
          <w:szCs w:val="20"/>
        </w:rPr>
      </w:pPr>
    </w:p>
    <w:p w14:paraId="7B438326" w14:textId="680B4F60" w:rsidR="00AD022F" w:rsidRPr="00845FDD" w:rsidRDefault="00AD022F" w:rsidP="00845FDD">
      <w:pPr>
        <w:spacing w:line="240" w:lineRule="auto"/>
        <w:rPr>
          <w:rFonts w:ascii="Nudista" w:hAnsi="Nudista"/>
          <w:sz w:val="20"/>
          <w:szCs w:val="20"/>
        </w:rPr>
      </w:pPr>
    </w:p>
    <w:p w14:paraId="14F0F869" w14:textId="7B768226" w:rsidR="00AD022F" w:rsidRPr="00845FDD" w:rsidRDefault="00AD022F" w:rsidP="00845FDD">
      <w:pPr>
        <w:spacing w:line="240" w:lineRule="auto"/>
        <w:rPr>
          <w:rFonts w:ascii="Nudista" w:hAnsi="Nudista"/>
          <w:sz w:val="20"/>
          <w:szCs w:val="20"/>
        </w:rPr>
      </w:pPr>
    </w:p>
    <w:p w14:paraId="0C6BD9E1" w14:textId="209239C6" w:rsidR="00AD022F" w:rsidRPr="00845FDD" w:rsidRDefault="00AD022F" w:rsidP="00845FDD">
      <w:pPr>
        <w:spacing w:line="240" w:lineRule="auto"/>
        <w:rPr>
          <w:rFonts w:ascii="Nudista" w:hAnsi="Nudista"/>
          <w:sz w:val="20"/>
          <w:szCs w:val="20"/>
        </w:rPr>
      </w:pPr>
    </w:p>
    <w:p w14:paraId="24BF1AC7" w14:textId="52730076" w:rsidR="00AD022F" w:rsidRPr="00845FDD" w:rsidRDefault="00AD022F" w:rsidP="00845FDD">
      <w:pPr>
        <w:spacing w:line="240" w:lineRule="auto"/>
        <w:rPr>
          <w:rFonts w:ascii="Nudista" w:hAnsi="Nudista"/>
          <w:sz w:val="20"/>
          <w:szCs w:val="20"/>
        </w:rPr>
      </w:pPr>
    </w:p>
    <w:p w14:paraId="20E5833D" w14:textId="1FE882DE" w:rsidR="00AD022F" w:rsidRPr="00845FDD" w:rsidRDefault="00AD022F" w:rsidP="00845FDD">
      <w:pPr>
        <w:spacing w:line="240" w:lineRule="auto"/>
        <w:rPr>
          <w:rFonts w:ascii="Nudista" w:hAnsi="Nudista"/>
          <w:sz w:val="20"/>
          <w:szCs w:val="20"/>
        </w:rPr>
      </w:pPr>
    </w:p>
    <w:p w14:paraId="35F151F8" w14:textId="05E27056" w:rsidR="00AD022F" w:rsidRPr="00845FDD" w:rsidRDefault="00AD022F" w:rsidP="00845FDD">
      <w:pPr>
        <w:spacing w:line="240" w:lineRule="auto"/>
        <w:rPr>
          <w:rFonts w:ascii="Nudista" w:hAnsi="Nudista"/>
          <w:sz w:val="20"/>
          <w:szCs w:val="20"/>
        </w:rPr>
      </w:pPr>
    </w:p>
    <w:p w14:paraId="5AFC5388" w14:textId="1D1D5C67" w:rsidR="00AD022F" w:rsidRPr="00845FDD" w:rsidRDefault="00AD022F" w:rsidP="00845FDD">
      <w:pPr>
        <w:spacing w:line="240" w:lineRule="auto"/>
        <w:rPr>
          <w:rFonts w:ascii="Nudista" w:hAnsi="Nudista"/>
          <w:sz w:val="20"/>
          <w:szCs w:val="20"/>
        </w:rPr>
      </w:pPr>
    </w:p>
    <w:p w14:paraId="0A6EA6A6" w14:textId="51FBEFDE" w:rsidR="00AD022F" w:rsidRPr="00845FDD" w:rsidRDefault="00AD022F" w:rsidP="00845FDD">
      <w:pPr>
        <w:spacing w:line="240" w:lineRule="auto"/>
        <w:rPr>
          <w:rFonts w:ascii="Nudista" w:hAnsi="Nudista"/>
          <w:sz w:val="20"/>
          <w:szCs w:val="20"/>
        </w:rPr>
      </w:pPr>
    </w:p>
    <w:p w14:paraId="492DEF04" w14:textId="02373E5B" w:rsidR="00AD022F" w:rsidRPr="00845FDD" w:rsidRDefault="00AD022F" w:rsidP="00845FDD">
      <w:pPr>
        <w:spacing w:line="240" w:lineRule="auto"/>
        <w:rPr>
          <w:rFonts w:ascii="Nudista" w:hAnsi="Nudista"/>
          <w:sz w:val="20"/>
          <w:szCs w:val="20"/>
        </w:rPr>
      </w:pPr>
    </w:p>
    <w:p w14:paraId="4630F452" w14:textId="13B38F30" w:rsidR="00AD022F" w:rsidRPr="00845FDD" w:rsidRDefault="00AD022F" w:rsidP="00845FDD">
      <w:pPr>
        <w:tabs>
          <w:tab w:val="left" w:pos="8232"/>
        </w:tabs>
        <w:spacing w:line="240" w:lineRule="auto"/>
        <w:rPr>
          <w:rFonts w:ascii="Nudista" w:hAnsi="Nudista"/>
          <w:sz w:val="20"/>
          <w:szCs w:val="20"/>
        </w:rPr>
      </w:pPr>
    </w:p>
    <w:sectPr w:rsidR="00AD022F" w:rsidRPr="00845FDD" w:rsidSect="00D51906">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27D34" w14:textId="77777777" w:rsidR="00627FDE" w:rsidRDefault="00627FDE" w:rsidP="00202385">
      <w:r>
        <w:separator/>
      </w:r>
    </w:p>
  </w:endnote>
  <w:endnote w:type="continuationSeparator" w:id="0">
    <w:p w14:paraId="19F7DD2B" w14:textId="77777777" w:rsidR="00627FDE" w:rsidRDefault="00627FDE" w:rsidP="00202385">
      <w:r>
        <w:continuationSeparator/>
      </w:r>
    </w:p>
  </w:endnote>
  <w:endnote w:type="continuationNotice" w:id="1">
    <w:p w14:paraId="10A12038" w14:textId="77777777" w:rsidR="00627FDE" w:rsidRDefault="00627F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Nudista">
    <w:panose1 w:val="02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Helvetica">
    <w:panose1 w:val="020B0504020202020204"/>
    <w:charset w:val="00"/>
    <w:family w:val="swiss"/>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T Serif">
    <w:altName w:val="Arial"/>
    <w:charset w:val="EE"/>
    <w:family w:val="roman"/>
    <w:pitch w:val="variable"/>
    <w:sig w:usb0="A00002EF"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font>
  <w:font w:name="Proba Pro CE">
    <w:altName w:val="Calibri"/>
    <w:panose1 w:val="00000000000000000000"/>
    <w:charset w:val="EE"/>
    <w:family w:val="swiss"/>
    <w:notTrueType/>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390C" w14:textId="77777777" w:rsidR="00E757D6" w:rsidRDefault="00E757D6">
    <w:pPr>
      <w:tabs>
        <w:tab w:val="center" w:pos="4536"/>
        <w:tab w:val="right" w:pos="9072"/>
      </w:tabs>
      <w:jc w:val="right"/>
      <w:rPr>
        <w:color w:val="000000"/>
        <w:szCs w:val="16"/>
      </w:rPr>
    </w:pPr>
  </w:p>
  <w:p w14:paraId="55C148B1" w14:textId="77777777" w:rsidR="00E757D6" w:rsidRDefault="00E757D6">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B79A9" w14:textId="66CCCF18" w:rsidR="00E757D6" w:rsidRDefault="00E757D6" w:rsidP="00A60139">
    <w:pPr>
      <w:tabs>
        <w:tab w:val="center" w:pos="4536"/>
        <w:tab w:val="right" w:pos="9072"/>
      </w:tabs>
      <w:ind w:left="-1134" w:right="360"/>
      <w:rPr>
        <w:color w:val="000000"/>
        <w:szCs w:val="16"/>
      </w:rPr>
    </w:pPr>
    <w:r>
      <w:rPr>
        <w:noProof/>
        <w:lang w:eastAsia="sk-SK"/>
      </w:rPr>
      <mc:AlternateContent>
        <mc:Choice Requires="wps">
          <w:drawing>
            <wp:anchor distT="0" distB="0" distL="114300" distR="114300" simplePos="0" relativeHeight="251656704" behindDoc="0" locked="0" layoutInCell="1" allowOverlap="1" wp14:anchorId="31CCCCE9" wp14:editId="3C5A19DB">
              <wp:simplePos x="0" y="0"/>
              <wp:positionH relativeFrom="margin">
                <wp:posOffset>410646</wp:posOffset>
              </wp:positionH>
              <wp:positionV relativeFrom="paragraph">
                <wp:posOffset>-41417</wp:posOffset>
              </wp:positionV>
              <wp:extent cx="4743450" cy="511810"/>
              <wp:effectExtent l="0" t="0" r="0" b="2540"/>
              <wp:wrapNone/>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51181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12FC83F" w14:textId="77777777" w:rsidR="0090563D" w:rsidRDefault="0090563D" w:rsidP="0090563D">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4121CFBC" w14:textId="080AD722" w:rsidR="0090563D" w:rsidRPr="006F26B3" w:rsidRDefault="0090563D" w:rsidP="0090563D">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sidR="009F7CAF" w:rsidRPr="009F7CAF">
                            <w:rPr>
                              <w:rFonts w:ascii="Nudista" w:hAnsi="Nudista"/>
                              <w:sz w:val="16"/>
                              <w:szCs w:val="16"/>
                            </w:rPr>
                            <w:t>Marketingové a reklamné služby na propagáciu projektu Obnov dom</w:t>
                          </w:r>
                        </w:p>
                        <w:p w14:paraId="6DB6AF69" w14:textId="1BFF0356" w:rsidR="00E757D6" w:rsidRPr="006F26B3" w:rsidRDefault="00E757D6" w:rsidP="00931A14">
                          <w:pPr>
                            <w:spacing w:after="0" w:line="240" w:lineRule="auto"/>
                            <w:jc w:val="center"/>
                            <w:rPr>
                              <w:rFonts w:ascii="Nudista" w:hAnsi="Nudista"/>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1CCCCE9" id="_x0000_t202" coordsize="21600,21600" o:spt="202" path="m,l,21600r21600,l21600,xe">
              <v:stroke joinstyle="miter"/>
              <v:path gradientshapeok="t" o:connecttype="rect"/>
            </v:shapetype>
            <v:shape id="Textové pole 17" o:spid="_x0000_s1026" type="#_x0000_t202" style="position:absolute;left:0;text-align:left;margin-left:32.35pt;margin-top:-3.25pt;width:373.5pt;height:40.3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" filled="f" stroked="f">
              <v:textbox>
                <w:txbxContent>
                  <w:p w14:paraId="212FC83F" w14:textId="77777777" w:rsidR="0090563D" w:rsidRDefault="0090563D" w:rsidP="0090563D">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4121CFBC" w14:textId="080AD722" w:rsidR="0090563D" w:rsidRPr="006F26B3" w:rsidRDefault="0090563D" w:rsidP="0090563D">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sidR="009F7CAF" w:rsidRPr="009F7CAF">
                      <w:rPr>
                        <w:rFonts w:ascii="Nudista" w:hAnsi="Nudista"/>
                        <w:sz w:val="16"/>
                        <w:szCs w:val="16"/>
                      </w:rPr>
                      <w:t>Marketingové a reklamné služby na propagáciu projektu Obnov dom</w:t>
                    </w:r>
                  </w:p>
                  <w:p w14:paraId="6DB6AF69" w14:textId="1BFF0356" w:rsidR="00E757D6" w:rsidRPr="006F26B3" w:rsidRDefault="00E757D6" w:rsidP="00931A14">
                    <w:pPr>
                      <w:spacing w:after="0" w:line="240" w:lineRule="auto"/>
                      <w:jc w:val="center"/>
                      <w:rPr>
                        <w:rFonts w:ascii="Nudista" w:hAnsi="Nudista"/>
                        <w:sz w:val="16"/>
                        <w:szCs w:val="16"/>
                      </w:rPr>
                    </w:pPr>
                  </w:p>
                </w:txbxContent>
              </v:textbox>
              <w10:wrap anchorx="margin"/>
            </v:shape>
          </w:pict>
        </mc:Fallback>
      </mc:AlternateContent>
    </w:r>
    <w:r>
      <w:rPr>
        <w:noProof/>
        <w:color w:val="000000"/>
        <w:szCs w:val="16"/>
      </w:rPr>
      <w:drawing>
        <wp:inline distT="0" distB="0" distL="0" distR="0" wp14:anchorId="78D1C792" wp14:editId="22E22401">
          <wp:extent cx="892454" cy="267446"/>
          <wp:effectExtent l="0" t="0" r="0" b="0"/>
          <wp:docPr id="2" name="Obrázok 2"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695BA" w14:textId="69E9C801" w:rsidR="00E757D6" w:rsidRDefault="00E757D6">
    <w:pPr>
      <w:tabs>
        <w:tab w:val="center" w:pos="4536"/>
        <w:tab w:val="right" w:pos="9072"/>
      </w:tabs>
      <w:ind w:right="360"/>
      <w:rPr>
        <w:color w:val="000000"/>
        <w:szCs w:val="16"/>
      </w:rPr>
    </w:pPr>
    <w:r>
      <w:rPr>
        <w:noProof/>
        <w:lang w:eastAsia="sk-SK"/>
      </w:rPr>
      <mc:AlternateContent>
        <mc:Choice Requires="wps">
          <w:drawing>
            <wp:anchor distT="0" distB="0" distL="114300" distR="114300" simplePos="0" relativeHeight="251661824" behindDoc="0" locked="0" layoutInCell="1" allowOverlap="1" wp14:anchorId="6C9AD4FF" wp14:editId="2DD428B8">
              <wp:simplePos x="0" y="0"/>
              <wp:positionH relativeFrom="page">
                <wp:align>center</wp:align>
              </wp:positionH>
              <wp:positionV relativeFrom="paragraph">
                <wp:posOffset>270168</wp:posOffset>
              </wp:positionV>
              <wp:extent cx="4743450" cy="499872"/>
              <wp:effectExtent l="0" t="0" r="0" b="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99872"/>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42AD0FE" w14:textId="77777777" w:rsidR="0090563D" w:rsidRDefault="0090563D" w:rsidP="00931A14">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5EDF9101" w14:textId="0B5D40AD" w:rsidR="00E757D6" w:rsidRPr="006F26B3" w:rsidRDefault="00E757D6" w:rsidP="00931A14">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sidR="009F7CAF" w:rsidRPr="009F7CAF">
                            <w:rPr>
                              <w:rFonts w:ascii="Nudista" w:hAnsi="Nudista"/>
                              <w:sz w:val="16"/>
                              <w:szCs w:val="16"/>
                            </w:rPr>
                            <w:t>Marketingové a reklamné služby na propagáciu projektu Obnov dom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C9AD4FF" id="_x0000_t202" coordsize="21600,21600" o:spt="202" path="m,l,21600r21600,l21600,xe">
              <v:stroke joinstyle="miter"/>
              <v:path gradientshapeok="t" o:connecttype="rect"/>
            </v:shapetype>
            <v:shape id="Textové pole 7" o:spid="_x0000_s1027" type="#_x0000_t202" style="position:absolute;margin-left:0;margin-top:21.25pt;width:373.5pt;height:39.35pt;z-index:25166182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" filled="f" stroked="f">
              <v:textbox>
                <w:txbxContent>
                  <w:p w14:paraId="342AD0FE" w14:textId="77777777" w:rsidR="0090563D" w:rsidRDefault="0090563D" w:rsidP="00931A14">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5EDF9101" w14:textId="0B5D40AD" w:rsidR="00E757D6" w:rsidRPr="006F26B3" w:rsidRDefault="00E757D6" w:rsidP="00931A14">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sidR="009F7CAF" w:rsidRPr="009F7CAF">
                      <w:rPr>
                        <w:rFonts w:ascii="Nudista" w:hAnsi="Nudista"/>
                        <w:sz w:val="16"/>
                        <w:szCs w:val="16"/>
                      </w:rPr>
                      <w:t>Marketingové a reklamné služby na propagáciu projektu Obnov dom</w:t>
                    </w:r>
                  </w:p>
                </w:txbxContent>
              </v:textbox>
              <w10:wrap anchorx="page"/>
            </v:shape>
          </w:pict>
        </mc:Fallback>
      </mc:AlternateContent>
    </w:r>
  </w:p>
  <w:p w14:paraId="727AEA11" w14:textId="278AF456" w:rsidR="00E757D6" w:rsidRDefault="00E757D6" w:rsidP="00A60139">
    <w:pPr>
      <w:tabs>
        <w:tab w:val="center" w:pos="4536"/>
        <w:tab w:val="right" w:pos="9072"/>
      </w:tabs>
      <w:ind w:left="-1134"/>
      <w:rPr>
        <w:color w:val="000000"/>
        <w:szCs w:val="16"/>
      </w:rPr>
    </w:pPr>
    <w:r>
      <w:rPr>
        <w:noProof/>
        <w:color w:val="000000"/>
        <w:szCs w:val="16"/>
      </w:rPr>
      <w:drawing>
        <wp:inline distT="0" distB="0" distL="0" distR="0" wp14:anchorId="18CC3C12" wp14:editId="6E29342F">
          <wp:extent cx="892454" cy="267446"/>
          <wp:effectExtent l="0" t="0" r="0" b="0"/>
          <wp:docPr id="4" name="Obrázok 4"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D0189" w14:textId="5413B824" w:rsidR="00E757D6" w:rsidRPr="00A62FA2" w:rsidRDefault="004D0A1D">
    <w:pPr>
      <w:pStyle w:val="Pta"/>
      <w:jc w:val="right"/>
      <w:rPr>
        <w:rFonts w:ascii="Nudista" w:hAnsi="Nudista"/>
        <w:sz w:val="16"/>
        <w:szCs w:val="16"/>
      </w:rPr>
    </w:pPr>
    <w:r w:rsidRPr="00A62FA2">
      <w:rPr>
        <w:rFonts w:ascii="Nudista" w:hAnsi="Nudista"/>
        <w:noProof/>
        <w:lang w:eastAsia="sk-SK"/>
      </w:rPr>
      <mc:AlternateContent>
        <mc:Choice Requires="wps">
          <w:drawing>
            <wp:anchor distT="0" distB="0" distL="114300" distR="114300" simplePos="0" relativeHeight="251658752" behindDoc="0" locked="0" layoutInCell="1" allowOverlap="1" wp14:anchorId="4C2F8C20" wp14:editId="0354A4A5">
              <wp:simplePos x="0" y="0"/>
              <wp:positionH relativeFrom="margin">
                <wp:align>center</wp:align>
              </wp:positionH>
              <wp:positionV relativeFrom="paragraph">
                <wp:posOffset>122058</wp:posOffset>
              </wp:positionV>
              <wp:extent cx="4743450" cy="475488"/>
              <wp:effectExtent l="0" t="0" r="0" b="1270"/>
              <wp:wrapNone/>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48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A0247FA" w14:textId="77777777" w:rsidR="0090563D" w:rsidRDefault="0090563D" w:rsidP="0090563D">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648FFA8A" w14:textId="114C5BC6" w:rsidR="0090563D" w:rsidRPr="006F26B3" w:rsidRDefault="0090563D" w:rsidP="0090563D">
                          <w:pPr>
                            <w:spacing w:after="0" w:line="240" w:lineRule="auto"/>
                            <w:jc w:val="center"/>
                            <w:rPr>
                              <w:rFonts w:ascii="Nudista" w:hAnsi="Nudista"/>
                              <w:sz w:val="16"/>
                              <w:szCs w:val="16"/>
                            </w:rPr>
                          </w:pPr>
                          <w:r w:rsidRPr="006F26B3">
                            <w:rPr>
                              <w:rFonts w:ascii="Nudista" w:hAnsi="Nudista"/>
                              <w:sz w:val="16"/>
                              <w:szCs w:val="16"/>
                            </w:rPr>
                            <w:t>Verejná súťaž na obstaranie zákazky:</w:t>
                          </w:r>
                          <w:r w:rsidR="009F7CAF" w:rsidRPr="009F7CAF">
                            <w:t xml:space="preserve"> </w:t>
                          </w:r>
                          <w:bookmarkStart w:id="2" w:name="_Hlk106950033"/>
                          <w:r w:rsidR="009F7CAF" w:rsidRPr="009F7CAF">
                            <w:rPr>
                              <w:rFonts w:ascii="Nudista" w:hAnsi="Nudista"/>
                              <w:sz w:val="16"/>
                              <w:szCs w:val="16"/>
                            </w:rPr>
                            <w:t>Marketingové a reklamné služby na propagáciu projektu Obnov dom</w:t>
                          </w:r>
                          <w:bookmarkEnd w:id="2"/>
                        </w:p>
                        <w:p w14:paraId="32990203" w14:textId="492B37A3" w:rsidR="00E757D6" w:rsidRPr="008B6CE1" w:rsidRDefault="00E757D6" w:rsidP="00611C75">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C2F8C20" id="_x0000_t202" coordsize="21600,21600" o:spt="202" path="m,l,21600r21600,l21600,xe">
              <v:stroke joinstyle="miter"/>
              <v:path gradientshapeok="t" o:connecttype="rect"/>
            </v:shapetype>
            <v:shape id="Textové pole 23" o:spid="_x0000_s1028" type="#_x0000_t202" style="position:absolute;left:0;text-align:left;margin-left:0;margin-top:9.6pt;width:373.5pt;height:37.45pt;z-index:2516587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" filled="f" stroked="f">
              <v:textbox>
                <w:txbxContent>
                  <w:p w14:paraId="1A0247FA" w14:textId="77777777" w:rsidR="0090563D" w:rsidRDefault="0090563D" w:rsidP="0090563D">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648FFA8A" w14:textId="114C5BC6" w:rsidR="0090563D" w:rsidRPr="006F26B3" w:rsidRDefault="0090563D" w:rsidP="0090563D">
                    <w:pPr>
                      <w:spacing w:after="0" w:line="240" w:lineRule="auto"/>
                      <w:jc w:val="center"/>
                      <w:rPr>
                        <w:rFonts w:ascii="Nudista" w:hAnsi="Nudista"/>
                        <w:sz w:val="16"/>
                        <w:szCs w:val="16"/>
                      </w:rPr>
                    </w:pPr>
                    <w:r w:rsidRPr="006F26B3">
                      <w:rPr>
                        <w:rFonts w:ascii="Nudista" w:hAnsi="Nudista"/>
                        <w:sz w:val="16"/>
                        <w:szCs w:val="16"/>
                      </w:rPr>
                      <w:t>Verejná súťaž na obstaranie zákazky:</w:t>
                    </w:r>
                    <w:r w:rsidR="009F7CAF" w:rsidRPr="009F7CAF">
                      <w:t xml:space="preserve"> </w:t>
                    </w:r>
                    <w:bookmarkStart w:id="4" w:name="_Hlk106950033"/>
                    <w:r w:rsidR="009F7CAF" w:rsidRPr="009F7CAF">
                      <w:rPr>
                        <w:rFonts w:ascii="Nudista" w:hAnsi="Nudista"/>
                        <w:sz w:val="16"/>
                        <w:szCs w:val="16"/>
                      </w:rPr>
                      <w:t>Marketingové a reklamné služby na propagáciu projektu Obnov dom</w:t>
                    </w:r>
                    <w:bookmarkEnd w:id="4"/>
                  </w:p>
                  <w:p w14:paraId="32990203" w14:textId="492B37A3" w:rsidR="00E757D6" w:rsidRPr="008B6CE1" w:rsidRDefault="00E757D6" w:rsidP="00611C75">
                    <w:pPr>
                      <w:spacing w:after="0" w:line="240" w:lineRule="auto"/>
                      <w:jc w:val="center"/>
                      <w:rPr>
                        <w:rFonts w:ascii="Proba Pro" w:hAnsi="Proba Pro"/>
                        <w:sz w:val="16"/>
                        <w:szCs w:val="16"/>
                      </w:rPr>
                    </w:pPr>
                  </w:p>
                </w:txbxContent>
              </v:textbox>
              <w10:wrap anchorx="margin"/>
            </v:shape>
          </w:pict>
        </mc:Fallback>
      </mc:AlternateContent>
    </w:r>
    <w:r w:rsidR="00E757D6">
      <w:rPr>
        <w:noProof/>
        <w:color w:val="000000"/>
        <w:szCs w:val="16"/>
      </w:rPr>
      <w:drawing>
        <wp:anchor distT="0" distB="0" distL="114300" distR="114300" simplePos="0" relativeHeight="251664896" behindDoc="1" locked="0" layoutInCell="1" allowOverlap="1" wp14:anchorId="0006076E" wp14:editId="1F8B15EE">
          <wp:simplePos x="0" y="0"/>
          <wp:positionH relativeFrom="column">
            <wp:posOffset>-426095</wp:posOffset>
          </wp:positionH>
          <wp:positionV relativeFrom="paragraph">
            <wp:posOffset>52145</wp:posOffset>
          </wp:positionV>
          <wp:extent cx="892454" cy="267446"/>
          <wp:effectExtent l="0" t="0" r="0" b="0"/>
          <wp:wrapNone/>
          <wp:docPr id="5" name="Obrázok 5"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892454" cy="267446"/>
                  </a:xfrm>
                  <a:prstGeom prst="rect">
                    <a:avLst/>
                  </a:prstGeom>
                </pic:spPr>
              </pic:pic>
            </a:graphicData>
          </a:graphic>
        </wp:anchor>
      </w:drawing>
    </w:r>
    <w:r w:rsidR="00E757D6" w:rsidRPr="00A62FA2">
      <w:rPr>
        <w:rFonts w:ascii="Nudista" w:hAnsi="Nudista"/>
        <w:sz w:val="16"/>
        <w:szCs w:val="16"/>
      </w:rPr>
      <w:fldChar w:fldCharType="begin"/>
    </w:r>
    <w:r w:rsidR="00E757D6" w:rsidRPr="00A62FA2">
      <w:rPr>
        <w:rFonts w:ascii="Nudista" w:hAnsi="Nudista"/>
        <w:sz w:val="16"/>
        <w:szCs w:val="16"/>
      </w:rPr>
      <w:instrText>PAGE   \* MERGEFORMAT</w:instrText>
    </w:r>
    <w:r w:rsidR="00E757D6" w:rsidRPr="00A62FA2">
      <w:rPr>
        <w:rFonts w:ascii="Nudista" w:hAnsi="Nudista"/>
        <w:sz w:val="16"/>
        <w:szCs w:val="16"/>
      </w:rPr>
      <w:fldChar w:fldCharType="separate"/>
    </w:r>
    <w:r w:rsidR="00E757D6" w:rsidRPr="00A62FA2">
      <w:rPr>
        <w:rFonts w:ascii="Nudista" w:hAnsi="Nudista"/>
        <w:noProof/>
        <w:sz w:val="16"/>
        <w:szCs w:val="16"/>
      </w:rPr>
      <w:t>56</w:t>
    </w:r>
    <w:r w:rsidR="00E757D6" w:rsidRPr="00A62FA2">
      <w:rPr>
        <w:rFonts w:ascii="Nudista" w:hAnsi="Nudista"/>
        <w:sz w:val="16"/>
        <w:szCs w:val="16"/>
      </w:rPr>
      <w:fldChar w:fldCharType="end"/>
    </w:r>
  </w:p>
  <w:p w14:paraId="2F10E1FA" w14:textId="7E789A8D" w:rsidR="00E757D6" w:rsidRDefault="00E757D6" w:rsidP="003A48F3">
    <w:pPr>
      <w:tabs>
        <w:tab w:val="center" w:pos="4536"/>
        <w:tab w:val="right" w:pos="9072"/>
      </w:tabs>
      <w:ind w:left="-567"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ACBB1" w14:textId="77777777" w:rsidR="00627FDE" w:rsidRDefault="00627FDE" w:rsidP="00202385">
      <w:r>
        <w:separator/>
      </w:r>
    </w:p>
  </w:footnote>
  <w:footnote w:type="continuationSeparator" w:id="0">
    <w:p w14:paraId="03A294A7" w14:textId="77777777" w:rsidR="00627FDE" w:rsidRDefault="00627FDE" w:rsidP="00202385">
      <w:r>
        <w:continuationSeparator/>
      </w:r>
    </w:p>
  </w:footnote>
  <w:footnote w:type="continuationNotice" w:id="1">
    <w:p w14:paraId="613B8CDE" w14:textId="77777777" w:rsidR="00627FDE" w:rsidRDefault="00627FD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E2FF" w14:textId="785B66D0" w:rsidR="00E757D6" w:rsidRDefault="00E757D6" w:rsidP="00931A14">
    <w:pPr>
      <w:pStyle w:val="Hlavika"/>
      <w:ind w:left="-993"/>
      <w:jc w:val="left"/>
    </w:pPr>
  </w:p>
  <w:p w14:paraId="72E33067" w14:textId="77777777" w:rsidR="00E757D6" w:rsidRDefault="00E757D6">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1D43" w14:textId="4FE506AE" w:rsidR="00E757D6" w:rsidRPr="0090563D" w:rsidRDefault="001D5042" w:rsidP="001D5042">
    <w:pPr>
      <w:pStyle w:val="Hlavika"/>
      <w:ind w:left="-993"/>
      <w:jc w:val="left"/>
    </w:pPr>
    <w:r>
      <w:rPr>
        <w:noProof/>
      </w:rPr>
      <w:drawing>
        <wp:inline distT="0" distB="0" distL="0" distR="0" wp14:anchorId="203E2B9D" wp14:editId="0C1BD6D1">
          <wp:extent cx="2223095" cy="1043770"/>
          <wp:effectExtent l="0" t="0" r="6350" b="444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a:stretch>
                    <a:fillRect/>
                  </a:stretch>
                </pic:blipFill>
                <pic:spPr>
                  <a:xfrm>
                    <a:off x="0" y="0"/>
                    <a:ext cx="2232714" cy="1048286"/>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D7A00" w14:textId="77777777" w:rsidR="009C175D" w:rsidRDefault="009C175D">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8EF22" w14:textId="77777777" w:rsidR="009C175D" w:rsidRDefault="009C175D">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EA07E" w14:textId="77777777" w:rsidR="009C175D" w:rsidRDefault="009C175D">
    <w:pPr>
      <w:pStyle w:val="Hlavika"/>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7D9F" w14:textId="77777777" w:rsidR="00E757D6" w:rsidRDefault="00E757D6">
    <w:pPr>
      <w:pStyle w:val="Hlavika"/>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166D" w14:textId="77777777" w:rsidR="00E757D6" w:rsidRDefault="00E757D6">
    <w:pPr>
      <w:pStyle w:val="Hlavika"/>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8F14A" w14:textId="77777777" w:rsidR="00E757D6" w:rsidRDefault="00E757D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6660E24A"/>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5"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 w15:restartNumberingAfterBreak="0">
    <w:nsid w:val="09803482"/>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0" w15:restartNumberingAfterBreak="0">
    <w:nsid w:val="09D30643"/>
    <w:multiLevelType w:val="multilevel"/>
    <w:tmpl w:val="B6B82D9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ascii="Nudista" w:hAnsi="Nudista" w:cs="Times New Roman" w:hint="default"/>
      </w:rPr>
    </w:lvl>
    <w:lvl w:ilvl="2">
      <w:start w:val="1"/>
      <w:numFmt w:val="decimal"/>
      <w:lvlText w:val="%1.%2.%3"/>
      <w:lvlJc w:val="left"/>
      <w:pPr>
        <w:ind w:left="1288" w:hanging="720"/>
      </w:pPr>
      <w:rPr>
        <w:rFonts w:ascii="Nudista" w:hAnsi="Nudista"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1" w15:restartNumberingAfterBreak="0">
    <w:nsid w:val="09F40C6C"/>
    <w:multiLevelType w:val="multilevel"/>
    <w:tmpl w:val="A9F473DC"/>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2" w15:restartNumberingAfterBreak="0">
    <w:nsid w:val="09FD5F34"/>
    <w:multiLevelType w:val="multilevel"/>
    <w:tmpl w:val="91829B3E"/>
    <w:lvl w:ilvl="0">
      <w:start w:val="1"/>
      <w:numFmt w:val="decimal"/>
      <w:lvlText w:val="%1."/>
      <w:lvlJc w:val="left"/>
      <w:pPr>
        <w:ind w:left="709" w:hanging="709"/>
      </w:pPr>
      <w:rPr>
        <w:rFonts w:ascii="Nudista" w:hAnsi="Nudista"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b w:val="0"/>
        <w:bCs/>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3"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8"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9"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4"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192304C"/>
    <w:multiLevelType w:val="hybridMultilevel"/>
    <w:tmpl w:val="F66C54B6"/>
    <w:lvl w:ilvl="0" w:tplc="1708FDB6">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7" w15:restartNumberingAfterBreak="0">
    <w:nsid w:val="11FA6010"/>
    <w:multiLevelType w:val="hybridMultilevel"/>
    <w:tmpl w:val="5C00DD28"/>
    <w:lvl w:ilvl="0" w:tplc="F6246100">
      <w:start w:val="1"/>
      <w:numFmt w:val="bullet"/>
      <w:lvlText w:val=""/>
      <w:lvlJc w:val="left"/>
      <w:pPr>
        <w:ind w:left="2629" w:hanging="360"/>
      </w:pPr>
      <w:rPr>
        <w:rFonts w:ascii="Symbol" w:hAnsi="Symbol" w:hint="default"/>
        <w:sz w:val="14"/>
        <w:szCs w:val="14"/>
      </w:rPr>
    </w:lvl>
    <w:lvl w:ilvl="1" w:tplc="041B0003" w:tentative="1">
      <w:start w:val="1"/>
      <w:numFmt w:val="bullet"/>
      <w:lvlText w:val="o"/>
      <w:lvlJc w:val="left"/>
      <w:pPr>
        <w:ind w:left="3349" w:hanging="360"/>
      </w:pPr>
      <w:rPr>
        <w:rFonts w:ascii="Courier New" w:hAnsi="Courier New" w:cs="Courier New" w:hint="default"/>
      </w:rPr>
    </w:lvl>
    <w:lvl w:ilvl="2" w:tplc="041B0005" w:tentative="1">
      <w:start w:val="1"/>
      <w:numFmt w:val="bullet"/>
      <w:lvlText w:val=""/>
      <w:lvlJc w:val="left"/>
      <w:pPr>
        <w:ind w:left="4069" w:hanging="360"/>
      </w:pPr>
      <w:rPr>
        <w:rFonts w:ascii="Wingdings" w:hAnsi="Wingdings" w:hint="default"/>
      </w:rPr>
    </w:lvl>
    <w:lvl w:ilvl="3" w:tplc="041B0001" w:tentative="1">
      <w:start w:val="1"/>
      <w:numFmt w:val="bullet"/>
      <w:lvlText w:val=""/>
      <w:lvlJc w:val="left"/>
      <w:pPr>
        <w:ind w:left="4789" w:hanging="360"/>
      </w:pPr>
      <w:rPr>
        <w:rFonts w:ascii="Symbol" w:hAnsi="Symbol" w:hint="default"/>
      </w:rPr>
    </w:lvl>
    <w:lvl w:ilvl="4" w:tplc="041B0003" w:tentative="1">
      <w:start w:val="1"/>
      <w:numFmt w:val="bullet"/>
      <w:lvlText w:val="o"/>
      <w:lvlJc w:val="left"/>
      <w:pPr>
        <w:ind w:left="5509" w:hanging="360"/>
      </w:pPr>
      <w:rPr>
        <w:rFonts w:ascii="Courier New" w:hAnsi="Courier New" w:cs="Courier New" w:hint="default"/>
      </w:rPr>
    </w:lvl>
    <w:lvl w:ilvl="5" w:tplc="041B0005" w:tentative="1">
      <w:start w:val="1"/>
      <w:numFmt w:val="bullet"/>
      <w:lvlText w:val=""/>
      <w:lvlJc w:val="left"/>
      <w:pPr>
        <w:ind w:left="6229" w:hanging="360"/>
      </w:pPr>
      <w:rPr>
        <w:rFonts w:ascii="Wingdings" w:hAnsi="Wingdings" w:hint="default"/>
      </w:rPr>
    </w:lvl>
    <w:lvl w:ilvl="6" w:tplc="041B0001" w:tentative="1">
      <w:start w:val="1"/>
      <w:numFmt w:val="bullet"/>
      <w:lvlText w:val=""/>
      <w:lvlJc w:val="left"/>
      <w:pPr>
        <w:ind w:left="6949" w:hanging="360"/>
      </w:pPr>
      <w:rPr>
        <w:rFonts w:ascii="Symbol" w:hAnsi="Symbol" w:hint="default"/>
      </w:rPr>
    </w:lvl>
    <w:lvl w:ilvl="7" w:tplc="041B0003" w:tentative="1">
      <w:start w:val="1"/>
      <w:numFmt w:val="bullet"/>
      <w:lvlText w:val="o"/>
      <w:lvlJc w:val="left"/>
      <w:pPr>
        <w:ind w:left="7669" w:hanging="360"/>
      </w:pPr>
      <w:rPr>
        <w:rFonts w:ascii="Courier New" w:hAnsi="Courier New" w:cs="Courier New" w:hint="default"/>
      </w:rPr>
    </w:lvl>
    <w:lvl w:ilvl="8" w:tplc="041B0005" w:tentative="1">
      <w:start w:val="1"/>
      <w:numFmt w:val="bullet"/>
      <w:lvlText w:val=""/>
      <w:lvlJc w:val="left"/>
      <w:pPr>
        <w:ind w:left="8389" w:hanging="360"/>
      </w:pPr>
      <w:rPr>
        <w:rFonts w:ascii="Wingdings" w:hAnsi="Wingdings" w:hint="default"/>
      </w:rPr>
    </w:lvl>
  </w:abstractNum>
  <w:abstractNum w:abstractNumId="28"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9"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5"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7"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8"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9" w15:restartNumberingAfterBreak="0">
    <w:nsid w:val="221375A3"/>
    <w:multiLevelType w:val="multilevel"/>
    <w:tmpl w:val="B6B82D9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ascii="Nudista" w:hAnsi="Nudista" w:cs="Times New Roman" w:hint="default"/>
      </w:rPr>
    </w:lvl>
    <w:lvl w:ilvl="2">
      <w:start w:val="1"/>
      <w:numFmt w:val="decimal"/>
      <w:lvlText w:val="%1.%2.%3"/>
      <w:lvlJc w:val="left"/>
      <w:pPr>
        <w:ind w:left="1288" w:hanging="720"/>
      </w:pPr>
      <w:rPr>
        <w:rFonts w:ascii="Nudista" w:hAnsi="Nudista"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40" w15:restartNumberingAfterBreak="0">
    <w:nsid w:val="23443116"/>
    <w:multiLevelType w:val="multilevel"/>
    <w:tmpl w:val="B2E2F9A2"/>
    <w:lvl w:ilvl="0">
      <w:start w:val="16"/>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1"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3"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5"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8"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9"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0"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1"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2"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3"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5"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6"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7" w15:restartNumberingAfterBreak="0">
    <w:nsid w:val="2C8F2FDD"/>
    <w:multiLevelType w:val="multilevel"/>
    <w:tmpl w:val="E1F0666A"/>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8" w15:restartNumberingAfterBreak="0">
    <w:nsid w:val="2D6530D6"/>
    <w:multiLevelType w:val="multilevel"/>
    <w:tmpl w:val="433CBA0E"/>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ascii="Nudista" w:hAnsi="Nudista" w:cs="Times New Roman" w:hint="default"/>
        <w:b w:val="0"/>
        <w:bCs w:val="0"/>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59"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60"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1"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2"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3"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4" w15:restartNumberingAfterBreak="0">
    <w:nsid w:val="343E772F"/>
    <w:multiLevelType w:val="multilevel"/>
    <w:tmpl w:val="9FB8D0EC"/>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Nudista" w:hAnsi="Nudista"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5" w15:restartNumberingAfterBreak="0">
    <w:nsid w:val="346E0CAF"/>
    <w:multiLevelType w:val="hybridMultilevel"/>
    <w:tmpl w:val="94167CF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6"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8"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9"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C0C5CB1"/>
    <w:multiLevelType w:val="multilevel"/>
    <w:tmpl w:val="A9C46ADC"/>
    <w:lvl w:ilvl="0">
      <w:start w:val="1"/>
      <w:numFmt w:val="decimal"/>
      <w:lvlText w:val="%1"/>
      <w:lvlJc w:val="left"/>
      <w:pPr>
        <w:ind w:left="709" w:hanging="709"/>
      </w:pPr>
      <w:rPr>
        <w:rFonts w:hint="default"/>
        <w:b/>
      </w:rPr>
    </w:lvl>
    <w:lvl w:ilvl="1">
      <w:start w:val="1"/>
      <w:numFmt w:val="decimal"/>
      <w:lvlText w:val="%1.%2"/>
      <w:lvlJc w:val="left"/>
      <w:pPr>
        <w:ind w:left="6663" w:hanging="709"/>
      </w:pPr>
      <w:rPr>
        <w:rFonts w:ascii="Nudista" w:hAnsi="Nudista" w:hint="default"/>
        <w:b w:val="0"/>
        <w:bCs w:val="0"/>
        <w:color w:val="auto"/>
        <w:sz w:val="20"/>
        <w:szCs w:val="20"/>
      </w:rPr>
    </w:lvl>
    <w:lvl w:ilvl="2">
      <w:start w:val="1"/>
      <w:numFmt w:val="decimal"/>
      <w:lvlText w:val="%1.%2.%3"/>
      <w:lvlJc w:val="left"/>
      <w:pPr>
        <w:ind w:left="1986" w:hanging="709"/>
      </w:pPr>
      <w:rPr>
        <w:rFonts w:ascii="Nudista" w:hAnsi="Nudista" w:hint="default"/>
        <w:b w:val="0"/>
        <w:sz w:val="20"/>
        <w:szCs w:val="20"/>
      </w:rPr>
    </w:lvl>
    <w:lvl w:ilvl="3">
      <w:start w:val="1"/>
      <w:numFmt w:val="lowerLetter"/>
      <w:lvlText w:val="%4)"/>
      <w:lvlJc w:val="left"/>
      <w:pPr>
        <w:ind w:left="1134" w:hanging="425"/>
      </w:pPr>
      <w:rPr>
        <w:rFonts w:hint="default"/>
        <w:b w:val="0"/>
      </w:rPr>
    </w:lvl>
    <w:lvl w:ilvl="4">
      <w:start w:val="1"/>
      <w:numFmt w:val="lowerRoman"/>
      <w:lvlText w:val="(%5)"/>
      <w:lvlJc w:val="left"/>
      <w:pPr>
        <w:ind w:left="1559" w:hanging="42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6"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8" w15:restartNumberingAfterBreak="0">
    <w:nsid w:val="40EB48C8"/>
    <w:multiLevelType w:val="multilevel"/>
    <w:tmpl w:val="BEE01002"/>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Nudista" w:hAnsi="Nudista"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79"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1"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2"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5"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6"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9"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90"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1"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2"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3"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5"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6"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8" w15:restartNumberingAfterBreak="0">
    <w:nsid w:val="4F570B17"/>
    <w:multiLevelType w:val="multilevel"/>
    <w:tmpl w:val="C1A800EA"/>
    <w:lvl w:ilvl="0">
      <w:start w:val="19"/>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99"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0" w15:restartNumberingAfterBreak="0">
    <w:nsid w:val="502D0D0F"/>
    <w:multiLevelType w:val="multilevel"/>
    <w:tmpl w:val="00725E54"/>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1"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2"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3"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4" w15:restartNumberingAfterBreak="0">
    <w:nsid w:val="5331471C"/>
    <w:multiLevelType w:val="multilevel"/>
    <w:tmpl w:val="A24856E6"/>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05"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6"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7"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8"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09"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0"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1"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2"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3" w15:restartNumberingAfterBreak="0">
    <w:nsid w:val="585D2497"/>
    <w:multiLevelType w:val="multilevel"/>
    <w:tmpl w:val="94503E0A"/>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4"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5"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6"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5A8A26C6"/>
    <w:multiLevelType w:val="hybridMultilevel"/>
    <w:tmpl w:val="5A807530"/>
    <w:lvl w:ilvl="0" w:tplc="041B001B">
      <w:start w:val="1"/>
      <w:numFmt w:val="lowerRoman"/>
      <w:lvlText w:val="%1."/>
      <w:lvlJc w:val="right"/>
      <w:pPr>
        <w:ind w:left="1287" w:hanging="360"/>
      </w:pPr>
    </w:lvl>
    <w:lvl w:ilvl="1" w:tplc="041B0019">
      <w:start w:val="1"/>
      <w:numFmt w:val="lowerLetter"/>
      <w:lvlText w:val="%2."/>
      <w:lvlJc w:val="left"/>
      <w:pPr>
        <w:ind w:left="2007" w:hanging="360"/>
      </w:pPr>
      <w:rPr>
        <w:rFonts w:cs="Times New Roman"/>
      </w:rPr>
    </w:lvl>
    <w:lvl w:ilvl="2" w:tplc="041B001B">
      <w:start w:val="1"/>
      <w:numFmt w:val="lowerRoman"/>
      <w:lvlText w:val="%3."/>
      <w:lvlJc w:val="right"/>
      <w:pPr>
        <w:ind w:left="2727" w:hanging="180"/>
      </w:pPr>
      <w:rPr>
        <w:rFonts w:cs="Times New Roman"/>
      </w:rPr>
    </w:lvl>
    <w:lvl w:ilvl="3" w:tplc="041B000F">
      <w:start w:val="1"/>
      <w:numFmt w:val="decimal"/>
      <w:lvlText w:val="%4."/>
      <w:lvlJc w:val="left"/>
      <w:pPr>
        <w:ind w:left="3447" w:hanging="360"/>
      </w:pPr>
      <w:rPr>
        <w:rFonts w:cs="Times New Roman"/>
      </w:rPr>
    </w:lvl>
    <w:lvl w:ilvl="4" w:tplc="041B0019">
      <w:start w:val="1"/>
      <w:numFmt w:val="lowerLetter"/>
      <w:lvlText w:val="%5."/>
      <w:lvlJc w:val="left"/>
      <w:pPr>
        <w:ind w:left="4167" w:hanging="360"/>
      </w:pPr>
      <w:rPr>
        <w:rFonts w:cs="Times New Roman"/>
      </w:rPr>
    </w:lvl>
    <w:lvl w:ilvl="5" w:tplc="041B001B">
      <w:start w:val="1"/>
      <w:numFmt w:val="lowerRoman"/>
      <w:lvlText w:val="%6."/>
      <w:lvlJc w:val="right"/>
      <w:pPr>
        <w:ind w:left="4887" w:hanging="180"/>
      </w:pPr>
      <w:rPr>
        <w:rFonts w:cs="Times New Roman"/>
      </w:rPr>
    </w:lvl>
    <w:lvl w:ilvl="6" w:tplc="041B000F">
      <w:start w:val="1"/>
      <w:numFmt w:val="decimal"/>
      <w:lvlText w:val="%7."/>
      <w:lvlJc w:val="left"/>
      <w:pPr>
        <w:ind w:left="5607" w:hanging="360"/>
      </w:pPr>
      <w:rPr>
        <w:rFonts w:cs="Times New Roman"/>
      </w:rPr>
    </w:lvl>
    <w:lvl w:ilvl="7" w:tplc="041B0019">
      <w:start w:val="1"/>
      <w:numFmt w:val="lowerLetter"/>
      <w:lvlText w:val="%8."/>
      <w:lvlJc w:val="left"/>
      <w:pPr>
        <w:ind w:left="6327" w:hanging="360"/>
      </w:pPr>
      <w:rPr>
        <w:rFonts w:cs="Times New Roman"/>
      </w:rPr>
    </w:lvl>
    <w:lvl w:ilvl="8" w:tplc="041B001B">
      <w:start w:val="1"/>
      <w:numFmt w:val="lowerRoman"/>
      <w:lvlText w:val="%9."/>
      <w:lvlJc w:val="right"/>
      <w:pPr>
        <w:ind w:left="7047" w:hanging="180"/>
      </w:pPr>
      <w:rPr>
        <w:rFonts w:cs="Times New Roman"/>
      </w:rPr>
    </w:lvl>
  </w:abstractNum>
  <w:abstractNum w:abstractNumId="118"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19"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0" w15:restartNumberingAfterBreak="0">
    <w:nsid w:val="5C156D3E"/>
    <w:multiLevelType w:val="multilevel"/>
    <w:tmpl w:val="0C94E9B6"/>
    <w:lvl w:ilvl="0">
      <w:start w:val="1"/>
      <w:numFmt w:val="lowerLetter"/>
      <w:lvlText w:val="%1)"/>
      <w:lvlJc w:val="left"/>
      <w:pPr>
        <w:ind w:left="540" w:hanging="540"/>
      </w:pPr>
      <w:rPr>
        <w:rFonts w:cs="Times New Roman"/>
        <w:b w:val="0"/>
        <w:bCs/>
        <w:caps w:val="0"/>
        <w:smallCaps w:val="0"/>
        <w:strike w:val="0"/>
        <w:dstrike w:val="0"/>
        <w:color w:val="000000"/>
        <w:spacing w:val="0"/>
        <w:w w:val="100"/>
        <w:kern w:val="0"/>
        <w:position w:val="0"/>
        <w:vertAlign w:val="baseline"/>
      </w:rPr>
    </w:lvl>
    <w:lvl w:ilvl="1">
      <w:start w:val="1"/>
      <w:numFmt w:val="decimal"/>
      <w:lvlText w:val="%2."/>
      <w:lvlJc w:val="left"/>
      <w:pPr>
        <w:ind w:left="576" w:hanging="576"/>
      </w:pPr>
      <w:rPr>
        <w:rFonts w:hAnsi="Arial Unicode MS" w:cs="Times New Roman"/>
        <w:b/>
        <w:bCs/>
        <w:caps w:val="0"/>
        <w:smallCaps w:val="0"/>
        <w:strike w:val="0"/>
        <w:dstrike w:val="0"/>
        <w:color w:val="008998"/>
        <w:spacing w:val="0"/>
        <w:w w:val="100"/>
        <w:kern w:val="0"/>
        <w:position w:val="0"/>
        <w:vertAlign w:val="baseline"/>
      </w:rPr>
    </w:lvl>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color w:val="000000"/>
        <w:spacing w:val="0"/>
        <w:w w:val="100"/>
        <w:kern w:val="0"/>
        <w:position w:val="0"/>
        <w:vertAlign w:val="baseline"/>
      </w:rPr>
    </w:lvl>
  </w:abstractNum>
  <w:abstractNum w:abstractNumId="121" w15:restartNumberingAfterBreak="0">
    <w:nsid w:val="5CA14954"/>
    <w:multiLevelType w:val="hybridMultilevel"/>
    <w:tmpl w:val="5A807530"/>
    <w:lvl w:ilvl="0" w:tplc="041B001B">
      <w:start w:val="1"/>
      <w:numFmt w:val="lowerRoman"/>
      <w:lvlText w:val="%1."/>
      <w:lvlJc w:val="right"/>
      <w:pPr>
        <w:ind w:left="1287" w:hanging="360"/>
      </w:pPr>
    </w:lvl>
    <w:lvl w:ilvl="1" w:tplc="041B0019">
      <w:start w:val="1"/>
      <w:numFmt w:val="lowerLetter"/>
      <w:lvlText w:val="%2."/>
      <w:lvlJc w:val="left"/>
      <w:pPr>
        <w:ind w:left="2007" w:hanging="360"/>
      </w:pPr>
      <w:rPr>
        <w:rFonts w:cs="Times New Roman"/>
      </w:rPr>
    </w:lvl>
    <w:lvl w:ilvl="2" w:tplc="041B001B">
      <w:start w:val="1"/>
      <w:numFmt w:val="lowerRoman"/>
      <w:lvlText w:val="%3."/>
      <w:lvlJc w:val="right"/>
      <w:pPr>
        <w:ind w:left="2727" w:hanging="180"/>
      </w:pPr>
      <w:rPr>
        <w:rFonts w:cs="Times New Roman"/>
      </w:rPr>
    </w:lvl>
    <w:lvl w:ilvl="3" w:tplc="041B000F">
      <w:start w:val="1"/>
      <w:numFmt w:val="decimal"/>
      <w:lvlText w:val="%4."/>
      <w:lvlJc w:val="left"/>
      <w:pPr>
        <w:ind w:left="3447" w:hanging="360"/>
      </w:pPr>
      <w:rPr>
        <w:rFonts w:cs="Times New Roman"/>
      </w:rPr>
    </w:lvl>
    <w:lvl w:ilvl="4" w:tplc="041B0019">
      <w:start w:val="1"/>
      <w:numFmt w:val="lowerLetter"/>
      <w:lvlText w:val="%5."/>
      <w:lvlJc w:val="left"/>
      <w:pPr>
        <w:ind w:left="4167" w:hanging="360"/>
      </w:pPr>
      <w:rPr>
        <w:rFonts w:cs="Times New Roman"/>
      </w:rPr>
    </w:lvl>
    <w:lvl w:ilvl="5" w:tplc="041B001B">
      <w:start w:val="1"/>
      <w:numFmt w:val="lowerRoman"/>
      <w:lvlText w:val="%6."/>
      <w:lvlJc w:val="right"/>
      <w:pPr>
        <w:ind w:left="4887" w:hanging="180"/>
      </w:pPr>
      <w:rPr>
        <w:rFonts w:cs="Times New Roman"/>
      </w:rPr>
    </w:lvl>
    <w:lvl w:ilvl="6" w:tplc="041B000F">
      <w:start w:val="1"/>
      <w:numFmt w:val="decimal"/>
      <w:lvlText w:val="%7."/>
      <w:lvlJc w:val="left"/>
      <w:pPr>
        <w:ind w:left="5607" w:hanging="360"/>
      </w:pPr>
      <w:rPr>
        <w:rFonts w:cs="Times New Roman"/>
      </w:rPr>
    </w:lvl>
    <w:lvl w:ilvl="7" w:tplc="041B0019">
      <w:start w:val="1"/>
      <w:numFmt w:val="lowerLetter"/>
      <w:lvlText w:val="%8."/>
      <w:lvlJc w:val="left"/>
      <w:pPr>
        <w:ind w:left="6327" w:hanging="360"/>
      </w:pPr>
      <w:rPr>
        <w:rFonts w:cs="Times New Roman"/>
      </w:rPr>
    </w:lvl>
    <w:lvl w:ilvl="8" w:tplc="041B001B">
      <w:start w:val="1"/>
      <w:numFmt w:val="lowerRoman"/>
      <w:lvlText w:val="%9."/>
      <w:lvlJc w:val="right"/>
      <w:pPr>
        <w:ind w:left="7047" w:hanging="180"/>
      </w:pPr>
      <w:rPr>
        <w:rFonts w:cs="Times New Roman"/>
      </w:rPr>
    </w:lvl>
  </w:abstractNum>
  <w:abstractNum w:abstractNumId="122"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23"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4"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5"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6"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7"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8"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9"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0" w15:restartNumberingAfterBreak="0">
    <w:nsid w:val="6405714B"/>
    <w:multiLevelType w:val="multilevel"/>
    <w:tmpl w:val="78CE08DC"/>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1"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2"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33"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4"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5"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6"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7" w15:restartNumberingAfterBreak="0">
    <w:nsid w:val="6836266A"/>
    <w:multiLevelType w:val="multilevel"/>
    <w:tmpl w:val="4D26FD40"/>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1430"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8"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9"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0"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1"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2"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43"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4"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5"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6"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7"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8" w15:restartNumberingAfterBreak="0">
    <w:nsid w:val="6E631C6C"/>
    <w:multiLevelType w:val="hybridMultilevel"/>
    <w:tmpl w:val="1B3C3B4E"/>
    <w:lvl w:ilvl="0" w:tplc="B3A41838">
      <w:start w:val="1"/>
      <w:numFmt w:val="lowerLetter"/>
      <w:lvlText w:val="%1)"/>
      <w:lvlJc w:val="left"/>
      <w:pPr>
        <w:ind w:left="720" w:hanging="360"/>
      </w:pPr>
      <w:rPr>
        <w:rFonts w:ascii="Nudista" w:hAnsi="Nudista"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9"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50" w15:restartNumberingAfterBreak="0">
    <w:nsid w:val="6FD350A5"/>
    <w:multiLevelType w:val="multilevel"/>
    <w:tmpl w:val="8482FE1E"/>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Nudista" w:eastAsia="Times New Roman" w:hAnsi="Nudista"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51" w15:restartNumberingAfterBreak="0">
    <w:nsid w:val="7041394C"/>
    <w:multiLevelType w:val="multilevel"/>
    <w:tmpl w:val="6624CAF2"/>
    <w:numStyleLink w:val="Importovantl3"/>
  </w:abstractNum>
  <w:abstractNum w:abstractNumId="152"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3"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4" w15:restartNumberingAfterBreak="0">
    <w:nsid w:val="713553E8"/>
    <w:multiLevelType w:val="hybridMultilevel"/>
    <w:tmpl w:val="4844BFF2"/>
    <w:lvl w:ilvl="0" w:tplc="04090001">
      <w:start w:val="1"/>
      <w:numFmt w:val="bullet"/>
      <w:lvlText w:val=""/>
      <w:lvlJc w:val="left"/>
      <w:pPr>
        <w:ind w:left="2214" w:hanging="360"/>
      </w:pPr>
      <w:rPr>
        <w:rFonts w:ascii="Symbol" w:hAnsi="Symbol" w:hint="default"/>
      </w:rPr>
    </w:lvl>
    <w:lvl w:ilvl="1" w:tplc="041B0003" w:tentative="1">
      <w:start w:val="1"/>
      <w:numFmt w:val="bullet"/>
      <w:lvlText w:val="o"/>
      <w:lvlJc w:val="left"/>
      <w:pPr>
        <w:ind w:left="2934" w:hanging="360"/>
      </w:pPr>
      <w:rPr>
        <w:rFonts w:ascii="Courier New" w:hAnsi="Courier New" w:cs="Courier New" w:hint="default"/>
      </w:rPr>
    </w:lvl>
    <w:lvl w:ilvl="2" w:tplc="041B0005" w:tentative="1">
      <w:start w:val="1"/>
      <w:numFmt w:val="bullet"/>
      <w:lvlText w:val=""/>
      <w:lvlJc w:val="left"/>
      <w:pPr>
        <w:ind w:left="3654" w:hanging="360"/>
      </w:pPr>
      <w:rPr>
        <w:rFonts w:ascii="Wingdings" w:hAnsi="Wingdings" w:hint="default"/>
      </w:rPr>
    </w:lvl>
    <w:lvl w:ilvl="3" w:tplc="041B0001" w:tentative="1">
      <w:start w:val="1"/>
      <w:numFmt w:val="bullet"/>
      <w:lvlText w:val=""/>
      <w:lvlJc w:val="left"/>
      <w:pPr>
        <w:ind w:left="4374" w:hanging="360"/>
      </w:pPr>
      <w:rPr>
        <w:rFonts w:ascii="Symbol" w:hAnsi="Symbol" w:hint="default"/>
      </w:rPr>
    </w:lvl>
    <w:lvl w:ilvl="4" w:tplc="041B0003" w:tentative="1">
      <w:start w:val="1"/>
      <w:numFmt w:val="bullet"/>
      <w:lvlText w:val="o"/>
      <w:lvlJc w:val="left"/>
      <w:pPr>
        <w:ind w:left="5094" w:hanging="360"/>
      </w:pPr>
      <w:rPr>
        <w:rFonts w:ascii="Courier New" w:hAnsi="Courier New" w:cs="Courier New" w:hint="default"/>
      </w:rPr>
    </w:lvl>
    <w:lvl w:ilvl="5" w:tplc="041B0005" w:tentative="1">
      <w:start w:val="1"/>
      <w:numFmt w:val="bullet"/>
      <w:lvlText w:val=""/>
      <w:lvlJc w:val="left"/>
      <w:pPr>
        <w:ind w:left="5814" w:hanging="360"/>
      </w:pPr>
      <w:rPr>
        <w:rFonts w:ascii="Wingdings" w:hAnsi="Wingdings" w:hint="default"/>
      </w:rPr>
    </w:lvl>
    <w:lvl w:ilvl="6" w:tplc="041B0001" w:tentative="1">
      <w:start w:val="1"/>
      <w:numFmt w:val="bullet"/>
      <w:lvlText w:val=""/>
      <w:lvlJc w:val="left"/>
      <w:pPr>
        <w:ind w:left="6534" w:hanging="360"/>
      </w:pPr>
      <w:rPr>
        <w:rFonts w:ascii="Symbol" w:hAnsi="Symbol" w:hint="default"/>
      </w:rPr>
    </w:lvl>
    <w:lvl w:ilvl="7" w:tplc="041B0003" w:tentative="1">
      <w:start w:val="1"/>
      <w:numFmt w:val="bullet"/>
      <w:lvlText w:val="o"/>
      <w:lvlJc w:val="left"/>
      <w:pPr>
        <w:ind w:left="7254" w:hanging="360"/>
      </w:pPr>
      <w:rPr>
        <w:rFonts w:ascii="Courier New" w:hAnsi="Courier New" w:cs="Courier New" w:hint="default"/>
      </w:rPr>
    </w:lvl>
    <w:lvl w:ilvl="8" w:tplc="041B0005" w:tentative="1">
      <w:start w:val="1"/>
      <w:numFmt w:val="bullet"/>
      <w:lvlText w:val=""/>
      <w:lvlJc w:val="left"/>
      <w:pPr>
        <w:ind w:left="7974" w:hanging="360"/>
      </w:pPr>
      <w:rPr>
        <w:rFonts w:ascii="Wingdings" w:hAnsi="Wingdings" w:hint="default"/>
      </w:rPr>
    </w:lvl>
  </w:abstractNum>
  <w:abstractNum w:abstractNumId="155"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6"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7"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8"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9"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0"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1"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2" w15:restartNumberingAfterBreak="0">
    <w:nsid w:val="78743B4F"/>
    <w:multiLevelType w:val="multilevel"/>
    <w:tmpl w:val="0D76B786"/>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b w:val="0"/>
        <w:bCs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3"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4" w15:restartNumberingAfterBreak="0">
    <w:nsid w:val="792F51A0"/>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65"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6"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7"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8"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9"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0"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1"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16cid:durableId="1578397574">
    <w:abstractNumId w:val="81"/>
  </w:num>
  <w:num w:numId="2" w16cid:durableId="1734310826">
    <w:abstractNumId w:val="12"/>
  </w:num>
  <w:num w:numId="3" w16cid:durableId="1345087141">
    <w:abstractNumId w:val="7"/>
  </w:num>
  <w:num w:numId="4" w16cid:durableId="1540817465">
    <w:abstractNumId w:val="85"/>
  </w:num>
  <w:num w:numId="5" w16cid:durableId="346755803">
    <w:abstractNumId w:val="164"/>
  </w:num>
  <w:num w:numId="6" w16cid:durableId="1445493857">
    <w:abstractNumId w:val="100"/>
  </w:num>
  <w:num w:numId="7" w16cid:durableId="1478958105">
    <w:abstractNumId w:val="140"/>
  </w:num>
  <w:num w:numId="8" w16cid:durableId="367417266">
    <w:abstractNumId w:val="64"/>
  </w:num>
  <w:num w:numId="9" w16cid:durableId="365256763">
    <w:abstractNumId w:val="137"/>
  </w:num>
  <w:num w:numId="10" w16cid:durableId="362830992">
    <w:abstractNumId w:val="124"/>
  </w:num>
  <w:num w:numId="11" w16cid:durableId="1402412582">
    <w:abstractNumId w:val="23"/>
  </w:num>
  <w:num w:numId="12" w16cid:durableId="13508109">
    <w:abstractNumId w:val="150"/>
  </w:num>
  <w:num w:numId="13" w16cid:durableId="1880123174">
    <w:abstractNumId w:val="59"/>
  </w:num>
  <w:num w:numId="14" w16cid:durableId="1695959964">
    <w:abstractNumId w:val="134"/>
  </w:num>
  <w:num w:numId="15" w16cid:durableId="1593781769">
    <w:abstractNumId w:val="18"/>
  </w:num>
  <w:num w:numId="16" w16cid:durableId="1862277710">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98654304">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02784370">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45807980">
    <w:abstractNumId w:val="160"/>
  </w:num>
  <w:num w:numId="20" w16cid:durableId="403837076">
    <w:abstractNumId w:val="102"/>
  </w:num>
  <w:num w:numId="21" w16cid:durableId="2050759984">
    <w:abstractNumId w:val="166"/>
  </w:num>
  <w:num w:numId="22" w16cid:durableId="1475828287">
    <w:abstractNumId w:val="26"/>
  </w:num>
  <w:num w:numId="23" w16cid:durableId="1283151405">
    <w:abstractNumId w:val="158"/>
  </w:num>
  <w:num w:numId="24" w16cid:durableId="504168951">
    <w:abstractNumId w:val="138"/>
  </w:num>
  <w:num w:numId="25" w16cid:durableId="610212111">
    <w:abstractNumId w:val="170"/>
  </w:num>
  <w:num w:numId="26" w16cid:durableId="95945467">
    <w:abstractNumId w:val="53"/>
  </w:num>
  <w:num w:numId="27" w16cid:durableId="2561483">
    <w:abstractNumId w:val="31"/>
  </w:num>
  <w:num w:numId="28" w16cid:durableId="1299536376">
    <w:abstractNumId w:val="33"/>
  </w:num>
  <w:num w:numId="29" w16cid:durableId="332222494">
    <w:abstractNumId w:val="153"/>
  </w:num>
  <w:num w:numId="30" w16cid:durableId="750197246">
    <w:abstractNumId w:val="163"/>
  </w:num>
  <w:num w:numId="31" w16cid:durableId="1699551739">
    <w:abstractNumId w:val="51"/>
  </w:num>
  <w:num w:numId="32" w16cid:durableId="1572810049">
    <w:abstractNumId w:val="155"/>
  </w:num>
  <w:num w:numId="33" w16cid:durableId="766969324">
    <w:abstractNumId w:val="105"/>
  </w:num>
  <w:num w:numId="34" w16cid:durableId="1058437108">
    <w:abstractNumId w:val="157"/>
  </w:num>
  <w:num w:numId="35" w16cid:durableId="291594423">
    <w:abstractNumId w:val="35"/>
  </w:num>
  <w:num w:numId="36" w16cid:durableId="498546714">
    <w:abstractNumId w:val="45"/>
  </w:num>
  <w:num w:numId="37" w16cid:durableId="1706564221">
    <w:abstractNumId w:val="127"/>
  </w:num>
  <w:num w:numId="38" w16cid:durableId="1656258539">
    <w:abstractNumId w:val="71"/>
  </w:num>
  <w:num w:numId="39" w16cid:durableId="2056468104">
    <w:abstractNumId w:val="108"/>
  </w:num>
  <w:num w:numId="40" w16cid:durableId="1578397514">
    <w:abstractNumId w:val="110"/>
  </w:num>
  <w:num w:numId="41" w16cid:durableId="948702501">
    <w:abstractNumId w:val="118"/>
  </w:num>
  <w:num w:numId="42" w16cid:durableId="152721564">
    <w:abstractNumId w:val="17"/>
  </w:num>
  <w:num w:numId="43" w16cid:durableId="1818372072">
    <w:abstractNumId w:val="13"/>
  </w:num>
  <w:num w:numId="44" w16cid:durableId="534660302">
    <w:abstractNumId w:val="147"/>
  </w:num>
  <w:num w:numId="45" w16cid:durableId="1653291694">
    <w:abstractNumId w:val="2"/>
  </w:num>
  <w:num w:numId="46" w16cid:durableId="693773024">
    <w:abstractNumId w:val="128"/>
  </w:num>
  <w:num w:numId="47" w16cid:durableId="105656352">
    <w:abstractNumId w:val="1"/>
  </w:num>
  <w:num w:numId="48" w16cid:durableId="1910338879">
    <w:abstractNumId w:val="21"/>
  </w:num>
  <w:num w:numId="49" w16cid:durableId="1991671718">
    <w:abstractNumId w:val="50"/>
  </w:num>
  <w:num w:numId="50" w16cid:durableId="745153562">
    <w:abstractNumId w:val="14"/>
  </w:num>
  <w:num w:numId="51" w16cid:durableId="1314259834">
    <w:abstractNumId w:val="52"/>
  </w:num>
  <w:num w:numId="52" w16cid:durableId="910852001">
    <w:abstractNumId w:val="41"/>
  </w:num>
  <w:num w:numId="53" w16cid:durableId="652491679">
    <w:abstractNumId w:val="60"/>
  </w:num>
  <w:num w:numId="54" w16cid:durableId="143281276">
    <w:abstractNumId w:val="44"/>
  </w:num>
  <w:num w:numId="55" w16cid:durableId="1704743187">
    <w:abstractNumId w:val="4"/>
  </w:num>
  <w:num w:numId="56" w16cid:durableId="1648438540">
    <w:abstractNumId w:val="165"/>
  </w:num>
  <w:num w:numId="57" w16cid:durableId="840925106">
    <w:abstractNumId w:val="91"/>
  </w:num>
  <w:num w:numId="58" w16cid:durableId="97603139">
    <w:abstractNumId w:val="80"/>
  </w:num>
  <w:num w:numId="59" w16cid:durableId="725950174">
    <w:abstractNumId w:val="34"/>
  </w:num>
  <w:num w:numId="60" w16cid:durableId="551038878">
    <w:abstractNumId w:val="152"/>
  </w:num>
  <w:num w:numId="61" w16cid:durableId="347370723">
    <w:abstractNumId w:val="82"/>
  </w:num>
  <w:num w:numId="62" w16cid:durableId="1746956079">
    <w:abstractNumId w:val="37"/>
  </w:num>
  <w:num w:numId="63" w16cid:durableId="2058356121">
    <w:abstractNumId w:val="66"/>
  </w:num>
  <w:num w:numId="64" w16cid:durableId="105514661">
    <w:abstractNumId w:val="56"/>
  </w:num>
  <w:num w:numId="65" w16cid:durableId="1158611238">
    <w:abstractNumId w:val="119"/>
  </w:num>
  <w:num w:numId="66" w16cid:durableId="2140489714">
    <w:abstractNumId w:val="126"/>
  </w:num>
  <w:num w:numId="67" w16cid:durableId="1789351936">
    <w:abstractNumId w:val="30"/>
  </w:num>
  <w:num w:numId="68" w16cid:durableId="203644436">
    <w:abstractNumId w:val="48"/>
  </w:num>
  <w:num w:numId="69" w16cid:durableId="1698044766">
    <w:abstractNumId w:val="61"/>
  </w:num>
  <w:num w:numId="70" w16cid:durableId="187256545">
    <w:abstractNumId w:val="69"/>
  </w:num>
  <w:num w:numId="71" w16cid:durableId="1331561052">
    <w:abstractNumId w:val="114"/>
  </w:num>
  <w:num w:numId="72" w16cid:durableId="1695571390">
    <w:abstractNumId w:val="96"/>
  </w:num>
  <w:num w:numId="73" w16cid:durableId="1237975852">
    <w:abstractNumId w:val="55"/>
  </w:num>
  <w:num w:numId="74" w16cid:durableId="2146241043">
    <w:abstractNumId w:val="16"/>
  </w:num>
  <w:num w:numId="75" w16cid:durableId="1877161191">
    <w:abstractNumId w:val="62"/>
  </w:num>
  <w:num w:numId="76" w16cid:durableId="1770462841">
    <w:abstractNumId w:val="20"/>
  </w:num>
  <w:num w:numId="77" w16cid:durableId="130486627">
    <w:abstractNumId w:val="22"/>
  </w:num>
  <w:num w:numId="78" w16cid:durableId="1441072910">
    <w:abstractNumId w:val="49"/>
  </w:num>
  <w:num w:numId="79" w16cid:durableId="852955606">
    <w:abstractNumId w:val="142"/>
  </w:num>
  <w:num w:numId="80" w16cid:durableId="649409485">
    <w:abstractNumId w:val="74"/>
  </w:num>
  <w:num w:numId="81" w16cid:durableId="40398385">
    <w:abstractNumId w:val="77"/>
  </w:num>
  <w:num w:numId="82" w16cid:durableId="558711361">
    <w:abstractNumId w:val="132"/>
  </w:num>
  <w:num w:numId="83" w16cid:durableId="621151622">
    <w:abstractNumId w:val="83"/>
  </w:num>
  <w:num w:numId="84" w16cid:durableId="1687176739">
    <w:abstractNumId w:val="32"/>
  </w:num>
  <w:num w:numId="85" w16cid:durableId="1962420976">
    <w:abstractNumId w:val="143"/>
  </w:num>
  <w:num w:numId="86" w16cid:durableId="1493448163">
    <w:abstractNumId w:val="101"/>
  </w:num>
  <w:num w:numId="87" w16cid:durableId="1977098837">
    <w:abstractNumId w:val="19"/>
  </w:num>
  <w:num w:numId="88" w16cid:durableId="1354527642">
    <w:abstractNumId w:val="5"/>
  </w:num>
  <w:num w:numId="89" w16cid:durableId="1178036726">
    <w:abstractNumId w:val="146"/>
  </w:num>
  <w:num w:numId="90" w16cid:durableId="918566111">
    <w:abstractNumId w:val="92"/>
  </w:num>
  <w:num w:numId="91" w16cid:durableId="1291322169">
    <w:abstractNumId w:val="15"/>
  </w:num>
  <w:num w:numId="92" w16cid:durableId="1284119337">
    <w:abstractNumId w:val="86"/>
  </w:num>
  <w:num w:numId="93" w16cid:durableId="1841309474">
    <w:abstractNumId w:val="145"/>
  </w:num>
  <w:num w:numId="94" w16cid:durableId="1221017813">
    <w:abstractNumId w:val="42"/>
  </w:num>
  <w:num w:numId="95" w16cid:durableId="2010985859">
    <w:abstractNumId w:val="144"/>
  </w:num>
  <w:num w:numId="96" w16cid:durableId="1961495122">
    <w:abstractNumId w:val="122"/>
  </w:num>
  <w:num w:numId="97" w16cid:durableId="1491558197">
    <w:abstractNumId w:val="70"/>
  </w:num>
  <w:num w:numId="98" w16cid:durableId="1895963495">
    <w:abstractNumId w:val="97"/>
  </w:num>
  <w:num w:numId="99" w16cid:durableId="2002806236">
    <w:abstractNumId w:val="115"/>
  </w:num>
  <w:num w:numId="100" w16cid:durableId="62144772">
    <w:abstractNumId w:val="54"/>
  </w:num>
  <w:num w:numId="101" w16cid:durableId="1332022158">
    <w:abstractNumId w:val="131"/>
  </w:num>
  <w:num w:numId="102" w16cid:durableId="178543787">
    <w:abstractNumId w:val="3"/>
  </w:num>
  <w:num w:numId="103" w16cid:durableId="697203307">
    <w:abstractNumId w:val="129"/>
  </w:num>
  <w:num w:numId="104" w16cid:durableId="1548566240">
    <w:abstractNumId w:val="36"/>
  </w:num>
  <w:num w:numId="105" w16cid:durableId="1732576404">
    <w:abstractNumId w:val="167"/>
  </w:num>
  <w:num w:numId="106" w16cid:durableId="798643108">
    <w:abstractNumId w:val="169"/>
  </w:num>
  <w:num w:numId="107" w16cid:durableId="1287739169">
    <w:abstractNumId w:val="159"/>
  </w:num>
  <w:num w:numId="108" w16cid:durableId="1639919710">
    <w:abstractNumId w:val="8"/>
  </w:num>
  <w:num w:numId="109" w16cid:durableId="1036126454">
    <w:abstractNumId w:val="89"/>
  </w:num>
  <w:num w:numId="110" w16cid:durableId="1624842360">
    <w:abstractNumId w:val="139"/>
  </w:num>
  <w:num w:numId="111" w16cid:durableId="107773093">
    <w:abstractNumId w:val="156"/>
  </w:num>
  <w:num w:numId="112" w16cid:durableId="875040180">
    <w:abstractNumId w:val="28"/>
  </w:num>
  <w:num w:numId="113" w16cid:durableId="952637198">
    <w:abstractNumId w:val="116"/>
  </w:num>
  <w:num w:numId="114" w16cid:durableId="1976334021">
    <w:abstractNumId w:val="79"/>
  </w:num>
  <w:num w:numId="115" w16cid:durableId="2078742631">
    <w:abstractNumId w:val="87"/>
  </w:num>
  <w:num w:numId="116" w16cid:durableId="1840846975">
    <w:abstractNumId w:val="106"/>
  </w:num>
  <w:num w:numId="117" w16cid:durableId="1185174394">
    <w:abstractNumId w:val="6"/>
  </w:num>
  <w:num w:numId="118" w16cid:durableId="1638339264">
    <w:abstractNumId w:val="171"/>
  </w:num>
  <w:num w:numId="119" w16cid:durableId="699625104">
    <w:abstractNumId w:val="46"/>
  </w:num>
  <w:num w:numId="120" w16cid:durableId="2098361823">
    <w:abstractNumId w:val="125"/>
  </w:num>
  <w:num w:numId="121" w16cid:durableId="977954492">
    <w:abstractNumId w:val="24"/>
  </w:num>
  <w:num w:numId="122" w16cid:durableId="417822871">
    <w:abstractNumId w:val="73"/>
  </w:num>
  <w:num w:numId="123" w16cid:durableId="266696273">
    <w:abstractNumId w:val="76"/>
  </w:num>
  <w:num w:numId="124" w16cid:durableId="94595924">
    <w:abstractNumId w:val="94"/>
  </w:num>
  <w:num w:numId="125" w16cid:durableId="306399461">
    <w:abstractNumId w:val="149"/>
  </w:num>
  <w:num w:numId="126" w16cid:durableId="729572959">
    <w:abstractNumId w:val="93"/>
  </w:num>
  <w:num w:numId="127" w16cid:durableId="1152405275">
    <w:abstractNumId w:val="112"/>
  </w:num>
  <w:num w:numId="128" w16cid:durableId="1601378865">
    <w:abstractNumId w:val="103"/>
  </w:num>
  <w:num w:numId="129" w16cid:durableId="1745756281">
    <w:abstractNumId w:val="133"/>
  </w:num>
  <w:num w:numId="130" w16cid:durableId="1954704649">
    <w:abstractNumId w:val="43"/>
  </w:num>
  <w:num w:numId="131" w16cid:durableId="1446734840">
    <w:abstractNumId w:val="84"/>
  </w:num>
  <w:num w:numId="132" w16cid:durableId="1093664998">
    <w:abstractNumId w:val="88"/>
  </w:num>
  <w:num w:numId="133" w16cid:durableId="2068994206">
    <w:abstractNumId w:val="63"/>
  </w:num>
  <w:num w:numId="134" w16cid:durableId="1910460890">
    <w:abstractNumId w:val="67"/>
  </w:num>
  <w:num w:numId="135" w16cid:durableId="1029910351">
    <w:abstractNumId w:val="107"/>
  </w:num>
  <w:num w:numId="136" w16cid:durableId="668409419">
    <w:abstractNumId w:val="123"/>
  </w:num>
  <w:num w:numId="137" w16cid:durableId="974484675">
    <w:abstractNumId w:val="68"/>
  </w:num>
  <w:num w:numId="138" w16cid:durableId="1049651376">
    <w:abstractNumId w:val="141"/>
  </w:num>
  <w:num w:numId="139" w16cid:durableId="283075647">
    <w:abstractNumId w:val="95"/>
  </w:num>
  <w:num w:numId="140" w16cid:durableId="328563917">
    <w:abstractNumId w:val="47"/>
  </w:num>
  <w:num w:numId="141" w16cid:durableId="1499492265">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509296146">
    <w:abstractNumId w:val="151"/>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3" w16cid:durableId="1610503683">
    <w:abstractNumId w:val="10"/>
  </w:num>
  <w:num w:numId="144" w16cid:durableId="1181429091">
    <w:abstractNumId w:val="58"/>
  </w:num>
  <w:num w:numId="145" w16cid:durableId="1225292952">
    <w:abstractNumId w:val="162"/>
  </w:num>
  <w:num w:numId="146" w16cid:durableId="1916354604">
    <w:abstractNumId w:val="104"/>
  </w:num>
  <w:num w:numId="147" w16cid:durableId="422458139">
    <w:abstractNumId w:val="113"/>
  </w:num>
  <w:num w:numId="148" w16cid:durableId="674117273">
    <w:abstractNumId w:val="78"/>
  </w:num>
  <w:num w:numId="149" w16cid:durableId="1590961760">
    <w:abstractNumId w:val="111"/>
  </w:num>
  <w:num w:numId="150" w16cid:durableId="323046202">
    <w:abstractNumId w:val="38"/>
  </w:num>
  <w:num w:numId="151" w16cid:durableId="113714604">
    <w:abstractNumId w:val="75"/>
  </w:num>
  <w:num w:numId="152" w16cid:durableId="243417983">
    <w:abstractNumId w:val="0"/>
  </w:num>
  <w:num w:numId="153" w16cid:durableId="204367524">
    <w:abstractNumId w:val="136"/>
  </w:num>
  <w:num w:numId="154" w16cid:durableId="713770285">
    <w:abstractNumId w:val="40"/>
  </w:num>
  <w:num w:numId="155" w16cid:durableId="55663307">
    <w:abstractNumId w:val="11"/>
  </w:num>
  <w:num w:numId="156" w16cid:durableId="1911230720">
    <w:abstractNumId w:val="99"/>
  </w:num>
  <w:num w:numId="157" w16cid:durableId="379211105">
    <w:abstractNumId w:val="98"/>
  </w:num>
  <w:num w:numId="158" w16cid:durableId="1830444606">
    <w:abstractNumId w:val="161"/>
  </w:num>
  <w:num w:numId="159" w16cid:durableId="841237372">
    <w:abstractNumId w:val="130"/>
  </w:num>
  <w:num w:numId="160" w16cid:durableId="924417373">
    <w:abstractNumId w:val="90"/>
  </w:num>
  <w:num w:numId="161" w16cid:durableId="1585993640">
    <w:abstractNumId w:val="57"/>
  </w:num>
  <w:num w:numId="162" w16cid:durableId="1162240284">
    <w:abstractNumId w:val="120"/>
  </w:num>
  <w:num w:numId="163" w16cid:durableId="2146773964">
    <w:abstractNumId w:val="109"/>
  </w:num>
  <w:num w:numId="164" w16cid:durableId="747772036">
    <w:abstractNumId w:val="168"/>
  </w:num>
  <w:num w:numId="165" w16cid:durableId="651445926">
    <w:abstractNumId w:val="150"/>
  </w:num>
  <w:num w:numId="166" w16cid:durableId="1853185499">
    <w:abstractNumId w:val="29"/>
  </w:num>
  <w:num w:numId="167" w16cid:durableId="1818960588">
    <w:abstractNumId w:val="135"/>
  </w:num>
  <w:num w:numId="168" w16cid:durableId="721294168">
    <w:abstractNumId w:val="9"/>
  </w:num>
  <w:num w:numId="169" w16cid:durableId="1124077173">
    <w:abstractNumId w:val="25"/>
  </w:num>
  <w:num w:numId="170" w16cid:durableId="246426966">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101463866">
    <w:abstractNumId w:val="72"/>
  </w:num>
  <w:num w:numId="172" w16cid:durableId="272784696">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16cid:durableId="671566743">
    <w:abstractNumId w:val="65"/>
  </w:num>
  <w:num w:numId="174" w16cid:durableId="1304627432">
    <w:abstractNumId w:val="39"/>
  </w:num>
  <w:num w:numId="175" w16cid:durableId="1671366830">
    <w:abstractNumId w:val="27"/>
  </w:num>
  <w:num w:numId="176" w16cid:durableId="1008098147">
    <w:abstractNumId w:val="117"/>
  </w:num>
  <w:num w:numId="177" w16cid:durableId="955913188">
    <w:abstractNumId w:val="154"/>
  </w:num>
  <w:num w:numId="178" w16cid:durableId="1119834396">
    <w:abstractNumId w:val="121"/>
  </w:num>
  <w:numIdMacAtCleanup w:val="17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cia Štrbová">
    <w15:presenceInfo w15:providerId="Windows Live" w15:userId="e0de687774663ab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GrammaticalErrors/>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A0E"/>
    <w:rsid w:val="00000388"/>
    <w:rsid w:val="000063FA"/>
    <w:rsid w:val="0001099E"/>
    <w:rsid w:val="00010AA2"/>
    <w:rsid w:val="000131FD"/>
    <w:rsid w:val="00013344"/>
    <w:rsid w:val="00013C6D"/>
    <w:rsid w:val="00013EF9"/>
    <w:rsid w:val="000154C0"/>
    <w:rsid w:val="00015A5F"/>
    <w:rsid w:val="00015ECE"/>
    <w:rsid w:val="00016A7B"/>
    <w:rsid w:val="00016BC3"/>
    <w:rsid w:val="00022F85"/>
    <w:rsid w:val="0002484D"/>
    <w:rsid w:val="00024DFD"/>
    <w:rsid w:val="000251F8"/>
    <w:rsid w:val="0002580D"/>
    <w:rsid w:val="00025A91"/>
    <w:rsid w:val="00030A08"/>
    <w:rsid w:val="00031614"/>
    <w:rsid w:val="00034513"/>
    <w:rsid w:val="000347C4"/>
    <w:rsid w:val="0003543E"/>
    <w:rsid w:val="0003548E"/>
    <w:rsid w:val="00036550"/>
    <w:rsid w:val="00040613"/>
    <w:rsid w:val="00042275"/>
    <w:rsid w:val="000424FF"/>
    <w:rsid w:val="0004452E"/>
    <w:rsid w:val="0004562E"/>
    <w:rsid w:val="00045878"/>
    <w:rsid w:val="00046B0F"/>
    <w:rsid w:val="0004773F"/>
    <w:rsid w:val="00047D03"/>
    <w:rsid w:val="00053A10"/>
    <w:rsid w:val="00053A44"/>
    <w:rsid w:val="000577B9"/>
    <w:rsid w:val="00057956"/>
    <w:rsid w:val="00062E80"/>
    <w:rsid w:val="0006449B"/>
    <w:rsid w:val="00071AE3"/>
    <w:rsid w:val="00073D6B"/>
    <w:rsid w:val="00074027"/>
    <w:rsid w:val="00074DB4"/>
    <w:rsid w:val="00074EB4"/>
    <w:rsid w:val="000753E7"/>
    <w:rsid w:val="000802FB"/>
    <w:rsid w:val="000807F0"/>
    <w:rsid w:val="000808B1"/>
    <w:rsid w:val="0008097D"/>
    <w:rsid w:val="0008727B"/>
    <w:rsid w:val="00087A2D"/>
    <w:rsid w:val="000942D3"/>
    <w:rsid w:val="000946E9"/>
    <w:rsid w:val="00096268"/>
    <w:rsid w:val="0009678E"/>
    <w:rsid w:val="000A0098"/>
    <w:rsid w:val="000A06F4"/>
    <w:rsid w:val="000A23D3"/>
    <w:rsid w:val="000A2642"/>
    <w:rsid w:val="000A5CDE"/>
    <w:rsid w:val="000A6301"/>
    <w:rsid w:val="000A70C9"/>
    <w:rsid w:val="000A77EE"/>
    <w:rsid w:val="000B0630"/>
    <w:rsid w:val="000B2457"/>
    <w:rsid w:val="000B2B37"/>
    <w:rsid w:val="000B2F59"/>
    <w:rsid w:val="000B4037"/>
    <w:rsid w:val="000B50B8"/>
    <w:rsid w:val="000B6226"/>
    <w:rsid w:val="000B6930"/>
    <w:rsid w:val="000B7422"/>
    <w:rsid w:val="000C0410"/>
    <w:rsid w:val="000C1B3A"/>
    <w:rsid w:val="000C2842"/>
    <w:rsid w:val="000C45D9"/>
    <w:rsid w:val="000C5D48"/>
    <w:rsid w:val="000C737A"/>
    <w:rsid w:val="000C7661"/>
    <w:rsid w:val="000C7C57"/>
    <w:rsid w:val="000D1731"/>
    <w:rsid w:val="000D2354"/>
    <w:rsid w:val="000D3CD6"/>
    <w:rsid w:val="000D3D7D"/>
    <w:rsid w:val="000D6EAC"/>
    <w:rsid w:val="000D74A7"/>
    <w:rsid w:val="000E00C9"/>
    <w:rsid w:val="000E0F6A"/>
    <w:rsid w:val="000E1A3B"/>
    <w:rsid w:val="000E58F6"/>
    <w:rsid w:val="000E5ED2"/>
    <w:rsid w:val="000E69E4"/>
    <w:rsid w:val="000E6DF9"/>
    <w:rsid w:val="000F061B"/>
    <w:rsid w:val="000F0EC9"/>
    <w:rsid w:val="000F0FDA"/>
    <w:rsid w:val="000F3CE9"/>
    <w:rsid w:val="000F4C88"/>
    <w:rsid w:val="000F52E3"/>
    <w:rsid w:val="000F536D"/>
    <w:rsid w:val="000F7852"/>
    <w:rsid w:val="001001EC"/>
    <w:rsid w:val="00100480"/>
    <w:rsid w:val="001008C2"/>
    <w:rsid w:val="00101FAA"/>
    <w:rsid w:val="00103468"/>
    <w:rsid w:val="001037D1"/>
    <w:rsid w:val="001064BA"/>
    <w:rsid w:val="0010713F"/>
    <w:rsid w:val="0011094A"/>
    <w:rsid w:val="00111668"/>
    <w:rsid w:val="00112F10"/>
    <w:rsid w:val="00116735"/>
    <w:rsid w:val="001174D6"/>
    <w:rsid w:val="001174D9"/>
    <w:rsid w:val="00120056"/>
    <w:rsid w:val="001200D9"/>
    <w:rsid w:val="00120E16"/>
    <w:rsid w:val="001221F7"/>
    <w:rsid w:val="0012277C"/>
    <w:rsid w:val="00122E2E"/>
    <w:rsid w:val="0012734D"/>
    <w:rsid w:val="001279BF"/>
    <w:rsid w:val="00127AAA"/>
    <w:rsid w:val="00130192"/>
    <w:rsid w:val="00130751"/>
    <w:rsid w:val="00131969"/>
    <w:rsid w:val="0013293E"/>
    <w:rsid w:val="00134EDF"/>
    <w:rsid w:val="00135570"/>
    <w:rsid w:val="0013582C"/>
    <w:rsid w:val="00140679"/>
    <w:rsid w:val="0014190D"/>
    <w:rsid w:val="00144473"/>
    <w:rsid w:val="00144DA5"/>
    <w:rsid w:val="001478CC"/>
    <w:rsid w:val="001512E2"/>
    <w:rsid w:val="00151791"/>
    <w:rsid w:val="00151876"/>
    <w:rsid w:val="00153D00"/>
    <w:rsid w:val="001550AF"/>
    <w:rsid w:val="0015625C"/>
    <w:rsid w:val="00156763"/>
    <w:rsid w:val="00161DA3"/>
    <w:rsid w:val="00163B03"/>
    <w:rsid w:val="00165C46"/>
    <w:rsid w:val="0017395A"/>
    <w:rsid w:val="00173DE9"/>
    <w:rsid w:val="00174103"/>
    <w:rsid w:val="00176EF2"/>
    <w:rsid w:val="001772C2"/>
    <w:rsid w:val="0017784D"/>
    <w:rsid w:val="001806CA"/>
    <w:rsid w:val="00181141"/>
    <w:rsid w:val="0018240E"/>
    <w:rsid w:val="001831E6"/>
    <w:rsid w:val="00183A87"/>
    <w:rsid w:val="00186034"/>
    <w:rsid w:val="00190DC6"/>
    <w:rsid w:val="00193142"/>
    <w:rsid w:val="00193EA0"/>
    <w:rsid w:val="001945AF"/>
    <w:rsid w:val="00195153"/>
    <w:rsid w:val="00197498"/>
    <w:rsid w:val="001A00CE"/>
    <w:rsid w:val="001A0147"/>
    <w:rsid w:val="001A3159"/>
    <w:rsid w:val="001A37E8"/>
    <w:rsid w:val="001A4D05"/>
    <w:rsid w:val="001A507C"/>
    <w:rsid w:val="001A5C04"/>
    <w:rsid w:val="001A6855"/>
    <w:rsid w:val="001B0C88"/>
    <w:rsid w:val="001B1054"/>
    <w:rsid w:val="001B1C16"/>
    <w:rsid w:val="001B1E27"/>
    <w:rsid w:val="001B7429"/>
    <w:rsid w:val="001C0770"/>
    <w:rsid w:val="001C2F0D"/>
    <w:rsid w:val="001C3BC9"/>
    <w:rsid w:val="001C59F7"/>
    <w:rsid w:val="001C5BC4"/>
    <w:rsid w:val="001C68D8"/>
    <w:rsid w:val="001D320C"/>
    <w:rsid w:val="001D5042"/>
    <w:rsid w:val="001D5BFF"/>
    <w:rsid w:val="001D5F61"/>
    <w:rsid w:val="001D634E"/>
    <w:rsid w:val="001D7481"/>
    <w:rsid w:val="001E21BF"/>
    <w:rsid w:val="001E25DA"/>
    <w:rsid w:val="001E2AFD"/>
    <w:rsid w:val="001E3FAE"/>
    <w:rsid w:val="001E4356"/>
    <w:rsid w:val="001E5A21"/>
    <w:rsid w:val="001E5A2B"/>
    <w:rsid w:val="001E5AF4"/>
    <w:rsid w:val="001E67F0"/>
    <w:rsid w:val="001F0256"/>
    <w:rsid w:val="001F10AD"/>
    <w:rsid w:val="001F4D8C"/>
    <w:rsid w:val="001F50E2"/>
    <w:rsid w:val="001F61FA"/>
    <w:rsid w:val="001F623A"/>
    <w:rsid w:val="001F648A"/>
    <w:rsid w:val="00200141"/>
    <w:rsid w:val="00200FA5"/>
    <w:rsid w:val="002014EC"/>
    <w:rsid w:val="002019B3"/>
    <w:rsid w:val="00202385"/>
    <w:rsid w:val="00204020"/>
    <w:rsid w:val="00206117"/>
    <w:rsid w:val="0020612D"/>
    <w:rsid w:val="00206887"/>
    <w:rsid w:val="00206940"/>
    <w:rsid w:val="00206AFA"/>
    <w:rsid w:val="00206B46"/>
    <w:rsid w:val="00210195"/>
    <w:rsid w:val="00210906"/>
    <w:rsid w:val="002112C3"/>
    <w:rsid w:val="00211B1C"/>
    <w:rsid w:val="00211C83"/>
    <w:rsid w:val="002123E6"/>
    <w:rsid w:val="00212C94"/>
    <w:rsid w:val="002137A5"/>
    <w:rsid w:val="00213F35"/>
    <w:rsid w:val="00214696"/>
    <w:rsid w:val="002146D2"/>
    <w:rsid w:val="00215EBF"/>
    <w:rsid w:val="0021786A"/>
    <w:rsid w:val="0022036B"/>
    <w:rsid w:val="00220B16"/>
    <w:rsid w:val="0022168D"/>
    <w:rsid w:val="00225F0B"/>
    <w:rsid w:val="002271C3"/>
    <w:rsid w:val="00227B53"/>
    <w:rsid w:val="0023009D"/>
    <w:rsid w:val="00230D37"/>
    <w:rsid w:val="00231EEF"/>
    <w:rsid w:val="002327CF"/>
    <w:rsid w:val="00232848"/>
    <w:rsid w:val="00232BCF"/>
    <w:rsid w:val="00233004"/>
    <w:rsid w:val="00233358"/>
    <w:rsid w:val="00234373"/>
    <w:rsid w:val="0023438D"/>
    <w:rsid w:val="00234913"/>
    <w:rsid w:val="0023546C"/>
    <w:rsid w:val="00235D1B"/>
    <w:rsid w:val="00235E83"/>
    <w:rsid w:val="00241445"/>
    <w:rsid w:val="00242FBD"/>
    <w:rsid w:val="00244C53"/>
    <w:rsid w:val="0024668B"/>
    <w:rsid w:val="002473A2"/>
    <w:rsid w:val="0024768C"/>
    <w:rsid w:val="002501C2"/>
    <w:rsid w:val="00250591"/>
    <w:rsid w:val="00250ACB"/>
    <w:rsid w:val="00250C9B"/>
    <w:rsid w:val="00250D59"/>
    <w:rsid w:val="00250E27"/>
    <w:rsid w:val="002550A4"/>
    <w:rsid w:val="00257508"/>
    <w:rsid w:val="00260D28"/>
    <w:rsid w:val="00262264"/>
    <w:rsid w:val="002622BF"/>
    <w:rsid w:val="002633CD"/>
    <w:rsid w:val="002638B5"/>
    <w:rsid w:val="002663CF"/>
    <w:rsid w:val="0026674A"/>
    <w:rsid w:val="0026786F"/>
    <w:rsid w:val="002755F2"/>
    <w:rsid w:val="00275614"/>
    <w:rsid w:val="00275BE3"/>
    <w:rsid w:val="00276066"/>
    <w:rsid w:val="0027695B"/>
    <w:rsid w:val="00277746"/>
    <w:rsid w:val="002800AA"/>
    <w:rsid w:val="00282E0A"/>
    <w:rsid w:val="00284E14"/>
    <w:rsid w:val="002854B7"/>
    <w:rsid w:val="00286146"/>
    <w:rsid w:val="002864F9"/>
    <w:rsid w:val="00286DC1"/>
    <w:rsid w:val="002903CC"/>
    <w:rsid w:val="002904EC"/>
    <w:rsid w:val="00290C77"/>
    <w:rsid w:val="0029398E"/>
    <w:rsid w:val="00293D9D"/>
    <w:rsid w:val="00294063"/>
    <w:rsid w:val="00296072"/>
    <w:rsid w:val="00297EB2"/>
    <w:rsid w:val="002A0073"/>
    <w:rsid w:val="002A0585"/>
    <w:rsid w:val="002A2FF0"/>
    <w:rsid w:val="002A36C6"/>
    <w:rsid w:val="002A3D7D"/>
    <w:rsid w:val="002A5495"/>
    <w:rsid w:val="002A5ECD"/>
    <w:rsid w:val="002A7571"/>
    <w:rsid w:val="002B0DE3"/>
    <w:rsid w:val="002B2CDC"/>
    <w:rsid w:val="002B2DAE"/>
    <w:rsid w:val="002B3365"/>
    <w:rsid w:val="002B36D0"/>
    <w:rsid w:val="002B3B3F"/>
    <w:rsid w:val="002B43B1"/>
    <w:rsid w:val="002B46F7"/>
    <w:rsid w:val="002B4925"/>
    <w:rsid w:val="002B612F"/>
    <w:rsid w:val="002B6666"/>
    <w:rsid w:val="002B6B54"/>
    <w:rsid w:val="002B6F7A"/>
    <w:rsid w:val="002C1D68"/>
    <w:rsid w:val="002C42EA"/>
    <w:rsid w:val="002C4B1E"/>
    <w:rsid w:val="002C4E53"/>
    <w:rsid w:val="002C5579"/>
    <w:rsid w:val="002C74FD"/>
    <w:rsid w:val="002D1273"/>
    <w:rsid w:val="002D4262"/>
    <w:rsid w:val="002D4D2B"/>
    <w:rsid w:val="002D54B9"/>
    <w:rsid w:val="002D5DF4"/>
    <w:rsid w:val="002D707A"/>
    <w:rsid w:val="002D77D6"/>
    <w:rsid w:val="002E20A2"/>
    <w:rsid w:val="002E2703"/>
    <w:rsid w:val="002E2B98"/>
    <w:rsid w:val="002E2DBE"/>
    <w:rsid w:val="002E2EEE"/>
    <w:rsid w:val="002E36E7"/>
    <w:rsid w:val="002E43DA"/>
    <w:rsid w:val="002E4A2C"/>
    <w:rsid w:val="002E4B4A"/>
    <w:rsid w:val="002E59A5"/>
    <w:rsid w:val="002F0870"/>
    <w:rsid w:val="002F0EC3"/>
    <w:rsid w:val="002F11A5"/>
    <w:rsid w:val="002F276F"/>
    <w:rsid w:val="002F2C84"/>
    <w:rsid w:val="002F2EAF"/>
    <w:rsid w:val="002F5828"/>
    <w:rsid w:val="002F723C"/>
    <w:rsid w:val="002F74D6"/>
    <w:rsid w:val="00300BC8"/>
    <w:rsid w:val="00304E24"/>
    <w:rsid w:val="00306707"/>
    <w:rsid w:val="00312672"/>
    <w:rsid w:val="0031295F"/>
    <w:rsid w:val="00316C08"/>
    <w:rsid w:val="00317F45"/>
    <w:rsid w:val="00324AB2"/>
    <w:rsid w:val="00325D46"/>
    <w:rsid w:val="0032619E"/>
    <w:rsid w:val="00327E37"/>
    <w:rsid w:val="0033298E"/>
    <w:rsid w:val="003343A8"/>
    <w:rsid w:val="00334BA9"/>
    <w:rsid w:val="003351A9"/>
    <w:rsid w:val="00335386"/>
    <w:rsid w:val="0033578F"/>
    <w:rsid w:val="0033608B"/>
    <w:rsid w:val="003374F1"/>
    <w:rsid w:val="0034001B"/>
    <w:rsid w:val="003404AF"/>
    <w:rsid w:val="00342F2D"/>
    <w:rsid w:val="0034368A"/>
    <w:rsid w:val="0034377A"/>
    <w:rsid w:val="0034517A"/>
    <w:rsid w:val="0034667C"/>
    <w:rsid w:val="0034740E"/>
    <w:rsid w:val="003506A5"/>
    <w:rsid w:val="003506B7"/>
    <w:rsid w:val="00351582"/>
    <w:rsid w:val="00351C35"/>
    <w:rsid w:val="0035236E"/>
    <w:rsid w:val="00352BB7"/>
    <w:rsid w:val="00352F7C"/>
    <w:rsid w:val="0035386E"/>
    <w:rsid w:val="00353ECB"/>
    <w:rsid w:val="003547AD"/>
    <w:rsid w:val="00354C58"/>
    <w:rsid w:val="00354F81"/>
    <w:rsid w:val="00356169"/>
    <w:rsid w:val="00357CA1"/>
    <w:rsid w:val="00361E7A"/>
    <w:rsid w:val="00362C87"/>
    <w:rsid w:val="00364F76"/>
    <w:rsid w:val="0036526C"/>
    <w:rsid w:val="00365543"/>
    <w:rsid w:val="00366F4A"/>
    <w:rsid w:val="00370847"/>
    <w:rsid w:val="00372490"/>
    <w:rsid w:val="00372ADE"/>
    <w:rsid w:val="003744F8"/>
    <w:rsid w:val="003748DB"/>
    <w:rsid w:val="00377A7B"/>
    <w:rsid w:val="00381A1A"/>
    <w:rsid w:val="00382656"/>
    <w:rsid w:val="00382FAB"/>
    <w:rsid w:val="00383274"/>
    <w:rsid w:val="003878D1"/>
    <w:rsid w:val="003902BD"/>
    <w:rsid w:val="00390D77"/>
    <w:rsid w:val="003912CE"/>
    <w:rsid w:val="003927BA"/>
    <w:rsid w:val="00392DFC"/>
    <w:rsid w:val="00394052"/>
    <w:rsid w:val="00394A07"/>
    <w:rsid w:val="00394E2E"/>
    <w:rsid w:val="003967F6"/>
    <w:rsid w:val="003A36F2"/>
    <w:rsid w:val="003A3799"/>
    <w:rsid w:val="003A3C36"/>
    <w:rsid w:val="003A48F3"/>
    <w:rsid w:val="003A5A72"/>
    <w:rsid w:val="003A5BF8"/>
    <w:rsid w:val="003A5F96"/>
    <w:rsid w:val="003A6D23"/>
    <w:rsid w:val="003A6EB2"/>
    <w:rsid w:val="003B0494"/>
    <w:rsid w:val="003B16AF"/>
    <w:rsid w:val="003B46DA"/>
    <w:rsid w:val="003B65AA"/>
    <w:rsid w:val="003B67E7"/>
    <w:rsid w:val="003C100C"/>
    <w:rsid w:val="003C15B3"/>
    <w:rsid w:val="003C2928"/>
    <w:rsid w:val="003C2F8F"/>
    <w:rsid w:val="003C413A"/>
    <w:rsid w:val="003C4BA0"/>
    <w:rsid w:val="003C64E0"/>
    <w:rsid w:val="003C6702"/>
    <w:rsid w:val="003D0664"/>
    <w:rsid w:val="003D0B12"/>
    <w:rsid w:val="003D1F8B"/>
    <w:rsid w:val="003D2064"/>
    <w:rsid w:val="003D3608"/>
    <w:rsid w:val="003D3FFA"/>
    <w:rsid w:val="003D4C61"/>
    <w:rsid w:val="003D56CC"/>
    <w:rsid w:val="003D7CED"/>
    <w:rsid w:val="003D7D2C"/>
    <w:rsid w:val="003E0752"/>
    <w:rsid w:val="003E0D56"/>
    <w:rsid w:val="003E11BE"/>
    <w:rsid w:val="003E122E"/>
    <w:rsid w:val="003E200C"/>
    <w:rsid w:val="003E4D47"/>
    <w:rsid w:val="003E5D09"/>
    <w:rsid w:val="003E65E5"/>
    <w:rsid w:val="003F10E8"/>
    <w:rsid w:val="003F2234"/>
    <w:rsid w:val="003F3839"/>
    <w:rsid w:val="003F3BA6"/>
    <w:rsid w:val="003F40AD"/>
    <w:rsid w:val="003F4106"/>
    <w:rsid w:val="003F4A21"/>
    <w:rsid w:val="003F5032"/>
    <w:rsid w:val="003F52D7"/>
    <w:rsid w:val="003F5FBA"/>
    <w:rsid w:val="003F734A"/>
    <w:rsid w:val="003F7B0B"/>
    <w:rsid w:val="0040057F"/>
    <w:rsid w:val="00401CEF"/>
    <w:rsid w:val="00402338"/>
    <w:rsid w:val="00404B17"/>
    <w:rsid w:val="00405D2B"/>
    <w:rsid w:val="00407216"/>
    <w:rsid w:val="00411A6E"/>
    <w:rsid w:val="00412BE9"/>
    <w:rsid w:val="004130D1"/>
    <w:rsid w:val="00413473"/>
    <w:rsid w:val="004139BE"/>
    <w:rsid w:val="00413E32"/>
    <w:rsid w:val="0041499F"/>
    <w:rsid w:val="004168E5"/>
    <w:rsid w:val="00416A2E"/>
    <w:rsid w:val="004170FC"/>
    <w:rsid w:val="00420E5E"/>
    <w:rsid w:val="004213D9"/>
    <w:rsid w:val="00426C99"/>
    <w:rsid w:val="00427836"/>
    <w:rsid w:val="00432553"/>
    <w:rsid w:val="00442D03"/>
    <w:rsid w:val="00444EA3"/>
    <w:rsid w:val="00445B23"/>
    <w:rsid w:val="004470BD"/>
    <w:rsid w:val="004476D8"/>
    <w:rsid w:val="004525B9"/>
    <w:rsid w:val="00452FDD"/>
    <w:rsid w:val="00454922"/>
    <w:rsid w:val="00454C28"/>
    <w:rsid w:val="004565B1"/>
    <w:rsid w:val="00457429"/>
    <w:rsid w:val="004579E8"/>
    <w:rsid w:val="00460DE2"/>
    <w:rsid w:val="004617E6"/>
    <w:rsid w:val="00462D3C"/>
    <w:rsid w:val="004640C3"/>
    <w:rsid w:val="00464A05"/>
    <w:rsid w:val="004650DC"/>
    <w:rsid w:val="004656DF"/>
    <w:rsid w:val="00466328"/>
    <w:rsid w:val="00467B18"/>
    <w:rsid w:val="0047078C"/>
    <w:rsid w:val="00472475"/>
    <w:rsid w:val="00473330"/>
    <w:rsid w:val="004735C0"/>
    <w:rsid w:val="004747A2"/>
    <w:rsid w:val="004760DD"/>
    <w:rsid w:val="00477845"/>
    <w:rsid w:val="00480C79"/>
    <w:rsid w:val="004834E8"/>
    <w:rsid w:val="00484324"/>
    <w:rsid w:val="004843A8"/>
    <w:rsid w:val="00484AC0"/>
    <w:rsid w:val="00485429"/>
    <w:rsid w:val="00485900"/>
    <w:rsid w:val="00485BCC"/>
    <w:rsid w:val="004914C2"/>
    <w:rsid w:val="00491AAF"/>
    <w:rsid w:val="0049285A"/>
    <w:rsid w:val="00492C84"/>
    <w:rsid w:val="004930FB"/>
    <w:rsid w:val="00493B24"/>
    <w:rsid w:val="004A0014"/>
    <w:rsid w:val="004A1035"/>
    <w:rsid w:val="004A11E6"/>
    <w:rsid w:val="004A277E"/>
    <w:rsid w:val="004A33B9"/>
    <w:rsid w:val="004A34DB"/>
    <w:rsid w:val="004A5508"/>
    <w:rsid w:val="004A721B"/>
    <w:rsid w:val="004A766B"/>
    <w:rsid w:val="004A7B2D"/>
    <w:rsid w:val="004B10C7"/>
    <w:rsid w:val="004B3583"/>
    <w:rsid w:val="004B361A"/>
    <w:rsid w:val="004B3899"/>
    <w:rsid w:val="004B428C"/>
    <w:rsid w:val="004B4C42"/>
    <w:rsid w:val="004B5393"/>
    <w:rsid w:val="004B5508"/>
    <w:rsid w:val="004B751E"/>
    <w:rsid w:val="004C0592"/>
    <w:rsid w:val="004C1C95"/>
    <w:rsid w:val="004C20A3"/>
    <w:rsid w:val="004C603B"/>
    <w:rsid w:val="004D0193"/>
    <w:rsid w:val="004D0A1D"/>
    <w:rsid w:val="004D0D57"/>
    <w:rsid w:val="004D1944"/>
    <w:rsid w:val="004D2146"/>
    <w:rsid w:val="004D34AB"/>
    <w:rsid w:val="004D3A3A"/>
    <w:rsid w:val="004D4D06"/>
    <w:rsid w:val="004D5327"/>
    <w:rsid w:val="004D5CB8"/>
    <w:rsid w:val="004D61A1"/>
    <w:rsid w:val="004D6303"/>
    <w:rsid w:val="004E0E2C"/>
    <w:rsid w:val="004E1678"/>
    <w:rsid w:val="004E1F08"/>
    <w:rsid w:val="004E2948"/>
    <w:rsid w:val="004E67B0"/>
    <w:rsid w:val="004E69D8"/>
    <w:rsid w:val="004E6AF6"/>
    <w:rsid w:val="004F0965"/>
    <w:rsid w:val="004F1441"/>
    <w:rsid w:val="004F3278"/>
    <w:rsid w:val="004F48D3"/>
    <w:rsid w:val="004F4C42"/>
    <w:rsid w:val="004F4C9C"/>
    <w:rsid w:val="004F61FE"/>
    <w:rsid w:val="004F7812"/>
    <w:rsid w:val="00500993"/>
    <w:rsid w:val="005011AB"/>
    <w:rsid w:val="0050135B"/>
    <w:rsid w:val="0050148E"/>
    <w:rsid w:val="00501B3D"/>
    <w:rsid w:val="00501BAD"/>
    <w:rsid w:val="00504BDE"/>
    <w:rsid w:val="005062A7"/>
    <w:rsid w:val="00506AC4"/>
    <w:rsid w:val="00506B7B"/>
    <w:rsid w:val="0051055B"/>
    <w:rsid w:val="00511CF9"/>
    <w:rsid w:val="005138EE"/>
    <w:rsid w:val="00516638"/>
    <w:rsid w:val="00516B80"/>
    <w:rsid w:val="00516CD4"/>
    <w:rsid w:val="0051713E"/>
    <w:rsid w:val="00517EB2"/>
    <w:rsid w:val="005250DE"/>
    <w:rsid w:val="00525340"/>
    <w:rsid w:val="005254C3"/>
    <w:rsid w:val="00526D63"/>
    <w:rsid w:val="0052717F"/>
    <w:rsid w:val="00527248"/>
    <w:rsid w:val="005310B9"/>
    <w:rsid w:val="00533AA8"/>
    <w:rsid w:val="00534E27"/>
    <w:rsid w:val="00537777"/>
    <w:rsid w:val="00537FB0"/>
    <w:rsid w:val="00540815"/>
    <w:rsid w:val="00542458"/>
    <w:rsid w:val="00542664"/>
    <w:rsid w:val="00542E45"/>
    <w:rsid w:val="00543354"/>
    <w:rsid w:val="005447C8"/>
    <w:rsid w:val="00545FDA"/>
    <w:rsid w:val="00550556"/>
    <w:rsid w:val="00550D3A"/>
    <w:rsid w:val="00552D1B"/>
    <w:rsid w:val="00554C0B"/>
    <w:rsid w:val="0055509B"/>
    <w:rsid w:val="00557D9B"/>
    <w:rsid w:val="00557E2A"/>
    <w:rsid w:val="00561439"/>
    <w:rsid w:val="00564899"/>
    <w:rsid w:val="005679DE"/>
    <w:rsid w:val="00567E28"/>
    <w:rsid w:val="00570DE9"/>
    <w:rsid w:val="0057322A"/>
    <w:rsid w:val="00573BBD"/>
    <w:rsid w:val="00574218"/>
    <w:rsid w:val="00574A6B"/>
    <w:rsid w:val="00575B7B"/>
    <w:rsid w:val="00576F09"/>
    <w:rsid w:val="00580805"/>
    <w:rsid w:val="00580AA5"/>
    <w:rsid w:val="00581910"/>
    <w:rsid w:val="00582CB3"/>
    <w:rsid w:val="005838DF"/>
    <w:rsid w:val="00584F72"/>
    <w:rsid w:val="0058569C"/>
    <w:rsid w:val="00585BDC"/>
    <w:rsid w:val="00587180"/>
    <w:rsid w:val="00592972"/>
    <w:rsid w:val="0059327C"/>
    <w:rsid w:val="00594012"/>
    <w:rsid w:val="00594AD5"/>
    <w:rsid w:val="00594B71"/>
    <w:rsid w:val="00594BDE"/>
    <w:rsid w:val="00594FC4"/>
    <w:rsid w:val="005A1A22"/>
    <w:rsid w:val="005A2D4F"/>
    <w:rsid w:val="005A3ACA"/>
    <w:rsid w:val="005A55A9"/>
    <w:rsid w:val="005A5714"/>
    <w:rsid w:val="005A6A7F"/>
    <w:rsid w:val="005B428C"/>
    <w:rsid w:val="005B6BB3"/>
    <w:rsid w:val="005B77A6"/>
    <w:rsid w:val="005C00E1"/>
    <w:rsid w:val="005C026E"/>
    <w:rsid w:val="005C12A4"/>
    <w:rsid w:val="005C1AC3"/>
    <w:rsid w:val="005C2D20"/>
    <w:rsid w:val="005C36FF"/>
    <w:rsid w:val="005C43B6"/>
    <w:rsid w:val="005C5C11"/>
    <w:rsid w:val="005C5D56"/>
    <w:rsid w:val="005C5D65"/>
    <w:rsid w:val="005C6BDA"/>
    <w:rsid w:val="005D0775"/>
    <w:rsid w:val="005D12E5"/>
    <w:rsid w:val="005D253F"/>
    <w:rsid w:val="005D2D17"/>
    <w:rsid w:val="005D3C7B"/>
    <w:rsid w:val="005D4770"/>
    <w:rsid w:val="005D52B1"/>
    <w:rsid w:val="005E39E3"/>
    <w:rsid w:val="005E423A"/>
    <w:rsid w:val="005E42B5"/>
    <w:rsid w:val="005E4DD2"/>
    <w:rsid w:val="005F02D5"/>
    <w:rsid w:val="005F12EF"/>
    <w:rsid w:val="005F1828"/>
    <w:rsid w:val="005F1BD6"/>
    <w:rsid w:val="005F2057"/>
    <w:rsid w:val="005F2EAF"/>
    <w:rsid w:val="005F393D"/>
    <w:rsid w:val="005F4C2B"/>
    <w:rsid w:val="005F6012"/>
    <w:rsid w:val="005F61ED"/>
    <w:rsid w:val="00600C6C"/>
    <w:rsid w:val="006024C8"/>
    <w:rsid w:val="0060491D"/>
    <w:rsid w:val="0060595B"/>
    <w:rsid w:val="00606106"/>
    <w:rsid w:val="006073E1"/>
    <w:rsid w:val="00607A0A"/>
    <w:rsid w:val="00611938"/>
    <w:rsid w:val="00611C75"/>
    <w:rsid w:val="00611EB0"/>
    <w:rsid w:val="00614D67"/>
    <w:rsid w:val="00615F10"/>
    <w:rsid w:val="00617486"/>
    <w:rsid w:val="006224AF"/>
    <w:rsid w:val="00625559"/>
    <w:rsid w:val="00625F5B"/>
    <w:rsid w:val="00627FDE"/>
    <w:rsid w:val="00630299"/>
    <w:rsid w:val="0063058B"/>
    <w:rsid w:val="00630B92"/>
    <w:rsid w:val="0063136D"/>
    <w:rsid w:val="0063308E"/>
    <w:rsid w:val="00633DF0"/>
    <w:rsid w:val="00636A5B"/>
    <w:rsid w:val="00641962"/>
    <w:rsid w:val="00641C70"/>
    <w:rsid w:val="00643DE1"/>
    <w:rsid w:val="00644972"/>
    <w:rsid w:val="00645AC1"/>
    <w:rsid w:val="00645DCB"/>
    <w:rsid w:val="00646144"/>
    <w:rsid w:val="006464E0"/>
    <w:rsid w:val="0064697D"/>
    <w:rsid w:val="006508C2"/>
    <w:rsid w:val="00651AE0"/>
    <w:rsid w:val="0065289C"/>
    <w:rsid w:val="00653A0D"/>
    <w:rsid w:val="006546A7"/>
    <w:rsid w:val="006553D5"/>
    <w:rsid w:val="00655928"/>
    <w:rsid w:val="00656FC7"/>
    <w:rsid w:val="00657DC8"/>
    <w:rsid w:val="00660173"/>
    <w:rsid w:val="006621F4"/>
    <w:rsid w:val="0066221D"/>
    <w:rsid w:val="006634E4"/>
    <w:rsid w:val="00663F73"/>
    <w:rsid w:val="006652F3"/>
    <w:rsid w:val="00666CA4"/>
    <w:rsid w:val="006673C5"/>
    <w:rsid w:val="0066774E"/>
    <w:rsid w:val="00667A22"/>
    <w:rsid w:val="0067020C"/>
    <w:rsid w:val="00670266"/>
    <w:rsid w:val="00672A1D"/>
    <w:rsid w:val="00672AA8"/>
    <w:rsid w:val="00676453"/>
    <w:rsid w:val="0067667C"/>
    <w:rsid w:val="006769AF"/>
    <w:rsid w:val="0067768E"/>
    <w:rsid w:val="006811BF"/>
    <w:rsid w:val="00684A57"/>
    <w:rsid w:val="00684F1A"/>
    <w:rsid w:val="00685696"/>
    <w:rsid w:val="0068609F"/>
    <w:rsid w:val="0068617D"/>
    <w:rsid w:val="00686343"/>
    <w:rsid w:val="00687CAB"/>
    <w:rsid w:val="00693E2B"/>
    <w:rsid w:val="00697BA6"/>
    <w:rsid w:val="006A070A"/>
    <w:rsid w:val="006A0F52"/>
    <w:rsid w:val="006A37D9"/>
    <w:rsid w:val="006A3B42"/>
    <w:rsid w:val="006A424E"/>
    <w:rsid w:val="006A4D1B"/>
    <w:rsid w:val="006A521B"/>
    <w:rsid w:val="006A598A"/>
    <w:rsid w:val="006A5E3E"/>
    <w:rsid w:val="006B0845"/>
    <w:rsid w:val="006B2A04"/>
    <w:rsid w:val="006B2D2F"/>
    <w:rsid w:val="006B3838"/>
    <w:rsid w:val="006B3C81"/>
    <w:rsid w:val="006B570D"/>
    <w:rsid w:val="006B7DC3"/>
    <w:rsid w:val="006C215C"/>
    <w:rsid w:val="006C2D01"/>
    <w:rsid w:val="006C41B5"/>
    <w:rsid w:val="006C4464"/>
    <w:rsid w:val="006C46F3"/>
    <w:rsid w:val="006C7036"/>
    <w:rsid w:val="006C713B"/>
    <w:rsid w:val="006C7CE1"/>
    <w:rsid w:val="006D05B9"/>
    <w:rsid w:val="006D2F81"/>
    <w:rsid w:val="006D489D"/>
    <w:rsid w:val="006D4B42"/>
    <w:rsid w:val="006E0E14"/>
    <w:rsid w:val="006E0E8E"/>
    <w:rsid w:val="006E3693"/>
    <w:rsid w:val="006E4D10"/>
    <w:rsid w:val="006E639D"/>
    <w:rsid w:val="006E6F2A"/>
    <w:rsid w:val="006E7784"/>
    <w:rsid w:val="006E7BE0"/>
    <w:rsid w:val="006F0072"/>
    <w:rsid w:val="006F0CEB"/>
    <w:rsid w:val="006F1733"/>
    <w:rsid w:val="006F26B3"/>
    <w:rsid w:val="006F34DC"/>
    <w:rsid w:val="006F540E"/>
    <w:rsid w:val="006F6DAA"/>
    <w:rsid w:val="006F6E39"/>
    <w:rsid w:val="0070009D"/>
    <w:rsid w:val="00700378"/>
    <w:rsid w:val="00700885"/>
    <w:rsid w:val="00700DFA"/>
    <w:rsid w:val="00702F43"/>
    <w:rsid w:val="007038F7"/>
    <w:rsid w:val="00704A3D"/>
    <w:rsid w:val="0071076F"/>
    <w:rsid w:val="00710D57"/>
    <w:rsid w:val="00711292"/>
    <w:rsid w:val="007113BB"/>
    <w:rsid w:val="007125AD"/>
    <w:rsid w:val="00713094"/>
    <w:rsid w:val="007131A9"/>
    <w:rsid w:val="00715F14"/>
    <w:rsid w:val="007212B9"/>
    <w:rsid w:val="007226CA"/>
    <w:rsid w:val="007229FB"/>
    <w:rsid w:val="0072306F"/>
    <w:rsid w:val="007243B8"/>
    <w:rsid w:val="0072683C"/>
    <w:rsid w:val="0073117B"/>
    <w:rsid w:val="007323B6"/>
    <w:rsid w:val="00737A1B"/>
    <w:rsid w:val="00741310"/>
    <w:rsid w:val="00741FCE"/>
    <w:rsid w:val="007429D9"/>
    <w:rsid w:val="007472DF"/>
    <w:rsid w:val="007473A8"/>
    <w:rsid w:val="00750C81"/>
    <w:rsid w:val="0075168D"/>
    <w:rsid w:val="00751896"/>
    <w:rsid w:val="0075237D"/>
    <w:rsid w:val="00755334"/>
    <w:rsid w:val="0075561A"/>
    <w:rsid w:val="00755F0D"/>
    <w:rsid w:val="0075616B"/>
    <w:rsid w:val="00757053"/>
    <w:rsid w:val="00760B42"/>
    <w:rsid w:val="007619B1"/>
    <w:rsid w:val="00763032"/>
    <w:rsid w:val="00763C3D"/>
    <w:rsid w:val="007648D3"/>
    <w:rsid w:val="00767730"/>
    <w:rsid w:val="007677DF"/>
    <w:rsid w:val="0077105F"/>
    <w:rsid w:val="007716B0"/>
    <w:rsid w:val="00771B0F"/>
    <w:rsid w:val="007731A4"/>
    <w:rsid w:val="00776213"/>
    <w:rsid w:val="007768D5"/>
    <w:rsid w:val="00776D63"/>
    <w:rsid w:val="00777B9E"/>
    <w:rsid w:val="00777BD3"/>
    <w:rsid w:val="00780D6B"/>
    <w:rsid w:val="0078161E"/>
    <w:rsid w:val="00783AF9"/>
    <w:rsid w:val="00784A0E"/>
    <w:rsid w:val="007866F2"/>
    <w:rsid w:val="00787179"/>
    <w:rsid w:val="00790A3F"/>
    <w:rsid w:val="00791128"/>
    <w:rsid w:val="00792100"/>
    <w:rsid w:val="00793791"/>
    <w:rsid w:val="007937E9"/>
    <w:rsid w:val="007939C4"/>
    <w:rsid w:val="00794617"/>
    <w:rsid w:val="00794C27"/>
    <w:rsid w:val="007963C3"/>
    <w:rsid w:val="007A0DFA"/>
    <w:rsid w:val="007A112E"/>
    <w:rsid w:val="007A56CF"/>
    <w:rsid w:val="007A7358"/>
    <w:rsid w:val="007A74DE"/>
    <w:rsid w:val="007B03F6"/>
    <w:rsid w:val="007B0535"/>
    <w:rsid w:val="007B1CCB"/>
    <w:rsid w:val="007B2221"/>
    <w:rsid w:val="007B396D"/>
    <w:rsid w:val="007B48B8"/>
    <w:rsid w:val="007B4B23"/>
    <w:rsid w:val="007B5FB6"/>
    <w:rsid w:val="007C17F8"/>
    <w:rsid w:val="007C2178"/>
    <w:rsid w:val="007C3601"/>
    <w:rsid w:val="007C3C86"/>
    <w:rsid w:val="007C4F8C"/>
    <w:rsid w:val="007C50C2"/>
    <w:rsid w:val="007C5594"/>
    <w:rsid w:val="007C7F4D"/>
    <w:rsid w:val="007D1445"/>
    <w:rsid w:val="007D1792"/>
    <w:rsid w:val="007D3DD4"/>
    <w:rsid w:val="007D4BA8"/>
    <w:rsid w:val="007D6829"/>
    <w:rsid w:val="007E120A"/>
    <w:rsid w:val="007E1AD4"/>
    <w:rsid w:val="007E26E5"/>
    <w:rsid w:val="007E4DBC"/>
    <w:rsid w:val="007E5693"/>
    <w:rsid w:val="007F0202"/>
    <w:rsid w:val="007F2E45"/>
    <w:rsid w:val="007F3F46"/>
    <w:rsid w:val="007F58D3"/>
    <w:rsid w:val="007F6522"/>
    <w:rsid w:val="007F6B9C"/>
    <w:rsid w:val="007F6F73"/>
    <w:rsid w:val="007F7555"/>
    <w:rsid w:val="00800704"/>
    <w:rsid w:val="00801EF1"/>
    <w:rsid w:val="00802A10"/>
    <w:rsid w:val="00803229"/>
    <w:rsid w:val="00804D5A"/>
    <w:rsid w:val="0080622D"/>
    <w:rsid w:val="00806925"/>
    <w:rsid w:val="00806A1A"/>
    <w:rsid w:val="00807D92"/>
    <w:rsid w:val="00810688"/>
    <w:rsid w:val="00810D59"/>
    <w:rsid w:val="00812E66"/>
    <w:rsid w:val="00813EB0"/>
    <w:rsid w:val="00814523"/>
    <w:rsid w:val="00814CFB"/>
    <w:rsid w:val="008151C0"/>
    <w:rsid w:val="00815843"/>
    <w:rsid w:val="00817C0E"/>
    <w:rsid w:val="00817DF8"/>
    <w:rsid w:val="00820703"/>
    <w:rsid w:val="0082289F"/>
    <w:rsid w:val="00822AFF"/>
    <w:rsid w:val="00824824"/>
    <w:rsid w:val="00824F1F"/>
    <w:rsid w:val="008254A0"/>
    <w:rsid w:val="0082584D"/>
    <w:rsid w:val="00826CAC"/>
    <w:rsid w:val="00830D23"/>
    <w:rsid w:val="00832490"/>
    <w:rsid w:val="00832D62"/>
    <w:rsid w:val="008331C9"/>
    <w:rsid w:val="008331D3"/>
    <w:rsid w:val="00834104"/>
    <w:rsid w:val="008361E5"/>
    <w:rsid w:val="008366BA"/>
    <w:rsid w:val="008369A4"/>
    <w:rsid w:val="008413B9"/>
    <w:rsid w:val="00841BB5"/>
    <w:rsid w:val="00842569"/>
    <w:rsid w:val="0084443D"/>
    <w:rsid w:val="0084473D"/>
    <w:rsid w:val="00844948"/>
    <w:rsid w:val="00844FE3"/>
    <w:rsid w:val="00845FDD"/>
    <w:rsid w:val="00850B6D"/>
    <w:rsid w:val="00850B89"/>
    <w:rsid w:val="0085290A"/>
    <w:rsid w:val="00853D98"/>
    <w:rsid w:val="00854F2E"/>
    <w:rsid w:val="00855A93"/>
    <w:rsid w:val="00856732"/>
    <w:rsid w:val="00857386"/>
    <w:rsid w:val="0086310F"/>
    <w:rsid w:val="0086314E"/>
    <w:rsid w:val="00863BA2"/>
    <w:rsid w:val="00863C16"/>
    <w:rsid w:val="00867F07"/>
    <w:rsid w:val="00867F67"/>
    <w:rsid w:val="008710D9"/>
    <w:rsid w:val="00872B5C"/>
    <w:rsid w:val="0087424D"/>
    <w:rsid w:val="008746BC"/>
    <w:rsid w:val="00874909"/>
    <w:rsid w:val="0087597B"/>
    <w:rsid w:val="00881BD5"/>
    <w:rsid w:val="00881EF9"/>
    <w:rsid w:val="008826FA"/>
    <w:rsid w:val="00883F24"/>
    <w:rsid w:val="008867AE"/>
    <w:rsid w:val="00886BFA"/>
    <w:rsid w:val="00887C4F"/>
    <w:rsid w:val="0089136E"/>
    <w:rsid w:val="0089307D"/>
    <w:rsid w:val="008935EB"/>
    <w:rsid w:val="008947C1"/>
    <w:rsid w:val="00894DEC"/>
    <w:rsid w:val="008962F7"/>
    <w:rsid w:val="008A18D7"/>
    <w:rsid w:val="008A1942"/>
    <w:rsid w:val="008A21E8"/>
    <w:rsid w:val="008A51B9"/>
    <w:rsid w:val="008B1388"/>
    <w:rsid w:val="008B1827"/>
    <w:rsid w:val="008B1DEA"/>
    <w:rsid w:val="008B2AEF"/>
    <w:rsid w:val="008B30A3"/>
    <w:rsid w:val="008B6CE1"/>
    <w:rsid w:val="008B75F4"/>
    <w:rsid w:val="008C130F"/>
    <w:rsid w:val="008C1D75"/>
    <w:rsid w:val="008C5065"/>
    <w:rsid w:val="008C50E4"/>
    <w:rsid w:val="008D0681"/>
    <w:rsid w:val="008D1567"/>
    <w:rsid w:val="008D1677"/>
    <w:rsid w:val="008D1B01"/>
    <w:rsid w:val="008D1EAA"/>
    <w:rsid w:val="008D22EF"/>
    <w:rsid w:val="008D24D2"/>
    <w:rsid w:val="008D28C4"/>
    <w:rsid w:val="008D3E3F"/>
    <w:rsid w:val="008D45B8"/>
    <w:rsid w:val="008D5D0E"/>
    <w:rsid w:val="008D6247"/>
    <w:rsid w:val="008D65AB"/>
    <w:rsid w:val="008D7A2F"/>
    <w:rsid w:val="008E3830"/>
    <w:rsid w:val="008E390F"/>
    <w:rsid w:val="008E6541"/>
    <w:rsid w:val="008E7E94"/>
    <w:rsid w:val="008F0455"/>
    <w:rsid w:val="008F164C"/>
    <w:rsid w:val="008F268C"/>
    <w:rsid w:val="008F3508"/>
    <w:rsid w:val="008F464E"/>
    <w:rsid w:val="008F5C7C"/>
    <w:rsid w:val="008F7310"/>
    <w:rsid w:val="00901C56"/>
    <w:rsid w:val="0090563D"/>
    <w:rsid w:val="00906BFC"/>
    <w:rsid w:val="00906F4B"/>
    <w:rsid w:val="00910741"/>
    <w:rsid w:val="00910D91"/>
    <w:rsid w:val="009115A6"/>
    <w:rsid w:val="00911B53"/>
    <w:rsid w:val="0091243B"/>
    <w:rsid w:val="0091358A"/>
    <w:rsid w:val="00914144"/>
    <w:rsid w:val="0091466D"/>
    <w:rsid w:val="00915F2A"/>
    <w:rsid w:val="009177A5"/>
    <w:rsid w:val="009178E8"/>
    <w:rsid w:val="00917976"/>
    <w:rsid w:val="00917B47"/>
    <w:rsid w:val="00917D37"/>
    <w:rsid w:val="00917F48"/>
    <w:rsid w:val="00921BBC"/>
    <w:rsid w:val="009227A7"/>
    <w:rsid w:val="0092300A"/>
    <w:rsid w:val="00923271"/>
    <w:rsid w:val="009251A4"/>
    <w:rsid w:val="00926EC2"/>
    <w:rsid w:val="00927494"/>
    <w:rsid w:val="00927580"/>
    <w:rsid w:val="00927D1E"/>
    <w:rsid w:val="00930219"/>
    <w:rsid w:val="00931A14"/>
    <w:rsid w:val="00931FFD"/>
    <w:rsid w:val="0093273F"/>
    <w:rsid w:val="00942465"/>
    <w:rsid w:val="0094391B"/>
    <w:rsid w:val="00944156"/>
    <w:rsid w:val="00944405"/>
    <w:rsid w:val="00944E46"/>
    <w:rsid w:val="00950382"/>
    <w:rsid w:val="00951B04"/>
    <w:rsid w:val="00954264"/>
    <w:rsid w:val="009546D6"/>
    <w:rsid w:val="00956724"/>
    <w:rsid w:val="009567D7"/>
    <w:rsid w:val="00957816"/>
    <w:rsid w:val="0096075C"/>
    <w:rsid w:val="00960D7E"/>
    <w:rsid w:val="0096163A"/>
    <w:rsid w:val="0096565A"/>
    <w:rsid w:val="00965F90"/>
    <w:rsid w:val="0096658E"/>
    <w:rsid w:val="0097039A"/>
    <w:rsid w:val="00972EDB"/>
    <w:rsid w:val="00972FD9"/>
    <w:rsid w:val="00974816"/>
    <w:rsid w:val="0097630D"/>
    <w:rsid w:val="00977448"/>
    <w:rsid w:val="0098073F"/>
    <w:rsid w:val="0098163C"/>
    <w:rsid w:val="00981AEC"/>
    <w:rsid w:val="00982076"/>
    <w:rsid w:val="00982098"/>
    <w:rsid w:val="00982F4B"/>
    <w:rsid w:val="009852D9"/>
    <w:rsid w:val="00985783"/>
    <w:rsid w:val="00986798"/>
    <w:rsid w:val="00987189"/>
    <w:rsid w:val="00990762"/>
    <w:rsid w:val="009919AE"/>
    <w:rsid w:val="00991E92"/>
    <w:rsid w:val="00994000"/>
    <w:rsid w:val="0099409F"/>
    <w:rsid w:val="00995077"/>
    <w:rsid w:val="00995258"/>
    <w:rsid w:val="00997EC9"/>
    <w:rsid w:val="009A041A"/>
    <w:rsid w:val="009A2629"/>
    <w:rsid w:val="009A27BA"/>
    <w:rsid w:val="009A3C4E"/>
    <w:rsid w:val="009A6340"/>
    <w:rsid w:val="009A64C4"/>
    <w:rsid w:val="009A70D0"/>
    <w:rsid w:val="009B4F28"/>
    <w:rsid w:val="009B691E"/>
    <w:rsid w:val="009B6C57"/>
    <w:rsid w:val="009C01FA"/>
    <w:rsid w:val="009C0691"/>
    <w:rsid w:val="009C175D"/>
    <w:rsid w:val="009C22C3"/>
    <w:rsid w:val="009C300F"/>
    <w:rsid w:val="009C516D"/>
    <w:rsid w:val="009C767E"/>
    <w:rsid w:val="009C7AE2"/>
    <w:rsid w:val="009D0796"/>
    <w:rsid w:val="009D0B7B"/>
    <w:rsid w:val="009D0C6F"/>
    <w:rsid w:val="009D17D2"/>
    <w:rsid w:val="009D25AA"/>
    <w:rsid w:val="009D39F8"/>
    <w:rsid w:val="009D3E2A"/>
    <w:rsid w:val="009D6B34"/>
    <w:rsid w:val="009E1D2E"/>
    <w:rsid w:val="009E24DA"/>
    <w:rsid w:val="009E2C40"/>
    <w:rsid w:val="009E3D83"/>
    <w:rsid w:val="009E55AC"/>
    <w:rsid w:val="009E675F"/>
    <w:rsid w:val="009F19C2"/>
    <w:rsid w:val="009F39CB"/>
    <w:rsid w:val="009F6A19"/>
    <w:rsid w:val="009F7BFF"/>
    <w:rsid w:val="009F7C82"/>
    <w:rsid w:val="009F7CAF"/>
    <w:rsid w:val="00A00A00"/>
    <w:rsid w:val="00A02642"/>
    <w:rsid w:val="00A04F60"/>
    <w:rsid w:val="00A06361"/>
    <w:rsid w:val="00A07B56"/>
    <w:rsid w:val="00A07BB7"/>
    <w:rsid w:val="00A1072E"/>
    <w:rsid w:val="00A10A6A"/>
    <w:rsid w:val="00A10ED4"/>
    <w:rsid w:val="00A12EC5"/>
    <w:rsid w:val="00A13D6B"/>
    <w:rsid w:val="00A14081"/>
    <w:rsid w:val="00A141CB"/>
    <w:rsid w:val="00A14437"/>
    <w:rsid w:val="00A14693"/>
    <w:rsid w:val="00A14B29"/>
    <w:rsid w:val="00A15321"/>
    <w:rsid w:val="00A155FC"/>
    <w:rsid w:val="00A237A4"/>
    <w:rsid w:val="00A2392E"/>
    <w:rsid w:val="00A2544B"/>
    <w:rsid w:val="00A25ED8"/>
    <w:rsid w:val="00A279D8"/>
    <w:rsid w:val="00A319E4"/>
    <w:rsid w:val="00A33CDA"/>
    <w:rsid w:val="00A36AC2"/>
    <w:rsid w:val="00A37AC2"/>
    <w:rsid w:val="00A37E93"/>
    <w:rsid w:val="00A40CD6"/>
    <w:rsid w:val="00A41BF3"/>
    <w:rsid w:val="00A433B4"/>
    <w:rsid w:val="00A43F32"/>
    <w:rsid w:val="00A44212"/>
    <w:rsid w:val="00A44A29"/>
    <w:rsid w:val="00A45978"/>
    <w:rsid w:val="00A46BCE"/>
    <w:rsid w:val="00A470FD"/>
    <w:rsid w:val="00A4785A"/>
    <w:rsid w:val="00A47B35"/>
    <w:rsid w:val="00A50ADE"/>
    <w:rsid w:val="00A513C2"/>
    <w:rsid w:val="00A52EFF"/>
    <w:rsid w:val="00A53820"/>
    <w:rsid w:val="00A600DE"/>
    <w:rsid w:val="00A60139"/>
    <w:rsid w:val="00A6029E"/>
    <w:rsid w:val="00A620D1"/>
    <w:rsid w:val="00A62FA2"/>
    <w:rsid w:val="00A6339D"/>
    <w:rsid w:val="00A635A0"/>
    <w:rsid w:val="00A6430A"/>
    <w:rsid w:val="00A643B4"/>
    <w:rsid w:val="00A6445A"/>
    <w:rsid w:val="00A64FA9"/>
    <w:rsid w:val="00A6622F"/>
    <w:rsid w:val="00A6662D"/>
    <w:rsid w:val="00A70240"/>
    <w:rsid w:val="00A72DE9"/>
    <w:rsid w:val="00A7309B"/>
    <w:rsid w:val="00A73B12"/>
    <w:rsid w:val="00A74E9D"/>
    <w:rsid w:val="00A753D0"/>
    <w:rsid w:val="00A76984"/>
    <w:rsid w:val="00A771EA"/>
    <w:rsid w:val="00A82819"/>
    <w:rsid w:val="00A83C0C"/>
    <w:rsid w:val="00A8584C"/>
    <w:rsid w:val="00A85B2E"/>
    <w:rsid w:val="00A8657E"/>
    <w:rsid w:val="00A86E37"/>
    <w:rsid w:val="00A876BE"/>
    <w:rsid w:val="00A87D1C"/>
    <w:rsid w:val="00A90001"/>
    <w:rsid w:val="00A93130"/>
    <w:rsid w:val="00A94209"/>
    <w:rsid w:val="00A972C3"/>
    <w:rsid w:val="00AA1CA8"/>
    <w:rsid w:val="00AA2C09"/>
    <w:rsid w:val="00AA319C"/>
    <w:rsid w:val="00AA378B"/>
    <w:rsid w:val="00AA3AEA"/>
    <w:rsid w:val="00AA7D65"/>
    <w:rsid w:val="00AB4479"/>
    <w:rsid w:val="00AB5164"/>
    <w:rsid w:val="00AB5425"/>
    <w:rsid w:val="00AC0CF7"/>
    <w:rsid w:val="00AC0F95"/>
    <w:rsid w:val="00AC1A7D"/>
    <w:rsid w:val="00AC1E65"/>
    <w:rsid w:val="00AC1EAF"/>
    <w:rsid w:val="00AC294F"/>
    <w:rsid w:val="00AC37C5"/>
    <w:rsid w:val="00AC3C92"/>
    <w:rsid w:val="00AC545E"/>
    <w:rsid w:val="00AD022F"/>
    <w:rsid w:val="00AD077B"/>
    <w:rsid w:val="00AD083E"/>
    <w:rsid w:val="00AD2782"/>
    <w:rsid w:val="00AD392F"/>
    <w:rsid w:val="00AD5631"/>
    <w:rsid w:val="00AD570A"/>
    <w:rsid w:val="00AD599A"/>
    <w:rsid w:val="00AD5EE3"/>
    <w:rsid w:val="00AD6796"/>
    <w:rsid w:val="00AD6927"/>
    <w:rsid w:val="00AD69FD"/>
    <w:rsid w:val="00AD6EDC"/>
    <w:rsid w:val="00AD7ED6"/>
    <w:rsid w:val="00AE1A90"/>
    <w:rsid w:val="00AE2291"/>
    <w:rsid w:val="00AE4030"/>
    <w:rsid w:val="00AE4FD8"/>
    <w:rsid w:val="00AE54F8"/>
    <w:rsid w:val="00AE6AD2"/>
    <w:rsid w:val="00AF050F"/>
    <w:rsid w:val="00AF18B9"/>
    <w:rsid w:val="00AF45F5"/>
    <w:rsid w:val="00AF526D"/>
    <w:rsid w:val="00AF528C"/>
    <w:rsid w:val="00AF69CE"/>
    <w:rsid w:val="00AF6B18"/>
    <w:rsid w:val="00B00408"/>
    <w:rsid w:val="00B016D8"/>
    <w:rsid w:val="00B01715"/>
    <w:rsid w:val="00B04051"/>
    <w:rsid w:val="00B065C9"/>
    <w:rsid w:val="00B07FF7"/>
    <w:rsid w:val="00B101AF"/>
    <w:rsid w:val="00B10389"/>
    <w:rsid w:val="00B1087C"/>
    <w:rsid w:val="00B12CE1"/>
    <w:rsid w:val="00B142F6"/>
    <w:rsid w:val="00B14AF9"/>
    <w:rsid w:val="00B14F89"/>
    <w:rsid w:val="00B15466"/>
    <w:rsid w:val="00B16E48"/>
    <w:rsid w:val="00B17001"/>
    <w:rsid w:val="00B1766E"/>
    <w:rsid w:val="00B1767E"/>
    <w:rsid w:val="00B20028"/>
    <w:rsid w:val="00B20B31"/>
    <w:rsid w:val="00B20C2F"/>
    <w:rsid w:val="00B25C1F"/>
    <w:rsid w:val="00B267B7"/>
    <w:rsid w:val="00B32284"/>
    <w:rsid w:val="00B34B90"/>
    <w:rsid w:val="00B3585F"/>
    <w:rsid w:val="00B36541"/>
    <w:rsid w:val="00B36761"/>
    <w:rsid w:val="00B42216"/>
    <w:rsid w:val="00B431E8"/>
    <w:rsid w:val="00B45A5D"/>
    <w:rsid w:val="00B50E70"/>
    <w:rsid w:val="00B50F37"/>
    <w:rsid w:val="00B52770"/>
    <w:rsid w:val="00B54F23"/>
    <w:rsid w:val="00B5511F"/>
    <w:rsid w:val="00B55FDE"/>
    <w:rsid w:val="00B56B8D"/>
    <w:rsid w:val="00B61DA6"/>
    <w:rsid w:val="00B63990"/>
    <w:rsid w:val="00B63CAA"/>
    <w:rsid w:val="00B64A84"/>
    <w:rsid w:val="00B64AB4"/>
    <w:rsid w:val="00B65AF6"/>
    <w:rsid w:val="00B6624D"/>
    <w:rsid w:val="00B7016D"/>
    <w:rsid w:val="00B702AF"/>
    <w:rsid w:val="00B7036F"/>
    <w:rsid w:val="00B728A5"/>
    <w:rsid w:val="00B732CD"/>
    <w:rsid w:val="00B7382D"/>
    <w:rsid w:val="00B77F2E"/>
    <w:rsid w:val="00B805AA"/>
    <w:rsid w:val="00B80CEA"/>
    <w:rsid w:val="00B80D36"/>
    <w:rsid w:val="00B81327"/>
    <w:rsid w:val="00B83C77"/>
    <w:rsid w:val="00B849CC"/>
    <w:rsid w:val="00B84B87"/>
    <w:rsid w:val="00B85A20"/>
    <w:rsid w:val="00B85D8B"/>
    <w:rsid w:val="00B86841"/>
    <w:rsid w:val="00B91BED"/>
    <w:rsid w:val="00B9424B"/>
    <w:rsid w:val="00B947AF"/>
    <w:rsid w:val="00B94E8A"/>
    <w:rsid w:val="00B94FAA"/>
    <w:rsid w:val="00B960F0"/>
    <w:rsid w:val="00BA058B"/>
    <w:rsid w:val="00BA1DAA"/>
    <w:rsid w:val="00BA21C3"/>
    <w:rsid w:val="00BA33C9"/>
    <w:rsid w:val="00BA35BE"/>
    <w:rsid w:val="00BA369B"/>
    <w:rsid w:val="00BA3AB7"/>
    <w:rsid w:val="00BA60A7"/>
    <w:rsid w:val="00BA6405"/>
    <w:rsid w:val="00BA6E5D"/>
    <w:rsid w:val="00BB0072"/>
    <w:rsid w:val="00BB0CC4"/>
    <w:rsid w:val="00BB0FBD"/>
    <w:rsid w:val="00BB1597"/>
    <w:rsid w:val="00BB3A6A"/>
    <w:rsid w:val="00BB5A48"/>
    <w:rsid w:val="00BB72EE"/>
    <w:rsid w:val="00BC005D"/>
    <w:rsid w:val="00BC061A"/>
    <w:rsid w:val="00BC1B76"/>
    <w:rsid w:val="00BC4031"/>
    <w:rsid w:val="00BC43C6"/>
    <w:rsid w:val="00BC615D"/>
    <w:rsid w:val="00BC656B"/>
    <w:rsid w:val="00BC6D2C"/>
    <w:rsid w:val="00BD0F48"/>
    <w:rsid w:val="00BD13FE"/>
    <w:rsid w:val="00BD1442"/>
    <w:rsid w:val="00BD2173"/>
    <w:rsid w:val="00BD34E9"/>
    <w:rsid w:val="00BD378A"/>
    <w:rsid w:val="00BD45B6"/>
    <w:rsid w:val="00BD69C3"/>
    <w:rsid w:val="00BD74E3"/>
    <w:rsid w:val="00BE0F8D"/>
    <w:rsid w:val="00BE12F9"/>
    <w:rsid w:val="00BE1F03"/>
    <w:rsid w:val="00BE2167"/>
    <w:rsid w:val="00BE3939"/>
    <w:rsid w:val="00BE3FA2"/>
    <w:rsid w:val="00BE5C9B"/>
    <w:rsid w:val="00BF3C81"/>
    <w:rsid w:val="00BF62D1"/>
    <w:rsid w:val="00BF662D"/>
    <w:rsid w:val="00BF6B5F"/>
    <w:rsid w:val="00BF74CB"/>
    <w:rsid w:val="00C00EB0"/>
    <w:rsid w:val="00C02C5C"/>
    <w:rsid w:val="00C04122"/>
    <w:rsid w:val="00C045F3"/>
    <w:rsid w:val="00C0591D"/>
    <w:rsid w:val="00C05A64"/>
    <w:rsid w:val="00C10FCE"/>
    <w:rsid w:val="00C11146"/>
    <w:rsid w:val="00C148E4"/>
    <w:rsid w:val="00C152EE"/>
    <w:rsid w:val="00C15515"/>
    <w:rsid w:val="00C155B9"/>
    <w:rsid w:val="00C176DA"/>
    <w:rsid w:val="00C17F5B"/>
    <w:rsid w:val="00C239D6"/>
    <w:rsid w:val="00C24CCA"/>
    <w:rsid w:val="00C255A7"/>
    <w:rsid w:val="00C25D4A"/>
    <w:rsid w:val="00C31AF3"/>
    <w:rsid w:val="00C3292D"/>
    <w:rsid w:val="00C34D18"/>
    <w:rsid w:val="00C34DFF"/>
    <w:rsid w:val="00C42E42"/>
    <w:rsid w:val="00C436F9"/>
    <w:rsid w:val="00C43E3E"/>
    <w:rsid w:val="00C44336"/>
    <w:rsid w:val="00C445D5"/>
    <w:rsid w:val="00C447F2"/>
    <w:rsid w:val="00C45A7D"/>
    <w:rsid w:val="00C45C95"/>
    <w:rsid w:val="00C46577"/>
    <w:rsid w:val="00C46D21"/>
    <w:rsid w:val="00C47212"/>
    <w:rsid w:val="00C50DC6"/>
    <w:rsid w:val="00C534CF"/>
    <w:rsid w:val="00C540A0"/>
    <w:rsid w:val="00C54E7F"/>
    <w:rsid w:val="00C57413"/>
    <w:rsid w:val="00C57E9F"/>
    <w:rsid w:val="00C6078E"/>
    <w:rsid w:val="00C60D1A"/>
    <w:rsid w:val="00C6223C"/>
    <w:rsid w:val="00C63808"/>
    <w:rsid w:val="00C63BD9"/>
    <w:rsid w:val="00C64B07"/>
    <w:rsid w:val="00C661F6"/>
    <w:rsid w:val="00C664D7"/>
    <w:rsid w:val="00C67399"/>
    <w:rsid w:val="00C675BA"/>
    <w:rsid w:val="00C715AF"/>
    <w:rsid w:val="00C72121"/>
    <w:rsid w:val="00C73D77"/>
    <w:rsid w:val="00C74F25"/>
    <w:rsid w:val="00C76210"/>
    <w:rsid w:val="00C7648C"/>
    <w:rsid w:val="00C76681"/>
    <w:rsid w:val="00C76D57"/>
    <w:rsid w:val="00C77B4D"/>
    <w:rsid w:val="00C83D39"/>
    <w:rsid w:val="00C84568"/>
    <w:rsid w:val="00C8577F"/>
    <w:rsid w:val="00C90277"/>
    <w:rsid w:val="00C92511"/>
    <w:rsid w:val="00C928D5"/>
    <w:rsid w:val="00C93EDA"/>
    <w:rsid w:val="00C97BC5"/>
    <w:rsid w:val="00CA20B0"/>
    <w:rsid w:val="00CA2AA8"/>
    <w:rsid w:val="00CA40EC"/>
    <w:rsid w:val="00CA4872"/>
    <w:rsid w:val="00CA62C6"/>
    <w:rsid w:val="00CA755F"/>
    <w:rsid w:val="00CB15B5"/>
    <w:rsid w:val="00CB15FB"/>
    <w:rsid w:val="00CB18DE"/>
    <w:rsid w:val="00CB1F1E"/>
    <w:rsid w:val="00CB1F29"/>
    <w:rsid w:val="00CB5293"/>
    <w:rsid w:val="00CC1573"/>
    <w:rsid w:val="00CC410B"/>
    <w:rsid w:val="00CC5025"/>
    <w:rsid w:val="00CC6820"/>
    <w:rsid w:val="00CD0CB9"/>
    <w:rsid w:val="00CD3BC3"/>
    <w:rsid w:val="00CD56E1"/>
    <w:rsid w:val="00CD58DA"/>
    <w:rsid w:val="00CD5C42"/>
    <w:rsid w:val="00CD5DDF"/>
    <w:rsid w:val="00CD629A"/>
    <w:rsid w:val="00CE278A"/>
    <w:rsid w:val="00CE40AF"/>
    <w:rsid w:val="00CE4117"/>
    <w:rsid w:val="00CE45D9"/>
    <w:rsid w:val="00CE4674"/>
    <w:rsid w:val="00CE4D78"/>
    <w:rsid w:val="00CE50AC"/>
    <w:rsid w:val="00CE550D"/>
    <w:rsid w:val="00CE58E2"/>
    <w:rsid w:val="00CE7E9E"/>
    <w:rsid w:val="00CF0989"/>
    <w:rsid w:val="00CF0DA6"/>
    <w:rsid w:val="00CF17CC"/>
    <w:rsid w:val="00CF35B6"/>
    <w:rsid w:val="00CF417B"/>
    <w:rsid w:val="00CF44B3"/>
    <w:rsid w:val="00CF6590"/>
    <w:rsid w:val="00D00B12"/>
    <w:rsid w:val="00D0424F"/>
    <w:rsid w:val="00D050D0"/>
    <w:rsid w:val="00D060FB"/>
    <w:rsid w:val="00D06949"/>
    <w:rsid w:val="00D105E9"/>
    <w:rsid w:val="00D10DB2"/>
    <w:rsid w:val="00D12058"/>
    <w:rsid w:val="00D147F4"/>
    <w:rsid w:val="00D149DF"/>
    <w:rsid w:val="00D151CD"/>
    <w:rsid w:val="00D20647"/>
    <w:rsid w:val="00D219A4"/>
    <w:rsid w:val="00D224DC"/>
    <w:rsid w:val="00D24DA5"/>
    <w:rsid w:val="00D26234"/>
    <w:rsid w:val="00D2715F"/>
    <w:rsid w:val="00D27DC1"/>
    <w:rsid w:val="00D309D1"/>
    <w:rsid w:val="00D30E2C"/>
    <w:rsid w:val="00D3135F"/>
    <w:rsid w:val="00D320EC"/>
    <w:rsid w:val="00D34943"/>
    <w:rsid w:val="00D34D81"/>
    <w:rsid w:val="00D35713"/>
    <w:rsid w:val="00D36ECE"/>
    <w:rsid w:val="00D40AB7"/>
    <w:rsid w:val="00D438F2"/>
    <w:rsid w:val="00D4440F"/>
    <w:rsid w:val="00D45BF3"/>
    <w:rsid w:val="00D473BE"/>
    <w:rsid w:val="00D47A33"/>
    <w:rsid w:val="00D47C9B"/>
    <w:rsid w:val="00D51313"/>
    <w:rsid w:val="00D51906"/>
    <w:rsid w:val="00D51BEF"/>
    <w:rsid w:val="00D53539"/>
    <w:rsid w:val="00D54050"/>
    <w:rsid w:val="00D54CE5"/>
    <w:rsid w:val="00D55673"/>
    <w:rsid w:val="00D55E99"/>
    <w:rsid w:val="00D56569"/>
    <w:rsid w:val="00D56D4D"/>
    <w:rsid w:val="00D56F78"/>
    <w:rsid w:val="00D57078"/>
    <w:rsid w:val="00D571ED"/>
    <w:rsid w:val="00D5727F"/>
    <w:rsid w:val="00D57E92"/>
    <w:rsid w:val="00D60E80"/>
    <w:rsid w:val="00D6186A"/>
    <w:rsid w:val="00D61FB7"/>
    <w:rsid w:val="00D62887"/>
    <w:rsid w:val="00D6296C"/>
    <w:rsid w:val="00D643D2"/>
    <w:rsid w:val="00D676E5"/>
    <w:rsid w:val="00D70B4E"/>
    <w:rsid w:val="00D72AD5"/>
    <w:rsid w:val="00D73CBE"/>
    <w:rsid w:val="00D73FB1"/>
    <w:rsid w:val="00D75138"/>
    <w:rsid w:val="00D75464"/>
    <w:rsid w:val="00D772E8"/>
    <w:rsid w:val="00D8115D"/>
    <w:rsid w:val="00D81BE2"/>
    <w:rsid w:val="00D823A6"/>
    <w:rsid w:val="00D83BB2"/>
    <w:rsid w:val="00D857C5"/>
    <w:rsid w:val="00D8712D"/>
    <w:rsid w:val="00D902D7"/>
    <w:rsid w:val="00D91906"/>
    <w:rsid w:val="00D91B5E"/>
    <w:rsid w:val="00D96083"/>
    <w:rsid w:val="00D96865"/>
    <w:rsid w:val="00D96902"/>
    <w:rsid w:val="00D96DDB"/>
    <w:rsid w:val="00D9706A"/>
    <w:rsid w:val="00DA509B"/>
    <w:rsid w:val="00DA6802"/>
    <w:rsid w:val="00DA6896"/>
    <w:rsid w:val="00DA7973"/>
    <w:rsid w:val="00DA7C9E"/>
    <w:rsid w:val="00DB00EA"/>
    <w:rsid w:val="00DB04B3"/>
    <w:rsid w:val="00DB2D68"/>
    <w:rsid w:val="00DB3C6E"/>
    <w:rsid w:val="00DB3CE6"/>
    <w:rsid w:val="00DB445A"/>
    <w:rsid w:val="00DB4529"/>
    <w:rsid w:val="00DB5FF3"/>
    <w:rsid w:val="00DC0F6F"/>
    <w:rsid w:val="00DC1125"/>
    <w:rsid w:val="00DC23E3"/>
    <w:rsid w:val="00DC29E1"/>
    <w:rsid w:val="00DC3943"/>
    <w:rsid w:val="00DC3E50"/>
    <w:rsid w:val="00DC4DF6"/>
    <w:rsid w:val="00DC5CC4"/>
    <w:rsid w:val="00DC6753"/>
    <w:rsid w:val="00DC6BA0"/>
    <w:rsid w:val="00DD1876"/>
    <w:rsid w:val="00DD1C33"/>
    <w:rsid w:val="00DD344C"/>
    <w:rsid w:val="00DD35F5"/>
    <w:rsid w:val="00DD4712"/>
    <w:rsid w:val="00DD49D6"/>
    <w:rsid w:val="00DD4F64"/>
    <w:rsid w:val="00DD505D"/>
    <w:rsid w:val="00DD5FF9"/>
    <w:rsid w:val="00DD6120"/>
    <w:rsid w:val="00DD725A"/>
    <w:rsid w:val="00DD7C96"/>
    <w:rsid w:val="00DE015B"/>
    <w:rsid w:val="00DE1106"/>
    <w:rsid w:val="00DE1C39"/>
    <w:rsid w:val="00DE323C"/>
    <w:rsid w:val="00DE4F91"/>
    <w:rsid w:val="00DE53B5"/>
    <w:rsid w:val="00DE540A"/>
    <w:rsid w:val="00DE6AD4"/>
    <w:rsid w:val="00DE74AF"/>
    <w:rsid w:val="00DF0B45"/>
    <w:rsid w:val="00DF1E50"/>
    <w:rsid w:val="00DF3240"/>
    <w:rsid w:val="00DF7C41"/>
    <w:rsid w:val="00E0178F"/>
    <w:rsid w:val="00E021C3"/>
    <w:rsid w:val="00E02367"/>
    <w:rsid w:val="00E058BE"/>
    <w:rsid w:val="00E062CF"/>
    <w:rsid w:val="00E064E9"/>
    <w:rsid w:val="00E12B50"/>
    <w:rsid w:val="00E1348A"/>
    <w:rsid w:val="00E14006"/>
    <w:rsid w:val="00E153BC"/>
    <w:rsid w:val="00E15519"/>
    <w:rsid w:val="00E17112"/>
    <w:rsid w:val="00E22BDA"/>
    <w:rsid w:val="00E23075"/>
    <w:rsid w:val="00E23098"/>
    <w:rsid w:val="00E23B8C"/>
    <w:rsid w:val="00E30C4A"/>
    <w:rsid w:val="00E32101"/>
    <w:rsid w:val="00E32D72"/>
    <w:rsid w:val="00E34AA3"/>
    <w:rsid w:val="00E34EBA"/>
    <w:rsid w:val="00E35F00"/>
    <w:rsid w:val="00E36F86"/>
    <w:rsid w:val="00E410FB"/>
    <w:rsid w:val="00E41F1F"/>
    <w:rsid w:val="00E45F2F"/>
    <w:rsid w:val="00E507EC"/>
    <w:rsid w:val="00E50AA7"/>
    <w:rsid w:val="00E50E0B"/>
    <w:rsid w:val="00E53169"/>
    <w:rsid w:val="00E539DC"/>
    <w:rsid w:val="00E53E48"/>
    <w:rsid w:val="00E5411F"/>
    <w:rsid w:val="00E56FB4"/>
    <w:rsid w:val="00E577AA"/>
    <w:rsid w:val="00E609A7"/>
    <w:rsid w:val="00E626F4"/>
    <w:rsid w:val="00E62ECD"/>
    <w:rsid w:val="00E639B7"/>
    <w:rsid w:val="00E63F1C"/>
    <w:rsid w:val="00E650F8"/>
    <w:rsid w:val="00E710BB"/>
    <w:rsid w:val="00E71710"/>
    <w:rsid w:val="00E72948"/>
    <w:rsid w:val="00E73D13"/>
    <w:rsid w:val="00E757D6"/>
    <w:rsid w:val="00E75F61"/>
    <w:rsid w:val="00E777C7"/>
    <w:rsid w:val="00E77D3E"/>
    <w:rsid w:val="00E80166"/>
    <w:rsid w:val="00E83326"/>
    <w:rsid w:val="00E833D4"/>
    <w:rsid w:val="00E83C9C"/>
    <w:rsid w:val="00E83DC7"/>
    <w:rsid w:val="00E848A0"/>
    <w:rsid w:val="00E85D7E"/>
    <w:rsid w:val="00E86C34"/>
    <w:rsid w:val="00E8736C"/>
    <w:rsid w:val="00E92917"/>
    <w:rsid w:val="00E92F49"/>
    <w:rsid w:val="00E94E7B"/>
    <w:rsid w:val="00E96677"/>
    <w:rsid w:val="00E970A8"/>
    <w:rsid w:val="00E975F2"/>
    <w:rsid w:val="00EA2632"/>
    <w:rsid w:val="00EA326D"/>
    <w:rsid w:val="00EA34C7"/>
    <w:rsid w:val="00EA4642"/>
    <w:rsid w:val="00EA645C"/>
    <w:rsid w:val="00EB4ED7"/>
    <w:rsid w:val="00EB5152"/>
    <w:rsid w:val="00EB59F5"/>
    <w:rsid w:val="00EC502D"/>
    <w:rsid w:val="00EC6D17"/>
    <w:rsid w:val="00EC760D"/>
    <w:rsid w:val="00ED1488"/>
    <w:rsid w:val="00ED5C82"/>
    <w:rsid w:val="00ED7507"/>
    <w:rsid w:val="00ED7EBE"/>
    <w:rsid w:val="00EE14B1"/>
    <w:rsid w:val="00EE19F4"/>
    <w:rsid w:val="00EE3C52"/>
    <w:rsid w:val="00EE4669"/>
    <w:rsid w:val="00EE4D8C"/>
    <w:rsid w:val="00EE518B"/>
    <w:rsid w:val="00EF02DF"/>
    <w:rsid w:val="00EF0E17"/>
    <w:rsid w:val="00EF10EB"/>
    <w:rsid w:val="00EF197B"/>
    <w:rsid w:val="00EF47F4"/>
    <w:rsid w:val="00EF558E"/>
    <w:rsid w:val="00EF733F"/>
    <w:rsid w:val="00F00842"/>
    <w:rsid w:val="00F04A25"/>
    <w:rsid w:val="00F04B92"/>
    <w:rsid w:val="00F04F70"/>
    <w:rsid w:val="00F07872"/>
    <w:rsid w:val="00F13A83"/>
    <w:rsid w:val="00F14A7B"/>
    <w:rsid w:val="00F216F9"/>
    <w:rsid w:val="00F24ADA"/>
    <w:rsid w:val="00F26CCE"/>
    <w:rsid w:val="00F277BC"/>
    <w:rsid w:val="00F27B6F"/>
    <w:rsid w:val="00F30776"/>
    <w:rsid w:val="00F318A0"/>
    <w:rsid w:val="00F31E83"/>
    <w:rsid w:val="00F32114"/>
    <w:rsid w:val="00F329AD"/>
    <w:rsid w:val="00F32B18"/>
    <w:rsid w:val="00F3542B"/>
    <w:rsid w:val="00F35F56"/>
    <w:rsid w:val="00F46559"/>
    <w:rsid w:val="00F46637"/>
    <w:rsid w:val="00F46F31"/>
    <w:rsid w:val="00F516C7"/>
    <w:rsid w:val="00F52D28"/>
    <w:rsid w:val="00F54B16"/>
    <w:rsid w:val="00F56AD4"/>
    <w:rsid w:val="00F56FC1"/>
    <w:rsid w:val="00F57943"/>
    <w:rsid w:val="00F57D52"/>
    <w:rsid w:val="00F61168"/>
    <w:rsid w:val="00F619CE"/>
    <w:rsid w:val="00F6627E"/>
    <w:rsid w:val="00F67D9A"/>
    <w:rsid w:val="00F7488F"/>
    <w:rsid w:val="00F751E5"/>
    <w:rsid w:val="00F7718E"/>
    <w:rsid w:val="00F83104"/>
    <w:rsid w:val="00F834B1"/>
    <w:rsid w:val="00F83BB4"/>
    <w:rsid w:val="00F8669B"/>
    <w:rsid w:val="00F87007"/>
    <w:rsid w:val="00F87080"/>
    <w:rsid w:val="00F8750B"/>
    <w:rsid w:val="00F90494"/>
    <w:rsid w:val="00F92F5F"/>
    <w:rsid w:val="00F9541E"/>
    <w:rsid w:val="00F95F08"/>
    <w:rsid w:val="00FA3C9B"/>
    <w:rsid w:val="00FA53B1"/>
    <w:rsid w:val="00FA6F58"/>
    <w:rsid w:val="00FA6F81"/>
    <w:rsid w:val="00FB4219"/>
    <w:rsid w:val="00FB432F"/>
    <w:rsid w:val="00FB6DB6"/>
    <w:rsid w:val="00FB7533"/>
    <w:rsid w:val="00FC33BC"/>
    <w:rsid w:val="00FC4E1D"/>
    <w:rsid w:val="00FC7C4F"/>
    <w:rsid w:val="00FD01A0"/>
    <w:rsid w:val="00FD0717"/>
    <w:rsid w:val="00FD16BE"/>
    <w:rsid w:val="00FD1863"/>
    <w:rsid w:val="00FD2A3A"/>
    <w:rsid w:val="00FD2EFC"/>
    <w:rsid w:val="00FD6394"/>
    <w:rsid w:val="00FD6F20"/>
    <w:rsid w:val="00FE30C9"/>
    <w:rsid w:val="00FE3388"/>
    <w:rsid w:val="00FE3970"/>
    <w:rsid w:val="00FE3E26"/>
    <w:rsid w:val="00FF127B"/>
    <w:rsid w:val="00FF25CF"/>
    <w:rsid w:val="00FF2C07"/>
    <w:rsid w:val="00FF3F19"/>
    <w:rsid w:val="00FF5577"/>
    <w:rsid w:val="00FF5941"/>
    <w:rsid w:val="00FF6000"/>
    <w:rsid w:val="00FF68A0"/>
    <w:rsid w:val="00FF6B63"/>
    <w:rsid w:val="00FF6DDF"/>
    <w:rsid w:val="00FF6EB5"/>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D489804"/>
  <w15:docId w15:val="{D7D5CB1F-01AF-46D5-917B-9906DE6B9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8A21E8"/>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uiPriority w:val="99"/>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uiPriority w:val="99"/>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rsid w:val="00784A0E"/>
    <w:pPr>
      <w:tabs>
        <w:tab w:val="center" w:pos="4536"/>
        <w:tab w:val="right" w:pos="9072"/>
      </w:tabs>
    </w:pPr>
  </w:style>
  <w:style w:type="character" w:customStyle="1" w:styleId="PtaChar">
    <w:name w:val="Päta Char"/>
    <w:link w:val="Pta"/>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68609F"/>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Odsek,ZOZNAM,Tabuľka,Table,Bullet List,FooterText,numbered,Paragraphe de liste1,List Paragraph"/>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Odsek Char,ZOZNAM Char,Tabuľka Char"/>
    <w:link w:val="Odsekzoznamu"/>
    <w:uiPriority w:val="34"/>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65"/>
      </w:numPr>
      <w:spacing w:before="240" w:after="240"/>
      <w:jc w:val="both"/>
    </w:pPr>
    <w:rPr>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7"/>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40"/>
      </w:numPr>
      <w:contextualSpacing w:val="0"/>
    </w:pPr>
  </w:style>
  <w:style w:type="paragraph" w:customStyle="1" w:styleId="Styleii">
    <w:name w:val="Style....ii"/>
    <w:basedOn w:val="level1"/>
    <w:link w:val="StyleiiChar"/>
    <w:uiPriority w:val="99"/>
    <w:rsid w:val="003A6EB2"/>
    <w:pPr>
      <w:numPr>
        <w:ilvl w:val="1"/>
        <w:numId w:val="139"/>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2"/>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820703"/>
    <w:rPr>
      <w:rFonts w:ascii="Proba Pro CE" w:eastAsia="Times New Roman" w:hAnsi="Proba Pro CE" w:cs="Calibri"/>
      <w:szCs w:val="24"/>
      <w:lang w:eastAsia="en-US"/>
    </w:rPr>
  </w:style>
  <w:style w:type="numbering" w:customStyle="1" w:styleId="Importovantl29">
    <w:name w:val="Importovaný štýl 29"/>
    <w:rsid w:val="001C0699"/>
    <w:pPr>
      <w:numPr>
        <w:numId w:val="47"/>
      </w:numPr>
    </w:pPr>
  </w:style>
  <w:style w:type="numbering" w:customStyle="1" w:styleId="Importovantl27">
    <w:name w:val="Importovaný štýl 27"/>
    <w:rsid w:val="001C0699"/>
    <w:pPr>
      <w:numPr>
        <w:numId w:val="45"/>
      </w:numPr>
    </w:pPr>
  </w:style>
  <w:style w:type="numbering" w:customStyle="1" w:styleId="Importovantl84">
    <w:name w:val="Importovaný štýl 84"/>
    <w:rsid w:val="001C0699"/>
    <w:pPr>
      <w:numPr>
        <w:numId w:val="102"/>
      </w:numPr>
    </w:pPr>
  </w:style>
  <w:style w:type="numbering" w:customStyle="1" w:styleId="Importovantl37">
    <w:name w:val="Importovaný štýl 37"/>
    <w:rsid w:val="001C0699"/>
    <w:pPr>
      <w:numPr>
        <w:numId w:val="55"/>
      </w:numPr>
    </w:pPr>
  </w:style>
  <w:style w:type="numbering" w:customStyle="1" w:styleId="Importovantl70">
    <w:name w:val="Importovaný štýl 70"/>
    <w:rsid w:val="001C0699"/>
    <w:pPr>
      <w:numPr>
        <w:numId w:val="88"/>
      </w:numPr>
    </w:pPr>
  </w:style>
  <w:style w:type="numbering" w:customStyle="1" w:styleId="Importovantl99">
    <w:name w:val="Importovaný štýl 99"/>
    <w:rsid w:val="001C0699"/>
    <w:pPr>
      <w:numPr>
        <w:numId w:val="117"/>
      </w:numPr>
    </w:pPr>
  </w:style>
  <w:style w:type="numbering" w:customStyle="1" w:styleId="Importovantl90">
    <w:name w:val="Importovaný štýl 90"/>
    <w:rsid w:val="001C0699"/>
    <w:pPr>
      <w:numPr>
        <w:numId w:val="108"/>
      </w:numPr>
    </w:pPr>
  </w:style>
  <w:style w:type="numbering" w:customStyle="1" w:styleId="Importovantl25">
    <w:name w:val="Importovaný štýl 25"/>
    <w:rsid w:val="001C0699"/>
    <w:pPr>
      <w:numPr>
        <w:numId w:val="43"/>
      </w:numPr>
    </w:pPr>
  </w:style>
  <w:style w:type="numbering" w:customStyle="1" w:styleId="Importovantl32">
    <w:name w:val="Importovaný štýl 32"/>
    <w:rsid w:val="001C0699"/>
    <w:pPr>
      <w:numPr>
        <w:numId w:val="50"/>
      </w:numPr>
    </w:pPr>
  </w:style>
  <w:style w:type="numbering" w:customStyle="1" w:styleId="Importovantl73">
    <w:name w:val="Importovaný štýl 73"/>
    <w:rsid w:val="001C0699"/>
    <w:pPr>
      <w:numPr>
        <w:numId w:val="91"/>
      </w:numPr>
    </w:pPr>
  </w:style>
  <w:style w:type="numbering" w:customStyle="1" w:styleId="Importovantl56">
    <w:name w:val="Importovaný štýl 56"/>
    <w:rsid w:val="001C0699"/>
    <w:pPr>
      <w:numPr>
        <w:numId w:val="74"/>
      </w:numPr>
    </w:pPr>
  </w:style>
  <w:style w:type="numbering" w:customStyle="1" w:styleId="Importovantl24">
    <w:name w:val="Importovaný štýl 24"/>
    <w:rsid w:val="001C0699"/>
    <w:pPr>
      <w:numPr>
        <w:numId w:val="42"/>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7"/>
      </w:numPr>
    </w:pPr>
  </w:style>
  <w:style w:type="numbering" w:customStyle="1" w:styleId="Importovantl58">
    <w:name w:val="Importovaný štýl 58"/>
    <w:rsid w:val="001C0699"/>
    <w:pPr>
      <w:numPr>
        <w:numId w:val="76"/>
      </w:numPr>
    </w:pPr>
  </w:style>
  <w:style w:type="numbering" w:customStyle="1" w:styleId="Importovantl30">
    <w:name w:val="Importovaný štýl 30"/>
    <w:rsid w:val="001C0699"/>
    <w:pPr>
      <w:numPr>
        <w:numId w:val="48"/>
      </w:numPr>
    </w:pPr>
  </w:style>
  <w:style w:type="numbering" w:customStyle="1" w:styleId="Importovantl59">
    <w:name w:val="Importovaný štýl 59"/>
    <w:rsid w:val="001C0699"/>
    <w:pPr>
      <w:numPr>
        <w:numId w:val="77"/>
      </w:numPr>
    </w:pPr>
  </w:style>
  <w:style w:type="numbering" w:customStyle="1" w:styleId="Importovantl103">
    <w:name w:val="Importovaný štýl 103"/>
    <w:rsid w:val="001C0699"/>
    <w:pPr>
      <w:numPr>
        <w:numId w:val="121"/>
      </w:numPr>
    </w:pPr>
  </w:style>
  <w:style w:type="numbering" w:customStyle="1" w:styleId="Importovantl4">
    <w:name w:val="Importovaný štýl 4"/>
    <w:rsid w:val="001C0699"/>
    <w:pPr>
      <w:numPr>
        <w:numId w:val="22"/>
      </w:numPr>
    </w:pPr>
  </w:style>
  <w:style w:type="numbering" w:customStyle="1" w:styleId="Importovantl94">
    <w:name w:val="Importovaný štýl 94"/>
    <w:rsid w:val="001C0699"/>
    <w:pPr>
      <w:numPr>
        <w:numId w:val="112"/>
      </w:numPr>
    </w:pPr>
  </w:style>
  <w:style w:type="numbering" w:customStyle="1" w:styleId="Importovantl49">
    <w:name w:val="Importovaný štýl 49"/>
    <w:rsid w:val="001C0699"/>
    <w:pPr>
      <w:numPr>
        <w:numId w:val="67"/>
      </w:numPr>
    </w:pPr>
  </w:style>
  <w:style w:type="numbering" w:customStyle="1" w:styleId="Importovantl9">
    <w:name w:val="Importovaný štýl 9"/>
    <w:rsid w:val="001C0699"/>
    <w:pPr>
      <w:numPr>
        <w:numId w:val="27"/>
      </w:numPr>
    </w:pPr>
  </w:style>
  <w:style w:type="numbering" w:customStyle="1" w:styleId="Importovantl66">
    <w:name w:val="Importovaný štýl 66"/>
    <w:rsid w:val="001C0699"/>
    <w:pPr>
      <w:numPr>
        <w:numId w:val="84"/>
      </w:numPr>
    </w:pPr>
  </w:style>
  <w:style w:type="numbering" w:customStyle="1" w:styleId="Importovantl10">
    <w:name w:val="Importovaný štýl 10"/>
    <w:rsid w:val="001C0699"/>
    <w:pPr>
      <w:numPr>
        <w:numId w:val="28"/>
      </w:numPr>
    </w:pPr>
  </w:style>
  <w:style w:type="numbering" w:customStyle="1" w:styleId="Importovantl41">
    <w:name w:val="Importovaný štýl 41"/>
    <w:rsid w:val="001C0699"/>
    <w:pPr>
      <w:numPr>
        <w:numId w:val="59"/>
      </w:numPr>
    </w:pPr>
  </w:style>
  <w:style w:type="numbering" w:customStyle="1" w:styleId="Importovantl17">
    <w:name w:val="Importovaný štýl 17"/>
    <w:rsid w:val="001C0699"/>
    <w:pPr>
      <w:numPr>
        <w:numId w:val="35"/>
      </w:numPr>
    </w:pPr>
  </w:style>
  <w:style w:type="numbering" w:customStyle="1" w:styleId="Importovantl86">
    <w:name w:val="Importovaný štýl 86"/>
    <w:rsid w:val="001C0699"/>
    <w:pPr>
      <w:numPr>
        <w:numId w:val="104"/>
      </w:numPr>
    </w:pPr>
  </w:style>
  <w:style w:type="numbering" w:customStyle="1" w:styleId="Importovantl44">
    <w:name w:val="Importovaný štýl 44"/>
    <w:rsid w:val="001C0699"/>
    <w:pPr>
      <w:numPr>
        <w:numId w:val="62"/>
      </w:numPr>
    </w:pPr>
  </w:style>
  <w:style w:type="numbering" w:customStyle="1" w:styleId="Importovantl34">
    <w:name w:val="Importovaný štýl 34"/>
    <w:rsid w:val="001C0699"/>
    <w:pPr>
      <w:numPr>
        <w:numId w:val="52"/>
      </w:numPr>
    </w:pPr>
  </w:style>
  <w:style w:type="numbering" w:customStyle="1" w:styleId="Importovantl76">
    <w:name w:val="Importovaný štýl 76"/>
    <w:rsid w:val="001C0699"/>
    <w:pPr>
      <w:numPr>
        <w:numId w:val="94"/>
      </w:numPr>
    </w:pPr>
  </w:style>
  <w:style w:type="numbering" w:customStyle="1" w:styleId="Importovantl112">
    <w:name w:val="Importovaný štýl 112"/>
    <w:rsid w:val="001C0699"/>
    <w:pPr>
      <w:numPr>
        <w:numId w:val="130"/>
      </w:numPr>
    </w:pPr>
  </w:style>
  <w:style w:type="numbering" w:customStyle="1" w:styleId="Importovantl36">
    <w:name w:val="Importovaný štýl 36"/>
    <w:rsid w:val="001C0699"/>
    <w:pPr>
      <w:numPr>
        <w:numId w:val="54"/>
      </w:numPr>
    </w:pPr>
  </w:style>
  <w:style w:type="numbering" w:customStyle="1" w:styleId="Importovantl18">
    <w:name w:val="Importovaný štýl 18"/>
    <w:rsid w:val="001C0699"/>
    <w:pPr>
      <w:numPr>
        <w:numId w:val="36"/>
      </w:numPr>
    </w:pPr>
  </w:style>
  <w:style w:type="numbering" w:customStyle="1" w:styleId="Importovantl101">
    <w:name w:val="Importovaný štýl 101"/>
    <w:rsid w:val="001C0699"/>
    <w:pPr>
      <w:numPr>
        <w:numId w:val="119"/>
      </w:numPr>
    </w:pPr>
  </w:style>
  <w:style w:type="numbering" w:customStyle="1" w:styleId="Importovantl50">
    <w:name w:val="Importovaný štýl 50"/>
    <w:rsid w:val="001C0699"/>
    <w:pPr>
      <w:numPr>
        <w:numId w:val="68"/>
      </w:numPr>
    </w:pPr>
  </w:style>
  <w:style w:type="numbering" w:customStyle="1" w:styleId="Importovantl60">
    <w:name w:val="Importovaný štýl 60"/>
    <w:rsid w:val="001C0699"/>
    <w:pPr>
      <w:numPr>
        <w:numId w:val="78"/>
      </w:numPr>
    </w:pPr>
  </w:style>
  <w:style w:type="numbering" w:customStyle="1" w:styleId="Importovantl31">
    <w:name w:val="Importovaný štýl 31"/>
    <w:rsid w:val="001C0699"/>
    <w:pPr>
      <w:numPr>
        <w:numId w:val="49"/>
      </w:numPr>
    </w:pPr>
  </w:style>
  <w:style w:type="numbering" w:customStyle="1" w:styleId="Importovantl13">
    <w:name w:val="Importovaný štýl 13"/>
    <w:rsid w:val="001C0699"/>
    <w:pPr>
      <w:numPr>
        <w:numId w:val="31"/>
      </w:numPr>
    </w:pPr>
  </w:style>
  <w:style w:type="numbering" w:customStyle="1" w:styleId="Importovantl33">
    <w:name w:val="Importovaný štýl 33"/>
    <w:rsid w:val="001C0699"/>
    <w:pPr>
      <w:numPr>
        <w:numId w:val="51"/>
      </w:numPr>
    </w:pPr>
  </w:style>
  <w:style w:type="numbering" w:customStyle="1" w:styleId="Importovantl8">
    <w:name w:val="Importovaný štýl 8"/>
    <w:rsid w:val="001C0699"/>
    <w:pPr>
      <w:numPr>
        <w:numId w:val="26"/>
      </w:numPr>
    </w:pPr>
  </w:style>
  <w:style w:type="numbering" w:customStyle="1" w:styleId="Importovantl82">
    <w:name w:val="Importovaný štýl 82"/>
    <w:rsid w:val="001C0699"/>
    <w:pPr>
      <w:numPr>
        <w:numId w:val="100"/>
      </w:numPr>
    </w:pPr>
  </w:style>
  <w:style w:type="numbering" w:customStyle="1" w:styleId="Importovantl55">
    <w:name w:val="Importovaný štýl 55"/>
    <w:rsid w:val="001C0699"/>
    <w:pPr>
      <w:numPr>
        <w:numId w:val="73"/>
      </w:numPr>
    </w:pPr>
  </w:style>
  <w:style w:type="numbering" w:customStyle="1" w:styleId="Importovantl46">
    <w:name w:val="Importovaný štýl 46"/>
    <w:rsid w:val="001C0699"/>
    <w:pPr>
      <w:numPr>
        <w:numId w:val="64"/>
      </w:numPr>
    </w:pPr>
  </w:style>
  <w:style w:type="numbering" w:customStyle="1" w:styleId="Importovantl35">
    <w:name w:val="Importovaný štýl 35"/>
    <w:rsid w:val="001C0699"/>
    <w:pPr>
      <w:numPr>
        <w:numId w:val="53"/>
      </w:numPr>
    </w:pPr>
  </w:style>
  <w:style w:type="numbering" w:customStyle="1" w:styleId="Importovantl51">
    <w:name w:val="Importovaný štýl 51"/>
    <w:rsid w:val="001C0699"/>
    <w:pPr>
      <w:numPr>
        <w:numId w:val="69"/>
      </w:numPr>
    </w:pPr>
  </w:style>
  <w:style w:type="numbering" w:customStyle="1" w:styleId="Importovantl57">
    <w:name w:val="Importovaný štýl 57"/>
    <w:rsid w:val="001C0699"/>
    <w:pPr>
      <w:numPr>
        <w:numId w:val="75"/>
      </w:numPr>
    </w:pPr>
  </w:style>
  <w:style w:type="numbering" w:customStyle="1" w:styleId="Importovantl115">
    <w:name w:val="Importovaný štýl 115"/>
    <w:rsid w:val="001C0699"/>
    <w:pPr>
      <w:numPr>
        <w:numId w:val="133"/>
      </w:numPr>
    </w:pPr>
  </w:style>
  <w:style w:type="numbering" w:customStyle="1" w:styleId="Importovantl45">
    <w:name w:val="Importovaný štýl 45"/>
    <w:rsid w:val="001C0699"/>
    <w:pPr>
      <w:numPr>
        <w:numId w:val="63"/>
      </w:numPr>
    </w:pPr>
  </w:style>
  <w:style w:type="numbering" w:customStyle="1" w:styleId="Importovantl116">
    <w:name w:val="Importovaný štýl 116"/>
    <w:rsid w:val="001C0699"/>
    <w:pPr>
      <w:numPr>
        <w:numId w:val="134"/>
      </w:numPr>
    </w:pPr>
  </w:style>
  <w:style w:type="numbering" w:customStyle="1" w:styleId="Importovantl52">
    <w:name w:val="Importovaný štýl 52"/>
    <w:rsid w:val="001C0699"/>
    <w:pPr>
      <w:numPr>
        <w:numId w:val="70"/>
      </w:numPr>
    </w:pPr>
  </w:style>
  <w:style w:type="numbering" w:customStyle="1" w:styleId="Importovantl79">
    <w:name w:val="Importovaný štýl 79"/>
    <w:rsid w:val="001C0699"/>
    <w:pPr>
      <w:numPr>
        <w:numId w:val="97"/>
      </w:numPr>
    </w:pPr>
  </w:style>
  <w:style w:type="numbering" w:customStyle="1" w:styleId="Importovantl20">
    <w:name w:val="Importovaný štýl 20"/>
    <w:rsid w:val="001C0699"/>
    <w:pPr>
      <w:numPr>
        <w:numId w:val="38"/>
      </w:numPr>
    </w:pPr>
  </w:style>
  <w:style w:type="numbering" w:customStyle="1" w:styleId="Importovantl104">
    <w:name w:val="Importovaný štýl 104"/>
    <w:rsid w:val="001C0699"/>
    <w:pPr>
      <w:numPr>
        <w:numId w:val="122"/>
      </w:numPr>
    </w:pPr>
  </w:style>
  <w:style w:type="numbering" w:customStyle="1" w:styleId="Importovantl62">
    <w:name w:val="Importovaný štýl 62"/>
    <w:rsid w:val="001C0699"/>
    <w:pPr>
      <w:numPr>
        <w:numId w:val="80"/>
      </w:numPr>
    </w:pPr>
  </w:style>
  <w:style w:type="numbering" w:customStyle="1" w:styleId="Importovantl105">
    <w:name w:val="Importovaný štýl 105"/>
    <w:rsid w:val="001C0699"/>
    <w:pPr>
      <w:numPr>
        <w:numId w:val="123"/>
      </w:numPr>
    </w:pPr>
  </w:style>
  <w:style w:type="numbering" w:customStyle="1" w:styleId="Importovantl63">
    <w:name w:val="Importovaný štýl 63"/>
    <w:rsid w:val="001C0699"/>
    <w:pPr>
      <w:numPr>
        <w:numId w:val="81"/>
      </w:numPr>
    </w:pPr>
  </w:style>
  <w:style w:type="numbering" w:customStyle="1" w:styleId="Importovantl96">
    <w:name w:val="Importovaný štýl 96"/>
    <w:rsid w:val="001C0699"/>
    <w:pPr>
      <w:numPr>
        <w:numId w:val="114"/>
      </w:numPr>
    </w:pPr>
  </w:style>
  <w:style w:type="numbering" w:customStyle="1" w:styleId="Importovantl40">
    <w:name w:val="Importovaný štýl 40"/>
    <w:rsid w:val="001C0699"/>
    <w:pPr>
      <w:numPr>
        <w:numId w:val="58"/>
      </w:numPr>
    </w:pPr>
  </w:style>
  <w:style w:type="numbering" w:customStyle="1" w:styleId="Importovantl43">
    <w:name w:val="Importovaný štýl 43"/>
    <w:rsid w:val="001C0699"/>
    <w:pPr>
      <w:numPr>
        <w:numId w:val="61"/>
      </w:numPr>
    </w:pPr>
  </w:style>
  <w:style w:type="numbering" w:customStyle="1" w:styleId="Importovantl65">
    <w:name w:val="Importovaný štýl 65"/>
    <w:rsid w:val="001C0699"/>
    <w:pPr>
      <w:numPr>
        <w:numId w:val="83"/>
      </w:numPr>
    </w:pPr>
  </w:style>
  <w:style w:type="numbering" w:customStyle="1" w:styleId="Importovantl113">
    <w:name w:val="Importovaný štýl 113"/>
    <w:rsid w:val="001C0699"/>
    <w:pPr>
      <w:numPr>
        <w:numId w:val="131"/>
      </w:numPr>
    </w:pPr>
  </w:style>
  <w:style w:type="numbering" w:customStyle="1" w:styleId="Importovantl74">
    <w:name w:val="Importovaný štýl 74"/>
    <w:rsid w:val="001C0699"/>
    <w:pPr>
      <w:numPr>
        <w:numId w:val="92"/>
      </w:numPr>
    </w:pPr>
  </w:style>
  <w:style w:type="numbering" w:customStyle="1" w:styleId="Importovantl97">
    <w:name w:val="Importovaný štýl 97"/>
    <w:rsid w:val="001C0699"/>
    <w:pPr>
      <w:numPr>
        <w:numId w:val="115"/>
      </w:numPr>
    </w:pPr>
  </w:style>
  <w:style w:type="numbering" w:customStyle="1" w:styleId="Importovantl114">
    <w:name w:val="Importovaný štýl 114"/>
    <w:rsid w:val="001C0699"/>
    <w:pPr>
      <w:numPr>
        <w:numId w:val="132"/>
      </w:numPr>
    </w:pPr>
  </w:style>
  <w:style w:type="numbering" w:customStyle="1" w:styleId="Importovantl91">
    <w:name w:val="Importovaný štýl 91"/>
    <w:rsid w:val="001C0699"/>
    <w:pPr>
      <w:numPr>
        <w:numId w:val="109"/>
      </w:numPr>
    </w:pPr>
  </w:style>
  <w:style w:type="numbering" w:customStyle="1" w:styleId="Importovantl39">
    <w:name w:val="Importovaný štýl 39"/>
    <w:rsid w:val="001C0699"/>
    <w:pPr>
      <w:numPr>
        <w:numId w:val="57"/>
      </w:numPr>
    </w:pPr>
  </w:style>
  <w:style w:type="numbering" w:customStyle="1" w:styleId="Importovantl72">
    <w:name w:val="Importovaný štýl 72"/>
    <w:rsid w:val="001C0699"/>
    <w:pPr>
      <w:numPr>
        <w:numId w:val="90"/>
      </w:numPr>
    </w:pPr>
  </w:style>
  <w:style w:type="numbering" w:customStyle="1" w:styleId="Importovantl108">
    <w:name w:val="Importovaný štýl 108"/>
    <w:rsid w:val="001C0699"/>
    <w:pPr>
      <w:numPr>
        <w:numId w:val="126"/>
      </w:numPr>
    </w:pPr>
  </w:style>
  <w:style w:type="numbering" w:customStyle="1" w:styleId="Importovantl106">
    <w:name w:val="Importovaný štýl 106"/>
    <w:rsid w:val="001C0699"/>
    <w:pPr>
      <w:numPr>
        <w:numId w:val="124"/>
      </w:numPr>
    </w:pPr>
  </w:style>
  <w:style w:type="numbering" w:customStyle="1" w:styleId="Importovantl54">
    <w:name w:val="Importovaný štýl 54"/>
    <w:rsid w:val="001C0699"/>
    <w:pPr>
      <w:numPr>
        <w:numId w:val="72"/>
      </w:numPr>
    </w:pPr>
  </w:style>
  <w:style w:type="numbering" w:customStyle="1" w:styleId="Importovantl80">
    <w:name w:val="Importovaný štýl 80"/>
    <w:rsid w:val="001C0699"/>
    <w:pPr>
      <w:numPr>
        <w:numId w:val="98"/>
      </w:numPr>
    </w:pPr>
  </w:style>
  <w:style w:type="numbering" w:customStyle="1" w:styleId="Importovantl68">
    <w:name w:val="Importovaný štýl 68"/>
    <w:rsid w:val="001C0699"/>
    <w:pPr>
      <w:numPr>
        <w:numId w:val="86"/>
      </w:numPr>
    </w:pPr>
  </w:style>
  <w:style w:type="numbering" w:customStyle="1" w:styleId="Importovantl2">
    <w:name w:val="Importovaný štýl 2"/>
    <w:rsid w:val="001C0699"/>
    <w:pPr>
      <w:numPr>
        <w:numId w:val="20"/>
      </w:numPr>
    </w:pPr>
  </w:style>
  <w:style w:type="numbering" w:customStyle="1" w:styleId="Importovantl110">
    <w:name w:val="Importovaný štýl 110"/>
    <w:rsid w:val="001C0699"/>
    <w:pPr>
      <w:numPr>
        <w:numId w:val="128"/>
      </w:numPr>
    </w:pPr>
  </w:style>
  <w:style w:type="numbering" w:customStyle="1" w:styleId="Importovantl15">
    <w:name w:val="Importovaný štýl 15"/>
    <w:rsid w:val="001C0699"/>
    <w:pPr>
      <w:numPr>
        <w:numId w:val="33"/>
      </w:numPr>
    </w:pPr>
  </w:style>
  <w:style w:type="numbering" w:customStyle="1" w:styleId="Importovantl98">
    <w:name w:val="Importovaný štýl 98"/>
    <w:rsid w:val="001C0699"/>
    <w:pPr>
      <w:numPr>
        <w:numId w:val="116"/>
      </w:numPr>
    </w:pPr>
  </w:style>
  <w:style w:type="numbering" w:customStyle="1" w:styleId="Importovantl117">
    <w:name w:val="Importovaný štýl 117"/>
    <w:rsid w:val="001C0699"/>
    <w:pPr>
      <w:numPr>
        <w:numId w:val="135"/>
      </w:numPr>
    </w:pPr>
  </w:style>
  <w:style w:type="numbering" w:customStyle="1" w:styleId="Importovantl21">
    <w:name w:val="Importovaný štýl 21"/>
    <w:rsid w:val="001C0699"/>
    <w:pPr>
      <w:numPr>
        <w:numId w:val="39"/>
      </w:numPr>
    </w:pPr>
  </w:style>
  <w:style w:type="numbering" w:customStyle="1" w:styleId="Importovantl22">
    <w:name w:val="Importovaný štýl 22"/>
    <w:rsid w:val="001C0699"/>
    <w:pPr>
      <w:numPr>
        <w:numId w:val="40"/>
      </w:numPr>
    </w:pPr>
  </w:style>
  <w:style w:type="numbering" w:customStyle="1" w:styleId="Importovantl109">
    <w:name w:val="Importovaný štýl 109"/>
    <w:rsid w:val="001C0699"/>
    <w:pPr>
      <w:numPr>
        <w:numId w:val="127"/>
      </w:numPr>
    </w:pPr>
  </w:style>
  <w:style w:type="numbering" w:customStyle="1" w:styleId="Importovantl53">
    <w:name w:val="Importovaný štýl 53"/>
    <w:rsid w:val="001C0699"/>
    <w:pPr>
      <w:numPr>
        <w:numId w:val="71"/>
      </w:numPr>
    </w:pPr>
  </w:style>
  <w:style w:type="numbering" w:customStyle="1" w:styleId="Importovantl81">
    <w:name w:val="Importovaný štýl 81"/>
    <w:rsid w:val="001C0699"/>
    <w:pPr>
      <w:numPr>
        <w:numId w:val="99"/>
      </w:numPr>
    </w:pPr>
  </w:style>
  <w:style w:type="numbering" w:customStyle="1" w:styleId="Importovantl95">
    <w:name w:val="Importovaný štýl 95"/>
    <w:rsid w:val="001C0699"/>
    <w:pPr>
      <w:numPr>
        <w:numId w:val="113"/>
      </w:numPr>
    </w:pPr>
  </w:style>
  <w:style w:type="numbering" w:customStyle="1" w:styleId="Importovantl23">
    <w:name w:val="Importovaný štýl 23"/>
    <w:rsid w:val="001C0699"/>
    <w:pPr>
      <w:numPr>
        <w:numId w:val="41"/>
      </w:numPr>
    </w:pPr>
  </w:style>
  <w:style w:type="numbering" w:customStyle="1" w:styleId="Importovantl47">
    <w:name w:val="Importovaný štýl 47"/>
    <w:rsid w:val="001C0699"/>
    <w:pPr>
      <w:numPr>
        <w:numId w:val="65"/>
      </w:numPr>
    </w:pPr>
  </w:style>
  <w:style w:type="numbering" w:customStyle="1" w:styleId="Importovantl78">
    <w:name w:val="Importovaný štýl 78"/>
    <w:rsid w:val="001C0699"/>
    <w:pPr>
      <w:numPr>
        <w:numId w:val="96"/>
      </w:numPr>
    </w:pPr>
  </w:style>
  <w:style w:type="numbering" w:customStyle="1" w:styleId="Importovantl118">
    <w:name w:val="Importovaný štýl 118"/>
    <w:rsid w:val="001C0699"/>
    <w:pPr>
      <w:numPr>
        <w:numId w:val="136"/>
      </w:numPr>
    </w:pPr>
  </w:style>
  <w:style w:type="numbering" w:customStyle="1" w:styleId="Importovantl102">
    <w:name w:val="Importovaný štýl 102"/>
    <w:rsid w:val="001C0699"/>
    <w:pPr>
      <w:numPr>
        <w:numId w:val="120"/>
      </w:numPr>
    </w:pPr>
  </w:style>
  <w:style w:type="numbering" w:customStyle="1" w:styleId="Importovantl48">
    <w:name w:val="Importovaný štýl 48"/>
    <w:rsid w:val="001C0699"/>
    <w:pPr>
      <w:numPr>
        <w:numId w:val="66"/>
      </w:numPr>
    </w:pPr>
  </w:style>
  <w:style w:type="numbering" w:customStyle="1" w:styleId="Importovantl19">
    <w:name w:val="Importovaný štýl 19"/>
    <w:rsid w:val="001C0699"/>
    <w:pPr>
      <w:numPr>
        <w:numId w:val="37"/>
      </w:numPr>
    </w:pPr>
  </w:style>
  <w:style w:type="numbering" w:customStyle="1" w:styleId="Importovantl28">
    <w:name w:val="Importovaný štýl 28"/>
    <w:rsid w:val="001C0699"/>
    <w:pPr>
      <w:numPr>
        <w:numId w:val="46"/>
      </w:numPr>
    </w:pPr>
  </w:style>
  <w:style w:type="numbering" w:customStyle="1" w:styleId="Importovantl85">
    <w:name w:val="Importovaný štýl 85"/>
    <w:rsid w:val="001C0699"/>
    <w:pPr>
      <w:numPr>
        <w:numId w:val="103"/>
      </w:numPr>
    </w:pPr>
  </w:style>
  <w:style w:type="numbering" w:customStyle="1" w:styleId="Importovantl83">
    <w:name w:val="Importovaný štýl 83"/>
    <w:rsid w:val="001C0699"/>
    <w:pPr>
      <w:numPr>
        <w:numId w:val="101"/>
      </w:numPr>
    </w:pPr>
  </w:style>
  <w:style w:type="numbering" w:customStyle="1" w:styleId="Importovantl64">
    <w:name w:val="Importovaný štýl 64"/>
    <w:rsid w:val="001C0699"/>
    <w:pPr>
      <w:numPr>
        <w:numId w:val="82"/>
      </w:numPr>
    </w:pPr>
  </w:style>
  <w:style w:type="numbering" w:customStyle="1" w:styleId="Importovantl111">
    <w:name w:val="Importovaný štýl 111"/>
    <w:rsid w:val="001C0699"/>
    <w:pPr>
      <w:numPr>
        <w:numId w:val="129"/>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4"/>
      </w:numPr>
    </w:pPr>
  </w:style>
  <w:style w:type="numbering" w:customStyle="1" w:styleId="Importovantl92">
    <w:name w:val="Importovaný štýl 92"/>
    <w:rsid w:val="001C0699"/>
    <w:pPr>
      <w:numPr>
        <w:numId w:val="110"/>
      </w:numPr>
    </w:pPr>
  </w:style>
  <w:style w:type="numbering" w:customStyle="1" w:styleId="Style1">
    <w:name w:val="Style1"/>
    <w:rsid w:val="001C0699"/>
    <w:pPr>
      <w:numPr>
        <w:numId w:val="138"/>
      </w:numPr>
    </w:pPr>
  </w:style>
  <w:style w:type="numbering" w:customStyle="1" w:styleId="Importovantl61">
    <w:name w:val="Importovaný štýl 61"/>
    <w:rsid w:val="001C0699"/>
    <w:pPr>
      <w:numPr>
        <w:numId w:val="79"/>
      </w:numPr>
    </w:pPr>
  </w:style>
  <w:style w:type="numbering" w:customStyle="1" w:styleId="Importovantl67">
    <w:name w:val="Importovaný štýl 67"/>
    <w:rsid w:val="001C0699"/>
    <w:pPr>
      <w:numPr>
        <w:numId w:val="85"/>
      </w:numPr>
    </w:pPr>
  </w:style>
  <w:style w:type="numbering" w:customStyle="1" w:styleId="Importovantl77">
    <w:name w:val="Importovaný štýl 77"/>
    <w:rsid w:val="001C0699"/>
    <w:pPr>
      <w:numPr>
        <w:numId w:val="95"/>
      </w:numPr>
    </w:pPr>
  </w:style>
  <w:style w:type="numbering" w:customStyle="1" w:styleId="Importovantl75">
    <w:name w:val="Importovaný štýl 75"/>
    <w:rsid w:val="001C0699"/>
    <w:pPr>
      <w:numPr>
        <w:numId w:val="93"/>
      </w:numPr>
    </w:pPr>
  </w:style>
  <w:style w:type="numbering" w:customStyle="1" w:styleId="Importovantl71">
    <w:name w:val="Importovaný štýl 71"/>
    <w:rsid w:val="001C0699"/>
    <w:pPr>
      <w:numPr>
        <w:numId w:val="89"/>
      </w:numPr>
    </w:pPr>
  </w:style>
  <w:style w:type="numbering" w:customStyle="1" w:styleId="Importovantl26">
    <w:name w:val="Importovaný štýl 26"/>
    <w:rsid w:val="001C0699"/>
    <w:pPr>
      <w:numPr>
        <w:numId w:val="44"/>
      </w:numPr>
    </w:pPr>
  </w:style>
  <w:style w:type="numbering" w:customStyle="1" w:styleId="Importovantl107">
    <w:name w:val="Importovaný štýl 107"/>
    <w:rsid w:val="001C0699"/>
    <w:pPr>
      <w:numPr>
        <w:numId w:val="125"/>
      </w:numPr>
    </w:pPr>
  </w:style>
  <w:style w:type="numbering" w:customStyle="1" w:styleId="Importovantl42">
    <w:name w:val="Importovaný štýl 42"/>
    <w:rsid w:val="001C0699"/>
    <w:pPr>
      <w:numPr>
        <w:numId w:val="60"/>
      </w:numPr>
    </w:pPr>
  </w:style>
  <w:style w:type="numbering" w:customStyle="1" w:styleId="Importovantl11">
    <w:name w:val="Importovaný štýl 11"/>
    <w:rsid w:val="001C0699"/>
    <w:pPr>
      <w:numPr>
        <w:numId w:val="29"/>
      </w:numPr>
    </w:pPr>
  </w:style>
  <w:style w:type="numbering" w:customStyle="1" w:styleId="Importovantl14">
    <w:name w:val="Importovaný štýl 14"/>
    <w:rsid w:val="001C0699"/>
    <w:pPr>
      <w:numPr>
        <w:numId w:val="32"/>
      </w:numPr>
    </w:pPr>
  </w:style>
  <w:style w:type="numbering" w:customStyle="1" w:styleId="Importovantl93">
    <w:name w:val="Importovaný štýl 93"/>
    <w:rsid w:val="001C0699"/>
    <w:pPr>
      <w:numPr>
        <w:numId w:val="111"/>
      </w:numPr>
    </w:pPr>
  </w:style>
  <w:style w:type="numbering" w:customStyle="1" w:styleId="Importovantl16">
    <w:name w:val="Importovaný štýl 16"/>
    <w:rsid w:val="001C0699"/>
    <w:pPr>
      <w:numPr>
        <w:numId w:val="34"/>
      </w:numPr>
    </w:pPr>
  </w:style>
  <w:style w:type="numbering" w:customStyle="1" w:styleId="Importovantl5">
    <w:name w:val="Importovaný štýl 5"/>
    <w:rsid w:val="001C0699"/>
    <w:pPr>
      <w:numPr>
        <w:numId w:val="23"/>
      </w:numPr>
    </w:pPr>
  </w:style>
  <w:style w:type="numbering" w:customStyle="1" w:styleId="Importovantl89">
    <w:name w:val="Importovaný štýl 89"/>
    <w:rsid w:val="001C0699"/>
    <w:pPr>
      <w:numPr>
        <w:numId w:val="107"/>
      </w:numPr>
    </w:pPr>
  </w:style>
  <w:style w:type="numbering" w:customStyle="1" w:styleId="Importovantl1">
    <w:name w:val="Importovaný štýl 1"/>
    <w:rsid w:val="001C0699"/>
    <w:pPr>
      <w:numPr>
        <w:numId w:val="19"/>
      </w:numPr>
    </w:pPr>
  </w:style>
  <w:style w:type="numbering" w:customStyle="1" w:styleId="Importovantl12">
    <w:name w:val="Importovaný štýl 12"/>
    <w:rsid w:val="001C0699"/>
    <w:pPr>
      <w:numPr>
        <w:numId w:val="30"/>
      </w:numPr>
    </w:pPr>
  </w:style>
  <w:style w:type="numbering" w:customStyle="1" w:styleId="Importovantl38">
    <w:name w:val="Importovaný štýl 38"/>
    <w:rsid w:val="001C0699"/>
    <w:pPr>
      <w:numPr>
        <w:numId w:val="56"/>
      </w:numPr>
    </w:pPr>
  </w:style>
  <w:style w:type="numbering" w:customStyle="1" w:styleId="Importovantl3">
    <w:name w:val="Importovaný štýl 3"/>
    <w:rsid w:val="001C0699"/>
    <w:pPr>
      <w:numPr>
        <w:numId w:val="21"/>
      </w:numPr>
    </w:pPr>
  </w:style>
  <w:style w:type="numbering" w:customStyle="1" w:styleId="Importovantl87">
    <w:name w:val="Importovaný štýl 87"/>
    <w:rsid w:val="001C0699"/>
    <w:pPr>
      <w:numPr>
        <w:numId w:val="105"/>
      </w:numPr>
    </w:pPr>
  </w:style>
  <w:style w:type="numbering" w:customStyle="1" w:styleId="Importovantl88">
    <w:name w:val="Importovaný štýl 88"/>
    <w:rsid w:val="001C0699"/>
    <w:pPr>
      <w:numPr>
        <w:numId w:val="106"/>
      </w:numPr>
    </w:pPr>
  </w:style>
  <w:style w:type="numbering" w:customStyle="1" w:styleId="Importovantl7">
    <w:name w:val="Importovaný štýl 7"/>
    <w:rsid w:val="001C0699"/>
    <w:pPr>
      <w:numPr>
        <w:numId w:val="25"/>
      </w:numPr>
    </w:pPr>
  </w:style>
  <w:style w:type="numbering" w:customStyle="1" w:styleId="Importovantl100">
    <w:name w:val="Importovaný štýl 100"/>
    <w:rsid w:val="001C0699"/>
    <w:pPr>
      <w:numPr>
        <w:numId w:val="118"/>
      </w:numPr>
    </w:pPr>
  </w:style>
  <w:style w:type="character" w:customStyle="1" w:styleId="Nevyrieenzmienka30">
    <w:name w:val="Nevyriešená zmienka3"/>
    <w:uiPriority w:val="99"/>
    <w:semiHidden/>
    <w:rsid w:val="002B6666"/>
    <w:rPr>
      <w:color w:val="605E5C"/>
      <w:shd w:val="clear" w:color="auto" w:fill="E1DFDD"/>
    </w:rPr>
  </w:style>
  <w:style w:type="numbering" w:customStyle="1" w:styleId="Styl1">
    <w:name w:val="Styl1"/>
    <w:rsid w:val="00C436F9"/>
    <w:pPr>
      <w:numPr>
        <w:numId w:val="164"/>
      </w:numPr>
    </w:pPr>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63"/>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66"/>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character" w:styleId="Nevyrieenzmienka">
    <w:name w:val="Unresolved Mention"/>
    <w:basedOn w:val="Predvolenpsmoodseku"/>
    <w:uiPriority w:val="99"/>
    <w:semiHidden/>
    <w:unhideWhenUsed/>
    <w:rsid w:val="002349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0801630">
      <w:bodyDiv w:val="1"/>
      <w:marLeft w:val="0"/>
      <w:marRight w:val="0"/>
      <w:marTop w:val="0"/>
      <w:marBottom w:val="0"/>
      <w:divBdr>
        <w:top w:val="none" w:sz="0" w:space="0" w:color="auto"/>
        <w:left w:val="none" w:sz="0" w:space="0" w:color="auto"/>
        <w:bottom w:val="none" w:sz="0" w:space="0" w:color="auto"/>
        <w:right w:val="none" w:sz="0" w:space="0" w:color="auto"/>
      </w:divBdr>
      <w:divsChild>
        <w:div w:id="1074741960">
          <w:marLeft w:val="0"/>
          <w:marRight w:val="0"/>
          <w:marTop w:val="0"/>
          <w:marBottom w:val="0"/>
          <w:divBdr>
            <w:top w:val="none" w:sz="0" w:space="0" w:color="auto"/>
            <w:left w:val="none" w:sz="0" w:space="0" w:color="auto"/>
            <w:bottom w:val="none" w:sz="0" w:space="0" w:color="auto"/>
            <w:right w:val="none" w:sz="0" w:space="0" w:color="auto"/>
          </w:divBdr>
          <w:divsChild>
            <w:div w:id="1548950198">
              <w:marLeft w:val="0"/>
              <w:marRight w:val="0"/>
              <w:marTop w:val="0"/>
              <w:marBottom w:val="0"/>
              <w:divBdr>
                <w:top w:val="none" w:sz="0" w:space="0" w:color="auto"/>
                <w:left w:val="none" w:sz="0" w:space="0" w:color="auto"/>
                <w:bottom w:val="none" w:sz="0" w:space="0" w:color="auto"/>
                <w:right w:val="none" w:sz="0" w:space="0" w:color="auto"/>
              </w:divBdr>
            </w:div>
          </w:divsChild>
        </w:div>
        <w:div w:id="1941721613">
          <w:marLeft w:val="75"/>
          <w:marRight w:val="75"/>
          <w:marTop w:val="0"/>
          <w:marBottom w:val="0"/>
          <w:divBdr>
            <w:top w:val="none" w:sz="0" w:space="0" w:color="auto"/>
            <w:left w:val="none" w:sz="0" w:space="0" w:color="auto"/>
            <w:bottom w:val="none" w:sz="0" w:space="0" w:color="auto"/>
            <w:right w:val="none" w:sz="0" w:space="0" w:color="auto"/>
          </w:divBdr>
        </w:div>
        <w:div w:id="1480342691">
          <w:marLeft w:val="0"/>
          <w:marRight w:val="0"/>
          <w:marTop w:val="225"/>
          <w:marBottom w:val="225"/>
          <w:divBdr>
            <w:top w:val="none" w:sz="0" w:space="0" w:color="auto"/>
            <w:left w:val="none" w:sz="0" w:space="0" w:color="auto"/>
            <w:bottom w:val="none" w:sz="0" w:space="0" w:color="auto"/>
            <w:right w:val="none" w:sz="0" w:space="0" w:color="auto"/>
          </w:divBdr>
        </w:div>
        <w:div w:id="1336418707">
          <w:marLeft w:val="0"/>
          <w:marRight w:val="0"/>
          <w:marTop w:val="0"/>
          <w:marBottom w:val="0"/>
          <w:divBdr>
            <w:top w:val="none" w:sz="0" w:space="0" w:color="auto"/>
            <w:left w:val="none" w:sz="0" w:space="0" w:color="auto"/>
            <w:bottom w:val="none" w:sz="0" w:space="0" w:color="auto"/>
            <w:right w:val="none" w:sz="0" w:space="0" w:color="auto"/>
          </w:divBdr>
          <w:divsChild>
            <w:div w:id="116873025">
              <w:marLeft w:val="0"/>
              <w:marRight w:val="0"/>
              <w:marTop w:val="0"/>
              <w:marBottom w:val="0"/>
              <w:divBdr>
                <w:top w:val="none" w:sz="0" w:space="0" w:color="auto"/>
                <w:left w:val="none" w:sz="0" w:space="0" w:color="auto"/>
                <w:bottom w:val="none" w:sz="0" w:space="0" w:color="auto"/>
                <w:right w:val="none" w:sz="0" w:space="0" w:color="auto"/>
              </w:divBdr>
            </w:div>
            <w:div w:id="102127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04300872">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13605575">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s://josephine.proebiz.com" TargetMode="External"/><Relationship Id="rId26" Type="http://schemas.openxmlformats.org/officeDocument/2006/relationships/hyperlink" Target="http://www.obnovdom.sk"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josephine.proebiz.com/" TargetMode="External"/><Relationship Id="rId25" Type="http://schemas.openxmlformats.org/officeDocument/2006/relationships/hyperlink" Target="http://www.obnovdom.sk" TargetMode="External"/><Relationship Id="rId2" Type="http://schemas.openxmlformats.org/officeDocument/2006/relationships/numbering" Target="numbering.xml"/><Relationship Id="rId16" Type="http://schemas.openxmlformats.org/officeDocument/2006/relationships/hyperlink" Target="http://files.nar.cz/docs/josephine/sk/Technicke_poziadavky_sw_JOSEPHINE.pdf" TargetMode="External"/><Relationship Id="rId20" Type="http://schemas.openxmlformats.org/officeDocument/2006/relationships/hyperlink" Target="https://josephine.proebiz.com/" TargetMode="Externa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obnovdom.sk"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files.nar.cz/docs/josephine/sk/Skrateny_navod_ucastnik.pdf" TargetMode="External"/><Relationship Id="rId23" Type="http://schemas.openxmlformats.org/officeDocument/2006/relationships/header" Target="header5.xml"/><Relationship Id="rId28" Type="http://schemas.openxmlformats.org/officeDocument/2006/relationships/header" Target="header7.xml"/><Relationship Id="rId10" Type="http://schemas.openxmlformats.org/officeDocument/2006/relationships/footer" Target="footer2.xml"/><Relationship Id="rId19" Type="http://schemas.openxmlformats.org/officeDocument/2006/relationships/hyperlink" Target="https://josephine.proebiz.com/"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 Id="rId22" Type="http://schemas.openxmlformats.org/officeDocument/2006/relationships/header" Target="header4.xml"/><Relationship Id="rId27" Type="http://schemas.openxmlformats.org/officeDocument/2006/relationships/header" Target="header6.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E2CA9A-3261-43A1-A37D-518D23319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46</Pages>
  <Words>14178</Words>
  <Characters>87971</Characters>
  <Application>Microsoft Office Word</Application>
  <DocSecurity>0</DocSecurity>
  <Lines>733</Lines>
  <Paragraphs>203</Paragraphs>
  <ScaleCrop>false</ScaleCrop>
  <HeadingPairs>
    <vt:vector size="2" baseType="variant">
      <vt:variant>
        <vt:lpstr>Názov</vt:lpstr>
      </vt:variant>
      <vt:variant>
        <vt:i4>1</vt:i4>
      </vt:variant>
    </vt:vector>
  </HeadingPairs>
  <TitlesOfParts>
    <vt:vector size="1" baseType="lpstr">
      <vt:lpstr>Psychiatrická liečebňa Samuela Bluma v Plešivci</vt:lpstr>
    </vt:vector>
  </TitlesOfParts>
  <Company/>
  <LinksUpToDate>false</LinksUpToDate>
  <CharactersWithSpaces>101946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Psychiatrická liečebňa Samuela Bluma v Plešivci</dc:title>
  <dc:creator>Lucka</dc:creator>
  <cp:lastModifiedBy>Lucia Štrbová</cp:lastModifiedBy>
  <cp:revision>4</cp:revision>
  <cp:lastPrinted>2022-07-12T07:27:00Z</cp:lastPrinted>
  <dcterms:created xsi:type="dcterms:W3CDTF">2022-07-25T09:58:00Z</dcterms:created>
  <dcterms:modified xsi:type="dcterms:W3CDTF">2022-07-25T11:16:00Z</dcterms:modified>
</cp:coreProperties>
</file>