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9373" w14:textId="2D12A988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ZG.270.2.</w:t>
      </w:r>
      <w:r w:rsidR="005C7802">
        <w:rPr>
          <w:rFonts w:ascii="Cambria" w:hAnsi="Cambria" w:cs="Arial"/>
          <w:b/>
          <w:bCs/>
          <w:sz w:val="22"/>
          <w:szCs w:val="22"/>
        </w:rPr>
        <w:t>6</w:t>
      </w:r>
      <w:r w:rsidR="00281327">
        <w:rPr>
          <w:rFonts w:ascii="Cambria" w:hAnsi="Cambria" w:cs="Arial"/>
          <w:b/>
          <w:bCs/>
          <w:sz w:val="22"/>
          <w:szCs w:val="22"/>
        </w:rPr>
        <w:t>.2022</w:t>
      </w:r>
    </w:p>
    <w:p w14:paraId="5A9B1BD4" w14:textId="517B7190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50A901" w14:textId="77777777" w:rsidR="005C7802" w:rsidRPr="005C7802" w:rsidRDefault="005E5967" w:rsidP="005C780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na </w:t>
      </w:r>
      <w:bookmarkStart w:id="1" w:name="_Hlk109049739"/>
      <w:r w:rsidR="005C7802" w:rsidRPr="005C7802">
        <w:rPr>
          <w:rFonts w:ascii="Cambria" w:hAnsi="Cambria" w:cs="Arial"/>
          <w:b/>
          <w:i/>
          <w:sz w:val="22"/>
          <w:szCs w:val="22"/>
        </w:rPr>
        <w:t>„Wykonanie robót budowlanych w Nadleśnictwie Zamrzenica w 2022 r. – 5 zadań”</w:t>
      </w:r>
    </w:p>
    <w:bookmarkEnd w:id="1"/>
    <w:p w14:paraId="492048A8" w14:textId="2173FAD1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968E8A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335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BA529AF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="008335B0">
              <w:rPr>
                <w:rFonts w:ascii="Cambria" w:hAnsi="Cambria" w:cs="Arial"/>
                <w:b/>
                <w:bCs/>
              </w:rPr>
              <w:t xml:space="preserve">których roboty budowlane zostały wykonane </w:t>
            </w:r>
            <w:r w:rsidR="008335B0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2A3CD1AD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222AA">
              <w:rPr>
                <w:rFonts w:ascii="Cambria" w:hAnsi="Cambria" w:cs="Arial"/>
                <w:b/>
                <w:bCs/>
              </w:rPr>
              <w:t>robót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5C7802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20C5576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del w:id="2" w:author="Michał Stec" w:date="2022-07-28T22:05:00Z">
        <w:r w:rsidRPr="00D11C35" w:rsidDel="00FB49FF">
          <w:rPr>
            <w:rFonts w:ascii="Cambria" w:hAnsi="Cambria" w:cs="Arial"/>
            <w:b/>
            <w:bCs/>
            <w:sz w:val="24"/>
            <w:szCs w:val="22"/>
          </w:rPr>
          <w:delText>, a w przypadku świadczeń powtarzających się lub ciągłych, w których wykonywaniu bezpośrednio uczestniczył lub uczestniczy.</w:delText>
        </w:r>
      </w:del>
      <w:ins w:id="3" w:author="Michał Stec" w:date="2022-07-28T22:05:00Z">
        <w:r w:rsidR="00FB49FF">
          <w:rPr>
            <w:rFonts w:ascii="Cambria" w:hAnsi="Cambria" w:cs="Arial"/>
            <w:b/>
            <w:bCs/>
            <w:sz w:val="24"/>
            <w:szCs w:val="22"/>
          </w:rPr>
          <w:t>.</w:t>
        </w:r>
      </w:ins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C472696" w14:textId="7777024C" w:rsidR="00D47C07" w:rsidDel="00FB49FF" w:rsidRDefault="00153414" w:rsidP="00D47C07">
      <w:pPr>
        <w:rPr>
          <w:del w:id="4" w:author="Michał Stec" w:date="2022-07-28T22:05:00Z"/>
          <w:rFonts w:ascii="Cambria" w:hAnsi="Cambria" w:cs="Arial"/>
          <w:bCs/>
          <w:i/>
          <w:sz w:val="22"/>
          <w:szCs w:val="22"/>
        </w:rPr>
      </w:pPr>
      <w:del w:id="5" w:author="Michał Stec" w:date="2022-07-28T22:05:00Z">
        <w:r w:rsidDel="00FB49FF">
          <w:rPr>
            <w:rFonts w:ascii="Cambria" w:hAnsi="Cambria" w:cs="Arial"/>
            <w:bCs/>
            <w:i/>
            <w:sz w:val="22"/>
            <w:szCs w:val="22"/>
          </w:rPr>
          <w:delText>Dokument może być podpisany kwalifikowanym podpisem elektronicznym</w:delText>
        </w:r>
        <w:r w:rsidR="00D47C07" w:rsidDel="00FB49FF">
          <w:rPr>
            <w:rFonts w:ascii="Cambria" w:hAnsi="Cambria" w:cs="Arial"/>
            <w:bCs/>
            <w:i/>
            <w:sz w:val="22"/>
            <w:szCs w:val="22"/>
          </w:rPr>
          <w:delText xml:space="preserve">, </w:delText>
        </w:r>
        <w:r w:rsidDel="00FB49FF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</w:del>
    </w:p>
    <w:p w14:paraId="7661A995" w14:textId="4C7DB694" w:rsidR="00153414" w:rsidRPr="001557A5" w:rsidRDefault="00D47C07" w:rsidP="00D47C07">
      <w:pPr>
        <w:rPr>
          <w:rFonts w:ascii="Cambria" w:hAnsi="Cambria" w:cs="Arial"/>
          <w:bCs/>
          <w:sz w:val="22"/>
          <w:szCs w:val="22"/>
        </w:rPr>
      </w:pPr>
      <w:del w:id="6" w:author="Michał Stec" w:date="2022-07-28T22:05:00Z">
        <w:r w:rsidRPr="00D47C07" w:rsidDel="00FB49FF">
          <w:rPr>
            <w:rFonts w:ascii="Cambria" w:hAnsi="Cambria" w:cs="Arial"/>
            <w:bCs/>
            <w:i/>
            <w:sz w:val="22"/>
            <w:szCs w:val="22"/>
          </w:rPr>
          <w:delText>podpisem zaufanym lub podpisem osobistym</w:delText>
        </w:r>
        <w:r w:rsidR="00D11C35" w:rsidDel="00FB49FF">
          <w:rPr>
            <w:rFonts w:ascii="Cambria" w:hAnsi="Cambria" w:cs="Arial"/>
            <w:bCs/>
            <w:i/>
            <w:sz w:val="22"/>
            <w:szCs w:val="22"/>
          </w:rPr>
          <w:delText xml:space="preserve"> </w:delText>
        </w:r>
        <w:r w:rsidR="00153414" w:rsidDel="00FB49FF">
          <w:rPr>
            <w:rFonts w:ascii="Cambria" w:hAnsi="Cambria" w:cs="Arial"/>
            <w:bCs/>
            <w:i/>
            <w:sz w:val="22"/>
            <w:szCs w:val="22"/>
          </w:rPr>
          <w:delText>przez wykonawcę</w:delText>
        </w:r>
      </w:del>
      <w:r w:rsidR="00153414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4A54F" w14:textId="77777777" w:rsidR="00CC243C" w:rsidRDefault="00CC243C" w:rsidP="00E816F1">
      <w:r>
        <w:separator/>
      </w:r>
    </w:p>
  </w:endnote>
  <w:endnote w:type="continuationSeparator" w:id="0">
    <w:p w14:paraId="713802E9" w14:textId="77777777" w:rsidR="00CC243C" w:rsidRDefault="00CC243C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49F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67F62" w14:textId="77777777" w:rsidR="00CC243C" w:rsidRDefault="00CC243C" w:rsidP="00E816F1">
      <w:r>
        <w:separator/>
      </w:r>
    </w:p>
  </w:footnote>
  <w:footnote w:type="continuationSeparator" w:id="0">
    <w:p w14:paraId="4681E49D" w14:textId="77777777" w:rsidR="00CC243C" w:rsidRDefault="00CC243C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96ADD"/>
    <w:rsid w:val="000D0191"/>
    <w:rsid w:val="000F1B9E"/>
    <w:rsid w:val="00142612"/>
    <w:rsid w:val="00153414"/>
    <w:rsid w:val="001557A5"/>
    <w:rsid w:val="00155BFB"/>
    <w:rsid w:val="00215329"/>
    <w:rsid w:val="002810DD"/>
    <w:rsid w:val="00281327"/>
    <w:rsid w:val="002D3DBF"/>
    <w:rsid w:val="002D6014"/>
    <w:rsid w:val="003028CD"/>
    <w:rsid w:val="003079C1"/>
    <w:rsid w:val="00320BDD"/>
    <w:rsid w:val="003A1C11"/>
    <w:rsid w:val="004408F3"/>
    <w:rsid w:val="00486856"/>
    <w:rsid w:val="004918FA"/>
    <w:rsid w:val="00532117"/>
    <w:rsid w:val="005C7802"/>
    <w:rsid w:val="005D66A5"/>
    <w:rsid w:val="005E47DA"/>
    <w:rsid w:val="005E5967"/>
    <w:rsid w:val="00633BCC"/>
    <w:rsid w:val="00661664"/>
    <w:rsid w:val="006B47CF"/>
    <w:rsid w:val="006F62F5"/>
    <w:rsid w:val="0071757A"/>
    <w:rsid w:val="0073326F"/>
    <w:rsid w:val="007464A0"/>
    <w:rsid w:val="00754447"/>
    <w:rsid w:val="00785F75"/>
    <w:rsid w:val="007F5520"/>
    <w:rsid w:val="0081477F"/>
    <w:rsid w:val="008204A0"/>
    <w:rsid w:val="008335B0"/>
    <w:rsid w:val="00883211"/>
    <w:rsid w:val="008C1D11"/>
    <w:rsid w:val="008F1C34"/>
    <w:rsid w:val="00912126"/>
    <w:rsid w:val="00914110"/>
    <w:rsid w:val="0094788F"/>
    <w:rsid w:val="009A37FC"/>
    <w:rsid w:val="009C35D0"/>
    <w:rsid w:val="00A22780"/>
    <w:rsid w:val="00A56AD3"/>
    <w:rsid w:val="00A71CF6"/>
    <w:rsid w:val="00AB4F95"/>
    <w:rsid w:val="00B314C2"/>
    <w:rsid w:val="00B445C8"/>
    <w:rsid w:val="00C10725"/>
    <w:rsid w:val="00C97844"/>
    <w:rsid w:val="00CC243C"/>
    <w:rsid w:val="00D11C35"/>
    <w:rsid w:val="00D11D4A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16F1"/>
    <w:rsid w:val="00ED0995"/>
    <w:rsid w:val="00F35D80"/>
    <w:rsid w:val="00F80F12"/>
    <w:rsid w:val="00FB49FF"/>
    <w:rsid w:val="00FD1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B2BA7-9163-4261-B486-17C3C5DA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2022-07-29T13:06:00Z</cp:lastPrinted>
  <dcterms:created xsi:type="dcterms:W3CDTF">2022-07-29T13:06:00Z</dcterms:created>
  <dcterms:modified xsi:type="dcterms:W3CDTF">2022-07-29T13:06:00Z</dcterms:modified>
</cp:coreProperties>
</file>