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E1604" w14:textId="14393CC6" w:rsidR="00E35501" w:rsidRPr="00D95A9D" w:rsidRDefault="00E35501" w:rsidP="04D123FA">
      <w:pPr>
        <w:pStyle w:val="Hlavika"/>
        <w:spacing w:line="276" w:lineRule="auto"/>
        <w:jc w:val="both"/>
        <w:rPr>
          <w:rFonts w:cs="Arial"/>
        </w:rPr>
      </w:pPr>
    </w:p>
    <w:p w14:paraId="10DF7318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674F2733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629FB44E" w14:textId="42F74BC6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23D4F9F1" w14:textId="532FF970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3C8551B7" w14:textId="3CA3BC16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619CB80A" w14:textId="7CF87A7D" w:rsidR="005B38D6" w:rsidRPr="00D95A9D" w:rsidRDefault="005B38D6" w:rsidP="00E35501">
      <w:pPr>
        <w:spacing w:line="276" w:lineRule="auto"/>
        <w:jc w:val="both"/>
        <w:rPr>
          <w:rFonts w:cs="Arial"/>
        </w:rPr>
      </w:pPr>
    </w:p>
    <w:p w14:paraId="544D3A50" w14:textId="78A587F8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31C2F15F" w14:textId="015E2DBC" w:rsidR="00E35501" w:rsidRPr="00D95A9D" w:rsidRDefault="00A73064" w:rsidP="00E35501">
      <w:pPr>
        <w:spacing w:line="276" w:lineRule="auto"/>
        <w:jc w:val="both"/>
        <w:rPr>
          <w:rFonts w:cs="Arial"/>
        </w:rPr>
      </w:pPr>
      <w:r w:rsidRPr="00D95A9D"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051FFB48" wp14:editId="150D237F">
            <wp:simplePos x="0" y="0"/>
            <wp:positionH relativeFrom="margin">
              <wp:align>center</wp:align>
            </wp:positionH>
            <wp:positionV relativeFrom="margin">
              <wp:posOffset>1736090</wp:posOffset>
            </wp:positionV>
            <wp:extent cx="1676400" cy="16764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B288FA" w14:textId="3EF8EBE2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423DB2E4" w14:textId="65375826" w:rsidR="00086917" w:rsidRPr="00D95A9D" w:rsidRDefault="00086917" w:rsidP="00086917">
      <w:pPr>
        <w:spacing w:line="276" w:lineRule="auto"/>
        <w:jc w:val="center"/>
        <w:rPr>
          <w:rFonts w:cs="Arial"/>
          <w:sz w:val="32"/>
        </w:rPr>
      </w:pPr>
    </w:p>
    <w:p w14:paraId="5404A706" w14:textId="64833F93" w:rsidR="00DC6463" w:rsidRPr="00D95A9D" w:rsidRDefault="00DC6463" w:rsidP="6DE4F7B8">
      <w:pPr>
        <w:spacing w:line="276" w:lineRule="auto"/>
        <w:ind w:left="2124" w:firstLine="708"/>
        <w:rPr>
          <w:rFonts w:eastAsia="Arial" w:cs="Arial"/>
          <w:sz w:val="32"/>
          <w:szCs w:val="32"/>
        </w:rPr>
      </w:pPr>
    </w:p>
    <w:tbl>
      <w:tblPr>
        <w:tblpPr w:leftFromText="141" w:rightFromText="141" w:vertAnchor="text" w:tblpXSpec="center" w:tblpY="1"/>
        <w:tblOverlap w:val="never"/>
        <w:tblW w:w="9208" w:type="dxa"/>
        <w:tblLayout w:type="fixed"/>
        <w:tblLook w:val="0000" w:firstRow="0" w:lastRow="0" w:firstColumn="0" w:lastColumn="0" w:noHBand="0" w:noVBand="0"/>
      </w:tblPr>
      <w:tblGrid>
        <w:gridCol w:w="9208"/>
      </w:tblGrid>
      <w:tr w:rsidR="00E35501" w:rsidRPr="00D95A9D" w14:paraId="03524AFA" w14:textId="77777777" w:rsidTr="6DE4F7B8">
        <w:trPr>
          <w:cantSplit/>
          <w:trHeight w:val="3818"/>
        </w:trPr>
        <w:tc>
          <w:tcPr>
            <w:tcW w:w="9208" w:type="dxa"/>
          </w:tcPr>
          <w:p w14:paraId="518874FC" w14:textId="160D4007" w:rsidR="00E35501" w:rsidRPr="00D95A9D" w:rsidRDefault="00E35501" w:rsidP="00527CAD">
            <w:pPr>
              <w:spacing w:line="276" w:lineRule="auto"/>
              <w:rPr>
                <w:rFonts w:cs="Arial"/>
              </w:rPr>
            </w:pPr>
          </w:p>
          <w:p w14:paraId="7AFCBF49" w14:textId="008AA65D" w:rsidR="00E35501" w:rsidRPr="00136795" w:rsidRDefault="005C4F01" w:rsidP="00136795">
            <w:pPr>
              <w:pStyle w:val="DocumentName"/>
              <w:spacing w:line="276" w:lineRule="auto"/>
              <w:rPr>
                <w:rFonts w:ascii="Calibri Light" w:eastAsiaTheme="majorEastAsia" w:hAnsi="Calibri Light" w:cstheme="majorBidi"/>
                <w:color w:val="CA2137"/>
                <w:szCs w:val="32"/>
              </w:rPr>
            </w:pPr>
            <w:r w:rsidRPr="00136795">
              <w:rPr>
                <w:rFonts w:ascii="Calibri Light" w:eastAsiaTheme="majorEastAsia" w:hAnsi="Calibri Light" w:cstheme="majorBidi"/>
                <w:color w:val="CA2137"/>
                <w:szCs w:val="32"/>
              </w:rPr>
              <w:t xml:space="preserve">Integračný manuál </w:t>
            </w:r>
            <w:r w:rsidR="00136795">
              <w:rPr>
                <w:rFonts w:ascii="Calibri Light" w:eastAsiaTheme="majorEastAsia" w:hAnsi="Calibri Light" w:cstheme="majorBidi"/>
                <w:color w:val="CA2137"/>
                <w:szCs w:val="32"/>
              </w:rPr>
              <w:t xml:space="preserve">domény </w:t>
            </w:r>
            <w:proofErr w:type="spellStart"/>
            <w:r w:rsidR="00363519" w:rsidRPr="00136795">
              <w:rPr>
                <w:rFonts w:ascii="Calibri Light" w:eastAsiaTheme="majorEastAsia" w:hAnsi="Calibri Light" w:cstheme="majorBidi"/>
                <w:color w:val="CA2137"/>
                <w:szCs w:val="32"/>
              </w:rPr>
              <w:t>e</w:t>
            </w:r>
            <w:r w:rsidR="00363519">
              <w:rPr>
                <w:rFonts w:ascii="Calibri Light" w:eastAsiaTheme="majorEastAsia" w:hAnsi="Calibri Light" w:cstheme="majorBidi"/>
                <w:color w:val="CA2137"/>
                <w:szCs w:val="32"/>
              </w:rPr>
              <w:t>Očkova</w:t>
            </w:r>
            <w:r w:rsidR="00363519" w:rsidRPr="00136795">
              <w:rPr>
                <w:rFonts w:ascii="Calibri Light" w:eastAsiaTheme="majorEastAsia" w:hAnsi="Calibri Light" w:cstheme="majorBidi"/>
                <w:color w:val="CA2137"/>
                <w:szCs w:val="32"/>
              </w:rPr>
              <w:t>nie</w:t>
            </w:r>
            <w:proofErr w:type="spellEnd"/>
            <w:r w:rsidR="00363519" w:rsidRPr="00136795">
              <w:rPr>
                <w:rFonts w:ascii="Calibri Light" w:eastAsiaTheme="majorEastAsia" w:hAnsi="Calibri Light" w:cstheme="majorBidi"/>
                <w:color w:val="CA2137"/>
                <w:szCs w:val="32"/>
              </w:rPr>
              <w:t xml:space="preserve"> </w:t>
            </w:r>
          </w:p>
          <w:p w14:paraId="4D434842" w14:textId="77777777" w:rsidR="00E35501" w:rsidRPr="00136795" w:rsidRDefault="00E35501" w:rsidP="00136795">
            <w:pPr>
              <w:pStyle w:val="DocumentName"/>
              <w:spacing w:line="276" w:lineRule="auto"/>
              <w:jc w:val="left"/>
              <w:rPr>
                <w:rFonts w:ascii="Calibri Light" w:eastAsiaTheme="majorEastAsia" w:hAnsi="Calibri Light" w:cstheme="majorBidi"/>
                <w:color w:val="CA2137"/>
                <w:szCs w:val="32"/>
              </w:rPr>
            </w:pPr>
          </w:p>
          <w:p w14:paraId="2937E5D1" w14:textId="77777777" w:rsidR="00E35501" w:rsidRPr="00D95A9D" w:rsidRDefault="00E35501" w:rsidP="00527CAD">
            <w:pPr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60785499" w14:textId="77777777" w:rsidR="00E35501" w:rsidRPr="00D95A9D" w:rsidRDefault="00E35501" w:rsidP="00527CAD">
            <w:pPr>
              <w:pStyle w:val="DocumentName"/>
              <w:spacing w:before="0" w:after="0" w:line="276" w:lineRule="auto"/>
              <w:rPr>
                <w:rFonts w:cs="Arial"/>
                <w:sz w:val="44"/>
                <w:szCs w:val="44"/>
              </w:rPr>
            </w:pPr>
          </w:p>
        </w:tc>
      </w:tr>
    </w:tbl>
    <w:p w14:paraId="071300B0" w14:textId="77777777" w:rsidR="00851703" w:rsidRPr="00D95A9D" w:rsidRDefault="00851703" w:rsidP="00E35501">
      <w:pPr>
        <w:pStyle w:val="content"/>
        <w:spacing w:line="276" w:lineRule="auto"/>
        <w:rPr>
          <w:rFonts w:cs="Arial"/>
        </w:rPr>
      </w:pPr>
    </w:p>
    <w:p w14:paraId="7F0E0553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57EF4A7C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12096605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0D9B81AC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21CA4B46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43C8B928" w14:textId="77777777" w:rsidR="00136795" w:rsidRDefault="00136795" w:rsidP="008033DE">
      <w:pPr>
        <w:tabs>
          <w:tab w:val="left" w:pos="5835"/>
        </w:tabs>
        <w:spacing w:after="120"/>
        <w:rPr>
          <w:rFonts w:cs="Arial"/>
          <w:b/>
          <w:sz w:val="28"/>
        </w:rPr>
      </w:pPr>
      <w:bookmarkStart w:id="0" w:name="_Toc321755929"/>
    </w:p>
    <w:p w14:paraId="460AB031" w14:textId="77777777" w:rsidR="00136795" w:rsidRDefault="00136795" w:rsidP="008033DE">
      <w:pPr>
        <w:tabs>
          <w:tab w:val="left" w:pos="5835"/>
        </w:tabs>
        <w:spacing w:after="120"/>
        <w:rPr>
          <w:rFonts w:cs="Arial"/>
          <w:b/>
          <w:sz w:val="28"/>
        </w:rPr>
      </w:pPr>
    </w:p>
    <w:p w14:paraId="59E1AF92" w14:textId="77777777" w:rsidR="00136795" w:rsidRDefault="00136795" w:rsidP="008033DE">
      <w:pPr>
        <w:tabs>
          <w:tab w:val="left" w:pos="5835"/>
        </w:tabs>
        <w:spacing w:after="120"/>
        <w:rPr>
          <w:rFonts w:cs="Arial"/>
          <w:b/>
          <w:sz w:val="28"/>
        </w:rPr>
      </w:pPr>
    </w:p>
    <w:p w14:paraId="2FB625BD" w14:textId="77777777" w:rsidR="00136795" w:rsidRDefault="00136795" w:rsidP="008033DE">
      <w:pPr>
        <w:tabs>
          <w:tab w:val="left" w:pos="5835"/>
        </w:tabs>
        <w:spacing w:after="120"/>
        <w:rPr>
          <w:rFonts w:cs="Arial"/>
          <w:b/>
          <w:sz w:val="28"/>
        </w:rPr>
      </w:pPr>
    </w:p>
    <w:p w14:paraId="35D0425C" w14:textId="7E2D6CDC" w:rsidR="0070054E" w:rsidRPr="00D95A9D" w:rsidRDefault="008033DE" w:rsidP="008033DE">
      <w:pPr>
        <w:tabs>
          <w:tab w:val="left" w:pos="5835"/>
        </w:tabs>
        <w:spacing w:after="120"/>
        <w:rPr>
          <w:rFonts w:cs="Arial"/>
          <w:b/>
          <w:sz w:val="28"/>
        </w:rPr>
      </w:pPr>
      <w:r w:rsidRPr="00D95A9D">
        <w:rPr>
          <w:rFonts w:cs="Arial"/>
          <w:b/>
          <w:sz w:val="28"/>
        </w:rPr>
        <w:tab/>
      </w:r>
    </w:p>
    <w:p w14:paraId="04D7D842" w14:textId="77777777" w:rsidR="00136795" w:rsidRPr="00D95A9D" w:rsidRDefault="00136795" w:rsidP="00136795">
      <w:pPr>
        <w:pStyle w:val="Nadpis1"/>
        <w:ind w:left="357" w:hanging="357"/>
        <w:rPr>
          <w:lang w:val="sk-SK"/>
        </w:rPr>
      </w:pPr>
      <w:bookmarkStart w:id="1" w:name="_Toc83888324"/>
      <w:r w:rsidRPr="00D95A9D">
        <w:rPr>
          <w:lang w:val="sk-SK"/>
        </w:rPr>
        <w:lastRenderedPageBreak/>
        <w:t>Základné informácie o dokumente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151"/>
      </w:tblGrid>
      <w:tr w:rsidR="00136795" w:rsidRPr="00D95A9D" w14:paraId="783249A3" w14:textId="77777777" w:rsidTr="001C4D54">
        <w:tc>
          <w:tcPr>
            <w:tcW w:w="1865" w:type="dxa"/>
            <w:shd w:val="clear" w:color="auto" w:fill="002060"/>
          </w:tcPr>
          <w:p w14:paraId="67901059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Názov</w:t>
            </w:r>
          </w:p>
        </w:tc>
        <w:tc>
          <w:tcPr>
            <w:tcW w:w="7151" w:type="dxa"/>
          </w:tcPr>
          <w:p w14:paraId="1CD02543" w14:textId="621CE7F8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Integračný manuál domény </w:t>
            </w:r>
            <w:proofErr w:type="spellStart"/>
            <w:r w:rsidR="00363519"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="00363519"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Očkovanie</w:t>
            </w:r>
            <w:proofErr w:type="spellEnd"/>
          </w:p>
        </w:tc>
      </w:tr>
      <w:tr w:rsidR="00136795" w:rsidRPr="00D95A9D" w14:paraId="204818BE" w14:textId="77777777" w:rsidTr="001C4D54">
        <w:tc>
          <w:tcPr>
            <w:tcW w:w="1865" w:type="dxa"/>
            <w:shd w:val="clear" w:color="auto" w:fill="002060"/>
          </w:tcPr>
          <w:p w14:paraId="3C3FEB4D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Účel</w:t>
            </w:r>
          </w:p>
        </w:tc>
        <w:tc>
          <w:tcPr>
            <w:tcW w:w="7151" w:type="dxa"/>
          </w:tcPr>
          <w:p w14:paraId="7B32B0D3" w14:textId="48410185" w:rsidR="00136795" w:rsidRPr="00D95A9D" w:rsidRDefault="00136795" w:rsidP="0024101A">
            <w:pPr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Tento dokument obsahuje informácie pre správnu implementáciu služieb pre zápis</w:t>
            </w:r>
            <w:r w:rsidR="006C6697">
              <w:rPr>
                <w:sz w:val="18"/>
                <w:szCs w:val="18"/>
              </w:rPr>
              <w:t xml:space="preserve">, storno </w:t>
            </w:r>
            <w:r w:rsidRPr="00D95A9D">
              <w:rPr>
                <w:sz w:val="18"/>
                <w:szCs w:val="18"/>
              </w:rPr>
              <w:t>a čítanie záznam</w:t>
            </w:r>
            <w:r w:rsidR="00363519">
              <w:rPr>
                <w:sz w:val="18"/>
                <w:szCs w:val="18"/>
              </w:rPr>
              <w:t>ov</w:t>
            </w:r>
            <w:r w:rsidRPr="00D95A9D">
              <w:rPr>
                <w:sz w:val="18"/>
                <w:szCs w:val="18"/>
              </w:rPr>
              <w:t xml:space="preserve"> z </w:t>
            </w:r>
            <w:r w:rsidR="00363519">
              <w:rPr>
                <w:sz w:val="18"/>
                <w:szCs w:val="18"/>
              </w:rPr>
              <w:t>očkovania</w:t>
            </w:r>
            <w:r w:rsidRPr="00D95A9D">
              <w:rPr>
                <w:sz w:val="18"/>
                <w:szCs w:val="18"/>
              </w:rPr>
              <w:t>,</w:t>
            </w:r>
            <w:r w:rsidR="00363519">
              <w:rPr>
                <w:sz w:val="18"/>
                <w:szCs w:val="18"/>
              </w:rPr>
              <w:t xml:space="preserve"> </w:t>
            </w:r>
            <w:r w:rsidRPr="00D95A9D">
              <w:rPr>
                <w:sz w:val="18"/>
                <w:szCs w:val="18"/>
              </w:rPr>
              <w:t xml:space="preserve">a informácie pre komunikáciu informačných systémov poskytovateľov zdravotnej starostlivosti (IS PZS) s národným zdravotníckym informačným systémom (NZIS). </w:t>
            </w:r>
          </w:p>
          <w:p w14:paraId="62B69645" w14:textId="77777777" w:rsidR="00136795" w:rsidRPr="00D95A9D" w:rsidRDefault="00136795" w:rsidP="0024101A">
            <w:pPr>
              <w:spacing w:before="120"/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Dokument je vytvorený s cieľom poskytnúť dodávateľom IS PZS prehľad o spôsobe a možnostiach pripojenia na vybrané elektronické služby </w:t>
            </w:r>
            <w:proofErr w:type="spellStart"/>
            <w:r w:rsidRPr="00D95A9D">
              <w:rPr>
                <w:sz w:val="18"/>
                <w:szCs w:val="18"/>
              </w:rPr>
              <w:t>ezdravie</w:t>
            </w:r>
            <w:proofErr w:type="spellEnd"/>
            <w:r w:rsidRPr="00D95A9D">
              <w:rPr>
                <w:sz w:val="18"/>
                <w:szCs w:val="18"/>
              </w:rPr>
              <w:t>. Niektoré detaily riešenia môžu byť zmenené na základe overenia funkcionality alebo pripomienok z praktickej prevádzky priamo od dodávateľov IS PZS.</w:t>
            </w:r>
          </w:p>
          <w:p w14:paraId="11AFCC95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Dokument popisuje vybranú množinu najčastejšie používaných procesných scenárov. V praxi môžu byť identifikované ďalšie procesné scenáre, ktoré nie sú súčasťou tohto IM a v závislosti od potreby budú postupne zapracované.</w:t>
            </w:r>
          </w:p>
        </w:tc>
      </w:tr>
      <w:tr w:rsidR="00136795" w:rsidRPr="00D95A9D" w14:paraId="11EE983B" w14:textId="77777777" w:rsidTr="001C4D54">
        <w:tc>
          <w:tcPr>
            <w:tcW w:w="1865" w:type="dxa"/>
            <w:shd w:val="clear" w:color="auto" w:fill="002060"/>
          </w:tcPr>
          <w:p w14:paraId="08E9F5BD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Rozsah</w:t>
            </w:r>
          </w:p>
        </w:tc>
        <w:tc>
          <w:tcPr>
            <w:tcW w:w="7151" w:type="dxa"/>
          </w:tcPr>
          <w:p w14:paraId="1284F66E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Dokument popisuje rozhrania, procesy a technické volania</w:t>
            </w:r>
          </w:p>
        </w:tc>
      </w:tr>
      <w:tr w:rsidR="00136795" w:rsidRPr="00D95A9D" w14:paraId="3C929BFD" w14:textId="77777777" w:rsidTr="001C4D54">
        <w:tc>
          <w:tcPr>
            <w:tcW w:w="1865" w:type="dxa"/>
            <w:shd w:val="clear" w:color="auto" w:fill="002060"/>
          </w:tcPr>
          <w:p w14:paraId="0952C0BD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Cieľová skupina</w:t>
            </w:r>
          </w:p>
        </w:tc>
        <w:tc>
          <w:tcPr>
            <w:tcW w:w="7151" w:type="dxa"/>
          </w:tcPr>
          <w:p w14:paraId="46B8DA11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Výrobcovia IS PZS</w:t>
            </w:r>
          </w:p>
        </w:tc>
      </w:tr>
      <w:tr w:rsidR="00136795" w:rsidRPr="00D95A9D" w14:paraId="35E5EE6D" w14:textId="77777777" w:rsidTr="001C4D54">
        <w:tc>
          <w:tcPr>
            <w:tcW w:w="1865" w:type="dxa"/>
            <w:shd w:val="clear" w:color="auto" w:fill="002060"/>
          </w:tcPr>
          <w:p w14:paraId="5F76FC45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7151" w:type="dxa"/>
          </w:tcPr>
          <w:p w14:paraId="72B8C838" w14:textId="08C286F7" w:rsidR="00136795" w:rsidRPr="0084575D" w:rsidRDefault="006C6697" w:rsidP="33369417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</w:t>
            </w:r>
            <w:r w:rsidR="004E6D38">
              <w:rPr>
                <w:rFonts w:asciiTheme="minorHAnsi" w:eastAsiaTheme="minorEastAsia" w:hAnsiTheme="minorHAnsi" w:cstheme="minorBidi"/>
                <w:sz w:val="18"/>
                <w:szCs w:val="18"/>
              </w:rPr>
              <w:t>4</w:t>
            </w:r>
          </w:p>
        </w:tc>
      </w:tr>
      <w:tr w:rsidR="00136795" w:rsidRPr="00D95A9D" w14:paraId="454D52B7" w14:textId="77777777" w:rsidTr="001C4D54">
        <w:tc>
          <w:tcPr>
            <w:tcW w:w="1865" w:type="dxa"/>
            <w:shd w:val="clear" w:color="auto" w:fill="002060"/>
          </w:tcPr>
          <w:p w14:paraId="50F89C98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Stav</w:t>
            </w:r>
          </w:p>
        </w:tc>
        <w:tc>
          <w:tcPr>
            <w:tcW w:w="7151" w:type="dxa"/>
          </w:tcPr>
          <w:p w14:paraId="6C9C5A9E" w14:textId="1C45D710" w:rsidR="00136795" w:rsidRPr="00D95A9D" w:rsidRDefault="00AF34F7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Schválený</w:t>
            </w:r>
          </w:p>
        </w:tc>
      </w:tr>
      <w:tr w:rsidR="00136795" w:rsidRPr="00D95A9D" w14:paraId="5E4EF09F" w14:textId="77777777" w:rsidTr="001C4D54">
        <w:tc>
          <w:tcPr>
            <w:tcW w:w="1865" w:type="dxa"/>
            <w:shd w:val="clear" w:color="auto" w:fill="002060"/>
          </w:tcPr>
          <w:p w14:paraId="426AFEF0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Vlastník</w:t>
            </w:r>
          </w:p>
        </w:tc>
        <w:tc>
          <w:tcPr>
            <w:tcW w:w="7151" w:type="dxa"/>
          </w:tcPr>
          <w:p w14:paraId="1DC30978" w14:textId="77777777" w:rsidR="00136795" w:rsidRPr="00D95A9D" w:rsidRDefault="00136795" w:rsidP="0024101A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</w:tr>
    </w:tbl>
    <w:p w14:paraId="30233F32" w14:textId="27F8E47E" w:rsidR="73370C95" w:rsidRDefault="73370C95"/>
    <w:p w14:paraId="6D561C6B" w14:textId="1704AB87" w:rsidR="00136795" w:rsidRPr="00D95A9D" w:rsidRDefault="00136795" w:rsidP="00136795">
      <w:pPr>
        <w:pStyle w:val="Popis"/>
        <w:rPr>
          <w:lang w:val="sk-SK"/>
        </w:rPr>
      </w:pPr>
      <w:bookmarkStart w:id="2" w:name="_Toc73376540"/>
      <w:r w:rsidRPr="00D95A9D">
        <w:rPr>
          <w:lang w:val="sk-SK"/>
        </w:rPr>
        <w:t xml:space="preserve">Tabuľka </w:t>
      </w:r>
      <w:r w:rsidR="00AB647A">
        <w:rPr>
          <w:lang w:val="sk-SK"/>
        </w:rPr>
        <w:fldChar w:fldCharType="begin"/>
      </w:r>
      <w:r w:rsidR="00AB647A">
        <w:rPr>
          <w:lang w:val="sk-SK"/>
        </w:rPr>
        <w:instrText xml:space="preserve"> SEQ Tabuľka \* ARABIC </w:instrText>
      </w:r>
      <w:r w:rsidR="00AB647A">
        <w:rPr>
          <w:lang w:val="sk-SK"/>
        </w:rPr>
        <w:fldChar w:fldCharType="separate"/>
      </w:r>
      <w:r w:rsidR="006B3CF3">
        <w:rPr>
          <w:noProof/>
          <w:lang w:val="sk-SK"/>
        </w:rPr>
        <w:t>1</w:t>
      </w:r>
      <w:r w:rsidR="00AB647A">
        <w:rPr>
          <w:lang w:val="sk-SK"/>
        </w:rPr>
        <w:fldChar w:fldCharType="end"/>
      </w:r>
      <w:r w:rsidRPr="00D95A9D">
        <w:rPr>
          <w:lang w:val="sk-SK"/>
        </w:rPr>
        <w:t xml:space="preserve">: </w:t>
      </w:r>
      <w:r w:rsidRPr="00D95A9D">
        <w:rPr>
          <w:b w:val="0"/>
          <w:bCs w:val="0"/>
          <w:lang w:val="sk-SK"/>
        </w:rPr>
        <w:t>Základné informácie o dokumente</w:t>
      </w:r>
      <w:bookmarkEnd w:id="2"/>
    </w:p>
    <w:p w14:paraId="1B8D1BFA" w14:textId="77777777" w:rsidR="00136795" w:rsidRPr="00D95A9D" w:rsidRDefault="00136795" w:rsidP="00136795">
      <w:pPr>
        <w:pStyle w:val="Nadpis1"/>
        <w:ind w:left="357" w:hanging="357"/>
        <w:rPr>
          <w:lang w:val="sk-SK"/>
        </w:rPr>
      </w:pPr>
      <w:bookmarkStart w:id="3" w:name="_Toc83888325"/>
      <w:r w:rsidRPr="00D95A9D">
        <w:rPr>
          <w:lang w:val="sk-SK"/>
        </w:rPr>
        <w:t>História zmien dokumentu</w:t>
      </w:r>
      <w:bookmarkEnd w:id="3"/>
    </w:p>
    <w:p w14:paraId="0F76F6E7" w14:textId="77777777" w:rsidR="00136795" w:rsidRPr="009A5B20" w:rsidRDefault="00136795" w:rsidP="00B50180">
      <w:pPr>
        <w:pStyle w:val="Nadpis2"/>
      </w:pPr>
      <w:bookmarkStart w:id="4" w:name="_Toc83888326"/>
      <w:r w:rsidRPr="009A5B20">
        <w:t xml:space="preserve">Register </w:t>
      </w:r>
      <w:proofErr w:type="spellStart"/>
      <w:r w:rsidRPr="009A5B20">
        <w:t>zmien</w:t>
      </w:r>
      <w:bookmarkEnd w:id="4"/>
      <w:proofErr w:type="spell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370"/>
        <w:gridCol w:w="850"/>
        <w:gridCol w:w="4867"/>
      </w:tblGrid>
      <w:tr w:rsidR="009D509A" w:rsidRPr="00D95A9D" w14:paraId="0E559406" w14:textId="77777777" w:rsidTr="33369417">
        <w:trPr>
          <w:cantSplit/>
          <w:trHeight w:val="945"/>
          <w:tblHeader/>
        </w:trPr>
        <w:tc>
          <w:tcPr>
            <w:tcW w:w="817" w:type="dxa"/>
            <w:shd w:val="clear" w:color="auto" w:fill="002060"/>
          </w:tcPr>
          <w:p w14:paraId="61EAAE6B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1276" w:type="dxa"/>
            <w:shd w:val="clear" w:color="auto" w:fill="002060"/>
          </w:tcPr>
          <w:p w14:paraId="0332290C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zverejnenia</w:t>
            </w:r>
          </w:p>
        </w:tc>
        <w:tc>
          <w:tcPr>
            <w:tcW w:w="1370" w:type="dxa"/>
            <w:shd w:val="clear" w:color="auto" w:fill="002060"/>
          </w:tcPr>
          <w:p w14:paraId="365D7399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nadobudnutia účinnosti</w:t>
            </w:r>
          </w:p>
        </w:tc>
        <w:tc>
          <w:tcPr>
            <w:tcW w:w="850" w:type="dxa"/>
            <w:shd w:val="clear" w:color="auto" w:fill="002060"/>
          </w:tcPr>
          <w:p w14:paraId="3A287DF1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Autor</w:t>
            </w:r>
          </w:p>
        </w:tc>
        <w:tc>
          <w:tcPr>
            <w:tcW w:w="4867" w:type="dxa"/>
            <w:shd w:val="clear" w:color="auto" w:fill="002060"/>
          </w:tcPr>
          <w:p w14:paraId="3E744A5C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Popis zmien v príslušnej verzii</w:t>
            </w:r>
          </w:p>
        </w:tc>
      </w:tr>
      <w:tr w:rsidR="00136795" w:rsidRPr="00D95A9D" w14:paraId="653A5A37" w14:textId="77777777" w:rsidTr="33369417">
        <w:trPr>
          <w:cantSplit/>
          <w:trHeight w:val="696"/>
        </w:trPr>
        <w:tc>
          <w:tcPr>
            <w:tcW w:w="817" w:type="dxa"/>
          </w:tcPr>
          <w:p w14:paraId="041C738A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1.0</w:t>
            </w:r>
          </w:p>
        </w:tc>
        <w:tc>
          <w:tcPr>
            <w:tcW w:w="1276" w:type="dxa"/>
          </w:tcPr>
          <w:p w14:paraId="528921F0" w14:textId="53E22AE4" w:rsidR="00136795" w:rsidRPr="00D95A9D" w:rsidRDefault="0057669A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01</w:t>
            </w:r>
            <w:r w:rsidR="00136795"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01</w:t>
            </w:r>
            <w:r w:rsidR="00136795"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.20</w:t>
            </w:r>
            <w:r w:rsidR="00363519">
              <w:rPr>
                <w:rFonts w:asciiTheme="minorHAnsi" w:eastAsiaTheme="minorEastAsia" w:hAnsiTheme="minorHAnsi" w:cstheme="minorBidi"/>
                <w:sz w:val="18"/>
                <w:szCs w:val="18"/>
              </w:rPr>
              <w:t>2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370" w:type="dxa"/>
          </w:tcPr>
          <w:p w14:paraId="71E7E5DA" w14:textId="0DA82600" w:rsidR="00136795" w:rsidRPr="0084575D" w:rsidRDefault="6684BE03" w:rsidP="0084575D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  <w:highlight w:val="yellow"/>
              </w:rPr>
            </w:pPr>
            <w:r w:rsidRPr="0084575D">
              <w:rPr>
                <w:rFonts w:asciiTheme="minorHAnsi" w:eastAsiaTheme="minorEastAsia" w:hAnsiTheme="minorHAnsi" w:cstheme="minorBidi"/>
                <w:sz w:val="18"/>
                <w:szCs w:val="18"/>
              </w:rPr>
              <w:t>0</w:t>
            </w:r>
            <w:r w:rsidR="0084575D" w:rsidRPr="0084575D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  <w:r w:rsidR="00136795" w:rsidRPr="0084575D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="7506D742" w:rsidRPr="0084575D">
              <w:rPr>
                <w:rFonts w:asciiTheme="minorHAnsi" w:eastAsiaTheme="minorEastAsia" w:hAnsiTheme="minorHAnsi" w:cstheme="minorBidi"/>
                <w:sz w:val="18"/>
                <w:szCs w:val="18"/>
              </w:rPr>
              <w:t>0</w:t>
            </w:r>
            <w:r w:rsidR="16272FB0" w:rsidRPr="0084575D">
              <w:rPr>
                <w:rFonts w:asciiTheme="minorHAnsi" w:eastAsiaTheme="minorEastAsia" w:hAnsiTheme="minorHAnsi" w:cstheme="minorBidi"/>
                <w:sz w:val="18"/>
                <w:szCs w:val="18"/>
              </w:rPr>
              <w:t>3</w:t>
            </w:r>
            <w:r w:rsidR="00136795" w:rsidRPr="0084575D">
              <w:rPr>
                <w:rFonts w:asciiTheme="minorHAnsi" w:eastAsiaTheme="minorEastAsia" w:hAnsiTheme="minorHAnsi" w:cstheme="minorBidi"/>
                <w:sz w:val="18"/>
                <w:szCs w:val="18"/>
              </w:rPr>
              <w:t>.20</w:t>
            </w:r>
            <w:r w:rsidR="7506D742" w:rsidRPr="0084575D">
              <w:rPr>
                <w:rFonts w:asciiTheme="minorHAnsi" w:eastAsiaTheme="minorEastAsia" w:hAnsiTheme="minorHAnsi" w:cstheme="minorBidi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14:paraId="6869CB16" w14:textId="77777777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867" w:type="dxa"/>
          </w:tcPr>
          <w:p w14:paraId="3DA1049A" w14:textId="2B9A5A62" w:rsidR="00136795" w:rsidRPr="00D95A9D" w:rsidRDefault="00136795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Prvá verzia dokumentu pre v</w:t>
            </w:r>
            <w:r w:rsidR="00363519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, zmeny sú predmetom obsahu samotného IM.</w:t>
            </w:r>
          </w:p>
        </w:tc>
      </w:tr>
      <w:tr w:rsidR="00310272" w:rsidRPr="00D95A9D" w14:paraId="7763FAB8" w14:textId="77777777" w:rsidTr="33369417">
        <w:trPr>
          <w:cantSplit/>
          <w:trHeight w:val="696"/>
        </w:trPr>
        <w:tc>
          <w:tcPr>
            <w:tcW w:w="817" w:type="dxa"/>
          </w:tcPr>
          <w:p w14:paraId="25D79924" w14:textId="3ED5F9EF" w:rsidR="00310272" w:rsidRPr="00D95A9D" w:rsidRDefault="00310272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1.1</w:t>
            </w:r>
          </w:p>
        </w:tc>
        <w:tc>
          <w:tcPr>
            <w:tcW w:w="1276" w:type="dxa"/>
          </w:tcPr>
          <w:p w14:paraId="5B1ACEAC" w14:textId="08AF4985" w:rsidR="00310272" w:rsidRDefault="00310272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01.03.2021</w:t>
            </w:r>
          </w:p>
        </w:tc>
        <w:tc>
          <w:tcPr>
            <w:tcW w:w="1370" w:type="dxa"/>
          </w:tcPr>
          <w:p w14:paraId="2E777919" w14:textId="560D1636" w:rsidR="00310272" w:rsidRPr="0084575D" w:rsidRDefault="00310272" w:rsidP="0084575D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01.05.2021</w:t>
            </w:r>
          </w:p>
        </w:tc>
        <w:tc>
          <w:tcPr>
            <w:tcW w:w="850" w:type="dxa"/>
          </w:tcPr>
          <w:p w14:paraId="386D7B0A" w14:textId="79E393AA" w:rsidR="00310272" w:rsidRPr="00D95A9D" w:rsidRDefault="00310272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867" w:type="dxa"/>
          </w:tcPr>
          <w:p w14:paraId="5B1608FF" w14:textId="20EED44D" w:rsidR="00310272" w:rsidRPr="00D95A9D" w:rsidRDefault="00310272" w:rsidP="0024101A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Odstránenie</w:t>
            </w:r>
            <w:r w:rsidR="00DD413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chyby v dokumentácií a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nefunkčného vyhľadávacieho kritéria</w:t>
            </w:r>
          </w:p>
        </w:tc>
      </w:tr>
      <w:tr w:rsidR="006C6697" w:rsidRPr="00D95A9D" w14:paraId="625C56D7" w14:textId="77777777" w:rsidTr="33369417">
        <w:trPr>
          <w:cantSplit/>
          <w:trHeight w:val="696"/>
        </w:trPr>
        <w:tc>
          <w:tcPr>
            <w:tcW w:w="817" w:type="dxa"/>
          </w:tcPr>
          <w:p w14:paraId="6C3176D9" w14:textId="0851ED3E" w:rsidR="006C6697" w:rsidRDefault="006C6697" w:rsidP="006C6697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1.2</w:t>
            </w:r>
          </w:p>
        </w:tc>
        <w:tc>
          <w:tcPr>
            <w:tcW w:w="1276" w:type="dxa"/>
          </w:tcPr>
          <w:p w14:paraId="40A947B0" w14:textId="6606138A" w:rsidR="006C6697" w:rsidRDefault="006C6697" w:rsidP="006C6697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01.06.2021</w:t>
            </w:r>
          </w:p>
        </w:tc>
        <w:tc>
          <w:tcPr>
            <w:tcW w:w="1370" w:type="dxa"/>
          </w:tcPr>
          <w:p w14:paraId="392FF14C" w14:textId="12FC30B4" w:rsidR="006C6697" w:rsidRDefault="006C6697" w:rsidP="006C6697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01.08.2021</w:t>
            </w:r>
          </w:p>
        </w:tc>
        <w:tc>
          <w:tcPr>
            <w:tcW w:w="850" w:type="dxa"/>
          </w:tcPr>
          <w:p w14:paraId="7F48B996" w14:textId="3E729780" w:rsidR="006C6697" w:rsidRPr="00D95A9D" w:rsidRDefault="006C6697" w:rsidP="006C6697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867" w:type="dxa"/>
          </w:tcPr>
          <w:p w14:paraId="51916A30" w14:textId="77777777" w:rsidR="006C6697" w:rsidRDefault="006C6697" w:rsidP="006C6697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Pridanie služieb na storno očkovania a storno reakcie na očkovanie.</w:t>
            </w:r>
          </w:p>
          <w:p w14:paraId="2C1FE7A5" w14:textId="77777777" w:rsidR="006C6697" w:rsidRDefault="006C6697" w:rsidP="006C6697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Rozšírenie vyhľadávacej služby o nové vyhľadávacie kritéria.</w:t>
            </w:r>
          </w:p>
          <w:p w14:paraId="2404AC8D" w14:textId="04364A1F" w:rsidR="006C6697" w:rsidRDefault="006C6697" w:rsidP="006C6697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Doplnenie dokumentácie.</w:t>
            </w:r>
          </w:p>
        </w:tc>
      </w:tr>
      <w:tr w:rsidR="00506322" w:rsidRPr="00D95A9D" w14:paraId="1ACC84C8" w14:textId="77777777" w:rsidTr="33369417">
        <w:trPr>
          <w:cantSplit/>
          <w:trHeight w:val="696"/>
        </w:trPr>
        <w:tc>
          <w:tcPr>
            <w:tcW w:w="817" w:type="dxa"/>
          </w:tcPr>
          <w:p w14:paraId="524667B8" w14:textId="43FCAAD7" w:rsidR="00506322" w:rsidRDefault="00506322" w:rsidP="0050632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1.3</w:t>
            </w:r>
          </w:p>
        </w:tc>
        <w:tc>
          <w:tcPr>
            <w:tcW w:w="1276" w:type="dxa"/>
          </w:tcPr>
          <w:p w14:paraId="7205DE6C" w14:textId="27391229" w:rsidR="00506322" w:rsidRDefault="00F93DBF" w:rsidP="0050632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01.07.2021</w:t>
            </w:r>
          </w:p>
        </w:tc>
        <w:tc>
          <w:tcPr>
            <w:tcW w:w="1370" w:type="dxa"/>
          </w:tcPr>
          <w:p w14:paraId="6632DA9B" w14:textId="2E2A0817" w:rsidR="00506322" w:rsidRDefault="00F93DBF" w:rsidP="0050632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01.09.2021</w:t>
            </w:r>
          </w:p>
        </w:tc>
        <w:tc>
          <w:tcPr>
            <w:tcW w:w="850" w:type="dxa"/>
          </w:tcPr>
          <w:p w14:paraId="47F95270" w14:textId="40B385FD" w:rsidR="00506322" w:rsidRPr="00D95A9D" w:rsidRDefault="00506322" w:rsidP="0050632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867" w:type="dxa"/>
          </w:tcPr>
          <w:p w14:paraId="42DC5C44" w14:textId="16BF3AC7" w:rsidR="00506322" w:rsidRDefault="00506322" w:rsidP="0050632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Odstránenie chyby v dokumentácií </w:t>
            </w:r>
          </w:p>
        </w:tc>
      </w:tr>
      <w:tr w:rsidR="004E6D38" w:rsidRPr="00D95A9D" w14:paraId="2F1367C6" w14:textId="77777777" w:rsidTr="33369417">
        <w:trPr>
          <w:cantSplit/>
          <w:trHeight w:val="696"/>
        </w:trPr>
        <w:tc>
          <w:tcPr>
            <w:tcW w:w="817" w:type="dxa"/>
          </w:tcPr>
          <w:p w14:paraId="7D2E97DB" w14:textId="5B666B8F" w:rsidR="004E6D38" w:rsidRDefault="004E6D38" w:rsidP="004E6D3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1.4</w:t>
            </w:r>
          </w:p>
        </w:tc>
        <w:tc>
          <w:tcPr>
            <w:tcW w:w="1276" w:type="dxa"/>
          </w:tcPr>
          <w:p w14:paraId="7F84B393" w14:textId="1CD0E122" w:rsidR="004E6D38" w:rsidRDefault="00CD000B" w:rsidP="00166673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01.11</w:t>
            </w:r>
            <w:r w:rsidR="004E6D38">
              <w:rPr>
                <w:rFonts w:asciiTheme="minorHAnsi" w:eastAsiaTheme="minorEastAsia" w:hAnsiTheme="minorHAnsi" w:cstheme="minorBidi"/>
                <w:sz w:val="18"/>
                <w:szCs w:val="18"/>
              </w:rPr>
              <w:t>.2021</w:t>
            </w:r>
          </w:p>
        </w:tc>
        <w:tc>
          <w:tcPr>
            <w:tcW w:w="1370" w:type="dxa"/>
          </w:tcPr>
          <w:p w14:paraId="20EA1AE5" w14:textId="05B9BB66" w:rsidR="004E6D38" w:rsidRDefault="00CD000B" w:rsidP="00CD000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01.01.2022</w:t>
            </w:r>
          </w:p>
        </w:tc>
        <w:tc>
          <w:tcPr>
            <w:tcW w:w="850" w:type="dxa"/>
          </w:tcPr>
          <w:p w14:paraId="50168CD8" w14:textId="013AAEE9" w:rsidR="004E6D38" w:rsidRPr="00D95A9D" w:rsidRDefault="004E6D38" w:rsidP="004E6D3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867" w:type="dxa"/>
          </w:tcPr>
          <w:p w14:paraId="0C262984" w14:textId="1AF89822" w:rsidR="004E6D38" w:rsidRDefault="004E6D38" w:rsidP="004E6D3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Aktualizácia dokumentu a odstrá</w:t>
            </w:r>
            <w:r w:rsidR="00CE0999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nenie staršej verzie vyhľadávacej služby </w:t>
            </w:r>
            <w:proofErr w:type="spellStart"/>
            <w:r w:rsidR="00CE0999" w:rsidRPr="004E6D38">
              <w:rPr>
                <w:rFonts w:asciiTheme="minorHAnsi" w:eastAsiaTheme="minorEastAsia" w:hAnsiTheme="minorHAnsi" w:cstheme="minorBidi"/>
                <w:sz w:val="18"/>
                <w:szCs w:val="18"/>
              </w:rPr>
              <w:t>VyhladajOckovaniaPacienta</w:t>
            </w:r>
            <w:proofErr w:type="spellEnd"/>
            <w:r w:rsidR="00CE0999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služba </w:t>
            </w:r>
            <w:r w:rsidRPr="004E6D38">
              <w:rPr>
                <w:rFonts w:asciiTheme="minorHAnsi" w:eastAsiaTheme="minorEastAsia" w:hAnsiTheme="minorHAnsi" w:cstheme="minorBidi"/>
                <w:sz w:val="18"/>
                <w:szCs w:val="18"/>
              </w:rPr>
              <w:t>VyhladajOckovaniaPacienta_v2</w:t>
            </w:r>
            <w:r w:rsidR="00CE0999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zachovaná bez zmeny</w:t>
            </w:r>
          </w:p>
        </w:tc>
      </w:tr>
    </w:tbl>
    <w:p w14:paraId="7305455F" w14:textId="79714795" w:rsidR="00136795" w:rsidRDefault="00136795" w:rsidP="00136795">
      <w:pPr>
        <w:pStyle w:val="Popis"/>
        <w:rPr>
          <w:b w:val="0"/>
          <w:bCs w:val="0"/>
          <w:lang w:val="sk-SK"/>
        </w:rPr>
      </w:pPr>
      <w:bookmarkStart w:id="5" w:name="_Ref321929400"/>
      <w:bookmarkStart w:id="6" w:name="_Ref481584276"/>
      <w:bookmarkStart w:id="7" w:name="_Ref481586948"/>
      <w:bookmarkStart w:id="8" w:name="_Toc278220065"/>
      <w:bookmarkStart w:id="9" w:name="_Toc321928677"/>
      <w:bookmarkStart w:id="10" w:name="_Toc73376541"/>
      <w:r w:rsidRPr="00D95A9D">
        <w:rPr>
          <w:lang w:val="sk-SK"/>
        </w:rPr>
        <w:t xml:space="preserve">Tabuľka </w:t>
      </w:r>
      <w:r w:rsidR="00AB647A">
        <w:rPr>
          <w:lang w:val="sk-SK"/>
        </w:rPr>
        <w:fldChar w:fldCharType="begin"/>
      </w:r>
      <w:r w:rsidR="00AB647A">
        <w:rPr>
          <w:lang w:val="sk-SK"/>
        </w:rPr>
        <w:instrText xml:space="preserve"> SEQ Tabuľka \* ARABIC </w:instrText>
      </w:r>
      <w:r w:rsidR="00AB647A">
        <w:rPr>
          <w:lang w:val="sk-SK"/>
        </w:rPr>
        <w:fldChar w:fldCharType="separate"/>
      </w:r>
      <w:r w:rsidR="006B3CF3">
        <w:rPr>
          <w:noProof/>
          <w:lang w:val="sk-SK"/>
        </w:rPr>
        <w:t>2</w:t>
      </w:r>
      <w:r w:rsidR="00AB647A">
        <w:rPr>
          <w:lang w:val="sk-SK"/>
        </w:rPr>
        <w:fldChar w:fldCharType="end"/>
      </w:r>
      <w:r w:rsidRPr="00D95A9D">
        <w:rPr>
          <w:rFonts w:eastAsia="Arial" w:cs="Arial"/>
          <w:lang w:val="sk-SK"/>
        </w:rPr>
        <w:t xml:space="preserve">: </w:t>
      </w:r>
      <w:bookmarkEnd w:id="5"/>
      <w:r w:rsidRPr="00D95A9D">
        <w:rPr>
          <w:b w:val="0"/>
          <w:bCs w:val="0"/>
          <w:lang w:val="sk-SK"/>
        </w:rPr>
        <w:t>Register zmien</w:t>
      </w:r>
      <w:bookmarkEnd w:id="6"/>
      <w:bookmarkEnd w:id="7"/>
      <w:bookmarkEnd w:id="8"/>
      <w:bookmarkEnd w:id="9"/>
      <w:bookmarkEnd w:id="10"/>
    </w:p>
    <w:p w14:paraId="65B6CA0F" w14:textId="72A4246A" w:rsidR="0024101A" w:rsidRPr="009A5B20" w:rsidRDefault="00136795" w:rsidP="00B50180">
      <w:pPr>
        <w:pStyle w:val="Nadpis2"/>
      </w:pPr>
      <w:r>
        <w:br w:type="page"/>
      </w:r>
      <w:bookmarkStart w:id="11" w:name="_Toc83888327"/>
      <w:proofErr w:type="spellStart"/>
      <w:r w:rsidR="0024101A" w:rsidRPr="009A5B20">
        <w:lastRenderedPageBreak/>
        <w:t>Zoznam</w:t>
      </w:r>
      <w:proofErr w:type="spellEnd"/>
      <w:r w:rsidR="0024101A" w:rsidRPr="009A5B20">
        <w:t xml:space="preserve"> </w:t>
      </w:r>
      <w:proofErr w:type="spellStart"/>
      <w:r w:rsidR="0024101A" w:rsidRPr="009A5B20">
        <w:t>skratiek</w:t>
      </w:r>
      <w:bookmarkEnd w:id="11"/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7602"/>
      </w:tblGrid>
      <w:tr w:rsidR="0024101A" w:rsidRPr="00D95A9D" w14:paraId="219401C7" w14:textId="77777777" w:rsidTr="0024101A">
        <w:trPr>
          <w:trHeight w:val="300"/>
          <w:tblHeader/>
        </w:trPr>
        <w:tc>
          <w:tcPr>
            <w:tcW w:w="784" w:type="pct"/>
            <w:shd w:val="clear" w:color="auto" w:fill="002060"/>
            <w:noWrap/>
            <w:hideMark/>
          </w:tcPr>
          <w:p w14:paraId="307280E9" w14:textId="77777777" w:rsidR="0024101A" w:rsidRPr="00D95A9D" w:rsidRDefault="0024101A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Skratka</w:t>
            </w:r>
          </w:p>
        </w:tc>
        <w:tc>
          <w:tcPr>
            <w:tcW w:w="4216" w:type="pct"/>
            <w:shd w:val="clear" w:color="auto" w:fill="002060"/>
            <w:noWrap/>
            <w:hideMark/>
          </w:tcPr>
          <w:p w14:paraId="33C82DDB" w14:textId="77777777" w:rsidR="0024101A" w:rsidRPr="00D95A9D" w:rsidRDefault="0024101A" w:rsidP="0024101A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Vysvetlenie</w:t>
            </w:r>
          </w:p>
        </w:tc>
      </w:tr>
      <w:tr w:rsidR="0024101A" w:rsidRPr="00D95A9D" w14:paraId="16240A80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614F341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BIČ</w:t>
            </w:r>
          </w:p>
        </w:tc>
        <w:tc>
          <w:tcPr>
            <w:tcW w:w="4216" w:type="pct"/>
            <w:noWrap/>
            <w:vAlign w:val="center"/>
          </w:tcPr>
          <w:p w14:paraId="2CC4D4CA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Bezvýznamové identifikačné číslo pacienta</w:t>
            </w:r>
          </w:p>
        </w:tc>
      </w:tr>
      <w:tr w:rsidR="0024101A" w:rsidRPr="00D95A9D" w14:paraId="740210DF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FB37E0E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BOK</w:t>
            </w:r>
          </w:p>
        </w:tc>
        <w:tc>
          <w:tcPr>
            <w:tcW w:w="4216" w:type="pct"/>
            <w:noWrap/>
            <w:vAlign w:val="center"/>
          </w:tcPr>
          <w:p w14:paraId="23F7C9B6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Bezpečnostný osobný kód</w:t>
            </w:r>
          </w:p>
        </w:tc>
      </w:tr>
      <w:tr w:rsidR="0024101A" w:rsidRPr="00D95A9D" w14:paraId="452825C9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0E4E3F57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ePZP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6AE097B0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Elektronický preukaz zdravotníckeho pracovníka</w:t>
            </w:r>
          </w:p>
        </w:tc>
      </w:tr>
      <w:tr w:rsidR="0024101A" w:rsidRPr="00D95A9D" w14:paraId="3D6E0D4C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03E6AC2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eDoPP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65926D0A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Elektronický doklad o pobyte (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eID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pre cudzincov)</w:t>
            </w:r>
          </w:p>
        </w:tc>
      </w:tr>
      <w:tr w:rsidR="0024101A" w:rsidRPr="00D95A9D" w14:paraId="0473BD5D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C332096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eID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4075DB88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Elektronický identifikačný doklad (občiansky preukaz s čipom) </w:t>
            </w:r>
          </w:p>
        </w:tc>
      </w:tr>
      <w:tr w:rsidR="0024101A" w:rsidRPr="00D95A9D" w14:paraId="511883F4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7343ACD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IM</w:t>
            </w:r>
          </w:p>
        </w:tc>
        <w:tc>
          <w:tcPr>
            <w:tcW w:w="4216" w:type="pct"/>
            <w:noWrap/>
            <w:vAlign w:val="center"/>
          </w:tcPr>
          <w:p w14:paraId="59C0B625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Integračný manuál</w:t>
            </w:r>
          </w:p>
        </w:tc>
      </w:tr>
      <w:tr w:rsidR="0024101A" w:rsidRPr="00D95A9D" w14:paraId="443EDDD5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48B11AA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</w:t>
            </w:r>
          </w:p>
        </w:tc>
        <w:tc>
          <w:tcPr>
            <w:tcW w:w="4216" w:type="pct"/>
            <w:noWrap/>
            <w:vAlign w:val="center"/>
          </w:tcPr>
          <w:p w14:paraId="5631816C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Informačný systém poskytovateľa zdravotnej starostlivosti</w:t>
            </w:r>
          </w:p>
        </w:tc>
      </w:tr>
      <w:tr w:rsidR="0024101A" w:rsidRPr="00D95A9D" w14:paraId="6A051BAA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AD106CD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LPS</w:t>
            </w:r>
          </w:p>
        </w:tc>
        <w:tc>
          <w:tcPr>
            <w:tcW w:w="4216" w:type="pct"/>
            <w:noWrap/>
            <w:vAlign w:val="center"/>
          </w:tcPr>
          <w:p w14:paraId="7FFEB8D1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Lekárska prepúšťacia správa</w:t>
            </w:r>
          </w:p>
        </w:tc>
      </w:tr>
      <w:tr w:rsidR="0024101A" w:rsidRPr="00D95A9D" w14:paraId="166832E5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1033EC5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LSPP</w:t>
            </w:r>
          </w:p>
        </w:tc>
        <w:tc>
          <w:tcPr>
            <w:tcW w:w="4216" w:type="pct"/>
            <w:noWrap/>
            <w:vAlign w:val="center"/>
          </w:tcPr>
          <w:p w14:paraId="548BE8A0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Lekárska služba prvej pomoci</w:t>
            </w:r>
          </w:p>
        </w:tc>
      </w:tr>
      <w:tr w:rsidR="0024101A" w:rsidRPr="00D95A9D" w14:paraId="2DDB9D79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6753CD4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NZIS</w:t>
            </w:r>
          </w:p>
        </w:tc>
        <w:tc>
          <w:tcPr>
            <w:tcW w:w="4216" w:type="pct"/>
            <w:noWrap/>
            <w:vAlign w:val="center"/>
          </w:tcPr>
          <w:p w14:paraId="4AAB6F5A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Národný Zdravotnícky informačný systém</w:t>
            </w:r>
          </w:p>
        </w:tc>
      </w:tr>
      <w:tr w:rsidR="0024101A" w:rsidRPr="00D95A9D" w14:paraId="782BCD7F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4586424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OUPZS</w:t>
            </w:r>
          </w:p>
        </w:tc>
        <w:tc>
          <w:tcPr>
            <w:tcW w:w="4216" w:type="pct"/>
            <w:noWrap/>
            <w:vAlign w:val="center"/>
          </w:tcPr>
          <w:p w14:paraId="1E06710D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Odborný útvar poskytovateľa zdravotnej starostlivosti</w:t>
            </w:r>
          </w:p>
        </w:tc>
      </w:tr>
      <w:tr w:rsidR="0024101A" w:rsidRPr="00D95A9D" w14:paraId="6FB56AA3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3776FCE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PZS</w:t>
            </w:r>
          </w:p>
        </w:tc>
        <w:tc>
          <w:tcPr>
            <w:tcW w:w="4216" w:type="pct"/>
            <w:noWrap/>
            <w:vAlign w:val="center"/>
          </w:tcPr>
          <w:p w14:paraId="5809169D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Poskytovateľ zdravotnej starostlivosti</w:t>
            </w:r>
          </w:p>
        </w:tc>
      </w:tr>
      <w:tr w:rsidR="0024101A" w:rsidRPr="00D95A9D" w14:paraId="6F4725AD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DC8D4BF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RČ</w:t>
            </w:r>
          </w:p>
        </w:tc>
        <w:tc>
          <w:tcPr>
            <w:tcW w:w="4216" w:type="pct"/>
            <w:noWrap/>
            <w:vAlign w:val="center"/>
          </w:tcPr>
          <w:p w14:paraId="3C965BA9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Rodné číslo pacienta</w:t>
            </w:r>
          </w:p>
        </w:tc>
      </w:tr>
      <w:tr w:rsidR="0024101A" w:rsidRPr="00D95A9D" w14:paraId="551F92FB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0B61CF82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PrZS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42626DEA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Prijímateľ zdravotnej starostlivosti</w:t>
            </w:r>
          </w:p>
        </w:tc>
      </w:tr>
      <w:tr w:rsidR="0024101A" w:rsidRPr="00D95A9D" w14:paraId="1E4CE5BE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71467AC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UI</w:t>
            </w:r>
          </w:p>
        </w:tc>
        <w:tc>
          <w:tcPr>
            <w:tcW w:w="4216" w:type="pct"/>
            <w:noWrap/>
            <w:vAlign w:val="center"/>
          </w:tcPr>
          <w:p w14:paraId="64DA1B0E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Užívateľské rozhranie (obrazovka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) </w:t>
            </w:r>
          </w:p>
        </w:tc>
      </w:tr>
      <w:tr w:rsidR="0024101A" w:rsidRPr="00D95A9D" w14:paraId="0002EE28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071674F5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ÚPS</w:t>
            </w:r>
          </w:p>
        </w:tc>
        <w:tc>
          <w:tcPr>
            <w:tcW w:w="4216" w:type="pct"/>
            <w:noWrap/>
            <w:vAlign w:val="center"/>
          </w:tcPr>
          <w:p w14:paraId="039180B2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pohotovostná služba</w:t>
            </w:r>
          </w:p>
        </w:tc>
      </w:tr>
      <w:tr w:rsidR="0024101A" w:rsidRPr="00D95A9D" w14:paraId="6BC2600D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0B771E92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ÚZS</w:t>
            </w:r>
          </w:p>
        </w:tc>
        <w:tc>
          <w:tcPr>
            <w:tcW w:w="4216" w:type="pct"/>
            <w:noWrap/>
            <w:vAlign w:val="center"/>
          </w:tcPr>
          <w:p w14:paraId="73DC76B1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24101A" w:rsidRPr="00D95A9D" w14:paraId="5E7E5C9B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AEBCE48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VAS</w:t>
            </w:r>
          </w:p>
        </w:tc>
        <w:tc>
          <w:tcPr>
            <w:tcW w:w="4216" w:type="pct"/>
            <w:noWrap/>
            <w:vAlign w:val="center"/>
          </w:tcPr>
          <w:p w14:paraId="635567DC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Všeobecná ambulantná starostlivosť</w:t>
            </w:r>
          </w:p>
        </w:tc>
      </w:tr>
      <w:tr w:rsidR="0024101A" w:rsidRPr="00D95A9D" w14:paraId="308DDE4A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2BBEACB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x070</w:t>
            </w:r>
          </w:p>
        </w:tc>
        <w:tc>
          <w:tcPr>
            <w:tcW w:w="4216" w:type="pct"/>
            <w:noWrap/>
            <w:vAlign w:val="center"/>
          </w:tcPr>
          <w:p w14:paraId="0E2B5CA5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Nadriadený dokument k integračnému manuálu</w:t>
            </w:r>
          </w:p>
        </w:tc>
      </w:tr>
      <w:tr w:rsidR="0024101A" w:rsidRPr="00D95A9D" w14:paraId="285F6FDF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D958723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7C6E23C6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Zdravotnícky pracovník</w:t>
            </w:r>
          </w:p>
        </w:tc>
      </w:tr>
      <w:tr w:rsidR="0024101A" w:rsidRPr="00D95A9D" w14:paraId="3A8733BB" w14:textId="77777777" w:rsidTr="0024101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06724064" w14:textId="77777777" w:rsidR="0024101A" w:rsidRPr="00D95A9D" w:rsidRDefault="0024101A" w:rsidP="0024101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MV SR</w:t>
            </w:r>
          </w:p>
        </w:tc>
        <w:tc>
          <w:tcPr>
            <w:tcW w:w="4216" w:type="pct"/>
            <w:noWrap/>
            <w:vAlign w:val="center"/>
          </w:tcPr>
          <w:p w14:paraId="681CF8F1" w14:textId="77777777" w:rsidR="0024101A" w:rsidRPr="00D95A9D" w:rsidRDefault="0024101A" w:rsidP="0024101A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Ministerstvo vnútra SR</w:t>
            </w:r>
          </w:p>
        </w:tc>
      </w:tr>
    </w:tbl>
    <w:p w14:paraId="426B2315" w14:textId="72CC2504" w:rsidR="00136795" w:rsidRPr="00A73064" w:rsidRDefault="0024101A" w:rsidP="00A73064">
      <w:pPr>
        <w:pStyle w:val="Popis"/>
        <w:rPr>
          <w:b w:val="0"/>
          <w:lang w:val="sk-SK"/>
        </w:rPr>
      </w:pPr>
      <w:bookmarkStart w:id="12" w:name="_Toc73376542"/>
      <w:r w:rsidRPr="00A73064">
        <w:rPr>
          <w:lang w:val="sk-SK"/>
        </w:rPr>
        <w:t xml:space="preserve">Tabuľka </w:t>
      </w:r>
      <w:r w:rsidR="00AB647A">
        <w:rPr>
          <w:lang w:val="sk-SK"/>
        </w:rPr>
        <w:fldChar w:fldCharType="begin"/>
      </w:r>
      <w:r w:rsidR="00AB647A">
        <w:rPr>
          <w:lang w:val="sk-SK"/>
        </w:rPr>
        <w:instrText xml:space="preserve"> SEQ Tabuľka \* ARABIC </w:instrText>
      </w:r>
      <w:r w:rsidR="00AB647A">
        <w:rPr>
          <w:lang w:val="sk-SK"/>
        </w:rPr>
        <w:fldChar w:fldCharType="separate"/>
      </w:r>
      <w:r w:rsidR="006B3CF3">
        <w:rPr>
          <w:noProof/>
          <w:lang w:val="sk-SK"/>
        </w:rPr>
        <w:t>3</w:t>
      </w:r>
      <w:r w:rsidR="00AB647A">
        <w:rPr>
          <w:lang w:val="sk-SK"/>
        </w:rPr>
        <w:fldChar w:fldCharType="end"/>
      </w:r>
      <w:r w:rsidRPr="00A73064">
        <w:rPr>
          <w:lang w:val="sk-SK"/>
        </w:rPr>
        <w:t xml:space="preserve">: </w:t>
      </w:r>
      <w:r w:rsidRPr="00A73064">
        <w:rPr>
          <w:b w:val="0"/>
          <w:lang w:val="sk-SK"/>
        </w:rPr>
        <w:t>Zoznam skratiek</w:t>
      </w:r>
      <w:bookmarkEnd w:id="12"/>
    </w:p>
    <w:p w14:paraId="0926E58E" w14:textId="77777777" w:rsidR="0024101A" w:rsidRPr="00A73064" w:rsidRDefault="0024101A">
      <w:pPr>
        <w:spacing w:before="0" w:after="200" w:line="276" w:lineRule="auto"/>
        <w:rPr>
          <w:rFonts w:cs="Arial"/>
          <w:b/>
          <w:sz w:val="22"/>
        </w:rPr>
      </w:pPr>
      <w:r w:rsidRPr="00A73064">
        <w:rPr>
          <w:sz w:val="18"/>
        </w:rPr>
        <w:br w:type="page"/>
      </w:r>
    </w:p>
    <w:p w14:paraId="118E8D61" w14:textId="57E519DE" w:rsidR="00875136" w:rsidRPr="00D95A9D" w:rsidRDefault="4B1F096C" w:rsidP="00D15F78">
      <w:pPr>
        <w:pStyle w:val="Obsah1"/>
      </w:pPr>
      <w:r>
        <w:lastRenderedPageBreak/>
        <w:t>Obsah:</w:t>
      </w:r>
    </w:p>
    <w:bookmarkEnd w:id="0"/>
    <w:p w14:paraId="72257966" w14:textId="4A653D14" w:rsidR="00CE0999" w:rsidRDefault="001C6B33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r w:rsidRPr="00D95A9D">
        <w:fldChar w:fldCharType="begin"/>
      </w:r>
      <w:r w:rsidR="00851703" w:rsidRPr="00D95A9D">
        <w:instrText xml:space="preserve"> TOC \o "1-4" \h \z \u </w:instrText>
      </w:r>
      <w:r w:rsidRPr="00D95A9D">
        <w:fldChar w:fldCharType="separate"/>
      </w:r>
      <w:hyperlink w:anchor="_Toc83888324" w:history="1">
        <w:r w:rsidR="00CE0999" w:rsidRPr="003538DD">
          <w:rPr>
            <w:rStyle w:val="Hypertextovprepojenie"/>
            <w:noProof/>
          </w:rPr>
          <w:t>1.</w:t>
        </w:r>
        <w:r w:rsidR="00CE099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Základné informácie o dokumente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_Toc83888324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</w:t>
        </w:r>
        <w:r w:rsidR="00CE0999">
          <w:rPr>
            <w:noProof/>
            <w:webHidden/>
          </w:rPr>
          <w:fldChar w:fldCharType="end"/>
        </w:r>
      </w:hyperlink>
    </w:p>
    <w:p w14:paraId="22AF374A" w14:textId="212DD854" w:rsidR="00CE0999" w:rsidRDefault="00EC4C2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83888325" w:history="1">
        <w:r w:rsidR="00CE0999" w:rsidRPr="003538DD">
          <w:rPr>
            <w:rStyle w:val="Hypertextovprepojenie"/>
            <w:noProof/>
          </w:rPr>
          <w:t>2.</w:t>
        </w:r>
        <w:r w:rsidR="00CE099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História zmien dokumentu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_Toc83888325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</w:t>
        </w:r>
        <w:r w:rsidR="00CE0999">
          <w:rPr>
            <w:noProof/>
            <w:webHidden/>
          </w:rPr>
          <w:fldChar w:fldCharType="end"/>
        </w:r>
      </w:hyperlink>
    </w:p>
    <w:p w14:paraId="36E8E7D4" w14:textId="770DE28B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26" w:history="1">
        <w:r w:rsidR="00CE0999" w:rsidRPr="003538DD">
          <w:rPr>
            <w:rStyle w:val="Hypertextovprepojenie"/>
            <w:noProof/>
          </w:rPr>
          <w:t>2.1.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Register zmien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_Toc83888326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</w:t>
        </w:r>
        <w:r w:rsidR="00CE0999">
          <w:rPr>
            <w:noProof/>
            <w:webHidden/>
          </w:rPr>
          <w:fldChar w:fldCharType="end"/>
        </w:r>
      </w:hyperlink>
    </w:p>
    <w:p w14:paraId="2012709B" w14:textId="041EF10E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27" w:history="1">
        <w:r w:rsidR="00CE0999" w:rsidRPr="003538DD">
          <w:rPr>
            <w:rStyle w:val="Hypertextovprepojenie"/>
            <w:noProof/>
          </w:rPr>
          <w:t>2.2.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Zoznam skratiek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_Toc83888327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3</w:t>
        </w:r>
        <w:r w:rsidR="00CE0999">
          <w:rPr>
            <w:noProof/>
            <w:webHidden/>
          </w:rPr>
          <w:fldChar w:fldCharType="end"/>
        </w:r>
      </w:hyperlink>
    </w:p>
    <w:p w14:paraId="7E76B3CF" w14:textId="5FD92CA6" w:rsidR="00CE0999" w:rsidRDefault="00EC4C2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83888328" w:history="1">
        <w:r w:rsidR="00CE0999" w:rsidRPr="003538DD">
          <w:rPr>
            <w:rStyle w:val="Hypertextovprepojenie"/>
            <w:noProof/>
          </w:rPr>
          <w:t>3.</w:t>
        </w:r>
        <w:r w:rsidR="00CE099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Biznis špecifikácia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_Toc83888328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7</w:t>
        </w:r>
        <w:r w:rsidR="00CE0999">
          <w:rPr>
            <w:noProof/>
            <w:webHidden/>
          </w:rPr>
          <w:fldChar w:fldCharType="end"/>
        </w:r>
      </w:hyperlink>
    </w:p>
    <w:p w14:paraId="2ADD13AC" w14:textId="11EDC4EB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29" w:history="1">
        <w:r w:rsidR="00CE0999" w:rsidRPr="003538DD">
          <w:rPr>
            <w:rStyle w:val="Hypertextovprepojenie"/>
            <w:noProof/>
          </w:rPr>
          <w:t>3.1.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Záznam o očkovaní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_Toc83888329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7</w:t>
        </w:r>
        <w:r w:rsidR="00CE0999">
          <w:rPr>
            <w:noProof/>
            <w:webHidden/>
          </w:rPr>
          <w:fldChar w:fldCharType="end"/>
        </w:r>
      </w:hyperlink>
    </w:p>
    <w:p w14:paraId="7E48708B" w14:textId="25E6EAD1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30" w:history="1">
        <w:r w:rsidR="00CE0999" w:rsidRPr="003538DD">
          <w:rPr>
            <w:rStyle w:val="Hypertextovprepojenie"/>
            <w:noProof/>
          </w:rPr>
          <w:t>3.2.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Zápis reakcie na očkovanie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_Toc83888330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8</w:t>
        </w:r>
        <w:r w:rsidR="00CE0999">
          <w:rPr>
            <w:noProof/>
            <w:webHidden/>
          </w:rPr>
          <w:fldChar w:fldCharType="end"/>
        </w:r>
      </w:hyperlink>
    </w:p>
    <w:p w14:paraId="3C127424" w14:textId="5D77E4B2" w:rsidR="00CE0999" w:rsidRDefault="00EC4C2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83888331" w:history="1">
        <w:r w:rsidR="00CE0999" w:rsidRPr="003538DD">
          <w:rPr>
            <w:rStyle w:val="Hypertextovprepojenie"/>
            <w:noProof/>
          </w:rPr>
          <w:t>4.</w:t>
        </w:r>
        <w:r w:rsidR="00CE099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Procesný model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_Toc83888331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9</w:t>
        </w:r>
        <w:r w:rsidR="00CE0999">
          <w:rPr>
            <w:noProof/>
            <w:webHidden/>
          </w:rPr>
          <w:fldChar w:fldCharType="end"/>
        </w:r>
      </w:hyperlink>
    </w:p>
    <w:p w14:paraId="2AFE556F" w14:textId="1A2C9B62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32" w:history="1">
        <w:r w:rsidR="00CE0999" w:rsidRPr="003538DD">
          <w:rPr>
            <w:rStyle w:val="Hypertextovprepojenie"/>
            <w:noProof/>
          </w:rPr>
          <w:t>4.1.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Procesná mapa (L1)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_Toc83888332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10</w:t>
        </w:r>
        <w:r w:rsidR="00CE0999">
          <w:rPr>
            <w:noProof/>
            <w:webHidden/>
          </w:rPr>
          <w:fldChar w:fldCharType="end"/>
        </w:r>
      </w:hyperlink>
    </w:p>
    <w:p w14:paraId="7A203A52" w14:textId="35260213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33" w:history="1">
        <w:r w:rsidR="00CE0999" w:rsidRPr="003538DD">
          <w:rPr>
            <w:rStyle w:val="Hypertextovprepojenie"/>
            <w:noProof/>
          </w:rPr>
          <w:t>4.2.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Popis procesov (L2)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_Toc83888333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11</w:t>
        </w:r>
        <w:r w:rsidR="00CE0999">
          <w:rPr>
            <w:noProof/>
            <w:webHidden/>
          </w:rPr>
          <w:fldChar w:fldCharType="end"/>
        </w:r>
      </w:hyperlink>
    </w:p>
    <w:p w14:paraId="416A4211" w14:textId="355C9C02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34" w:history="1">
        <w:r w:rsidR="00CE0999" w:rsidRPr="003538DD">
          <w:rPr>
            <w:rStyle w:val="Hypertextovprepojenie"/>
            <w:rFonts w:eastAsia="Arial"/>
            <w:noProof/>
          </w:rPr>
          <w:t>4.2.1.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Zapísanie očkovania pacienta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_Toc83888334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11</w:t>
        </w:r>
        <w:r w:rsidR="00CE0999">
          <w:rPr>
            <w:noProof/>
            <w:webHidden/>
          </w:rPr>
          <w:fldChar w:fldCharType="end"/>
        </w:r>
      </w:hyperlink>
    </w:p>
    <w:p w14:paraId="24755DC5" w14:textId="5696AE3C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35" w:history="1">
        <w:r w:rsidR="00CE0999" w:rsidRPr="003538DD">
          <w:rPr>
            <w:rStyle w:val="Hypertextovprepojenie"/>
            <w:noProof/>
          </w:rPr>
          <w:t>4.2.2.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Zapísanie nežiadúcej reakcie na vykonané očkovanie pacienta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_Toc83888335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12</w:t>
        </w:r>
        <w:r w:rsidR="00CE0999">
          <w:rPr>
            <w:noProof/>
            <w:webHidden/>
          </w:rPr>
          <w:fldChar w:fldCharType="end"/>
        </w:r>
      </w:hyperlink>
    </w:p>
    <w:p w14:paraId="459B0F01" w14:textId="04112752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36" w:history="1">
        <w:r w:rsidR="00CE0999" w:rsidRPr="003538DD">
          <w:rPr>
            <w:rStyle w:val="Hypertextovprepojenie"/>
            <w:noProof/>
            <w:highlight w:val="yellow"/>
          </w:rPr>
          <w:t>4.2.3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  <w:highlight w:val="yellow"/>
          </w:rPr>
          <w:t>Vyhľadanie záznamov z očkovaní pacienta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_Toc83888336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13</w:t>
        </w:r>
        <w:r w:rsidR="00CE0999">
          <w:rPr>
            <w:noProof/>
            <w:webHidden/>
          </w:rPr>
          <w:fldChar w:fldCharType="end"/>
        </w:r>
      </w:hyperlink>
    </w:p>
    <w:p w14:paraId="689B7B4B" w14:textId="3CE0CE86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37" w:history="1">
        <w:r w:rsidR="00CE0999" w:rsidRPr="003538DD">
          <w:rPr>
            <w:rStyle w:val="Hypertextovprepojenie"/>
            <w:noProof/>
          </w:rPr>
          <w:t>4.2.4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Vyhľadanie plánovaných očkovaní pacienta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_Toc83888337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13</w:t>
        </w:r>
        <w:r w:rsidR="00CE0999">
          <w:rPr>
            <w:noProof/>
            <w:webHidden/>
          </w:rPr>
          <w:fldChar w:fldCharType="end"/>
        </w:r>
      </w:hyperlink>
    </w:p>
    <w:p w14:paraId="2FD5D599" w14:textId="3B880439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38" w:history="1">
        <w:r w:rsidR="00CE0999" w:rsidRPr="003538DD">
          <w:rPr>
            <w:rStyle w:val="Hypertextovprepojenie"/>
            <w:noProof/>
            <w:highlight w:val="yellow"/>
          </w:rPr>
          <w:t>4.2.5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  <w:highlight w:val="yellow"/>
          </w:rPr>
          <w:t>Storno záznamu z očkovania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_Toc83888338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14</w:t>
        </w:r>
        <w:r w:rsidR="00CE0999">
          <w:rPr>
            <w:noProof/>
            <w:webHidden/>
          </w:rPr>
          <w:fldChar w:fldCharType="end"/>
        </w:r>
      </w:hyperlink>
    </w:p>
    <w:p w14:paraId="397010E5" w14:textId="552E6D71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39" w:history="1">
        <w:r w:rsidR="00CE0999" w:rsidRPr="003538DD">
          <w:rPr>
            <w:rStyle w:val="Hypertextovprepojenie"/>
            <w:noProof/>
            <w:highlight w:val="yellow"/>
          </w:rPr>
          <w:t>4.2.6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  <w:highlight w:val="yellow"/>
          </w:rPr>
          <w:t>Storno záznamu nežiadúcej reakcie na očkovanie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_Toc83888339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14</w:t>
        </w:r>
        <w:r w:rsidR="00CE0999">
          <w:rPr>
            <w:noProof/>
            <w:webHidden/>
          </w:rPr>
          <w:fldChar w:fldCharType="end"/>
        </w:r>
      </w:hyperlink>
    </w:p>
    <w:p w14:paraId="1B44F184" w14:textId="0EB49D0D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40" w:history="1">
        <w:r w:rsidR="00CE0999" w:rsidRPr="003538DD">
          <w:rPr>
            <w:rStyle w:val="Hypertextovprepojenie"/>
            <w:noProof/>
          </w:rPr>
          <w:t>4.3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Scenáre použitia (Procesné scenáre služieb)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_Toc83888340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15</w:t>
        </w:r>
        <w:r w:rsidR="00CE0999">
          <w:rPr>
            <w:noProof/>
            <w:webHidden/>
          </w:rPr>
          <w:fldChar w:fldCharType="end"/>
        </w:r>
      </w:hyperlink>
    </w:p>
    <w:p w14:paraId="3EF22401" w14:textId="3DC84D82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41" w:history="1">
        <w:r w:rsidR="00CE0999" w:rsidRPr="003538DD">
          <w:rPr>
            <w:rStyle w:val="Hypertextovprepojenie"/>
            <w:noProof/>
          </w:rPr>
          <w:t>4.3.1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eOck_01_01 – Zapísanie záznamu z očkovania pacienta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_Toc83888341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16</w:t>
        </w:r>
        <w:r w:rsidR="00CE0999">
          <w:rPr>
            <w:noProof/>
            <w:webHidden/>
          </w:rPr>
          <w:fldChar w:fldCharType="end"/>
        </w:r>
      </w:hyperlink>
    </w:p>
    <w:p w14:paraId="6A5C060A" w14:textId="33882C58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42" w:history="1">
        <w:r w:rsidR="00CE0999" w:rsidRPr="003538DD">
          <w:rPr>
            <w:rStyle w:val="Hypertextovprepojenie"/>
            <w:noProof/>
          </w:rPr>
          <w:t>4.3.2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eOck_01_02 – Zapísanie nežiaducej reakcie na očkovanie pacienta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_Toc83888342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17</w:t>
        </w:r>
        <w:r w:rsidR="00CE0999">
          <w:rPr>
            <w:noProof/>
            <w:webHidden/>
          </w:rPr>
          <w:fldChar w:fldCharType="end"/>
        </w:r>
      </w:hyperlink>
    </w:p>
    <w:p w14:paraId="67609901" w14:textId="089D9683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43" w:history="1">
        <w:r w:rsidR="00CE0999" w:rsidRPr="003538DD">
          <w:rPr>
            <w:rStyle w:val="Hypertextovprepojenie"/>
            <w:rFonts w:ascii="Times New Roman" w:hAnsi="Times New Roman"/>
            <w:noProof/>
            <w:highlight w:val="yellow"/>
          </w:rPr>
          <w:t>4.3.3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  <w:highlight w:val="yellow"/>
          </w:rPr>
          <w:t>eOck_01_03 – Vyhľadanie záznamov z očkovaní pacienta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_Toc83888343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18</w:t>
        </w:r>
        <w:r w:rsidR="00CE0999">
          <w:rPr>
            <w:noProof/>
            <w:webHidden/>
          </w:rPr>
          <w:fldChar w:fldCharType="end"/>
        </w:r>
      </w:hyperlink>
    </w:p>
    <w:p w14:paraId="7FDAA05D" w14:textId="79C58A07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44" w:history="1">
        <w:r w:rsidR="00CE0999" w:rsidRPr="003538DD">
          <w:rPr>
            <w:rStyle w:val="Hypertextovprepojenie"/>
            <w:rFonts w:ascii="Times New Roman" w:hAnsi="Times New Roman"/>
            <w:noProof/>
          </w:rPr>
          <w:t>4.3.4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eOck_01_04 – Vyhľadanie plánovaných očkovaní pacienta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_Toc83888344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19</w:t>
        </w:r>
        <w:r w:rsidR="00CE0999">
          <w:rPr>
            <w:noProof/>
            <w:webHidden/>
          </w:rPr>
          <w:fldChar w:fldCharType="end"/>
        </w:r>
      </w:hyperlink>
    </w:p>
    <w:p w14:paraId="01470A4C" w14:textId="1976471E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45" w:history="1">
        <w:r w:rsidR="00CE0999" w:rsidRPr="003538DD">
          <w:rPr>
            <w:rStyle w:val="Hypertextovprepojenie"/>
            <w:rFonts w:ascii="Times New Roman" w:hAnsi="Times New Roman"/>
            <w:noProof/>
          </w:rPr>
          <w:t>4.3.5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eOck_01_05 – Vyhľadanie a zrušenie plánovaného očkovania pacienta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_Toc83888345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20</w:t>
        </w:r>
        <w:r w:rsidR="00CE0999">
          <w:rPr>
            <w:noProof/>
            <w:webHidden/>
          </w:rPr>
          <w:fldChar w:fldCharType="end"/>
        </w:r>
      </w:hyperlink>
    </w:p>
    <w:p w14:paraId="1D62B87D" w14:textId="022D7D33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46" w:history="1">
        <w:r w:rsidR="00CE0999" w:rsidRPr="003538DD">
          <w:rPr>
            <w:rStyle w:val="Hypertextovprepojenie"/>
            <w:noProof/>
            <w:highlight w:val="yellow"/>
          </w:rPr>
          <w:t>4.3.6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  <w:highlight w:val="yellow"/>
          </w:rPr>
          <w:t>eOck_01_06 – Storno záznamu z očkovania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_Toc83888346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22</w:t>
        </w:r>
        <w:r w:rsidR="00CE0999">
          <w:rPr>
            <w:noProof/>
            <w:webHidden/>
          </w:rPr>
          <w:fldChar w:fldCharType="end"/>
        </w:r>
      </w:hyperlink>
    </w:p>
    <w:p w14:paraId="6F4C53B2" w14:textId="0D314CD2" w:rsidR="00CE0999" w:rsidRDefault="00EC4C26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83888347" w:history="1">
        <w:r w:rsidR="00CE0999" w:rsidRPr="003538DD">
          <w:rPr>
            <w:rStyle w:val="Hypertextovprepojenie"/>
            <w:noProof/>
          </w:rPr>
          <w:t>4.3.7</w:t>
        </w:r>
        <w:r w:rsidR="00CE099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  <w:highlight w:val="yellow"/>
          </w:rPr>
          <w:t>eOck_01_07 – Storno záznamu nežiadúcej reakcie na očkovanie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_Toc83888347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23</w:t>
        </w:r>
        <w:r w:rsidR="00CE0999">
          <w:rPr>
            <w:noProof/>
            <w:webHidden/>
          </w:rPr>
          <w:fldChar w:fldCharType="end"/>
        </w:r>
      </w:hyperlink>
    </w:p>
    <w:p w14:paraId="5E33D986" w14:textId="740BF739" w:rsidR="00CE0999" w:rsidRDefault="00EC4C2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83888348" w:history="1">
        <w:r w:rsidR="00CE0999" w:rsidRPr="003538DD">
          <w:rPr>
            <w:rStyle w:val="Hypertextovprepojenie"/>
            <w:noProof/>
          </w:rPr>
          <w:t>5</w:t>
        </w:r>
        <w:r w:rsidR="00CE099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Popis služieb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_Toc83888348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24</w:t>
        </w:r>
        <w:r w:rsidR="00CE0999">
          <w:rPr>
            <w:noProof/>
            <w:webHidden/>
          </w:rPr>
          <w:fldChar w:fldCharType="end"/>
        </w:r>
      </w:hyperlink>
    </w:p>
    <w:p w14:paraId="062CC3AC" w14:textId="717ADACF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49" w:history="1">
        <w:r w:rsidR="00CE0999" w:rsidRPr="003538DD">
          <w:rPr>
            <w:rStyle w:val="Hypertextovprepojenie"/>
            <w:noProof/>
          </w:rPr>
          <w:t>5.1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ZapisOckovanie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_Toc83888349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24</w:t>
        </w:r>
        <w:r w:rsidR="00CE0999">
          <w:rPr>
            <w:noProof/>
            <w:webHidden/>
          </w:rPr>
          <w:fldChar w:fldCharType="end"/>
        </w:r>
      </w:hyperlink>
    </w:p>
    <w:p w14:paraId="7E5B56BA" w14:textId="587D0233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50" w:history="1">
        <w:r w:rsidR="00CE0999" w:rsidRPr="003538DD">
          <w:rPr>
            <w:rStyle w:val="Hypertextovprepojenie"/>
            <w:noProof/>
          </w:rPr>
          <w:t>5.2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ZapisReakcieNaOckovanie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_Toc83888350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25</w:t>
        </w:r>
        <w:r w:rsidR="00CE0999">
          <w:rPr>
            <w:noProof/>
            <w:webHidden/>
          </w:rPr>
          <w:fldChar w:fldCharType="end"/>
        </w:r>
      </w:hyperlink>
    </w:p>
    <w:p w14:paraId="111B1516" w14:textId="26B5014B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51" w:history="1">
        <w:r w:rsidR="00CE0999" w:rsidRPr="003538DD">
          <w:rPr>
            <w:rStyle w:val="Hypertextovprepojenie"/>
            <w:noProof/>
            <w:highlight w:val="yellow"/>
          </w:rPr>
          <w:t>5.3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  <w:highlight w:val="yellow"/>
          </w:rPr>
          <w:t>VyhladajOckovaniaPacienta_v2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_Toc83888351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26</w:t>
        </w:r>
        <w:r w:rsidR="00CE0999">
          <w:rPr>
            <w:noProof/>
            <w:webHidden/>
          </w:rPr>
          <w:fldChar w:fldCharType="end"/>
        </w:r>
      </w:hyperlink>
    </w:p>
    <w:p w14:paraId="570495AD" w14:textId="7997EDEA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52" w:history="1">
        <w:r w:rsidR="00CE0999" w:rsidRPr="003538DD">
          <w:rPr>
            <w:rStyle w:val="Hypertextovprepojenie"/>
            <w:noProof/>
          </w:rPr>
          <w:t>5.4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VyhladajPlanovaneOckovaniaPacienta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_Toc83888352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28</w:t>
        </w:r>
        <w:r w:rsidR="00CE0999">
          <w:rPr>
            <w:noProof/>
            <w:webHidden/>
          </w:rPr>
          <w:fldChar w:fldCharType="end"/>
        </w:r>
      </w:hyperlink>
    </w:p>
    <w:p w14:paraId="65EEFFE3" w14:textId="3D3F6DC5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53" w:history="1">
        <w:r w:rsidR="00CE0999" w:rsidRPr="003538DD">
          <w:rPr>
            <w:rStyle w:val="Hypertextovprepojenie"/>
            <w:noProof/>
            <w:highlight w:val="yellow"/>
          </w:rPr>
          <w:t>5.5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  <w:highlight w:val="yellow"/>
          </w:rPr>
          <w:t>StornujOckovaciZaznam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_Toc83888353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29</w:t>
        </w:r>
        <w:r w:rsidR="00CE0999">
          <w:rPr>
            <w:noProof/>
            <w:webHidden/>
          </w:rPr>
          <w:fldChar w:fldCharType="end"/>
        </w:r>
      </w:hyperlink>
    </w:p>
    <w:p w14:paraId="1CDB92D7" w14:textId="7D4013CA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54" w:history="1">
        <w:r w:rsidR="00CE0999" w:rsidRPr="003538DD">
          <w:rPr>
            <w:rStyle w:val="Hypertextovprepojenie"/>
            <w:noProof/>
            <w:highlight w:val="yellow"/>
          </w:rPr>
          <w:t>5.6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  <w:highlight w:val="yellow"/>
          </w:rPr>
          <w:t>StornujReakciuNaOckovanie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_Toc83888354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30</w:t>
        </w:r>
        <w:r w:rsidR="00CE0999">
          <w:rPr>
            <w:noProof/>
            <w:webHidden/>
          </w:rPr>
          <w:fldChar w:fldCharType="end"/>
        </w:r>
      </w:hyperlink>
    </w:p>
    <w:p w14:paraId="2E9D00BF" w14:textId="04F44332" w:rsidR="00CE0999" w:rsidRDefault="00EC4C2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83888355" w:history="1">
        <w:r w:rsidR="00CE0999" w:rsidRPr="003538DD">
          <w:rPr>
            <w:rStyle w:val="Hypertextovprepojenie"/>
            <w:noProof/>
          </w:rPr>
          <w:t>6</w:t>
        </w:r>
        <w:r w:rsidR="00CE099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Archetypy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_Toc83888355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32</w:t>
        </w:r>
        <w:r w:rsidR="00CE0999">
          <w:rPr>
            <w:noProof/>
            <w:webHidden/>
          </w:rPr>
          <w:fldChar w:fldCharType="end"/>
        </w:r>
      </w:hyperlink>
    </w:p>
    <w:p w14:paraId="58327388" w14:textId="1749F8FF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56" w:history="1">
        <w:r w:rsidR="00CE0999" w:rsidRPr="003538DD">
          <w:rPr>
            <w:rStyle w:val="Hypertextovprepojenie"/>
            <w:noProof/>
          </w:rPr>
          <w:t>6.1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Očkovací záznam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_Toc83888356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32</w:t>
        </w:r>
        <w:r w:rsidR="00CE0999">
          <w:rPr>
            <w:noProof/>
            <w:webHidden/>
          </w:rPr>
          <w:fldChar w:fldCharType="end"/>
        </w:r>
      </w:hyperlink>
    </w:p>
    <w:p w14:paraId="22870193" w14:textId="4CFB6822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57" w:history="1">
        <w:r w:rsidR="00CE0999" w:rsidRPr="003538DD">
          <w:rPr>
            <w:rStyle w:val="Hypertextovprepojenie"/>
            <w:noProof/>
          </w:rPr>
          <w:t>6.2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Nežiaduca reakcia – Reakcia na očkovanie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_Toc83888357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34</w:t>
        </w:r>
        <w:r w:rsidR="00CE0999">
          <w:rPr>
            <w:noProof/>
            <w:webHidden/>
          </w:rPr>
          <w:fldChar w:fldCharType="end"/>
        </w:r>
      </w:hyperlink>
    </w:p>
    <w:p w14:paraId="30541DB9" w14:textId="0D30E433" w:rsidR="00CE0999" w:rsidRDefault="00EC4C26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83888358" w:history="1">
        <w:r w:rsidR="00CE0999" w:rsidRPr="003538DD">
          <w:rPr>
            <w:rStyle w:val="Hypertextovprepojenie"/>
            <w:noProof/>
          </w:rPr>
          <w:t>7</w:t>
        </w:r>
        <w:r w:rsidR="00CE099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Prílohy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_Toc83888358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35</w:t>
        </w:r>
        <w:r w:rsidR="00CE0999">
          <w:rPr>
            <w:noProof/>
            <w:webHidden/>
          </w:rPr>
          <w:fldChar w:fldCharType="end"/>
        </w:r>
      </w:hyperlink>
    </w:p>
    <w:p w14:paraId="26051A53" w14:textId="5214C3A9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59" w:history="1">
        <w:r w:rsidR="00CE0999" w:rsidRPr="003538DD">
          <w:rPr>
            <w:rStyle w:val="Hypertextovprepojenie"/>
            <w:noProof/>
          </w:rPr>
          <w:t>7.1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Príloha č. 1 – Zoznam chýb pri volaniach služieb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_Toc83888359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35</w:t>
        </w:r>
        <w:r w:rsidR="00CE0999">
          <w:rPr>
            <w:noProof/>
            <w:webHidden/>
          </w:rPr>
          <w:fldChar w:fldCharType="end"/>
        </w:r>
      </w:hyperlink>
    </w:p>
    <w:p w14:paraId="2CCFAD02" w14:textId="053D66E0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60" w:history="1">
        <w:r w:rsidR="00CE0999" w:rsidRPr="003538DD">
          <w:rPr>
            <w:rStyle w:val="Hypertextovprepojenie"/>
            <w:noProof/>
          </w:rPr>
          <w:t>7.2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Príloha č. 2 – Archetypy, XSD Schémy a XML príklady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_Toc83888360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35</w:t>
        </w:r>
        <w:r w:rsidR="00CE0999">
          <w:rPr>
            <w:noProof/>
            <w:webHidden/>
          </w:rPr>
          <w:fldChar w:fldCharType="end"/>
        </w:r>
      </w:hyperlink>
    </w:p>
    <w:p w14:paraId="362CEAD0" w14:textId="7DB49B9F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61" w:history="1">
        <w:r w:rsidR="00CE0999" w:rsidRPr="003538DD">
          <w:rPr>
            <w:rStyle w:val="Hypertextovprepojenie"/>
            <w:noProof/>
          </w:rPr>
          <w:t>7.3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Príloha č. 3 – Procesné scenáre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_Toc83888361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35</w:t>
        </w:r>
        <w:r w:rsidR="00CE0999">
          <w:rPr>
            <w:noProof/>
            <w:webHidden/>
          </w:rPr>
          <w:fldChar w:fldCharType="end"/>
        </w:r>
      </w:hyperlink>
    </w:p>
    <w:p w14:paraId="7438F32B" w14:textId="01574CB0" w:rsidR="00CE0999" w:rsidRDefault="00EC4C26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83888362" w:history="1">
        <w:r w:rsidR="00CE0999" w:rsidRPr="003538DD">
          <w:rPr>
            <w:rStyle w:val="Hypertextovprepojenie"/>
            <w:noProof/>
          </w:rPr>
          <w:t>7.4</w:t>
        </w:r>
        <w:r w:rsidR="00CE099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CE0999" w:rsidRPr="003538DD">
          <w:rPr>
            <w:rStyle w:val="Hypertextovprepojenie"/>
            <w:noProof/>
          </w:rPr>
          <w:t>Prílohač. 4 – E2E TC</w:t>
        </w:r>
        <w:r w:rsidR="00CE0999">
          <w:rPr>
            <w:noProof/>
            <w:webHidden/>
          </w:rPr>
          <w:tab/>
        </w:r>
        <w:r w:rsidR="00CE0999">
          <w:rPr>
            <w:noProof/>
            <w:webHidden/>
          </w:rPr>
          <w:fldChar w:fldCharType="begin"/>
        </w:r>
        <w:r w:rsidR="00CE0999">
          <w:rPr>
            <w:noProof/>
            <w:webHidden/>
          </w:rPr>
          <w:instrText xml:space="preserve"> PAGEREF _Toc83888362 \h </w:instrText>
        </w:r>
        <w:r w:rsidR="00CE0999">
          <w:rPr>
            <w:noProof/>
            <w:webHidden/>
          </w:rPr>
        </w:r>
        <w:r w:rsidR="00CE0999">
          <w:rPr>
            <w:noProof/>
            <w:webHidden/>
          </w:rPr>
          <w:fldChar w:fldCharType="separate"/>
        </w:r>
        <w:r w:rsidR="00CE0999">
          <w:rPr>
            <w:noProof/>
            <w:webHidden/>
          </w:rPr>
          <w:t>35</w:t>
        </w:r>
        <w:r w:rsidR="00CE0999">
          <w:rPr>
            <w:noProof/>
            <w:webHidden/>
          </w:rPr>
          <w:fldChar w:fldCharType="end"/>
        </w:r>
      </w:hyperlink>
    </w:p>
    <w:p w14:paraId="51F23C69" w14:textId="3C7F13C0" w:rsidR="00E35501" w:rsidRPr="00D95A9D" w:rsidRDefault="001C6B33" w:rsidP="00851703">
      <w:pPr>
        <w:spacing w:after="120"/>
        <w:rPr>
          <w:rFonts w:cs="Arial"/>
          <w:b/>
        </w:rPr>
      </w:pPr>
      <w:r w:rsidRPr="00D95A9D">
        <w:rPr>
          <w:rFonts w:cs="Arial"/>
          <w:b/>
        </w:rPr>
        <w:fldChar w:fldCharType="end"/>
      </w:r>
    </w:p>
    <w:p w14:paraId="4D824FF9" w14:textId="77777777" w:rsidR="00A73064" w:rsidRDefault="00A73064">
      <w:pPr>
        <w:spacing w:before="0" w:after="200" w:line="276" w:lineRule="auto"/>
        <w:rPr>
          <w:b/>
          <w:sz w:val="24"/>
        </w:rPr>
      </w:pPr>
      <w:r>
        <w:rPr>
          <w:b/>
          <w:sz w:val="24"/>
        </w:rPr>
        <w:lastRenderedPageBreak/>
        <w:br w:type="page"/>
      </w:r>
    </w:p>
    <w:p w14:paraId="5504564B" w14:textId="0CB9C334" w:rsidR="005D6787" w:rsidRPr="00136795" w:rsidRDefault="4B1F096C" w:rsidP="00136795">
      <w:pPr>
        <w:rPr>
          <w:rFonts w:eastAsia="Arial" w:cs="Arial"/>
          <w:b/>
          <w:sz w:val="24"/>
        </w:rPr>
      </w:pPr>
      <w:r w:rsidRPr="00136795">
        <w:rPr>
          <w:b/>
          <w:sz w:val="24"/>
        </w:rPr>
        <w:lastRenderedPageBreak/>
        <w:t>Zoznam tabuliek:</w:t>
      </w:r>
    </w:p>
    <w:p w14:paraId="199626AE" w14:textId="7EB2F8C8" w:rsidR="00286E49" w:rsidRDefault="001C6B33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 w:rsidRPr="0059754F">
        <w:rPr>
          <w:rFonts w:cs="Arial"/>
        </w:rPr>
        <w:fldChar w:fldCharType="begin"/>
      </w:r>
      <w:r w:rsidR="00E12D14" w:rsidRPr="00D95A9D">
        <w:rPr>
          <w:rFonts w:cs="Arial"/>
        </w:rPr>
        <w:instrText xml:space="preserve"> TOC \h \z \c "Tabuľka" </w:instrText>
      </w:r>
      <w:r w:rsidRPr="0059754F">
        <w:rPr>
          <w:rFonts w:cs="Arial"/>
        </w:rPr>
        <w:fldChar w:fldCharType="separate"/>
      </w:r>
      <w:hyperlink w:anchor="_Toc73376540" w:history="1">
        <w:r w:rsidR="00286E49" w:rsidRPr="00BE122A">
          <w:rPr>
            <w:rStyle w:val="Hypertextovprepojenie"/>
            <w:rFonts w:eastAsiaTheme="majorEastAsia"/>
            <w:noProof/>
          </w:rPr>
          <w:t>Tabuľka 1: Základné informácie o dokumente</w:t>
        </w:r>
        <w:r w:rsidR="00286E49">
          <w:rPr>
            <w:noProof/>
            <w:webHidden/>
          </w:rPr>
          <w:tab/>
        </w:r>
        <w:r w:rsidR="00286E49">
          <w:rPr>
            <w:noProof/>
            <w:webHidden/>
          </w:rPr>
          <w:fldChar w:fldCharType="begin"/>
        </w:r>
        <w:r w:rsidR="00286E49">
          <w:rPr>
            <w:noProof/>
            <w:webHidden/>
          </w:rPr>
          <w:instrText xml:space="preserve"> PAGEREF _Toc73376540 \h </w:instrText>
        </w:r>
        <w:r w:rsidR="00286E49">
          <w:rPr>
            <w:noProof/>
            <w:webHidden/>
          </w:rPr>
        </w:r>
        <w:r w:rsidR="00286E49">
          <w:rPr>
            <w:noProof/>
            <w:webHidden/>
          </w:rPr>
          <w:fldChar w:fldCharType="separate"/>
        </w:r>
        <w:r w:rsidR="00286E49">
          <w:rPr>
            <w:noProof/>
            <w:webHidden/>
          </w:rPr>
          <w:t>2</w:t>
        </w:r>
        <w:r w:rsidR="00286E49">
          <w:rPr>
            <w:noProof/>
            <w:webHidden/>
          </w:rPr>
          <w:fldChar w:fldCharType="end"/>
        </w:r>
      </w:hyperlink>
    </w:p>
    <w:p w14:paraId="3056A7A5" w14:textId="29AF03BB" w:rsidR="00286E49" w:rsidRDefault="00EC4C26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73376541" w:history="1">
        <w:r w:rsidR="00286E49" w:rsidRPr="00BE122A">
          <w:rPr>
            <w:rStyle w:val="Hypertextovprepojenie"/>
            <w:rFonts w:eastAsiaTheme="majorEastAsia"/>
            <w:noProof/>
          </w:rPr>
          <w:t>Tabuľka 2</w:t>
        </w:r>
        <w:r w:rsidR="00286E49" w:rsidRPr="00BE122A">
          <w:rPr>
            <w:rStyle w:val="Hypertextovprepojenie"/>
            <w:rFonts w:eastAsia="Arial" w:cs="Arial"/>
            <w:noProof/>
          </w:rPr>
          <w:t xml:space="preserve">: </w:t>
        </w:r>
        <w:r w:rsidR="00286E49" w:rsidRPr="00BE122A">
          <w:rPr>
            <w:rStyle w:val="Hypertextovprepojenie"/>
            <w:rFonts w:eastAsiaTheme="majorEastAsia"/>
            <w:noProof/>
          </w:rPr>
          <w:t>Register zmien</w:t>
        </w:r>
        <w:r w:rsidR="00286E49">
          <w:rPr>
            <w:noProof/>
            <w:webHidden/>
          </w:rPr>
          <w:tab/>
        </w:r>
        <w:r w:rsidR="00286E49">
          <w:rPr>
            <w:noProof/>
            <w:webHidden/>
          </w:rPr>
          <w:fldChar w:fldCharType="begin"/>
        </w:r>
        <w:r w:rsidR="00286E49">
          <w:rPr>
            <w:noProof/>
            <w:webHidden/>
          </w:rPr>
          <w:instrText xml:space="preserve"> PAGEREF _Toc73376541 \h </w:instrText>
        </w:r>
        <w:r w:rsidR="00286E49">
          <w:rPr>
            <w:noProof/>
            <w:webHidden/>
          </w:rPr>
        </w:r>
        <w:r w:rsidR="00286E49">
          <w:rPr>
            <w:noProof/>
            <w:webHidden/>
          </w:rPr>
          <w:fldChar w:fldCharType="separate"/>
        </w:r>
        <w:r w:rsidR="00286E49">
          <w:rPr>
            <w:noProof/>
            <w:webHidden/>
          </w:rPr>
          <w:t>2</w:t>
        </w:r>
        <w:r w:rsidR="00286E49">
          <w:rPr>
            <w:noProof/>
            <w:webHidden/>
          </w:rPr>
          <w:fldChar w:fldCharType="end"/>
        </w:r>
      </w:hyperlink>
    </w:p>
    <w:p w14:paraId="076A34E5" w14:textId="7F15C81A" w:rsidR="00286E49" w:rsidRDefault="00EC4C26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73376542" w:history="1">
        <w:r w:rsidR="00286E49" w:rsidRPr="00BE122A">
          <w:rPr>
            <w:rStyle w:val="Hypertextovprepojenie"/>
            <w:rFonts w:eastAsiaTheme="majorEastAsia"/>
            <w:noProof/>
          </w:rPr>
          <w:t>Tabuľka 3: Zoznam skratiek</w:t>
        </w:r>
        <w:r w:rsidR="00286E49">
          <w:rPr>
            <w:noProof/>
            <w:webHidden/>
          </w:rPr>
          <w:tab/>
        </w:r>
        <w:r w:rsidR="00286E49">
          <w:rPr>
            <w:noProof/>
            <w:webHidden/>
          </w:rPr>
          <w:fldChar w:fldCharType="begin"/>
        </w:r>
        <w:r w:rsidR="00286E49">
          <w:rPr>
            <w:noProof/>
            <w:webHidden/>
          </w:rPr>
          <w:instrText xml:space="preserve"> PAGEREF _Toc73376542 \h </w:instrText>
        </w:r>
        <w:r w:rsidR="00286E49">
          <w:rPr>
            <w:noProof/>
            <w:webHidden/>
          </w:rPr>
        </w:r>
        <w:r w:rsidR="00286E49">
          <w:rPr>
            <w:noProof/>
            <w:webHidden/>
          </w:rPr>
          <w:fldChar w:fldCharType="separate"/>
        </w:r>
        <w:r w:rsidR="00286E49">
          <w:rPr>
            <w:noProof/>
            <w:webHidden/>
          </w:rPr>
          <w:t>3</w:t>
        </w:r>
        <w:r w:rsidR="00286E49">
          <w:rPr>
            <w:noProof/>
            <w:webHidden/>
          </w:rPr>
          <w:fldChar w:fldCharType="end"/>
        </w:r>
      </w:hyperlink>
    </w:p>
    <w:p w14:paraId="107BE167" w14:textId="3F0FC887" w:rsidR="00286E49" w:rsidRDefault="00EC4C26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73376543" w:history="1">
        <w:r w:rsidR="00286E49" w:rsidRPr="00BE122A">
          <w:rPr>
            <w:rStyle w:val="Hypertextovprepojenie"/>
            <w:rFonts w:eastAsiaTheme="majorEastAsia"/>
            <w:noProof/>
          </w:rPr>
          <w:t>Tabuľka 4: Proces A1 – Zapísanie očkovania</w:t>
        </w:r>
        <w:r w:rsidR="00286E49">
          <w:rPr>
            <w:noProof/>
            <w:webHidden/>
          </w:rPr>
          <w:tab/>
        </w:r>
        <w:r w:rsidR="00286E49">
          <w:rPr>
            <w:noProof/>
            <w:webHidden/>
          </w:rPr>
          <w:fldChar w:fldCharType="begin"/>
        </w:r>
        <w:r w:rsidR="00286E49">
          <w:rPr>
            <w:noProof/>
            <w:webHidden/>
          </w:rPr>
          <w:instrText xml:space="preserve"> PAGEREF _Toc73376543 \h </w:instrText>
        </w:r>
        <w:r w:rsidR="00286E49">
          <w:rPr>
            <w:noProof/>
            <w:webHidden/>
          </w:rPr>
        </w:r>
        <w:r w:rsidR="00286E49">
          <w:rPr>
            <w:noProof/>
            <w:webHidden/>
          </w:rPr>
          <w:fldChar w:fldCharType="separate"/>
        </w:r>
        <w:r w:rsidR="00286E49">
          <w:rPr>
            <w:noProof/>
            <w:webHidden/>
          </w:rPr>
          <w:t>11</w:t>
        </w:r>
        <w:r w:rsidR="00286E49">
          <w:rPr>
            <w:noProof/>
            <w:webHidden/>
          </w:rPr>
          <w:fldChar w:fldCharType="end"/>
        </w:r>
      </w:hyperlink>
    </w:p>
    <w:p w14:paraId="7B82E656" w14:textId="45AA0979" w:rsidR="00286E49" w:rsidRDefault="00EC4C26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73376544" w:history="1">
        <w:r w:rsidR="00286E49" w:rsidRPr="00BE122A">
          <w:rPr>
            <w:rStyle w:val="Hypertextovprepojenie"/>
            <w:rFonts w:eastAsiaTheme="majorEastAsia"/>
            <w:noProof/>
          </w:rPr>
          <w:t>Tabuľka 5: Proces A2 – Zápis nežiaducej reakcie na očkovanie</w:t>
        </w:r>
        <w:r w:rsidR="00286E49">
          <w:rPr>
            <w:noProof/>
            <w:webHidden/>
          </w:rPr>
          <w:tab/>
        </w:r>
        <w:r w:rsidR="00286E49">
          <w:rPr>
            <w:noProof/>
            <w:webHidden/>
          </w:rPr>
          <w:fldChar w:fldCharType="begin"/>
        </w:r>
        <w:r w:rsidR="00286E49">
          <w:rPr>
            <w:noProof/>
            <w:webHidden/>
          </w:rPr>
          <w:instrText xml:space="preserve"> PAGEREF _Toc73376544 \h </w:instrText>
        </w:r>
        <w:r w:rsidR="00286E49">
          <w:rPr>
            <w:noProof/>
            <w:webHidden/>
          </w:rPr>
        </w:r>
        <w:r w:rsidR="00286E49">
          <w:rPr>
            <w:noProof/>
            <w:webHidden/>
          </w:rPr>
          <w:fldChar w:fldCharType="separate"/>
        </w:r>
        <w:r w:rsidR="00286E49">
          <w:rPr>
            <w:noProof/>
            <w:webHidden/>
          </w:rPr>
          <w:t>12</w:t>
        </w:r>
        <w:r w:rsidR="00286E49">
          <w:rPr>
            <w:noProof/>
            <w:webHidden/>
          </w:rPr>
          <w:fldChar w:fldCharType="end"/>
        </w:r>
      </w:hyperlink>
    </w:p>
    <w:p w14:paraId="67CB5ABD" w14:textId="662DA609" w:rsidR="00286E49" w:rsidRDefault="00EC4C26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73376545" w:history="1">
        <w:r w:rsidR="00286E49" w:rsidRPr="00BE122A">
          <w:rPr>
            <w:rStyle w:val="Hypertextovprepojenie"/>
            <w:rFonts w:eastAsiaTheme="majorEastAsia"/>
            <w:noProof/>
          </w:rPr>
          <w:t>Tabuľka 6: Proces A3 – Vyhľadanie očkovania</w:t>
        </w:r>
        <w:r w:rsidR="00286E49">
          <w:rPr>
            <w:noProof/>
            <w:webHidden/>
          </w:rPr>
          <w:tab/>
        </w:r>
        <w:r w:rsidR="00286E49">
          <w:rPr>
            <w:noProof/>
            <w:webHidden/>
          </w:rPr>
          <w:fldChar w:fldCharType="begin"/>
        </w:r>
        <w:r w:rsidR="00286E49">
          <w:rPr>
            <w:noProof/>
            <w:webHidden/>
          </w:rPr>
          <w:instrText xml:space="preserve"> PAGEREF _Toc73376545 \h </w:instrText>
        </w:r>
        <w:r w:rsidR="00286E49">
          <w:rPr>
            <w:noProof/>
            <w:webHidden/>
          </w:rPr>
        </w:r>
        <w:r w:rsidR="00286E49">
          <w:rPr>
            <w:noProof/>
            <w:webHidden/>
          </w:rPr>
          <w:fldChar w:fldCharType="separate"/>
        </w:r>
        <w:r w:rsidR="00286E49">
          <w:rPr>
            <w:noProof/>
            <w:webHidden/>
          </w:rPr>
          <w:t>13</w:t>
        </w:r>
        <w:r w:rsidR="00286E49">
          <w:rPr>
            <w:noProof/>
            <w:webHidden/>
          </w:rPr>
          <w:fldChar w:fldCharType="end"/>
        </w:r>
      </w:hyperlink>
    </w:p>
    <w:p w14:paraId="7F64FB45" w14:textId="68FECDC7" w:rsidR="00286E49" w:rsidRDefault="00EC4C26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73376546" w:history="1">
        <w:r w:rsidR="00286E49" w:rsidRPr="00BE122A">
          <w:rPr>
            <w:rStyle w:val="Hypertextovprepojenie"/>
            <w:rFonts w:eastAsiaTheme="majorEastAsia"/>
            <w:noProof/>
          </w:rPr>
          <w:t>Tabuľka 7: Proces A3_v2 – Vyhľadanie očkovania v2</w:t>
        </w:r>
        <w:r w:rsidR="00286E49">
          <w:rPr>
            <w:noProof/>
            <w:webHidden/>
          </w:rPr>
          <w:tab/>
        </w:r>
        <w:r w:rsidR="00286E49">
          <w:rPr>
            <w:noProof/>
            <w:webHidden/>
          </w:rPr>
          <w:fldChar w:fldCharType="begin"/>
        </w:r>
        <w:r w:rsidR="00286E49">
          <w:rPr>
            <w:noProof/>
            <w:webHidden/>
          </w:rPr>
          <w:instrText xml:space="preserve"> PAGEREF _Toc73376546 \h </w:instrText>
        </w:r>
        <w:r w:rsidR="00286E49">
          <w:rPr>
            <w:noProof/>
            <w:webHidden/>
          </w:rPr>
        </w:r>
        <w:r w:rsidR="00286E49">
          <w:rPr>
            <w:noProof/>
            <w:webHidden/>
          </w:rPr>
          <w:fldChar w:fldCharType="separate"/>
        </w:r>
        <w:r w:rsidR="00286E49">
          <w:rPr>
            <w:noProof/>
            <w:webHidden/>
          </w:rPr>
          <w:t>13</w:t>
        </w:r>
        <w:r w:rsidR="00286E49">
          <w:rPr>
            <w:noProof/>
            <w:webHidden/>
          </w:rPr>
          <w:fldChar w:fldCharType="end"/>
        </w:r>
      </w:hyperlink>
    </w:p>
    <w:p w14:paraId="60087482" w14:textId="0105FE2C" w:rsidR="00286E49" w:rsidRDefault="00EC4C26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73376547" w:history="1">
        <w:r w:rsidR="00286E49" w:rsidRPr="00BE122A">
          <w:rPr>
            <w:rStyle w:val="Hypertextovprepojenie"/>
            <w:rFonts w:eastAsiaTheme="majorEastAsia"/>
            <w:noProof/>
          </w:rPr>
          <w:t>Tabuľka 8: Proces A4 – Vyhľadanie kalendára s plánovanými očkovaniami</w:t>
        </w:r>
        <w:r w:rsidR="00286E49">
          <w:rPr>
            <w:noProof/>
            <w:webHidden/>
          </w:rPr>
          <w:tab/>
        </w:r>
        <w:r w:rsidR="00286E49">
          <w:rPr>
            <w:noProof/>
            <w:webHidden/>
          </w:rPr>
          <w:fldChar w:fldCharType="begin"/>
        </w:r>
        <w:r w:rsidR="00286E49">
          <w:rPr>
            <w:noProof/>
            <w:webHidden/>
          </w:rPr>
          <w:instrText xml:space="preserve"> PAGEREF _Toc73376547 \h </w:instrText>
        </w:r>
        <w:r w:rsidR="00286E49">
          <w:rPr>
            <w:noProof/>
            <w:webHidden/>
          </w:rPr>
        </w:r>
        <w:r w:rsidR="00286E49">
          <w:rPr>
            <w:noProof/>
            <w:webHidden/>
          </w:rPr>
          <w:fldChar w:fldCharType="separate"/>
        </w:r>
        <w:r w:rsidR="00286E49">
          <w:rPr>
            <w:noProof/>
            <w:webHidden/>
          </w:rPr>
          <w:t>14</w:t>
        </w:r>
        <w:r w:rsidR="00286E49">
          <w:rPr>
            <w:noProof/>
            <w:webHidden/>
          </w:rPr>
          <w:fldChar w:fldCharType="end"/>
        </w:r>
      </w:hyperlink>
    </w:p>
    <w:p w14:paraId="3F6A958A" w14:textId="46BF181B" w:rsidR="00286E49" w:rsidRDefault="00EC4C26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73376548" w:history="1">
        <w:r w:rsidR="00286E49" w:rsidRPr="00BE122A">
          <w:rPr>
            <w:rStyle w:val="Hypertextovprepojenie"/>
            <w:rFonts w:eastAsiaTheme="majorEastAsia"/>
            <w:noProof/>
          </w:rPr>
          <w:t>Tabuľka 9: Proces A5 - Storno záznamu z očkovania</w:t>
        </w:r>
        <w:r w:rsidR="00286E49">
          <w:rPr>
            <w:noProof/>
            <w:webHidden/>
          </w:rPr>
          <w:tab/>
        </w:r>
        <w:r w:rsidR="00286E49">
          <w:rPr>
            <w:noProof/>
            <w:webHidden/>
          </w:rPr>
          <w:fldChar w:fldCharType="begin"/>
        </w:r>
        <w:r w:rsidR="00286E49">
          <w:rPr>
            <w:noProof/>
            <w:webHidden/>
          </w:rPr>
          <w:instrText xml:space="preserve"> PAGEREF _Toc73376548 \h </w:instrText>
        </w:r>
        <w:r w:rsidR="00286E49">
          <w:rPr>
            <w:noProof/>
            <w:webHidden/>
          </w:rPr>
        </w:r>
        <w:r w:rsidR="00286E49">
          <w:rPr>
            <w:noProof/>
            <w:webHidden/>
          </w:rPr>
          <w:fldChar w:fldCharType="separate"/>
        </w:r>
        <w:r w:rsidR="00286E49">
          <w:rPr>
            <w:noProof/>
            <w:webHidden/>
          </w:rPr>
          <w:t>15</w:t>
        </w:r>
        <w:r w:rsidR="00286E49">
          <w:rPr>
            <w:noProof/>
            <w:webHidden/>
          </w:rPr>
          <w:fldChar w:fldCharType="end"/>
        </w:r>
      </w:hyperlink>
    </w:p>
    <w:p w14:paraId="76F7A1B3" w14:textId="4DE7CE84" w:rsidR="00286E49" w:rsidRDefault="00EC4C26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73376549" w:history="1">
        <w:r w:rsidR="00286E49" w:rsidRPr="00BE122A">
          <w:rPr>
            <w:rStyle w:val="Hypertextovprepojenie"/>
            <w:rFonts w:eastAsiaTheme="majorEastAsia"/>
            <w:noProof/>
          </w:rPr>
          <w:t>Tabuľka 10: Proces A6 - Storno záznamu nežiadúcej reakcie na očkovanie</w:t>
        </w:r>
        <w:r w:rsidR="00286E49">
          <w:rPr>
            <w:noProof/>
            <w:webHidden/>
          </w:rPr>
          <w:tab/>
        </w:r>
        <w:r w:rsidR="00286E49">
          <w:rPr>
            <w:noProof/>
            <w:webHidden/>
          </w:rPr>
          <w:fldChar w:fldCharType="begin"/>
        </w:r>
        <w:r w:rsidR="00286E49">
          <w:rPr>
            <w:noProof/>
            <w:webHidden/>
          </w:rPr>
          <w:instrText xml:space="preserve"> PAGEREF _Toc73376549 \h </w:instrText>
        </w:r>
        <w:r w:rsidR="00286E49">
          <w:rPr>
            <w:noProof/>
            <w:webHidden/>
          </w:rPr>
        </w:r>
        <w:r w:rsidR="00286E49">
          <w:rPr>
            <w:noProof/>
            <w:webHidden/>
          </w:rPr>
          <w:fldChar w:fldCharType="separate"/>
        </w:r>
        <w:r w:rsidR="00286E49">
          <w:rPr>
            <w:noProof/>
            <w:webHidden/>
          </w:rPr>
          <w:t>15</w:t>
        </w:r>
        <w:r w:rsidR="00286E49">
          <w:rPr>
            <w:noProof/>
            <w:webHidden/>
          </w:rPr>
          <w:fldChar w:fldCharType="end"/>
        </w:r>
      </w:hyperlink>
    </w:p>
    <w:p w14:paraId="5CD6DE3C" w14:textId="441FF8BC" w:rsidR="00E35501" w:rsidRPr="00D95A9D" w:rsidRDefault="001C6B33" w:rsidP="007D1C04">
      <w:pPr>
        <w:pStyle w:val="Zoznamobrzkov"/>
        <w:tabs>
          <w:tab w:val="right" w:leader="dot" w:pos="9016"/>
        </w:tabs>
        <w:rPr>
          <w:rFonts w:cs="Arial"/>
        </w:rPr>
      </w:pPr>
      <w:r w:rsidRPr="0059754F">
        <w:rPr>
          <w:rFonts w:cs="Arial"/>
        </w:rPr>
        <w:fldChar w:fldCharType="end"/>
      </w:r>
      <w:r w:rsidR="00E35501" w:rsidRPr="00D95A9D">
        <w:rPr>
          <w:rFonts w:cs="Arial"/>
        </w:rPr>
        <w:br w:type="page"/>
      </w:r>
    </w:p>
    <w:p w14:paraId="7C280A47" w14:textId="7F1C21DB" w:rsidR="009F0AD1" w:rsidRPr="00D95A9D" w:rsidRDefault="4B1F096C" w:rsidP="00D95A9D">
      <w:pPr>
        <w:pStyle w:val="Nadpis1"/>
        <w:rPr>
          <w:lang w:val="sk-SK"/>
        </w:rPr>
      </w:pPr>
      <w:bookmarkStart w:id="13" w:name="_Biznis_špecifikácia"/>
      <w:bookmarkStart w:id="14" w:name="_Toc83888328"/>
      <w:bookmarkStart w:id="15" w:name="_Toc278219190"/>
      <w:bookmarkStart w:id="16" w:name="_Toc278219716"/>
      <w:bookmarkEnd w:id="13"/>
      <w:r w:rsidRPr="00D95A9D">
        <w:rPr>
          <w:lang w:val="sk-SK"/>
        </w:rPr>
        <w:lastRenderedPageBreak/>
        <w:t>Biznis špecifikácia</w:t>
      </w:r>
      <w:bookmarkEnd w:id="14"/>
    </w:p>
    <w:p w14:paraId="271F4480" w14:textId="77777777" w:rsidR="00DC6463" w:rsidRPr="00D95A9D" w:rsidRDefault="4B1F096C" w:rsidP="002719C9">
      <w:r w:rsidRPr="00D95A9D">
        <w:t xml:space="preserve">Biznis špecifikácia stanovuje rozsah vedenia elektronickej zdravotnej dokumentácie v súvislosti so zavedením Národného zdravotníckeho informačného systému. </w:t>
      </w:r>
    </w:p>
    <w:p w14:paraId="75939BF8" w14:textId="77777777" w:rsidR="00563253" w:rsidRPr="00D95A9D" w:rsidRDefault="00563253" w:rsidP="002719C9"/>
    <w:p w14:paraId="3AD35F26" w14:textId="67BBC5A5" w:rsidR="00563253" w:rsidRPr="00D95A9D" w:rsidRDefault="6DE4F7B8" w:rsidP="002719C9">
      <w:r>
        <w:t>Nižšie uvedené kapitoly sumarizujú povinnosti vedenia elektronickej zdravotnej dokumentácie. Časť zdravotnej dokumentácie, ktorá nie je obsahom integračného manuálu, sa stále vedie v papierovej forme a bude sa postupne implementovať k stávajúcej zdravotnej dokumentáci</w:t>
      </w:r>
      <w:r w:rsidR="001515A4">
        <w:t>i</w:t>
      </w:r>
      <w:r>
        <w:t xml:space="preserve"> v doméne </w:t>
      </w:r>
      <w:proofErr w:type="spellStart"/>
      <w:r>
        <w:t>e</w:t>
      </w:r>
      <w:r w:rsidR="00D73271">
        <w:t>Očkovanie</w:t>
      </w:r>
      <w:proofErr w:type="spellEnd"/>
      <w:r w:rsidR="00602BA8">
        <w:t>.</w:t>
      </w:r>
    </w:p>
    <w:p w14:paraId="59F5F791" w14:textId="77777777" w:rsidR="00C2418B" w:rsidRPr="00D95A9D" w:rsidRDefault="00C2418B" w:rsidP="002719C9"/>
    <w:p w14:paraId="4C274972" w14:textId="77777777" w:rsidR="00C2418B" w:rsidRPr="00D95A9D" w:rsidRDefault="4B1F096C" w:rsidP="002719C9">
      <w:r w:rsidRPr="00D95A9D">
        <w:t xml:space="preserve">V prípade, že existuje Zdravotná dokumentácia v elektronickej forme a pacient nepotrebuje papierovú kópiu, nie je potrebné papierovú dokumentácia tlačiť. Ostatná dokumentácia ostáva v papierovej forme. </w:t>
      </w:r>
    </w:p>
    <w:p w14:paraId="60BDB876" w14:textId="585EBFBD" w:rsidR="00D728DE" w:rsidRPr="009A5B20" w:rsidRDefault="6DE4F7B8" w:rsidP="00B50180">
      <w:pPr>
        <w:pStyle w:val="Nadpis2"/>
      </w:pPr>
      <w:bookmarkStart w:id="17" w:name="_Toc57653846"/>
      <w:bookmarkStart w:id="18" w:name="_Toc57653847"/>
      <w:bookmarkStart w:id="19" w:name="_Toc57653848"/>
      <w:bookmarkStart w:id="20" w:name="_Toc57653849"/>
      <w:bookmarkStart w:id="21" w:name="_Toc57653850"/>
      <w:bookmarkStart w:id="22" w:name="_Toc57653851"/>
      <w:bookmarkStart w:id="23" w:name="_Toc83888329"/>
      <w:bookmarkEnd w:id="17"/>
      <w:bookmarkEnd w:id="18"/>
      <w:bookmarkEnd w:id="19"/>
      <w:bookmarkEnd w:id="20"/>
      <w:bookmarkEnd w:id="21"/>
      <w:bookmarkEnd w:id="22"/>
      <w:proofErr w:type="spellStart"/>
      <w:r w:rsidRPr="009A5B20">
        <w:t>Záznam</w:t>
      </w:r>
      <w:proofErr w:type="spellEnd"/>
      <w:r w:rsidRPr="009A5B20">
        <w:t xml:space="preserve"> o </w:t>
      </w:r>
      <w:proofErr w:type="spellStart"/>
      <w:r w:rsidR="00D73271">
        <w:t>očkovaní</w:t>
      </w:r>
      <w:bookmarkEnd w:id="23"/>
      <w:proofErr w:type="spellEnd"/>
    </w:p>
    <w:p w14:paraId="695A70D0" w14:textId="4B218C28" w:rsidR="00AC72EF" w:rsidRPr="00D95A9D" w:rsidRDefault="4B1F096C" w:rsidP="002719C9">
      <w:r w:rsidRPr="00D95A9D">
        <w:t>Elektronický záznam o </w:t>
      </w:r>
      <w:r w:rsidR="00D73271">
        <w:t>očkovaní</w:t>
      </w:r>
      <w:r w:rsidR="00D73271" w:rsidRPr="00D95A9D">
        <w:t xml:space="preserve"> </w:t>
      </w:r>
      <w:r w:rsidRPr="00D95A9D">
        <w:t>umožňuje vytvoriť záznam o poskytnutej zdravotnej starostlivosti</w:t>
      </w:r>
      <w:r w:rsidR="00D73271">
        <w:t>.</w:t>
      </w:r>
      <w:r w:rsidRPr="00D95A9D">
        <w:t xml:space="preserve"> </w:t>
      </w:r>
    </w:p>
    <w:p w14:paraId="4DA6D59F" w14:textId="77777777" w:rsidR="00C9717A" w:rsidRPr="00D95A9D" w:rsidRDefault="00C9717A" w:rsidP="002719C9"/>
    <w:p w14:paraId="145E0A7C" w14:textId="70DF61CF" w:rsidR="00C9717A" w:rsidRPr="00D95A9D" w:rsidRDefault="00FE453F" w:rsidP="002719C9">
      <w:r>
        <w:t>Zápis záznamu z očkova</w:t>
      </w:r>
      <w:r w:rsidR="4B1F096C" w:rsidRPr="00D95A9D">
        <w:t>nia a prístup k jeho obsahu je v súlade s legislatívnym rámcom:</w:t>
      </w:r>
    </w:p>
    <w:p w14:paraId="76C4E2BA" w14:textId="24FFED53" w:rsidR="00C9717A" w:rsidRPr="00D95A9D" w:rsidRDefault="6DE4F7B8" w:rsidP="00D0709A">
      <w:pPr>
        <w:pStyle w:val="Odsekzoznamu"/>
        <w:numPr>
          <w:ilvl w:val="0"/>
          <w:numId w:val="28"/>
        </w:numPr>
      </w:pPr>
      <w:r>
        <w:t>Zákon 576/2004 Z.</w:t>
      </w:r>
      <w:r w:rsidR="007D3F7C">
        <w:t xml:space="preserve"> </w:t>
      </w:r>
      <w:r>
        <w:t xml:space="preserve">z. </w:t>
      </w:r>
      <w:r w:rsidR="003C0566" w:rsidRPr="003C0566">
        <w:t>o zdravotnej starostlivosti, službách súvisiacich s poskytovaním zdravotnej starostlivosti</w:t>
      </w:r>
    </w:p>
    <w:p w14:paraId="7A3AF5CC" w14:textId="53275446" w:rsidR="00C9717A" w:rsidRPr="00D95A9D" w:rsidRDefault="6DE4F7B8" w:rsidP="00D0709A">
      <w:pPr>
        <w:pStyle w:val="Odsekzoznamu"/>
        <w:numPr>
          <w:ilvl w:val="0"/>
          <w:numId w:val="28"/>
        </w:numPr>
      </w:pPr>
      <w:r w:rsidRPr="00D95A9D">
        <w:t>Zákon 153/2013 Z.</w:t>
      </w:r>
      <w:r w:rsidR="007D3F7C">
        <w:t xml:space="preserve"> </w:t>
      </w:r>
      <w:r w:rsidRPr="00D95A9D">
        <w:t xml:space="preserve">z. </w:t>
      </w:r>
      <w:r w:rsidR="003C0566" w:rsidRPr="003C0566">
        <w:t>o národnom zdravotníckom informačnom systéme</w:t>
      </w:r>
    </w:p>
    <w:p w14:paraId="42F4999B" w14:textId="3A6CF4A4" w:rsidR="00C9717A" w:rsidRPr="00D95A9D" w:rsidRDefault="6DE4F7B8" w:rsidP="00D0709A">
      <w:pPr>
        <w:pStyle w:val="Odsekzoznamu"/>
        <w:numPr>
          <w:ilvl w:val="0"/>
          <w:numId w:val="28"/>
        </w:numPr>
      </w:pPr>
      <w:r w:rsidRPr="00D95A9D">
        <w:t>Zákon 578/2004 Z.</w:t>
      </w:r>
      <w:r w:rsidR="007D3F7C">
        <w:t xml:space="preserve"> </w:t>
      </w:r>
      <w:r w:rsidRPr="00D95A9D">
        <w:t xml:space="preserve">z. </w:t>
      </w:r>
      <w:r w:rsidR="003C0566" w:rsidRPr="003C0566">
        <w:t xml:space="preserve">o poskytovateľoch zdravotnej starostlivosti, zdravotníckych pracovníkoch, stavovských organizáciách v zdravotníctve </w:t>
      </w:r>
    </w:p>
    <w:p w14:paraId="3CB5AAF2" w14:textId="5BACDC55" w:rsidR="005D7267" w:rsidRDefault="4B1F096C" w:rsidP="00D0709A">
      <w:pPr>
        <w:pStyle w:val="Odsekzoznamu"/>
        <w:numPr>
          <w:ilvl w:val="0"/>
          <w:numId w:val="28"/>
        </w:numPr>
      </w:pPr>
      <w:r>
        <w:t xml:space="preserve">Zákon </w:t>
      </w:r>
      <w:r w:rsidR="00D73271">
        <w:t>355</w:t>
      </w:r>
      <w:r>
        <w:t>/200</w:t>
      </w:r>
      <w:r w:rsidR="00D73271">
        <w:t>7</w:t>
      </w:r>
      <w:r>
        <w:t xml:space="preserve"> Z. z. o</w:t>
      </w:r>
      <w:r w:rsidR="00D73271">
        <w:t> ochrane, podpore a rozvoji verejného zdravia</w:t>
      </w:r>
    </w:p>
    <w:p w14:paraId="12D225F4" w14:textId="6E5032A6" w:rsidR="00E01C8E" w:rsidRPr="00D95A9D" w:rsidRDefault="00E01C8E" w:rsidP="00D0709A">
      <w:pPr>
        <w:pStyle w:val="Odsekzoznamu"/>
        <w:numPr>
          <w:ilvl w:val="0"/>
          <w:numId w:val="28"/>
        </w:numPr>
      </w:pPr>
      <w:r>
        <w:t xml:space="preserve">Vyhláška 585/2008 </w:t>
      </w:r>
      <w:r w:rsidR="006300B4">
        <w:t>Ministerstva zdravotníctva Slovenskej republiky, ktorou sa ustanovujú podrobnosti o prevencii a kontrole prenosných ochorení</w:t>
      </w:r>
    </w:p>
    <w:p w14:paraId="4A12D06B" w14:textId="16941721" w:rsidR="651B36C8" w:rsidRDefault="651B36C8" w:rsidP="00D0709A">
      <w:pPr>
        <w:pStyle w:val="Odsekzoznamu"/>
        <w:numPr>
          <w:ilvl w:val="0"/>
          <w:numId w:val="28"/>
        </w:numPr>
        <w:rPr>
          <w:rFonts w:asciiTheme="minorHAnsi" w:eastAsiaTheme="minorEastAsia" w:hAnsiTheme="minorHAnsi" w:cstheme="minorBidi"/>
        </w:rPr>
      </w:pPr>
      <w:r>
        <w:t xml:space="preserve">Uznesenie vlády SR č. </w:t>
      </w:r>
      <w:r w:rsidRPr="14DAF406">
        <w:t>355/2018 Národný plán kontroly infekčných ochorení v SR ako strategický dokument na kontrolu infekčných ochorení v Slovenskej republike.</w:t>
      </w:r>
    </w:p>
    <w:p w14:paraId="206BE560" w14:textId="77777777" w:rsidR="00AC72EF" w:rsidRPr="00D95A9D" w:rsidRDefault="00AC72EF" w:rsidP="00AC72EF"/>
    <w:p w14:paraId="2B46CB5E" w14:textId="51C9DCCA" w:rsidR="00DC6463" w:rsidRPr="00D95A9D" w:rsidRDefault="4B1F096C" w:rsidP="00006397">
      <w:pPr>
        <w:rPr>
          <w:b/>
          <w:bCs/>
        </w:rPr>
      </w:pPr>
      <w:bookmarkStart w:id="24" w:name="_Ref493526042"/>
      <w:r w:rsidRPr="00D95A9D">
        <w:rPr>
          <w:b/>
          <w:bCs/>
        </w:rPr>
        <w:t>Záznam z </w:t>
      </w:r>
      <w:bookmarkEnd w:id="24"/>
      <w:r w:rsidR="00FA301B">
        <w:rPr>
          <w:b/>
          <w:bCs/>
        </w:rPr>
        <w:t>očkovania</w:t>
      </w:r>
    </w:p>
    <w:p w14:paraId="55F4AF49" w14:textId="77777777" w:rsidR="00450778" w:rsidRPr="00D95A9D" w:rsidRDefault="00450778" w:rsidP="00450778">
      <w:pPr>
        <w:pStyle w:val="Odsekzoznamu"/>
        <w:rPr>
          <w:b/>
        </w:rPr>
      </w:pPr>
    </w:p>
    <w:p w14:paraId="26F57111" w14:textId="7588A5E9" w:rsidR="00D728DE" w:rsidRPr="00D95A9D" w:rsidRDefault="6DE4F7B8" w:rsidP="002719C9">
      <w:r>
        <w:t>Záznam o </w:t>
      </w:r>
      <w:r w:rsidR="006300B4">
        <w:t>očkovaní</w:t>
      </w:r>
      <w:r>
        <w:t xml:space="preserve"> </w:t>
      </w:r>
      <w:r w:rsidR="001515A4">
        <w:t>vzniká počas</w:t>
      </w:r>
      <w:r>
        <w:t xml:space="preserve"> poskytnutia ambulantnej </w:t>
      </w:r>
      <w:r w:rsidR="00D16A70">
        <w:t xml:space="preserve">alebo ústavnej </w:t>
      </w:r>
      <w:r>
        <w:t>zdravotnej starostlivosti</w:t>
      </w:r>
      <w:r w:rsidR="00D16A70">
        <w:t xml:space="preserve">. </w:t>
      </w:r>
      <w:r w:rsidR="008A0EA2">
        <w:t>Je zapisovaný samosta</w:t>
      </w:r>
      <w:r w:rsidR="007C6BD6">
        <w:t>t</w:t>
      </w:r>
      <w:r w:rsidR="008A0EA2">
        <w:t>ne.</w:t>
      </w:r>
    </w:p>
    <w:p w14:paraId="30FF6215" w14:textId="77777777" w:rsidR="00D728DE" w:rsidRPr="00D95A9D" w:rsidRDefault="00D728DE" w:rsidP="002719C9"/>
    <w:p w14:paraId="6E1B7C3C" w14:textId="25EC5194" w:rsidR="004947D9" w:rsidRDefault="4B1F096C" w:rsidP="00594121">
      <w:r w:rsidRPr="00D95A9D">
        <w:t>Záznam o</w:t>
      </w:r>
      <w:r w:rsidR="00A05A1B">
        <w:t xml:space="preserve"> očkovaní môže </w:t>
      </w:r>
      <w:r w:rsidR="00286E49">
        <w:t xml:space="preserve">byť </w:t>
      </w:r>
      <w:r w:rsidR="00A05A1B" w:rsidRPr="00D95A9D">
        <w:t xml:space="preserve">vytvorený </w:t>
      </w:r>
      <w:r w:rsidR="00594121">
        <w:t>všeobecným aj špecializovaným lekárom v ambulancií, na urgentnom príme, prípadne v nemocnici. Očkovanie tropických chorôb uskutočňuje imunológ v ambulancií tropickej medicíny.</w:t>
      </w:r>
      <w:r w:rsidRPr="00D95A9D">
        <w:t xml:space="preserve">  </w:t>
      </w:r>
    </w:p>
    <w:p w14:paraId="3FEDE112" w14:textId="77777777" w:rsidR="00594121" w:rsidRDefault="00594121" w:rsidP="00594121"/>
    <w:p w14:paraId="1B7B35F1" w14:textId="7DD1ED0F" w:rsidR="004947D9" w:rsidRPr="00286E49" w:rsidRDefault="004947D9" w:rsidP="004947D9">
      <w:pPr>
        <w:rPr>
          <w:b/>
        </w:rPr>
      </w:pPr>
      <w:r w:rsidRPr="00286E49">
        <w:rPr>
          <w:b/>
        </w:rPr>
        <w:t>Citlivosť zdravotníckych záznamov z </w:t>
      </w:r>
      <w:r w:rsidR="00A85E47" w:rsidRPr="00286E49">
        <w:rPr>
          <w:b/>
        </w:rPr>
        <w:t>očkovania</w:t>
      </w:r>
      <w:r w:rsidRPr="00286E49">
        <w:rPr>
          <w:b/>
        </w:rPr>
        <w:t xml:space="preserve">: </w:t>
      </w:r>
    </w:p>
    <w:p w14:paraId="0E0949B1" w14:textId="1B624600" w:rsidR="004947D9" w:rsidRDefault="004947D9" w:rsidP="004947D9">
      <w:pPr>
        <w:rPr>
          <w:rFonts w:cs="Arial"/>
        </w:rPr>
      </w:pPr>
      <w:r>
        <w:rPr>
          <w:rFonts w:eastAsiaTheme="minorEastAsia" w:cs="Arial"/>
        </w:rPr>
        <w:t xml:space="preserve">Pre všetky záznamy je potrebné automaticky nastaviť citlivosť „3“. </w:t>
      </w:r>
    </w:p>
    <w:p w14:paraId="155CD110" w14:textId="77777777" w:rsidR="004947D9" w:rsidRDefault="004947D9" w:rsidP="004947D9">
      <w:pPr>
        <w:rPr>
          <w:rFonts w:cs="Arial"/>
        </w:rPr>
      </w:pPr>
    </w:p>
    <w:p w14:paraId="164F7F1F" w14:textId="68DC17FE" w:rsidR="00FA3A01" w:rsidRPr="00006397" w:rsidRDefault="00077462" w:rsidP="00006397">
      <w:pPr>
        <w:ind w:left="708"/>
        <w:rPr>
          <w:rFonts w:cs="Arial"/>
          <w:b/>
          <w:bCs/>
        </w:rPr>
      </w:pPr>
      <w:r w:rsidRPr="00006397">
        <w:rPr>
          <w:rFonts w:cs="Arial"/>
          <w:b/>
          <w:bCs/>
        </w:rPr>
        <w:t>Záznam z očkovania obsahuje:</w:t>
      </w:r>
    </w:p>
    <w:p w14:paraId="5E91658E" w14:textId="2C1C1CDF" w:rsidR="00077462" w:rsidRDefault="00077462" w:rsidP="00006397">
      <w:pPr>
        <w:ind w:left="372" w:firstLine="708"/>
        <w:rPr>
          <w:rFonts w:cs="Arial"/>
        </w:rPr>
      </w:pPr>
      <w:r>
        <w:rPr>
          <w:rFonts w:cs="Arial"/>
        </w:rPr>
        <w:t>- Druh očkovania</w:t>
      </w:r>
    </w:p>
    <w:p w14:paraId="5F9740B7" w14:textId="5E34C1BA" w:rsidR="00077462" w:rsidRPr="00E01C8E" w:rsidRDefault="00077462" w:rsidP="00D0709A">
      <w:pPr>
        <w:pStyle w:val="Odsekzoznamu"/>
        <w:numPr>
          <w:ilvl w:val="2"/>
          <w:numId w:val="41"/>
        </w:numPr>
        <w:rPr>
          <w:rFonts w:cs="Arial"/>
        </w:rPr>
      </w:pPr>
      <w:r w:rsidRPr="00E01C8E">
        <w:rPr>
          <w:rFonts w:cs="Arial"/>
        </w:rPr>
        <w:t>typ očkovania</w:t>
      </w:r>
    </w:p>
    <w:p w14:paraId="7B140528" w14:textId="05C5AAA5" w:rsidR="00077462" w:rsidRPr="00E01C8E" w:rsidRDefault="00077462" w:rsidP="00D0709A">
      <w:pPr>
        <w:pStyle w:val="Odsekzoznamu"/>
        <w:numPr>
          <w:ilvl w:val="2"/>
          <w:numId w:val="41"/>
        </w:numPr>
        <w:rPr>
          <w:rFonts w:cs="Arial"/>
        </w:rPr>
      </w:pPr>
      <w:r w:rsidRPr="00E01C8E">
        <w:rPr>
          <w:rFonts w:cs="Arial"/>
        </w:rPr>
        <w:t>očkovacia dávka</w:t>
      </w:r>
    </w:p>
    <w:p w14:paraId="176E63C6" w14:textId="0530AAFC" w:rsidR="00077462" w:rsidRPr="00E01C8E" w:rsidRDefault="00077462" w:rsidP="00D0709A">
      <w:pPr>
        <w:pStyle w:val="Odsekzoznamu"/>
        <w:numPr>
          <w:ilvl w:val="2"/>
          <w:numId w:val="42"/>
        </w:numPr>
        <w:rPr>
          <w:rFonts w:cs="Arial"/>
        </w:rPr>
      </w:pPr>
      <w:r w:rsidRPr="00E01C8E">
        <w:rPr>
          <w:rFonts w:cs="Arial"/>
        </w:rPr>
        <w:t>počet dávok</w:t>
      </w:r>
    </w:p>
    <w:p w14:paraId="06A67ECF" w14:textId="3882D755" w:rsidR="00077462" w:rsidRPr="00E01C8E" w:rsidRDefault="00077462" w:rsidP="00D0709A">
      <w:pPr>
        <w:pStyle w:val="Odsekzoznamu"/>
        <w:numPr>
          <w:ilvl w:val="2"/>
          <w:numId w:val="42"/>
        </w:numPr>
        <w:rPr>
          <w:rFonts w:cs="Arial"/>
        </w:rPr>
      </w:pPr>
      <w:r w:rsidRPr="00E01C8E">
        <w:rPr>
          <w:rFonts w:cs="Arial"/>
        </w:rPr>
        <w:t>poradie dávky</w:t>
      </w:r>
    </w:p>
    <w:p w14:paraId="2CAC5251" w14:textId="208FF2AA" w:rsidR="00077462" w:rsidRPr="00E01C8E" w:rsidRDefault="00077462" w:rsidP="00D0709A">
      <w:pPr>
        <w:pStyle w:val="Odsekzoznamu"/>
        <w:numPr>
          <w:ilvl w:val="2"/>
          <w:numId w:val="42"/>
        </w:numPr>
        <w:rPr>
          <w:rFonts w:cs="Arial"/>
        </w:rPr>
      </w:pPr>
      <w:r w:rsidRPr="00E01C8E">
        <w:rPr>
          <w:rFonts w:cs="Arial"/>
        </w:rPr>
        <w:t>posledná dávka</w:t>
      </w:r>
    </w:p>
    <w:p w14:paraId="3CB6AFE6" w14:textId="268B46DD" w:rsidR="00077462" w:rsidRDefault="00077462" w:rsidP="00006397">
      <w:pPr>
        <w:ind w:left="372" w:firstLine="708"/>
        <w:rPr>
          <w:rFonts w:cs="Arial"/>
        </w:rPr>
      </w:pPr>
      <w:r>
        <w:rPr>
          <w:rFonts w:cs="Arial"/>
        </w:rPr>
        <w:t>- vykonané očkovanie</w:t>
      </w:r>
    </w:p>
    <w:p w14:paraId="482A59FC" w14:textId="0B978FD9" w:rsidR="00077462" w:rsidRPr="00E01C8E" w:rsidRDefault="00077462" w:rsidP="00D0709A">
      <w:pPr>
        <w:pStyle w:val="Odsekzoznamu"/>
        <w:numPr>
          <w:ilvl w:val="2"/>
          <w:numId w:val="43"/>
        </w:numPr>
        <w:rPr>
          <w:rFonts w:cs="Arial"/>
        </w:rPr>
      </w:pPr>
      <w:r w:rsidRPr="00E01C8E">
        <w:rPr>
          <w:rFonts w:cs="Arial"/>
        </w:rPr>
        <w:t>dátum očkovania</w:t>
      </w:r>
    </w:p>
    <w:p w14:paraId="284FFBC8" w14:textId="0315A2BF" w:rsidR="00077462" w:rsidRPr="00E01C8E" w:rsidRDefault="00077462" w:rsidP="00D0709A">
      <w:pPr>
        <w:pStyle w:val="Odsekzoznamu"/>
        <w:numPr>
          <w:ilvl w:val="2"/>
          <w:numId w:val="43"/>
        </w:numPr>
        <w:rPr>
          <w:rFonts w:cs="Arial"/>
        </w:rPr>
      </w:pPr>
      <w:r w:rsidRPr="00E01C8E">
        <w:rPr>
          <w:rFonts w:cs="Arial"/>
        </w:rPr>
        <w:t>vakcína</w:t>
      </w:r>
    </w:p>
    <w:p w14:paraId="70A4D1BD" w14:textId="7C707790" w:rsidR="00077462" w:rsidRPr="00E01C8E" w:rsidRDefault="00077462" w:rsidP="00D0709A">
      <w:pPr>
        <w:pStyle w:val="Odsekzoznamu"/>
        <w:numPr>
          <w:ilvl w:val="2"/>
          <w:numId w:val="43"/>
        </w:numPr>
        <w:rPr>
          <w:rFonts w:cs="Arial"/>
        </w:rPr>
      </w:pPr>
      <w:r w:rsidRPr="00E01C8E">
        <w:rPr>
          <w:rFonts w:cs="Arial"/>
        </w:rPr>
        <w:lastRenderedPageBreak/>
        <w:t>množstvo</w:t>
      </w:r>
    </w:p>
    <w:p w14:paraId="19BC1401" w14:textId="042B061C" w:rsidR="00077462" w:rsidRPr="006025EC" w:rsidRDefault="00077462" w:rsidP="00D0709A">
      <w:pPr>
        <w:pStyle w:val="Odsekzoznamu"/>
        <w:numPr>
          <w:ilvl w:val="2"/>
          <w:numId w:val="43"/>
        </w:numPr>
        <w:rPr>
          <w:rFonts w:cs="Arial"/>
        </w:rPr>
      </w:pPr>
      <w:r w:rsidRPr="006025EC">
        <w:rPr>
          <w:rFonts w:cs="Arial"/>
        </w:rPr>
        <w:t>očkovacia látka</w:t>
      </w:r>
    </w:p>
    <w:p w14:paraId="5CB6F795" w14:textId="052BA1D2" w:rsidR="00077462" w:rsidRDefault="00077462" w:rsidP="00D0709A">
      <w:pPr>
        <w:pStyle w:val="Odsekzoznamu"/>
        <w:numPr>
          <w:ilvl w:val="2"/>
          <w:numId w:val="43"/>
        </w:numPr>
        <w:rPr>
          <w:rFonts w:cs="Arial"/>
        </w:rPr>
      </w:pPr>
      <w:r w:rsidRPr="5A1340CE">
        <w:rPr>
          <w:rFonts w:cs="Arial"/>
        </w:rPr>
        <w:t>šarža</w:t>
      </w:r>
    </w:p>
    <w:p w14:paraId="75EB9654" w14:textId="77777777" w:rsidR="00242F2C" w:rsidRPr="00E01C8E" w:rsidRDefault="00242F2C">
      <w:pPr>
        <w:rPr>
          <w:rFonts w:cs="Arial"/>
        </w:rPr>
      </w:pPr>
    </w:p>
    <w:p w14:paraId="2F02804E" w14:textId="2E788DE0" w:rsidR="00077462" w:rsidRDefault="00077462" w:rsidP="00077462">
      <w:pPr>
        <w:jc w:val="both"/>
      </w:pPr>
      <w:r>
        <w:t>Záznam z očkovania</w:t>
      </w:r>
      <w:r w:rsidR="00594121">
        <w:t xml:space="preserve"> je</w:t>
      </w:r>
      <w:r>
        <w:t xml:space="preserve"> sprístup</w:t>
      </w:r>
      <w:r w:rsidR="00594121">
        <w:t>nený</w:t>
      </w:r>
      <w:r>
        <w:t xml:space="preserve"> zdravotníckemu pracovníkovi na základe oprávnení v súlade s platnou legislatívou: </w:t>
      </w:r>
    </w:p>
    <w:p w14:paraId="0E00F07A" w14:textId="17293865" w:rsidR="00077462" w:rsidRDefault="00077462" w:rsidP="00D0709A">
      <w:pPr>
        <w:pStyle w:val="Odsekzoznamu"/>
        <w:numPr>
          <w:ilvl w:val="0"/>
          <w:numId w:val="8"/>
        </w:numPr>
        <w:jc w:val="both"/>
      </w:pPr>
      <w:r>
        <w:t xml:space="preserve">všeobecný </w:t>
      </w:r>
      <w:proofErr w:type="spellStart"/>
      <w:r>
        <w:t>kapitujúci</w:t>
      </w:r>
      <w:proofErr w:type="spellEnd"/>
      <w:r>
        <w:t xml:space="preserve"> lekár – všetky záznamy s citlivosťou „3“</w:t>
      </w:r>
    </w:p>
    <w:p w14:paraId="23653F2E" w14:textId="05BCAAE2" w:rsidR="00286E49" w:rsidRDefault="00286E49" w:rsidP="00D0709A">
      <w:pPr>
        <w:pStyle w:val="Odsekzoznamu"/>
        <w:numPr>
          <w:ilvl w:val="0"/>
          <w:numId w:val="8"/>
        </w:numPr>
        <w:jc w:val="both"/>
      </w:pPr>
      <w:r>
        <w:t>autor očkovacieho záznamu</w:t>
      </w:r>
    </w:p>
    <w:p w14:paraId="55163E61" w14:textId="77777777" w:rsidR="00077462" w:rsidRDefault="00077462" w:rsidP="00D0709A">
      <w:pPr>
        <w:pStyle w:val="Odsekzoznamu"/>
        <w:numPr>
          <w:ilvl w:val="0"/>
          <w:numId w:val="8"/>
        </w:numPr>
        <w:rPr>
          <w:rFonts w:cs="Arial"/>
        </w:rPr>
      </w:pPr>
      <w:r>
        <w:t xml:space="preserve">ostatní zdravotnícki pracovníci (vrátane lekárov špecialistov) len na základe súhlasu pacienta prostredníctvom </w:t>
      </w:r>
      <w:proofErr w:type="spellStart"/>
      <w:r>
        <w:t>eID</w:t>
      </w:r>
      <w:proofErr w:type="spellEnd"/>
      <w:r>
        <w:t xml:space="preserve">/ </w:t>
      </w:r>
      <w:proofErr w:type="spellStart"/>
      <w:r>
        <w:t>eDoPP</w:t>
      </w:r>
      <w:proofErr w:type="spellEnd"/>
    </w:p>
    <w:p w14:paraId="5163E2B5" w14:textId="77777777" w:rsidR="00077462" w:rsidRDefault="00077462" w:rsidP="00077462">
      <w:pPr>
        <w:rPr>
          <w:rFonts w:cs="Arial"/>
        </w:rPr>
      </w:pPr>
    </w:p>
    <w:p w14:paraId="7FFD20ED" w14:textId="60B32296" w:rsidR="00077462" w:rsidRDefault="00077462" w:rsidP="00077462">
      <w:pPr>
        <w:rPr>
          <w:rFonts w:cs="Arial"/>
        </w:rPr>
      </w:pPr>
      <w:r>
        <w:rPr>
          <w:rFonts w:cs="Arial"/>
        </w:rPr>
        <w:t>Pacient m</w:t>
      </w:r>
      <w:r w:rsidR="00672239">
        <w:rPr>
          <w:rFonts w:cs="Arial"/>
        </w:rPr>
        <w:t>á</w:t>
      </w:r>
      <w:r>
        <w:rPr>
          <w:rFonts w:cs="Arial"/>
        </w:rPr>
        <w:t xml:space="preserve"> zároveň možnosť nastaviť explicitný súhlas s prístupom k záznamom prostredníctvom EZKO</w:t>
      </w:r>
      <w:r w:rsidR="00286E49">
        <w:rPr>
          <w:rFonts w:cs="Arial"/>
        </w:rPr>
        <w:t>.</w:t>
      </w:r>
    </w:p>
    <w:p w14:paraId="2CE528DF" w14:textId="77777777" w:rsidR="00077462" w:rsidRDefault="00077462" w:rsidP="00077462">
      <w:pPr>
        <w:rPr>
          <w:rFonts w:cs="Arial"/>
        </w:rPr>
      </w:pPr>
    </w:p>
    <w:p w14:paraId="14C511E2" w14:textId="0AE8641F" w:rsidR="00F122A2" w:rsidRDefault="00544AB1" w:rsidP="00B50180">
      <w:pPr>
        <w:pStyle w:val="Nadpis2"/>
      </w:pPr>
      <w:bookmarkStart w:id="25" w:name="_Toc83888330"/>
      <w:bookmarkEnd w:id="15"/>
      <w:bookmarkEnd w:id="16"/>
      <w:proofErr w:type="spellStart"/>
      <w:r>
        <w:t>Zápis</w:t>
      </w:r>
      <w:proofErr w:type="spellEnd"/>
      <w:r>
        <w:t xml:space="preserve"> </w:t>
      </w:r>
      <w:proofErr w:type="spellStart"/>
      <w:r>
        <w:t>reakcie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očkovanie</w:t>
      </w:r>
      <w:bookmarkEnd w:id="25"/>
      <w:proofErr w:type="spellEnd"/>
      <w:r>
        <w:t xml:space="preserve"> </w:t>
      </w:r>
    </w:p>
    <w:p w14:paraId="7B56ED19" w14:textId="14C5EE43" w:rsidR="00544AB1" w:rsidRPr="00D95A9D" w:rsidRDefault="00544AB1" w:rsidP="00544AB1">
      <w:r w:rsidRPr="00D95A9D">
        <w:t>Elektronický záznam o</w:t>
      </w:r>
      <w:r>
        <w:t> nežiaducich reakciách na očkovanie</w:t>
      </w:r>
      <w:r w:rsidRPr="00D95A9D">
        <w:t xml:space="preserve"> umožňuje vytvoriť záznam o</w:t>
      </w:r>
      <w:r>
        <w:t> nežiaducich reakciách, ktoré mohli vzniknúť po podaní očkovacej látky.</w:t>
      </w:r>
      <w:r w:rsidRPr="00D95A9D">
        <w:t xml:space="preserve"> </w:t>
      </w:r>
    </w:p>
    <w:p w14:paraId="50D2D762" w14:textId="77777777" w:rsidR="00544AB1" w:rsidRPr="00D95A9D" w:rsidRDefault="00544AB1" w:rsidP="00544AB1"/>
    <w:p w14:paraId="439DBBD1" w14:textId="72CA5B4C" w:rsidR="00544AB1" w:rsidRPr="00D95A9D" w:rsidRDefault="00544AB1" w:rsidP="00544AB1">
      <w:r w:rsidRPr="00D95A9D">
        <w:t xml:space="preserve">Zápis </w:t>
      </w:r>
      <w:r w:rsidR="00594121">
        <w:t>reakcie na očkovanie</w:t>
      </w:r>
      <w:r w:rsidRPr="00D95A9D">
        <w:t xml:space="preserve"> a prístup k jeho obsahu je v súlade s legislatívnym rámcom:</w:t>
      </w:r>
    </w:p>
    <w:p w14:paraId="47766B22" w14:textId="0C532E08" w:rsidR="003C329E" w:rsidRPr="00D95A9D" w:rsidRDefault="003C329E" w:rsidP="00D0709A">
      <w:pPr>
        <w:pStyle w:val="Odsekzoznamu"/>
        <w:numPr>
          <w:ilvl w:val="0"/>
          <w:numId w:val="80"/>
        </w:numPr>
      </w:pPr>
      <w:r>
        <w:t>Zákon 576/2004 Z.</w:t>
      </w:r>
      <w:r w:rsidR="001806DC">
        <w:t xml:space="preserve"> </w:t>
      </w:r>
      <w:r>
        <w:t xml:space="preserve">z. </w:t>
      </w:r>
      <w:r w:rsidRPr="003C0566">
        <w:t>o zdravotnej starostlivosti, službách súvisiacich s poskytovaním zdravotnej starostlivosti</w:t>
      </w:r>
    </w:p>
    <w:p w14:paraId="24F8D6BD" w14:textId="4EC343FD" w:rsidR="003C329E" w:rsidRPr="00D95A9D" w:rsidRDefault="003C329E" w:rsidP="00D0709A">
      <w:pPr>
        <w:pStyle w:val="Odsekzoznamu"/>
        <w:numPr>
          <w:ilvl w:val="0"/>
          <w:numId w:val="80"/>
        </w:numPr>
      </w:pPr>
      <w:r w:rsidRPr="00D95A9D">
        <w:t>Zákon 153/2013 Z.</w:t>
      </w:r>
      <w:r w:rsidR="001806DC">
        <w:t xml:space="preserve"> </w:t>
      </w:r>
      <w:r w:rsidRPr="00D95A9D">
        <w:t xml:space="preserve">z. </w:t>
      </w:r>
      <w:r w:rsidRPr="003C0566">
        <w:t>o národnom zdravotníckom informačnom systéme</w:t>
      </w:r>
    </w:p>
    <w:p w14:paraId="7952CCE6" w14:textId="083E3B1B" w:rsidR="003C329E" w:rsidRPr="00D95A9D" w:rsidRDefault="003C329E" w:rsidP="00D0709A">
      <w:pPr>
        <w:pStyle w:val="Odsekzoznamu"/>
        <w:numPr>
          <w:ilvl w:val="0"/>
          <w:numId w:val="80"/>
        </w:numPr>
      </w:pPr>
      <w:r w:rsidRPr="00D95A9D">
        <w:t>Zákon 578/2004 Z.</w:t>
      </w:r>
      <w:r w:rsidR="001806DC">
        <w:t xml:space="preserve"> </w:t>
      </w:r>
      <w:r w:rsidRPr="00D95A9D">
        <w:t xml:space="preserve">z. </w:t>
      </w:r>
      <w:r w:rsidRPr="003C0566">
        <w:t xml:space="preserve">o poskytovateľoch zdravotnej starostlivosti, zdravotníckych pracovníkoch, stavovských organizáciách v zdravotníctve </w:t>
      </w:r>
    </w:p>
    <w:p w14:paraId="788B9541" w14:textId="77777777" w:rsidR="003C329E" w:rsidRDefault="003C329E" w:rsidP="00D0709A">
      <w:pPr>
        <w:pStyle w:val="Odsekzoznamu"/>
        <w:numPr>
          <w:ilvl w:val="0"/>
          <w:numId w:val="80"/>
        </w:numPr>
      </w:pPr>
      <w:r>
        <w:t>Zákon 355/2007 Z. z. o ochrane, podpore a rozvoji verejného zdravia</w:t>
      </w:r>
    </w:p>
    <w:p w14:paraId="1DE9C8A4" w14:textId="77777777" w:rsidR="003C329E" w:rsidRPr="00D95A9D" w:rsidRDefault="003C329E" w:rsidP="00D0709A">
      <w:pPr>
        <w:pStyle w:val="Odsekzoznamu"/>
        <w:numPr>
          <w:ilvl w:val="0"/>
          <w:numId w:val="80"/>
        </w:numPr>
      </w:pPr>
      <w:r>
        <w:t>Vyhláška 585/2008 Ministerstva zdravotníctva Slovenskej republiky, ktorou sa ustanovujú podrobnosti o prevencii a kontrole prenosných ochorení</w:t>
      </w:r>
    </w:p>
    <w:p w14:paraId="2CC2EFF4" w14:textId="77777777" w:rsidR="003C329E" w:rsidRDefault="003C329E" w:rsidP="00D0709A">
      <w:pPr>
        <w:pStyle w:val="Odsekzoznamu"/>
        <w:numPr>
          <w:ilvl w:val="0"/>
          <w:numId w:val="80"/>
        </w:numPr>
        <w:rPr>
          <w:rFonts w:asciiTheme="minorHAnsi" w:eastAsiaTheme="minorEastAsia" w:hAnsiTheme="minorHAnsi" w:cstheme="minorBidi"/>
        </w:rPr>
      </w:pPr>
      <w:r>
        <w:t xml:space="preserve">Uznesenie vlády SR č. </w:t>
      </w:r>
      <w:r w:rsidRPr="14DAF406">
        <w:t>355/2018 Národný plán kontroly infekčných ochorení v SR ako strategický dokument na kontrolu infekčných ochorení v Slovenskej republike.</w:t>
      </w:r>
    </w:p>
    <w:p w14:paraId="134C90AD" w14:textId="77777777" w:rsidR="00544AB1" w:rsidRDefault="00544AB1" w:rsidP="006300B4">
      <w:pPr>
        <w:rPr>
          <w:b/>
          <w:bCs/>
        </w:rPr>
      </w:pPr>
    </w:p>
    <w:p w14:paraId="0B56AC4C" w14:textId="66D4F875" w:rsidR="006300B4" w:rsidRDefault="006300B4" w:rsidP="006300B4">
      <w:pPr>
        <w:rPr>
          <w:b/>
          <w:bCs/>
        </w:rPr>
      </w:pPr>
      <w:r w:rsidRPr="00006397">
        <w:rPr>
          <w:b/>
          <w:bCs/>
        </w:rPr>
        <w:t>Zápis reakcie na očkovanie</w:t>
      </w:r>
    </w:p>
    <w:p w14:paraId="171C96FC" w14:textId="77777777" w:rsidR="006300B4" w:rsidRPr="00006397" w:rsidRDefault="006300B4" w:rsidP="006300B4">
      <w:pPr>
        <w:rPr>
          <w:b/>
        </w:rPr>
      </w:pPr>
    </w:p>
    <w:p w14:paraId="3ED8FDF1" w14:textId="77777777" w:rsidR="006300B4" w:rsidRDefault="006300B4" w:rsidP="006300B4">
      <w:r w:rsidRPr="00D95A9D">
        <w:t>Slúži na</w:t>
      </w:r>
      <w:r>
        <w:t xml:space="preserve"> zapísanie nežiaducej reakcie na očkovanie. Záznam vzniká pri prejave nežiaducej reakcie na  podané očkovanie. Táto reakcia sa môže prejaviť ihneď po očkovaní, prípadne v bezprostrednej dobe po podaní očkovacej látky. </w:t>
      </w:r>
    </w:p>
    <w:p w14:paraId="2592C977" w14:textId="77777777" w:rsidR="006300B4" w:rsidRDefault="006300B4" w:rsidP="006300B4"/>
    <w:p w14:paraId="0B479594" w14:textId="2CCA6DA5" w:rsidR="006300B4" w:rsidRPr="00D95A9D" w:rsidRDefault="006300B4" w:rsidP="006300B4">
      <w:r>
        <w:t>Zápis reakcie na očkovanie je</w:t>
      </w:r>
      <w:r w:rsidRPr="5A1340CE">
        <w:t xml:space="preserve"> život zachraňujúci údaj pacienta, ktorý je nevyhnutný pre lekárov/ zdravotníckych pracovníkov najmä pre prípad záchrannej zdravotnej služby a operačného strediska. </w:t>
      </w:r>
      <w:r>
        <w:t>Tento údaj sa zobrazuje</w:t>
      </w:r>
      <w:r w:rsidR="31153CC6">
        <w:t xml:space="preserve"> aj</w:t>
      </w:r>
      <w:r>
        <w:t xml:space="preserve"> v Pacientskom sumári, v časti Klinické údaje – varovania.</w:t>
      </w:r>
    </w:p>
    <w:p w14:paraId="5441FCD8" w14:textId="77777777" w:rsidR="006300B4" w:rsidRDefault="006300B4" w:rsidP="006300B4">
      <w:pPr>
        <w:jc w:val="both"/>
      </w:pPr>
    </w:p>
    <w:p w14:paraId="028DDF83" w14:textId="77777777" w:rsidR="006300B4" w:rsidRDefault="006300B4" w:rsidP="006300B4">
      <w:pPr>
        <w:ind w:left="708"/>
        <w:rPr>
          <w:szCs w:val="24"/>
        </w:rPr>
      </w:pPr>
      <w:r>
        <w:rPr>
          <w:b/>
          <w:szCs w:val="24"/>
        </w:rPr>
        <w:t>Zápis reakcie na očkovanie:</w:t>
      </w:r>
    </w:p>
    <w:p w14:paraId="17C44D6E" w14:textId="77777777" w:rsidR="006300B4" w:rsidRDefault="006300B4" w:rsidP="00D0709A">
      <w:pPr>
        <w:numPr>
          <w:ilvl w:val="0"/>
          <w:numId w:val="77"/>
        </w:numPr>
        <w:autoSpaceDE w:val="0"/>
        <w:autoSpaceDN w:val="0"/>
        <w:adjustRightInd w:val="0"/>
        <w:spacing w:before="0" w:after="1"/>
        <w:rPr>
          <w:szCs w:val="24"/>
        </w:rPr>
      </w:pPr>
      <w:r>
        <w:rPr>
          <w:szCs w:val="24"/>
        </w:rPr>
        <w:t>identifikátor zapísaného očkovania</w:t>
      </w:r>
    </w:p>
    <w:p w14:paraId="60DB2836" w14:textId="77777777" w:rsidR="006300B4" w:rsidRDefault="006300B4" w:rsidP="00D0709A">
      <w:pPr>
        <w:numPr>
          <w:ilvl w:val="0"/>
          <w:numId w:val="77"/>
        </w:numPr>
        <w:autoSpaceDE w:val="0"/>
        <w:autoSpaceDN w:val="0"/>
        <w:adjustRightInd w:val="0"/>
        <w:spacing w:before="0" w:after="1"/>
        <w:rPr>
          <w:szCs w:val="24"/>
        </w:rPr>
      </w:pPr>
      <w:r>
        <w:rPr>
          <w:szCs w:val="24"/>
        </w:rPr>
        <w:t>identifikátor lekára a PZS, ktorý poznámku zaznamenal</w:t>
      </w:r>
    </w:p>
    <w:p w14:paraId="52A299C0" w14:textId="77777777" w:rsidR="006300B4" w:rsidRDefault="006300B4" w:rsidP="00D0709A">
      <w:pPr>
        <w:numPr>
          <w:ilvl w:val="0"/>
          <w:numId w:val="77"/>
        </w:numPr>
        <w:autoSpaceDE w:val="0"/>
        <w:autoSpaceDN w:val="0"/>
        <w:adjustRightInd w:val="0"/>
        <w:spacing w:before="0" w:after="1"/>
        <w:rPr>
          <w:szCs w:val="24"/>
        </w:rPr>
      </w:pPr>
      <w:r>
        <w:rPr>
          <w:szCs w:val="24"/>
        </w:rPr>
        <w:t>dátum zapísania poznámky</w:t>
      </w:r>
    </w:p>
    <w:p w14:paraId="42F13770" w14:textId="77777777" w:rsidR="006300B4" w:rsidRDefault="006300B4" w:rsidP="00D0709A">
      <w:pPr>
        <w:numPr>
          <w:ilvl w:val="0"/>
          <w:numId w:val="77"/>
        </w:numPr>
        <w:autoSpaceDE w:val="0"/>
        <w:autoSpaceDN w:val="0"/>
        <w:adjustRightInd w:val="0"/>
        <w:spacing w:before="0" w:after="1"/>
        <w:rPr>
          <w:szCs w:val="24"/>
        </w:rPr>
      </w:pPr>
      <w:r>
        <w:rPr>
          <w:szCs w:val="24"/>
        </w:rPr>
        <w:t>poznámka lekára</w:t>
      </w:r>
    </w:p>
    <w:p w14:paraId="7A2C851D" w14:textId="2E844376" w:rsidR="00F122A2" w:rsidRPr="00D95A9D" w:rsidRDefault="00F122A2" w:rsidP="5A1340CE">
      <w:pPr>
        <w:spacing w:after="200" w:line="276" w:lineRule="auto"/>
        <w:jc w:val="both"/>
      </w:pPr>
    </w:p>
    <w:p w14:paraId="18FBA3E5" w14:textId="77777777" w:rsidR="00CA646E" w:rsidRPr="00D95A9D" w:rsidRDefault="4B1F096C" w:rsidP="00D95A9D">
      <w:pPr>
        <w:pStyle w:val="Nadpis1"/>
        <w:rPr>
          <w:lang w:val="sk-SK"/>
        </w:rPr>
      </w:pPr>
      <w:bookmarkStart w:id="26" w:name="_Toc83888331"/>
      <w:r w:rsidRPr="00D95A9D">
        <w:rPr>
          <w:lang w:val="sk-SK"/>
        </w:rPr>
        <w:lastRenderedPageBreak/>
        <w:t>Procesný model</w:t>
      </w:r>
      <w:bookmarkEnd w:id="26"/>
    </w:p>
    <w:p w14:paraId="08CB537F" w14:textId="137797EE" w:rsidR="00F62B3B" w:rsidRPr="00D95A9D" w:rsidRDefault="6DE4F7B8" w:rsidP="002719C9">
      <w:r w:rsidRPr="00D95A9D">
        <w:t xml:space="preserve">Procesný model popisuje doménu </w:t>
      </w:r>
      <w:proofErr w:type="spellStart"/>
      <w:r w:rsidRPr="00D95A9D">
        <w:t>e</w:t>
      </w:r>
      <w:r w:rsidR="00544AB1">
        <w:t>Očkovanie</w:t>
      </w:r>
      <w:proofErr w:type="spellEnd"/>
      <w:r w:rsidRPr="00D95A9D">
        <w:t xml:space="preserve"> a jednotlivé procesy súvisiace s elektronickou zdravotnou dokumentáciou a pacientskym sumárom. Abstrahuje od jednotlivých klinických procesov lekára. </w:t>
      </w:r>
    </w:p>
    <w:p w14:paraId="7B4EF7AA" w14:textId="77777777" w:rsidR="00F62B3B" w:rsidRPr="00D95A9D" w:rsidRDefault="00F62B3B" w:rsidP="002719C9"/>
    <w:p w14:paraId="1F802E5E" w14:textId="77777777" w:rsidR="00F62B3B" w:rsidRPr="00D95A9D" w:rsidRDefault="4B1F096C" w:rsidP="002719C9">
      <w:r w:rsidRPr="00D95A9D">
        <w:t>Prehľadnou formou:</w:t>
      </w:r>
    </w:p>
    <w:p w14:paraId="137F9E7F" w14:textId="480509EE" w:rsidR="00F62B3B" w:rsidRPr="00D95A9D" w:rsidRDefault="6DE4F7B8" w:rsidP="00D0709A">
      <w:pPr>
        <w:pStyle w:val="Odsekzoznamu"/>
        <w:numPr>
          <w:ilvl w:val="0"/>
          <w:numId w:val="20"/>
        </w:numPr>
      </w:pPr>
      <w:r w:rsidRPr="00D95A9D">
        <w:t xml:space="preserve">Určuje rozsah domény </w:t>
      </w:r>
      <w:proofErr w:type="spellStart"/>
      <w:r w:rsidRPr="00D95A9D">
        <w:t>e</w:t>
      </w:r>
      <w:r w:rsidR="00544AB1">
        <w:t>Očkovanie</w:t>
      </w:r>
      <w:proofErr w:type="spellEnd"/>
      <w:r w:rsidRPr="00D95A9D">
        <w:t xml:space="preserve"> v súlade s popisom </w:t>
      </w:r>
      <w:r w:rsidR="003A733A" w:rsidRPr="00D95A9D">
        <w:t xml:space="preserve">v </w:t>
      </w:r>
      <w:r w:rsidRPr="00D95A9D">
        <w:t xml:space="preserve">kapitole </w:t>
      </w:r>
      <w:r w:rsidRPr="00D95A9D">
        <w:rPr>
          <w:rStyle w:val="Hypertextovprepojenie"/>
        </w:rPr>
        <w:t>Biznis špecifikácia</w:t>
      </w:r>
    </w:p>
    <w:p w14:paraId="21F03984" w14:textId="77777777" w:rsidR="00F87C1F" w:rsidRPr="00D95A9D" w:rsidRDefault="4B1F096C" w:rsidP="00D0709A">
      <w:pPr>
        <w:pStyle w:val="Odsekzoznamu"/>
        <w:numPr>
          <w:ilvl w:val="0"/>
          <w:numId w:val="20"/>
        </w:numPr>
      </w:pPr>
      <w:r w:rsidRPr="00D95A9D">
        <w:t xml:space="preserve">Stanovuje komunikáciu medzi IS PZS a NZIS. </w:t>
      </w:r>
    </w:p>
    <w:p w14:paraId="17DB4C74" w14:textId="77777777" w:rsidR="00EF0A94" w:rsidRPr="00D95A9D" w:rsidRDefault="00EF0A94" w:rsidP="002719C9"/>
    <w:p w14:paraId="5310CD44" w14:textId="77777777" w:rsidR="00EF0A94" w:rsidRPr="00D95A9D" w:rsidRDefault="4B1F096C" w:rsidP="002719C9">
      <w:r w:rsidRPr="00D95A9D">
        <w:t xml:space="preserve">Procesný model sa skladá: </w:t>
      </w:r>
    </w:p>
    <w:p w14:paraId="469F7C59" w14:textId="1DA62728" w:rsidR="00EF0A94" w:rsidRPr="00D95A9D" w:rsidRDefault="6DE4F7B8" w:rsidP="00D0709A">
      <w:pPr>
        <w:pStyle w:val="Odsekzoznamu"/>
        <w:numPr>
          <w:ilvl w:val="0"/>
          <w:numId w:val="9"/>
        </w:numPr>
      </w:pPr>
      <w:r w:rsidRPr="00D95A9D">
        <w:t xml:space="preserve">L1 - Procesná mapa </w:t>
      </w:r>
      <w:proofErr w:type="spellStart"/>
      <w:r w:rsidRPr="00D95A9D">
        <w:t>e</w:t>
      </w:r>
      <w:r w:rsidR="00544AB1">
        <w:t>Očkovanie</w:t>
      </w:r>
      <w:proofErr w:type="spellEnd"/>
    </w:p>
    <w:p w14:paraId="6F724995" w14:textId="56E937F8" w:rsidR="00D1104D" w:rsidRPr="00D95A9D" w:rsidRDefault="6DE4F7B8" w:rsidP="00D0709A">
      <w:pPr>
        <w:pStyle w:val="Odsekzoznamu"/>
        <w:numPr>
          <w:ilvl w:val="0"/>
          <w:numId w:val="9"/>
        </w:numPr>
      </w:pPr>
      <w:r w:rsidRPr="00D95A9D">
        <w:t xml:space="preserve">L2 - Popis procesov </w:t>
      </w:r>
      <w:proofErr w:type="spellStart"/>
      <w:r w:rsidRPr="00D95A9D">
        <w:t>e</w:t>
      </w:r>
      <w:r w:rsidR="00544AB1">
        <w:t>Očkovanie</w:t>
      </w:r>
      <w:proofErr w:type="spellEnd"/>
    </w:p>
    <w:p w14:paraId="0E7DBE83" w14:textId="77777777" w:rsidR="00D1104D" w:rsidRPr="00D95A9D" w:rsidRDefault="4B1F096C" w:rsidP="00D0709A">
      <w:pPr>
        <w:pStyle w:val="Odsekzoznamu"/>
        <w:numPr>
          <w:ilvl w:val="0"/>
          <w:numId w:val="9"/>
        </w:numPr>
      </w:pPr>
      <w:r w:rsidRPr="00D95A9D">
        <w:t>Procesn</w:t>
      </w:r>
      <w:r w:rsidR="003A733A" w:rsidRPr="00D95A9D">
        <w:t>e</w:t>
      </w:r>
      <w:r w:rsidRPr="00D95A9D">
        <w:t xml:space="preserve"> scenár</w:t>
      </w:r>
      <w:r w:rsidR="003A733A" w:rsidRPr="00D95A9D">
        <w:t>e</w:t>
      </w:r>
    </w:p>
    <w:p w14:paraId="090251EE" w14:textId="77777777" w:rsidR="000A094D" w:rsidRPr="00D95A9D" w:rsidRDefault="000A094D" w:rsidP="002719C9"/>
    <w:p w14:paraId="33B3366F" w14:textId="39DDF04F" w:rsidR="009D576B" w:rsidRPr="009D576B" w:rsidRDefault="6DE4F7B8" w:rsidP="009D576B">
      <w:pPr>
        <w:pStyle w:val="Nadpis2"/>
      </w:pPr>
      <w:bookmarkStart w:id="27" w:name="_Toc83888332"/>
      <w:proofErr w:type="spellStart"/>
      <w:r w:rsidRPr="009A5B20">
        <w:lastRenderedPageBreak/>
        <w:t>Procesná</w:t>
      </w:r>
      <w:proofErr w:type="spellEnd"/>
      <w:r w:rsidRPr="009A5B20">
        <w:t xml:space="preserve"> </w:t>
      </w:r>
      <w:proofErr w:type="spellStart"/>
      <w:r w:rsidRPr="009A5B20">
        <w:t>mapa</w:t>
      </w:r>
      <w:proofErr w:type="spellEnd"/>
      <w:r w:rsidRPr="009A5B20">
        <w:t xml:space="preserve"> (L1)</w:t>
      </w:r>
      <w:bookmarkEnd w:id="27"/>
    </w:p>
    <w:p w14:paraId="23031232" w14:textId="0ADB0DE1" w:rsidR="000471DB" w:rsidRPr="00D95A9D" w:rsidRDefault="009D576B" w:rsidP="00D1104D">
      <w:r>
        <w:rPr>
          <w:noProof/>
          <w:lang w:eastAsia="sk-SK"/>
        </w:rPr>
        <w:drawing>
          <wp:inline distT="0" distB="0" distL="0" distR="0" wp14:anchorId="6B271C2C" wp14:editId="0B4C702D">
            <wp:extent cx="5343525" cy="6781800"/>
            <wp:effectExtent l="0" t="0" r="9525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678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DDB8F" w14:textId="77777777" w:rsidR="000471DB" w:rsidRPr="00D95A9D" w:rsidRDefault="000471DB">
      <w:pPr>
        <w:spacing w:before="0" w:after="200" w:line="276" w:lineRule="auto"/>
      </w:pPr>
      <w:r w:rsidRPr="00D95A9D">
        <w:br w:type="page"/>
      </w:r>
    </w:p>
    <w:p w14:paraId="253CDD29" w14:textId="77777777" w:rsidR="001E3A1C" w:rsidRPr="009A5B20" w:rsidRDefault="6DE4F7B8" w:rsidP="00B50180">
      <w:pPr>
        <w:pStyle w:val="Nadpis2"/>
      </w:pPr>
      <w:bookmarkStart w:id="28" w:name="_Toc83888333"/>
      <w:proofErr w:type="spellStart"/>
      <w:r w:rsidRPr="009A5B20">
        <w:lastRenderedPageBreak/>
        <w:t>Popis</w:t>
      </w:r>
      <w:proofErr w:type="spellEnd"/>
      <w:r w:rsidRPr="009A5B20">
        <w:t xml:space="preserve"> </w:t>
      </w:r>
      <w:proofErr w:type="spellStart"/>
      <w:r w:rsidRPr="009A5B20">
        <w:t>procesov</w:t>
      </w:r>
      <w:proofErr w:type="spellEnd"/>
      <w:r w:rsidRPr="009A5B20">
        <w:t xml:space="preserve"> (L2)</w:t>
      </w:r>
      <w:bookmarkEnd w:id="28"/>
    </w:p>
    <w:p w14:paraId="2AFD2A10" w14:textId="77777777" w:rsidR="00D1104D" w:rsidRPr="00D95A9D" w:rsidRDefault="4B1F096C" w:rsidP="002719C9">
      <w:r w:rsidRPr="00D95A9D">
        <w:t>Popis procesov (L2) znázorňuje jednotlivé aktivity realizované počas práce Zdravotníckeho pracovníka v IS PZS a volanie služieb NZIS. Popis procesov abstrahuje od popisu klinických postupov medzi lekárom/ zdravotníckym pracovníkom a pacientom. Procesy sú následne vyskladané do jednotlivých procesných scenárov.</w:t>
      </w:r>
    </w:p>
    <w:p w14:paraId="4D437C2E" w14:textId="77777777" w:rsidR="00D83E9B" w:rsidRPr="00D95A9D" w:rsidRDefault="00D83E9B" w:rsidP="002719C9"/>
    <w:p w14:paraId="30FFDEC8" w14:textId="77777777" w:rsidR="00D83E9B" w:rsidRPr="00D95A9D" w:rsidRDefault="4B1F096C" w:rsidP="002719C9">
      <w:r w:rsidRPr="00D95A9D">
        <w:t>Procesy môžu byť postupne dopĺňané v závislosti od používateľov NZIS, ktorí sú zadelení do jednotlivých rolí v nadväznosti na povolanie zdravotníckeho pracovníka.</w:t>
      </w:r>
    </w:p>
    <w:p w14:paraId="631271FA" w14:textId="77777777" w:rsidR="00D83E9B" w:rsidRPr="00D95A9D" w:rsidRDefault="00D83E9B" w:rsidP="002719C9"/>
    <w:p w14:paraId="55AB5D0F" w14:textId="77777777" w:rsidR="00D83E9B" w:rsidRPr="00D95A9D" w:rsidRDefault="4B1F096C" w:rsidP="002719C9">
      <w:r w:rsidRPr="00D95A9D">
        <w:t>V každom procese sa môžu objaviť aktéri:</w:t>
      </w:r>
    </w:p>
    <w:p w14:paraId="2A1DEF1A" w14:textId="77777777" w:rsidR="00D83E9B" w:rsidRPr="00D95A9D" w:rsidRDefault="4B1F096C" w:rsidP="00D0709A">
      <w:pPr>
        <w:pStyle w:val="Odsekzoznamu"/>
        <w:numPr>
          <w:ilvl w:val="0"/>
          <w:numId w:val="10"/>
        </w:numPr>
      </w:pPr>
      <w:r w:rsidRPr="00D95A9D">
        <w:t>Zdravotnícky pracovník pracujúci v IS PZS</w:t>
      </w:r>
    </w:p>
    <w:p w14:paraId="596A8C70" w14:textId="77777777" w:rsidR="00D83E9B" w:rsidRPr="00D95A9D" w:rsidRDefault="4B1F096C" w:rsidP="00D0709A">
      <w:pPr>
        <w:pStyle w:val="Odsekzoznamu"/>
        <w:numPr>
          <w:ilvl w:val="0"/>
          <w:numId w:val="10"/>
        </w:numPr>
      </w:pPr>
      <w:r w:rsidRPr="00D95A9D">
        <w:t xml:space="preserve">IS PZS </w:t>
      </w:r>
    </w:p>
    <w:p w14:paraId="679A9647" w14:textId="77777777" w:rsidR="00D35EF9" w:rsidRPr="00D95A9D" w:rsidRDefault="4B1F096C" w:rsidP="00D0709A">
      <w:pPr>
        <w:pStyle w:val="Odsekzoznamu"/>
        <w:numPr>
          <w:ilvl w:val="0"/>
          <w:numId w:val="10"/>
        </w:numPr>
      </w:pPr>
      <w:r w:rsidRPr="00D95A9D">
        <w:t>Národný zdravotnícky informačný systém (NZIS)</w:t>
      </w:r>
    </w:p>
    <w:p w14:paraId="75C1FF29" w14:textId="4FD6127B" w:rsidR="000D23EB" w:rsidRPr="006C53BA" w:rsidRDefault="6DE4F7B8" w:rsidP="008C4A44">
      <w:pPr>
        <w:pStyle w:val="Nadpis3"/>
        <w:rPr>
          <w:rFonts w:eastAsia="Arial"/>
          <w:b/>
          <w:u w:val="single"/>
        </w:rPr>
      </w:pPr>
      <w:bookmarkStart w:id="29" w:name="_Toc83888334"/>
      <w:proofErr w:type="spellStart"/>
      <w:r w:rsidRPr="009A5B20">
        <w:t>Z</w:t>
      </w:r>
      <w:r w:rsidR="00006397">
        <w:t>apísanie</w:t>
      </w:r>
      <w:proofErr w:type="spellEnd"/>
      <w:r w:rsidR="00006397">
        <w:t xml:space="preserve"> </w:t>
      </w:r>
      <w:proofErr w:type="spellStart"/>
      <w:r w:rsidR="00006397">
        <w:t>očkovania</w:t>
      </w:r>
      <w:proofErr w:type="spellEnd"/>
      <w:r w:rsidR="00006397">
        <w:t xml:space="preserve"> </w:t>
      </w:r>
      <w:proofErr w:type="spellStart"/>
      <w:r w:rsidR="00006397">
        <w:t>pacienta</w:t>
      </w:r>
      <w:bookmarkEnd w:id="29"/>
      <w:proofErr w:type="spellEnd"/>
      <w:r w:rsidR="00006397">
        <w:t xml:space="preserve"> </w:t>
      </w:r>
    </w:p>
    <w:p w14:paraId="35E991EB" w14:textId="77777777" w:rsidR="000D23EB" w:rsidRDefault="000D23EB" w:rsidP="000D23EB">
      <w:r w:rsidRPr="00A0570D">
        <w:rPr>
          <w:rFonts w:eastAsia="Arial" w:cs="Arial"/>
          <w:b/>
          <w:bCs/>
          <w:u w:val="single"/>
        </w:rPr>
        <w:t xml:space="preserve">Popis procesu: </w:t>
      </w:r>
    </w:p>
    <w:p w14:paraId="5C8FBE95" w14:textId="77777777" w:rsidR="000D23EB" w:rsidRDefault="000D23EB" w:rsidP="000D23EB">
      <w:pPr>
        <w:spacing w:line="276" w:lineRule="auto"/>
      </w:pPr>
    </w:p>
    <w:tbl>
      <w:tblPr>
        <w:tblStyle w:val="Mriekatabuky"/>
        <w:tblW w:w="9026" w:type="dxa"/>
        <w:tblLayout w:type="fixed"/>
        <w:tblLook w:val="04A0" w:firstRow="1" w:lastRow="0" w:firstColumn="1" w:lastColumn="0" w:noHBand="0" w:noVBand="1"/>
      </w:tblPr>
      <w:tblGrid>
        <w:gridCol w:w="1575"/>
        <w:gridCol w:w="7451"/>
      </w:tblGrid>
      <w:tr w:rsidR="000D23EB" w:rsidRPr="00A64BCC" w14:paraId="5095B3AB" w14:textId="77777777" w:rsidTr="00006397">
        <w:tc>
          <w:tcPr>
            <w:tcW w:w="1575" w:type="dxa"/>
            <w:shd w:val="clear" w:color="auto" w:fill="002060"/>
          </w:tcPr>
          <w:p w14:paraId="118F4EA5" w14:textId="77777777" w:rsidR="000D23EB" w:rsidRPr="00A0570D" w:rsidRDefault="000D23EB" w:rsidP="00006397">
            <w:pPr>
              <w:rPr>
                <w:sz w:val="18"/>
                <w:szCs w:val="18"/>
              </w:rPr>
            </w:pPr>
            <w:r w:rsidRPr="00A0570D">
              <w:rPr>
                <w:sz w:val="18"/>
                <w:szCs w:val="18"/>
              </w:rPr>
              <w:t>Proces</w:t>
            </w:r>
          </w:p>
        </w:tc>
        <w:tc>
          <w:tcPr>
            <w:tcW w:w="7451" w:type="dxa"/>
            <w:shd w:val="clear" w:color="auto" w:fill="002060"/>
          </w:tcPr>
          <w:p w14:paraId="41C8D4BA" w14:textId="77777777" w:rsidR="000D23EB" w:rsidRPr="00A0570D" w:rsidRDefault="000D23EB" w:rsidP="00006397">
            <w:pPr>
              <w:rPr>
                <w:sz w:val="18"/>
                <w:szCs w:val="18"/>
              </w:rPr>
            </w:pPr>
            <w:r w:rsidRPr="00A0570D">
              <w:rPr>
                <w:sz w:val="18"/>
                <w:szCs w:val="18"/>
              </w:rPr>
              <w:t xml:space="preserve"> </w:t>
            </w:r>
          </w:p>
        </w:tc>
      </w:tr>
      <w:tr w:rsidR="000D23EB" w14:paraId="41DE3C4B" w14:textId="77777777" w:rsidTr="00006397">
        <w:tc>
          <w:tcPr>
            <w:tcW w:w="1575" w:type="dxa"/>
          </w:tcPr>
          <w:p w14:paraId="1A1A87A2" w14:textId="77777777" w:rsidR="000D23EB" w:rsidRDefault="000D23EB" w:rsidP="00006397">
            <w:r w:rsidRPr="00A0570D">
              <w:rPr>
                <w:rFonts w:eastAsia="Arial" w:cs="Arial"/>
                <w:sz w:val="18"/>
                <w:szCs w:val="18"/>
              </w:rPr>
              <w:t xml:space="preserve">Cieľ: </w:t>
            </w:r>
          </w:p>
        </w:tc>
        <w:tc>
          <w:tcPr>
            <w:tcW w:w="7451" w:type="dxa"/>
          </w:tcPr>
          <w:p w14:paraId="06D20388" w14:textId="0F1C9144" w:rsidR="000D23EB" w:rsidRPr="006A579C" w:rsidRDefault="000D23EB" w:rsidP="00286E49">
            <w:pPr>
              <w:pStyle w:val="Odsekzoznamu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 xml:space="preserve">Zapísanie </w:t>
            </w:r>
            <w:r w:rsidR="00286E49">
              <w:rPr>
                <w:rFonts w:eastAsia="Arial" w:cs="Arial"/>
                <w:sz w:val="18"/>
                <w:szCs w:val="18"/>
              </w:rPr>
              <w:t xml:space="preserve">očkovania </w:t>
            </w:r>
            <w:r>
              <w:rPr>
                <w:rFonts w:eastAsia="Arial" w:cs="Arial"/>
                <w:sz w:val="18"/>
                <w:szCs w:val="18"/>
              </w:rPr>
              <w:t xml:space="preserve">alebo zrušenie </w:t>
            </w:r>
            <w:r w:rsidR="00286E49">
              <w:rPr>
                <w:rFonts w:eastAsia="Arial" w:cs="Arial"/>
                <w:sz w:val="18"/>
                <w:szCs w:val="18"/>
              </w:rPr>
              <w:t>plánovaného</w:t>
            </w:r>
            <w:r>
              <w:rPr>
                <w:rFonts w:eastAsia="Arial" w:cs="Arial"/>
                <w:sz w:val="18"/>
                <w:szCs w:val="18"/>
              </w:rPr>
              <w:t xml:space="preserve"> očkovania pacienta</w:t>
            </w:r>
          </w:p>
        </w:tc>
      </w:tr>
      <w:tr w:rsidR="000D23EB" w14:paraId="475B436C" w14:textId="77777777" w:rsidTr="00006397">
        <w:tc>
          <w:tcPr>
            <w:tcW w:w="1575" w:type="dxa"/>
          </w:tcPr>
          <w:p w14:paraId="05BBD274" w14:textId="77777777" w:rsidR="000D23EB" w:rsidRDefault="000D23EB" w:rsidP="00006397">
            <w:r w:rsidRPr="00A0570D">
              <w:rPr>
                <w:rFonts w:eastAsia="Arial" w:cs="Arial"/>
                <w:sz w:val="18"/>
                <w:szCs w:val="18"/>
              </w:rPr>
              <w:t>Vstup:</w:t>
            </w:r>
          </w:p>
        </w:tc>
        <w:tc>
          <w:tcPr>
            <w:tcW w:w="7451" w:type="dxa"/>
          </w:tcPr>
          <w:p w14:paraId="11857161" w14:textId="77777777" w:rsidR="000D23EB" w:rsidRDefault="000D23EB" w:rsidP="00D0709A">
            <w:pPr>
              <w:pStyle w:val="Odsekzoznamu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A0570D">
              <w:rPr>
                <w:rFonts w:eastAsia="Arial" w:cs="Arial"/>
                <w:sz w:val="18"/>
                <w:szCs w:val="18"/>
              </w:rPr>
              <w:t>Autentifikovaný zdravotnícky pracovník a odborný útvar</w:t>
            </w:r>
            <w:r w:rsidRPr="00A0570D">
              <w:rPr>
                <w:rFonts w:eastAsia="Arial" w:cs="Arial"/>
              </w:rPr>
              <w:t>,</w:t>
            </w:r>
            <w:r w:rsidRPr="00A0570D">
              <w:rPr>
                <w:rFonts w:eastAsia="Arial" w:cs="Arial"/>
                <w:sz w:val="18"/>
                <w:szCs w:val="18"/>
              </w:rPr>
              <w:t xml:space="preserve"> na ktorom pracuje</w:t>
            </w:r>
          </w:p>
        </w:tc>
      </w:tr>
      <w:tr w:rsidR="000D23EB" w14:paraId="4D575324" w14:textId="77777777" w:rsidTr="00006397">
        <w:tc>
          <w:tcPr>
            <w:tcW w:w="1575" w:type="dxa"/>
          </w:tcPr>
          <w:p w14:paraId="13364E05" w14:textId="77777777" w:rsidR="000D23EB" w:rsidRDefault="000D23EB" w:rsidP="00006397">
            <w:r w:rsidRPr="00A0570D">
              <w:rPr>
                <w:rFonts w:eastAsia="Arial" w:cs="Arial"/>
                <w:sz w:val="18"/>
                <w:szCs w:val="18"/>
              </w:rPr>
              <w:t>Výstup:</w:t>
            </w:r>
          </w:p>
        </w:tc>
        <w:tc>
          <w:tcPr>
            <w:tcW w:w="7451" w:type="dxa"/>
          </w:tcPr>
          <w:p w14:paraId="255BC9BE" w14:textId="77777777" w:rsidR="000D23EB" w:rsidRPr="006A579C" w:rsidRDefault="000D23EB" w:rsidP="00D0709A">
            <w:pPr>
              <w:pStyle w:val="Odsekzoznamu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Záznam z očkovania uložený v NZIS</w:t>
            </w:r>
          </w:p>
        </w:tc>
      </w:tr>
      <w:tr w:rsidR="000D23EB" w14:paraId="6987F4E0" w14:textId="77777777" w:rsidTr="00006397">
        <w:tc>
          <w:tcPr>
            <w:tcW w:w="1575" w:type="dxa"/>
          </w:tcPr>
          <w:p w14:paraId="2A1D731B" w14:textId="77777777" w:rsidR="000D23EB" w:rsidRDefault="000D23EB" w:rsidP="00006397">
            <w:r w:rsidRPr="00A0570D">
              <w:rPr>
                <w:rFonts w:eastAsia="Arial" w:cs="Arial"/>
                <w:sz w:val="18"/>
                <w:szCs w:val="18"/>
              </w:rPr>
              <w:t>Procesné scenáre</w:t>
            </w:r>
          </w:p>
        </w:tc>
        <w:tc>
          <w:tcPr>
            <w:tcW w:w="7451" w:type="dxa"/>
          </w:tcPr>
          <w:p w14:paraId="46D5A348" w14:textId="77777777" w:rsidR="000D23EB" w:rsidRPr="00F302E0" w:rsidRDefault="000D23EB" w:rsidP="00D0709A">
            <w:pPr>
              <w:pStyle w:val="Odsekzoznamu"/>
              <w:numPr>
                <w:ilvl w:val="0"/>
                <w:numId w:val="2"/>
              </w:numPr>
              <w:rPr>
                <w:color w:val="64C29D" w:themeColor="accent2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eOck_01_01 – Zapísanie záznamu z očkovania</w:t>
            </w:r>
          </w:p>
          <w:p w14:paraId="0CE5DE25" w14:textId="6B85FC6C" w:rsidR="000D23EB" w:rsidRDefault="000D23EB" w:rsidP="00D0709A">
            <w:pPr>
              <w:pStyle w:val="Odsekzoznamu"/>
              <w:numPr>
                <w:ilvl w:val="0"/>
                <w:numId w:val="2"/>
              </w:numPr>
              <w:rPr>
                <w:color w:val="64C29D" w:themeColor="accent2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 xml:space="preserve">eOck_01_05 – </w:t>
            </w:r>
            <w:r w:rsidR="00BC752B">
              <w:rPr>
                <w:color w:val="0070C0"/>
                <w:sz w:val="18"/>
                <w:szCs w:val="18"/>
              </w:rPr>
              <w:t>Vyhľadanie a z</w:t>
            </w:r>
            <w:r>
              <w:rPr>
                <w:color w:val="0070C0"/>
                <w:sz w:val="18"/>
                <w:szCs w:val="18"/>
              </w:rPr>
              <w:t xml:space="preserve">rušenie </w:t>
            </w:r>
            <w:r w:rsidR="00BC752B">
              <w:rPr>
                <w:color w:val="0070C0"/>
                <w:sz w:val="18"/>
                <w:szCs w:val="18"/>
              </w:rPr>
              <w:t>plánovaných očkovaní pacienta</w:t>
            </w:r>
          </w:p>
        </w:tc>
      </w:tr>
      <w:tr w:rsidR="000D23EB" w14:paraId="00DC0762" w14:textId="77777777" w:rsidTr="00006397">
        <w:tc>
          <w:tcPr>
            <w:tcW w:w="1575" w:type="dxa"/>
          </w:tcPr>
          <w:p w14:paraId="1FCA2180" w14:textId="77777777" w:rsidR="000D23EB" w:rsidRDefault="000D23EB" w:rsidP="00006397">
            <w:r w:rsidRPr="00A0570D">
              <w:rPr>
                <w:rFonts w:eastAsia="Arial" w:cs="Arial"/>
                <w:sz w:val="18"/>
                <w:szCs w:val="18"/>
              </w:rPr>
              <w:t>Služba:</w:t>
            </w:r>
          </w:p>
        </w:tc>
        <w:tc>
          <w:tcPr>
            <w:tcW w:w="7451" w:type="dxa"/>
          </w:tcPr>
          <w:p w14:paraId="2873E319" w14:textId="77777777" w:rsidR="000D23EB" w:rsidRDefault="000D23EB" w:rsidP="00D0709A">
            <w:pPr>
              <w:pStyle w:val="Odsekzoznamu"/>
              <w:keepNext/>
              <w:numPr>
                <w:ilvl w:val="0"/>
                <w:numId w:val="2"/>
              </w:numPr>
              <w:rPr>
                <w:color w:val="64C29D" w:themeColor="accent2"/>
                <w:sz w:val="18"/>
                <w:szCs w:val="18"/>
              </w:rPr>
            </w:pPr>
            <w:r w:rsidRPr="00A0570D">
              <w:rPr>
                <w:rFonts w:eastAsia="Arial" w:cs="Arial"/>
                <w:color w:val="64C29D" w:themeColor="accent2"/>
                <w:sz w:val="18"/>
                <w:szCs w:val="18"/>
                <w:u w:val="single"/>
              </w:rPr>
              <w:t xml:space="preserve"> </w:t>
            </w:r>
            <w:hyperlink w:anchor="_NastavRestrikciuZaznamu_v1" w:history="1">
              <w:proofErr w:type="spellStart"/>
              <w:r>
                <w:rPr>
                  <w:rStyle w:val="Hypertextovprepojenie"/>
                  <w:rFonts w:eastAsia="Arial" w:cs="Arial"/>
                  <w:sz w:val="18"/>
                  <w:szCs w:val="18"/>
                </w:rPr>
                <w:t>Zapis</w:t>
              </w:r>
            </w:hyperlink>
            <w:r>
              <w:rPr>
                <w:rStyle w:val="Hypertextovprepojenie"/>
                <w:rFonts w:eastAsia="Arial" w:cs="Arial"/>
                <w:sz w:val="18"/>
                <w:szCs w:val="18"/>
              </w:rPr>
              <w:t>Ockovanie</w:t>
            </w:r>
            <w:proofErr w:type="spellEnd"/>
          </w:p>
        </w:tc>
      </w:tr>
    </w:tbl>
    <w:p w14:paraId="15271338" w14:textId="7F4D2173" w:rsidR="00AB0E99" w:rsidRPr="00D95A9D" w:rsidRDefault="006B3CF3" w:rsidP="006B3CF3">
      <w:pPr>
        <w:pStyle w:val="Popis"/>
        <w:rPr>
          <w:lang w:val="sk-SK"/>
        </w:rPr>
      </w:pPr>
      <w:bookmarkStart w:id="30" w:name="_Toc25934343"/>
      <w:bookmarkStart w:id="31" w:name="_Toc73376543"/>
      <w:proofErr w:type="spellStart"/>
      <w:r>
        <w:t>Tabuľka</w:t>
      </w:r>
      <w:proofErr w:type="spellEnd"/>
      <w:r>
        <w:t xml:space="preserve">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 w:rsidR="00AB0E99" w:rsidRPr="00D95A9D">
        <w:rPr>
          <w:lang w:val="sk-SK"/>
        </w:rPr>
        <w:t xml:space="preserve">: </w:t>
      </w:r>
      <w:r w:rsidR="00AB0E99">
        <w:rPr>
          <w:lang w:val="sk-SK"/>
        </w:rPr>
        <w:t>Proces A1 – Z</w:t>
      </w:r>
      <w:bookmarkEnd w:id="30"/>
      <w:r w:rsidR="00AB0E99">
        <w:rPr>
          <w:lang w:val="sk-SK"/>
        </w:rPr>
        <w:t>apísanie očkovania</w:t>
      </w:r>
      <w:bookmarkEnd w:id="31"/>
    </w:p>
    <w:p w14:paraId="407AF4AC" w14:textId="39FBB11E" w:rsidR="00BC752B" w:rsidRDefault="00BC752B" w:rsidP="00D0709A">
      <w:pPr>
        <w:pStyle w:val="Odsekzoznamu"/>
        <w:numPr>
          <w:ilvl w:val="0"/>
          <w:numId w:val="8"/>
        </w:numPr>
      </w:pPr>
      <w:r>
        <w:t xml:space="preserve">Službou </w:t>
      </w:r>
      <w:proofErr w:type="spellStart"/>
      <w:r>
        <w:t>ZapisOckovanie</w:t>
      </w:r>
      <w:proofErr w:type="spellEnd"/>
      <w:r>
        <w:t xml:space="preserve"> je možné zapísať očkovanie pacientovi</w:t>
      </w:r>
    </w:p>
    <w:p w14:paraId="201C810C" w14:textId="0DFBE189" w:rsidR="00BC752B" w:rsidRDefault="00BC752B" w:rsidP="00D0709A">
      <w:pPr>
        <w:pStyle w:val="Odsekzoznamu"/>
        <w:numPr>
          <w:ilvl w:val="0"/>
          <w:numId w:val="8"/>
        </w:numPr>
      </w:pPr>
      <w:r>
        <w:t xml:space="preserve">Službou </w:t>
      </w:r>
      <w:proofErr w:type="spellStart"/>
      <w:r>
        <w:t>ZapisOckovanie</w:t>
      </w:r>
      <w:proofErr w:type="spellEnd"/>
      <w:r>
        <w:t xml:space="preserve"> môže zapísať očkovanie iba lekár </w:t>
      </w:r>
    </w:p>
    <w:p w14:paraId="130805BC" w14:textId="62875217" w:rsidR="00BC752B" w:rsidRDefault="00BC752B" w:rsidP="00D0709A">
      <w:pPr>
        <w:pStyle w:val="Odsekzoznamu"/>
        <w:numPr>
          <w:ilvl w:val="0"/>
          <w:numId w:val="8"/>
        </w:numPr>
      </w:pPr>
      <w:r>
        <w:t xml:space="preserve">Službou </w:t>
      </w:r>
      <w:proofErr w:type="spellStart"/>
      <w:r>
        <w:t>ZapisOckovanie</w:t>
      </w:r>
      <w:proofErr w:type="spellEnd"/>
      <w:r>
        <w:t xml:space="preserve"> sa zapisujú aj očkovania proti tropickým chorobám a to imunológom a ambulancií tropickej medicíny</w:t>
      </w:r>
    </w:p>
    <w:p w14:paraId="5B3A9DC7" w14:textId="5450ED0C" w:rsidR="000D23EB" w:rsidRDefault="000D23EB" w:rsidP="00D0709A">
      <w:pPr>
        <w:pStyle w:val="Odsekzoznamu"/>
        <w:numPr>
          <w:ilvl w:val="0"/>
          <w:numId w:val="8"/>
        </w:numPr>
      </w:pPr>
      <w:r>
        <w:t xml:space="preserve">Službou </w:t>
      </w:r>
      <w:proofErr w:type="spellStart"/>
      <w:r>
        <w:t>ZapisOckovanie</w:t>
      </w:r>
      <w:proofErr w:type="spellEnd"/>
      <w:r>
        <w:t xml:space="preserve"> je možné zrušiť už naplánované očkovanie</w:t>
      </w:r>
      <w:r w:rsidR="3385D1FC">
        <w:t xml:space="preserve"> podľa očkovacieho kalendára</w:t>
      </w:r>
      <w:r>
        <w:t>, ktoré ešte nebolo zrealizované.</w:t>
      </w:r>
    </w:p>
    <w:p w14:paraId="72C3BAF9" w14:textId="77777777" w:rsidR="000D23EB" w:rsidRPr="00D95A9D" w:rsidRDefault="000D23EB" w:rsidP="00D0709A">
      <w:pPr>
        <w:pStyle w:val="Odsekzoznamu"/>
        <w:numPr>
          <w:ilvl w:val="0"/>
          <w:numId w:val="8"/>
        </w:numPr>
      </w:pPr>
      <w:r w:rsidRPr="00D95A9D">
        <w:t xml:space="preserve">Odoslanie záznamu je realizované na pozadí, hneď po odoslaní záznamu IS PZS umožní lekárovi pracovať so systémom bez potreby čakania na odoslanie záznamu </w:t>
      </w:r>
    </w:p>
    <w:p w14:paraId="59E8E0EF" w14:textId="77777777" w:rsidR="000D23EB" w:rsidRPr="00D95A9D" w:rsidRDefault="000D23EB" w:rsidP="00D0709A">
      <w:pPr>
        <w:pStyle w:val="Odsekzoznamu"/>
        <w:numPr>
          <w:ilvl w:val="0"/>
          <w:numId w:val="8"/>
        </w:numPr>
      </w:pPr>
      <w:r w:rsidRPr="00D95A9D">
        <w:t>Po odoslaní záznamu do NZIS je lekár informovaný o výsledku odoslania elektronického záznamu, kde v prípade chyby odoslania bude lekár vyzvaný, aby záznam vytlačil, resp. bude vykonaná automatická tlač záznamu</w:t>
      </w:r>
    </w:p>
    <w:p w14:paraId="560A220A" w14:textId="77777777" w:rsidR="000D23EB" w:rsidRPr="00D95A9D" w:rsidRDefault="000D23EB" w:rsidP="00D0709A">
      <w:pPr>
        <w:pStyle w:val="Odsekzoznamu"/>
        <w:numPr>
          <w:ilvl w:val="0"/>
          <w:numId w:val="31"/>
        </w:numPr>
      </w:pPr>
      <w:r w:rsidRPr="00D95A9D">
        <w:t>Pri nedostupnosti NZIS alebo chyby na strane IS PZS je potrebné každý záznam uložiť do fronty a zabezpečiť jeho následne odoslanie po obnove konektivity alebo odstránenia chyby na strane IS PZS</w:t>
      </w:r>
    </w:p>
    <w:p w14:paraId="5DC8C514" w14:textId="77777777" w:rsidR="000D23EB" w:rsidRPr="00D95A9D" w:rsidRDefault="000D23EB" w:rsidP="00D0709A">
      <w:pPr>
        <w:pStyle w:val="Odsekzoznamu"/>
        <w:numPr>
          <w:ilvl w:val="0"/>
          <w:numId w:val="31"/>
        </w:numPr>
      </w:pPr>
      <w:proofErr w:type="spellStart"/>
      <w:r w:rsidRPr="00D95A9D">
        <w:t>Fronta</w:t>
      </w:r>
      <w:proofErr w:type="spellEnd"/>
      <w:r w:rsidRPr="00D95A9D">
        <w:t xml:space="preserve"> je vytváraná zo záznamov, ktoré sú:</w:t>
      </w:r>
    </w:p>
    <w:p w14:paraId="7A3D7C3C" w14:textId="77777777" w:rsidR="000D23EB" w:rsidRPr="00D95A9D" w:rsidRDefault="000D23EB" w:rsidP="00D0709A">
      <w:pPr>
        <w:pStyle w:val="Odsekzoznamu"/>
        <w:numPr>
          <w:ilvl w:val="0"/>
          <w:numId w:val="32"/>
        </w:numPr>
      </w:pPr>
      <w:r w:rsidRPr="00D95A9D">
        <w:t xml:space="preserve">podpísané lekárom prostredníctvom </w:t>
      </w:r>
      <w:proofErr w:type="spellStart"/>
      <w:r w:rsidRPr="00D95A9D">
        <w:t>ePZP</w:t>
      </w:r>
      <w:proofErr w:type="spellEnd"/>
      <w:r>
        <w:t>,</w:t>
      </w:r>
      <w:r w:rsidRPr="00D95A9D">
        <w:t xml:space="preserve"> ale nebolo možné záznam už odoslať</w:t>
      </w:r>
    </w:p>
    <w:p w14:paraId="23D40030" w14:textId="77777777" w:rsidR="000D23EB" w:rsidRPr="00D95A9D" w:rsidRDefault="000D23EB" w:rsidP="00D0709A">
      <w:pPr>
        <w:pStyle w:val="Odsekzoznamu"/>
        <w:numPr>
          <w:ilvl w:val="0"/>
          <w:numId w:val="32"/>
        </w:numPr>
      </w:pPr>
      <w:r w:rsidRPr="00D95A9D">
        <w:t xml:space="preserve">nepodpísané lekárom prostredníctvom </w:t>
      </w:r>
      <w:proofErr w:type="spellStart"/>
      <w:r w:rsidRPr="00D95A9D">
        <w:t>ePZP</w:t>
      </w:r>
      <w:proofErr w:type="spellEnd"/>
      <w:r w:rsidRPr="00D95A9D">
        <w:t xml:space="preserve"> z dôvodu:</w:t>
      </w:r>
    </w:p>
    <w:p w14:paraId="1717E49E" w14:textId="12D3822D" w:rsidR="000D23EB" w:rsidRPr="00D95A9D" w:rsidRDefault="000D23EB" w:rsidP="00D0709A">
      <w:pPr>
        <w:pStyle w:val="Odsekzoznamu"/>
        <w:numPr>
          <w:ilvl w:val="2"/>
          <w:numId w:val="29"/>
        </w:numPr>
      </w:pPr>
      <w:r w:rsidRPr="00D95A9D">
        <w:t>nemožnosti podpísať záznam</w:t>
      </w:r>
      <w:r w:rsidR="00940A0E">
        <w:t>u</w:t>
      </w:r>
      <w:r w:rsidRPr="00D95A9D">
        <w:t xml:space="preserve"> z </w:t>
      </w:r>
      <w:r w:rsidR="00940A0E">
        <w:t>očkova</w:t>
      </w:r>
      <w:r w:rsidRPr="00D95A9D">
        <w:t xml:space="preserve">nia z dôvodu </w:t>
      </w:r>
      <w:proofErr w:type="spellStart"/>
      <w:r w:rsidRPr="00D95A9D">
        <w:t>offline</w:t>
      </w:r>
      <w:proofErr w:type="spellEnd"/>
      <w:r w:rsidRPr="00D95A9D">
        <w:t xml:space="preserve"> scenáru</w:t>
      </w:r>
    </w:p>
    <w:p w14:paraId="0AAA3733" w14:textId="77777777" w:rsidR="000D23EB" w:rsidRPr="00D95A9D" w:rsidRDefault="000D23EB" w:rsidP="00D0709A">
      <w:pPr>
        <w:pStyle w:val="Odsekzoznamu"/>
        <w:numPr>
          <w:ilvl w:val="2"/>
          <w:numId w:val="29"/>
        </w:numPr>
      </w:pPr>
      <w:r w:rsidRPr="00D95A9D">
        <w:t>lekár, ktorý kompletizoval záznam, nebol atestovaným lekárom čím nebol umožnený zápis záznamu do NZIS</w:t>
      </w:r>
    </w:p>
    <w:p w14:paraId="3F14630A" w14:textId="77777777" w:rsidR="000D23EB" w:rsidRPr="00D95A9D" w:rsidRDefault="000D23EB" w:rsidP="00D0709A">
      <w:pPr>
        <w:pStyle w:val="Odsekzoznamu"/>
        <w:numPr>
          <w:ilvl w:val="0"/>
          <w:numId w:val="31"/>
        </w:numPr>
      </w:pPr>
      <w:proofErr w:type="spellStart"/>
      <w:r w:rsidRPr="00D95A9D">
        <w:t>Fronta</w:t>
      </w:r>
      <w:proofErr w:type="spellEnd"/>
      <w:r w:rsidRPr="00D95A9D">
        <w:t xml:space="preserve"> je postupne vyprázdňovaná po obnove konektivity</w:t>
      </w:r>
    </w:p>
    <w:p w14:paraId="0C28435D" w14:textId="77777777" w:rsidR="000D23EB" w:rsidRPr="00D95A9D" w:rsidRDefault="000D23EB" w:rsidP="00D0709A">
      <w:pPr>
        <w:pStyle w:val="Odsekzoznamu"/>
        <w:numPr>
          <w:ilvl w:val="0"/>
          <w:numId w:val="33"/>
        </w:numPr>
      </w:pPr>
      <w:r w:rsidRPr="00D95A9D">
        <w:t>Podpísané záznamy sú odosielané len v prípade, ak je podpis časovo platný (4 hodiny od neodoslania záznamu)</w:t>
      </w:r>
    </w:p>
    <w:p w14:paraId="7FACFA42" w14:textId="77777777" w:rsidR="000D23EB" w:rsidRPr="00D95A9D" w:rsidRDefault="000D23EB" w:rsidP="00D0709A">
      <w:pPr>
        <w:pStyle w:val="Odsekzoznamu"/>
        <w:numPr>
          <w:ilvl w:val="0"/>
          <w:numId w:val="33"/>
        </w:numPr>
      </w:pPr>
      <w:r w:rsidRPr="00D95A9D">
        <w:t xml:space="preserve">Nepodpísané záznamy sú z fronty odosielané automaticky po vytvorení novej hlavičky a update </w:t>
      </w:r>
      <w:proofErr w:type="spellStart"/>
      <w:r w:rsidRPr="00D95A9D">
        <w:t>time_created</w:t>
      </w:r>
      <w:proofErr w:type="spellEnd"/>
      <w:r w:rsidRPr="00D95A9D">
        <w:t xml:space="preserve"> a doplnení platného podpisu do NZIS bez potreby zásahu lekára</w:t>
      </w:r>
    </w:p>
    <w:p w14:paraId="2A09AE03" w14:textId="77777777" w:rsidR="000D23EB" w:rsidRPr="00D95A9D" w:rsidRDefault="000D23EB" w:rsidP="00D0709A">
      <w:pPr>
        <w:pStyle w:val="Odsekzoznamu"/>
        <w:numPr>
          <w:ilvl w:val="0"/>
          <w:numId w:val="33"/>
        </w:numPr>
      </w:pPr>
      <w:r w:rsidRPr="00D95A9D">
        <w:lastRenderedPageBreak/>
        <w:t>Ak záznam vytvoril neatestovaný lekár, je záznam zaradený na podpis lekárovi</w:t>
      </w:r>
      <w:r>
        <w:t>,</w:t>
      </w:r>
      <w:r w:rsidRPr="00D95A9D">
        <w:t xml:space="preserve"> pod dohľadom ktorého neatestovaný lekár vykonáva poskytovanie ZS (ak by sa opätovne prihlásil neatestovaný lekár, záznam ostáva vo fronte). V prípade, podpisu atestovaným lekárom, je tento uvedený v časti </w:t>
      </w:r>
      <w:proofErr w:type="spellStart"/>
      <w:r w:rsidRPr="00D95A9D">
        <w:t>info_provider</w:t>
      </w:r>
      <w:proofErr w:type="spellEnd"/>
      <w:r w:rsidRPr="00D95A9D">
        <w:t xml:space="preserve"> ako </w:t>
      </w:r>
      <w:proofErr w:type="spellStart"/>
      <w:r w:rsidRPr="00D95A9D">
        <w:t>perfomer</w:t>
      </w:r>
      <w:proofErr w:type="spellEnd"/>
      <w:r w:rsidRPr="00D95A9D">
        <w:t xml:space="preserve"> a aj v časti </w:t>
      </w:r>
      <w:proofErr w:type="spellStart"/>
      <w:r w:rsidRPr="00D95A9D">
        <w:t>commiter</w:t>
      </w:r>
      <w:proofErr w:type="spellEnd"/>
      <w:r w:rsidRPr="00D95A9D">
        <w:t xml:space="preserve">. </w:t>
      </w:r>
    </w:p>
    <w:p w14:paraId="506582A1" w14:textId="77777777" w:rsidR="000D23EB" w:rsidRDefault="000D23EB" w:rsidP="000D23EB"/>
    <w:p w14:paraId="7572EC9E" w14:textId="34E779BA" w:rsidR="000D23EB" w:rsidRDefault="00006397" w:rsidP="008C4A44">
      <w:pPr>
        <w:pStyle w:val="Nadpis3"/>
      </w:pPr>
      <w:bookmarkStart w:id="32" w:name="_Toc83888335"/>
      <w:proofErr w:type="spellStart"/>
      <w:r w:rsidRPr="009A5B20">
        <w:t>Z</w:t>
      </w:r>
      <w:r>
        <w:t>apísanie</w:t>
      </w:r>
      <w:proofErr w:type="spellEnd"/>
      <w:r>
        <w:t xml:space="preserve"> </w:t>
      </w:r>
      <w:proofErr w:type="spellStart"/>
      <w:r>
        <w:t>nežiadúcej</w:t>
      </w:r>
      <w:proofErr w:type="spellEnd"/>
      <w:r>
        <w:t xml:space="preserve"> </w:t>
      </w:r>
      <w:proofErr w:type="spellStart"/>
      <w:r>
        <w:t>reakcie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vykonané</w:t>
      </w:r>
      <w:proofErr w:type="spellEnd"/>
      <w:r>
        <w:t xml:space="preserve"> </w:t>
      </w:r>
      <w:proofErr w:type="spellStart"/>
      <w:r>
        <w:t>očkovanie</w:t>
      </w:r>
      <w:proofErr w:type="spellEnd"/>
      <w:r>
        <w:t xml:space="preserve"> </w:t>
      </w:r>
      <w:proofErr w:type="spellStart"/>
      <w:r>
        <w:t>pacienta</w:t>
      </w:r>
      <w:bookmarkEnd w:id="32"/>
      <w:proofErr w:type="spellEnd"/>
      <w:r>
        <w:t xml:space="preserve"> </w:t>
      </w:r>
    </w:p>
    <w:p w14:paraId="54EC5691" w14:textId="77777777" w:rsidR="000D23EB" w:rsidRDefault="000D23EB" w:rsidP="000D23EB">
      <w:r w:rsidRPr="00A0570D">
        <w:rPr>
          <w:rFonts w:eastAsia="Arial" w:cs="Arial"/>
          <w:b/>
          <w:bCs/>
          <w:u w:val="single"/>
        </w:rPr>
        <w:t xml:space="preserve">Popis procesu: </w:t>
      </w:r>
    </w:p>
    <w:p w14:paraId="09C1EB8B" w14:textId="77777777" w:rsidR="000D23EB" w:rsidRDefault="000D23EB" w:rsidP="000D23EB">
      <w:pPr>
        <w:spacing w:line="276" w:lineRule="auto"/>
      </w:pPr>
    </w:p>
    <w:tbl>
      <w:tblPr>
        <w:tblStyle w:val="Mriekatabuky"/>
        <w:tblW w:w="9026" w:type="dxa"/>
        <w:tblLayout w:type="fixed"/>
        <w:tblLook w:val="04A0" w:firstRow="1" w:lastRow="0" w:firstColumn="1" w:lastColumn="0" w:noHBand="0" w:noVBand="1"/>
      </w:tblPr>
      <w:tblGrid>
        <w:gridCol w:w="1575"/>
        <w:gridCol w:w="7451"/>
      </w:tblGrid>
      <w:tr w:rsidR="000D23EB" w:rsidRPr="00A64BCC" w14:paraId="73CA1BF9" w14:textId="77777777" w:rsidTr="00006397">
        <w:tc>
          <w:tcPr>
            <w:tcW w:w="1575" w:type="dxa"/>
            <w:shd w:val="clear" w:color="auto" w:fill="002060"/>
          </w:tcPr>
          <w:p w14:paraId="6F75F86D" w14:textId="77777777" w:rsidR="000D23EB" w:rsidRPr="00A0570D" w:rsidRDefault="000D23EB" w:rsidP="00006397">
            <w:pPr>
              <w:rPr>
                <w:sz w:val="18"/>
                <w:szCs w:val="18"/>
              </w:rPr>
            </w:pPr>
            <w:r w:rsidRPr="00A0570D">
              <w:rPr>
                <w:sz w:val="18"/>
                <w:szCs w:val="18"/>
              </w:rPr>
              <w:t>Proces</w:t>
            </w:r>
          </w:p>
        </w:tc>
        <w:tc>
          <w:tcPr>
            <w:tcW w:w="7451" w:type="dxa"/>
            <w:shd w:val="clear" w:color="auto" w:fill="002060"/>
          </w:tcPr>
          <w:p w14:paraId="1BC87200" w14:textId="77777777" w:rsidR="000D23EB" w:rsidRPr="00A0570D" w:rsidRDefault="000D23EB" w:rsidP="00006397">
            <w:pPr>
              <w:rPr>
                <w:sz w:val="18"/>
                <w:szCs w:val="18"/>
              </w:rPr>
            </w:pPr>
            <w:r w:rsidRPr="00A0570D">
              <w:rPr>
                <w:sz w:val="18"/>
                <w:szCs w:val="18"/>
              </w:rPr>
              <w:t xml:space="preserve"> </w:t>
            </w:r>
          </w:p>
        </w:tc>
      </w:tr>
      <w:tr w:rsidR="000D23EB" w14:paraId="41C49AAB" w14:textId="77777777" w:rsidTr="00006397">
        <w:tc>
          <w:tcPr>
            <w:tcW w:w="1575" w:type="dxa"/>
          </w:tcPr>
          <w:p w14:paraId="2BA02595" w14:textId="77777777" w:rsidR="000D23EB" w:rsidRDefault="000D23EB" w:rsidP="00006397">
            <w:r w:rsidRPr="00A0570D">
              <w:rPr>
                <w:rFonts w:eastAsia="Arial" w:cs="Arial"/>
                <w:sz w:val="18"/>
                <w:szCs w:val="18"/>
              </w:rPr>
              <w:t xml:space="preserve">Cieľ: </w:t>
            </w:r>
          </w:p>
        </w:tc>
        <w:tc>
          <w:tcPr>
            <w:tcW w:w="7451" w:type="dxa"/>
          </w:tcPr>
          <w:p w14:paraId="39CE7E00" w14:textId="77777777" w:rsidR="000D23EB" w:rsidRPr="006A579C" w:rsidRDefault="000D23EB" w:rsidP="00D0709A">
            <w:pPr>
              <w:pStyle w:val="Odsekzoznamu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Zapísanie nežiadúcej reakcie na vykonané očkovanie pacienta</w:t>
            </w:r>
          </w:p>
        </w:tc>
      </w:tr>
      <w:tr w:rsidR="000D23EB" w14:paraId="2A87B4CF" w14:textId="77777777" w:rsidTr="00006397">
        <w:tc>
          <w:tcPr>
            <w:tcW w:w="1575" w:type="dxa"/>
          </w:tcPr>
          <w:p w14:paraId="2E6E75B4" w14:textId="77777777" w:rsidR="000D23EB" w:rsidRDefault="000D23EB" w:rsidP="00006397">
            <w:r w:rsidRPr="00A0570D">
              <w:rPr>
                <w:rFonts w:eastAsia="Arial" w:cs="Arial"/>
                <w:sz w:val="18"/>
                <w:szCs w:val="18"/>
              </w:rPr>
              <w:t>Vstup:</w:t>
            </w:r>
          </w:p>
        </w:tc>
        <w:tc>
          <w:tcPr>
            <w:tcW w:w="7451" w:type="dxa"/>
          </w:tcPr>
          <w:p w14:paraId="5EA63D3A" w14:textId="77777777" w:rsidR="000D23EB" w:rsidRDefault="000D23EB" w:rsidP="00D0709A">
            <w:pPr>
              <w:pStyle w:val="Odsekzoznamu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A0570D">
              <w:rPr>
                <w:rFonts w:eastAsia="Arial" w:cs="Arial"/>
                <w:sz w:val="18"/>
                <w:szCs w:val="18"/>
              </w:rPr>
              <w:t>Autentifikovaný zdravotnícky pracovník a odborný útvar</w:t>
            </w:r>
            <w:r w:rsidRPr="00A0570D">
              <w:rPr>
                <w:rFonts w:eastAsia="Arial" w:cs="Arial"/>
              </w:rPr>
              <w:t>,</w:t>
            </w:r>
            <w:r w:rsidRPr="00A0570D">
              <w:rPr>
                <w:rFonts w:eastAsia="Arial" w:cs="Arial"/>
                <w:sz w:val="18"/>
                <w:szCs w:val="18"/>
              </w:rPr>
              <w:t xml:space="preserve"> na ktorom pracuje</w:t>
            </w:r>
          </w:p>
        </w:tc>
      </w:tr>
      <w:tr w:rsidR="000D23EB" w14:paraId="0C008996" w14:textId="77777777" w:rsidTr="00006397">
        <w:tc>
          <w:tcPr>
            <w:tcW w:w="1575" w:type="dxa"/>
          </w:tcPr>
          <w:p w14:paraId="333041C4" w14:textId="77777777" w:rsidR="000D23EB" w:rsidRDefault="000D23EB" w:rsidP="00006397">
            <w:r w:rsidRPr="00A0570D">
              <w:rPr>
                <w:rFonts w:eastAsia="Arial" w:cs="Arial"/>
                <w:sz w:val="18"/>
                <w:szCs w:val="18"/>
              </w:rPr>
              <w:t>Výstup:</w:t>
            </w:r>
          </w:p>
        </w:tc>
        <w:tc>
          <w:tcPr>
            <w:tcW w:w="7451" w:type="dxa"/>
          </w:tcPr>
          <w:p w14:paraId="5D57CA80" w14:textId="77777777" w:rsidR="000D23EB" w:rsidRPr="006A579C" w:rsidRDefault="000D23EB" w:rsidP="00D0709A">
            <w:pPr>
              <w:pStyle w:val="Odsekzoznamu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Reakcia na očkovanie uložená v NZIS</w:t>
            </w:r>
          </w:p>
        </w:tc>
      </w:tr>
      <w:tr w:rsidR="000D23EB" w14:paraId="7E46EBD9" w14:textId="77777777" w:rsidTr="00006397">
        <w:tc>
          <w:tcPr>
            <w:tcW w:w="1575" w:type="dxa"/>
          </w:tcPr>
          <w:p w14:paraId="0BAB075A" w14:textId="77777777" w:rsidR="000D23EB" w:rsidRDefault="000D23EB" w:rsidP="00006397">
            <w:r w:rsidRPr="00A0570D">
              <w:rPr>
                <w:rFonts w:eastAsia="Arial" w:cs="Arial"/>
                <w:sz w:val="18"/>
                <w:szCs w:val="18"/>
              </w:rPr>
              <w:t>Procesné scenáre</w:t>
            </w:r>
          </w:p>
        </w:tc>
        <w:tc>
          <w:tcPr>
            <w:tcW w:w="7451" w:type="dxa"/>
          </w:tcPr>
          <w:p w14:paraId="3B45C297" w14:textId="77777777" w:rsidR="000D23EB" w:rsidRPr="00F302E0" w:rsidRDefault="000D23EB" w:rsidP="00D0709A">
            <w:pPr>
              <w:pStyle w:val="Odsekzoznamu"/>
              <w:numPr>
                <w:ilvl w:val="0"/>
                <w:numId w:val="2"/>
              </w:numPr>
              <w:rPr>
                <w:color w:val="0070C0"/>
                <w:sz w:val="18"/>
                <w:szCs w:val="18"/>
              </w:rPr>
            </w:pPr>
            <w:r w:rsidRPr="00F302E0">
              <w:rPr>
                <w:color w:val="0070C0"/>
                <w:sz w:val="18"/>
              </w:rPr>
              <w:t>eOck_01_02 – Zapísanie nežiadúcej reakcie z očkovania</w:t>
            </w:r>
          </w:p>
        </w:tc>
      </w:tr>
      <w:tr w:rsidR="000D23EB" w14:paraId="3E441B27" w14:textId="77777777" w:rsidTr="00006397">
        <w:tc>
          <w:tcPr>
            <w:tcW w:w="1575" w:type="dxa"/>
          </w:tcPr>
          <w:p w14:paraId="01D2F19A" w14:textId="77777777" w:rsidR="000D23EB" w:rsidRDefault="000D23EB" w:rsidP="00006397">
            <w:r w:rsidRPr="00A0570D">
              <w:rPr>
                <w:rFonts w:eastAsia="Arial" w:cs="Arial"/>
                <w:sz w:val="18"/>
                <w:szCs w:val="18"/>
              </w:rPr>
              <w:t>Služba:</w:t>
            </w:r>
          </w:p>
        </w:tc>
        <w:tc>
          <w:tcPr>
            <w:tcW w:w="7451" w:type="dxa"/>
          </w:tcPr>
          <w:p w14:paraId="148B4789" w14:textId="77777777" w:rsidR="000D23EB" w:rsidRDefault="000D23EB" w:rsidP="00D0709A">
            <w:pPr>
              <w:pStyle w:val="Odsekzoznamu"/>
              <w:keepNext/>
              <w:numPr>
                <w:ilvl w:val="0"/>
                <w:numId w:val="2"/>
              </w:numPr>
              <w:rPr>
                <w:color w:val="64C29D" w:themeColor="accent2"/>
                <w:sz w:val="18"/>
                <w:szCs w:val="18"/>
              </w:rPr>
            </w:pPr>
            <w:r w:rsidRPr="0001498B">
              <w:rPr>
                <w:rFonts w:eastAsia="Arial" w:cs="Arial"/>
                <w:color w:val="0070C0"/>
                <w:sz w:val="16"/>
                <w:szCs w:val="18"/>
                <w:u w:val="single"/>
              </w:rPr>
              <w:t xml:space="preserve"> </w:t>
            </w:r>
            <w:proofErr w:type="spellStart"/>
            <w:r w:rsidRPr="0001498B">
              <w:rPr>
                <w:color w:val="0070C0"/>
                <w:sz w:val="18"/>
              </w:rPr>
              <w:t>ZapisReakcieNaOčkovanie</w:t>
            </w:r>
            <w:proofErr w:type="spellEnd"/>
          </w:p>
        </w:tc>
      </w:tr>
    </w:tbl>
    <w:p w14:paraId="0E295F3E" w14:textId="4E28EC33" w:rsidR="00AB0E99" w:rsidRPr="00D95A9D" w:rsidRDefault="006B3CF3" w:rsidP="006B3CF3">
      <w:pPr>
        <w:pStyle w:val="Popis"/>
        <w:rPr>
          <w:lang w:val="sk-SK"/>
        </w:rPr>
      </w:pPr>
      <w:bookmarkStart w:id="33" w:name="_Toc25934344"/>
      <w:bookmarkStart w:id="34" w:name="_Toc73376544"/>
      <w:proofErr w:type="spellStart"/>
      <w:r>
        <w:t>Tabuľka</w:t>
      </w:r>
      <w:proofErr w:type="spellEnd"/>
      <w:r>
        <w:t xml:space="preserve">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r w:rsidR="00AB0E99" w:rsidRPr="00D95A9D">
        <w:rPr>
          <w:lang w:val="sk-SK"/>
        </w:rPr>
        <w:t xml:space="preserve">: </w:t>
      </w:r>
      <w:bookmarkEnd w:id="33"/>
      <w:r w:rsidR="00AB0E99">
        <w:rPr>
          <w:b w:val="0"/>
          <w:lang w:val="sk-SK"/>
        </w:rPr>
        <w:t>Proces A2 – Zápis nežiaducej reakcie na očkovanie</w:t>
      </w:r>
      <w:bookmarkEnd w:id="34"/>
    </w:p>
    <w:p w14:paraId="6383D430" w14:textId="77777777" w:rsidR="000D23EB" w:rsidRDefault="000D23EB" w:rsidP="000D23EB"/>
    <w:p w14:paraId="537012B9" w14:textId="51CBE8B6" w:rsidR="000D23EB" w:rsidRPr="00BC752B" w:rsidRDefault="000D23EB" w:rsidP="00D0709A">
      <w:pPr>
        <w:pStyle w:val="Odsekzoznamu"/>
        <w:numPr>
          <w:ilvl w:val="0"/>
          <w:numId w:val="74"/>
        </w:numPr>
      </w:pPr>
      <w:r>
        <w:rPr>
          <w:szCs w:val="24"/>
        </w:rPr>
        <w:t>Záznam o reakcii je možné zapísať len, ak existuje aj záznam o samotnom očkovaní</w:t>
      </w:r>
    </w:p>
    <w:p w14:paraId="16AB7213" w14:textId="18EB688D" w:rsidR="00BC752B" w:rsidRPr="00C83040" w:rsidRDefault="00BC752B" w:rsidP="00D0709A">
      <w:pPr>
        <w:pStyle w:val="Odsekzoznamu"/>
        <w:numPr>
          <w:ilvl w:val="0"/>
          <w:numId w:val="74"/>
        </w:numPr>
      </w:pPr>
      <w:r>
        <w:rPr>
          <w:szCs w:val="24"/>
        </w:rPr>
        <w:t xml:space="preserve">Záznam o reakcií je možné zapísať bezprostredne po očkovaní, prípadne </w:t>
      </w:r>
      <w:r w:rsidR="00C83040">
        <w:rPr>
          <w:szCs w:val="24"/>
        </w:rPr>
        <w:t>neskôr ak sa prejaví reakcia na očkovanie</w:t>
      </w:r>
    </w:p>
    <w:p w14:paraId="1A16AC49" w14:textId="365BA9A2" w:rsidR="00C83040" w:rsidRDefault="00C83040" w:rsidP="00D0709A">
      <w:pPr>
        <w:pStyle w:val="Odsekzoznamu"/>
        <w:numPr>
          <w:ilvl w:val="0"/>
          <w:numId w:val="74"/>
        </w:numPr>
      </w:pPr>
      <w:r>
        <w:rPr>
          <w:szCs w:val="24"/>
        </w:rPr>
        <w:t>Záznam o reakcií môže zapísať iba lekár</w:t>
      </w:r>
    </w:p>
    <w:p w14:paraId="0D8B2285" w14:textId="2E2D7243" w:rsidR="000D23EB" w:rsidRDefault="000D23EB" w:rsidP="00D0709A">
      <w:pPr>
        <w:pStyle w:val="Odsekzoznamu"/>
        <w:numPr>
          <w:ilvl w:val="0"/>
          <w:numId w:val="74"/>
        </w:numPr>
      </w:pPr>
      <w:r>
        <w:t>Reakciu na očkovanie je možné zapísať aj prostredníctvom pacientskeho sumáru (súčasť záznamov o alergiách)</w:t>
      </w:r>
    </w:p>
    <w:p w14:paraId="32466CB7" w14:textId="77777777" w:rsidR="00BC752B" w:rsidRPr="00D95A9D" w:rsidRDefault="00BC752B" w:rsidP="00D0709A">
      <w:pPr>
        <w:pStyle w:val="Odsekzoznamu"/>
        <w:numPr>
          <w:ilvl w:val="0"/>
          <w:numId w:val="8"/>
        </w:numPr>
      </w:pPr>
      <w:r w:rsidRPr="00D95A9D">
        <w:t xml:space="preserve">Odoslanie záznamu je realizované na pozadí, hneď po odoslaní záznamu IS PZS umožní lekárovi pracovať so systémom bez potreby čakania na odoslanie záznamu </w:t>
      </w:r>
    </w:p>
    <w:p w14:paraId="52C57C53" w14:textId="77777777" w:rsidR="00BC752B" w:rsidRPr="00D95A9D" w:rsidRDefault="00BC752B" w:rsidP="00D0709A">
      <w:pPr>
        <w:pStyle w:val="Odsekzoznamu"/>
        <w:numPr>
          <w:ilvl w:val="0"/>
          <w:numId w:val="8"/>
        </w:numPr>
      </w:pPr>
      <w:r w:rsidRPr="00D95A9D">
        <w:t>Po odoslaní záznamu do NZIS je lekár informovaný o výsledku odoslania elektronického záznamu, kde v prípade chyby odoslania bude lekár vyzvaný, aby záznam vytlačil, resp. bude vykonaná automatická tlač záznamu</w:t>
      </w:r>
    </w:p>
    <w:p w14:paraId="7D3F5FCE" w14:textId="77777777" w:rsidR="00BC752B" w:rsidRPr="00D95A9D" w:rsidRDefault="00BC752B" w:rsidP="00D0709A">
      <w:pPr>
        <w:pStyle w:val="Odsekzoznamu"/>
        <w:numPr>
          <w:ilvl w:val="0"/>
          <w:numId w:val="31"/>
        </w:numPr>
      </w:pPr>
      <w:r w:rsidRPr="00D95A9D">
        <w:t>Pri nedostupnosti NZIS alebo chyby na strane IS PZS je potrebné každý záznam uložiť do fronty a zabezpečiť jeho následne odoslanie po obnove konektivity alebo odstránenia chyby na strane IS PZS</w:t>
      </w:r>
    </w:p>
    <w:p w14:paraId="034B5202" w14:textId="77777777" w:rsidR="00BC752B" w:rsidRPr="00D95A9D" w:rsidRDefault="00BC752B" w:rsidP="00D0709A">
      <w:pPr>
        <w:pStyle w:val="Odsekzoznamu"/>
        <w:numPr>
          <w:ilvl w:val="0"/>
          <w:numId w:val="31"/>
        </w:numPr>
      </w:pPr>
      <w:proofErr w:type="spellStart"/>
      <w:r w:rsidRPr="00D95A9D">
        <w:t>Fronta</w:t>
      </w:r>
      <w:proofErr w:type="spellEnd"/>
      <w:r w:rsidRPr="00D95A9D">
        <w:t xml:space="preserve"> je vytváraná zo záznamov, ktoré sú:</w:t>
      </w:r>
    </w:p>
    <w:p w14:paraId="7B95C70D" w14:textId="77777777" w:rsidR="00BC752B" w:rsidRPr="00D95A9D" w:rsidRDefault="00BC752B" w:rsidP="00D0709A">
      <w:pPr>
        <w:pStyle w:val="Odsekzoznamu"/>
        <w:numPr>
          <w:ilvl w:val="0"/>
          <w:numId w:val="32"/>
        </w:numPr>
      </w:pPr>
      <w:r w:rsidRPr="00D95A9D">
        <w:t xml:space="preserve">podpísané lekárom prostredníctvom </w:t>
      </w:r>
      <w:proofErr w:type="spellStart"/>
      <w:r w:rsidRPr="00D95A9D">
        <w:t>ePZP</w:t>
      </w:r>
      <w:proofErr w:type="spellEnd"/>
      <w:r>
        <w:t>,</w:t>
      </w:r>
      <w:r w:rsidRPr="00D95A9D">
        <w:t xml:space="preserve"> ale nebolo možné záznam už odoslať</w:t>
      </w:r>
    </w:p>
    <w:p w14:paraId="3C0243FF" w14:textId="77777777" w:rsidR="00BC752B" w:rsidRPr="00D95A9D" w:rsidRDefault="00BC752B" w:rsidP="00D0709A">
      <w:pPr>
        <w:pStyle w:val="Odsekzoznamu"/>
        <w:numPr>
          <w:ilvl w:val="0"/>
          <w:numId w:val="32"/>
        </w:numPr>
      </w:pPr>
      <w:r w:rsidRPr="00D95A9D">
        <w:t xml:space="preserve">nepodpísané lekárom prostredníctvom </w:t>
      </w:r>
      <w:proofErr w:type="spellStart"/>
      <w:r w:rsidRPr="00D95A9D">
        <w:t>ePZP</w:t>
      </w:r>
      <w:proofErr w:type="spellEnd"/>
      <w:r w:rsidRPr="00D95A9D">
        <w:t xml:space="preserve"> z dôvodu:</w:t>
      </w:r>
    </w:p>
    <w:p w14:paraId="3DF76B5F" w14:textId="62D56193" w:rsidR="00BC752B" w:rsidRPr="00D95A9D" w:rsidRDefault="00BC752B" w:rsidP="00D0709A">
      <w:pPr>
        <w:pStyle w:val="Odsekzoznamu"/>
        <w:numPr>
          <w:ilvl w:val="2"/>
          <w:numId w:val="29"/>
        </w:numPr>
      </w:pPr>
      <w:r w:rsidRPr="00D95A9D">
        <w:t>nemožnosti podpísať záznam z </w:t>
      </w:r>
      <w:r w:rsidR="00940A0E">
        <w:t>očkovania</w:t>
      </w:r>
      <w:r w:rsidRPr="00D95A9D">
        <w:t xml:space="preserve"> z dôvodu </w:t>
      </w:r>
      <w:proofErr w:type="spellStart"/>
      <w:r w:rsidRPr="00D95A9D">
        <w:t>offline</w:t>
      </w:r>
      <w:proofErr w:type="spellEnd"/>
      <w:r w:rsidRPr="00D95A9D">
        <w:t xml:space="preserve"> scenáru</w:t>
      </w:r>
    </w:p>
    <w:p w14:paraId="57DEFE44" w14:textId="77777777" w:rsidR="00BC752B" w:rsidRPr="00D95A9D" w:rsidRDefault="00BC752B" w:rsidP="00D0709A">
      <w:pPr>
        <w:pStyle w:val="Odsekzoznamu"/>
        <w:numPr>
          <w:ilvl w:val="2"/>
          <w:numId w:val="29"/>
        </w:numPr>
      </w:pPr>
      <w:r w:rsidRPr="00D95A9D">
        <w:t>lekár, ktorý kompletizoval záznam, nebol atestovaným lekárom čím nebol umožnený zápis záznamu do NZIS</w:t>
      </w:r>
    </w:p>
    <w:p w14:paraId="20CD5FFB" w14:textId="77777777" w:rsidR="00BC752B" w:rsidRPr="00D95A9D" w:rsidRDefault="00BC752B" w:rsidP="00D0709A">
      <w:pPr>
        <w:pStyle w:val="Odsekzoznamu"/>
        <w:numPr>
          <w:ilvl w:val="0"/>
          <w:numId w:val="31"/>
        </w:numPr>
      </w:pPr>
      <w:proofErr w:type="spellStart"/>
      <w:r w:rsidRPr="00D95A9D">
        <w:t>Fronta</w:t>
      </w:r>
      <w:proofErr w:type="spellEnd"/>
      <w:r w:rsidRPr="00D95A9D">
        <w:t xml:space="preserve"> je postupne vyprázdňovaná po obnove konektivity</w:t>
      </w:r>
    </w:p>
    <w:p w14:paraId="01E7DB88" w14:textId="77777777" w:rsidR="00BC752B" w:rsidRPr="00D95A9D" w:rsidRDefault="00BC752B" w:rsidP="00D0709A">
      <w:pPr>
        <w:pStyle w:val="Odsekzoznamu"/>
        <w:numPr>
          <w:ilvl w:val="0"/>
          <w:numId w:val="33"/>
        </w:numPr>
      </w:pPr>
      <w:r w:rsidRPr="00D95A9D">
        <w:t>Podpísané záznamy sú odosielané len v prípade, ak je podpis časovo platný (4 hodiny od neodoslania záznamu)</w:t>
      </w:r>
    </w:p>
    <w:p w14:paraId="36DD9E7D" w14:textId="77777777" w:rsidR="00BC752B" w:rsidRPr="00D95A9D" w:rsidRDefault="00BC752B" w:rsidP="00D0709A">
      <w:pPr>
        <w:pStyle w:val="Odsekzoznamu"/>
        <w:numPr>
          <w:ilvl w:val="0"/>
          <w:numId w:val="33"/>
        </w:numPr>
      </w:pPr>
      <w:r w:rsidRPr="00D95A9D">
        <w:t xml:space="preserve">Nepodpísané záznamy sú z fronty odosielané automaticky po vytvorení novej hlavičky a update </w:t>
      </w:r>
      <w:proofErr w:type="spellStart"/>
      <w:r w:rsidRPr="00D95A9D">
        <w:t>time_created</w:t>
      </w:r>
      <w:proofErr w:type="spellEnd"/>
      <w:r w:rsidRPr="00D95A9D">
        <w:t xml:space="preserve"> a doplnení platného podpisu do NZIS bez potreby zásahu lekára</w:t>
      </w:r>
    </w:p>
    <w:p w14:paraId="6F15F016" w14:textId="77777777" w:rsidR="00BC752B" w:rsidRPr="00D95A9D" w:rsidRDefault="00BC752B" w:rsidP="00D0709A">
      <w:pPr>
        <w:pStyle w:val="Odsekzoznamu"/>
        <w:numPr>
          <w:ilvl w:val="0"/>
          <w:numId w:val="33"/>
        </w:numPr>
      </w:pPr>
      <w:r w:rsidRPr="00D95A9D">
        <w:t>Ak záznam vytvoril neatestovaný lekár, je záznam zaradený na podpis lekárovi</w:t>
      </w:r>
      <w:r>
        <w:t>,</w:t>
      </w:r>
      <w:r w:rsidRPr="00D95A9D">
        <w:t xml:space="preserve"> pod dohľadom ktorého neatestovaný lekár vykonáva poskytovanie ZS (ak by sa opätovne prihlásil neatestovaný lekár, záznam ostáva vo fronte). V prípade, podpisu atestovaným lekárom, je tento uvedený v časti </w:t>
      </w:r>
      <w:proofErr w:type="spellStart"/>
      <w:r w:rsidRPr="00D95A9D">
        <w:t>info_provider</w:t>
      </w:r>
      <w:proofErr w:type="spellEnd"/>
      <w:r w:rsidRPr="00D95A9D">
        <w:t xml:space="preserve"> ako </w:t>
      </w:r>
      <w:proofErr w:type="spellStart"/>
      <w:r w:rsidRPr="00D95A9D">
        <w:t>perfomer</w:t>
      </w:r>
      <w:proofErr w:type="spellEnd"/>
      <w:r w:rsidRPr="00D95A9D">
        <w:t xml:space="preserve"> a aj v časti </w:t>
      </w:r>
      <w:proofErr w:type="spellStart"/>
      <w:r w:rsidRPr="00D95A9D">
        <w:t>commiter</w:t>
      </w:r>
      <w:proofErr w:type="spellEnd"/>
      <w:r w:rsidRPr="00D95A9D">
        <w:t xml:space="preserve">. </w:t>
      </w:r>
    </w:p>
    <w:p w14:paraId="37A86232" w14:textId="77777777" w:rsidR="00BC752B" w:rsidRDefault="00BC752B" w:rsidP="00BC752B"/>
    <w:p w14:paraId="3E35D4D7" w14:textId="0E3282DD" w:rsidR="006C53BA" w:rsidRPr="006C53BA" w:rsidRDefault="009D576B" w:rsidP="008C4A44">
      <w:pPr>
        <w:pStyle w:val="Nadpis3"/>
        <w:numPr>
          <w:ilvl w:val="2"/>
          <w:numId w:val="79"/>
        </w:numPr>
        <w:rPr>
          <w:highlight w:val="yellow"/>
        </w:rPr>
      </w:pPr>
      <w:bookmarkStart w:id="35" w:name="_Vyhľadanie_záznamov_z_2"/>
      <w:bookmarkStart w:id="36" w:name="_Toc83888336"/>
      <w:bookmarkEnd w:id="35"/>
      <w:proofErr w:type="spellStart"/>
      <w:r w:rsidRPr="006C53BA">
        <w:rPr>
          <w:highlight w:val="yellow"/>
        </w:rPr>
        <w:lastRenderedPageBreak/>
        <w:t>Vyhľadanie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záznamov</w:t>
      </w:r>
      <w:proofErr w:type="spellEnd"/>
      <w:r w:rsidRPr="006C53BA">
        <w:rPr>
          <w:highlight w:val="yellow"/>
        </w:rPr>
        <w:t xml:space="preserve"> z </w:t>
      </w:r>
      <w:proofErr w:type="spellStart"/>
      <w:r w:rsidRPr="006C53BA">
        <w:rPr>
          <w:highlight w:val="yellow"/>
        </w:rPr>
        <w:t>očkovaní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pacienta</w:t>
      </w:r>
      <w:bookmarkEnd w:id="36"/>
      <w:proofErr w:type="spellEnd"/>
      <w:r w:rsidRPr="006C53BA">
        <w:rPr>
          <w:highlight w:val="yellow"/>
        </w:rPr>
        <w:t xml:space="preserve"> </w:t>
      </w:r>
    </w:p>
    <w:p w14:paraId="5A89FB49" w14:textId="77777777" w:rsidR="009D576B" w:rsidRPr="00C26A9D" w:rsidRDefault="009D576B" w:rsidP="009D576B">
      <w:pPr>
        <w:rPr>
          <w:b/>
          <w:u w:val="single"/>
        </w:rPr>
      </w:pPr>
      <w:r w:rsidRPr="00C26A9D">
        <w:rPr>
          <w:b/>
          <w:u w:val="single"/>
        </w:rPr>
        <w:t>Popis procesu:</w:t>
      </w:r>
    </w:p>
    <w:p w14:paraId="7A7A0D96" w14:textId="77777777" w:rsidR="009D576B" w:rsidRPr="00D95A9D" w:rsidRDefault="009D576B" w:rsidP="009D576B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009D576B" w:rsidRPr="00D95A9D" w14:paraId="56AF9125" w14:textId="77777777" w:rsidTr="008C4A44">
        <w:trPr>
          <w:cantSplit/>
          <w:tblHeader/>
        </w:trPr>
        <w:tc>
          <w:tcPr>
            <w:tcW w:w="1134" w:type="dxa"/>
            <w:shd w:val="clear" w:color="auto" w:fill="002060"/>
          </w:tcPr>
          <w:p w14:paraId="37682D2D" w14:textId="77777777" w:rsidR="009D576B" w:rsidRPr="00D95A9D" w:rsidRDefault="009D576B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3299F097" w14:textId="77777777" w:rsidR="009D576B" w:rsidRPr="00D95A9D" w:rsidRDefault="009D576B" w:rsidP="008C4A44">
            <w:pPr>
              <w:rPr>
                <w:sz w:val="18"/>
              </w:rPr>
            </w:pPr>
          </w:p>
        </w:tc>
      </w:tr>
      <w:tr w:rsidR="009D576B" w:rsidRPr="00D95A9D" w14:paraId="6905CBEE" w14:textId="77777777" w:rsidTr="008C4A44">
        <w:trPr>
          <w:cantSplit/>
        </w:trPr>
        <w:tc>
          <w:tcPr>
            <w:tcW w:w="1134" w:type="dxa"/>
          </w:tcPr>
          <w:p w14:paraId="28600C70" w14:textId="77777777" w:rsidR="009D576B" w:rsidRPr="00D95A9D" w:rsidRDefault="009D576B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07C9EFEB" w14:textId="17EE15BB" w:rsidR="009D576B" w:rsidRPr="006C53BA" w:rsidRDefault="009D576B" w:rsidP="00286E49">
            <w:pPr>
              <w:pStyle w:val="Odsekzoznamu"/>
              <w:numPr>
                <w:ilvl w:val="0"/>
                <w:numId w:val="7"/>
              </w:numPr>
              <w:rPr>
                <w:sz w:val="18"/>
                <w:szCs w:val="18"/>
                <w:highlight w:val="yellow"/>
              </w:rPr>
            </w:pPr>
            <w:r w:rsidRPr="006C53BA">
              <w:rPr>
                <w:sz w:val="18"/>
                <w:szCs w:val="18"/>
                <w:highlight w:val="yellow"/>
              </w:rPr>
              <w:t>Vyhľadanie záznamov vykonaných, stornovan</w:t>
            </w:r>
            <w:r w:rsidR="00286E49">
              <w:rPr>
                <w:sz w:val="18"/>
                <w:szCs w:val="18"/>
                <w:highlight w:val="yellow"/>
              </w:rPr>
              <w:t>ých</w:t>
            </w:r>
            <w:r w:rsidRPr="006C53BA">
              <w:rPr>
                <w:sz w:val="18"/>
                <w:szCs w:val="18"/>
                <w:highlight w:val="yellow"/>
              </w:rPr>
              <w:t xml:space="preserve"> alebo zrušených očkovaní pacienta, ktoré sú uložené v NZIS</w:t>
            </w:r>
          </w:p>
        </w:tc>
      </w:tr>
      <w:tr w:rsidR="009D576B" w:rsidRPr="00D95A9D" w14:paraId="089FDF59" w14:textId="77777777" w:rsidTr="008C4A44">
        <w:trPr>
          <w:cantSplit/>
        </w:trPr>
        <w:tc>
          <w:tcPr>
            <w:tcW w:w="1134" w:type="dxa"/>
          </w:tcPr>
          <w:p w14:paraId="1E6D6731" w14:textId="77777777" w:rsidR="009D576B" w:rsidRPr="00D95A9D" w:rsidRDefault="009D576B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661C94B2" w14:textId="77777777" w:rsidR="009D576B" w:rsidRPr="00D95A9D" w:rsidRDefault="009D576B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Autentifikovaný zdravotnícky pracovník a odborný útvar na ktorom pracuje</w:t>
            </w:r>
          </w:p>
          <w:p w14:paraId="71815EF5" w14:textId="77777777" w:rsidR="009D576B" w:rsidRPr="00D95A9D" w:rsidRDefault="009D576B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Identifikovaný pacient </w:t>
            </w:r>
          </w:p>
          <w:p w14:paraId="0B24C53C" w14:textId="77777777" w:rsidR="009D576B" w:rsidRDefault="009D576B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Požiadavka na vyhľadanie </w:t>
            </w:r>
            <w:r>
              <w:rPr>
                <w:sz w:val="18"/>
                <w:szCs w:val="18"/>
              </w:rPr>
              <w:t>očkovaní</w:t>
            </w:r>
          </w:p>
          <w:p w14:paraId="1CAF3563" w14:textId="77777777" w:rsidR="009D576B" w:rsidRPr="00D95A9D" w:rsidRDefault="009D576B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5A1340CE">
              <w:rPr>
                <w:rFonts w:asciiTheme="minorHAnsi" w:eastAsiaTheme="minorEastAsia" w:hAnsiTheme="minorHAnsi" w:cstheme="minorBidi"/>
              </w:rPr>
              <w:t xml:space="preserve">Poskytnutý súhlas pacienta prostredníctvom </w:t>
            </w:r>
            <w:proofErr w:type="spellStart"/>
            <w:r w:rsidRPr="5A1340CE">
              <w:rPr>
                <w:rFonts w:asciiTheme="minorHAnsi" w:eastAsiaTheme="minorEastAsia" w:hAnsiTheme="minorHAnsi" w:cstheme="minorBidi"/>
              </w:rPr>
              <w:t>eID</w:t>
            </w:r>
            <w:proofErr w:type="spellEnd"/>
            <w:r w:rsidRPr="5A1340CE">
              <w:rPr>
                <w:rFonts w:asciiTheme="minorHAnsi" w:eastAsiaTheme="minorEastAsia" w:hAnsiTheme="minorHAnsi" w:cstheme="minorBidi"/>
              </w:rPr>
              <w:t xml:space="preserve">/ </w:t>
            </w:r>
            <w:proofErr w:type="spellStart"/>
            <w:r w:rsidRPr="5A1340CE">
              <w:rPr>
                <w:rFonts w:asciiTheme="minorHAnsi" w:eastAsiaTheme="minorEastAsia" w:hAnsiTheme="minorHAnsi" w:cstheme="minorBidi"/>
              </w:rPr>
              <w:t>eDoPP</w:t>
            </w:r>
            <w:proofErr w:type="spellEnd"/>
            <w:r w:rsidRPr="5A1340CE">
              <w:rPr>
                <w:rFonts w:asciiTheme="minorHAnsi" w:eastAsiaTheme="minorEastAsia" w:hAnsiTheme="minorHAnsi" w:cstheme="minorBidi"/>
              </w:rPr>
              <w:t xml:space="preserve"> (ak je potrebný)</w:t>
            </w:r>
          </w:p>
        </w:tc>
      </w:tr>
      <w:tr w:rsidR="009D576B" w:rsidRPr="00D95A9D" w14:paraId="4D26C3E7" w14:textId="77777777" w:rsidTr="008C4A44">
        <w:trPr>
          <w:cantSplit/>
        </w:trPr>
        <w:tc>
          <w:tcPr>
            <w:tcW w:w="1134" w:type="dxa"/>
          </w:tcPr>
          <w:p w14:paraId="78481EA3" w14:textId="77777777" w:rsidR="009D576B" w:rsidRPr="00D95A9D" w:rsidRDefault="009D576B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2C75C06A" w14:textId="2BCCB64A" w:rsidR="009D576B" w:rsidRPr="00D95A9D" w:rsidRDefault="009D576B" w:rsidP="00D0709A">
            <w:pPr>
              <w:pStyle w:val="Odsekzoznamu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Vyhľadaný zoznam vykonaných a stornovaných očkovaní</w:t>
            </w:r>
          </w:p>
          <w:p w14:paraId="16C2E062" w14:textId="77777777" w:rsidR="009D576B" w:rsidRPr="00D95A9D" w:rsidRDefault="009D576B" w:rsidP="00D0709A">
            <w:pPr>
              <w:pStyle w:val="Odsekzoznamu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Vyhľadaný zoznam zrušených očkovaní</w:t>
            </w:r>
          </w:p>
        </w:tc>
      </w:tr>
      <w:tr w:rsidR="009D576B" w:rsidRPr="00D95A9D" w14:paraId="3C8B19A8" w14:textId="77777777" w:rsidTr="008C4A44">
        <w:trPr>
          <w:cantSplit/>
          <w:trHeight w:val="259"/>
        </w:trPr>
        <w:tc>
          <w:tcPr>
            <w:tcW w:w="1134" w:type="dxa"/>
          </w:tcPr>
          <w:p w14:paraId="63365D84" w14:textId="77777777" w:rsidR="009D576B" w:rsidRPr="00D95A9D" w:rsidRDefault="009D576B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37AE80AC" w14:textId="550BA4DA" w:rsidR="009D576B" w:rsidRPr="009D576B" w:rsidRDefault="009D576B" w:rsidP="00D0709A">
            <w:pPr>
              <w:pStyle w:val="Odsekzoznamu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F302E0">
              <w:rPr>
                <w:color w:val="0070C0"/>
                <w:sz w:val="18"/>
                <w:szCs w:val="18"/>
              </w:rPr>
              <w:t>eOck_01_03</w:t>
            </w:r>
            <w:r>
              <w:rPr>
                <w:color w:val="0070C0"/>
                <w:sz w:val="18"/>
                <w:szCs w:val="18"/>
              </w:rPr>
              <w:t>_v2</w:t>
            </w:r>
            <w:r w:rsidRPr="009D576B">
              <w:rPr>
                <w:color w:val="0070C0"/>
                <w:sz w:val="18"/>
                <w:szCs w:val="18"/>
              </w:rPr>
              <w:t xml:space="preserve"> – Vyhľadanie záznamov z očkovaní pacienta</w:t>
            </w:r>
          </w:p>
        </w:tc>
      </w:tr>
      <w:tr w:rsidR="009D576B" w:rsidRPr="00D95A9D" w14:paraId="1906D32D" w14:textId="77777777" w:rsidTr="008C4A44">
        <w:trPr>
          <w:cantSplit/>
        </w:trPr>
        <w:tc>
          <w:tcPr>
            <w:tcW w:w="1134" w:type="dxa"/>
          </w:tcPr>
          <w:p w14:paraId="3F640D56" w14:textId="77777777" w:rsidR="009D576B" w:rsidRPr="00D95A9D" w:rsidRDefault="009D576B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7C6064C5" w14:textId="7FFAADAA" w:rsidR="009D576B" w:rsidRPr="00D95A9D" w:rsidRDefault="009D576B" w:rsidP="00D0709A">
            <w:pPr>
              <w:pStyle w:val="Odsekzoznamu"/>
              <w:keepNext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1498B">
              <w:rPr>
                <w:color w:val="0070C0"/>
                <w:sz w:val="18"/>
                <w:szCs w:val="18"/>
              </w:rPr>
              <w:t>VyhladajOckovaniaPacienta</w:t>
            </w:r>
            <w:r>
              <w:rPr>
                <w:color w:val="0070C0"/>
                <w:sz w:val="18"/>
                <w:szCs w:val="18"/>
              </w:rPr>
              <w:t>_v2</w:t>
            </w:r>
          </w:p>
        </w:tc>
      </w:tr>
    </w:tbl>
    <w:p w14:paraId="35E037B2" w14:textId="73868577" w:rsidR="009D576B" w:rsidRPr="00AB0E99" w:rsidRDefault="006B3CF3" w:rsidP="006B3CF3">
      <w:pPr>
        <w:pStyle w:val="Popis"/>
        <w:rPr>
          <w:bCs w:val="0"/>
        </w:rPr>
      </w:pPr>
      <w:bookmarkStart w:id="37" w:name="_Toc73376546"/>
      <w:proofErr w:type="spellStart"/>
      <w:r>
        <w:t>Tabuľka</w:t>
      </w:r>
      <w:proofErr w:type="spellEnd"/>
      <w:r>
        <w:t xml:space="preserve">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r w:rsidR="009D576B" w:rsidRPr="00AB0E99">
        <w:rPr>
          <w:noProof/>
        </w:rPr>
        <w:t xml:space="preserve">: </w:t>
      </w:r>
      <w:r w:rsidR="009D576B">
        <w:rPr>
          <w:noProof/>
        </w:rPr>
        <w:t>Proces A</w:t>
      </w:r>
      <w:r w:rsidR="00D0709A">
        <w:rPr>
          <w:noProof/>
        </w:rPr>
        <w:t>3</w:t>
      </w:r>
      <w:r w:rsidR="009D576B">
        <w:rPr>
          <w:noProof/>
        </w:rPr>
        <w:t xml:space="preserve"> – Vyhľadanie očkovania </w:t>
      </w:r>
      <w:bookmarkEnd w:id="37"/>
    </w:p>
    <w:p w14:paraId="75C5730A" w14:textId="77777777" w:rsidR="009D576B" w:rsidRDefault="009D576B" w:rsidP="009D576B"/>
    <w:p w14:paraId="32DB3C7F" w14:textId="77777777" w:rsidR="009D576B" w:rsidRDefault="009D576B" w:rsidP="009D576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before="0" w:after="1"/>
        <w:rPr>
          <w:rFonts w:asciiTheme="minorHAnsi" w:eastAsiaTheme="minorEastAsia" w:hAnsiTheme="minorHAnsi" w:cstheme="minorBidi"/>
          <w:b/>
          <w:bCs/>
          <w:u w:val="single"/>
        </w:rPr>
      </w:pPr>
      <w:r>
        <w:t>Očkovacie záznamy sú zoradené podľa dátumu vytvorenia očkovacieho záznamu (</w:t>
      </w:r>
      <w:proofErr w:type="spellStart"/>
      <w:r>
        <w:t>time_created</w:t>
      </w:r>
      <w:proofErr w:type="spellEnd"/>
      <w:r>
        <w:t>), najnovšie ako prvé</w:t>
      </w:r>
    </w:p>
    <w:p w14:paraId="1FACA357" w14:textId="77777777" w:rsidR="009D576B" w:rsidRDefault="009D576B" w:rsidP="00D0709A">
      <w:pPr>
        <w:numPr>
          <w:ilvl w:val="0"/>
          <w:numId w:val="66"/>
        </w:numPr>
        <w:autoSpaceDE w:val="0"/>
        <w:autoSpaceDN w:val="0"/>
        <w:adjustRightInd w:val="0"/>
        <w:spacing w:before="0" w:after="1"/>
        <w:ind w:left="709" w:hanging="360"/>
        <w:rPr>
          <w:szCs w:val="24"/>
        </w:rPr>
      </w:pPr>
      <w:r>
        <w:rPr>
          <w:szCs w:val="24"/>
        </w:rPr>
        <w:t xml:space="preserve">Druhy očkovania sú zotriedené podľa hodnoty </w:t>
      </w:r>
      <w:proofErr w:type="spellStart"/>
      <w:r>
        <w:rPr>
          <w:szCs w:val="24"/>
        </w:rPr>
        <w:t>CodeValue</w:t>
      </w:r>
      <w:proofErr w:type="spellEnd"/>
    </w:p>
    <w:p w14:paraId="3D02F3DB" w14:textId="77777777" w:rsidR="009D576B" w:rsidRDefault="009D576B" w:rsidP="00D0709A">
      <w:pPr>
        <w:numPr>
          <w:ilvl w:val="0"/>
          <w:numId w:val="66"/>
        </w:numPr>
        <w:autoSpaceDE w:val="0"/>
        <w:autoSpaceDN w:val="0"/>
        <w:adjustRightInd w:val="0"/>
        <w:spacing w:before="0" w:after="1"/>
        <w:ind w:left="709" w:hanging="360"/>
      </w:pPr>
      <w:r w:rsidRPr="61F0F48B">
        <w:t>Prípadne reakcie na očkovanie sú zoradené podľa atribútu "Dátum spozorovania" najnovšie ako prvé</w:t>
      </w:r>
    </w:p>
    <w:p w14:paraId="3551FBB1" w14:textId="77777777" w:rsidR="009D576B" w:rsidRPr="00D95A9D" w:rsidRDefault="009D576B" w:rsidP="009D576B"/>
    <w:p w14:paraId="253174B1" w14:textId="77777777" w:rsidR="009D576B" w:rsidRPr="00D95A9D" w:rsidRDefault="009D576B" w:rsidP="00D0709A">
      <w:pPr>
        <w:pStyle w:val="Odsekzoznamu"/>
        <w:numPr>
          <w:ilvl w:val="0"/>
          <w:numId w:val="8"/>
        </w:numPr>
        <w:jc w:val="both"/>
      </w:pPr>
      <w:r>
        <w:t>Zoznam očkovaní</w:t>
      </w:r>
      <w:r w:rsidRPr="00D95A9D">
        <w:t xml:space="preserve"> je sp</w:t>
      </w:r>
      <w:r>
        <w:t>rístupňovaný</w:t>
      </w:r>
      <w:r w:rsidRPr="00D95A9D">
        <w:t xml:space="preserve"> zdravotníckemu pracovníkovi na základe oprávnení v súlade s platnou legislatívou: </w:t>
      </w:r>
    </w:p>
    <w:p w14:paraId="75567766" w14:textId="77777777" w:rsidR="009D576B" w:rsidRPr="004211F0" w:rsidRDefault="009D576B" w:rsidP="00D0709A">
      <w:pPr>
        <w:pStyle w:val="Odsekzoznamu"/>
        <w:numPr>
          <w:ilvl w:val="1"/>
          <w:numId w:val="8"/>
        </w:numPr>
        <w:jc w:val="both"/>
        <w:rPr>
          <w:rFonts w:cs="Arial"/>
        </w:rPr>
      </w:pPr>
      <w:r w:rsidRPr="00D95A9D">
        <w:t xml:space="preserve">všeobecný </w:t>
      </w:r>
      <w:proofErr w:type="spellStart"/>
      <w:r w:rsidRPr="00D95A9D">
        <w:t>kapitujúci</w:t>
      </w:r>
      <w:proofErr w:type="spellEnd"/>
      <w:r w:rsidRPr="00D95A9D">
        <w:t xml:space="preserve"> lekár – všetky záznamy </w:t>
      </w:r>
    </w:p>
    <w:p w14:paraId="112F80BD" w14:textId="77777777" w:rsidR="009D576B" w:rsidRPr="00D95A9D" w:rsidRDefault="009D576B" w:rsidP="00D0709A">
      <w:pPr>
        <w:pStyle w:val="Odsekzoznamu"/>
        <w:numPr>
          <w:ilvl w:val="1"/>
          <w:numId w:val="8"/>
        </w:numPr>
        <w:jc w:val="both"/>
      </w:pPr>
      <w:r w:rsidRPr="00D95A9D">
        <w:t xml:space="preserve">ostatní zdravotnícki pracovníci (vrátane lekárov špecialistov) len na základe súhlasu pacienta prostredníctvom </w:t>
      </w:r>
      <w:proofErr w:type="spellStart"/>
      <w:r w:rsidRPr="00D95A9D">
        <w:t>eID</w:t>
      </w:r>
      <w:proofErr w:type="spellEnd"/>
      <w:r w:rsidRPr="00D95A9D">
        <w:t xml:space="preserve">/ </w:t>
      </w:r>
      <w:proofErr w:type="spellStart"/>
      <w:r w:rsidRPr="00D95A9D">
        <w:t>eDoPP</w:t>
      </w:r>
      <w:proofErr w:type="spellEnd"/>
      <w:r w:rsidRPr="00D95A9D">
        <w:t xml:space="preserve"> </w:t>
      </w:r>
    </w:p>
    <w:p w14:paraId="666A8FBA" w14:textId="77777777" w:rsidR="009D576B" w:rsidRDefault="009D576B" w:rsidP="009D576B"/>
    <w:p w14:paraId="0A2DD38A" w14:textId="77777777" w:rsidR="000D23EB" w:rsidRDefault="000D23EB" w:rsidP="000D23EB"/>
    <w:p w14:paraId="6EC380BA" w14:textId="18992393" w:rsidR="006C53BA" w:rsidRPr="006C53BA" w:rsidRDefault="00006397" w:rsidP="008C4A44">
      <w:pPr>
        <w:pStyle w:val="Nadpis3"/>
        <w:numPr>
          <w:ilvl w:val="2"/>
          <w:numId w:val="79"/>
        </w:numPr>
      </w:pPr>
      <w:bookmarkStart w:id="38" w:name="_Vyhľadanie_plánovaných_očkovaní"/>
      <w:bookmarkStart w:id="39" w:name="_Toc83888337"/>
      <w:bookmarkEnd w:id="38"/>
      <w:proofErr w:type="spellStart"/>
      <w:r>
        <w:t>Vyhľadanie</w:t>
      </w:r>
      <w:proofErr w:type="spellEnd"/>
      <w:r>
        <w:t xml:space="preserve"> </w:t>
      </w:r>
      <w:proofErr w:type="spellStart"/>
      <w:r>
        <w:t>plánovaných</w:t>
      </w:r>
      <w:proofErr w:type="spellEnd"/>
      <w:r>
        <w:t xml:space="preserve"> </w:t>
      </w:r>
      <w:proofErr w:type="spellStart"/>
      <w:r>
        <w:t>očkovaní</w:t>
      </w:r>
      <w:proofErr w:type="spellEnd"/>
      <w:r>
        <w:t xml:space="preserve"> </w:t>
      </w:r>
      <w:proofErr w:type="spellStart"/>
      <w:r>
        <w:t>pacienta</w:t>
      </w:r>
      <w:bookmarkEnd w:id="39"/>
      <w:proofErr w:type="spellEnd"/>
    </w:p>
    <w:p w14:paraId="789F80F7" w14:textId="77777777" w:rsidR="000D23EB" w:rsidRPr="00C26A9D" w:rsidRDefault="000D23EB" w:rsidP="000D23EB">
      <w:pPr>
        <w:rPr>
          <w:b/>
          <w:u w:val="single"/>
        </w:rPr>
      </w:pPr>
      <w:r w:rsidRPr="00C26A9D">
        <w:rPr>
          <w:b/>
          <w:u w:val="single"/>
        </w:rPr>
        <w:t>Popis procesu:</w:t>
      </w:r>
    </w:p>
    <w:p w14:paraId="1A238BBB" w14:textId="77777777" w:rsidR="000D23EB" w:rsidRPr="00D95A9D" w:rsidRDefault="000D23EB" w:rsidP="000D23EB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000D23EB" w:rsidRPr="00D95A9D" w14:paraId="25913969" w14:textId="77777777" w:rsidTr="00006397">
        <w:trPr>
          <w:cantSplit/>
          <w:tblHeader/>
        </w:trPr>
        <w:tc>
          <w:tcPr>
            <w:tcW w:w="1134" w:type="dxa"/>
            <w:shd w:val="clear" w:color="auto" w:fill="002060"/>
          </w:tcPr>
          <w:p w14:paraId="60B437A9" w14:textId="77777777" w:rsidR="000D23EB" w:rsidRPr="00D95A9D" w:rsidRDefault="000D23EB" w:rsidP="00006397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7CC8271B" w14:textId="77777777" w:rsidR="000D23EB" w:rsidRPr="00D95A9D" w:rsidRDefault="000D23EB" w:rsidP="00006397">
            <w:pPr>
              <w:rPr>
                <w:sz w:val="18"/>
              </w:rPr>
            </w:pPr>
          </w:p>
        </w:tc>
      </w:tr>
      <w:tr w:rsidR="000D23EB" w:rsidRPr="00D95A9D" w14:paraId="58471709" w14:textId="77777777" w:rsidTr="00006397">
        <w:trPr>
          <w:cantSplit/>
        </w:trPr>
        <w:tc>
          <w:tcPr>
            <w:tcW w:w="1134" w:type="dxa"/>
          </w:tcPr>
          <w:p w14:paraId="4F543BB3" w14:textId="77777777" w:rsidR="000D23EB" w:rsidRPr="00D95A9D" w:rsidRDefault="000D23EB" w:rsidP="00006397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6D831199" w14:textId="77777777" w:rsidR="000D23EB" w:rsidRPr="00471A12" w:rsidRDefault="000D23EB" w:rsidP="00D0709A">
            <w:pPr>
              <w:pStyle w:val="Odsekzoznamu"/>
              <w:numPr>
                <w:ilvl w:val="0"/>
                <w:numId w:val="8"/>
              </w:num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vyhľadanie</w:t>
            </w:r>
            <w:r w:rsidRPr="00471A12">
              <w:rPr>
                <w:sz w:val="18"/>
                <w:szCs w:val="24"/>
              </w:rPr>
              <w:t xml:space="preserve"> zoznam</w:t>
            </w:r>
            <w:r>
              <w:rPr>
                <w:sz w:val="18"/>
                <w:szCs w:val="24"/>
              </w:rPr>
              <w:t>u</w:t>
            </w:r>
            <w:r w:rsidRPr="00471A12">
              <w:rPr>
                <w:sz w:val="18"/>
                <w:szCs w:val="24"/>
              </w:rPr>
              <w:t xml:space="preserve"> všetkých plánovaných očkovaní pacienta bez ohľadu na to, či boli alebo neboli vykonané.</w:t>
            </w:r>
          </w:p>
        </w:tc>
      </w:tr>
      <w:tr w:rsidR="000D23EB" w:rsidRPr="00D95A9D" w14:paraId="654DB10E" w14:textId="77777777" w:rsidTr="00006397">
        <w:trPr>
          <w:cantSplit/>
        </w:trPr>
        <w:tc>
          <w:tcPr>
            <w:tcW w:w="1134" w:type="dxa"/>
          </w:tcPr>
          <w:p w14:paraId="3A4BA93C" w14:textId="77777777" w:rsidR="000D23EB" w:rsidRPr="00D95A9D" w:rsidRDefault="000D23EB" w:rsidP="00006397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03A82B08" w14:textId="77777777" w:rsidR="000D23EB" w:rsidRPr="00D95A9D" w:rsidRDefault="000D23EB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Autentifikovaný zdravotnícky pracovník a odborný útvar na ktorom pracuje</w:t>
            </w:r>
          </w:p>
          <w:p w14:paraId="65878947" w14:textId="77777777" w:rsidR="000D23EB" w:rsidRPr="00D95A9D" w:rsidRDefault="000D23EB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Identifikovaný pacient </w:t>
            </w:r>
          </w:p>
          <w:p w14:paraId="1BAA4B8D" w14:textId="77777777" w:rsidR="000D23EB" w:rsidRDefault="000D23EB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Požiadavka na vyhľadanie </w:t>
            </w:r>
            <w:r>
              <w:rPr>
                <w:sz w:val="18"/>
                <w:szCs w:val="18"/>
              </w:rPr>
              <w:t>plánovaných očkovaní</w:t>
            </w:r>
          </w:p>
          <w:p w14:paraId="6F212322" w14:textId="77777777" w:rsidR="000D23EB" w:rsidRPr="00D95A9D" w:rsidRDefault="000D23EB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83040">
              <w:rPr>
                <w:rFonts w:asciiTheme="minorHAnsi" w:eastAsiaTheme="minorEastAsia" w:hAnsiTheme="minorHAnsi" w:cstheme="minorBidi"/>
                <w:szCs w:val="18"/>
              </w:rPr>
              <w:t>Po</w:t>
            </w:r>
            <w:r w:rsidRPr="00C83040">
              <w:rPr>
                <w:sz w:val="18"/>
                <w:szCs w:val="18"/>
              </w:rPr>
              <w:t xml:space="preserve">skytnutý súhlas pacienta prostredníctvom </w:t>
            </w:r>
            <w:proofErr w:type="spellStart"/>
            <w:r w:rsidRPr="00C83040">
              <w:rPr>
                <w:sz w:val="18"/>
                <w:szCs w:val="18"/>
              </w:rPr>
              <w:t>eID</w:t>
            </w:r>
            <w:proofErr w:type="spellEnd"/>
            <w:r w:rsidRPr="00C83040">
              <w:rPr>
                <w:sz w:val="18"/>
                <w:szCs w:val="18"/>
              </w:rPr>
              <w:t xml:space="preserve">/ </w:t>
            </w:r>
            <w:proofErr w:type="spellStart"/>
            <w:r w:rsidRPr="00C83040">
              <w:rPr>
                <w:sz w:val="18"/>
                <w:szCs w:val="18"/>
              </w:rPr>
              <w:t>eDoPP</w:t>
            </w:r>
            <w:proofErr w:type="spellEnd"/>
            <w:r w:rsidRPr="00C83040">
              <w:rPr>
                <w:sz w:val="18"/>
                <w:szCs w:val="18"/>
              </w:rPr>
              <w:t xml:space="preserve"> (ak je potrebný)</w:t>
            </w:r>
          </w:p>
        </w:tc>
      </w:tr>
      <w:tr w:rsidR="000D23EB" w:rsidRPr="00D95A9D" w14:paraId="168FB700" w14:textId="77777777" w:rsidTr="00006397">
        <w:trPr>
          <w:cantSplit/>
        </w:trPr>
        <w:tc>
          <w:tcPr>
            <w:tcW w:w="1134" w:type="dxa"/>
          </w:tcPr>
          <w:p w14:paraId="708E60E4" w14:textId="77777777" w:rsidR="000D23EB" w:rsidRPr="00D95A9D" w:rsidRDefault="000D23EB" w:rsidP="00006397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2127FFDE" w14:textId="77777777" w:rsidR="000D23EB" w:rsidRPr="00D95A9D" w:rsidRDefault="000D23EB" w:rsidP="00D0709A">
            <w:pPr>
              <w:pStyle w:val="Odsekzoznamu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Vyhľadaný kalendár s plánovanými očkovaniami pacienta </w:t>
            </w:r>
          </w:p>
        </w:tc>
      </w:tr>
      <w:tr w:rsidR="000D23EB" w:rsidRPr="00D95A9D" w14:paraId="1E70CEA8" w14:textId="77777777" w:rsidTr="00006397">
        <w:trPr>
          <w:cantSplit/>
          <w:trHeight w:val="259"/>
        </w:trPr>
        <w:tc>
          <w:tcPr>
            <w:tcW w:w="1134" w:type="dxa"/>
          </w:tcPr>
          <w:p w14:paraId="226C3C31" w14:textId="77777777" w:rsidR="000D23EB" w:rsidRPr="00D95A9D" w:rsidRDefault="000D23EB" w:rsidP="00006397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2D4DD854" w14:textId="77777777" w:rsidR="000D23EB" w:rsidRPr="00D95A9D" w:rsidRDefault="000D23EB" w:rsidP="00D0709A">
            <w:pPr>
              <w:pStyle w:val="Odsekzoznamu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F302E0">
              <w:rPr>
                <w:color w:val="0070C0"/>
                <w:sz w:val="18"/>
                <w:szCs w:val="18"/>
              </w:rPr>
              <w:t xml:space="preserve">eOck_01_04 – Vyhľadanie </w:t>
            </w:r>
            <w:r>
              <w:rPr>
                <w:color w:val="0070C0"/>
                <w:sz w:val="18"/>
                <w:szCs w:val="18"/>
              </w:rPr>
              <w:t>plánovaných očkovaných</w:t>
            </w:r>
            <w:r w:rsidRPr="00F302E0">
              <w:rPr>
                <w:color w:val="0070C0"/>
                <w:sz w:val="18"/>
                <w:szCs w:val="18"/>
              </w:rPr>
              <w:t xml:space="preserve"> pacienta</w:t>
            </w:r>
          </w:p>
        </w:tc>
      </w:tr>
      <w:tr w:rsidR="000D23EB" w:rsidRPr="00D95A9D" w14:paraId="7FAA67D3" w14:textId="77777777" w:rsidTr="00006397">
        <w:trPr>
          <w:cantSplit/>
        </w:trPr>
        <w:tc>
          <w:tcPr>
            <w:tcW w:w="1134" w:type="dxa"/>
          </w:tcPr>
          <w:p w14:paraId="68B4C916" w14:textId="77777777" w:rsidR="000D23EB" w:rsidRPr="00D95A9D" w:rsidRDefault="000D23EB" w:rsidP="00006397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7A934AD3" w14:textId="77777777" w:rsidR="000D23EB" w:rsidRPr="00D95A9D" w:rsidRDefault="000D23EB" w:rsidP="00D0709A">
            <w:pPr>
              <w:pStyle w:val="Odsekzoznamu"/>
              <w:keepNext/>
              <w:numPr>
                <w:ilvl w:val="0"/>
                <w:numId w:val="8"/>
              </w:numPr>
              <w:rPr>
                <w:sz w:val="18"/>
                <w:szCs w:val="18"/>
              </w:rPr>
            </w:pPr>
            <w:proofErr w:type="spellStart"/>
            <w:r w:rsidRPr="0001498B">
              <w:rPr>
                <w:color w:val="0070C0"/>
                <w:sz w:val="18"/>
                <w:szCs w:val="18"/>
              </w:rPr>
              <w:t>VyhladajPlanovaneOckovaniaPacienta</w:t>
            </w:r>
            <w:proofErr w:type="spellEnd"/>
          </w:p>
        </w:tc>
      </w:tr>
    </w:tbl>
    <w:p w14:paraId="475E0E80" w14:textId="0CB9565F" w:rsidR="000D23EB" w:rsidRPr="00D95A9D" w:rsidRDefault="006B3CF3" w:rsidP="006B3CF3">
      <w:pPr>
        <w:pStyle w:val="Popis"/>
        <w:rPr>
          <w:lang w:val="sk-SK"/>
        </w:rPr>
      </w:pPr>
      <w:bookmarkStart w:id="40" w:name="_Toc73376547"/>
      <w:proofErr w:type="spellStart"/>
      <w:r>
        <w:t>Tabuľka</w:t>
      </w:r>
      <w:proofErr w:type="spellEnd"/>
      <w:r>
        <w:t xml:space="preserve">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  <w:r w:rsidR="000D23EB" w:rsidRPr="5A1340CE">
        <w:rPr>
          <w:lang w:val="sk-SK"/>
        </w:rPr>
        <w:t xml:space="preserve">: </w:t>
      </w:r>
      <w:r w:rsidR="001371DC">
        <w:rPr>
          <w:b w:val="0"/>
          <w:bCs w:val="0"/>
          <w:lang w:val="sk-SK"/>
        </w:rPr>
        <w:t>Proces A</w:t>
      </w:r>
      <w:r w:rsidR="00D0709A">
        <w:rPr>
          <w:b w:val="0"/>
          <w:bCs w:val="0"/>
          <w:lang w:val="sk-SK"/>
        </w:rPr>
        <w:t>4</w:t>
      </w:r>
      <w:r w:rsidR="00AB0E99">
        <w:rPr>
          <w:b w:val="0"/>
          <w:bCs w:val="0"/>
          <w:lang w:val="sk-SK"/>
        </w:rPr>
        <w:t xml:space="preserve"> – Vyhľadanie kalendára s plánovanými očkovaniami</w:t>
      </w:r>
      <w:bookmarkEnd w:id="40"/>
    </w:p>
    <w:p w14:paraId="5A77532C" w14:textId="77777777" w:rsidR="000D23EB" w:rsidRDefault="000D23EB" w:rsidP="000D23EB"/>
    <w:p w14:paraId="2EBEA616" w14:textId="5B234D35" w:rsidR="000D23EB" w:rsidRDefault="000D23EB" w:rsidP="00D0709A">
      <w:pPr>
        <w:numPr>
          <w:ilvl w:val="0"/>
          <w:numId w:val="75"/>
        </w:numPr>
        <w:autoSpaceDE w:val="0"/>
        <w:autoSpaceDN w:val="0"/>
        <w:adjustRightInd w:val="0"/>
        <w:spacing w:before="0" w:after="1"/>
        <w:ind w:left="709" w:hanging="360"/>
        <w:rPr>
          <w:szCs w:val="24"/>
        </w:rPr>
      </w:pPr>
      <w:r>
        <w:rPr>
          <w:szCs w:val="24"/>
        </w:rPr>
        <w:lastRenderedPageBreak/>
        <w:t xml:space="preserve">Na základe </w:t>
      </w:r>
      <w:r w:rsidR="001E5CEA">
        <w:rPr>
          <w:szCs w:val="24"/>
        </w:rPr>
        <w:t xml:space="preserve">JRÚZ </w:t>
      </w:r>
      <w:r>
        <w:rPr>
          <w:szCs w:val="24"/>
        </w:rPr>
        <w:t>I</w:t>
      </w:r>
      <w:r w:rsidR="001E5CEA">
        <w:rPr>
          <w:szCs w:val="24"/>
        </w:rPr>
        <w:t>D</w:t>
      </w:r>
      <w:r>
        <w:rPr>
          <w:szCs w:val="24"/>
        </w:rPr>
        <w:t xml:space="preserve"> pacienta služba zistí dátum jeho narodenia</w:t>
      </w:r>
    </w:p>
    <w:p w14:paraId="62F6716F" w14:textId="77777777" w:rsidR="000D23EB" w:rsidRDefault="000D23EB" w:rsidP="00D0709A">
      <w:pPr>
        <w:numPr>
          <w:ilvl w:val="0"/>
          <w:numId w:val="75"/>
        </w:numPr>
        <w:autoSpaceDE w:val="0"/>
        <w:autoSpaceDN w:val="0"/>
        <w:adjustRightInd w:val="0"/>
        <w:spacing w:before="0" w:after="1"/>
        <w:ind w:left="709" w:hanging="360"/>
        <w:rPr>
          <w:szCs w:val="24"/>
        </w:rPr>
      </w:pPr>
      <w:r>
        <w:rPr>
          <w:szCs w:val="24"/>
        </w:rPr>
        <w:t>Na základe dátumu narodenia je z očkovacích kalendárov vytvorený zoznam povinných očkovaní podľa očkovacích kalendárov od dátumu narodenia</w:t>
      </w:r>
    </w:p>
    <w:p w14:paraId="236A8831" w14:textId="454F52AE" w:rsidR="000D23EB" w:rsidRDefault="000D23EB" w:rsidP="00D0709A">
      <w:pPr>
        <w:numPr>
          <w:ilvl w:val="0"/>
          <w:numId w:val="75"/>
        </w:numPr>
        <w:autoSpaceDE w:val="0"/>
        <w:autoSpaceDN w:val="0"/>
        <w:adjustRightInd w:val="0"/>
        <w:spacing w:before="0" w:after="1"/>
        <w:ind w:left="709" w:hanging="360"/>
        <w:rPr>
          <w:szCs w:val="24"/>
        </w:rPr>
      </w:pPr>
      <w:r>
        <w:rPr>
          <w:szCs w:val="24"/>
        </w:rPr>
        <w:t>Pre cyklické očkovania je zistený dátum posledného záznamu o očkovaní a na základe neho je určený plán pre cyklické očkovanie</w:t>
      </w:r>
    </w:p>
    <w:p w14:paraId="7C705AB3" w14:textId="77777777" w:rsidR="00E206C4" w:rsidRDefault="00E206C4" w:rsidP="00E206C4">
      <w:pPr>
        <w:autoSpaceDE w:val="0"/>
        <w:autoSpaceDN w:val="0"/>
        <w:adjustRightInd w:val="0"/>
        <w:spacing w:before="0" w:after="1"/>
        <w:rPr>
          <w:szCs w:val="24"/>
        </w:rPr>
      </w:pPr>
    </w:p>
    <w:p w14:paraId="5628ABBE" w14:textId="17E4E9BC" w:rsidR="006C53BA" w:rsidRPr="006C53BA" w:rsidRDefault="00511475" w:rsidP="008C4A44">
      <w:pPr>
        <w:pStyle w:val="Nadpis3"/>
        <w:numPr>
          <w:ilvl w:val="2"/>
          <w:numId w:val="79"/>
        </w:numPr>
        <w:rPr>
          <w:highlight w:val="yellow"/>
        </w:rPr>
      </w:pPr>
      <w:bookmarkStart w:id="41" w:name="_Toc83888338"/>
      <w:proofErr w:type="spellStart"/>
      <w:r w:rsidRPr="006C53BA">
        <w:rPr>
          <w:highlight w:val="yellow"/>
        </w:rPr>
        <w:t>S</w:t>
      </w:r>
      <w:r w:rsidR="00E206C4" w:rsidRPr="006C53BA">
        <w:rPr>
          <w:highlight w:val="yellow"/>
        </w:rPr>
        <w:t>torno</w:t>
      </w:r>
      <w:proofErr w:type="spellEnd"/>
      <w:r w:rsidR="00E206C4" w:rsidRPr="006C53BA">
        <w:rPr>
          <w:highlight w:val="yellow"/>
        </w:rPr>
        <w:t xml:space="preserve"> </w:t>
      </w:r>
      <w:proofErr w:type="spellStart"/>
      <w:r w:rsidR="00E206C4" w:rsidRPr="006C53BA">
        <w:rPr>
          <w:highlight w:val="yellow"/>
        </w:rPr>
        <w:t>záznamu</w:t>
      </w:r>
      <w:proofErr w:type="spellEnd"/>
      <w:r w:rsidR="00E206C4" w:rsidRPr="006C53BA">
        <w:rPr>
          <w:highlight w:val="yellow"/>
        </w:rPr>
        <w:t xml:space="preserve"> z </w:t>
      </w:r>
      <w:proofErr w:type="spellStart"/>
      <w:r w:rsidR="00E206C4" w:rsidRPr="006C53BA">
        <w:rPr>
          <w:highlight w:val="yellow"/>
        </w:rPr>
        <w:t>očkovania</w:t>
      </w:r>
      <w:bookmarkEnd w:id="41"/>
      <w:proofErr w:type="spellEnd"/>
    </w:p>
    <w:p w14:paraId="4220C1FE" w14:textId="77777777" w:rsidR="00511475" w:rsidRPr="00C26A9D" w:rsidRDefault="00511475" w:rsidP="00511475">
      <w:pPr>
        <w:rPr>
          <w:b/>
          <w:u w:val="single"/>
        </w:rPr>
      </w:pPr>
      <w:r w:rsidRPr="00C26A9D">
        <w:rPr>
          <w:b/>
          <w:u w:val="single"/>
        </w:rPr>
        <w:t>Popis procesu:</w:t>
      </w:r>
    </w:p>
    <w:p w14:paraId="7DBEFC2B" w14:textId="77777777" w:rsidR="00511475" w:rsidRPr="00D95A9D" w:rsidRDefault="00511475" w:rsidP="00511475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00511475" w:rsidRPr="00D95A9D" w14:paraId="5FD84990" w14:textId="77777777" w:rsidTr="008C4A44">
        <w:tc>
          <w:tcPr>
            <w:tcW w:w="1134" w:type="dxa"/>
            <w:shd w:val="clear" w:color="auto" w:fill="002060"/>
          </w:tcPr>
          <w:p w14:paraId="22DD0817" w14:textId="77777777" w:rsidR="00511475" w:rsidRPr="00D95A9D" w:rsidRDefault="00511475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148C279C" w14:textId="77777777" w:rsidR="00511475" w:rsidRPr="00D95A9D" w:rsidRDefault="00511475" w:rsidP="008C4A44">
            <w:pPr>
              <w:rPr>
                <w:sz w:val="18"/>
              </w:rPr>
            </w:pPr>
          </w:p>
        </w:tc>
      </w:tr>
      <w:tr w:rsidR="00511475" w:rsidRPr="00D95A9D" w14:paraId="457DB387" w14:textId="77777777" w:rsidTr="008C4A44">
        <w:tc>
          <w:tcPr>
            <w:tcW w:w="1134" w:type="dxa"/>
          </w:tcPr>
          <w:p w14:paraId="078AF481" w14:textId="77777777" w:rsidR="00511475" w:rsidRPr="00D95A9D" w:rsidRDefault="00511475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78D2AE82" w14:textId="54E65083" w:rsidR="00511475" w:rsidRPr="006C53BA" w:rsidRDefault="00511475" w:rsidP="00D0709A">
            <w:pPr>
              <w:pStyle w:val="Odsekzoznamu"/>
              <w:numPr>
                <w:ilvl w:val="0"/>
                <w:numId w:val="7"/>
              </w:numPr>
              <w:rPr>
                <w:sz w:val="18"/>
                <w:szCs w:val="18"/>
                <w:highlight w:val="yellow"/>
              </w:rPr>
            </w:pPr>
            <w:r w:rsidRPr="006C53BA">
              <w:rPr>
                <w:sz w:val="18"/>
                <w:szCs w:val="18"/>
                <w:highlight w:val="yellow"/>
              </w:rPr>
              <w:t xml:space="preserve">Stornovanie záznamu z očkovania, ktoré vzniklo z dôvodu </w:t>
            </w:r>
            <w:r w:rsidR="00286E49">
              <w:rPr>
                <w:sz w:val="18"/>
                <w:szCs w:val="18"/>
                <w:highlight w:val="yellow"/>
              </w:rPr>
              <w:t xml:space="preserve">administratívnej </w:t>
            </w:r>
            <w:r w:rsidR="009604EA" w:rsidRPr="006C53BA">
              <w:rPr>
                <w:sz w:val="18"/>
                <w:szCs w:val="18"/>
                <w:highlight w:val="yellow"/>
              </w:rPr>
              <w:t>chyby</w:t>
            </w:r>
          </w:p>
        </w:tc>
      </w:tr>
      <w:tr w:rsidR="00511475" w:rsidRPr="00D95A9D" w14:paraId="6884FFA7" w14:textId="77777777" w:rsidTr="008C4A44">
        <w:tc>
          <w:tcPr>
            <w:tcW w:w="1134" w:type="dxa"/>
          </w:tcPr>
          <w:p w14:paraId="025D1717" w14:textId="77777777" w:rsidR="00511475" w:rsidRPr="00D95A9D" w:rsidRDefault="00511475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484B870D" w14:textId="33CBC095" w:rsidR="00511475" w:rsidRDefault="00511475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Vytvorený elektronický záznam o </w:t>
            </w:r>
            <w:r>
              <w:rPr>
                <w:sz w:val="18"/>
                <w:szCs w:val="18"/>
              </w:rPr>
              <w:t>očkovan</w:t>
            </w:r>
            <w:r w:rsidRPr="00D95A9D">
              <w:rPr>
                <w:sz w:val="18"/>
                <w:szCs w:val="18"/>
              </w:rPr>
              <w:t xml:space="preserve">í </w:t>
            </w:r>
          </w:p>
          <w:p w14:paraId="2AA7D7DE" w14:textId="0718F8C1" w:rsidR="00511475" w:rsidRPr="00D95A9D" w:rsidRDefault="00511475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Vytvorený elektronický záznam o očkovaní zapísaný spolu s nežiadúcou reakciou</w:t>
            </w:r>
          </w:p>
          <w:p w14:paraId="1488D252" w14:textId="77777777" w:rsidR="00511475" w:rsidRPr="00D95A9D" w:rsidRDefault="00511475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Autentifikovaný zdravotnícky pracovník a odborný útvar na ktorom pracuje</w:t>
            </w:r>
          </w:p>
          <w:p w14:paraId="5FF9610A" w14:textId="77777777" w:rsidR="00511475" w:rsidRPr="00D95A9D" w:rsidRDefault="00511475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Identifikovaný pacient </w:t>
            </w:r>
          </w:p>
          <w:p w14:paraId="7D0CA0E2" w14:textId="5669CC34" w:rsidR="00511475" w:rsidRPr="00511475" w:rsidRDefault="00511475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Požiadavka na storno záznamu </w:t>
            </w:r>
            <w:r>
              <w:rPr>
                <w:sz w:val="18"/>
                <w:szCs w:val="18"/>
              </w:rPr>
              <w:t>z očkovania</w:t>
            </w:r>
          </w:p>
        </w:tc>
      </w:tr>
      <w:tr w:rsidR="00511475" w:rsidRPr="00D95A9D" w14:paraId="336130AA" w14:textId="77777777" w:rsidTr="008C4A44">
        <w:tc>
          <w:tcPr>
            <w:tcW w:w="1134" w:type="dxa"/>
          </w:tcPr>
          <w:p w14:paraId="515085C1" w14:textId="77777777" w:rsidR="00511475" w:rsidRPr="00D95A9D" w:rsidRDefault="00511475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19282005" w14:textId="19E16909" w:rsidR="00511475" w:rsidRPr="00D95A9D" w:rsidRDefault="00511475" w:rsidP="00706BB0">
            <w:pPr>
              <w:pStyle w:val="Odsekzoznamu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Elektronický záznam stornovaný </w:t>
            </w:r>
          </w:p>
        </w:tc>
      </w:tr>
      <w:tr w:rsidR="00511475" w:rsidRPr="00D95A9D" w14:paraId="25D1038D" w14:textId="77777777" w:rsidTr="008C4A44">
        <w:trPr>
          <w:trHeight w:val="381"/>
        </w:trPr>
        <w:tc>
          <w:tcPr>
            <w:tcW w:w="1134" w:type="dxa"/>
          </w:tcPr>
          <w:p w14:paraId="3294C339" w14:textId="77777777" w:rsidR="00511475" w:rsidRPr="00D95A9D" w:rsidRDefault="00511475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101236E7" w14:textId="08437FE0" w:rsidR="00511475" w:rsidRPr="00511475" w:rsidRDefault="00511475" w:rsidP="00D0709A">
            <w:pPr>
              <w:pStyle w:val="Odsekzoznamu"/>
              <w:numPr>
                <w:ilvl w:val="0"/>
                <w:numId w:val="8"/>
              </w:numPr>
              <w:rPr>
                <w:color w:val="0070C0"/>
                <w:sz w:val="18"/>
                <w:szCs w:val="18"/>
              </w:rPr>
            </w:pPr>
            <w:r w:rsidRPr="00511475">
              <w:rPr>
                <w:color w:val="0070C0"/>
                <w:sz w:val="18"/>
                <w:szCs w:val="18"/>
              </w:rPr>
              <w:t>eOck_01_0</w:t>
            </w:r>
            <w:r>
              <w:rPr>
                <w:color w:val="0070C0"/>
                <w:sz w:val="18"/>
                <w:szCs w:val="18"/>
              </w:rPr>
              <w:t>6</w:t>
            </w:r>
            <w:r w:rsidRPr="00511475">
              <w:rPr>
                <w:color w:val="0070C0"/>
                <w:sz w:val="18"/>
                <w:szCs w:val="18"/>
              </w:rPr>
              <w:t xml:space="preserve"> – Storno záznamu z očkovania</w:t>
            </w:r>
          </w:p>
        </w:tc>
      </w:tr>
      <w:tr w:rsidR="00511475" w:rsidRPr="00D95A9D" w14:paraId="51B8171E" w14:textId="77777777" w:rsidTr="008C4A44">
        <w:tc>
          <w:tcPr>
            <w:tcW w:w="1134" w:type="dxa"/>
          </w:tcPr>
          <w:p w14:paraId="5E820493" w14:textId="77777777" w:rsidR="00511475" w:rsidRPr="00D95A9D" w:rsidRDefault="00511475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3CF658C3" w14:textId="368AE768" w:rsidR="00511475" w:rsidRPr="00D95A9D" w:rsidRDefault="00511475" w:rsidP="00D0709A">
            <w:pPr>
              <w:pStyle w:val="Odsekzoznamu"/>
              <w:keepNext/>
              <w:numPr>
                <w:ilvl w:val="0"/>
                <w:numId w:val="8"/>
              </w:numPr>
              <w:rPr>
                <w:sz w:val="18"/>
                <w:szCs w:val="18"/>
              </w:rPr>
            </w:pPr>
            <w:proofErr w:type="spellStart"/>
            <w:r w:rsidRPr="00511475">
              <w:rPr>
                <w:color w:val="0070C0"/>
                <w:sz w:val="18"/>
                <w:szCs w:val="18"/>
              </w:rPr>
              <w:t>StornujOckovaciZaznam</w:t>
            </w:r>
            <w:proofErr w:type="spellEnd"/>
          </w:p>
        </w:tc>
      </w:tr>
    </w:tbl>
    <w:p w14:paraId="1E5BB16B" w14:textId="6F91F36A" w:rsidR="00511475" w:rsidRPr="00D95A9D" w:rsidRDefault="006B3CF3" w:rsidP="006B3CF3">
      <w:pPr>
        <w:pStyle w:val="Popis"/>
        <w:rPr>
          <w:lang w:val="sk-SK"/>
        </w:rPr>
      </w:pPr>
      <w:bookmarkStart w:id="42" w:name="_Toc25934350"/>
      <w:bookmarkStart w:id="43" w:name="_Toc73376548"/>
      <w:proofErr w:type="spellStart"/>
      <w:r>
        <w:t>Tabuľka</w:t>
      </w:r>
      <w:proofErr w:type="spellEnd"/>
      <w:r>
        <w:t xml:space="preserve">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9</w:t>
      </w:r>
      <w:r>
        <w:fldChar w:fldCharType="end"/>
      </w:r>
      <w:r w:rsidR="00511475">
        <w:rPr>
          <w:lang w:val="sk-SK"/>
        </w:rPr>
        <w:t xml:space="preserve">: </w:t>
      </w:r>
      <w:r w:rsidR="00511475" w:rsidRPr="00511475">
        <w:rPr>
          <w:b w:val="0"/>
          <w:bCs w:val="0"/>
          <w:lang w:val="sk-SK"/>
        </w:rPr>
        <w:t>Proces A</w:t>
      </w:r>
      <w:r w:rsidR="00D0709A">
        <w:rPr>
          <w:b w:val="0"/>
          <w:bCs w:val="0"/>
          <w:lang w:val="sk-SK"/>
        </w:rPr>
        <w:t>5</w:t>
      </w:r>
      <w:r w:rsidR="00511475">
        <w:rPr>
          <w:lang w:val="sk-SK"/>
        </w:rPr>
        <w:t xml:space="preserve"> - </w:t>
      </w:r>
      <w:r w:rsidR="00511475" w:rsidRPr="00A73064">
        <w:rPr>
          <w:b w:val="0"/>
          <w:lang w:val="sk-SK"/>
        </w:rPr>
        <w:t>Storno</w:t>
      </w:r>
      <w:bookmarkEnd w:id="42"/>
      <w:r w:rsidR="00511475">
        <w:rPr>
          <w:b w:val="0"/>
          <w:lang w:val="sk-SK"/>
        </w:rPr>
        <w:t xml:space="preserve"> záznamu z očkovania</w:t>
      </w:r>
      <w:bookmarkEnd w:id="43"/>
    </w:p>
    <w:p w14:paraId="4F159125" w14:textId="52603037" w:rsidR="00511475" w:rsidRDefault="00511475" w:rsidP="00D0709A">
      <w:pPr>
        <w:pStyle w:val="Odsekzoznamu"/>
        <w:numPr>
          <w:ilvl w:val="0"/>
          <w:numId w:val="8"/>
        </w:numPr>
      </w:pPr>
      <w:r w:rsidRPr="00D95A9D">
        <w:t>Stornovaním záznamu z </w:t>
      </w:r>
      <w:r>
        <w:t>očkovania</w:t>
      </w:r>
      <w:r w:rsidRPr="00D95A9D">
        <w:t xml:space="preserve"> </w:t>
      </w:r>
      <w:r w:rsidR="00140568">
        <w:t xml:space="preserve">budú </w:t>
      </w:r>
      <w:r w:rsidRPr="00D95A9D">
        <w:t>stornované:</w:t>
      </w:r>
    </w:p>
    <w:p w14:paraId="59D3FB4A" w14:textId="070E2560" w:rsidR="00140568" w:rsidRPr="00D95A9D" w:rsidRDefault="00140568" w:rsidP="00D0709A">
      <w:pPr>
        <w:pStyle w:val="Odsekzoznamu"/>
        <w:numPr>
          <w:ilvl w:val="1"/>
          <w:numId w:val="8"/>
        </w:numPr>
      </w:pPr>
      <w:r>
        <w:t>záznamy z očkovania bez zapísanej nežiadúcej reakcie</w:t>
      </w:r>
    </w:p>
    <w:p w14:paraId="096E1D4C" w14:textId="48267B5A" w:rsidR="00511475" w:rsidRPr="00D95A9D" w:rsidRDefault="00511475" w:rsidP="00D0709A">
      <w:pPr>
        <w:pStyle w:val="Odsekzoznamu"/>
        <w:numPr>
          <w:ilvl w:val="1"/>
          <w:numId w:val="8"/>
        </w:numPr>
      </w:pPr>
      <w:r>
        <w:t>záznamy z očkovania s</w:t>
      </w:r>
      <w:r w:rsidR="00140568">
        <w:t>o zapísanou</w:t>
      </w:r>
      <w:r>
        <w:t xml:space="preserve"> nežiadúcou reakciou </w:t>
      </w:r>
      <w:r w:rsidR="00140568">
        <w:t xml:space="preserve">– nežiadúca reakcia musela byť </w:t>
      </w:r>
      <w:r>
        <w:t>zapísan</w:t>
      </w:r>
      <w:r w:rsidR="00140568">
        <w:t xml:space="preserve">á </w:t>
      </w:r>
      <w:r w:rsidR="00317777">
        <w:t>spoločne</w:t>
      </w:r>
      <w:r>
        <w:t xml:space="preserve"> </w:t>
      </w:r>
      <w:r w:rsidR="00140568">
        <w:t>s</w:t>
      </w:r>
      <w:r>
        <w:t xml:space="preserve"> očkovaním</w:t>
      </w:r>
      <w:r w:rsidRPr="00D95A9D">
        <w:t>,</w:t>
      </w:r>
    </w:p>
    <w:p w14:paraId="59C5E4D0" w14:textId="628CAF58" w:rsidR="00511475" w:rsidRDefault="00511475" w:rsidP="00D0709A">
      <w:pPr>
        <w:pStyle w:val="Odsekzoznamu"/>
        <w:numPr>
          <w:ilvl w:val="0"/>
          <w:numId w:val="8"/>
        </w:numPr>
      </w:pPr>
      <w:r w:rsidRPr="00D95A9D">
        <w:t>Storno</w:t>
      </w:r>
      <w:r>
        <w:t xml:space="preserve"> očkovacieho záznamu</w:t>
      </w:r>
      <w:r w:rsidR="00140568">
        <w:t xml:space="preserve"> s</w:t>
      </w:r>
      <w:r>
        <w:t xml:space="preserve"> nežiadúc</w:t>
      </w:r>
      <w:r w:rsidR="00140568">
        <w:t>ou reakciou</w:t>
      </w:r>
      <w:r>
        <w:t xml:space="preserve"> </w:t>
      </w:r>
      <w:r w:rsidR="00E206C4">
        <w:t>na očkovanie,</w:t>
      </w:r>
      <w:r w:rsidR="00140568">
        <w:t xml:space="preserve"> zapísanou </w:t>
      </w:r>
      <w:r w:rsidR="00317777">
        <w:t>samostatne</w:t>
      </w:r>
      <w:r w:rsidR="00095FE9">
        <w:t xml:space="preserve"> – takýto záznam nebude stornovaný</w:t>
      </w:r>
      <w:r w:rsidR="00E206C4">
        <w:t>. Bude potrebné najskôr stornovať nežiadúcu reakciu viažucu sa k</w:t>
      </w:r>
      <w:r w:rsidR="00095FE9">
        <w:t xml:space="preserve"> danému </w:t>
      </w:r>
      <w:r w:rsidR="00E206C4">
        <w:t>očkovaniu a následne stornovať požadované očkovanie</w:t>
      </w:r>
      <w:r w:rsidR="006B3CF3">
        <w:t xml:space="preserve"> – z dôvodu zamedzenia storna nesprávneho očkovania</w:t>
      </w:r>
    </w:p>
    <w:p w14:paraId="1F3A7330" w14:textId="4B3F25A9" w:rsidR="00140568" w:rsidRPr="00D95A9D" w:rsidRDefault="00140568" w:rsidP="00D0709A">
      <w:pPr>
        <w:pStyle w:val="Odsekzoznamu"/>
        <w:numPr>
          <w:ilvl w:val="0"/>
          <w:numId w:val="8"/>
        </w:numPr>
      </w:pPr>
      <w:r w:rsidRPr="00D95A9D">
        <w:t xml:space="preserve">Storno je využívané výhradne pre účely administratívnych chýb – </w:t>
      </w:r>
      <w:proofErr w:type="spellStart"/>
      <w:r w:rsidRPr="00D95A9D">
        <w:t>t.j</w:t>
      </w:r>
      <w:proofErr w:type="spellEnd"/>
      <w:r w:rsidRPr="00D95A9D">
        <w:t>. lekár zapísal záznam na nesprávneho pacienta, lekár nesprávne vybral z číselníka,</w:t>
      </w:r>
      <w:r>
        <w:t xml:space="preserve"> lekár zapísal nesprávny druh očkovania,...</w:t>
      </w:r>
    </w:p>
    <w:p w14:paraId="17E7DEB9" w14:textId="77777777" w:rsidR="00511475" w:rsidRPr="00D95A9D" w:rsidRDefault="00511475" w:rsidP="00D0709A">
      <w:pPr>
        <w:pStyle w:val="Odsekzoznamu"/>
        <w:numPr>
          <w:ilvl w:val="0"/>
          <w:numId w:val="8"/>
        </w:numPr>
      </w:pPr>
      <w:r w:rsidRPr="00D95A9D">
        <w:t>Všetky stornované záznamy je možné dohľadať pre účely auditu na základe príznaku VER04.</w:t>
      </w:r>
    </w:p>
    <w:p w14:paraId="35582CE9" w14:textId="517CE799" w:rsidR="00511475" w:rsidRDefault="00511475" w:rsidP="00D0709A">
      <w:pPr>
        <w:pStyle w:val="Odsekzoznamu"/>
        <w:numPr>
          <w:ilvl w:val="0"/>
          <w:numId w:val="8"/>
        </w:numPr>
      </w:pPr>
      <w:r w:rsidRPr="00D95A9D">
        <w:t>Storno môže vykonať lekár, ktorý pracuje na danom OÚ PZS (čiže v rámci ambulancie alebo oddelenia), podmienkou je, že musí byť prihlásený pod daným kódom PZS</w:t>
      </w:r>
    </w:p>
    <w:p w14:paraId="5F4FFD03" w14:textId="28EAC92B" w:rsidR="006C53BA" w:rsidRPr="006C53BA" w:rsidRDefault="00E206C4" w:rsidP="008C4A44">
      <w:pPr>
        <w:pStyle w:val="Nadpis3"/>
        <w:numPr>
          <w:ilvl w:val="2"/>
          <w:numId w:val="79"/>
        </w:numPr>
        <w:rPr>
          <w:highlight w:val="yellow"/>
        </w:rPr>
      </w:pPr>
      <w:bookmarkStart w:id="44" w:name="_Toc83888339"/>
      <w:proofErr w:type="spellStart"/>
      <w:r w:rsidRPr="006C53BA">
        <w:rPr>
          <w:highlight w:val="yellow"/>
        </w:rPr>
        <w:t>Storno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záznamu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nežiadúcej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reakcie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na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očkovanie</w:t>
      </w:r>
      <w:bookmarkEnd w:id="44"/>
      <w:proofErr w:type="spellEnd"/>
    </w:p>
    <w:p w14:paraId="0BBE1A8E" w14:textId="77777777" w:rsidR="00E206C4" w:rsidRPr="00C26A9D" w:rsidRDefault="00E206C4" w:rsidP="00E206C4">
      <w:pPr>
        <w:rPr>
          <w:b/>
          <w:u w:val="single"/>
        </w:rPr>
      </w:pPr>
      <w:r w:rsidRPr="00C26A9D">
        <w:rPr>
          <w:b/>
          <w:u w:val="single"/>
        </w:rPr>
        <w:t>Popis procesu:</w:t>
      </w:r>
    </w:p>
    <w:p w14:paraId="170D66FF" w14:textId="77777777" w:rsidR="00E206C4" w:rsidRPr="00D95A9D" w:rsidRDefault="00E206C4" w:rsidP="00E206C4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00E206C4" w:rsidRPr="00D95A9D" w14:paraId="5FAF7C7D" w14:textId="77777777" w:rsidTr="008C4A44">
        <w:tc>
          <w:tcPr>
            <w:tcW w:w="1134" w:type="dxa"/>
            <w:shd w:val="clear" w:color="auto" w:fill="002060"/>
          </w:tcPr>
          <w:p w14:paraId="7834FAF5" w14:textId="77777777" w:rsidR="00E206C4" w:rsidRPr="00D95A9D" w:rsidRDefault="00E206C4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238C7D4B" w14:textId="77777777" w:rsidR="00E206C4" w:rsidRPr="00D95A9D" w:rsidRDefault="00E206C4" w:rsidP="008C4A44">
            <w:pPr>
              <w:rPr>
                <w:sz w:val="18"/>
              </w:rPr>
            </w:pPr>
          </w:p>
        </w:tc>
      </w:tr>
      <w:tr w:rsidR="00E206C4" w:rsidRPr="00D95A9D" w14:paraId="4C7EE24C" w14:textId="77777777" w:rsidTr="008C4A44">
        <w:tc>
          <w:tcPr>
            <w:tcW w:w="1134" w:type="dxa"/>
          </w:tcPr>
          <w:p w14:paraId="6A47A3DF" w14:textId="77777777" w:rsidR="00E206C4" w:rsidRPr="00D95A9D" w:rsidRDefault="00E206C4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59668165" w14:textId="713A894B" w:rsidR="00E206C4" w:rsidRPr="006C53BA" w:rsidRDefault="00E206C4" w:rsidP="00706BB0">
            <w:pPr>
              <w:pStyle w:val="Odsekzoznamu"/>
              <w:numPr>
                <w:ilvl w:val="0"/>
                <w:numId w:val="7"/>
              </w:numPr>
              <w:rPr>
                <w:sz w:val="18"/>
                <w:szCs w:val="18"/>
                <w:highlight w:val="yellow"/>
              </w:rPr>
            </w:pPr>
            <w:r w:rsidRPr="006C53BA">
              <w:rPr>
                <w:sz w:val="18"/>
                <w:szCs w:val="18"/>
                <w:highlight w:val="yellow"/>
              </w:rPr>
              <w:t xml:space="preserve">Stornovanie záznamu </w:t>
            </w:r>
            <w:r w:rsidR="00706BB0">
              <w:rPr>
                <w:sz w:val="18"/>
                <w:szCs w:val="18"/>
                <w:highlight w:val="yellow"/>
              </w:rPr>
              <w:t>nežiadúcej reakcie na</w:t>
            </w:r>
            <w:r w:rsidRPr="006C53BA">
              <w:rPr>
                <w:sz w:val="18"/>
                <w:szCs w:val="18"/>
                <w:highlight w:val="yellow"/>
              </w:rPr>
              <w:t xml:space="preserve"> očkovania, ktoré vzniklo z dôvodu </w:t>
            </w:r>
            <w:r w:rsidR="00286E49">
              <w:rPr>
                <w:sz w:val="18"/>
                <w:szCs w:val="18"/>
                <w:highlight w:val="yellow"/>
              </w:rPr>
              <w:t xml:space="preserve">administratívnej </w:t>
            </w:r>
            <w:r w:rsidR="009604EA" w:rsidRPr="006C53BA">
              <w:rPr>
                <w:sz w:val="18"/>
                <w:szCs w:val="18"/>
                <w:highlight w:val="yellow"/>
              </w:rPr>
              <w:t>chyby</w:t>
            </w:r>
          </w:p>
        </w:tc>
      </w:tr>
      <w:tr w:rsidR="00E206C4" w:rsidRPr="00D95A9D" w14:paraId="1FA30591" w14:textId="77777777" w:rsidTr="008C4A44">
        <w:tc>
          <w:tcPr>
            <w:tcW w:w="1134" w:type="dxa"/>
          </w:tcPr>
          <w:p w14:paraId="3ABC58F3" w14:textId="77777777" w:rsidR="00E206C4" w:rsidRPr="00D95A9D" w:rsidRDefault="00E206C4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66AD25DC" w14:textId="1BB3E161" w:rsidR="00E206C4" w:rsidRDefault="00E206C4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Vytvorený elektronický záznam o</w:t>
            </w:r>
            <w:r>
              <w:rPr>
                <w:sz w:val="18"/>
                <w:szCs w:val="18"/>
              </w:rPr>
              <w:t> rekcií na očkovanie</w:t>
            </w:r>
            <w:r w:rsidRPr="00D95A9D">
              <w:rPr>
                <w:sz w:val="18"/>
                <w:szCs w:val="18"/>
              </w:rPr>
              <w:t xml:space="preserve"> </w:t>
            </w:r>
          </w:p>
          <w:p w14:paraId="59EC0CE6" w14:textId="77777777" w:rsidR="00E206C4" w:rsidRPr="00D95A9D" w:rsidRDefault="00E206C4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Autentifikovaný zdravotnícky pracovník a odborný útvar na ktorom pracuje</w:t>
            </w:r>
          </w:p>
          <w:p w14:paraId="4FB7CBF7" w14:textId="77777777" w:rsidR="00E206C4" w:rsidRPr="00D95A9D" w:rsidRDefault="00E206C4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Identifikovaný pacient </w:t>
            </w:r>
          </w:p>
          <w:p w14:paraId="59189899" w14:textId="1A4173A7" w:rsidR="00E206C4" w:rsidRPr="00511475" w:rsidRDefault="00E206C4" w:rsidP="00D0709A">
            <w:pPr>
              <w:pStyle w:val="Odsekzoznamu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Požiadavka na storno záznamu </w:t>
            </w:r>
            <w:r>
              <w:rPr>
                <w:sz w:val="18"/>
                <w:szCs w:val="18"/>
              </w:rPr>
              <w:t>nežiadúcej reakcie na očkovanie</w:t>
            </w:r>
          </w:p>
        </w:tc>
      </w:tr>
      <w:tr w:rsidR="00E206C4" w:rsidRPr="00D95A9D" w14:paraId="705E4955" w14:textId="77777777" w:rsidTr="008C4A44">
        <w:tc>
          <w:tcPr>
            <w:tcW w:w="1134" w:type="dxa"/>
          </w:tcPr>
          <w:p w14:paraId="4C19594D" w14:textId="77777777" w:rsidR="00E206C4" w:rsidRPr="00D95A9D" w:rsidRDefault="00E206C4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0383BFB6" w14:textId="1F1C20CD" w:rsidR="00E206C4" w:rsidRPr="00D95A9D" w:rsidRDefault="00706BB0" w:rsidP="00706BB0">
            <w:pPr>
              <w:pStyle w:val="Odsekzoznamu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Elektronický záznam stornovaný</w:t>
            </w:r>
          </w:p>
        </w:tc>
      </w:tr>
      <w:tr w:rsidR="00E206C4" w:rsidRPr="00D95A9D" w14:paraId="620A2667" w14:textId="77777777" w:rsidTr="008C4A44">
        <w:trPr>
          <w:trHeight w:val="381"/>
        </w:trPr>
        <w:tc>
          <w:tcPr>
            <w:tcW w:w="1134" w:type="dxa"/>
          </w:tcPr>
          <w:p w14:paraId="6C304620" w14:textId="77777777" w:rsidR="00E206C4" w:rsidRPr="00D95A9D" w:rsidRDefault="00E206C4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lastRenderedPageBreak/>
              <w:t>Scenáre použitia:</w:t>
            </w:r>
          </w:p>
        </w:tc>
        <w:tc>
          <w:tcPr>
            <w:tcW w:w="7320" w:type="dxa"/>
          </w:tcPr>
          <w:p w14:paraId="12FF2A65" w14:textId="2D774F01" w:rsidR="00E206C4" w:rsidRPr="00511475" w:rsidRDefault="00E206C4" w:rsidP="00D0709A">
            <w:pPr>
              <w:pStyle w:val="Odsekzoznamu"/>
              <w:numPr>
                <w:ilvl w:val="0"/>
                <w:numId w:val="8"/>
              </w:numPr>
              <w:rPr>
                <w:color w:val="0070C0"/>
                <w:sz w:val="18"/>
                <w:szCs w:val="18"/>
              </w:rPr>
            </w:pPr>
            <w:r w:rsidRPr="00511475">
              <w:rPr>
                <w:color w:val="0070C0"/>
                <w:sz w:val="18"/>
                <w:szCs w:val="18"/>
              </w:rPr>
              <w:t>eOck_01_0</w:t>
            </w:r>
            <w:r>
              <w:rPr>
                <w:color w:val="0070C0"/>
                <w:sz w:val="18"/>
                <w:szCs w:val="18"/>
              </w:rPr>
              <w:t>7</w:t>
            </w:r>
            <w:r w:rsidRPr="00511475">
              <w:rPr>
                <w:color w:val="0070C0"/>
                <w:sz w:val="18"/>
                <w:szCs w:val="18"/>
              </w:rPr>
              <w:t xml:space="preserve"> – Storno </w:t>
            </w:r>
            <w:r>
              <w:rPr>
                <w:color w:val="0070C0"/>
                <w:sz w:val="18"/>
                <w:szCs w:val="18"/>
              </w:rPr>
              <w:t>záznamu nežiadúcej reakcie na očkovanie</w:t>
            </w:r>
          </w:p>
        </w:tc>
      </w:tr>
      <w:tr w:rsidR="00E206C4" w:rsidRPr="00D95A9D" w14:paraId="0555D2F8" w14:textId="77777777" w:rsidTr="008C4A44">
        <w:tc>
          <w:tcPr>
            <w:tcW w:w="1134" w:type="dxa"/>
          </w:tcPr>
          <w:p w14:paraId="3A7022B9" w14:textId="77777777" w:rsidR="00E206C4" w:rsidRPr="00D95A9D" w:rsidRDefault="00E206C4" w:rsidP="008C4A4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7AF0DCDC" w14:textId="66F69D4F" w:rsidR="00E206C4" w:rsidRPr="00D95A9D" w:rsidRDefault="00E206C4" w:rsidP="00D0709A">
            <w:pPr>
              <w:pStyle w:val="Odsekzoznamu"/>
              <w:keepNext/>
              <w:numPr>
                <w:ilvl w:val="0"/>
                <w:numId w:val="8"/>
              </w:numPr>
              <w:rPr>
                <w:sz w:val="18"/>
                <w:szCs w:val="18"/>
              </w:rPr>
            </w:pPr>
            <w:proofErr w:type="spellStart"/>
            <w:r w:rsidRPr="00511475">
              <w:rPr>
                <w:color w:val="0070C0"/>
                <w:sz w:val="18"/>
                <w:szCs w:val="18"/>
              </w:rPr>
              <w:t>Stornuj</w:t>
            </w:r>
            <w:r>
              <w:rPr>
                <w:color w:val="0070C0"/>
                <w:sz w:val="18"/>
                <w:szCs w:val="18"/>
              </w:rPr>
              <w:t>ReakciuNaOckovanie</w:t>
            </w:r>
            <w:proofErr w:type="spellEnd"/>
          </w:p>
        </w:tc>
      </w:tr>
    </w:tbl>
    <w:p w14:paraId="488B2F10" w14:textId="65509B84" w:rsidR="00E206C4" w:rsidRPr="00D95A9D" w:rsidRDefault="006B3CF3" w:rsidP="006B3CF3">
      <w:pPr>
        <w:pStyle w:val="Popis"/>
        <w:rPr>
          <w:lang w:val="sk-SK"/>
        </w:rPr>
      </w:pPr>
      <w:bookmarkStart w:id="45" w:name="_Toc73376549"/>
      <w:proofErr w:type="spellStart"/>
      <w:r>
        <w:t>Tabuľka</w:t>
      </w:r>
      <w:proofErr w:type="spellEnd"/>
      <w:r>
        <w:t xml:space="preserve">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10</w:t>
      </w:r>
      <w:r>
        <w:fldChar w:fldCharType="end"/>
      </w:r>
      <w:r w:rsidR="00E206C4">
        <w:rPr>
          <w:lang w:val="sk-SK"/>
        </w:rPr>
        <w:t xml:space="preserve">: </w:t>
      </w:r>
      <w:r w:rsidR="00E206C4" w:rsidRPr="00511475">
        <w:rPr>
          <w:b w:val="0"/>
          <w:bCs w:val="0"/>
          <w:lang w:val="sk-SK"/>
        </w:rPr>
        <w:t>Proces A</w:t>
      </w:r>
      <w:r w:rsidR="00D0709A">
        <w:rPr>
          <w:b w:val="0"/>
          <w:bCs w:val="0"/>
          <w:lang w:val="sk-SK"/>
        </w:rPr>
        <w:t>6</w:t>
      </w:r>
      <w:r w:rsidR="00E206C4">
        <w:rPr>
          <w:lang w:val="sk-SK"/>
        </w:rPr>
        <w:t xml:space="preserve"> - </w:t>
      </w:r>
      <w:r w:rsidR="00E206C4" w:rsidRPr="00A73064">
        <w:rPr>
          <w:b w:val="0"/>
          <w:lang w:val="sk-SK"/>
        </w:rPr>
        <w:t>Storno</w:t>
      </w:r>
      <w:r w:rsidR="00E206C4">
        <w:rPr>
          <w:b w:val="0"/>
          <w:lang w:val="sk-SK"/>
        </w:rPr>
        <w:t xml:space="preserve"> záznamu nežiadúcej reakcie na očkovanie</w:t>
      </w:r>
      <w:bookmarkEnd w:id="45"/>
    </w:p>
    <w:p w14:paraId="36F465BB" w14:textId="5479D7C4" w:rsidR="00E206C4" w:rsidRPr="00D95A9D" w:rsidRDefault="00E206C4" w:rsidP="00D0709A">
      <w:pPr>
        <w:pStyle w:val="Odsekzoznamu"/>
        <w:numPr>
          <w:ilvl w:val="0"/>
          <w:numId w:val="8"/>
        </w:numPr>
      </w:pPr>
      <w:r w:rsidRPr="00D95A9D">
        <w:t xml:space="preserve">Storno je využívané výhradne pre účely administratívnych chýb – </w:t>
      </w:r>
      <w:proofErr w:type="spellStart"/>
      <w:r w:rsidRPr="00D95A9D">
        <w:t>t.j</w:t>
      </w:r>
      <w:proofErr w:type="spellEnd"/>
      <w:r w:rsidRPr="00D95A9D">
        <w:t xml:space="preserve">. lekár zapísal záznam na nesprávneho pacienta, lekár nesprávne vybral z číselníka, </w:t>
      </w:r>
      <w:r w:rsidR="00706BB0">
        <w:t>lekár zapísal nesprávnu reakciu na očkovanie,...</w:t>
      </w:r>
    </w:p>
    <w:p w14:paraId="766CF1CF" w14:textId="77777777" w:rsidR="00E206C4" w:rsidRPr="00D95A9D" w:rsidRDefault="00E206C4" w:rsidP="00D0709A">
      <w:pPr>
        <w:pStyle w:val="Odsekzoznamu"/>
        <w:numPr>
          <w:ilvl w:val="0"/>
          <w:numId w:val="8"/>
        </w:numPr>
      </w:pPr>
      <w:r w:rsidRPr="00D95A9D">
        <w:t>Všetky stornované záznamy je možné dohľadať pre účely auditu na základe príznaku VER04.</w:t>
      </w:r>
    </w:p>
    <w:p w14:paraId="4C8594F3" w14:textId="77777777" w:rsidR="00E206C4" w:rsidRPr="00D95A9D" w:rsidRDefault="00E206C4" w:rsidP="00D0709A">
      <w:pPr>
        <w:pStyle w:val="Odsekzoznamu"/>
        <w:numPr>
          <w:ilvl w:val="0"/>
          <w:numId w:val="8"/>
        </w:numPr>
      </w:pPr>
      <w:r w:rsidRPr="00D95A9D">
        <w:t>Storno môže vykonať lekár, ktorý pracuje na danom OÚ PZS (čiže v rámci ambulancie alebo oddelenia), podmienkou je, že musí byť prihlásený pod daným kódom PZS</w:t>
      </w:r>
    </w:p>
    <w:p w14:paraId="6A4272A9" w14:textId="59FFD922" w:rsidR="002B5785" w:rsidRPr="00BE24BD" w:rsidRDefault="6DE4F7B8" w:rsidP="00D0709A">
      <w:pPr>
        <w:pStyle w:val="Nadpis2"/>
        <w:numPr>
          <w:ilvl w:val="1"/>
          <w:numId w:val="78"/>
        </w:numPr>
      </w:pPr>
      <w:bookmarkStart w:id="46" w:name="_Toc83888340"/>
      <w:proofErr w:type="spellStart"/>
      <w:r w:rsidRPr="00BE24BD">
        <w:t>Scenáre</w:t>
      </w:r>
      <w:proofErr w:type="spellEnd"/>
      <w:r w:rsidRPr="00BE24BD">
        <w:t xml:space="preserve"> </w:t>
      </w:r>
      <w:proofErr w:type="spellStart"/>
      <w:r w:rsidRPr="00BE24BD">
        <w:t>použitia</w:t>
      </w:r>
      <w:proofErr w:type="spellEnd"/>
      <w:r w:rsidRPr="00BE24BD">
        <w:t xml:space="preserve"> (</w:t>
      </w:r>
      <w:proofErr w:type="spellStart"/>
      <w:r w:rsidRPr="00BE24BD">
        <w:t>Procesné</w:t>
      </w:r>
      <w:proofErr w:type="spellEnd"/>
      <w:r w:rsidRPr="00BE24BD">
        <w:t xml:space="preserve"> </w:t>
      </w:r>
      <w:proofErr w:type="spellStart"/>
      <w:r w:rsidRPr="00BE24BD">
        <w:t>scenáre</w:t>
      </w:r>
      <w:proofErr w:type="spellEnd"/>
      <w:r w:rsidRPr="00BE24BD">
        <w:t xml:space="preserve"> </w:t>
      </w:r>
      <w:proofErr w:type="spellStart"/>
      <w:r w:rsidRPr="00BE24BD">
        <w:t>služieb</w:t>
      </w:r>
      <w:proofErr w:type="spellEnd"/>
      <w:r w:rsidRPr="00BE24BD">
        <w:t>)</w:t>
      </w:r>
      <w:bookmarkEnd w:id="46"/>
    </w:p>
    <w:p w14:paraId="1235A1F4" w14:textId="77777777" w:rsidR="00510C5E" w:rsidRPr="00D95A9D" w:rsidRDefault="4B1F096C" w:rsidP="00510C5E">
      <w:r w:rsidRPr="00D95A9D">
        <w:t xml:space="preserve">Scenáre použitia stanovujú: </w:t>
      </w:r>
    </w:p>
    <w:p w14:paraId="2E92B7FA" w14:textId="77777777" w:rsidR="00510C5E" w:rsidRPr="00D95A9D" w:rsidRDefault="4B1F096C" w:rsidP="00D0709A">
      <w:pPr>
        <w:pStyle w:val="Odsekzoznamu"/>
        <w:numPr>
          <w:ilvl w:val="0"/>
          <w:numId w:val="18"/>
        </w:numPr>
      </w:pPr>
      <w:r w:rsidRPr="00D95A9D">
        <w:t xml:space="preserve">Predpoklad pre overenie zhody dodávateľov IS PZS </w:t>
      </w:r>
    </w:p>
    <w:p w14:paraId="4DA8BD59" w14:textId="77777777" w:rsidR="00510C5E" w:rsidRPr="00D95A9D" w:rsidRDefault="4B1F096C" w:rsidP="00D0709A">
      <w:pPr>
        <w:pStyle w:val="Odsekzoznamu"/>
        <w:numPr>
          <w:ilvl w:val="0"/>
          <w:numId w:val="18"/>
        </w:numPr>
      </w:pPr>
      <w:r w:rsidRPr="00D95A9D">
        <w:t xml:space="preserve">Časť procesu PZS, ktorá súvisí s prácou v NZIS </w:t>
      </w:r>
    </w:p>
    <w:p w14:paraId="5D74DCC4" w14:textId="77777777" w:rsidR="00510C5E" w:rsidRPr="00D95A9D" w:rsidRDefault="00510C5E" w:rsidP="00510C5E"/>
    <w:p w14:paraId="67463872" w14:textId="77777777" w:rsidR="00C313E4" w:rsidRPr="00D95A9D" w:rsidRDefault="4B1F096C" w:rsidP="00C313E4">
      <w:r w:rsidRPr="00D95A9D">
        <w:t>Scenáre použitia obsahujú:</w:t>
      </w:r>
    </w:p>
    <w:p w14:paraId="0BF0672D" w14:textId="77777777" w:rsidR="00BE3F0B" w:rsidRPr="00D95A9D" w:rsidRDefault="4B1F096C" w:rsidP="00D0709A">
      <w:pPr>
        <w:pStyle w:val="Odsekzoznamu"/>
        <w:numPr>
          <w:ilvl w:val="1"/>
          <w:numId w:val="19"/>
        </w:numPr>
      </w:pPr>
      <w:r w:rsidRPr="00D95A9D">
        <w:t>stručný popis</w:t>
      </w:r>
    </w:p>
    <w:p w14:paraId="20B2E332" w14:textId="77777777" w:rsidR="00BE3F0B" w:rsidRPr="00D95A9D" w:rsidRDefault="4B1F096C" w:rsidP="00D0709A">
      <w:pPr>
        <w:pStyle w:val="Odsekzoznamu"/>
        <w:numPr>
          <w:ilvl w:val="1"/>
          <w:numId w:val="19"/>
        </w:numPr>
      </w:pPr>
      <w:r w:rsidRPr="00D95A9D">
        <w:t>vstupné podmienky</w:t>
      </w:r>
    </w:p>
    <w:p w14:paraId="09C2B156" w14:textId="77777777" w:rsidR="00BE3F0B" w:rsidRPr="00D95A9D" w:rsidRDefault="4B1F096C" w:rsidP="00D0709A">
      <w:pPr>
        <w:pStyle w:val="Odsekzoznamu"/>
        <w:numPr>
          <w:ilvl w:val="1"/>
          <w:numId w:val="19"/>
        </w:numPr>
      </w:pPr>
      <w:r w:rsidRPr="00D95A9D">
        <w:t>odkaz na proces</w:t>
      </w:r>
    </w:p>
    <w:p w14:paraId="0D19DE40" w14:textId="77777777" w:rsidR="00BE3F0B" w:rsidRPr="00D95A9D" w:rsidRDefault="4B1F096C" w:rsidP="00D0709A">
      <w:pPr>
        <w:pStyle w:val="Odsekzoznamu"/>
        <w:numPr>
          <w:ilvl w:val="1"/>
          <w:numId w:val="19"/>
        </w:numPr>
      </w:pPr>
      <w:r w:rsidRPr="00D95A9D">
        <w:t xml:space="preserve">používaný </w:t>
      </w:r>
      <w:proofErr w:type="spellStart"/>
      <w:r w:rsidRPr="00D95A9D">
        <w:t>archetyp</w:t>
      </w:r>
      <w:proofErr w:type="spellEnd"/>
    </w:p>
    <w:p w14:paraId="347004F5" w14:textId="77777777" w:rsidR="00BE3F0B" w:rsidRPr="00D95A9D" w:rsidRDefault="4B1F096C" w:rsidP="00D0709A">
      <w:pPr>
        <w:pStyle w:val="Odsekzoznamu"/>
        <w:numPr>
          <w:ilvl w:val="1"/>
          <w:numId w:val="19"/>
        </w:numPr>
      </w:pPr>
      <w:r w:rsidRPr="00D95A9D">
        <w:t>služba</w:t>
      </w:r>
    </w:p>
    <w:p w14:paraId="487AFE53" w14:textId="77777777" w:rsidR="00BE3F0B" w:rsidRPr="00D95A9D" w:rsidRDefault="4B1F096C" w:rsidP="00D0709A">
      <w:pPr>
        <w:pStyle w:val="Odsekzoznamu"/>
        <w:numPr>
          <w:ilvl w:val="1"/>
          <w:numId w:val="19"/>
        </w:numPr>
      </w:pPr>
      <w:r w:rsidRPr="00D95A9D">
        <w:t>výstupné podmienky</w:t>
      </w:r>
    </w:p>
    <w:p w14:paraId="317B8F65" w14:textId="77777777" w:rsidR="00C313E4" w:rsidRPr="00D95A9D" w:rsidRDefault="4B1F096C" w:rsidP="00D0709A">
      <w:pPr>
        <w:pStyle w:val="Odsekzoznamu"/>
        <w:numPr>
          <w:ilvl w:val="1"/>
          <w:numId w:val="19"/>
        </w:numPr>
      </w:pPr>
      <w:r w:rsidRPr="00D95A9D">
        <w:t>Hlavný scenár</w:t>
      </w:r>
    </w:p>
    <w:p w14:paraId="6C38D5FA" w14:textId="77777777" w:rsidR="00BC2ABB" w:rsidRPr="00D95A9D" w:rsidRDefault="4B1F096C" w:rsidP="00D0709A">
      <w:pPr>
        <w:pStyle w:val="Odsekzoznamu"/>
        <w:numPr>
          <w:ilvl w:val="1"/>
          <w:numId w:val="19"/>
        </w:numPr>
      </w:pPr>
      <w:r w:rsidRPr="00D95A9D">
        <w:t>Alternatívne scenáre k hlavnému scenáru, ktoré je potrebné implementovať ako alternatívy pre zdravotníckeho pracovníka</w:t>
      </w:r>
    </w:p>
    <w:p w14:paraId="5B75D22D" w14:textId="7455D446" w:rsidR="00C313E4" w:rsidRPr="00D95A9D" w:rsidRDefault="6DE4F7B8" w:rsidP="00D0709A">
      <w:pPr>
        <w:pStyle w:val="Odsekzoznamu"/>
        <w:numPr>
          <w:ilvl w:val="1"/>
          <w:numId w:val="19"/>
        </w:numPr>
      </w:pPr>
      <w:proofErr w:type="spellStart"/>
      <w:r w:rsidRPr="00D95A9D">
        <w:t>Use</w:t>
      </w:r>
      <w:proofErr w:type="spellEnd"/>
      <w:r w:rsidRPr="00D95A9D">
        <w:t xml:space="preserve"> </w:t>
      </w:r>
      <w:proofErr w:type="spellStart"/>
      <w:r w:rsidRPr="00D95A9D">
        <w:t>cases</w:t>
      </w:r>
      <w:proofErr w:type="spellEnd"/>
      <w:r w:rsidRPr="00D95A9D">
        <w:t xml:space="preserve"> vyplývajúc</w:t>
      </w:r>
      <w:r w:rsidR="007D3F7C">
        <w:t>e</w:t>
      </w:r>
      <w:r w:rsidRPr="00D95A9D">
        <w:t xml:space="preserve"> z hlavného scenára</w:t>
      </w:r>
    </w:p>
    <w:p w14:paraId="520CFA03" w14:textId="77777777" w:rsidR="00731D80" w:rsidRPr="00D95A9D" w:rsidRDefault="00731D80" w:rsidP="00731D80"/>
    <w:p w14:paraId="56E033FC" w14:textId="0980AD60" w:rsidR="007A54EC" w:rsidRDefault="4B1F096C" w:rsidP="00300D0C">
      <w:r w:rsidRPr="00D95A9D">
        <w:t>Nižšie uvedené scenáre stanovujú minimálnu množinu údajov pre úspešné overenie zhody, ktoré je potrebné:</w:t>
      </w:r>
    </w:p>
    <w:p w14:paraId="2887E4CA" w14:textId="77777777" w:rsidR="007A54EC" w:rsidRDefault="007A54EC">
      <w:pPr>
        <w:spacing w:before="0" w:after="200" w:line="276" w:lineRule="auto"/>
      </w:pPr>
      <w:r>
        <w:br w:type="page"/>
      </w:r>
    </w:p>
    <w:p w14:paraId="082634C2" w14:textId="77777777" w:rsidR="00006397" w:rsidRPr="00BE24BD" w:rsidRDefault="00006397" w:rsidP="00D0709A">
      <w:pPr>
        <w:pStyle w:val="Nadpis3"/>
        <w:numPr>
          <w:ilvl w:val="2"/>
          <w:numId w:val="78"/>
        </w:numPr>
        <w:ind w:left="1212"/>
      </w:pPr>
      <w:bookmarkStart w:id="47" w:name="_eV_01_01_–_Zapísanie"/>
      <w:bookmarkStart w:id="48" w:name="_Zapísanie_záznamu_z_1"/>
      <w:bookmarkStart w:id="49" w:name="_Zapísanie_záznamu_z_2"/>
      <w:bookmarkStart w:id="50" w:name="_eV_01_03_–_Zapísanie"/>
      <w:bookmarkStart w:id="51" w:name="_Toc83888341"/>
      <w:bookmarkEnd w:id="47"/>
      <w:bookmarkEnd w:id="48"/>
      <w:bookmarkEnd w:id="49"/>
      <w:bookmarkEnd w:id="50"/>
      <w:r w:rsidRPr="00BE24BD">
        <w:lastRenderedPageBreak/>
        <w:t>e</w:t>
      </w:r>
      <w:r>
        <w:t>Ock</w:t>
      </w:r>
      <w:r w:rsidRPr="00BE24BD">
        <w:t xml:space="preserve">_01_01 – </w:t>
      </w:r>
      <w:proofErr w:type="spellStart"/>
      <w:r w:rsidRPr="00BE24BD">
        <w:t>Zapísanie</w:t>
      </w:r>
      <w:proofErr w:type="spellEnd"/>
      <w:r w:rsidRPr="00BE24BD">
        <w:t xml:space="preserve"> </w:t>
      </w:r>
      <w:proofErr w:type="spellStart"/>
      <w:r w:rsidRPr="00BE24BD">
        <w:t>záznamu</w:t>
      </w:r>
      <w:proofErr w:type="spellEnd"/>
      <w:r w:rsidRPr="00BE24BD">
        <w:t xml:space="preserve"> z </w:t>
      </w:r>
      <w:proofErr w:type="spellStart"/>
      <w:r w:rsidRPr="00BE24BD">
        <w:t>o</w:t>
      </w:r>
      <w:r>
        <w:t>čkovania</w:t>
      </w:r>
      <w:proofErr w:type="spellEnd"/>
      <w:r>
        <w:t xml:space="preserve"> </w:t>
      </w:r>
      <w:proofErr w:type="spellStart"/>
      <w:r>
        <w:t>pacienta</w:t>
      </w:r>
      <w:bookmarkEnd w:id="51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904"/>
      </w:tblGrid>
      <w:tr w:rsidR="00006397" w:rsidRPr="00D95A9D" w14:paraId="2D5A9CBE" w14:textId="77777777" w:rsidTr="00006397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3CC2BAE3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6A16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Zapísanie záznamu z 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očkovania</w:t>
            </w:r>
          </w:p>
        </w:tc>
      </w:tr>
      <w:tr w:rsidR="00006397" w:rsidRPr="00D95A9D" w14:paraId="51B08928" w14:textId="77777777" w:rsidTr="00006397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83BFB32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5C4C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pre:</w:t>
            </w:r>
          </w:p>
          <w:p w14:paraId="74818CBF" w14:textId="77777777" w:rsidR="00006397" w:rsidRPr="00D95A9D" w:rsidRDefault="00006397" w:rsidP="00D0709A">
            <w:pPr>
              <w:pStyle w:val="Bezriadkovania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lekára všeobecnej ZS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,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 ktorou má osoba/poskytovateľ ZS uzatvorenú dohodu o poskytovaní ZS - všeobecný lekár pre dospelých, pre deti a dorast (ďalej všeobecný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kapitujúci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lekár)</w:t>
            </w:r>
          </w:p>
          <w:p w14:paraId="290183FC" w14:textId="59D6F7B0" w:rsidR="00006397" w:rsidRPr="00D95A9D" w:rsidRDefault="00006397" w:rsidP="00006397">
            <w:pPr>
              <w:pStyle w:val="Bezriadkovania"/>
              <w:ind w:left="72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Všeobecný lekár počas neprítomnosti iného všeobecného lekára, môže </w:t>
            </w:r>
            <w:r w:rsidR="0057669A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zaočkovať 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pacienta s ktorým nemá uzatvorenú dohodu o poskytovaní ZS. Počas ošetrenia je považovaný za ošetrujúceho lekára špecialistu.</w:t>
            </w:r>
          </w:p>
          <w:p w14:paraId="3A312181" w14:textId="501E28DC" w:rsidR="00006397" w:rsidRPr="00D95A9D" w:rsidRDefault="00006397" w:rsidP="00D0709A">
            <w:pPr>
              <w:pStyle w:val="Bezriadkovania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ošetrujúceho lekára špecialistu na zapísanie </w:t>
            </w:r>
            <w:r w:rsidR="0057669A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očkovania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. Lekár špecialista v súlade so zákonom 576/2004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Z.z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., §7, ods. (1), písm. a)</w:t>
            </w:r>
            <w:r w:rsidR="005B7293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005B7293" w:rsidRPr="005B7293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až c)</w:t>
            </w:r>
          </w:p>
          <w:p w14:paraId="3BA64BD0" w14:textId="77777777" w:rsidR="00006397" w:rsidRDefault="00006397" w:rsidP="00D0709A">
            <w:pPr>
              <w:pStyle w:val="Bezriadkovania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ošetrujúceho lekára</w:t>
            </w:r>
            <w:r w:rsidR="005B7293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,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ktorý poskytuje urgentnú zdravotnú starostlivosť pacientovi formou LSPP alebo urgentného </w:t>
            </w:r>
            <w:r w:rsidR="005B7293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očkovania.</w:t>
            </w:r>
          </w:p>
          <w:p w14:paraId="09DF2C3B" w14:textId="0A0E2742" w:rsidR="00F6435E" w:rsidRPr="00D95A9D" w:rsidRDefault="00F6435E" w:rsidP="00D0709A">
            <w:pPr>
              <w:pStyle w:val="Bezriadkovania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imunológa v ambulancií tropickej medicíny – pri očkovaní proti tropickým chorobám</w:t>
            </w:r>
          </w:p>
        </w:tc>
      </w:tr>
      <w:tr w:rsidR="00006397" w:rsidRPr="00D95A9D" w14:paraId="667F17AA" w14:textId="77777777" w:rsidTr="00006397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C8AA66F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E788" w14:textId="77777777" w:rsidR="00006397" w:rsidRPr="00D95A9D" w:rsidRDefault="00006397" w:rsidP="00D0709A">
            <w:pPr>
              <w:pStyle w:val="Bezriadkovania"/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48364EF0" w14:textId="3B8CEADA" w:rsidR="00006397" w:rsidRPr="00D95A9D" w:rsidRDefault="00006397" w:rsidP="00D0709A">
            <w:pPr>
              <w:pStyle w:val="Bezriadkovania"/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</w:tc>
      </w:tr>
      <w:tr w:rsidR="00006397" w:rsidRPr="00D95A9D" w14:paraId="07CF3D2C" w14:textId="77777777" w:rsidTr="00006397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4BBC3BA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90C9" w14:textId="77777777" w:rsidR="00006397" w:rsidRPr="00006397" w:rsidRDefault="00EC4C26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rStyle w:val="Hypertextovprepojenie"/>
                <w:rFonts w:eastAsiaTheme="minorEastAsia"/>
              </w:rPr>
            </w:pPr>
            <w:hyperlink w:anchor="_A1_–_Zápis" w:history="1">
              <w:r w:rsidR="00006397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A1: Z</w:t>
              </w:r>
              <w:r w:rsidR="00006397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</w:t>
              </w:r>
              <w:r w:rsidR="00006397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p</w:t>
              </w:r>
              <w:r w:rsidR="00006397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í</w:t>
              </w:r>
              <w:r w:rsidR="00006397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s</w:t>
              </w:r>
              <w:r w:rsidR="00006397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</w:t>
              </w:r>
              <w:r w:rsidR="00006397" w:rsidRPr="00006397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nie</w:t>
              </w:r>
              <w:r w:rsidR="00006397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 xml:space="preserve"> záznam</w:t>
              </w:r>
              <w:r w:rsidR="00006397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u</w:t>
              </w:r>
              <w:r w:rsidR="00006397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 xml:space="preserve"> z </w:t>
              </w:r>
              <w:r w:rsidR="00006397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o</w:t>
              </w:r>
              <w:r w:rsidR="00006397" w:rsidRPr="00006397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čkovania</w:t>
              </w:r>
              <w:r w:rsidR="00006397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 xml:space="preserve"> </w:t>
              </w:r>
            </w:hyperlink>
          </w:p>
        </w:tc>
      </w:tr>
      <w:tr w:rsidR="00006397" w:rsidRPr="00D95A9D" w14:paraId="48F8A844" w14:textId="77777777" w:rsidTr="00006397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46A85C5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A6A9" w14:textId="77777777" w:rsidR="00006397" w:rsidRPr="00D95A9D" w:rsidRDefault="00006397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310D2A">
              <w:t>CEN-EN13606-SECTION.Ockovaci_zaznam.v1</w:t>
            </w:r>
          </w:p>
        </w:tc>
      </w:tr>
      <w:tr w:rsidR="00006397" w:rsidRPr="00D95A9D" w14:paraId="03EACDA3" w14:textId="77777777" w:rsidTr="00006397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65C10BF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3346" w14:textId="77777777" w:rsidR="00006397" w:rsidRPr="00D95A9D" w:rsidRDefault="00006397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proofErr w:type="spellStart"/>
            <w:r>
              <w:t>ZapisOckovanie</w:t>
            </w:r>
            <w:proofErr w:type="spellEnd"/>
          </w:p>
        </w:tc>
      </w:tr>
      <w:tr w:rsidR="00006397" w:rsidRPr="00D95A9D" w14:paraId="7A1AEDEE" w14:textId="77777777" w:rsidTr="00006397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1DFAB72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2E52" w14:textId="77777777" w:rsidR="00006397" w:rsidRPr="00D95A9D" w:rsidRDefault="00006397" w:rsidP="00D0709A">
            <w:pPr>
              <w:pStyle w:val="Odsekzoznamu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Uložený záznam z 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očkovania</w:t>
            </w:r>
          </w:p>
        </w:tc>
      </w:tr>
      <w:tr w:rsidR="00006397" w:rsidRPr="00D95A9D" w14:paraId="3596A08B" w14:textId="77777777" w:rsidTr="00006397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626C41C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61BA" w14:textId="77777777" w:rsidR="00006397" w:rsidRPr="00D95A9D" w:rsidRDefault="00006397" w:rsidP="00D0709A">
            <w:pPr>
              <w:pStyle w:val="Odsekzoznamu"/>
              <w:numPr>
                <w:ilvl w:val="0"/>
                <w:numId w:val="30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vyberie pacienta, pre ktorého záznam z 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očkovania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realizuje</w:t>
            </w:r>
          </w:p>
          <w:p w14:paraId="1C380AA4" w14:textId="77777777" w:rsidR="00006397" w:rsidRPr="00D95A9D" w:rsidRDefault="00006397" w:rsidP="00D0709A">
            <w:pPr>
              <w:pStyle w:val="Odsekzoznamu"/>
              <w:numPr>
                <w:ilvl w:val="0"/>
                <w:numId w:val="30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skontroluje existenciu JRÚZ ID k identite pacienta v prípade, že nedisponuje JRÚZ ID získa ho prostredníctvom služby DajJRUZIdentifikator_GW_v2</w:t>
            </w:r>
          </w:p>
          <w:p w14:paraId="2CFD08E6" w14:textId="77777777" w:rsidR="00006397" w:rsidRPr="00D95A9D" w:rsidRDefault="00006397" w:rsidP="00D0709A">
            <w:pPr>
              <w:pStyle w:val="Odsekzoznamu"/>
              <w:numPr>
                <w:ilvl w:val="0"/>
                <w:numId w:val="30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Lekár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otvorí časť slúžiacu na 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zaznamen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anie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očkovacieho záznamu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024B38CC" w14:textId="77777777" w:rsidR="00006397" w:rsidRPr="00D95A9D" w:rsidRDefault="00006397" w:rsidP="00D0709A">
            <w:pPr>
              <w:pStyle w:val="Odsekzoznamu"/>
              <w:numPr>
                <w:ilvl w:val="0"/>
                <w:numId w:val="30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Lekár zaznamená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očkovací záznam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 rozsahu: </w:t>
            </w:r>
          </w:p>
          <w:p w14:paraId="1ACEAA67" w14:textId="77777777" w:rsidR="00006397" w:rsidRPr="00D95A9D" w:rsidRDefault="00006397" w:rsidP="00D0709A">
            <w:pPr>
              <w:pStyle w:val="Odsekzoznamu"/>
              <w:numPr>
                <w:ilvl w:val="1"/>
                <w:numId w:val="30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Druh očkovania</w:t>
            </w:r>
          </w:p>
          <w:p w14:paraId="056BDF0E" w14:textId="77777777" w:rsidR="00006397" w:rsidRPr="00D95A9D" w:rsidRDefault="00006397" w:rsidP="00D0709A">
            <w:pPr>
              <w:pStyle w:val="Odsekzoznamu"/>
              <w:numPr>
                <w:ilvl w:val="1"/>
                <w:numId w:val="30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Po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známku</w:t>
            </w:r>
          </w:p>
          <w:p w14:paraId="1658D7F5" w14:textId="77777777" w:rsidR="00006397" w:rsidRPr="00D95A9D" w:rsidRDefault="00006397" w:rsidP="00D0709A">
            <w:pPr>
              <w:pStyle w:val="Odsekzoznamu"/>
              <w:numPr>
                <w:ilvl w:val="1"/>
                <w:numId w:val="30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Typ očkovania</w:t>
            </w:r>
          </w:p>
          <w:p w14:paraId="69618A7F" w14:textId="77777777" w:rsidR="00006397" w:rsidRDefault="00006397" w:rsidP="00D0709A">
            <w:pPr>
              <w:pStyle w:val="Odsekzoznamu"/>
              <w:numPr>
                <w:ilvl w:val="1"/>
                <w:numId w:val="30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Očkovaciu dávku a to v rozsahu:</w:t>
            </w:r>
          </w:p>
          <w:p w14:paraId="5E0B28B0" w14:textId="77777777" w:rsidR="00006397" w:rsidRPr="00006397" w:rsidRDefault="00006397" w:rsidP="00D0709A">
            <w:pPr>
              <w:pStyle w:val="Odsekzoznamu"/>
              <w:numPr>
                <w:ilvl w:val="0"/>
                <w:numId w:val="7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Počet dávok</w:t>
            </w:r>
          </w:p>
          <w:p w14:paraId="6D24E01F" w14:textId="77777777" w:rsidR="00006397" w:rsidRPr="00006397" w:rsidRDefault="00006397" w:rsidP="00D0709A">
            <w:pPr>
              <w:pStyle w:val="Odsekzoznamu"/>
              <w:numPr>
                <w:ilvl w:val="0"/>
                <w:numId w:val="7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Poradie dávky</w:t>
            </w:r>
          </w:p>
          <w:p w14:paraId="3AB6EC97" w14:textId="77777777" w:rsidR="00006397" w:rsidRPr="00006397" w:rsidRDefault="00006397" w:rsidP="00D0709A">
            <w:pPr>
              <w:pStyle w:val="Odsekzoznamu"/>
              <w:numPr>
                <w:ilvl w:val="0"/>
                <w:numId w:val="7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Posledná dávka</w:t>
            </w:r>
          </w:p>
          <w:p w14:paraId="169F22EB" w14:textId="77777777" w:rsidR="00006397" w:rsidRDefault="00006397" w:rsidP="00D0709A">
            <w:pPr>
              <w:pStyle w:val="Odsekzoznamu"/>
              <w:numPr>
                <w:ilvl w:val="1"/>
                <w:numId w:val="30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Vykonané očkovanie v rozsahu:</w:t>
            </w:r>
          </w:p>
          <w:p w14:paraId="720B3E7A" w14:textId="77777777" w:rsidR="00006397" w:rsidRPr="00006397" w:rsidRDefault="00006397" w:rsidP="00D0709A">
            <w:pPr>
              <w:pStyle w:val="Odsekzoznamu"/>
              <w:numPr>
                <w:ilvl w:val="0"/>
                <w:numId w:val="7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Dátum a čas vykonania očkovania</w:t>
            </w:r>
          </w:p>
          <w:p w14:paraId="3468B57F" w14:textId="77777777" w:rsidR="00006397" w:rsidRPr="00006397" w:rsidRDefault="00006397" w:rsidP="00D0709A">
            <w:pPr>
              <w:pStyle w:val="Odsekzoznamu"/>
              <w:numPr>
                <w:ilvl w:val="0"/>
                <w:numId w:val="7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Vakcína (očkovacia látka, Šarža, Množstvo a Poznámka)</w:t>
            </w:r>
          </w:p>
          <w:p w14:paraId="50571BAD" w14:textId="77777777" w:rsidR="00006397" w:rsidRPr="00D95A9D" w:rsidRDefault="00006397" w:rsidP="00D0709A">
            <w:pPr>
              <w:pStyle w:val="Odsekzoznamu"/>
              <w:numPr>
                <w:ilvl w:val="0"/>
                <w:numId w:val="30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potvrdí záznam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 očkovaní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38CDA2A6" w14:textId="77777777" w:rsidR="00006397" w:rsidRPr="00D95A9D" w:rsidRDefault="00006397" w:rsidP="00D0709A">
            <w:pPr>
              <w:pStyle w:val="Odsekzoznamu"/>
              <w:numPr>
                <w:ilvl w:val="0"/>
                <w:numId w:val="30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vykoná kontrolu záznamu pred odoslaním do NZIS</w:t>
            </w:r>
          </w:p>
          <w:p w14:paraId="43E59C3C" w14:textId="77777777" w:rsidR="00006397" w:rsidRPr="00D95A9D" w:rsidRDefault="00006397" w:rsidP="00D0709A">
            <w:pPr>
              <w:pStyle w:val="Odsekzoznamu"/>
              <w:numPr>
                <w:ilvl w:val="1"/>
                <w:numId w:val="30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 ukončení záznamu lekárom IS PZS na aplikačnej úrovni skontroluje povinnosti vyplnených polí a až následne záznam posiela do NZIS </w:t>
            </w:r>
          </w:p>
          <w:p w14:paraId="5AA79325" w14:textId="77777777" w:rsidR="00006397" w:rsidRPr="00D95A9D" w:rsidRDefault="00006397" w:rsidP="00D0709A">
            <w:pPr>
              <w:pStyle w:val="Odsekzoznamu"/>
              <w:numPr>
                <w:ilvl w:val="0"/>
                <w:numId w:val="30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vyplní: </w:t>
            </w:r>
          </w:p>
          <w:p w14:paraId="69C4DB1D" w14:textId="77777777" w:rsidR="00006397" w:rsidRPr="00D95A9D" w:rsidRDefault="00006397" w:rsidP="00D0709A">
            <w:pPr>
              <w:pStyle w:val="Odsekzoznamu"/>
              <w:numPr>
                <w:ilvl w:val="1"/>
                <w:numId w:val="30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a čas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nia v súlade so server časom</w:t>
            </w:r>
          </w:p>
          <w:p w14:paraId="4016DE39" w14:textId="77777777" w:rsidR="00006397" w:rsidRPr="00D95A9D" w:rsidRDefault="00006397" w:rsidP="00D0709A">
            <w:pPr>
              <w:pStyle w:val="Odsekzoznamu"/>
              <w:numPr>
                <w:ilvl w:val="1"/>
                <w:numId w:val="30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Citlivosť záznamu - Pre všetky záznamy je potrebné automaticky nastaviť citlivosť „3“. </w:t>
            </w:r>
          </w:p>
          <w:p w14:paraId="4857FFC2" w14:textId="77777777" w:rsidR="00006397" w:rsidRPr="00D95A9D" w:rsidRDefault="00006397" w:rsidP="00D0709A">
            <w:pPr>
              <w:pStyle w:val="Odsekzoznamu"/>
              <w:numPr>
                <w:ilvl w:val="0"/>
                <w:numId w:val="30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odošle záznam o 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očkovaní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prostredníctvom služby </w:t>
            </w:r>
            <w:proofErr w:type="spellStart"/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Zapis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Ockovanie</w:t>
            </w:r>
            <w:proofErr w:type="spellEnd"/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 NZIS</w:t>
            </w:r>
          </w:p>
          <w:p w14:paraId="72FB8127" w14:textId="77777777" w:rsidR="00006397" w:rsidRPr="00D95A9D" w:rsidRDefault="00006397" w:rsidP="00D0709A">
            <w:pPr>
              <w:pStyle w:val="Odsekzoznamu"/>
              <w:numPr>
                <w:ilvl w:val="0"/>
                <w:numId w:val="30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V prípade potreby IS PZS umožní lekárovi vytlačiť záznam</w:t>
            </w:r>
          </w:p>
        </w:tc>
      </w:tr>
      <w:tr w:rsidR="00006397" w:rsidRPr="00D95A9D" w14:paraId="756725B1" w14:textId="77777777" w:rsidTr="00006397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E99B335" w14:textId="77777777" w:rsidR="00006397" w:rsidRPr="00D95A9D" w:rsidRDefault="00006397" w:rsidP="00006397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Alternatívny scenár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F9BC" w14:textId="77777777" w:rsidR="00006397" w:rsidRPr="00D95A9D" w:rsidRDefault="00006397" w:rsidP="00D0709A">
            <w:pPr>
              <w:pStyle w:val="Odsekzoznamu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nevyplnil všetky povinné položky v rámci záznamu z 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nia, kedy mu informačný systém vráti informáciu, ktorú položku je potrebné vyplniť</w:t>
            </w:r>
            <w:r w:rsidRPr="5A109AD4">
              <w:t>,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</w:t>
            </w:r>
          </w:p>
          <w:p w14:paraId="6A854FFA" w14:textId="77777777" w:rsidR="00006397" w:rsidRPr="00D95A9D" w:rsidRDefault="00006397" w:rsidP="00D0709A">
            <w:pPr>
              <w:pStyle w:val="Odsekzoznamu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problému s identitou pacienta, pre ktorý je záznam zasielaný: </w:t>
            </w:r>
          </w:p>
          <w:p w14:paraId="175A09E2" w14:textId="77777777" w:rsidR="00006397" w:rsidRPr="00D95A9D" w:rsidRDefault="00006397" w:rsidP="00D0709A">
            <w:pPr>
              <w:pStyle w:val="Odsekzoznamu"/>
              <w:numPr>
                <w:ilvl w:val="1"/>
                <w:numId w:val="12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 E900001 – Záznam pre ktorého bol záznam vytvorený na nenachádza v NZIS (špecifická situácia v prípade, že pacientovi už nie je poberateľom zdravotného poistenia, hoci IS PZS k nemu eviduje JRÚZ ID) </w:t>
            </w:r>
          </w:p>
          <w:p w14:paraId="7439D154" w14:textId="77777777" w:rsidR="00006397" w:rsidRPr="00D95A9D" w:rsidRDefault="00006397" w:rsidP="00D0709A">
            <w:pPr>
              <w:pStyle w:val="Odsekzoznamu"/>
              <w:numPr>
                <w:ilvl w:val="1"/>
                <w:numId w:val="1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 E300022 – Nie je možné zapísať záznam z dôvodu, že pre daného pacienta je evidovaný dátum úmrtia a zdravotná dokumentácia je uzavretá.</w:t>
            </w:r>
          </w:p>
          <w:p w14:paraId="6920867D" w14:textId="77777777" w:rsidR="00006397" w:rsidRPr="00D95A9D" w:rsidRDefault="00006397" w:rsidP="00D0709A">
            <w:pPr>
              <w:pStyle w:val="Odsekzoznamu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( chyby na strane IS PZS - E000002, E100055, E100012, E900011, E100002, E100029, E000001)  </w:t>
            </w:r>
          </w:p>
          <w:p w14:paraId="1FD456BC" w14:textId="33A37A8D" w:rsidR="00006397" w:rsidRPr="00D95A9D" w:rsidRDefault="00006397" w:rsidP="00D0709A">
            <w:pPr>
              <w:pStyle w:val="Odsekzoznamu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NZIS 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 xml:space="preserve">„Záznam nebolo možné do NZIS odoslať, nezabudnite vytlačiť záznam z </w:t>
            </w:r>
            <w:r w:rsidR="005B7293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očkova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nia pacientovi“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 (chyby na strane NZIS - rozsah špecifikovaný v x070 – Volanie služieb)</w:t>
            </w:r>
          </w:p>
          <w:p w14:paraId="30101E4C" w14:textId="77777777" w:rsidR="00006397" w:rsidRPr="00D95A9D" w:rsidRDefault="00006397" w:rsidP="00D0709A">
            <w:pPr>
              <w:pStyle w:val="Odsekzoznamu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Ošetrujúcemu lekárovi neumožnilo zapísať záznam z 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očkovania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nakoľko prihlásený užívateľ nie je prihlásený pod správny OÚ PZS - E100053 - Nie je možné aktualizovať záznam, nakoľko pôvodný záznam bol vytvorený v inom odbornom útvare ako ste prihlásený.</w:t>
            </w:r>
          </w:p>
        </w:tc>
      </w:tr>
    </w:tbl>
    <w:p w14:paraId="27D90130" w14:textId="6705D744" w:rsidR="002C2B27" w:rsidRPr="000918AA" w:rsidRDefault="6DE4F7B8" w:rsidP="00D0709A">
      <w:pPr>
        <w:pStyle w:val="Nadpis3"/>
        <w:numPr>
          <w:ilvl w:val="2"/>
          <w:numId w:val="78"/>
        </w:numPr>
        <w:ind w:left="1212"/>
      </w:pPr>
      <w:bookmarkStart w:id="52" w:name="_Toc83888342"/>
      <w:r w:rsidRPr="000918AA">
        <w:lastRenderedPageBreak/>
        <w:t>e</w:t>
      </w:r>
      <w:r w:rsidR="00E26A76">
        <w:t>Oc</w:t>
      </w:r>
      <w:r w:rsidR="00980CB5">
        <w:t>k</w:t>
      </w:r>
      <w:r w:rsidRPr="000918AA">
        <w:t>_01_0</w:t>
      </w:r>
      <w:r w:rsidR="00E26A76">
        <w:t>2</w:t>
      </w:r>
      <w:r w:rsidRPr="000918AA">
        <w:t xml:space="preserve"> – </w:t>
      </w:r>
      <w:proofErr w:type="spellStart"/>
      <w:r w:rsidRPr="000918AA">
        <w:t>Zapísanie</w:t>
      </w:r>
      <w:proofErr w:type="spellEnd"/>
      <w:r w:rsidRPr="000918AA">
        <w:t xml:space="preserve"> </w:t>
      </w:r>
      <w:proofErr w:type="spellStart"/>
      <w:r w:rsidR="00E26A76">
        <w:t>nežiaducej</w:t>
      </w:r>
      <w:proofErr w:type="spellEnd"/>
      <w:r w:rsidR="00E26A76">
        <w:t xml:space="preserve"> </w:t>
      </w:r>
      <w:proofErr w:type="spellStart"/>
      <w:r w:rsidR="00E26A76">
        <w:t>reakcie</w:t>
      </w:r>
      <w:proofErr w:type="spellEnd"/>
      <w:r w:rsidR="00E26A76">
        <w:t xml:space="preserve"> </w:t>
      </w:r>
      <w:proofErr w:type="spellStart"/>
      <w:r w:rsidR="00E26A76">
        <w:t>na</w:t>
      </w:r>
      <w:proofErr w:type="spellEnd"/>
      <w:r w:rsidR="00E26A76">
        <w:t xml:space="preserve"> </w:t>
      </w:r>
      <w:proofErr w:type="spellStart"/>
      <w:r w:rsidR="00E26A76">
        <w:t>očkovanie</w:t>
      </w:r>
      <w:proofErr w:type="spellEnd"/>
      <w:r w:rsidR="00980CB5">
        <w:t xml:space="preserve"> </w:t>
      </w:r>
      <w:proofErr w:type="spellStart"/>
      <w:r w:rsidR="00980CB5">
        <w:t>pacienta</w:t>
      </w:r>
      <w:bookmarkEnd w:id="52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904"/>
      </w:tblGrid>
      <w:tr w:rsidR="006A5E37" w:rsidRPr="00D95A9D" w14:paraId="5F7D51E6" w14:textId="77777777" w:rsidTr="000711D0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B0F49EE" w14:textId="77777777" w:rsidR="006A5E37" w:rsidRPr="00D95A9D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11D8" w14:textId="20EEBD91" w:rsidR="006A5E37" w:rsidRPr="00D95A9D" w:rsidRDefault="4B1F096C" w:rsidP="000E2893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Zapísanie </w:t>
            </w:r>
            <w:r w:rsidR="00E26A7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nežiadúcej reakcie na očkovanie</w:t>
            </w:r>
          </w:p>
        </w:tc>
      </w:tr>
      <w:tr w:rsidR="005B7293" w:rsidRPr="00D95A9D" w14:paraId="5FB51ED8" w14:textId="77777777" w:rsidTr="000711D0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5BBDADD" w14:textId="77777777" w:rsidR="005B7293" w:rsidRPr="00D95A9D" w:rsidRDefault="005B7293" w:rsidP="005B7293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FB17" w14:textId="77777777" w:rsidR="00F6435E" w:rsidRDefault="005B7293" w:rsidP="00F6435E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pre:</w:t>
            </w:r>
          </w:p>
          <w:p w14:paraId="061EA645" w14:textId="1A67D620" w:rsidR="005B7293" w:rsidRPr="00D95A9D" w:rsidRDefault="005B7293" w:rsidP="00D0709A">
            <w:pPr>
              <w:pStyle w:val="Bezriadkovania"/>
              <w:numPr>
                <w:ilvl w:val="3"/>
                <w:numId w:val="29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lekára všeobecnej ZS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,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 ktorou má osoba/poskytovateľ ZS uzatvorenú dohodu o poskytovaní ZS - všeobecný lekár pre dospelých, pre deti a dorast (ďalej všeobecný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kapitujúci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lekár)</w:t>
            </w:r>
          </w:p>
          <w:p w14:paraId="60DD45BC" w14:textId="77777777" w:rsidR="005B7293" w:rsidRPr="00D95A9D" w:rsidRDefault="005B7293" w:rsidP="005B7293">
            <w:pPr>
              <w:pStyle w:val="Bezriadkovania"/>
              <w:ind w:left="72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Všeobecný lekár počas neprítomnosti iného všeobecného lekára, môže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zaočkovať 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pacienta s ktorým nemá uzatvorenú dohodu o poskytovaní ZS. Počas ošetrenia je považovaný za ošetrujúceho lekára špecialistu.</w:t>
            </w:r>
          </w:p>
          <w:p w14:paraId="23C91EA1" w14:textId="3D81E8EA" w:rsidR="005B7293" w:rsidRPr="00D95A9D" w:rsidRDefault="005B7293" w:rsidP="00D0709A">
            <w:pPr>
              <w:pStyle w:val="Bezriadkovania"/>
              <w:numPr>
                <w:ilvl w:val="3"/>
                <w:numId w:val="29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ošetrujúceho lekára špecialistu na zapísanie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očkovania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. Lekár špecialista v súlade so zákonom 576/2004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Z.z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., §7, ods. (1), písm. a)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Pr="005B7293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až c)</w:t>
            </w:r>
          </w:p>
          <w:p w14:paraId="0DFAF3B6" w14:textId="77777777" w:rsidR="005B7293" w:rsidRDefault="005B7293" w:rsidP="00D0709A">
            <w:pPr>
              <w:pStyle w:val="Bezriadkovania"/>
              <w:numPr>
                <w:ilvl w:val="3"/>
                <w:numId w:val="29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ošetrujúceho lekára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,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ktorý poskytuje urgentnú zdravotnú starostlivosť pacientovi formou LSPP alebo urgentného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očkovania.</w:t>
            </w:r>
          </w:p>
          <w:p w14:paraId="0617F23F" w14:textId="0766B3D8" w:rsidR="00F6435E" w:rsidRPr="00D95A9D" w:rsidRDefault="00F6435E" w:rsidP="00D0709A">
            <w:pPr>
              <w:pStyle w:val="Bezriadkovania"/>
              <w:numPr>
                <w:ilvl w:val="3"/>
                <w:numId w:val="29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imunológa v ambulancií tropickej medicíny – pri očkovaní proti tropickým chorobám</w:t>
            </w:r>
          </w:p>
        </w:tc>
      </w:tr>
      <w:tr w:rsidR="005B7293" w:rsidRPr="00D95A9D" w14:paraId="7853214E" w14:textId="77777777" w:rsidTr="000711D0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6D3B01" w14:textId="77777777" w:rsidR="005B7293" w:rsidRPr="00D95A9D" w:rsidRDefault="005B7293" w:rsidP="005B7293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7CD6" w14:textId="77777777" w:rsidR="005B7293" w:rsidRPr="00D95A9D" w:rsidRDefault="005B7293" w:rsidP="00D0709A">
            <w:pPr>
              <w:pStyle w:val="Bezriadkovania"/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069E0C86" w14:textId="4981E34E" w:rsidR="005B7293" w:rsidRPr="0024197A" w:rsidRDefault="005B7293" w:rsidP="00D0709A">
            <w:pPr>
              <w:pStyle w:val="Bezriadkovania"/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</w:tc>
      </w:tr>
      <w:tr w:rsidR="005B7293" w:rsidRPr="00D95A9D" w14:paraId="73D6A1A4" w14:textId="77777777" w:rsidTr="000711D0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831B77E" w14:textId="77777777" w:rsidR="005B7293" w:rsidRPr="00D95A9D" w:rsidRDefault="005B7293" w:rsidP="005B7293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1DBD" w14:textId="525AC1E6" w:rsidR="005B7293" w:rsidRPr="00D95A9D" w:rsidRDefault="00EC4C26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1_–_Zápis" w:history="1">
              <w:r w:rsidR="005B7293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</w:t>
              </w:r>
              <w:r w:rsidR="0024197A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2</w:t>
              </w:r>
              <w:r w:rsidR="005B7293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: Z</w:t>
              </w:r>
              <w:r w:rsidR="005B7293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</w:t>
              </w:r>
              <w:r w:rsidR="005B7293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p</w:t>
              </w:r>
              <w:r w:rsidR="005B7293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í</w:t>
              </w:r>
              <w:r w:rsidR="005B7293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s</w:t>
              </w:r>
              <w:r w:rsidR="005B7293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</w:t>
              </w:r>
              <w:r w:rsidR="005B7293" w:rsidRPr="007E231A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nie</w:t>
              </w:r>
              <w:r w:rsidR="005B7293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 xml:space="preserve"> </w:t>
              </w:r>
              <w:proofErr w:type="spellStart"/>
              <w:r w:rsidR="0024197A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ne</w:t>
              </w:r>
              <w:r w:rsidR="0024197A">
                <w:rPr>
                  <w:rStyle w:val="Hypertextovprepojenie"/>
                  <w:rFonts w:eastAsiaTheme="minorEastAsia"/>
                </w:rPr>
                <w:t>žiadúcej</w:t>
              </w:r>
              <w:proofErr w:type="spellEnd"/>
              <w:r w:rsidR="0024197A">
                <w:rPr>
                  <w:rStyle w:val="Hypertextovprepojenie"/>
                  <w:rFonts w:eastAsiaTheme="minorEastAsia"/>
                </w:rPr>
                <w:t xml:space="preserve"> </w:t>
              </w:r>
              <w:proofErr w:type="spellStart"/>
              <w:r w:rsidR="0024197A">
                <w:rPr>
                  <w:rStyle w:val="Hypertextovprepojenie"/>
                  <w:rFonts w:eastAsiaTheme="minorEastAsia"/>
                </w:rPr>
                <w:t>reakcie</w:t>
              </w:r>
              <w:proofErr w:type="spellEnd"/>
              <w:r w:rsidR="005B7293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 xml:space="preserve"> </w:t>
              </w:r>
              <w:r w:rsidR="0024197A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n</w:t>
              </w:r>
              <w:r w:rsidR="0024197A">
                <w:rPr>
                  <w:rStyle w:val="Hypertextovprepojenie"/>
                  <w:rFonts w:eastAsiaTheme="minorEastAsia"/>
                </w:rPr>
                <w:t>a</w:t>
              </w:r>
              <w:r w:rsidR="005B7293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 </w:t>
              </w:r>
              <w:r w:rsidR="005B7293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o</w:t>
              </w:r>
              <w:r w:rsidR="005B7293" w:rsidRPr="007E231A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čkovani</w:t>
              </w:r>
              <w:r w:rsidR="0024197A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e</w:t>
              </w:r>
              <w:r w:rsidR="005B7293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 xml:space="preserve"> </w:t>
              </w:r>
            </w:hyperlink>
          </w:p>
        </w:tc>
      </w:tr>
      <w:tr w:rsidR="005B7293" w:rsidRPr="00D95A9D" w14:paraId="176C754F" w14:textId="77777777" w:rsidTr="000711D0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040372" w14:textId="77777777" w:rsidR="005B7293" w:rsidRPr="00D95A9D" w:rsidRDefault="005B7293" w:rsidP="005B7293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A13E" w14:textId="0EAB45F8" w:rsidR="005B7293" w:rsidRPr="00D95A9D" w:rsidRDefault="005B7293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26A76">
              <w:t>CEN-EN13606-ENTRY.Neziaduca_reakcia-Reakcia_na_ockovanie.v1</w:t>
            </w:r>
          </w:p>
        </w:tc>
      </w:tr>
      <w:tr w:rsidR="005B7293" w:rsidRPr="00D95A9D" w14:paraId="71BBD330" w14:textId="77777777" w:rsidTr="000711D0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6DD0A80" w14:textId="77777777" w:rsidR="005B7293" w:rsidRPr="00D95A9D" w:rsidRDefault="005B7293" w:rsidP="005B7293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B02F" w14:textId="12949F50" w:rsidR="005B7293" w:rsidRPr="00D95A9D" w:rsidRDefault="005B7293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proofErr w:type="spellStart"/>
            <w:r>
              <w:rPr>
                <w:rFonts w:eastAsiaTheme="minorEastAsia" w:cstheme="minorBidi"/>
              </w:rPr>
              <w:t>ZapisReakcieNaOckovanie</w:t>
            </w:r>
            <w:proofErr w:type="spellEnd"/>
          </w:p>
        </w:tc>
      </w:tr>
      <w:tr w:rsidR="005B7293" w:rsidRPr="00D95A9D" w14:paraId="656A5824" w14:textId="77777777" w:rsidTr="000711D0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A1C9A7" w14:textId="77777777" w:rsidR="005B7293" w:rsidRPr="00D95A9D" w:rsidRDefault="005B7293" w:rsidP="005B7293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DF60" w14:textId="61C3ECC5" w:rsidR="005B7293" w:rsidRPr="00E26A76" w:rsidRDefault="005B7293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Uložený záznam z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očkovania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</w:p>
        </w:tc>
      </w:tr>
      <w:tr w:rsidR="005B7293" w:rsidRPr="00D95A9D" w14:paraId="46B2ABCC" w14:textId="77777777" w:rsidTr="000711D0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BC43711" w14:textId="77777777" w:rsidR="005B7293" w:rsidRPr="00D95A9D" w:rsidRDefault="005B7293" w:rsidP="005B7293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0980" w14:textId="66450E3C" w:rsidR="005B7293" w:rsidRPr="00D95A9D" w:rsidRDefault="005B7293" w:rsidP="00D0709A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vyberie pacienta, pre ktorého zapisuje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nežiadúcu reakciu</w:t>
            </w:r>
          </w:p>
          <w:p w14:paraId="3954415A" w14:textId="2A53BBC0" w:rsidR="005B7293" w:rsidRDefault="005B7293" w:rsidP="00D0709A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skontroluje existenciu JRÚZ ID k identite pacienta v prípade, že nedisponuje JRÚZ ID získa ho prostredníctvom služby DajJRUZIdentifikator_GW_v2</w:t>
            </w:r>
          </w:p>
          <w:p w14:paraId="69568034" w14:textId="345F3748" w:rsidR="005B7293" w:rsidRPr="00D95A9D" w:rsidRDefault="005B7293" w:rsidP="00D0709A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Lekár vyberie očkovanie, pri ktorom sa nežiaduca reakcia prejavila</w:t>
            </w:r>
          </w:p>
          <w:p w14:paraId="705BE8F8" w14:textId="020C3B83" w:rsidR="005B7293" w:rsidRPr="00D95A9D" w:rsidRDefault="005B7293" w:rsidP="00D0709A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zapíše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nežiadúcu reakciu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rozsahu:  </w:t>
            </w:r>
          </w:p>
          <w:p w14:paraId="2FB20B69" w14:textId="0908FB31" w:rsidR="005B7293" w:rsidRDefault="005B7293" w:rsidP="00D0709A">
            <w:pPr>
              <w:pStyle w:val="Odsekzoznamu"/>
              <w:numPr>
                <w:ilvl w:val="0"/>
                <w:numId w:val="3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Dátum spozorovania</w:t>
            </w:r>
          </w:p>
          <w:p w14:paraId="11BE8BDF" w14:textId="5608B1F1" w:rsidR="005B7293" w:rsidRDefault="005B7293" w:rsidP="00D0709A">
            <w:pPr>
              <w:pStyle w:val="Odsekzoznamu"/>
              <w:numPr>
                <w:ilvl w:val="0"/>
                <w:numId w:val="3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 w:rsidRPr="003877B9">
              <w:rPr>
                <w:rFonts w:asciiTheme="minorHAnsi" w:eastAsiaTheme="minorEastAsia" w:hAnsiTheme="minorHAnsi" w:cstheme="minorBidi"/>
                <w:sz w:val="18"/>
                <w:szCs w:val="18"/>
              </w:rPr>
              <w:t>Poznámka</w:t>
            </w:r>
          </w:p>
          <w:p w14:paraId="5C6C7D3B" w14:textId="269F52C7" w:rsidR="005B7293" w:rsidRDefault="005B7293" w:rsidP="00D0709A">
            <w:pPr>
              <w:pStyle w:val="Odsekzoznamu"/>
              <w:numPr>
                <w:ilvl w:val="0"/>
                <w:numId w:val="3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3877B9">
              <w:rPr>
                <w:rFonts w:asciiTheme="minorHAnsi" w:eastAsiaTheme="minorEastAsia" w:hAnsiTheme="minorHAnsi" w:cstheme="minorBidi"/>
                <w:sz w:val="18"/>
                <w:szCs w:val="18"/>
              </w:rPr>
              <w:t>Typ reakcie</w:t>
            </w:r>
          </w:p>
          <w:p w14:paraId="4937692B" w14:textId="1C3DF7CD" w:rsidR="005B7293" w:rsidRDefault="005B7293" w:rsidP="00D0709A">
            <w:pPr>
              <w:pStyle w:val="Odsekzoznamu"/>
              <w:numPr>
                <w:ilvl w:val="0"/>
                <w:numId w:val="3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Alergén:</w:t>
            </w:r>
          </w:p>
          <w:p w14:paraId="10582B86" w14:textId="43D88658" w:rsidR="005B7293" w:rsidRDefault="005B7293" w:rsidP="00D0709A">
            <w:pPr>
              <w:pStyle w:val="Odsekzoznamu"/>
              <w:numPr>
                <w:ilvl w:val="1"/>
                <w:numId w:val="3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Liečivo</w:t>
            </w:r>
          </w:p>
          <w:p w14:paraId="095A5A55" w14:textId="2B074B8B" w:rsidR="005B7293" w:rsidRPr="003877B9" w:rsidRDefault="005B7293" w:rsidP="00D0709A">
            <w:pPr>
              <w:pStyle w:val="Odsekzoznamu"/>
              <w:numPr>
                <w:ilvl w:val="1"/>
                <w:numId w:val="3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Látka</w:t>
            </w:r>
          </w:p>
          <w:p w14:paraId="490D2237" w14:textId="06427727" w:rsidR="005B7293" w:rsidRDefault="005B7293" w:rsidP="00D0709A">
            <w:pPr>
              <w:pStyle w:val="Odsekzoznamu"/>
              <w:numPr>
                <w:ilvl w:val="0"/>
                <w:numId w:val="3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Prejav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:</w:t>
            </w:r>
          </w:p>
          <w:p w14:paraId="3EE1C12D" w14:textId="22E589E6" w:rsidR="005B7293" w:rsidRDefault="005B7293" w:rsidP="00D0709A">
            <w:pPr>
              <w:pStyle w:val="Odsekzoznamu"/>
              <w:numPr>
                <w:ilvl w:val="1"/>
                <w:numId w:val="3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Typ alergie</w:t>
            </w:r>
          </w:p>
          <w:p w14:paraId="5AE80948" w14:textId="1B4132E0" w:rsidR="005B7293" w:rsidRPr="00D95A9D" w:rsidRDefault="005B7293" w:rsidP="00D0709A">
            <w:pPr>
              <w:pStyle w:val="Odsekzoznamu"/>
              <w:numPr>
                <w:ilvl w:val="1"/>
                <w:numId w:val="3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Prípadne vyplní diagnózu</w:t>
            </w:r>
          </w:p>
          <w:p w14:paraId="34C44D70" w14:textId="3AD40778" w:rsidR="005B7293" w:rsidRPr="003877B9" w:rsidRDefault="005B7293" w:rsidP="00D0709A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3877B9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vyplní ID očkovania, na základe lekárom zvoleného očkovania, ku ktorému sa viaže reakcia na očkovanie</w:t>
            </w:r>
          </w:p>
          <w:p w14:paraId="6EFBC23A" w14:textId="7653CBC4" w:rsidR="005B7293" w:rsidRPr="00006397" w:rsidRDefault="005B7293" w:rsidP="00D0709A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odošle záznam o očkovaní prostredníctvom služby </w:t>
            </w:r>
            <w:proofErr w:type="spellStart"/>
            <w:r w:rsidRPr="003877B9">
              <w:rPr>
                <w:rFonts w:asciiTheme="minorHAnsi" w:eastAsiaTheme="minorEastAsia" w:hAnsiTheme="minorHAnsi" w:cstheme="minorBidi"/>
                <w:sz w:val="18"/>
                <w:szCs w:val="18"/>
              </w:rPr>
              <w:t>ZapisReakcieNaOckovanie</w:t>
            </w:r>
            <w:proofErr w:type="spellEnd"/>
          </w:p>
          <w:p w14:paraId="1E65E945" w14:textId="0B4B1999" w:rsidR="005B7293" w:rsidRPr="00D95A9D" w:rsidRDefault="005B7293" w:rsidP="005B7293">
            <w:pPr>
              <w:pStyle w:val="Odsekzoznamu"/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V prípade potreby IS PZS umožní lekárovi vytlačiť záznam IS PZS potvrdí zápis do pacientskeho sumáru</w:t>
            </w:r>
          </w:p>
        </w:tc>
      </w:tr>
      <w:tr w:rsidR="005B7293" w:rsidRPr="00D95A9D" w14:paraId="074757B9" w14:textId="77777777" w:rsidTr="000711D0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F757FA2" w14:textId="77777777" w:rsidR="005B7293" w:rsidRPr="00D95A9D" w:rsidRDefault="005B7293" w:rsidP="005B7293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17A" w14:textId="5B21AAD1" w:rsidR="005B7293" w:rsidRPr="00D95A9D" w:rsidRDefault="005B7293" w:rsidP="00D0709A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nevyplnil všetky povinné položky v rámci záznamu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reakcie na očkovanie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, kedy mu informačný systém vráti informáciu, ktorú položku je potrebné vyplniť</w:t>
            </w:r>
            <w:r w:rsidRPr="5A109AD4">
              <w:t>,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</w:t>
            </w:r>
          </w:p>
          <w:p w14:paraId="5F78972D" w14:textId="77777777" w:rsidR="005B7293" w:rsidRPr="00D95A9D" w:rsidRDefault="005B7293" w:rsidP="00D0709A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problému s identitou pacienta, pre ktorý je záznam zasielaný: </w:t>
            </w:r>
          </w:p>
          <w:p w14:paraId="304C7BBB" w14:textId="77777777" w:rsidR="005B7293" w:rsidRPr="00D95A9D" w:rsidRDefault="005B7293" w:rsidP="00D0709A">
            <w:pPr>
              <w:pStyle w:val="Odsekzoznamu"/>
              <w:numPr>
                <w:ilvl w:val="1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 E900001 – Záznam pre ktorého bol záznam vytvorený na nenachádza v NZIS (špecifická situácia v prípade, že pacientovi už nie je poberateľom zdravotného poistenia, hoci IS PZS k nemu eviduje JRÚZ ID) </w:t>
            </w:r>
          </w:p>
          <w:p w14:paraId="01337B5F" w14:textId="77777777" w:rsidR="005B7293" w:rsidRPr="00D95A9D" w:rsidRDefault="005B7293" w:rsidP="00D0709A">
            <w:pPr>
              <w:pStyle w:val="Odsekzoznamu"/>
              <w:numPr>
                <w:ilvl w:val="1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2F109519" w14:textId="77777777" w:rsidR="005B7293" w:rsidRPr="00D95A9D" w:rsidRDefault="005B7293" w:rsidP="00D0709A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( chyby na strane IS PZS - E000002, E100055, E100012, E900011, E100002, E100029, E000001)  </w:t>
            </w:r>
          </w:p>
          <w:p w14:paraId="2A34B2A8" w14:textId="249E293A" w:rsidR="005B7293" w:rsidRPr="00D95A9D" w:rsidRDefault="005B7293" w:rsidP="00D0709A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NZIS 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„Záznam nebolo možné do NZIS odoslať, nezabudnite vytlačiť záznam z</w:t>
            </w:r>
            <w:r w:rsidR="00F6435E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 reakcie na očkovanie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 xml:space="preserve"> pacient</w:t>
            </w:r>
            <w:r w:rsidR="00F6435E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a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“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 (chyby na strane NZIS - rozsah špecifikovaný v x070 – Volanie služieb)</w:t>
            </w:r>
          </w:p>
          <w:p w14:paraId="729CDFEC" w14:textId="6EA09093" w:rsidR="005B7293" w:rsidRPr="00D95A9D" w:rsidRDefault="005B7293" w:rsidP="00D0709A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Ošetrujúcemu lekárovi neumožnilo zapísať záznam z</w:t>
            </w:r>
            <w:r w:rsidR="00F6435E">
              <w:rPr>
                <w:rFonts w:asciiTheme="minorHAnsi" w:eastAsiaTheme="minorEastAsia" w:hAnsiTheme="minorHAnsi" w:cstheme="minorBidi"/>
                <w:sz w:val="18"/>
                <w:szCs w:val="18"/>
              </w:rPr>
              <w:t> reakcie na očkova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ni</w:t>
            </w:r>
            <w:r w:rsidR="00F6435E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nakoľko prihlásený užívateľ nie je prihlásený pod správny OÚ PZS - E100053 - Nie je možné aktualizovať záznam, nakoľko pôvodný záznam bol vytvorený v inom odbornom útvare ako ste prihlásený.</w:t>
            </w:r>
          </w:p>
        </w:tc>
      </w:tr>
    </w:tbl>
    <w:p w14:paraId="61478BCF" w14:textId="13FDD8E0" w:rsidR="00D0709A" w:rsidRPr="006C53BA" w:rsidRDefault="00D0709A" w:rsidP="00D0709A">
      <w:pPr>
        <w:pStyle w:val="Nadpis3"/>
        <w:numPr>
          <w:ilvl w:val="2"/>
          <w:numId w:val="78"/>
        </w:numPr>
        <w:ind w:left="1212"/>
        <w:rPr>
          <w:rFonts w:ascii="Times New Roman" w:eastAsia="Times New Roman" w:hAnsi="Times New Roman" w:cs="Times New Roman"/>
          <w:highlight w:val="yellow"/>
        </w:rPr>
      </w:pPr>
      <w:bookmarkStart w:id="53" w:name="_Zapísanie_záznamu_z_3"/>
      <w:bookmarkStart w:id="54" w:name="_Zapísanie_záznamu_z_4"/>
      <w:bookmarkStart w:id="55" w:name="_eV_01_05_–_Zapísanie"/>
      <w:bookmarkStart w:id="56" w:name="_Toc57653875"/>
      <w:bookmarkStart w:id="57" w:name="_Zapísanie_záznamu_zo"/>
      <w:bookmarkStart w:id="58" w:name="_eV_01_06_–_Zapísanie"/>
      <w:bookmarkStart w:id="59" w:name="_Vyhľadanie_„odporúčaného_vyšetrenia"/>
      <w:bookmarkStart w:id="60" w:name="_eV_01_07_–_Vyhľadanie"/>
      <w:bookmarkStart w:id="61" w:name="_Toc57653986"/>
      <w:bookmarkStart w:id="62" w:name="_Toc57654059"/>
      <w:bookmarkStart w:id="63" w:name="_Kontrola_na_základe"/>
      <w:bookmarkStart w:id="64" w:name="_eV_01_08_–_Kontrolné"/>
      <w:bookmarkStart w:id="65" w:name="_Toc57654121"/>
      <w:bookmarkStart w:id="66" w:name="_Vyhľadanie_záznamov_z"/>
      <w:bookmarkStart w:id="67" w:name="_eV_01_09_–_Vyhľadanie"/>
      <w:bookmarkStart w:id="68" w:name="_Vyhľadanie_záznamov_z_1"/>
      <w:bookmarkStart w:id="69" w:name="_Toc494651737"/>
      <w:bookmarkStart w:id="70" w:name="_Toc494654677"/>
      <w:bookmarkStart w:id="71" w:name="_Toc494654935"/>
      <w:bookmarkStart w:id="72" w:name="_Toc494655193"/>
      <w:bookmarkStart w:id="73" w:name="_Toc494651839"/>
      <w:bookmarkStart w:id="74" w:name="_Toc494654779"/>
      <w:bookmarkStart w:id="75" w:name="_Toc494655037"/>
      <w:bookmarkStart w:id="76" w:name="_Toc494655295"/>
      <w:bookmarkStart w:id="77" w:name="_eV_01_13_–_Zapísanie"/>
      <w:bookmarkStart w:id="78" w:name="_Toc83888343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6C53BA">
        <w:rPr>
          <w:highlight w:val="yellow"/>
        </w:rPr>
        <w:t xml:space="preserve">eOck_01_03 – </w:t>
      </w:r>
      <w:proofErr w:type="spellStart"/>
      <w:r w:rsidRPr="006C53BA">
        <w:rPr>
          <w:highlight w:val="yellow"/>
        </w:rPr>
        <w:t>Vyhľadanie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záznamov</w:t>
      </w:r>
      <w:proofErr w:type="spellEnd"/>
      <w:r w:rsidRPr="006C53BA">
        <w:rPr>
          <w:highlight w:val="yellow"/>
        </w:rPr>
        <w:t xml:space="preserve"> z </w:t>
      </w:r>
      <w:proofErr w:type="spellStart"/>
      <w:r w:rsidRPr="006C53BA">
        <w:rPr>
          <w:highlight w:val="yellow"/>
        </w:rPr>
        <w:t>očkovaní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pacienta</w:t>
      </w:r>
      <w:bookmarkEnd w:id="78"/>
      <w:proofErr w:type="spellEnd"/>
      <w:r w:rsidRPr="006C53BA">
        <w:rPr>
          <w:highlight w:val="yellow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904"/>
      </w:tblGrid>
      <w:tr w:rsidR="00D0709A" w:rsidRPr="00D95A9D" w14:paraId="7F33A41A" w14:textId="77777777" w:rsidTr="008C4A4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B696E" w14:textId="77777777" w:rsidR="00D0709A" w:rsidRPr="00D95A9D" w:rsidRDefault="00D0709A" w:rsidP="008C4A4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Prípad použitia 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863A5" w14:textId="231FB55F" w:rsidR="00D0709A" w:rsidRPr="006C53BA" w:rsidRDefault="00D0709A" w:rsidP="0024108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highlight w:val="yellow"/>
                <w:lang w:val="sk-SK"/>
              </w:rPr>
            </w:pPr>
            <w:r w:rsidRPr="006C53BA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highlight w:val="yellow"/>
                <w:lang w:val="sk-SK"/>
              </w:rPr>
              <w:t xml:space="preserve">Vyhľadanie záznamov z očkovania </w:t>
            </w:r>
          </w:p>
        </w:tc>
      </w:tr>
      <w:tr w:rsidR="00D0709A" w:rsidRPr="00D95A9D" w14:paraId="3435161E" w14:textId="77777777" w:rsidTr="008C4A4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B809D" w14:textId="77777777" w:rsidR="00D0709A" w:rsidRPr="00D95A9D" w:rsidRDefault="00D0709A" w:rsidP="008C4A4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1FAF3" w14:textId="77777777" w:rsidR="00D0709A" w:rsidRPr="00D95A9D" w:rsidRDefault="00D0709A" w:rsidP="008C4A4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Zdravotnícky pracovník môže vyhľadať záznamy z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 očkovaní pac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enta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 Bez súhlasu pacienta k záznamom pristupuje lekár s uzatvorenou dohodou o poskytovaní zdravotnej starostlivosti s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 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pacientom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. 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Inak zdravotnícky pracovník musí mať súhlas pacienta na prístup k záznamom z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očkovan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í.</w:t>
            </w:r>
          </w:p>
        </w:tc>
      </w:tr>
      <w:tr w:rsidR="00D0709A" w:rsidRPr="00D95A9D" w14:paraId="4FDCE161" w14:textId="77777777" w:rsidTr="008C4A4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E4E91" w14:textId="77777777" w:rsidR="00D0709A" w:rsidRPr="00D95A9D" w:rsidRDefault="00D0709A" w:rsidP="008C4A4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9106E" w14:textId="77777777" w:rsidR="00D0709A" w:rsidRPr="00D95A9D" w:rsidRDefault="00D0709A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77381A42" w14:textId="77777777" w:rsidR="00D0709A" w:rsidRPr="00D95A9D" w:rsidRDefault="00D0709A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3E544F10" w14:textId="77777777" w:rsidR="00D0709A" w:rsidRPr="00D95A9D" w:rsidRDefault="00D0709A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Požia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davka na vyhľadanie očkovaní</w:t>
            </w:r>
          </w:p>
          <w:p w14:paraId="4369E0AB" w14:textId="77777777" w:rsidR="00D0709A" w:rsidRPr="00D95A9D" w:rsidRDefault="00D0709A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Poskytnutý súhlas pacienta prostredníctvom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eID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/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eDoPP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(ak je potrebný) </w:t>
            </w:r>
          </w:p>
        </w:tc>
      </w:tr>
      <w:tr w:rsidR="00D0709A" w:rsidRPr="00D95A9D" w14:paraId="640AB17A" w14:textId="77777777" w:rsidTr="008C4A4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F173C" w14:textId="77777777" w:rsidR="00D0709A" w:rsidRPr="00D95A9D" w:rsidRDefault="00D0709A" w:rsidP="008C4A4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B4033" w14:textId="0BC7CCCE" w:rsidR="00D0709A" w:rsidRPr="00006397" w:rsidRDefault="00D0709A" w:rsidP="00241087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Style w:val="Hypertextovprepojenie"/>
                <w:rFonts w:eastAsiaTheme="minorEastAsia"/>
              </w:rPr>
            </w:pPr>
            <w:r w:rsidRPr="00981E9E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A</w:t>
            </w:r>
            <w:r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3 </w:t>
            </w:r>
            <w:r w:rsidRPr="00D0709A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v2</w:t>
            </w:r>
            <w:r w:rsidRPr="00981E9E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:Vyhľadanie o</w:t>
            </w:r>
            <w:r w:rsidRPr="00006397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čkovania</w:t>
            </w:r>
          </w:p>
        </w:tc>
      </w:tr>
      <w:tr w:rsidR="00D0709A" w:rsidRPr="00D95A9D" w14:paraId="7C4A461E" w14:textId="77777777" w:rsidTr="008C4A4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78411" w14:textId="77777777" w:rsidR="00D0709A" w:rsidRPr="00D95A9D" w:rsidRDefault="00D0709A" w:rsidP="008C4A4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2457D" w14:textId="77777777" w:rsidR="00D0709A" w:rsidRPr="00C34FCE" w:rsidRDefault="00D0709A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</w:pPr>
            <w:proofErr w:type="spellStart"/>
            <w:r w:rsidRPr="00C34FCE">
              <w:t>Používaný</w:t>
            </w:r>
            <w:proofErr w:type="spellEnd"/>
            <w:r w:rsidRPr="00C34FCE">
              <w:t xml:space="preserve"> </w:t>
            </w:r>
            <w:proofErr w:type="spellStart"/>
            <w:r w:rsidRPr="00C34FCE">
              <w:t>len</w:t>
            </w:r>
            <w:proofErr w:type="spellEnd"/>
            <w:r w:rsidRPr="00C34FCE">
              <w:t xml:space="preserve"> EHR </w:t>
            </w:r>
            <w:proofErr w:type="spellStart"/>
            <w:r w:rsidRPr="00C34FCE">
              <w:t>extrakt</w:t>
            </w:r>
            <w:proofErr w:type="spellEnd"/>
            <w:r w:rsidRPr="00C34FCE">
              <w:t xml:space="preserve">, </w:t>
            </w:r>
            <w:proofErr w:type="spellStart"/>
            <w:r w:rsidRPr="00C34FCE">
              <w:t>ktorý</w:t>
            </w:r>
            <w:proofErr w:type="spellEnd"/>
            <w:r w:rsidRPr="00C34FCE">
              <w:t xml:space="preserve"> je v </w:t>
            </w:r>
            <w:proofErr w:type="spellStart"/>
            <w:r w:rsidRPr="00C34FCE">
              <w:t>rozsahu</w:t>
            </w:r>
            <w:proofErr w:type="spellEnd"/>
            <w:r w:rsidRPr="00C34FCE">
              <w:t xml:space="preserve"> </w:t>
            </w:r>
            <w:proofErr w:type="spellStart"/>
            <w:r w:rsidRPr="00C34FCE">
              <w:t>nasledovných</w:t>
            </w:r>
            <w:proofErr w:type="spellEnd"/>
            <w:r w:rsidRPr="00C34FCE">
              <w:t xml:space="preserve"> </w:t>
            </w:r>
            <w:proofErr w:type="spellStart"/>
            <w:r w:rsidRPr="00C34FCE">
              <w:t>archetypov</w:t>
            </w:r>
            <w:proofErr w:type="spellEnd"/>
            <w:r w:rsidRPr="00C34FCE">
              <w:t>:</w:t>
            </w:r>
          </w:p>
          <w:p w14:paraId="4750808F" w14:textId="77777777" w:rsidR="00D0709A" w:rsidRPr="00C34FCE" w:rsidRDefault="00D0709A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</w:pPr>
            <w:r w:rsidRPr="00C34FCE">
              <w:t>CEN-EN13606-SECTION.Ockovaci_zaznam.v1</w:t>
            </w:r>
          </w:p>
          <w:p w14:paraId="7660D7F8" w14:textId="77777777" w:rsidR="00D0709A" w:rsidRPr="00C34FCE" w:rsidRDefault="00D0709A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</w:pPr>
            <w:r w:rsidRPr="00C34FCE">
              <w:t>CEN-EN13606-ENTRY.Neziaduca_reakcia-Reakcia_na_ockovanie.v1</w:t>
            </w:r>
          </w:p>
        </w:tc>
      </w:tr>
      <w:tr w:rsidR="00D0709A" w:rsidRPr="00D95A9D" w14:paraId="783F1BF7" w14:textId="77777777" w:rsidTr="008C4A4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0E502" w14:textId="77777777" w:rsidR="00D0709A" w:rsidRPr="00D95A9D" w:rsidRDefault="00D0709A" w:rsidP="008C4A4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E5E29" w14:textId="011F17D7" w:rsidR="00D0709A" w:rsidRPr="00C34FCE" w:rsidRDefault="00EC4C26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</w:pPr>
            <w:hyperlink w:anchor="_VyhladajZaznamyOVystereniach_v4" w:history="1">
              <w:r w:rsidR="00D0709A" w:rsidRPr="00C34FCE">
                <w:t>Vyhladaj</w:t>
              </w:r>
            </w:hyperlink>
            <w:r w:rsidR="00D0709A" w:rsidRPr="00C34FCE">
              <w:t>OckovaniaPacienta_v2</w:t>
            </w:r>
          </w:p>
        </w:tc>
      </w:tr>
      <w:tr w:rsidR="00D0709A" w:rsidRPr="00D95A9D" w14:paraId="19320B6C" w14:textId="77777777" w:rsidTr="008C4A4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0C11A" w14:textId="77777777" w:rsidR="00D0709A" w:rsidRPr="00D95A9D" w:rsidRDefault="00D0709A" w:rsidP="008C4A4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CCB5B" w14:textId="77777777" w:rsidR="00D0709A" w:rsidRPr="00D95A9D" w:rsidRDefault="00D0709A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Vyhľadané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čkovania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pacienta</w:t>
            </w:r>
            <w:proofErr w:type="spellEnd"/>
          </w:p>
        </w:tc>
      </w:tr>
      <w:tr w:rsidR="00D0709A" w:rsidRPr="00D95A9D" w14:paraId="4BDB09F8" w14:textId="77777777" w:rsidTr="008C4A4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CEBE7" w14:textId="77777777" w:rsidR="00D0709A" w:rsidRPr="00D95A9D" w:rsidRDefault="00D0709A" w:rsidP="008C4A4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2C334" w14:textId="77777777" w:rsidR="00D0709A" w:rsidRPr="00D95A9D" w:rsidRDefault="00D0709A" w:rsidP="00D0709A">
            <w:pPr>
              <w:pStyle w:val="Odsekzoznamu"/>
              <w:numPr>
                <w:ilvl w:val="0"/>
                <w:numId w:val="9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lekár/ Zdravotnícky pracovník vyhľadá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ia pacienta prostredníctvom JRUZ_ID pacienta. V prípade, že IS PZS nedisponuje JRÚZ ID k identite pacienta získa ho prostredníctvom služby DajJRUZIdentifikator_GW_v2</w:t>
            </w:r>
          </w:p>
          <w:p w14:paraId="63A763E7" w14:textId="77777777" w:rsidR="00D0709A" w:rsidRPr="00D95A9D" w:rsidRDefault="00D0709A" w:rsidP="00D0709A">
            <w:pPr>
              <w:pStyle w:val="Odsekzoznamu"/>
              <w:numPr>
                <w:ilvl w:val="0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môže doplniť voliteľné vyhľadávacie kritéria:</w:t>
            </w:r>
          </w:p>
          <w:p w14:paraId="27B06FBC" w14:textId="77777777" w:rsidR="00D0709A" w:rsidRDefault="00D0709A" w:rsidP="00D0709A">
            <w:pPr>
              <w:pStyle w:val="Odsekzoznamu"/>
              <w:numPr>
                <w:ilvl w:val="1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Z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áznamy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z očkovania m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ôž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u byť pri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vyhľadan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í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upresn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ené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prostredníctvom vyhľadávacích kritérií do služby Vyhladaj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OckovaniaPacienta_v2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: </w:t>
            </w:r>
          </w:p>
          <w:p w14:paraId="36BB3878" w14:textId="77777777" w:rsidR="00D0709A" w:rsidRDefault="00D0709A" w:rsidP="00D0709A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Identifikácia pacienta</w:t>
            </w:r>
          </w:p>
          <w:p w14:paraId="47721DC6" w14:textId="77777777" w:rsidR="00D0709A" w:rsidRDefault="00D0709A" w:rsidP="00D0709A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Dátum vykonania od</w:t>
            </w:r>
          </w:p>
          <w:p w14:paraId="7FED0806" w14:textId="77777777" w:rsidR="00D0709A" w:rsidRDefault="00D0709A" w:rsidP="00D0709A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Dátum vykonania do</w:t>
            </w:r>
          </w:p>
          <w:p w14:paraId="4ADDE8D6" w14:textId="77777777" w:rsid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>Dátum spozorovania reakcie od</w:t>
            </w:r>
          </w:p>
          <w:p w14:paraId="12E918AF" w14:textId="6AC5CDD6" w:rsidR="008C4A44" w:rsidRP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Dátum spozorovania reakcie</w:t>
            </w: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</w:t>
            </w:r>
          </w:p>
          <w:p w14:paraId="6650FD4C" w14:textId="77777777" w:rsid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zápisu očkovania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od</w:t>
            </w:r>
          </w:p>
          <w:p w14:paraId="13649CA9" w14:textId="5EEB7847" w:rsidR="008C4A44" w:rsidRP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 Dátum zápisu očkovania </w:t>
            </w: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>do</w:t>
            </w:r>
          </w:p>
          <w:p w14:paraId="15DAC3E2" w14:textId="691FD1F8" w:rsidR="008C4A44" w:rsidRP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 ID vakcína</w:t>
            </w:r>
          </w:p>
          <w:p w14:paraId="04996955" w14:textId="5EE1FD43" w:rsidR="008C4A44" w:rsidRP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ID záznamu</w:t>
            </w:r>
          </w:p>
          <w:p w14:paraId="0C6A8626" w14:textId="52B59B45" w:rsidR="008C4A44" w:rsidRP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Druh očkovania</w:t>
            </w:r>
          </w:p>
          <w:p w14:paraId="6DA90FFB" w14:textId="0E13653E" w:rsidR="008C4A44" w:rsidRP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Typ očkovania</w:t>
            </w:r>
          </w:p>
          <w:p w14:paraId="09D70886" w14:textId="34BCB0A7" w:rsidR="008C4A44" w:rsidRP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ATC skupina</w:t>
            </w:r>
          </w:p>
          <w:p w14:paraId="196EA55E" w14:textId="2C91B31D" w:rsidR="008C4A44" w:rsidRP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Len vlastné záznamy</w:t>
            </w:r>
          </w:p>
          <w:p w14:paraId="44CAD2D3" w14:textId="3058B1E5" w:rsidR="008C4A44" w:rsidRP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Len očkovania s reakciou</w:t>
            </w:r>
          </w:p>
          <w:p w14:paraId="1870E0C7" w14:textId="77777777" w:rsidR="008C4A44" w:rsidRPr="008C4A44" w:rsidRDefault="008C4A44" w:rsidP="008C4A44">
            <w:pPr>
              <w:pStyle w:val="Odsekzoznamu"/>
              <w:numPr>
                <w:ilvl w:val="2"/>
                <w:numId w:val="92"/>
              </w:numPr>
              <w:spacing w:before="120" w:line="276" w:lineRule="auto"/>
              <w:rPr>
                <w:sz w:val="18"/>
                <w:szCs w:val="18"/>
              </w:rPr>
            </w:pPr>
            <w:r w:rsidRPr="008C4A4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Aj stornované záznamy</w:t>
            </w:r>
          </w:p>
          <w:p w14:paraId="7D9DC7CD" w14:textId="485C4FDE" w:rsidR="00D0709A" w:rsidRPr="00D95A9D" w:rsidRDefault="00D0709A" w:rsidP="008C4A44">
            <w:pPr>
              <w:pStyle w:val="Odsekzoznamu"/>
              <w:numPr>
                <w:ilvl w:val="0"/>
                <w:numId w:val="92"/>
              </w:numPr>
              <w:spacing w:before="120" w:line="276" w:lineRule="auto"/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IS PZS na základe zadaných</w:t>
            </w:r>
            <w:r>
              <w:rPr>
                <w:sz w:val="18"/>
                <w:szCs w:val="18"/>
              </w:rPr>
              <w:t xml:space="preserve"> vyhľadávacích</w:t>
            </w:r>
            <w:r w:rsidRPr="00D95A9D">
              <w:rPr>
                <w:sz w:val="18"/>
                <w:szCs w:val="18"/>
              </w:rPr>
              <w:t xml:space="preserve"> kritérií lekára zavolá službu Vyhladaj</w:t>
            </w:r>
            <w:r>
              <w:rPr>
                <w:sz w:val="18"/>
                <w:szCs w:val="18"/>
              </w:rPr>
              <w:t>OckovaniaPacienta_v2</w:t>
            </w:r>
          </w:p>
          <w:p w14:paraId="2906FB96" w14:textId="77777777" w:rsidR="00D0709A" w:rsidRPr="00D95A9D" w:rsidRDefault="00D0709A" w:rsidP="00D0709A">
            <w:pPr>
              <w:pStyle w:val="Odsekzoznamu"/>
              <w:numPr>
                <w:ilvl w:val="0"/>
                <w:numId w:val="92"/>
              </w:numPr>
              <w:spacing w:before="120" w:line="276" w:lineRule="auto"/>
              <w:jc w:val="both"/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V prípade, že zobrazený záznam obsahuje informáciu o zmene tohto záznamu, je ošetrujúcemu lekárovi zobrazená informácia o zmene stavu záznamu v rozsahu: </w:t>
            </w:r>
          </w:p>
          <w:p w14:paraId="0BEE6391" w14:textId="77777777" w:rsidR="00D0709A" w:rsidRDefault="00D0709A" w:rsidP="00D0709A">
            <w:pPr>
              <w:pStyle w:val="Odsekzoznamu"/>
              <w:numPr>
                <w:ilvl w:val="1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129C3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vráti detailný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záznam/záznamy</w:t>
            </w:r>
            <w:r w:rsidRPr="006129C3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očkovania</w:t>
            </w:r>
            <w:r w:rsidRPr="006129C3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536E5C62" w14:textId="77777777" w:rsidR="00D0709A" w:rsidRPr="00D95A9D" w:rsidRDefault="00D0709A" w:rsidP="00D0709A">
            <w:pPr>
              <w:pStyle w:val="Odsekzoznamu"/>
              <w:numPr>
                <w:ilvl w:val="1"/>
                <w:numId w:val="92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AA4F74">
              <w:rPr>
                <w:sz w:val="18"/>
                <w:szCs w:val="18"/>
              </w:rPr>
              <w:t>V prípade storna, prečo záznam bol stornovaný</w:t>
            </w:r>
          </w:p>
        </w:tc>
      </w:tr>
      <w:tr w:rsidR="00D0709A" w:rsidRPr="00D95A9D" w14:paraId="5D3B0E23" w14:textId="77777777" w:rsidTr="008C4A4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A5E4A" w14:textId="77777777" w:rsidR="00D0709A" w:rsidRPr="00D95A9D" w:rsidRDefault="00D0709A" w:rsidP="008C4A4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005A3" w14:textId="77777777" w:rsidR="00D0709A" w:rsidRPr="00D95A9D" w:rsidRDefault="00D0709A" w:rsidP="00D0709A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problému s identitou pacienta, pre ktorý je záznam zasielaný: </w:t>
            </w:r>
          </w:p>
          <w:p w14:paraId="0105265F" w14:textId="77777777" w:rsidR="00D0709A" w:rsidRPr="00D95A9D" w:rsidRDefault="00D0709A" w:rsidP="00D0709A">
            <w:pPr>
              <w:pStyle w:val="Odsekzoznamu"/>
              <w:numPr>
                <w:ilvl w:val="1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3D9DAA0F" w14:textId="77777777" w:rsidR="00D0709A" w:rsidRPr="00D95A9D" w:rsidRDefault="00D0709A" w:rsidP="00D0709A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chyby na strane IS PZS ( chyby na strane IS PZS - E000002, E000006)  </w:t>
            </w:r>
          </w:p>
          <w:p w14:paraId="6491C6FB" w14:textId="77777777" w:rsidR="00D0709A" w:rsidRPr="00D95A9D" w:rsidRDefault="00D0709A" w:rsidP="00D0709A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chyby na strane NZIS </w:t>
            </w:r>
          </w:p>
          <w:p w14:paraId="23052689" w14:textId="77777777" w:rsidR="00F45D55" w:rsidRPr="00F45D55" w:rsidRDefault="00D0709A" w:rsidP="00F45D55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Zdravotníckemu pracovníkovi neumožnilo vyhľadať záznam nakoľko v súlade s platnou legislatívou nemá prístup k týmto záznamom – napr. sestra, ošetrujúci lekár, pre prístup k týmto záznamom je nevyhnutný súhlas pacienta 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 xml:space="preserve">E900001 - Nemáte prístup k požadovaným záznamom pacienta. Požiadajte pacienta o prístup k údajom vložením </w:t>
            </w:r>
            <w:proofErr w:type="spellStart"/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eID</w:t>
            </w:r>
            <w:proofErr w:type="spellEnd"/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 xml:space="preserve"> do čítačky a zadania súhlasu podľa bezpečnostných nastavení pacienta (stlačením OK/ zadanie BOK)</w:t>
            </w:r>
          </w:p>
          <w:p w14:paraId="30514BB4" w14:textId="77777777" w:rsidR="00F45D55" w:rsidRPr="00F45D55" w:rsidRDefault="00F45D55" w:rsidP="00F45D55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45D5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 prípade nastavenia príznaku „vlastné záznamy = TRUE“, služba vráti len záznamy, ktoré vytvoril konkrétny lekár. V tomto prípade nebude na výstup vrátený </w:t>
            </w:r>
            <w:proofErr w:type="spellStart"/>
            <w:r w:rsidRPr="00F45D55">
              <w:rPr>
                <w:rFonts w:asciiTheme="minorHAnsi" w:eastAsiaTheme="minorEastAsia" w:hAnsiTheme="minorHAnsi" w:cstheme="minorBidi"/>
                <w:sz w:val="18"/>
                <w:szCs w:val="18"/>
              </w:rPr>
              <w:t>warning</w:t>
            </w:r>
            <w:proofErr w:type="spellEnd"/>
            <w:r w:rsidRPr="00F45D5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E900001 v prípade, že CT obsahuje súhlas na prístup k vlastným záznamom bez obmedzenia citlivosti.  </w:t>
            </w:r>
          </w:p>
          <w:p w14:paraId="24A0E7FA" w14:textId="77777777" w:rsidR="00F45D55" w:rsidRPr="00F45D55" w:rsidRDefault="00F45D55" w:rsidP="00F45D55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45D5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 reakciu na očkovanie zapísal iný lekár ako ten, ktorý zapísal očkovanie, tak sa očkovací záznam považuje za vlastný, ak obsahuje aspoň jednu „vlastnú“ reakciu na očkovanie. </w:t>
            </w:r>
          </w:p>
          <w:p w14:paraId="6B5E4C79" w14:textId="515CF709" w:rsidR="00F45D55" w:rsidRPr="00F45D55" w:rsidRDefault="00F45D55" w:rsidP="00F45D55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45D55">
              <w:rPr>
                <w:rFonts w:asciiTheme="minorHAnsi" w:eastAsiaTheme="minorEastAsia" w:hAnsiTheme="minorHAnsi" w:cstheme="minorBidi"/>
                <w:sz w:val="18"/>
                <w:szCs w:val="18"/>
              </w:rPr>
              <w:t>Ak atribút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„vlastné záznamy“</w:t>
            </w:r>
            <w:r w:rsidRPr="00F45D5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nie je naplnený, alebo je nastavený na FALSE, na výstup sa poskytnú záznamy o očkovaní pacienta bez ohľadu na to, kto je ich autorom.</w:t>
            </w:r>
          </w:p>
          <w:p w14:paraId="1FA9F067" w14:textId="77777777" w:rsidR="00F45D55" w:rsidRPr="00F45D55" w:rsidRDefault="00D0709A" w:rsidP="00F45D55">
            <w:pPr>
              <w:pStyle w:val="Odsekzoznamu"/>
              <w:numPr>
                <w:ilvl w:val="0"/>
                <w:numId w:val="35"/>
              </w:numPr>
              <w:spacing w:before="120" w:line="276" w:lineRule="auto"/>
              <w:jc w:val="both"/>
              <w:rPr>
                <w:sz w:val="18"/>
                <w:szCs w:val="18"/>
              </w:rPr>
            </w:pPr>
            <w:r w:rsidRPr="3387F0B9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lekár/ Zdravotnícky pracovník nevie vyhľadať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očkovania pacienta</w:t>
            </w:r>
            <w:r w:rsidRPr="3387F0B9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 dôvodu, že záznam neexistuje, kedy je vrátený prázdny zoznam.</w:t>
            </w:r>
          </w:p>
          <w:p w14:paraId="60A2B65E" w14:textId="497B70FA" w:rsidR="00D0709A" w:rsidRPr="00D95A9D" w:rsidDel="009B2D1D" w:rsidRDefault="00D0709A" w:rsidP="00F45D55">
            <w:pPr>
              <w:pStyle w:val="Odsekzoznamu"/>
              <w:numPr>
                <w:ilvl w:val="0"/>
                <w:numId w:val="35"/>
              </w:numPr>
              <w:spacing w:before="120" w:line="276" w:lineRule="auto"/>
              <w:jc w:val="both"/>
              <w:rPr>
                <w:sz w:val="18"/>
                <w:szCs w:val="18"/>
              </w:rPr>
            </w:pPr>
            <w:r w:rsidRPr="3387F0B9">
              <w:rPr>
                <w:sz w:val="18"/>
                <w:szCs w:val="18"/>
              </w:rPr>
              <w:t>Ošetrujúci lekár/ Zdravotnícky pracovník disponuje čiastočným prístupom k vyhľadaným záznamom (je mu umožnený prístup k určitej množine záznamom, no môžu existovať záznam, ktoré môže dostať až po poskytnutí súhlasu pacienta.) Ide upozornenie, nie chybové hlásenie. - W</w:t>
            </w:r>
            <w:r w:rsidRPr="3387F0B9">
              <w:rPr>
                <w:i/>
                <w:iCs/>
                <w:sz w:val="18"/>
                <w:szCs w:val="18"/>
              </w:rPr>
              <w:t xml:space="preserve">900001 - “Z dôvodu obmedzenia prístupu Vám neboli poskytnuté všetky zdravotné záznamy. V prípade potreby, požiadajte pacienta o prístup k údajom vložením </w:t>
            </w:r>
            <w:proofErr w:type="spellStart"/>
            <w:r w:rsidRPr="3387F0B9">
              <w:rPr>
                <w:i/>
                <w:iCs/>
                <w:sz w:val="18"/>
                <w:szCs w:val="18"/>
              </w:rPr>
              <w:t>eID</w:t>
            </w:r>
            <w:proofErr w:type="spellEnd"/>
            <w:r w:rsidRPr="3387F0B9">
              <w:rPr>
                <w:i/>
                <w:iCs/>
                <w:sz w:val="18"/>
                <w:szCs w:val="18"/>
              </w:rPr>
              <w:t xml:space="preserve"> do čítačky a zadania súhlasu pacienta (stlačením OK/ zadaním BOK).” v položke </w:t>
            </w:r>
            <w:proofErr w:type="spellStart"/>
            <w:r w:rsidRPr="3387F0B9">
              <w:rPr>
                <w:i/>
                <w:iCs/>
                <w:sz w:val="18"/>
                <w:szCs w:val="18"/>
              </w:rPr>
              <w:t>Details</w:t>
            </w:r>
            <w:proofErr w:type="spellEnd"/>
            <w:r w:rsidRPr="3387F0B9">
              <w:rPr>
                <w:i/>
                <w:iCs/>
                <w:sz w:val="18"/>
                <w:szCs w:val="18"/>
              </w:rPr>
              <w:t xml:space="preserve"> sú vypísané aplikované obmedzenia. Ak je to potrebné, je možné  zabezpečiť súhlas pacienta prostredníctvom služby </w:t>
            </w:r>
            <w:proofErr w:type="spellStart"/>
            <w:r w:rsidRPr="3387F0B9">
              <w:rPr>
                <w:sz w:val="18"/>
                <w:szCs w:val="18"/>
              </w:rPr>
              <w:t>ZapisSuhlasOsobyPrePZS</w:t>
            </w:r>
            <w:proofErr w:type="spellEnd"/>
            <w:r w:rsidRPr="3387F0B9">
              <w:rPr>
                <w:sz w:val="18"/>
                <w:szCs w:val="18"/>
              </w:rPr>
              <w:t>.</w:t>
            </w:r>
          </w:p>
        </w:tc>
      </w:tr>
    </w:tbl>
    <w:p w14:paraId="08F90322" w14:textId="5B275A68" w:rsidR="00745747" w:rsidRPr="00683EF8" w:rsidRDefault="00745747" w:rsidP="00683EF8">
      <w:pPr>
        <w:pStyle w:val="Nadpis3"/>
        <w:numPr>
          <w:ilvl w:val="2"/>
          <w:numId w:val="78"/>
        </w:numPr>
        <w:spacing w:before="600"/>
        <w:ind w:left="1213"/>
        <w:rPr>
          <w:rFonts w:ascii="Times New Roman" w:eastAsia="Times New Roman" w:hAnsi="Times New Roman" w:cs="Times New Roman"/>
        </w:rPr>
      </w:pPr>
      <w:bookmarkStart w:id="79" w:name="_Toc83888344"/>
      <w:r>
        <w:t>eOc</w:t>
      </w:r>
      <w:r w:rsidR="00980CB5">
        <w:t>k</w:t>
      </w:r>
      <w:r>
        <w:t xml:space="preserve">_01_04 – </w:t>
      </w:r>
      <w:proofErr w:type="spellStart"/>
      <w:r>
        <w:t>Vyhľada</w:t>
      </w:r>
      <w:r w:rsidR="00980CB5">
        <w:t>nie</w:t>
      </w:r>
      <w:proofErr w:type="spellEnd"/>
      <w:r>
        <w:t xml:space="preserve"> </w:t>
      </w:r>
      <w:proofErr w:type="spellStart"/>
      <w:r>
        <w:t>plánovan</w:t>
      </w:r>
      <w:r w:rsidR="00705ED3">
        <w:t>ých</w:t>
      </w:r>
      <w:proofErr w:type="spellEnd"/>
      <w:r>
        <w:t xml:space="preserve"> </w:t>
      </w:r>
      <w:proofErr w:type="spellStart"/>
      <w:r>
        <w:t>očkovan</w:t>
      </w:r>
      <w:r w:rsidR="00705ED3">
        <w:t>í</w:t>
      </w:r>
      <w:proofErr w:type="spellEnd"/>
      <w:r>
        <w:t xml:space="preserve"> </w:t>
      </w:r>
      <w:proofErr w:type="spellStart"/>
      <w:r>
        <w:t>pacienta</w:t>
      </w:r>
      <w:bookmarkEnd w:id="79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904"/>
      </w:tblGrid>
      <w:tr w:rsidR="00745747" w:rsidRPr="00D95A9D" w14:paraId="0E09AF28" w14:textId="77777777" w:rsidTr="0066001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F9E034" w14:textId="77777777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Prípad použitia 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B1537" w14:textId="584680E6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Vyhľadanie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plánovaných očkovaní pacienta</w:t>
            </w:r>
          </w:p>
        </w:tc>
      </w:tr>
      <w:tr w:rsidR="00745747" w:rsidRPr="00D95A9D" w14:paraId="38637D8C" w14:textId="77777777" w:rsidTr="0066001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152A5" w14:textId="77777777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C57DC" w14:textId="020A1C90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Zdravotnícky pracovník môže vyhľadať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plán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očkovaní pac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enta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 Bez súhlasu pacienta k záznamom pristupuje lekár s uzatvorenou dohodou o poskytovaní zdravotnej starostlivosti s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 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pacientom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. 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Inak zdravotnícky pracovník musí mať súhlas pacienta na prístup k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 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oznamu plánovaných očkovan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í.</w:t>
            </w:r>
          </w:p>
        </w:tc>
      </w:tr>
      <w:tr w:rsidR="00745747" w:rsidRPr="00D95A9D" w14:paraId="440AE6AF" w14:textId="77777777" w:rsidTr="0066001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4299E" w14:textId="77777777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D705B" w14:textId="77777777" w:rsidR="00745747" w:rsidRPr="00D95A9D" w:rsidRDefault="00745747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36DC4AB8" w14:textId="77777777" w:rsidR="00745747" w:rsidRPr="00D95A9D" w:rsidRDefault="00745747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lastRenderedPageBreak/>
              <w:t xml:space="preserve">Identifikovaný pacient </w:t>
            </w:r>
          </w:p>
          <w:p w14:paraId="3C2B51D5" w14:textId="75930711" w:rsidR="00745747" w:rsidRPr="00D95A9D" w:rsidRDefault="00745747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Požia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davka na vyhľadanie plánovaných očkovaní</w:t>
            </w:r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,</w:t>
            </w:r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bez </w:t>
            </w:r>
            <w:proofErr w:type="spellStart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ohľadu</w:t>
            </w:r>
            <w:proofErr w:type="spellEnd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na</w:t>
            </w:r>
            <w:proofErr w:type="spellEnd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to </w:t>
            </w:r>
            <w:proofErr w:type="spellStart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či</w:t>
            </w:r>
            <w:proofErr w:type="spellEnd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boli</w:t>
            </w:r>
            <w:proofErr w:type="spellEnd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alebo</w:t>
            </w:r>
            <w:proofErr w:type="spellEnd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neboli</w:t>
            </w:r>
            <w:proofErr w:type="spellEnd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6001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uskutočnené</w:t>
            </w:r>
            <w:proofErr w:type="spellEnd"/>
          </w:p>
          <w:p w14:paraId="64EF1BD0" w14:textId="77777777" w:rsidR="00745747" w:rsidRPr="00D95A9D" w:rsidRDefault="00745747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Poskytnutý súhlas pacienta prostredníctvom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eID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/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eDoPP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(ak je potrebný) </w:t>
            </w:r>
          </w:p>
        </w:tc>
      </w:tr>
      <w:tr w:rsidR="00745747" w:rsidRPr="00D95A9D" w14:paraId="29F54B2A" w14:textId="77777777" w:rsidTr="0066001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0A588" w14:textId="77777777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Odkazy: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B4A11" w14:textId="20213CC1" w:rsidR="00745747" w:rsidRPr="00E17D28" w:rsidRDefault="00745747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Style w:val="Hypertextovprepojenie"/>
                <w:rFonts w:eastAsiaTheme="minorEastAsia"/>
              </w:rPr>
            </w:pPr>
            <w:r w:rsidRPr="00981E9E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A2:Vyhľadanie </w:t>
            </w:r>
            <w:r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p</w:t>
            </w:r>
            <w:r w:rsidRPr="00006397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lánovaných </w:t>
            </w:r>
            <w:r w:rsidRPr="00981E9E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o</w:t>
            </w:r>
            <w:r w:rsidRPr="00E17D28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čkovania</w:t>
            </w:r>
            <w:r w:rsidRPr="00981E9E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 </w:t>
            </w:r>
          </w:p>
        </w:tc>
      </w:tr>
      <w:tr w:rsidR="00745747" w:rsidRPr="00D95A9D" w14:paraId="2DD18AC8" w14:textId="77777777" w:rsidTr="0066001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14DB2" w14:textId="77777777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E6B6C" w14:textId="77777777" w:rsidR="00745747" w:rsidRPr="00C34FCE" w:rsidRDefault="00745747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</w:pPr>
            <w:proofErr w:type="spellStart"/>
            <w:r w:rsidRPr="00C34FCE">
              <w:t>Používaný</w:t>
            </w:r>
            <w:proofErr w:type="spellEnd"/>
            <w:r w:rsidRPr="00C34FCE">
              <w:t xml:space="preserve"> </w:t>
            </w:r>
            <w:proofErr w:type="spellStart"/>
            <w:r w:rsidRPr="00C34FCE">
              <w:t>len</w:t>
            </w:r>
            <w:proofErr w:type="spellEnd"/>
            <w:r w:rsidRPr="00C34FCE">
              <w:t xml:space="preserve"> EHR </w:t>
            </w:r>
            <w:proofErr w:type="spellStart"/>
            <w:r w:rsidRPr="00C34FCE">
              <w:t>extrakt</w:t>
            </w:r>
            <w:proofErr w:type="spellEnd"/>
            <w:r w:rsidRPr="00C34FCE">
              <w:t xml:space="preserve">, </w:t>
            </w:r>
            <w:proofErr w:type="spellStart"/>
            <w:r w:rsidRPr="00C34FCE">
              <w:t>ktorý</w:t>
            </w:r>
            <w:proofErr w:type="spellEnd"/>
            <w:r w:rsidRPr="00C34FCE">
              <w:t xml:space="preserve"> je v </w:t>
            </w:r>
            <w:proofErr w:type="spellStart"/>
            <w:r w:rsidRPr="00C34FCE">
              <w:t>rozsahu</w:t>
            </w:r>
            <w:proofErr w:type="spellEnd"/>
            <w:r w:rsidRPr="00C34FCE">
              <w:t xml:space="preserve"> </w:t>
            </w:r>
            <w:proofErr w:type="spellStart"/>
            <w:r w:rsidRPr="00C34FCE">
              <w:t>nasledovných</w:t>
            </w:r>
            <w:proofErr w:type="spellEnd"/>
            <w:r w:rsidRPr="00C34FCE">
              <w:t xml:space="preserve"> </w:t>
            </w:r>
            <w:proofErr w:type="spellStart"/>
            <w:r w:rsidRPr="00C34FCE">
              <w:t>archetypov</w:t>
            </w:r>
            <w:proofErr w:type="spellEnd"/>
            <w:r w:rsidRPr="00C34FCE">
              <w:t>:</w:t>
            </w:r>
          </w:p>
          <w:p w14:paraId="0A710B77" w14:textId="32AB18B0" w:rsidR="00745747" w:rsidRPr="00745747" w:rsidRDefault="00745747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Style w:val="Hypertextovprepojenie"/>
                <w:rFonts w:eastAsiaTheme="minorEastAsia"/>
              </w:rPr>
            </w:pPr>
            <w:r w:rsidRPr="00C34FCE">
              <w:t>CEN-EN13606-SECTION.Ockovaci_zaznam.v1</w:t>
            </w:r>
          </w:p>
        </w:tc>
      </w:tr>
      <w:tr w:rsidR="00745747" w:rsidRPr="00D95A9D" w14:paraId="4AB22273" w14:textId="77777777" w:rsidTr="0066001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5D71F" w14:textId="77777777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AB080" w14:textId="6F927F5D" w:rsidR="00745747" w:rsidRPr="00C34FCE" w:rsidRDefault="00EC4C26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</w:pPr>
            <w:hyperlink w:anchor="_VyhladajZaznamyOVystereniach_v4" w:history="1">
              <w:proofErr w:type="spellStart"/>
              <w:r w:rsidR="00745747" w:rsidRPr="00C34FCE">
                <w:t>Vyhladaj</w:t>
              </w:r>
            </w:hyperlink>
            <w:r w:rsidR="00745747" w:rsidRPr="00C34FCE">
              <w:t>PlanovaneOckovaniaPacienta</w:t>
            </w:r>
            <w:proofErr w:type="spellEnd"/>
          </w:p>
        </w:tc>
      </w:tr>
      <w:tr w:rsidR="00745747" w:rsidRPr="00D95A9D" w14:paraId="452E8925" w14:textId="77777777" w:rsidTr="0066001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06AAC" w14:textId="77777777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91A9A" w14:textId="51BB0535" w:rsidR="00745747" w:rsidRPr="00D95A9D" w:rsidRDefault="00745747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Vyhľadané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lánované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čkovania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pacienta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zoznam</w:t>
            </w:r>
            <w:proofErr w:type="spellEnd"/>
          </w:p>
        </w:tc>
      </w:tr>
      <w:tr w:rsidR="00745747" w:rsidRPr="00D95A9D" w14:paraId="445AEC8A" w14:textId="77777777" w:rsidTr="0066001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02C61" w14:textId="77777777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FCA42" w14:textId="77777777" w:rsidR="00535EC1" w:rsidRDefault="00660016" w:rsidP="00D0709A">
            <w:pPr>
              <w:pStyle w:val="Odsekzoznamu"/>
              <w:numPr>
                <w:ilvl w:val="3"/>
                <w:numId w:val="92"/>
              </w:numPr>
              <w:autoSpaceDE w:val="0"/>
              <w:autoSpaceDN w:val="0"/>
              <w:adjustRightInd w:val="0"/>
              <w:spacing w:before="0" w:after="1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745747"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lekár/ Zdravotnícky pracovník vyhľadá očkovania pacienta prostredníctvom JRUZ_ID pacienta. V prípade, že IS PZS nedisponuje JRÚZ ID k identite pacienta získa ho prostredníctvom služby DajJRUZIdentifikator_GW_v2</w:t>
            </w:r>
          </w:p>
          <w:p w14:paraId="058D478A" w14:textId="5E902284" w:rsidR="00535EC1" w:rsidRDefault="00660016" w:rsidP="00D0709A">
            <w:pPr>
              <w:pStyle w:val="Odsekzoznamu"/>
              <w:numPr>
                <w:ilvl w:val="3"/>
                <w:numId w:val="92"/>
              </w:numPr>
              <w:autoSpaceDE w:val="0"/>
              <w:autoSpaceDN w:val="0"/>
              <w:adjustRightInd w:val="0"/>
              <w:spacing w:before="120" w:after="1"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Lekár zadá požiadavku na vyhľadanie plánu očkovaní</w:t>
            </w:r>
          </w:p>
          <w:p w14:paraId="410DE5B9" w14:textId="77777777" w:rsidR="00535EC1" w:rsidRDefault="00745747" w:rsidP="00D0709A">
            <w:pPr>
              <w:pStyle w:val="Odsekzoznamu"/>
              <w:numPr>
                <w:ilvl w:val="3"/>
                <w:numId w:val="92"/>
              </w:numPr>
              <w:autoSpaceDE w:val="0"/>
              <w:autoSpaceDN w:val="0"/>
              <w:adjustRightInd w:val="0"/>
              <w:spacing w:before="120" w:after="1"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základe </w:t>
            </w:r>
            <w:r w:rsidR="00660016"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identifikácie pacient</w:t>
            </w: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zavolá službu </w:t>
            </w:r>
            <w:proofErr w:type="spellStart"/>
            <w:r w:rsidR="00660016"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VyhladajPlanovaneOckovaniaPacienta</w:t>
            </w:r>
            <w:proofErr w:type="spellEnd"/>
          </w:p>
          <w:p w14:paraId="107DC77E" w14:textId="0E9D3BDA" w:rsidR="00745747" w:rsidRPr="00D95A9D" w:rsidRDefault="00660016" w:rsidP="00D0709A">
            <w:pPr>
              <w:pStyle w:val="Odsekzoznamu"/>
              <w:numPr>
                <w:ilvl w:val="3"/>
                <w:numId w:val="92"/>
              </w:numPr>
              <w:autoSpaceDE w:val="0"/>
              <w:autoSpaceDN w:val="0"/>
              <w:adjustRightInd w:val="0"/>
              <w:spacing w:before="120" w:after="1"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zavolá službu na pozadí a výsledný zoznam plánovaných očkovaní zobrazí lekárovi. Lekárovi sa zobrazí zoznam všetkých očkovaní, ktoré by mali byť podľa jednotlivých období uskutočnené </w:t>
            </w:r>
            <w:r w:rsidR="00745747" w:rsidRPr="00E17D28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745747" w:rsidRPr="00D95A9D" w14:paraId="0A47920D" w14:textId="77777777" w:rsidTr="0066001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133B6" w14:textId="77777777" w:rsidR="00745747" w:rsidRPr="00D95A9D" w:rsidRDefault="00745747" w:rsidP="00660016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9B531" w14:textId="77777777" w:rsidR="00745747" w:rsidRPr="00006397" w:rsidRDefault="00745747" w:rsidP="00D0709A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problému s identitou pacienta, pre ktorý je záznam zasielaný: </w:t>
            </w:r>
          </w:p>
          <w:p w14:paraId="1CC8FE2E" w14:textId="77777777" w:rsidR="00745747" w:rsidRPr="00D95A9D" w:rsidRDefault="00745747" w:rsidP="00D0709A">
            <w:pPr>
              <w:pStyle w:val="Odsekzoznamu"/>
              <w:numPr>
                <w:ilvl w:val="1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65CBFB55" w14:textId="77777777" w:rsidR="00745747" w:rsidRPr="00006397" w:rsidRDefault="00745747" w:rsidP="00D0709A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chyby na strane IS PZS ( chyby na strane IS PZS - E000002, E000006)  </w:t>
            </w:r>
          </w:p>
          <w:p w14:paraId="5D75D6CD" w14:textId="3E37DDFC" w:rsidR="00745747" w:rsidRPr="00D95A9D" w:rsidRDefault="00745747" w:rsidP="00D0709A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chyby na strane NZIS </w:t>
            </w:r>
          </w:p>
          <w:p w14:paraId="0CBE5808" w14:textId="77777777" w:rsidR="00745747" w:rsidRPr="00D95A9D" w:rsidRDefault="00745747" w:rsidP="00D0709A">
            <w:pPr>
              <w:pStyle w:val="Odsekzoznamu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Zdravotníckemu pracovníkovi neumožnilo vyhľadať záznam nakoľko v súlade s platnou legislatívou nemá prístup k týmto záznamom – napr. sestra, ošetrujúci lekár, pre prístup k týmto záznamom je nevyhnutný súhlas pacienta </w:t>
            </w: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E900001 - Nemáte prístup k požadovaným záznamom pacienta. Požiadajte pacienta o prístup k údajom vložením </w:t>
            </w:r>
            <w:proofErr w:type="spellStart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eID</w:t>
            </w:r>
            <w:proofErr w:type="spellEnd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 čítačky a zadania súhlasu podľa bezpečnostných nastavení pacienta (stlačením OK/ zadanie BOK)</w:t>
            </w:r>
          </w:p>
          <w:p w14:paraId="3291466D" w14:textId="77777777" w:rsidR="00745747" w:rsidRPr="00006397" w:rsidDel="009B2D1D" w:rsidRDefault="00745747" w:rsidP="00D0709A">
            <w:pPr>
              <w:pStyle w:val="Odsekzoznamu"/>
              <w:numPr>
                <w:ilvl w:val="0"/>
                <w:numId w:val="35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lekár/ Zdravotnícky pracovník disponuje čiastočným prístupom k vyhľadaným záznamom (je mu umožnený prístup k určitej množine záznamom, no môžu existovať záznam, ktoré môže dostať až po poskytnutí súhlasu pacienta.) Ide upozornenie, nie chybové hlásenie. - W900001 - “Z dôvodu obmedzenia prístupu Vám neboli poskytnuté všetky zdravotné záznamy. V prípade potreby, požiadajte pacienta o prístup k údajom vložením </w:t>
            </w:r>
            <w:proofErr w:type="spellStart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eID</w:t>
            </w:r>
            <w:proofErr w:type="spellEnd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 čítačky a zadania súhlasu pacienta (stlačením OK/ zadaním BOK).” v položke </w:t>
            </w:r>
            <w:proofErr w:type="spellStart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Details</w:t>
            </w:r>
            <w:proofErr w:type="spellEnd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sú vypísané aplikované obmedzenia. Ak je to potrebné, je možné  zabezpečiť súhlas pacienta prostredníctvom služby </w:t>
            </w:r>
            <w:proofErr w:type="spellStart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ZapisSuhlasOsobyPrePZS</w:t>
            </w:r>
            <w:proofErr w:type="spellEnd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</w:tbl>
    <w:p w14:paraId="27D91085" w14:textId="3BB6BEF5" w:rsidR="00006397" w:rsidRPr="00C26A9D" w:rsidRDefault="00006397" w:rsidP="00D0709A">
      <w:pPr>
        <w:pStyle w:val="Nadpis3"/>
        <w:numPr>
          <w:ilvl w:val="2"/>
          <w:numId w:val="78"/>
        </w:numPr>
        <w:ind w:left="1212"/>
        <w:rPr>
          <w:rFonts w:ascii="Times New Roman" w:eastAsia="Times New Roman" w:hAnsi="Times New Roman" w:cs="Times New Roman"/>
        </w:rPr>
      </w:pPr>
      <w:bookmarkStart w:id="80" w:name="_Toc57654169"/>
      <w:bookmarkStart w:id="81" w:name="_eV_01_14_–_Zapísanie"/>
      <w:bookmarkStart w:id="82" w:name="_Toc57654227"/>
      <w:bookmarkStart w:id="83" w:name="_Toc57654228"/>
      <w:bookmarkStart w:id="84" w:name="_Toc57654286"/>
      <w:bookmarkStart w:id="85" w:name="_Toc57654287"/>
      <w:bookmarkStart w:id="86" w:name="_eV_01_30_–_Vyhľadanie"/>
      <w:bookmarkStart w:id="87" w:name="_Toc57654330"/>
      <w:bookmarkStart w:id="88" w:name="_Toc57654331"/>
      <w:bookmarkStart w:id="89" w:name="_eV_01_31_–_Vyhľadanie"/>
      <w:bookmarkStart w:id="90" w:name="_Toc57654389"/>
      <w:bookmarkStart w:id="91" w:name="_Toc57654390"/>
      <w:bookmarkStart w:id="92" w:name="_eV_01_32_–_Individuálne"/>
      <w:bookmarkStart w:id="93" w:name="_Toc57654436"/>
      <w:bookmarkStart w:id="94" w:name="_eV_01_33_–_Individuálne"/>
      <w:bookmarkStart w:id="95" w:name="_Toc57654478"/>
      <w:bookmarkStart w:id="96" w:name="_eV_01_34_–_Individuálne"/>
      <w:bookmarkStart w:id="97" w:name="_Toc57654523"/>
      <w:bookmarkStart w:id="98" w:name="_eV_01_35_–_Individuálne"/>
      <w:bookmarkStart w:id="99" w:name="_Toc57654566"/>
      <w:bookmarkStart w:id="100" w:name="_Toc57654606"/>
      <w:bookmarkStart w:id="101" w:name="_eV_01_36_–_Zrušenie"/>
      <w:bookmarkStart w:id="102" w:name="_eV_01_36_–_Storno"/>
      <w:bookmarkStart w:id="103" w:name="_eV_01_37_–_Aktualizácia"/>
      <w:bookmarkStart w:id="104" w:name="_Toc57654607"/>
      <w:bookmarkStart w:id="105" w:name="_eV_01_38_–_Zrušenie"/>
      <w:bookmarkStart w:id="106" w:name="_eV_01_38_–_Storno"/>
      <w:bookmarkStart w:id="107" w:name="_Toc57654680"/>
      <w:bookmarkStart w:id="108" w:name="_Toc57654725"/>
      <w:bookmarkStart w:id="109" w:name="_eV_01_39_–_Vyhľadanie"/>
      <w:bookmarkStart w:id="110" w:name="_Toc57654764"/>
      <w:bookmarkStart w:id="111" w:name="_Toc57654765"/>
      <w:bookmarkStart w:id="112" w:name="_eV_01_40_–_Individuálne"/>
      <w:bookmarkStart w:id="113" w:name="_Toc57654817"/>
      <w:bookmarkStart w:id="114" w:name="_eV_01_41_–_Individuálne"/>
      <w:bookmarkStart w:id="115" w:name="_Toc57654873"/>
      <w:bookmarkStart w:id="116" w:name="_eV_01_42_–_Individuálne"/>
      <w:bookmarkStart w:id="117" w:name="_Toc57654916"/>
      <w:bookmarkStart w:id="118" w:name="_Toc57654964"/>
      <w:bookmarkStart w:id="119" w:name="_Toc57654965"/>
      <w:bookmarkStart w:id="120" w:name="_Toc20927714"/>
      <w:bookmarkStart w:id="121" w:name="_Toc20928542"/>
      <w:bookmarkStart w:id="122" w:name="_Toc20928681"/>
      <w:bookmarkStart w:id="123" w:name="_eV_01_43_–_Zapísanie"/>
      <w:bookmarkStart w:id="124" w:name="_Toc57654966"/>
      <w:bookmarkStart w:id="125" w:name="_Toc57655004"/>
      <w:bookmarkStart w:id="126" w:name="_Toc20927716"/>
      <w:bookmarkStart w:id="127" w:name="_Toc20928544"/>
      <w:bookmarkStart w:id="128" w:name="_Toc20928683"/>
      <w:bookmarkStart w:id="129" w:name="_eV_01_44_–_Zapísanie"/>
      <w:bookmarkStart w:id="130" w:name="_Toc57655005"/>
      <w:bookmarkStart w:id="131" w:name="_Toc57655045"/>
      <w:bookmarkStart w:id="132" w:name="_Toc57655046"/>
      <w:bookmarkStart w:id="133" w:name="_eV_01_45_–_Zmena"/>
      <w:bookmarkStart w:id="134" w:name="_Toc57655047"/>
      <w:bookmarkStart w:id="135" w:name="_Toc57655085"/>
      <w:bookmarkStart w:id="136" w:name="_eV_01_46_–_Zrušenie"/>
      <w:bookmarkStart w:id="137" w:name="_Toc57655086"/>
      <w:bookmarkStart w:id="138" w:name="_Toc57655123"/>
      <w:bookmarkStart w:id="139" w:name="_eV_01_47_–_Vyhľadanie"/>
      <w:bookmarkStart w:id="140" w:name="_Toc57655124"/>
      <w:bookmarkStart w:id="141" w:name="_Toc57655159"/>
      <w:bookmarkStart w:id="142" w:name="_Toc20927721"/>
      <w:bookmarkStart w:id="143" w:name="_Toc20928549"/>
      <w:bookmarkStart w:id="144" w:name="_Toc20928688"/>
      <w:bookmarkStart w:id="145" w:name="_Toc20927722"/>
      <w:bookmarkStart w:id="146" w:name="_Toc20928550"/>
      <w:bookmarkStart w:id="147" w:name="_Toc20928689"/>
      <w:bookmarkStart w:id="148" w:name="_Toc83888345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r>
        <w:t xml:space="preserve">eOck_01_05 – </w:t>
      </w:r>
      <w:proofErr w:type="spellStart"/>
      <w:r>
        <w:t>Vyhľadanie</w:t>
      </w:r>
      <w:proofErr w:type="spellEnd"/>
      <w:r>
        <w:t xml:space="preserve"> a </w:t>
      </w:r>
      <w:proofErr w:type="spellStart"/>
      <w:r>
        <w:t>zrušenie</w:t>
      </w:r>
      <w:proofErr w:type="spellEnd"/>
      <w:r>
        <w:t xml:space="preserve"> </w:t>
      </w:r>
      <w:proofErr w:type="spellStart"/>
      <w:r>
        <w:t>plánovaného</w:t>
      </w:r>
      <w:proofErr w:type="spellEnd"/>
      <w:r>
        <w:t xml:space="preserve"> </w:t>
      </w:r>
      <w:proofErr w:type="spellStart"/>
      <w:r>
        <w:t>očkovania</w:t>
      </w:r>
      <w:proofErr w:type="spellEnd"/>
      <w:r>
        <w:t xml:space="preserve"> </w:t>
      </w:r>
      <w:proofErr w:type="spellStart"/>
      <w:r>
        <w:t>pacienta</w:t>
      </w:r>
      <w:bookmarkEnd w:id="148"/>
      <w:proofErr w:type="spellEnd"/>
      <w: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904"/>
      </w:tblGrid>
      <w:tr w:rsidR="00006397" w:rsidRPr="00D95A9D" w14:paraId="377CA71A" w14:textId="77777777" w:rsidTr="00006397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B8725" w14:textId="77777777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Prípad použitia 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C858F" w14:textId="2BFFE352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Vyhľadanie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plánovaného očkovania pacienta a jeho zrušenie</w:t>
            </w:r>
          </w:p>
        </w:tc>
      </w:tr>
      <w:tr w:rsidR="00006397" w:rsidRPr="00D95A9D" w14:paraId="1F67DE47" w14:textId="77777777" w:rsidTr="00006397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3565A" w14:textId="77777777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4A698" w14:textId="17FBE734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Zdravotnícky pracovník môže vyhľadať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plán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očkovaní pac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enta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 Bez súhlasu pacienta k záznamom pristupuje lekár s uzatvorenou dohodou o poskytovaní zdravotnej starostlivosti s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 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pacientom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. 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Inak zdravotnícky pracovník musí mať súhlas pacienta na prístup k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 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oznamu plánovaných očkovan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í.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Následne plánované očkovanie/ očkovania zruší</w:t>
            </w:r>
          </w:p>
        </w:tc>
      </w:tr>
      <w:tr w:rsidR="00006397" w:rsidRPr="00D95A9D" w14:paraId="2724C9D1" w14:textId="77777777" w:rsidTr="00006397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70116" w14:textId="77777777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1AB24" w14:textId="77777777" w:rsidR="00006397" w:rsidRPr="00D95A9D" w:rsidRDefault="00006397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008F718D" w14:textId="77777777" w:rsidR="00006397" w:rsidRPr="00D95A9D" w:rsidRDefault="00006397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1A03F02A" w14:textId="77777777" w:rsidR="00006397" w:rsidRPr="00D95A9D" w:rsidRDefault="00006397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lastRenderedPageBreak/>
              <w:t>Požia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davka na vyhľadanie plánovaných očkovaní,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bez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ohľadu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na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či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boli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alebo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neboli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uskutočnené</w:t>
            </w:r>
            <w:proofErr w:type="spellEnd"/>
          </w:p>
          <w:p w14:paraId="242128BE" w14:textId="77777777" w:rsidR="00006397" w:rsidRPr="00D95A9D" w:rsidRDefault="00006397" w:rsidP="00D0709A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Poskytnutý súhlas pacienta prostredníctvom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eID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/ </w:t>
            </w:r>
            <w:proofErr w:type="spellStart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eDoPP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(ak je potrebný) </w:t>
            </w:r>
          </w:p>
        </w:tc>
      </w:tr>
      <w:tr w:rsidR="00006397" w:rsidRPr="00D95A9D" w14:paraId="76B7E3BF" w14:textId="77777777" w:rsidTr="00006397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F2F61" w14:textId="77777777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Odkazy: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97344" w14:textId="77777777" w:rsidR="00006397" w:rsidRPr="00E17D28" w:rsidRDefault="00006397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Style w:val="Hypertextovprepojenie"/>
                <w:rFonts w:eastAsiaTheme="minorEastAsia"/>
              </w:rPr>
            </w:pPr>
            <w:r w:rsidRPr="00981E9E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A2:Vyhľadanie </w:t>
            </w:r>
            <w:r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p</w:t>
            </w:r>
            <w:r w:rsidRPr="00006397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lánovaných </w:t>
            </w:r>
            <w:r w:rsidRPr="00981E9E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o</w:t>
            </w:r>
            <w:r w:rsidRPr="00E17D28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čkovania</w:t>
            </w:r>
            <w:r w:rsidRPr="00981E9E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 </w:t>
            </w:r>
          </w:p>
        </w:tc>
      </w:tr>
      <w:tr w:rsidR="00006397" w:rsidRPr="00D95A9D" w14:paraId="398826BC" w14:textId="77777777" w:rsidTr="00006397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913BF" w14:textId="77777777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73583" w14:textId="77777777" w:rsidR="00006397" w:rsidRPr="00C34FCE" w:rsidRDefault="00006397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</w:pPr>
            <w:proofErr w:type="spellStart"/>
            <w:r w:rsidRPr="00C34FCE">
              <w:t>Používaný</w:t>
            </w:r>
            <w:proofErr w:type="spellEnd"/>
            <w:r w:rsidRPr="00C34FCE">
              <w:t xml:space="preserve"> </w:t>
            </w:r>
            <w:proofErr w:type="spellStart"/>
            <w:r w:rsidRPr="00C34FCE">
              <w:t>len</w:t>
            </w:r>
            <w:proofErr w:type="spellEnd"/>
            <w:r w:rsidRPr="00C34FCE">
              <w:t xml:space="preserve"> EHR </w:t>
            </w:r>
            <w:proofErr w:type="spellStart"/>
            <w:r w:rsidRPr="00C34FCE">
              <w:t>extrakt</w:t>
            </w:r>
            <w:proofErr w:type="spellEnd"/>
            <w:r w:rsidRPr="00C34FCE">
              <w:t xml:space="preserve">, </w:t>
            </w:r>
            <w:proofErr w:type="spellStart"/>
            <w:r w:rsidRPr="00C34FCE">
              <w:t>ktorý</w:t>
            </w:r>
            <w:proofErr w:type="spellEnd"/>
            <w:r w:rsidRPr="00C34FCE">
              <w:t xml:space="preserve"> je v </w:t>
            </w:r>
            <w:proofErr w:type="spellStart"/>
            <w:r w:rsidRPr="00C34FCE">
              <w:t>rozsahu</w:t>
            </w:r>
            <w:proofErr w:type="spellEnd"/>
            <w:r w:rsidRPr="00C34FCE">
              <w:t xml:space="preserve"> </w:t>
            </w:r>
            <w:proofErr w:type="spellStart"/>
            <w:r w:rsidRPr="00C34FCE">
              <w:t>nasledovných</w:t>
            </w:r>
            <w:proofErr w:type="spellEnd"/>
            <w:r w:rsidRPr="00C34FCE">
              <w:t xml:space="preserve"> </w:t>
            </w:r>
            <w:proofErr w:type="spellStart"/>
            <w:r w:rsidRPr="00C34FCE">
              <w:t>archetypov</w:t>
            </w:r>
            <w:proofErr w:type="spellEnd"/>
            <w:r w:rsidRPr="00C34FCE">
              <w:t>:</w:t>
            </w:r>
          </w:p>
          <w:p w14:paraId="1E7CEC76" w14:textId="77777777" w:rsidR="00006397" w:rsidRPr="00745747" w:rsidRDefault="00006397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Style w:val="Hypertextovprepojenie"/>
                <w:rFonts w:eastAsiaTheme="minorEastAsia"/>
              </w:rPr>
            </w:pPr>
            <w:r w:rsidRPr="00C34FCE">
              <w:t>CEN-EN13606-SECTION.Ockovaci_zaznam.v1</w:t>
            </w:r>
          </w:p>
        </w:tc>
      </w:tr>
      <w:tr w:rsidR="00006397" w:rsidRPr="00D95A9D" w14:paraId="6175AA07" w14:textId="77777777" w:rsidTr="00006397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2D928" w14:textId="77777777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C7AC6" w14:textId="77777777" w:rsidR="00006397" w:rsidRPr="00C34FCE" w:rsidRDefault="00EC4C26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</w:pPr>
            <w:hyperlink w:anchor="_VyhladajZaznamyOVystereniach_v4" w:history="1">
              <w:proofErr w:type="spellStart"/>
              <w:r w:rsidR="00006397" w:rsidRPr="00C34FCE">
                <w:t>Vyhladaj</w:t>
              </w:r>
            </w:hyperlink>
            <w:r w:rsidR="00006397" w:rsidRPr="00C34FCE">
              <w:t>PlanovaneOckovaniaPacienta</w:t>
            </w:r>
            <w:proofErr w:type="spellEnd"/>
          </w:p>
          <w:p w14:paraId="1A91ABB9" w14:textId="018AE575" w:rsidR="00006397" w:rsidRPr="00C34FCE" w:rsidRDefault="00006397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</w:pPr>
            <w:proofErr w:type="spellStart"/>
            <w:r w:rsidRPr="00C34FCE">
              <w:t>ZapisOckovania</w:t>
            </w:r>
            <w:proofErr w:type="spellEnd"/>
          </w:p>
        </w:tc>
      </w:tr>
      <w:tr w:rsidR="00006397" w:rsidRPr="00D95A9D" w14:paraId="1F91904A" w14:textId="77777777" w:rsidTr="00006397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8B5DE" w14:textId="77777777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5F1FF" w14:textId="4D662EAB" w:rsidR="00006397" w:rsidRPr="00D95A9D" w:rsidRDefault="00006397" w:rsidP="00D0709A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Vyhľadané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lánované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čkovania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pacienta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zoznam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následné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zrušenie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vybraného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očkovania</w:t>
            </w:r>
            <w:proofErr w:type="spellEnd"/>
          </w:p>
        </w:tc>
      </w:tr>
      <w:tr w:rsidR="00006397" w:rsidRPr="00D95A9D" w14:paraId="7B1F4DD8" w14:textId="77777777" w:rsidTr="00006397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939C1" w14:textId="77777777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976E8" w14:textId="652E7FC9" w:rsidR="00006397" w:rsidRPr="00FB6CB6" w:rsidRDefault="00006397" w:rsidP="00D0709A">
            <w:pPr>
              <w:pStyle w:val="Odsekzoznamu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0" w:after="1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B6CB6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lekár/ Zdravotnícky pracovník vyhľadá očkovania pacienta prostredníctvom JRUZ_ID pacienta. V prípade, že IS PZS nedisponuje JRÚZ ID k identite pacienta získa ho prostredníctvom služby DajJRUZIdentifikator_GW_v2</w:t>
            </w:r>
          </w:p>
          <w:p w14:paraId="76237B4B" w14:textId="77777777" w:rsidR="00006397" w:rsidRDefault="00006397" w:rsidP="00D0709A">
            <w:pPr>
              <w:pStyle w:val="Odsekzoznamu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"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Lekár zadá požiadavku na vyhľadanie plánu očkovaní</w:t>
            </w:r>
          </w:p>
          <w:p w14:paraId="4A3DE45B" w14:textId="77777777" w:rsidR="00006397" w:rsidRDefault="00006397" w:rsidP="00D0709A">
            <w:pPr>
              <w:pStyle w:val="Odsekzoznamu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"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základe identifikácie pacienta zavolá službu </w:t>
            </w:r>
            <w:proofErr w:type="spellStart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VyhladajPlanovaneOckovaniaPacienta</w:t>
            </w:r>
            <w:proofErr w:type="spellEnd"/>
          </w:p>
          <w:p w14:paraId="034CF8D6" w14:textId="77777777" w:rsidR="00FB6CB6" w:rsidRDefault="00006397" w:rsidP="00D0709A">
            <w:pPr>
              <w:pStyle w:val="Odsekzoznamu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"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zavolá službu na pozadí a výsledný zoznam plánovaných očkovaní zobrazí lekárovi. Lekárovi sa zobrazí zoznam všetkých očkovaní, ktoré by mali byť podľa jednotlivých období uskutočnené </w:t>
            </w:r>
            <w:r w:rsidRPr="00E17D28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5BCC0197" w14:textId="3AF2D739" w:rsidR="00FB6CB6" w:rsidRPr="00FB6CB6" w:rsidRDefault="00FB6CB6" w:rsidP="00D0709A">
            <w:pPr>
              <w:pStyle w:val="Odsekzoznamu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"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B6CB6">
              <w:rPr>
                <w:rFonts w:asciiTheme="minorHAnsi" w:eastAsiaTheme="minorEastAsia" w:hAnsiTheme="minorHAnsi" w:cstheme="minorBidi"/>
                <w:sz w:val="18"/>
                <w:szCs w:val="18"/>
              </w:rPr>
              <w:t>V prípade ak neprišlo k očkovaniu, tak vyplní časť zrušené očkovanie, kde uvedie:</w:t>
            </w:r>
          </w:p>
          <w:p w14:paraId="3C65D2D3" w14:textId="77777777" w:rsidR="00FB6CB6" w:rsidRDefault="00FB6CB6" w:rsidP="00D0709A">
            <w:pPr>
              <w:pStyle w:val="Odsekzoznamu"/>
              <w:numPr>
                <w:ilvl w:val="2"/>
                <w:numId w:val="9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ôvod zrušenia očkovania</w:t>
            </w:r>
          </w:p>
          <w:p w14:paraId="45F98B8F" w14:textId="77777777" w:rsidR="00FB6CB6" w:rsidRDefault="00FB6CB6" w:rsidP="00D0709A">
            <w:pPr>
              <w:pStyle w:val="Odsekzoznamu"/>
              <w:numPr>
                <w:ilvl w:val="2"/>
                <w:numId w:val="9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E231A">
              <w:rPr>
                <w:rFonts w:asciiTheme="minorHAnsi" w:eastAsiaTheme="minorEastAsia" w:hAnsiTheme="minorHAnsi" w:cstheme="minorBidi"/>
                <w:sz w:val="18"/>
                <w:szCs w:val="18"/>
              </w:rPr>
              <w:t>Dátum a čas plánovaného očkovania, ktoré bolo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zrušené</w:t>
            </w:r>
          </w:p>
          <w:p w14:paraId="224C001C" w14:textId="4A93ADE7" w:rsidR="00FB6CB6" w:rsidRPr="00FB6CB6" w:rsidRDefault="00FB6CB6" w:rsidP="00FB6CB6">
            <w:pPr>
              <w:pStyle w:val="Odsekzoznamu"/>
              <w:ind w:left="36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6.</w:t>
            </w:r>
            <w:r w:rsidRPr="00FB6C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Ošetrujúci lekár potvrdí záznam o očkovaní </w:t>
            </w:r>
          </w:p>
          <w:p w14:paraId="58ACFAED" w14:textId="4044D0CA" w:rsidR="00FB6CB6" w:rsidRPr="00D95A9D" w:rsidRDefault="00FB6CB6" w:rsidP="00D0709A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vykoná kontrolu záznamu pred odoslaním do NZIS</w:t>
            </w:r>
          </w:p>
          <w:p w14:paraId="7F233E3F" w14:textId="77777777" w:rsidR="00FB6CB6" w:rsidRPr="00D95A9D" w:rsidRDefault="00FB6CB6" w:rsidP="00D0709A">
            <w:pPr>
              <w:pStyle w:val="Odsekzoznamu"/>
              <w:numPr>
                <w:ilvl w:val="1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 ukončení záznamu lekárom IS PZS na aplikačnej úrovni skontroluje povinnosti vyplnených polí a až následne záznam posiela do NZIS </w:t>
            </w:r>
          </w:p>
          <w:p w14:paraId="0617E329" w14:textId="77777777" w:rsidR="00FB6CB6" w:rsidRPr="00D95A9D" w:rsidRDefault="00FB6CB6" w:rsidP="00D0709A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vyplní: </w:t>
            </w:r>
          </w:p>
          <w:p w14:paraId="1C28E7C7" w14:textId="77777777" w:rsidR="00FB6CB6" w:rsidRDefault="00FB6CB6" w:rsidP="00D0709A">
            <w:pPr>
              <w:pStyle w:val="Odsekzoznamu"/>
              <w:numPr>
                <w:ilvl w:val="1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a čas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nia v súlade so server časom</w:t>
            </w:r>
          </w:p>
          <w:p w14:paraId="6CB487A9" w14:textId="3D6D10C3" w:rsidR="00FB6CB6" w:rsidRPr="00FB6CB6" w:rsidRDefault="00FB6CB6" w:rsidP="00D0709A">
            <w:pPr>
              <w:pStyle w:val="Odsekzoznamu"/>
              <w:numPr>
                <w:ilvl w:val="1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B6C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Citlivosť záznamu - Pre všetky záznamy je potrebné automaticky nastaviť citlivosť „3“. </w:t>
            </w:r>
          </w:p>
          <w:p w14:paraId="128AABDD" w14:textId="6658835E" w:rsidR="00FB6CB6" w:rsidRPr="00FB6CB6" w:rsidRDefault="00FB6CB6" w:rsidP="00D0709A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B6C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odošle záznam o očkovaní prostredníctvom služby </w:t>
            </w:r>
            <w:proofErr w:type="spellStart"/>
            <w:r w:rsidRPr="00FB6CB6">
              <w:rPr>
                <w:rFonts w:asciiTheme="minorHAnsi" w:eastAsiaTheme="minorEastAsia" w:hAnsiTheme="minorHAnsi" w:cstheme="minorBidi"/>
                <w:sz w:val="18"/>
                <w:szCs w:val="18"/>
              </w:rPr>
              <w:t>ZapisOckovanie</w:t>
            </w:r>
            <w:proofErr w:type="spellEnd"/>
            <w:r w:rsidRPr="00FB6C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 NZIS</w:t>
            </w:r>
          </w:p>
          <w:p w14:paraId="59F66EBD" w14:textId="16122D6A" w:rsidR="00FB6CB6" w:rsidRPr="00FB6CB6" w:rsidRDefault="00FB6CB6" w:rsidP="00D0709A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B6C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prípade potreby IS PZS umožní lekárovi vytlačiť záznam </w:t>
            </w:r>
          </w:p>
          <w:p w14:paraId="436E577E" w14:textId="534C1BDA" w:rsidR="00FB6CB6" w:rsidRPr="00D95A9D" w:rsidRDefault="00FB6CB6" w:rsidP="00D0709A">
            <w:pPr>
              <w:pStyle w:val="Odsekzoznamu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before="120" w:after="1"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  <w:tr w:rsidR="00006397" w:rsidRPr="00D95A9D" w14:paraId="136D7E1A" w14:textId="77777777" w:rsidTr="00006397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A45D6" w14:textId="77777777" w:rsidR="00006397" w:rsidRPr="00D95A9D" w:rsidRDefault="00006397" w:rsidP="00006397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61202" w14:textId="77777777" w:rsidR="00006397" w:rsidRPr="00006397" w:rsidRDefault="00006397" w:rsidP="00D0709A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problému s identitou pacienta, pre ktorý je záznam zasielaný: </w:t>
            </w:r>
          </w:p>
          <w:p w14:paraId="76FDCCE3" w14:textId="77777777" w:rsidR="00006397" w:rsidRPr="00D95A9D" w:rsidRDefault="00006397" w:rsidP="00D0709A">
            <w:pPr>
              <w:pStyle w:val="Odsekzoznamu"/>
              <w:numPr>
                <w:ilvl w:val="1"/>
                <w:numId w:val="34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01AA0B8B" w14:textId="77777777" w:rsidR="00006397" w:rsidRPr="00006397" w:rsidRDefault="00006397" w:rsidP="00D0709A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chyby na strane IS PZS ( chyby na strane IS PZS - E000002, E000006)  </w:t>
            </w:r>
          </w:p>
          <w:p w14:paraId="73897656" w14:textId="5AB0D0BF" w:rsidR="00006397" w:rsidRPr="00D95A9D" w:rsidRDefault="00006397" w:rsidP="00D0709A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chyby na strane NZIS </w:t>
            </w: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„Záznam nebolo možné do NZIS odoslať, nezabudnite vytlačiť záznam z </w:t>
            </w:r>
            <w:r w:rsidR="00AA4F74">
              <w:rPr>
                <w:rFonts w:asciiTheme="minorHAnsi" w:eastAsiaTheme="minorEastAsia" w:hAnsiTheme="minorHAnsi" w:cstheme="minorBidi"/>
                <w:sz w:val="18"/>
                <w:szCs w:val="18"/>
              </w:rPr>
              <w:t>očkova</w:t>
            </w: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nia pacientovi“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 (chyby na strane NZIS - rozsah špecifikovaný v x070 – Volanie služieb)</w:t>
            </w:r>
          </w:p>
          <w:p w14:paraId="7B8DACD6" w14:textId="77777777" w:rsidR="00006397" w:rsidRPr="00D95A9D" w:rsidRDefault="00006397" w:rsidP="00D0709A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Zdravotníckemu pracovníkovi neumožnilo vyhľadať záznam nakoľko v súlade s platnou legislatívou nemá prístup k týmto záznamom – napr. sestra, ošetrujúci lekár, pre prístup k týmto záznamom je nevyhnutný súhlas pacienta </w:t>
            </w: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E900001 - Nemáte prístup k požadovaným záznamom pacienta. Požiadajte pacienta o prístup k údajom vložením </w:t>
            </w:r>
            <w:proofErr w:type="spellStart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eID</w:t>
            </w:r>
            <w:proofErr w:type="spellEnd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 čítačky a zadania súhlasu podľa bezpečnostných nastavení pacienta (stlačením OK/ zadanie BOK)</w:t>
            </w:r>
          </w:p>
          <w:p w14:paraId="1A17859C" w14:textId="77777777" w:rsidR="00006397" w:rsidRPr="00006397" w:rsidDel="009B2D1D" w:rsidRDefault="00006397" w:rsidP="00D0709A">
            <w:pPr>
              <w:pStyle w:val="Odsekzoznamu"/>
              <w:numPr>
                <w:ilvl w:val="0"/>
                <w:numId w:val="35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lekár/ Zdravotnícky pracovník disponuje čiastočným prístupom k vyhľadaným záznamom (je mu umožnený prístup k určitej množine záznamom, no môžu existovať záznam, ktoré môže dostať až po poskytnutí súhlasu pacienta.) Ide upozornenie, nie chybové hlásenie. - W900001 - “Z dôvodu obmedzenia prístupu Vám neboli poskytnuté všetky zdravotné záznamy. V prípade potreby, požiadajte pacienta o prístup k údajom vložením </w:t>
            </w:r>
            <w:proofErr w:type="spellStart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eID</w:t>
            </w:r>
            <w:proofErr w:type="spellEnd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 čítačky a zadania súhlasu pacienta (stlačením OK/ zadaním BOK).” v </w:t>
            </w:r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položke </w:t>
            </w:r>
            <w:proofErr w:type="spellStart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Details</w:t>
            </w:r>
            <w:proofErr w:type="spellEnd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sú vypísané aplikované obmedzenia. Ak je to potrebné, je možné  zabezpečiť súhlas pacienta prostredníctvom služby </w:t>
            </w:r>
            <w:proofErr w:type="spellStart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ZapisSuhlasOsobyPrePZS</w:t>
            </w:r>
            <w:proofErr w:type="spellEnd"/>
            <w:r w:rsidRPr="00006397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</w:tbl>
    <w:p w14:paraId="6C6A5D32" w14:textId="1171C3A9" w:rsidR="00C34FCE" w:rsidRPr="006C53BA" w:rsidRDefault="00C34FCE" w:rsidP="00C34FCE">
      <w:pPr>
        <w:pStyle w:val="Nadpis3"/>
        <w:numPr>
          <w:ilvl w:val="2"/>
          <w:numId w:val="78"/>
        </w:numPr>
        <w:rPr>
          <w:highlight w:val="yellow"/>
        </w:rPr>
      </w:pPr>
      <w:bookmarkStart w:id="149" w:name="_Toc56171960"/>
      <w:bookmarkStart w:id="150" w:name="_Toc83888346"/>
      <w:r w:rsidRPr="006C53BA">
        <w:rPr>
          <w:highlight w:val="yellow"/>
        </w:rPr>
        <w:lastRenderedPageBreak/>
        <w:t xml:space="preserve">eOck_01_06 – </w:t>
      </w:r>
      <w:proofErr w:type="spellStart"/>
      <w:r w:rsidRPr="006C53BA">
        <w:rPr>
          <w:highlight w:val="yellow"/>
        </w:rPr>
        <w:t>Storno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záznamu</w:t>
      </w:r>
      <w:proofErr w:type="spellEnd"/>
      <w:r w:rsidRPr="006C53BA">
        <w:rPr>
          <w:highlight w:val="yellow"/>
        </w:rPr>
        <w:t xml:space="preserve"> z </w:t>
      </w:r>
      <w:bookmarkEnd w:id="149"/>
      <w:proofErr w:type="spellStart"/>
      <w:r w:rsidRPr="006C53BA">
        <w:rPr>
          <w:highlight w:val="yellow"/>
        </w:rPr>
        <w:t>očkovania</w:t>
      </w:r>
      <w:bookmarkEnd w:id="150"/>
      <w:proofErr w:type="spellEnd"/>
    </w:p>
    <w:p w14:paraId="47862BB8" w14:textId="77777777" w:rsidR="00C34FCE" w:rsidRPr="00D95A9D" w:rsidRDefault="00C34FCE" w:rsidP="00C34FCE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904"/>
      </w:tblGrid>
      <w:tr w:rsidR="00C34FCE" w:rsidRPr="00D95A9D" w14:paraId="79954965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14802B2" w14:textId="77777777" w:rsidR="00C34FCE" w:rsidRPr="00D95A9D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19C4" w14:textId="33B83E37" w:rsidR="00C34FCE" w:rsidRPr="006C53BA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highlight w:val="yellow"/>
                <w:lang w:val="sk-SK"/>
              </w:rPr>
            </w:pPr>
            <w:r w:rsidRPr="006C53BA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highlight w:val="yellow"/>
                <w:lang w:val="sk-SK"/>
              </w:rPr>
              <w:t>Storno záznamu z očkovania</w:t>
            </w:r>
          </w:p>
        </w:tc>
      </w:tr>
      <w:tr w:rsidR="00C34FCE" w:rsidRPr="00D95A9D" w14:paraId="4DBE1676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F2DA126" w14:textId="77777777" w:rsidR="00C34FCE" w:rsidRPr="00D95A9D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994" w14:textId="05C4F9D8" w:rsidR="00C34FCE" w:rsidRPr="00D95A9D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 situáciu, kedy omylom došlo k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 vytvoreniu 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záznamu z 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očkovan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ia a je potrebné záznam vymazať aby sa v elektronickej knižke pacienta nenachádzal mätúci / nesprávny záznam </w:t>
            </w:r>
          </w:p>
        </w:tc>
      </w:tr>
      <w:tr w:rsidR="00C34FCE" w:rsidRPr="00D95A9D" w14:paraId="0EF6D62D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0708297" w14:textId="77777777" w:rsidR="00C34FCE" w:rsidRPr="00D95A9D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868A" w14:textId="77777777" w:rsidR="00C34FCE" w:rsidRPr="00D95A9D" w:rsidRDefault="00C34FCE" w:rsidP="00C34FCE">
            <w:pPr>
              <w:pStyle w:val="Bezriadkovania"/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2A8C3201" w14:textId="77777777" w:rsidR="00C34FCE" w:rsidRPr="00D95A9D" w:rsidRDefault="00C34FCE" w:rsidP="00C34FCE">
            <w:pPr>
              <w:pStyle w:val="Bezriadkovania"/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5F6709FB" w14:textId="77777777" w:rsidR="00C34FCE" w:rsidRPr="00D95A9D" w:rsidRDefault="00C34FCE" w:rsidP="00C34FCE">
            <w:pPr>
              <w:pStyle w:val="Bezriadkovania"/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Nesprávne zapísaný záznam  </w:t>
            </w:r>
          </w:p>
        </w:tc>
      </w:tr>
      <w:tr w:rsidR="00C34FCE" w:rsidRPr="00D95A9D" w14:paraId="23DEEE7C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E8336B8" w14:textId="77777777" w:rsidR="00C34FCE" w:rsidRPr="00D95A9D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F76C" w14:textId="28DCBA08" w:rsidR="00C34FCE" w:rsidRPr="00D95A9D" w:rsidRDefault="00EC4C26" w:rsidP="00C34FCE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4_–_Storno" w:history="1">
              <w:r w:rsidR="00C34FCE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</w:t>
              </w:r>
              <w:r w:rsidR="00C34FCE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5</w:t>
              </w:r>
              <w:r w:rsidR="00C34FCE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: Storno záznamu</w:t>
              </w:r>
            </w:hyperlink>
            <w:r w:rsidR="00C34FCE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 </w:t>
            </w:r>
            <w:r w:rsidR="00C34FCE">
              <w:rPr>
                <w:rStyle w:val="Hypertextovprepojenie"/>
                <w:rFonts w:eastAsiaTheme="minorEastAsia"/>
              </w:rPr>
              <w:t xml:space="preserve">z </w:t>
            </w:r>
            <w:proofErr w:type="spellStart"/>
            <w:r w:rsidR="00C34FCE">
              <w:rPr>
                <w:rStyle w:val="Hypertextovprepojenie"/>
                <w:rFonts w:eastAsiaTheme="minorEastAsia"/>
              </w:rPr>
              <w:t>očkovania</w:t>
            </w:r>
            <w:proofErr w:type="spellEnd"/>
          </w:p>
        </w:tc>
      </w:tr>
      <w:tr w:rsidR="00C34FCE" w:rsidRPr="00D95A9D" w14:paraId="4B5EA4A1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A6FD574" w14:textId="77777777" w:rsidR="00C34FCE" w:rsidRPr="00D95A9D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84C6" w14:textId="77777777" w:rsidR="00C34FCE" w:rsidRPr="00D95A9D" w:rsidRDefault="00C34FCE" w:rsidP="00C34FCE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N/A</w:t>
            </w:r>
          </w:p>
        </w:tc>
      </w:tr>
      <w:tr w:rsidR="00C34FCE" w:rsidRPr="00D95A9D" w14:paraId="04502253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DE8258" w14:textId="77777777" w:rsidR="00C34FCE" w:rsidRPr="00D95A9D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12E1" w14:textId="20DECCA6" w:rsidR="00C34FCE" w:rsidRPr="00D95A9D" w:rsidRDefault="00EC4C26" w:rsidP="00C34FCE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StornujZaznamOVysetreni_v5" w:history="1">
              <w:proofErr w:type="spellStart"/>
              <w:r w:rsidR="00C34FCE" w:rsidRPr="006C53BA">
                <w:rPr>
                  <w:rStyle w:val="Hypertextovprepojenie"/>
                  <w:rFonts w:asciiTheme="minorHAnsi" w:eastAsiaTheme="minorEastAsia" w:hAnsiTheme="minorHAnsi" w:cstheme="minorBidi"/>
                  <w:color w:val="10A3FF" w:themeColor="text1" w:themeTint="80"/>
                  <w:sz w:val="18"/>
                  <w:szCs w:val="18"/>
                  <w:lang w:val="sk-SK"/>
                </w:rPr>
                <w:t>StornujOckovaciZaznam</w:t>
              </w:r>
              <w:proofErr w:type="spellEnd"/>
            </w:hyperlink>
          </w:p>
        </w:tc>
      </w:tr>
      <w:tr w:rsidR="00C34FCE" w:rsidRPr="00D95A9D" w14:paraId="551997BD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14182CD" w14:textId="77777777" w:rsidR="00C34FCE" w:rsidRPr="00D95A9D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B23D" w14:textId="05A8CBA1" w:rsidR="00C34FCE" w:rsidRPr="00D95A9D" w:rsidRDefault="00C34FCE" w:rsidP="00C34FCE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Stornovaný záznam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 očkovania</w:t>
            </w:r>
          </w:p>
        </w:tc>
      </w:tr>
      <w:tr w:rsidR="00C34FCE" w:rsidRPr="00D95A9D" w14:paraId="127B4C6C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1DF15BC" w14:textId="77777777" w:rsidR="00C34FCE" w:rsidRPr="00D95A9D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B299" w14:textId="7CFBCBE9" w:rsidR="00C34FCE" w:rsidRPr="00D95A9D" w:rsidRDefault="00C34FCE" w:rsidP="00C34FCE">
            <w:pPr>
              <w:pStyle w:val="Odsekzoznamu"/>
              <w:numPr>
                <w:ilvl w:val="0"/>
                <w:numId w:val="9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Zdravotnícky pracovník vyberie záznam z 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nia, ktorý je potrebný stornovať na základe vyhľadania záznamu (eV_01_0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4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Vyhľadanie záznamov z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očkovaní pacienta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) </w:t>
            </w:r>
          </w:p>
          <w:p w14:paraId="373D879A" w14:textId="19BDEBA8" w:rsidR="00C34FCE" w:rsidRPr="00D95A9D" w:rsidRDefault="00C34FCE" w:rsidP="00C34FCE">
            <w:pPr>
              <w:pStyle w:val="Odsekzoznamu"/>
              <w:numPr>
                <w:ilvl w:val="0"/>
                <w:numId w:val="9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Zdravotnícky pracovník vykoná storno vykonaného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očkovania</w:t>
            </w:r>
          </w:p>
          <w:p w14:paraId="4E87E7B3" w14:textId="50D6102F" w:rsidR="00C34FCE" w:rsidRPr="00D95A9D" w:rsidRDefault="00C34FCE" w:rsidP="00C34FCE">
            <w:pPr>
              <w:pStyle w:val="Odsekzoznamu"/>
              <w:numPr>
                <w:ilvl w:val="0"/>
                <w:numId w:val="9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zavolá službu </w:t>
            </w:r>
            <w:proofErr w:type="spellStart"/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Stornu</w:t>
            </w:r>
            <w:r w:rsidR="0024529F">
              <w:rPr>
                <w:rFonts w:asciiTheme="minorHAnsi" w:eastAsiaTheme="minorEastAsia" w:hAnsiTheme="minorHAnsi" w:cstheme="minorBidi"/>
                <w:sz w:val="18"/>
                <w:szCs w:val="18"/>
              </w:rPr>
              <w:t>j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Ockovaci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Zaznam</w:t>
            </w:r>
            <w:proofErr w:type="spellEnd"/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v ktorom uvedie:</w:t>
            </w:r>
          </w:p>
          <w:p w14:paraId="4ED0A62D" w14:textId="77777777" w:rsidR="00C34FCE" w:rsidRPr="00D95A9D" w:rsidRDefault="00C34FCE" w:rsidP="00C34FCE">
            <w:pPr>
              <w:pStyle w:val="Odsekzoznamu"/>
              <w:numPr>
                <w:ilvl w:val="1"/>
                <w:numId w:val="9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 ID záznamu, ktorý chce stornovať</w:t>
            </w:r>
          </w:p>
          <w:p w14:paraId="3583F89F" w14:textId="77777777" w:rsidR="00C34FCE" w:rsidRPr="00D95A9D" w:rsidRDefault="00C34FCE" w:rsidP="00C34FCE">
            <w:pPr>
              <w:pStyle w:val="Odsekzoznamu"/>
              <w:numPr>
                <w:ilvl w:val="1"/>
                <w:numId w:val="9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Stav záznamu – </w:t>
            </w:r>
            <w:proofErr w:type="spellStart"/>
            <w:r w:rsidRPr="00D95A9D">
              <w:rPr>
                <w:sz w:val="18"/>
                <w:szCs w:val="18"/>
                <w:lang w:eastAsia="sk-SK"/>
              </w:rPr>
              <w:t>content.feeder_audit.version_status.code_value</w:t>
            </w:r>
            <w:proofErr w:type="spellEnd"/>
            <w:r w:rsidRPr="00D95A9D">
              <w:rPr>
                <w:sz w:val="18"/>
                <w:szCs w:val="18"/>
                <w:lang w:eastAsia="sk-SK"/>
              </w:rPr>
              <w:t xml:space="preserve"> 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= VER04</w:t>
            </w:r>
          </w:p>
          <w:p w14:paraId="60CF79AA" w14:textId="77777777" w:rsidR="00C34FCE" w:rsidRPr="00D95A9D" w:rsidRDefault="00C34FCE" w:rsidP="00C34FCE">
            <w:pPr>
              <w:pStyle w:val="Odsekzoznamu"/>
              <w:numPr>
                <w:ilvl w:val="0"/>
                <w:numId w:val="9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potvrdí storno záznamu</w:t>
            </w:r>
          </w:p>
        </w:tc>
      </w:tr>
      <w:tr w:rsidR="00C34FCE" w:rsidRPr="00D95A9D" w14:paraId="3B44C80F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F2F80A9" w14:textId="77777777" w:rsidR="00C34FCE" w:rsidRPr="00D95A9D" w:rsidRDefault="00C34FCE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9CCD" w14:textId="17F0AD5A" w:rsidR="00317777" w:rsidRDefault="00317777" w:rsidP="00C34FCE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Stornom záznamu o očkovaní, ktorý bol zapísaný spolu s reakciou na očkovanie je stornovaná aj reakcia na očkovania</w:t>
            </w:r>
          </w:p>
          <w:p w14:paraId="7C679A6C" w14:textId="12EE2F2D" w:rsidR="00C34FCE" w:rsidRDefault="00C34FCE" w:rsidP="00C34FCE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nevyplnil všetky povinné položky v rámci storna záznamu </w:t>
            </w:r>
            <w:r w:rsidR="0024529F"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očkovania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, kedy mu informačný systém vráti informáciu, ktorú položku je potrebné vyplniť</w:t>
            </w:r>
            <w:r w:rsidR="00B347AD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 stornovaný v rámci NZIS</w:t>
            </w:r>
          </w:p>
          <w:p w14:paraId="2762EAF3" w14:textId="72D25933" w:rsidR="00B347AD" w:rsidRPr="00D95A9D" w:rsidRDefault="00B347AD" w:rsidP="00C34FCE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Ošetrujúcemu lekárovi neumožnilo stornovať záznam z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dôvod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u existujúcej nežiadúcej reakcie k zvolenému očkovaniu, ktorá bola zapísaná </w:t>
            </w:r>
            <w:r w:rsidR="00317777">
              <w:rPr>
                <w:rFonts w:asciiTheme="minorHAnsi" w:eastAsiaTheme="minorEastAsia" w:hAnsiTheme="minorHAnsi" w:cstheme="minorBidi"/>
                <w:sz w:val="18"/>
                <w:szCs w:val="18"/>
              </w:rPr>
              <w:t>samostatne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v tomto prípade je potrebné vymazať najskôr nežiadúcu reakciu a až potom zvolené očkovanie </w:t>
            </w:r>
          </w:p>
          <w:p w14:paraId="2D9C28EE" w14:textId="77777777" w:rsidR="00C34FCE" w:rsidRPr="00D95A9D" w:rsidRDefault="00C34FCE" w:rsidP="00C34FCE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stornovať záznam z dôvodu problému s identitou pacienta, pre ktorý je záznam zasielaný: </w:t>
            </w:r>
          </w:p>
          <w:p w14:paraId="5ADB0A80" w14:textId="77777777" w:rsidR="00C34FCE" w:rsidRPr="00D95A9D" w:rsidRDefault="00C34FCE" w:rsidP="00C34FCE">
            <w:pPr>
              <w:pStyle w:val="Odsekzoznamu"/>
              <w:numPr>
                <w:ilvl w:val="1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 E900001 – Záznam pre ktorého bol záznam vytvorený na nenachádza v NZIS (špecifická situácia v prípade, že pacientovi už nie je poberateľom zdravotného poistenia, hoci IS PZS k nemu eviduje JRÚZ ID) </w:t>
            </w:r>
          </w:p>
          <w:p w14:paraId="202EBAC0" w14:textId="77777777" w:rsidR="00C34FCE" w:rsidRPr="00D95A9D" w:rsidRDefault="00C34FCE" w:rsidP="00C34FCE">
            <w:pPr>
              <w:pStyle w:val="Odsekzoznamu"/>
              <w:numPr>
                <w:ilvl w:val="1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3BBF20F5" w14:textId="77777777" w:rsidR="00C34FCE" w:rsidRPr="00D95A9D" w:rsidRDefault="00C34FCE" w:rsidP="00C34FCE">
            <w:pPr>
              <w:pStyle w:val="Odsekzoznamu"/>
              <w:numPr>
                <w:ilvl w:val="1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Pacient na stornovanom zázname sa nezhoduje s pacientom uvedeným na storne „E100054 - Odkazovaný záznam neexistuje“</w:t>
            </w:r>
          </w:p>
          <w:p w14:paraId="2E601C3D" w14:textId="77777777" w:rsidR="00C34FCE" w:rsidRPr="00D95A9D" w:rsidRDefault="00C34FCE" w:rsidP="00C34FCE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„Záznam nie je možné odoslať do NZIS z dôvodu chyby na strane informačného systému, prosím kontaktujte podporu a nahláste chybu“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 chyby na strane IS PZS - E100055, E000002, E100011, E100012, E900011)  </w:t>
            </w:r>
          </w:p>
          <w:p w14:paraId="382823B5" w14:textId="77777777" w:rsidR="00C34FCE" w:rsidRPr="00D95A9D" w:rsidRDefault="00C34FCE" w:rsidP="00C34FCE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nie je umožnené storno z dôvodu, že daný záznam už bol stornovaný - 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E100002 - Záznam nie je možné stornovať, nakoľko už bol stornovaný.</w:t>
            </w:r>
          </w:p>
          <w:p w14:paraId="76EE9E88" w14:textId="77777777" w:rsidR="00C34FCE" w:rsidRPr="00D95A9D" w:rsidRDefault="00C34FCE" w:rsidP="00C34FCE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nemôže stornovať záznam z dôvodu, že pracovník, ktorý stornuje záznam nie je prihlásený v rámci OÚ PZS, kde pôvodný záznam bol vytvorený - 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E100053 - Záznam nie je možné stornovať, nakoľko bol vytvorený v inom odbornom útvare ako ste prihlásený.</w:t>
            </w:r>
          </w:p>
        </w:tc>
      </w:tr>
    </w:tbl>
    <w:p w14:paraId="2467A292" w14:textId="06422BAA" w:rsidR="0024529F" w:rsidRPr="00AC46BB" w:rsidRDefault="0024529F" w:rsidP="0024529F">
      <w:pPr>
        <w:pStyle w:val="Nadpis3"/>
        <w:numPr>
          <w:ilvl w:val="2"/>
          <w:numId w:val="78"/>
        </w:numPr>
      </w:pPr>
      <w:bookmarkStart w:id="151" w:name="_Toc83888347"/>
      <w:r w:rsidRPr="006C53BA">
        <w:rPr>
          <w:highlight w:val="yellow"/>
        </w:rPr>
        <w:lastRenderedPageBreak/>
        <w:t xml:space="preserve">eOck_01_07 – </w:t>
      </w:r>
      <w:proofErr w:type="spellStart"/>
      <w:r w:rsidRPr="006C53BA">
        <w:rPr>
          <w:highlight w:val="yellow"/>
        </w:rPr>
        <w:t>Storno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záznamu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nežiadúcej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reakcie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na</w:t>
      </w:r>
      <w:proofErr w:type="spellEnd"/>
      <w:r w:rsidRPr="006C53BA">
        <w:rPr>
          <w:highlight w:val="yellow"/>
        </w:rPr>
        <w:t xml:space="preserve"> </w:t>
      </w:r>
      <w:proofErr w:type="spellStart"/>
      <w:r w:rsidRPr="006C53BA">
        <w:rPr>
          <w:highlight w:val="yellow"/>
        </w:rPr>
        <w:t>očkovanie</w:t>
      </w:r>
      <w:bookmarkEnd w:id="151"/>
      <w:proofErr w:type="spellEnd"/>
    </w:p>
    <w:p w14:paraId="36D4745C" w14:textId="77777777" w:rsidR="0024529F" w:rsidRPr="00D95A9D" w:rsidRDefault="0024529F" w:rsidP="0024529F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904"/>
      </w:tblGrid>
      <w:tr w:rsidR="0024529F" w:rsidRPr="00D95A9D" w14:paraId="26B6F3FF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F80C58A" w14:textId="77777777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09FC" w14:textId="1375B194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6C53BA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highlight w:val="yellow"/>
                <w:lang w:val="sk-SK"/>
              </w:rPr>
              <w:t>Storno záznamu nežiadúcej reakcie na očkovanie</w:t>
            </w:r>
          </w:p>
        </w:tc>
      </w:tr>
      <w:tr w:rsidR="0024529F" w:rsidRPr="00D95A9D" w14:paraId="3B439F2F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3BB433F" w14:textId="77777777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97E9" w14:textId="7CA59992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 situáciu, kedy omylom došlo k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 vytvoreniu 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záznamu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nežiadúcej reakcie na očkovan</w:t>
            </w: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ia a je potrebné záznam vymazať aby sa v elektronickej knižke pacienta nenachádzal mätúci / nesprávny záznam </w:t>
            </w:r>
          </w:p>
        </w:tc>
      </w:tr>
      <w:tr w:rsidR="0024529F" w:rsidRPr="00D95A9D" w14:paraId="24C49F2D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C3EAA3D" w14:textId="77777777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A9AB" w14:textId="77777777" w:rsidR="0024529F" w:rsidRPr="00D95A9D" w:rsidRDefault="0024529F" w:rsidP="008C4A44">
            <w:pPr>
              <w:pStyle w:val="Bezriadkovania"/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091AF837" w14:textId="77777777" w:rsidR="0024529F" w:rsidRPr="00D95A9D" w:rsidRDefault="0024529F" w:rsidP="008C4A44">
            <w:pPr>
              <w:pStyle w:val="Bezriadkovania"/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6AB10974" w14:textId="77777777" w:rsidR="0024529F" w:rsidRPr="00D95A9D" w:rsidRDefault="0024529F" w:rsidP="008C4A44">
            <w:pPr>
              <w:pStyle w:val="Bezriadkovania"/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Nesprávne zapísaný záznam  </w:t>
            </w:r>
          </w:p>
        </w:tc>
      </w:tr>
      <w:tr w:rsidR="0024529F" w:rsidRPr="00D95A9D" w14:paraId="56CB1A37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61B5ABD" w14:textId="77777777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D2E4" w14:textId="0A570FDE" w:rsidR="0024529F" w:rsidRPr="00D95A9D" w:rsidRDefault="00EC4C26" w:rsidP="008C4A44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4_–_Storno" w:history="1">
              <w:r w:rsidR="0024529F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</w:t>
              </w:r>
              <w:r w:rsidR="0024529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6</w:t>
              </w:r>
              <w:r w:rsidR="0024529F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: Storno záznamu</w:t>
              </w:r>
            </w:hyperlink>
            <w:r w:rsidR="0024529F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 </w:t>
            </w:r>
            <w:proofErr w:type="spellStart"/>
            <w:r w:rsidR="0024529F">
              <w:rPr>
                <w:rStyle w:val="Hypertextovprepojenie"/>
                <w:rFonts w:eastAsiaTheme="minorEastAsia" w:cstheme="minorBidi"/>
              </w:rPr>
              <w:t>nežiadúcej</w:t>
            </w:r>
            <w:proofErr w:type="spellEnd"/>
            <w:r w:rsidR="0024529F">
              <w:rPr>
                <w:rStyle w:val="Hypertextovprepojenie"/>
                <w:rFonts w:eastAsiaTheme="minorEastAsia" w:cstheme="minorBidi"/>
              </w:rPr>
              <w:t xml:space="preserve"> </w:t>
            </w:r>
            <w:proofErr w:type="spellStart"/>
            <w:r w:rsidR="0024529F">
              <w:rPr>
                <w:rStyle w:val="Hypertextovprepojenie"/>
                <w:rFonts w:eastAsiaTheme="minorEastAsia" w:cstheme="minorBidi"/>
              </w:rPr>
              <w:t>reakcie</w:t>
            </w:r>
            <w:proofErr w:type="spellEnd"/>
            <w:r w:rsidR="0024529F">
              <w:rPr>
                <w:rStyle w:val="Hypertextovprepojenie"/>
                <w:rFonts w:eastAsiaTheme="minorEastAsia" w:cstheme="minorBidi"/>
              </w:rPr>
              <w:t xml:space="preserve"> </w:t>
            </w:r>
            <w:proofErr w:type="spellStart"/>
            <w:r w:rsidR="0024529F">
              <w:rPr>
                <w:rStyle w:val="Hypertextovprepojenie"/>
                <w:rFonts w:eastAsiaTheme="minorEastAsia" w:cstheme="minorBidi"/>
              </w:rPr>
              <w:t>na</w:t>
            </w:r>
            <w:proofErr w:type="spellEnd"/>
            <w:r w:rsidR="0024529F">
              <w:rPr>
                <w:rStyle w:val="Hypertextovprepojenie"/>
                <w:rFonts w:eastAsiaTheme="minorEastAsia" w:cstheme="minorBidi"/>
              </w:rPr>
              <w:t xml:space="preserve"> </w:t>
            </w:r>
            <w:proofErr w:type="spellStart"/>
            <w:r w:rsidR="0024529F">
              <w:rPr>
                <w:rStyle w:val="Hypertextovprepojenie"/>
                <w:rFonts w:eastAsiaTheme="minorEastAsia" w:cstheme="minorBidi"/>
              </w:rPr>
              <w:t>očkovanie</w:t>
            </w:r>
            <w:proofErr w:type="spellEnd"/>
          </w:p>
        </w:tc>
      </w:tr>
      <w:tr w:rsidR="0024529F" w:rsidRPr="00D95A9D" w14:paraId="3753874D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8B9A253" w14:textId="77777777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1BAD" w14:textId="77777777" w:rsidR="0024529F" w:rsidRPr="00D95A9D" w:rsidRDefault="0024529F" w:rsidP="008C4A44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N/A</w:t>
            </w:r>
          </w:p>
        </w:tc>
      </w:tr>
      <w:tr w:rsidR="0024529F" w:rsidRPr="00D95A9D" w14:paraId="5E94811B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A7A6B71" w14:textId="77777777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990D" w14:textId="47B60EA4" w:rsidR="0024529F" w:rsidRPr="00D95A9D" w:rsidRDefault="00EC4C26" w:rsidP="008C4A44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StornujZaznamOVysetreni_v5" w:history="1">
              <w:proofErr w:type="spellStart"/>
              <w:r w:rsidR="0024529F" w:rsidRPr="00D95A9D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Stornuj</w:t>
              </w:r>
              <w:r w:rsidR="0024529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R</w:t>
              </w:r>
              <w:r w:rsidR="0024529F" w:rsidRPr="0024529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eakciuNa</w:t>
              </w:r>
              <w:r w:rsidR="0024529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Ockova</w:t>
              </w:r>
            </w:hyperlink>
            <w:r w:rsidR="0024529F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n</w:t>
            </w:r>
            <w:r w:rsidR="0024529F" w:rsidRPr="0024529F">
              <w:rPr>
                <w:rStyle w:val="Hypertextovprepojenie"/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ie</w:t>
            </w:r>
            <w:proofErr w:type="spellEnd"/>
          </w:p>
        </w:tc>
      </w:tr>
      <w:tr w:rsidR="0024529F" w:rsidRPr="00D95A9D" w14:paraId="317B88C8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229CC8B" w14:textId="77777777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9AE9" w14:textId="317BEC9F" w:rsidR="0024529F" w:rsidRPr="00D95A9D" w:rsidRDefault="0024529F" w:rsidP="008C4A44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Stornovaný záznam </w:t>
            </w:r>
            <w: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nežiadúcej reakcie na očkovanie</w:t>
            </w:r>
          </w:p>
        </w:tc>
      </w:tr>
      <w:tr w:rsidR="0024529F" w:rsidRPr="00D95A9D" w14:paraId="5807E99D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B3B2A9C" w14:textId="77777777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8739" w14:textId="43AA9259" w:rsidR="0024529F" w:rsidRPr="00D95A9D" w:rsidRDefault="0024529F" w:rsidP="0024529F">
            <w:pPr>
              <w:pStyle w:val="Odsekzoznamu"/>
              <w:numPr>
                <w:ilvl w:val="0"/>
                <w:numId w:val="9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Zdravotnícky pracovník vyberie záznam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nežiadúcej reakcie na o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ni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, ktorý je potrebný stornovať na základe vyhľadania záznamu (eV_01_0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4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Vyhľadanie záznamov z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 očkovaní pacienta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) </w:t>
            </w:r>
          </w:p>
          <w:p w14:paraId="0EF68CEC" w14:textId="4F822C05" w:rsidR="0024529F" w:rsidRPr="00D95A9D" w:rsidRDefault="0024529F" w:rsidP="0024529F">
            <w:pPr>
              <w:pStyle w:val="Odsekzoznamu"/>
              <w:numPr>
                <w:ilvl w:val="0"/>
                <w:numId w:val="9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Zdravotnícky pracovník vykoná storno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nežiadúcej reakcie na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očkovanie</w:t>
            </w:r>
          </w:p>
          <w:p w14:paraId="2388ECD6" w14:textId="0A6448B4" w:rsidR="0024529F" w:rsidRPr="00D95A9D" w:rsidRDefault="0024529F" w:rsidP="0024529F">
            <w:pPr>
              <w:pStyle w:val="Odsekzoznamu"/>
              <w:numPr>
                <w:ilvl w:val="0"/>
                <w:numId w:val="9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zavolá službu </w:t>
            </w:r>
            <w:proofErr w:type="spellStart"/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Stornu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jReakciuNaOckovanie</w:t>
            </w:r>
            <w:proofErr w:type="spellEnd"/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v ktorom uvedie:</w:t>
            </w:r>
          </w:p>
          <w:p w14:paraId="56F2A2EF" w14:textId="77777777" w:rsidR="0024529F" w:rsidRPr="00D95A9D" w:rsidRDefault="0024529F" w:rsidP="0024529F">
            <w:pPr>
              <w:pStyle w:val="Odsekzoznamu"/>
              <w:numPr>
                <w:ilvl w:val="1"/>
                <w:numId w:val="9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 ID záznamu, ktorý chce stornovať</w:t>
            </w:r>
          </w:p>
          <w:p w14:paraId="356198D2" w14:textId="77777777" w:rsidR="0024529F" w:rsidRPr="00D95A9D" w:rsidRDefault="0024529F" w:rsidP="0024529F">
            <w:pPr>
              <w:pStyle w:val="Odsekzoznamu"/>
              <w:numPr>
                <w:ilvl w:val="1"/>
                <w:numId w:val="9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Stav záznamu – </w:t>
            </w:r>
            <w:proofErr w:type="spellStart"/>
            <w:r w:rsidRPr="00D95A9D">
              <w:rPr>
                <w:sz w:val="18"/>
                <w:szCs w:val="18"/>
                <w:lang w:eastAsia="sk-SK"/>
              </w:rPr>
              <w:t>content.feeder_audit.version_status.code_value</w:t>
            </w:r>
            <w:proofErr w:type="spellEnd"/>
            <w:r w:rsidRPr="00D95A9D">
              <w:rPr>
                <w:sz w:val="18"/>
                <w:szCs w:val="18"/>
                <w:lang w:eastAsia="sk-SK"/>
              </w:rPr>
              <w:t xml:space="preserve"> 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= VER04</w:t>
            </w:r>
          </w:p>
          <w:p w14:paraId="6B2A7CF0" w14:textId="77777777" w:rsidR="0024529F" w:rsidRPr="00D95A9D" w:rsidRDefault="0024529F" w:rsidP="0024529F">
            <w:pPr>
              <w:pStyle w:val="Odsekzoznamu"/>
              <w:numPr>
                <w:ilvl w:val="0"/>
                <w:numId w:val="9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potvrdí storno záznamu</w:t>
            </w:r>
          </w:p>
        </w:tc>
      </w:tr>
      <w:tr w:rsidR="0024529F" w:rsidRPr="00D95A9D" w14:paraId="61AD90AB" w14:textId="77777777" w:rsidTr="008C4A44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9A1190" w14:textId="77777777" w:rsidR="0024529F" w:rsidRPr="00D95A9D" w:rsidRDefault="0024529F" w:rsidP="008C4A4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D95A9D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9FE0" w14:textId="1F2ED544" w:rsidR="0024529F" w:rsidRDefault="0024529F" w:rsidP="008C4A44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nevyplnil všetky povinné položky v rámci storna záznamu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nežiadúcej reakcie na očkovanie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, kedy mu informačný systém vráti informáciu, ktorú položku je potrebné vyplniť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 stornovaný v rámci NZIS</w:t>
            </w:r>
          </w:p>
          <w:p w14:paraId="51E7389B" w14:textId="77777777" w:rsidR="0024529F" w:rsidRPr="00D95A9D" w:rsidRDefault="0024529F" w:rsidP="008C4A44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stornovať záznam z dôvodu problému s identitou pacienta, pre ktorý je záznam zasielaný: </w:t>
            </w:r>
          </w:p>
          <w:p w14:paraId="2E737823" w14:textId="77777777" w:rsidR="0024529F" w:rsidRPr="00D95A9D" w:rsidRDefault="0024529F" w:rsidP="008C4A44">
            <w:pPr>
              <w:pStyle w:val="Odsekzoznamu"/>
              <w:numPr>
                <w:ilvl w:val="1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 E900001 – Záznam pre ktorého bol záznam vytvorený na nenachádza v NZIS (špecifická situácia v prípade, že pacientovi už nie je poberateľom zdravotného poistenia, hoci IS PZS k nemu eviduje JRÚZ ID) </w:t>
            </w:r>
          </w:p>
          <w:p w14:paraId="1ED4AAC9" w14:textId="77777777" w:rsidR="0024529F" w:rsidRPr="00D95A9D" w:rsidRDefault="0024529F" w:rsidP="008C4A44">
            <w:pPr>
              <w:pStyle w:val="Odsekzoznamu"/>
              <w:numPr>
                <w:ilvl w:val="1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5FA8B337" w14:textId="77777777" w:rsidR="0024529F" w:rsidRPr="00D95A9D" w:rsidRDefault="0024529F" w:rsidP="008C4A44">
            <w:pPr>
              <w:pStyle w:val="Odsekzoznamu"/>
              <w:numPr>
                <w:ilvl w:val="1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Pacient na stornovanom zázname sa nezhoduje s pacientom uvedeným na storne „E100054 - Odkazovaný záznam neexistuje“</w:t>
            </w:r>
          </w:p>
          <w:p w14:paraId="65F028C8" w14:textId="77777777" w:rsidR="0024529F" w:rsidRPr="00D95A9D" w:rsidRDefault="0024529F" w:rsidP="008C4A44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„Záznam nie je možné odoslať do NZIS z dôvodu chyby na strane informačného systému, prosím kontaktujte podporu a nahláste chybu“</w:t>
            </w: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 chyby na strane IS PZS - E100055, E000002, E100011, E100012, E900011)  </w:t>
            </w:r>
          </w:p>
          <w:p w14:paraId="49597EC3" w14:textId="77777777" w:rsidR="0024529F" w:rsidRPr="00D95A9D" w:rsidRDefault="0024529F" w:rsidP="008C4A44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nie je umožnené storno z dôvodu, že daný záznam už bol stornovaný - 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E100002 - Záznam nie je možné stornovať, nakoľko už bol stornovaný.</w:t>
            </w:r>
          </w:p>
          <w:p w14:paraId="0960CD38" w14:textId="77777777" w:rsidR="0024529F" w:rsidRPr="00D95A9D" w:rsidRDefault="0024529F" w:rsidP="008C4A44">
            <w:pPr>
              <w:pStyle w:val="Odsekzoznamu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142AD01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nemôže stornovať záznam z dôvodu, že pracovník, ktorý stornuje záznam nie je prihlásený v rámci OÚ PZS, kde pôvodný záznam bol vytvorený - </w:t>
            </w:r>
            <w:r w:rsidRPr="5A109AD4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E100053 - Záznam nie je možné stornovať, nakoľko bol vytvorený v inom odbornom útvare ako ste prihlásený.</w:t>
            </w:r>
          </w:p>
        </w:tc>
      </w:tr>
    </w:tbl>
    <w:p w14:paraId="591D0C70" w14:textId="52B8EA7C" w:rsidR="00317777" w:rsidRDefault="00317777" w:rsidP="00317777">
      <w:pPr>
        <w:pStyle w:val="Nadpis1"/>
        <w:numPr>
          <w:ilvl w:val="0"/>
          <w:numId w:val="0"/>
        </w:numPr>
        <w:ind w:left="360"/>
        <w:rPr>
          <w:lang w:val="sk-SK"/>
        </w:rPr>
      </w:pPr>
    </w:p>
    <w:p w14:paraId="1B087276" w14:textId="77777777" w:rsidR="00CE0999" w:rsidRPr="00CE0999" w:rsidRDefault="00CE0999" w:rsidP="00CE0999"/>
    <w:p w14:paraId="49457576" w14:textId="0AB4E760" w:rsidR="00585A0F" w:rsidRPr="00D95A9D" w:rsidRDefault="4B1F096C" w:rsidP="00D0709A">
      <w:pPr>
        <w:pStyle w:val="Nadpis1"/>
        <w:numPr>
          <w:ilvl w:val="0"/>
          <w:numId w:val="78"/>
        </w:numPr>
        <w:rPr>
          <w:lang w:val="sk-SK"/>
        </w:rPr>
      </w:pPr>
      <w:bookmarkStart w:id="152" w:name="_Toc83888348"/>
      <w:r w:rsidRPr="00D95A9D">
        <w:rPr>
          <w:lang w:val="sk-SK"/>
        </w:rPr>
        <w:lastRenderedPageBreak/>
        <w:t>Popis služieb</w:t>
      </w:r>
      <w:bookmarkEnd w:id="152"/>
    </w:p>
    <w:p w14:paraId="5BABC852" w14:textId="16FF1885" w:rsidR="00585A0F" w:rsidRPr="000918AA" w:rsidRDefault="4B1F096C" w:rsidP="00D0709A">
      <w:pPr>
        <w:pStyle w:val="Nadpis2"/>
        <w:numPr>
          <w:ilvl w:val="1"/>
          <w:numId w:val="81"/>
        </w:numPr>
      </w:pPr>
      <w:bookmarkStart w:id="153" w:name="_Toc57655161"/>
      <w:bookmarkStart w:id="154" w:name="_Toc57655162"/>
      <w:bookmarkStart w:id="155" w:name="_ZapisZaznamOVysetreni_v4"/>
      <w:bookmarkStart w:id="156" w:name="_ZapisZaznamOVysetreni_v3"/>
      <w:bookmarkStart w:id="157" w:name="_ZapisZaznamOVysetreni_v5"/>
      <w:bookmarkStart w:id="158" w:name="_Toc83888349"/>
      <w:bookmarkEnd w:id="153"/>
      <w:bookmarkEnd w:id="154"/>
      <w:bookmarkEnd w:id="155"/>
      <w:bookmarkEnd w:id="156"/>
      <w:bookmarkEnd w:id="157"/>
      <w:proofErr w:type="spellStart"/>
      <w:r w:rsidRPr="000918AA">
        <w:t>ZapisO</w:t>
      </w:r>
      <w:r w:rsidR="00545BE0">
        <w:t>ckovanie</w:t>
      </w:r>
      <w:bookmarkStart w:id="159" w:name="_Toc497466019"/>
      <w:bookmarkEnd w:id="158"/>
      <w:bookmarkEnd w:id="159"/>
      <w:proofErr w:type="spellEnd"/>
    </w:p>
    <w:tbl>
      <w:tblPr>
        <w:tblW w:w="9360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60"/>
        <w:gridCol w:w="7200"/>
      </w:tblGrid>
      <w:tr w:rsidR="00545BE0" w:rsidRPr="00D95A9D" w14:paraId="461BBF9A" w14:textId="77777777" w:rsidTr="003E15D5">
        <w:trPr>
          <w:trHeight w:val="326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6830D91D" w14:textId="77777777" w:rsidR="00545BE0" w:rsidRPr="00D95A9D" w:rsidRDefault="00545BE0" w:rsidP="00545BE0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Názov služby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0619E2" w14:textId="185AF904" w:rsidR="00545BE0" w:rsidRPr="0057669A" w:rsidRDefault="00545BE0" w:rsidP="00006397">
            <w:pPr>
              <w:autoSpaceDE w:val="0"/>
              <w:autoSpaceDN w:val="0"/>
              <w:adjustRightInd w:val="0"/>
              <w:spacing w:beforeAutospacing="1" w:afterAutospacing="1"/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Element.Name</w:instrText>
            </w:r>
            <w:r w:rsidRPr="0057669A">
              <w:rPr>
                <w:lang w:eastAsia="sk-SK"/>
              </w:rPr>
              <w:fldChar w:fldCharType="separate"/>
            </w:r>
            <w:r w:rsidRPr="0057669A">
              <w:rPr>
                <w:lang w:eastAsia="sk-SK"/>
              </w:rPr>
              <w:t>ZapisOckovanie</w:t>
            </w:r>
            <w:r w:rsidRPr="0057669A">
              <w:rPr>
                <w:lang w:eastAsia="sk-SK"/>
              </w:rPr>
              <w:fldChar w:fldCharType="end"/>
            </w:r>
          </w:p>
        </w:tc>
      </w:tr>
      <w:tr w:rsidR="00545BE0" w:rsidRPr="00D95A9D" w14:paraId="5867C037" w14:textId="77777777" w:rsidTr="003E15D5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192623E" w14:textId="77777777" w:rsidR="00545BE0" w:rsidRPr="00D95A9D" w:rsidRDefault="00545BE0" w:rsidP="00545BE0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Určenie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CFC28F" w14:textId="750FD3D5" w:rsidR="00545BE0" w:rsidRPr="0057669A" w:rsidRDefault="00545BE0" w:rsidP="00006397">
            <w:pPr>
              <w:autoSpaceDE w:val="0"/>
              <w:autoSpaceDN w:val="0"/>
              <w:adjustRightInd w:val="0"/>
              <w:spacing w:beforeAutospacing="1" w:afterAutospacing="1"/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Element.valueOf(x070-Urcenie)</w:instrText>
            </w:r>
            <w:r w:rsidRPr="0057669A">
              <w:rPr>
                <w:lang w:eastAsia="sk-SK"/>
              </w:rPr>
              <w:fldChar w:fldCharType="separate"/>
            </w:r>
            <w:r w:rsidRPr="0057669A">
              <w:rPr>
                <w:lang w:eastAsia="sk-SK"/>
              </w:rPr>
              <w:t>IS PZS</w:t>
            </w:r>
            <w:r w:rsidRPr="0057669A">
              <w:rPr>
                <w:lang w:eastAsia="sk-SK"/>
              </w:rPr>
              <w:fldChar w:fldCharType="end"/>
            </w:r>
          </w:p>
        </w:tc>
      </w:tr>
      <w:tr w:rsidR="00545BE0" w:rsidRPr="00D95A9D" w14:paraId="0BD5404A" w14:textId="77777777" w:rsidTr="003E15D5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1F45D6C6" w14:textId="77777777" w:rsidR="00545BE0" w:rsidRPr="00D95A9D" w:rsidRDefault="00545BE0" w:rsidP="00545BE0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Charakteristika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4D26C5" w14:textId="7B3E9A38" w:rsidR="00545BE0" w:rsidRPr="0057669A" w:rsidRDefault="00545BE0" w:rsidP="00006397">
            <w:pPr>
              <w:autoSpaceDE w:val="0"/>
              <w:autoSpaceDN w:val="0"/>
              <w:adjustRightInd w:val="0"/>
              <w:spacing w:beforeAutospacing="1" w:afterAutospacing="1"/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Element.valueOf(x070-Charakteristika)</w:instrText>
            </w:r>
            <w:r w:rsidRPr="0057669A">
              <w:rPr>
                <w:lang w:eastAsia="sk-SK"/>
              </w:rPr>
              <w:fldChar w:fldCharType="separate"/>
            </w:r>
            <w:r w:rsidRPr="0057669A">
              <w:rPr>
                <w:lang w:eastAsia="sk-SK"/>
              </w:rPr>
              <w:t>Služba slúži na zápis záznamu o vykonanom resp. zrušenom očkovaní pacienta</w:t>
            </w:r>
            <w:r w:rsidRPr="0057669A">
              <w:rPr>
                <w:lang w:eastAsia="sk-SK"/>
              </w:rPr>
              <w:fldChar w:fldCharType="end"/>
            </w:r>
          </w:p>
        </w:tc>
      </w:tr>
      <w:tr w:rsidR="00545BE0" w:rsidRPr="00D95A9D" w14:paraId="28A751BB" w14:textId="77777777" w:rsidTr="003E15D5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F101FDE" w14:textId="77777777" w:rsidR="00545BE0" w:rsidRPr="00D95A9D" w:rsidRDefault="00545BE0" w:rsidP="00545BE0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Spôsob volania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337F9" w14:textId="2BAF62B0" w:rsidR="00545BE0" w:rsidRPr="0057669A" w:rsidRDefault="00545BE0" w:rsidP="00006397">
            <w:pPr>
              <w:autoSpaceDE w:val="0"/>
              <w:autoSpaceDN w:val="0"/>
              <w:adjustRightInd w:val="0"/>
              <w:spacing w:beforeAutospacing="1" w:afterAutospacing="1"/>
              <w:rPr>
                <w:lang w:eastAsia="sk-SK"/>
              </w:rPr>
            </w:pPr>
            <w:r w:rsidRPr="0057669A">
              <w:rPr>
                <w:lang w:eastAsia="sk-SK"/>
              </w:rPr>
              <w:t>Synchrónny, Asynchrónny</w:t>
            </w:r>
          </w:p>
        </w:tc>
      </w:tr>
      <w:tr w:rsidR="00545BE0" w:rsidRPr="00D95A9D" w14:paraId="24271452" w14:textId="77777777" w:rsidTr="00F6435E">
        <w:trPr>
          <w:trHeight w:val="704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5F73998" w14:textId="77777777" w:rsidR="00545BE0" w:rsidRPr="00D95A9D" w:rsidRDefault="00545BE0" w:rsidP="00545BE0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97A546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Element.Notes</w:instrText>
            </w:r>
            <w:r w:rsidRPr="0057669A">
              <w:rPr>
                <w:lang w:eastAsia="sk-SK"/>
              </w:rPr>
              <w:fldChar w:fldCharType="end"/>
            </w:r>
            <w:r w:rsidRPr="0057669A">
              <w:rPr>
                <w:lang w:eastAsia="sk-SK"/>
              </w:rPr>
              <w:t xml:space="preserve">Služba umožňuje zaevidovanie vykonaného alebo zrušeného očkovania pacienta. </w:t>
            </w:r>
          </w:p>
          <w:p w14:paraId="39AC2FC5" w14:textId="77777777" w:rsidR="00545BE0" w:rsidRPr="0057669A" w:rsidRDefault="00545BE0" w:rsidP="00545BE0">
            <w:pPr>
              <w:rPr>
                <w:lang w:eastAsia="sk-SK"/>
              </w:rPr>
            </w:pPr>
          </w:p>
          <w:p w14:paraId="1DB15B08" w14:textId="149EE17F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Vykonané očkovanie</w:t>
            </w:r>
          </w:p>
          <w:p w14:paraId="37FDF9CE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 xml:space="preserve">Záznam o vykonanom očkovaní obsahuje informáciu o podanej očkovacej látke a druhoch očkovaní, ktoré boli vykonané. </w:t>
            </w:r>
          </w:p>
          <w:p w14:paraId="25651AA5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 xml:space="preserve">Pre možnosť párovania vykonaných očkovaní s očkovacím plánom obsahuje číselník druhov očkovaní len jednoduché typy očkovania. Preto v prípade použitia očkovacej látky, ktorá obsahuje napr. </w:t>
            </w:r>
            <w:proofErr w:type="spellStart"/>
            <w:r w:rsidRPr="0057669A">
              <w:rPr>
                <w:lang w:eastAsia="sk-SK"/>
              </w:rPr>
              <w:t>troj</w:t>
            </w:r>
            <w:proofErr w:type="spellEnd"/>
            <w:r w:rsidRPr="0057669A">
              <w:rPr>
                <w:lang w:eastAsia="sk-SK"/>
              </w:rPr>
              <w:t>-kombináciu očkovaní - diftéria, Tetanus, Detská obrna musí záznam obsahovať identifikátory všetkých troch druhov očkovaní. Očkovacia látka sa definuje identifikáciou lieku z registra liekov.</w:t>
            </w:r>
          </w:p>
          <w:p w14:paraId="32BBF85F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Súčasne s očkovaním je možné zaevidovať aj reakciu na očkovanie. Reakciu je možné zapísať aj dodatočne po zápise očkovania.</w:t>
            </w:r>
          </w:p>
          <w:p w14:paraId="7034127A" w14:textId="77777777" w:rsidR="00545BE0" w:rsidRPr="0057669A" w:rsidRDefault="00545BE0" w:rsidP="00545BE0">
            <w:pPr>
              <w:rPr>
                <w:lang w:eastAsia="sk-SK"/>
              </w:rPr>
            </w:pPr>
          </w:p>
          <w:p w14:paraId="18B5B47B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Zrušené očkovanie</w:t>
            </w:r>
          </w:p>
          <w:p w14:paraId="0DD9845D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 xml:space="preserve">Zrušenie očkovania je potrebné zdôvodniť. Zrušenie očkovanie znamená zaznamenanie rozhodnutia lekára, že očkovanie nebolo a ani nemá byť vykonané. </w:t>
            </w:r>
          </w:p>
          <w:p w14:paraId="6CB7A7AB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Druh očkovania je potrebné špecifikovať uvedením všetkých jednoduchých druhov očkovaní, ktoré majú byť zrušené. Po zaevidovaní zrušenia očkovania nebude očkovanie pripomínané ani upomínané.</w:t>
            </w:r>
          </w:p>
          <w:p w14:paraId="5CA83AB0" w14:textId="77777777" w:rsidR="00545BE0" w:rsidRPr="0057669A" w:rsidRDefault="00545BE0" w:rsidP="00545BE0">
            <w:pPr>
              <w:rPr>
                <w:lang w:eastAsia="sk-SK"/>
              </w:rPr>
            </w:pPr>
          </w:p>
          <w:p w14:paraId="3CE05D9C" w14:textId="77777777" w:rsidR="00545BE0" w:rsidRPr="0057669A" w:rsidRDefault="00545BE0" w:rsidP="00545BE0">
            <w:pPr>
              <w:rPr>
                <w:lang w:eastAsia="sk-SK"/>
              </w:rPr>
            </w:pPr>
          </w:p>
          <w:p w14:paraId="06740430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Vstup</w:t>
            </w:r>
          </w:p>
          <w:p w14:paraId="2BD16919" w14:textId="0269B5A9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Vykonané o</w:t>
            </w:r>
            <w:r w:rsidR="00A40E2F" w:rsidRPr="0057669A">
              <w:rPr>
                <w:lang w:eastAsia="sk-SK"/>
              </w:rPr>
              <w:t>č</w:t>
            </w:r>
            <w:r w:rsidRPr="0057669A">
              <w:rPr>
                <w:lang w:eastAsia="sk-SK"/>
              </w:rPr>
              <w:t xml:space="preserve">kovanie </w:t>
            </w:r>
          </w:p>
          <w:p w14:paraId="1BB9BEBF" w14:textId="77777777" w:rsidR="00545BE0" w:rsidRPr="0057669A" w:rsidRDefault="00545BE0" w:rsidP="00D0709A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identifikátor pacienta, pre ktorého je záznam vytváraný</w:t>
            </w:r>
          </w:p>
          <w:p w14:paraId="3FD776FC" w14:textId="77777777" w:rsidR="00545BE0" w:rsidRPr="0057669A" w:rsidRDefault="00545BE0" w:rsidP="00D0709A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druh očkovania alebo kombinácie očkovaní</w:t>
            </w:r>
          </w:p>
          <w:p w14:paraId="47FC73F8" w14:textId="77777777" w:rsidR="00545BE0" w:rsidRPr="0057669A" w:rsidRDefault="00545BE0" w:rsidP="00D0709A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typ očkovania</w:t>
            </w:r>
          </w:p>
          <w:p w14:paraId="3AF9C371" w14:textId="77777777" w:rsidR="00545BE0" w:rsidRPr="0057669A" w:rsidRDefault="00545BE0" w:rsidP="00D0709A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názov dávky očkovacej látky</w:t>
            </w:r>
          </w:p>
          <w:p w14:paraId="1ACB916E" w14:textId="77777777" w:rsidR="00545BE0" w:rsidRPr="0057669A" w:rsidRDefault="00545BE0" w:rsidP="00D0709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poradie dávky očkovacej látky</w:t>
            </w:r>
          </w:p>
          <w:p w14:paraId="0E96F877" w14:textId="77777777" w:rsidR="00545BE0" w:rsidRPr="0057669A" w:rsidRDefault="00545BE0" w:rsidP="00D0709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dávku</w:t>
            </w:r>
          </w:p>
          <w:p w14:paraId="6D7503EB" w14:textId="77777777" w:rsidR="00545BE0" w:rsidRPr="0057669A" w:rsidRDefault="00545BE0" w:rsidP="00D0709A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dátum vytvorenia záznamu</w:t>
            </w:r>
          </w:p>
          <w:p w14:paraId="3D24359F" w14:textId="77777777" w:rsidR="00545BE0" w:rsidRPr="0057669A" w:rsidRDefault="00545BE0" w:rsidP="00545BE0">
            <w:pPr>
              <w:rPr>
                <w:lang w:eastAsia="sk-SK"/>
              </w:rPr>
            </w:pPr>
          </w:p>
          <w:p w14:paraId="3129FA4A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Zrušené očkovanie</w:t>
            </w:r>
          </w:p>
          <w:p w14:paraId="3273C772" w14:textId="77777777" w:rsidR="00545BE0" w:rsidRPr="0057669A" w:rsidRDefault="00545BE0" w:rsidP="00D0709A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identifikátor pacienta, pre ktorého je záznam vytváraný</w:t>
            </w:r>
          </w:p>
          <w:p w14:paraId="1EB71CBC" w14:textId="77777777" w:rsidR="00545BE0" w:rsidRPr="0057669A" w:rsidRDefault="00545BE0" w:rsidP="00D0709A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druh očkovania alebo kombinácie očkovaní</w:t>
            </w:r>
          </w:p>
          <w:p w14:paraId="71D6143D" w14:textId="77777777" w:rsidR="00545BE0" w:rsidRPr="0057669A" w:rsidRDefault="00545BE0" w:rsidP="00D0709A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dávku</w:t>
            </w:r>
          </w:p>
          <w:p w14:paraId="3CD34DFD" w14:textId="77777777" w:rsidR="00545BE0" w:rsidRPr="0057669A" w:rsidRDefault="00545BE0" w:rsidP="00D0709A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dôvod, pre ktorý sa očkovanie neuskutočnilo</w:t>
            </w:r>
          </w:p>
          <w:p w14:paraId="1163B70F" w14:textId="77777777" w:rsidR="00545BE0" w:rsidRPr="0057669A" w:rsidRDefault="00545BE0" w:rsidP="00D0709A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dátum vytvorenia záznamu</w:t>
            </w:r>
          </w:p>
          <w:p w14:paraId="39726D40" w14:textId="77777777" w:rsidR="00545BE0" w:rsidRPr="0057669A" w:rsidRDefault="00545BE0" w:rsidP="00D0709A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autor zaevidovania zrušenia očkovania</w:t>
            </w:r>
          </w:p>
          <w:p w14:paraId="75D60FEE" w14:textId="77777777" w:rsidR="00545BE0" w:rsidRPr="0057669A" w:rsidRDefault="00545BE0" w:rsidP="00545BE0">
            <w:pPr>
              <w:rPr>
                <w:lang w:eastAsia="sk-SK"/>
              </w:rPr>
            </w:pPr>
          </w:p>
          <w:p w14:paraId="302E1BF1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Výstup</w:t>
            </w:r>
          </w:p>
          <w:p w14:paraId="73F2B767" w14:textId="2C6ABEF5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Vykonané o</w:t>
            </w:r>
            <w:r w:rsidR="00A40E2F" w:rsidRPr="0057669A">
              <w:rPr>
                <w:lang w:eastAsia="sk-SK"/>
              </w:rPr>
              <w:t>č</w:t>
            </w:r>
            <w:r w:rsidRPr="0057669A">
              <w:rPr>
                <w:lang w:eastAsia="sk-SK"/>
              </w:rPr>
              <w:t>kovanie</w:t>
            </w:r>
          </w:p>
          <w:p w14:paraId="4172D5DE" w14:textId="77777777" w:rsidR="00545BE0" w:rsidRPr="0057669A" w:rsidRDefault="00545BE0" w:rsidP="00D0709A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 xml:space="preserve">potvrdenie operácie príp. dôvod neúspechu </w:t>
            </w:r>
          </w:p>
          <w:p w14:paraId="6D836B67" w14:textId="77777777" w:rsidR="00545BE0" w:rsidRPr="0057669A" w:rsidRDefault="00545BE0" w:rsidP="00D0709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identifikátor zapísaného očkovania</w:t>
            </w:r>
          </w:p>
          <w:p w14:paraId="65BC52BD" w14:textId="77777777" w:rsidR="00545BE0" w:rsidRPr="0057669A" w:rsidRDefault="00545BE0" w:rsidP="00545BE0">
            <w:pPr>
              <w:rPr>
                <w:lang w:eastAsia="sk-SK"/>
              </w:rPr>
            </w:pPr>
          </w:p>
          <w:p w14:paraId="04BF1479" w14:textId="77777777" w:rsidR="00545BE0" w:rsidRPr="0057669A" w:rsidRDefault="00545BE0" w:rsidP="00545BE0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Zrušené očkovanie</w:t>
            </w:r>
          </w:p>
          <w:p w14:paraId="31812A71" w14:textId="77777777" w:rsidR="00545BE0" w:rsidRPr="0057669A" w:rsidRDefault="00545BE0" w:rsidP="00D0709A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 xml:space="preserve">potvrdenie operácie príp. dôvod neúspechu </w:t>
            </w:r>
          </w:p>
          <w:p w14:paraId="1ABB7292" w14:textId="654F79E6" w:rsidR="00545BE0" w:rsidRPr="0057669A" w:rsidRDefault="00545BE0" w:rsidP="00D0709A">
            <w:pPr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identifikátor zapísaného očkovania</w:t>
            </w:r>
          </w:p>
        </w:tc>
      </w:tr>
      <w:tr w:rsidR="00545BE0" w:rsidRPr="00D95A9D" w14:paraId="35979016" w14:textId="77777777" w:rsidTr="003E15D5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A4359FF" w14:textId="77777777" w:rsidR="00545BE0" w:rsidRPr="00D95A9D" w:rsidRDefault="00545BE0" w:rsidP="00545BE0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lastRenderedPageBreak/>
              <w:t>Vstup: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492FB" w14:textId="668A650A" w:rsidR="00545BE0" w:rsidRPr="0057669A" w:rsidRDefault="00545BE0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szCs w:val="24"/>
              </w:rPr>
            </w:pPr>
            <w:r w:rsidRPr="0057669A">
              <w:rPr>
                <w:szCs w:val="24"/>
              </w:rPr>
              <w:fldChar w:fldCharType="begin" w:fldLock="1"/>
            </w:r>
            <w:r w:rsidRPr="0057669A">
              <w:rPr>
                <w:szCs w:val="24"/>
              </w:rPr>
              <w:instrText>MERGEFIELD Element.valueOf(x070-Request)</w:instrText>
            </w:r>
            <w:r w:rsidRPr="0057669A">
              <w:rPr>
                <w:szCs w:val="24"/>
              </w:rPr>
              <w:fldChar w:fldCharType="separate"/>
            </w:r>
            <w:r w:rsidRPr="0057669A">
              <w:rPr>
                <w:szCs w:val="24"/>
              </w:rPr>
              <w:t>CEN-EN13606-SECTION.Ockovaci_zaznam.v1.adl</w:t>
            </w:r>
            <w:r w:rsidRPr="0057669A">
              <w:rPr>
                <w:szCs w:val="24"/>
              </w:rPr>
              <w:fldChar w:fldCharType="end"/>
            </w:r>
          </w:p>
        </w:tc>
      </w:tr>
      <w:tr w:rsidR="00545BE0" w:rsidRPr="00D95A9D" w14:paraId="75CC6978" w14:textId="77777777" w:rsidTr="003E15D5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127F5ADC" w14:textId="77777777" w:rsidR="00545BE0" w:rsidRPr="00D95A9D" w:rsidRDefault="00545BE0" w:rsidP="00545BE0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D6C9C" w14:textId="665325AB" w:rsidR="00545BE0" w:rsidRPr="0057669A" w:rsidRDefault="00545BE0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szCs w:val="24"/>
              </w:rPr>
            </w:pPr>
            <w:r w:rsidRPr="0057669A">
              <w:rPr>
                <w:szCs w:val="24"/>
              </w:rPr>
              <w:fldChar w:fldCharType="begin" w:fldLock="1"/>
            </w:r>
            <w:r w:rsidRPr="0057669A">
              <w:rPr>
                <w:szCs w:val="24"/>
              </w:rPr>
              <w:instrText>MERGEFIELD Element.valueOf(x070-Response)</w:instrText>
            </w:r>
            <w:r w:rsidRPr="0057669A">
              <w:rPr>
                <w:szCs w:val="24"/>
              </w:rPr>
              <w:fldChar w:fldCharType="separate"/>
            </w:r>
            <w:r w:rsidRPr="0057669A">
              <w:rPr>
                <w:szCs w:val="24"/>
              </w:rPr>
              <w:t>Ockovanie_Request_Response.xsd/OckovanieID</w:t>
            </w:r>
            <w:r w:rsidRPr="0057669A">
              <w:rPr>
                <w:szCs w:val="24"/>
              </w:rPr>
              <w:fldChar w:fldCharType="end"/>
            </w:r>
          </w:p>
        </w:tc>
      </w:tr>
      <w:tr w:rsidR="00545BE0" w:rsidRPr="00D95A9D" w14:paraId="68460367" w14:textId="77777777" w:rsidTr="003E15D5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DF727C4" w14:textId="77777777" w:rsidR="00545BE0" w:rsidRPr="00D95A9D" w:rsidRDefault="00545BE0" w:rsidP="00545BE0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Podmienky: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1F827" w14:textId="42F75712" w:rsidR="00DA0833" w:rsidRPr="0057669A" w:rsidRDefault="00DA0833" w:rsidP="00DA0833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Vykonané očkovanie</w:t>
            </w:r>
          </w:p>
          <w:p w14:paraId="3879CF07" w14:textId="77777777" w:rsidR="00DA0833" w:rsidRPr="0057669A" w:rsidRDefault="00DA0833" w:rsidP="00D0709A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Očkovanie môže zapísať len identifikovaný a autorizovaný lekár v roli konkrétneho PZS</w:t>
            </w:r>
          </w:p>
          <w:p w14:paraId="340817BC" w14:textId="77777777" w:rsidR="00DA0833" w:rsidRPr="0057669A" w:rsidRDefault="00DA0833" w:rsidP="00D0709A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Je možné zapísať len očkovanie, ktoré sa nachádza v číselníku očkovaní.</w:t>
            </w:r>
          </w:p>
          <w:p w14:paraId="3583591F" w14:textId="77777777" w:rsidR="00DA0833" w:rsidRPr="0057669A" w:rsidRDefault="00DA0833" w:rsidP="00D0709A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Je možné zapísať len vakcínu, ktorá sa nachádza v registri liekov</w:t>
            </w:r>
          </w:p>
          <w:p w14:paraId="0AFEBB3A" w14:textId="77777777" w:rsidR="00DA0833" w:rsidRPr="0057669A" w:rsidRDefault="00DA0833" w:rsidP="00DA0833">
            <w:pPr>
              <w:rPr>
                <w:lang w:eastAsia="sk-SK"/>
              </w:rPr>
            </w:pPr>
          </w:p>
          <w:p w14:paraId="6961660D" w14:textId="77777777" w:rsidR="00DA0833" w:rsidRPr="0057669A" w:rsidRDefault="00DA0833" w:rsidP="00DA0833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t>Zrušené očkovanie</w:t>
            </w:r>
          </w:p>
          <w:p w14:paraId="5894F396" w14:textId="77777777" w:rsidR="00DA0833" w:rsidRPr="0057669A" w:rsidRDefault="00DA0833" w:rsidP="00D0709A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Záznam môže zapísať len identifikovaný a autorizovaný lekár v roli konkrétneho PZS</w:t>
            </w:r>
          </w:p>
          <w:p w14:paraId="6551ACCA" w14:textId="233DF650" w:rsidR="00DA0833" w:rsidRPr="0057669A" w:rsidRDefault="00DA0833" w:rsidP="00D0709A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  <w:r w:rsidRPr="0057669A">
              <w:rPr>
                <w:lang w:eastAsia="sk-SK"/>
              </w:rPr>
              <w:t>Je možné z</w:t>
            </w:r>
            <w:r w:rsidR="007D5867" w:rsidRPr="0057669A">
              <w:rPr>
                <w:lang w:eastAsia="sk-SK"/>
              </w:rPr>
              <w:t>rušiť l</w:t>
            </w:r>
            <w:r w:rsidRPr="0057669A">
              <w:rPr>
                <w:lang w:eastAsia="sk-SK"/>
              </w:rPr>
              <w:t>en očkovanie, ktoré sa nachádza v číselníku druhov očkovaní.</w:t>
            </w:r>
          </w:p>
          <w:p w14:paraId="095E9F6C" w14:textId="77777777" w:rsidR="00DA0833" w:rsidRPr="0057669A" w:rsidRDefault="00DA0833" w:rsidP="00D0709A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lang w:eastAsia="sk-SK"/>
              </w:rPr>
            </w:pPr>
          </w:p>
          <w:p w14:paraId="656ED749" w14:textId="7D4D5967" w:rsidR="00545BE0" w:rsidRPr="0057669A" w:rsidRDefault="00DA0833" w:rsidP="00006397">
            <w:r w:rsidRPr="0057669A">
              <w:rPr>
                <w:lang w:eastAsia="sk-SK"/>
              </w:rPr>
              <w:t>Pre každý zápis očkovania je potrebné overovať existenciu zadaného pacienta voči JRUZ.</w:t>
            </w:r>
          </w:p>
        </w:tc>
      </w:tr>
      <w:tr w:rsidR="00545BE0" w:rsidRPr="00D95A9D" w14:paraId="2F5E141C" w14:textId="77777777" w:rsidTr="003E15D5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60FD783B" w14:textId="77777777" w:rsidR="00545BE0" w:rsidRPr="00D95A9D" w:rsidRDefault="00545BE0" w:rsidP="00545BE0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Výnimka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DFCAAB" w14:textId="77777777" w:rsidR="00DA0833" w:rsidRPr="0057669A" w:rsidRDefault="00DA0833" w:rsidP="00D0709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after="1"/>
              <w:rPr>
                <w:lang w:eastAsia="sk-SK"/>
              </w:rPr>
            </w:pPr>
            <w:r w:rsidRPr="0057669A">
              <w:rPr>
                <w:lang w:eastAsia="sk-SK"/>
              </w:rPr>
              <w:t>&lt;Neexistujúca referencia&gt; - odkaz na daný objekt neexistuje alebo objekt nie je platný</w:t>
            </w:r>
          </w:p>
          <w:p w14:paraId="016EAE09" w14:textId="59E22520" w:rsidR="00DA0833" w:rsidRPr="0057669A" w:rsidRDefault="00DA0833" w:rsidP="00D0709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after="1"/>
              <w:rPr>
                <w:lang w:eastAsia="sk-SK"/>
              </w:rPr>
            </w:pPr>
            <w:r w:rsidRPr="0057669A">
              <w:rPr>
                <w:lang w:eastAsia="sk-SK"/>
              </w:rPr>
              <w:t>&lt;Chybný Vstup&gt; -Odkaz na daný objekt neexistuje alebo nie je vyplnený aspoň jeden povinný atribút, resp. vyplnené hodnoty sú vyp</w:t>
            </w:r>
            <w:r w:rsidR="00A40E2F" w:rsidRPr="0057669A">
              <w:rPr>
                <w:lang w:eastAsia="sk-SK"/>
              </w:rPr>
              <w:t>l</w:t>
            </w:r>
            <w:r w:rsidRPr="0057669A">
              <w:rPr>
                <w:lang w:eastAsia="sk-SK"/>
              </w:rPr>
              <w:t xml:space="preserve">nené mimo povolený interval hodnôt. povinných atribútov nie je vyplnený. V prípade, že zapisujeme Vykonané očkovanie kontrolujeme povinnosť len na </w:t>
            </w:r>
            <w:proofErr w:type="spellStart"/>
            <w:r w:rsidRPr="0057669A">
              <w:rPr>
                <w:lang w:eastAsia="sk-SK"/>
              </w:rPr>
              <w:t>atributy</w:t>
            </w:r>
            <w:proofErr w:type="spellEnd"/>
            <w:r w:rsidRPr="0057669A">
              <w:rPr>
                <w:lang w:eastAsia="sk-SK"/>
              </w:rPr>
              <w:t xml:space="preserve"> v slote vykonané očkovanie. Povinné atribúty v slote zrušené očkovanie nemusia byť vyplnené a naopak. </w:t>
            </w:r>
          </w:p>
          <w:p w14:paraId="0E172D52" w14:textId="77777777" w:rsidR="00DA0833" w:rsidRPr="0057669A" w:rsidRDefault="00DA0833" w:rsidP="00D0709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after="1"/>
              <w:rPr>
                <w:lang w:eastAsia="sk-SK"/>
              </w:rPr>
            </w:pPr>
            <w:r w:rsidRPr="0057669A">
              <w:rPr>
                <w:lang w:eastAsia="sk-SK"/>
              </w:rPr>
              <w:t>&lt;Záznam s uvedeným identifikátorom už existuje&gt; - chyba vyhlásená v prípade, že sa externý systém snaží zapísať záznam s identifikátorom, ktorý už v systéme existuje (vždy sa kontroluje pre daný typ záznamu).</w:t>
            </w:r>
          </w:p>
          <w:p w14:paraId="2A32670B" w14:textId="77777777" w:rsidR="00DA0833" w:rsidRPr="0057669A" w:rsidRDefault="00DA0833" w:rsidP="00D0709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after="1"/>
              <w:rPr>
                <w:lang w:eastAsia="sk-SK"/>
              </w:rPr>
            </w:pPr>
            <w:r w:rsidRPr="0057669A">
              <w:rPr>
                <w:lang w:eastAsia="sk-SK"/>
              </w:rPr>
              <w:t>&lt;Nesprávny formát identifikátora záznamu&gt; - formát identifikátora nekorešponduje so špecifikáciou. Identifikátor musí mať dĺžku 21 znakov a správne vypočítanú kontrolnú číslicu.</w:t>
            </w:r>
          </w:p>
          <w:p w14:paraId="6AA7E9EA" w14:textId="6BA922CA" w:rsidR="00DA0833" w:rsidRPr="0057669A" w:rsidRDefault="00DA0833" w:rsidP="00D0709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after="1"/>
              <w:rPr>
                <w:lang w:eastAsia="sk-SK"/>
              </w:rPr>
            </w:pPr>
            <w:r w:rsidRPr="0057669A">
              <w:rPr>
                <w:lang w:eastAsia="sk-SK"/>
              </w:rPr>
              <w:t xml:space="preserve">&lt;Nepridelený </w:t>
            </w:r>
            <w:proofErr w:type="spellStart"/>
            <w:r w:rsidRPr="0057669A">
              <w:rPr>
                <w:lang w:eastAsia="sk-SK"/>
              </w:rPr>
              <w:t>consent</w:t>
            </w:r>
            <w:proofErr w:type="spellEnd"/>
            <w:r w:rsidRPr="0057669A">
              <w:rPr>
                <w:lang w:eastAsia="sk-SK"/>
              </w:rPr>
              <w:t>&gt; - požadujúci lekár, nemá súhlas na zapísanie záznamu.</w:t>
            </w:r>
          </w:p>
          <w:p w14:paraId="6A4D37AF" w14:textId="3E829334" w:rsidR="00545BE0" w:rsidRPr="0057669A" w:rsidRDefault="00545BE0" w:rsidP="00006397">
            <w:pPr>
              <w:rPr>
                <w:lang w:eastAsia="sk-SK"/>
              </w:rPr>
            </w:pPr>
          </w:p>
        </w:tc>
      </w:tr>
    </w:tbl>
    <w:p w14:paraId="0DEAA949" w14:textId="37F91B35" w:rsidR="00F36A1B" w:rsidRPr="002E5438" w:rsidRDefault="008F3B75" w:rsidP="00D0709A">
      <w:pPr>
        <w:pStyle w:val="Nadpis2"/>
        <w:numPr>
          <w:ilvl w:val="1"/>
          <w:numId w:val="81"/>
        </w:numPr>
        <w:ind w:left="432"/>
      </w:pPr>
      <w:bookmarkStart w:id="160" w:name="_VyhladajZaznamyOVystereniach_v4"/>
      <w:bookmarkStart w:id="161" w:name="_VyhladajZaznamyOVystereniach_v3"/>
      <w:bookmarkStart w:id="162" w:name="_VyhladajZaznamyOVystereniach_v5"/>
      <w:bookmarkStart w:id="163" w:name="_Toc83888350"/>
      <w:bookmarkEnd w:id="160"/>
      <w:bookmarkEnd w:id="161"/>
      <w:bookmarkEnd w:id="162"/>
      <w:proofErr w:type="spellStart"/>
      <w:r>
        <w:t>ZapisReakcieNaOckovanie</w:t>
      </w:r>
      <w:bookmarkEnd w:id="163"/>
      <w:proofErr w:type="spellEnd"/>
    </w:p>
    <w:p w14:paraId="7E6D0206" w14:textId="77777777" w:rsidR="00585A0F" w:rsidRPr="00D95A9D" w:rsidRDefault="00585A0F" w:rsidP="00585A0F">
      <w:bookmarkStart w:id="164" w:name="_Toc497466021"/>
      <w:bookmarkEnd w:id="164"/>
    </w:p>
    <w:tbl>
      <w:tblPr>
        <w:tblW w:w="9360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60"/>
        <w:gridCol w:w="7200"/>
      </w:tblGrid>
      <w:tr w:rsidR="00DA0833" w:rsidRPr="00D95A9D" w14:paraId="28CC5D99" w14:textId="77777777" w:rsidTr="33369417">
        <w:trPr>
          <w:trHeight w:val="326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6F39C56" w14:textId="77777777" w:rsidR="00DA0833" w:rsidRPr="00D95A9D" w:rsidRDefault="00DA0833" w:rsidP="00DA083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Názov služby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16855" w14:textId="0542FF0E" w:rsidR="00DA0833" w:rsidRPr="00D95A9D" w:rsidRDefault="00DA0833" w:rsidP="00DA0833">
            <w:pPr>
              <w:rPr>
                <w:sz w:val="18"/>
                <w:szCs w:val="18"/>
              </w:rPr>
            </w:pPr>
            <w:r>
              <w:rPr>
                <w:szCs w:val="24"/>
              </w:rPr>
              <w:fldChar w:fldCharType="begin" w:fldLock="1"/>
            </w:r>
            <w:r>
              <w:rPr>
                <w:szCs w:val="24"/>
              </w:rPr>
              <w:instrText>MERGEFIELD Element.Name</w:instrText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t>ZapisReakcieNaOckovanie</w:t>
            </w:r>
            <w:r>
              <w:rPr>
                <w:szCs w:val="24"/>
              </w:rPr>
              <w:fldChar w:fldCharType="end"/>
            </w:r>
          </w:p>
        </w:tc>
      </w:tr>
      <w:tr w:rsidR="00DA0833" w:rsidRPr="00D95A9D" w14:paraId="4C5A2227" w14:textId="77777777" w:rsidTr="33369417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432F6C75" w14:textId="77777777" w:rsidR="00DA0833" w:rsidRPr="00D95A9D" w:rsidRDefault="00DA0833" w:rsidP="00DA083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Určenie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08EFC" w14:textId="763F6704" w:rsidR="00DA0833" w:rsidRPr="00D95A9D" w:rsidRDefault="00DA0833" w:rsidP="00DA0833">
            <w:pPr>
              <w:rPr>
                <w:sz w:val="18"/>
                <w:szCs w:val="18"/>
              </w:rPr>
            </w:pPr>
            <w:r>
              <w:rPr>
                <w:szCs w:val="24"/>
              </w:rPr>
              <w:fldChar w:fldCharType="begin" w:fldLock="1"/>
            </w:r>
            <w:r>
              <w:rPr>
                <w:szCs w:val="24"/>
              </w:rPr>
              <w:instrText>MERGEFIELD Element.valueOf(x070-Urcenie)</w:instrText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t>IS PZS</w:t>
            </w:r>
            <w:r>
              <w:rPr>
                <w:szCs w:val="24"/>
              </w:rPr>
              <w:fldChar w:fldCharType="end"/>
            </w:r>
          </w:p>
        </w:tc>
      </w:tr>
      <w:tr w:rsidR="00DA0833" w:rsidRPr="00D95A9D" w14:paraId="541E85E6" w14:textId="77777777" w:rsidTr="33369417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8DD0C62" w14:textId="77777777" w:rsidR="00DA0833" w:rsidRPr="00D95A9D" w:rsidRDefault="00DA0833" w:rsidP="00DA083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Charakteristika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30D9C1" w14:textId="74154D66" w:rsidR="00DA0833" w:rsidRPr="00D95A9D" w:rsidRDefault="00DA0833">
            <w:pPr>
              <w:rPr>
                <w:sz w:val="18"/>
                <w:szCs w:val="18"/>
              </w:rPr>
            </w:pPr>
            <w:r>
              <w:rPr>
                <w:szCs w:val="24"/>
              </w:rPr>
              <w:fldChar w:fldCharType="begin" w:fldLock="1"/>
            </w:r>
            <w:r>
              <w:rPr>
                <w:szCs w:val="24"/>
              </w:rPr>
              <w:instrText>MERGEFIELD Element.valueOf(x070-Charakteristika)</w:instrText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t xml:space="preserve">Služba umožňuje zápis záznamu o reakcii </w:t>
            </w:r>
            <w:r w:rsidR="00A40E2F">
              <w:rPr>
                <w:szCs w:val="24"/>
              </w:rPr>
              <w:t>na vykonané očkovanie</w:t>
            </w:r>
            <w:r>
              <w:rPr>
                <w:szCs w:val="24"/>
              </w:rPr>
              <w:fldChar w:fldCharType="end"/>
            </w:r>
          </w:p>
        </w:tc>
      </w:tr>
      <w:tr w:rsidR="00DA0833" w:rsidRPr="00D95A9D" w14:paraId="6C2CD963" w14:textId="77777777" w:rsidTr="33369417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20398A7" w14:textId="77777777" w:rsidR="00DA0833" w:rsidRPr="00D95A9D" w:rsidRDefault="00DA0833" w:rsidP="00DA083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Spôsob volania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041F2D" w14:textId="7047325F" w:rsidR="00DA0833" w:rsidRPr="00D95A9D" w:rsidRDefault="00DA0833" w:rsidP="00DA0833">
            <w:pPr>
              <w:rPr>
                <w:sz w:val="18"/>
                <w:szCs w:val="18"/>
              </w:rPr>
            </w:pPr>
            <w:r>
              <w:t>Synchrónny, Asynchrónny</w:t>
            </w:r>
          </w:p>
        </w:tc>
      </w:tr>
      <w:tr w:rsidR="00DA0833" w:rsidRPr="00D95A9D" w14:paraId="5D563EF0" w14:textId="77777777" w:rsidTr="33369417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F9C9537" w14:textId="77777777" w:rsidR="00DA0833" w:rsidRPr="00D95A9D" w:rsidRDefault="00DA0833" w:rsidP="00DA083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lastRenderedPageBreak/>
              <w:t>Popis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2873A0" w14:textId="77777777" w:rsidR="00DA0833" w:rsidRDefault="00DA0833" w:rsidP="00DA0833">
            <w:pPr>
              <w:rPr>
                <w:szCs w:val="24"/>
              </w:rPr>
            </w:pPr>
            <w:r>
              <w:rPr>
                <w:szCs w:val="24"/>
              </w:rPr>
              <w:fldChar w:fldCharType="begin" w:fldLock="1"/>
            </w:r>
            <w:r>
              <w:rPr>
                <w:szCs w:val="24"/>
              </w:rPr>
              <w:instrText>MERGEFIELD Element.Notes</w:instrTex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Služba umožňuje lekárovi zapísať informáciu o reakcii na vykonané očkovanie. </w:t>
            </w:r>
          </w:p>
          <w:p w14:paraId="2AE87055" w14:textId="77777777" w:rsidR="00DA0833" w:rsidRDefault="00DA0833" w:rsidP="00DA0833">
            <w:pPr>
              <w:rPr>
                <w:szCs w:val="24"/>
              </w:rPr>
            </w:pPr>
          </w:p>
          <w:p w14:paraId="322A30FE" w14:textId="77777777" w:rsidR="00DA0833" w:rsidRDefault="00DA0833" w:rsidP="00DA0833">
            <w:pPr>
              <w:rPr>
                <w:szCs w:val="24"/>
              </w:rPr>
            </w:pPr>
            <w:r>
              <w:rPr>
                <w:szCs w:val="24"/>
              </w:rPr>
              <w:t xml:space="preserve">Záznam o reakcii je možné zapísať len, ak existuje aj záznam o samotnom očkovaní. Zaevidovaná reakcia teda musí obsahovať platný odkaz na vykonané očkovanie. Pre špecifikovanie konkrétnej reakcie je možné použiť variabilne -  číselník diagnóz alebo číselník reakcií na očkovanie. </w:t>
            </w:r>
          </w:p>
          <w:p w14:paraId="17A64669" w14:textId="77777777" w:rsidR="00DA0833" w:rsidRDefault="00DA0833" w:rsidP="00DA0833">
            <w:pPr>
              <w:rPr>
                <w:szCs w:val="24"/>
              </w:rPr>
            </w:pPr>
          </w:p>
          <w:p w14:paraId="60E7DE38" w14:textId="77777777" w:rsidR="00DA0833" w:rsidRDefault="00DA0833" w:rsidP="00DA0833">
            <w:pPr>
              <w:rPr>
                <w:szCs w:val="24"/>
              </w:rPr>
            </w:pPr>
            <w:r>
              <w:rPr>
                <w:b/>
                <w:szCs w:val="24"/>
              </w:rPr>
              <w:t>Vstup</w:t>
            </w:r>
          </w:p>
          <w:p w14:paraId="3A44ED66" w14:textId="77777777" w:rsidR="00DA0833" w:rsidRDefault="00DA0833" w:rsidP="00D0709A">
            <w:pPr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identifikátor zapísaného očkovania</w:t>
            </w:r>
          </w:p>
          <w:p w14:paraId="015440D8" w14:textId="77777777" w:rsidR="00DA0833" w:rsidRDefault="00DA0833" w:rsidP="00D0709A">
            <w:pPr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identifikátor lekára a PZS, ktorý poznámku zaznamenal</w:t>
            </w:r>
          </w:p>
          <w:p w14:paraId="18484955" w14:textId="77777777" w:rsidR="00DA0833" w:rsidRDefault="00DA0833" w:rsidP="00D0709A">
            <w:pPr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dátum zapísania poznámky</w:t>
            </w:r>
          </w:p>
          <w:p w14:paraId="2831F176" w14:textId="77777777" w:rsidR="00DA0833" w:rsidRDefault="00DA0833" w:rsidP="00D0709A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poznámka lekára</w:t>
            </w:r>
          </w:p>
          <w:p w14:paraId="1F0907F6" w14:textId="77777777" w:rsidR="00DA0833" w:rsidRDefault="00DA0833" w:rsidP="00DA0833">
            <w:pPr>
              <w:rPr>
                <w:b/>
                <w:szCs w:val="24"/>
              </w:rPr>
            </w:pPr>
          </w:p>
          <w:p w14:paraId="38831A28" w14:textId="77777777" w:rsidR="00DA0833" w:rsidRDefault="00DA0833" w:rsidP="00DA0833">
            <w:pPr>
              <w:rPr>
                <w:szCs w:val="24"/>
              </w:rPr>
            </w:pPr>
            <w:r>
              <w:rPr>
                <w:b/>
                <w:szCs w:val="24"/>
              </w:rPr>
              <w:t>Výstup</w:t>
            </w:r>
          </w:p>
          <w:p w14:paraId="188F520E" w14:textId="77777777" w:rsidR="00DA0833" w:rsidRDefault="00DA0833" w:rsidP="00D0709A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 xml:space="preserve">potvrdenie operácie, príp. dôvod neúspechu </w:t>
            </w:r>
          </w:p>
          <w:p w14:paraId="40C4EA1D" w14:textId="3D92A9CC" w:rsidR="00DA0833" w:rsidRPr="00D95A9D" w:rsidRDefault="00DA0833" w:rsidP="00006397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  <w:tr w:rsidR="00585A0F" w:rsidRPr="00D95A9D" w14:paraId="7DEF6E10" w14:textId="77777777" w:rsidTr="33369417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50B96650" w14:textId="77777777" w:rsidR="00585A0F" w:rsidRPr="0084575D" w:rsidRDefault="4B1F096C" w:rsidP="4B1F096C">
            <w:pPr>
              <w:rPr>
                <w:sz w:val="18"/>
                <w:szCs w:val="18"/>
              </w:rPr>
            </w:pPr>
            <w:r w:rsidRPr="0084575D">
              <w:rPr>
                <w:sz w:val="18"/>
                <w:szCs w:val="18"/>
              </w:rPr>
              <w:t>Vstup: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96DED4" w14:textId="4F14E4E1" w:rsidR="00585A0F" w:rsidRPr="0084575D" w:rsidRDefault="3BD12853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rFonts w:asciiTheme="minorHAnsi" w:eastAsiaTheme="minorEastAsia" w:hAnsiTheme="minorHAnsi" w:cstheme="minorBidi"/>
              </w:rPr>
            </w:pPr>
            <w:r w:rsidRPr="0084575D">
              <w:t>CEN-EN13606-ENTRY.Neziaduca_reakcia-Reakcia_na_ockovanie.v1</w:t>
            </w:r>
          </w:p>
        </w:tc>
      </w:tr>
      <w:tr w:rsidR="008F3B75" w:rsidRPr="00D95A9D" w14:paraId="6785A102" w14:textId="77777777" w:rsidTr="33369417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655E502D" w14:textId="77777777" w:rsidR="008F3B75" w:rsidRPr="00D95A9D" w:rsidRDefault="008F3B75" w:rsidP="008F3B75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EA6DDE" w14:textId="6B3C544F" w:rsidR="008F3B75" w:rsidRPr="00006397" w:rsidRDefault="008F3B75" w:rsidP="00D0709A">
            <w:pPr>
              <w:pStyle w:val="Bezriadkovania"/>
              <w:numPr>
                <w:ilvl w:val="0"/>
                <w:numId w:val="12"/>
              </w:numPr>
              <w:spacing w:after="0"/>
              <w:rPr>
                <w:szCs w:val="24"/>
              </w:rPr>
            </w:pPr>
            <w:r>
              <w:rPr>
                <w:szCs w:val="24"/>
              </w:rPr>
              <w:fldChar w:fldCharType="begin" w:fldLock="1"/>
            </w:r>
            <w:r>
              <w:rPr>
                <w:szCs w:val="24"/>
              </w:rPr>
              <w:instrText>MERGEFIELD Element.valueOf(x070-Response)</w:instrText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t>Ockovanie_Request_Response.xsd/ZapisReakcieNaOckovanie_Response</w:t>
            </w:r>
            <w:r>
              <w:rPr>
                <w:szCs w:val="24"/>
              </w:rPr>
              <w:fldChar w:fldCharType="end"/>
            </w:r>
          </w:p>
        </w:tc>
      </w:tr>
      <w:tr w:rsidR="008F3B75" w:rsidRPr="00D95A9D" w14:paraId="2DB014EB" w14:textId="77777777" w:rsidTr="33369417">
        <w:trPr>
          <w:trHeight w:val="634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C7EAEE2" w14:textId="77777777" w:rsidR="008F3B75" w:rsidRPr="00D95A9D" w:rsidRDefault="008F3B75" w:rsidP="008F3B75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Podmienky: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B47C18" w14:textId="77777777" w:rsidR="008F3B75" w:rsidRDefault="008F3B75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1"/>
              <w:rPr>
                <w:szCs w:val="24"/>
              </w:rPr>
            </w:pPr>
            <w:r>
              <w:rPr>
                <w:szCs w:val="24"/>
              </w:rPr>
              <w:t>Reakciu môže zapísať len identifikovaný a autorizovaný lekár v roli konkrétneho PZS</w:t>
            </w:r>
          </w:p>
          <w:p w14:paraId="35098035" w14:textId="77777777" w:rsidR="008F3B75" w:rsidRDefault="008F3B75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1"/>
              <w:rPr>
                <w:szCs w:val="24"/>
              </w:rPr>
            </w:pPr>
            <w:r>
              <w:rPr>
                <w:szCs w:val="24"/>
              </w:rPr>
              <w:t>Reakciu je možné zapísať len pre očkovanie, ktoré je v záznamoch pacienta, pre ktorého je záznam vytváraný.</w:t>
            </w:r>
          </w:p>
          <w:p w14:paraId="488842C7" w14:textId="77777777" w:rsidR="008F3B75" w:rsidRDefault="008F3B75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1"/>
            </w:pPr>
            <w:r w:rsidRPr="61F0F48B">
              <w:t>Pri zápise reakcie na očkovanie nebudeme používať službu "</w:t>
            </w:r>
            <w:proofErr w:type="spellStart"/>
            <w:r w:rsidRPr="61F0F48B">
              <w:t>DajPseudoIdNaZapis</w:t>
            </w:r>
            <w:proofErr w:type="spellEnd"/>
            <w:r w:rsidRPr="61F0F48B">
              <w:t xml:space="preserve">", ale danú reakciu zapíšeme s rovnakým </w:t>
            </w:r>
            <w:proofErr w:type="spellStart"/>
            <w:r w:rsidRPr="61F0F48B">
              <w:t>pseudo</w:t>
            </w:r>
            <w:proofErr w:type="spellEnd"/>
            <w:r w:rsidRPr="61F0F48B">
              <w:t xml:space="preserve"> ID ako má očkovací záznam. </w:t>
            </w:r>
          </w:p>
          <w:p w14:paraId="04182780" w14:textId="614546C9" w:rsidR="008F3B75" w:rsidRPr="00D95A9D" w:rsidRDefault="008F3B75" w:rsidP="00006397"/>
        </w:tc>
      </w:tr>
      <w:tr w:rsidR="008F3B75" w:rsidRPr="00D95A9D" w14:paraId="08DFFDC4" w14:textId="77777777" w:rsidTr="33369417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571F56C8" w14:textId="77777777" w:rsidR="008F3B75" w:rsidRPr="00D95A9D" w:rsidRDefault="008F3B75" w:rsidP="008F3B75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Výnimka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57AA77" w14:textId="77777777" w:rsidR="008F3B75" w:rsidRDefault="008F3B75" w:rsidP="00D0709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1"/>
              <w:rPr>
                <w:szCs w:val="24"/>
              </w:rPr>
            </w:pPr>
            <w:r>
              <w:rPr>
                <w:b/>
                <w:szCs w:val="24"/>
              </w:rPr>
              <w:t>&lt;</w:t>
            </w:r>
            <w:r>
              <w:rPr>
                <w:szCs w:val="24"/>
              </w:rPr>
              <w:t>Chybný vstup</w:t>
            </w:r>
            <w:r>
              <w:rPr>
                <w:b/>
                <w:szCs w:val="24"/>
              </w:rPr>
              <w:t>&gt;</w:t>
            </w:r>
            <w:r>
              <w:rPr>
                <w:szCs w:val="24"/>
              </w:rPr>
              <w:t xml:space="preserve"> - odkaz na daný objekt neexistuje alebo nie je vyplnený aspoň jeden povinný atribút, resp. vyplnené hodnoty sú vyplnené mimo povolený interval hodnôt.</w:t>
            </w:r>
          </w:p>
          <w:p w14:paraId="21336768" w14:textId="77777777" w:rsidR="008F3B75" w:rsidRDefault="008F3B75" w:rsidP="00D0709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1"/>
              <w:rPr>
                <w:szCs w:val="24"/>
              </w:rPr>
            </w:pPr>
            <w:r>
              <w:rPr>
                <w:b/>
                <w:szCs w:val="24"/>
              </w:rPr>
              <w:t>&lt;</w:t>
            </w:r>
            <w:r>
              <w:rPr>
                <w:szCs w:val="24"/>
              </w:rPr>
              <w:t>Záznam s uvedeným identifikátorom už existuje</w:t>
            </w:r>
            <w:r>
              <w:rPr>
                <w:b/>
                <w:szCs w:val="24"/>
              </w:rPr>
              <w:t>&gt;</w:t>
            </w:r>
            <w:r>
              <w:rPr>
                <w:szCs w:val="24"/>
              </w:rPr>
              <w:t xml:space="preserve"> - chyba vyhlásená v prípade, že sa externý systém snaží zapísať záznam s identifikátorom, ktorý už v systéme existuje (vždy sa kontroluje pre daný typ záznamu).</w:t>
            </w:r>
          </w:p>
          <w:p w14:paraId="4C12C1E5" w14:textId="77777777" w:rsidR="008F3B75" w:rsidRDefault="008F3B75" w:rsidP="00D0709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1"/>
              <w:rPr>
                <w:szCs w:val="24"/>
              </w:rPr>
            </w:pPr>
            <w:r>
              <w:rPr>
                <w:b/>
                <w:szCs w:val="24"/>
              </w:rPr>
              <w:t>&lt;</w:t>
            </w:r>
            <w:r>
              <w:rPr>
                <w:szCs w:val="24"/>
              </w:rPr>
              <w:t>Nesprávny formát identifikátora záznamu</w:t>
            </w:r>
            <w:r>
              <w:rPr>
                <w:b/>
                <w:szCs w:val="24"/>
              </w:rPr>
              <w:t xml:space="preserve">&gt; - </w:t>
            </w:r>
            <w:r>
              <w:rPr>
                <w:szCs w:val="24"/>
              </w:rPr>
              <w:t>formát identifikátora nekorešponduje so špecifikáciou. Identifikátor musí mať dĺžku 21 znakov a správne vypočítanú kontrolnú číslicu.</w:t>
            </w:r>
          </w:p>
          <w:p w14:paraId="06A5421D" w14:textId="77777777" w:rsidR="008F3B75" w:rsidRDefault="008F3B75" w:rsidP="00D0709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1"/>
              <w:rPr>
                <w:szCs w:val="24"/>
              </w:rPr>
            </w:pPr>
            <w:r>
              <w:rPr>
                <w:b/>
                <w:szCs w:val="24"/>
              </w:rPr>
              <w:t>&lt;</w:t>
            </w:r>
            <w:r>
              <w:rPr>
                <w:szCs w:val="24"/>
              </w:rPr>
              <w:t>Vykonané očkovanie, pre ktoré si želáte zapísať reakciu, neexistuje</w:t>
            </w:r>
            <w:r>
              <w:rPr>
                <w:b/>
                <w:szCs w:val="24"/>
              </w:rPr>
              <w:t>&gt;</w:t>
            </w:r>
          </w:p>
          <w:p w14:paraId="0CE616CC" w14:textId="77777777" w:rsidR="008F3B75" w:rsidRDefault="008F3B75" w:rsidP="00D0709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1"/>
              <w:rPr>
                <w:szCs w:val="24"/>
              </w:rPr>
            </w:pPr>
            <w:r>
              <w:rPr>
                <w:b/>
                <w:szCs w:val="24"/>
              </w:rPr>
              <w:t>&lt;</w:t>
            </w:r>
            <w:r>
              <w:rPr>
                <w:szCs w:val="24"/>
              </w:rPr>
              <w:t xml:space="preserve">Nepridelený </w:t>
            </w:r>
            <w:proofErr w:type="spellStart"/>
            <w:r>
              <w:rPr>
                <w:szCs w:val="24"/>
              </w:rPr>
              <w:t>consent</w:t>
            </w:r>
            <w:proofErr w:type="spellEnd"/>
            <w:r>
              <w:rPr>
                <w:b/>
                <w:szCs w:val="24"/>
              </w:rPr>
              <w:t>&gt;</w:t>
            </w:r>
            <w:r>
              <w:rPr>
                <w:szCs w:val="24"/>
              </w:rPr>
              <w:t xml:space="preserve"> - požadujúci lekár, nemá súhlas na zapísanie záznamu.</w:t>
            </w:r>
          </w:p>
          <w:p w14:paraId="1908FD09" w14:textId="1415A104" w:rsidR="008F3B75" w:rsidRPr="00006397" w:rsidRDefault="008F3B75" w:rsidP="00006397">
            <w:pPr>
              <w:autoSpaceDE w:val="0"/>
              <w:autoSpaceDN w:val="0"/>
              <w:adjustRightInd w:val="0"/>
              <w:spacing w:after="1"/>
              <w:rPr>
                <w:sz w:val="18"/>
                <w:szCs w:val="18"/>
              </w:rPr>
            </w:pPr>
          </w:p>
        </w:tc>
      </w:tr>
      <w:tr w:rsidR="008F3B75" w:rsidRPr="00D95A9D" w14:paraId="5BDCC606" w14:textId="77777777" w:rsidTr="33369417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14170439" w14:textId="77777777" w:rsidR="008F3B75" w:rsidRPr="00D95A9D" w:rsidRDefault="008F3B75" w:rsidP="008F3B75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Kód stránky EZKO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09C524" w14:textId="1CCEE548" w:rsidR="008F3B75" w:rsidRPr="00D95A9D" w:rsidRDefault="008F3B75" w:rsidP="00D0709A">
            <w:pPr>
              <w:pStyle w:val="Odsekzoznamu"/>
              <w:numPr>
                <w:ilvl w:val="0"/>
                <w:numId w:val="2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PSU</w:t>
            </w:r>
            <w:r w:rsidRPr="002E5438">
              <w:fldChar w:fldCharType="begin" w:fldLock="1"/>
            </w:r>
            <w:r w:rsidRPr="00D95A9D">
              <w:rPr>
                <w:sz w:val="18"/>
                <w:szCs w:val="18"/>
              </w:rPr>
              <w:instrText>MERGEFIELD Element.valueOf(x070-KodStrankyEZKO)</w:instrText>
            </w:r>
            <w:r w:rsidRPr="002E5438">
              <w:rPr>
                <w:sz w:val="18"/>
                <w:szCs w:val="18"/>
              </w:rPr>
              <w:fldChar w:fldCharType="end"/>
            </w:r>
          </w:p>
        </w:tc>
      </w:tr>
    </w:tbl>
    <w:p w14:paraId="3FA5CD1D" w14:textId="349E2B4C" w:rsidR="00F26D10" w:rsidRPr="00A870A3" w:rsidRDefault="00377384" w:rsidP="00D0709A">
      <w:pPr>
        <w:pStyle w:val="Nadpis2"/>
        <w:numPr>
          <w:ilvl w:val="1"/>
          <w:numId w:val="81"/>
        </w:numPr>
        <w:ind w:left="432"/>
        <w:rPr>
          <w:highlight w:val="yellow"/>
        </w:rPr>
      </w:pPr>
      <w:bookmarkStart w:id="165" w:name="_DajZaznamOVysetreni_v4"/>
      <w:bookmarkStart w:id="166" w:name="_DajZaznamOVysetreni_v3"/>
      <w:bookmarkStart w:id="167" w:name="_DajZaznamOVysetreni_v5"/>
      <w:bookmarkStart w:id="168" w:name="_Toc83888351"/>
      <w:bookmarkEnd w:id="165"/>
      <w:bookmarkEnd w:id="166"/>
      <w:bookmarkEnd w:id="167"/>
      <w:r w:rsidRPr="00A870A3">
        <w:rPr>
          <w:highlight w:val="yellow"/>
        </w:rPr>
        <w:t>VyhladajOckovaniaPacienta</w:t>
      </w:r>
      <w:r w:rsidR="00A870A3" w:rsidRPr="00A870A3">
        <w:rPr>
          <w:highlight w:val="yellow"/>
        </w:rPr>
        <w:t>_v2</w:t>
      </w:r>
      <w:bookmarkEnd w:id="168"/>
    </w:p>
    <w:tbl>
      <w:tblPr>
        <w:tblW w:w="9360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60"/>
        <w:gridCol w:w="7200"/>
      </w:tblGrid>
      <w:tr w:rsidR="00377384" w:rsidRPr="00D95A9D" w14:paraId="07328DDA" w14:textId="77777777" w:rsidTr="0B584DEF">
        <w:trPr>
          <w:trHeight w:val="326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56BAB1D1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Názov služby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4886D" w14:textId="6A0B0F06" w:rsidR="00377384" w:rsidRPr="0057669A" w:rsidRDefault="00377384" w:rsidP="00377384">
            <w:pPr>
              <w:rPr>
                <w:lang w:eastAsia="sk-SK"/>
              </w:rPr>
            </w:pPr>
            <w:r w:rsidRPr="00A870A3">
              <w:rPr>
                <w:highlight w:val="yellow"/>
                <w:lang w:eastAsia="sk-SK"/>
              </w:rPr>
              <w:fldChar w:fldCharType="begin" w:fldLock="1"/>
            </w:r>
            <w:r w:rsidRPr="00A870A3">
              <w:rPr>
                <w:highlight w:val="yellow"/>
                <w:lang w:eastAsia="sk-SK"/>
              </w:rPr>
              <w:instrText>MERGEFIELD Element.Name</w:instrText>
            </w:r>
            <w:r w:rsidRPr="00A870A3">
              <w:rPr>
                <w:highlight w:val="yellow"/>
                <w:lang w:eastAsia="sk-SK"/>
              </w:rPr>
              <w:fldChar w:fldCharType="separate"/>
            </w:r>
            <w:r w:rsidRPr="00A870A3">
              <w:rPr>
                <w:highlight w:val="yellow"/>
                <w:lang w:eastAsia="sk-SK"/>
              </w:rPr>
              <w:t>VyhladajOckovaniaPacienta</w:t>
            </w:r>
            <w:r w:rsidRPr="00A870A3">
              <w:rPr>
                <w:highlight w:val="yellow"/>
                <w:lang w:eastAsia="sk-SK"/>
              </w:rPr>
              <w:fldChar w:fldCharType="end"/>
            </w:r>
            <w:r w:rsidR="003409AB" w:rsidRPr="00A870A3">
              <w:rPr>
                <w:highlight w:val="yellow"/>
                <w:lang w:eastAsia="sk-SK"/>
              </w:rPr>
              <w:t>_v2</w:t>
            </w:r>
          </w:p>
        </w:tc>
      </w:tr>
      <w:tr w:rsidR="00377384" w:rsidRPr="00D95A9D" w14:paraId="6BA196D5" w14:textId="77777777" w:rsidTr="0B584DEF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97885EA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Určenie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B631CE" w14:textId="62A6EEB2" w:rsidR="00377384" w:rsidRPr="0057669A" w:rsidRDefault="00377384" w:rsidP="00377384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Element.valueOf(x070-Urcenie)</w:instrText>
            </w:r>
            <w:r w:rsidRPr="0057669A">
              <w:rPr>
                <w:lang w:eastAsia="sk-SK"/>
              </w:rPr>
              <w:fldChar w:fldCharType="separate"/>
            </w:r>
            <w:r w:rsidRPr="0057669A">
              <w:rPr>
                <w:lang w:eastAsia="sk-SK"/>
              </w:rPr>
              <w:t>IS PZS</w:t>
            </w:r>
            <w:r w:rsidRPr="0057669A">
              <w:rPr>
                <w:lang w:eastAsia="sk-SK"/>
              </w:rPr>
              <w:fldChar w:fldCharType="end"/>
            </w:r>
          </w:p>
        </w:tc>
      </w:tr>
      <w:tr w:rsidR="00377384" w:rsidRPr="00D95A9D" w14:paraId="5DA19E48" w14:textId="77777777" w:rsidTr="0B584DEF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12451E8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Charakteristika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6F3BE" w14:textId="1B4EF0BA" w:rsidR="00377384" w:rsidRPr="0057669A" w:rsidRDefault="00377384" w:rsidP="00377384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Element.valueOf(x070-Charakteristika)</w:instrText>
            </w:r>
            <w:r w:rsidRPr="0057669A">
              <w:rPr>
                <w:lang w:eastAsia="sk-SK"/>
              </w:rPr>
              <w:fldChar w:fldCharType="separate"/>
            </w:r>
            <w:r w:rsidRPr="0057669A">
              <w:rPr>
                <w:lang w:eastAsia="sk-SK"/>
              </w:rPr>
              <w:t>Služba vyhľadá vykonané alebo zrušené očkovania pacienta</w:t>
            </w:r>
            <w:r w:rsidRPr="0057669A">
              <w:rPr>
                <w:lang w:eastAsia="sk-SK"/>
              </w:rPr>
              <w:fldChar w:fldCharType="end"/>
            </w:r>
          </w:p>
        </w:tc>
      </w:tr>
      <w:tr w:rsidR="00377384" w:rsidRPr="00D95A9D" w14:paraId="5A4760E1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1C421D54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Spôsob volania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6BEBF2" w14:textId="3E75D5A1" w:rsidR="00377384" w:rsidRPr="0057669A" w:rsidRDefault="00377384" w:rsidP="00377384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Element.valueOf(x070-SposobVolania)</w:instrText>
            </w:r>
            <w:r w:rsidRPr="0057669A">
              <w:rPr>
                <w:lang w:eastAsia="sk-SK"/>
              </w:rPr>
              <w:fldChar w:fldCharType="separate"/>
            </w:r>
            <w:r w:rsidRPr="0057669A">
              <w:rPr>
                <w:lang w:eastAsia="sk-SK"/>
              </w:rPr>
              <w:t>Synchrónny</w:t>
            </w:r>
            <w:r w:rsidRPr="0057669A">
              <w:rPr>
                <w:lang w:eastAsia="sk-SK"/>
              </w:rPr>
              <w:fldChar w:fldCharType="end"/>
            </w:r>
          </w:p>
        </w:tc>
      </w:tr>
      <w:tr w:rsidR="00F26D10" w:rsidRPr="00D95A9D" w14:paraId="3A1F88C2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7F5C79E4" w14:textId="77777777" w:rsidR="00F26D10" w:rsidRPr="00D95A9D" w:rsidRDefault="4B1F096C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79A8E8" w14:textId="77777777" w:rsidR="00506322" w:rsidRPr="00506322" w:rsidRDefault="00506322" w:rsidP="00506322">
            <w:pPr>
              <w:rPr>
                <w:rFonts w:asciiTheme="majorHAnsi" w:hAnsiTheme="majorHAnsi" w:cstheme="majorHAnsi"/>
              </w:rPr>
            </w:pPr>
            <w:r w:rsidRPr="00506322">
              <w:rPr>
                <w:rFonts w:asciiTheme="majorHAnsi" w:hAnsiTheme="majorHAnsi" w:cstheme="majorHAnsi"/>
              </w:rPr>
              <w:t xml:space="preserve">Na základe vyhľadávacích kritérií vráti zoznam očkovaní pacienta vo formáte ADL. </w:t>
            </w:r>
          </w:p>
          <w:p w14:paraId="7151A7FE" w14:textId="77777777" w:rsidR="00506322" w:rsidRPr="00506322" w:rsidRDefault="00506322" w:rsidP="00506322">
            <w:pPr>
              <w:rPr>
                <w:rFonts w:asciiTheme="majorHAnsi" w:hAnsiTheme="majorHAnsi" w:cstheme="majorHAnsi"/>
              </w:rPr>
            </w:pPr>
            <w:r w:rsidRPr="00506322">
              <w:rPr>
                <w:rFonts w:asciiTheme="majorHAnsi" w:hAnsiTheme="majorHAnsi" w:cstheme="majorHAnsi"/>
              </w:rPr>
              <w:lastRenderedPageBreak/>
              <w:t>Zoznam obsahuje kompletné záznamy o očkovaniach aj zrušené očkovania a stornované očkovania. Vždy je možné vyhľadávať len záznamy jedného pacienta.</w:t>
            </w:r>
          </w:p>
          <w:p w14:paraId="64A6A1B3" w14:textId="77777777" w:rsidR="00506322" w:rsidRPr="00506322" w:rsidRDefault="00506322" w:rsidP="00506322">
            <w:pPr>
              <w:rPr>
                <w:rFonts w:asciiTheme="majorHAnsi" w:hAnsiTheme="majorHAnsi" w:cstheme="majorHAnsi"/>
              </w:rPr>
            </w:pPr>
            <w:r w:rsidRPr="00506322">
              <w:rPr>
                <w:rFonts w:asciiTheme="majorHAnsi" w:hAnsiTheme="majorHAnsi" w:cstheme="majorHAnsi"/>
              </w:rPr>
              <w:t>V prípade, že daný záznam obsahuje aj reakcie na očkovanie, zaznamenané reakcie sa poskytnú spolu s očkovacím záznamom.</w:t>
            </w:r>
          </w:p>
          <w:p w14:paraId="0A933EB4" w14:textId="6ABA7EB2" w:rsidR="00223A48" w:rsidRDefault="00506322" w:rsidP="00506322">
            <w:pPr>
              <w:rPr>
                <w:rFonts w:asciiTheme="majorHAnsi" w:hAnsiTheme="majorHAnsi" w:cstheme="majorHAnsi"/>
              </w:rPr>
            </w:pPr>
            <w:r w:rsidRPr="00506322">
              <w:rPr>
                <w:rFonts w:asciiTheme="majorHAnsi" w:hAnsiTheme="majorHAnsi" w:cstheme="majorHAnsi"/>
              </w:rPr>
              <w:t>Ak reakciu na očkovanie zapísal iný lekár ako ten, ktorý zapísal očkovanie, tak sa očkovací záznam považuje za vlastný, ak obsahuje aspoň jednu „vlastnú“ reakciu na očkovanie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47C9705" w14:textId="0F9B5174" w:rsidR="00506322" w:rsidRDefault="00506322" w:rsidP="00506322">
            <w:pPr>
              <w:rPr>
                <w:rFonts w:asciiTheme="majorHAnsi" w:hAnsiTheme="majorHAnsi" w:cstheme="majorHAnsi"/>
              </w:rPr>
            </w:pPr>
          </w:p>
          <w:p w14:paraId="54907A00" w14:textId="77777777" w:rsidR="00506322" w:rsidRPr="00506322" w:rsidRDefault="00506322" w:rsidP="00506322">
            <w:pPr>
              <w:rPr>
                <w:rFonts w:asciiTheme="majorHAnsi" w:hAnsiTheme="majorHAnsi" w:cstheme="majorHAnsi"/>
              </w:rPr>
            </w:pPr>
          </w:p>
          <w:p w14:paraId="661C4947" w14:textId="493B7F66" w:rsidR="00223A48" w:rsidRPr="00223A48" w:rsidRDefault="00223A48" w:rsidP="00223A48">
            <w:pPr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  <w:b/>
                <w:color w:val="000000"/>
              </w:rPr>
              <w:t>Vstup</w:t>
            </w:r>
          </w:p>
          <w:p w14:paraId="66341FA1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identifikácia pacienta</w:t>
            </w:r>
          </w:p>
          <w:p w14:paraId="0FF9E6C6" w14:textId="77777777" w:rsidR="00A870A3" w:rsidRPr="00A870A3" w:rsidRDefault="00223A48" w:rsidP="00993ED3">
            <w:pPr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1"/>
              <w:ind w:left="405" w:hanging="405"/>
              <w:rPr>
                <w:szCs w:val="24"/>
              </w:rPr>
            </w:pPr>
            <w:r w:rsidRPr="00223A48">
              <w:rPr>
                <w:rFonts w:asciiTheme="majorHAnsi" w:hAnsiTheme="majorHAnsi" w:cstheme="majorHAnsi"/>
              </w:rPr>
              <w:t>vstupné kritéria</w:t>
            </w:r>
            <w:r w:rsidR="00A870A3">
              <w:rPr>
                <w:rFonts w:asciiTheme="majorHAnsi" w:hAnsiTheme="majorHAnsi" w:cstheme="majorHAnsi"/>
              </w:rPr>
              <w:t xml:space="preserve">: </w:t>
            </w:r>
          </w:p>
          <w:p w14:paraId="581BA85D" w14:textId="71EA3AAB" w:rsidR="00A870A3" w:rsidRPr="00A870A3" w:rsidRDefault="00A870A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0"/>
              <w:ind w:left="800" w:hanging="403"/>
              <w:rPr>
                <w:szCs w:val="24"/>
                <w:highlight w:val="yellow"/>
              </w:rPr>
            </w:pPr>
            <w:proofErr w:type="spellStart"/>
            <w:r w:rsidRPr="00A870A3">
              <w:rPr>
                <w:szCs w:val="24"/>
                <w:highlight w:val="yellow"/>
              </w:rPr>
              <w:t>Datum</w:t>
            </w:r>
            <w:proofErr w:type="spellEnd"/>
            <w:r w:rsidR="00993ED3">
              <w:rPr>
                <w:szCs w:val="24"/>
                <w:highlight w:val="yellow"/>
              </w:rPr>
              <w:t xml:space="preserve"> </w:t>
            </w:r>
            <w:r w:rsidRPr="00A870A3">
              <w:rPr>
                <w:szCs w:val="24"/>
                <w:highlight w:val="yellow"/>
              </w:rPr>
              <w:t>Vykonania</w:t>
            </w:r>
            <w:r w:rsidR="00993ED3">
              <w:rPr>
                <w:szCs w:val="24"/>
                <w:highlight w:val="yellow"/>
              </w:rPr>
              <w:t xml:space="preserve"> o</w:t>
            </w:r>
            <w:r w:rsidRPr="00A870A3">
              <w:rPr>
                <w:szCs w:val="24"/>
                <w:highlight w:val="yellow"/>
              </w:rPr>
              <w:t>d</w:t>
            </w:r>
          </w:p>
          <w:p w14:paraId="1704F0CD" w14:textId="0A2D866E" w:rsidR="00A870A3" w:rsidRPr="00A870A3" w:rsidRDefault="00A870A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proofErr w:type="spellStart"/>
            <w:r w:rsidRPr="00A870A3">
              <w:rPr>
                <w:szCs w:val="24"/>
                <w:highlight w:val="yellow"/>
              </w:rPr>
              <w:t>Datum</w:t>
            </w:r>
            <w:proofErr w:type="spellEnd"/>
            <w:r w:rsidR="00993ED3">
              <w:rPr>
                <w:szCs w:val="24"/>
                <w:highlight w:val="yellow"/>
              </w:rPr>
              <w:t xml:space="preserve"> </w:t>
            </w:r>
            <w:r w:rsidRPr="00A870A3">
              <w:rPr>
                <w:szCs w:val="24"/>
                <w:highlight w:val="yellow"/>
              </w:rPr>
              <w:t>Vykonania</w:t>
            </w:r>
            <w:r w:rsidR="00993ED3">
              <w:rPr>
                <w:szCs w:val="24"/>
                <w:highlight w:val="yellow"/>
              </w:rPr>
              <w:t xml:space="preserve"> d</w:t>
            </w:r>
            <w:r w:rsidRPr="00A870A3">
              <w:rPr>
                <w:szCs w:val="24"/>
                <w:highlight w:val="yellow"/>
              </w:rPr>
              <w:t>o</w:t>
            </w:r>
          </w:p>
          <w:p w14:paraId="7DFB396B" w14:textId="4C469DA8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Dátum spozorovania reakcie od</w:t>
            </w:r>
          </w:p>
          <w:p w14:paraId="29D6ADE4" w14:textId="1F877B98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Dátum spozorovania reakcie do</w:t>
            </w:r>
          </w:p>
          <w:p w14:paraId="2BD9CC96" w14:textId="7BBE112C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Dátum zápisu očkovania od</w:t>
            </w:r>
          </w:p>
          <w:p w14:paraId="5D8A5847" w14:textId="3A44C47C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Dátum zápisu očkovania do</w:t>
            </w:r>
          </w:p>
          <w:p w14:paraId="1F698811" w14:textId="1D9725C1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ID vakcína</w:t>
            </w:r>
          </w:p>
          <w:p w14:paraId="2E95B9B6" w14:textId="43703C34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ID záznamu</w:t>
            </w:r>
          </w:p>
          <w:p w14:paraId="4102442C" w14:textId="6D948B95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Druh očkovania</w:t>
            </w:r>
          </w:p>
          <w:p w14:paraId="0EFE29A6" w14:textId="695C6D12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Typ očkovania</w:t>
            </w:r>
          </w:p>
          <w:p w14:paraId="47907ABA" w14:textId="7B50DE1D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ATC skupina</w:t>
            </w:r>
          </w:p>
          <w:p w14:paraId="0CC11EF8" w14:textId="52BDE4DA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Len vlastné záznamy</w:t>
            </w:r>
          </w:p>
          <w:p w14:paraId="67CDCB0F" w14:textId="0E4133B3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Len očkovania s reakciou</w:t>
            </w:r>
          </w:p>
          <w:p w14:paraId="5CF3FCC7" w14:textId="445BC739" w:rsidR="00993ED3" w:rsidRPr="00993ED3" w:rsidRDefault="00993ED3" w:rsidP="00993ED3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before="0" w:after="1"/>
              <w:ind w:left="800" w:hanging="403"/>
              <w:rPr>
                <w:szCs w:val="24"/>
                <w:highlight w:val="yellow"/>
              </w:rPr>
            </w:pPr>
            <w:r w:rsidRPr="00993ED3">
              <w:rPr>
                <w:szCs w:val="24"/>
                <w:highlight w:val="yellow"/>
              </w:rPr>
              <w:t>Aj stornované záznamy</w:t>
            </w:r>
          </w:p>
          <w:p w14:paraId="4FEC4BC1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stránkovanie</w:t>
            </w:r>
          </w:p>
          <w:p w14:paraId="3723173C" w14:textId="77777777" w:rsidR="00223A48" w:rsidRPr="00223A48" w:rsidRDefault="00223A48" w:rsidP="00223A48">
            <w:pPr>
              <w:rPr>
                <w:rFonts w:asciiTheme="majorHAnsi" w:hAnsiTheme="majorHAnsi" w:cstheme="majorHAnsi"/>
              </w:rPr>
            </w:pPr>
          </w:p>
          <w:p w14:paraId="0C2481C7" w14:textId="77777777" w:rsidR="00223A48" w:rsidRPr="00223A48" w:rsidRDefault="00223A48" w:rsidP="00223A48">
            <w:pPr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  <w:b/>
                <w:color w:val="000000"/>
              </w:rPr>
              <w:t>Výstup</w:t>
            </w:r>
          </w:p>
          <w:p w14:paraId="6F9365D7" w14:textId="77777777" w:rsidR="00223A48" w:rsidRPr="00223A48" w:rsidRDefault="00223A48" w:rsidP="00223A48">
            <w:pPr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  <w:i/>
                <w:color w:val="000000"/>
              </w:rPr>
              <w:t>Vykonané očkovania</w:t>
            </w:r>
          </w:p>
          <w:p w14:paraId="04B6CBF1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identifikátor záznamu vykonaného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kovania</w:t>
            </w:r>
          </w:p>
          <w:p w14:paraId="73BA8024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druh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kovania</w:t>
            </w:r>
          </w:p>
          <w:p w14:paraId="54D2C9A2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typ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kovania</w:t>
            </w:r>
          </w:p>
          <w:p w14:paraId="358E1CB3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poznámka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kovania (ne</w:t>
            </w:r>
            <w:r w:rsidRPr="00223A48">
              <w:rPr>
                <w:rFonts w:asciiTheme="majorHAnsi" w:hAnsiTheme="majorHAnsi" w:cstheme="majorHAnsi"/>
                <w:color w:val="000000"/>
              </w:rPr>
              <w:t>ž</w:t>
            </w:r>
            <w:r w:rsidRPr="00223A48">
              <w:rPr>
                <w:rFonts w:asciiTheme="majorHAnsi" w:hAnsiTheme="majorHAnsi" w:cstheme="majorHAnsi"/>
              </w:rPr>
              <w:t>iaduce ú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inky, ...)</w:t>
            </w:r>
          </w:p>
          <w:p w14:paraId="27EFD87E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dátum vykonania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kovania</w:t>
            </w:r>
          </w:p>
          <w:p w14:paraId="37512EF8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názov dávky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kovacej látky</w:t>
            </w:r>
          </w:p>
          <w:p w14:paraId="4083A7BA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poradie dávky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kovacej látky</w:t>
            </w:r>
          </w:p>
          <w:p w14:paraId="15C656ED" w14:textId="77777777" w:rsidR="00223A48" w:rsidRPr="00223A48" w:rsidRDefault="00223A48" w:rsidP="00223A48">
            <w:pPr>
              <w:rPr>
                <w:rFonts w:asciiTheme="majorHAnsi" w:hAnsiTheme="majorHAnsi" w:cstheme="majorHAnsi"/>
              </w:rPr>
            </w:pPr>
          </w:p>
          <w:p w14:paraId="75017918" w14:textId="77777777" w:rsidR="00223A48" w:rsidRPr="00223A48" w:rsidRDefault="00223A48" w:rsidP="00223A48">
            <w:pPr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  <w:i/>
                <w:color w:val="000000"/>
              </w:rPr>
              <w:t>Zrušené očkovania</w:t>
            </w:r>
          </w:p>
          <w:p w14:paraId="548F73FF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identifikátor plánovaného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kovania, ktoré sa ru</w:t>
            </w:r>
            <w:r w:rsidRPr="00223A48">
              <w:rPr>
                <w:rFonts w:asciiTheme="majorHAnsi" w:hAnsiTheme="majorHAnsi" w:cstheme="majorHAnsi"/>
                <w:color w:val="000000"/>
              </w:rPr>
              <w:t>š</w:t>
            </w:r>
            <w:r w:rsidRPr="00223A48">
              <w:rPr>
                <w:rFonts w:asciiTheme="majorHAnsi" w:hAnsiTheme="majorHAnsi" w:cstheme="majorHAnsi"/>
              </w:rPr>
              <w:t>í</w:t>
            </w:r>
          </w:p>
          <w:p w14:paraId="1E61D53B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druh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kovania</w:t>
            </w:r>
          </w:p>
          <w:p w14:paraId="2A3DF8E0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typ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kovania</w:t>
            </w:r>
          </w:p>
          <w:p w14:paraId="268164F2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dôvod zru</w:t>
            </w:r>
            <w:r w:rsidRPr="00223A48">
              <w:rPr>
                <w:rFonts w:asciiTheme="majorHAnsi" w:hAnsiTheme="majorHAnsi" w:cstheme="majorHAnsi"/>
                <w:color w:val="000000"/>
              </w:rPr>
              <w:t>š</w:t>
            </w:r>
            <w:r w:rsidRPr="00223A48">
              <w:rPr>
                <w:rFonts w:asciiTheme="majorHAnsi" w:hAnsiTheme="majorHAnsi" w:cstheme="majorHAnsi"/>
              </w:rPr>
              <w:t>enia</w:t>
            </w:r>
          </w:p>
          <w:p w14:paraId="4D0A5AE6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dátum zru</w:t>
            </w:r>
            <w:r w:rsidRPr="00223A48">
              <w:rPr>
                <w:rFonts w:asciiTheme="majorHAnsi" w:hAnsiTheme="majorHAnsi" w:cstheme="majorHAnsi"/>
                <w:color w:val="000000"/>
              </w:rPr>
              <w:t>š</w:t>
            </w:r>
            <w:r w:rsidRPr="00223A48">
              <w:rPr>
                <w:rFonts w:asciiTheme="majorHAnsi" w:hAnsiTheme="majorHAnsi" w:cstheme="majorHAnsi"/>
              </w:rPr>
              <w:t>enia plánovaného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kovania</w:t>
            </w:r>
          </w:p>
          <w:p w14:paraId="214E123B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dátum vytvorenia záznamu</w:t>
            </w:r>
          </w:p>
          <w:p w14:paraId="4B1E31C2" w14:textId="77777777" w:rsidR="00223A48" w:rsidRPr="00223A48" w:rsidRDefault="00223A48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autor zaevidovania zru</w:t>
            </w:r>
            <w:r w:rsidRPr="00223A48">
              <w:rPr>
                <w:rFonts w:asciiTheme="majorHAnsi" w:hAnsiTheme="majorHAnsi" w:cstheme="majorHAnsi"/>
                <w:color w:val="000000"/>
              </w:rPr>
              <w:t>š</w:t>
            </w:r>
            <w:r w:rsidRPr="00223A48">
              <w:rPr>
                <w:rFonts w:asciiTheme="majorHAnsi" w:hAnsiTheme="majorHAnsi" w:cstheme="majorHAnsi"/>
              </w:rPr>
              <w:t>enia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>kovania</w:t>
            </w:r>
          </w:p>
          <w:p w14:paraId="6067AE86" w14:textId="77777777" w:rsidR="00223A48" w:rsidRPr="00223A48" w:rsidRDefault="00223A48" w:rsidP="00223A48">
            <w:pPr>
              <w:rPr>
                <w:rFonts w:asciiTheme="majorHAnsi" w:hAnsiTheme="majorHAnsi" w:cstheme="majorHAnsi"/>
              </w:rPr>
            </w:pPr>
          </w:p>
          <w:p w14:paraId="049F3CB9" w14:textId="77777777" w:rsidR="00223A48" w:rsidRPr="00223A48" w:rsidRDefault="00223A48" w:rsidP="00223A48">
            <w:pPr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 xml:space="preserve">V prípade, </w:t>
            </w:r>
            <w:r w:rsidRPr="00223A48">
              <w:rPr>
                <w:rFonts w:asciiTheme="majorHAnsi" w:hAnsiTheme="majorHAnsi" w:cstheme="majorHAnsi"/>
                <w:color w:val="000000"/>
              </w:rPr>
              <w:t>ž</w:t>
            </w:r>
            <w:r w:rsidRPr="00223A48">
              <w:rPr>
                <w:rFonts w:asciiTheme="majorHAnsi" w:hAnsiTheme="majorHAnsi" w:cstheme="majorHAnsi"/>
              </w:rPr>
              <w:t xml:space="preserve">e zadaným kritériám nevyhovuje </w:t>
            </w:r>
            <w:r w:rsidRPr="00223A48">
              <w:rPr>
                <w:rFonts w:asciiTheme="majorHAnsi" w:hAnsiTheme="majorHAnsi" w:cstheme="majorHAnsi"/>
                <w:color w:val="000000"/>
              </w:rPr>
              <w:t>ž</w:t>
            </w:r>
            <w:r w:rsidRPr="00223A48">
              <w:rPr>
                <w:rFonts w:asciiTheme="majorHAnsi" w:hAnsiTheme="majorHAnsi" w:cstheme="majorHAnsi"/>
              </w:rPr>
              <w:t>iadny záznam, slu</w:t>
            </w:r>
            <w:r w:rsidRPr="00223A48">
              <w:rPr>
                <w:rFonts w:asciiTheme="majorHAnsi" w:hAnsiTheme="majorHAnsi" w:cstheme="majorHAnsi"/>
                <w:color w:val="000000"/>
              </w:rPr>
              <w:t>ž</w:t>
            </w:r>
            <w:r w:rsidRPr="00223A48">
              <w:rPr>
                <w:rFonts w:asciiTheme="majorHAnsi" w:hAnsiTheme="majorHAnsi" w:cstheme="majorHAnsi"/>
              </w:rPr>
              <w:t>ba vráti na výstupe prázdny zoznam.</w:t>
            </w:r>
          </w:p>
          <w:p w14:paraId="6BE94A37" w14:textId="77777777" w:rsidR="00223A48" w:rsidRPr="00223A48" w:rsidRDefault="00223A48" w:rsidP="00223A48">
            <w:pPr>
              <w:rPr>
                <w:rFonts w:asciiTheme="majorHAnsi" w:hAnsiTheme="majorHAnsi" w:cstheme="majorHAnsi"/>
              </w:rPr>
            </w:pPr>
          </w:p>
          <w:p w14:paraId="6FD104FB" w14:textId="77777777" w:rsidR="00223A48" w:rsidRPr="00223A48" w:rsidRDefault="00223A48" w:rsidP="00223A48">
            <w:pPr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lastRenderedPageBreak/>
              <w:t xml:space="preserve">V prípade, </w:t>
            </w:r>
            <w:r w:rsidRPr="00223A48">
              <w:rPr>
                <w:rFonts w:asciiTheme="majorHAnsi" w:hAnsiTheme="majorHAnsi" w:cstheme="majorHAnsi"/>
                <w:color w:val="000000"/>
              </w:rPr>
              <w:t>ž</w:t>
            </w:r>
            <w:r w:rsidRPr="00223A48">
              <w:rPr>
                <w:rFonts w:asciiTheme="majorHAnsi" w:hAnsiTheme="majorHAnsi" w:cstheme="majorHAnsi"/>
              </w:rPr>
              <w:t>e je záznam o o</w:t>
            </w:r>
            <w:r w:rsidRPr="00223A48">
              <w:rPr>
                <w:rFonts w:asciiTheme="majorHAnsi" w:hAnsiTheme="majorHAnsi" w:cstheme="majorHAnsi"/>
                <w:color w:val="000000"/>
              </w:rPr>
              <w:t>č</w:t>
            </w:r>
            <w:r w:rsidRPr="00223A48">
              <w:rPr>
                <w:rFonts w:asciiTheme="majorHAnsi" w:hAnsiTheme="majorHAnsi" w:cstheme="majorHAnsi"/>
              </w:rPr>
              <w:t xml:space="preserve">kovaní </w:t>
            </w:r>
            <w:r w:rsidRPr="00223A48">
              <w:rPr>
                <w:rFonts w:asciiTheme="majorHAnsi" w:hAnsiTheme="majorHAnsi" w:cstheme="majorHAnsi"/>
                <w:b/>
                <w:color w:val="000000"/>
              </w:rPr>
              <w:t>stornovaný</w:t>
            </w:r>
            <w:r w:rsidRPr="00223A48">
              <w:rPr>
                <w:rFonts w:asciiTheme="majorHAnsi" w:hAnsiTheme="majorHAnsi" w:cstheme="majorHAnsi"/>
              </w:rPr>
              <w:t xml:space="preserve">, ma nastavený atribút </w:t>
            </w:r>
            <w:proofErr w:type="spellStart"/>
            <w:r w:rsidRPr="00223A48">
              <w:rPr>
                <w:rFonts w:asciiTheme="majorHAnsi" w:hAnsiTheme="majorHAnsi" w:cstheme="majorHAnsi"/>
              </w:rPr>
              <w:t>feeder_audit.version_status.code_value</w:t>
            </w:r>
            <w:proofErr w:type="spellEnd"/>
            <w:r w:rsidRPr="00223A48">
              <w:rPr>
                <w:rFonts w:asciiTheme="majorHAnsi" w:hAnsiTheme="majorHAnsi" w:cstheme="majorHAnsi"/>
              </w:rPr>
              <w:t xml:space="preserve"> = </w:t>
            </w:r>
            <w:r w:rsidRPr="00223A48">
              <w:rPr>
                <w:rFonts w:asciiTheme="majorHAnsi" w:hAnsiTheme="majorHAnsi" w:cstheme="majorHAnsi"/>
                <w:b/>
                <w:color w:val="000000"/>
              </w:rPr>
              <w:t>"VER04"</w:t>
            </w:r>
          </w:p>
          <w:p w14:paraId="40B90BB1" w14:textId="77777777" w:rsidR="00223A48" w:rsidRPr="00223A48" w:rsidRDefault="00223A48" w:rsidP="00223A48">
            <w:pPr>
              <w:rPr>
                <w:rFonts w:asciiTheme="majorHAnsi" w:hAnsiTheme="majorHAnsi" w:cstheme="majorHAnsi"/>
                <w:b/>
                <w:color w:val="000000"/>
              </w:rPr>
            </w:pPr>
          </w:p>
          <w:p w14:paraId="588A716B" w14:textId="74BA9F7B" w:rsidR="0062668F" w:rsidRDefault="00223A48" w:rsidP="0062668F">
            <w:pPr>
              <w:pStyle w:val="Odsekzoznamu"/>
              <w:ind w:left="0"/>
              <w:rPr>
                <w:rFonts w:asciiTheme="majorHAnsi" w:hAnsiTheme="majorHAnsi" w:cstheme="majorHAnsi"/>
                <w:b/>
                <w:color w:val="000000"/>
              </w:rPr>
            </w:pPr>
            <w:r w:rsidRPr="00223A48">
              <w:rPr>
                <w:rFonts w:asciiTheme="majorHAnsi" w:hAnsiTheme="majorHAnsi" w:cstheme="majorHAnsi"/>
                <w:b/>
                <w:color w:val="000000"/>
              </w:rPr>
              <w:t>Triedenie</w:t>
            </w:r>
          </w:p>
          <w:p w14:paraId="73AC09BD" w14:textId="77777777" w:rsidR="0062668F" w:rsidRPr="004F18A6" w:rsidRDefault="0062668F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Očkovacie záznamy sú zoradené podľa dátumu vytvorenia očkovacieho záznamu (</w:t>
            </w:r>
            <w:proofErr w:type="spellStart"/>
            <w:r w:rsidRPr="004F18A6">
              <w:rPr>
                <w:rFonts w:asciiTheme="majorHAnsi" w:hAnsiTheme="majorHAnsi" w:cstheme="majorHAnsi"/>
              </w:rPr>
              <w:t>time_created</w:t>
            </w:r>
            <w:proofErr w:type="spellEnd"/>
            <w:r w:rsidRPr="004F18A6">
              <w:rPr>
                <w:rFonts w:asciiTheme="majorHAnsi" w:hAnsiTheme="majorHAnsi" w:cstheme="majorHAnsi"/>
              </w:rPr>
              <w:t>), najnovšie ako prvé</w:t>
            </w:r>
          </w:p>
          <w:p w14:paraId="29FE9A69" w14:textId="77777777" w:rsidR="0062668F" w:rsidRPr="004F18A6" w:rsidRDefault="0062668F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Druhy očkovania sú zotriedené podľa hodnoty </w:t>
            </w:r>
            <w:proofErr w:type="spellStart"/>
            <w:r w:rsidRPr="004F18A6">
              <w:rPr>
                <w:rFonts w:asciiTheme="majorHAnsi" w:hAnsiTheme="majorHAnsi" w:cstheme="majorHAnsi"/>
              </w:rPr>
              <w:t>CodeValue</w:t>
            </w:r>
            <w:proofErr w:type="spellEnd"/>
          </w:p>
          <w:p w14:paraId="277686A3" w14:textId="77777777" w:rsidR="0062668F" w:rsidRPr="004F18A6" w:rsidRDefault="0062668F" w:rsidP="00993ED3">
            <w:pPr>
              <w:widowControl w:val="0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Prípadne reakcie na očkovanie sú zoradené podľa atribútu "Dátum spozorovania" najnovšie ako prvé</w:t>
            </w:r>
          </w:p>
          <w:p w14:paraId="2403A00B" w14:textId="6AF017D9" w:rsidR="00F26D10" w:rsidRPr="00223A48" w:rsidRDefault="00F26D10" w:rsidP="004F18A6">
            <w:pPr>
              <w:pStyle w:val="Odsekzoznamu"/>
              <w:ind w:left="0"/>
              <w:rPr>
                <w:lang w:eastAsia="sk-SK"/>
              </w:rPr>
            </w:pPr>
          </w:p>
        </w:tc>
      </w:tr>
      <w:tr w:rsidR="00F26D10" w:rsidRPr="00D95A9D" w14:paraId="7B3C0C53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66CE4E3F" w14:textId="77777777" w:rsidR="00F26D10" w:rsidRPr="00D95A9D" w:rsidRDefault="4B1F096C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lastRenderedPageBreak/>
              <w:t>Vstup: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9CA393" w14:textId="2D088B08" w:rsidR="00F26D10" w:rsidRPr="00D95A9D" w:rsidRDefault="00377384" w:rsidP="00D0709A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"/>
              <w:rPr>
                <w:rFonts w:eastAsia="Arial" w:cs="Arial"/>
                <w:sz w:val="18"/>
                <w:szCs w:val="18"/>
                <w:lang w:eastAsia="sk-SK"/>
              </w:rPr>
            </w:pPr>
            <w:r w:rsidRPr="00883958">
              <w:rPr>
                <w:szCs w:val="24"/>
              </w:rPr>
              <w:t>Ockovanie_Request_Response.xsd/VyhladajOckovaniaCriteria</w:t>
            </w:r>
            <w:r w:rsidR="003409AB">
              <w:rPr>
                <w:szCs w:val="24"/>
              </w:rPr>
              <w:t>_v2</w:t>
            </w:r>
          </w:p>
        </w:tc>
      </w:tr>
      <w:tr w:rsidR="00377384" w:rsidRPr="00D95A9D" w14:paraId="1D57451D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49B1C8C2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B8B07B" w14:textId="3FD8D7B9" w:rsidR="00377384" w:rsidRPr="003E15D5" w:rsidRDefault="00377384" w:rsidP="00D0709A">
            <w:pPr>
              <w:pStyle w:val="Bezriadkovania"/>
              <w:numPr>
                <w:ilvl w:val="0"/>
                <w:numId w:val="38"/>
              </w:numPr>
              <w:spacing w:after="0"/>
              <w:ind w:left="720" w:hanging="360"/>
              <w:rPr>
                <w:rStyle w:val="Hypertextovprepojenie"/>
                <w:color w:val="64C29D" w:themeColor="accent2"/>
                <w:sz w:val="18"/>
                <w:szCs w:val="18"/>
                <w:lang w:val="sk-SK"/>
              </w:rPr>
            </w:pPr>
            <w:r>
              <w:rPr>
                <w:szCs w:val="24"/>
              </w:rPr>
              <w:fldChar w:fldCharType="begin" w:fldLock="1"/>
            </w:r>
            <w:r>
              <w:rPr>
                <w:szCs w:val="24"/>
              </w:rPr>
              <w:instrText>MERGEFIELD Element.valueOf(x070-Response)</w:instrText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t>Zoznam: CEN-EN13606-SECTION.Ockovaci_zaznam.v1.adl</w:t>
            </w:r>
            <w:r>
              <w:rPr>
                <w:szCs w:val="24"/>
              </w:rPr>
              <w:fldChar w:fldCharType="end"/>
            </w:r>
          </w:p>
        </w:tc>
      </w:tr>
      <w:tr w:rsidR="00377384" w:rsidRPr="00D95A9D" w14:paraId="08CD9958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80328A0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Podmienky: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8181EC" w14:textId="6BFA2F80" w:rsidR="00F67A02" w:rsidRDefault="00506322" w:rsidP="00D0709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1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377384">
              <w:rPr>
                <w:szCs w:val="24"/>
              </w:rPr>
              <w:t>aný lekár musí mať prístup k očkovacím záznamom daného pacienta.</w:t>
            </w:r>
          </w:p>
          <w:p w14:paraId="7E3E8297" w14:textId="77777777" w:rsidR="00F67A02" w:rsidRPr="00223A48" w:rsidRDefault="00F67A02" w:rsidP="00D0709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"/>
              <w:rPr>
                <w:szCs w:val="24"/>
              </w:rPr>
            </w:pPr>
            <w:r w:rsidRPr="00223A48">
              <w:rPr>
                <w:szCs w:val="24"/>
              </w:rPr>
              <w:t xml:space="preserve">Záznam je možné vyhľadať len pre pacienta, ktorý je súčasťou NZIS </w:t>
            </w:r>
          </w:p>
          <w:p w14:paraId="6994B416" w14:textId="7A2E7696" w:rsidR="00377384" w:rsidRPr="00223A48" w:rsidRDefault="00377384" w:rsidP="00D14D01">
            <w:pPr>
              <w:autoSpaceDE w:val="0"/>
              <w:autoSpaceDN w:val="0"/>
              <w:adjustRightInd w:val="0"/>
              <w:spacing w:before="0" w:after="1"/>
              <w:ind w:left="720"/>
              <w:rPr>
                <w:szCs w:val="24"/>
              </w:rPr>
            </w:pPr>
          </w:p>
        </w:tc>
      </w:tr>
      <w:tr w:rsidR="00377384" w:rsidRPr="00D95A9D" w14:paraId="3984E9D5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52808748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Výnimka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6DCD5" w14:textId="77777777" w:rsidR="00223A48" w:rsidRPr="004F18A6" w:rsidRDefault="00223A48" w:rsidP="00D0709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rPr>
                <w:szCs w:val="24"/>
              </w:rPr>
            </w:pPr>
            <w:r w:rsidRPr="004F18A6">
              <w:rPr>
                <w:szCs w:val="24"/>
              </w:rPr>
              <w:t xml:space="preserve">&lt;E9000001 - Nepridelený </w:t>
            </w:r>
            <w:proofErr w:type="spellStart"/>
            <w:r w:rsidRPr="004F18A6">
              <w:rPr>
                <w:szCs w:val="24"/>
              </w:rPr>
              <w:t>consent</w:t>
            </w:r>
            <w:proofErr w:type="spellEnd"/>
            <w:r w:rsidRPr="004F18A6">
              <w:rPr>
                <w:szCs w:val="24"/>
              </w:rPr>
              <w:t>&gt; - požadujúci lekár, nemá súhlas pacienta na sprístupnenie záznamu.</w:t>
            </w:r>
          </w:p>
          <w:p w14:paraId="4552CF0A" w14:textId="77777777" w:rsidR="00223A48" w:rsidRPr="004F18A6" w:rsidRDefault="00223A48" w:rsidP="00D0709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rPr>
                <w:szCs w:val="24"/>
              </w:rPr>
            </w:pPr>
            <w:r w:rsidRPr="004F18A6">
              <w:rPr>
                <w:szCs w:val="24"/>
              </w:rPr>
              <w:t>&lt;W900001 – Obmedzenie prístupu k záznamom&gt; - požadujúci lekár nemá prístup k všetkým záznamom pacienta</w:t>
            </w:r>
          </w:p>
          <w:p w14:paraId="14DD8F9F" w14:textId="77777777" w:rsidR="00223A48" w:rsidRPr="004F18A6" w:rsidRDefault="00223A48" w:rsidP="00D0709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rPr>
                <w:szCs w:val="24"/>
              </w:rPr>
            </w:pPr>
            <w:r w:rsidRPr="004F18A6">
              <w:rPr>
                <w:szCs w:val="24"/>
              </w:rPr>
              <w:t xml:space="preserve">&lt;E000006 - </w:t>
            </w:r>
            <w:proofErr w:type="spellStart"/>
            <w:r w:rsidRPr="004F18A6">
              <w:rPr>
                <w:szCs w:val="24"/>
              </w:rPr>
              <w:t>StrankovanieMimoRozsah</w:t>
            </w:r>
            <w:proofErr w:type="spellEnd"/>
            <w:r w:rsidRPr="004F18A6">
              <w:rPr>
                <w:szCs w:val="24"/>
              </w:rPr>
              <w:t>&gt; - Požadované stránkovanie je mimo povoleného rozsahu.</w:t>
            </w:r>
          </w:p>
          <w:p w14:paraId="6552EE18" w14:textId="0B7AAB42" w:rsidR="00377384" w:rsidRPr="003409AB" w:rsidRDefault="00223A48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1"/>
              <w:rPr>
                <w:rFonts w:eastAsia="Arial" w:cs="Arial"/>
                <w:lang w:eastAsia="sk-SK"/>
              </w:rPr>
            </w:pPr>
            <w:r w:rsidRPr="004F18A6">
              <w:rPr>
                <w:szCs w:val="24"/>
              </w:rPr>
              <w:t>&lt;E000002 - Chybný vstup&gt; - zadané vstupné údaje majú chybnú štruktúru alebo rozsah.</w:t>
            </w:r>
            <w:r w:rsidR="00377384">
              <w:rPr>
                <w:szCs w:val="24"/>
              </w:rPr>
              <w:t>.</w:t>
            </w:r>
          </w:p>
        </w:tc>
      </w:tr>
    </w:tbl>
    <w:p w14:paraId="417601B8" w14:textId="63FBC65A" w:rsidR="00585A0F" w:rsidRPr="00A33C30" w:rsidRDefault="00377384" w:rsidP="00D0709A">
      <w:pPr>
        <w:pStyle w:val="Nadpis2"/>
        <w:numPr>
          <w:ilvl w:val="1"/>
          <w:numId w:val="81"/>
        </w:numPr>
        <w:ind w:left="432"/>
      </w:pPr>
      <w:bookmarkStart w:id="169" w:name="_VyhladajZaznamyOVystereniach_PreZia"/>
      <w:bookmarkStart w:id="170" w:name="_VyhladajZaznamyOVysetreniachPreZiad"/>
      <w:bookmarkStart w:id="171" w:name="_VyhladajZaznamyOVysetreniPreZiadate"/>
      <w:bookmarkStart w:id="172" w:name="_Toc83888352"/>
      <w:bookmarkEnd w:id="169"/>
      <w:bookmarkEnd w:id="170"/>
      <w:bookmarkEnd w:id="171"/>
      <w:proofErr w:type="spellStart"/>
      <w:r>
        <w:t>VyhladajPlanovaneOckovaniaPacienta</w:t>
      </w:r>
      <w:bookmarkEnd w:id="172"/>
      <w:proofErr w:type="spellEnd"/>
    </w:p>
    <w:tbl>
      <w:tblPr>
        <w:tblW w:w="9495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60"/>
        <w:gridCol w:w="7335"/>
      </w:tblGrid>
      <w:tr w:rsidR="00377384" w:rsidRPr="00D95A9D" w14:paraId="4025DDD4" w14:textId="77777777" w:rsidTr="0B584DEF">
        <w:trPr>
          <w:trHeight w:val="326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672CB6CC" w14:textId="766157F9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Názov služby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DB0D6" w14:textId="07F0B3AB" w:rsidR="00377384" w:rsidRPr="0057669A" w:rsidRDefault="00377384" w:rsidP="00006397">
            <w:pPr>
              <w:ind w:left="360"/>
              <w:rPr>
                <w:rFonts w:eastAsia="Arial" w:cs="Arial"/>
                <w:u w:val="single"/>
                <w:lang w:eastAsia="sk-SK"/>
              </w:rPr>
            </w:pPr>
            <w:r w:rsidRPr="0057669A">
              <w:rPr>
                <w:rFonts w:eastAsia="Arial" w:cs="Arial"/>
                <w:u w:val="single"/>
                <w:lang w:eastAsia="sk-SK"/>
              </w:rPr>
              <w:fldChar w:fldCharType="begin" w:fldLock="1"/>
            </w:r>
            <w:r w:rsidRPr="0057669A">
              <w:rPr>
                <w:rFonts w:eastAsia="Arial" w:cs="Arial"/>
                <w:u w:val="single"/>
                <w:lang w:eastAsia="sk-SK"/>
              </w:rPr>
              <w:instrText>MERGEFIELD Element.Name</w:instrText>
            </w:r>
            <w:r w:rsidRPr="0057669A">
              <w:rPr>
                <w:rFonts w:eastAsia="Arial" w:cs="Arial"/>
                <w:u w:val="single"/>
                <w:lang w:eastAsia="sk-SK"/>
              </w:rPr>
              <w:fldChar w:fldCharType="separate"/>
            </w:r>
            <w:r w:rsidRPr="0057669A">
              <w:rPr>
                <w:rFonts w:eastAsia="Arial" w:cs="Arial"/>
                <w:u w:val="single"/>
                <w:lang w:eastAsia="sk-SK"/>
              </w:rPr>
              <w:t>VyhladajPlanovaneOckovaniaPacienta</w:t>
            </w:r>
            <w:r w:rsidRPr="0057669A">
              <w:rPr>
                <w:rFonts w:eastAsia="Arial" w:cs="Arial"/>
                <w:u w:val="single"/>
                <w:lang w:eastAsia="sk-SK"/>
              </w:rPr>
              <w:fldChar w:fldCharType="end"/>
            </w:r>
          </w:p>
        </w:tc>
      </w:tr>
      <w:tr w:rsidR="00377384" w:rsidRPr="00D95A9D" w14:paraId="05375399" w14:textId="77777777" w:rsidTr="0B584DEF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7BBF0ED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Určenie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165E95" w14:textId="38294C5C" w:rsidR="00377384" w:rsidRPr="0057669A" w:rsidRDefault="00377384" w:rsidP="00006397">
            <w:pPr>
              <w:ind w:left="360"/>
              <w:rPr>
                <w:rFonts w:eastAsia="Arial" w:cs="Arial"/>
                <w:u w:val="single"/>
                <w:lang w:eastAsia="sk-SK"/>
              </w:rPr>
            </w:pPr>
            <w:r w:rsidRPr="0057669A">
              <w:rPr>
                <w:rFonts w:eastAsia="Arial" w:cs="Arial"/>
                <w:u w:val="single"/>
                <w:lang w:eastAsia="sk-SK"/>
              </w:rPr>
              <w:fldChar w:fldCharType="begin" w:fldLock="1"/>
            </w:r>
            <w:r w:rsidRPr="0057669A">
              <w:rPr>
                <w:rFonts w:eastAsia="Arial" w:cs="Arial"/>
                <w:u w:val="single"/>
                <w:lang w:eastAsia="sk-SK"/>
              </w:rPr>
              <w:instrText>MERGEFIELD Element.valueOf(x070-Urcenie)</w:instrText>
            </w:r>
            <w:r w:rsidRPr="0057669A">
              <w:rPr>
                <w:rFonts w:eastAsia="Arial" w:cs="Arial"/>
                <w:u w:val="single"/>
                <w:lang w:eastAsia="sk-SK"/>
              </w:rPr>
              <w:fldChar w:fldCharType="separate"/>
            </w:r>
            <w:r w:rsidRPr="0057669A">
              <w:rPr>
                <w:rFonts w:eastAsia="Arial" w:cs="Arial"/>
                <w:u w:val="single"/>
                <w:lang w:eastAsia="sk-SK"/>
              </w:rPr>
              <w:t>IS PZS</w:t>
            </w:r>
            <w:r w:rsidRPr="0057669A">
              <w:rPr>
                <w:rFonts w:eastAsia="Arial" w:cs="Arial"/>
                <w:u w:val="single"/>
                <w:lang w:eastAsia="sk-SK"/>
              </w:rPr>
              <w:fldChar w:fldCharType="end"/>
            </w:r>
          </w:p>
        </w:tc>
      </w:tr>
      <w:tr w:rsidR="00377384" w:rsidRPr="00D95A9D" w14:paraId="6EC60E6D" w14:textId="77777777" w:rsidTr="0B584DEF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68EC36A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Charakteristika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EB8124" w14:textId="236349D4" w:rsidR="00377384" w:rsidRPr="0057669A" w:rsidRDefault="00377384" w:rsidP="00006397">
            <w:pPr>
              <w:ind w:left="360"/>
              <w:rPr>
                <w:rFonts w:eastAsia="Arial" w:cs="Arial"/>
                <w:u w:val="single"/>
                <w:lang w:eastAsia="sk-SK"/>
              </w:rPr>
            </w:pPr>
            <w:r w:rsidRPr="0057669A">
              <w:rPr>
                <w:rFonts w:eastAsia="Arial" w:cs="Arial"/>
                <w:u w:val="single"/>
                <w:lang w:eastAsia="sk-SK"/>
              </w:rPr>
              <w:fldChar w:fldCharType="begin" w:fldLock="1"/>
            </w:r>
            <w:r w:rsidRPr="0057669A">
              <w:rPr>
                <w:rFonts w:eastAsia="Arial" w:cs="Arial"/>
                <w:u w:val="single"/>
                <w:lang w:eastAsia="sk-SK"/>
              </w:rPr>
              <w:instrText>MERGEFIELD Element.valueOf(x070-Charakteristika)</w:instrText>
            </w:r>
            <w:r w:rsidRPr="0057669A">
              <w:rPr>
                <w:rFonts w:eastAsia="Arial" w:cs="Arial"/>
                <w:u w:val="single"/>
                <w:lang w:eastAsia="sk-SK"/>
              </w:rPr>
              <w:fldChar w:fldCharType="separate"/>
            </w:r>
            <w:r w:rsidRPr="0057669A">
              <w:rPr>
                <w:rFonts w:eastAsia="Arial" w:cs="Arial"/>
                <w:u w:val="single"/>
                <w:lang w:eastAsia="sk-SK"/>
              </w:rPr>
              <w:t>Služba umožní vyhľadať plán očkovania pacienta</w:t>
            </w:r>
            <w:r w:rsidRPr="0057669A">
              <w:rPr>
                <w:rFonts w:eastAsia="Arial" w:cs="Arial"/>
                <w:u w:val="single"/>
                <w:lang w:eastAsia="sk-SK"/>
              </w:rPr>
              <w:fldChar w:fldCharType="end"/>
            </w:r>
          </w:p>
        </w:tc>
      </w:tr>
      <w:tr w:rsidR="00377384" w:rsidRPr="00D95A9D" w14:paraId="7AE9BA6E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F246F52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Spôsob volania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CF8337" w14:textId="33140CC7" w:rsidR="00377384" w:rsidRPr="0057669A" w:rsidRDefault="00377384" w:rsidP="00006397">
            <w:pPr>
              <w:ind w:left="360"/>
              <w:rPr>
                <w:rFonts w:eastAsia="Arial" w:cs="Arial"/>
                <w:u w:val="single"/>
                <w:lang w:eastAsia="sk-SK"/>
              </w:rPr>
            </w:pPr>
            <w:r w:rsidRPr="0057669A">
              <w:rPr>
                <w:rFonts w:eastAsia="Arial" w:cs="Arial"/>
                <w:u w:val="single"/>
                <w:lang w:eastAsia="sk-SK"/>
              </w:rPr>
              <w:fldChar w:fldCharType="begin" w:fldLock="1"/>
            </w:r>
            <w:r w:rsidRPr="0057669A">
              <w:rPr>
                <w:rFonts w:eastAsia="Arial" w:cs="Arial"/>
                <w:u w:val="single"/>
                <w:lang w:eastAsia="sk-SK"/>
              </w:rPr>
              <w:instrText>MERGEFIELD Element.valueOf(x070-SposobVolania)</w:instrText>
            </w:r>
            <w:r w:rsidRPr="0057669A">
              <w:rPr>
                <w:rFonts w:eastAsia="Arial" w:cs="Arial"/>
                <w:u w:val="single"/>
                <w:lang w:eastAsia="sk-SK"/>
              </w:rPr>
              <w:fldChar w:fldCharType="separate"/>
            </w:r>
            <w:r w:rsidRPr="0057669A">
              <w:rPr>
                <w:rFonts w:eastAsia="Arial" w:cs="Arial"/>
                <w:u w:val="single"/>
                <w:lang w:eastAsia="sk-SK"/>
              </w:rPr>
              <w:t>Synchrónny</w:t>
            </w:r>
            <w:r w:rsidRPr="0057669A">
              <w:rPr>
                <w:rFonts w:eastAsia="Arial" w:cs="Arial"/>
                <w:u w:val="single"/>
                <w:lang w:eastAsia="sk-SK"/>
              </w:rPr>
              <w:fldChar w:fldCharType="end"/>
            </w:r>
          </w:p>
        </w:tc>
      </w:tr>
      <w:tr w:rsidR="00585A0F" w:rsidRPr="00D95A9D" w14:paraId="347C5F63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73A20C10" w14:textId="77777777" w:rsidR="00585A0F" w:rsidRPr="00D95A9D" w:rsidRDefault="4B1F096C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D822E7" w14:textId="77777777" w:rsidR="00377384" w:rsidRDefault="00377384" w:rsidP="00377384">
            <w:pPr>
              <w:rPr>
                <w:szCs w:val="24"/>
              </w:rPr>
            </w:pPr>
            <w:r>
              <w:rPr>
                <w:szCs w:val="24"/>
              </w:rPr>
              <w:fldChar w:fldCharType="begin" w:fldLock="1"/>
            </w:r>
            <w:r>
              <w:rPr>
                <w:szCs w:val="24"/>
              </w:rPr>
              <w:instrText>MERGEFIELD Element.Notes</w:instrTex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Služba vyhľadá zoznam všetkých plánovaných očkovaní pacienta bez ohľadu na to, či boli alebo neboli vykonané.</w:t>
            </w:r>
          </w:p>
          <w:p w14:paraId="5CBFEC21" w14:textId="77777777" w:rsidR="00377384" w:rsidRDefault="00377384" w:rsidP="00377384">
            <w:pPr>
              <w:rPr>
                <w:szCs w:val="24"/>
              </w:rPr>
            </w:pPr>
            <w:r>
              <w:rPr>
                <w:szCs w:val="24"/>
              </w:rPr>
              <w:t xml:space="preserve">Služba neposkytuje informáciu o tom, ktoré očkovanie bolo, a ktoré nebolo vykonané, </w:t>
            </w:r>
            <w:proofErr w:type="spellStart"/>
            <w:r>
              <w:rPr>
                <w:szCs w:val="24"/>
              </w:rPr>
              <w:t>t.j</w:t>
            </w:r>
            <w:proofErr w:type="spellEnd"/>
            <w:r>
              <w:rPr>
                <w:szCs w:val="24"/>
              </w:rPr>
              <w:t>. nepáruje plán so skutočnosťou, ale iba poskytuje plán očkovaní.</w:t>
            </w:r>
          </w:p>
          <w:p w14:paraId="49D2A3B3" w14:textId="233B0211" w:rsidR="00377384" w:rsidRDefault="00377384" w:rsidP="00377384">
            <w:pPr>
              <w:rPr>
                <w:szCs w:val="24"/>
              </w:rPr>
            </w:pPr>
            <w:r>
              <w:rPr>
                <w:szCs w:val="24"/>
              </w:rPr>
              <w:t>Pre cyklické očkovanie je zisten</w:t>
            </w:r>
            <w:r w:rsidR="00D33AEC">
              <w:rPr>
                <w:szCs w:val="24"/>
              </w:rPr>
              <w:t>ý</w:t>
            </w:r>
            <w:r>
              <w:rPr>
                <w:szCs w:val="24"/>
              </w:rPr>
              <w:t xml:space="preserve"> ostatný dátum vykonania tohto očkovania a na základe tohto dátumu je vypočítaný termín nasledujúceho očkovania.</w:t>
            </w:r>
          </w:p>
          <w:p w14:paraId="30DEF194" w14:textId="77777777" w:rsidR="00377384" w:rsidRDefault="00377384" w:rsidP="00377384">
            <w:pPr>
              <w:rPr>
                <w:szCs w:val="24"/>
              </w:rPr>
            </w:pPr>
            <w:r>
              <w:rPr>
                <w:szCs w:val="24"/>
              </w:rPr>
              <w:t>Postup:</w:t>
            </w:r>
          </w:p>
          <w:p w14:paraId="73E695A7" w14:textId="77777777" w:rsidR="00377384" w:rsidRDefault="00377384" w:rsidP="00D0709A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Na základe Id pacienta služba zistí dátum jeho narodenia</w:t>
            </w:r>
          </w:p>
          <w:p w14:paraId="70080E2B" w14:textId="77777777" w:rsidR="00377384" w:rsidRDefault="00377384" w:rsidP="00D0709A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Na základe dátumu narodenia je z očkovacích kalendárov vytvorený zoznam povinných očkovaní podľa očkovacích kalendárov od dátumu narodenia</w:t>
            </w:r>
          </w:p>
          <w:p w14:paraId="0014740C" w14:textId="77777777" w:rsidR="00377384" w:rsidRDefault="00377384" w:rsidP="00D0709A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Pre cyklické očkovania je zistený dátum posledného záznamu o očkovaní a na základe neho je určený plán pre cyklické očkovanie</w:t>
            </w:r>
          </w:p>
          <w:p w14:paraId="2BB49D8B" w14:textId="77777777" w:rsidR="00377384" w:rsidRDefault="00377384" w:rsidP="00377384">
            <w:pPr>
              <w:rPr>
                <w:szCs w:val="24"/>
              </w:rPr>
            </w:pPr>
          </w:p>
          <w:p w14:paraId="4B0CA547" w14:textId="77777777" w:rsidR="00377384" w:rsidRDefault="00377384" w:rsidP="00377384">
            <w:pPr>
              <w:rPr>
                <w:szCs w:val="24"/>
              </w:rPr>
            </w:pPr>
            <w:r>
              <w:rPr>
                <w:b/>
                <w:szCs w:val="24"/>
              </w:rPr>
              <w:t>Vstup</w:t>
            </w:r>
          </w:p>
          <w:p w14:paraId="3F2D7CB8" w14:textId="77777777" w:rsidR="00377384" w:rsidRDefault="00377384" w:rsidP="00D0709A">
            <w:pPr>
              <w:numPr>
                <w:ilvl w:val="0"/>
                <w:numId w:val="69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identifikátor pacienta</w:t>
            </w:r>
          </w:p>
          <w:p w14:paraId="4F167636" w14:textId="77777777" w:rsidR="00377384" w:rsidRDefault="00377384" w:rsidP="00377384">
            <w:pPr>
              <w:rPr>
                <w:szCs w:val="24"/>
              </w:rPr>
            </w:pPr>
          </w:p>
          <w:p w14:paraId="2BC1C784" w14:textId="77777777" w:rsidR="00377384" w:rsidRDefault="00377384" w:rsidP="00377384">
            <w:pPr>
              <w:rPr>
                <w:szCs w:val="24"/>
              </w:rPr>
            </w:pPr>
            <w:r>
              <w:rPr>
                <w:b/>
                <w:szCs w:val="24"/>
              </w:rPr>
              <w:t>Výstup</w:t>
            </w:r>
          </w:p>
          <w:p w14:paraId="02D50143" w14:textId="77777777" w:rsidR="00377384" w:rsidRDefault="00377384" w:rsidP="00D0709A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Služba vráti zoznam očkovaní zoradené podľa obdobia, v ktorom mali byť vykonané:</w:t>
            </w:r>
          </w:p>
          <w:p w14:paraId="409E1964" w14:textId="77777777" w:rsidR="00377384" w:rsidRDefault="00377384" w:rsidP="00D0709A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lastRenderedPageBreak/>
              <w:t>Dátum kedy malo byť očkovanie vykonané, alebo dátum kedy má byť pre budúce očkovania</w:t>
            </w:r>
          </w:p>
          <w:p w14:paraId="0C40F810" w14:textId="0B825144" w:rsidR="00377384" w:rsidRDefault="00377384" w:rsidP="00D0709A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 xml:space="preserve">Druhy očkovania, ktoré mali byť vykonané (zoznam jednotlivých očkovaní napr. </w:t>
            </w:r>
            <w:proofErr w:type="spellStart"/>
            <w:r w:rsidR="0057669A">
              <w:rPr>
                <w:szCs w:val="24"/>
              </w:rPr>
              <w:t>m</w:t>
            </w:r>
            <w:r>
              <w:rPr>
                <w:szCs w:val="24"/>
              </w:rPr>
              <w:t>orbilli</w:t>
            </w:r>
            <w:proofErr w:type="spellEnd"/>
            <w:r>
              <w:rPr>
                <w:szCs w:val="24"/>
              </w:rPr>
              <w:t>, mumps, rubeola...</w:t>
            </w:r>
          </w:p>
          <w:p w14:paraId="3379230E" w14:textId="77777777" w:rsidR="00377384" w:rsidRDefault="00377384" w:rsidP="00D0709A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Typ očkovania (základné očkovanie, preočkovanie...)</w:t>
            </w:r>
          </w:p>
          <w:p w14:paraId="49428E20" w14:textId="77777777" w:rsidR="00377384" w:rsidRDefault="00377384" w:rsidP="00377384">
            <w:pPr>
              <w:rPr>
                <w:szCs w:val="24"/>
              </w:rPr>
            </w:pPr>
          </w:p>
          <w:p w14:paraId="19534AC1" w14:textId="6CAB0F6B" w:rsidR="00377384" w:rsidRDefault="00377384" w:rsidP="00377384">
            <w:pPr>
              <w:rPr>
                <w:szCs w:val="24"/>
              </w:rPr>
            </w:pPr>
            <w:r>
              <w:rPr>
                <w:szCs w:val="24"/>
              </w:rPr>
              <w:t>V prípade, že zadaným kritériám nevyhovuje žiadny záznam, služba vráti na výstupe prázdny zoznam</w:t>
            </w:r>
          </w:p>
          <w:p w14:paraId="797B6FDB" w14:textId="77777777" w:rsidR="00377384" w:rsidRDefault="00377384" w:rsidP="00377384">
            <w:pPr>
              <w:rPr>
                <w:szCs w:val="24"/>
              </w:rPr>
            </w:pPr>
          </w:p>
          <w:p w14:paraId="2B677B85" w14:textId="77777777" w:rsidR="00377384" w:rsidRDefault="00377384" w:rsidP="00377384">
            <w:pPr>
              <w:rPr>
                <w:szCs w:val="24"/>
              </w:rPr>
            </w:pPr>
            <w:r>
              <w:rPr>
                <w:b/>
                <w:szCs w:val="24"/>
              </w:rPr>
              <w:t>Triedenie</w:t>
            </w:r>
          </w:p>
          <w:p w14:paraId="3BFA7A01" w14:textId="77777777" w:rsidR="00377384" w:rsidRDefault="00377384" w:rsidP="00D0709A">
            <w:pPr>
              <w:numPr>
                <w:ilvl w:val="0"/>
                <w:numId w:val="71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Plánované očkovania sú zoradené podľa atribútu "Termín", v poradí od najskoršieho dátumu</w:t>
            </w:r>
          </w:p>
          <w:p w14:paraId="1327464B" w14:textId="77777777" w:rsidR="00377384" w:rsidRDefault="00377384" w:rsidP="00D0709A">
            <w:pPr>
              <w:numPr>
                <w:ilvl w:val="0"/>
                <w:numId w:val="71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 xml:space="preserve">Druhy očkovania sú zotriedené podľa hodnoty </w:t>
            </w:r>
            <w:proofErr w:type="spellStart"/>
            <w:r>
              <w:rPr>
                <w:szCs w:val="24"/>
              </w:rPr>
              <w:t>CodeValue</w:t>
            </w:r>
            <w:proofErr w:type="spellEnd"/>
          </w:p>
          <w:p w14:paraId="56AC8BCF" w14:textId="77777777" w:rsidR="005F2252" w:rsidRPr="00D95A9D" w:rsidRDefault="005F2252" w:rsidP="005F2252">
            <w:pPr>
              <w:autoSpaceDE w:val="0"/>
              <w:autoSpaceDN w:val="0"/>
              <w:adjustRightInd w:val="0"/>
              <w:spacing w:after="100" w:afterAutospacing="1"/>
              <w:ind w:left="1080"/>
              <w:rPr>
                <w:sz w:val="18"/>
                <w:szCs w:val="18"/>
              </w:rPr>
            </w:pPr>
          </w:p>
        </w:tc>
      </w:tr>
      <w:tr w:rsidR="00377384" w:rsidRPr="00D95A9D" w14:paraId="3BAE8572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226434FB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lastRenderedPageBreak/>
              <w:t>Vstup: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5136C1" w14:textId="55C4D245" w:rsidR="00377384" w:rsidRPr="00D95A9D" w:rsidRDefault="00377384" w:rsidP="00D0709A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"/>
              <w:rPr>
                <w:rFonts w:eastAsia="Arial" w:cs="Arial"/>
                <w:sz w:val="18"/>
                <w:szCs w:val="18"/>
                <w:lang w:eastAsia="sk-SK"/>
              </w:rPr>
            </w:pPr>
            <w:r>
              <w:rPr>
                <w:szCs w:val="24"/>
              </w:rPr>
              <w:fldChar w:fldCharType="begin" w:fldLock="1"/>
            </w:r>
            <w:r>
              <w:rPr>
                <w:szCs w:val="24"/>
              </w:rPr>
              <w:instrText>MERGEFIELD Element.valueOf(x070-Request)</w:instrText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t>Ockovanie_Request_Response.xsd/IdentifikaciaPacienta</w:t>
            </w:r>
            <w:r>
              <w:rPr>
                <w:szCs w:val="24"/>
              </w:rPr>
              <w:fldChar w:fldCharType="end"/>
            </w:r>
          </w:p>
        </w:tc>
      </w:tr>
      <w:tr w:rsidR="00377384" w:rsidRPr="00D95A9D" w14:paraId="08DD1602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1423FA8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E2FD1" w14:textId="0F9828A2" w:rsidR="00377384" w:rsidRPr="003E15D5" w:rsidRDefault="00377384" w:rsidP="00D0709A">
            <w:pPr>
              <w:pStyle w:val="Bezriadkovania"/>
              <w:numPr>
                <w:ilvl w:val="0"/>
                <w:numId w:val="21"/>
              </w:numPr>
              <w:spacing w:after="0"/>
              <w:rPr>
                <w:rStyle w:val="Hypertextovprepojenie"/>
                <w:color w:val="64C29D" w:themeColor="accent2"/>
                <w:sz w:val="18"/>
                <w:szCs w:val="18"/>
                <w:lang w:val="sk-SK"/>
              </w:rPr>
            </w:pPr>
            <w:r>
              <w:rPr>
                <w:szCs w:val="24"/>
              </w:rPr>
              <w:fldChar w:fldCharType="begin" w:fldLock="1"/>
            </w:r>
            <w:r>
              <w:rPr>
                <w:szCs w:val="24"/>
              </w:rPr>
              <w:instrText>MERGEFIELD Element.valueOf(x070-Response)</w:instrText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t>Ockovanie_Request_Response.xsd/PlanovaneOckovanieZoznam</w:t>
            </w:r>
            <w:r>
              <w:rPr>
                <w:szCs w:val="24"/>
              </w:rPr>
              <w:fldChar w:fldCharType="end"/>
            </w:r>
          </w:p>
        </w:tc>
      </w:tr>
      <w:tr w:rsidR="00377384" w:rsidRPr="00D95A9D" w14:paraId="3605F208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24A1FD3B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Podmienky: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6127AC" w14:textId="77777777" w:rsidR="00377384" w:rsidRDefault="00377384" w:rsidP="00D0709A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Službu môže volať len identifikovaný a autorizovaný lekár v roli konkrétneho PZS.</w:t>
            </w:r>
          </w:p>
          <w:p w14:paraId="663BEEEA" w14:textId="77777777" w:rsidR="00377384" w:rsidRDefault="00377384" w:rsidP="00D0709A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Plán je generovaný kompletne len v prípade, že v systéme sú zaevidované všetky očkovacie kalendáre od dátumu narodenia do aktuálneho dátumu.</w:t>
            </w:r>
          </w:p>
          <w:p w14:paraId="2449638C" w14:textId="77777777" w:rsidR="00377384" w:rsidRDefault="00377384" w:rsidP="00D0709A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before="0" w:after="1"/>
              <w:ind w:left="360" w:hanging="360"/>
              <w:rPr>
                <w:szCs w:val="24"/>
              </w:rPr>
            </w:pPr>
            <w:r>
              <w:rPr>
                <w:szCs w:val="24"/>
              </w:rPr>
              <w:t>Výsledok je sprístupnený len pre pacienta, ktorý je súčasťou NZIS</w:t>
            </w:r>
          </w:p>
          <w:p w14:paraId="2E7CB1D9" w14:textId="77777777" w:rsidR="00377384" w:rsidRDefault="00377384" w:rsidP="00377384">
            <w:pPr>
              <w:rPr>
                <w:szCs w:val="24"/>
              </w:rPr>
            </w:pPr>
          </w:p>
          <w:p w14:paraId="00BFB052" w14:textId="77777777" w:rsidR="00377384" w:rsidRDefault="00377384" w:rsidP="00377384">
            <w:pPr>
              <w:rPr>
                <w:szCs w:val="24"/>
              </w:rPr>
            </w:pPr>
            <w:r>
              <w:rPr>
                <w:b/>
                <w:szCs w:val="24"/>
              </w:rPr>
              <w:t>Princíp definovania plánovaných očkovaní v prípade viacerých očkovacích kalendárov v roku</w:t>
            </w:r>
          </w:p>
          <w:p w14:paraId="54DBEF23" w14:textId="77777777" w:rsidR="00377384" w:rsidRDefault="00377384" w:rsidP="00377384">
            <w:r w:rsidRPr="61F0F48B">
              <w:t xml:space="preserve">V prípade, že v danom roku sú definované viaceré očkovacie kalendáre, tak služba vyberie len ten očkovací kalendár, ktorý bol platný v deň narodenín daného pacienta. </w:t>
            </w:r>
          </w:p>
          <w:p w14:paraId="791BAE98" w14:textId="132B8BBA" w:rsidR="00377384" w:rsidRPr="003E15D5" w:rsidRDefault="00377384" w:rsidP="00006397">
            <w:pPr>
              <w:rPr>
                <w:sz w:val="18"/>
                <w:szCs w:val="18"/>
              </w:rPr>
            </w:pPr>
            <w:r w:rsidRPr="61F0F48B">
              <w:t>Ak boli v roku 2010 definovane  2 očkovacie kalendáre povinných očkovaní s platnosťou 1.1.2010- 30.6.2010 a 1.7.2010 -31.12.2010 a pacient sa narodil 22.3.2010 jeho plánované očkovania boli vyhľadávané z prvého očkovacieho kalendára lebo ten bol platný v čase jeho narodenia/narodenín.</w:t>
            </w:r>
          </w:p>
        </w:tc>
      </w:tr>
      <w:tr w:rsidR="00377384" w:rsidRPr="00D95A9D" w14:paraId="488F83BA" w14:textId="77777777" w:rsidTr="0B584DEF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1D22FDA4" w14:textId="77777777" w:rsidR="00377384" w:rsidRPr="00D95A9D" w:rsidRDefault="00377384" w:rsidP="0037738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Výnimka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5DAF9" w14:textId="77777777" w:rsidR="00377384" w:rsidRDefault="00377384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1"/>
              <w:rPr>
                <w:szCs w:val="24"/>
              </w:rPr>
            </w:pPr>
            <w:r>
              <w:rPr>
                <w:szCs w:val="24"/>
              </w:rPr>
              <w:t>&lt;Neexistujúca referencia&gt; - pacient, pre ktorého požadujeme vyhľadať plánované očkovania, v systéme NZIS neexistuje.</w:t>
            </w:r>
          </w:p>
          <w:p w14:paraId="6B4E6B34" w14:textId="77777777" w:rsidR="00377384" w:rsidRDefault="00377384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1"/>
            </w:pPr>
            <w:r w:rsidRPr="61F0F48B">
              <w:t xml:space="preserve">&lt;Nepridelený </w:t>
            </w:r>
            <w:proofErr w:type="spellStart"/>
            <w:r w:rsidRPr="61F0F48B">
              <w:t>consent</w:t>
            </w:r>
            <w:proofErr w:type="spellEnd"/>
            <w:r w:rsidRPr="61F0F48B">
              <w:t>&gt; - požadujúci lekár, nemá súhlas pacienta na sprístupnenie záznamu.</w:t>
            </w:r>
          </w:p>
          <w:p w14:paraId="3A73A7B2" w14:textId="312E3F11" w:rsidR="00377384" w:rsidRDefault="00377384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1"/>
              <w:rPr>
                <w:szCs w:val="24"/>
              </w:rPr>
            </w:pPr>
            <w:r>
              <w:rPr>
                <w:szCs w:val="24"/>
              </w:rPr>
              <w:t>&lt; Nie je možné vyhľadať plánované očkovania pacienta z dôvodu nízkej citlivosti prístupu k záznamom. &gt;</w:t>
            </w:r>
          </w:p>
          <w:p w14:paraId="781B40BD" w14:textId="36D1B9AB" w:rsidR="00377384" w:rsidRPr="00D95A9D" w:rsidRDefault="00377384" w:rsidP="00006397">
            <w:pPr>
              <w:ind w:left="360"/>
              <w:rPr>
                <w:rFonts w:eastAsia="Arial" w:cs="Arial"/>
                <w:lang w:eastAsia="sk-SK"/>
              </w:rPr>
            </w:pPr>
          </w:p>
        </w:tc>
      </w:tr>
    </w:tbl>
    <w:p w14:paraId="09A00BA9" w14:textId="768944A2" w:rsidR="002631BF" w:rsidRPr="00A870A3" w:rsidRDefault="002631BF" w:rsidP="00D0709A">
      <w:pPr>
        <w:pStyle w:val="Nadpis2"/>
        <w:numPr>
          <w:ilvl w:val="1"/>
          <w:numId w:val="81"/>
        </w:numPr>
        <w:ind w:left="432"/>
        <w:rPr>
          <w:highlight w:val="yellow"/>
        </w:rPr>
      </w:pPr>
      <w:bookmarkStart w:id="173" w:name="_StornujZaznamOVysetreni_v5"/>
      <w:bookmarkStart w:id="174" w:name="_DajPacientskySumarEDS"/>
      <w:bookmarkStart w:id="175" w:name="_Toc57655194"/>
      <w:bookmarkStart w:id="176" w:name="_NastavRestrikciuZaznamu_v1"/>
      <w:bookmarkStart w:id="177" w:name="_Toc57655236"/>
      <w:bookmarkStart w:id="178" w:name="_VyhladajMojeRestrikcieZaznamov_v1"/>
      <w:bookmarkStart w:id="179" w:name="_Toc57655285"/>
      <w:bookmarkStart w:id="180" w:name="_Toc57655324"/>
      <w:bookmarkStart w:id="181" w:name="_DajPacientskySumarKontaktneUdaje_v3"/>
      <w:bookmarkStart w:id="182" w:name="_DajPacientskySumarKontaktneUdaje_v4"/>
      <w:bookmarkStart w:id="183" w:name="_Toc57655381"/>
      <w:bookmarkStart w:id="184" w:name="_ZapisPacientskehoSumaruKontaktneUda"/>
      <w:bookmarkStart w:id="185" w:name="_Toc57655447"/>
      <w:bookmarkStart w:id="186" w:name="_ZapisPacientskehoSumaruVarovania_v2"/>
      <w:bookmarkStart w:id="187" w:name="_Toc57655512"/>
      <w:bookmarkStart w:id="188" w:name="_ZapisPacientskehoSumaruZdravotnePro"/>
      <w:bookmarkStart w:id="189" w:name="_Toc57655556"/>
      <w:bookmarkStart w:id="190" w:name="_ZapisPacientskehoSumaruPorodnickaAn"/>
      <w:bookmarkStart w:id="191" w:name="_Toc57655607"/>
      <w:bookmarkStart w:id="192" w:name="_DajPacientskySumar_v2"/>
      <w:bookmarkStart w:id="193" w:name="_Toc57655656"/>
      <w:bookmarkStart w:id="194" w:name="_ZapisPacientskehoSumaruOsobnaAnamne"/>
      <w:bookmarkStart w:id="195" w:name="_Toc57655716"/>
      <w:bookmarkStart w:id="196" w:name="_ZapisPacientskehoSumaruSocialnaAnam"/>
      <w:bookmarkStart w:id="197" w:name="_Toc57655768"/>
      <w:bookmarkStart w:id="198" w:name="_ZapisPacientskehoSumaruVysetrenia_v"/>
      <w:bookmarkStart w:id="199" w:name="_ZapisPacientskehoSumaruVysetrenia"/>
      <w:bookmarkStart w:id="200" w:name="_Toc57655814"/>
      <w:bookmarkStart w:id="201" w:name="_ZrusZapisZPacientskehoSumaru"/>
      <w:bookmarkStart w:id="202" w:name="_Toc57655864"/>
      <w:bookmarkStart w:id="203" w:name="_ZrusPacientskySumarKontaktneUdaje"/>
      <w:bookmarkStart w:id="204" w:name="_ZrusKontaktneUdajePacientskehoSumar"/>
      <w:bookmarkStart w:id="205" w:name="_Toc57655928"/>
      <w:bookmarkStart w:id="206" w:name="_Toc83888353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proofErr w:type="spellStart"/>
      <w:r w:rsidRPr="00A870A3">
        <w:rPr>
          <w:highlight w:val="yellow"/>
        </w:rPr>
        <w:t>StornujOck</w:t>
      </w:r>
      <w:r w:rsidR="00202945" w:rsidRPr="00A870A3">
        <w:rPr>
          <w:highlight w:val="yellow"/>
        </w:rPr>
        <w:t>o</w:t>
      </w:r>
      <w:r w:rsidRPr="00A870A3">
        <w:rPr>
          <w:highlight w:val="yellow"/>
        </w:rPr>
        <w:t>vaciZaznam</w:t>
      </w:r>
      <w:bookmarkEnd w:id="206"/>
      <w:proofErr w:type="spellEnd"/>
    </w:p>
    <w:tbl>
      <w:tblPr>
        <w:tblW w:w="9495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60"/>
        <w:gridCol w:w="7335"/>
      </w:tblGrid>
      <w:tr w:rsidR="002631BF" w:rsidRPr="00D95A9D" w14:paraId="1AB1FC77" w14:textId="77777777" w:rsidTr="00223A48">
        <w:trPr>
          <w:trHeight w:val="326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285CA07E" w14:textId="77777777" w:rsidR="002631BF" w:rsidRPr="00D95A9D" w:rsidRDefault="002631BF" w:rsidP="00223A48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Názov služby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85C3B7" w14:textId="588FAF2A" w:rsidR="002631BF" w:rsidRPr="00223A48" w:rsidRDefault="002631BF">
            <w:pPr>
              <w:rPr>
                <w:rFonts w:asciiTheme="majorHAnsi" w:hAnsiTheme="majorHAnsi" w:cstheme="majorHAnsi"/>
              </w:rPr>
            </w:pPr>
            <w:proofErr w:type="spellStart"/>
            <w:r w:rsidRPr="00A870A3">
              <w:rPr>
                <w:rFonts w:asciiTheme="majorHAnsi" w:hAnsiTheme="majorHAnsi" w:cstheme="majorHAnsi"/>
                <w:highlight w:val="yellow"/>
              </w:rPr>
              <w:t>StornujOckovaciZaznam</w:t>
            </w:r>
            <w:proofErr w:type="spellEnd"/>
          </w:p>
        </w:tc>
      </w:tr>
      <w:tr w:rsidR="002631BF" w:rsidRPr="00D95A9D" w14:paraId="1EEE7D54" w14:textId="77777777" w:rsidTr="00223A48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92F2D2C" w14:textId="77777777" w:rsidR="002631BF" w:rsidRPr="00D95A9D" w:rsidRDefault="002631BF" w:rsidP="00223A48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Určenie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E4BB33" w14:textId="77777777" w:rsidR="002631BF" w:rsidRPr="00223A48" w:rsidRDefault="002631BF" w:rsidP="00223A48">
            <w:pPr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fldChar w:fldCharType="begin" w:fldLock="1"/>
            </w:r>
            <w:r w:rsidRPr="00223A48">
              <w:rPr>
                <w:rFonts w:asciiTheme="majorHAnsi" w:hAnsiTheme="majorHAnsi" w:cstheme="majorHAnsi"/>
              </w:rPr>
              <w:instrText>MERGEFIELD Element.valueOf(x070-Urcenie)</w:instrText>
            </w:r>
            <w:r w:rsidRPr="00223A48">
              <w:rPr>
                <w:rFonts w:asciiTheme="majorHAnsi" w:hAnsiTheme="majorHAnsi" w:cstheme="majorHAnsi"/>
              </w:rPr>
              <w:fldChar w:fldCharType="separate"/>
            </w:r>
            <w:r w:rsidRPr="00223A48">
              <w:rPr>
                <w:rFonts w:asciiTheme="majorHAnsi" w:hAnsiTheme="majorHAnsi" w:cstheme="majorHAnsi"/>
              </w:rPr>
              <w:t>IS PZS</w:t>
            </w:r>
            <w:r w:rsidRPr="00223A48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993ED3" w:rsidRPr="00D95A9D" w14:paraId="013F89A1" w14:textId="77777777" w:rsidTr="00223A48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E4AC546" w14:textId="77777777" w:rsidR="00993ED3" w:rsidRPr="00D95A9D" w:rsidRDefault="00993ED3" w:rsidP="00993ED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Charakteristika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7EEC64" w14:textId="366291E3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Storno záznamu </w:t>
            </w:r>
            <w:r>
              <w:rPr>
                <w:rFonts w:asciiTheme="majorHAnsi" w:hAnsiTheme="majorHAnsi" w:cstheme="majorHAnsi"/>
              </w:rPr>
              <w:t>z očkovania</w:t>
            </w:r>
          </w:p>
        </w:tc>
      </w:tr>
      <w:tr w:rsidR="00993ED3" w:rsidRPr="00D95A9D" w14:paraId="0C1202F1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7D8F9C08" w14:textId="77777777" w:rsidR="00993ED3" w:rsidRPr="00D95A9D" w:rsidRDefault="00993ED3" w:rsidP="00993ED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Spôsob volania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61E81B" w14:textId="77777777" w:rsidR="00993ED3" w:rsidRPr="00223A48" w:rsidRDefault="00993ED3" w:rsidP="00993ED3">
            <w:pPr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Synchrónny</w:t>
            </w:r>
          </w:p>
        </w:tc>
      </w:tr>
      <w:tr w:rsidR="00993ED3" w:rsidRPr="00D95A9D" w14:paraId="5CF746B9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2A0794B2" w14:textId="77777777" w:rsidR="00993ED3" w:rsidRPr="00D95A9D" w:rsidRDefault="00993ED3" w:rsidP="00993ED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D03B6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Služba umožní vykonanie storna očkovacieho záznamu [1.3.158.00165387.100.60.50]</w:t>
            </w:r>
          </w:p>
          <w:p w14:paraId="60D461AA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</w:p>
          <w:p w14:paraId="4EB39D09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Stornom záznamu o očkovaní, ktorý bol zapísaný spolu s reakciou na očkovanie je stornovaná aj reakcia na očkovanie.</w:t>
            </w:r>
          </w:p>
          <w:p w14:paraId="5B9C39C9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lastRenderedPageBreak/>
              <w:t>Reakcie zapísané samostatne je nutné stornovať tiež samostatne.</w:t>
            </w:r>
          </w:p>
          <w:p w14:paraId="1361B3DB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Na vstupe je očakávaný identifikátor stornovaného záznamu, identifikátor prijímateľa zdravotnej starostlivosti a </w:t>
            </w:r>
            <w:proofErr w:type="spellStart"/>
            <w:r w:rsidRPr="004F18A6">
              <w:rPr>
                <w:rFonts w:asciiTheme="majorHAnsi" w:hAnsiTheme="majorHAnsi" w:cstheme="majorHAnsi"/>
              </w:rPr>
              <w:t>metainformácie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o storne v štruktúre </w:t>
            </w:r>
            <w:r w:rsidRPr="004F18A6">
              <w:rPr>
                <w:rFonts w:asciiTheme="majorHAnsi" w:hAnsiTheme="majorHAnsi" w:cstheme="majorHAnsi"/>
                <w:i/>
              </w:rPr>
              <w:t>SECTION.Ockovaci_zaznam.v1</w:t>
            </w:r>
            <w:r w:rsidRPr="004F18A6">
              <w:rPr>
                <w:rFonts w:asciiTheme="majorHAnsi" w:hAnsiTheme="majorHAnsi" w:cstheme="majorHAnsi"/>
              </w:rPr>
              <w:t>. Obsah (</w:t>
            </w:r>
            <w:proofErr w:type="spellStart"/>
            <w:r w:rsidRPr="004F18A6">
              <w:rPr>
                <w:rFonts w:asciiTheme="majorHAnsi" w:hAnsiTheme="majorHAnsi" w:cstheme="majorHAnsi"/>
              </w:rPr>
              <w:t>items</w:t>
            </w:r>
            <w:proofErr w:type="spellEnd"/>
            <w:r w:rsidRPr="004F18A6">
              <w:rPr>
                <w:rFonts w:asciiTheme="majorHAnsi" w:hAnsiTheme="majorHAnsi" w:cstheme="majorHAnsi"/>
              </w:rPr>
              <w:t>) jednotlivých položiek záznamu musí zostať prázdny.</w:t>
            </w:r>
          </w:p>
          <w:p w14:paraId="263D9840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</w:p>
          <w:p w14:paraId="240691DD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  <w:b/>
              </w:rPr>
              <w:t>Vstup</w:t>
            </w:r>
          </w:p>
          <w:p w14:paraId="2B16911F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</w:p>
          <w:p w14:paraId="1BCA10D4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Očakávané hodnoty:</w:t>
            </w:r>
          </w:p>
          <w:p w14:paraId="31F46231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  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members.feeder_audit.version_status.code_value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= "VER04"</w:t>
            </w:r>
          </w:p>
          <w:p w14:paraId="0767CF17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  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members.feeder_audit.previous_version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= identifikátor stornovaného záznamu</w:t>
            </w:r>
          </w:p>
          <w:p w14:paraId="34805E4D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  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members.feeder_audit.version_set_id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= identifikátor stornovaného záznamu</w:t>
            </w:r>
          </w:p>
          <w:p w14:paraId="3BAE8B9C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  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members.name.originalText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= dôvod storna </w:t>
            </w:r>
          </w:p>
          <w:p w14:paraId="322EBF22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  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members.items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- nevyplnené</w:t>
            </w:r>
          </w:p>
          <w:p w14:paraId="46673E90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    </w:t>
            </w:r>
          </w:p>
          <w:p w14:paraId="01D7F188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Obmedzenia: </w:t>
            </w:r>
          </w:p>
          <w:p w14:paraId="5459B25E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    Na vstupe je práve jeden element "</w:t>
            </w:r>
            <w:proofErr w:type="spellStart"/>
            <w:r w:rsidRPr="004F18A6">
              <w:rPr>
                <w:rFonts w:asciiTheme="majorHAnsi" w:hAnsiTheme="majorHAnsi" w:cstheme="majorHAnsi"/>
              </w:rPr>
              <w:t>all_compositions.content.members</w:t>
            </w:r>
            <w:proofErr w:type="spellEnd"/>
            <w:r w:rsidRPr="004F18A6">
              <w:rPr>
                <w:rFonts w:asciiTheme="majorHAnsi" w:hAnsiTheme="majorHAnsi" w:cstheme="majorHAnsi"/>
              </w:rPr>
              <w:t>"</w:t>
            </w:r>
          </w:p>
          <w:p w14:paraId="101C9054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    Element </w:t>
            </w:r>
            <w:proofErr w:type="spellStart"/>
            <w:r w:rsidRPr="004F18A6">
              <w:rPr>
                <w:rFonts w:asciiTheme="majorHAnsi" w:hAnsiTheme="majorHAnsi" w:cstheme="majorHAnsi"/>
              </w:rPr>
              <w:t>members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nemá vyplnený obsah, </w:t>
            </w:r>
            <w:proofErr w:type="spellStart"/>
            <w:r w:rsidRPr="004F18A6">
              <w:rPr>
                <w:rFonts w:asciiTheme="majorHAnsi" w:hAnsiTheme="majorHAnsi" w:cstheme="majorHAnsi"/>
              </w:rPr>
              <w:t>t.j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. časť </w:t>
            </w:r>
            <w:proofErr w:type="spellStart"/>
            <w:r w:rsidRPr="004F18A6">
              <w:rPr>
                <w:rFonts w:asciiTheme="majorHAnsi" w:hAnsiTheme="majorHAnsi" w:cstheme="majorHAnsi"/>
              </w:rPr>
              <w:t>items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je prázdna</w:t>
            </w:r>
          </w:p>
          <w:p w14:paraId="32D99845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</w:p>
          <w:p w14:paraId="60B359EB" w14:textId="77777777" w:rsidR="00993ED3" w:rsidRPr="004F18A6" w:rsidRDefault="00993ED3" w:rsidP="00993ED3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  <w:b/>
              </w:rPr>
              <w:t>Výstup</w:t>
            </w:r>
          </w:p>
          <w:p w14:paraId="5D3A78E5" w14:textId="0240009A" w:rsidR="00993ED3" w:rsidRDefault="00993ED3" w:rsidP="00993ED3">
            <w:pPr>
              <w:widowControl w:val="0"/>
              <w:numPr>
                <w:ilvl w:val="0"/>
                <w:numId w:val="87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potvrdenie operácie príp. dôvod neúspechu</w:t>
            </w:r>
          </w:p>
          <w:p w14:paraId="6C63D4AE" w14:textId="42F130F1" w:rsidR="005D2BC6" w:rsidRPr="004F18A6" w:rsidRDefault="005D2BC6" w:rsidP="00993ED3">
            <w:pPr>
              <w:widowControl w:val="0"/>
              <w:numPr>
                <w:ilvl w:val="0"/>
                <w:numId w:val="87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identifikátor záznamu</w:t>
            </w:r>
          </w:p>
          <w:p w14:paraId="7CFBA509" w14:textId="77777777" w:rsidR="00993ED3" w:rsidRPr="004F18A6" w:rsidRDefault="00993ED3" w:rsidP="00993ED3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993ED3" w:rsidRPr="00D95A9D" w14:paraId="3049F7B8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15611C2C" w14:textId="77777777" w:rsidR="00993ED3" w:rsidRPr="00D95A9D" w:rsidRDefault="00993ED3" w:rsidP="00993ED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lastRenderedPageBreak/>
              <w:t>Vstup: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828C37" w14:textId="77777777" w:rsidR="00993ED3" w:rsidRPr="00223A48" w:rsidRDefault="00993ED3" w:rsidP="00993ED3">
            <w:pPr>
              <w:pStyle w:val="Bezriadkovania"/>
              <w:numPr>
                <w:ilvl w:val="0"/>
                <w:numId w:val="17"/>
              </w:numPr>
              <w:spacing w:after="0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223A48">
              <w:rPr>
                <w:rFonts w:asciiTheme="majorHAnsi" w:hAnsiTheme="majorHAnsi" w:cstheme="majorHAnsi"/>
                <w:sz w:val="20"/>
                <w:szCs w:val="20"/>
              </w:rPr>
              <w:fldChar w:fldCharType="begin" w:fldLock="1"/>
            </w:r>
            <w:r w:rsidRPr="00223A48">
              <w:rPr>
                <w:rFonts w:asciiTheme="majorHAnsi" w:hAnsiTheme="majorHAnsi" w:cstheme="majorHAnsi"/>
                <w:sz w:val="20"/>
                <w:szCs w:val="20"/>
              </w:rPr>
              <w:instrText>MERGEFIELD Element.valueOf(x070-Response)</w:instrText>
            </w:r>
            <w:r w:rsidRPr="00223A48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23A48">
              <w:rPr>
                <w:rFonts w:asciiTheme="majorHAnsi" w:hAnsiTheme="majorHAnsi" w:cstheme="majorHAnsi"/>
                <w:sz w:val="20"/>
                <w:szCs w:val="20"/>
              </w:rPr>
              <w:t>Zoznam: CEN-EN13606-SECTION.Ockovaci_zaznam.v1.adl</w:t>
            </w:r>
            <w:r w:rsidRPr="00223A48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993ED3" w:rsidRPr="00D95A9D" w14:paraId="07B15940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20B10A3D" w14:textId="77777777" w:rsidR="00993ED3" w:rsidRPr="00D95A9D" w:rsidRDefault="00993ED3" w:rsidP="00993ED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E28912" w14:textId="39F5FD87" w:rsidR="00993ED3" w:rsidRPr="005D2BC6" w:rsidRDefault="005D2BC6" w:rsidP="005D2BC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hAnsiTheme="majorHAnsi" w:cstheme="majorHAnsi"/>
                <w:lang w:eastAsia="sk-SK"/>
              </w:rPr>
            </w:pPr>
            <w:r w:rsidRPr="005D2BC6">
              <w:rPr>
                <w:rFonts w:asciiTheme="majorHAnsi" w:hAnsiTheme="majorHAnsi" w:cstheme="majorHAnsi"/>
                <w:lang w:eastAsia="sk-SK"/>
              </w:rPr>
              <w:t>Ockovanie_Request_Response.xsd/</w:t>
            </w:r>
            <w:proofErr w:type="spellStart"/>
            <w:r w:rsidRPr="005D2BC6">
              <w:rPr>
                <w:rFonts w:asciiTheme="majorHAnsi" w:hAnsiTheme="majorHAnsi" w:cstheme="majorHAnsi"/>
                <w:lang w:eastAsia="sk-SK"/>
              </w:rPr>
              <w:t>OckovanieID</w:t>
            </w:r>
            <w:proofErr w:type="spellEnd"/>
          </w:p>
        </w:tc>
      </w:tr>
      <w:tr w:rsidR="00993ED3" w:rsidRPr="00D95A9D" w14:paraId="4AC89697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9B99A55" w14:textId="77777777" w:rsidR="00993ED3" w:rsidRPr="00D95A9D" w:rsidRDefault="00993ED3" w:rsidP="00993ED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Podmienky: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627D8E" w14:textId="77777777" w:rsidR="00993ED3" w:rsidRPr="00223A48" w:rsidRDefault="00993ED3" w:rsidP="00993ED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eastAsia="Arial" w:hAnsiTheme="majorHAnsi" w:cstheme="majorHAnsi"/>
                <w:lang w:eastAsia="sk-SK"/>
              </w:rPr>
            </w:pPr>
            <w:r w:rsidRPr="00223A48">
              <w:rPr>
                <w:rFonts w:asciiTheme="majorHAnsi" w:hAnsiTheme="majorHAnsi" w:cstheme="majorHAnsi"/>
                <w:lang w:eastAsia="sk-SK"/>
              </w:rPr>
              <w:t>Záznam môže stornovať len identifikovaný a autorizovaný lekár v roli konkrétneho PZS.</w:t>
            </w:r>
          </w:p>
          <w:p w14:paraId="7D777FC8" w14:textId="19B3658B" w:rsidR="00993ED3" w:rsidRPr="00223A48" w:rsidRDefault="00993ED3" w:rsidP="00993ED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eastAsia="Arial" w:hAnsiTheme="majorHAnsi" w:cstheme="majorHAnsi"/>
                <w:lang w:eastAsia="sk-SK"/>
              </w:rPr>
            </w:pPr>
            <w:r w:rsidRPr="00223A48">
              <w:rPr>
                <w:rFonts w:asciiTheme="majorHAnsi" w:hAnsiTheme="majorHAnsi" w:cstheme="majorHAnsi"/>
                <w:lang w:eastAsia="sk-SK"/>
              </w:rPr>
              <w:t xml:space="preserve">Záznam je možné vyhľadať len pre pacienta, ktorý je súčasťou NZIS </w:t>
            </w:r>
          </w:p>
          <w:p w14:paraId="4F241E10" w14:textId="77777777" w:rsidR="00993ED3" w:rsidRPr="004F18A6" w:rsidRDefault="00993ED3" w:rsidP="00993ED3">
            <w:pPr>
              <w:widowControl w:val="0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pôvodný (stornovaný) záznam musí existovať</w:t>
            </w:r>
          </w:p>
          <w:p w14:paraId="37A22E58" w14:textId="77777777" w:rsidR="00993ED3" w:rsidRPr="004F18A6" w:rsidRDefault="00993ED3" w:rsidP="00993ED3">
            <w:pPr>
              <w:widowControl w:val="0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jedná sa o zhodný typ záznamu  -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content.rc_id.root.oid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= 1.3.158.00165387.100.60.50</w:t>
            </w:r>
          </w:p>
          <w:p w14:paraId="63D8BA56" w14:textId="77777777" w:rsidR="00993ED3" w:rsidRPr="004F18A6" w:rsidRDefault="00993ED3" w:rsidP="00993ED3">
            <w:pPr>
              <w:widowControl w:val="0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ajorHAnsi" w:hAnsiTheme="majorHAnsi" w:cstheme="majorHAnsi"/>
              </w:rPr>
            </w:pPr>
            <w:proofErr w:type="spellStart"/>
            <w:r w:rsidRPr="004F18A6">
              <w:rPr>
                <w:rFonts w:asciiTheme="majorHAnsi" w:hAnsiTheme="majorHAnsi" w:cstheme="majorHAnsi"/>
              </w:rPr>
              <w:t>members.items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nie je vyplnené</w:t>
            </w:r>
          </w:p>
          <w:p w14:paraId="0C716351" w14:textId="77777777" w:rsidR="00993ED3" w:rsidRPr="004F18A6" w:rsidRDefault="00993ED3" w:rsidP="00993ED3">
            <w:pPr>
              <w:widowControl w:val="0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pôvodný záznam ešte nebol stornovaný</w:t>
            </w:r>
          </w:p>
          <w:p w14:paraId="74FBC761" w14:textId="216D0D8D" w:rsidR="00993ED3" w:rsidRPr="004F18A6" w:rsidRDefault="00993ED3" w:rsidP="00993ED3">
            <w:pPr>
              <w:widowControl w:val="0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autor pôvodného záznamu a storna je zhodný alebo zo zhodného OU PZS</w:t>
            </w:r>
          </w:p>
          <w:p w14:paraId="17E517A3" w14:textId="56974375" w:rsidR="00993ED3" w:rsidRPr="00223A48" w:rsidRDefault="00993ED3" w:rsidP="00993ED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eastAsia="Arial" w:hAnsiTheme="majorHAnsi" w:cstheme="majorHAnsi"/>
                <w:lang w:eastAsia="sk-SK"/>
              </w:rPr>
            </w:pPr>
            <w:r w:rsidRPr="004F18A6">
              <w:rPr>
                <w:rFonts w:asciiTheme="majorHAnsi" w:hAnsiTheme="majorHAnsi" w:cstheme="majorHAnsi"/>
              </w:rPr>
              <w:t>pacient na pôvodnom a stornovanom zázname je zhodný</w:t>
            </w:r>
          </w:p>
        </w:tc>
      </w:tr>
      <w:tr w:rsidR="00993ED3" w:rsidRPr="00D95A9D" w14:paraId="42759ACB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C45F88C" w14:textId="77777777" w:rsidR="00993ED3" w:rsidRPr="00D95A9D" w:rsidRDefault="00993ED3" w:rsidP="00993ED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Výnimka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46F9AD" w14:textId="77777777" w:rsidR="00993ED3" w:rsidRPr="004F18A6" w:rsidRDefault="00993ED3" w:rsidP="00993ED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 xml:space="preserve">E000002 - Chybný vstup – nedodržaná </w:t>
            </w:r>
            <w:proofErr w:type="spellStart"/>
            <w:r w:rsidRPr="004F18A6">
              <w:rPr>
                <w:rFonts w:asciiTheme="majorHAnsi" w:hAnsiTheme="majorHAnsi" w:cstheme="majorHAnsi"/>
              </w:rPr>
              <w:t>multiplicita</w:t>
            </w:r>
            <w:proofErr w:type="spellEnd"/>
            <w:r w:rsidRPr="004F18A6">
              <w:rPr>
                <w:rFonts w:asciiTheme="majorHAnsi" w:hAnsiTheme="majorHAnsi" w:cstheme="majorHAnsi"/>
              </w:rPr>
              <w:t>, rozsah hodnôt alebo referencia</w:t>
            </w:r>
          </w:p>
          <w:p w14:paraId="2CE52D9A" w14:textId="77777777" w:rsidR="00993ED3" w:rsidRPr="004F18A6" w:rsidRDefault="00993ED3" w:rsidP="00993ED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E110001 - Záznam neexistuje</w:t>
            </w:r>
          </w:p>
          <w:p w14:paraId="6F1338EC" w14:textId="77777777" w:rsidR="00993ED3" w:rsidRPr="004F18A6" w:rsidRDefault="00993ED3" w:rsidP="00993ED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E100002 - Stav záznamu neumožňuje storno</w:t>
            </w:r>
          </w:p>
          <w:p w14:paraId="4F7B969E" w14:textId="77777777" w:rsidR="00993ED3" w:rsidRPr="004F18A6" w:rsidRDefault="00993ED3" w:rsidP="00993ED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E1007 - Prihlásený používateľ nemôže vykonať požadovanú operáciu - Storno môže vykonať len autor pôvodného záznamu alebo zdravotnícky pracovník zo zhodného OU PZS ako autor záznamu.</w:t>
            </w:r>
          </w:p>
          <w:p w14:paraId="4B70D3AE" w14:textId="6F7E7739" w:rsidR="00993ED3" w:rsidRPr="00223A48" w:rsidRDefault="00993ED3" w:rsidP="00993ED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eastAsia="Arial" w:hAnsiTheme="majorHAnsi" w:cstheme="majorHAnsi"/>
                <w:lang w:eastAsia="sk-SK"/>
              </w:rPr>
            </w:pPr>
            <w:r w:rsidRPr="004F18A6">
              <w:rPr>
                <w:rFonts w:asciiTheme="majorHAnsi" w:hAnsiTheme="majorHAnsi" w:cstheme="majorHAnsi"/>
              </w:rPr>
              <w:t>E100086 - K záznamu je evidovaná nestornovaná reakcia na očkovanie, storno nie je možné</w:t>
            </w:r>
          </w:p>
        </w:tc>
      </w:tr>
    </w:tbl>
    <w:p w14:paraId="29799A07" w14:textId="77777777" w:rsidR="002631BF" w:rsidRPr="00223A48" w:rsidRDefault="002631BF" w:rsidP="00223A48"/>
    <w:p w14:paraId="40F01ED1" w14:textId="6E23183D" w:rsidR="002631BF" w:rsidRPr="00A870A3" w:rsidRDefault="002631BF" w:rsidP="00D0709A">
      <w:pPr>
        <w:pStyle w:val="Nadpis2"/>
        <w:numPr>
          <w:ilvl w:val="1"/>
          <w:numId w:val="81"/>
        </w:numPr>
        <w:ind w:left="432"/>
        <w:rPr>
          <w:highlight w:val="yellow"/>
        </w:rPr>
      </w:pPr>
      <w:bookmarkStart w:id="207" w:name="_Toc83888354"/>
      <w:proofErr w:type="spellStart"/>
      <w:r w:rsidRPr="00A870A3">
        <w:rPr>
          <w:highlight w:val="yellow"/>
        </w:rPr>
        <w:t>StornujReakciuNaOckovanie</w:t>
      </w:r>
      <w:bookmarkEnd w:id="207"/>
      <w:proofErr w:type="spellEnd"/>
    </w:p>
    <w:tbl>
      <w:tblPr>
        <w:tblW w:w="9495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60"/>
        <w:gridCol w:w="7335"/>
      </w:tblGrid>
      <w:tr w:rsidR="002631BF" w:rsidRPr="00D95A9D" w14:paraId="4AA3A188" w14:textId="77777777" w:rsidTr="00223A48">
        <w:trPr>
          <w:trHeight w:val="326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DFAC86C" w14:textId="77777777" w:rsidR="002631BF" w:rsidRPr="00A870A3" w:rsidRDefault="002631BF" w:rsidP="00223A48">
            <w:pPr>
              <w:rPr>
                <w:sz w:val="18"/>
                <w:szCs w:val="18"/>
                <w:highlight w:val="yellow"/>
              </w:rPr>
            </w:pPr>
            <w:r w:rsidRPr="00A870A3">
              <w:rPr>
                <w:sz w:val="18"/>
                <w:szCs w:val="18"/>
              </w:rPr>
              <w:t>Názov služby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E7AB4D" w14:textId="6C5C8B5C" w:rsidR="002631BF" w:rsidRPr="00A870A3" w:rsidRDefault="002631BF" w:rsidP="00223A48">
            <w:pPr>
              <w:rPr>
                <w:sz w:val="18"/>
                <w:szCs w:val="18"/>
                <w:highlight w:val="yellow"/>
              </w:rPr>
            </w:pPr>
            <w:proofErr w:type="spellStart"/>
            <w:r w:rsidRPr="00A870A3">
              <w:rPr>
                <w:highlight w:val="yellow"/>
              </w:rPr>
              <w:t>StornujReakciuNaOckovani</w:t>
            </w:r>
            <w:r w:rsidRPr="00A870A3">
              <w:rPr>
                <w:sz w:val="18"/>
                <w:szCs w:val="18"/>
                <w:highlight w:val="yellow"/>
              </w:rPr>
              <w:t>e</w:t>
            </w:r>
            <w:proofErr w:type="spellEnd"/>
          </w:p>
        </w:tc>
      </w:tr>
      <w:tr w:rsidR="002631BF" w:rsidRPr="00D95A9D" w14:paraId="6339BCCC" w14:textId="77777777" w:rsidTr="00223A48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278C237" w14:textId="77777777" w:rsidR="002631BF" w:rsidRPr="00D95A9D" w:rsidRDefault="002631BF" w:rsidP="00223A48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lastRenderedPageBreak/>
              <w:t>Určenie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BF695B" w14:textId="77777777" w:rsidR="002631BF" w:rsidRPr="00223A48" w:rsidRDefault="002631BF" w:rsidP="00223A48">
            <w:pPr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fldChar w:fldCharType="begin" w:fldLock="1"/>
            </w:r>
            <w:r w:rsidRPr="00223A48">
              <w:rPr>
                <w:rFonts w:asciiTheme="majorHAnsi" w:hAnsiTheme="majorHAnsi" w:cstheme="majorHAnsi"/>
              </w:rPr>
              <w:instrText>MERGEFIELD Element.valueOf(x070-Urcenie)</w:instrText>
            </w:r>
            <w:r w:rsidRPr="00223A48">
              <w:rPr>
                <w:rFonts w:asciiTheme="majorHAnsi" w:hAnsiTheme="majorHAnsi" w:cstheme="majorHAnsi"/>
              </w:rPr>
              <w:fldChar w:fldCharType="separate"/>
            </w:r>
            <w:r w:rsidRPr="00223A48">
              <w:rPr>
                <w:rFonts w:asciiTheme="majorHAnsi" w:hAnsiTheme="majorHAnsi" w:cstheme="majorHAnsi"/>
              </w:rPr>
              <w:t>IS PZS</w:t>
            </w:r>
            <w:r w:rsidRPr="00223A48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4E66E9" w:rsidRPr="00D95A9D" w14:paraId="5216F435" w14:textId="77777777" w:rsidTr="00223A48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90CCEE1" w14:textId="77777777" w:rsidR="004E66E9" w:rsidRPr="00D95A9D" w:rsidRDefault="004E66E9" w:rsidP="004E66E9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Charakteristika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94F60" w14:textId="45A2D80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Storno záznamu reakcie na očkovanie</w:t>
            </w:r>
          </w:p>
        </w:tc>
      </w:tr>
      <w:tr w:rsidR="002631BF" w:rsidRPr="00D95A9D" w14:paraId="499EAE57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55A38964" w14:textId="77777777" w:rsidR="002631BF" w:rsidRPr="00D95A9D" w:rsidRDefault="002631BF" w:rsidP="00223A48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Spôsob volania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AAFFE" w14:textId="77777777" w:rsidR="002631BF" w:rsidRPr="00223A48" w:rsidRDefault="002631BF" w:rsidP="00223A48">
            <w:pPr>
              <w:rPr>
                <w:rFonts w:asciiTheme="majorHAnsi" w:hAnsiTheme="majorHAnsi" w:cstheme="majorHAnsi"/>
              </w:rPr>
            </w:pPr>
            <w:r w:rsidRPr="00223A48">
              <w:rPr>
                <w:rFonts w:asciiTheme="majorHAnsi" w:hAnsiTheme="majorHAnsi" w:cstheme="majorHAnsi"/>
              </w:rPr>
              <w:t>Synchrónny</w:t>
            </w:r>
          </w:p>
        </w:tc>
      </w:tr>
      <w:tr w:rsidR="002631BF" w:rsidRPr="00D95A9D" w14:paraId="4D3B9333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67931E3D" w14:textId="77777777" w:rsidR="002631BF" w:rsidRPr="00D95A9D" w:rsidRDefault="002631BF" w:rsidP="00223A48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E172E9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Slu</w:t>
            </w:r>
            <w:r w:rsidRPr="004F18A6">
              <w:rPr>
                <w:rFonts w:asciiTheme="majorHAnsi" w:hAnsiTheme="majorHAnsi" w:cstheme="majorHAnsi"/>
                <w:color w:val="000000"/>
              </w:rPr>
              <w:t>ž</w:t>
            </w:r>
            <w:r w:rsidRPr="004F18A6">
              <w:rPr>
                <w:rFonts w:asciiTheme="majorHAnsi" w:hAnsiTheme="majorHAnsi" w:cstheme="majorHAnsi"/>
              </w:rPr>
              <w:t>ba umo</w:t>
            </w:r>
            <w:r w:rsidRPr="004F18A6">
              <w:rPr>
                <w:rFonts w:asciiTheme="majorHAnsi" w:hAnsiTheme="majorHAnsi" w:cstheme="majorHAnsi"/>
                <w:color w:val="000000"/>
              </w:rPr>
              <w:t>ž</w:t>
            </w:r>
            <w:r w:rsidRPr="004F18A6">
              <w:rPr>
                <w:rFonts w:asciiTheme="majorHAnsi" w:hAnsiTheme="majorHAnsi" w:cstheme="majorHAnsi"/>
              </w:rPr>
              <w:t>n</w:t>
            </w:r>
            <w:r w:rsidRPr="004F18A6">
              <w:rPr>
                <w:rFonts w:asciiTheme="majorHAnsi" w:hAnsiTheme="majorHAnsi" w:cstheme="majorHAnsi"/>
                <w:color w:val="000000"/>
              </w:rPr>
              <w:t>í</w:t>
            </w:r>
            <w:r w:rsidRPr="004F18A6">
              <w:rPr>
                <w:rFonts w:asciiTheme="majorHAnsi" w:hAnsiTheme="majorHAnsi" w:cstheme="majorHAnsi"/>
              </w:rPr>
              <w:t xml:space="preserve"> vykonanie storna reakcie na o</w:t>
            </w:r>
            <w:r w:rsidRPr="004F18A6">
              <w:rPr>
                <w:rFonts w:asciiTheme="majorHAnsi" w:hAnsiTheme="majorHAnsi" w:cstheme="majorHAnsi"/>
                <w:color w:val="000000"/>
              </w:rPr>
              <w:t>č</w:t>
            </w:r>
            <w:r w:rsidRPr="004F18A6">
              <w:rPr>
                <w:rFonts w:asciiTheme="majorHAnsi" w:hAnsiTheme="majorHAnsi" w:cstheme="majorHAnsi"/>
              </w:rPr>
              <w:t>kovanie [1.3.158.00165387.100.60.30]</w:t>
            </w:r>
          </w:p>
          <w:p w14:paraId="1A022B1D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</w:p>
          <w:p w14:paraId="603CC289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Slu</w:t>
            </w:r>
            <w:r w:rsidRPr="004F18A6">
              <w:rPr>
                <w:rFonts w:asciiTheme="majorHAnsi" w:hAnsiTheme="majorHAnsi" w:cstheme="majorHAnsi"/>
                <w:color w:val="000000"/>
              </w:rPr>
              <w:t>ž</w:t>
            </w:r>
            <w:r w:rsidRPr="004F18A6">
              <w:rPr>
                <w:rFonts w:asciiTheme="majorHAnsi" w:hAnsiTheme="majorHAnsi" w:cstheme="majorHAnsi"/>
              </w:rPr>
              <w:t>ba umo</w:t>
            </w:r>
            <w:r w:rsidRPr="004F18A6">
              <w:rPr>
                <w:rFonts w:asciiTheme="majorHAnsi" w:hAnsiTheme="majorHAnsi" w:cstheme="majorHAnsi"/>
                <w:color w:val="000000"/>
              </w:rPr>
              <w:t>žň</w:t>
            </w:r>
            <w:r w:rsidRPr="004F18A6">
              <w:rPr>
                <w:rFonts w:asciiTheme="majorHAnsi" w:hAnsiTheme="majorHAnsi" w:cstheme="majorHAnsi"/>
              </w:rPr>
              <w:t>uje reakciu na o</w:t>
            </w:r>
            <w:r w:rsidRPr="004F18A6">
              <w:rPr>
                <w:rFonts w:asciiTheme="majorHAnsi" w:hAnsiTheme="majorHAnsi" w:cstheme="majorHAnsi"/>
                <w:color w:val="000000"/>
              </w:rPr>
              <w:t>č</w:t>
            </w:r>
            <w:r w:rsidRPr="004F18A6">
              <w:rPr>
                <w:rFonts w:asciiTheme="majorHAnsi" w:hAnsiTheme="majorHAnsi" w:cstheme="majorHAnsi"/>
              </w:rPr>
              <w:t>kovanie, ktor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 xml:space="preserve"> bola zap</w:t>
            </w:r>
            <w:r w:rsidRPr="004F18A6">
              <w:rPr>
                <w:rFonts w:asciiTheme="majorHAnsi" w:hAnsiTheme="majorHAnsi" w:cstheme="majorHAnsi"/>
                <w:color w:val="000000"/>
              </w:rPr>
              <w:t>í</w:t>
            </w:r>
            <w:r w:rsidRPr="004F18A6">
              <w:rPr>
                <w:rFonts w:asciiTheme="majorHAnsi" w:hAnsiTheme="majorHAnsi" w:cstheme="majorHAnsi"/>
              </w:rPr>
              <w:t>san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 xml:space="preserve"> samostatne, alebo spolu s o</w:t>
            </w:r>
            <w:r w:rsidRPr="004F18A6">
              <w:rPr>
                <w:rFonts w:asciiTheme="majorHAnsi" w:hAnsiTheme="majorHAnsi" w:cstheme="majorHAnsi"/>
                <w:color w:val="000000"/>
              </w:rPr>
              <w:t>č</w:t>
            </w:r>
            <w:r w:rsidRPr="004F18A6">
              <w:rPr>
                <w:rFonts w:asciiTheme="majorHAnsi" w:hAnsiTheme="majorHAnsi" w:cstheme="majorHAnsi"/>
              </w:rPr>
              <w:t>kovac</w:t>
            </w:r>
            <w:r w:rsidRPr="004F18A6">
              <w:rPr>
                <w:rFonts w:asciiTheme="majorHAnsi" w:hAnsiTheme="majorHAnsi" w:cstheme="majorHAnsi"/>
                <w:color w:val="000000"/>
              </w:rPr>
              <w:t>í</w:t>
            </w:r>
            <w:r w:rsidRPr="004F18A6">
              <w:rPr>
                <w:rFonts w:asciiTheme="majorHAnsi" w:hAnsiTheme="majorHAnsi" w:cstheme="majorHAnsi"/>
              </w:rPr>
              <w:t>m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znamom.</w:t>
            </w:r>
          </w:p>
          <w:p w14:paraId="15FFFB28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Na vstupe je o</w:t>
            </w:r>
            <w:r w:rsidRPr="004F18A6">
              <w:rPr>
                <w:rFonts w:asciiTheme="majorHAnsi" w:hAnsiTheme="majorHAnsi" w:cstheme="majorHAnsi"/>
                <w:color w:val="000000"/>
              </w:rPr>
              <w:t>č</w:t>
            </w:r>
            <w:r w:rsidRPr="004F18A6">
              <w:rPr>
                <w:rFonts w:asciiTheme="majorHAnsi" w:hAnsiTheme="majorHAnsi" w:cstheme="majorHAnsi"/>
              </w:rPr>
              <w:t>ak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van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  <w:r w:rsidRPr="004F18A6">
              <w:rPr>
                <w:rFonts w:asciiTheme="majorHAnsi" w:hAnsiTheme="majorHAnsi" w:cstheme="majorHAnsi"/>
              </w:rPr>
              <w:t xml:space="preserve"> identifik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tor stornovan</w:t>
            </w:r>
            <w:r w:rsidRPr="004F18A6">
              <w:rPr>
                <w:rFonts w:asciiTheme="majorHAnsi" w:hAnsiTheme="majorHAnsi" w:cstheme="majorHAnsi"/>
                <w:color w:val="000000"/>
              </w:rPr>
              <w:t>é</w:t>
            </w:r>
            <w:r w:rsidRPr="004F18A6">
              <w:rPr>
                <w:rFonts w:asciiTheme="majorHAnsi" w:hAnsiTheme="majorHAnsi" w:cstheme="majorHAnsi"/>
              </w:rPr>
              <w:t>ho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znamu, identifik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tor prij</w:t>
            </w:r>
            <w:r w:rsidRPr="004F18A6">
              <w:rPr>
                <w:rFonts w:asciiTheme="majorHAnsi" w:hAnsiTheme="majorHAnsi" w:cstheme="majorHAnsi"/>
                <w:color w:val="000000"/>
              </w:rPr>
              <w:t>í</w:t>
            </w:r>
            <w:r w:rsidRPr="004F18A6">
              <w:rPr>
                <w:rFonts w:asciiTheme="majorHAnsi" w:hAnsiTheme="majorHAnsi" w:cstheme="majorHAnsi"/>
              </w:rPr>
              <w:t>mate</w:t>
            </w:r>
            <w:r w:rsidRPr="004F18A6">
              <w:rPr>
                <w:rFonts w:asciiTheme="majorHAnsi" w:hAnsiTheme="majorHAnsi" w:cstheme="majorHAnsi"/>
                <w:color w:val="000000"/>
              </w:rPr>
              <w:t>ľ</w:t>
            </w:r>
            <w:r w:rsidRPr="004F18A6">
              <w:rPr>
                <w:rFonts w:asciiTheme="majorHAnsi" w:hAnsiTheme="majorHAnsi" w:cstheme="majorHAnsi"/>
              </w:rPr>
              <w:t xml:space="preserve">a zdravotnej starostlivosti a </w:t>
            </w:r>
            <w:proofErr w:type="spellStart"/>
            <w:r w:rsidRPr="004F18A6">
              <w:rPr>
                <w:rFonts w:asciiTheme="majorHAnsi" w:hAnsiTheme="majorHAnsi" w:cstheme="majorHAnsi"/>
              </w:rPr>
              <w:t>metainform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cie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o storne v </w:t>
            </w:r>
            <w:r w:rsidRPr="004F18A6">
              <w:rPr>
                <w:rFonts w:asciiTheme="majorHAnsi" w:hAnsiTheme="majorHAnsi" w:cstheme="majorHAnsi"/>
                <w:color w:val="000000"/>
              </w:rPr>
              <w:t>š</w:t>
            </w:r>
            <w:r w:rsidRPr="004F18A6">
              <w:rPr>
                <w:rFonts w:asciiTheme="majorHAnsi" w:hAnsiTheme="majorHAnsi" w:cstheme="majorHAnsi"/>
              </w:rPr>
              <w:t>trukt</w:t>
            </w:r>
            <w:r w:rsidRPr="004F18A6">
              <w:rPr>
                <w:rFonts w:asciiTheme="majorHAnsi" w:hAnsiTheme="majorHAnsi" w:cstheme="majorHAnsi"/>
                <w:color w:val="000000"/>
              </w:rPr>
              <w:t>ú</w:t>
            </w:r>
            <w:r w:rsidRPr="004F18A6">
              <w:rPr>
                <w:rFonts w:asciiTheme="majorHAnsi" w:hAnsiTheme="majorHAnsi" w:cstheme="majorHAnsi"/>
              </w:rPr>
              <w:t>re CEN-EN13606-ENTRY.Neziaduca_reakcia-Reakcia_na_ockovanie.v1. Obsah (</w:t>
            </w:r>
            <w:proofErr w:type="spellStart"/>
            <w:r w:rsidRPr="004F18A6">
              <w:rPr>
                <w:rFonts w:asciiTheme="majorHAnsi" w:hAnsiTheme="majorHAnsi" w:cstheme="majorHAnsi"/>
              </w:rPr>
              <w:t>items</w:t>
            </w:r>
            <w:proofErr w:type="spellEnd"/>
            <w:r w:rsidRPr="004F18A6">
              <w:rPr>
                <w:rFonts w:asciiTheme="majorHAnsi" w:hAnsiTheme="majorHAnsi" w:cstheme="majorHAnsi"/>
              </w:rPr>
              <w:t>) jednotliv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  <w:r w:rsidRPr="004F18A6">
              <w:rPr>
                <w:rFonts w:asciiTheme="majorHAnsi" w:hAnsiTheme="majorHAnsi" w:cstheme="majorHAnsi"/>
              </w:rPr>
              <w:t>ch polo</w:t>
            </w:r>
            <w:r w:rsidRPr="004F18A6">
              <w:rPr>
                <w:rFonts w:asciiTheme="majorHAnsi" w:hAnsiTheme="majorHAnsi" w:cstheme="majorHAnsi"/>
                <w:color w:val="000000"/>
              </w:rPr>
              <w:t>ž</w:t>
            </w:r>
            <w:r w:rsidRPr="004F18A6">
              <w:rPr>
                <w:rFonts w:asciiTheme="majorHAnsi" w:hAnsiTheme="majorHAnsi" w:cstheme="majorHAnsi"/>
              </w:rPr>
              <w:t>iek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znamu mus</w:t>
            </w:r>
            <w:r w:rsidRPr="004F18A6">
              <w:rPr>
                <w:rFonts w:asciiTheme="majorHAnsi" w:hAnsiTheme="majorHAnsi" w:cstheme="majorHAnsi"/>
                <w:color w:val="000000"/>
              </w:rPr>
              <w:t>í</w:t>
            </w:r>
            <w:r w:rsidRPr="004F18A6">
              <w:rPr>
                <w:rFonts w:asciiTheme="majorHAnsi" w:hAnsiTheme="majorHAnsi" w:cstheme="majorHAnsi"/>
              </w:rPr>
              <w:t xml:space="preserve"> zosta</w:t>
            </w:r>
            <w:r w:rsidRPr="004F18A6">
              <w:rPr>
                <w:rFonts w:asciiTheme="majorHAnsi" w:hAnsiTheme="majorHAnsi" w:cstheme="majorHAnsi"/>
                <w:color w:val="000000"/>
              </w:rPr>
              <w:t>ť</w:t>
            </w:r>
            <w:r w:rsidRPr="004F18A6">
              <w:rPr>
                <w:rFonts w:asciiTheme="majorHAnsi" w:hAnsiTheme="majorHAnsi" w:cstheme="majorHAnsi"/>
              </w:rPr>
              <w:t xml:space="preserve"> pr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zdny.</w:t>
            </w:r>
          </w:p>
          <w:p w14:paraId="1852EAE6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</w:p>
          <w:p w14:paraId="400A4A54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  <w:b/>
                <w:color w:val="000000"/>
              </w:rPr>
              <w:t>Vstup</w:t>
            </w:r>
          </w:p>
          <w:p w14:paraId="65D24B02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</w:p>
          <w:p w14:paraId="4F948B67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O</w:t>
            </w:r>
            <w:r w:rsidRPr="004F18A6">
              <w:rPr>
                <w:rFonts w:asciiTheme="majorHAnsi" w:hAnsiTheme="majorHAnsi" w:cstheme="majorHAnsi"/>
                <w:color w:val="000000"/>
              </w:rPr>
              <w:t>č</w:t>
            </w:r>
            <w:r w:rsidRPr="004F18A6">
              <w:rPr>
                <w:rFonts w:asciiTheme="majorHAnsi" w:hAnsiTheme="majorHAnsi" w:cstheme="majorHAnsi"/>
              </w:rPr>
              <w:t>ak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van</w:t>
            </w:r>
            <w:r w:rsidRPr="004F18A6">
              <w:rPr>
                <w:rFonts w:asciiTheme="majorHAnsi" w:hAnsiTheme="majorHAnsi" w:cstheme="majorHAnsi"/>
                <w:color w:val="000000"/>
              </w:rPr>
              <w:t>é</w:t>
            </w:r>
            <w:r w:rsidRPr="004F18A6">
              <w:rPr>
                <w:rFonts w:asciiTheme="majorHAnsi" w:hAnsiTheme="majorHAnsi" w:cstheme="majorHAnsi"/>
              </w:rPr>
              <w:t xml:space="preserve"> hodnoty:</w:t>
            </w:r>
          </w:p>
          <w:p w14:paraId="10B4DC0B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  <w:color w:val="000000"/>
              </w:rPr>
              <w:t xml:space="preserve">  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content.feeder_audit.version_status.code_value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= "VER04"</w:t>
            </w:r>
          </w:p>
          <w:p w14:paraId="056A3B83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  <w:color w:val="000000"/>
              </w:rPr>
              <w:t xml:space="preserve">  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content.feeder_audit.previous_version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= identifik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tor stornovan</w:t>
            </w:r>
            <w:r w:rsidRPr="004F18A6">
              <w:rPr>
                <w:rFonts w:asciiTheme="majorHAnsi" w:hAnsiTheme="majorHAnsi" w:cstheme="majorHAnsi"/>
                <w:color w:val="000000"/>
              </w:rPr>
              <w:t>é</w:t>
            </w:r>
            <w:r w:rsidRPr="004F18A6">
              <w:rPr>
                <w:rFonts w:asciiTheme="majorHAnsi" w:hAnsiTheme="majorHAnsi" w:cstheme="majorHAnsi"/>
              </w:rPr>
              <w:t>ho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znamu</w:t>
            </w:r>
          </w:p>
          <w:p w14:paraId="5779B5D4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  <w:color w:val="000000"/>
              </w:rPr>
              <w:t xml:space="preserve">  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content.feeder_audit.version_set_id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= identifik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tor stornovan</w:t>
            </w:r>
            <w:r w:rsidRPr="004F18A6">
              <w:rPr>
                <w:rFonts w:asciiTheme="majorHAnsi" w:hAnsiTheme="majorHAnsi" w:cstheme="majorHAnsi"/>
                <w:color w:val="000000"/>
              </w:rPr>
              <w:t>é</w:t>
            </w:r>
            <w:r w:rsidRPr="004F18A6">
              <w:rPr>
                <w:rFonts w:asciiTheme="majorHAnsi" w:hAnsiTheme="majorHAnsi" w:cstheme="majorHAnsi"/>
              </w:rPr>
              <w:t>ho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znamu</w:t>
            </w:r>
          </w:p>
          <w:p w14:paraId="73416A6B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  <w:color w:val="000000"/>
              </w:rPr>
              <w:t xml:space="preserve">  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content.name.originalText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= d</w:t>
            </w:r>
            <w:r w:rsidRPr="004F18A6">
              <w:rPr>
                <w:rFonts w:asciiTheme="majorHAnsi" w:hAnsiTheme="majorHAnsi" w:cstheme="majorHAnsi"/>
                <w:color w:val="000000"/>
              </w:rPr>
              <w:t>ô</w:t>
            </w:r>
            <w:r w:rsidRPr="004F18A6">
              <w:rPr>
                <w:rFonts w:asciiTheme="majorHAnsi" w:hAnsiTheme="majorHAnsi" w:cstheme="majorHAnsi"/>
              </w:rPr>
              <w:t xml:space="preserve">vod storna </w:t>
            </w:r>
          </w:p>
          <w:p w14:paraId="2F9C73FF" w14:textId="77777777" w:rsidR="004E66E9" w:rsidRPr="004F18A6" w:rsidRDefault="004E66E9" w:rsidP="004E66E9">
            <w:pPr>
              <w:rPr>
                <w:rFonts w:asciiTheme="majorHAnsi" w:hAnsiTheme="majorHAnsi" w:cstheme="majorHAnsi"/>
                <w:color w:val="000000"/>
              </w:rPr>
            </w:pPr>
            <w:r w:rsidRPr="004F18A6">
              <w:rPr>
                <w:rFonts w:asciiTheme="majorHAnsi" w:hAnsiTheme="majorHAnsi" w:cstheme="majorHAnsi"/>
                <w:color w:val="000000"/>
              </w:rPr>
              <w:t xml:space="preserve">  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content.items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- nevyplnen</w:t>
            </w:r>
            <w:r w:rsidRPr="004F18A6">
              <w:rPr>
                <w:rFonts w:asciiTheme="majorHAnsi" w:hAnsiTheme="majorHAnsi" w:cstheme="majorHAnsi"/>
                <w:color w:val="000000"/>
              </w:rPr>
              <w:t>é</w:t>
            </w:r>
          </w:p>
          <w:p w14:paraId="201AD17C" w14:textId="77777777" w:rsidR="004E66E9" w:rsidRPr="004F18A6" w:rsidRDefault="004E66E9" w:rsidP="004E66E9">
            <w:pPr>
              <w:rPr>
                <w:rFonts w:asciiTheme="majorHAnsi" w:hAnsiTheme="majorHAnsi" w:cstheme="majorHAnsi"/>
                <w:color w:val="000000"/>
              </w:rPr>
            </w:pPr>
          </w:p>
          <w:p w14:paraId="3FE33F57" w14:textId="77777777" w:rsidR="004E66E9" w:rsidRPr="004F18A6" w:rsidRDefault="004E66E9" w:rsidP="004E66E9">
            <w:pPr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  <w:b/>
                <w:color w:val="000000"/>
              </w:rPr>
              <w:t>Výstup</w:t>
            </w:r>
          </w:p>
          <w:p w14:paraId="4B4C26AB" w14:textId="77777777" w:rsidR="00202945" w:rsidRPr="005D2BC6" w:rsidRDefault="004E66E9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hAnsiTheme="majorHAnsi" w:cstheme="majorHAnsi"/>
                <w:color w:val="000000"/>
              </w:rPr>
            </w:pPr>
            <w:r w:rsidRPr="004F18A6">
              <w:rPr>
                <w:rFonts w:asciiTheme="majorHAnsi" w:hAnsiTheme="majorHAnsi" w:cstheme="majorHAnsi"/>
              </w:rPr>
              <w:t>potvrdenie oper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cie pr</w:t>
            </w:r>
            <w:r w:rsidRPr="004F18A6">
              <w:rPr>
                <w:rFonts w:asciiTheme="majorHAnsi" w:hAnsiTheme="majorHAnsi" w:cstheme="majorHAnsi"/>
                <w:color w:val="000000"/>
              </w:rPr>
              <w:t>í</w:t>
            </w:r>
            <w:r w:rsidRPr="004F18A6">
              <w:rPr>
                <w:rFonts w:asciiTheme="majorHAnsi" w:hAnsiTheme="majorHAnsi" w:cstheme="majorHAnsi"/>
              </w:rPr>
              <w:t>p. d</w:t>
            </w:r>
            <w:r w:rsidRPr="004F18A6">
              <w:rPr>
                <w:rFonts w:asciiTheme="majorHAnsi" w:hAnsiTheme="majorHAnsi" w:cstheme="majorHAnsi"/>
                <w:color w:val="000000"/>
              </w:rPr>
              <w:t>ô</w:t>
            </w:r>
            <w:r w:rsidRPr="004F18A6">
              <w:rPr>
                <w:rFonts w:asciiTheme="majorHAnsi" w:hAnsiTheme="majorHAnsi" w:cstheme="majorHAnsi"/>
              </w:rPr>
              <w:t>vod ne</w:t>
            </w:r>
            <w:r w:rsidRPr="004F18A6">
              <w:rPr>
                <w:rFonts w:asciiTheme="majorHAnsi" w:hAnsiTheme="majorHAnsi" w:cstheme="majorHAnsi"/>
                <w:color w:val="000000"/>
              </w:rPr>
              <w:t>ú</w:t>
            </w:r>
            <w:r w:rsidRPr="004F18A6">
              <w:rPr>
                <w:rFonts w:asciiTheme="majorHAnsi" w:hAnsiTheme="majorHAnsi" w:cstheme="majorHAnsi"/>
              </w:rPr>
              <w:t>spechu</w:t>
            </w:r>
          </w:p>
          <w:p w14:paraId="5883A41B" w14:textId="39C555F4" w:rsidR="005D2BC6" w:rsidRPr="004F18A6" w:rsidRDefault="005D2BC6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</w:rPr>
              <w:t>identifikátor záznamu</w:t>
            </w:r>
          </w:p>
        </w:tc>
      </w:tr>
      <w:tr w:rsidR="002631BF" w:rsidRPr="00D95A9D" w14:paraId="27EE6A43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18AE658" w14:textId="77777777" w:rsidR="002631BF" w:rsidRPr="00D95A9D" w:rsidRDefault="002631BF" w:rsidP="00223A48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Vstup: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37724" w14:textId="77777777" w:rsidR="002631BF" w:rsidRPr="00223A48" w:rsidRDefault="002631BF" w:rsidP="00D0709A">
            <w:pPr>
              <w:pStyle w:val="Bezriadkovania"/>
              <w:numPr>
                <w:ilvl w:val="0"/>
                <w:numId w:val="17"/>
              </w:numPr>
              <w:spacing w:after="0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223A48">
              <w:rPr>
                <w:rFonts w:asciiTheme="majorHAnsi" w:hAnsiTheme="majorHAnsi" w:cstheme="majorHAnsi"/>
                <w:sz w:val="20"/>
                <w:szCs w:val="20"/>
              </w:rPr>
              <w:fldChar w:fldCharType="begin" w:fldLock="1"/>
            </w:r>
            <w:r w:rsidRPr="00223A48">
              <w:rPr>
                <w:rFonts w:asciiTheme="majorHAnsi" w:hAnsiTheme="majorHAnsi" w:cstheme="majorHAnsi"/>
                <w:sz w:val="20"/>
                <w:szCs w:val="20"/>
              </w:rPr>
              <w:instrText>MERGEFIELD Element.valueOf(x070-Response)</w:instrText>
            </w:r>
            <w:r w:rsidRPr="00223A48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23A48">
              <w:rPr>
                <w:rFonts w:asciiTheme="majorHAnsi" w:hAnsiTheme="majorHAnsi" w:cstheme="majorHAnsi"/>
                <w:sz w:val="20"/>
                <w:szCs w:val="20"/>
              </w:rPr>
              <w:t>Zoznam: CEN-EN13606-SECTION.Ockovaci_zaznam.v1.adl</w:t>
            </w:r>
            <w:r w:rsidRPr="00223A48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5D2BC6" w:rsidRPr="00D95A9D" w14:paraId="248E0416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06F448A" w14:textId="77777777" w:rsidR="005D2BC6" w:rsidRPr="00D95A9D" w:rsidRDefault="005D2BC6" w:rsidP="005D2BC6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A51E73" w14:textId="7C8BA33D" w:rsidR="005D2BC6" w:rsidRPr="005D2BC6" w:rsidRDefault="005D2BC6" w:rsidP="005D2BC6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"/>
              <w:rPr>
                <w:rFonts w:asciiTheme="majorHAnsi" w:hAnsiTheme="majorHAnsi" w:cstheme="majorHAnsi"/>
              </w:rPr>
            </w:pPr>
            <w:r w:rsidRPr="005D2BC6">
              <w:rPr>
                <w:rFonts w:asciiTheme="majorHAnsi" w:hAnsiTheme="majorHAnsi" w:cstheme="majorHAnsi"/>
              </w:rPr>
              <w:t>Ockovanie_Request_Response.xsd/</w:t>
            </w:r>
            <w:proofErr w:type="spellStart"/>
            <w:r w:rsidRPr="005D2BC6">
              <w:rPr>
                <w:rFonts w:asciiTheme="majorHAnsi" w:hAnsiTheme="majorHAnsi" w:cstheme="majorHAnsi"/>
              </w:rPr>
              <w:t>ZapisReakcieNaOckovanie_Response</w:t>
            </w:r>
            <w:proofErr w:type="spellEnd"/>
          </w:p>
        </w:tc>
      </w:tr>
      <w:tr w:rsidR="002631BF" w:rsidRPr="00D95A9D" w14:paraId="3A361B8F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773F8AEB" w14:textId="77777777" w:rsidR="002631BF" w:rsidRPr="00D95A9D" w:rsidRDefault="002631BF" w:rsidP="00223A48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Podmienky: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C14BC9" w14:textId="77777777" w:rsidR="002631BF" w:rsidRPr="00223A48" w:rsidRDefault="002631BF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eastAsia="Arial" w:hAnsiTheme="majorHAnsi" w:cstheme="majorHAnsi"/>
                <w:lang w:eastAsia="sk-SK"/>
              </w:rPr>
            </w:pPr>
            <w:r w:rsidRPr="00223A48">
              <w:rPr>
                <w:rFonts w:asciiTheme="majorHAnsi" w:hAnsiTheme="majorHAnsi" w:cstheme="majorHAnsi"/>
                <w:lang w:eastAsia="sk-SK"/>
              </w:rPr>
              <w:t>Záznam môže stornovať len identifikovaný a autorizovaný lekár v roli konkrétneho PZS.</w:t>
            </w:r>
          </w:p>
          <w:p w14:paraId="218545F2" w14:textId="11A727A8" w:rsidR="002631BF" w:rsidRPr="00223A48" w:rsidRDefault="002631BF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eastAsia="Arial" w:hAnsiTheme="majorHAnsi" w:cstheme="majorHAnsi"/>
                <w:lang w:eastAsia="sk-SK"/>
              </w:rPr>
            </w:pPr>
            <w:r w:rsidRPr="00223A48">
              <w:rPr>
                <w:rFonts w:asciiTheme="majorHAnsi" w:hAnsiTheme="majorHAnsi" w:cstheme="majorHAnsi"/>
                <w:lang w:eastAsia="sk-SK"/>
              </w:rPr>
              <w:t xml:space="preserve">Záznam je možné vyhľadať len pre pacienta, ktorý je súčasťou NZIS </w:t>
            </w:r>
          </w:p>
          <w:p w14:paraId="41E057CC" w14:textId="77777777" w:rsidR="004E66E9" w:rsidRPr="004F18A6" w:rsidRDefault="004E66E9" w:rsidP="00D0709A">
            <w:pPr>
              <w:widowControl w:val="0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ajorHAnsi" w:hAnsiTheme="majorHAnsi" w:cstheme="majorHAnsi"/>
                <w:color w:val="000000"/>
              </w:rPr>
            </w:pPr>
            <w:r w:rsidRPr="004F18A6">
              <w:rPr>
                <w:rFonts w:asciiTheme="majorHAnsi" w:hAnsiTheme="majorHAnsi" w:cstheme="majorHAnsi"/>
              </w:rPr>
              <w:t>p</w:t>
            </w:r>
            <w:r w:rsidRPr="004F18A6">
              <w:rPr>
                <w:rFonts w:asciiTheme="majorHAnsi" w:hAnsiTheme="majorHAnsi" w:cstheme="majorHAnsi"/>
                <w:color w:val="000000"/>
              </w:rPr>
              <w:t>ô</w:t>
            </w:r>
            <w:r w:rsidRPr="004F18A6">
              <w:rPr>
                <w:rFonts w:asciiTheme="majorHAnsi" w:hAnsiTheme="majorHAnsi" w:cstheme="majorHAnsi"/>
              </w:rPr>
              <w:t>vodn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  <w:r w:rsidRPr="004F18A6">
              <w:rPr>
                <w:rFonts w:asciiTheme="majorHAnsi" w:hAnsiTheme="majorHAnsi" w:cstheme="majorHAnsi"/>
              </w:rPr>
              <w:t xml:space="preserve"> (stornovan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  <w:r w:rsidRPr="004F18A6">
              <w:rPr>
                <w:rFonts w:asciiTheme="majorHAnsi" w:hAnsiTheme="majorHAnsi" w:cstheme="majorHAnsi"/>
              </w:rPr>
              <w:t>)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 mus</w:t>
            </w:r>
            <w:r w:rsidRPr="004F18A6">
              <w:rPr>
                <w:rFonts w:asciiTheme="majorHAnsi" w:hAnsiTheme="majorHAnsi" w:cstheme="majorHAnsi"/>
                <w:color w:val="000000"/>
              </w:rPr>
              <w:t>í</w:t>
            </w:r>
            <w:r w:rsidRPr="004F18A6">
              <w:rPr>
                <w:rFonts w:asciiTheme="majorHAnsi" w:hAnsiTheme="majorHAnsi" w:cstheme="majorHAnsi"/>
              </w:rPr>
              <w:t xml:space="preserve"> existova</w:t>
            </w:r>
            <w:r w:rsidRPr="004F18A6">
              <w:rPr>
                <w:rFonts w:asciiTheme="majorHAnsi" w:hAnsiTheme="majorHAnsi" w:cstheme="majorHAnsi"/>
                <w:color w:val="000000"/>
              </w:rPr>
              <w:t>ť</w:t>
            </w:r>
          </w:p>
          <w:p w14:paraId="5694FF01" w14:textId="77777777" w:rsidR="004E66E9" w:rsidRPr="004F18A6" w:rsidRDefault="004E66E9" w:rsidP="00D0709A">
            <w:pPr>
              <w:widowControl w:val="0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jedn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 xml:space="preserve"> sa o zhodn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  <w:r w:rsidRPr="004F18A6">
              <w:rPr>
                <w:rFonts w:asciiTheme="majorHAnsi" w:hAnsiTheme="majorHAnsi" w:cstheme="majorHAnsi"/>
              </w:rPr>
              <w:t xml:space="preserve"> typ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znamu</w:t>
            </w:r>
            <w:r w:rsidRPr="004F18A6">
              <w:rPr>
                <w:rFonts w:asciiTheme="majorHAnsi" w:hAnsiTheme="majorHAnsi" w:cstheme="majorHAnsi"/>
                <w:color w:val="000000"/>
              </w:rPr>
              <w:t xml:space="preserve">  </w:t>
            </w:r>
            <w:r w:rsidRPr="004F18A6">
              <w:rPr>
                <w:rFonts w:asciiTheme="majorHAnsi" w:hAnsiTheme="majorHAnsi" w:cstheme="majorHAnsi"/>
              </w:rPr>
              <w:t>-</w:t>
            </w:r>
            <w:r w:rsidRPr="004F18A6">
              <w:rPr>
                <w:rFonts w:asciiTheme="majorHAnsi" w:hAnsiTheme="majorHAnsi" w:cstheme="majorHAnsi"/>
                <w:color w:val="000000"/>
              </w:rPr>
              <w:t xml:space="preserve">  </w:t>
            </w:r>
            <w:proofErr w:type="spellStart"/>
            <w:r w:rsidRPr="004F18A6">
              <w:rPr>
                <w:rFonts w:asciiTheme="majorHAnsi" w:hAnsiTheme="majorHAnsi" w:cstheme="majorHAnsi"/>
              </w:rPr>
              <w:t>content.rc_id.root.oid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= 1.3.158.00165387.100.60.30</w:t>
            </w:r>
          </w:p>
          <w:p w14:paraId="2D07B7A9" w14:textId="77777777" w:rsidR="004E66E9" w:rsidRPr="004F18A6" w:rsidRDefault="004E66E9" w:rsidP="00D0709A">
            <w:pPr>
              <w:widowControl w:val="0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4F18A6">
              <w:rPr>
                <w:rFonts w:asciiTheme="majorHAnsi" w:hAnsiTheme="majorHAnsi" w:cstheme="majorHAnsi"/>
              </w:rPr>
              <w:t>content.items</w:t>
            </w:r>
            <w:proofErr w:type="spellEnd"/>
            <w:r w:rsidRPr="004F18A6">
              <w:rPr>
                <w:rFonts w:asciiTheme="majorHAnsi" w:hAnsiTheme="majorHAnsi" w:cstheme="majorHAnsi"/>
              </w:rPr>
              <w:t xml:space="preserve"> nie je vyplnen</w:t>
            </w:r>
            <w:r w:rsidRPr="004F18A6">
              <w:rPr>
                <w:rFonts w:asciiTheme="majorHAnsi" w:hAnsiTheme="majorHAnsi" w:cstheme="majorHAnsi"/>
                <w:color w:val="000000"/>
              </w:rPr>
              <w:t>é</w:t>
            </w:r>
          </w:p>
          <w:p w14:paraId="1C1D9042" w14:textId="77777777" w:rsidR="004E66E9" w:rsidRPr="004F18A6" w:rsidRDefault="004E66E9" w:rsidP="00D0709A">
            <w:pPr>
              <w:widowControl w:val="0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ajorHAnsi" w:hAnsiTheme="majorHAnsi" w:cstheme="majorHAnsi"/>
                <w:color w:val="000000"/>
              </w:rPr>
            </w:pPr>
            <w:r w:rsidRPr="004F18A6">
              <w:rPr>
                <w:rFonts w:asciiTheme="majorHAnsi" w:hAnsiTheme="majorHAnsi" w:cstheme="majorHAnsi"/>
              </w:rPr>
              <w:t>p</w:t>
            </w:r>
            <w:r w:rsidRPr="004F18A6">
              <w:rPr>
                <w:rFonts w:asciiTheme="majorHAnsi" w:hAnsiTheme="majorHAnsi" w:cstheme="majorHAnsi"/>
                <w:color w:val="000000"/>
              </w:rPr>
              <w:t>ô</w:t>
            </w:r>
            <w:r w:rsidRPr="004F18A6">
              <w:rPr>
                <w:rFonts w:asciiTheme="majorHAnsi" w:hAnsiTheme="majorHAnsi" w:cstheme="majorHAnsi"/>
              </w:rPr>
              <w:t>vodn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  <w:r w:rsidRPr="004F18A6">
              <w:rPr>
                <w:rFonts w:asciiTheme="majorHAnsi" w:hAnsiTheme="majorHAnsi" w:cstheme="majorHAnsi"/>
              </w:rPr>
              <w:t xml:space="preserve">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 e</w:t>
            </w:r>
            <w:r w:rsidRPr="004F18A6">
              <w:rPr>
                <w:rFonts w:asciiTheme="majorHAnsi" w:hAnsiTheme="majorHAnsi" w:cstheme="majorHAnsi"/>
                <w:color w:val="000000"/>
              </w:rPr>
              <w:t>š</w:t>
            </w:r>
            <w:r w:rsidRPr="004F18A6">
              <w:rPr>
                <w:rFonts w:asciiTheme="majorHAnsi" w:hAnsiTheme="majorHAnsi" w:cstheme="majorHAnsi"/>
              </w:rPr>
              <w:t>te nebol stornovan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</w:p>
          <w:p w14:paraId="353400DB" w14:textId="77777777" w:rsidR="004E66E9" w:rsidRPr="004F18A6" w:rsidRDefault="004E66E9" w:rsidP="00D0709A">
            <w:pPr>
              <w:widowControl w:val="0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autor p</w:t>
            </w:r>
            <w:r w:rsidRPr="004F18A6">
              <w:rPr>
                <w:rFonts w:asciiTheme="majorHAnsi" w:hAnsiTheme="majorHAnsi" w:cstheme="majorHAnsi"/>
                <w:color w:val="000000"/>
              </w:rPr>
              <w:t>ô</w:t>
            </w:r>
            <w:r w:rsidRPr="004F18A6">
              <w:rPr>
                <w:rFonts w:asciiTheme="majorHAnsi" w:hAnsiTheme="majorHAnsi" w:cstheme="majorHAnsi"/>
              </w:rPr>
              <w:t>vodn</w:t>
            </w:r>
            <w:r w:rsidRPr="004F18A6">
              <w:rPr>
                <w:rFonts w:asciiTheme="majorHAnsi" w:hAnsiTheme="majorHAnsi" w:cstheme="majorHAnsi"/>
                <w:color w:val="000000"/>
              </w:rPr>
              <w:t>é</w:t>
            </w:r>
            <w:r w:rsidRPr="004F18A6">
              <w:rPr>
                <w:rFonts w:asciiTheme="majorHAnsi" w:hAnsiTheme="majorHAnsi" w:cstheme="majorHAnsi"/>
              </w:rPr>
              <w:t>ho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znamu a storna je zhodn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  <w:r w:rsidRPr="004F18A6">
              <w:rPr>
                <w:rFonts w:asciiTheme="majorHAnsi" w:hAnsiTheme="majorHAnsi" w:cstheme="majorHAnsi"/>
              </w:rPr>
              <w:t xml:space="preserve"> alebo s</w:t>
            </w:r>
            <w:r w:rsidRPr="004F18A6">
              <w:rPr>
                <w:rFonts w:asciiTheme="majorHAnsi" w:hAnsiTheme="majorHAnsi" w:cstheme="majorHAnsi"/>
                <w:color w:val="000000"/>
              </w:rPr>
              <w:t>ú</w:t>
            </w:r>
            <w:r w:rsidRPr="004F18A6">
              <w:rPr>
                <w:rFonts w:asciiTheme="majorHAnsi" w:hAnsiTheme="majorHAnsi" w:cstheme="majorHAnsi"/>
              </w:rPr>
              <w:t xml:space="preserve"> zo zhodn</w:t>
            </w:r>
            <w:r w:rsidRPr="004F18A6">
              <w:rPr>
                <w:rFonts w:asciiTheme="majorHAnsi" w:hAnsiTheme="majorHAnsi" w:cstheme="majorHAnsi"/>
                <w:color w:val="000000"/>
              </w:rPr>
              <w:t>é</w:t>
            </w:r>
            <w:r w:rsidRPr="004F18A6">
              <w:rPr>
                <w:rFonts w:asciiTheme="majorHAnsi" w:hAnsiTheme="majorHAnsi" w:cstheme="majorHAnsi"/>
              </w:rPr>
              <w:t>ho OU PZS</w:t>
            </w:r>
          </w:p>
          <w:p w14:paraId="7FA363BC" w14:textId="104044C7" w:rsidR="002631BF" w:rsidRPr="00223A48" w:rsidRDefault="004E66E9" w:rsidP="00D0709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eastAsia="Arial" w:hAnsiTheme="majorHAnsi" w:cstheme="majorHAnsi"/>
                <w:lang w:eastAsia="sk-SK"/>
              </w:rPr>
            </w:pPr>
            <w:r w:rsidRPr="004F18A6">
              <w:rPr>
                <w:rFonts w:asciiTheme="majorHAnsi" w:hAnsiTheme="majorHAnsi" w:cstheme="majorHAnsi"/>
              </w:rPr>
              <w:t>pacient na p</w:t>
            </w:r>
            <w:r w:rsidRPr="004F18A6">
              <w:rPr>
                <w:rFonts w:asciiTheme="majorHAnsi" w:hAnsiTheme="majorHAnsi" w:cstheme="majorHAnsi"/>
                <w:color w:val="000000"/>
              </w:rPr>
              <w:t>ô</w:t>
            </w:r>
            <w:r w:rsidRPr="004F18A6">
              <w:rPr>
                <w:rFonts w:asciiTheme="majorHAnsi" w:hAnsiTheme="majorHAnsi" w:cstheme="majorHAnsi"/>
              </w:rPr>
              <w:t>vodnom a stornovanom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zname je zhodn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</w:p>
        </w:tc>
      </w:tr>
      <w:tr w:rsidR="002631BF" w:rsidRPr="00D95A9D" w14:paraId="1D290BE8" w14:textId="77777777" w:rsidTr="00223A48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48CC04F5" w14:textId="77777777" w:rsidR="002631BF" w:rsidRPr="00D95A9D" w:rsidRDefault="002631BF" w:rsidP="00223A48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Výnimka</w:t>
            </w:r>
          </w:p>
        </w:tc>
        <w:tc>
          <w:tcPr>
            <w:tcW w:w="7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702FE" w14:textId="77777777" w:rsidR="004E66E9" w:rsidRPr="004F18A6" w:rsidRDefault="004E66E9" w:rsidP="00D0709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E000002 - Chybn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  <w:r w:rsidRPr="004F18A6">
              <w:rPr>
                <w:rFonts w:asciiTheme="majorHAnsi" w:hAnsiTheme="majorHAnsi" w:cstheme="majorHAnsi"/>
              </w:rPr>
              <w:t xml:space="preserve"> vstup </w:t>
            </w:r>
            <w:r w:rsidRPr="004F18A6">
              <w:rPr>
                <w:rFonts w:asciiTheme="majorHAnsi" w:hAnsiTheme="majorHAnsi" w:cstheme="majorHAnsi"/>
                <w:color w:val="000000"/>
              </w:rPr>
              <w:t>–</w:t>
            </w:r>
            <w:r w:rsidRPr="004F18A6">
              <w:rPr>
                <w:rFonts w:asciiTheme="majorHAnsi" w:hAnsiTheme="majorHAnsi" w:cstheme="majorHAnsi"/>
              </w:rPr>
              <w:t xml:space="preserve"> nedodr</w:t>
            </w:r>
            <w:r w:rsidRPr="004F18A6">
              <w:rPr>
                <w:rFonts w:asciiTheme="majorHAnsi" w:hAnsiTheme="majorHAnsi" w:cstheme="majorHAnsi"/>
                <w:color w:val="000000"/>
              </w:rPr>
              <w:t>ž</w:t>
            </w:r>
            <w:r w:rsidRPr="004F18A6">
              <w:rPr>
                <w:rFonts w:asciiTheme="majorHAnsi" w:hAnsiTheme="majorHAnsi" w:cstheme="majorHAnsi"/>
              </w:rPr>
              <w:t>an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4F18A6">
              <w:rPr>
                <w:rFonts w:asciiTheme="majorHAnsi" w:hAnsiTheme="majorHAnsi" w:cstheme="majorHAnsi"/>
              </w:rPr>
              <w:t>multiplicita</w:t>
            </w:r>
            <w:proofErr w:type="spellEnd"/>
            <w:r w:rsidRPr="004F18A6">
              <w:rPr>
                <w:rFonts w:asciiTheme="majorHAnsi" w:hAnsiTheme="majorHAnsi" w:cstheme="majorHAnsi"/>
              </w:rPr>
              <w:t>, rozsah hodn</w:t>
            </w:r>
            <w:r w:rsidRPr="004F18A6">
              <w:rPr>
                <w:rFonts w:asciiTheme="majorHAnsi" w:hAnsiTheme="majorHAnsi" w:cstheme="majorHAnsi"/>
                <w:color w:val="000000"/>
              </w:rPr>
              <w:t>ô</w:t>
            </w:r>
            <w:r w:rsidRPr="004F18A6">
              <w:rPr>
                <w:rFonts w:asciiTheme="majorHAnsi" w:hAnsiTheme="majorHAnsi" w:cstheme="majorHAnsi"/>
              </w:rPr>
              <w:t>t alebo referencia</w:t>
            </w:r>
          </w:p>
          <w:p w14:paraId="08AA7762" w14:textId="77777777" w:rsidR="004E66E9" w:rsidRPr="004F18A6" w:rsidRDefault="004E66E9" w:rsidP="00D0709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E110001 -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 neexistuje</w:t>
            </w:r>
          </w:p>
          <w:p w14:paraId="0EB2AB6B" w14:textId="77777777" w:rsidR="004E66E9" w:rsidRPr="004F18A6" w:rsidRDefault="004E66E9" w:rsidP="00D0709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4F18A6">
              <w:rPr>
                <w:rFonts w:asciiTheme="majorHAnsi" w:hAnsiTheme="majorHAnsi" w:cstheme="majorHAnsi"/>
              </w:rPr>
              <w:t>E100002 - Stav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znamu neumo</w:t>
            </w:r>
            <w:r w:rsidRPr="004F18A6">
              <w:rPr>
                <w:rFonts w:asciiTheme="majorHAnsi" w:hAnsiTheme="majorHAnsi" w:cstheme="majorHAnsi"/>
                <w:color w:val="000000"/>
              </w:rPr>
              <w:t>žň</w:t>
            </w:r>
            <w:r w:rsidRPr="004F18A6">
              <w:rPr>
                <w:rFonts w:asciiTheme="majorHAnsi" w:hAnsiTheme="majorHAnsi" w:cstheme="majorHAnsi"/>
              </w:rPr>
              <w:t>uje storno</w:t>
            </w:r>
          </w:p>
          <w:p w14:paraId="257BE5BB" w14:textId="26848374" w:rsidR="002631BF" w:rsidRPr="00223A48" w:rsidRDefault="004E66E9" w:rsidP="00D0709A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"/>
              <w:rPr>
                <w:rFonts w:asciiTheme="majorHAnsi" w:eastAsia="Arial" w:hAnsiTheme="majorHAnsi" w:cstheme="majorHAnsi"/>
                <w:lang w:eastAsia="sk-SK"/>
              </w:rPr>
            </w:pPr>
            <w:r w:rsidRPr="004F18A6">
              <w:rPr>
                <w:rFonts w:asciiTheme="majorHAnsi" w:hAnsiTheme="majorHAnsi" w:cstheme="majorHAnsi"/>
              </w:rPr>
              <w:t>E1007 - Prihl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sen</w:t>
            </w:r>
            <w:r w:rsidRPr="004F18A6">
              <w:rPr>
                <w:rFonts w:asciiTheme="majorHAnsi" w:hAnsiTheme="majorHAnsi" w:cstheme="majorHAnsi"/>
                <w:color w:val="000000"/>
              </w:rPr>
              <w:t>ý</w:t>
            </w:r>
            <w:r w:rsidRPr="004F18A6">
              <w:rPr>
                <w:rFonts w:asciiTheme="majorHAnsi" w:hAnsiTheme="majorHAnsi" w:cstheme="majorHAnsi"/>
              </w:rPr>
              <w:t xml:space="preserve"> pou</w:t>
            </w:r>
            <w:r w:rsidRPr="004F18A6">
              <w:rPr>
                <w:rFonts w:asciiTheme="majorHAnsi" w:hAnsiTheme="majorHAnsi" w:cstheme="majorHAnsi"/>
                <w:color w:val="000000"/>
              </w:rPr>
              <w:t>ží</w:t>
            </w:r>
            <w:r w:rsidRPr="004F18A6">
              <w:rPr>
                <w:rFonts w:asciiTheme="majorHAnsi" w:hAnsiTheme="majorHAnsi" w:cstheme="majorHAnsi"/>
              </w:rPr>
              <w:t>vate</w:t>
            </w:r>
            <w:r w:rsidRPr="004F18A6">
              <w:rPr>
                <w:rFonts w:asciiTheme="majorHAnsi" w:hAnsiTheme="majorHAnsi" w:cstheme="majorHAnsi"/>
                <w:color w:val="000000"/>
              </w:rPr>
              <w:t>ľ</w:t>
            </w:r>
            <w:r w:rsidRPr="004F18A6">
              <w:rPr>
                <w:rFonts w:asciiTheme="majorHAnsi" w:hAnsiTheme="majorHAnsi" w:cstheme="majorHAnsi"/>
              </w:rPr>
              <w:t xml:space="preserve"> nem</w:t>
            </w:r>
            <w:r w:rsidRPr="004F18A6">
              <w:rPr>
                <w:rFonts w:asciiTheme="majorHAnsi" w:hAnsiTheme="majorHAnsi" w:cstheme="majorHAnsi"/>
                <w:color w:val="000000"/>
              </w:rPr>
              <w:t>ôž</w:t>
            </w:r>
            <w:r w:rsidRPr="004F18A6">
              <w:rPr>
                <w:rFonts w:asciiTheme="majorHAnsi" w:hAnsiTheme="majorHAnsi" w:cstheme="majorHAnsi"/>
              </w:rPr>
              <w:t>e vykona</w:t>
            </w:r>
            <w:r w:rsidRPr="004F18A6">
              <w:rPr>
                <w:rFonts w:asciiTheme="majorHAnsi" w:hAnsiTheme="majorHAnsi" w:cstheme="majorHAnsi"/>
                <w:color w:val="000000"/>
              </w:rPr>
              <w:t>ť</w:t>
            </w:r>
            <w:r w:rsidRPr="004F18A6">
              <w:rPr>
                <w:rFonts w:asciiTheme="majorHAnsi" w:hAnsiTheme="majorHAnsi" w:cstheme="majorHAnsi"/>
              </w:rPr>
              <w:t xml:space="preserve"> po</w:t>
            </w:r>
            <w:r w:rsidRPr="004F18A6">
              <w:rPr>
                <w:rFonts w:asciiTheme="majorHAnsi" w:hAnsiTheme="majorHAnsi" w:cstheme="majorHAnsi"/>
                <w:color w:val="000000"/>
              </w:rPr>
              <w:t>ž</w:t>
            </w:r>
            <w:r w:rsidRPr="004F18A6">
              <w:rPr>
                <w:rFonts w:asciiTheme="majorHAnsi" w:hAnsiTheme="majorHAnsi" w:cstheme="majorHAnsi"/>
              </w:rPr>
              <w:t>adovan</w:t>
            </w:r>
            <w:r w:rsidRPr="004F18A6">
              <w:rPr>
                <w:rFonts w:asciiTheme="majorHAnsi" w:hAnsiTheme="majorHAnsi" w:cstheme="majorHAnsi"/>
                <w:color w:val="000000"/>
              </w:rPr>
              <w:t>ú</w:t>
            </w:r>
            <w:r w:rsidRPr="004F18A6">
              <w:rPr>
                <w:rFonts w:asciiTheme="majorHAnsi" w:hAnsiTheme="majorHAnsi" w:cstheme="majorHAnsi"/>
              </w:rPr>
              <w:t xml:space="preserve"> oper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ciu - Storno m</w:t>
            </w:r>
            <w:r w:rsidRPr="004F18A6">
              <w:rPr>
                <w:rFonts w:asciiTheme="majorHAnsi" w:hAnsiTheme="majorHAnsi" w:cstheme="majorHAnsi"/>
                <w:color w:val="000000"/>
              </w:rPr>
              <w:t>ôž</w:t>
            </w:r>
            <w:r w:rsidRPr="004F18A6">
              <w:rPr>
                <w:rFonts w:asciiTheme="majorHAnsi" w:hAnsiTheme="majorHAnsi" w:cstheme="majorHAnsi"/>
              </w:rPr>
              <w:t>e vykona</w:t>
            </w:r>
            <w:r w:rsidRPr="004F18A6">
              <w:rPr>
                <w:rFonts w:asciiTheme="majorHAnsi" w:hAnsiTheme="majorHAnsi" w:cstheme="majorHAnsi"/>
                <w:color w:val="000000"/>
              </w:rPr>
              <w:t>ť</w:t>
            </w:r>
            <w:r w:rsidRPr="004F18A6">
              <w:rPr>
                <w:rFonts w:asciiTheme="majorHAnsi" w:hAnsiTheme="majorHAnsi" w:cstheme="majorHAnsi"/>
              </w:rPr>
              <w:t xml:space="preserve"> len autor p</w:t>
            </w:r>
            <w:r w:rsidRPr="004F18A6">
              <w:rPr>
                <w:rFonts w:asciiTheme="majorHAnsi" w:hAnsiTheme="majorHAnsi" w:cstheme="majorHAnsi"/>
                <w:color w:val="000000"/>
              </w:rPr>
              <w:t>ô</w:t>
            </w:r>
            <w:r w:rsidRPr="004F18A6">
              <w:rPr>
                <w:rFonts w:asciiTheme="majorHAnsi" w:hAnsiTheme="majorHAnsi" w:cstheme="majorHAnsi"/>
              </w:rPr>
              <w:t>vodn</w:t>
            </w:r>
            <w:r w:rsidRPr="004F18A6">
              <w:rPr>
                <w:rFonts w:asciiTheme="majorHAnsi" w:hAnsiTheme="majorHAnsi" w:cstheme="majorHAnsi"/>
                <w:color w:val="000000"/>
              </w:rPr>
              <w:t>é</w:t>
            </w:r>
            <w:r w:rsidRPr="004F18A6">
              <w:rPr>
                <w:rFonts w:asciiTheme="majorHAnsi" w:hAnsiTheme="majorHAnsi" w:cstheme="majorHAnsi"/>
              </w:rPr>
              <w:t>ho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znamu alebo zdravotn</w:t>
            </w:r>
            <w:r w:rsidRPr="004F18A6">
              <w:rPr>
                <w:rFonts w:asciiTheme="majorHAnsi" w:hAnsiTheme="majorHAnsi" w:cstheme="majorHAnsi"/>
                <w:color w:val="000000"/>
              </w:rPr>
              <w:t>í</w:t>
            </w:r>
            <w:r w:rsidRPr="004F18A6">
              <w:rPr>
                <w:rFonts w:asciiTheme="majorHAnsi" w:hAnsiTheme="majorHAnsi" w:cstheme="majorHAnsi"/>
              </w:rPr>
              <w:t>cky pracovn</w:t>
            </w:r>
            <w:r w:rsidRPr="004F18A6">
              <w:rPr>
                <w:rFonts w:asciiTheme="majorHAnsi" w:hAnsiTheme="majorHAnsi" w:cstheme="majorHAnsi"/>
                <w:color w:val="000000"/>
              </w:rPr>
              <w:t>í</w:t>
            </w:r>
            <w:r w:rsidRPr="004F18A6">
              <w:rPr>
                <w:rFonts w:asciiTheme="majorHAnsi" w:hAnsiTheme="majorHAnsi" w:cstheme="majorHAnsi"/>
              </w:rPr>
              <w:t>k zo zhodn</w:t>
            </w:r>
            <w:r w:rsidRPr="004F18A6">
              <w:rPr>
                <w:rFonts w:asciiTheme="majorHAnsi" w:hAnsiTheme="majorHAnsi" w:cstheme="majorHAnsi"/>
                <w:color w:val="000000"/>
              </w:rPr>
              <w:t>é</w:t>
            </w:r>
            <w:r w:rsidRPr="004F18A6">
              <w:rPr>
                <w:rFonts w:asciiTheme="majorHAnsi" w:hAnsiTheme="majorHAnsi" w:cstheme="majorHAnsi"/>
              </w:rPr>
              <w:t>ho OU PZS ako autor z</w:t>
            </w:r>
            <w:r w:rsidRPr="004F18A6">
              <w:rPr>
                <w:rFonts w:asciiTheme="majorHAnsi" w:hAnsiTheme="majorHAnsi" w:cstheme="majorHAnsi"/>
                <w:color w:val="000000"/>
              </w:rPr>
              <w:t>á</w:t>
            </w:r>
            <w:r w:rsidRPr="004F18A6">
              <w:rPr>
                <w:rFonts w:asciiTheme="majorHAnsi" w:hAnsiTheme="majorHAnsi" w:cstheme="majorHAnsi"/>
              </w:rPr>
              <w:t>znamu.</w:t>
            </w:r>
          </w:p>
        </w:tc>
      </w:tr>
    </w:tbl>
    <w:p w14:paraId="5365D073" w14:textId="77777777" w:rsidR="002631BF" w:rsidRPr="00223A48" w:rsidRDefault="002631BF" w:rsidP="00223A48"/>
    <w:p w14:paraId="54CCFBE1" w14:textId="04F24172" w:rsidR="00585A0F" w:rsidRPr="00D95A9D" w:rsidRDefault="4B1F096C" w:rsidP="00D0709A">
      <w:pPr>
        <w:pStyle w:val="Nadpis1"/>
        <w:numPr>
          <w:ilvl w:val="0"/>
          <w:numId w:val="81"/>
        </w:numPr>
        <w:rPr>
          <w:lang w:val="sk-SK"/>
        </w:rPr>
      </w:pPr>
      <w:bookmarkStart w:id="208" w:name="_Toc83888355"/>
      <w:proofErr w:type="spellStart"/>
      <w:r w:rsidRPr="00D95A9D">
        <w:rPr>
          <w:lang w:val="sk-SK"/>
        </w:rPr>
        <w:lastRenderedPageBreak/>
        <w:t>Archetypy</w:t>
      </w:r>
      <w:bookmarkEnd w:id="208"/>
      <w:proofErr w:type="spellEnd"/>
    </w:p>
    <w:p w14:paraId="7424D571" w14:textId="77777777" w:rsidR="00825E84" w:rsidRPr="00D95A9D" w:rsidRDefault="34661EDB" w:rsidP="006F4424">
      <w:pPr>
        <w:jc w:val="both"/>
      </w:pPr>
      <w:r w:rsidRPr="00D95A9D">
        <w:t>Poradie elementov a celá štruktúra je exaktne definované v .</w:t>
      </w:r>
      <w:proofErr w:type="spellStart"/>
      <w:r w:rsidRPr="00D95A9D">
        <w:t>adl</w:t>
      </w:r>
      <w:proofErr w:type="spellEnd"/>
      <w:r w:rsidRPr="00D95A9D">
        <w:t xml:space="preserve"> schéme. Nižšie uvedené tabuľky slúžia na doplnenie významu jednotlivých textových elementov. Neurčujú poradie elementov.</w:t>
      </w:r>
    </w:p>
    <w:p w14:paraId="441D47F0" w14:textId="48665D43" w:rsidR="00585A0F" w:rsidRPr="00C26A9D" w:rsidRDefault="00E971EA" w:rsidP="00D0709A">
      <w:pPr>
        <w:pStyle w:val="Nadpis2"/>
        <w:numPr>
          <w:ilvl w:val="1"/>
          <w:numId w:val="81"/>
        </w:numPr>
        <w:ind w:left="432"/>
      </w:pPr>
      <w:bookmarkStart w:id="209" w:name="_Záznam_z_odborného"/>
      <w:bookmarkStart w:id="210" w:name="_Toc83888356"/>
      <w:bookmarkEnd w:id="209"/>
      <w:proofErr w:type="spellStart"/>
      <w:r>
        <w:t>Očkovací</w:t>
      </w:r>
      <w:proofErr w:type="spellEnd"/>
      <w:r>
        <w:t xml:space="preserve"> </w:t>
      </w:r>
      <w:proofErr w:type="spellStart"/>
      <w:r>
        <w:t>záznam</w:t>
      </w:r>
      <w:bookmarkEnd w:id="210"/>
      <w:proofErr w:type="spellEnd"/>
    </w:p>
    <w:p w14:paraId="325D8DA4" w14:textId="501F176B" w:rsidR="00585A0F" w:rsidRPr="00D95A9D" w:rsidRDefault="4B1F096C" w:rsidP="00585A0F">
      <w:r w:rsidRPr="00D95A9D">
        <w:t xml:space="preserve">Štruktúra záznamu je:  </w:t>
      </w:r>
    </w:p>
    <w:p w14:paraId="4A0FA30C" w14:textId="77777777" w:rsidR="008128CA" w:rsidRPr="00D95A9D" w:rsidRDefault="008128CA" w:rsidP="00585A0F"/>
    <w:p w14:paraId="56139D1A" w14:textId="2DB0C689" w:rsidR="00E971EA" w:rsidRDefault="00E971EA" w:rsidP="00C26A9D">
      <w:r w:rsidRPr="00E971EA">
        <w:t>CEN-EN13606-SECTION.Ockovaci_zaznam.v1</w:t>
      </w:r>
      <w:r>
        <w:t>.</w:t>
      </w:r>
    </w:p>
    <w:p w14:paraId="1C45FA91" w14:textId="23D8D0BF" w:rsidR="00585A0F" w:rsidRPr="00D95A9D" w:rsidRDefault="00585A0F" w:rsidP="00585A0F">
      <w:pPr>
        <w:jc w:val="both"/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2183"/>
        <w:gridCol w:w="7173"/>
      </w:tblGrid>
      <w:tr w:rsidR="00EC626E" w:rsidRPr="00D95A9D" w14:paraId="358271BF" w14:textId="77777777" w:rsidTr="003E15D5">
        <w:trPr>
          <w:trHeight w:val="193"/>
          <w:tblHeader/>
        </w:trPr>
        <w:tc>
          <w:tcPr>
            <w:tcW w:w="218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A5D73" w14:textId="77777777" w:rsidR="00EC626E" w:rsidRPr="00D95A9D" w:rsidRDefault="6DE4F7B8" w:rsidP="003C2924">
            <w:pPr>
              <w:rPr>
                <w:color w:val="FFFFFF" w:themeColor="background2"/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ADL - Element/</w:t>
            </w:r>
            <w:proofErr w:type="spellStart"/>
            <w:r w:rsidRPr="00D95A9D">
              <w:rPr>
                <w:sz w:val="18"/>
                <w:szCs w:val="18"/>
              </w:rPr>
              <w:t>Ontology</w:t>
            </w:r>
            <w:proofErr w:type="spellEnd"/>
            <w:r w:rsidRPr="00D95A9D">
              <w:rPr>
                <w:sz w:val="18"/>
                <w:szCs w:val="18"/>
              </w:rPr>
              <w:t>/text: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9CFD745" w14:textId="77777777" w:rsidR="00EC626E" w:rsidRPr="00D95A9D" w:rsidRDefault="6DE4F7B8" w:rsidP="003C2924">
            <w:pPr>
              <w:rPr>
                <w:color w:val="FFFFFF" w:themeColor="background2"/>
                <w:sz w:val="18"/>
                <w:szCs w:val="18"/>
              </w:rPr>
            </w:pPr>
            <w:r w:rsidRPr="00D95A9D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00E971EA" w:rsidRPr="00D95A9D" w14:paraId="091F145A" w14:textId="77777777" w:rsidTr="003E15D5">
        <w:trPr>
          <w:trHeight w:val="45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1F57" w14:textId="77777777" w:rsidR="00E971EA" w:rsidRDefault="00E971EA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Druh očkovania</w:t>
            </w:r>
          </w:p>
          <w:p w14:paraId="044A0915" w14:textId="2386AB98" w:rsidR="00E971EA" w:rsidRPr="00D95A9D" w:rsidRDefault="00E971EA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(Oz.1)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FA83" w14:textId="77777777" w:rsidR="00E971EA" w:rsidRDefault="00E971EA" w:rsidP="00D16B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Druh očkovania, ktoré bolo podané pacientovi.</w:t>
            </w:r>
          </w:p>
          <w:p w14:paraId="274B26E0" w14:textId="262F8B09" w:rsidR="00705CCD" w:rsidRPr="00D95A9D" w:rsidRDefault="00E971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Informácie o druhu očkovania vyplní ošetrujúci lekár. </w:t>
            </w:r>
            <w:r w:rsidR="00705CCD">
              <w:rPr>
                <w:sz w:val="18"/>
                <w:szCs w:val="18"/>
              </w:rPr>
              <w:t>V prípade, že sa jedná o povinné očkovanie, údaje prevezme z očkovacieho kalendára. Pokiaľ sa jedná o dobrovoľné doplnkové očkovanie, na žiadosť pacienta, tak údaje vyplní lekár na základe zvoleného druhu očkovania.</w:t>
            </w:r>
            <w:r w:rsidR="00FF6C26">
              <w:rPr>
                <w:sz w:val="18"/>
                <w:szCs w:val="18"/>
              </w:rPr>
              <w:t xml:space="preserve"> Vybraný číselník </w:t>
            </w:r>
            <w:r w:rsidR="00705CCD">
              <w:rPr>
                <w:sz w:val="18"/>
                <w:szCs w:val="18"/>
              </w:rPr>
              <w:t>1.3.158.00165387.100.10.35</w:t>
            </w:r>
          </w:p>
        </w:tc>
      </w:tr>
      <w:tr w:rsidR="00DB7DCD" w:rsidRPr="00D95A9D" w14:paraId="5EAFFFE7" w14:textId="77777777" w:rsidTr="003E15D5">
        <w:trPr>
          <w:trHeight w:val="45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73A4" w14:textId="3AE3E348" w:rsidR="00DB7DCD" w:rsidRPr="00D95A9D" w:rsidRDefault="00705CCD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Poznámka</w:t>
            </w:r>
            <w:r w:rsidR="10BBE82C" w:rsidRPr="00D95A9D">
              <w:br/>
            </w:r>
            <w:r w:rsidR="4B1F096C"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="4B1F096C"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  <w:r w:rsidR="4B1F096C"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50D1" w14:textId="70C01606" w:rsidR="00D16B30" w:rsidRDefault="00705CCD" w:rsidP="00D16B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Poznámka k vykonanému očkovaniu</w:t>
            </w:r>
            <w:r w:rsidR="006C6697">
              <w:rPr>
                <w:sz w:val="18"/>
                <w:szCs w:val="18"/>
              </w:rPr>
              <w:t xml:space="preserve"> ako celku</w:t>
            </w:r>
            <w:r>
              <w:rPr>
                <w:sz w:val="18"/>
                <w:szCs w:val="18"/>
              </w:rPr>
              <w:t>.</w:t>
            </w:r>
          </w:p>
          <w:p w14:paraId="68249689" w14:textId="49058E08" w:rsidR="00DB7DCD" w:rsidRPr="00D95A9D" w:rsidRDefault="00705CCD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Obsahuje popis očkovania, prípadne poznámku lekára k vykonanému očkovaniu pacienta. Poznámku vypĺňa lekár</w:t>
            </w:r>
            <w:r w:rsidR="00C151E4">
              <w:rPr>
                <w:sz w:val="18"/>
                <w:szCs w:val="18"/>
              </w:rPr>
              <w:t xml:space="preserve"> – v rozsahu do 2000 znakov</w:t>
            </w:r>
            <w:r w:rsidR="00FF6C26">
              <w:rPr>
                <w:sz w:val="18"/>
                <w:szCs w:val="18"/>
              </w:rPr>
              <w:t>.</w:t>
            </w:r>
          </w:p>
        </w:tc>
      </w:tr>
      <w:tr w:rsidR="00DB7DCD" w:rsidRPr="00D95A9D" w14:paraId="615341A2" w14:textId="77777777" w:rsidTr="003E15D5">
        <w:trPr>
          <w:trHeight w:val="147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2912" w14:textId="3225ACFE" w:rsidR="00DB7DCD" w:rsidRPr="00D95A9D" w:rsidRDefault="00FF6C26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očkovania</w:t>
            </w:r>
            <w:r w:rsidR="10BBE82C" w:rsidRPr="00D95A9D">
              <w:br/>
            </w:r>
            <w:r w:rsidR="4B1F096C"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="4B1F096C"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  <w:r w:rsidR="4B1F096C"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CD19" w14:textId="77777777" w:rsidR="00FF6C26" w:rsidRDefault="00FF6C26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očkovania, ktoré bolo podané pacientovi.</w:t>
            </w:r>
          </w:p>
          <w:p w14:paraId="1D29A2B2" w14:textId="7C732AA7" w:rsidR="00DB7DCD" w:rsidRPr="00D95A9D" w:rsidRDefault="00FF6C26" w:rsidP="00006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Lekár zapíše o aký typ očkovania išlo podľa očkovacieho kalendára. Údaje sa vyberú z číselníka 1.3.158.00165387.100.10.36</w:t>
            </w:r>
          </w:p>
        </w:tc>
      </w:tr>
      <w:tr w:rsidR="00DB7DCD" w:rsidRPr="00D95A9D" w14:paraId="45000535" w14:textId="77777777" w:rsidTr="003E15D5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BBD1" w14:textId="2F61A3FC" w:rsidR="00DB7DCD" w:rsidRPr="00D95A9D" w:rsidRDefault="00FF6C26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Očkovacia dávka</w:t>
            </w:r>
          </w:p>
          <w:p w14:paraId="5A772434" w14:textId="63122B10" w:rsidR="000B389F" w:rsidRPr="00D95A9D" w:rsidRDefault="4B1F096C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 w:rsidR="00FF6C26"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 w:rsidR="00FF6C26">
              <w:rPr>
                <w:sz w:val="18"/>
                <w:szCs w:val="18"/>
              </w:rPr>
              <w:t>4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B14B" w14:textId="1181A821" w:rsidR="00FF6C26" w:rsidRDefault="00FF6C26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Očkovacia dávka, ktorá bola podaná pacientovi</w:t>
            </w:r>
          </w:p>
          <w:p w14:paraId="31D8456C" w14:textId="062B1831" w:rsidR="00FF6C26" w:rsidRDefault="00FF6C26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Obsahuje základné informácie ohľadom podávaných očkovacích dávok. Vypĺňa lekár </w:t>
            </w:r>
          </w:p>
          <w:p w14:paraId="06855AFB" w14:textId="3DFDC664" w:rsidR="00DB7DCD" w:rsidRPr="00D95A9D" w:rsidRDefault="4B1F096C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 </w:t>
            </w:r>
          </w:p>
        </w:tc>
      </w:tr>
      <w:tr w:rsidR="00DB7DCD" w:rsidRPr="00D95A9D" w14:paraId="1391EE6A" w14:textId="77777777" w:rsidTr="003E15D5">
        <w:trPr>
          <w:trHeight w:val="12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9AAC" w14:textId="4BB0D061" w:rsidR="00DB7DCD" w:rsidRPr="00D95A9D" w:rsidRDefault="00FF6C26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čet dávok</w:t>
            </w:r>
          </w:p>
          <w:p w14:paraId="733E78D8" w14:textId="59370236" w:rsidR="00DB7DCD" w:rsidRPr="00D95A9D" w:rsidRDefault="4B1F096C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 w:rsidR="00FF6C26"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.4</w:t>
            </w:r>
            <w:r w:rsidR="00FF6C26">
              <w:rPr>
                <w:sz w:val="18"/>
                <w:szCs w:val="18"/>
              </w:rPr>
              <w:t>.1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B720" w14:textId="0DA78801" w:rsidR="0022175E" w:rsidRDefault="0022175E" w:rsidP="00FF6C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Počet dávok, ktoré je potrebné, aby pacient absolvoval.</w:t>
            </w:r>
          </w:p>
          <w:p w14:paraId="3A7E1FAC" w14:textId="3696F6A8" w:rsidR="00DB7DCD" w:rsidRPr="00D95A9D" w:rsidRDefault="00FF6C26">
            <w:r>
              <w:rPr>
                <w:sz w:val="18"/>
                <w:szCs w:val="18"/>
              </w:rPr>
              <w:t>Celkový počet dávok, ktoré predpisuje očkovacia schéma</w:t>
            </w:r>
            <w:r w:rsidR="00C151E4">
              <w:rPr>
                <w:sz w:val="18"/>
                <w:szCs w:val="18"/>
              </w:rPr>
              <w:t xml:space="preserve"> – v rozsahu do čísla 999</w:t>
            </w:r>
            <w:r>
              <w:rPr>
                <w:sz w:val="18"/>
                <w:szCs w:val="18"/>
              </w:rPr>
              <w:t>.</w:t>
            </w:r>
          </w:p>
        </w:tc>
      </w:tr>
      <w:tr w:rsidR="00DB7DCD" w:rsidRPr="00D95A9D" w14:paraId="03E3C25D" w14:textId="77777777" w:rsidTr="003E15D5">
        <w:trPr>
          <w:trHeight w:val="12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5AF" w14:textId="08128227" w:rsidR="00DB7DCD" w:rsidRPr="00D95A9D" w:rsidRDefault="00FF6C26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Poradie dávky</w:t>
            </w:r>
          </w:p>
          <w:p w14:paraId="62D687DC" w14:textId="2F5C843F" w:rsidR="00DB7DCD" w:rsidRPr="00D95A9D" w:rsidRDefault="4B1F096C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 w:rsidR="00FF6C26">
              <w:rPr>
                <w:sz w:val="18"/>
                <w:szCs w:val="18"/>
              </w:rPr>
              <w:t>z.4.2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3661" w14:textId="77777777" w:rsidR="00FF6C26" w:rsidRDefault="00FF6C26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Poradie dávky očkovania.</w:t>
            </w:r>
          </w:p>
          <w:p w14:paraId="0EE50B00" w14:textId="2F885CA1" w:rsidR="00DB7DCD" w:rsidRPr="00D95A9D" w:rsidRDefault="00FF6C26" w:rsidP="00006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sa v prípade, že sa jedná o očkovanie, ktoré je vykonané vo viacerých dávkach</w:t>
            </w:r>
            <w:r w:rsidR="00C151E4">
              <w:rPr>
                <w:sz w:val="18"/>
                <w:szCs w:val="18"/>
              </w:rPr>
              <w:t xml:space="preserve"> – v rozsahu do čísla 999</w:t>
            </w:r>
            <w:r>
              <w:rPr>
                <w:sz w:val="18"/>
                <w:szCs w:val="18"/>
              </w:rPr>
              <w:t>.</w:t>
            </w:r>
            <w:r w:rsidR="4B1F096C" w:rsidRPr="00D95A9D">
              <w:rPr>
                <w:sz w:val="18"/>
                <w:szCs w:val="18"/>
              </w:rPr>
              <w:t xml:space="preserve"> </w:t>
            </w:r>
          </w:p>
        </w:tc>
      </w:tr>
      <w:tr w:rsidR="00DB7DCD" w:rsidRPr="00D95A9D" w14:paraId="175188CC" w14:textId="77777777" w:rsidTr="003E15D5">
        <w:trPr>
          <w:trHeight w:val="1232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C57C" w14:textId="7A2FF95E" w:rsidR="00FF6C26" w:rsidRPr="00D95A9D" w:rsidRDefault="00FF6C26" w:rsidP="00FF6C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Posledná dávka</w:t>
            </w:r>
          </w:p>
          <w:p w14:paraId="5BB5717B" w14:textId="1A67E10B" w:rsidR="00DB7DCD" w:rsidRPr="00D95A9D" w:rsidRDefault="00FF6C26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z.4.3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9A3D" w14:textId="69AAB93E" w:rsidR="00DB7DCD" w:rsidRPr="00006397" w:rsidRDefault="0022175E" w:rsidP="002217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Posledná dávka očkovania</w:t>
            </w:r>
          </w:p>
          <w:p w14:paraId="7E30203C" w14:textId="4B44EB68" w:rsidR="0022175E" w:rsidRPr="00006397" w:rsidRDefault="0022175E" w:rsidP="00006397">
            <w:pPr>
              <w:rPr>
                <w:sz w:val="18"/>
                <w:szCs w:val="18"/>
              </w:rPr>
            </w:pPr>
            <w:r w:rsidRPr="00006397">
              <w:rPr>
                <w:sz w:val="18"/>
                <w:szCs w:val="18"/>
              </w:rPr>
              <w:t>Vypĺňa sa v prípade ak sa jedná o poslednú dávku očkovania v prípade očkovania vykonávaného vo viacerých dávkach (Príznak áno/nie)</w:t>
            </w:r>
          </w:p>
        </w:tc>
      </w:tr>
      <w:tr w:rsidR="00DB7DCD" w:rsidRPr="00D95A9D" w14:paraId="7912DA09" w14:textId="77777777" w:rsidTr="003E15D5">
        <w:trPr>
          <w:trHeight w:val="101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3326" w14:textId="7E8B8AEF" w:rsidR="0022175E" w:rsidRPr="00D95A9D" w:rsidRDefault="0022175E" w:rsidP="002217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Vykonané očkovanie</w:t>
            </w:r>
          </w:p>
          <w:p w14:paraId="60B88BD1" w14:textId="647465A3" w:rsidR="00DB7DCD" w:rsidRPr="00D95A9D" w:rsidRDefault="0022175E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z.5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8DE1" w14:textId="2C6ADC7B" w:rsidR="0022175E" w:rsidRDefault="0022175E" w:rsidP="002217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Vykonané očkovanie vykonané lekárom</w:t>
            </w:r>
          </w:p>
          <w:p w14:paraId="21BBABEE" w14:textId="370235DC" w:rsidR="0022175E" w:rsidRPr="00006397" w:rsidRDefault="002217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Obsahuje zoznam elementov, ktoré je potrebné vyplniť v prípade, že daný záznam popisuje vykonané očkovanie pacienta</w:t>
            </w:r>
          </w:p>
          <w:p w14:paraId="493B0A9C" w14:textId="4C00795A" w:rsidR="00DB7DCD" w:rsidRPr="00D95A9D" w:rsidRDefault="00DB7DCD" w:rsidP="00006397"/>
        </w:tc>
      </w:tr>
      <w:tr w:rsidR="00DB7DCD" w:rsidRPr="00D95A9D" w14:paraId="09C3E46C" w14:textId="77777777" w:rsidTr="003E15D5">
        <w:trPr>
          <w:trHeight w:val="3502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4D07" w14:textId="11A49645" w:rsidR="0022175E" w:rsidRPr="00D95A9D" w:rsidRDefault="0022175E" w:rsidP="002217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Dátum a čas vykonania očkovania</w:t>
            </w:r>
          </w:p>
          <w:p w14:paraId="63438387" w14:textId="11BE33B0" w:rsidR="00DB7DCD" w:rsidRPr="00D95A9D" w:rsidRDefault="0022175E" w:rsidP="002217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z.5.1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7B52" w14:textId="27D1645A" w:rsidR="0022175E" w:rsidRPr="00D95A9D" w:rsidRDefault="0022175E" w:rsidP="002217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Dátum a čas, kedy bol pacient </w:t>
            </w:r>
            <w:r>
              <w:rPr>
                <w:sz w:val="18"/>
                <w:szCs w:val="18"/>
              </w:rPr>
              <w:t>zaočkovaný</w:t>
            </w:r>
            <w:r w:rsidRPr="00D95A9D">
              <w:rPr>
                <w:sz w:val="18"/>
                <w:szCs w:val="18"/>
              </w:rPr>
              <w:t>.</w:t>
            </w:r>
          </w:p>
          <w:p w14:paraId="5672B62E" w14:textId="55466EDF" w:rsidR="00DB7DCD" w:rsidRPr="00D95A9D" w:rsidRDefault="0022175E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Informácie o</w:t>
            </w:r>
            <w:r>
              <w:rPr>
                <w:sz w:val="18"/>
                <w:szCs w:val="18"/>
              </w:rPr>
              <w:t xml:space="preserve"> dátume a čase podania očkovacej látky. </w:t>
            </w:r>
          </w:p>
        </w:tc>
      </w:tr>
      <w:tr w:rsidR="0022175E" w:rsidRPr="00D95A9D" w14:paraId="03DDA00E" w14:textId="77777777" w:rsidTr="00006397">
        <w:trPr>
          <w:trHeight w:val="830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B981" w14:textId="77777777" w:rsidR="0022175E" w:rsidRPr="00D95A9D" w:rsidRDefault="0022175E" w:rsidP="002217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Vakcína</w:t>
            </w:r>
          </w:p>
          <w:p w14:paraId="517AFD75" w14:textId="77D49CB0" w:rsidR="0022175E" w:rsidRPr="00D95A9D" w:rsidRDefault="0022175E" w:rsidP="002217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 w:rsidR="00866AC1"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 w:rsidR="00866AC1">
              <w:rPr>
                <w:sz w:val="18"/>
                <w:szCs w:val="18"/>
              </w:rPr>
              <w:t>5.2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12EF" w14:textId="7ACA1FE2" w:rsidR="00866AC1" w:rsidRDefault="00866AC1" w:rsidP="002217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Vakcína, ktorá bola podaná</w:t>
            </w:r>
          </w:p>
          <w:p w14:paraId="765A5E39" w14:textId="5C1DC122" w:rsidR="0022175E" w:rsidRPr="00D95A9D" w:rsidRDefault="0022175E" w:rsidP="002217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Obsahuje základné informácie ohľadom podávaných očkovacích látok</w:t>
            </w:r>
          </w:p>
        </w:tc>
      </w:tr>
      <w:tr w:rsidR="00866AC1" w:rsidRPr="00D95A9D" w14:paraId="2E933B73" w14:textId="77777777" w:rsidTr="00545BE0">
        <w:trPr>
          <w:trHeight w:val="830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D393" w14:textId="77777777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Očkovacia látka</w:t>
            </w:r>
          </w:p>
          <w:p w14:paraId="74291532" w14:textId="3DC3E08D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2.1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15C6" w14:textId="0A938F86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Registrovaný liek z registra liekov. Odkaz na register liekov.</w:t>
            </w:r>
          </w:p>
        </w:tc>
      </w:tr>
      <w:tr w:rsidR="00866AC1" w:rsidRPr="00D95A9D" w14:paraId="14EF1896" w14:textId="77777777" w:rsidTr="00545BE0">
        <w:trPr>
          <w:trHeight w:val="830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BA2E" w14:textId="77777777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Poznámka</w:t>
            </w:r>
          </w:p>
          <w:p w14:paraId="3646F157" w14:textId="6548A199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2.2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5D09" w14:textId="33456C83" w:rsidR="00866AC1" w:rsidRPr="00D95A9D" w:rsidRDefault="00866AC1" w:rsidP="00993ED3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Popis očkovania </w:t>
            </w:r>
            <w:r>
              <w:rPr>
                <w:sz w:val="18"/>
                <w:szCs w:val="18"/>
              </w:rPr>
              <w:t>prípadne</w:t>
            </w:r>
            <w:r w:rsidRPr="00D95A9D">
              <w:rPr>
                <w:sz w:val="18"/>
                <w:szCs w:val="18"/>
              </w:rPr>
              <w:t xml:space="preserve"> poznámka lekára k</w:t>
            </w:r>
            <w:r w:rsidR="00993ED3">
              <w:rPr>
                <w:sz w:val="18"/>
                <w:szCs w:val="18"/>
              </w:rPr>
              <w:t xml:space="preserve"> očkovacej </w:t>
            </w:r>
            <w:r w:rsidR="006C6697">
              <w:rPr>
                <w:sz w:val="18"/>
                <w:szCs w:val="18"/>
              </w:rPr>
              <w:t>vakcín</w:t>
            </w:r>
            <w:r w:rsidR="00993ED3">
              <w:rPr>
                <w:sz w:val="18"/>
                <w:szCs w:val="18"/>
              </w:rPr>
              <w:t>e</w:t>
            </w:r>
            <w:r w:rsidR="00C151E4">
              <w:rPr>
                <w:sz w:val="18"/>
                <w:szCs w:val="18"/>
              </w:rPr>
              <w:t xml:space="preserve"> – v rozsahu do 2000 znakov</w:t>
            </w:r>
            <w:r w:rsidRPr="00D95A9D">
              <w:rPr>
                <w:sz w:val="18"/>
                <w:szCs w:val="18"/>
              </w:rPr>
              <w:t>.</w:t>
            </w:r>
          </w:p>
        </w:tc>
      </w:tr>
      <w:tr w:rsidR="00866AC1" w:rsidRPr="00D95A9D" w14:paraId="47AD1D8E" w14:textId="77777777" w:rsidTr="00545BE0">
        <w:trPr>
          <w:trHeight w:val="830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10C0" w14:textId="77777777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Šarža</w:t>
            </w:r>
          </w:p>
          <w:p w14:paraId="343D1DD0" w14:textId="5C33022D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5.2</w:t>
            </w:r>
            <w:r w:rsidRPr="00D95A9D">
              <w:rPr>
                <w:sz w:val="18"/>
                <w:szCs w:val="18"/>
              </w:rPr>
              <w:t>.3)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8AA8" w14:textId="02E926B9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Šarža </w:t>
            </w:r>
            <w:r>
              <w:rPr>
                <w:sz w:val="18"/>
                <w:szCs w:val="18"/>
              </w:rPr>
              <w:t xml:space="preserve">podanej </w:t>
            </w:r>
            <w:r w:rsidRPr="00D95A9D">
              <w:rPr>
                <w:sz w:val="18"/>
                <w:szCs w:val="18"/>
              </w:rPr>
              <w:t>očkovacej látky</w:t>
            </w:r>
            <w:r w:rsidR="00C151E4">
              <w:rPr>
                <w:sz w:val="18"/>
                <w:szCs w:val="18"/>
              </w:rPr>
              <w:t xml:space="preserve"> – v rozsahu do 2000 znakov</w:t>
            </w:r>
          </w:p>
        </w:tc>
      </w:tr>
      <w:tr w:rsidR="00866AC1" w:rsidRPr="00D95A9D" w14:paraId="35FD3749" w14:textId="77777777" w:rsidTr="00545BE0">
        <w:trPr>
          <w:trHeight w:val="830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0D24" w14:textId="77777777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Množstvo</w:t>
            </w:r>
          </w:p>
          <w:p w14:paraId="226C98EB" w14:textId="7F38C9DD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5.2</w:t>
            </w:r>
            <w:r w:rsidRPr="00D95A9D">
              <w:rPr>
                <w:sz w:val="18"/>
                <w:szCs w:val="18"/>
              </w:rPr>
              <w:t>.4)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175" w14:textId="4564DE42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Množstvo</w:t>
            </w:r>
            <w:r>
              <w:rPr>
                <w:sz w:val="18"/>
                <w:szCs w:val="18"/>
              </w:rPr>
              <w:t xml:space="preserve"> podanej</w:t>
            </w:r>
            <w:r w:rsidRPr="00D95A9D">
              <w:rPr>
                <w:sz w:val="18"/>
                <w:szCs w:val="18"/>
              </w:rPr>
              <w:t xml:space="preserve"> očkovacej látky</w:t>
            </w:r>
            <w:r w:rsidR="00C151E4">
              <w:rPr>
                <w:sz w:val="18"/>
                <w:szCs w:val="18"/>
              </w:rPr>
              <w:t xml:space="preserve"> – údaje sa vyberú z číselníka </w:t>
            </w:r>
            <w:r w:rsidR="00C151E4" w:rsidRPr="00C151E4">
              <w:rPr>
                <w:sz w:val="18"/>
                <w:szCs w:val="18"/>
              </w:rPr>
              <w:t>1.3.158.00165387.100.10.87</w:t>
            </w:r>
          </w:p>
        </w:tc>
      </w:tr>
      <w:tr w:rsidR="00866AC1" w:rsidRPr="00D95A9D" w14:paraId="2F106E8F" w14:textId="77777777" w:rsidTr="00006397">
        <w:trPr>
          <w:trHeight w:val="830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5AFA" w14:textId="77777777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Zrušené očkovanie</w:t>
            </w:r>
          </w:p>
          <w:p w14:paraId="23853F1A" w14:textId="523F0691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08B6" w14:textId="56D65709" w:rsidR="00866AC1" w:rsidRDefault="00866AC1" w:rsidP="00866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Zrušené očkovanie sa zapíše, pokiaľ sa očkovanie neuskutočnilo.</w:t>
            </w:r>
          </w:p>
          <w:p w14:paraId="4DE40576" w14:textId="4FFDF851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Zoznam elementov, ktoré je potrebné vyplniť v prípade, že daný záznam popisuje zrušené očkovanie pacienta.</w:t>
            </w:r>
          </w:p>
          <w:p w14:paraId="49D297A5" w14:textId="2ED9C4E2" w:rsidR="00866AC1" w:rsidRPr="00D95A9D" w:rsidRDefault="00866AC1" w:rsidP="00866AC1">
            <w:pPr>
              <w:rPr>
                <w:sz w:val="18"/>
                <w:szCs w:val="18"/>
              </w:rPr>
            </w:pPr>
          </w:p>
        </w:tc>
      </w:tr>
      <w:tr w:rsidR="00866AC1" w:rsidRPr="00D95A9D" w14:paraId="126EB1E0" w14:textId="77777777" w:rsidTr="00006397">
        <w:trPr>
          <w:trHeight w:val="626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46EF" w14:textId="77777777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Dôvod zrušenia očkovania</w:t>
            </w:r>
          </w:p>
          <w:p w14:paraId="246E20B8" w14:textId="583120AD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  <w:r w:rsidRPr="00D95A9D">
              <w:rPr>
                <w:sz w:val="18"/>
                <w:szCs w:val="18"/>
              </w:rPr>
              <w:t>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0823" w14:textId="77777777" w:rsidR="00866AC1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Dôvod zrušenia </w:t>
            </w:r>
            <w:r>
              <w:rPr>
                <w:sz w:val="18"/>
                <w:szCs w:val="18"/>
              </w:rPr>
              <w:t>očkovania</w:t>
            </w:r>
          </w:p>
          <w:p w14:paraId="265EEDD9" w14:textId="56405F62" w:rsidR="00866AC1" w:rsidRPr="00D95A9D" w:rsidRDefault="00866AC1" w:rsidP="00866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Dôvod prečo sa očkovanie neuskutočnilo, prípadne dôvod</w:t>
            </w:r>
            <w:r w:rsidRPr="00D95A9D">
              <w:rPr>
                <w:sz w:val="18"/>
                <w:szCs w:val="18"/>
              </w:rPr>
              <w:t xml:space="preserve"> rozhodnutia o nevykonaní očkovania.</w:t>
            </w:r>
          </w:p>
          <w:p w14:paraId="3CFEB4E6" w14:textId="0009A0E3" w:rsidR="00866AC1" w:rsidRPr="00D95A9D" w:rsidRDefault="00C151E4" w:rsidP="00C151E4">
            <w:pPr>
              <w:rPr>
                <w:sz w:val="18"/>
                <w:szCs w:val="18"/>
              </w:rPr>
            </w:pPr>
            <w:r w:rsidRPr="00C151E4">
              <w:rPr>
                <w:sz w:val="18"/>
                <w:szCs w:val="18"/>
              </w:rPr>
              <w:t xml:space="preserve">Dôvod </w:t>
            </w:r>
            <w:r>
              <w:rPr>
                <w:sz w:val="18"/>
                <w:szCs w:val="18"/>
              </w:rPr>
              <w:t>zrušenia plánovaného očkovania</w:t>
            </w:r>
            <w:r w:rsidRPr="00C151E4">
              <w:rPr>
                <w:sz w:val="18"/>
                <w:szCs w:val="18"/>
              </w:rPr>
              <w:t xml:space="preserve"> - výber z číselník 1.3.158.00165387.100.10.11</w:t>
            </w:r>
            <w:r>
              <w:rPr>
                <w:sz w:val="18"/>
                <w:szCs w:val="18"/>
              </w:rPr>
              <w:t>6</w:t>
            </w:r>
          </w:p>
        </w:tc>
      </w:tr>
      <w:tr w:rsidR="00866AC1" w:rsidRPr="00D95A9D" w14:paraId="5349F50B" w14:textId="77777777" w:rsidTr="003E15D5">
        <w:trPr>
          <w:trHeight w:val="626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16B7" w14:textId="12517302" w:rsidR="00866AC1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Dátum a čas plánovaného očkovania</w:t>
            </w:r>
          </w:p>
          <w:p w14:paraId="3BAA9B71" w14:textId="24AF3661" w:rsidR="00866AC1" w:rsidRPr="00D95A9D" w:rsidRDefault="00866AC1" w:rsidP="00866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(Oz.6.2)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1951" w14:textId="7B619319" w:rsidR="00866AC1" w:rsidRPr="00D95A9D" w:rsidRDefault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Dátum a</w:t>
            </w:r>
            <w:r w:rsidR="00A3147E">
              <w:rPr>
                <w:sz w:val="18"/>
                <w:szCs w:val="18"/>
              </w:rPr>
              <w:t> </w:t>
            </w:r>
            <w:r w:rsidRPr="00D95A9D">
              <w:rPr>
                <w:sz w:val="18"/>
                <w:szCs w:val="18"/>
              </w:rPr>
              <w:t>čas</w:t>
            </w:r>
            <w:r w:rsidR="00A3147E">
              <w:rPr>
                <w:sz w:val="18"/>
                <w:szCs w:val="18"/>
              </w:rPr>
              <w:t>,</w:t>
            </w:r>
            <w:r w:rsidRPr="00D95A9D">
              <w:rPr>
                <w:sz w:val="18"/>
                <w:szCs w:val="18"/>
              </w:rPr>
              <w:t xml:space="preserve"> kedy bolo</w:t>
            </w:r>
            <w:r w:rsidR="00A3147E">
              <w:rPr>
                <w:sz w:val="18"/>
                <w:szCs w:val="18"/>
              </w:rPr>
              <w:t xml:space="preserve"> plánované</w:t>
            </w:r>
            <w:r w:rsidRPr="00D95A9D">
              <w:rPr>
                <w:sz w:val="18"/>
                <w:szCs w:val="18"/>
              </w:rPr>
              <w:t xml:space="preserve"> očkovanie </w:t>
            </w:r>
            <w:r w:rsidR="00A3147E" w:rsidRPr="00D95A9D">
              <w:rPr>
                <w:sz w:val="18"/>
                <w:szCs w:val="18"/>
              </w:rPr>
              <w:t>zrušené</w:t>
            </w:r>
            <w:r w:rsidRPr="00D95A9D">
              <w:rPr>
                <w:sz w:val="18"/>
                <w:szCs w:val="18"/>
              </w:rPr>
              <w:t>.</w:t>
            </w:r>
          </w:p>
        </w:tc>
      </w:tr>
      <w:tr w:rsidR="00866AC1" w:rsidRPr="00D95A9D" w14:paraId="53341E78" w14:textId="77777777" w:rsidTr="00006397">
        <w:trPr>
          <w:trHeight w:val="5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C6E7" w14:textId="1FEA611E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RC_ID</w:t>
            </w:r>
            <w:r w:rsidRPr="00D95A9D">
              <w:br/>
            </w: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8C09" w14:textId="032D9AC4" w:rsidR="00866AC1" w:rsidRPr="00D95A9D" w:rsidRDefault="00866AC1" w:rsidP="00006397">
            <w:r w:rsidRPr="00006397">
              <w:rPr>
                <w:sz w:val="18"/>
                <w:szCs w:val="18"/>
              </w:rPr>
              <w:t>Obsahuje informácie o identifikátore záznamu, ktorý je vytvorený</w:t>
            </w:r>
          </w:p>
        </w:tc>
      </w:tr>
      <w:tr w:rsidR="00866AC1" w:rsidRPr="00D95A9D" w14:paraId="636C8816" w14:textId="77777777" w:rsidTr="00006397">
        <w:trPr>
          <w:trHeight w:val="1186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6C72" w14:textId="77777777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II</w:t>
            </w:r>
          </w:p>
          <w:p w14:paraId="1181BC56" w14:textId="3F8679B4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D95A9D">
              <w:rPr>
                <w:sz w:val="18"/>
                <w:szCs w:val="18"/>
              </w:rPr>
              <w:t>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1E5" w14:textId="77777777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Identifikátor záznamu je generovaný podľa popisu v X070 a generuje ho ISPZS </w:t>
            </w:r>
          </w:p>
          <w:p w14:paraId="515921A5" w14:textId="75D3D00D" w:rsidR="00866AC1" w:rsidRPr="00D95A9D" w:rsidRDefault="00866AC1" w:rsidP="00866AC1">
            <w:pPr>
              <w:rPr>
                <w:sz w:val="18"/>
                <w:szCs w:val="18"/>
              </w:rPr>
            </w:pPr>
          </w:p>
        </w:tc>
      </w:tr>
      <w:tr w:rsidR="00866AC1" w:rsidRPr="00D95A9D" w14:paraId="04CAA405" w14:textId="77777777" w:rsidTr="00006397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2FF6" w14:textId="77777777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lastRenderedPageBreak/>
              <w:t>OID</w:t>
            </w:r>
          </w:p>
          <w:p w14:paraId="55ADA954" w14:textId="0FECE450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(O</w:t>
            </w:r>
            <w:r>
              <w:rPr>
                <w:sz w:val="18"/>
                <w:szCs w:val="18"/>
              </w:rPr>
              <w:t>z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D95A9D">
              <w:rPr>
                <w:sz w:val="18"/>
                <w:szCs w:val="18"/>
              </w:rPr>
              <w:t>.2)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632E" w14:textId="7C1A410D" w:rsidR="00866AC1" w:rsidRPr="00D95A9D" w:rsidRDefault="00866AC1" w:rsidP="00866AC1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Obsahuje informáciu o type záznamu (</w:t>
            </w:r>
            <w:proofErr w:type="spellStart"/>
            <w:r w:rsidRPr="00D95A9D">
              <w:rPr>
                <w:sz w:val="18"/>
                <w:szCs w:val="18"/>
              </w:rPr>
              <w:t>archetypu</w:t>
            </w:r>
            <w:proofErr w:type="spellEnd"/>
            <w:r w:rsidRPr="00D95A9D">
              <w:rPr>
                <w:sz w:val="18"/>
                <w:szCs w:val="18"/>
              </w:rPr>
              <w:t>), ktorý je v rámci záznamu používaný OID: 1.3.158.00165387.100.60.50</w:t>
            </w:r>
          </w:p>
        </w:tc>
      </w:tr>
    </w:tbl>
    <w:p w14:paraId="27C30D70" w14:textId="163E88BC" w:rsidR="00585A0F" w:rsidRPr="0050720E" w:rsidRDefault="00F85541" w:rsidP="00D0709A">
      <w:pPr>
        <w:pStyle w:val="Nadpis2"/>
        <w:numPr>
          <w:ilvl w:val="1"/>
          <w:numId w:val="81"/>
        </w:numPr>
        <w:ind w:left="432"/>
      </w:pPr>
      <w:bookmarkStart w:id="211" w:name="_Toc57656021"/>
      <w:bookmarkStart w:id="212" w:name="_Prepúšťacia_správa"/>
      <w:bookmarkStart w:id="213" w:name="_Toc83888357"/>
      <w:bookmarkEnd w:id="211"/>
      <w:bookmarkEnd w:id="212"/>
      <w:proofErr w:type="spellStart"/>
      <w:r>
        <w:t>Nežiaduca</w:t>
      </w:r>
      <w:proofErr w:type="spellEnd"/>
      <w:r>
        <w:t xml:space="preserve"> </w:t>
      </w:r>
      <w:proofErr w:type="spellStart"/>
      <w:r>
        <w:t>reakcia</w:t>
      </w:r>
      <w:proofErr w:type="spellEnd"/>
      <w:r>
        <w:t xml:space="preserve"> – </w:t>
      </w:r>
      <w:proofErr w:type="spellStart"/>
      <w:r>
        <w:t>Reakcia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očkovanie</w:t>
      </w:r>
      <w:bookmarkEnd w:id="213"/>
      <w:proofErr w:type="spellEnd"/>
    </w:p>
    <w:p w14:paraId="00E751DD" w14:textId="40811FD7" w:rsidR="00585A0F" w:rsidRPr="00D95A9D" w:rsidRDefault="00A3147E" w:rsidP="00585A0F">
      <w:pPr>
        <w:jc w:val="both"/>
      </w:pPr>
      <w:r>
        <w:t>Š</w:t>
      </w:r>
      <w:r w:rsidR="4B1F096C" w:rsidRPr="00D95A9D">
        <w:t>truktúra záznamu je totožná v nasledovnom rozsahu:</w:t>
      </w:r>
    </w:p>
    <w:p w14:paraId="453C4C66" w14:textId="77777777" w:rsidR="008128CA" w:rsidRPr="00D95A9D" w:rsidRDefault="008128CA" w:rsidP="00585A0F">
      <w:pPr>
        <w:jc w:val="both"/>
      </w:pPr>
    </w:p>
    <w:p w14:paraId="4B86F0CB" w14:textId="04C25D42" w:rsidR="00F85541" w:rsidRPr="00D95A9D" w:rsidRDefault="00F85541" w:rsidP="00C26A9D">
      <w:r w:rsidRPr="00F85541">
        <w:t>CEN-EN13606-ENTRY.Neziaduca_reakcia-Reakcia_na_ockovanie.v1</w:t>
      </w:r>
    </w:p>
    <w:p w14:paraId="35041E8C" w14:textId="77777777" w:rsidR="00585A0F" w:rsidRPr="00D95A9D" w:rsidRDefault="00585A0F" w:rsidP="00C26A9D"/>
    <w:tbl>
      <w:tblPr>
        <w:tblW w:w="17102" w:type="dxa"/>
        <w:tblLayout w:type="fixed"/>
        <w:tblLook w:val="04A0" w:firstRow="1" w:lastRow="0" w:firstColumn="1" w:lastColumn="0" w:noHBand="0" w:noVBand="1"/>
      </w:tblPr>
      <w:tblGrid>
        <w:gridCol w:w="1701"/>
        <w:gridCol w:w="7766"/>
        <w:gridCol w:w="7635"/>
      </w:tblGrid>
      <w:tr w:rsidR="00EC626E" w:rsidRPr="00D95A9D" w14:paraId="5112C3AD" w14:textId="77777777" w:rsidTr="003E15D5">
        <w:trPr>
          <w:gridAfter w:val="1"/>
          <w:wAfter w:w="7635" w:type="dxa"/>
          <w:trHeight w:val="175"/>
          <w:tblHeader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A149E86" w14:textId="77777777" w:rsidR="00EC626E" w:rsidRPr="00D95A9D" w:rsidRDefault="6DE4F7B8" w:rsidP="003C2924">
            <w:pPr>
              <w:rPr>
                <w:color w:val="FFFFFF" w:themeColor="background2"/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ADL - Element/</w:t>
            </w:r>
            <w:proofErr w:type="spellStart"/>
            <w:r w:rsidRPr="00D95A9D">
              <w:rPr>
                <w:sz w:val="18"/>
                <w:szCs w:val="18"/>
              </w:rPr>
              <w:t>Ontology</w:t>
            </w:r>
            <w:proofErr w:type="spellEnd"/>
            <w:r w:rsidRPr="00D95A9D">
              <w:rPr>
                <w:sz w:val="18"/>
                <w:szCs w:val="18"/>
              </w:rPr>
              <w:t>/text:</w:t>
            </w:r>
          </w:p>
        </w:tc>
        <w:tc>
          <w:tcPr>
            <w:tcW w:w="7766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4126754" w14:textId="77777777" w:rsidR="00EC626E" w:rsidRPr="00D95A9D" w:rsidRDefault="6DE4F7B8" w:rsidP="003C2924">
            <w:pPr>
              <w:rPr>
                <w:color w:val="FFFFFF" w:themeColor="background2"/>
                <w:sz w:val="18"/>
                <w:szCs w:val="18"/>
              </w:rPr>
            </w:pPr>
            <w:r w:rsidRPr="00D95A9D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00B951D3" w:rsidRPr="00D95A9D" w14:paraId="59512863" w14:textId="77777777" w:rsidTr="003E15D5">
        <w:trPr>
          <w:gridAfter w:val="1"/>
          <w:wAfter w:w="7635" w:type="dxa"/>
          <w:trHeight w:val="7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AC99" w14:textId="6995FA98" w:rsidR="00B951D3" w:rsidRPr="00D95A9D" w:rsidRDefault="4B1F096C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Dátum a čas </w:t>
            </w:r>
            <w:r w:rsidR="00B57EFA">
              <w:rPr>
                <w:sz w:val="18"/>
                <w:szCs w:val="18"/>
              </w:rPr>
              <w:t>spozorovania</w:t>
            </w:r>
            <w:r w:rsidR="10BBE82C" w:rsidRPr="00D95A9D">
              <w:br/>
            </w:r>
            <w:r w:rsidR="00B57EFA">
              <w:rPr>
                <w:sz w:val="18"/>
                <w:szCs w:val="18"/>
              </w:rPr>
              <w:t>(NR</w:t>
            </w:r>
            <w:r w:rsidR="000850E4">
              <w:rPr>
                <w:sz w:val="18"/>
                <w:szCs w:val="18"/>
              </w:rPr>
              <w:t>o</w:t>
            </w:r>
            <w:r w:rsidRPr="00D95A9D">
              <w:rPr>
                <w:sz w:val="18"/>
                <w:szCs w:val="18"/>
              </w:rPr>
              <w:t>.1)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40E0" w14:textId="39BB796D" w:rsidR="00D96CF7" w:rsidRPr="00D95A9D" w:rsidRDefault="00D96CF7" w:rsidP="00D96CF7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Dátum a čas, kedy bol</w:t>
            </w:r>
            <w:r w:rsidR="00B57EFA">
              <w:rPr>
                <w:sz w:val="18"/>
                <w:szCs w:val="18"/>
              </w:rPr>
              <w:t>a u</w:t>
            </w:r>
            <w:r w:rsidRPr="00D95A9D">
              <w:rPr>
                <w:sz w:val="18"/>
                <w:szCs w:val="18"/>
              </w:rPr>
              <w:t xml:space="preserve"> pacient</w:t>
            </w:r>
            <w:r w:rsidR="00B57EFA">
              <w:rPr>
                <w:sz w:val="18"/>
                <w:szCs w:val="18"/>
              </w:rPr>
              <w:t>a</w:t>
            </w:r>
            <w:r w:rsidRPr="00D95A9D">
              <w:rPr>
                <w:sz w:val="18"/>
                <w:szCs w:val="18"/>
              </w:rPr>
              <w:t xml:space="preserve"> </w:t>
            </w:r>
            <w:r w:rsidR="00B57EFA">
              <w:rPr>
                <w:sz w:val="18"/>
                <w:szCs w:val="18"/>
              </w:rPr>
              <w:t>spozorovaná nežiadúca reakcia</w:t>
            </w:r>
            <w:r w:rsidRPr="00D95A9D">
              <w:rPr>
                <w:sz w:val="18"/>
                <w:szCs w:val="18"/>
              </w:rPr>
              <w:t>.</w:t>
            </w:r>
          </w:p>
          <w:p w14:paraId="24B89C4E" w14:textId="4986A91A" w:rsidR="00B951D3" w:rsidRPr="00D95A9D" w:rsidRDefault="00B57EFA" w:rsidP="00D96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Dátum spozorovania reakcie na alergiu</w:t>
            </w:r>
            <w:r w:rsidR="00D96CF7" w:rsidRPr="00D95A9D">
              <w:rPr>
                <w:sz w:val="18"/>
                <w:szCs w:val="18"/>
              </w:rPr>
              <w:t>.</w:t>
            </w:r>
          </w:p>
        </w:tc>
      </w:tr>
      <w:tr w:rsidR="00B57EFA" w:rsidRPr="00D95A9D" w14:paraId="08F2D88B" w14:textId="77777777" w:rsidTr="00006397">
        <w:trPr>
          <w:gridAfter w:val="1"/>
          <w:wAfter w:w="7635" w:type="dxa"/>
          <w:trHeight w:val="7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3352" w14:textId="06B14684" w:rsidR="00B57EFA" w:rsidRPr="00D95A9D" w:rsidRDefault="00B57EFA" w:rsidP="00B57E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Poznámka</w:t>
            </w:r>
            <w:r w:rsidRPr="00D95A9D">
              <w:br/>
            </w:r>
            <w:r w:rsidRPr="00D95A9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NR</w:t>
            </w:r>
            <w:r w:rsidR="000850E4">
              <w:rPr>
                <w:sz w:val="18"/>
                <w:szCs w:val="18"/>
              </w:rPr>
              <w:t>o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53AC" w14:textId="4FC2DE2D" w:rsidR="00B57EFA" w:rsidRDefault="00B57EFA" w:rsidP="00B57E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Poznámka k zistenej nežiaducej reakcií na vykonané očkovanie.</w:t>
            </w:r>
          </w:p>
          <w:p w14:paraId="6B53CD2B" w14:textId="22F0D5D8" w:rsidR="00B57EFA" w:rsidRPr="00D95A9D" w:rsidRDefault="00B57EFA" w:rsidP="00B57E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Obsahuje poznámku lekára k</w:t>
            </w:r>
            <w:r w:rsidR="006D1C8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alergií</w:t>
            </w:r>
            <w:r w:rsidR="006D1C83">
              <w:rPr>
                <w:sz w:val="18"/>
                <w:szCs w:val="18"/>
              </w:rPr>
              <w:t xml:space="preserve"> – v rozsahu do 2000 znakov</w:t>
            </w:r>
            <w:r>
              <w:rPr>
                <w:sz w:val="18"/>
                <w:szCs w:val="18"/>
              </w:rPr>
              <w:t>.</w:t>
            </w:r>
          </w:p>
        </w:tc>
      </w:tr>
      <w:tr w:rsidR="00B951D3" w:rsidRPr="00D95A9D" w14:paraId="03D3A224" w14:textId="77777777" w:rsidTr="003E15D5">
        <w:trPr>
          <w:gridAfter w:val="1"/>
          <w:wAfter w:w="7635" w:type="dxa"/>
          <w:trHeight w:val="5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11F4" w14:textId="4E328541" w:rsidR="00B951D3" w:rsidRPr="00D95A9D" w:rsidRDefault="00B57EFA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reakcie</w:t>
            </w:r>
            <w:r w:rsidR="10BBE82C" w:rsidRPr="00D95A9D">
              <w:br/>
            </w:r>
            <w:r>
              <w:rPr>
                <w:sz w:val="18"/>
                <w:szCs w:val="18"/>
              </w:rPr>
              <w:t>(NR</w:t>
            </w:r>
            <w:r w:rsidR="000850E4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.3</w:t>
            </w:r>
            <w:r w:rsidR="4B1F096C" w:rsidRPr="00D95A9D">
              <w:rPr>
                <w:sz w:val="18"/>
                <w:szCs w:val="18"/>
              </w:rPr>
              <w:t>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A617" w14:textId="2C69236E" w:rsidR="00B951D3" w:rsidRPr="00D95A9D" w:rsidRDefault="00B57EFA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Typy nežiaducich reakcií pacienta na látku, jedlo alebo liek</w:t>
            </w:r>
            <w:r w:rsidR="000850E4">
              <w:rPr>
                <w:sz w:val="18"/>
                <w:szCs w:val="18"/>
              </w:rPr>
              <w:t>.</w:t>
            </w:r>
            <w:r w:rsidR="006D1C83">
              <w:rPr>
                <w:sz w:val="18"/>
                <w:szCs w:val="18"/>
              </w:rPr>
              <w:t xml:space="preserve"> Je využitý číselník </w:t>
            </w:r>
            <w:r w:rsidR="006D1C83" w:rsidRPr="006D1C83">
              <w:rPr>
                <w:sz w:val="18"/>
                <w:szCs w:val="18"/>
              </w:rPr>
              <w:t>1.3.158.00165387.100.10.58</w:t>
            </w:r>
          </w:p>
        </w:tc>
      </w:tr>
      <w:tr w:rsidR="0004019A" w:rsidRPr="00D95A9D" w14:paraId="74DBEDF5" w14:textId="77777777" w:rsidTr="003E15D5">
        <w:trPr>
          <w:gridAfter w:val="1"/>
          <w:wAfter w:w="7635" w:type="dxa"/>
          <w:trHeight w:val="5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F433" w14:textId="15F5B456" w:rsidR="0004019A" w:rsidRPr="00D95A9D" w:rsidRDefault="000850E4" w:rsidP="4B1F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Alergén</w:t>
            </w:r>
            <w:r w:rsidRPr="00D95A9D">
              <w:br/>
            </w:r>
            <w:r>
              <w:rPr>
                <w:sz w:val="18"/>
                <w:szCs w:val="18"/>
              </w:rPr>
              <w:t>(NRo.4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406A" w14:textId="60CAF4E6" w:rsidR="0004019A" w:rsidRPr="00D95A9D" w:rsidRDefault="000850E4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 alergénu, ktorý je zodpovedný za alergickú reakciu. Ak ide o alergiu na látky, je využívaný číselník typov alergénov, ak ide o alergiu na lieky, je využívaný číselník ATC skupín.</w:t>
            </w:r>
          </w:p>
        </w:tc>
      </w:tr>
      <w:tr w:rsidR="000850E4" w:rsidRPr="00D95A9D" w14:paraId="2BC34A26" w14:textId="77777777" w:rsidTr="003E15D5">
        <w:trPr>
          <w:gridAfter w:val="1"/>
          <w:wAfter w:w="7635" w:type="dxa"/>
          <w:trHeight w:val="56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4BD1" w14:textId="77777777" w:rsidR="000850E4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Liečivo</w:t>
            </w:r>
          </w:p>
          <w:p w14:paraId="3444CCD6" w14:textId="2181C8F4" w:rsidR="000850E4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(NR</w:t>
            </w:r>
            <w:r>
              <w:rPr>
                <w:sz w:val="18"/>
                <w:szCs w:val="18"/>
              </w:rPr>
              <w:t>o</w:t>
            </w:r>
            <w:r w:rsidRPr="00D95A9D">
              <w:rPr>
                <w:sz w:val="18"/>
                <w:szCs w:val="18"/>
              </w:rPr>
              <w:t>.4.1)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F8E5" w14:textId="245AC409" w:rsidR="000850E4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 alergénu - liečiva ak je zodpovedné za alergickú reakciu. Využívaný je číselník ATC skupín 1.3.158.00165387.100.10.83</w:t>
            </w:r>
          </w:p>
        </w:tc>
      </w:tr>
      <w:tr w:rsidR="000850E4" w:rsidRPr="00D95A9D" w14:paraId="5CC1A0F5" w14:textId="77777777" w:rsidTr="003E15D5">
        <w:trPr>
          <w:gridAfter w:val="1"/>
          <w:wAfter w:w="7635" w:type="dxa"/>
          <w:trHeight w:val="167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2154" w14:textId="77777777" w:rsidR="000850E4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Látka</w:t>
            </w:r>
          </w:p>
          <w:p w14:paraId="7E006F4A" w14:textId="0232AB8C" w:rsidR="000850E4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(NR</w:t>
            </w:r>
            <w:r>
              <w:rPr>
                <w:sz w:val="18"/>
                <w:szCs w:val="18"/>
              </w:rPr>
              <w:t>o</w:t>
            </w:r>
            <w:r w:rsidRPr="00D95A9D">
              <w:rPr>
                <w:sz w:val="18"/>
                <w:szCs w:val="18"/>
              </w:rPr>
              <w:t>.4.2)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A2F3" w14:textId="77777777" w:rsidR="000850E4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 alergénu - látky ak je zodpovedná za alergickú reakciu. Využívaný je číselník  typov alergénov 1.3.158.00165387.100.10.158</w:t>
            </w:r>
          </w:p>
          <w:p w14:paraId="6B0125D5" w14:textId="77777777" w:rsidR="000850E4" w:rsidRPr="00D95A9D" w:rsidRDefault="000850E4" w:rsidP="000850E4">
            <w:pPr>
              <w:rPr>
                <w:sz w:val="18"/>
                <w:szCs w:val="18"/>
              </w:rPr>
            </w:pPr>
          </w:p>
          <w:p w14:paraId="26154967" w14:textId="77777777" w:rsidR="000850E4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Obsahuje možnosť zaevidovať alergiu na látku, ktorá bola diagnostikovaná. </w:t>
            </w:r>
          </w:p>
          <w:p w14:paraId="667CCC97" w14:textId="0592F952" w:rsidR="000850E4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OID: 1.3.158.00165387.100.60.50 alebo 1.3.158.00165387.100.60.10 (očkovací záznam alebo laboratórny test)</w:t>
            </w:r>
          </w:p>
        </w:tc>
      </w:tr>
      <w:tr w:rsidR="000850E4" w:rsidRPr="00D95A9D" w14:paraId="343D28DB" w14:textId="77777777" w:rsidTr="003E15D5">
        <w:trPr>
          <w:gridAfter w:val="1"/>
          <w:wAfter w:w="7635" w:type="dxa"/>
          <w:trHeight w:val="4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024E" w14:textId="36A36170" w:rsidR="000850E4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Prejav</w:t>
            </w:r>
          </w:p>
          <w:p w14:paraId="0B48CA9F" w14:textId="3B4DC895" w:rsidR="000850E4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(NR</w:t>
            </w:r>
            <w:r w:rsidR="0094415A">
              <w:rPr>
                <w:sz w:val="18"/>
                <w:szCs w:val="18"/>
              </w:rPr>
              <w:t>o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F3A8" w14:textId="3214CF27" w:rsidR="000850E4" w:rsidRPr="00D95A9D" w:rsidRDefault="000850E4" w:rsidP="00085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Zistený klinický prejav alergie u pacienta. Klinický prejav je vyberaný z číselníka typov alergií alebo je vyberaná diagnóza.</w:t>
            </w:r>
          </w:p>
        </w:tc>
      </w:tr>
      <w:tr w:rsidR="0004019A" w:rsidRPr="00D95A9D" w14:paraId="2EC74D14" w14:textId="77777777" w:rsidTr="00006397">
        <w:trPr>
          <w:gridAfter w:val="1"/>
          <w:wAfter w:w="7635" w:type="dxa"/>
          <w:trHeight w:val="7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8AAD" w14:textId="5B01E8EF" w:rsidR="000850E4" w:rsidRPr="00D95A9D" w:rsidRDefault="000850E4" w:rsidP="000850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alergie</w:t>
            </w:r>
          </w:p>
          <w:p w14:paraId="29553593" w14:textId="6706A6FD" w:rsidR="0004019A" w:rsidRPr="00D95A9D" w:rsidRDefault="000850E4" w:rsidP="000850E4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(NR</w:t>
            </w:r>
            <w:r w:rsidR="0094415A">
              <w:rPr>
                <w:sz w:val="18"/>
                <w:szCs w:val="18"/>
              </w:rPr>
              <w:t>o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5.1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E2ED" w14:textId="1248D200" w:rsidR="0004019A" w:rsidRPr="00D95A9D" w:rsidRDefault="000850E4" w:rsidP="4B1F096C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 a kód zisteného klinického prejavu typu alergie u pacienta. Klinický prejav je vyberaný z číselníka typov alergií. : 1.3.158.00165387.100.10.159</w:t>
            </w:r>
          </w:p>
        </w:tc>
      </w:tr>
      <w:tr w:rsidR="0094415A" w:rsidRPr="00D95A9D" w14:paraId="60ED8500" w14:textId="77777777" w:rsidTr="00006397">
        <w:trPr>
          <w:gridAfter w:val="1"/>
          <w:wAfter w:w="7635" w:type="dxa"/>
          <w:trHeight w:val="17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CB8D" w14:textId="095F6112" w:rsidR="0094415A" w:rsidRPr="00D95A9D" w:rsidRDefault="0094415A" w:rsidP="009441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Diagnóza</w:t>
            </w:r>
          </w:p>
          <w:p w14:paraId="2EE4CDD6" w14:textId="71445B81" w:rsidR="0094415A" w:rsidRPr="00D95A9D" w:rsidRDefault="0094415A" w:rsidP="0094415A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(NR</w:t>
            </w:r>
            <w:r>
              <w:rPr>
                <w:sz w:val="18"/>
                <w:szCs w:val="18"/>
              </w:rPr>
              <w:t>o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5.2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AAF6" w14:textId="4F0DEDCA" w:rsidR="0094415A" w:rsidRDefault="0094415A" w:rsidP="0094415A">
            <w:pPr>
              <w:rPr>
                <w:rStyle w:val="Hypertextovprepojenie"/>
                <w:color w:val="auto"/>
                <w:sz w:val="18"/>
                <w:szCs w:val="18"/>
                <w:u w:val="none"/>
              </w:rPr>
            </w:pPr>
            <w:r>
              <w:rPr>
                <w:rStyle w:val="Hypertextovprepojenie"/>
                <w:color w:val="auto"/>
                <w:sz w:val="18"/>
                <w:szCs w:val="18"/>
                <w:u w:val="none"/>
              </w:rPr>
              <w:t>Popis a kód zistenej diagnózy ako klinického prejavu alergie u pacienta. Klinický prejav je vyberaný z číselníka diagnóz.</w:t>
            </w:r>
          </w:p>
          <w:p w14:paraId="52D911FE" w14:textId="77777777" w:rsidR="0094415A" w:rsidRDefault="0094415A" w:rsidP="0094415A">
            <w:pPr>
              <w:rPr>
                <w:rStyle w:val="Hypertextovprepojenie"/>
                <w:color w:val="auto"/>
                <w:sz w:val="18"/>
                <w:szCs w:val="18"/>
                <w:u w:val="none"/>
              </w:rPr>
            </w:pPr>
          </w:p>
          <w:p w14:paraId="273D4513" w14:textId="77777777" w:rsidR="0057669A" w:rsidRDefault="0094415A" w:rsidP="0057669A">
            <w:pPr>
              <w:rPr>
                <w:rStyle w:val="Hypertextovprepojenie"/>
                <w:color w:val="auto"/>
                <w:sz w:val="18"/>
                <w:szCs w:val="18"/>
                <w:u w:val="none"/>
              </w:rPr>
            </w:pPr>
            <w:r w:rsidRPr="00D95A9D">
              <w:rPr>
                <w:rStyle w:val="Hypertextovprepojenie"/>
                <w:color w:val="auto"/>
                <w:sz w:val="18"/>
                <w:szCs w:val="18"/>
                <w:u w:val="none"/>
              </w:rPr>
              <w:t xml:space="preserve">Diagnóza vyjadrená kódom z MKCH10, ktorú má pacient po </w:t>
            </w:r>
            <w:r w:rsidR="0057669A">
              <w:rPr>
                <w:rStyle w:val="Hypertextovprepojenie"/>
                <w:color w:val="auto"/>
                <w:sz w:val="18"/>
                <w:szCs w:val="18"/>
                <w:u w:val="none"/>
              </w:rPr>
              <w:t>očkovan</w:t>
            </w:r>
            <w:r w:rsidRPr="00D95A9D">
              <w:rPr>
                <w:rStyle w:val="Hypertextovprepojenie"/>
                <w:color w:val="auto"/>
                <w:sz w:val="18"/>
                <w:szCs w:val="18"/>
                <w:u w:val="none"/>
              </w:rPr>
              <w:t>í</w:t>
            </w:r>
            <w:r w:rsidR="0057669A">
              <w:rPr>
                <w:rStyle w:val="Hypertextovprepojenie"/>
                <w:color w:val="auto"/>
                <w:sz w:val="18"/>
                <w:szCs w:val="18"/>
                <w:u w:val="none"/>
              </w:rPr>
              <w:t>.</w:t>
            </w:r>
          </w:p>
          <w:p w14:paraId="798E3E00" w14:textId="6F86F3A0" w:rsidR="0094415A" w:rsidRPr="00D95A9D" w:rsidRDefault="00EC4C26" w:rsidP="0057669A">
            <w:pPr>
              <w:rPr>
                <w:sz w:val="18"/>
                <w:szCs w:val="18"/>
              </w:rPr>
            </w:pPr>
            <w:hyperlink w:anchor="Diagnosticky_zaver" w:history="1">
              <w:r w:rsidR="0094415A" w:rsidRPr="00D95A9D">
                <w:rPr>
                  <w:rStyle w:val="Hypertextovprepojenie"/>
                  <w:sz w:val="18"/>
                  <w:szCs w:val="18"/>
                </w:rPr>
                <w:t>CEN-EN13606-CLUSTER.Diagnoza.v1</w:t>
              </w:r>
            </w:hyperlink>
          </w:p>
        </w:tc>
      </w:tr>
      <w:tr w:rsidR="0094415A" w:rsidRPr="00D95A9D" w14:paraId="1206E144" w14:textId="77777777" w:rsidTr="003E15D5">
        <w:trPr>
          <w:gridAfter w:val="1"/>
          <w:wAfter w:w="7635" w:type="dxa"/>
          <w:trHeight w:val="48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8331" w14:textId="42E77537" w:rsidR="0094415A" w:rsidRPr="00D95A9D" w:rsidRDefault="0094415A" w:rsidP="009441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 očkovania</w:t>
            </w:r>
          </w:p>
          <w:p w14:paraId="13144CB6" w14:textId="17926154" w:rsidR="0094415A" w:rsidRPr="00D95A9D" w:rsidRDefault="0094415A" w:rsidP="0094415A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(NR</w:t>
            </w:r>
            <w:r>
              <w:rPr>
                <w:sz w:val="18"/>
                <w:szCs w:val="18"/>
              </w:rPr>
              <w:t>o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9153" w14:textId="65AC997F" w:rsidR="0094415A" w:rsidRPr="00D95A9D" w:rsidRDefault="0094415A" w:rsidP="009441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Identifikátor očkovania, ku ktorému sa reakcia vzťahuje. Ak ide o zápis reakcie spolu s vykonaným očkovaním neuvádza sa.</w:t>
            </w:r>
          </w:p>
        </w:tc>
      </w:tr>
      <w:tr w:rsidR="0094415A" w:rsidRPr="00D95A9D" w14:paraId="276FD0C4" w14:textId="77777777" w:rsidTr="003E15D5">
        <w:trPr>
          <w:gridAfter w:val="1"/>
          <w:wAfter w:w="7635" w:type="dxa"/>
          <w:trHeight w:val="5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4E0E" w14:textId="75FDB0A4" w:rsidR="0094415A" w:rsidRPr="00D95A9D" w:rsidRDefault="0094415A" w:rsidP="0094415A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lastRenderedPageBreak/>
              <w:t>RC_ID</w:t>
            </w:r>
            <w:r w:rsidRPr="00D95A9D">
              <w:br/>
            </w:r>
            <w:r w:rsidRPr="00D95A9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NRo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D95A9D">
              <w:rPr>
                <w:sz w:val="18"/>
                <w:szCs w:val="18"/>
              </w:rPr>
              <w:t>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6300" w14:textId="4A860432" w:rsidR="0094415A" w:rsidRPr="00D95A9D" w:rsidRDefault="0094415A" w:rsidP="0094415A">
            <w:pPr>
              <w:rPr>
                <w:sz w:val="18"/>
                <w:szCs w:val="18"/>
              </w:rPr>
            </w:pPr>
            <w:r w:rsidRPr="007E231A">
              <w:rPr>
                <w:sz w:val="18"/>
                <w:szCs w:val="18"/>
              </w:rPr>
              <w:t>Obsahuje informácie o identifikátore záznamu, ktorý je vytvorený</w:t>
            </w:r>
          </w:p>
        </w:tc>
      </w:tr>
      <w:tr w:rsidR="0094415A" w:rsidRPr="00D95A9D" w14:paraId="78570C7D" w14:textId="77777777" w:rsidTr="00006397">
        <w:trPr>
          <w:gridAfter w:val="1"/>
          <w:wAfter w:w="7635" w:type="dxa"/>
          <w:trHeight w:val="5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881E" w14:textId="77777777" w:rsidR="0094415A" w:rsidRPr="00D95A9D" w:rsidRDefault="0094415A" w:rsidP="0094415A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II</w:t>
            </w:r>
          </w:p>
          <w:p w14:paraId="6EF0D6CA" w14:textId="29FA52A3" w:rsidR="0094415A" w:rsidRPr="00D95A9D" w:rsidRDefault="0094415A" w:rsidP="0094415A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NRo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D95A9D">
              <w:rPr>
                <w:sz w:val="18"/>
                <w:szCs w:val="18"/>
              </w:rPr>
              <w:t>.1)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F2E9" w14:textId="77777777" w:rsidR="0094415A" w:rsidRPr="00D95A9D" w:rsidRDefault="0094415A" w:rsidP="0094415A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 xml:space="preserve">Identifikátor záznamu je generovaný podľa popisu v X070 a generuje ho ISPZS </w:t>
            </w:r>
          </w:p>
          <w:p w14:paraId="022248FF" w14:textId="16C07820" w:rsidR="0094415A" w:rsidRPr="00D95A9D" w:rsidRDefault="0094415A" w:rsidP="0094415A">
            <w:pPr>
              <w:rPr>
                <w:sz w:val="18"/>
                <w:szCs w:val="18"/>
              </w:rPr>
            </w:pPr>
          </w:p>
        </w:tc>
      </w:tr>
      <w:tr w:rsidR="0094415A" w:rsidRPr="00D95A9D" w14:paraId="3F25A722" w14:textId="77777777" w:rsidTr="00006397">
        <w:trPr>
          <w:gridAfter w:val="1"/>
          <w:wAfter w:w="7635" w:type="dxa"/>
          <w:trHeight w:val="91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E102" w14:textId="77777777" w:rsidR="0094415A" w:rsidRPr="00D95A9D" w:rsidRDefault="0094415A" w:rsidP="0094415A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OID</w:t>
            </w:r>
          </w:p>
          <w:p w14:paraId="60933FD8" w14:textId="4FC6DFE4" w:rsidR="0094415A" w:rsidRPr="00D95A9D" w:rsidRDefault="0094415A" w:rsidP="0094415A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NRo</w:t>
            </w:r>
            <w:r w:rsidRPr="00D95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D95A9D">
              <w:rPr>
                <w:sz w:val="18"/>
                <w:szCs w:val="18"/>
              </w:rPr>
              <w:t>.2)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3742" w14:textId="4EF98181" w:rsidR="0094415A" w:rsidRPr="00D95A9D" w:rsidRDefault="0094415A" w:rsidP="0094415A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Obsahuje informáciu o type záznamu (</w:t>
            </w:r>
            <w:proofErr w:type="spellStart"/>
            <w:r w:rsidRPr="00D95A9D">
              <w:rPr>
                <w:sz w:val="18"/>
                <w:szCs w:val="18"/>
              </w:rPr>
              <w:t>archetypu</w:t>
            </w:r>
            <w:proofErr w:type="spellEnd"/>
            <w:r w:rsidRPr="00D95A9D">
              <w:rPr>
                <w:sz w:val="18"/>
                <w:szCs w:val="18"/>
              </w:rPr>
              <w:t>), ktorý je v rámci záznamu používaný OID: 1.3.158.00165387.100.60.50</w:t>
            </w:r>
          </w:p>
        </w:tc>
      </w:tr>
      <w:tr w:rsidR="0094415A" w:rsidRPr="00D95A9D" w14:paraId="2060179A" w14:textId="77777777" w:rsidTr="003E15D5">
        <w:trPr>
          <w:trHeight w:val="8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FBCA" w14:textId="33AA14BA" w:rsidR="0094415A" w:rsidRPr="00D95A9D" w:rsidRDefault="0094415A" w:rsidP="0094415A">
            <w:pPr>
              <w:rPr>
                <w:sz w:val="18"/>
                <w:szCs w:val="18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CE1F" w14:textId="191C36DE" w:rsidR="0094415A" w:rsidRPr="00D95A9D" w:rsidRDefault="0094415A" w:rsidP="0094415A">
            <w:pPr>
              <w:rPr>
                <w:sz w:val="18"/>
                <w:szCs w:val="18"/>
              </w:rPr>
            </w:pPr>
          </w:p>
        </w:tc>
        <w:tc>
          <w:tcPr>
            <w:tcW w:w="7635" w:type="dxa"/>
            <w:tcBorders>
              <w:left w:val="single" w:sz="4" w:space="0" w:color="auto"/>
            </w:tcBorders>
          </w:tcPr>
          <w:p w14:paraId="64335566" w14:textId="77777777" w:rsidR="0094415A" w:rsidRPr="00D95A9D" w:rsidRDefault="0094415A" w:rsidP="0094415A">
            <w:pPr>
              <w:spacing w:after="200" w:line="276" w:lineRule="auto"/>
            </w:pPr>
          </w:p>
        </w:tc>
      </w:tr>
    </w:tbl>
    <w:p w14:paraId="38134E05" w14:textId="77777777" w:rsidR="0080178B" w:rsidRPr="00D95A9D" w:rsidRDefault="54463B8C" w:rsidP="00D0709A">
      <w:pPr>
        <w:pStyle w:val="Nadpis1"/>
        <w:numPr>
          <w:ilvl w:val="0"/>
          <w:numId w:val="81"/>
        </w:numPr>
        <w:jc w:val="both"/>
        <w:rPr>
          <w:lang w:val="sk-SK"/>
        </w:rPr>
      </w:pPr>
      <w:bookmarkStart w:id="214" w:name="_Zobrazovacie_vyšetrenie"/>
      <w:bookmarkStart w:id="215" w:name="_Toc57656110"/>
      <w:bookmarkStart w:id="216" w:name="_Toc57656111"/>
      <w:bookmarkStart w:id="217" w:name="_Toc57656112"/>
      <w:bookmarkStart w:id="218" w:name="_Toc57656113"/>
      <w:bookmarkStart w:id="219" w:name="_Toc57656114"/>
      <w:bookmarkStart w:id="220" w:name="_Odporúčanie_na_vyšetrenie"/>
      <w:bookmarkStart w:id="221" w:name="_Toc57656212"/>
      <w:bookmarkStart w:id="222" w:name="_Toc57656213"/>
      <w:bookmarkStart w:id="223" w:name="_Toc25932909"/>
      <w:bookmarkStart w:id="224" w:name="_Toc25933301"/>
      <w:bookmarkStart w:id="225" w:name="_Toc57656295"/>
      <w:bookmarkStart w:id="226" w:name="_Toc57656296"/>
      <w:bookmarkStart w:id="227" w:name="_Pôrodnícka_anamnéza"/>
      <w:bookmarkStart w:id="228" w:name="_Toc25932911"/>
      <w:bookmarkStart w:id="229" w:name="_Toc25933303"/>
      <w:bookmarkStart w:id="230" w:name="_Toc57656297"/>
      <w:bookmarkStart w:id="231" w:name="_Toc57656298"/>
      <w:bookmarkStart w:id="232" w:name="_Toc57656325"/>
      <w:bookmarkStart w:id="233" w:name="_Toc57656326"/>
      <w:bookmarkStart w:id="234" w:name="_Toc57656327"/>
      <w:bookmarkStart w:id="235" w:name="_Zdravotné_problémy_1"/>
      <w:bookmarkStart w:id="236" w:name="_Implantovaná_zdravotná_pomôcka"/>
      <w:bookmarkStart w:id="237" w:name="_Toc57656353"/>
      <w:bookmarkStart w:id="238" w:name="_Toc57656354"/>
      <w:bookmarkStart w:id="239" w:name="_Zdravotné_problémy"/>
      <w:bookmarkStart w:id="240" w:name="_Toc57656393"/>
      <w:bookmarkStart w:id="241" w:name="_Toc57656394"/>
      <w:bookmarkStart w:id="242" w:name="_Toc57656395"/>
      <w:bookmarkStart w:id="243" w:name="_Varovania"/>
      <w:bookmarkStart w:id="244" w:name="_Toc57656439"/>
      <w:bookmarkStart w:id="245" w:name="_Toc57656440"/>
      <w:bookmarkStart w:id="246" w:name="_Toc57656441"/>
      <w:bookmarkStart w:id="247" w:name="_Toc57656461"/>
      <w:bookmarkStart w:id="248" w:name="_Toc57656462"/>
      <w:bookmarkStart w:id="249" w:name="_Toc57656520"/>
      <w:bookmarkStart w:id="250" w:name="_Toc57656521"/>
      <w:bookmarkStart w:id="251" w:name="_Toc57656522"/>
      <w:bookmarkStart w:id="252" w:name="_Toc57656523"/>
      <w:bookmarkStart w:id="253" w:name="_Osobná_anamnéza"/>
      <w:bookmarkStart w:id="254" w:name="_Toc57656579"/>
      <w:bookmarkStart w:id="255" w:name="_Toc57656580"/>
      <w:bookmarkStart w:id="256" w:name="_Chirurgické_výkony"/>
      <w:bookmarkStart w:id="257" w:name="_Toc57656581"/>
      <w:bookmarkStart w:id="258" w:name="_Toc57656582"/>
      <w:bookmarkStart w:id="259" w:name="_Toc57656583"/>
      <w:bookmarkStart w:id="260" w:name="_Zdravotné_obmedzenia"/>
      <w:bookmarkStart w:id="261" w:name="_Toc57656616"/>
      <w:bookmarkStart w:id="262" w:name="_Toc57656617"/>
      <w:bookmarkStart w:id="263" w:name="_Toc57656618"/>
      <w:bookmarkStart w:id="264" w:name="_Terapeutické_odporúčania"/>
      <w:bookmarkStart w:id="265" w:name="_Toc57656652"/>
      <w:bookmarkStart w:id="266" w:name="_Toc57656653"/>
      <w:bookmarkStart w:id="267" w:name="_Toc57656654"/>
      <w:bookmarkStart w:id="268" w:name="_Toc57656684"/>
      <w:bookmarkStart w:id="269" w:name="_Toc57656685"/>
      <w:bookmarkStart w:id="270" w:name="_Toc57656686"/>
      <w:bookmarkStart w:id="271" w:name="_Toc57656687"/>
      <w:bookmarkStart w:id="272" w:name="_Výsledky_vyšetrení"/>
      <w:bookmarkStart w:id="273" w:name="_Toc57656774"/>
      <w:bookmarkStart w:id="274" w:name="_Toc57656775"/>
      <w:bookmarkStart w:id="275" w:name="_Krvný_tlak"/>
      <w:bookmarkStart w:id="276" w:name="_Toc57656776"/>
      <w:bookmarkStart w:id="277" w:name="_Toc57656777"/>
      <w:bookmarkStart w:id="278" w:name="_Toc57656778"/>
      <w:bookmarkStart w:id="279" w:name="_Toc57656836"/>
      <w:bookmarkStart w:id="280" w:name="_Krvná_skupina"/>
      <w:bookmarkStart w:id="281" w:name="_Toc57656837"/>
      <w:bookmarkStart w:id="282" w:name="_Toc57656838"/>
      <w:bookmarkStart w:id="283" w:name="_Vitálne_a_antropometrické"/>
      <w:bookmarkStart w:id="284" w:name="_Toc57656872"/>
      <w:bookmarkStart w:id="285" w:name="_Toc57656873"/>
      <w:bookmarkStart w:id="286" w:name="_Sociálna_anamnéza"/>
      <w:bookmarkStart w:id="287" w:name="_Toc57656911"/>
      <w:bookmarkStart w:id="288" w:name="_Toc57656912"/>
      <w:bookmarkStart w:id="289" w:name="_Toc57656913"/>
      <w:bookmarkStart w:id="290" w:name="_Toc57656955"/>
      <w:bookmarkStart w:id="291" w:name="_Toc57656956"/>
      <w:bookmarkStart w:id="292" w:name="_Toc57656957"/>
      <w:bookmarkStart w:id="293" w:name="_Toc57656958"/>
      <w:bookmarkStart w:id="294" w:name="_Toc57656959"/>
      <w:bookmarkStart w:id="295" w:name="_Toc57656960"/>
      <w:bookmarkStart w:id="296" w:name="_Toc57656961"/>
      <w:bookmarkStart w:id="297" w:name="_Toc57656962"/>
      <w:bookmarkStart w:id="298" w:name="_Toc57656963"/>
      <w:bookmarkStart w:id="299" w:name="_Toc57656964"/>
      <w:bookmarkStart w:id="300" w:name="_Toc57656965"/>
      <w:bookmarkStart w:id="301" w:name="_Toc57656966"/>
      <w:bookmarkStart w:id="302" w:name="_Toc57656967"/>
      <w:bookmarkStart w:id="303" w:name="_Toc57656968"/>
      <w:bookmarkStart w:id="304" w:name="_Toc57656969"/>
      <w:bookmarkStart w:id="305" w:name="_Toc57656970"/>
      <w:bookmarkStart w:id="306" w:name="_Toc57656992"/>
      <w:bookmarkStart w:id="307" w:name="_Toc57656993"/>
      <w:bookmarkStart w:id="308" w:name="_Toc57656994"/>
      <w:bookmarkStart w:id="309" w:name="_Toc57656995"/>
      <w:bookmarkStart w:id="310" w:name="_Toc57657021"/>
      <w:bookmarkStart w:id="311" w:name="_Toc57657022"/>
      <w:bookmarkStart w:id="312" w:name="_Toc57657023"/>
      <w:bookmarkStart w:id="313" w:name="_Toc57657024"/>
      <w:bookmarkStart w:id="314" w:name="_Toc57657025"/>
      <w:bookmarkStart w:id="315" w:name="_Toc57657026"/>
      <w:bookmarkStart w:id="316" w:name="_Toc57657042"/>
      <w:bookmarkStart w:id="317" w:name="_Toc57657043"/>
      <w:bookmarkStart w:id="318" w:name="_Toc57657044"/>
      <w:bookmarkStart w:id="319" w:name="_Toc57657045"/>
      <w:bookmarkStart w:id="320" w:name="_Toc57657046"/>
      <w:bookmarkStart w:id="321" w:name="_Toc57657109"/>
      <w:bookmarkStart w:id="322" w:name="_Toc57657110"/>
      <w:bookmarkStart w:id="323" w:name="_Toc57657111"/>
      <w:bookmarkStart w:id="324" w:name="_Toc57657112"/>
      <w:bookmarkStart w:id="325" w:name="_Toc57657113"/>
      <w:bookmarkStart w:id="326" w:name="_Toc57657149"/>
      <w:bookmarkStart w:id="327" w:name="_Toc57657150"/>
      <w:bookmarkStart w:id="328" w:name="_Toc57657151"/>
      <w:bookmarkStart w:id="329" w:name="_Toc57657152"/>
      <w:bookmarkStart w:id="330" w:name="_Toc57657153"/>
      <w:bookmarkStart w:id="331" w:name="_Toc57657154"/>
      <w:bookmarkStart w:id="332" w:name="_Toc57657221"/>
      <w:bookmarkStart w:id="333" w:name="_Toc57657222"/>
      <w:bookmarkStart w:id="334" w:name="_Toc57657223"/>
      <w:bookmarkStart w:id="335" w:name="_Toc57657224"/>
      <w:bookmarkStart w:id="336" w:name="_Toc57657225"/>
      <w:bookmarkStart w:id="337" w:name="_Toc57657226"/>
      <w:bookmarkStart w:id="338" w:name="_Toc57657350"/>
      <w:bookmarkStart w:id="339" w:name="_Toc57657351"/>
      <w:bookmarkStart w:id="340" w:name="_Odporúčané_vyšetrenie"/>
      <w:bookmarkStart w:id="341" w:name="_Diagnostický_záver"/>
      <w:bookmarkStart w:id="342" w:name="_Toc57657352"/>
      <w:bookmarkStart w:id="343" w:name="_Diagnóza"/>
      <w:bookmarkStart w:id="344" w:name="_Toc57657353"/>
      <w:bookmarkStart w:id="345" w:name="_Toc57657354"/>
      <w:bookmarkStart w:id="346" w:name="_Toc57657355"/>
      <w:bookmarkStart w:id="347" w:name="_Medikácia"/>
      <w:bookmarkStart w:id="348" w:name="_Zdravotnícky_pracovník"/>
      <w:bookmarkStart w:id="349" w:name="_Toc57657368"/>
      <w:bookmarkStart w:id="350" w:name="_Toc57657369"/>
      <w:bookmarkStart w:id="351" w:name="_Toc57657370"/>
      <w:bookmarkStart w:id="352" w:name="_Registrovaný_liek"/>
      <w:bookmarkStart w:id="353" w:name="_Toc57657390"/>
      <w:bookmarkStart w:id="354" w:name="_Toc57657391"/>
      <w:bookmarkStart w:id="355" w:name="_Toc57657392"/>
      <w:bookmarkStart w:id="356" w:name="_Textový_popis"/>
      <w:bookmarkStart w:id="357" w:name="_Textový_popis_1"/>
      <w:bookmarkStart w:id="358" w:name="_Toc57657411"/>
      <w:bookmarkStart w:id="359" w:name="_Toc57657412"/>
      <w:bookmarkStart w:id="360" w:name="_Toc57657413"/>
      <w:bookmarkStart w:id="361" w:name="_Toc57657414"/>
      <w:bookmarkStart w:id="362" w:name="_Toc57657415"/>
      <w:bookmarkStart w:id="363" w:name="_Zmeny_stavu"/>
      <w:bookmarkStart w:id="364" w:name="_Toc57657426"/>
      <w:bookmarkStart w:id="365" w:name="_Toc57657427"/>
      <w:bookmarkStart w:id="366" w:name="_Toc57657428"/>
      <w:bookmarkStart w:id="367" w:name="_Toc494803494"/>
      <w:bookmarkStart w:id="368" w:name="_Toc83888358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r w:rsidRPr="00D95A9D">
        <w:rPr>
          <w:lang w:val="sk-SK"/>
        </w:rPr>
        <w:t>Prílohy</w:t>
      </w:r>
      <w:bookmarkEnd w:id="367"/>
      <w:bookmarkEnd w:id="368"/>
    </w:p>
    <w:p w14:paraId="3C8FB88E" w14:textId="47869F4D" w:rsidR="0080178B" w:rsidRPr="0050720E" w:rsidRDefault="000D28B5" w:rsidP="00D0709A">
      <w:pPr>
        <w:pStyle w:val="Nadpis2"/>
        <w:numPr>
          <w:ilvl w:val="1"/>
          <w:numId w:val="81"/>
        </w:numPr>
        <w:ind w:left="432"/>
      </w:pPr>
      <w:bookmarkStart w:id="369" w:name="_Toc83888359"/>
      <w:proofErr w:type="spellStart"/>
      <w:r w:rsidRPr="0050720E">
        <w:t>Príloha</w:t>
      </w:r>
      <w:proofErr w:type="spellEnd"/>
      <w:r w:rsidRPr="0050720E">
        <w:t xml:space="preserve"> č. </w:t>
      </w:r>
      <w:r w:rsidR="001D3BAA">
        <w:t>1</w:t>
      </w:r>
      <w:r w:rsidR="34661EDB" w:rsidRPr="0050720E">
        <w:t xml:space="preserve"> – </w:t>
      </w:r>
      <w:proofErr w:type="spellStart"/>
      <w:r w:rsidRPr="0050720E">
        <w:t>Zoznam</w:t>
      </w:r>
      <w:proofErr w:type="spellEnd"/>
      <w:r w:rsidRPr="0050720E">
        <w:t xml:space="preserve"> </w:t>
      </w:r>
      <w:proofErr w:type="spellStart"/>
      <w:r w:rsidRPr="0050720E">
        <w:t>chýb</w:t>
      </w:r>
      <w:proofErr w:type="spellEnd"/>
      <w:r w:rsidRPr="0050720E">
        <w:t xml:space="preserve"> </w:t>
      </w:r>
      <w:proofErr w:type="spellStart"/>
      <w:r w:rsidRPr="0050720E">
        <w:t>pri</w:t>
      </w:r>
      <w:proofErr w:type="spellEnd"/>
      <w:r w:rsidRPr="0050720E">
        <w:t xml:space="preserve"> </w:t>
      </w:r>
      <w:proofErr w:type="spellStart"/>
      <w:r w:rsidRPr="0050720E">
        <w:t>volaniach</w:t>
      </w:r>
      <w:proofErr w:type="spellEnd"/>
      <w:r w:rsidRPr="0050720E">
        <w:t xml:space="preserve"> </w:t>
      </w:r>
      <w:proofErr w:type="spellStart"/>
      <w:r w:rsidRPr="0050720E">
        <w:t>služieb</w:t>
      </w:r>
      <w:bookmarkEnd w:id="369"/>
      <w:proofErr w:type="spellEnd"/>
    </w:p>
    <w:p w14:paraId="70A8014A" w14:textId="3A2A3651" w:rsidR="000D28B5" w:rsidRPr="00D95A9D" w:rsidRDefault="000D28B5" w:rsidP="000D28B5">
      <w:r w:rsidRPr="00D95A9D">
        <w:t>\</w:t>
      </w:r>
      <w:proofErr w:type="spellStart"/>
      <w:r w:rsidRPr="00D95A9D">
        <w:t>eZdravie_DFS_sluzby</w:t>
      </w:r>
      <w:proofErr w:type="spellEnd"/>
      <w:r w:rsidRPr="00D95A9D">
        <w:t>\</w:t>
      </w:r>
      <w:proofErr w:type="spellStart"/>
      <w:r w:rsidRPr="00D95A9D">
        <w:t>Prilohy</w:t>
      </w:r>
      <w:r w:rsidR="00EC4C26">
        <w:t>_XYZ</w:t>
      </w:r>
      <w:proofErr w:type="spellEnd"/>
      <w:r w:rsidR="00EC4C26" w:rsidRPr="00D95A9D">
        <w:t xml:space="preserve"> </w:t>
      </w:r>
      <w:r w:rsidRPr="00D95A9D">
        <w:t xml:space="preserve">\x070E_Exceptions_list </w:t>
      </w:r>
    </w:p>
    <w:p w14:paraId="78466EB0" w14:textId="36D17EE3" w:rsidR="00AE2D47" w:rsidRPr="0050720E" w:rsidRDefault="34661EDB" w:rsidP="00D0709A">
      <w:pPr>
        <w:pStyle w:val="Nadpis2"/>
        <w:numPr>
          <w:ilvl w:val="1"/>
          <w:numId w:val="81"/>
        </w:numPr>
        <w:ind w:left="432"/>
      </w:pPr>
      <w:bookmarkStart w:id="370" w:name="_Toc83888360"/>
      <w:proofErr w:type="spellStart"/>
      <w:r w:rsidRPr="0050720E">
        <w:t>Príloha</w:t>
      </w:r>
      <w:proofErr w:type="spellEnd"/>
      <w:r w:rsidRPr="0050720E">
        <w:t xml:space="preserve"> č. </w:t>
      </w:r>
      <w:r w:rsidR="001D3BAA">
        <w:t>2</w:t>
      </w:r>
      <w:r w:rsidRPr="0050720E">
        <w:t xml:space="preserve"> – </w:t>
      </w:r>
      <w:proofErr w:type="spellStart"/>
      <w:r w:rsidRPr="0050720E">
        <w:t>Archetypy</w:t>
      </w:r>
      <w:proofErr w:type="spellEnd"/>
      <w:r w:rsidR="000D28B5" w:rsidRPr="0050720E">
        <w:t xml:space="preserve">, XSD </w:t>
      </w:r>
      <w:proofErr w:type="spellStart"/>
      <w:r w:rsidR="000D28B5" w:rsidRPr="0050720E">
        <w:t>Schémy</w:t>
      </w:r>
      <w:proofErr w:type="spellEnd"/>
      <w:r w:rsidR="000D28B5" w:rsidRPr="0050720E">
        <w:t xml:space="preserve"> a XML </w:t>
      </w:r>
      <w:proofErr w:type="spellStart"/>
      <w:r w:rsidR="000D28B5" w:rsidRPr="0050720E">
        <w:t>príklady</w:t>
      </w:r>
      <w:bookmarkEnd w:id="370"/>
      <w:proofErr w:type="spellEnd"/>
    </w:p>
    <w:p w14:paraId="41114B0D" w14:textId="0151224B" w:rsidR="000D28B5" w:rsidRPr="00D95A9D" w:rsidRDefault="000D28B5" w:rsidP="000D28B5">
      <w:r w:rsidRPr="00D95A9D">
        <w:t>Všetky schémy XSD, ADL a príklady na ktoré sa odkazuje dokument sú umiestnené podľa riadiaceho pavúka (Mapovaci_pavuk</w:t>
      </w:r>
      <w:r w:rsidR="00EC4C26">
        <w:t>_XYZ</w:t>
      </w:r>
      <w:r w:rsidRPr="00D95A9D">
        <w:t>.pptx) na príslušných miestach.</w:t>
      </w:r>
    </w:p>
    <w:p w14:paraId="4F7907F7" w14:textId="1DFDAC79" w:rsidR="00AF6B9B" w:rsidRPr="0050720E" w:rsidRDefault="000D28B5" w:rsidP="00D0709A">
      <w:pPr>
        <w:pStyle w:val="Nadpis2"/>
        <w:numPr>
          <w:ilvl w:val="1"/>
          <w:numId w:val="81"/>
        </w:numPr>
        <w:ind w:left="432"/>
      </w:pPr>
      <w:bookmarkStart w:id="371" w:name="_Toc83888361"/>
      <w:proofErr w:type="spellStart"/>
      <w:r w:rsidRPr="0050720E">
        <w:t>Príloha</w:t>
      </w:r>
      <w:proofErr w:type="spellEnd"/>
      <w:r w:rsidRPr="0050720E">
        <w:t xml:space="preserve"> č. </w:t>
      </w:r>
      <w:r w:rsidR="001D3BAA">
        <w:t>3</w:t>
      </w:r>
      <w:r w:rsidR="00AF6B9B" w:rsidRPr="0050720E">
        <w:t xml:space="preserve"> – </w:t>
      </w:r>
      <w:proofErr w:type="spellStart"/>
      <w:r w:rsidRPr="0050720E">
        <w:t>Procesné</w:t>
      </w:r>
      <w:proofErr w:type="spellEnd"/>
      <w:r w:rsidRPr="0050720E">
        <w:t xml:space="preserve"> </w:t>
      </w:r>
      <w:proofErr w:type="spellStart"/>
      <w:r w:rsidRPr="0050720E">
        <w:t>scenáre</w:t>
      </w:r>
      <w:bookmarkEnd w:id="371"/>
      <w:proofErr w:type="spellEnd"/>
    </w:p>
    <w:p w14:paraId="71336B30" w14:textId="1BC838F0" w:rsidR="000D28B5" w:rsidRPr="00D95A9D" w:rsidRDefault="002C26F0" w:rsidP="00AF6B9B">
      <w:r w:rsidRPr="00D95A9D">
        <w:t>\ezdravie_Procesne_scenare_sluzieb</w:t>
      </w:r>
      <w:r w:rsidR="00EC4C26">
        <w:t>_XYZ</w:t>
      </w:r>
      <w:r w:rsidRPr="00D95A9D">
        <w:t>.xlsx</w:t>
      </w:r>
    </w:p>
    <w:p w14:paraId="31A82D6C" w14:textId="512275A2" w:rsidR="002C26F0" w:rsidRPr="0050720E" w:rsidRDefault="002C26F0" w:rsidP="00D0709A">
      <w:pPr>
        <w:pStyle w:val="Nadpis2"/>
        <w:numPr>
          <w:ilvl w:val="1"/>
          <w:numId w:val="81"/>
        </w:numPr>
        <w:ind w:left="432"/>
      </w:pPr>
      <w:bookmarkStart w:id="372" w:name="_Toc83888362"/>
      <w:proofErr w:type="spellStart"/>
      <w:r w:rsidRPr="0050720E">
        <w:t>Prílohač</w:t>
      </w:r>
      <w:proofErr w:type="spellEnd"/>
      <w:r w:rsidRPr="0050720E">
        <w:t xml:space="preserve">. </w:t>
      </w:r>
      <w:r w:rsidR="00C153D1">
        <w:t>4</w:t>
      </w:r>
      <w:r w:rsidRPr="0050720E">
        <w:t xml:space="preserve"> – E2E TC</w:t>
      </w:r>
      <w:bookmarkEnd w:id="372"/>
    </w:p>
    <w:p w14:paraId="1BE347B3" w14:textId="34E31F27" w:rsidR="002C26F0" w:rsidRDefault="002C26F0" w:rsidP="002C26F0">
      <w:r w:rsidRPr="00D95A9D">
        <w:t>\</w:t>
      </w:r>
      <w:proofErr w:type="spellStart"/>
      <w:r w:rsidRPr="00D95A9D">
        <w:t>eZdravie_DFS_sluzby</w:t>
      </w:r>
      <w:proofErr w:type="spellEnd"/>
      <w:r w:rsidRPr="00D95A9D">
        <w:t xml:space="preserve">\IM </w:t>
      </w:r>
      <w:proofErr w:type="spellStart"/>
      <w:r w:rsidRPr="00D95A9D">
        <w:t>e</w:t>
      </w:r>
      <w:r w:rsidR="006D1C83">
        <w:t>Ockovanie</w:t>
      </w:r>
      <w:proofErr w:type="spellEnd"/>
      <w:r w:rsidRPr="00D95A9D">
        <w:t>\</w:t>
      </w:r>
      <w:r w:rsidR="00F346F4">
        <w:t>ezdravie_e</w:t>
      </w:r>
      <w:r w:rsidR="006D1C83">
        <w:t>ckovanie</w:t>
      </w:r>
      <w:r w:rsidR="00F346F4">
        <w:t>_E2E_TC</w:t>
      </w:r>
      <w:r w:rsidR="00EC4C26">
        <w:t>_XYZ</w:t>
      </w:r>
      <w:r w:rsidR="00F346F4">
        <w:t>.xlsx</w:t>
      </w:r>
      <w:bookmarkStart w:id="373" w:name="_GoBack"/>
      <w:bookmarkEnd w:id="373"/>
    </w:p>
    <w:sectPr w:rsidR="002C26F0" w:rsidSect="000A0F1C">
      <w:headerReference w:type="default" r:id="rId15"/>
      <w:footerReference w:type="default" r:id="rId16"/>
      <w:footerReference w:type="first" r:id="rId17"/>
      <w:pgSz w:w="11906" w:h="16838" w:code="9"/>
      <w:pgMar w:top="1440" w:right="1440" w:bottom="1559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68643" w14:textId="77777777" w:rsidR="007E378A" w:rsidRPr="004C1F3F" w:rsidRDefault="007E378A" w:rsidP="00E35501">
      <w:r>
        <w:separator/>
      </w:r>
    </w:p>
  </w:endnote>
  <w:endnote w:type="continuationSeparator" w:id="0">
    <w:p w14:paraId="662A6E6C" w14:textId="77777777" w:rsidR="007E378A" w:rsidRPr="004C1F3F" w:rsidRDefault="007E378A" w:rsidP="00E35501">
      <w:r>
        <w:continuationSeparator/>
      </w:r>
    </w:p>
  </w:endnote>
  <w:endnote w:type="continuationNotice" w:id="1">
    <w:p w14:paraId="61CB89C7" w14:textId="77777777" w:rsidR="007E378A" w:rsidRDefault="007E37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76268" w14:textId="3191348F" w:rsidR="004E6D38" w:rsidRPr="00B65BFF" w:rsidRDefault="004E6D38">
    <w:pPr>
      <w:pStyle w:val="Pta"/>
      <w:jc w:val="right"/>
      <w:rPr>
        <w:sz w:val="18"/>
      </w:rPr>
    </w:pPr>
    <w:r w:rsidRPr="00B65BFF">
      <w:rPr>
        <w:b/>
        <w:color w:val="BFBFBF" w:themeColor="background1" w:themeShade="BF"/>
        <w:sz w:val="18"/>
      </w:rPr>
      <w:t xml:space="preserve">Integračný manuál domény </w:t>
    </w:r>
    <w:proofErr w:type="spellStart"/>
    <w:r w:rsidRPr="00B65BFF">
      <w:rPr>
        <w:b/>
        <w:color w:val="BFBFBF" w:themeColor="background1" w:themeShade="BF"/>
        <w:sz w:val="18"/>
      </w:rPr>
      <w:t>ezdravie</w:t>
    </w:r>
    <w:proofErr w:type="spellEnd"/>
    <w:r w:rsidRPr="00B65BFF">
      <w:rPr>
        <w:b/>
        <w:color w:val="BFBFBF" w:themeColor="background1" w:themeShade="BF"/>
        <w:sz w:val="18"/>
      </w:rPr>
      <w:t xml:space="preserve">, modul </w:t>
    </w:r>
    <w:proofErr w:type="spellStart"/>
    <w:r w:rsidRPr="00B65BFF">
      <w:rPr>
        <w:b/>
        <w:color w:val="BFBFBF" w:themeColor="background1" w:themeShade="BF"/>
        <w:sz w:val="18"/>
      </w:rPr>
      <w:t>e</w:t>
    </w:r>
    <w:r>
      <w:rPr>
        <w:b/>
        <w:color w:val="BFBFBF" w:themeColor="background1" w:themeShade="BF"/>
        <w:sz w:val="18"/>
      </w:rPr>
      <w:t>očkovanie</w:t>
    </w:r>
    <w:proofErr w:type="spellEnd"/>
    <w:r w:rsidRPr="00B65BFF">
      <w:rPr>
        <w:color w:val="BFBFBF" w:themeColor="background1" w:themeShade="BF"/>
        <w:sz w:val="18"/>
      </w:rPr>
      <w:t xml:space="preserve">           </w:t>
    </w:r>
    <w:r>
      <w:tab/>
    </w:r>
    <w:r w:rsidRPr="00B65BFF">
      <w:rPr>
        <w:sz w:val="18"/>
      </w:rPr>
      <w:t xml:space="preserve"> </w:t>
    </w:r>
    <w:sdt>
      <w:sdtPr>
        <w:rPr>
          <w:sz w:val="18"/>
        </w:rPr>
        <w:id w:val="-1599487280"/>
        <w:docPartObj>
          <w:docPartGallery w:val="Page Numbers (Bottom of Page)"/>
          <w:docPartUnique/>
        </w:docPartObj>
      </w:sdtPr>
      <w:sdtEndPr/>
      <w:sdtContent>
        <w:r w:rsidRPr="00B65BFF">
          <w:rPr>
            <w:sz w:val="18"/>
          </w:rPr>
          <w:fldChar w:fldCharType="begin"/>
        </w:r>
        <w:r w:rsidRPr="00B65BFF">
          <w:rPr>
            <w:sz w:val="18"/>
          </w:rPr>
          <w:instrText>PAGE   \* MERGEFORMAT</w:instrText>
        </w:r>
        <w:r w:rsidRPr="00B65BFF">
          <w:rPr>
            <w:sz w:val="18"/>
          </w:rPr>
          <w:fldChar w:fldCharType="separate"/>
        </w:r>
        <w:r w:rsidR="00EC4C26">
          <w:rPr>
            <w:noProof/>
            <w:sz w:val="18"/>
          </w:rPr>
          <w:t>34</w:t>
        </w:r>
        <w:r w:rsidRPr="00B65BFF">
          <w:rPr>
            <w:sz w:val="18"/>
          </w:rPr>
          <w:fldChar w:fldCharType="end"/>
        </w:r>
        <w:r w:rsidRPr="00B65BFF">
          <w:rPr>
            <w:sz w:val="18"/>
          </w:rP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DBFC6" w14:textId="29B379AC" w:rsidR="004E6D38" w:rsidRDefault="004E6D38">
    <w:pPr>
      <w:pStyle w:val="Pta"/>
    </w:pPr>
    <w:r w:rsidRPr="00B65BFF">
      <w:rPr>
        <w:b/>
        <w:color w:val="BFBFBF" w:themeColor="background1" w:themeShade="BF"/>
        <w:sz w:val="18"/>
      </w:rPr>
      <w:t xml:space="preserve">Integračný manuál domény </w:t>
    </w:r>
    <w:proofErr w:type="spellStart"/>
    <w:r w:rsidRPr="00B65BFF">
      <w:rPr>
        <w:b/>
        <w:color w:val="BFBFBF" w:themeColor="background1" w:themeShade="BF"/>
        <w:sz w:val="18"/>
      </w:rPr>
      <w:t>ezdravie</w:t>
    </w:r>
    <w:proofErr w:type="spellEnd"/>
    <w:r w:rsidRPr="00B65BFF">
      <w:rPr>
        <w:b/>
        <w:color w:val="BFBFBF" w:themeColor="background1" w:themeShade="BF"/>
        <w:sz w:val="18"/>
      </w:rPr>
      <w:t xml:space="preserve">, modul </w:t>
    </w:r>
    <w:proofErr w:type="spellStart"/>
    <w:r w:rsidRPr="00B65BFF">
      <w:rPr>
        <w:b/>
        <w:color w:val="BFBFBF" w:themeColor="background1" w:themeShade="BF"/>
        <w:sz w:val="18"/>
      </w:rPr>
      <w:t>e</w:t>
    </w:r>
    <w:r>
      <w:rPr>
        <w:b/>
        <w:color w:val="BFBFBF" w:themeColor="background1" w:themeShade="BF"/>
        <w:sz w:val="18"/>
      </w:rPr>
      <w:t>očkovanie</w:t>
    </w:r>
    <w:proofErr w:type="spellEnd"/>
    <w:r w:rsidRPr="00B65BFF">
      <w:rPr>
        <w:color w:val="BFBFBF" w:themeColor="background1" w:themeShade="BF"/>
        <w:sz w:val="18"/>
      </w:rPr>
      <w:t xml:space="preserve">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03458" w14:textId="77777777" w:rsidR="007E378A" w:rsidRPr="004C1F3F" w:rsidRDefault="007E378A" w:rsidP="00E35501">
      <w:r>
        <w:separator/>
      </w:r>
    </w:p>
  </w:footnote>
  <w:footnote w:type="continuationSeparator" w:id="0">
    <w:p w14:paraId="11EA154A" w14:textId="77777777" w:rsidR="007E378A" w:rsidRPr="004C1F3F" w:rsidRDefault="007E378A" w:rsidP="00E35501">
      <w:r>
        <w:continuationSeparator/>
      </w:r>
    </w:p>
  </w:footnote>
  <w:footnote w:type="continuationNotice" w:id="1">
    <w:p w14:paraId="09E68480" w14:textId="77777777" w:rsidR="007E378A" w:rsidRDefault="007E37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FFF66" w14:textId="77777777" w:rsidR="004E6D38" w:rsidRPr="00B21B1A" w:rsidRDefault="004E6D38" w:rsidP="00893437">
    <w:pPr>
      <w:tabs>
        <w:tab w:val="left" w:pos="1701"/>
      </w:tabs>
      <w:spacing w:after="0"/>
      <w:jc w:val="right"/>
      <w:rPr>
        <w:rFonts w:ascii="Verdana" w:hAnsi="Verdana"/>
        <w:i/>
        <w:noProof/>
        <w:color w:val="000000"/>
        <w:sz w:val="18"/>
      </w:rPr>
    </w:pPr>
    <w:r>
      <w:rPr>
        <w:rFonts w:eastAsia="Arial" w:cs="Arial"/>
        <w:noProof/>
        <w:sz w:val="18"/>
        <w:szCs w:val="18"/>
        <w:lang w:eastAsia="sk-SK"/>
      </w:rPr>
      <w:drawing>
        <wp:anchor distT="0" distB="0" distL="114300" distR="114300" simplePos="0" relativeHeight="251658240" behindDoc="1" locked="0" layoutInCell="1" allowOverlap="1" wp14:anchorId="75B6FC72" wp14:editId="1C9147A8">
          <wp:simplePos x="0" y="0"/>
          <wp:positionH relativeFrom="margin">
            <wp:posOffset>-164123</wp:posOffset>
          </wp:positionH>
          <wp:positionV relativeFrom="paragraph">
            <wp:posOffset>-31799</wp:posOffset>
          </wp:positionV>
          <wp:extent cx="2454134" cy="386862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1601" cy="392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5403">
      <w:rPr>
        <w:rFonts w:cs="Arial"/>
        <w:lang w:val="cs-CZ"/>
      </w:rPr>
      <w:tab/>
    </w:r>
    <w:r w:rsidRPr="33369417">
      <w:rPr>
        <w:rFonts w:ascii="Verdana" w:hAnsi="Verdana"/>
        <w:i/>
        <w:iCs/>
        <w:noProof/>
        <w:color w:val="000000"/>
        <w:sz w:val="18"/>
        <w:szCs w:val="18"/>
      </w:rPr>
      <w:t>Dôverné</w:t>
    </w:r>
  </w:p>
  <w:p w14:paraId="38A14BCA" w14:textId="35E26DA1" w:rsidR="004E6D38" w:rsidRPr="00BB5403" w:rsidRDefault="004E6D38" w:rsidP="00893437">
    <w:pPr>
      <w:pStyle w:val="Hlavika"/>
      <w:tabs>
        <w:tab w:val="right" w:pos="9922"/>
      </w:tabs>
      <w:spacing w:line="276" w:lineRule="auto"/>
      <w:rPr>
        <w:rFonts w:cs="Arial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E263"/>
    <w:multiLevelType w:val="multilevel"/>
    <w:tmpl w:val="00000001"/>
    <w:name w:val="HTML-List366243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37E264"/>
    <w:multiLevelType w:val="multilevel"/>
    <w:tmpl w:val="C6F05C1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0037E265"/>
    <w:multiLevelType w:val="multilevel"/>
    <w:tmpl w:val="6BA4004E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0037E266"/>
    <w:multiLevelType w:val="multilevel"/>
    <w:tmpl w:val="2E46B4F8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0037E267"/>
    <w:multiLevelType w:val="multilevel"/>
    <w:tmpl w:val="FECA3F4C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0037E268"/>
    <w:multiLevelType w:val="multilevel"/>
    <w:tmpl w:val="DA9C24A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0037E269"/>
    <w:multiLevelType w:val="multilevel"/>
    <w:tmpl w:val="1BB440CA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0037E26A"/>
    <w:multiLevelType w:val="multilevel"/>
    <w:tmpl w:val="03F4F5A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0037E26B"/>
    <w:multiLevelType w:val="multilevel"/>
    <w:tmpl w:val="7D66541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0037E26C"/>
    <w:multiLevelType w:val="multilevel"/>
    <w:tmpl w:val="5EE4D38C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0037E26D"/>
    <w:multiLevelType w:val="multilevel"/>
    <w:tmpl w:val="4C420F1E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0037E26E"/>
    <w:multiLevelType w:val="multilevel"/>
    <w:tmpl w:val="2D42C59C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0037E26F"/>
    <w:multiLevelType w:val="multilevel"/>
    <w:tmpl w:val="9DA2D64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0037E270"/>
    <w:multiLevelType w:val="multilevel"/>
    <w:tmpl w:val="9CEC8718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0037E2D0"/>
    <w:multiLevelType w:val="multilevel"/>
    <w:tmpl w:val="100CFFB2"/>
    <w:name w:val="HTML-List366254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0037E2D1"/>
    <w:multiLevelType w:val="multilevel"/>
    <w:tmpl w:val="D9226E3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0037E2D2"/>
    <w:multiLevelType w:val="multilevel"/>
    <w:tmpl w:val="A08C9BD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 w15:restartNumberingAfterBreak="0">
    <w:nsid w:val="0037E31F"/>
    <w:multiLevelType w:val="multilevel"/>
    <w:tmpl w:val="1D5EE90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0037E320"/>
    <w:multiLevelType w:val="multilevel"/>
    <w:tmpl w:val="D0107F8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0037E321"/>
    <w:multiLevelType w:val="multilevel"/>
    <w:tmpl w:val="4DD09C4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0" w15:restartNumberingAfterBreak="0">
    <w:nsid w:val="0037E322"/>
    <w:multiLevelType w:val="multilevel"/>
    <w:tmpl w:val="1F127A98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 w15:restartNumberingAfterBreak="0">
    <w:nsid w:val="0037E323"/>
    <w:multiLevelType w:val="multilevel"/>
    <w:tmpl w:val="9DE0484E"/>
    <w:lvl w:ilvl="0">
      <w:start w:val="1"/>
      <w:numFmt w:val="bullet"/>
      <w:lvlText w:val="·"/>
      <w:lvlJc w:val="left"/>
      <w:rPr>
        <w:rFonts w:ascii="Symbol" w:hAnsi="Symbol" w:hint="default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 w15:restartNumberingAfterBreak="0">
    <w:nsid w:val="0037E324"/>
    <w:multiLevelType w:val="multilevel"/>
    <w:tmpl w:val="4A9C912C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 w15:restartNumberingAfterBreak="0">
    <w:nsid w:val="0037E37C"/>
    <w:multiLevelType w:val="multilevel"/>
    <w:tmpl w:val="C3D07772"/>
    <w:name w:val="HTML-List3662716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4" w15:restartNumberingAfterBreak="0">
    <w:nsid w:val="0037E37D"/>
    <w:multiLevelType w:val="multilevel"/>
    <w:tmpl w:val="DF821EC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0037E37E"/>
    <w:multiLevelType w:val="multilevel"/>
    <w:tmpl w:val="E7241448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 w15:restartNumberingAfterBreak="0">
    <w:nsid w:val="0037E37F"/>
    <w:multiLevelType w:val="multilevel"/>
    <w:tmpl w:val="913057F8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7" w15:restartNumberingAfterBreak="0">
    <w:nsid w:val="0037E380"/>
    <w:multiLevelType w:val="multilevel"/>
    <w:tmpl w:val="58CAC55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00671807"/>
    <w:multiLevelType w:val="multilevel"/>
    <w:tmpl w:val="00671826"/>
    <w:lvl w:ilvl="0">
      <w:start w:val="1"/>
      <w:numFmt w:val="bullet"/>
      <w:lvlText w:val="·"/>
      <w:lvlJc w:val="left"/>
      <w:rPr>
        <w:rFonts w:ascii="Symbol" w:hAnsi="Symbol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9" w15:restartNumberingAfterBreak="0">
    <w:nsid w:val="00671808"/>
    <w:multiLevelType w:val="multilevel"/>
    <w:tmpl w:val="00671836"/>
    <w:lvl w:ilvl="0">
      <w:start w:val="1"/>
      <w:numFmt w:val="bullet"/>
      <w:lvlText w:val="·"/>
      <w:lvlJc w:val="left"/>
      <w:rPr>
        <w:rFonts w:ascii="Symbol" w:hAnsi="Symbol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0" w15:restartNumberingAfterBreak="0">
    <w:nsid w:val="00671809"/>
    <w:multiLevelType w:val="multilevel"/>
    <w:tmpl w:val="00671845"/>
    <w:lvl w:ilvl="0">
      <w:start w:val="1"/>
      <w:numFmt w:val="bullet"/>
      <w:lvlText w:val="·"/>
      <w:lvlJc w:val="left"/>
      <w:rPr>
        <w:rFonts w:ascii="Symbol" w:hAnsi="Symbol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 w15:restartNumberingAfterBreak="0">
    <w:nsid w:val="00671931"/>
    <w:multiLevelType w:val="multilevel"/>
    <w:tmpl w:val="0067193F"/>
    <w:lvl w:ilvl="0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2" w15:restartNumberingAfterBreak="0">
    <w:nsid w:val="00671932"/>
    <w:multiLevelType w:val="multilevel"/>
    <w:tmpl w:val="0067194F"/>
    <w:lvl w:ilvl="0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3" w15:restartNumberingAfterBreak="0">
    <w:nsid w:val="00671A88"/>
    <w:multiLevelType w:val="multilevel"/>
    <w:tmpl w:val="00671AA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4" w15:restartNumberingAfterBreak="0">
    <w:nsid w:val="00671AA7"/>
    <w:multiLevelType w:val="multilevel"/>
    <w:tmpl w:val="00671AB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 w15:restartNumberingAfterBreak="0">
    <w:nsid w:val="00671AA8"/>
    <w:multiLevelType w:val="multilevel"/>
    <w:tmpl w:val="00671AC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6" w15:restartNumberingAfterBreak="0">
    <w:nsid w:val="00671AA9"/>
    <w:multiLevelType w:val="multilevel"/>
    <w:tmpl w:val="00671AD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7" w15:restartNumberingAfterBreak="0">
    <w:nsid w:val="00671AAA"/>
    <w:multiLevelType w:val="multilevel"/>
    <w:tmpl w:val="00671AE5"/>
    <w:name w:val="HTML-List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8" w15:restartNumberingAfterBreak="0">
    <w:nsid w:val="00671AAB"/>
    <w:multiLevelType w:val="multilevel"/>
    <w:tmpl w:val="00671AF5"/>
    <w:name w:val="HTML-List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9" w15:restartNumberingAfterBreak="0">
    <w:nsid w:val="00671AAC"/>
    <w:multiLevelType w:val="multilevel"/>
    <w:tmpl w:val="00671B05"/>
    <w:name w:val="HTML-List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0" w15:restartNumberingAfterBreak="0">
    <w:nsid w:val="00671AAE"/>
    <w:multiLevelType w:val="multilevel"/>
    <w:tmpl w:val="00671B24"/>
    <w:name w:val="HTML-List9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048630F3"/>
    <w:multiLevelType w:val="hybridMultilevel"/>
    <w:tmpl w:val="23F26C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8106CC1"/>
    <w:multiLevelType w:val="hybridMultilevel"/>
    <w:tmpl w:val="E49CC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8ECF3AE"/>
    <w:multiLevelType w:val="multilevel"/>
    <w:tmpl w:val="651EC920"/>
    <w:name w:val="HTML-List1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4" w15:restartNumberingAfterBreak="0">
    <w:nsid w:val="0932009C"/>
    <w:multiLevelType w:val="hybridMultilevel"/>
    <w:tmpl w:val="D48A6D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AE2EAA5"/>
    <w:multiLevelType w:val="multilevel"/>
    <w:tmpl w:val="4DE0F6D8"/>
    <w:name w:val="HTML-List18264336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6" w15:restartNumberingAfterBreak="0">
    <w:nsid w:val="0AE2EAB4"/>
    <w:multiLevelType w:val="multilevel"/>
    <w:tmpl w:val="3F528DD6"/>
    <w:name w:val="HTML-List18264338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7" w15:restartNumberingAfterBreak="0">
    <w:nsid w:val="0AE2EAC4"/>
    <w:multiLevelType w:val="multilevel"/>
    <w:tmpl w:val="F188AD2E"/>
    <w:name w:val="HTML-List18264339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8" w15:restartNumberingAfterBreak="0">
    <w:nsid w:val="0AE2EAD4"/>
    <w:multiLevelType w:val="multilevel"/>
    <w:tmpl w:val="3962D32A"/>
    <w:name w:val="HTML-List18264341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9" w15:restartNumberingAfterBreak="0">
    <w:nsid w:val="0AE2EAE3"/>
    <w:multiLevelType w:val="multilevel"/>
    <w:tmpl w:val="7D14032A"/>
    <w:name w:val="HTML-List18264342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0" w15:restartNumberingAfterBreak="0">
    <w:nsid w:val="0AE2EAF3"/>
    <w:multiLevelType w:val="multilevel"/>
    <w:tmpl w:val="A4083174"/>
    <w:name w:val="HTML-List18264344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1" w15:restartNumberingAfterBreak="0">
    <w:nsid w:val="0AE2EB12"/>
    <w:multiLevelType w:val="multilevel"/>
    <w:tmpl w:val="B57CE222"/>
    <w:name w:val="HTML-List18264347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2" w15:restartNumberingAfterBreak="0">
    <w:nsid w:val="0AE2EB22"/>
    <w:multiLevelType w:val="multilevel"/>
    <w:tmpl w:val="F6CEC7CA"/>
    <w:name w:val="HTML-List18264349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3" w15:restartNumberingAfterBreak="0">
    <w:nsid w:val="0EF205A8"/>
    <w:multiLevelType w:val="multilevel"/>
    <w:tmpl w:val="10D29D8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4" w15:restartNumberingAfterBreak="0">
    <w:nsid w:val="1092700A"/>
    <w:multiLevelType w:val="hybridMultilevel"/>
    <w:tmpl w:val="5A4EFC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09017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D9EE07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1B6380D"/>
    <w:multiLevelType w:val="hybridMultilevel"/>
    <w:tmpl w:val="0540D38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60604FC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6" w15:restartNumberingAfterBreak="0">
    <w:nsid w:val="12BB4211"/>
    <w:multiLevelType w:val="multilevel"/>
    <w:tmpl w:val="9BCC7B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12E21A17"/>
    <w:multiLevelType w:val="hybridMultilevel"/>
    <w:tmpl w:val="A2AC0F1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37A5EB0"/>
    <w:multiLevelType w:val="hybridMultilevel"/>
    <w:tmpl w:val="A212F6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3C04EDB"/>
    <w:multiLevelType w:val="hybridMultilevel"/>
    <w:tmpl w:val="E29AD6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6AC7FF4"/>
    <w:multiLevelType w:val="hybridMultilevel"/>
    <w:tmpl w:val="3662D1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7EC7E1E"/>
    <w:multiLevelType w:val="hybridMultilevel"/>
    <w:tmpl w:val="34C608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82B5471"/>
    <w:multiLevelType w:val="hybridMultilevel"/>
    <w:tmpl w:val="8E8AA670"/>
    <w:lvl w:ilvl="0" w:tplc="041B000F">
      <w:start w:val="1"/>
      <w:numFmt w:val="decimal"/>
      <w:lvlText w:val="%1."/>
      <w:lvlJc w:val="left"/>
      <w:pPr>
        <w:ind w:left="1145" w:hanging="360"/>
      </w:p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3" w15:restartNumberingAfterBreak="0">
    <w:nsid w:val="18471718"/>
    <w:multiLevelType w:val="hybridMultilevel"/>
    <w:tmpl w:val="3536A2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ACC2AD0"/>
    <w:multiLevelType w:val="hybridMultilevel"/>
    <w:tmpl w:val="6BCE4E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AD50410"/>
    <w:multiLevelType w:val="hybridMultilevel"/>
    <w:tmpl w:val="F42CCD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C147156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7" w15:restartNumberingAfterBreak="0">
    <w:nsid w:val="1C593F3F"/>
    <w:multiLevelType w:val="hybridMultilevel"/>
    <w:tmpl w:val="1604162A"/>
    <w:lvl w:ilvl="0" w:tplc="C0B80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49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8670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612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AA5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FAB2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C6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A3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124A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D9507B3"/>
    <w:multiLevelType w:val="hybridMultilevel"/>
    <w:tmpl w:val="19E48FFA"/>
    <w:lvl w:ilvl="0" w:tplc="FF04F93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DBC56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022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5E8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74C2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16E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2EAA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ED5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D089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E9E5949"/>
    <w:multiLevelType w:val="hybridMultilevel"/>
    <w:tmpl w:val="8FA40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42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06A3529"/>
    <w:multiLevelType w:val="hybridMultilevel"/>
    <w:tmpl w:val="373A2B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7157FFB"/>
    <w:multiLevelType w:val="hybridMultilevel"/>
    <w:tmpl w:val="1C7AE95C"/>
    <w:lvl w:ilvl="0" w:tplc="F15E3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D02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CCF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24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06A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ECB0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ED5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634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E6B5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C95ECAC"/>
    <w:multiLevelType w:val="multilevel"/>
    <w:tmpl w:val="58ECDAEA"/>
    <w:name w:val="HTML-List4"/>
    <w:lvl w:ilvl="0">
      <w:start w:val="1"/>
      <w:numFmt w:val="bullet"/>
      <w:lvlText w:val="·"/>
      <w:lvlJc w:val="left"/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3" w15:restartNumberingAfterBreak="0">
    <w:nsid w:val="2C9600BE"/>
    <w:multiLevelType w:val="multilevel"/>
    <w:tmpl w:val="BC8A78D4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4" w15:restartNumberingAfterBreak="0">
    <w:nsid w:val="2C9609A7"/>
    <w:multiLevelType w:val="multilevel"/>
    <w:tmpl w:val="FFA03114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5" w15:restartNumberingAfterBreak="0">
    <w:nsid w:val="2C9609A9"/>
    <w:multiLevelType w:val="multilevel"/>
    <w:tmpl w:val="3E06D354"/>
    <w:name w:val="HTML-List3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76" w15:restartNumberingAfterBreak="0">
    <w:nsid w:val="2DB41586"/>
    <w:multiLevelType w:val="hybridMultilevel"/>
    <w:tmpl w:val="875A0A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038222F"/>
    <w:multiLevelType w:val="hybridMultilevel"/>
    <w:tmpl w:val="9FC60F7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78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305903E5"/>
    <w:multiLevelType w:val="hybridMultilevel"/>
    <w:tmpl w:val="30A0B31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0CB14C5"/>
    <w:multiLevelType w:val="hybridMultilevel"/>
    <w:tmpl w:val="E23E1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D172BC"/>
    <w:multiLevelType w:val="hybridMultilevel"/>
    <w:tmpl w:val="8FA40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420" w:hanging="1440"/>
      </w:pPr>
      <w:rPr>
        <w:rFonts w:asciiTheme="minorHAnsi" w:eastAsia="Times New Roman" w:hAnsiTheme="minorHAnsi" w:cstheme="minorHAnsi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B21E8D"/>
    <w:multiLevelType w:val="hybridMultilevel"/>
    <w:tmpl w:val="C2EA1B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5" w:hanging="705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8264478"/>
    <w:multiLevelType w:val="hybridMultilevel"/>
    <w:tmpl w:val="391C34E2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BDC46F0">
      <w:start w:val="1"/>
      <w:numFmt w:val="lowerLetter"/>
      <w:lvlText w:val="%4)"/>
      <w:lvlJc w:val="left"/>
      <w:pPr>
        <w:ind w:left="785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3BAC0558"/>
    <w:multiLevelType w:val="hybridMultilevel"/>
    <w:tmpl w:val="4740CB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DD420E3"/>
    <w:multiLevelType w:val="hybridMultilevel"/>
    <w:tmpl w:val="8FA40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42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1A40A4"/>
    <w:multiLevelType w:val="hybridMultilevel"/>
    <w:tmpl w:val="BD587D24"/>
    <w:lvl w:ilvl="0" w:tplc="4F76B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1522" w:themeColor="text1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7CA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auto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2491FD6"/>
    <w:multiLevelType w:val="hybridMultilevel"/>
    <w:tmpl w:val="03041E0A"/>
    <w:lvl w:ilvl="0" w:tplc="360604F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7" w15:restartNumberingAfterBreak="0">
    <w:nsid w:val="46561516"/>
    <w:multiLevelType w:val="hybridMultilevel"/>
    <w:tmpl w:val="4218227C"/>
    <w:lvl w:ilvl="0" w:tplc="041B0017">
      <w:start w:val="1"/>
      <w:numFmt w:val="lowerLetter"/>
      <w:lvlText w:val="%1)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8" w15:restartNumberingAfterBreak="0">
    <w:nsid w:val="4739100B"/>
    <w:multiLevelType w:val="multilevel"/>
    <w:tmpl w:val="AA748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4C970AAC"/>
    <w:multiLevelType w:val="hybridMultilevel"/>
    <w:tmpl w:val="444C7042"/>
    <w:lvl w:ilvl="0" w:tplc="1D580C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46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892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9CF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8019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74EE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258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E4B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C3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CD7165A"/>
    <w:multiLevelType w:val="hybridMultilevel"/>
    <w:tmpl w:val="22C07E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0E80A50"/>
    <w:multiLevelType w:val="hybridMultilevel"/>
    <w:tmpl w:val="8FA40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42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2195447"/>
    <w:multiLevelType w:val="hybridMultilevel"/>
    <w:tmpl w:val="AEB629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2EA2201"/>
    <w:multiLevelType w:val="hybridMultilevel"/>
    <w:tmpl w:val="6CC4FC94"/>
    <w:lvl w:ilvl="0" w:tplc="80D4B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29C53BA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1B000F">
      <w:start w:val="1"/>
      <w:numFmt w:val="decimal"/>
      <w:lvlText w:val="%4."/>
      <w:lvlJc w:val="left"/>
      <w:pPr>
        <w:ind w:left="785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8DB21F1"/>
    <w:multiLevelType w:val="hybridMultilevel"/>
    <w:tmpl w:val="4218227C"/>
    <w:lvl w:ilvl="0" w:tplc="041B0017">
      <w:start w:val="1"/>
      <w:numFmt w:val="lowerLetter"/>
      <w:lvlText w:val="%1)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5" w15:restartNumberingAfterBreak="0">
    <w:nsid w:val="5A3D2839"/>
    <w:multiLevelType w:val="hybridMultilevel"/>
    <w:tmpl w:val="DC368D84"/>
    <w:lvl w:ilvl="0" w:tplc="FEEEA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64E3F6E">
      <w:numFmt w:val="bullet"/>
      <w:lvlText w:val="·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DD04C29"/>
    <w:multiLevelType w:val="hybridMultilevel"/>
    <w:tmpl w:val="E3A4CBAC"/>
    <w:lvl w:ilvl="0" w:tplc="729C53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5FC83FFA"/>
    <w:multiLevelType w:val="hybridMultilevel"/>
    <w:tmpl w:val="2312C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FCF42E6"/>
    <w:multiLevelType w:val="hybridMultilevel"/>
    <w:tmpl w:val="7340C9EA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61066301"/>
    <w:multiLevelType w:val="multilevel"/>
    <w:tmpl w:val="8B50FBE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383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."/>
      <w:lvlJc w:val="left"/>
      <w:pPr>
        <w:ind w:left="1071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1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."/>
      <w:lvlJc w:val="left"/>
      <w:pPr>
        <w:ind w:left="46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616F393A"/>
    <w:multiLevelType w:val="hybridMultilevel"/>
    <w:tmpl w:val="41DCF1BC"/>
    <w:lvl w:ilvl="0" w:tplc="360604F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 w15:restartNumberingAfterBreak="0">
    <w:nsid w:val="63DA5DFE"/>
    <w:multiLevelType w:val="hybridMultilevel"/>
    <w:tmpl w:val="6CC4FC94"/>
    <w:lvl w:ilvl="0" w:tplc="80D4B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29C53BA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1B000F">
      <w:start w:val="1"/>
      <w:numFmt w:val="decimal"/>
      <w:lvlText w:val="%4."/>
      <w:lvlJc w:val="left"/>
      <w:pPr>
        <w:ind w:left="785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4E97CE8"/>
    <w:multiLevelType w:val="hybridMultilevel"/>
    <w:tmpl w:val="97FC211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D1926E3"/>
    <w:multiLevelType w:val="multilevel"/>
    <w:tmpl w:val="345AD19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8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04" w15:restartNumberingAfterBreak="0">
    <w:nsid w:val="6E144079"/>
    <w:multiLevelType w:val="hybridMultilevel"/>
    <w:tmpl w:val="34E22F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0E95875"/>
    <w:multiLevelType w:val="hybridMultilevel"/>
    <w:tmpl w:val="B2BA3878"/>
    <w:lvl w:ilvl="0" w:tplc="D43822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3C7E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9CA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C676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8608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08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6EAF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96D6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D6B8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60B4985"/>
    <w:multiLevelType w:val="hybridMultilevel"/>
    <w:tmpl w:val="70CA4F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714085A"/>
    <w:multiLevelType w:val="hybridMultilevel"/>
    <w:tmpl w:val="410AA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F3A327C"/>
    <w:multiLevelType w:val="hybridMultilevel"/>
    <w:tmpl w:val="F4CA6BE6"/>
    <w:lvl w:ilvl="0" w:tplc="65701A9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8"/>
  </w:num>
  <w:num w:numId="2">
    <w:abstractNumId w:val="105"/>
  </w:num>
  <w:num w:numId="3">
    <w:abstractNumId w:val="89"/>
  </w:num>
  <w:num w:numId="4">
    <w:abstractNumId w:val="67"/>
  </w:num>
  <w:num w:numId="5">
    <w:abstractNumId w:val="99"/>
  </w:num>
  <w:num w:numId="6">
    <w:abstractNumId w:val="64"/>
  </w:num>
  <w:num w:numId="7">
    <w:abstractNumId w:val="60"/>
  </w:num>
  <w:num w:numId="8">
    <w:abstractNumId w:val="85"/>
  </w:num>
  <w:num w:numId="9">
    <w:abstractNumId w:val="70"/>
  </w:num>
  <w:num w:numId="10">
    <w:abstractNumId w:val="63"/>
  </w:num>
  <w:num w:numId="11">
    <w:abstractNumId w:val="97"/>
  </w:num>
  <w:num w:numId="12">
    <w:abstractNumId w:val="90"/>
  </w:num>
  <w:num w:numId="13">
    <w:abstractNumId w:val="54"/>
  </w:num>
  <w:num w:numId="14">
    <w:abstractNumId w:val="61"/>
  </w:num>
  <w:num w:numId="15">
    <w:abstractNumId w:val="41"/>
  </w:num>
  <w:num w:numId="16">
    <w:abstractNumId w:val="76"/>
  </w:num>
  <w:num w:numId="17">
    <w:abstractNumId w:val="95"/>
  </w:num>
  <w:num w:numId="18">
    <w:abstractNumId w:val="58"/>
  </w:num>
  <w:num w:numId="19">
    <w:abstractNumId w:val="104"/>
  </w:num>
  <w:num w:numId="20">
    <w:abstractNumId w:val="42"/>
  </w:num>
  <w:num w:numId="21">
    <w:abstractNumId w:val="81"/>
  </w:num>
  <w:num w:numId="22">
    <w:abstractNumId w:val="107"/>
  </w:num>
  <w:num w:numId="23">
    <w:abstractNumId w:val="65"/>
  </w:num>
  <w:num w:numId="24">
    <w:abstractNumId w:val="83"/>
  </w:num>
  <w:num w:numId="25">
    <w:abstractNumId w:val="97"/>
  </w:num>
  <w:num w:numId="26">
    <w:abstractNumId w:val="90"/>
  </w:num>
  <w:num w:numId="27">
    <w:abstractNumId w:val="93"/>
  </w:num>
  <w:num w:numId="28">
    <w:abstractNumId w:val="87"/>
  </w:num>
  <w:num w:numId="29">
    <w:abstractNumId w:val="82"/>
  </w:num>
  <w:num w:numId="30">
    <w:abstractNumId w:val="77"/>
  </w:num>
  <w:num w:numId="31">
    <w:abstractNumId w:val="44"/>
  </w:num>
  <w:num w:numId="32">
    <w:abstractNumId w:val="98"/>
  </w:num>
  <w:num w:numId="33">
    <w:abstractNumId w:val="66"/>
  </w:num>
  <w:num w:numId="34">
    <w:abstractNumId w:val="92"/>
  </w:num>
  <w:num w:numId="35">
    <w:abstractNumId w:val="59"/>
  </w:num>
  <w:num w:numId="36">
    <w:abstractNumId w:val="80"/>
  </w:num>
  <w:num w:numId="37">
    <w:abstractNumId w:val="96"/>
  </w:num>
  <w:num w:numId="38">
    <w:abstractNumId w:val="72"/>
  </w:num>
  <w:num w:numId="39">
    <w:abstractNumId w:val="106"/>
  </w:num>
  <w:num w:numId="40">
    <w:abstractNumId w:val="78"/>
  </w:num>
  <w:num w:numId="41">
    <w:abstractNumId w:val="57"/>
  </w:num>
  <w:num w:numId="42">
    <w:abstractNumId w:val="55"/>
  </w:num>
  <w:num w:numId="43">
    <w:abstractNumId w:val="102"/>
  </w:num>
  <w:num w:numId="44">
    <w:abstractNumId w:val="0"/>
  </w:num>
  <w:num w:numId="45">
    <w:abstractNumId w:val="1"/>
  </w:num>
  <w:num w:numId="46">
    <w:abstractNumId w:val="2"/>
  </w:num>
  <w:num w:numId="47">
    <w:abstractNumId w:val="3"/>
  </w:num>
  <w:num w:numId="48">
    <w:abstractNumId w:val="4"/>
  </w:num>
  <w:num w:numId="49">
    <w:abstractNumId w:val="5"/>
  </w:num>
  <w:num w:numId="50">
    <w:abstractNumId w:val="6"/>
  </w:num>
  <w:num w:numId="51">
    <w:abstractNumId w:val="7"/>
  </w:num>
  <w:num w:numId="52">
    <w:abstractNumId w:val="8"/>
  </w:num>
  <w:num w:numId="53">
    <w:abstractNumId w:val="9"/>
  </w:num>
  <w:num w:numId="54">
    <w:abstractNumId w:val="10"/>
  </w:num>
  <w:num w:numId="55">
    <w:abstractNumId w:val="11"/>
  </w:num>
  <w:num w:numId="56">
    <w:abstractNumId w:val="12"/>
  </w:num>
  <w:num w:numId="57">
    <w:abstractNumId w:val="13"/>
  </w:num>
  <w:num w:numId="58">
    <w:abstractNumId w:val="14"/>
  </w:num>
  <w:num w:numId="59">
    <w:abstractNumId w:val="15"/>
  </w:num>
  <w:num w:numId="60">
    <w:abstractNumId w:val="16"/>
  </w:num>
  <w:num w:numId="61">
    <w:abstractNumId w:val="17"/>
  </w:num>
  <w:num w:numId="62">
    <w:abstractNumId w:val="18"/>
  </w:num>
  <w:num w:numId="63">
    <w:abstractNumId w:val="19"/>
  </w:num>
  <w:num w:numId="64">
    <w:abstractNumId w:val="20"/>
  </w:num>
  <w:num w:numId="65">
    <w:abstractNumId w:val="21"/>
  </w:num>
  <w:num w:numId="66">
    <w:abstractNumId w:val="22"/>
  </w:num>
  <w:num w:numId="67">
    <w:abstractNumId w:val="27"/>
  </w:num>
  <w:num w:numId="68">
    <w:abstractNumId w:val="23"/>
  </w:num>
  <w:num w:numId="69">
    <w:abstractNumId w:val="24"/>
  </w:num>
  <w:num w:numId="70">
    <w:abstractNumId w:val="25"/>
  </w:num>
  <w:num w:numId="71">
    <w:abstractNumId w:val="26"/>
  </w:num>
  <w:num w:numId="72">
    <w:abstractNumId w:val="100"/>
  </w:num>
  <w:num w:numId="73">
    <w:abstractNumId w:val="86"/>
  </w:num>
  <w:num w:numId="74">
    <w:abstractNumId w:val="79"/>
  </w:num>
  <w:num w:numId="75">
    <w:abstractNumId w:val="53"/>
  </w:num>
  <w:num w:numId="76">
    <w:abstractNumId w:val="62"/>
  </w:num>
  <w:num w:numId="77">
    <w:abstractNumId w:val="108"/>
  </w:num>
  <w:num w:numId="78">
    <w:abstractNumId w:val="88"/>
  </w:num>
  <w:num w:numId="79">
    <w:abstractNumId w:val="103"/>
  </w:num>
  <w:num w:numId="80">
    <w:abstractNumId w:val="94"/>
  </w:num>
  <w:num w:numId="81">
    <w:abstractNumId w:val="56"/>
  </w:num>
  <w:num w:numId="82">
    <w:abstractNumId w:val="33"/>
  </w:num>
  <w:num w:numId="83">
    <w:abstractNumId w:val="34"/>
  </w:num>
  <w:num w:numId="84">
    <w:abstractNumId w:val="35"/>
  </w:num>
  <w:num w:numId="85">
    <w:abstractNumId w:val="36"/>
  </w:num>
  <w:num w:numId="86">
    <w:abstractNumId w:val="37"/>
  </w:num>
  <w:num w:numId="87">
    <w:abstractNumId w:val="28"/>
  </w:num>
  <w:num w:numId="88">
    <w:abstractNumId w:val="29"/>
  </w:num>
  <w:num w:numId="89">
    <w:abstractNumId w:val="30"/>
  </w:num>
  <w:num w:numId="90">
    <w:abstractNumId w:val="31"/>
  </w:num>
  <w:num w:numId="91">
    <w:abstractNumId w:val="32"/>
  </w:num>
  <w:num w:numId="92">
    <w:abstractNumId w:val="101"/>
  </w:num>
  <w:num w:numId="93">
    <w:abstractNumId w:val="71"/>
  </w:num>
  <w:num w:numId="94">
    <w:abstractNumId w:val="69"/>
  </w:num>
  <w:num w:numId="95">
    <w:abstractNumId w:val="91"/>
  </w:num>
  <w:num w:numId="96">
    <w:abstractNumId w:val="8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01"/>
    <w:rsid w:val="0000053B"/>
    <w:rsid w:val="00001879"/>
    <w:rsid w:val="00001907"/>
    <w:rsid w:val="00003072"/>
    <w:rsid w:val="00003498"/>
    <w:rsid w:val="00005F3A"/>
    <w:rsid w:val="0000620C"/>
    <w:rsid w:val="000062F9"/>
    <w:rsid w:val="00006397"/>
    <w:rsid w:val="00006FEA"/>
    <w:rsid w:val="00010760"/>
    <w:rsid w:val="00011A4E"/>
    <w:rsid w:val="000132B2"/>
    <w:rsid w:val="0001380A"/>
    <w:rsid w:val="00014458"/>
    <w:rsid w:val="00014FF9"/>
    <w:rsid w:val="00016D0E"/>
    <w:rsid w:val="0001783C"/>
    <w:rsid w:val="00017DD9"/>
    <w:rsid w:val="00020F8C"/>
    <w:rsid w:val="00022618"/>
    <w:rsid w:val="0002295A"/>
    <w:rsid w:val="000233B8"/>
    <w:rsid w:val="00023C78"/>
    <w:rsid w:val="00025F13"/>
    <w:rsid w:val="000301D8"/>
    <w:rsid w:val="00030586"/>
    <w:rsid w:val="00030860"/>
    <w:rsid w:val="000309D7"/>
    <w:rsid w:val="000324B2"/>
    <w:rsid w:val="00032F82"/>
    <w:rsid w:val="00035348"/>
    <w:rsid w:val="000361F4"/>
    <w:rsid w:val="0004019A"/>
    <w:rsid w:val="00040BBC"/>
    <w:rsid w:val="00040F80"/>
    <w:rsid w:val="00042C8C"/>
    <w:rsid w:val="00043EA4"/>
    <w:rsid w:val="000444CB"/>
    <w:rsid w:val="000448C2"/>
    <w:rsid w:val="000471DB"/>
    <w:rsid w:val="000508F9"/>
    <w:rsid w:val="000522B3"/>
    <w:rsid w:val="000524AC"/>
    <w:rsid w:val="0005322A"/>
    <w:rsid w:val="00053D4B"/>
    <w:rsid w:val="00054A8B"/>
    <w:rsid w:val="000554B0"/>
    <w:rsid w:val="00056A5F"/>
    <w:rsid w:val="00062D35"/>
    <w:rsid w:val="00062F12"/>
    <w:rsid w:val="00063978"/>
    <w:rsid w:val="00063C41"/>
    <w:rsid w:val="00063D74"/>
    <w:rsid w:val="00064FF8"/>
    <w:rsid w:val="00067108"/>
    <w:rsid w:val="00067383"/>
    <w:rsid w:val="00067B85"/>
    <w:rsid w:val="00070359"/>
    <w:rsid w:val="000704F9"/>
    <w:rsid w:val="00071190"/>
    <w:rsid w:val="000711D0"/>
    <w:rsid w:val="00072CFB"/>
    <w:rsid w:val="00074F3F"/>
    <w:rsid w:val="000750A0"/>
    <w:rsid w:val="0007621F"/>
    <w:rsid w:val="00076FA1"/>
    <w:rsid w:val="00077462"/>
    <w:rsid w:val="00077B3B"/>
    <w:rsid w:val="00080DE3"/>
    <w:rsid w:val="000811BB"/>
    <w:rsid w:val="000824AA"/>
    <w:rsid w:val="000829D7"/>
    <w:rsid w:val="00083ACD"/>
    <w:rsid w:val="0008476E"/>
    <w:rsid w:val="000850E4"/>
    <w:rsid w:val="0008566F"/>
    <w:rsid w:val="00086351"/>
    <w:rsid w:val="00086387"/>
    <w:rsid w:val="00086917"/>
    <w:rsid w:val="00087289"/>
    <w:rsid w:val="000918AA"/>
    <w:rsid w:val="00091B41"/>
    <w:rsid w:val="00092729"/>
    <w:rsid w:val="00094C23"/>
    <w:rsid w:val="0009515E"/>
    <w:rsid w:val="00095E87"/>
    <w:rsid w:val="00095FE9"/>
    <w:rsid w:val="000A094D"/>
    <w:rsid w:val="000A0F1C"/>
    <w:rsid w:val="000A0FD3"/>
    <w:rsid w:val="000A1270"/>
    <w:rsid w:val="000A250B"/>
    <w:rsid w:val="000A322C"/>
    <w:rsid w:val="000A360F"/>
    <w:rsid w:val="000A422E"/>
    <w:rsid w:val="000A4CC5"/>
    <w:rsid w:val="000A7C32"/>
    <w:rsid w:val="000B0A2E"/>
    <w:rsid w:val="000B1396"/>
    <w:rsid w:val="000B2C38"/>
    <w:rsid w:val="000B389F"/>
    <w:rsid w:val="000B3CA9"/>
    <w:rsid w:val="000B3F02"/>
    <w:rsid w:val="000B4819"/>
    <w:rsid w:val="000B5C9B"/>
    <w:rsid w:val="000B5F9B"/>
    <w:rsid w:val="000B637A"/>
    <w:rsid w:val="000B6994"/>
    <w:rsid w:val="000B6B55"/>
    <w:rsid w:val="000C1941"/>
    <w:rsid w:val="000C1D17"/>
    <w:rsid w:val="000C663E"/>
    <w:rsid w:val="000C7375"/>
    <w:rsid w:val="000C7836"/>
    <w:rsid w:val="000D00E0"/>
    <w:rsid w:val="000D011E"/>
    <w:rsid w:val="000D23EB"/>
    <w:rsid w:val="000D28B5"/>
    <w:rsid w:val="000D5D72"/>
    <w:rsid w:val="000D6B05"/>
    <w:rsid w:val="000D79A4"/>
    <w:rsid w:val="000E066D"/>
    <w:rsid w:val="000E0A89"/>
    <w:rsid w:val="000E105E"/>
    <w:rsid w:val="000E189D"/>
    <w:rsid w:val="000E1D3E"/>
    <w:rsid w:val="000E23CC"/>
    <w:rsid w:val="000E25C7"/>
    <w:rsid w:val="000E25D7"/>
    <w:rsid w:val="000E2893"/>
    <w:rsid w:val="000E3307"/>
    <w:rsid w:val="000E388F"/>
    <w:rsid w:val="000E449C"/>
    <w:rsid w:val="000E5569"/>
    <w:rsid w:val="000E5BF3"/>
    <w:rsid w:val="000E6EF9"/>
    <w:rsid w:val="000F01C3"/>
    <w:rsid w:val="000F0A94"/>
    <w:rsid w:val="000F1902"/>
    <w:rsid w:val="000F2469"/>
    <w:rsid w:val="000F371C"/>
    <w:rsid w:val="000F43F9"/>
    <w:rsid w:val="000F47AA"/>
    <w:rsid w:val="000F56E9"/>
    <w:rsid w:val="000F5A60"/>
    <w:rsid w:val="000F5E36"/>
    <w:rsid w:val="000F6258"/>
    <w:rsid w:val="000F6793"/>
    <w:rsid w:val="000F6F92"/>
    <w:rsid w:val="000F7B10"/>
    <w:rsid w:val="001002A3"/>
    <w:rsid w:val="00100819"/>
    <w:rsid w:val="00101236"/>
    <w:rsid w:val="00101294"/>
    <w:rsid w:val="001020B2"/>
    <w:rsid w:val="00103363"/>
    <w:rsid w:val="00104AF4"/>
    <w:rsid w:val="00105288"/>
    <w:rsid w:val="00106027"/>
    <w:rsid w:val="001104C5"/>
    <w:rsid w:val="00112295"/>
    <w:rsid w:val="00112955"/>
    <w:rsid w:val="001160C9"/>
    <w:rsid w:val="0012123D"/>
    <w:rsid w:val="001219C3"/>
    <w:rsid w:val="001227C4"/>
    <w:rsid w:val="00122D63"/>
    <w:rsid w:val="001276BA"/>
    <w:rsid w:val="001302E0"/>
    <w:rsid w:val="00131D4E"/>
    <w:rsid w:val="00133656"/>
    <w:rsid w:val="00133D0C"/>
    <w:rsid w:val="001342E0"/>
    <w:rsid w:val="00134767"/>
    <w:rsid w:val="001347BC"/>
    <w:rsid w:val="00134A9B"/>
    <w:rsid w:val="00135443"/>
    <w:rsid w:val="00136795"/>
    <w:rsid w:val="00136BEE"/>
    <w:rsid w:val="001371DC"/>
    <w:rsid w:val="00137780"/>
    <w:rsid w:val="00137C68"/>
    <w:rsid w:val="00140568"/>
    <w:rsid w:val="00140DBB"/>
    <w:rsid w:val="0014384D"/>
    <w:rsid w:val="00144380"/>
    <w:rsid w:val="001446C3"/>
    <w:rsid w:val="001454ED"/>
    <w:rsid w:val="00147AC9"/>
    <w:rsid w:val="00147C62"/>
    <w:rsid w:val="0015011A"/>
    <w:rsid w:val="001515A4"/>
    <w:rsid w:val="00152892"/>
    <w:rsid w:val="00152ABF"/>
    <w:rsid w:val="0015418A"/>
    <w:rsid w:val="001542D9"/>
    <w:rsid w:val="001617D5"/>
    <w:rsid w:val="001634AD"/>
    <w:rsid w:val="001641A4"/>
    <w:rsid w:val="001653D7"/>
    <w:rsid w:val="00166673"/>
    <w:rsid w:val="001730B0"/>
    <w:rsid w:val="00173C70"/>
    <w:rsid w:val="00177797"/>
    <w:rsid w:val="00177B8D"/>
    <w:rsid w:val="00177C49"/>
    <w:rsid w:val="0018048B"/>
    <w:rsid w:val="001806DC"/>
    <w:rsid w:val="00180E72"/>
    <w:rsid w:val="001832B2"/>
    <w:rsid w:val="00184B10"/>
    <w:rsid w:val="00186A1A"/>
    <w:rsid w:val="00186DE1"/>
    <w:rsid w:val="00187451"/>
    <w:rsid w:val="00191134"/>
    <w:rsid w:val="00192260"/>
    <w:rsid w:val="001928C0"/>
    <w:rsid w:val="001955F3"/>
    <w:rsid w:val="001A27D2"/>
    <w:rsid w:val="001A2AAA"/>
    <w:rsid w:val="001A3118"/>
    <w:rsid w:val="001A41C0"/>
    <w:rsid w:val="001A5FE2"/>
    <w:rsid w:val="001A6675"/>
    <w:rsid w:val="001A6AFA"/>
    <w:rsid w:val="001A7B85"/>
    <w:rsid w:val="001B104A"/>
    <w:rsid w:val="001B141A"/>
    <w:rsid w:val="001B223C"/>
    <w:rsid w:val="001B2D62"/>
    <w:rsid w:val="001B3820"/>
    <w:rsid w:val="001B4860"/>
    <w:rsid w:val="001B5E87"/>
    <w:rsid w:val="001B5FE5"/>
    <w:rsid w:val="001B6C86"/>
    <w:rsid w:val="001B6E92"/>
    <w:rsid w:val="001B71D0"/>
    <w:rsid w:val="001C0143"/>
    <w:rsid w:val="001C0339"/>
    <w:rsid w:val="001C1995"/>
    <w:rsid w:val="001C1DA6"/>
    <w:rsid w:val="001C2935"/>
    <w:rsid w:val="001C4658"/>
    <w:rsid w:val="001C4BC8"/>
    <w:rsid w:val="001C4D54"/>
    <w:rsid w:val="001C4E28"/>
    <w:rsid w:val="001C554C"/>
    <w:rsid w:val="001C613D"/>
    <w:rsid w:val="001C6B33"/>
    <w:rsid w:val="001CEAEC"/>
    <w:rsid w:val="001D0474"/>
    <w:rsid w:val="001D0DEF"/>
    <w:rsid w:val="001D14F9"/>
    <w:rsid w:val="001D1D55"/>
    <w:rsid w:val="001D2625"/>
    <w:rsid w:val="001D2B9C"/>
    <w:rsid w:val="001D2C0C"/>
    <w:rsid w:val="001D3BAA"/>
    <w:rsid w:val="001D40E5"/>
    <w:rsid w:val="001D5275"/>
    <w:rsid w:val="001D5B81"/>
    <w:rsid w:val="001D672F"/>
    <w:rsid w:val="001D6F4C"/>
    <w:rsid w:val="001E036E"/>
    <w:rsid w:val="001E0A2E"/>
    <w:rsid w:val="001E1D0C"/>
    <w:rsid w:val="001E2351"/>
    <w:rsid w:val="001E2CE7"/>
    <w:rsid w:val="001E384F"/>
    <w:rsid w:val="001E3A1C"/>
    <w:rsid w:val="001E3AFF"/>
    <w:rsid w:val="001E431A"/>
    <w:rsid w:val="001E56F0"/>
    <w:rsid w:val="001E5CEA"/>
    <w:rsid w:val="001E6F8D"/>
    <w:rsid w:val="001E7C0D"/>
    <w:rsid w:val="001F4279"/>
    <w:rsid w:val="001F42C7"/>
    <w:rsid w:val="001F5C14"/>
    <w:rsid w:val="001F5C52"/>
    <w:rsid w:val="001F5C78"/>
    <w:rsid w:val="001F63D4"/>
    <w:rsid w:val="001F6B9A"/>
    <w:rsid w:val="001F7B1E"/>
    <w:rsid w:val="00201E9D"/>
    <w:rsid w:val="00202945"/>
    <w:rsid w:val="00202E56"/>
    <w:rsid w:val="00202FD9"/>
    <w:rsid w:val="00204E47"/>
    <w:rsid w:val="00206C23"/>
    <w:rsid w:val="00206E31"/>
    <w:rsid w:val="00207EB9"/>
    <w:rsid w:val="00211852"/>
    <w:rsid w:val="00211A8C"/>
    <w:rsid w:val="002125F7"/>
    <w:rsid w:val="00212768"/>
    <w:rsid w:val="00212DFE"/>
    <w:rsid w:val="002146F2"/>
    <w:rsid w:val="00214D75"/>
    <w:rsid w:val="002155E3"/>
    <w:rsid w:val="002163FF"/>
    <w:rsid w:val="002169DA"/>
    <w:rsid w:val="00220CF3"/>
    <w:rsid w:val="0022175E"/>
    <w:rsid w:val="00222D59"/>
    <w:rsid w:val="00223234"/>
    <w:rsid w:val="0022395D"/>
    <w:rsid w:val="00223A48"/>
    <w:rsid w:val="00223FB2"/>
    <w:rsid w:val="00224444"/>
    <w:rsid w:val="00225280"/>
    <w:rsid w:val="00226D32"/>
    <w:rsid w:val="00227B57"/>
    <w:rsid w:val="00227E69"/>
    <w:rsid w:val="002313D9"/>
    <w:rsid w:val="0023568C"/>
    <w:rsid w:val="00235EB9"/>
    <w:rsid w:val="0023713B"/>
    <w:rsid w:val="00240047"/>
    <w:rsid w:val="0024101A"/>
    <w:rsid w:val="00241087"/>
    <w:rsid w:val="0024197A"/>
    <w:rsid w:val="00242AF7"/>
    <w:rsid w:val="00242B3E"/>
    <w:rsid w:val="00242F2C"/>
    <w:rsid w:val="00244828"/>
    <w:rsid w:val="002448B7"/>
    <w:rsid w:val="00244FCB"/>
    <w:rsid w:val="0024529F"/>
    <w:rsid w:val="002473D0"/>
    <w:rsid w:val="002476CA"/>
    <w:rsid w:val="00247901"/>
    <w:rsid w:val="00247E85"/>
    <w:rsid w:val="00250ECC"/>
    <w:rsid w:val="002512EC"/>
    <w:rsid w:val="00251335"/>
    <w:rsid w:val="00253888"/>
    <w:rsid w:val="00253D52"/>
    <w:rsid w:val="00254CEE"/>
    <w:rsid w:val="00256361"/>
    <w:rsid w:val="0025684E"/>
    <w:rsid w:val="00257189"/>
    <w:rsid w:val="002615E4"/>
    <w:rsid w:val="002631BF"/>
    <w:rsid w:val="00264839"/>
    <w:rsid w:val="00264A8C"/>
    <w:rsid w:val="00264F9D"/>
    <w:rsid w:val="00264FC6"/>
    <w:rsid w:val="00264FEE"/>
    <w:rsid w:val="0026541D"/>
    <w:rsid w:val="002654BF"/>
    <w:rsid w:val="00265A3B"/>
    <w:rsid w:val="002660B3"/>
    <w:rsid w:val="0026612E"/>
    <w:rsid w:val="002714A2"/>
    <w:rsid w:val="002719C9"/>
    <w:rsid w:val="002729E8"/>
    <w:rsid w:val="00274068"/>
    <w:rsid w:val="0027406C"/>
    <w:rsid w:val="002765D6"/>
    <w:rsid w:val="002773F4"/>
    <w:rsid w:val="002811CB"/>
    <w:rsid w:val="002817BC"/>
    <w:rsid w:val="00281874"/>
    <w:rsid w:val="002837E6"/>
    <w:rsid w:val="0028383C"/>
    <w:rsid w:val="00283F61"/>
    <w:rsid w:val="00285A0E"/>
    <w:rsid w:val="00286E49"/>
    <w:rsid w:val="002873B5"/>
    <w:rsid w:val="00287F1E"/>
    <w:rsid w:val="002903CA"/>
    <w:rsid w:val="00292C52"/>
    <w:rsid w:val="002946B4"/>
    <w:rsid w:val="002950D0"/>
    <w:rsid w:val="00295ECB"/>
    <w:rsid w:val="002960AB"/>
    <w:rsid w:val="002963EB"/>
    <w:rsid w:val="00297578"/>
    <w:rsid w:val="002A39EE"/>
    <w:rsid w:val="002A6ADF"/>
    <w:rsid w:val="002B0832"/>
    <w:rsid w:val="002B193B"/>
    <w:rsid w:val="002B3D8B"/>
    <w:rsid w:val="002B5785"/>
    <w:rsid w:val="002B6C49"/>
    <w:rsid w:val="002B6DFE"/>
    <w:rsid w:val="002B795A"/>
    <w:rsid w:val="002C20B4"/>
    <w:rsid w:val="002C26F0"/>
    <w:rsid w:val="002C2B27"/>
    <w:rsid w:val="002C3213"/>
    <w:rsid w:val="002C3CD0"/>
    <w:rsid w:val="002C3FAC"/>
    <w:rsid w:val="002C4799"/>
    <w:rsid w:val="002C6C5E"/>
    <w:rsid w:val="002C6D28"/>
    <w:rsid w:val="002C7E18"/>
    <w:rsid w:val="002C7FD9"/>
    <w:rsid w:val="002D0AD4"/>
    <w:rsid w:val="002D0AF1"/>
    <w:rsid w:val="002D4D7B"/>
    <w:rsid w:val="002D7881"/>
    <w:rsid w:val="002E0084"/>
    <w:rsid w:val="002E0342"/>
    <w:rsid w:val="002E0696"/>
    <w:rsid w:val="002E0E66"/>
    <w:rsid w:val="002E19A0"/>
    <w:rsid w:val="002E5438"/>
    <w:rsid w:val="002E5BA8"/>
    <w:rsid w:val="002E5EFD"/>
    <w:rsid w:val="002E60BA"/>
    <w:rsid w:val="002E6422"/>
    <w:rsid w:val="002E678F"/>
    <w:rsid w:val="002E6D55"/>
    <w:rsid w:val="002E7B21"/>
    <w:rsid w:val="002E7B6C"/>
    <w:rsid w:val="002F0581"/>
    <w:rsid w:val="002F1734"/>
    <w:rsid w:val="002F2718"/>
    <w:rsid w:val="002F3049"/>
    <w:rsid w:val="002F4377"/>
    <w:rsid w:val="002F5122"/>
    <w:rsid w:val="002F5E4C"/>
    <w:rsid w:val="002F5F17"/>
    <w:rsid w:val="002F6937"/>
    <w:rsid w:val="002F7736"/>
    <w:rsid w:val="00300D0C"/>
    <w:rsid w:val="00300F3C"/>
    <w:rsid w:val="00301181"/>
    <w:rsid w:val="003012A1"/>
    <w:rsid w:val="00301468"/>
    <w:rsid w:val="00303417"/>
    <w:rsid w:val="003035A1"/>
    <w:rsid w:val="003036B7"/>
    <w:rsid w:val="00303913"/>
    <w:rsid w:val="00304053"/>
    <w:rsid w:val="003047CE"/>
    <w:rsid w:val="0030516E"/>
    <w:rsid w:val="003058AD"/>
    <w:rsid w:val="0030590E"/>
    <w:rsid w:val="00306677"/>
    <w:rsid w:val="003079CF"/>
    <w:rsid w:val="00310272"/>
    <w:rsid w:val="00310392"/>
    <w:rsid w:val="00310D2A"/>
    <w:rsid w:val="003112A3"/>
    <w:rsid w:val="00311300"/>
    <w:rsid w:val="00314AA4"/>
    <w:rsid w:val="003157E7"/>
    <w:rsid w:val="00317777"/>
    <w:rsid w:val="00320ADF"/>
    <w:rsid w:val="0032102E"/>
    <w:rsid w:val="00322AB5"/>
    <w:rsid w:val="0032604A"/>
    <w:rsid w:val="0032620C"/>
    <w:rsid w:val="00326A72"/>
    <w:rsid w:val="00331944"/>
    <w:rsid w:val="00333407"/>
    <w:rsid w:val="0033341C"/>
    <w:rsid w:val="00333626"/>
    <w:rsid w:val="00336149"/>
    <w:rsid w:val="003409AB"/>
    <w:rsid w:val="0034118F"/>
    <w:rsid w:val="003413A9"/>
    <w:rsid w:val="00343332"/>
    <w:rsid w:val="00343D69"/>
    <w:rsid w:val="003440CD"/>
    <w:rsid w:val="003467AE"/>
    <w:rsid w:val="0035057E"/>
    <w:rsid w:val="00351B05"/>
    <w:rsid w:val="003520AC"/>
    <w:rsid w:val="0035475E"/>
    <w:rsid w:val="00354C77"/>
    <w:rsid w:val="003566DF"/>
    <w:rsid w:val="00356E89"/>
    <w:rsid w:val="00361E64"/>
    <w:rsid w:val="00362089"/>
    <w:rsid w:val="00362279"/>
    <w:rsid w:val="00363519"/>
    <w:rsid w:val="003635B9"/>
    <w:rsid w:val="003640AC"/>
    <w:rsid w:val="00365A16"/>
    <w:rsid w:val="00365F1B"/>
    <w:rsid w:val="0036767E"/>
    <w:rsid w:val="00370F3B"/>
    <w:rsid w:val="00371BF1"/>
    <w:rsid w:val="00372D13"/>
    <w:rsid w:val="00376136"/>
    <w:rsid w:val="00377384"/>
    <w:rsid w:val="0038418C"/>
    <w:rsid w:val="003856EA"/>
    <w:rsid w:val="00387149"/>
    <w:rsid w:val="003877B9"/>
    <w:rsid w:val="00387C8B"/>
    <w:rsid w:val="003916B8"/>
    <w:rsid w:val="0039378C"/>
    <w:rsid w:val="003937A5"/>
    <w:rsid w:val="00393E50"/>
    <w:rsid w:val="00394083"/>
    <w:rsid w:val="003942E7"/>
    <w:rsid w:val="0039575F"/>
    <w:rsid w:val="003A0DBD"/>
    <w:rsid w:val="003A2413"/>
    <w:rsid w:val="003A33EB"/>
    <w:rsid w:val="003A421D"/>
    <w:rsid w:val="003A63D1"/>
    <w:rsid w:val="003A733A"/>
    <w:rsid w:val="003A7829"/>
    <w:rsid w:val="003B0E5D"/>
    <w:rsid w:val="003B4A52"/>
    <w:rsid w:val="003B554F"/>
    <w:rsid w:val="003C0566"/>
    <w:rsid w:val="003C1444"/>
    <w:rsid w:val="003C2924"/>
    <w:rsid w:val="003C329E"/>
    <w:rsid w:val="003C3CD7"/>
    <w:rsid w:val="003C3EB9"/>
    <w:rsid w:val="003C4D92"/>
    <w:rsid w:val="003C5950"/>
    <w:rsid w:val="003C5AE5"/>
    <w:rsid w:val="003C6EB6"/>
    <w:rsid w:val="003D0514"/>
    <w:rsid w:val="003D0DBB"/>
    <w:rsid w:val="003D1B02"/>
    <w:rsid w:val="003D2CFB"/>
    <w:rsid w:val="003D2D65"/>
    <w:rsid w:val="003D37A4"/>
    <w:rsid w:val="003D4707"/>
    <w:rsid w:val="003D4F6E"/>
    <w:rsid w:val="003D5DF2"/>
    <w:rsid w:val="003D6E6A"/>
    <w:rsid w:val="003D71A8"/>
    <w:rsid w:val="003D7B5B"/>
    <w:rsid w:val="003E047F"/>
    <w:rsid w:val="003E10DD"/>
    <w:rsid w:val="003E15D5"/>
    <w:rsid w:val="003E25EE"/>
    <w:rsid w:val="003E3399"/>
    <w:rsid w:val="003E3BC4"/>
    <w:rsid w:val="003E3E16"/>
    <w:rsid w:val="003E49A3"/>
    <w:rsid w:val="003F02EB"/>
    <w:rsid w:val="003F0CC7"/>
    <w:rsid w:val="003F23EC"/>
    <w:rsid w:val="003F4404"/>
    <w:rsid w:val="003F4573"/>
    <w:rsid w:val="003F754B"/>
    <w:rsid w:val="003F7F77"/>
    <w:rsid w:val="00400F69"/>
    <w:rsid w:val="004010C5"/>
    <w:rsid w:val="00401AFC"/>
    <w:rsid w:val="00402C5D"/>
    <w:rsid w:val="00403A6A"/>
    <w:rsid w:val="0040555C"/>
    <w:rsid w:val="00410F1B"/>
    <w:rsid w:val="00411C08"/>
    <w:rsid w:val="00416202"/>
    <w:rsid w:val="00416CB3"/>
    <w:rsid w:val="004170ED"/>
    <w:rsid w:val="00417D34"/>
    <w:rsid w:val="004211F0"/>
    <w:rsid w:val="00421E12"/>
    <w:rsid w:val="00422C6F"/>
    <w:rsid w:val="00423064"/>
    <w:rsid w:val="004237B0"/>
    <w:rsid w:val="00424D76"/>
    <w:rsid w:val="004279C6"/>
    <w:rsid w:val="00427C76"/>
    <w:rsid w:val="00427D88"/>
    <w:rsid w:val="0043015F"/>
    <w:rsid w:val="0043142C"/>
    <w:rsid w:val="004324EB"/>
    <w:rsid w:val="004327AB"/>
    <w:rsid w:val="0043352F"/>
    <w:rsid w:val="004338B6"/>
    <w:rsid w:val="00433B21"/>
    <w:rsid w:val="004357D7"/>
    <w:rsid w:val="0044021E"/>
    <w:rsid w:val="00440934"/>
    <w:rsid w:val="00440F30"/>
    <w:rsid w:val="00442956"/>
    <w:rsid w:val="00443EEC"/>
    <w:rsid w:val="00445DCB"/>
    <w:rsid w:val="00446CB3"/>
    <w:rsid w:val="00447401"/>
    <w:rsid w:val="00450778"/>
    <w:rsid w:val="00452179"/>
    <w:rsid w:val="0045224E"/>
    <w:rsid w:val="004522CD"/>
    <w:rsid w:val="004523E5"/>
    <w:rsid w:val="0045392B"/>
    <w:rsid w:val="0045395E"/>
    <w:rsid w:val="00454750"/>
    <w:rsid w:val="00454888"/>
    <w:rsid w:val="0045565E"/>
    <w:rsid w:val="00456B2F"/>
    <w:rsid w:val="00457455"/>
    <w:rsid w:val="0046043C"/>
    <w:rsid w:val="00460B9A"/>
    <w:rsid w:val="00461395"/>
    <w:rsid w:val="00462E5A"/>
    <w:rsid w:val="00465815"/>
    <w:rsid w:val="00466C5C"/>
    <w:rsid w:val="00467E2C"/>
    <w:rsid w:val="0047363F"/>
    <w:rsid w:val="00473A9E"/>
    <w:rsid w:val="00474AC2"/>
    <w:rsid w:val="00475517"/>
    <w:rsid w:val="0047568B"/>
    <w:rsid w:val="00475CFF"/>
    <w:rsid w:val="0047683D"/>
    <w:rsid w:val="00476EF5"/>
    <w:rsid w:val="004806AC"/>
    <w:rsid w:val="004807BC"/>
    <w:rsid w:val="00480E90"/>
    <w:rsid w:val="00480EDB"/>
    <w:rsid w:val="00482DD2"/>
    <w:rsid w:val="004869CA"/>
    <w:rsid w:val="0048772E"/>
    <w:rsid w:val="00487BD0"/>
    <w:rsid w:val="00492126"/>
    <w:rsid w:val="00492762"/>
    <w:rsid w:val="004936F1"/>
    <w:rsid w:val="00493E6F"/>
    <w:rsid w:val="0049442F"/>
    <w:rsid w:val="004947D9"/>
    <w:rsid w:val="00494D8E"/>
    <w:rsid w:val="00494FC0"/>
    <w:rsid w:val="00495ED1"/>
    <w:rsid w:val="00496D74"/>
    <w:rsid w:val="0049714B"/>
    <w:rsid w:val="00497793"/>
    <w:rsid w:val="00497B02"/>
    <w:rsid w:val="004A0701"/>
    <w:rsid w:val="004A10F4"/>
    <w:rsid w:val="004A196A"/>
    <w:rsid w:val="004A1CA1"/>
    <w:rsid w:val="004A29F8"/>
    <w:rsid w:val="004A36F9"/>
    <w:rsid w:val="004A3AB9"/>
    <w:rsid w:val="004A5A0B"/>
    <w:rsid w:val="004A6642"/>
    <w:rsid w:val="004A6B4C"/>
    <w:rsid w:val="004B0AC9"/>
    <w:rsid w:val="004B369D"/>
    <w:rsid w:val="004B4F9B"/>
    <w:rsid w:val="004B55E3"/>
    <w:rsid w:val="004B59F7"/>
    <w:rsid w:val="004B5AD0"/>
    <w:rsid w:val="004B7841"/>
    <w:rsid w:val="004B7C80"/>
    <w:rsid w:val="004B7F49"/>
    <w:rsid w:val="004C1A56"/>
    <w:rsid w:val="004C2211"/>
    <w:rsid w:val="004C3531"/>
    <w:rsid w:val="004C42CA"/>
    <w:rsid w:val="004C5177"/>
    <w:rsid w:val="004C6B36"/>
    <w:rsid w:val="004C726E"/>
    <w:rsid w:val="004D0D4F"/>
    <w:rsid w:val="004D128E"/>
    <w:rsid w:val="004D2D38"/>
    <w:rsid w:val="004D39E3"/>
    <w:rsid w:val="004D5314"/>
    <w:rsid w:val="004D6FF3"/>
    <w:rsid w:val="004D76C9"/>
    <w:rsid w:val="004E0A30"/>
    <w:rsid w:val="004E1004"/>
    <w:rsid w:val="004E25DD"/>
    <w:rsid w:val="004E29D9"/>
    <w:rsid w:val="004E3AD8"/>
    <w:rsid w:val="004E3B09"/>
    <w:rsid w:val="004E465F"/>
    <w:rsid w:val="004E4B42"/>
    <w:rsid w:val="004E4EB5"/>
    <w:rsid w:val="004E62C2"/>
    <w:rsid w:val="004E63D1"/>
    <w:rsid w:val="004E66E9"/>
    <w:rsid w:val="004E6D38"/>
    <w:rsid w:val="004E6FAC"/>
    <w:rsid w:val="004E7115"/>
    <w:rsid w:val="004F0487"/>
    <w:rsid w:val="004F18A6"/>
    <w:rsid w:val="004F1D9C"/>
    <w:rsid w:val="004F1F5C"/>
    <w:rsid w:val="004F28EB"/>
    <w:rsid w:val="004F3B00"/>
    <w:rsid w:val="004F4F9C"/>
    <w:rsid w:val="004F5534"/>
    <w:rsid w:val="004F556D"/>
    <w:rsid w:val="004F5BBF"/>
    <w:rsid w:val="004F659C"/>
    <w:rsid w:val="004F76A2"/>
    <w:rsid w:val="004F7895"/>
    <w:rsid w:val="004F7E18"/>
    <w:rsid w:val="0050114B"/>
    <w:rsid w:val="00501196"/>
    <w:rsid w:val="005027EA"/>
    <w:rsid w:val="00504220"/>
    <w:rsid w:val="00504CC1"/>
    <w:rsid w:val="00504F06"/>
    <w:rsid w:val="00505430"/>
    <w:rsid w:val="00506322"/>
    <w:rsid w:val="005067B4"/>
    <w:rsid w:val="0050720E"/>
    <w:rsid w:val="0050737A"/>
    <w:rsid w:val="005075A4"/>
    <w:rsid w:val="00510083"/>
    <w:rsid w:val="00510708"/>
    <w:rsid w:val="00510C5E"/>
    <w:rsid w:val="00511475"/>
    <w:rsid w:val="00514D61"/>
    <w:rsid w:val="005154D0"/>
    <w:rsid w:val="0051568D"/>
    <w:rsid w:val="005201E6"/>
    <w:rsid w:val="00520BB4"/>
    <w:rsid w:val="00521509"/>
    <w:rsid w:val="005231AC"/>
    <w:rsid w:val="00523233"/>
    <w:rsid w:val="0052329E"/>
    <w:rsid w:val="00527119"/>
    <w:rsid w:val="00527CAD"/>
    <w:rsid w:val="005322E5"/>
    <w:rsid w:val="00534F22"/>
    <w:rsid w:val="00535EC1"/>
    <w:rsid w:val="00537272"/>
    <w:rsid w:val="00540627"/>
    <w:rsid w:val="00541B88"/>
    <w:rsid w:val="00542564"/>
    <w:rsid w:val="0054289D"/>
    <w:rsid w:val="00542C0B"/>
    <w:rsid w:val="00542EB9"/>
    <w:rsid w:val="005436AE"/>
    <w:rsid w:val="00543971"/>
    <w:rsid w:val="00544A25"/>
    <w:rsid w:val="00544AB1"/>
    <w:rsid w:val="00545171"/>
    <w:rsid w:val="00545BE0"/>
    <w:rsid w:val="00545E38"/>
    <w:rsid w:val="00546E21"/>
    <w:rsid w:val="00547AC1"/>
    <w:rsid w:val="00550D23"/>
    <w:rsid w:val="005516BF"/>
    <w:rsid w:val="005519AC"/>
    <w:rsid w:val="00551A51"/>
    <w:rsid w:val="00553F62"/>
    <w:rsid w:val="00554BF3"/>
    <w:rsid w:val="00555C8A"/>
    <w:rsid w:val="0055640F"/>
    <w:rsid w:val="00556A72"/>
    <w:rsid w:val="0055732A"/>
    <w:rsid w:val="00560391"/>
    <w:rsid w:val="00560442"/>
    <w:rsid w:val="005621B5"/>
    <w:rsid w:val="005625DA"/>
    <w:rsid w:val="00563253"/>
    <w:rsid w:val="005633E0"/>
    <w:rsid w:val="0056356F"/>
    <w:rsid w:val="00563EE4"/>
    <w:rsid w:val="00563FCF"/>
    <w:rsid w:val="00564486"/>
    <w:rsid w:val="00564FCF"/>
    <w:rsid w:val="0056545B"/>
    <w:rsid w:val="00565F1B"/>
    <w:rsid w:val="00566033"/>
    <w:rsid w:val="00566436"/>
    <w:rsid w:val="005664BB"/>
    <w:rsid w:val="00570E15"/>
    <w:rsid w:val="00572AA4"/>
    <w:rsid w:val="00573AC8"/>
    <w:rsid w:val="005757FF"/>
    <w:rsid w:val="0057669A"/>
    <w:rsid w:val="0057683E"/>
    <w:rsid w:val="005769EA"/>
    <w:rsid w:val="00576B0F"/>
    <w:rsid w:val="00577CE6"/>
    <w:rsid w:val="0058050E"/>
    <w:rsid w:val="00581243"/>
    <w:rsid w:val="00581E74"/>
    <w:rsid w:val="0058226D"/>
    <w:rsid w:val="00582E2D"/>
    <w:rsid w:val="00584DC7"/>
    <w:rsid w:val="00585579"/>
    <w:rsid w:val="00585A0F"/>
    <w:rsid w:val="0058711A"/>
    <w:rsid w:val="00590C93"/>
    <w:rsid w:val="0059204D"/>
    <w:rsid w:val="00593B2D"/>
    <w:rsid w:val="00593D6F"/>
    <w:rsid w:val="00594121"/>
    <w:rsid w:val="0059425C"/>
    <w:rsid w:val="00594615"/>
    <w:rsid w:val="00594645"/>
    <w:rsid w:val="005949A4"/>
    <w:rsid w:val="00595684"/>
    <w:rsid w:val="0059754F"/>
    <w:rsid w:val="005975F4"/>
    <w:rsid w:val="005975F8"/>
    <w:rsid w:val="005978BF"/>
    <w:rsid w:val="00597C76"/>
    <w:rsid w:val="00597D38"/>
    <w:rsid w:val="005A0155"/>
    <w:rsid w:val="005A024D"/>
    <w:rsid w:val="005A0728"/>
    <w:rsid w:val="005A0F35"/>
    <w:rsid w:val="005A18E2"/>
    <w:rsid w:val="005A2037"/>
    <w:rsid w:val="005A2590"/>
    <w:rsid w:val="005A3FB7"/>
    <w:rsid w:val="005A4033"/>
    <w:rsid w:val="005A4A30"/>
    <w:rsid w:val="005A4E2C"/>
    <w:rsid w:val="005A59D7"/>
    <w:rsid w:val="005A74C8"/>
    <w:rsid w:val="005B38D6"/>
    <w:rsid w:val="005B3A6C"/>
    <w:rsid w:val="005B436D"/>
    <w:rsid w:val="005B529D"/>
    <w:rsid w:val="005B5665"/>
    <w:rsid w:val="005B5670"/>
    <w:rsid w:val="005B7293"/>
    <w:rsid w:val="005B7331"/>
    <w:rsid w:val="005C05A8"/>
    <w:rsid w:val="005C2813"/>
    <w:rsid w:val="005C308E"/>
    <w:rsid w:val="005C3546"/>
    <w:rsid w:val="005C4215"/>
    <w:rsid w:val="005C4430"/>
    <w:rsid w:val="005C48D6"/>
    <w:rsid w:val="005C4C12"/>
    <w:rsid w:val="005C4F01"/>
    <w:rsid w:val="005C5BCB"/>
    <w:rsid w:val="005C6070"/>
    <w:rsid w:val="005C614C"/>
    <w:rsid w:val="005D17A9"/>
    <w:rsid w:val="005D23E9"/>
    <w:rsid w:val="005D2BC6"/>
    <w:rsid w:val="005D37EE"/>
    <w:rsid w:val="005D3879"/>
    <w:rsid w:val="005D394C"/>
    <w:rsid w:val="005D54CE"/>
    <w:rsid w:val="005D606C"/>
    <w:rsid w:val="005D622B"/>
    <w:rsid w:val="005D6787"/>
    <w:rsid w:val="005D6A50"/>
    <w:rsid w:val="005D6BD6"/>
    <w:rsid w:val="005D7267"/>
    <w:rsid w:val="005E03FD"/>
    <w:rsid w:val="005E1B62"/>
    <w:rsid w:val="005E455B"/>
    <w:rsid w:val="005E57A8"/>
    <w:rsid w:val="005E5FF8"/>
    <w:rsid w:val="005E73F5"/>
    <w:rsid w:val="005F0F6C"/>
    <w:rsid w:val="005F157B"/>
    <w:rsid w:val="005F2252"/>
    <w:rsid w:val="005F487C"/>
    <w:rsid w:val="005F60C9"/>
    <w:rsid w:val="005F74A5"/>
    <w:rsid w:val="006014D2"/>
    <w:rsid w:val="00601876"/>
    <w:rsid w:val="006024F0"/>
    <w:rsid w:val="006025EC"/>
    <w:rsid w:val="00602BA8"/>
    <w:rsid w:val="00603671"/>
    <w:rsid w:val="00605F1C"/>
    <w:rsid w:val="006074A8"/>
    <w:rsid w:val="0060785F"/>
    <w:rsid w:val="00607EFA"/>
    <w:rsid w:val="00610892"/>
    <w:rsid w:val="00611163"/>
    <w:rsid w:val="006129C3"/>
    <w:rsid w:val="006132AA"/>
    <w:rsid w:val="0061383F"/>
    <w:rsid w:val="00614239"/>
    <w:rsid w:val="0061493A"/>
    <w:rsid w:val="006149C5"/>
    <w:rsid w:val="006163AA"/>
    <w:rsid w:val="00617BAE"/>
    <w:rsid w:val="00617D53"/>
    <w:rsid w:val="006205CC"/>
    <w:rsid w:val="0062101E"/>
    <w:rsid w:val="00621029"/>
    <w:rsid w:val="0062295A"/>
    <w:rsid w:val="006231F1"/>
    <w:rsid w:val="00623D98"/>
    <w:rsid w:val="0062446D"/>
    <w:rsid w:val="006253D3"/>
    <w:rsid w:val="0062668F"/>
    <w:rsid w:val="006273D9"/>
    <w:rsid w:val="006300B4"/>
    <w:rsid w:val="00630122"/>
    <w:rsid w:val="006306D6"/>
    <w:rsid w:val="0063285D"/>
    <w:rsid w:val="00636161"/>
    <w:rsid w:val="00636FAD"/>
    <w:rsid w:val="00637488"/>
    <w:rsid w:val="006378A9"/>
    <w:rsid w:val="00637A90"/>
    <w:rsid w:val="00637BDB"/>
    <w:rsid w:val="0064125C"/>
    <w:rsid w:val="006418A4"/>
    <w:rsid w:val="00643C2A"/>
    <w:rsid w:val="00644C68"/>
    <w:rsid w:val="006462C0"/>
    <w:rsid w:val="00646F91"/>
    <w:rsid w:val="00647B1F"/>
    <w:rsid w:val="006520EF"/>
    <w:rsid w:val="006522F4"/>
    <w:rsid w:val="0065300B"/>
    <w:rsid w:val="00653532"/>
    <w:rsid w:val="0065362E"/>
    <w:rsid w:val="00653B76"/>
    <w:rsid w:val="006542D1"/>
    <w:rsid w:val="00655934"/>
    <w:rsid w:val="006570EE"/>
    <w:rsid w:val="00660016"/>
    <w:rsid w:val="006617B7"/>
    <w:rsid w:val="006628C8"/>
    <w:rsid w:val="00662F54"/>
    <w:rsid w:val="0066393D"/>
    <w:rsid w:val="0066687D"/>
    <w:rsid w:val="00666C68"/>
    <w:rsid w:val="00670ACE"/>
    <w:rsid w:val="0067199A"/>
    <w:rsid w:val="006721D0"/>
    <w:rsid w:val="00672239"/>
    <w:rsid w:val="00673403"/>
    <w:rsid w:val="00673EC7"/>
    <w:rsid w:val="00676BAE"/>
    <w:rsid w:val="00677D38"/>
    <w:rsid w:val="006825B9"/>
    <w:rsid w:val="00683A2A"/>
    <w:rsid w:val="00683EF8"/>
    <w:rsid w:val="0068697A"/>
    <w:rsid w:val="00686E4E"/>
    <w:rsid w:val="00687864"/>
    <w:rsid w:val="0068799D"/>
    <w:rsid w:val="00687A1B"/>
    <w:rsid w:val="00690804"/>
    <w:rsid w:val="00690E39"/>
    <w:rsid w:val="006937D7"/>
    <w:rsid w:val="00694B1E"/>
    <w:rsid w:val="00695676"/>
    <w:rsid w:val="0069634E"/>
    <w:rsid w:val="006967B8"/>
    <w:rsid w:val="006A011F"/>
    <w:rsid w:val="006A4962"/>
    <w:rsid w:val="006A582E"/>
    <w:rsid w:val="006A5E37"/>
    <w:rsid w:val="006A75AB"/>
    <w:rsid w:val="006A78FA"/>
    <w:rsid w:val="006B1116"/>
    <w:rsid w:val="006B1BE0"/>
    <w:rsid w:val="006B3CF3"/>
    <w:rsid w:val="006B47DD"/>
    <w:rsid w:val="006B6AE1"/>
    <w:rsid w:val="006C171B"/>
    <w:rsid w:val="006C32F1"/>
    <w:rsid w:val="006C4E0F"/>
    <w:rsid w:val="006C53BA"/>
    <w:rsid w:val="006C5D63"/>
    <w:rsid w:val="006C6697"/>
    <w:rsid w:val="006D0D74"/>
    <w:rsid w:val="006D10FA"/>
    <w:rsid w:val="006D1C83"/>
    <w:rsid w:val="006D2316"/>
    <w:rsid w:val="006D2F5B"/>
    <w:rsid w:val="006D5A26"/>
    <w:rsid w:val="006D6662"/>
    <w:rsid w:val="006D6FBC"/>
    <w:rsid w:val="006E0573"/>
    <w:rsid w:val="006E1E60"/>
    <w:rsid w:val="006E215B"/>
    <w:rsid w:val="006E3BE2"/>
    <w:rsid w:val="006E4252"/>
    <w:rsid w:val="006F09FE"/>
    <w:rsid w:val="006F4424"/>
    <w:rsid w:val="006F5152"/>
    <w:rsid w:val="006F6CDF"/>
    <w:rsid w:val="006F7112"/>
    <w:rsid w:val="0070054E"/>
    <w:rsid w:val="00703146"/>
    <w:rsid w:val="0070391A"/>
    <w:rsid w:val="0070416F"/>
    <w:rsid w:val="007044FA"/>
    <w:rsid w:val="00704E6D"/>
    <w:rsid w:val="0070545D"/>
    <w:rsid w:val="00705CCD"/>
    <w:rsid w:val="00705E72"/>
    <w:rsid w:val="00705E7C"/>
    <w:rsid w:val="00705ED3"/>
    <w:rsid w:val="00706BB0"/>
    <w:rsid w:val="00707853"/>
    <w:rsid w:val="0071069F"/>
    <w:rsid w:val="00712142"/>
    <w:rsid w:val="0071247C"/>
    <w:rsid w:val="007129EE"/>
    <w:rsid w:val="00714405"/>
    <w:rsid w:val="00720FCA"/>
    <w:rsid w:val="00721419"/>
    <w:rsid w:val="00722556"/>
    <w:rsid w:val="007226E6"/>
    <w:rsid w:val="00725645"/>
    <w:rsid w:val="007276A7"/>
    <w:rsid w:val="007310FD"/>
    <w:rsid w:val="00731D80"/>
    <w:rsid w:val="0073489F"/>
    <w:rsid w:val="00734F32"/>
    <w:rsid w:val="0073556E"/>
    <w:rsid w:val="007362B8"/>
    <w:rsid w:val="007367E1"/>
    <w:rsid w:val="007411B8"/>
    <w:rsid w:val="00742CD9"/>
    <w:rsid w:val="00742E23"/>
    <w:rsid w:val="0074431F"/>
    <w:rsid w:val="00745447"/>
    <w:rsid w:val="00745747"/>
    <w:rsid w:val="007463CD"/>
    <w:rsid w:val="007470D9"/>
    <w:rsid w:val="007479C1"/>
    <w:rsid w:val="0075039D"/>
    <w:rsid w:val="00750E38"/>
    <w:rsid w:val="0075353A"/>
    <w:rsid w:val="007546EE"/>
    <w:rsid w:val="00756D5B"/>
    <w:rsid w:val="00761A7B"/>
    <w:rsid w:val="00761E6D"/>
    <w:rsid w:val="00762EDE"/>
    <w:rsid w:val="00763ABF"/>
    <w:rsid w:val="00765056"/>
    <w:rsid w:val="00766212"/>
    <w:rsid w:val="007668FB"/>
    <w:rsid w:val="00767008"/>
    <w:rsid w:val="00767169"/>
    <w:rsid w:val="007672D0"/>
    <w:rsid w:val="007678D8"/>
    <w:rsid w:val="007707A8"/>
    <w:rsid w:val="0077099E"/>
    <w:rsid w:val="00772C47"/>
    <w:rsid w:val="00772FD5"/>
    <w:rsid w:val="0077368C"/>
    <w:rsid w:val="007738BE"/>
    <w:rsid w:val="00773AC4"/>
    <w:rsid w:val="00773F11"/>
    <w:rsid w:val="00775BC3"/>
    <w:rsid w:val="00775EF6"/>
    <w:rsid w:val="007768F6"/>
    <w:rsid w:val="00776A76"/>
    <w:rsid w:val="0077785F"/>
    <w:rsid w:val="00777F03"/>
    <w:rsid w:val="00783610"/>
    <w:rsid w:val="00783FDC"/>
    <w:rsid w:val="00784963"/>
    <w:rsid w:val="00784EBA"/>
    <w:rsid w:val="0078541B"/>
    <w:rsid w:val="007858D2"/>
    <w:rsid w:val="00786627"/>
    <w:rsid w:val="00790609"/>
    <w:rsid w:val="00791E24"/>
    <w:rsid w:val="00792611"/>
    <w:rsid w:val="0079382A"/>
    <w:rsid w:val="00793CA3"/>
    <w:rsid w:val="00794ECB"/>
    <w:rsid w:val="007952E2"/>
    <w:rsid w:val="007959A4"/>
    <w:rsid w:val="00797185"/>
    <w:rsid w:val="00797F80"/>
    <w:rsid w:val="00797F89"/>
    <w:rsid w:val="007A020D"/>
    <w:rsid w:val="007A1933"/>
    <w:rsid w:val="007A236E"/>
    <w:rsid w:val="007A293D"/>
    <w:rsid w:val="007A29EC"/>
    <w:rsid w:val="007A3B67"/>
    <w:rsid w:val="007A3EF4"/>
    <w:rsid w:val="007A493A"/>
    <w:rsid w:val="007A5010"/>
    <w:rsid w:val="007A54EC"/>
    <w:rsid w:val="007A7D88"/>
    <w:rsid w:val="007B06E9"/>
    <w:rsid w:val="007B11A7"/>
    <w:rsid w:val="007B1627"/>
    <w:rsid w:val="007B19B6"/>
    <w:rsid w:val="007B1F4E"/>
    <w:rsid w:val="007B31C6"/>
    <w:rsid w:val="007B3D54"/>
    <w:rsid w:val="007B5495"/>
    <w:rsid w:val="007B5E59"/>
    <w:rsid w:val="007B5FC2"/>
    <w:rsid w:val="007B6A4B"/>
    <w:rsid w:val="007B7CCE"/>
    <w:rsid w:val="007C1032"/>
    <w:rsid w:val="007C1045"/>
    <w:rsid w:val="007C29ED"/>
    <w:rsid w:val="007C2CFA"/>
    <w:rsid w:val="007C4B84"/>
    <w:rsid w:val="007C5514"/>
    <w:rsid w:val="007C5EDF"/>
    <w:rsid w:val="007C6693"/>
    <w:rsid w:val="007C6BD6"/>
    <w:rsid w:val="007D0BCD"/>
    <w:rsid w:val="007D1C04"/>
    <w:rsid w:val="007D3F69"/>
    <w:rsid w:val="007D3F7C"/>
    <w:rsid w:val="007D45F6"/>
    <w:rsid w:val="007D4C45"/>
    <w:rsid w:val="007D4FC5"/>
    <w:rsid w:val="007D5867"/>
    <w:rsid w:val="007D67FD"/>
    <w:rsid w:val="007D6822"/>
    <w:rsid w:val="007D6B9D"/>
    <w:rsid w:val="007D7AB0"/>
    <w:rsid w:val="007D7ABB"/>
    <w:rsid w:val="007E0F12"/>
    <w:rsid w:val="007E2786"/>
    <w:rsid w:val="007E378A"/>
    <w:rsid w:val="007E3C41"/>
    <w:rsid w:val="007E55E4"/>
    <w:rsid w:val="007E5766"/>
    <w:rsid w:val="007E5F3C"/>
    <w:rsid w:val="007E6279"/>
    <w:rsid w:val="007E70EA"/>
    <w:rsid w:val="007E7146"/>
    <w:rsid w:val="007E75AD"/>
    <w:rsid w:val="007F282D"/>
    <w:rsid w:val="007F452A"/>
    <w:rsid w:val="007F55A6"/>
    <w:rsid w:val="007F6FAD"/>
    <w:rsid w:val="007F7936"/>
    <w:rsid w:val="0080178B"/>
    <w:rsid w:val="00801824"/>
    <w:rsid w:val="0080272C"/>
    <w:rsid w:val="008033DE"/>
    <w:rsid w:val="00803568"/>
    <w:rsid w:val="00803585"/>
    <w:rsid w:val="0080358D"/>
    <w:rsid w:val="00803769"/>
    <w:rsid w:val="00805D1C"/>
    <w:rsid w:val="008106C4"/>
    <w:rsid w:val="00810D56"/>
    <w:rsid w:val="008128CA"/>
    <w:rsid w:val="00812BC7"/>
    <w:rsid w:val="00812C37"/>
    <w:rsid w:val="00812E6A"/>
    <w:rsid w:val="00815A0C"/>
    <w:rsid w:val="008167F0"/>
    <w:rsid w:val="00820685"/>
    <w:rsid w:val="0082086B"/>
    <w:rsid w:val="008208EC"/>
    <w:rsid w:val="00820C5B"/>
    <w:rsid w:val="00820F23"/>
    <w:rsid w:val="00821217"/>
    <w:rsid w:val="0082123C"/>
    <w:rsid w:val="0082318E"/>
    <w:rsid w:val="00823ED7"/>
    <w:rsid w:val="00823F9C"/>
    <w:rsid w:val="0082412E"/>
    <w:rsid w:val="00824762"/>
    <w:rsid w:val="00825E84"/>
    <w:rsid w:val="00826612"/>
    <w:rsid w:val="008303C4"/>
    <w:rsid w:val="00833358"/>
    <w:rsid w:val="008365CA"/>
    <w:rsid w:val="008371EB"/>
    <w:rsid w:val="00840160"/>
    <w:rsid w:val="00840643"/>
    <w:rsid w:val="00841A8A"/>
    <w:rsid w:val="00841C4A"/>
    <w:rsid w:val="0084361C"/>
    <w:rsid w:val="00844716"/>
    <w:rsid w:val="0084556E"/>
    <w:rsid w:val="0084575D"/>
    <w:rsid w:val="00851039"/>
    <w:rsid w:val="00851132"/>
    <w:rsid w:val="008512E5"/>
    <w:rsid w:val="00851457"/>
    <w:rsid w:val="00851703"/>
    <w:rsid w:val="008519AF"/>
    <w:rsid w:val="00851DDE"/>
    <w:rsid w:val="008527C9"/>
    <w:rsid w:val="00852D72"/>
    <w:rsid w:val="00853B99"/>
    <w:rsid w:val="00853BA0"/>
    <w:rsid w:val="008541E5"/>
    <w:rsid w:val="00856834"/>
    <w:rsid w:val="008602DB"/>
    <w:rsid w:val="008613C8"/>
    <w:rsid w:val="00861759"/>
    <w:rsid w:val="00866AC1"/>
    <w:rsid w:val="0086713D"/>
    <w:rsid w:val="00870711"/>
    <w:rsid w:val="00870952"/>
    <w:rsid w:val="00872059"/>
    <w:rsid w:val="00872B47"/>
    <w:rsid w:val="00874D19"/>
    <w:rsid w:val="00875136"/>
    <w:rsid w:val="0087578B"/>
    <w:rsid w:val="00876455"/>
    <w:rsid w:val="008769C3"/>
    <w:rsid w:val="008772B2"/>
    <w:rsid w:val="00877D98"/>
    <w:rsid w:val="00877F14"/>
    <w:rsid w:val="00880B0E"/>
    <w:rsid w:val="00880D3E"/>
    <w:rsid w:val="0088147B"/>
    <w:rsid w:val="008823E5"/>
    <w:rsid w:val="0088326C"/>
    <w:rsid w:val="00883567"/>
    <w:rsid w:val="00884DF6"/>
    <w:rsid w:val="00885FD0"/>
    <w:rsid w:val="0088602D"/>
    <w:rsid w:val="00886AF7"/>
    <w:rsid w:val="00887C62"/>
    <w:rsid w:val="00887F0C"/>
    <w:rsid w:val="00891205"/>
    <w:rsid w:val="00891E36"/>
    <w:rsid w:val="00893124"/>
    <w:rsid w:val="00893437"/>
    <w:rsid w:val="00893A8B"/>
    <w:rsid w:val="00894227"/>
    <w:rsid w:val="00894603"/>
    <w:rsid w:val="00894DE7"/>
    <w:rsid w:val="00896BE9"/>
    <w:rsid w:val="00896F33"/>
    <w:rsid w:val="00897809"/>
    <w:rsid w:val="00897980"/>
    <w:rsid w:val="008A0EA2"/>
    <w:rsid w:val="008A0F90"/>
    <w:rsid w:val="008A1B80"/>
    <w:rsid w:val="008A22D1"/>
    <w:rsid w:val="008A2719"/>
    <w:rsid w:val="008A2748"/>
    <w:rsid w:val="008A295E"/>
    <w:rsid w:val="008A2FCD"/>
    <w:rsid w:val="008A436D"/>
    <w:rsid w:val="008A561D"/>
    <w:rsid w:val="008A6691"/>
    <w:rsid w:val="008A760A"/>
    <w:rsid w:val="008B01DD"/>
    <w:rsid w:val="008B0FF0"/>
    <w:rsid w:val="008B1C92"/>
    <w:rsid w:val="008B2C36"/>
    <w:rsid w:val="008B3D6F"/>
    <w:rsid w:val="008B6609"/>
    <w:rsid w:val="008B70EF"/>
    <w:rsid w:val="008B75C0"/>
    <w:rsid w:val="008C20A9"/>
    <w:rsid w:val="008C2C97"/>
    <w:rsid w:val="008C3047"/>
    <w:rsid w:val="008C35D8"/>
    <w:rsid w:val="008C385E"/>
    <w:rsid w:val="008C4A44"/>
    <w:rsid w:val="008C710D"/>
    <w:rsid w:val="008D0142"/>
    <w:rsid w:val="008D0FBB"/>
    <w:rsid w:val="008D168C"/>
    <w:rsid w:val="008D16E5"/>
    <w:rsid w:val="008D2835"/>
    <w:rsid w:val="008D2D75"/>
    <w:rsid w:val="008D3760"/>
    <w:rsid w:val="008D49FF"/>
    <w:rsid w:val="008D4D80"/>
    <w:rsid w:val="008D7566"/>
    <w:rsid w:val="008D7FB8"/>
    <w:rsid w:val="008E1509"/>
    <w:rsid w:val="008E356D"/>
    <w:rsid w:val="008E3A1F"/>
    <w:rsid w:val="008E3A5F"/>
    <w:rsid w:val="008E4B4D"/>
    <w:rsid w:val="008E58F8"/>
    <w:rsid w:val="008E7D09"/>
    <w:rsid w:val="008E7DC8"/>
    <w:rsid w:val="008E7DFB"/>
    <w:rsid w:val="008F149D"/>
    <w:rsid w:val="008F14CD"/>
    <w:rsid w:val="008F1A47"/>
    <w:rsid w:val="008F1B47"/>
    <w:rsid w:val="008F3B75"/>
    <w:rsid w:val="008F4BF4"/>
    <w:rsid w:val="008F53F0"/>
    <w:rsid w:val="008F5668"/>
    <w:rsid w:val="008F7E44"/>
    <w:rsid w:val="0090096F"/>
    <w:rsid w:val="0090109E"/>
    <w:rsid w:val="0090328B"/>
    <w:rsid w:val="009037D9"/>
    <w:rsid w:val="00903D96"/>
    <w:rsid w:val="00903F4B"/>
    <w:rsid w:val="00905863"/>
    <w:rsid w:val="0090656F"/>
    <w:rsid w:val="00907DF4"/>
    <w:rsid w:val="0091000B"/>
    <w:rsid w:val="0091020E"/>
    <w:rsid w:val="00910514"/>
    <w:rsid w:val="00910B6A"/>
    <w:rsid w:val="00911695"/>
    <w:rsid w:val="009126E2"/>
    <w:rsid w:val="00912ED8"/>
    <w:rsid w:val="00914A2A"/>
    <w:rsid w:val="00914B07"/>
    <w:rsid w:val="00915CD9"/>
    <w:rsid w:val="0091799D"/>
    <w:rsid w:val="0092075A"/>
    <w:rsid w:val="00922AB1"/>
    <w:rsid w:val="009231A5"/>
    <w:rsid w:val="00923342"/>
    <w:rsid w:val="00923485"/>
    <w:rsid w:val="009251C4"/>
    <w:rsid w:val="00926F6C"/>
    <w:rsid w:val="00927598"/>
    <w:rsid w:val="00927950"/>
    <w:rsid w:val="00930676"/>
    <w:rsid w:val="00930B88"/>
    <w:rsid w:val="00930E07"/>
    <w:rsid w:val="00932B5F"/>
    <w:rsid w:val="009346EC"/>
    <w:rsid w:val="00935177"/>
    <w:rsid w:val="0093623E"/>
    <w:rsid w:val="00936C85"/>
    <w:rsid w:val="0093782D"/>
    <w:rsid w:val="00937D0F"/>
    <w:rsid w:val="0094053A"/>
    <w:rsid w:val="00940A0E"/>
    <w:rsid w:val="00941F58"/>
    <w:rsid w:val="0094343E"/>
    <w:rsid w:val="00944016"/>
    <w:rsid w:val="0094415A"/>
    <w:rsid w:val="009456E6"/>
    <w:rsid w:val="0094750B"/>
    <w:rsid w:val="009527A0"/>
    <w:rsid w:val="009527A8"/>
    <w:rsid w:val="0095364D"/>
    <w:rsid w:val="009538B2"/>
    <w:rsid w:val="00953CE4"/>
    <w:rsid w:val="00955CA7"/>
    <w:rsid w:val="009565E3"/>
    <w:rsid w:val="0095746A"/>
    <w:rsid w:val="009603C2"/>
    <w:rsid w:val="009604EA"/>
    <w:rsid w:val="0096134C"/>
    <w:rsid w:val="009645F8"/>
    <w:rsid w:val="00964B7D"/>
    <w:rsid w:val="00964E73"/>
    <w:rsid w:val="00965753"/>
    <w:rsid w:val="0097043C"/>
    <w:rsid w:val="00972A7B"/>
    <w:rsid w:val="00973565"/>
    <w:rsid w:val="0098042F"/>
    <w:rsid w:val="00980CB5"/>
    <w:rsid w:val="009819E2"/>
    <w:rsid w:val="00981CCD"/>
    <w:rsid w:val="00981E9E"/>
    <w:rsid w:val="0098237D"/>
    <w:rsid w:val="00982E58"/>
    <w:rsid w:val="009838CD"/>
    <w:rsid w:val="0098503C"/>
    <w:rsid w:val="00986359"/>
    <w:rsid w:val="00987F7E"/>
    <w:rsid w:val="00991A45"/>
    <w:rsid w:val="00993BCF"/>
    <w:rsid w:val="00993ED3"/>
    <w:rsid w:val="00994942"/>
    <w:rsid w:val="00994D0F"/>
    <w:rsid w:val="00995F6E"/>
    <w:rsid w:val="00996E18"/>
    <w:rsid w:val="0099774A"/>
    <w:rsid w:val="009A0432"/>
    <w:rsid w:val="009A20D2"/>
    <w:rsid w:val="009A26D8"/>
    <w:rsid w:val="009A2824"/>
    <w:rsid w:val="009A34E3"/>
    <w:rsid w:val="009A3E1D"/>
    <w:rsid w:val="009A4B28"/>
    <w:rsid w:val="009A5B20"/>
    <w:rsid w:val="009A668A"/>
    <w:rsid w:val="009B2502"/>
    <w:rsid w:val="009B2D1D"/>
    <w:rsid w:val="009B4D34"/>
    <w:rsid w:val="009B6EC5"/>
    <w:rsid w:val="009B70AB"/>
    <w:rsid w:val="009B72F0"/>
    <w:rsid w:val="009C092A"/>
    <w:rsid w:val="009C1A59"/>
    <w:rsid w:val="009C3867"/>
    <w:rsid w:val="009C3BD3"/>
    <w:rsid w:val="009C3D30"/>
    <w:rsid w:val="009C4176"/>
    <w:rsid w:val="009C4213"/>
    <w:rsid w:val="009C53FD"/>
    <w:rsid w:val="009C5BA8"/>
    <w:rsid w:val="009C5D78"/>
    <w:rsid w:val="009C6DEF"/>
    <w:rsid w:val="009C6E5A"/>
    <w:rsid w:val="009D084B"/>
    <w:rsid w:val="009D3CA0"/>
    <w:rsid w:val="009D4223"/>
    <w:rsid w:val="009D509A"/>
    <w:rsid w:val="009D576B"/>
    <w:rsid w:val="009D5D72"/>
    <w:rsid w:val="009E19F4"/>
    <w:rsid w:val="009E219E"/>
    <w:rsid w:val="009E36AE"/>
    <w:rsid w:val="009E3CE5"/>
    <w:rsid w:val="009E5687"/>
    <w:rsid w:val="009E6CDC"/>
    <w:rsid w:val="009F03CE"/>
    <w:rsid w:val="009F0AD1"/>
    <w:rsid w:val="009F126C"/>
    <w:rsid w:val="009F343D"/>
    <w:rsid w:val="009F5297"/>
    <w:rsid w:val="009F679C"/>
    <w:rsid w:val="009F72C5"/>
    <w:rsid w:val="009F7C0B"/>
    <w:rsid w:val="00A00098"/>
    <w:rsid w:val="00A00795"/>
    <w:rsid w:val="00A02076"/>
    <w:rsid w:val="00A027FD"/>
    <w:rsid w:val="00A0490D"/>
    <w:rsid w:val="00A05289"/>
    <w:rsid w:val="00A0570D"/>
    <w:rsid w:val="00A05A1B"/>
    <w:rsid w:val="00A05F84"/>
    <w:rsid w:val="00A06996"/>
    <w:rsid w:val="00A137D4"/>
    <w:rsid w:val="00A14052"/>
    <w:rsid w:val="00A14B0C"/>
    <w:rsid w:val="00A14CCD"/>
    <w:rsid w:val="00A163D7"/>
    <w:rsid w:val="00A177A8"/>
    <w:rsid w:val="00A21942"/>
    <w:rsid w:val="00A21F7D"/>
    <w:rsid w:val="00A22018"/>
    <w:rsid w:val="00A24669"/>
    <w:rsid w:val="00A26902"/>
    <w:rsid w:val="00A26A69"/>
    <w:rsid w:val="00A26E92"/>
    <w:rsid w:val="00A27F26"/>
    <w:rsid w:val="00A303D5"/>
    <w:rsid w:val="00A3147E"/>
    <w:rsid w:val="00A3195E"/>
    <w:rsid w:val="00A322CA"/>
    <w:rsid w:val="00A33C30"/>
    <w:rsid w:val="00A34403"/>
    <w:rsid w:val="00A34C9B"/>
    <w:rsid w:val="00A356A9"/>
    <w:rsid w:val="00A3571A"/>
    <w:rsid w:val="00A40585"/>
    <w:rsid w:val="00A40E2F"/>
    <w:rsid w:val="00A4184F"/>
    <w:rsid w:val="00A41D8B"/>
    <w:rsid w:val="00A433AC"/>
    <w:rsid w:val="00A4776F"/>
    <w:rsid w:val="00A51039"/>
    <w:rsid w:val="00A5138D"/>
    <w:rsid w:val="00A51722"/>
    <w:rsid w:val="00A5177F"/>
    <w:rsid w:val="00A54C37"/>
    <w:rsid w:val="00A568C2"/>
    <w:rsid w:val="00A57760"/>
    <w:rsid w:val="00A602B8"/>
    <w:rsid w:val="00A6039B"/>
    <w:rsid w:val="00A61480"/>
    <w:rsid w:val="00A615DA"/>
    <w:rsid w:val="00A61848"/>
    <w:rsid w:val="00A61854"/>
    <w:rsid w:val="00A6382F"/>
    <w:rsid w:val="00A63EF3"/>
    <w:rsid w:val="00A64BCC"/>
    <w:rsid w:val="00A64E85"/>
    <w:rsid w:val="00A651B2"/>
    <w:rsid w:val="00A65F02"/>
    <w:rsid w:val="00A66187"/>
    <w:rsid w:val="00A66848"/>
    <w:rsid w:val="00A71186"/>
    <w:rsid w:val="00A72321"/>
    <w:rsid w:val="00A73064"/>
    <w:rsid w:val="00A73132"/>
    <w:rsid w:val="00A745CF"/>
    <w:rsid w:val="00A74F7E"/>
    <w:rsid w:val="00A76DE9"/>
    <w:rsid w:val="00A77FFB"/>
    <w:rsid w:val="00A82E2A"/>
    <w:rsid w:val="00A82EB8"/>
    <w:rsid w:val="00A8325E"/>
    <w:rsid w:val="00A84A86"/>
    <w:rsid w:val="00A85DD1"/>
    <w:rsid w:val="00A85E47"/>
    <w:rsid w:val="00A870A3"/>
    <w:rsid w:val="00A903A9"/>
    <w:rsid w:val="00A9135D"/>
    <w:rsid w:val="00A91F6B"/>
    <w:rsid w:val="00A932BA"/>
    <w:rsid w:val="00A94282"/>
    <w:rsid w:val="00A94B53"/>
    <w:rsid w:val="00A95B13"/>
    <w:rsid w:val="00A96AA2"/>
    <w:rsid w:val="00A97639"/>
    <w:rsid w:val="00AA09BB"/>
    <w:rsid w:val="00AA12B1"/>
    <w:rsid w:val="00AA251A"/>
    <w:rsid w:val="00AA25FB"/>
    <w:rsid w:val="00AA26A5"/>
    <w:rsid w:val="00AA280C"/>
    <w:rsid w:val="00AA3911"/>
    <w:rsid w:val="00AA49E9"/>
    <w:rsid w:val="00AA4F74"/>
    <w:rsid w:val="00AA54AB"/>
    <w:rsid w:val="00AA67EC"/>
    <w:rsid w:val="00AA688F"/>
    <w:rsid w:val="00AA6C3B"/>
    <w:rsid w:val="00AB0786"/>
    <w:rsid w:val="00AB0E99"/>
    <w:rsid w:val="00AB1E9E"/>
    <w:rsid w:val="00AB1EF8"/>
    <w:rsid w:val="00AB4188"/>
    <w:rsid w:val="00AB458F"/>
    <w:rsid w:val="00AB5409"/>
    <w:rsid w:val="00AB55D3"/>
    <w:rsid w:val="00AB591C"/>
    <w:rsid w:val="00AB5B3B"/>
    <w:rsid w:val="00AB5B71"/>
    <w:rsid w:val="00AB647A"/>
    <w:rsid w:val="00AB6E86"/>
    <w:rsid w:val="00AB713D"/>
    <w:rsid w:val="00AB7584"/>
    <w:rsid w:val="00AB78FA"/>
    <w:rsid w:val="00AC0297"/>
    <w:rsid w:val="00AC0816"/>
    <w:rsid w:val="00AC29B2"/>
    <w:rsid w:val="00AC46BB"/>
    <w:rsid w:val="00AC5427"/>
    <w:rsid w:val="00AC6837"/>
    <w:rsid w:val="00AC72EF"/>
    <w:rsid w:val="00AD045A"/>
    <w:rsid w:val="00AD1145"/>
    <w:rsid w:val="00AD16C4"/>
    <w:rsid w:val="00AD194E"/>
    <w:rsid w:val="00AD1DFD"/>
    <w:rsid w:val="00AD20E9"/>
    <w:rsid w:val="00AD3612"/>
    <w:rsid w:val="00AD4F19"/>
    <w:rsid w:val="00AD4FD0"/>
    <w:rsid w:val="00AD5CCD"/>
    <w:rsid w:val="00AD656B"/>
    <w:rsid w:val="00AE11E8"/>
    <w:rsid w:val="00AE13C5"/>
    <w:rsid w:val="00AE2977"/>
    <w:rsid w:val="00AE2D47"/>
    <w:rsid w:val="00AE2FCC"/>
    <w:rsid w:val="00AE3079"/>
    <w:rsid w:val="00AE72A4"/>
    <w:rsid w:val="00AE7616"/>
    <w:rsid w:val="00AF161E"/>
    <w:rsid w:val="00AF274E"/>
    <w:rsid w:val="00AF2957"/>
    <w:rsid w:val="00AF2C41"/>
    <w:rsid w:val="00AF31D0"/>
    <w:rsid w:val="00AF34F7"/>
    <w:rsid w:val="00AF4348"/>
    <w:rsid w:val="00AF4B56"/>
    <w:rsid w:val="00AF5A32"/>
    <w:rsid w:val="00AF63E1"/>
    <w:rsid w:val="00AF6B9B"/>
    <w:rsid w:val="00AF7949"/>
    <w:rsid w:val="00B0000A"/>
    <w:rsid w:val="00B01138"/>
    <w:rsid w:val="00B019B9"/>
    <w:rsid w:val="00B024EE"/>
    <w:rsid w:val="00B0286E"/>
    <w:rsid w:val="00B02F12"/>
    <w:rsid w:val="00B03004"/>
    <w:rsid w:val="00B0313B"/>
    <w:rsid w:val="00B05468"/>
    <w:rsid w:val="00B05516"/>
    <w:rsid w:val="00B058F0"/>
    <w:rsid w:val="00B07261"/>
    <w:rsid w:val="00B0745E"/>
    <w:rsid w:val="00B102B8"/>
    <w:rsid w:val="00B107CA"/>
    <w:rsid w:val="00B10D5C"/>
    <w:rsid w:val="00B10FAB"/>
    <w:rsid w:val="00B117FC"/>
    <w:rsid w:val="00B1230C"/>
    <w:rsid w:val="00B125E3"/>
    <w:rsid w:val="00B1260D"/>
    <w:rsid w:val="00B126E6"/>
    <w:rsid w:val="00B12F10"/>
    <w:rsid w:val="00B14557"/>
    <w:rsid w:val="00B1681A"/>
    <w:rsid w:val="00B16D79"/>
    <w:rsid w:val="00B1778A"/>
    <w:rsid w:val="00B20AD4"/>
    <w:rsid w:val="00B217D2"/>
    <w:rsid w:val="00B21C58"/>
    <w:rsid w:val="00B2317D"/>
    <w:rsid w:val="00B24000"/>
    <w:rsid w:val="00B249BA"/>
    <w:rsid w:val="00B26FB3"/>
    <w:rsid w:val="00B31057"/>
    <w:rsid w:val="00B318B0"/>
    <w:rsid w:val="00B3255D"/>
    <w:rsid w:val="00B33B7A"/>
    <w:rsid w:val="00B347AD"/>
    <w:rsid w:val="00B34E53"/>
    <w:rsid w:val="00B35DF5"/>
    <w:rsid w:val="00B35E3C"/>
    <w:rsid w:val="00B36C93"/>
    <w:rsid w:val="00B414C7"/>
    <w:rsid w:val="00B43A44"/>
    <w:rsid w:val="00B43D95"/>
    <w:rsid w:val="00B47DF8"/>
    <w:rsid w:val="00B47F61"/>
    <w:rsid w:val="00B50180"/>
    <w:rsid w:val="00B50776"/>
    <w:rsid w:val="00B50905"/>
    <w:rsid w:val="00B5210F"/>
    <w:rsid w:val="00B52170"/>
    <w:rsid w:val="00B53767"/>
    <w:rsid w:val="00B540BB"/>
    <w:rsid w:val="00B54C00"/>
    <w:rsid w:val="00B55CB0"/>
    <w:rsid w:val="00B56265"/>
    <w:rsid w:val="00B571D9"/>
    <w:rsid w:val="00B57EFA"/>
    <w:rsid w:val="00B606A3"/>
    <w:rsid w:val="00B61979"/>
    <w:rsid w:val="00B65BFF"/>
    <w:rsid w:val="00B65FC1"/>
    <w:rsid w:val="00B66B88"/>
    <w:rsid w:val="00B66D78"/>
    <w:rsid w:val="00B671B3"/>
    <w:rsid w:val="00B73425"/>
    <w:rsid w:val="00B7457A"/>
    <w:rsid w:val="00B74C63"/>
    <w:rsid w:val="00B7553C"/>
    <w:rsid w:val="00B75616"/>
    <w:rsid w:val="00B766CA"/>
    <w:rsid w:val="00B768BD"/>
    <w:rsid w:val="00B76C8B"/>
    <w:rsid w:val="00B77431"/>
    <w:rsid w:val="00B774AE"/>
    <w:rsid w:val="00B7D87D"/>
    <w:rsid w:val="00B8083F"/>
    <w:rsid w:val="00B809CE"/>
    <w:rsid w:val="00B81610"/>
    <w:rsid w:val="00B8174B"/>
    <w:rsid w:val="00B824AE"/>
    <w:rsid w:val="00B84106"/>
    <w:rsid w:val="00B842C2"/>
    <w:rsid w:val="00B84EDA"/>
    <w:rsid w:val="00B85498"/>
    <w:rsid w:val="00B86401"/>
    <w:rsid w:val="00B8696C"/>
    <w:rsid w:val="00B87691"/>
    <w:rsid w:val="00B920FC"/>
    <w:rsid w:val="00B94053"/>
    <w:rsid w:val="00B951D3"/>
    <w:rsid w:val="00B95257"/>
    <w:rsid w:val="00B95F40"/>
    <w:rsid w:val="00BA01AD"/>
    <w:rsid w:val="00BA11FA"/>
    <w:rsid w:val="00BA151C"/>
    <w:rsid w:val="00BA1D10"/>
    <w:rsid w:val="00BA4703"/>
    <w:rsid w:val="00BA4B33"/>
    <w:rsid w:val="00BA64E1"/>
    <w:rsid w:val="00BB0127"/>
    <w:rsid w:val="00BB0E5A"/>
    <w:rsid w:val="00BB3276"/>
    <w:rsid w:val="00BB3DA6"/>
    <w:rsid w:val="00BB4856"/>
    <w:rsid w:val="00BB5403"/>
    <w:rsid w:val="00BB614C"/>
    <w:rsid w:val="00BB625B"/>
    <w:rsid w:val="00BB75EC"/>
    <w:rsid w:val="00BB7B77"/>
    <w:rsid w:val="00BB7CBC"/>
    <w:rsid w:val="00BC0B9F"/>
    <w:rsid w:val="00BC2ABB"/>
    <w:rsid w:val="00BC328F"/>
    <w:rsid w:val="00BC380D"/>
    <w:rsid w:val="00BC752B"/>
    <w:rsid w:val="00BC7B4E"/>
    <w:rsid w:val="00BD0BA4"/>
    <w:rsid w:val="00BD1883"/>
    <w:rsid w:val="00BD1B2B"/>
    <w:rsid w:val="00BD29EC"/>
    <w:rsid w:val="00BD4227"/>
    <w:rsid w:val="00BD6575"/>
    <w:rsid w:val="00BE0A01"/>
    <w:rsid w:val="00BE1009"/>
    <w:rsid w:val="00BE16A0"/>
    <w:rsid w:val="00BE206E"/>
    <w:rsid w:val="00BE2498"/>
    <w:rsid w:val="00BE24BD"/>
    <w:rsid w:val="00BE3F0B"/>
    <w:rsid w:val="00BE4AE9"/>
    <w:rsid w:val="00BE5102"/>
    <w:rsid w:val="00BF0485"/>
    <w:rsid w:val="00BF14C4"/>
    <w:rsid w:val="00BF1BA1"/>
    <w:rsid w:val="00BF1DC6"/>
    <w:rsid w:val="00BF36A0"/>
    <w:rsid w:val="00BF3ECA"/>
    <w:rsid w:val="00BF407A"/>
    <w:rsid w:val="00BF46FF"/>
    <w:rsid w:val="00BF61E4"/>
    <w:rsid w:val="00BF688A"/>
    <w:rsid w:val="00C02E1E"/>
    <w:rsid w:val="00C06D3F"/>
    <w:rsid w:val="00C10729"/>
    <w:rsid w:val="00C11163"/>
    <w:rsid w:val="00C11DCA"/>
    <w:rsid w:val="00C12FC6"/>
    <w:rsid w:val="00C130EC"/>
    <w:rsid w:val="00C13632"/>
    <w:rsid w:val="00C151E4"/>
    <w:rsid w:val="00C153D1"/>
    <w:rsid w:val="00C17330"/>
    <w:rsid w:val="00C17A97"/>
    <w:rsid w:val="00C20027"/>
    <w:rsid w:val="00C203DA"/>
    <w:rsid w:val="00C20D2C"/>
    <w:rsid w:val="00C20E7C"/>
    <w:rsid w:val="00C23660"/>
    <w:rsid w:val="00C2418B"/>
    <w:rsid w:val="00C2613E"/>
    <w:rsid w:val="00C26A9D"/>
    <w:rsid w:val="00C26F7D"/>
    <w:rsid w:val="00C27828"/>
    <w:rsid w:val="00C278E7"/>
    <w:rsid w:val="00C313E4"/>
    <w:rsid w:val="00C33BC0"/>
    <w:rsid w:val="00C34FCE"/>
    <w:rsid w:val="00C35BBA"/>
    <w:rsid w:val="00C40D2E"/>
    <w:rsid w:val="00C41AA0"/>
    <w:rsid w:val="00C44B26"/>
    <w:rsid w:val="00C44B86"/>
    <w:rsid w:val="00C4719A"/>
    <w:rsid w:val="00C47BA4"/>
    <w:rsid w:val="00C507E4"/>
    <w:rsid w:val="00C513CB"/>
    <w:rsid w:val="00C524F0"/>
    <w:rsid w:val="00C544A6"/>
    <w:rsid w:val="00C54DC4"/>
    <w:rsid w:val="00C556FA"/>
    <w:rsid w:val="00C557A0"/>
    <w:rsid w:val="00C5583E"/>
    <w:rsid w:val="00C604CD"/>
    <w:rsid w:val="00C616FF"/>
    <w:rsid w:val="00C61FFA"/>
    <w:rsid w:val="00C621FE"/>
    <w:rsid w:val="00C6235F"/>
    <w:rsid w:val="00C63D5F"/>
    <w:rsid w:val="00C644EF"/>
    <w:rsid w:val="00C6784A"/>
    <w:rsid w:val="00C707C6"/>
    <w:rsid w:val="00C733F2"/>
    <w:rsid w:val="00C80F96"/>
    <w:rsid w:val="00C81347"/>
    <w:rsid w:val="00C82FD3"/>
    <w:rsid w:val="00C83040"/>
    <w:rsid w:val="00C83458"/>
    <w:rsid w:val="00C83CC4"/>
    <w:rsid w:val="00C86205"/>
    <w:rsid w:val="00C86265"/>
    <w:rsid w:val="00C86476"/>
    <w:rsid w:val="00C87AEC"/>
    <w:rsid w:val="00C90102"/>
    <w:rsid w:val="00C91503"/>
    <w:rsid w:val="00C917DC"/>
    <w:rsid w:val="00C918D0"/>
    <w:rsid w:val="00C936FF"/>
    <w:rsid w:val="00C94FD9"/>
    <w:rsid w:val="00C959AA"/>
    <w:rsid w:val="00C960DC"/>
    <w:rsid w:val="00C96CDD"/>
    <w:rsid w:val="00C9717A"/>
    <w:rsid w:val="00C974AB"/>
    <w:rsid w:val="00C97D3E"/>
    <w:rsid w:val="00CA0213"/>
    <w:rsid w:val="00CA0458"/>
    <w:rsid w:val="00CA3903"/>
    <w:rsid w:val="00CA4096"/>
    <w:rsid w:val="00CA52B3"/>
    <w:rsid w:val="00CA646E"/>
    <w:rsid w:val="00CB01F9"/>
    <w:rsid w:val="00CB1983"/>
    <w:rsid w:val="00CB1B5B"/>
    <w:rsid w:val="00CB2058"/>
    <w:rsid w:val="00CB2FE3"/>
    <w:rsid w:val="00CB3198"/>
    <w:rsid w:val="00CB3667"/>
    <w:rsid w:val="00CB3C70"/>
    <w:rsid w:val="00CB4391"/>
    <w:rsid w:val="00CB4F4B"/>
    <w:rsid w:val="00CB5936"/>
    <w:rsid w:val="00CB692B"/>
    <w:rsid w:val="00CB6E93"/>
    <w:rsid w:val="00CC2E1D"/>
    <w:rsid w:val="00CC312C"/>
    <w:rsid w:val="00CC3617"/>
    <w:rsid w:val="00CC440F"/>
    <w:rsid w:val="00CC4E0A"/>
    <w:rsid w:val="00CC55AF"/>
    <w:rsid w:val="00CC5D60"/>
    <w:rsid w:val="00CC5DF8"/>
    <w:rsid w:val="00CC5F97"/>
    <w:rsid w:val="00CC5FE4"/>
    <w:rsid w:val="00CC74B4"/>
    <w:rsid w:val="00CC75CB"/>
    <w:rsid w:val="00CC7786"/>
    <w:rsid w:val="00CC7EE6"/>
    <w:rsid w:val="00CD000B"/>
    <w:rsid w:val="00CD025A"/>
    <w:rsid w:val="00CD1F2B"/>
    <w:rsid w:val="00CD2888"/>
    <w:rsid w:val="00CD3B46"/>
    <w:rsid w:val="00CD42B3"/>
    <w:rsid w:val="00CD435E"/>
    <w:rsid w:val="00CD57A8"/>
    <w:rsid w:val="00CD7277"/>
    <w:rsid w:val="00CD7A88"/>
    <w:rsid w:val="00CD7D30"/>
    <w:rsid w:val="00CE087D"/>
    <w:rsid w:val="00CE0999"/>
    <w:rsid w:val="00CE3E9B"/>
    <w:rsid w:val="00CE6EBA"/>
    <w:rsid w:val="00CE70F1"/>
    <w:rsid w:val="00CF15ED"/>
    <w:rsid w:val="00CF15F4"/>
    <w:rsid w:val="00CF28CE"/>
    <w:rsid w:val="00CF2A05"/>
    <w:rsid w:val="00CF32B5"/>
    <w:rsid w:val="00CF3399"/>
    <w:rsid w:val="00D0063E"/>
    <w:rsid w:val="00D00D75"/>
    <w:rsid w:val="00D01639"/>
    <w:rsid w:val="00D04270"/>
    <w:rsid w:val="00D043AB"/>
    <w:rsid w:val="00D05151"/>
    <w:rsid w:val="00D0521E"/>
    <w:rsid w:val="00D0709A"/>
    <w:rsid w:val="00D10289"/>
    <w:rsid w:val="00D1056B"/>
    <w:rsid w:val="00D1104D"/>
    <w:rsid w:val="00D11964"/>
    <w:rsid w:val="00D11ADE"/>
    <w:rsid w:val="00D12CFC"/>
    <w:rsid w:val="00D1310E"/>
    <w:rsid w:val="00D13F53"/>
    <w:rsid w:val="00D1404A"/>
    <w:rsid w:val="00D142D7"/>
    <w:rsid w:val="00D14D01"/>
    <w:rsid w:val="00D14FD5"/>
    <w:rsid w:val="00D1584E"/>
    <w:rsid w:val="00D15F78"/>
    <w:rsid w:val="00D16A70"/>
    <w:rsid w:val="00D16B30"/>
    <w:rsid w:val="00D2047A"/>
    <w:rsid w:val="00D2154C"/>
    <w:rsid w:val="00D2237E"/>
    <w:rsid w:val="00D225E5"/>
    <w:rsid w:val="00D24AB8"/>
    <w:rsid w:val="00D24F38"/>
    <w:rsid w:val="00D303CA"/>
    <w:rsid w:val="00D313FF"/>
    <w:rsid w:val="00D32788"/>
    <w:rsid w:val="00D33AEC"/>
    <w:rsid w:val="00D34AA4"/>
    <w:rsid w:val="00D35DDD"/>
    <w:rsid w:val="00D35EF9"/>
    <w:rsid w:val="00D363CB"/>
    <w:rsid w:val="00D431C6"/>
    <w:rsid w:val="00D433A8"/>
    <w:rsid w:val="00D43748"/>
    <w:rsid w:val="00D4394F"/>
    <w:rsid w:val="00D43ADB"/>
    <w:rsid w:val="00D457B8"/>
    <w:rsid w:val="00D45FB1"/>
    <w:rsid w:val="00D46212"/>
    <w:rsid w:val="00D4706D"/>
    <w:rsid w:val="00D51A68"/>
    <w:rsid w:val="00D51D39"/>
    <w:rsid w:val="00D5382A"/>
    <w:rsid w:val="00D538D3"/>
    <w:rsid w:val="00D544B2"/>
    <w:rsid w:val="00D546B9"/>
    <w:rsid w:val="00D56B28"/>
    <w:rsid w:val="00D5783E"/>
    <w:rsid w:val="00D57953"/>
    <w:rsid w:val="00D57EDF"/>
    <w:rsid w:val="00D605B1"/>
    <w:rsid w:val="00D6075B"/>
    <w:rsid w:val="00D60AAF"/>
    <w:rsid w:val="00D6211F"/>
    <w:rsid w:val="00D6264B"/>
    <w:rsid w:val="00D63566"/>
    <w:rsid w:val="00D63920"/>
    <w:rsid w:val="00D63B04"/>
    <w:rsid w:val="00D63ECD"/>
    <w:rsid w:val="00D64DA1"/>
    <w:rsid w:val="00D65429"/>
    <w:rsid w:val="00D65B06"/>
    <w:rsid w:val="00D66135"/>
    <w:rsid w:val="00D66722"/>
    <w:rsid w:val="00D6791B"/>
    <w:rsid w:val="00D70D70"/>
    <w:rsid w:val="00D7212B"/>
    <w:rsid w:val="00D72748"/>
    <w:rsid w:val="00D728D9"/>
    <w:rsid w:val="00D728DE"/>
    <w:rsid w:val="00D73271"/>
    <w:rsid w:val="00D7587A"/>
    <w:rsid w:val="00D75C10"/>
    <w:rsid w:val="00D80F88"/>
    <w:rsid w:val="00D81346"/>
    <w:rsid w:val="00D83E9B"/>
    <w:rsid w:val="00D8588D"/>
    <w:rsid w:val="00D859E1"/>
    <w:rsid w:val="00D869B8"/>
    <w:rsid w:val="00D91B86"/>
    <w:rsid w:val="00D92B8A"/>
    <w:rsid w:val="00D937CE"/>
    <w:rsid w:val="00D93E29"/>
    <w:rsid w:val="00D946CB"/>
    <w:rsid w:val="00D9476E"/>
    <w:rsid w:val="00D95A9D"/>
    <w:rsid w:val="00D95D06"/>
    <w:rsid w:val="00D9658F"/>
    <w:rsid w:val="00D96AF9"/>
    <w:rsid w:val="00D96CF7"/>
    <w:rsid w:val="00DA00F6"/>
    <w:rsid w:val="00DA01F2"/>
    <w:rsid w:val="00DA0833"/>
    <w:rsid w:val="00DA2207"/>
    <w:rsid w:val="00DA22C5"/>
    <w:rsid w:val="00DA2889"/>
    <w:rsid w:val="00DA35FA"/>
    <w:rsid w:val="00DA438F"/>
    <w:rsid w:val="00DA6A3D"/>
    <w:rsid w:val="00DA74D3"/>
    <w:rsid w:val="00DB0E89"/>
    <w:rsid w:val="00DB1025"/>
    <w:rsid w:val="00DB36F3"/>
    <w:rsid w:val="00DB3961"/>
    <w:rsid w:val="00DB4537"/>
    <w:rsid w:val="00DB6DA0"/>
    <w:rsid w:val="00DB77B9"/>
    <w:rsid w:val="00DB7DCD"/>
    <w:rsid w:val="00DC094D"/>
    <w:rsid w:val="00DC127D"/>
    <w:rsid w:val="00DC28FE"/>
    <w:rsid w:val="00DC35E5"/>
    <w:rsid w:val="00DC496C"/>
    <w:rsid w:val="00DC5452"/>
    <w:rsid w:val="00DC6463"/>
    <w:rsid w:val="00DC6A69"/>
    <w:rsid w:val="00DC72FE"/>
    <w:rsid w:val="00DC7C56"/>
    <w:rsid w:val="00DD0B4A"/>
    <w:rsid w:val="00DD1186"/>
    <w:rsid w:val="00DD153B"/>
    <w:rsid w:val="00DD1D04"/>
    <w:rsid w:val="00DD203E"/>
    <w:rsid w:val="00DD3EFC"/>
    <w:rsid w:val="00DD4130"/>
    <w:rsid w:val="00DD4195"/>
    <w:rsid w:val="00DD6CCB"/>
    <w:rsid w:val="00DD74B8"/>
    <w:rsid w:val="00DD7C17"/>
    <w:rsid w:val="00DDB539"/>
    <w:rsid w:val="00DE0A52"/>
    <w:rsid w:val="00DE1CC1"/>
    <w:rsid w:val="00DE1DFB"/>
    <w:rsid w:val="00DE315E"/>
    <w:rsid w:val="00DE3DAF"/>
    <w:rsid w:val="00DE5371"/>
    <w:rsid w:val="00DE60B0"/>
    <w:rsid w:val="00DE6E1C"/>
    <w:rsid w:val="00DE7272"/>
    <w:rsid w:val="00DF17EA"/>
    <w:rsid w:val="00DF26CF"/>
    <w:rsid w:val="00DF5986"/>
    <w:rsid w:val="00DF6F2E"/>
    <w:rsid w:val="00E01A4C"/>
    <w:rsid w:val="00E01C8E"/>
    <w:rsid w:val="00E01EE9"/>
    <w:rsid w:val="00E03FD0"/>
    <w:rsid w:val="00E040D4"/>
    <w:rsid w:val="00E05DD2"/>
    <w:rsid w:val="00E07976"/>
    <w:rsid w:val="00E10D4D"/>
    <w:rsid w:val="00E12D14"/>
    <w:rsid w:val="00E17FF2"/>
    <w:rsid w:val="00E206C4"/>
    <w:rsid w:val="00E23879"/>
    <w:rsid w:val="00E24ABE"/>
    <w:rsid w:val="00E25854"/>
    <w:rsid w:val="00E25B21"/>
    <w:rsid w:val="00E25E95"/>
    <w:rsid w:val="00E268A9"/>
    <w:rsid w:val="00E26A76"/>
    <w:rsid w:val="00E26FFB"/>
    <w:rsid w:val="00E2729E"/>
    <w:rsid w:val="00E27513"/>
    <w:rsid w:val="00E279D0"/>
    <w:rsid w:val="00E27C51"/>
    <w:rsid w:val="00E27CEE"/>
    <w:rsid w:val="00E30BEC"/>
    <w:rsid w:val="00E314B4"/>
    <w:rsid w:val="00E31D10"/>
    <w:rsid w:val="00E32C41"/>
    <w:rsid w:val="00E33260"/>
    <w:rsid w:val="00E33D34"/>
    <w:rsid w:val="00E3543E"/>
    <w:rsid w:val="00E35501"/>
    <w:rsid w:val="00E37B17"/>
    <w:rsid w:val="00E40616"/>
    <w:rsid w:val="00E4104E"/>
    <w:rsid w:val="00E416BE"/>
    <w:rsid w:val="00E42C23"/>
    <w:rsid w:val="00E440C8"/>
    <w:rsid w:val="00E454DB"/>
    <w:rsid w:val="00E456D9"/>
    <w:rsid w:val="00E45BB0"/>
    <w:rsid w:val="00E45FA4"/>
    <w:rsid w:val="00E504BD"/>
    <w:rsid w:val="00E52E2D"/>
    <w:rsid w:val="00E53F10"/>
    <w:rsid w:val="00E5562F"/>
    <w:rsid w:val="00E565A1"/>
    <w:rsid w:val="00E56DFB"/>
    <w:rsid w:val="00E56E04"/>
    <w:rsid w:val="00E57F4B"/>
    <w:rsid w:val="00E600C4"/>
    <w:rsid w:val="00E618A9"/>
    <w:rsid w:val="00E62714"/>
    <w:rsid w:val="00E62D2C"/>
    <w:rsid w:val="00E641A2"/>
    <w:rsid w:val="00E65589"/>
    <w:rsid w:val="00E65EE5"/>
    <w:rsid w:val="00E66799"/>
    <w:rsid w:val="00E66808"/>
    <w:rsid w:val="00E71B4A"/>
    <w:rsid w:val="00E71CE5"/>
    <w:rsid w:val="00E728DF"/>
    <w:rsid w:val="00E730E7"/>
    <w:rsid w:val="00E732B3"/>
    <w:rsid w:val="00E75DDB"/>
    <w:rsid w:val="00E75F94"/>
    <w:rsid w:val="00E761ED"/>
    <w:rsid w:val="00E771B3"/>
    <w:rsid w:val="00E7733D"/>
    <w:rsid w:val="00E774DD"/>
    <w:rsid w:val="00E823E9"/>
    <w:rsid w:val="00E8299A"/>
    <w:rsid w:val="00E839F6"/>
    <w:rsid w:val="00E84163"/>
    <w:rsid w:val="00E8473D"/>
    <w:rsid w:val="00E84ACD"/>
    <w:rsid w:val="00E8504E"/>
    <w:rsid w:val="00E8585C"/>
    <w:rsid w:val="00E85D1D"/>
    <w:rsid w:val="00E87111"/>
    <w:rsid w:val="00E904B4"/>
    <w:rsid w:val="00E90E17"/>
    <w:rsid w:val="00E926B8"/>
    <w:rsid w:val="00E95C9E"/>
    <w:rsid w:val="00E9609D"/>
    <w:rsid w:val="00E961F3"/>
    <w:rsid w:val="00E971EA"/>
    <w:rsid w:val="00EA1A2D"/>
    <w:rsid w:val="00EA28D4"/>
    <w:rsid w:val="00EA2CD7"/>
    <w:rsid w:val="00EA2CE1"/>
    <w:rsid w:val="00EA506C"/>
    <w:rsid w:val="00EA65C9"/>
    <w:rsid w:val="00EA7E45"/>
    <w:rsid w:val="00EB493F"/>
    <w:rsid w:val="00EB50F5"/>
    <w:rsid w:val="00EB6310"/>
    <w:rsid w:val="00EB6EB8"/>
    <w:rsid w:val="00EC1B33"/>
    <w:rsid w:val="00EC27E0"/>
    <w:rsid w:val="00EC2D2A"/>
    <w:rsid w:val="00EC3606"/>
    <w:rsid w:val="00EC4606"/>
    <w:rsid w:val="00EC4C26"/>
    <w:rsid w:val="00EC626E"/>
    <w:rsid w:val="00EC7F87"/>
    <w:rsid w:val="00ED0755"/>
    <w:rsid w:val="00ED0AA4"/>
    <w:rsid w:val="00ED2454"/>
    <w:rsid w:val="00ED3F4A"/>
    <w:rsid w:val="00ED4084"/>
    <w:rsid w:val="00ED5498"/>
    <w:rsid w:val="00ED644E"/>
    <w:rsid w:val="00ED71F4"/>
    <w:rsid w:val="00ED73E9"/>
    <w:rsid w:val="00ED7D05"/>
    <w:rsid w:val="00EE0307"/>
    <w:rsid w:val="00EE06B9"/>
    <w:rsid w:val="00EE1CA7"/>
    <w:rsid w:val="00EE22F6"/>
    <w:rsid w:val="00EE3145"/>
    <w:rsid w:val="00EE5C1C"/>
    <w:rsid w:val="00EE7F46"/>
    <w:rsid w:val="00EF0A94"/>
    <w:rsid w:val="00EF1E72"/>
    <w:rsid w:val="00EF681F"/>
    <w:rsid w:val="00F00C1B"/>
    <w:rsid w:val="00F01C3B"/>
    <w:rsid w:val="00F037DB"/>
    <w:rsid w:val="00F03DDB"/>
    <w:rsid w:val="00F06AAD"/>
    <w:rsid w:val="00F0717D"/>
    <w:rsid w:val="00F10443"/>
    <w:rsid w:val="00F10840"/>
    <w:rsid w:val="00F10978"/>
    <w:rsid w:val="00F1148B"/>
    <w:rsid w:val="00F122A2"/>
    <w:rsid w:val="00F134A3"/>
    <w:rsid w:val="00F134A9"/>
    <w:rsid w:val="00F142D0"/>
    <w:rsid w:val="00F15ABA"/>
    <w:rsid w:val="00F163C0"/>
    <w:rsid w:val="00F16769"/>
    <w:rsid w:val="00F1753B"/>
    <w:rsid w:val="00F20170"/>
    <w:rsid w:val="00F22B70"/>
    <w:rsid w:val="00F264B5"/>
    <w:rsid w:val="00F26D10"/>
    <w:rsid w:val="00F26D79"/>
    <w:rsid w:val="00F27CE8"/>
    <w:rsid w:val="00F30BA0"/>
    <w:rsid w:val="00F3406C"/>
    <w:rsid w:val="00F346F4"/>
    <w:rsid w:val="00F3487D"/>
    <w:rsid w:val="00F36A1B"/>
    <w:rsid w:val="00F3763B"/>
    <w:rsid w:val="00F40094"/>
    <w:rsid w:val="00F41706"/>
    <w:rsid w:val="00F422B3"/>
    <w:rsid w:val="00F45D55"/>
    <w:rsid w:val="00F4691E"/>
    <w:rsid w:val="00F46B1A"/>
    <w:rsid w:val="00F46DA9"/>
    <w:rsid w:val="00F50671"/>
    <w:rsid w:val="00F50D64"/>
    <w:rsid w:val="00F51FB0"/>
    <w:rsid w:val="00F52C0D"/>
    <w:rsid w:val="00F52D1B"/>
    <w:rsid w:val="00F52D67"/>
    <w:rsid w:val="00F54817"/>
    <w:rsid w:val="00F55B65"/>
    <w:rsid w:val="00F56309"/>
    <w:rsid w:val="00F5690C"/>
    <w:rsid w:val="00F61B3E"/>
    <w:rsid w:val="00F61DF5"/>
    <w:rsid w:val="00F62B3B"/>
    <w:rsid w:val="00F642E5"/>
    <w:rsid w:val="00F6435E"/>
    <w:rsid w:val="00F6491A"/>
    <w:rsid w:val="00F64D4D"/>
    <w:rsid w:val="00F65337"/>
    <w:rsid w:val="00F659DB"/>
    <w:rsid w:val="00F66356"/>
    <w:rsid w:val="00F66EB8"/>
    <w:rsid w:val="00F67A02"/>
    <w:rsid w:val="00F70D0A"/>
    <w:rsid w:val="00F712F8"/>
    <w:rsid w:val="00F7178C"/>
    <w:rsid w:val="00F72998"/>
    <w:rsid w:val="00F750C3"/>
    <w:rsid w:val="00F769E1"/>
    <w:rsid w:val="00F81060"/>
    <w:rsid w:val="00F82122"/>
    <w:rsid w:val="00F827F1"/>
    <w:rsid w:val="00F82BBB"/>
    <w:rsid w:val="00F83C14"/>
    <w:rsid w:val="00F84304"/>
    <w:rsid w:val="00F848B0"/>
    <w:rsid w:val="00F84DA8"/>
    <w:rsid w:val="00F85541"/>
    <w:rsid w:val="00F8662E"/>
    <w:rsid w:val="00F87B15"/>
    <w:rsid w:val="00F87C1F"/>
    <w:rsid w:val="00F9095C"/>
    <w:rsid w:val="00F90BA8"/>
    <w:rsid w:val="00F90D6A"/>
    <w:rsid w:val="00F915FD"/>
    <w:rsid w:val="00F93DBF"/>
    <w:rsid w:val="00F94C3F"/>
    <w:rsid w:val="00F96008"/>
    <w:rsid w:val="00F960AC"/>
    <w:rsid w:val="00F96C25"/>
    <w:rsid w:val="00FA0638"/>
    <w:rsid w:val="00FA0F3C"/>
    <w:rsid w:val="00FA20FD"/>
    <w:rsid w:val="00FA301B"/>
    <w:rsid w:val="00FA3066"/>
    <w:rsid w:val="00FA33BF"/>
    <w:rsid w:val="00FA3A01"/>
    <w:rsid w:val="00FA43E9"/>
    <w:rsid w:val="00FA4CB9"/>
    <w:rsid w:val="00FA704A"/>
    <w:rsid w:val="00FA71E5"/>
    <w:rsid w:val="00FA78F7"/>
    <w:rsid w:val="00FA7F2E"/>
    <w:rsid w:val="00FB113B"/>
    <w:rsid w:val="00FB1C81"/>
    <w:rsid w:val="00FB2F28"/>
    <w:rsid w:val="00FB48FB"/>
    <w:rsid w:val="00FB4D68"/>
    <w:rsid w:val="00FB57E4"/>
    <w:rsid w:val="00FB6CB6"/>
    <w:rsid w:val="00FB7436"/>
    <w:rsid w:val="00FC0DA3"/>
    <w:rsid w:val="00FC0E88"/>
    <w:rsid w:val="00FC2C4A"/>
    <w:rsid w:val="00FC3B0B"/>
    <w:rsid w:val="00FC4405"/>
    <w:rsid w:val="00FC49FC"/>
    <w:rsid w:val="00FC58D0"/>
    <w:rsid w:val="00FC6C58"/>
    <w:rsid w:val="00FD059D"/>
    <w:rsid w:val="00FD0B2F"/>
    <w:rsid w:val="00FD17D1"/>
    <w:rsid w:val="00FD23E4"/>
    <w:rsid w:val="00FD2B72"/>
    <w:rsid w:val="00FD2B7D"/>
    <w:rsid w:val="00FD3E79"/>
    <w:rsid w:val="00FD50C6"/>
    <w:rsid w:val="00FD5507"/>
    <w:rsid w:val="00FD5648"/>
    <w:rsid w:val="00FD5A2E"/>
    <w:rsid w:val="00FD7E05"/>
    <w:rsid w:val="00FE03C3"/>
    <w:rsid w:val="00FE1F65"/>
    <w:rsid w:val="00FE3271"/>
    <w:rsid w:val="00FE3F8A"/>
    <w:rsid w:val="00FE453F"/>
    <w:rsid w:val="00FE5D33"/>
    <w:rsid w:val="00FE5E08"/>
    <w:rsid w:val="00FE7EC1"/>
    <w:rsid w:val="00FF03BE"/>
    <w:rsid w:val="00FF0A0A"/>
    <w:rsid w:val="00FF0C3E"/>
    <w:rsid w:val="00FF1C79"/>
    <w:rsid w:val="00FF244D"/>
    <w:rsid w:val="00FF27BA"/>
    <w:rsid w:val="00FF2BDC"/>
    <w:rsid w:val="00FF2D73"/>
    <w:rsid w:val="00FF47B5"/>
    <w:rsid w:val="00FF6C26"/>
    <w:rsid w:val="00FF73DD"/>
    <w:rsid w:val="01328854"/>
    <w:rsid w:val="0192080A"/>
    <w:rsid w:val="01F9A6D9"/>
    <w:rsid w:val="02D3D1D4"/>
    <w:rsid w:val="02DB9B9A"/>
    <w:rsid w:val="02F60817"/>
    <w:rsid w:val="03A3E4F2"/>
    <w:rsid w:val="03ECAE38"/>
    <w:rsid w:val="03F5D1C6"/>
    <w:rsid w:val="041DA435"/>
    <w:rsid w:val="042ADBB9"/>
    <w:rsid w:val="04D123FA"/>
    <w:rsid w:val="05121FEC"/>
    <w:rsid w:val="051453A2"/>
    <w:rsid w:val="05917455"/>
    <w:rsid w:val="05E14491"/>
    <w:rsid w:val="06CC1BDD"/>
    <w:rsid w:val="0773641A"/>
    <w:rsid w:val="08348642"/>
    <w:rsid w:val="0849E171"/>
    <w:rsid w:val="08708EBF"/>
    <w:rsid w:val="0966B5D8"/>
    <w:rsid w:val="097FC4FF"/>
    <w:rsid w:val="09AE91D3"/>
    <w:rsid w:val="09BF6803"/>
    <w:rsid w:val="09C25FA0"/>
    <w:rsid w:val="0A071225"/>
    <w:rsid w:val="0A0FB5DF"/>
    <w:rsid w:val="0A16FB47"/>
    <w:rsid w:val="0A2D8495"/>
    <w:rsid w:val="0A35918C"/>
    <w:rsid w:val="0A3B62D1"/>
    <w:rsid w:val="0A5AB7B3"/>
    <w:rsid w:val="0A5D711E"/>
    <w:rsid w:val="0A6DA9E1"/>
    <w:rsid w:val="0AB04B86"/>
    <w:rsid w:val="0AEEE7BF"/>
    <w:rsid w:val="0AFE8738"/>
    <w:rsid w:val="0B144696"/>
    <w:rsid w:val="0B584DEF"/>
    <w:rsid w:val="0B9E3DEC"/>
    <w:rsid w:val="0BDF15AB"/>
    <w:rsid w:val="0C1D199E"/>
    <w:rsid w:val="0CFE1835"/>
    <w:rsid w:val="0D322DBD"/>
    <w:rsid w:val="0D585C32"/>
    <w:rsid w:val="0D7D40EF"/>
    <w:rsid w:val="0DAFE644"/>
    <w:rsid w:val="0DC015EB"/>
    <w:rsid w:val="0E515A71"/>
    <w:rsid w:val="0E674267"/>
    <w:rsid w:val="0FB43738"/>
    <w:rsid w:val="0FED2AD2"/>
    <w:rsid w:val="101ECD71"/>
    <w:rsid w:val="104E65E3"/>
    <w:rsid w:val="105E0701"/>
    <w:rsid w:val="10BBE82C"/>
    <w:rsid w:val="10C3B51F"/>
    <w:rsid w:val="11321C93"/>
    <w:rsid w:val="11A5B09E"/>
    <w:rsid w:val="11B37139"/>
    <w:rsid w:val="123BFC79"/>
    <w:rsid w:val="1249A9E6"/>
    <w:rsid w:val="1320518C"/>
    <w:rsid w:val="1382C89C"/>
    <w:rsid w:val="13B8382C"/>
    <w:rsid w:val="13CC537F"/>
    <w:rsid w:val="13FCF97C"/>
    <w:rsid w:val="142AD015"/>
    <w:rsid w:val="1460627F"/>
    <w:rsid w:val="14DAF406"/>
    <w:rsid w:val="14DDF71A"/>
    <w:rsid w:val="14F24BE9"/>
    <w:rsid w:val="152F1A82"/>
    <w:rsid w:val="15CA1196"/>
    <w:rsid w:val="16272FB0"/>
    <w:rsid w:val="16514BD1"/>
    <w:rsid w:val="16986874"/>
    <w:rsid w:val="169F2158"/>
    <w:rsid w:val="179F8927"/>
    <w:rsid w:val="17A88B23"/>
    <w:rsid w:val="17D62453"/>
    <w:rsid w:val="17FC522C"/>
    <w:rsid w:val="1806CE9C"/>
    <w:rsid w:val="18672FFF"/>
    <w:rsid w:val="18BD24E2"/>
    <w:rsid w:val="18C3937B"/>
    <w:rsid w:val="18D1CEE8"/>
    <w:rsid w:val="1A2FFAE5"/>
    <w:rsid w:val="1A87D00B"/>
    <w:rsid w:val="1B343906"/>
    <w:rsid w:val="1B46B707"/>
    <w:rsid w:val="1BE856FE"/>
    <w:rsid w:val="1BEFAD4D"/>
    <w:rsid w:val="1C011DF2"/>
    <w:rsid w:val="1C6BD15B"/>
    <w:rsid w:val="1CF0E4FD"/>
    <w:rsid w:val="1D2C25D5"/>
    <w:rsid w:val="1D80133A"/>
    <w:rsid w:val="1DE41022"/>
    <w:rsid w:val="1EAD3CFC"/>
    <w:rsid w:val="1F6E3502"/>
    <w:rsid w:val="1FD06DC3"/>
    <w:rsid w:val="20B93072"/>
    <w:rsid w:val="20C09283"/>
    <w:rsid w:val="20C3B6F7"/>
    <w:rsid w:val="20D5F3CE"/>
    <w:rsid w:val="20E46530"/>
    <w:rsid w:val="20F57CE9"/>
    <w:rsid w:val="2115BC27"/>
    <w:rsid w:val="21592A5A"/>
    <w:rsid w:val="217F61AC"/>
    <w:rsid w:val="219979CB"/>
    <w:rsid w:val="21A2F1F3"/>
    <w:rsid w:val="21F13FDB"/>
    <w:rsid w:val="227083D0"/>
    <w:rsid w:val="2308D472"/>
    <w:rsid w:val="2345A438"/>
    <w:rsid w:val="235B9E0A"/>
    <w:rsid w:val="23D0BA2C"/>
    <w:rsid w:val="25C19F1B"/>
    <w:rsid w:val="25CD842B"/>
    <w:rsid w:val="26A67750"/>
    <w:rsid w:val="27185D36"/>
    <w:rsid w:val="27CD3653"/>
    <w:rsid w:val="28195AD4"/>
    <w:rsid w:val="283569B6"/>
    <w:rsid w:val="283FFDF7"/>
    <w:rsid w:val="285E3629"/>
    <w:rsid w:val="28AAF619"/>
    <w:rsid w:val="293067D0"/>
    <w:rsid w:val="2944285F"/>
    <w:rsid w:val="2965B819"/>
    <w:rsid w:val="2974B42A"/>
    <w:rsid w:val="29A89FD6"/>
    <w:rsid w:val="29FEACA0"/>
    <w:rsid w:val="2AE49D89"/>
    <w:rsid w:val="2B7BCE09"/>
    <w:rsid w:val="2CC0338C"/>
    <w:rsid w:val="2CF979C2"/>
    <w:rsid w:val="2DCE785B"/>
    <w:rsid w:val="2E987F13"/>
    <w:rsid w:val="2EA73783"/>
    <w:rsid w:val="2EC82071"/>
    <w:rsid w:val="2ED645A2"/>
    <w:rsid w:val="2FE9ECFB"/>
    <w:rsid w:val="30564864"/>
    <w:rsid w:val="31153CC6"/>
    <w:rsid w:val="315203A2"/>
    <w:rsid w:val="3194984E"/>
    <w:rsid w:val="32910C4D"/>
    <w:rsid w:val="33369417"/>
    <w:rsid w:val="337BB05E"/>
    <w:rsid w:val="3385D1FC"/>
    <w:rsid w:val="3387F0B9"/>
    <w:rsid w:val="33C5E39F"/>
    <w:rsid w:val="33E307D9"/>
    <w:rsid w:val="33FD1187"/>
    <w:rsid w:val="34661EDB"/>
    <w:rsid w:val="34EE7572"/>
    <w:rsid w:val="34F87554"/>
    <w:rsid w:val="35239176"/>
    <w:rsid w:val="35789A14"/>
    <w:rsid w:val="35EB7DC2"/>
    <w:rsid w:val="35F2C046"/>
    <w:rsid w:val="362B9536"/>
    <w:rsid w:val="36E6045B"/>
    <w:rsid w:val="370F37AC"/>
    <w:rsid w:val="3725EA82"/>
    <w:rsid w:val="3755471A"/>
    <w:rsid w:val="37679481"/>
    <w:rsid w:val="379FAD86"/>
    <w:rsid w:val="37F2348C"/>
    <w:rsid w:val="38588054"/>
    <w:rsid w:val="39445A96"/>
    <w:rsid w:val="395AAAB1"/>
    <w:rsid w:val="39709D7F"/>
    <w:rsid w:val="3A030805"/>
    <w:rsid w:val="3A2F81DA"/>
    <w:rsid w:val="3A3D6433"/>
    <w:rsid w:val="3A7EF010"/>
    <w:rsid w:val="3B1A7BD7"/>
    <w:rsid w:val="3BD12853"/>
    <w:rsid w:val="3C67C4AE"/>
    <w:rsid w:val="3C6910B1"/>
    <w:rsid w:val="3D257007"/>
    <w:rsid w:val="3DDC4A7E"/>
    <w:rsid w:val="3E1A5BB2"/>
    <w:rsid w:val="3E6B7210"/>
    <w:rsid w:val="3EE4847C"/>
    <w:rsid w:val="3EEE2296"/>
    <w:rsid w:val="3F1963F1"/>
    <w:rsid w:val="3F75961D"/>
    <w:rsid w:val="3F975BFC"/>
    <w:rsid w:val="400DC5E3"/>
    <w:rsid w:val="409003BD"/>
    <w:rsid w:val="41375731"/>
    <w:rsid w:val="416CA1F7"/>
    <w:rsid w:val="41AC5E7D"/>
    <w:rsid w:val="429D5937"/>
    <w:rsid w:val="42BCF2CB"/>
    <w:rsid w:val="42DE5378"/>
    <w:rsid w:val="438B7C67"/>
    <w:rsid w:val="43D0F821"/>
    <w:rsid w:val="44703703"/>
    <w:rsid w:val="4484FA18"/>
    <w:rsid w:val="449245AC"/>
    <w:rsid w:val="449FC762"/>
    <w:rsid w:val="44AB0E72"/>
    <w:rsid w:val="44E37317"/>
    <w:rsid w:val="45540D08"/>
    <w:rsid w:val="460315F2"/>
    <w:rsid w:val="460EC6EE"/>
    <w:rsid w:val="46630E4E"/>
    <w:rsid w:val="46CF5D18"/>
    <w:rsid w:val="472D7804"/>
    <w:rsid w:val="4776D7E3"/>
    <w:rsid w:val="478987EC"/>
    <w:rsid w:val="4799BCE9"/>
    <w:rsid w:val="47A63FF8"/>
    <w:rsid w:val="47A6D247"/>
    <w:rsid w:val="47A81BD3"/>
    <w:rsid w:val="483684AF"/>
    <w:rsid w:val="486FACED"/>
    <w:rsid w:val="492FC160"/>
    <w:rsid w:val="4B1F096C"/>
    <w:rsid w:val="4B703638"/>
    <w:rsid w:val="4BB88BB0"/>
    <w:rsid w:val="4C2CE611"/>
    <w:rsid w:val="4C2EDE4F"/>
    <w:rsid w:val="4C45955B"/>
    <w:rsid w:val="4CFA4F74"/>
    <w:rsid w:val="4D104299"/>
    <w:rsid w:val="4D42CFDA"/>
    <w:rsid w:val="4DC62DA7"/>
    <w:rsid w:val="4DFF7F2D"/>
    <w:rsid w:val="4E147D90"/>
    <w:rsid w:val="4F2F7E02"/>
    <w:rsid w:val="4F3D4F70"/>
    <w:rsid w:val="4F551F17"/>
    <w:rsid w:val="4FD0B738"/>
    <w:rsid w:val="5036A7FE"/>
    <w:rsid w:val="5065B3BF"/>
    <w:rsid w:val="50F02E4B"/>
    <w:rsid w:val="50FAF762"/>
    <w:rsid w:val="512A68EF"/>
    <w:rsid w:val="513BFFD7"/>
    <w:rsid w:val="51715456"/>
    <w:rsid w:val="519DF6EC"/>
    <w:rsid w:val="51D08AB9"/>
    <w:rsid w:val="52174949"/>
    <w:rsid w:val="521AC3C8"/>
    <w:rsid w:val="52588DD5"/>
    <w:rsid w:val="534021BD"/>
    <w:rsid w:val="53B09BE9"/>
    <w:rsid w:val="54463B8C"/>
    <w:rsid w:val="5471FCA2"/>
    <w:rsid w:val="54A6FC27"/>
    <w:rsid w:val="54CFD3E5"/>
    <w:rsid w:val="553A9C59"/>
    <w:rsid w:val="5557129C"/>
    <w:rsid w:val="55D31CCF"/>
    <w:rsid w:val="56258557"/>
    <w:rsid w:val="56317AE7"/>
    <w:rsid w:val="57170912"/>
    <w:rsid w:val="5766E0D8"/>
    <w:rsid w:val="57A02688"/>
    <w:rsid w:val="57E45304"/>
    <w:rsid w:val="5820706B"/>
    <w:rsid w:val="5827FD67"/>
    <w:rsid w:val="5857B6AF"/>
    <w:rsid w:val="58970CB6"/>
    <w:rsid w:val="58E1F56A"/>
    <w:rsid w:val="5956CBE7"/>
    <w:rsid w:val="5965F993"/>
    <w:rsid w:val="598F5D4F"/>
    <w:rsid w:val="59FEA144"/>
    <w:rsid w:val="5A109AD4"/>
    <w:rsid w:val="5A1340CE"/>
    <w:rsid w:val="5A94A578"/>
    <w:rsid w:val="5A96B480"/>
    <w:rsid w:val="5AB38691"/>
    <w:rsid w:val="5B113154"/>
    <w:rsid w:val="5B4D928E"/>
    <w:rsid w:val="5B6BD6A7"/>
    <w:rsid w:val="5D3B2760"/>
    <w:rsid w:val="5D53FEE3"/>
    <w:rsid w:val="5D6002D1"/>
    <w:rsid w:val="5D958710"/>
    <w:rsid w:val="5E3199D6"/>
    <w:rsid w:val="5EBC771D"/>
    <w:rsid w:val="5FDA3C75"/>
    <w:rsid w:val="6002ECCB"/>
    <w:rsid w:val="6019A2C8"/>
    <w:rsid w:val="60CED1BE"/>
    <w:rsid w:val="60EB91BE"/>
    <w:rsid w:val="619AFB32"/>
    <w:rsid w:val="61A78245"/>
    <w:rsid w:val="625BFA95"/>
    <w:rsid w:val="62C9E62B"/>
    <w:rsid w:val="636A392C"/>
    <w:rsid w:val="639164CD"/>
    <w:rsid w:val="63DB0462"/>
    <w:rsid w:val="64153763"/>
    <w:rsid w:val="6452E351"/>
    <w:rsid w:val="651B36C8"/>
    <w:rsid w:val="65536416"/>
    <w:rsid w:val="65691BD9"/>
    <w:rsid w:val="65C27569"/>
    <w:rsid w:val="6604A24D"/>
    <w:rsid w:val="660E38DD"/>
    <w:rsid w:val="6637E727"/>
    <w:rsid w:val="6684BE03"/>
    <w:rsid w:val="6731B3F3"/>
    <w:rsid w:val="674582B6"/>
    <w:rsid w:val="67F94736"/>
    <w:rsid w:val="67FB32B6"/>
    <w:rsid w:val="6855BE31"/>
    <w:rsid w:val="686A26B1"/>
    <w:rsid w:val="68F33B4E"/>
    <w:rsid w:val="69414268"/>
    <w:rsid w:val="6954B7BB"/>
    <w:rsid w:val="695E8AEB"/>
    <w:rsid w:val="69E1DDF3"/>
    <w:rsid w:val="69E22D51"/>
    <w:rsid w:val="69E425D2"/>
    <w:rsid w:val="6A66D3FC"/>
    <w:rsid w:val="6AA53C56"/>
    <w:rsid w:val="6BB0CC60"/>
    <w:rsid w:val="6BB9498C"/>
    <w:rsid w:val="6C026F85"/>
    <w:rsid w:val="6C477EA1"/>
    <w:rsid w:val="6CBC8E59"/>
    <w:rsid w:val="6D933467"/>
    <w:rsid w:val="6DE4F7B8"/>
    <w:rsid w:val="6DF7EE03"/>
    <w:rsid w:val="6E4B9080"/>
    <w:rsid w:val="6E81E041"/>
    <w:rsid w:val="6E88A92C"/>
    <w:rsid w:val="6E98B1A9"/>
    <w:rsid w:val="6EED563F"/>
    <w:rsid w:val="6F02D109"/>
    <w:rsid w:val="6F406A36"/>
    <w:rsid w:val="6F501051"/>
    <w:rsid w:val="6F7CC483"/>
    <w:rsid w:val="70181271"/>
    <w:rsid w:val="702E7F32"/>
    <w:rsid w:val="7035D6D5"/>
    <w:rsid w:val="703C76FE"/>
    <w:rsid w:val="70AA1216"/>
    <w:rsid w:val="7126D3D4"/>
    <w:rsid w:val="712BDFCF"/>
    <w:rsid w:val="723B65D7"/>
    <w:rsid w:val="723BE81D"/>
    <w:rsid w:val="7270EE42"/>
    <w:rsid w:val="727369F5"/>
    <w:rsid w:val="72B5C399"/>
    <w:rsid w:val="732DB573"/>
    <w:rsid w:val="73370C95"/>
    <w:rsid w:val="7367DD80"/>
    <w:rsid w:val="74284B8D"/>
    <w:rsid w:val="742FD3CD"/>
    <w:rsid w:val="74399EAA"/>
    <w:rsid w:val="744736FB"/>
    <w:rsid w:val="7506D742"/>
    <w:rsid w:val="753C61CE"/>
    <w:rsid w:val="75603F9F"/>
    <w:rsid w:val="764D5F0D"/>
    <w:rsid w:val="76587D66"/>
    <w:rsid w:val="76D22381"/>
    <w:rsid w:val="7728F10E"/>
    <w:rsid w:val="7734DD3F"/>
    <w:rsid w:val="77A050B2"/>
    <w:rsid w:val="786DB827"/>
    <w:rsid w:val="789CCB96"/>
    <w:rsid w:val="79168E2D"/>
    <w:rsid w:val="79655D0B"/>
    <w:rsid w:val="7ACCCCE6"/>
    <w:rsid w:val="7AF0C542"/>
    <w:rsid w:val="7CC037F9"/>
    <w:rsid w:val="7CDD2187"/>
    <w:rsid w:val="7DB3D25F"/>
    <w:rsid w:val="7E64C5BF"/>
    <w:rsid w:val="7E6661EF"/>
    <w:rsid w:val="7E6B5B56"/>
    <w:rsid w:val="7EFBAB87"/>
    <w:rsid w:val="7F0811D7"/>
    <w:rsid w:val="7F818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563938"/>
  <w15:docId w15:val="{4CFB18D4-9302-40D6-BA54-49C4514B0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7D98"/>
    <w:pPr>
      <w:spacing w:before="60" w:after="6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aliases w:val="Char"/>
    <w:basedOn w:val="Normlny"/>
    <w:next w:val="Normlny"/>
    <w:link w:val="Nadpis1Char"/>
    <w:uiPriority w:val="9"/>
    <w:qFormat/>
    <w:rsid w:val="00B3255D"/>
    <w:pPr>
      <w:keepNext/>
      <w:keepLines/>
      <w:numPr>
        <w:numId w:val="5"/>
      </w:numPr>
      <w:spacing w:before="240" w:after="240"/>
      <w:outlineLvl w:val="0"/>
    </w:pPr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B50180"/>
    <w:pPr>
      <w:numPr>
        <w:ilvl w:val="1"/>
      </w:numPr>
      <w:spacing w:before="360" w:after="120"/>
      <w:ind w:left="432"/>
      <w:outlineLvl w:val="1"/>
    </w:pPr>
    <w:rPr>
      <w:sz w:val="22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756D5B"/>
    <w:pPr>
      <w:numPr>
        <w:ilvl w:val="2"/>
      </w:numPr>
      <w:ind w:left="1212"/>
      <w:outlineLvl w:val="2"/>
    </w:pPr>
    <w:rPr>
      <w:sz w:val="20"/>
    </w:rPr>
  </w:style>
  <w:style w:type="paragraph" w:styleId="Nadpis4">
    <w:name w:val="heading 4"/>
    <w:basedOn w:val="Nadpis3"/>
    <w:next w:val="Normlny"/>
    <w:link w:val="Nadpis4Char"/>
    <w:uiPriority w:val="9"/>
    <w:unhideWhenUsed/>
    <w:qFormat/>
    <w:rsid w:val="00DC094D"/>
    <w:pPr>
      <w:numPr>
        <w:ilvl w:val="3"/>
      </w:numPr>
      <w:ind w:left="1356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87C1F"/>
    <w:pPr>
      <w:keepNext/>
      <w:keepLines/>
      <w:spacing w:before="200"/>
      <w:ind w:left="1008" w:hanging="1008"/>
      <w:outlineLvl w:val="4"/>
    </w:pPr>
    <w:rPr>
      <w:rFonts w:ascii="Cambria" w:hAnsi="Cambria"/>
      <w:color w:val="16505E"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87C1F"/>
    <w:pPr>
      <w:keepNext/>
      <w:keepLines/>
      <w:spacing w:before="200"/>
      <w:ind w:left="1152" w:hanging="1152"/>
      <w:outlineLvl w:val="5"/>
    </w:pPr>
    <w:rPr>
      <w:rFonts w:ascii="Cambria" w:hAnsi="Cambria"/>
      <w:i/>
      <w:iCs/>
      <w:color w:val="16505E"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87C1F"/>
    <w:pPr>
      <w:keepNext/>
      <w:keepLines/>
      <w:spacing w:before="200"/>
      <w:ind w:left="1296" w:hanging="1296"/>
      <w:outlineLvl w:val="6"/>
    </w:pPr>
    <w:rPr>
      <w:rFonts w:ascii="Cambria" w:hAnsi="Cambria"/>
      <w:i/>
      <w:iCs/>
      <w:color w:val="404040"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87C1F"/>
    <w:pPr>
      <w:keepNext/>
      <w:keepLines/>
      <w:spacing w:before="200"/>
      <w:ind w:left="1440" w:hanging="1440"/>
      <w:outlineLvl w:val="7"/>
    </w:pPr>
    <w:rPr>
      <w:rFonts w:ascii="Cambria" w:hAnsi="Cambria"/>
      <w:color w:val="2DA2BF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F87C1F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Predvolenpsmoodseku"/>
    <w:link w:val="Nadpis1"/>
    <w:uiPriority w:val="9"/>
    <w:rsid w:val="00B3255D"/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B50180"/>
    <w:rPr>
      <w:rFonts w:ascii="Calibri Light" w:eastAsiaTheme="majorEastAsia" w:hAnsi="Calibri Light" w:cs="Arial"/>
      <w:bCs/>
      <w:color w:val="00B0F0"/>
      <w:szCs w:val="28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756D5B"/>
    <w:rPr>
      <w:rFonts w:ascii="Calibri Light" w:eastAsiaTheme="majorEastAsia" w:hAnsi="Calibri Light" w:cs="Arial"/>
      <w:bCs/>
      <w:color w:val="00B0F0"/>
      <w:sz w:val="20"/>
      <w:szCs w:val="28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DC094D"/>
    <w:rPr>
      <w:rFonts w:ascii="Calibri Light" w:eastAsiaTheme="majorEastAsia" w:hAnsi="Calibri Light" w:cs="Arial"/>
      <w:b/>
      <w:bCs/>
      <w:i/>
      <w:color w:val="00B0F0"/>
      <w:sz w:val="20"/>
      <w:szCs w:val="28"/>
      <w:lang w:val="en-GB"/>
    </w:rPr>
  </w:style>
  <w:style w:type="character" w:customStyle="1" w:styleId="Nadpis5Char">
    <w:name w:val="Nadpis 5 Char"/>
    <w:basedOn w:val="Predvolenpsmoodseku"/>
    <w:link w:val="Nadpis5"/>
    <w:uiPriority w:val="9"/>
    <w:rsid w:val="00F87C1F"/>
    <w:rPr>
      <w:rFonts w:ascii="Cambria" w:eastAsia="Times New Roman" w:hAnsi="Cambria" w:cs="Times New Roman"/>
      <w:color w:val="16505E"/>
      <w:sz w:val="20"/>
      <w:szCs w:val="20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F87C1F"/>
    <w:rPr>
      <w:rFonts w:ascii="Cambria" w:eastAsia="Times New Roman" w:hAnsi="Cambria" w:cs="Times New Roman"/>
      <w:i/>
      <w:iCs/>
      <w:color w:val="16505E"/>
      <w:sz w:val="20"/>
      <w:szCs w:val="20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87C1F"/>
    <w:rPr>
      <w:rFonts w:ascii="Cambria" w:eastAsia="Times New Roman" w:hAnsi="Cambria" w:cs="Times New Roman"/>
      <w:color w:val="2DA2BF"/>
      <w:sz w:val="20"/>
      <w:szCs w:val="20"/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Hlavika">
    <w:name w:val="header"/>
    <w:aliases w:val="Header x,h,AC Brand Left,AC Brand,Alt Header,ho,header odd"/>
    <w:basedOn w:val="Normlny"/>
    <w:link w:val="Hlavik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eader x Char,h Char,AC Brand Left Char,AC Brand Char,Alt Header Char,ho Char,header odd Char"/>
    <w:basedOn w:val="Predvolenpsmoodseku"/>
    <w:link w:val="Hlavika"/>
    <w:uiPriority w:val="99"/>
    <w:semiHidden/>
    <w:rsid w:val="00E35501"/>
  </w:style>
  <w:style w:type="paragraph" w:styleId="Pta">
    <w:name w:val="footer"/>
    <w:aliases w:val="proposal text"/>
    <w:basedOn w:val="Normlny"/>
    <w:link w:val="PtaChar"/>
    <w:uiPriority w:val="99"/>
    <w:unhideWhenUsed/>
    <w:rsid w:val="00E35501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proposal text Char"/>
    <w:basedOn w:val="Predvolenpsmoodseku"/>
    <w:link w:val="Pta"/>
    <w:uiPriority w:val="99"/>
    <w:rsid w:val="00E35501"/>
  </w:style>
  <w:style w:type="character" w:styleId="slostrany">
    <w:name w:val="page number"/>
    <w:basedOn w:val="Predvolenpsmoodseku"/>
    <w:rsid w:val="00E35501"/>
  </w:style>
  <w:style w:type="paragraph" w:styleId="Textbubliny">
    <w:name w:val="Balloon Text"/>
    <w:basedOn w:val="Normlny"/>
    <w:link w:val="Textbubliny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501"/>
    <w:rPr>
      <w:rFonts w:ascii="Tahoma" w:hAnsi="Tahoma" w:cs="Tahoma"/>
      <w:sz w:val="16"/>
      <w:szCs w:val="16"/>
    </w:rPr>
  </w:style>
  <w:style w:type="paragraph" w:customStyle="1" w:styleId="BodyTable">
    <w:name w:val="BodyTable"/>
    <w:basedOn w:val="Normlny"/>
    <w:rsid w:val="00E35501"/>
    <w:pPr>
      <w:keepLines/>
      <w:spacing w:before="24" w:after="24"/>
    </w:pPr>
    <w:rPr>
      <w:rFonts w:ascii="Times New Roman" w:hAnsi="Times New Roman"/>
    </w:rPr>
  </w:style>
  <w:style w:type="paragraph" w:customStyle="1" w:styleId="content">
    <w:name w:val="content"/>
    <w:basedOn w:val="Normlny"/>
    <w:rsid w:val="00E35501"/>
    <w:pPr>
      <w:jc w:val="both"/>
    </w:pPr>
    <w:rPr>
      <w:b/>
      <w:bCs/>
      <w:caps/>
      <w:sz w:val="36"/>
    </w:rPr>
  </w:style>
  <w:style w:type="paragraph" w:customStyle="1" w:styleId="DocumentName">
    <w:name w:val="Document Name"/>
    <w:basedOn w:val="Normlny"/>
    <w:rsid w:val="00E35501"/>
    <w:pPr>
      <w:spacing w:before="120" w:after="120"/>
      <w:jc w:val="center"/>
    </w:pPr>
    <w:rPr>
      <w:b/>
      <w:sz w:val="48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35501"/>
    <w:rPr>
      <w:rFonts w:ascii="Tahoma" w:eastAsia="Times New Roman" w:hAnsi="Tahoma" w:cs="Tahoma"/>
      <w:sz w:val="16"/>
      <w:szCs w:val="16"/>
      <w:lang w:val="en-US"/>
    </w:rPr>
  </w:style>
  <w:style w:type="table" w:customStyle="1" w:styleId="Mriekatabukysvetl1">
    <w:name w:val="Mriežka tabuľky – svetlá1"/>
    <w:basedOn w:val="Normlnatabuka"/>
    <w:uiPriority w:val="40"/>
    <w:rsid w:val="00BB54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E35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E3550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locked/>
    <w:rsid w:val="00F87C1F"/>
    <w:rPr>
      <w:rFonts w:ascii="Arial" w:eastAsia="Times New Roman" w:hAnsi="Arial" w:cs="Times New Roman"/>
      <w:sz w:val="20"/>
      <w:szCs w:val="20"/>
    </w:rPr>
  </w:style>
  <w:style w:type="paragraph" w:styleId="Popis">
    <w:name w:val="caption"/>
    <w:aliases w:val="Caption - Centre Graphic,fighead2,0-Beskrivning,Caption Char,Caption Char1 Char,Caption Char Char Char,Caption Char1 Char Char Char,Caption Char Char Char Char Char,Caption - Centre Graphic Char Char Char Char Char"/>
    <w:basedOn w:val="Normlny"/>
    <w:next w:val="Normlny"/>
    <w:link w:val="PopisChar"/>
    <w:unhideWhenUsed/>
    <w:qFormat/>
    <w:rsid w:val="00E35501"/>
    <w:pPr>
      <w:spacing w:after="200"/>
      <w:jc w:val="center"/>
    </w:pPr>
    <w:rPr>
      <w:b/>
      <w:bCs/>
      <w:sz w:val="18"/>
      <w:szCs w:val="18"/>
      <w:lang w:val="en-GB"/>
    </w:rPr>
  </w:style>
  <w:style w:type="character" w:customStyle="1" w:styleId="PopisChar">
    <w:name w:val="Popis Char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link w:val="Popis"/>
    <w:rsid w:val="005D6787"/>
    <w:rPr>
      <w:rFonts w:eastAsia="Times New Roman" w:cs="Times New Roman"/>
      <w:b/>
      <w:bCs/>
      <w:sz w:val="18"/>
      <w:szCs w:val="18"/>
      <w:lang w:val="en-GB"/>
    </w:rPr>
  </w:style>
  <w:style w:type="paragraph" w:styleId="Obsah4">
    <w:name w:val="toc 4"/>
    <w:basedOn w:val="Normlny"/>
    <w:next w:val="Normlny"/>
    <w:autoRedefine/>
    <w:uiPriority w:val="39"/>
    <w:unhideWhenUsed/>
    <w:rsid w:val="00DD0B4A"/>
    <w:pPr>
      <w:tabs>
        <w:tab w:val="left" w:pos="1760"/>
        <w:tab w:val="right" w:leader="dot" w:pos="9016"/>
      </w:tabs>
      <w:spacing w:after="100"/>
      <w:ind w:left="851"/>
    </w:pPr>
  </w:style>
  <w:style w:type="paragraph" w:styleId="Obsah1">
    <w:name w:val="toc 1"/>
    <w:basedOn w:val="Normlny"/>
    <w:next w:val="Normlny"/>
    <w:autoRedefine/>
    <w:uiPriority w:val="39"/>
    <w:unhideWhenUsed/>
    <w:rsid w:val="00D15F78"/>
    <w:pPr>
      <w:tabs>
        <w:tab w:val="left" w:pos="567"/>
        <w:tab w:val="right" w:leader="dot" w:pos="9016"/>
      </w:tabs>
      <w:spacing w:after="100"/>
    </w:pPr>
    <w:rPr>
      <w:rFonts w:cs="Arial"/>
      <w:b/>
      <w:sz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D0B4A"/>
    <w:pPr>
      <w:tabs>
        <w:tab w:val="left" w:pos="1320"/>
        <w:tab w:val="right" w:leader="dot" w:pos="9016"/>
      </w:tabs>
      <w:spacing w:after="100"/>
      <w:ind w:left="567"/>
    </w:pPr>
  </w:style>
  <w:style w:type="paragraph" w:styleId="Obsah2">
    <w:name w:val="toc 2"/>
    <w:basedOn w:val="Normlny"/>
    <w:next w:val="Normlny"/>
    <w:autoRedefine/>
    <w:uiPriority w:val="39"/>
    <w:unhideWhenUsed/>
    <w:rsid w:val="00D15F78"/>
    <w:pPr>
      <w:tabs>
        <w:tab w:val="left" w:pos="880"/>
        <w:tab w:val="right" w:leader="dot" w:pos="9016"/>
      </w:tabs>
      <w:spacing w:after="100"/>
      <w:ind w:left="284"/>
    </w:pPr>
    <w:rPr>
      <w:i/>
    </w:rPr>
  </w:style>
  <w:style w:type="character" w:styleId="Hypertextovprepojenie">
    <w:name w:val="Hyperlink"/>
    <w:basedOn w:val="Predvolenpsmoodseku"/>
    <w:uiPriority w:val="99"/>
    <w:unhideWhenUsed/>
    <w:rsid w:val="00E35501"/>
    <w:rPr>
      <w:color w:val="64C29D" w:themeColor="hyperlink"/>
      <w:u w:val="single"/>
    </w:rPr>
  </w:style>
  <w:style w:type="paragraph" w:styleId="Zoznamobrzkov">
    <w:name w:val="table of figures"/>
    <w:basedOn w:val="Normlny"/>
    <w:next w:val="Normlny"/>
    <w:uiPriority w:val="99"/>
    <w:unhideWhenUsed/>
    <w:rsid w:val="009F0AD1"/>
    <w:pPr>
      <w:spacing w:line="360" w:lineRule="auto"/>
    </w:pPr>
  </w:style>
  <w:style w:type="table" w:customStyle="1" w:styleId="Simpletable">
    <w:name w:val="Simple table"/>
    <w:basedOn w:val="Mriekatabuky"/>
    <w:uiPriority w:val="64"/>
    <w:rsid w:val="00022618"/>
    <w:pPr>
      <w:jc w:val="both"/>
    </w:pPr>
    <w:rPr>
      <w:rFonts w:ascii="Arial" w:eastAsia="Times New Roman" w:hAnsi="Arial" w:cs="Times New Roman"/>
      <w:szCs w:val="20"/>
      <w:lang w:val="cs-CZ" w:eastAsia="cs-CZ"/>
    </w:rPr>
    <w:tblPr>
      <w:tblStyleRowBandSize w:val="1"/>
      <w:tblStyleColBandSize w:val="1"/>
      <w:tblBorders>
        <w:top w:val="single" w:sz="4" w:space="0" w:color="DBDBDB" w:themeColor="accent6" w:themeTint="33"/>
        <w:left w:val="single" w:sz="4" w:space="0" w:color="DBDBDB" w:themeColor="accent6" w:themeTint="33"/>
        <w:bottom w:val="single" w:sz="4" w:space="0" w:color="DBDBDB" w:themeColor="accent6" w:themeTint="33"/>
        <w:right w:val="single" w:sz="4" w:space="0" w:color="DBDBDB" w:themeColor="accent6" w:themeTint="33"/>
        <w:insideH w:val="single" w:sz="4" w:space="0" w:color="DBDBDB" w:themeColor="accent6" w:themeTint="33"/>
        <w:insideV w:val="single" w:sz="4" w:space="0" w:color="DBDBDB" w:themeColor="accent6" w:themeTint="33"/>
      </w:tblBorders>
    </w:tblPr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DFF2EB" w:themeFill="accent2" w:themeFillTint="33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auto"/>
      </w:tcPr>
    </w:tblStylePr>
    <w:tblStylePr w:type="lastCol">
      <w:rPr>
        <w:rFonts w:ascii="Arial" w:hAnsi="Arial"/>
        <w:b w:val="0"/>
        <w:bCs/>
        <w:color w:val="001522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shd w:val="clear" w:color="auto" w:fill="DFF2EB" w:themeFill="accent2" w:themeFillTint="33"/>
      </w:tcPr>
    </w:tblStylePr>
    <w:tblStylePr w:type="nwCell">
      <w:pPr>
        <w:jc w:val="center"/>
      </w:pPr>
      <w:rPr>
        <w:rFonts w:ascii="Arial" w:hAnsi="Arial"/>
        <w:b/>
        <w:color w:val="001522" w:themeColor="text1"/>
        <w:sz w:val="22"/>
      </w:rPr>
      <w:tblPr/>
      <w:tcPr>
        <w:shd w:val="clear" w:color="auto" w:fill="DFF2EB" w:themeFill="accent2" w:themeFillTint="33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EE06B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E06B9"/>
  </w:style>
  <w:style w:type="character" w:customStyle="1" w:styleId="TextkomentraChar">
    <w:name w:val="Text komentára Char"/>
    <w:basedOn w:val="Predvolenpsmoodseku"/>
    <w:link w:val="Textkomentra"/>
    <w:uiPriority w:val="99"/>
    <w:rsid w:val="00EE06B9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06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06B9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ezriadkovania">
    <w:name w:val="No Spacing"/>
    <w:uiPriority w:val="1"/>
    <w:qFormat/>
    <w:rsid w:val="00DC7C56"/>
    <w:pPr>
      <w:spacing w:after="80" w:line="240" w:lineRule="auto"/>
    </w:pPr>
    <w:rPr>
      <w:rFonts w:ascii="Calibri Light" w:eastAsia="Times New Roman" w:hAnsi="Calibri Light" w:cs="Times New Roman"/>
      <w:color w:val="10A3FF" w:themeColor="text1" w:themeTint="80"/>
      <w:lang w:val="en-US"/>
    </w:rPr>
  </w:style>
  <w:style w:type="paragraph" w:customStyle="1" w:styleId="H2Legal">
    <w:name w:val="H2 Legal"/>
    <w:basedOn w:val="Nadpis2"/>
    <w:qFormat/>
    <w:rsid w:val="00F87C1F"/>
    <w:pPr>
      <w:spacing w:before="480"/>
      <w:ind w:left="567" w:hanging="567"/>
    </w:pPr>
    <w:rPr>
      <w:rFonts w:ascii="Calibri" w:eastAsia="Times New Roman" w:hAnsi="Calibri" w:cs="Times New Roman"/>
      <w:b/>
      <w:sz w:val="32"/>
      <w:szCs w:val="26"/>
      <w:lang w:val="sk-SK"/>
    </w:rPr>
  </w:style>
  <w:style w:type="paragraph" w:customStyle="1" w:styleId="ESONormal">
    <w:name w:val="ESO_Normal"/>
    <w:basedOn w:val="Normlny"/>
    <w:link w:val="ESONormalChar"/>
    <w:rsid w:val="009C6DEF"/>
    <w:pPr>
      <w:spacing w:after="120" w:line="259" w:lineRule="auto"/>
      <w:jc w:val="both"/>
    </w:pPr>
  </w:style>
  <w:style w:type="character" w:customStyle="1" w:styleId="ESONormalChar">
    <w:name w:val="ESO_Normal Char"/>
    <w:link w:val="ESONormal"/>
    <w:locked/>
    <w:rsid w:val="009C6DEF"/>
    <w:rPr>
      <w:rFonts w:ascii="Arial" w:eastAsia="Times New Roman" w:hAnsi="Arial" w:cs="Times New Roman"/>
      <w:sz w:val="20"/>
      <w:szCs w:val="20"/>
    </w:rPr>
  </w:style>
  <w:style w:type="paragraph" w:styleId="Revzia">
    <w:name w:val="Revision"/>
    <w:hidden/>
    <w:uiPriority w:val="99"/>
    <w:semiHidden/>
    <w:rsid w:val="005271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m-3441156886646291585mcntmcntmsonormal">
    <w:name w:val="m_-3441156886646291585mcntmcntmsonormal"/>
    <w:basedOn w:val="Normlny"/>
    <w:rsid w:val="0050422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0E25D7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5D7"/>
    <w:rPr>
      <w:color w:val="001522" w:themeColor="followedHyperlink"/>
      <w:u w:val="single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D546B9"/>
    <w:rPr>
      <w:color w:val="808080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6F2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6F2E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6F2E"/>
    <w:rPr>
      <w:vertAlign w:val="superscript"/>
    </w:rPr>
  </w:style>
  <w:style w:type="paragraph" w:styleId="Zkladntext2">
    <w:name w:val="Body Text 2"/>
    <w:basedOn w:val="Normlny"/>
    <w:next w:val="Normlny"/>
    <w:link w:val="Zkladntext2Char"/>
    <w:uiPriority w:val="99"/>
    <w:rsid w:val="00FD23E4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 w:cs="Arial"/>
      <w:color w:val="000000"/>
      <w:sz w:val="18"/>
      <w:szCs w:val="18"/>
      <w:shd w:val="clear" w:color="auto" w:fill="FFFFFF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D23E4"/>
    <w:rPr>
      <w:rFonts w:ascii="Arial" w:eastAsiaTheme="minorEastAsia" w:hAnsi="Arial" w:cs="Arial"/>
      <w:color w:val="000000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03F4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03F4B"/>
    <w:rPr>
      <w:rFonts w:ascii="Arial" w:eastAsia="Times New Roman" w:hAnsi="Arial" w:cs="Times New Roman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36FA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36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36FAD"/>
    <w:pPr>
      <w:numPr>
        <w:ilvl w:val="1"/>
      </w:numPr>
      <w:spacing w:before="0" w:after="160" w:line="259" w:lineRule="auto"/>
    </w:pPr>
    <w:rPr>
      <w:rFonts w:asciiTheme="minorHAnsi" w:eastAsiaTheme="minorEastAsia" w:hAnsiTheme="minorHAnsi" w:cstheme="minorBidi"/>
      <w:color w:val="007CC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36FAD"/>
    <w:rPr>
      <w:rFonts w:eastAsiaTheme="minorEastAsia"/>
      <w:color w:val="007CCA" w:themeColor="text1" w:themeTint="A5"/>
      <w:spacing w:val="15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36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636FAD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A094D"/>
    <w:rPr>
      <w:color w:val="605E5C"/>
      <w:shd w:val="clear" w:color="auto" w:fill="E1DFDD"/>
    </w:rPr>
  </w:style>
  <w:style w:type="character" w:customStyle="1" w:styleId="UnresolvedMention3">
    <w:name w:val="Unresolved Mention3"/>
    <w:basedOn w:val="Predvolenpsmoodseku"/>
    <w:uiPriority w:val="99"/>
    <w:semiHidden/>
    <w:unhideWhenUsed/>
    <w:rsid w:val="00793CA3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77785F"/>
    <w:rPr>
      <w:color w:val="605E5C"/>
      <w:shd w:val="clear" w:color="auto" w:fill="E1DFDD"/>
    </w:rPr>
  </w:style>
  <w:style w:type="character" w:customStyle="1" w:styleId="normaltextrun">
    <w:name w:val="normaltextrun"/>
    <w:basedOn w:val="Predvolenpsmoodseku"/>
    <w:rsid w:val="00263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79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5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7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6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7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8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69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185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64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17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7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84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353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4425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526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486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54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745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579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674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94997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8925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74969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17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9729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563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09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8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50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94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93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381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660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5256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4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8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9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4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368634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1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78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865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85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3618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39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8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99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Aspiro 2017">
      <a:dk1>
        <a:srgbClr val="001522"/>
      </a:dk1>
      <a:lt1>
        <a:srgbClr val="FFFFFF"/>
      </a:lt1>
      <a:dk2>
        <a:srgbClr val="CF0A2C"/>
      </a:dk2>
      <a:lt2>
        <a:srgbClr val="FFFFFF"/>
      </a:lt2>
      <a:accent1>
        <a:srgbClr val="CF0A2C"/>
      </a:accent1>
      <a:accent2>
        <a:srgbClr val="64C29D"/>
      </a:accent2>
      <a:accent3>
        <a:srgbClr val="F58220"/>
      </a:accent3>
      <a:accent4>
        <a:srgbClr val="77174B"/>
      </a:accent4>
      <a:accent5>
        <a:srgbClr val="AFAFAF"/>
      </a:accent5>
      <a:accent6>
        <a:srgbClr val="4B4B4B"/>
      </a:accent6>
      <a:hlink>
        <a:srgbClr val="64C29D"/>
      </a:hlink>
      <a:folHlink>
        <a:srgbClr val="001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cced6428-df55-4da3-bb3e-6cf9b53c6358" xsi:nil="true"/>
    <Stru_x010d_n_x00fd_popis xmlns="cced6428-df55-4da3-bb3e-6cf9b53c635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8C1AC50553714A82786948F52843FC" ma:contentTypeVersion="13" ma:contentTypeDescription="Create a new document." ma:contentTypeScope="" ma:versionID="10acbfcf889ddfd4c8334d5ca2ca2e29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de9bbae4c116deefd92d99d4a63f3730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48629-482A-467D-BCE7-718C37C4C5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16495-E1B4-46D4-A505-40556111C9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F46262-9F6C-4423-9924-46846E0ADE32}">
  <ds:schemaRefs>
    <ds:schemaRef ds:uri="http://schemas.microsoft.com/office/2006/metadata/properties"/>
    <ds:schemaRef ds:uri="http://schemas.microsoft.com/office/infopath/2007/PartnerControls"/>
    <ds:schemaRef ds:uri="cced6428-df55-4da3-bb3e-6cf9b53c6358"/>
  </ds:schemaRefs>
</ds:datastoreItem>
</file>

<file path=customXml/itemProps4.xml><?xml version="1.0" encoding="utf-8"?>
<ds:datastoreItem xmlns:ds="http://schemas.openxmlformats.org/officeDocument/2006/customXml" ds:itemID="{9802DC95-96BD-4EC0-94BC-652FAD387DB0}"/>
</file>

<file path=customXml/itemProps5.xml><?xml version="1.0" encoding="utf-8"?>
<ds:datastoreItem xmlns:ds="http://schemas.openxmlformats.org/officeDocument/2006/customXml" ds:itemID="{DEBDC86E-8FA4-4176-91DE-C1D5BCCF9F9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C8B448B-7D5A-43BD-8458-EF1585858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35</Pages>
  <Words>10584</Words>
  <Characters>60329</Characters>
  <Application>Microsoft Office Word</Application>
  <DocSecurity>0</DocSecurity>
  <Lines>502</Lines>
  <Paragraphs>141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Integracny_manual_evysternie_releaseQ22018</vt:lpstr>
    </vt:vector>
  </TitlesOfParts>
  <Company>HP</Company>
  <LinksUpToDate>false</LinksUpToDate>
  <CharactersWithSpaces>70772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Integracny_manual_evysternie_releaseQ22018</dc:title>
  <dc:creator>NCZI</dc:creator>
  <cp:keywords>NCZI</cp:keywords>
  <cp:lastModifiedBy>Goljer Peter, Bc.</cp:lastModifiedBy>
  <cp:revision>9</cp:revision>
  <cp:lastPrinted>2018-11-29T21:43:00Z</cp:lastPrinted>
  <dcterms:created xsi:type="dcterms:W3CDTF">2021-06-07T13:53:00Z</dcterms:created>
  <dcterms:modified xsi:type="dcterms:W3CDTF">2021-10-29T13:17:00Z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0x0101001E8C1AC50553714A82786948F52843FC</vt:lpwstr>
  </property>
  <property fmtid="{D5CDD505-2E9C-101B-9397-08002B2CF9AE}" pid="3" name="_dlc_DocIdItemGuid">
    <vt:lpwstr>c0b1c308-ada5-4f79-87fc-40631bad5bd2</vt:lpwstr>
  </property>
</Properties>
</file>