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5ADC91" w14:textId="65C453EA" w:rsidR="0017643A" w:rsidRDefault="0082134F" w:rsidP="0017643A">
      <w:pPr>
        <w:keepNext/>
        <w:keepLines/>
        <w:pBdr>
          <w:bottom w:val="single" w:sz="12" w:space="1" w:color="auto"/>
        </w:pBdr>
        <w:ind w:left="20"/>
        <w:jc w:val="center"/>
        <w:rPr>
          <w:rStyle w:val="Heading10"/>
          <w:rFonts w:ascii="Arial" w:eastAsia="Courier New" w:hAnsi="Arial" w:cs="Arial"/>
          <w:bCs w:val="0"/>
        </w:rPr>
      </w:pPr>
      <w:r>
        <w:rPr>
          <w:rStyle w:val="Heading10"/>
          <w:rFonts w:ascii="Arial" w:eastAsia="Courier New" w:hAnsi="Arial" w:cs="Arial"/>
          <w:bCs w:val="0"/>
        </w:rPr>
        <w:t xml:space="preserve"> </w:t>
      </w:r>
    </w:p>
    <w:p w14:paraId="7DCC6C22" w14:textId="77777777" w:rsidR="0017643A" w:rsidRDefault="0017643A" w:rsidP="0017643A">
      <w:pPr>
        <w:keepNext/>
        <w:keepLines/>
        <w:ind w:left="20"/>
        <w:jc w:val="center"/>
        <w:rPr>
          <w:rStyle w:val="Heading10"/>
          <w:rFonts w:ascii="Arial" w:eastAsia="Courier New" w:hAnsi="Arial" w:cs="Arial"/>
          <w:bCs w:val="0"/>
        </w:rPr>
      </w:pPr>
    </w:p>
    <w:p w14:paraId="265D3CCE" w14:textId="143DFE5B" w:rsidR="0017643A" w:rsidRPr="00D4075A" w:rsidRDefault="0017643A" w:rsidP="0017643A">
      <w:pPr>
        <w:keepNext/>
        <w:keepLines/>
        <w:ind w:left="20"/>
        <w:jc w:val="center"/>
        <w:rPr>
          <w:rFonts w:ascii="Arial" w:hAnsi="Arial" w:cs="Arial"/>
          <w:sz w:val="32"/>
          <w:szCs w:val="32"/>
        </w:rPr>
      </w:pPr>
      <w:r w:rsidRPr="00D4075A">
        <w:rPr>
          <w:rStyle w:val="Heading10"/>
          <w:rFonts w:ascii="Arial" w:eastAsia="Courier New" w:hAnsi="Arial" w:cs="Arial"/>
          <w:bCs w:val="0"/>
          <w:sz w:val="32"/>
          <w:szCs w:val="32"/>
        </w:rPr>
        <w:t>Zmluva o poskytovaní služieb</w:t>
      </w:r>
    </w:p>
    <w:p w14:paraId="61F26667" w14:textId="77777777" w:rsidR="0017643A" w:rsidRPr="0017643A" w:rsidRDefault="0017643A" w:rsidP="0017643A">
      <w:pPr>
        <w:spacing w:line="226" w:lineRule="exact"/>
        <w:jc w:val="both"/>
        <w:rPr>
          <w:rStyle w:val="Bodytext20"/>
          <w:rFonts w:ascii="Arial" w:eastAsia="Courier New" w:hAnsi="Arial" w:cs="Arial"/>
          <w:sz w:val="22"/>
          <w:szCs w:val="22"/>
        </w:rPr>
      </w:pPr>
    </w:p>
    <w:p w14:paraId="2B4F66C5" w14:textId="189E15DC" w:rsidR="0017643A" w:rsidRPr="0017643A" w:rsidRDefault="0017643A" w:rsidP="0017643A">
      <w:pPr>
        <w:spacing w:line="226" w:lineRule="exact"/>
        <w:jc w:val="both"/>
        <w:rPr>
          <w:rFonts w:ascii="Arial" w:hAnsi="Arial" w:cs="Arial"/>
          <w:sz w:val="22"/>
          <w:szCs w:val="22"/>
        </w:rPr>
      </w:pPr>
      <w:r w:rsidRPr="0017643A">
        <w:rPr>
          <w:rStyle w:val="Bodytext20"/>
          <w:rFonts w:ascii="Arial" w:eastAsia="Courier New" w:hAnsi="Arial" w:cs="Arial"/>
          <w:sz w:val="22"/>
          <w:szCs w:val="22"/>
        </w:rPr>
        <w:t xml:space="preserve">na dodávku služieb </w:t>
      </w:r>
      <w:r w:rsidR="008A5F2B">
        <w:rPr>
          <w:rStyle w:val="Bodytext20"/>
          <w:rFonts w:ascii="Arial" w:eastAsia="Courier New" w:hAnsi="Arial" w:cs="Arial"/>
          <w:sz w:val="22"/>
          <w:szCs w:val="22"/>
        </w:rPr>
        <w:t>súvisiacich s</w:t>
      </w:r>
      <w:r w:rsidRPr="0017643A">
        <w:rPr>
          <w:rStyle w:val="Bodytext20"/>
          <w:rFonts w:ascii="Arial" w:eastAsia="Courier New" w:hAnsi="Arial" w:cs="Arial"/>
          <w:sz w:val="22"/>
          <w:szCs w:val="22"/>
        </w:rPr>
        <w:t xml:space="preserve"> údržb</w:t>
      </w:r>
      <w:r w:rsidR="008A5F2B">
        <w:rPr>
          <w:rStyle w:val="Bodytext20"/>
          <w:rFonts w:ascii="Arial" w:eastAsia="Courier New" w:hAnsi="Arial" w:cs="Arial"/>
          <w:sz w:val="22"/>
          <w:szCs w:val="22"/>
        </w:rPr>
        <w:t>ou</w:t>
      </w:r>
      <w:r w:rsidRPr="0017643A">
        <w:rPr>
          <w:rStyle w:val="Bodytext20"/>
          <w:rFonts w:ascii="Arial" w:eastAsia="Courier New" w:hAnsi="Arial" w:cs="Arial"/>
          <w:sz w:val="22"/>
          <w:szCs w:val="22"/>
        </w:rPr>
        <w:t xml:space="preserve"> </w:t>
      </w:r>
      <w:r w:rsidR="001A5D93">
        <w:rPr>
          <w:rStyle w:val="Bodytext20"/>
          <w:rFonts w:ascii="Arial" w:eastAsia="Courier New" w:hAnsi="Arial" w:cs="Arial"/>
          <w:sz w:val="22"/>
          <w:szCs w:val="22"/>
        </w:rPr>
        <w:t xml:space="preserve">komunikácií a </w:t>
      </w:r>
      <w:r w:rsidRPr="0017643A">
        <w:rPr>
          <w:rStyle w:val="Bodytext20"/>
          <w:rFonts w:ascii="Arial" w:eastAsia="Courier New" w:hAnsi="Arial" w:cs="Arial"/>
          <w:sz w:val="22"/>
          <w:szCs w:val="22"/>
        </w:rPr>
        <w:t>cestnej zelene a nakladania s odpadmi na území hlavného mesta Slovenskej republiky Bratislavy uzavretá podľa § 269 ods. 2 zákona č 513/1991 Zb. Obchodný zákonník v znení neskorších predpisov (ďalej aj „</w:t>
      </w:r>
      <w:r w:rsidRPr="00A47EE9">
        <w:rPr>
          <w:rStyle w:val="Bodytext20"/>
          <w:rFonts w:ascii="Arial" w:eastAsia="Courier New" w:hAnsi="Arial" w:cs="Arial"/>
          <w:b/>
          <w:sz w:val="22"/>
          <w:szCs w:val="22"/>
        </w:rPr>
        <w:t>Zmluva</w:t>
      </w:r>
      <w:r w:rsidRPr="0017643A">
        <w:rPr>
          <w:rStyle w:val="Bodytext20"/>
          <w:rFonts w:ascii="Arial" w:eastAsia="Courier New" w:hAnsi="Arial" w:cs="Arial"/>
          <w:sz w:val="22"/>
          <w:szCs w:val="22"/>
        </w:rPr>
        <w:t xml:space="preserve">“), </w:t>
      </w:r>
      <w:r w:rsidR="00A47EE9">
        <w:rPr>
          <w:rStyle w:val="Bodytext20"/>
          <w:rFonts w:ascii="Arial" w:eastAsia="Courier New" w:hAnsi="Arial" w:cs="Arial"/>
          <w:sz w:val="22"/>
          <w:szCs w:val="22"/>
        </w:rPr>
        <w:t xml:space="preserve">uzatvorená </w:t>
      </w:r>
      <w:r w:rsidRPr="0017643A">
        <w:rPr>
          <w:rStyle w:val="Bodytext20"/>
          <w:rFonts w:ascii="Arial" w:eastAsia="Courier New" w:hAnsi="Arial" w:cs="Arial"/>
          <w:sz w:val="22"/>
          <w:szCs w:val="22"/>
        </w:rPr>
        <w:t xml:space="preserve">na základe výsledku </w:t>
      </w:r>
      <w:r w:rsidR="005B4924">
        <w:rPr>
          <w:rStyle w:val="Bodytext20"/>
          <w:rFonts w:ascii="Arial" w:eastAsia="Courier New" w:hAnsi="Arial" w:cs="Arial"/>
          <w:sz w:val="22"/>
          <w:szCs w:val="22"/>
        </w:rPr>
        <w:t>zadávania zákazky</w:t>
      </w:r>
      <w:r w:rsidRPr="0017643A">
        <w:rPr>
          <w:rStyle w:val="Bodytext20"/>
          <w:rFonts w:ascii="Arial" w:eastAsia="Courier New" w:hAnsi="Arial" w:cs="Arial"/>
          <w:sz w:val="22"/>
          <w:szCs w:val="22"/>
        </w:rPr>
        <w:t xml:space="preserve"> </w:t>
      </w:r>
      <w:r w:rsidR="006511F2" w:rsidRPr="0017643A">
        <w:rPr>
          <w:rStyle w:val="Bodytext20"/>
          <w:rFonts w:ascii="Arial" w:eastAsia="Courier New" w:hAnsi="Arial" w:cs="Arial"/>
          <w:sz w:val="22"/>
          <w:szCs w:val="22"/>
        </w:rPr>
        <w:t>prostredníctvom dynamického nákupn</w:t>
      </w:r>
      <w:r w:rsidR="006511F2">
        <w:rPr>
          <w:rStyle w:val="Bodytext20"/>
          <w:rFonts w:ascii="Arial" w:eastAsia="Courier New" w:hAnsi="Arial" w:cs="Arial"/>
          <w:sz w:val="22"/>
          <w:szCs w:val="22"/>
        </w:rPr>
        <w:t xml:space="preserve">ého systému vyhláseného </w:t>
      </w:r>
      <w:r w:rsidR="006511F2" w:rsidRPr="0049208C">
        <w:rPr>
          <w:rStyle w:val="Bodytext20"/>
          <w:rFonts w:ascii="Arial" w:eastAsia="Courier New" w:hAnsi="Arial" w:cs="Arial"/>
          <w:sz w:val="22"/>
          <w:szCs w:val="22"/>
        </w:rPr>
        <w:t>v Úradnom vestníku EÚ dňa 20.2.2019 pod č. 2019/S 036-081170 a vo Vestníku ÚVO dňa 21.2.2019 pod č. 4371-MUS</w:t>
      </w:r>
    </w:p>
    <w:p w14:paraId="202655E1" w14:textId="77777777" w:rsidR="0017643A" w:rsidRDefault="0017643A" w:rsidP="0017643A">
      <w:pPr>
        <w:pBdr>
          <w:bottom w:val="single" w:sz="12" w:space="1" w:color="auto"/>
        </w:pBdr>
        <w:spacing w:after="217"/>
        <w:jc w:val="both"/>
        <w:rPr>
          <w:rStyle w:val="Bodytext20"/>
          <w:rFonts w:ascii="Arial" w:eastAsia="Courier New" w:hAnsi="Arial" w:cs="Arial"/>
          <w:sz w:val="22"/>
          <w:szCs w:val="22"/>
        </w:rPr>
      </w:pPr>
      <w:r w:rsidRPr="0017643A">
        <w:rPr>
          <w:rStyle w:val="Bodytext20"/>
          <w:rFonts w:ascii="Arial" w:eastAsia="Courier New" w:hAnsi="Arial" w:cs="Arial"/>
          <w:sz w:val="22"/>
          <w:szCs w:val="22"/>
        </w:rPr>
        <w:t>Číslo zmluvy</w:t>
      </w:r>
      <w:r w:rsidRPr="0017643A">
        <w:rPr>
          <w:rStyle w:val="Bodytext20"/>
          <w:rFonts w:ascii="Arial" w:eastAsia="Courier New" w:hAnsi="Arial" w:cs="Arial"/>
          <w:sz w:val="22"/>
          <w:szCs w:val="22"/>
        </w:rPr>
        <w:tab/>
      </w:r>
      <w:r w:rsidRPr="00D4075A">
        <w:rPr>
          <w:rStyle w:val="Bodytext20"/>
          <w:rFonts w:ascii="Arial" w:eastAsia="Courier New" w:hAnsi="Arial" w:cs="Arial"/>
          <w:sz w:val="22"/>
          <w:szCs w:val="22"/>
          <w:highlight w:val="yellow"/>
        </w:rPr>
        <w:t>..................</w:t>
      </w:r>
    </w:p>
    <w:p w14:paraId="79B9690F" w14:textId="77777777" w:rsidR="0017643A" w:rsidRPr="0017643A" w:rsidRDefault="0017643A" w:rsidP="0017643A">
      <w:pPr>
        <w:spacing w:after="217"/>
        <w:jc w:val="both"/>
        <w:rPr>
          <w:rFonts w:ascii="Arial" w:hAnsi="Arial" w:cs="Arial"/>
          <w:sz w:val="22"/>
          <w:szCs w:val="22"/>
        </w:rPr>
      </w:pPr>
    </w:p>
    <w:p w14:paraId="590059DC"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Názov: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A47EE9">
        <w:rPr>
          <w:rStyle w:val="Bodytext20"/>
          <w:rFonts w:ascii="Arial" w:eastAsia="Courier New" w:hAnsi="Arial" w:cs="Arial"/>
          <w:b/>
          <w:sz w:val="22"/>
          <w:szCs w:val="22"/>
        </w:rPr>
        <w:t>Hlavné mesto Slovenskej republiky Bratislava</w:t>
      </w:r>
    </w:p>
    <w:p w14:paraId="7D843F09"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Sídlo:</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Primaciálne námestie 1, 814 99 Bratislava</w:t>
      </w:r>
    </w:p>
    <w:p w14:paraId="55732E9C"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Zastúpený: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Ing. arch. Matúš Vallo, primátor</w:t>
      </w:r>
    </w:p>
    <w:p w14:paraId="3ECFF7B4"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IČO:</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00 603 481</w:t>
      </w:r>
    </w:p>
    <w:p w14:paraId="4B5E96D9"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DIČ:</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2020373596</w:t>
      </w:r>
    </w:p>
    <w:p w14:paraId="06CDD03D"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IČO DPH: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SK 2020373596</w:t>
      </w:r>
    </w:p>
    <w:p w14:paraId="6CCF7762" w14:textId="03289DD0" w:rsidR="00D4075A" w:rsidRDefault="0017643A" w:rsidP="0017643A">
      <w:pPr>
        <w:spacing w:after="223" w:line="226" w:lineRule="exact"/>
        <w:rPr>
          <w:rStyle w:val="Bodytext20"/>
          <w:rFonts w:ascii="Arial" w:eastAsia="Courier New" w:hAnsi="Arial" w:cs="Arial"/>
          <w:sz w:val="22"/>
          <w:szCs w:val="22"/>
        </w:rPr>
      </w:pPr>
      <w:r w:rsidRPr="0017643A">
        <w:rPr>
          <w:rStyle w:val="Bodytext2Bold"/>
          <w:rFonts w:ascii="Arial" w:eastAsia="Courier New" w:hAnsi="Arial" w:cs="Arial"/>
          <w:sz w:val="22"/>
          <w:szCs w:val="22"/>
        </w:rPr>
        <w:t xml:space="preserve">Bankové spojenie: </w:t>
      </w:r>
      <w:r>
        <w:rPr>
          <w:rStyle w:val="Bodytext2Bold"/>
          <w:rFonts w:ascii="Arial" w:eastAsia="Courier New" w:hAnsi="Arial" w:cs="Arial"/>
          <w:sz w:val="22"/>
          <w:szCs w:val="22"/>
        </w:rPr>
        <w:tab/>
      </w:r>
      <w:r w:rsidR="004A6B11">
        <w:rPr>
          <w:rStyle w:val="Bodytext20"/>
          <w:rFonts w:ascii="Arial" w:eastAsia="Courier New" w:hAnsi="Arial" w:cs="Arial"/>
          <w:sz w:val="22"/>
          <w:szCs w:val="22"/>
        </w:rPr>
        <w:t>Č</w:t>
      </w:r>
      <w:r w:rsidRPr="0017643A">
        <w:rPr>
          <w:rStyle w:val="Bodytext20"/>
          <w:rFonts w:ascii="Arial" w:eastAsia="Courier New" w:hAnsi="Arial" w:cs="Arial"/>
          <w:sz w:val="22"/>
          <w:szCs w:val="22"/>
        </w:rPr>
        <w:t xml:space="preserve">eskoslovenská obchodná banka a.s., 815 63 Bratislava </w:t>
      </w:r>
      <w:r w:rsidR="00D4075A">
        <w:rPr>
          <w:rStyle w:val="Bodytext20"/>
          <w:rFonts w:ascii="Arial" w:eastAsia="Courier New" w:hAnsi="Arial" w:cs="Arial"/>
          <w:sz w:val="22"/>
          <w:szCs w:val="22"/>
        </w:rPr>
        <w:br/>
      </w:r>
      <w:r w:rsidRPr="0017643A">
        <w:rPr>
          <w:rStyle w:val="Bodytext2Bold"/>
          <w:rFonts w:ascii="Arial" w:eastAsia="Courier New" w:hAnsi="Arial" w:cs="Arial"/>
          <w:sz w:val="22"/>
          <w:szCs w:val="22"/>
        </w:rPr>
        <w:t xml:space="preserve">IBAN: </w:t>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8B24D5">
        <w:rPr>
          <w:rStyle w:val="Bodytext20"/>
          <w:rFonts w:ascii="Arial" w:eastAsia="Courier New" w:hAnsi="Arial" w:cs="Arial"/>
          <w:sz w:val="22"/>
          <w:szCs w:val="22"/>
        </w:rPr>
        <w:t xml:space="preserve">SK37 7500 0000 0000 </w:t>
      </w:r>
      <w:r w:rsidR="008B24D5" w:rsidRPr="008B24D5">
        <w:rPr>
          <w:rStyle w:val="Bodytext20"/>
          <w:rFonts w:ascii="Arial" w:eastAsia="Courier New" w:hAnsi="Arial" w:cs="Arial"/>
          <w:sz w:val="22"/>
          <w:szCs w:val="22"/>
        </w:rPr>
        <w:t>2583</w:t>
      </w:r>
      <w:r w:rsidRPr="008B24D5">
        <w:rPr>
          <w:rStyle w:val="Bodytext20"/>
          <w:rFonts w:ascii="Arial" w:eastAsia="Courier New" w:hAnsi="Arial" w:cs="Arial"/>
          <w:sz w:val="22"/>
          <w:szCs w:val="22"/>
        </w:rPr>
        <w:t xml:space="preserve"> </w:t>
      </w:r>
      <w:r w:rsidR="008B24D5" w:rsidRPr="008B24D5">
        <w:rPr>
          <w:rStyle w:val="Bodytext20"/>
          <w:rFonts w:ascii="Arial" w:eastAsia="Courier New" w:hAnsi="Arial" w:cs="Arial"/>
          <w:sz w:val="22"/>
          <w:szCs w:val="22"/>
        </w:rPr>
        <w:t>7143</w:t>
      </w:r>
      <w:r w:rsidRPr="0017643A">
        <w:rPr>
          <w:rStyle w:val="Bodytext20"/>
          <w:rFonts w:ascii="Arial" w:eastAsia="Courier New" w:hAnsi="Arial" w:cs="Arial"/>
          <w:sz w:val="22"/>
          <w:szCs w:val="22"/>
        </w:rPr>
        <w:t xml:space="preserve"> </w:t>
      </w:r>
    </w:p>
    <w:p w14:paraId="20BA59A0" w14:textId="6E23E21C" w:rsidR="0017643A" w:rsidRPr="0017643A" w:rsidRDefault="0017643A" w:rsidP="0017643A">
      <w:pPr>
        <w:spacing w:after="223" w:line="226" w:lineRule="exact"/>
        <w:rPr>
          <w:rFonts w:ascii="Arial" w:hAnsi="Arial" w:cs="Arial"/>
          <w:sz w:val="22"/>
          <w:szCs w:val="22"/>
        </w:rPr>
      </w:pPr>
      <w:r w:rsidRPr="0017643A">
        <w:rPr>
          <w:rStyle w:val="Bodytext20"/>
          <w:rFonts w:ascii="Arial" w:eastAsia="Courier New" w:hAnsi="Arial" w:cs="Arial"/>
          <w:sz w:val="22"/>
          <w:szCs w:val="22"/>
        </w:rPr>
        <w:t xml:space="preserve">(ďalej ako „ </w:t>
      </w:r>
      <w:r w:rsidRPr="0017643A">
        <w:rPr>
          <w:rStyle w:val="Bodytext20"/>
          <w:rFonts w:ascii="Arial" w:eastAsia="Courier New" w:hAnsi="Arial" w:cs="Arial"/>
          <w:b/>
          <w:sz w:val="22"/>
          <w:szCs w:val="22"/>
        </w:rPr>
        <w:t>objednávateľ</w:t>
      </w:r>
      <w:r w:rsidRPr="0017643A">
        <w:rPr>
          <w:rStyle w:val="Bodytext20"/>
          <w:rFonts w:ascii="Arial" w:eastAsia="Courier New" w:hAnsi="Arial" w:cs="Arial"/>
          <w:sz w:val="22"/>
          <w:szCs w:val="22"/>
        </w:rPr>
        <w:t xml:space="preserve">“ </w:t>
      </w:r>
      <w:r w:rsidRPr="0017643A">
        <w:rPr>
          <w:rFonts w:ascii="Arial" w:hAnsi="Arial" w:cs="Arial"/>
          <w:sz w:val="22"/>
          <w:szCs w:val="22"/>
        </w:rPr>
        <w:t>alebo „</w:t>
      </w:r>
      <w:r w:rsidRPr="0017643A">
        <w:rPr>
          <w:rFonts w:ascii="Arial" w:hAnsi="Arial" w:cs="Arial"/>
          <w:b/>
          <w:sz w:val="22"/>
          <w:szCs w:val="22"/>
        </w:rPr>
        <w:t>Mesto Bratislava</w:t>
      </w:r>
      <w:r w:rsidRPr="0017643A">
        <w:rPr>
          <w:rFonts w:ascii="Arial" w:hAnsi="Arial" w:cs="Arial"/>
          <w:sz w:val="22"/>
          <w:szCs w:val="22"/>
        </w:rPr>
        <w:t>“)</w:t>
      </w:r>
      <w:r w:rsidRPr="0017643A">
        <w:rPr>
          <w:rStyle w:val="Bodytext20"/>
          <w:rFonts w:ascii="Arial" w:eastAsia="Courier New" w:hAnsi="Arial" w:cs="Arial"/>
          <w:sz w:val="22"/>
          <w:szCs w:val="22"/>
        </w:rPr>
        <w:t>)</w:t>
      </w:r>
    </w:p>
    <w:p w14:paraId="280D2213" w14:textId="77777777" w:rsidR="0017643A" w:rsidRPr="0017643A" w:rsidRDefault="0017643A" w:rsidP="0017643A">
      <w:pPr>
        <w:spacing w:after="217"/>
        <w:rPr>
          <w:rFonts w:ascii="Arial" w:hAnsi="Arial" w:cs="Arial"/>
          <w:sz w:val="22"/>
          <w:szCs w:val="22"/>
        </w:rPr>
      </w:pPr>
      <w:r w:rsidRPr="0017643A">
        <w:rPr>
          <w:rStyle w:val="Bodytext30"/>
          <w:rFonts w:ascii="Arial" w:eastAsia="Courier New" w:hAnsi="Arial" w:cs="Arial"/>
          <w:b w:val="0"/>
          <w:bCs w:val="0"/>
          <w:sz w:val="22"/>
          <w:szCs w:val="22"/>
        </w:rPr>
        <w:t>a</w:t>
      </w:r>
    </w:p>
    <w:p w14:paraId="1AE0E94E"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Sídlo:</w:t>
      </w:r>
    </w:p>
    <w:p w14:paraId="416303DE"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Zastúpený:</w:t>
      </w:r>
    </w:p>
    <w:p w14:paraId="0E982DC6"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Zapísaný:</w:t>
      </w:r>
    </w:p>
    <w:p w14:paraId="7F20BB66"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IČO:</w:t>
      </w:r>
    </w:p>
    <w:p w14:paraId="25C23A48"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DIČ:</w:t>
      </w:r>
    </w:p>
    <w:p w14:paraId="2742AA4F"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IČ DPH:</w:t>
      </w:r>
    </w:p>
    <w:p w14:paraId="438C5D7C"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Bankové spojenie:</w:t>
      </w:r>
    </w:p>
    <w:p w14:paraId="7AEB2E24"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Č. účtu:</w:t>
      </w:r>
    </w:p>
    <w:p w14:paraId="2B5621F3" w14:textId="77777777" w:rsidR="0017643A" w:rsidRPr="0017643A" w:rsidRDefault="0017643A" w:rsidP="0017643A">
      <w:pPr>
        <w:spacing w:line="226" w:lineRule="exact"/>
        <w:jc w:val="both"/>
        <w:rPr>
          <w:rFonts w:ascii="Arial" w:hAnsi="Arial" w:cs="Arial"/>
          <w:b/>
          <w:sz w:val="22"/>
          <w:szCs w:val="22"/>
        </w:rPr>
      </w:pPr>
      <w:r w:rsidRPr="0017643A">
        <w:rPr>
          <w:rStyle w:val="Bodytext20"/>
          <w:rFonts w:ascii="Arial" w:eastAsia="Courier New" w:hAnsi="Arial" w:cs="Arial"/>
          <w:sz w:val="22"/>
          <w:szCs w:val="22"/>
        </w:rPr>
        <w:t>(ďalej ako</w:t>
      </w:r>
      <w:r w:rsidRPr="0017643A">
        <w:rPr>
          <w:rStyle w:val="Bodytext20"/>
          <w:rFonts w:ascii="Arial" w:eastAsia="Courier New" w:hAnsi="Arial" w:cs="Arial"/>
          <w:b/>
          <w:sz w:val="22"/>
          <w:szCs w:val="22"/>
        </w:rPr>
        <w:t xml:space="preserve"> „dodávateľ</w:t>
      </w:r>
      <w:r w:rsidRPr="0017643A">
        <w:rPr>
          <w:rStyle w:val="Bodytext20"/>
          <w:rFonts w:ascii="Arial" w:eastAsia="Courier New" w:hAnsi="Arial" w:cs="Arial"/>
          <w:sz w:val="22"/>
          <w:szCs w:val="22"/>
        </w:rPr>
        <w:t>“)</w:t>
      </w:r>
    </w:p>
    <w:p w14:paraId="71A64195" w14:textId="77777777" w:rsidR="00D4075A" w:rsidRDefault="00D4075A" w:rsidP="0017643A">
      <w:pPr>
        <w:spacing w:after="223" w:line="226" w:lineRule="exact"/>
        <w:jc w:val="both"/>
        <w:rPr>
          <w:rStyle w:val="Bodytext20"/>
          <w:rFonts w:ascii="Arial" w:eastAsia="Courier New" w:hAnsi="Arial" w:cs="Arial"/>
          <w:sz w:val="22"/>
          <w:szCs w:val="22"/>
        </w:rPr>
      </w:pPr>
    </w:p>
    <w:p w14:paraId="22613F52" w14:textId="77777777" w:rsidR="0017643A" w:rsidRPr="0017643A" w:rsidRDefault="0017643A" w:rsidP="0017643A">
      <w:pPr>
        <w:spacing w:after="223" w:line="226" w:lineRule="exact"/>
        <w:jc w:val="both"/>
        <w:rPr>
          <w:rFonts w:ascii="Arial" w:hAnsi="Arial" w:cs="Arial"/>
          <w:sz w:val="22"/>
          <w:szCs w:val="22"/>
        </w:rPr>
      </w:pPr>
      <w:r w:rsidRPr="0017643A">
        <w:rPr>
          <w:rStyle w:val="Bodytext20"/>
          <w:rFonts w:ascii="Arial" w:eastAsia="Courier New" w:hAnsi="Arial" w:cs="Arial"/>
          <w:sz w:val="22"/>
          <w:szCs w:val="22"/>
        </w:rPr>
        <w:t>(spoločne tiež ďalej ako „</w:t>
      </w:r>
      <w:r w:rsidRPr="0017643A">
        <w:rPr>
          <w:rStyle w:val="Bodytext20"/>
          <w:rFonts w:ascii="Arial" w:eastAsia="Courier New" w:hAnsi="Arial" w:cs="Arial"/>
          <w:b/>
          <w:sz w:val="22"/>
          <w:szCs w:val="22"/>
        </w:rPr>
        <w:t>zmluvné strany</w:t>
      </w:r>
      <w:r w:rsidRPr="0017643A">
        <w:rPr>
          <w:rStyle w:val="Bodytext20"/>
          <w:rFonts w:ascii="Arial" w:eastAsia="Courier New" w:hAnsi="Arial" w:cs="Arial"/>
          <w:sz w:val="22"/>
          <w:szCs w:val="22"/>
        </w:rPr>
        <w:t>“)</w:t>
      </w:r>
    </w:p>
    <w:p w14:paraId="07C6F0AE" w14:textId="77777777" w:rsidR="0017643A" w:rsidRDefault="0017643A" w:rsidP="0017643A">
      <w:pPr>
        <w:spacing w:after="202"/>
        <w:jc w:val="both"/>
        <w:rPr>
          <w:rFonts w:ascii="Arial" w:hAnsi="Arial" w:cs="Arial"/>
          <w:sz w:val="22"/>
          <w:szCs w:val="22"/>
        </w:rPr>
      </w:pPr>
      <w:r w:rsidRPr="0017643A">
        <w:rPr>
          <w:rStyle w:val="Bodytext20"/>
          <w:rFonts w:ascii="Arial" w:eastAsia="Courier New" w:hAnsi="Arial" w:cs="Arial"/>
          <w:sz w:val="22"/>
          <w:szCs w:val="22"/>
        </w:rPr>
        <w:t>uzavierajú nasledovnú zmluvu (ďalej len „</w:t>
      </w:r>
      <w:r w:rsidRPr="0017643A">
        <w:rPr>
          <w:rStyle w:val="Bodytext20"/>
          <w:rFonts w:ascii="Arial" w:eastAsia="Courier New" w:hAnsi="Arial" w:cs="Arial"/>
          <w:b/>
          <w:sz w:val="22"/>
          <w:szCs w:val="22"/>
        </w:rPr>
        <w:t>Zmluva</w:t>
      </w:r>
      <w:r w:rsidRPr="0017643A">
        <w:rPr>
          <w:rStyle w:val="Bodytext20"/>
          <w:rFonts w:ascii="Arial" w:eastAsia="Courier New" w:hAnsi="Arial" w:cs="Arial"/>
          <w:sz w:val="22"/>
          <w:szCs w:val="22"/>
        </w:rPr>
        <w:t>“):</w:t>
      </w:r>
      <w:bookmarkStart w:id="0" w:name="bookmark1"/>
    </w:p>
    <w:p w14:paraId="760BE60D" w14:textId="77777777" w:rsidR="0017643A" w:rsidRDefault="0017643A" w:rsidP="0017643A">
      <w:pPr>
        <w:spacing w:after="202"/>
        <w:ind w:left="426" w:hanging="426"/>
        <w:contextualSpacing/>
        <w:jc w:val="both"/>
        <w:rPr>
          <w:rStyle w:val="Heading20"/>
          <w:rFonts w:ascii="Arial" w:eastAsia="Courier New" w:hAnsi="Arial" w:cs="Arial"/>
          <w:bCs w:val="0"/>
        </w:rPr>
      </w:pPr>
      <w:bookmarkStart w:id="1" w:name="bookmark2"/>
      <w:bookmarkEnd w:id="0"/>
    </w:p>
    <w:p w14:paraId="41856C52" w14:textId="77777777" w:rsidR="0017643A" w:rsidRPr="0017643A" w:rsidRDefault="0017643A" w:rsidP="00D27911">
      <w:pPr>
        <w:pStyle w:val="Odsekzoznamu"/>
        <w:numPr>
          <w:ilvl w:val="1"/>
          <w:numId w:val="1"/>
        </w:numPr>
        <w:ind w:left="426" w:hanging="436"/>
        <w:jc w:val="both"/>
        <w:rPr>
          <w:rFonts w:ascii="Arial" w:hAnsi="Arial" w:cs="Arial"/>
          <w:b/>
          <w:sz w:val="22"/>
          <w:szCs w:val="22"/>
        </w:rPr>
      </w:pPr>
      <w:r w:rsidRPr="0017643A">
        <w:rPr>
          <w:rFonts w:ascii="Arial" w:hAnsi="Arial" w:cs="Arial"/>
          <w:b/>
          <w:sz w:val="22"/>
          <w:szCs w:val="22"/>
        </w:rPr>
        <w:t>ÚVODNÉ USTANOVENIA</w:t>
      </w:r>
      <w:bookmarkEnd w:id="1"/>
    </w:p>
    <w:p w14:paraId="36995956" w14:textId="77777777" w:rsidR="0017643A" w:rsidRP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Predmetom Zmluvy je úprava vzájomných práv a povinností zmluvných strán stanovených v tejto Zmluve.</w:t>
      </w:r>
    </w:p>
    <w:p w14:paraId="34050006" w14:textId="2970185A" w:rsid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Dodávateľ sa zaväzuje dodať objednávateľovi služby a ďalšie činnosti s nimi súvisiace bližšie špecifikované ďalej v Zmluve a jej prílohách riadne a</w:t>
      </w:r>
      <w:r w:rsidR="00A47EE9">
        <w:rPr>
          <w:rFonts w:ascii="Arial" w:hAnsi="Arial" w:cs="Arial"/>
          <w:sz w:val="22"/>
          <w:szCs w:val="22"/>
        </w:rPr>
        <w:t> </w:t>
      </w:r>
      <w:r w:rsidRPr="0017643A">
        <w:rPr>
          <w:rFonts w:ascii="Arial" w:hAnsi="Arial" w:cs="Arial"/>
          <w:sz w:val="22"/>
          <w:szCs w:val="22"/>
        </w:rPr>
        <w:t>včas</w:t>
      </w:r>
      <w:r w:rsidR="00A47EE9">
        <w:rPr>
          <w:rFonts w:ascii="Arial" w:hAnsi="Arial" w:cs="Arial"/>
          <w:sz w:val="22"/>
          <w:szCs w:val="22"/>
        </w:rPr>
        <w:t>,</w:t>
      </w:r>
      <w:r w:rsidRPr="0017643A">
        <w:rPr>
          <w:rFonts w:ascii="Arial" w:hAnsi="Arial" w:cs="Arial"/>
          <w:sz w:val="22"/>
          <w:szCs w:val="22"/>
        </w:rPr>
        <w:t xml:space="preserve"> za podmienok upravených touto Zmluvou</w:t>
      </w:r>
      <w:r w:rsidR="00A47EE9">
        <w:rPr>
          <w:rFonts w:ascii="Arial" w:hAnsi="Arial" w:cs="Arial"/>
          <w:sz w:val="22"/>
          <w:szCs w:val="22"/>
        </w:rPr>
        <w:t>,</w:t>
      </w:r>
      <w:r w:rsidRPr="0017643A">
        <w:rPr>
          <w:rFonts w:ascii="Arial" w:hAnsi="Arial" w:cs="Arial"/>
          <w:sz w:val="22"/>
          <w:szCs w:val="22"/>
        </w:rPr>
        <w:t xml:space="preserve"> v súlade so všeobecne záväznými právnymi predpismi a príslušnými technickými normami.</w:t>
      </w:r>
    </w:p>
    <w:p w14:paraId="3EDEC078" w14:textId="6ED48C41" w:rsidR="0017643A" w:rsidRDefault="0017643A"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Dodávateľ je povinný p</w:t>
      </w:r>
      <w:r w:rsidRPr="0017643A">
        <w:rPr>
          <w:rFonts w:ascii="Arial" w:hAnsi="Arial" w:cs="Arial"/>
          <w:sz w:val="22"/>
          <w:szCs w:val="22"/>
        </w:rPr>
        <w:t xml:space="preserve">ri dodávaní služieb podľa </w:t>
      </w:r>
      <w:r>
        <w:rPr>
          <w:rFonts w:ascii="Arial" w:hAnsi="Arial" w:cs="Arial"/>
          <w:sz w:val="22"/>
          <w:szCs w:val="22"/>
        </w:rPr>
        <w:t xml:space="preserve">bodu 2.1. tejto Zmluvy </w:t>
      </w:r>
      <w:r w:rsidRPr="0017643A">
        <w:rPr>
          <w:rFonts w:ascii="Arial" w:hAnsi="Arial" w:cs="Arial"/>
          <w:sz w:val="22"/>
          <w:szCs w:val="22"/>
        </w:rPr>
        <w:t xml:space="preserve"> sa riadiť</w:t>
      </w:r>
      <w:r w:rsidR="00C866C5">
        <w:rPr>
          <w:rFonts w:ascii="Arial" w:hAnsi="Arial" w:cs="Arial"/>
          <w:sz w:val="22"/>
          <w:szCs w:val="22"/>
        </w:rPr>
        <w:t xml:space="preserve"> </w:t>
      </w:r>
      <w:r w:rsidR="008D32E9">
        <w:rPr>
          <w:rFonts w:ascii="Arial" w:hAnsi="Arial" w:cs="Arial"/>
          <w:sz w:val="22"/>
          <w:szCs w:val="22"/>
        </w:rPr>
        <w:t xml:space="preserve">právami, </w:t>
      </w:r>
      <w:r w:rsidR="005B4924">
        <w:rPr>
          <w:rFonts w:ascii="Arial" w:hAnsi="Arial" w:cs="Arial"/>
          <w:sz w:val="22"/>
          <w:szCs w:val="22"/>
        </w:rPr>
        <w:t xml:space="preserve">povinnosťami a pravidlami určenými </w:t>
      </w:r>
      <w:r w:rsidR="00C866C5">
        <w:rPr>
          <w:rFonts w:ascii="Arial" w:hAnsi="Arial" w:cs="Arial"/>
          <w:sz w:val="22"/>
          <w:szCs w:val="22"/>
        </w:rPr>
        <w:t>touto Zmluvou a jej prílohami</w:t>
      </w:r>
      <w:r w:rsidR="005B4924">
        <w:rPr>
          <w:rFonts w:ascii="Arial" w:hAnsi="Arial" w:cs="Arial"/>
          <w:sz w:val="22"/>
          <w:szCs w:val="22"/>
        </w:rPr>
        <w:t xml:space="preserve"> a</w:t>
      </w:r>
      <w:r w:rsidRPr="0017643A">
        <w:rPr>
          <w:rFonts w:ascii="Arial" w:hAnsi="Arial" w:cs="Arial"/>
          <w:sz w:val="22"/>
          <w:szCs w:val="22"/>
        </w:rPr>
        <w:t xml:space="preserve"> </w:t>
      </w:r>
      <w:r>
        <w:rPr>
          <w:rFonts w:ascii="Arial" w:hAnsi="Arial" w:cs="Arial"/>
          <w:sz w:val="22"/>
          <w:szCs w:val="22"/>
        </w:rPr>
        <w:t xml:space="preserve">záväznými písomnými pokynmi </w:t>
      </w:r>
      <w:r w:rsidRPr="0017643A">
        <w:rPr>
          <w:rFonts w:ascii="Arial" w:hAnsi="Arial" w:cs="Arial"/>
          <w:sz w:val="22"/>
          <w:szCs w:val="22"/>
        </w:rPr>
        <w:t>objednávateľ</w:t>
      </w:r>
      <w:r>
        <w:rPr>
          <w:rFonts w:ascii="Arial" w:hAnsi="Arial" w:cs="Arial"/>
          <w:sz w:val="22"/>
          <w:szCs w:val="22"/>
        </w:rPr>
        <w:t>a.</w:t>
      </w:r>
      <w:r w:rsidR="00543A22">
        <w:rPr>
          <w:rFonts w:ascii="Arial" w:hAnsi="Arial" w:cs="Arial"/>
          <w:sz w:val="22"/>
          <w:szCs w:val="22"/>
        </w:rPr>
        <w:t xml:space="preserve"> </w:t>
      </w:r>
      <w:r w:rsidR="00543A22" w:rsidRPr="00543A22">
        <w:rPr>
          <w:rFonts w:ascii="Arial" w:hAnsi="Arial" w:cs="Arial"/>
          <w:sz w:val="22"/>
          <w:szCs w:val="22"/>
        </w:rPr>
        <w:t>Zmeny v</w:t>
      </w:r>
      <w:r w:rsidR="004A6B11">
        <w:rPr>
          <w:rFonts w:ascii="Arial" w:hAnsi="Arial" w:cs="Arial"/>
          <w:sz w:val="22"/>
          <w:szCs w:val="22"/>
        </w:rPr>
        <w:t> Zmluve a jej prílohách</w:t>
      </w:r>
      <w:r w:rsidR="00543A22" w:rsidRPr="00543A22">
        <w:rPr>
          <w:rFonts w:ascii="Arial" w:hAnsi="Arial" w:cs="Arial"/>
          <w:sz w:val="22"/>
          <w:szCs w:val="22"/>
        </w:rPr>
        <w:t xml:space="preserve"> budú vyhotovené výhradne vo forme </w:t>
      </w:r>
      <w:r w:rsidR="00543A22">
        <w:rPr>
          <w:rFonts w:ascii="Arial" w:hAnsi="Arial" w:cs="Arial"/>
          <w:sz w:val="22"/>
          <w:szCs w:val="22"/>
        </w:rPr>
        <w:t xml:space="preserve">písomných </w:t>
      </w:r>
      <w:r w:rsidR="00543A22" w:rsidRPr="00543A22">
        <w:rPr>
          <w:rFonts w:ascii="Arial" w:hAnsi="Arial" w:cs="Arial"/>
          <w:sz w:val="22"/>
          <w:szCs w:val="22"/>
        </w:rPr>
        <w:t>dodatkov, ktoré budú bezodkladne doručené dodávateľovi</w:t>
      </w:r>
      <w:r w:rsidR="005B4924">
        <w:rPr>
          <w:rFonts w:ascii="Arial" w:hAnsi="Arial" w:cs="Arial"/>
          <w:sz w:val="22"/>
          <w:szCs w:val="22"/>
        </w:rPr>
        <w:t>, ak v tejto Zmluve alebo jej prílohách nie je uvedené inak</w:t>
      </w:r>
      <w:r w:rsidR="004C3FB7">
        <w:rPr>
          <w:rFonts w:ascii="Arial" w:hAnsi="Arial" w:cs="Arial"/>
          <w:sz w:val="22"/>
          <w:szCs w:val="22"/>
        </w:rPr>
        <w:t>.</w:t>
      </w:r>
    </w:p>
    <w:p w14:paraId="028A90B7" w14:textId="77777777" w:rsidR="009A5ACD"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Objednávateľ sa zaväzuje zaplatiť dodávateľovi odplatu len za riadne a včas dodané služby a činnosti s nimi súvisiace vo výške a spôsobom tak, ako je to špecifikované ďalej v tejto Zmluve a jej prílohách, ktoré tvoria jej neoddeliteľnú súčasť.</w:t>
      </w:r>
    </w:p>
    <w:p w14:paraId="18DE7D25" w14:textId="77777777" w:rsidR="0017643A" w:rsidRDefault="0017643A" w:rsidP="0017643A">
      <w:pPr>
        <w:jc w:val="both"/>
        <w:rPr>
          <w:rFonts w:ascii="Arial" w:hAnsi="Arial" w:cs="Arial"/>
          <w:sz w:val="22"/>
          <w:szCs w:val="22"/>
        </w:rPr>
      </w:pPr>
    </w:p>
    <w:p w14:paraId="2A73C4EB" w14:textId="77777777" w:rsidR="0017643A" w:rsidRPr="0017643A" w:rsidRDefault="0017643A" w:rsidP="00D27911">
      <w:pPr>
        <w:pStyle w:val="Odsekzoznamu"/>
        <w:numPr>
          <w:ilvl w:val="1"/>
          <w:numId w:val="1"/>
        </w:numPr>
        <w:ind w:left="426" w:hanging="436"/>
        <w:jc w:val="both"/>
        <w:rPr>
          <w:rFonts w:ascii="Arial" w:hAnsi="Arial" w:cs="Arial"/>
          <w:b/>
          <w:caps/>
          <w:sz w:val="22"/>
          <w:szCs w:val="22"/>
        </w:rPr>
      </w:pPr>
      <w:r w:rsidRPr="0017643A">
        <w:rPr>
          <w:rFonts w:ascii="Arial" w:hAnsi="Arial" w:cs="Arial"/>
          <w:b/>
          <w:caps/>
          <w:sz w:val="22"/>
          <w:szCs w:val="22"/>
        </w:rPr>
        <w:t>Predmet zmluvy</w:t>
      </w:r>
    </w:p>
    <w:p w14:paraId="365638FF" w14:textId="77777777" w:rsidR="0017643A" w:rsidRPr="0017643A" w:rsidRDefault="0017643A" w:rsidP="00D27911">
      <w:pPr>
        <w:pStyle w:val="Odsekzoznamu"/>
        <w:numPr>
          <w:ilvl w:val="0"/>
          <w:numId w:val="2"/>
        </w:numPr>
        <w:jc w:val="both"/>
        <w:rPr>
          <w:rFonts w:ascii="Arial" w:hAnsi="Arial" w:cs="Arial"/>
          <w:vanish/>
          <w:sz w:val="22"/>
          <w:szCs w:val="22"/>
        </w:rPr>
      </w:pPr>
    </w:p>
    <w:p w14:paraId="24D56F5F" w14:textId="7F3C5CD0" w:rsid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 xml:space="preserve">Dodávateľ sa zaväzuje dodať objednávateľovi riadne a včas za podmienok ďalej upravených v tejto Zmluve a jej prílohách služby podrobne opísané v prílohe č. 1 </w:t>
      </w:r>
      <w:r w:rsidR="00227634">
        <w:rPr>
          <w:rFonts w:ascii="Arial" w:hAnsi="Arial" w:cs="Arial"/>
          <w:sz w:val="22"/>
          <w:szCs w:val="22"/>
        </w:rPr>
        <w:t>„</w:t>
      </w:r>
      <w:r w:rsidRPr="0017643A">
        <w:rPr>
          <w:rFonts w:ascii="Arial" w:hAnsi="Arial" w:cs="Arial"/>
          <w:sz w:val="22"/>
          <w:szCs w:val="22"/>
        </w:rPr>
        <w:t>Predmet plnenia</w:t>
      </w:r>
      <w:r w:rsidR="00227634">
        <w:rPr>
          <w:rFonts w:ascii="Arial" w:hAnsi="Arial" w:cs="Arial"/>
          <w:sz w:val="22"/>
          <w:szCs w:val="22"/>
        </w:rPr>
        <w:t>“</w:t>
      </w:r>
      <w:r w:rsidRPr="0017643A">
        <w:rPr>
          <w:rFonts w:ascii="Arial" w:hAnsi="Arial" w:cs="Arial"/>
          <w:sz w:val="22"/>
          <w:szCs w:val="22"/>
        </w:rPr>
        <w:t xml:space="preserve"> tejto Zmluvy (ďalej len „</w:t>
      </w:r>
      <w:r w:rsidRPr="0017643A">
        <w:rPr>
          <w:rFonts w:ascii="Arial" w:hAnsi="Arial" w:cs="Arial"/>
          <w:b/>
          <w:sz w:val="22"/>
          <w:szCs w:val="22"/>
        </w:rPr>
        <w:t>služby</w:t>
      </w:r>
      <w:r>
        <w:rPr>
          <w:rFonts w:ascii="Arial" w:hAnsi="Arial" w:cs="Arial"/>
          <w:sz w:val="22"/>
          <w:szCs w:val="22"/>
        </w:rPr>
        <w:t>“).</w:t>
      </w:r>
    </w:p>
    <w:p w14:paraId="2B1E5619" w14:textId="20D0CDE2" w:rsidR="0017643A" w:rsidRPr="0017643A" w:rsidRDefault="00C866C5" w:rsidP="00D27911">
      <w:pPr>
        <w:pStyle w:val="Odsekzoznamu"/>
        <w:numPr>
          <w:ilvl w:val="1"/>
          <w:numId w:val="2"/>
        </w:numPr>
        <w:ind w:left="426" w:hanging="426"/>
        <w:jc w:val="both"/>
        <w:rPr>
          <w:rFonts w:ascii="Arial" w:hAnsi="Arial" w:cs="Arial"/>
          <w:sz w:val="22"/>
          <w:szCs w:val="22"/>
        </w:rPr>
      </w:pPr>
      <w:r w:rsidRPr="00C866C5">
        <w:rPr>
          <w:rFonts w:ascii="Arial" w:hAnsi="Arial" w:cs="Arial"/>
          <w:sz w:val="22"/>
          <w:szCs w:val="22"/>
        </w:rPr>
        <w:t xml:space="preserve">Zmluvné strany sa dohodli, že dodávateľ je povinný </w:t>
      </w:r>
      <w:r w:rsidR="00A47EE9">
        <w:rPr>
          <w:rFonts w:ascii="Arial" w:hAnsi="Arial" w:cs="Arial"/>
          <w:sz w:val="22"/>
          <w:szCs w:val="22"/>
        </w:rPr>
        <w:t xml:space="preserve">počas doby trvania tejto Zmluvy </w:t>
      </w:r>
      <w:r w:rsidRPr="00C866C5">
        <w:rPr>
          <w:rFonts w:ascii="Arial" w:hAnsi="Arial" w:cs="Arial"/>
          <w:sz w:val="22"/>
          <w:szCs w:val="22"/>
        </w:rPr>
        <w:t>dodávať služby podľa tejto Zmluvy nepretržite aj počas dní pracovného pokoja a počas štátnych sviatkov ako aj v nočných hodinách za podmienok určených touto Zmluvou</w:t>
      </w:r>
      <w:r w:rsidR="00A47EE9">
        <w:rPr>
          <w:rFonts w:ascii="Arial" w:hAnsi="Arial" w:cs="Arial"/>
          <w:sz w:val="22"/>
          <w:szCs w:val="22"/>
        </w:rPr>
        <w:t>.</w:t>
      </w:r>
    </w:p>
    <w:p w14:paraId="45D9B49B" w14:textId="483AF8BF" w:rsidR="00C866C5" w:rsidRPr="00C866C5" w:rsidRDefault="00C866C5" w:rsidP="00D27911">
      <w:pPr>
        <w:pStyle w:val="Odsekzoznamu"/>
        <w:numPr>
          <w:ilvl w:val="1"/>
          <w:numId w:val="2"/>
        </w:numPr>
        <w:ind w:left="426" w:hanging="426"/>
        <w:jc w:val="both"/>
        <w:rPr>
          <w:rFonts w:ascii="Arial" w:hAnsi="Arial" w:cs="Arial"/>
          <w:sz w:val="22"/>
          <w:szCs w:val="22"/>
        </w:rPr>
      </w:pPr>
      <w:r w:rsidRPr="00C866C5">
        <w:rPr>
          <w:rFonts w:ascii="Arial" w:hAnsi="Arial" w:cs="Arial"/>
          <w:sz w:val="22"/>
          <w:szCs w:val="22"/>
        </w:rPr>
        <w:t xml:space="preserve">Objednávateľ je povinný </w:t>
      </w:r>
      <w:r w:rsidR="00A47EE9" w:rsidRPr="00C866C5">
        <w:rPr>
          <w:rFonts w:ascii="Arial" w:hAnsi="Arial" w:cs="Arial"/>
          <w:sz w:val="22"/>
          <w:szCs w:val="22"/>
        </w:rPr>
        <w:t xml:space="preserve">služby riadne a včas poskytnuté </w:t>
      </w:r>
      <w:r w:rsidRPr="00C866C5">
        <w:rPr>
          <w:rFonts w:ascii="Arial" w:hAnsi="Arial" w:cs="Arial"/>
          <w:sz w:val="22"/>
          <w:szCs w:val="22"/>
        </w:rPr>
        <w:t xml:space="preserve">podľa podmienok upravených v tejto Zmluve skontrolovať, prevziať a uhradiť za ich riadne a včasné dodanie v súlade s podmienkami podľa tejto Zmluvy odplatu podľa </w:t>
      </w:r>
      <w:r w:rsidR="00D4075A">
        <w:rPr>
          <w:rFonts w:ascii="Arial" w:hAnsi="Arial" w:cs="Arial"/>
          <w:sz w:val="22"/>
          <w:szCs w:val="22"/>
        </w:rPr>
        <w:t>bodu 4.</w:t>
      </w:r>
      <w:r w:rsidR="007610A2">
        <w:rPr>
          <w:rFonts w:ascii="Arial" w:hAnsi="Arial" w:cs="Arial"/>
          <w:sz w:val="22"/>
          <w:szCs w:val="22"/>
        </w:rPr>
        <w:t>5</w:t>
      </w:r>
      <w:r w:rsidR="00D4075A">
        <w:rPr>
          <w:rFonts w:ascii="Arial" w:hAnsi="Arial" w:cs="Arial"/>
          <w:sz w:val="22"/>
          <w:szCs w:val="22"/>
        </w:rPr>
        <w:t>. tejto Zmluvy a Prílohy č. 4 tejto Zmluvy.</w:t>
      </w:r>
      <w:r w:rsidR="00A47EE9" w:rsidRPr="00C866C5">
        <w:rPr>
          <w:rFonts w:ascii="Arial" w:hAnsi="Arial" w:cs="Arial"/>
          <w:sz w:val="22"/>
          <w:szCs w:val="22"/>
        </w:rPr>
        <w:t xml:space="preserve"> </w:t>
      </w:r>
    </w:p>
    <w:p w14:paraId="4BF268A3" w14:textId="77777777" w:rsidR="0017643A" w:rsidRDefault="0017643A" w:rsidP="00DD6D4C">
      <w:pPr>
        <w:pStyle w:val="Odsekzoznamu"/>
        <w:ind w:left="426"/>
        <w:jc w:val="both"/>
        <w:rPr>
          <w:rFonts w:ascii="Arial" w:hAnsi="Arial" w:cs="Arial"/>
          <w:sz w:val="22"/>
          <w:szCs w:val="22"/>
        </w:rPr>
      </w:pPr>
    </w:p>
    <w:p w14:paraId="2DA51640" w14:textId="77777777" w:rsidR="00DD6D4C" w:rsidRDefault="00DD6D4C" w:rsidP="00D27911">
      <w:pPr>
        <w:pStyle w:val="Odsekzoznamu"/>
        <w:numPr>
          <w:ilvl w:val="1"/>
          <w:numId w:val="1"/>
        </w:numPr>
        <w:ind w:left="426" w:hanging="436"/>
        <w:jc w:val="both"/>
        <w:rPr>
          <w:rFonts w:ascii="Arial" w:hAnsi="Arial" w:cs="Arial"/>
          <w:b/>
          <w:caps/>
          <w:sz w:val="22"/>
          <w:szCs w:val="22"/>
        </w:rPr>
      </w:pPr>
      <w:r>
        <w:rPr>
          <w:rFonts w:ascii="Arial" w:hAnsi="Arial" w:cs="Arial"/>
          <w:b/>
          <w:caps/>
          <w:sz w:val="22"/>
          <w:szCs w:val="22"/>
        </w:rPr>
        <w:t>Miesto poskytovania predmetu zmluvy</w:t>
      </w:r>
    </w:p>
    <w:p w14:paraId="31535158" w14:textId="77777777" w:rsidR="00DD6D4C" w:rsidRPr="00DD6D4C" w:rsidRDefault="00DD6D4C" w:rsidP="00D27911">
      <w:pPr>
        <w:pStyle w:val="Odsekzoznamu"/>
        <w:numPr>
          <w:ilvl w:val="0"/>
          <w:numId w:val="2"/>
        </w:numPr>
        <w:jc w:val="both"/>
        <w:rPr>
          <w:rFonts w:ascii="Arial" w:hAnsi="Arial" w:cs="Arial"/>
          <w:b/>
          <w:caps/>
          <w:vanish/>
          <w:sz w:val="22"/>
          <w:szCs w:val="22"/>
        </w:rPr>
      </w:pPr>
    </w:p>
    <w:p w14:paraId="64646A5E" w14:textId="2DDA16D0" w:rsidR="00DD6D4C" w:rsidRPr="00DD6D4C" w:rsidRDefault="00DD6D4C" w:rsidP="00D27911">
      <w:pPr>
        <w:pStyle w:val="Odsekzoznamu"/>
        <w:numPr>
          <w:ilvl w:val="1"/>
          <w:numId w:val="2"/>
        </w:numPr>
        <w:ind w:left="426" w:hanging="426"/>
        <w:jc w:val="both"/>
        <w:rPr>
          <w:rFonts w:ascii="Arial" w:hAnsi="Arial" w:cs="Arial"/>
          <w:b/>
          <w:caps/>
          <w:sz w:val="22"/>
          <w:szCs w:val="22"/>
        </w:rPr>
      </w:pPr>
      <w:r w:rsidRPr="0017643A">
        <w:rPr>
          <w:rFonts w:ascii="Arial" w:hAnsi="Arial" w:cs="Arial"/>
          <w:sz w:val="22"/>
          <w:szCs w:val="22"/>
        </w:rPr>
        <w:t>Dodávateľ sa zaväzuje dod</w:t>
      </w:r>
      <w:r>
        <w:rPr>
          <w:rFonts w:ascii="Arial" w:hAnsi="Arial" w:cs="Arial"/>
          <w:sz w:val="22"/>
          <w:szCs w:val="22"/>
        </w:rPr>
        <w:t>ávať počas doby trvania tejto Zmluvy</w:t>
      </w:r>
      <w:r w:rsidRPr="0017643A">
        <w:rPr>
          <w:rFonts w:ascii="Arial" w:hAnsi="Arial" w:cs="Arial"/>
          <w:sz w:val="22"/>
          <w:szCs w:val="22"/>
        </w:rPr>
        <w:t xml:space="preserve"> objednávateľovi riadne a včas za podmienok ďalej upravených v tejto Zmluve a jej prílohách</w:t>
      </w:r>
      <w:r>
        <w:rPr>
          <w:rFonts w:ascii="Arial" w:hAnsi="Arial" w:cs="Arial"/>
          <w:sz w:val="22"/>
          <w:szCs w:val="22"/>
        </w:rPr>
        <w:t xml:space="preserve"> služby podľa bodu 2.1. tejto Zmluvy na území Mesta Bratislava podrobne opísanom v prílohe č. 2 </w:t>
      </w:r>
      <w:r w:rsidR="00227634">
        <w:rPr>
          <w:rFonts w:ascii="Arial" w:hAnsi="Arial" w:cs="Arial"/>
          <w:sz w:val="22"/>
          <w:szCs w:val="22"/>
        </w:rPr>
        <w:t>„</w:t>
      </w:r>
      <w:r>
        <w:rPr>
          <w:rFonts w:ascii="Arial" w:hAnsi="Arial" w:cs="Arial"/>
          <w:sz w:val="22"/>
          <w:szCs w:val="22"/>
        </w:rPr>
        <w:t>Miesto poskytovania služieb</w:t>
      </w:r>
      <w:r w:rsidR="00227634">
        <w:rPr>
          <w:rFonts w:ascii="Arial" w:hAnsi="Arial" w:cs="Arial"/>
          <w:sz w:val="22"/>
          <w:szCs w:val="22"/>
        </w:rPr>
        <w:t>“</w:t>
      </w:r>
      <w:r>
        <w:rPr>
          <w:rFonts w:ascii="Arial" w:hAnsi="Arial" w:cs="Arial"/>
          <w:sz w:val="22"/>
          <w:szCs w:val="22"/>
        </w:rPr>
        <w:t xml:space="preserve"> podľa tejto Zmluvy.</w:t>
      </w:r>
    </w:p>
    <w:p w14:paraId="7B518A56" w14:textId="77777777" w:rsidR="00DD6D4C" w:rsidRPr="00DD6D4C" w:rsidRDefault="00DD6D4C" w:rsidP="00DD6D4C">
      <w:pPr>
        <w:pStyle w:val="Odsekzoznamu"/>
        <w:ind w:left="426"/>
        <w:jc w:val="both"/>
        <w:rPr>
          <w:rFonts w:ascii="Arial" w:hAnsi="Arial" w:cs="Arial"/>
          <w:b/>
          <w:caps/>
          <w:sz w:val="22"/>
          <w:szCs w:val="22"/>
        </w:rPr>
      </w:pPr>
    </w:p>
    <w:p w14:paraId="0234FE8E" w14:textId="77777777" w:rsidR="00DD6D4C" w:rsidRDefault="00543A22" w:rsidP="00D27911">
      <w:pPr>
        <w:pStyle w:val="Odsekzoznamu"/>
        <w:numPr>
          <w:ilvl w:val="0"/>
          <w:numId w:val="2"/>
        </w:numPr>
        <w:jc w:val="both"/>
        <w:rPr>
          <w:rFonts w:ascii="Arial" w:hAnsi="Arial" w:cs="Arial"/>
          <w:b/>
          <w:caps/>
          <w:sz w:val="22"/>
          <w:szCs w:val="22"/>
        </w:rPr>
      </w:pPr>
      <w:r>
        <w:rPr>
          <w:rFonts w:ascii="Arial" w:hAnsi="Arial" w:cs="Arial"/>
          <w:b/>
          <w:caps/>
          <w:sz w:val="22"/>
          <w:szCs w:val="22"/>
        </w:rPr>
        <w:t>odplata</w:t>
      </w:r>
    </w:p>
    <w:p w14:paraId="4616440F" w14:textId="14D0F2BB" w:rsidR="00543A22" w:rsidRDefault="003A17B3"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Celková cena služieb poskytovaných dodávateľom</w:t>
      </w:r>
      <w:r w:rsidR="00543A22" w:rsidRPr="00543A22">
        <w:rPr>
          <w:rFonts w:ascii="Arial" w:hAnsi="Arial" w:cs="Arial"/>
          <w:sz w:val="22"/>
          <w:szCs w:val="22"/>
        </w:rPr>
        <w:t xml:space="preserve"> podľa tejto Zmluvy sa určuje na základe </w:t>
      </w:r>
      <w:r w:rsidR="005B4924">
        <w:rPr>
          <w:rFonts w:ascii="Arial" w:hAnsi="Arial" w:cs="Arial"/>
          <w:sz w:val="22"/>
          <w:szCs w:val="22"/>
        </w:rPr>
        <w:t>akceptovanej cenovej ponuky dodávateľa predloženej do vyhlásenej zákazky a súčasne uvedenej</w:t>
      </w:r>
      <w:r w:rsidR="00543A22">
        <w:rPr>
          <w:rFonts w:ascii="Arial" w:hAnsi="Arial" w:cs="Arial"/>
          <w:sz w:val="22"/>
          <w:szCs w:val="22"/>
        </w:rPr>
        <w:t xml:space="preserve"> </w:t>
      </w:r>
      <w:r w:rsidR="00543A22" w:rsidRPr="00543A22">
        <w:rPr>
          <w:rFonts w:ascii="Arial" w:hAnsi="Arial" w:cs="Arial"/>
          <w:sz w:val="22"/>
          <w:szCs w:val="22"/>
        </w:rPr>
        <w:t xml:space="preserve">v prílohe č. </w:t>
      </w:r>
      <w:r w:rsidR="00543A22">
        <w:rPr>
          <w:rFonts w:ascii="Arial" w:hAnsi="Arial" w:cs="Arial"/>
          <w:sz w:val="22"/>
          <w:szCs w:val="22"/>
        </w:rPr>
        <w:t>3</w:t>
      </w:r>
      <w:r w:rsidR="00543A22" w:rsidRPr="00543A22">
        <w:rPr>
          <w:rFonts w:ascii="Arial" w:hAnsi="Arial" w:cs="Arial"/>
          <w:sz w:val="22"/>
          <w:szCs w:val="22"/>
        </w:rPr>
        <w:t xml:space="preserve"> „</w:t>
      </w:r>
      <w:r w:rsidR="005C42D9">
        <w:rPr>
          <w:rFonts w:ascii="Arial" w:hAnsi="Arial" w:cs="Arial"/>
          <w:sz w:val="22"/>
          <w:szCs w:val="22"/>
        </w:rPr>
        <w:t>Ceny služieb</w:t>
      </w:r>
      <w:r w:rsidR="00543A22" w:rsidRPr="00543A22">
        <w:rPr>
          <w:rFonts w:ascii="Arial" w:hAnsi="Arial" w:cs="Arial"/>
          <w:sz w:val="22"/>
          <w:szCs w:val="22"/>
        </w:rPr>
        <w:t xml:space="preserve">“, ktorá je neoddeliteľnou súčasťou tejto Zmluvy. </w:t>
      </w:r>
    </w:p>
    <w:p w14:paraId="5F3DCF50" w14:textId="55093A55" w:rsidR="00543A22" w:rsidRPr="00543A22" w:rsidRDefault="003A17B3"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Celková</w:t>
      </w:r>
      <w:r w:rsidR="00543A22" w:rsidRPr="00543A22">
        <w:rPr>
          <w:rFonts w:ascii="Arial" w:hAnsi="Arial" w:cs="Arial"/>
          <w:sz w:val="22"/>
          <w:szCs w:val="22"/>
        </w:rPr>
        <w:t xml:space="preserve"> cena</w:t>
      </w:r>
      <w:r w:rsidR="00543A22">
        <w:rPr>
          <w:rFonts w:ascii="Arial" w:hAnsi="Arial" w:cs="Arial"/>
          <w:sz w:val="22"/>
          <w:szCs w:val="22"/>
        </w:rPr>
        <w:t xml:space="preserve"> služieb </w:t>
      </w:r>
      <w:r w:rsidR="00543A22" w:rsidRPr="00543A22">
        <w:rPr>
          <w:rFonts w:ascii="Arial" w:hAnsi="Arial" w:cs="Arial"/>
          <w:sz w:val="22"/>
          <w:szCs w:val="22"/>
        </w:rPr>
        <w:t>je stanovená v súlade so zákonom č. 18/1996 Z. z. o cenách v znení neskorších predpisov ako cena pevná a sú v nej obsiahnuté všetky náklady dodávateľa na riadne a včasné dodanie služieb a činností za podmienok určených podľa tejto Zmluvy súvisiace s</w:t>
      </w:r>
      <w:r w:rsidR="00543A22">
        <w:rPr>
          <w:rFonts w:ascii="Arial" w:hAnsi="Arial" w:cs="Arial"/>
          <w:sz w:val="22"/>
          <w:szCs w:val="22"/>
        </w:rPr>
        <w:t xml:space="preserve"> ich</w:t>
      </w:r>
      <w:r w:rsidR="00543A22" w:rsidRPr="00543A22">
        <w:rPr>
          <w:rFonts w:ascii="Arial" w:hAnsi="Arial" w:cs="Arial"/>
          <w:sz w:val="22"/>
          <w:szCs w:val="22"/>
        </w:rPr>
        <w:t xml:space="preserve"> dodaním.</w:t>
      </w:r>
    </w:p>
    <w:p w14:paraId="7AC6C6B4" w14:textId="4FEE8389" w:rsidR="005B4924" w:rsidRPr="005C42D9" w:rsidRDefault="005B4924" w:rsidP="00D27911">
      <w:pPr>
        <w:pStyle w:val="Odsekzoznamu"/>
        <w:numPr>
          <w:ilvl w:val="1"/>
          <w:numId w:val="2"/>
        </w:numPr>
        <w:ind w:left="426" w:hanging="426"/>
        <w:jc w:val="both"/>
        <w:rPr>
          <w:rFonts w:ascii="Arial" w:hAnsi="Arial" w:cs="Arial"/>
          <w:sz w:val="22"/>
          <w:szCs w:val="22"/>
        </w:rPr>
      </w:pPr>
      <w:r w:rsidRPr="005B4924">
        <w:rPr>
          <w:rFonts w:ascii="Arial" w:hAnsi="Arial" w:cs="Arial"/>
          <w:sz w:val="22"/>
          <w:szCs w:val="22"/>
        </w:rPr>
        <w:t>V prípade, že sa v dôsledku zmien legislatívy SR zmenia štátom určované a </w:t>
      </w:r>
      <w:r>
        <w:rPr>
          <w:rFonts w:ascii="Arial" w:hAnsi="Arial" w:cs="Arial"/>
          <w:sz w:val="22"/>
          <w:szCs w:val="22"/>
        </w:rPr>
        <w:t>dodávateľom</w:t>
      </w:r>
      <w:r w:rsidRPr="005B4924">
        <w:rPr>
          <w:rFonts w:ascii="Arial" w:hAnsi="Arial" w:cs="Arial"/>
          <w:sz w:val="22"/>
          <w:szCs w:val="22"/>
        </w:rPr>
        <w:t xml:space="preserve"> neovplyvniteľné náklady </w:t>
      </w:r>
      <w:r>
        <w:rPr>
          <w:rFonts w:ascii="Arial" w:hAnsi="Arial" w:cs="Arial"/>
          <w:sz w:val="22"/>
          <w:szCs w:val="22"/>
        </w:rPr>
        <w:t>tvoriace časť c</w:t>
      </w:r>
      <w:r w:rsidRPr="005B4924">
        <w:rPr>
          <w:rFonts w:ascii="Arial" w:hAnsi="Arial" w:cs="Arial"/>
          <w:sz w:val="22"/>
          <w:szCs w:val="22"/>
        </w:rPr>
        <w:t xml:space="preserve">eny </w:t>
      </w:r>
      <w:r>
        <w:rPr>
          <w:rFonts w:ascii="Arial" w:hAnsi="Arial" w:cs="Arial"/>
          <w:sz w:val="22"/>
          <w:szCs w:val="22"/>
        </w:rPr>
        <w:t xml:space="preserve">služieb </w:t>
      </w:r>
      <w:r w:rsidRPr="005B4924">
        <w:rPr>
          <w:rFonts w:ascii="Arial" w:hAnsi="Arial" w:cs="Arial"/>
          <w:sz w:val="22"/>
          <w:szCs w:val="22"/>
        </w:rPr>
        <w:t>(</w:t>
      </w:r>
      <w:r>
        <w:rPr>
          <w:rFonts w:ascii="Arial" w:hAnsi="Arial" w:cs="Arial"/>
          <w:sz w:val="22"/>
          <w:szCs w:val="22"/>
        </w:rPr>
        <w:t xml:space="preserve">napr. DPH, </w:t>
      </w:r>
      <w:r w:rsidRPr="005B4924">
        <w:rPr>
          <w:rFonts w:ascii="Arial" w:hAnsi="Arial" w:cs="Arial"/>
          <w:sz w:val="22"/>
          <w:szCs w:val="22"/>
        </w:rPr>
        <w:t>dane z motorových vozidiel, nové dane a poplatky), a to v porovnaní so stavom, p</w:t>
      </w:r>
      <w:r>
        <w:rPr>
          <w:rFonts w:ascii="Arial" w:hAnsi="Arial" w:cs="Arial"/>
          <w:sz w:val="22"/>
          <w:szCs w:val="22"/>
        </w:rPr>
        <w:t>latným v lehote predkladania p</w:t>
      </w:r>
      <w:r w:rsidRPr="005B4924">
        <w:rPr>
          <w:rFonts w:ascii="Arial" w:hAnsi="Arial" w:cs="Arial"/>
          <w:sz w:val="22"/>
          <w:szCs w:val="22"/>
        </w:rPr>
        <w:t>onuky</w:t>
      </w:r>
      <w:r>
        <w:rPr>
          <w:rFonts w:ascii="Arial" w:hAnsi="Arial" w:cs="Arial"/>
          <w:sz w:val="22"/>
          <w:szCs w:val="22"/>
        </w:rPr>
        <w:t xml:space="preserve"> dodávateľom</w:t>
      </w:r>
      <w:r w:rsidRPr="005B4924">
        <w:rPr>
          <w:rFonts w:ascii="Arial" w:hAnsi="Arial" w:cs="Arial"/>
          <w:sz w:val="22"/>
          <w:szCs w:val="22"/>
        </w:rPr>
        <w:t xml:space="preserve">, </w:t>
      </w:r>
      <w:r>
        <w:rPr>
          <w:rFonts w:ascii="Arial" w:hAnsi="Arial" w:cs="Arial"/>
          <w:sz w:val="22"/>
          <w:szCs w:val="22"/>
        </w:rPr>
        <w:t>cena služieb</w:t>
      </w:r>
      <w:r w:rsidRPr="005B4924">
        <w:rPr>
          <w:rFonts w:ascii="Arial" w:hAnsi="Arial" w:cs="Arial"/>
          <w:sz w:val="22"/>
          <w:szCs w:val="22"/>
        </w:rPr>
        <w:t xml:space="preserve"> sa upraví o preukázaný vplyv takýchto zmien.</w:t>
      </w:r>
    </w:p>
    <w:p w14:paraId="54526F02" w14:textId="6A307358" w:rsidR="00EF4A06" w:rsidRDefault="00543A22" w:rsidP="00D27911">
      <w:pPr>
        <w:pStyle w:val="Odsekzoznamu"/>
        <w:numPr>
          <w:ilvl w:val="1"/>
          <w:numId w:val="2"/>
        </w:numPr>
        <w:ind w:left="426" w:hanging="426"/>
        <w:jc w:val="both"/>
        <w:rPr>
          <w:rFonts w:ascii="Arial" w:hAnsi="Arial" w:cs="Arial"/>
          <w:sz w:val="22"/>
          <w:szCs w:val="22"/>
        </w:rPr>
      </w:pPr>
      <w:r w:rsidRPr="00543A22">
        <w:rPr>
          <w:rFonts w:ascii="Arial" w:hAnsi="Arial" w:cs="Arial"/>
          <w:sz w:val="22"/>
          <w:szCs w:val="22"/>
        </w:rPr>
        <w:t xml:space="preserve">Zvýšenie alebo zníženie </w:t>
      </w:r>
      <w:r w:rsidR="005C42D9">
        <w:rPr>
          <w:rFonts w:ascii="Arial" w:hAnsi="Arial" w:cs="Arial"/>
          <w:sz w:val="22"/>
          <w:szCs w:val="22"/>
        </w:rPr>
        <w:t xml:space="preserve">cien služieb podľa </w:t>
      </w:r>
      <w:r w:rsidR="007610A2">
        <w:rPr>
          <w:rFonts w:ascii="Arial" w:hAnsi="Arial" w:cs="Arial"/>
          <w:sz w:val="22"/>
          <w:szCs w:val="22"/>
        </w:rPr>
        <w:t xml:space="preserve">bodu </w:t>
      </w:r>
      <w:r w:rsidR="005C42D9">
        <w:rPr>
          <w:rFonts w:ascii="Arial" w:hAnsi="Arial" w:cs="Arial"/>
          <w:sz w:val="22"/>
          <w:szCs w:val="22"/>
        </w:rPr>
        <w:t xml:space="preserve">4.3. tejto Zmluvy </w:t>
      </w:r>
      <w:r w:rsidRPr="00543A22">
        <w:rPr>
          <w:rFonts w:ascii="Arial" w:hAnsi="Arial" w:cs="Arial"/>
          <w:sz w:val="22"/>
          <w:szCs w:val="22"/>
        </w:rPr>
        <w:t>nemá spätnú účinnosť.</w:t>
      </w:r>
    </w:p>
    <w:p w14:paraId="797988B3" w14:textId="7C621DEB" w:rsidR="00543A22" w:rsidRPr="00EF4A06" w:rsidRDefault="00543A22" w:rsidP="00D27911">
      <w:pPr>
        <w:pStyle w:val="Odsekzoznamu"/>
        <w:numPr>
          <w:ilvl w:val="1"/>
          <w:numId w:val="2"/>
        </w:numPr>
        <w:ind w:left="426" w:hanging="426"/>
        <w:jc w:val="both"/>
        <w:rPr>
          <w:rFonts w:ascii="Arial" w:hAnsi="Arial" w:cs="Arial"/>
          <w:sz w:val="22"/>
          <w:szCs w:val="22"/>
        </w:rPr>
      </w:pPr>
      <w:r w:rsidRPr="00EF4A06">
        <w:rPr>
          <w:rFonts w:ascii="Arial" w:hAnsi="Arial" w:cs="Arial"/>
          <w:sz w:val="22"/>
          <w:szCs w:val="22"/>
        </w:rPr>
        <w:t xml:space="preserve">Celková cena služieb podľa tejto Zmluvy je výsledkom </w:t>
      </w:r>
      <w:r w:rsidR="0019239F">
        <w:rPr>
          <w:rFonts w:ascii="Arial" w:hAnsi="Arial" w:cs="Arial"/>
          <w:sz w:val="22"/>
          <w:szCs w:val="22"/>
        </w:rPr>
        <w:t>verejného obstarávania realizovaného prostredníctvom dynamického nákupného systému</w:t>
      </w:r>
      <w:r w:rsidRPr="00EF4A06">
        <w:rPr>
          <w:rFonts w:ascii="Arial" w:hAnsi="Arial" w:cs="Arial"/>
          <w:sz w:val="22"/>
          <w:szCs w:val="22"/>
        </w:rPr>
        <w:t xml:space="preserve"> a  predstavuje hodnotu</w:t>
      </w:r>
      <w:r w:rsidR="0019239F">
        <w:rPr>
          <w:rFonts w:ascii="Arial" w:hAnsi="Arial" w:cs="Arial"/>
          <w:sz w:val="22"/>
          <w:szCs w:val="22"/>
        </w:rPr>
        <w:t xml:space="preserve"> </w:t>
      </w:r>
      <w:r w:rsidR="0019239F" w:rsidRPr="007E449C">
        <w:rPr>
          <w:rFonts w:ascii="Arial" w:hAnsi="Arial" w:cs="Arial"/>
          <w:sz w:val="22"/>
          <w:szCs w:val="22"/>
          <w:highlight w:val="yellow"/>
        </w:rPr>
        <w:t>...................</w:t>
      </w:r>
      <w:r w:rsidR="0019239F">
        <w:rPr>
          <w:rFonts w:ascii="Arial" w:hAnsi="Arial" w:cs="Arial"/>
          <w:sz w:val="22"/>
          <w:szCs w:val="22"/>
        </w:rPr>
        <w:t xml:space="preserve"> </w:t>
      </w:r>
      <w:r w:rsidRPr="00EF4A06">
        <w:rPr>
          <w:rFonts w:ascii="Arial" w:hAnsi="Arial" w:cs="Arial"/>
          <w:sz w:val="22"/>
          <w:szCs w:val="22"/>
        </w:rPr>
        <w:t>Eur bez DPH</w:t>
      </w:r>
      <w:r w:rsidR="002103DD">
        <w:rPr>
          <w:rFonts w:ascii="Arial" w:hAnsi="Arial" w:cs="Arial"/>
          <w:sz w:val="22"/>
          <w:szCs w:val="22"/>
        </w:rPr>
        <w:t xml:space="preserve"> (ďalej len „</w:t>
      </w:r>
      <w:r w:rsidR="002103DD" w:rsidRPr="002103DD">
        <w:rPr>
          <w:rFonts w:ascii="Arial" w:hAnsi="Arial" w:cs="Arial"/>
          <w:b/>
          <w:sz w:val="22"/>
          <w:szCs w:val="22"/>
        </w:rPr>
        <w:t>Celková cena</w:t>
      </w:r>
      <w:r w:rsidR="002103DD">
        <w:rPr>
          <w:rFonts w:ascii="Arial" w:hAnsi="Arial" w:cs="Arial"/>
          <w:sz w:val="22"/>
          <w:szCs w:val="22"/>
        </w:rPr>
        <w:t>“)</w:t>
      </w:r>
      <w:r w:rsidRPr="00EF4A06">
        <w:rPr>
          <w:rFonts w:ascii="Arial" w:hAnsi="Arial" w:cs="Arial"/>
          <w:sz w:val="22"/>
          <w:szCs w:val="22"/>
        </w:rPr>
        <w:t>.</w:t>
      </w:r>
    </w:p>
    <w:p w14:paraId="467E2739" w14:textId="77777777" w:rsidR="00543A22" w:rsidRDefault="00543A22" w:rsidP="0019239F">
      <w:pPr>
        <w:pStyle w:val="Odsekzoznamu"/>
        <w:ind w:left="426"/>
        <w:jc w:val="both"/>
        <w:rPr>
          <w:rFonts w:ascii="Arial" w:hAnsi="Arial" w:cs="Arial"/>
          <w:sz w:val="22"/>
          <w:szCs w:val="22"/>
        </w:rPr>
      </w:pPr>
    </w:p>
    <w:p w14:paraId="70B39AA2" w14:textId="77777777" w:rsidR="0019239F" w:rsidRDefault="0019239F" w:rsidP="0019239F">
      <w:pPr>
        <w:pStyle w:val="Odsekzoznamu"/>
        <w:ind w:left="426"/>
        <w:jc w:val="both"/>
        <w:rPr>
          <w:rFonts w:ascii="Arial" w:hAnsi="Arial" w:cs="Arial"/>
          <w:sz w:val="22"/>
          <w:szCs w:val="22"/>
        </w:rPr>
      </w:pPr>
    </w:p>
    <w:p w14:paraId="79F3D5C3" w14:textId="77777777" w:rsidR="007E449C" w:rsidRPr="007E449C" w:rsidRDefault="007E449C" w:rsidP="00D27911">
      <w:pPr>
        <w:pStyle w:val="Odsekzoznamu"/>
        <w:numPr>
          <w:ilvl w:val="0"/>
          <w:numId w:val="2"/>
        </w:numPr>
        <w:jc w:val="both"/>
        <w:rPr>
          <w:rFonts w:ascii="Arial" w:hAnsi="Arial" w:cs="Arial"/>
          <w:b/>
          <w:caps/>
          <w:sz w:val="22"/>
          <w:szCs w:val="22"/>
        </w:rPr>
      </w:pPr>
      <w:r w:rsidRPr="007E449C">
        <w:rPr>
          <w:rFonts w:ascii="Arial" w:hAnsi="Arial" w:cs="Arial"/>
          <w:b/>
          <w:caps/>
          <w:sz w:val="22"/>
          <w:szCs w:val="22"/>
        </w:rPr>
        <w:t xml:space="preserve">PLATOBNÉ PODMIENKY </w:t>
      </w:r>
    </w:p>
    <w:p w14:paraId="1A5C8717" w14:textId="77777777" w:rsidR="007E449C" w:rsidRPr="007E449C" w:rsidRDefault="007E449C" w:rsidP="00D27911">
      <w:pPr>
        <w:pStyle w:val="Odsekzoznamu"/>
        <w:numPr>
          <w:ilvl w:val="1"/>
          <w:numId w:val="2"/>
        </w:numPr>
        <w:ind w:left="426" w:hanging="426"/>
        <w:jc w:val="both"/>
        <w:rPr>
          <w:rFonts w:ascii="Arial" w:hAnsi="Arial" w:cs="Arial"/>
          <w:sz w:val="22"/>
          <w:szCs w:val="22"/>
        </w:rPr>
      </w:pPr>
      <w:r w:rsidRPr="007E449C">
        <w:rPr>
          <w:rFonts w:ascii="Arial" w:hAnsi="Arial" w:cs="Arial"/>
          <w:sz w:val="22"/>
          <w:szCs w:val="22"/>
        </w:rPr>
        <w:t xml:space="preserve">Zmluvné strany sa dohodli, že zálohové platby </w:t>
      </w:r>
      <w:r>
        <w:rPr>
          <w:rFonts w:ascii="Arial" w:hAnsi="Arial" w:cs="Arial"/>
          <w:sz w:val="22"/>
          <w:szCs w:val="22"/>
        </w:rPr>
        <w:t xml:space="preserve">za riadne a včas poskytnuté služby podľa tejto Zmluvy </w:t>
      </w:r>
      <w:r w:rsidRPr="007E449C">
        <w:rPr>
          <w:rFonts w:ascii="Arial" w:hAnsi="Arial" w:cs="Arial"/>
          <w:sz w:val="22"/>
          <w:szCs w:val="22"/>
        </w:rPr>
        <w:t>ani platba vopred sa neumožňujú.</w:t>
      </w:r>
    </w:p>
    <w:p w14:paraId="6AB72A89" w14:textId="2D9CC83A" w:rsidR="007E449C" w:rsidRDefault="007E449C" w:rsidP="00D27911">
      <w:pPr>
        <w:pStyle w:val="Odsekzoznamu"/>
        <w:numPr>
          <w:ilvl w:val="1"/>
          <w:numId w:val="2"/>
        </w:numPr>
        <w:ind w:left="426" w:hanging="426"/>
        <w:jc w:val="both"/>
        <w:rPr>
          <w:rFonts w:ascii="Arial" w:hAnsi="Arial" w:cs="Arial"/>
          <w:sz w:val="22"/>
          <w:szCs w:val="22"/>
        </w:rPr>
      </w:pPr>
      <w:r w:rsidRPr="007E449C">
        <w:rPr>
          <w:rFonts w:ascii="Arial" w:hAnsi="Arial" w:cs="Arial"/>
          <w:sz w:val="22"/>
          <w:szCs w:val="22"/>
        </w:rPr>
        <w:t>Platba za riadne a včas dodan</w:t>
      </w:r>
      <w:r>
        <w:rPr>
          <w:rFonts w:ascii="Arial" w:hAnsi="Arial" w:cs="Arial"/>
          <w:sz w:val="22"/>
          <w:szCs w:val="22"/>
        </w:rPr>
        <w:t>é</w:t>
      </w:r>
      <w:r w:rsidRPr="007E449C">
        <w:rPr>
          <w:rFonts w:ascii="Arial" w:hAnsi="Arial" w:cs="Arial"/>
          <w:sz w:val="22"/>
          <w:szCs w:val="22"/>
        </w:rPr>
        <w:t xml:space="preserve"> služb</w:t>
      </w:r>
      <w:r>
        <w:rPr>
          <w:rFonts w:ascii="Arial" w:hAnsi="Arial" w:cs="Arial"/>
          <w:sz w:val="22"/>
          <w:szCs w:val="22"/>
        </w:rPr>
        <w:t>y</w:t>
      </w:r>
      <w:r w:rsidRPr="007E449C">
        <w:rPr>
          <w:rFonts w:ascii="Arial" w:hAnsi="Arial" w:cs="Arial"/>
          <w:sz w:val="22"/>
          <w:szCs w:val="22"/>
        </w:rPr>
        <w:t xml:space="preserve"> za podmienok podľa tejto Zmluvy sa uskutoční prevodným príkazom na účet dodávateľa</w:t>
      </w:r>
      <w:r>
        <w:rPr>
          <w:rFonts w:ascii="Arial" w:hAnsi="Arial" w:cs="Arial"/>
          <w:sz w:val="22"/>
          <w:szCs w:val="22"/>
        </w:rPr>
        <w:t xml:space="preserve"> uvedený v</w:t>
      </w:r>
      <w:r w:rsidR="005C42D9">
        <w:rPr>
          <w:rFonts w:ascii="Arial" w:hAnsi="Arial" w:cs="Arial"/>
          <w:sz w:val="22"/>
          <w:szCs w:val="22"/>
        </w:rPr>
        <w:t xml:space="preserve"> záhlaví</w:t>
      </w:r>
      <w:r>
        <w:rPr>
          <w:rFonts w:ascii="Arial" w:hAnsi="Arial" w:cs="Arial"/>
          <w:sz w:val="22"/>
          <w:szCs w:val="22"/>
        </w:rPr>
        <w:t> tejto Zmluvy</w:t>
      </w:r>
      <w:r w:rsidRPr="007E449C">
        <w:rPr>
          <w:rFonts w:ascii="Arial" w:hAnsi="Arial" w:cs="Arial"/>
          <w:sz w:val="22"/>
          <w:szCs w:val="22"/>
        </w:rPr>
        <w:t xml:space="preserve">. Bezhotovostný platobný styk sa uskutočňuje prostredníctvom finančného ústavu objednávateľa na základe mesačnej faktúry, ktorej splatnosť je dohodnutá </w:t>
      </w:r>
      <w:r w:rsidRPr="00556A1B">
        <w:rPr>
          <w:rFonts w:ascii="Arial" w:hAnsi="Arial" w:cs="Arial"/>
          <w:sz w:val="22"/>
          <w:szCs w:val="22"/>
        </w:rPr>
        <w:t xml:space="preserve">do </w:t>
      </w:r>
      <w:r w:rsidRPr="008B24D5">
        <w:rPr>
          <w:rFonts w:ascii="Arial" w:hAnsi="Arial" w:cs="Arial"/>
          <w:sz w:val="22"/>
          <w:szCs w:val="22"/>
        </w:rPr>
        <w:t>30</w:t>
      </w:r>
      <w:r w:rsidRPr="00556A1B">
        <w:rPr>
          <w:rFonts w:ascii="Arial" w:hAnsi="Arial" w:cs="Arial"/>
          <w:sz w:val="22"/>
          <w:szCs w:val="22"/>
        </w:rPr>
        <w:t xml:space="preserve"> dní</w:t>
      </w:r>
      <w:r w:rsidRPr="007E449C">
        <w:rPr>
          <w:rFonts w:ascii="Arial" w:hAnsi="Arial" w:cs="Arial"/>
          <w:sz w:val="22"/>
          <w:szCs w:val="22"/>
        </w:rPr>
        <w:t xml:space="preserve"> odo dňa doručenia faktúry objednávateľovi.</w:t>
      </w:r>
    </w:p>
    <w:p w14:paraId="1D5B2424" w14:textId="77777777" w:rsidR="00BD7645" w:rsidRDefault="007E449C" w:rsidP="00D27911">
      <w:pPr>
        <w:pStyle w:val="Odsekzoznamu"/>
        <w:numPr>
          <w:ilvl w:val="1"/>
          <w:numId w:val="2"/>
        </w:numPr>
        <w:ind w:left="426" w:hanging="426"/>
        <w:jc w:val="both"/>
        <w:rPr>
          <w:rFonts w:ascii="Arial" w:hAnsi="Arial" w:cs="Arial"/>
          <w:sz w:val="22"/>
          <w:szCs w:val="22"/>
        </w:rPr>
      </w:pPr>
      <w:r w:rsidRPr="00B41ED4">
        <w:rPr>
          <w:rFonts w:ascii="Arial" w:hAnsi="Arial" w:cs="Arial"/>
          <w:sz w:val="22"/>
          <w:szCs w:val="22"/>
        </w:rPr>
        <w:t>Zodpovedný zamestnanec objednávateľa potvrdí svojim podpisom riadne plnenie</w:t>
      </w:r>
      <w:r w:rsidR="00B41ED4" w:rsidRPr="00B41ED4">
        <w:rPr>
          <w:rFonts w:ascii="Arial" w:hAnsi="Arial" w:cs="Arial"/>
          <w:sz w:val="22"/>
          <w:szCs w:val="22"/>
        </w:rPr>
        <w:t xml:space="preserve"> služieb dodávateľom</w:t>
      </w:r>
      <w:r w:rsidRPr="00B41ED4">
        <w:rPr>
          <w:rFonts w:ascii="Arial" w:hAnsi="Arial" w:cs="Arial"/>
          <w:sz w:val="22"/>
          <w:szCs w:val="22"/>
        </w:rPr>
        <w:t xml:space="preserve"> v dohodnutom rozsahu a</w:t>
      </w:r>
      <w:r w:rsidR="00B41ED4" w:rsidRPr="00B41ED4">
        <w:rPr>
          <w:rFonts w:ascii="Arial" w:hAnsi="Arial" w:cs="Arial"/>
          <w:sz w:val="22"/>
          <w:szCs w:val="22"/>
        </w:rPr>
        <w:t> </w:t>
      </w:r>
      <w:r w:rsidRPr="00B41ED4">
        <w:rPr>
          <w:rFonts w:ascii="Arial" w:hAnsi="Arial" w:cs="Arial"/>
          <w:sz w:val="22"/>
          <w:szCs w:val="22"/>
        </w:rPr>
        <w:t>kvalite</w:t>
      </w:r>
      <w:r w:rsidR="00B41ED4" w:rsidRPr="00B41ED4">
        <w:rPr>
          <w:rFonts w:ascii="Arial" w:hAnsi="Arial" w:cs="Arial"/>
          <w:sz w:val="22"/>
          <w:szCs w:val="22"/>
        </w:rPr>
        <w:t xml:space="preserve"> podľa tejto Zmluvy</w:t>
      </w:r>
      <w:r w:rsidRPr="00B41ED4">
        <w:rPr>
          <w:rFonts w:ascii="Arial" w:hAnsi="Arial" w:cs="Arial"/>
          <w:sz w:val="22"/>
          <w:szCs w:val="22"/>
        </w:rPr>
        <w:t xml:space="preserve">. Dodávateľ je oprávnený fakturovať </w:t>
      </w:r>
      <w:r w:rsidR="00B41ED4" w:rsidRPr="00B41ED4">
        <w:rPr>
          <w:rFonts w:ascii="Arial" w:hAnsi="Arial" w:cs="Arial"/>
          <w:sz w:val="22"/>
          <w:szCs w:val="22"/>
        </w:rPr>
        <w:t xml:space="preserve">objednávateľovi </w:t>
      </w:r>
      <w:r w:rsidRPr="00B41ED4">
        <w:rPr>
          <w:rFonts w:ascii="Arial" w:hAnsi="Arial" w:cs="Arial"/>
          <w:sz w:val="22"/>
          <w:szCs w:val="22"/>
        </w:rPr>
        <w:t>len tú službu, ktorú riadne a včas za podmienok podľa tejto Zmluvy dodal a ktorá je predmetom plnení podľa tejto Zmluvy.</w:t>
      </w:r>
    </w:p>
    <w:p w14:paraId="4610B55F" w14:textId="3B39CBD1" w:rsidR="00BD7645" w:rsidRDefault="00BD7645" w:rsidP="00D27911">
      <w:pPr>
        <w:pStyle w:val="Odsekzoznamu"/>
        <w:numPr>
          <w:ilvl w:val="1"/>
          <w:numId w:val="2"/>
        </w:numPr>
        <w:ind w:left="426" w:hanging="426"/>
        <w:jc w:val="both"/>
        <w:rPr>
          <w:rFonts w:ascii="Arial" w:hAnsi="Arial" w:cs="Arial"/>
          <w:sz w:val="22"/>
          <w:szCs w:val="22"/>
        </w:rPr>
      </w:pPr>
      <w:r w:rsidRPr="00BD7645">
        <w:rPr>
          <w:rFonts w:ascii="Arial" w:hAnsi="Arial" w:cs="Arial"/>
          <w:sz w:val="22"/>
          <w:szCs w:val="22"/>
        </w:rPr>
        <w:t xml:space="preserve">Ostatné platobné podmienky a náležitosti faktúr sú upravené v prílohe č. 4 </w:t>
      </w:r>
      <w:r w:rsidR="00227634">
        <w:rPr>
          <w:rFonts w:ascii="Arial" w:hAnsi="Arial" w:cs="Arial"/>
          <w:sz w:val="22"/>
          <w:szCs w:val="22"/>
        </w:rPr>
        <w:t>„</w:t>
      </w:r>
      <w:r w:rsidRPr="00BD7645">
        <w:rPr>
          <w:rFonts w:ascii="Arial" w:hAnsi="Arial" w:cs="Arial"/>
          <w:sz w:val="22"/>
          <w:szCs w:val="22"/>
        </w:rPr>
        <w:t>Platobné podmienky</w:t>
      </w:r>
      <w:r w:rsidR="00227634">
        <w:rPr>
          <w:rFonts w:ascii="Arial" w:hAnsi="Arial" w:cs="Arial"/>
          <w:sz w:val="22"/>
          <w:szCs w:val="22"/>
        </w:rPr>
        <w:t>“</w:t>
      </w:r>
      <w:r w:rsidRPr="00BD7645">
        <w:rPr>
          <w:rFonts w:ascii="Arial" w:hAnsi="Arial" w:cs="Arial"/>
          <w:sz w:val="22"/>
          <w:szCs w:val="22"/>
        </w:rPr>
        <w:t xml:space="preserve"> tejto Zmluvy.</w:t>
      </w:r>
      <w:r w:rsidR="00227421">
        <w:rPr>
          <w:rFonts w:ascii="Arial" w:hAnsi="Arial" w:cs="Arial"/>
          <w:sz w:val="22"/>
          <w:szCs w:val="22"/>
        </w:rPr>
        <w:t xml:space="preserve"> </w:t>
      </w:r>
      <w:r w:rsidR="00227421" w:rsidRPr="00227421">
        <w:rPr>
          <w:rFonts w:ascii="Arial" w:hAnsi="Arial" w:cs="Arial"/>
          <w:sz w:val="22"/>
          <w:szCs w:val="22"/>
        </w:rPr>
        <w:t xml:space="preserve">V prípade doručenia faktúry vystavenej v rozpore s touto zmluvou a prílohami k nej alebo spracovanej v rozpore s touto zmluvou a prílohami k nej  je objednávateľ oprávnený túto do 15 dní od doručenia vrátiť dodávateľovi  vrátiť  za účelom odstránenia nedostatkov v lehote  ním určenej najviac však 30 dní, s tým, že po doručení opravenej faktúry plynie nová doba 30 dňovej splatnosti.         </w:t>
      </w:r>
    </w:p>
    <w:p w14:paraId="334CE42C" w14:textId="77777777" w:rsidR="00A16EBE" w:rsidRDefault="00A16EBE" w:rsidP="00A16EBE">
      <w:pPr>
        <w:pStyle w:val="Odsekzoznamu"/>
        <w:ind w:left="426"/>
        <w:jc w:val="both"/>
        <w:rPr>
          <w:rFonts w:ascii="Arial" w:hAnsi="Arial" w:cs="Arial"/>
          <w:sz w:val="22"/>
          <w:szCs w:val="22"/>
        </w:rPr>
      </w:pPr>
    </w:p>
    <w:p w14:paraId="7B9B837D" w14:textId="53A42BCA" w:rsidR="00BD7645" w:rsidRDefault="00BD7645" w:rsidP="00D27911">
      <w:pPr>
        <w:pStyle w:val="Odsekzoznamu"/>
        <w:numPr>
          <w:ilvl w:val="0"/>
          <w:numId w:val="2"/>
        </w:numPr>
        <w:jc w:val="both"/>
        <w:rPr>
          <w:rFonts w:ascii="Arial" w:hAnsi="Arial" w:cs="Arial"/>
          <w:b/>
          <w:caps/>
          <w:sz w:val="22"/>
          <w:szCs w:val="22"/>
        </w:rPr>
      </w:pPr>
      <w:r w:rsidRPr="00BD7645">
        <w:rPr>
          <w:rFonts w:ascii="Arial" w:hAnsi="Arial" w:cs="Arial"/>
          <w:b/>
          <w:caps/>
          <w:sz w:val="22"/>
          <w:szCs w:val="22"/>
        </w:rPr>
        <w:lastRenderedPageBreak/>
        <w:t>Práva a povinností zmluvných strán</w:t>
      </w:r>
    </w:p>
    <w:p w14:paraId="541708BB" w14:textId="77777777" w:rsidR="00221203" w:rsidRPr="00221203" w:rsidRDefault="00221203" w:rsidP="00D27911">
      <w:pPr>
        <w:pStyle w:val="Odsekzoznamu"/>
        <w:numPr>
          <w:ilvl w:val="1"/>
          <w:numId w:val="2"/>
        </w:numPr>
        <w:ind w:left="426" w:hanging="426"/>
        <w:jc w:val="both"/>
        <w:rPr>
          <w:rFonts w:ascii="Arial" w:hAnsi="Arial" w:cs="Arial"/>
          <w:b/>
          <w:caps/>
          <w:sz w:val="22"/>
          <w:szCs w:val="22"/>
        </w:rPr>
      </w:pPr>
      <w:r>
        <w:rPr>
          <w:rFonts w:ascii="Arial" w:hAnsi="Arial" w:cs="Arial"/>
          <w:sz w:val="22"/>
          <w:szCs w:val="22"/>
        </w:rPr>
        <w:t xml:space="preserve">Dodávateľ je povinný </w:t>
      </w:r>
      <w:r w:rsidRPr="00221203">
        <w:rPr>
          <w:rFonts w:ascii="Arial" w:hAnsi="Arial" w:cs="Arial"/>
          <w:sz w:val="22"/>
          <w:szCs w:val="22"/>
        </w:rPr>
        <w:t>dodávať služby a plnenia podľa tejto Zmluvy riadne a včas za podmienok upravených v tejto Zmluve s odbornou starostlivosťou, v požadovanej kvalite, v dohodnutom čase a v súlade so všeobecne záväznými právnymi predpismi a normami platnými v Slovenskej republike.</w:t>
      </w:r>
    </w:p>
    <w:p w14:paraId="7100C3AA" w14:textId="0D7EDDBC"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 xml:space="preserve">Dodávateľ je povinný zabezpečiť všetky mechanizmy, zariadenia a materiál potrebný na </w:t>
      </w:r>
      <w:r>
        <w:rPr>
          <w:rFonts w:ascii="Arial" w:hAnsi="Arial" w:cs="Arial"/>
          <w:sz w:val="22"/>
          <w:szCs w:val="22"/>
        </w:rPr>
        <w:t xml:space="preserve">dodanie služieb a </w:t>
      </w:r>
      <w:r w:rsidRPr="00221203">
        <w:rPr>
          <w:rFonts w:ascii="Arial" w:hAnsi="Arial" w:cs="Arial"/>
          <w:sz w:val="22"/>
          <w:szCs w:val="22"/>
        </w:rPr>
        <w:t xml:space="preserve">plnenie povinností dodávateľa podľa tejto Zmluvy na vlastné náklady a zodpovednosť. Súčasne sa zaväzuje používať iba </w:t>
      </w:r>
      <w:r w:rsidR="00B96984" w:rsidRPr="00221203">
        <w:rPr>
          <w:rFonts w:ascii="Arial" w:hAnsi="Arial" w:cs="Arial"/>
          <w:sz w:val="22"/>
          <w:szCs w:val="22"/>
        </w:rPr>
        <w:t>mechanizmy, zariadenia a materiál</w:t>
      </w:r>
      <w:r w:rsidR="00B96984">
        <w:rPr>
          <w:rFonts w:ascii="Arial" w:hAnsi="Arial" w:cs="Arial"/>
          <w:sz w:val="22"/>
          <w:szCs w:val="22"/>
        </w:rPr>
        <w:t>,</w:t>
      </w:r>
      <w:r w:rsidRPr="00221203">
        <w:rPr>
          <w:rFonts w:ascii="Arial" w:hAnsi="Arial" w:cs="Arial"/>
          <w:sz w:val="22"/>
          <w:szCs w:val="22"/>
        </w:rPr>
        <w:t xml:space="preserve"> ktoré sú bezchybné a </w:t>
      </w:r>
      <w:r>
        <w:rPr>
          <w:rFonts w:ascii="Arial" w:hAnsi="Arial" w:cs="Arial"/>
          <w:sz w:val="22"/>
          <w:szCs w:val="22"/>
        </w:rPr>
        <w:t xml:space="preserve">vylučujú poškodenie komunikácií, </w:t>
      </w:r>
      <w:r w:rsidRPr="00221203">
        <w:rPr>
          <w:rFonts w:ascii="Arial" w:hAnsi="Arial" w:cs="Arial"/>
          <w:sz w:val="22"/>
          <w:szCs w:val="22"/>
        </w:rPr>
        <w:t>cestnej zelene</w:t>
      </w:r>
      <w:r>
        <w:rPr>
          <w:rFonts w:ascii="Arial" w:hAnsi="Arial" w:cs="Arial"/>
          <w:sz w:val="22"/>
          <w:szCs w:val="22"/>
        </w:rPr>
        <w:t>, majetku objednávateľa a</w:t>
      </w:r>
      <w:r w:rsidR="00EA23EC">
        <w:rPr>
          <w:rFonts w:ascii="Arial" w:hAnsi="Arial" w:cs="Arial"/>
          <w:sz w:val="22"/>
          <w:szCs w:val="22"/>
        </w:rPr>
        <w:t>/alebo</w:t>
      </w:r>
      <w:r>
        <w:rPr>
          <w:rFonts w:ascii="Arial" w:hAnsi="Arial" w:cs="Arial"/>
          <w:sz w:val="22"/>
          <w:szCs w:val="22"/>
        </w:rPr>
        <w:t> tretích osôb.</w:t>
      </w:r>
    </w:p>
    <w:p w14:paraId="455F4918" w14:textId="77777777"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Dodávateľ je povinný dodržiavať všeobecne záväzné protipožiarne a bezpečnostné predpisy.</w:t>
      </w:r>
    </w:p>
    <w:p w14:paraId="7383ECC4" w14:textId="0577276E"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Dodávateľ je povinný bezodkladne hlásiť dispečingu</w:t>
      </w:r>
      <w:r w:rsidR="00A16EBE">
        <w:rPr>
          <w:rFonts w:ascii="Arial" w:hAnsi="Arial" w:cs="Arial"/>
          <w:sz w:val="22"/>
          <w:szCs w:val="22"/>
        </w:rPr>
        <w:t xml:space="preserve"> objednávateľa</w:t>
      </w:r>
      <w:r w:rsidRPr="00221203">
        <w:rPr>
          <w:rFonts w:ascii="Arial" w:hAnsi="Arial" w:cs="Arial"/>
          <w:sz w:val="22"/>
          <w:szCs w:val="22"/>
        </w:rPr>
        <w:t xml:space="preserve"> zistené poškodenia </w:t>
      </w:r>
      <w:r w:rsidR="00060071" w:rsidRPr="00221203">
        <w:rPr>
          <w:rFonts w:ascii="Arial" w:hAnsi="Arial" w:cs="Arial"/>
          <w:sz w:val="22"/>
          <w:szCs w:val="22"/>
        </w:rPr>
        <w:t xml:space="preserve">komunikácií a ich súčastí a poškodenia </w:t>
      </w:r>
      <w:r w:rsidRPr="00221203">
        <w:rPr>
          <w:rFonts w:ascii="Arial" w:hAnsi="Arial" w:cs="Arial"/>
          <w:sz w:val="22"/>
          <w:szCs w:val="22"/>
        </w:rPr>
        <w:t>cestnej zelene.</w:t>
      </w:r>
    </w:p>
    <w:p w14:paraId="3A80DB8D" w14:textId="77777777" w:rsidR="00B96984"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 xml:space="preserve">Dodávateľ zodpovedá za to, že pri nakladaní s odpadom bude postupované v súlade s platnými právnymi predpismi. </w:t>
      </w:r>
    </w:p>
    <w:p w14:paraId="1BD7DDF3" w14:textId="53A7894C" w:rsidR="00EA1C6D" w:rsidRDefault="00B976AE" w:rsidP="00D27911">
      <w:pPr>
        <w:pStyle w:val="Odsekzoznamu"/>
        <w:numPr>
          <w:ilvl w:val="1"/>
          <w:numId w:val="2"/>
        </w:numPr>
        <w:ind w:left="426" w:hanging="426"/>
        <w:jc w:val="both"/>
        <w:rPr>
          <w:rFonts w:ascii="Arial" w:hAnsi="Arial" w:cs="Arial"/>
          <w:sz w:val="22"/>
          <w:szCs w:val="22"/>
        </w:rPr>
      </w:pPr>
      <w:r w:rsidRPr="00B976AE">
        <w:rPr>
          <w:rFonts w:ascii="Arial" w:hAnsi="Arial" w:cs="Arial"/>
          <w:sz w:val="22"/>
          <w:szCs w:val="22"/>
        </w:rPr>
        <w:t>Dodávateľ je povinný zabezpečiť zhodnotenie alebo zneškodnenie odpadu u oprávnenej osoby a v súlade s hierarchiou odpadového hospodárstva podľa zákona o odpadoch t.j., v závislosti od jeho zloženia zabezpečí prednostne jeho kompostovanie, energetické zhodnotenie v spaľovni odpadu alebo jeho zneškodnenie v spaľovni odpadov , resp. na skládke odpadov.</w:t>
      </w:r>
      <w:r w:rsidR="008A5F2B">
        <w:rPr>
          <w:rFonts w:ascii="Arial" w:hAnsi="Arial" w:cs="Arial"/>
          <w:sz w:val="22"/>
          <w:szCs w:val="22"/>
        </w:rPr>
        <w:t xml:space="preserve"> Dodávateľ nebude skládkovať viac ako 10 % všetkého odpadu.</w:t>
      </w:r>
    </w:p>
    <w:p w14:paraId="271F0D3F" w14:textId="50C0A969" w:rsidR="00221203" w:rsidRPr="00221203" w:rsidRDefault="00B976AE"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Náklady</w:t>
      </w:r>
      <w:r w:rsidRPr="00221203">
        <w:rPr>
          <w:rFonts w:ascii="Arial" w:hAnsi="Arial" w:cs="Arial"/>
          <w:sz w:val="22"/>
          <w:szCs w:val="22"/>
        </w:rPr>
        <w:t xml:space="preserve"> </w:t>
      </w:r>
      <w:r w:rsidR="00221203" w:rsidRPr="00221203">
        <w:rPr>
          <w:rFonts w:ascii="Arial" w:hAnsi="Arial" w:cs="Arial"/>
          <w:sz w:val="22"/>
          <w:szCs w:val="22"/>
        </w:rPr>
        <w:t>za nakladanie s</w:t>
      </w:r>
      <w:r w:rsidR="00EA1C6D">
        <w:rPr>
          <w:rFonts w:ascii="Arial" w:hAnsi="Arial" w:cs="Arial"/>
          <w:sz w:val="22"/>
          <w:szCs w:val="22"/>
        </w:rPr>
        <w:t> </w:t>
      </w:r>
      <w:r w:rsidR="00221203" w:rsidRPr="00221203">
        <w:rPr>
          <w:rFonts w:ascii="Arial" w:hAnsi="Arial" w:cs="Arial"/>
          <w:sz w:val="22"/>
          <w:szCs w:val="22"/>
        </w:rPr>
        <w:t>odpadom</w:t>
      </w:r>
      <w:r w:rsidR="00EA1C6D">
        <w:rPr>
          <w:rFonts w:ascii="Arial" w:hAnsi="Arial" w:cs="Arial"/>
          <w:sz w:val="22"/>
          <w:szCs w:val="22"/>
        </w:rPr>
        <w:t xml:space="preserve"> a všetky súvisiace poplatky sú</w:t>
      </w:r>
      <w:r w:rsidR="00221203" w:rsidRPr="00221203">
        <w:rPr>
          <w:rFonts w:ascii="Arial" w:hAnsi="Arial" w:cs="Arial"/>
          <w:sz w:val="22"/>
          <w:szCs w:val="22"/>
        </w:rPr>
        <w:t xml:space="preserve"> </w:t>
      </w:r>
      <w:r w:rsidR="00EA1C6D">
        <w:rPr>
          <w:rFonts w:ascii="Arial" w:hAnsi="Arial" w:cs="Arial"/>
          <w:sz w:val="22"/>
          <w:szCs w:val="22"/>
        </w:rPr>
        <w:t>zahrnuté v</w:t>
      </w:r>
      <w:r w:rsidR="00B96984">
        <w:rPr>
          <w:rFonts w:ascii="Arial" w:hAnsi="Arial" w:cs="Arial"/>
          <w:sz w:val="22"/>
          <w:szCs w:val="22"/>
        </w:rPr>
        <w:t> </w:t>
      </w:r>
      <w:r w:rsidR="00EA1C6D">
        <w:rPr>
          <w:rFonts w:ascii="Arial" w:hAnsi="Arial" w:cs="Arial"/>
          <w:sz w:val="22"/>
          <w:szCs w:val="22"/>
        </w:rPr>
        <w:t>cenách</w:t>
      </w:r>
      <w:r w:rsidR="00B96984">
        <w:rPr>
          <w:rFonts w:ascii="Arial" w:hAnsi="Arial" w:cs="Arial"/>
          <w:sz w:val="22"/>
          <w:szCs w:val="22"/>
        </w:rPr>
        <w:t xml:space="preserve"> služieb</w:t>
      </w:r>
      <w:r w:rsidR="00EA1C6D">
        <w:rPr>
          <w:rFonts w:ascii="Arial" w:hAnsi="Arial" w:cs="Arial"/>
          <w:sz w:val="22"/>
          <w:szCs w:val="22"/>
        </w:rPr>
        <w:t xml:space="preserve"> p</w:t>
      </w:r>
      <w:r w:rsidR="00B96984">
        <w:rPr>
          <w:rFonts w:ascii="Arial" w:hAnsi="Arial" w:cs="Arial"/>
          <w:sz w:val="22"/>
          <w:szCs w:val="22"/>
        </w:rPr>
        <w:t>odľa Prílohy č. 3 tejto Zmluvy a dodávateľ nie je oprávnený ich samostatne účtovať objednávateľovi.</w:t>
      </w:r>
      <w:r w:rsidR="00EA1C6D">
        <w:rPr>
          <w:rFonts w:ascii="Arial" w:hAnsi="Arial" w:cs="Arial"/>
          <w:sz w:val="22"/>
          <w:szCs w:val="22"/>
        </w:rPr>
        <w:t xml:space="preserve"> </w:t>
      </w:r>
    </w:p>
    <w:p w14:paraId="4B1FA23D" w14:textId="40768C73"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Služby ktoré boli v priebehu dňa dodané v súlade s touto Zmluvou, dodávateľ preukazuje objednávateľovi pravdivým a aktuálnym denným hlásením v písomnej podobe do 9. hodiny nasledujúceho dňa. Hlásenie musí obsahovať najmä zoznam dodaných služieb, prostriedkov, ktoré boli použité, vrátane času ich použitia a výkazu výmer. Objednávateľom odsúhlasené denné hlásenie je podkladom pre „Súpis vykonaných prác“, ktorý po písomnom potvrdení oboma zmluvnými stranami slúži ako podklad pre vystavenie faktúry. Denné hlásenia a súpisy vykonaných prác musia byť vytvárané a archivované v elektronickom systéme</w:t>
      </w:r>
      <w:r w:rsidR="00EA23EC">
        <w:rPr>
          <w:rFonts w:ascii="Arial" w:hAnsi="Arial" w:cs="Arial"/>
          <w:sz w:val="22"/>
          <w:szCs w:val="22"/>
        </w:rPr>
        <w:t xml:space="preserve"> spravovaným dodávateľom</w:t>
      </w:r>
      <w:r w:rsidRPr="00221203">
        <w:rPr>
          <w:rFonts w:ascii="Arial" w:hAnsi="Arial" w:cs="Arial"/>
          <w:sz w:val="22"/>
          <w:szCs w:val="22"/>
        </w:rPr>
        <w:t>. Tento systém bude prístupný</w:t>
      </w:r>
      <w:r w:rsidR="00A03C74">
        <w:rPr>
          <w:rFonts w:ascii="Arial" w:hAnsi="Arial" w:cs="Arial"/>
          <w:sz w:val="22"/>
          <w:szCs w:val="22"/>
        </w:rPr>
        <w:t xml:space="preserve"> objednávateľovi</w:t>
      </w:r>
      <w:r w:rsidRPr="00221203">
        <w:rPr>
          <w:rFonts w:ascii="Arial" w:hAnsi="Arial" w:cs="Arial"/>
          <w:sz w:val="22"/>
          <w:szCs w:val="22"/>
        </w:rPr>
        <w:t xml:space="preserve"> prostredníctvom internetového pripojenia ako cloudové riešenie s dobou archivácie v ňom uložených údajov počas celej doby trvania tejto Zmluvy a minimálne </w:t>
      </w:r>
      <w:r w:rsidRPr="00283B32">
        <w:rPr>
          <w:rFonts w:ascii="Arial" w:hAnsi="Arial" w:cs="Arial"/>
          <w:sz w:val="22"/>
          <w:szCs w:val="22"/>
        </w:rPr>
        <w:t>5</w:t>
      </w:r>
      <w:r w:rsidRPr="00221203">
        <w:rPr>
          <w:rFonts w:ascii="Arial" w:hAnsi="Arial" w:cs="Arial"/>
          <w:sz w:val="22"/>
          <w:szCs w:val="22"/>
        </w:rPr>
        <w:t xml:space="preserve"> rokov po jej ukončení</w:t>
      </w:r>
      <w:r w:rsidR="00EA23EC">
        <w:rPr>
          <w:rFonts w:ascii="Arial" w:hAnsi="Arial" w:cs="Arial"/>
          <w:sz w:val="22"/>
          <w:szCs w:val="22"/>
        </w:rPr>
        <w:t xml:space="preserve"> a dodávateľ sa zaväzuje bezodplatne zriadiť </w:t>
      </w:r>
      <w:r w:rsidR="00EB7409">
        <w:rPr>
          <w:rFonts w:ascii="Arial" w:hAnsi="Arial" w:cs="Arial"/>
          <w:sz w:val="22"/>
          <w:szCs w:val="22"/>
        </w:rPr>
        <w:t xml:space="preserve">a umožniť </w:t>
      </w:r>
      <w:r w:rsidR="00EA23EC">
        <w:rPr>
          <w:rFonts w:ascii="Arial" w:hAnsi="Arial" w:cs="Arial"/>
          <w:sz w:val="22"/>
          <w:szCs w:val="22"/>
        </w:rPr>
        <w:t>objednávateľovi prístup ku všetkým údajom súvisiacim s plnením tejto Zmluvy a to až do skončenia archivačnej povinnosti.</w:t>
      </w:r>
      <w:r w:rsidR="008A5F2B">
        <w:rPr>
          <w:rFonts w:ascii="Arial" w:hAnsi="Arial" w:cs="Arial"/>
          <w:sz w:val="22"/>
          <w:szCs w:val="22"/>
        </w:rPr>
        <w:t xml:space="preserve"> V prípade, ak dodávateľ nedisponuje takýmto systémom, dodávateľ preukazuje denné hlásenie vo forme tabuľky (xls tabuľka), ktorú jej za týmto účelom poskytne Objednávateľ. Dodávateľ je povinný pravdivo vyplnenú tabuľku zaslať objednávateľovi vždy do 9. hodiny nasledujúceho dňa na email </w:t>
      </w:r>
      <w:hyperlink r:id="rId8" w:history="1">
        <w:r w:rsidR="008A5F2B" w:rsidRPr="00D8538D">
          <w:rPr>
            <w:rStyle w:val="Hypertextovprepojenie"/>
            <w:rFonts w:ascii="Arial" w:hAnsi="Arial" w:cs="Arial"/>
            <w:sz w:val="22"/>
            <w:szCs w:val="22"/>
          </w:rPr>
          <w:t>dispecing@bratislava.sk</w:t>
        </w:r>
      </w:hyperlink>
      <w:r w:rsidR="008A5F2B">
        <w:rPr>
          <w:rFonts w:ascii="Arial" w:hAnsi="Arial" w:cs="Arial"/>
          <w:sz w:val="22"/>
          <w:szCs w:val="22"/>
        </w:rPr>
        <w:t>. D</w:t>
      </w:r>
      <w:r w:rsidR="008A5F2B" w:rsidRPr="00B81EEA">
        <w:rPr>
          <w:rFonts w:ascii="Arial" w:hAnsi="Arial" w:cs="Arial"/>
          <w:sz w:val="22"/>
          <w:szCs w:val="22"/>
        </w:rPr>
        <w:t>odávateľ</w:t>
      </w:r>
      <w:r w:rsidR="008A5F2B">
        <w:rPr>
          <w:rFonts w:ascii="Arial" w:hAnsi="Arial" w:cs="Arial"/>
          <w:sz w:val="22"/>
          <w:szCs w:val="22"/>
        </w:rPr>
        <w:t xml:space="preserve"> je</w:t>
      </w:r>
      <w:r w:rsidR="008A5F2B" w:rsidRPr="00B81EEA">
        <w:rPr>
          <w:rFonts w:ascii="Arial" w:hAnsi="Arial" w:cs="Arial"/>
          <w:sz w:val="22"/>
          <w:szCs w:val="22"/>
        </w:rPr>
        <w:t xml:space="preserve"> povinný </w:t>
      </w:r>
      <w:r w:rsidR="008A5F2B">
        <w:rPr>
          <w:rFonts w:ascii="Arial" w:hAnsi="Arial" w:cs="Arial"/>
          <w:sz w:val="22"/>
          <w:szCs w:val="22"/>
        </w:rPr>
        <w:t>uvádzať poskytnuté služby vždy do nového riadku</w:t>
      </w:r>
      <w:r w:rsidR="008A5F2B" w:rsidRPr="00221203">
        <w:rPr>
          <w:rFonts w:ascii="Arial" w:hAnsi="Arial" w:cs="Arial"/>
          <w:sz w:val="22"/>
          <w:szCs w:val="22"/>
        </w:rPr>
        <w:t>.</w:t>
      </w:r>
    </w:p>
    <w:p w14:paraId="179FE603" w14:textId="52F84161" w:rsidR="00221203" w:rsidRPr="00B976AE" w:rsidRDefault="00B5430E"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Objednávateľ je oprávnený uskutočniť kontrolu</w:t>
      </w:r>
      <w:r w:rsidR="00221203" w:rsidRPr="00221203">
        <w:rPr>
          <w:rFonts w:ascii="Arial" w:hAnsi="Arial" w:cs="Arial"/>
          <w:sz w:val="22"/>
          <w:szCs w:val="22"/>
        </w:rPr>
        <w:t xml:space="preserve"> </w:t>
      </w:r>
      <w:r w:rsidRPr="00221203">
        <w:rPr>
          <w:rFonts w:ascii="Arial" w:hAnsi="Arial" w:cs="Arial"/>
          <w:sz w:val="22"/>
          <w:szCs w:val="22"/>
        </w:rPr>
        <w:t xml:space="preserve">služieb </w:t>
      </w:r>
      <w:r w:rsidR="00221203" w:rsidRPr="00221203">
        <w:rPr>
          <w:rFonts w:ascii="Arial" w:hAnsi="Arial" w:cs="Arial"/>
          <w:sz w:val="22"/>
          <w:szCs w:val="22"/>
        </w:rPr>
        <w:t>dodaných dodávateľom</w:t>
      </w:r>
      <w:r>
        <w:rPr>
          <w:rFonts w:ascii="Arial" w:hAnsi="Arial" w:cs="Arial"/>
          <w:sz w:val="22"/>
          <w:szCs w:val="22"/>
        </w:rPr>
        <w:t>,</w:t>
      </w:r>
      <w:r w:rsidR="00221203" w:rsidRPr="00221203">
        <w:rPr>
          <w:rFonts w:ascii="Arial" w:hAnsi="Arial" w:cs="Arial"/>
          <w:sz w:val="22"/>
          <w:szCs w:val="22"/>
        </w:rPr>
        <w:t xml:space="preserve"> za prítomnosti poverených zástupcov obidvoch zmluvných strán.</w:t>
      </w:r>
      <w:r>
        <w:rPr>
          <w:rFonts w:ascii="Arial" w:hAnsi="Arial" w:cs="Arial"/>
          <w:sz w:val="22"/>
          <w:szCs w:val="22"/>
        </w:rPr>
        <w:t xml:space="preserve"> Objednávateľ je povinný písomne podľa podmienok upravených v tejto Zmluvy oznámiť dodávateľovi výkon kontroly dodávania služieb podľa tejto Zmluvy najneskôr 2 hod</w:t>
      </w:r>
      <w:r w:rsidR="00715077">
        <w:rPr>
          <w:rFonts w:ascii="Arial" w:hAnsi="Arial" w:cs="Arial"/>
          <w:sz w:val="22"/>
          <w:szCs w:val="22"/>
        </w:rPr>
        <w:t>iny</w:t>
      </w:r>
      <w:r>
        <w:rPr>
          <w:rFonts w:ascii="Arial" w:hAnsi="Arial" w:cs="Arial"/>
          <w:sz w:val="22"/>
          <w:szCs w:val="22"/>
        </w:rPr>
        <w:t xml:space="preserve"> pred plánovaným výkonom kontroly služieb. Dodávateľ nie je oprávnený odmietnuť </w:t>
      </w:r>
      <w:r w:rsidR="00EA23EC">
        <w:rPr>
          <w:rFonts w:ascii="Arial" w:hAnsi="Arial" w:cs="Arial"/>
          <w:sz w:val="22"/>
          <w:szCs w:val="22"/>
        </w:rPr>
        <w:t xml:space="preserve">výkon kontroly a to ani z dôvodu neschopnosti </w:t>
      </w:r>
      <w:r>
        <w:rPr>
          <w:rFonts w:ascii="Arial" w:hAnsi="Arial" w:cs="Arial"/>
          <w:sz w:val="22"/>
          <w:szCs w:val="22"/>
        </w:rPr>
        <w:t xml:space="preserve">zabezpečiť </w:t>
      </w:r>
      <w:r w:rsidRPr="00221203">
        <w:rPr>
          <w:rFonts w:ascii="Arial" w:hAnsi="Arial" w:cs="Arial"/>
          <w:sz w:val="22"/>
          <w:szCs w:val="22"/>
        </w:rPr>
        <w:t>prítomnos</w:t>
      </w:r>
      <w:r w:rsidR="00EA23EC">
        <w:rPr>
          <w:rFonts w:ascii="Arial" w:hAnsi="Arial" w:cs="Arial"/>
          <w:sz w:val="22"/>
          <w:szCs w:val="22"/>
        </w:rPr>
        <w:t>ť</w:t>
      </w:r>
      <w:r w:rsidRPr="00221203">
        <w:rPr>
          <w:rFonts w:ascii="Arial" w:hAnsi="Arial" w:cs="Arial"/>
          <w:sz w:val="22"/>
          <w:szCs w:val="22"/>
        </w:rPr>
        <w:t xml:space="preserve"> </w:t>
      </w:r>
      <w:r>
        <w:rPr>
          <w:rFonts w:ascii="Arial" w:hAnsi="Arial" w:cs="Arial"/>
          <w:sz w:val="22"/>
          <w:szCs w:val="22"/>
        </w:rPr>
        <w:t xml:space="preserve">povereného zástupcu dodávateľa na </w:t>
      </w:r>
      <w:r w:rsidRPr="00B976AE">
        <w:rPr>
          <w:rFonts w:ascii="Arial" w:hAnsi="Arial" w:cs="Arial"/>
          <w:sz w:val="22"/>
          <w:szCs w:val="22"/>
        </w:rPr>
        <w:t xml:space="preserve">výkone kontroly podľa tohto bodu Zmluvy. </w:t>
      </w:r>
    </w:p>
    <w:p w14:paraId="6C47D17C" w14:textId="03B96401" w:rsidR="00221203" w:rsidRPr="002059AB" w:rsidRDefault="00221203" w:rsidP="00D27911">
      <w:pPr>
        <w:pStyle w:val="Odsekzoznamu"/>
        <w:numPr>
          <w:ilvl w:val="1"/>
          <w:numId w:val="2"/>
        </w:numPr>
        <w:ind w:left="426" w:hanging="568"/>
        <w:jc w:val="both"/>
        <w:rPr>
          <w:rFonts w:ascii="Arial" w:hAnsi="Arial" w:cs="Arial"/>
          <w:sz w:val="22"/>
          <w:szCs w:val="22"/>
        </w:rPr>
      </w:pPr>
      <w:r w:rsidRPr="002059AB">
        <w:rPr>
          <w:rFonts w:ascii="Arial" w:hAnsi="Arial" w:cs="Arial"/>
          <w:sz w:val="22"/>
          <w:szCs w:val="22"/>
        </w:rPr>
        <w:t>Dodávateľ</w:t>
      </w:r>
      <w:r w:rsidR="00837AA9">
        <w:rPr>
          <w:rFonts w:ascii="Arial" w:hAnsi="Arial" w:cs="Arial"/>
          <w:sz w:val="22"/>
          <w:szCs w:val="22"/>
        </w:rPr>
        <w:t xml:space="preserve"> alebo ním určený subdodávateľ</w:t>
      </w:r>
      <w:r w:rsidRPr="002059AB">
        <w:rPr>
          <w:rFonts w:ascii="Arial" w:hAnsi="Arial" w:cs="Arial"/>
          <w:sz w:val="22"/>
          <w:szCs w:val="22"/>
        </w:rPr>
        <w:t xml:space="preserve"> </w:t>
      </w:r>
      <w:r w:rsidR="008A5F2B">
        <w:rPr>
          <w:rFonts w:ascii="Arial" w:hAnsi="Arial" w:cs="Arial"/>
          <w:sz w:val="22"/>
          <w:szCs w:val="22"/>
        </w:rPr>
        <w:t xml:space="preserve">podieľajúci sa na poskytovaní služieb </w:t>
      </w:r>
      <w:r w:rsidRPr="002059AB">
        <w:rPr>
          <w:rFonts w:ascii="Arial" w:hAnsi="Arial" w:cs="Arial"/>
          <w:sz w:val="22"/>
          <w:szCs w:val="22"/>
        </w:rPr>
        <w:t>je povinný mať po celú dobu platnosti tejto Zmluvy uzatvorenú osobitnú zmluvu</w:t>
      </w:r>
      <w:r w:rsidR="003038CA" w:rsidRPr="002059AB">
        <w:rPr>
          <w:rFonts w:ascii="Arial" w:hAnsi="Arial" w:cs="Arial"/>
          <w:sz w:val="22"/>
          <w:szCs w:val="22"/>
        </w:rPr>
        <w:t xml:space="preserve"> s Hlavným mestom SR Bratislava</w:t>
      </w:r>
      <w:r w:rsidRPr="002059AB">
        <w:rPr>
          <w:rFonts w:ascii="Arial" w:hAnsi="Arial" w:cs="Arial"/>
          <w:sz w:val="22"/>
          <w:szCs w:val="22"/>
        </w:rPr>
        <w:t xml:space="preserve"> podľa ustanovení § 81 ods. 13 zákona č. 79/2015 Z.z. o odpadoch (ďalej aj „</w:t>
      </w:r>
      <w:r w:rsidRPr="002059AB">
        <w:rPr>
          <w:rFonts w:ascii="Arial" w:hAnsi="Arial" w:cs="Arial"/>
          <w:b/>
          <w:sz w:val="22"/>
          <w:szCs w:val="22"/>
        </w:rPr>
        <w:t xml:space="preserve">zákon o odpadoch“). </w:t>
      </w:r>
      <w:r w:rsidR="00B976AE">
        <w:rPr>
          <w:rFonts w:ascii="Arial" w:hAnsi="Arial" w:cs="Arial"/>
          <w:sz w:val="22"/>
          <w:szCs w:val="22"/>
        </w:rPr>
        <w:t xml:space="preserve"> </w:t>
      </w:r>
    </w:p>
    <w:p w14:paraId="1138F8B4" w14:textId="26C1EE9F" w:rsidR="00221203" w:rsidRP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vykonáv</w:t>
      </w:r>
      <w:r w:rsidR="00EA1C6D">
        <w:rPr>
          <w:rFonts w:ascii="Arial" w:hAnsi="Arial" w:cs="Arial"/>
          <w:sz w:val="22"/>
          <w:szCs w:val="22"/>
        </w:rPr>
        <w:t xml:space="preserve">ať služby podľa tejto Zmluvy </w:t>
      </w:r>
      <w:r w:rsidRPr="00221203">
        <w:rPr>
          <w:rFonts w:ascii="Arial" w:hAnsi="Arial" w:cs="Arial"/>
          <w:sz w:val="22"/>
          <w:szCs w:val="22"/>
        </w:rPr>
        <w:t>prostredníctvom vozidiel</w:t>
      </w:r>
      <w:r w:rsidR="00EA1C6D">
        <w:rPr>
          <w:rFonts w:ascii="Arial" w:hAnsi="Arial" w:cs="Arial"/>
          <w:sz w:val="22"/>
          <w:szCs w:val="22"/>
        </w:rPr>
        <w:t xml:space="preserve">, zariadení  </w:t>
      </w:r>
      <w:r w:rsidR="002103DD">
        <w:rPr>
          <w:rFonts w:ascii="Arial" w:hAnsi="Arial" w:cs="Arial"/>
          <w:sz w:val="22"/>
          <w:szCs w:val="22"/>
        </w:rPr>
        <w:t xml:space="preserve">a </w:t>
      </w:r>
      <w:r w:rsidR="00EA1C6D">
        <w:rPr>
          <w:rFonts w:ascii="Arial" w:hAnsi="Arial" w:cs="Arial"/>
          <w:sz w:val="22"/>
          <w:szCs w:val="22"/>
        </w:rPr>
        <w:t>mechanizmov</w:t>
      </w:r>
      <w:r w:rsidRPr="00221203">
        <w:rPr>
          <w:rFonts w:ascii="Arial" w:hAnsi="Arial" w:cs="Arial"/>
          <w:sz w:val="22"/>
          <w:szCs w:val="22"/>
        </w:rPr>
        <w:t xml:space="preserve">, ktoré </w:t>
      </w:r>
      <w:r w:rsidR="008A5F2B">
        <w:rPr>
          <w:rFonts w:ascii="Arial" w:hAnsi="Arial" w:cs="Arial"/>
          <w:sz w:val="22"/>
          <w:szCs w:val="22"/>
        </w:rPr>
        <w:t xml:space="preserve">sú na to určené a </w:t>
      </w:r>
      <w:r w:rsidRPr="00221203">
        <w:rPr>
          <w:rFonts w:ascii="Arial" w:hAnsi="Arial" w:cs="Arial"/>
          <w:sz w:val="22"/>
          <w:szCs w:val="22"/>
        </w:rPr>
        <w:t>spĺňajú technick</w:t>
      </w:r>
      <w:r w:rsidR="008A5F2B">
        <w:rPr>
          <w:rFonts w:ascii="Arial" w:hAnsi="Arial" w:cs="Arial"/>
          <w:sz w:val="22"/>
          <w:szCs w:val="22"/>
        </w:rPr>
        <w:t>é požiadavky podľa Prílohy č. 5 a požiadavky príslušných právnych predpisov platných na území Slovenskej republiky.</w:t>
      </w:r>
    </w:p>
    <w:p w14:paraId="72283606" w14:textId="1EF6E5A1" w:rsidR="00221203" w:rsidRP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 xml:space="preserve">Dodávateľ je povinný mať po celú dobu platnosti Zmluvy zriadené vlastné riadiace </w:t>
      </w:r>
      <w:r w:rsidRPr="00221203">
        <w:rPr>
          <w:rFonts w:ascii="Arial" w:hAnsi="Arial" w:cs="Arial"/>
          <w:sz w:val="22"/>
          <w:szCs w:val="22"/>
        </w:rPr>
        <w:lastRenderedPageBreak/>
        <w:t xml:space="preserve">pracovisko (tzv. dispečing), fungujúce nepretržite </w:t>
      </w:r>
      <w:r w:rsidR="003370E8">
        <w:rPr>
          <w:rFonts w:ascii="Arial" w:hAnsi="Arial" w:cs="Arial"/>
          <w:sz w:val="22"/>
          <w:szCs w:val="22"/>
        </w:rPr>
        <w:t>24</w:t>
      </w:r>
      <w:r w:rsidRPr="00221203">
        <w:rPr>
          <w:rFonts w:ascii="Arial" w:hAnsi="Arial" w:cs="Arial"/>
          <w:sz w:val="22"/>
          <w:szCs w:val="22"/>
        </w:rPr>
        <w:t xml:space="preserve"> hodín denne</w:t>
      </w:r>
      <w:r w:rsidR="00244026">
        <w:rPr>
          <w:rFonts w:ascii="Arial" w:hAnsi="Arial" w:cs="Arial"/>
          <w:sz w:val="22"/>
          <w:szCs w:val="22"/>
        </w:rPr>
        <w:t xml:space="preserve"> (podľa požiadavky </w:t>
      </w:r>
      <w:r w:rsidR="00FE0C8A">
        <w:rPr>
          <w:rFonts w:ascii="Arial" w:hAnsi="Arial" w:cs="Arial"/>
          <w:sz w:val="22"/>
          <w:szCs w:val="22"/>
        </w:rPr>
        <w:t>objednávateľa</w:t>
      </w:r>
      <w:r w:rsidR="00244026">
        <w:rPr>
          <w:rFonts w:ascii="Arial" w:hAnsi="Arial" w:cs="Arial"/>
          <w:sz w:val="22"/>
          <w:szCs w:val="22"/>
        </w:rPr>
        <w:t>, vzhľadom na vykonávanú činnosť dodávateľa)</w:t>
      </w:r>
      <w:r w:rsidRPr="00221203">
        <w:rPr>
          <w:rFonts w:ascii="Arial" w:hAnsi="Arial" w:cs="Arial"/>
          <w:sz w:val="22"/>
          <w:szCs w:val="22"/>
        </w:rPr>
        <w:t xml:space="preserve">, prostredníctvom ktorého bude schopný monitorovať a efektívne riadiť a kontrolovať činnosť svojich pracovníkov a technických prostriedkov. </w:t>
      </w:r>
      <w:r w:rsidR="00116FA4">
        <w:rPr>
          <w:rFonts w:ascii="Arial" w:hAnsi="Arial" w:cs="Arial"/>
          <w:sz w:val="22"/>
          <w:szCs w:val="22"/>
        </w:rPr>
        <w:t xml:space="preserve">Dispečing dodávateľa má zriadené jedno mobilné telefónne číslo a jednu e-mailovú adresu pre potreby kontaktu. </w:t>
      </w:r>
      <w:r w:rsidRPr="00221203">
        <w:rPr>
          <w:rFonts w:ascii="Arial" w:hAnsi="Arial" w:cs="Arial"/>
          <w:sz w:val="22"/>
          <w:szCs w:val="22"/>
        </w:rPr>
        <w:t xml:space="preserve">Dispečing dodávateľa je povinný na požiadanie objednávateľa bezodkladne a bezodplatne poskytnúť objednávateľovi informácie o aktuálnej činnosti a mieste výkonu pracovníkov a technických prostriedkov. </w:t>
      </w:r>
    </w:p>
    <w:p w14:paraId="2673D60C" w14:textId="44E74EEB" w:rsidR="001A5D93" w:rsidRDefault="001A5D93" w:rsidP="00D27911">
      <w:pPr>
        <w:pStyle w:val="Odsekzoznamu"/>
        <w:numPr>
          <w:ilvl w:val="1"/>
          <w:numId w:val="2"/>
        </w:numPr>
        <w:ind w:left="426" w:hanging="568"/>
        <w:jc w:val="both"/>
        <w:rPr>
          <w:rFonts w:ascii="Arial" w:hAnsi="Arial" w:cs="Arial"/>
          <w:sz w:val="22"/>
          <w:szCs w:val="22"/>
        </w:rPr>
      </w:pPr>
      <w:bookmarkStart w:id="2" w:name="_Hlk6219777"/>
      <w:r>
        <w:rPr>
          <w:rFonts w:ascii="Arial" w:hAnsi="Arial" w:cs="Arial"/>
          <w:sz w:val="22"/>
          <w:szCs w:val="22"/>
        </w:rPr>
        <w:t xml:space="preserve">Vypustený bod. </w:t>
      </w:r>
    </w:p>
    <w:p w14:paraId="180630C0" w14:textId="5B4B433E" w:rsid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po celú dobu platnosti Zmluvy</w:t>
      </w:r>
      <w:r w:rsidR="00445EC0">
        <w:rPr>
          <w:rFonts w:ascii="Arial" w:hAnsi="Arial" w:cs="Arial"/>
          <w:sz w:val="22"/>
          <w:szCs w:val="22"/>
        </w:rPr>
        <w:t xml:space="preserve"> a minimálne 5 rokov po jej ukončení</w:t>
      </w:r>
      <w:r w:rsidRPr="00221203">
        <w:rPr>
          <w:rFonts w:ascii="Arial" w:hAnsi="Arial" w:cs="Arial"/>
          <w:sz w:val="22"/>
          <w:szCs w:val="22"/>
        </w:rPr>
        <w:t xml:space="preserve"> viesť v elektronickom systéme evidenciu všetkých odpadov</w:t>
      </w:r>
      <w:r w:rsidR="00867ED4" w:rsidRPr="00867ED4">
        <w:rPr>
          <w:rFonts w:ascii="Arial" w:hAnsi="Arial" w:cs="Arial"/>
          <w:sz w:val="22"/>
          <w:szCs w:val="22"/>
        </w:rPr>
        <w:t xml:space="preserve"> </w:t>
      </w:r>
      <w:r w:rsidR="00867ED4">
        <w:rPr>
          <w:rFonts w:ascii="Arial" w:hAnsi="Arial" w:cs="Arial"/>
          <w:sz w:val="22"/>
          <w:szCs w:val="22"/>
        </w:rPr>
        <w:t>podľa osobitného predpisu (vyhláška 366/2015 Z.z.)</w:t>
      </w:r>
      <w:r w:rsidRPr="00221203">
        <w:rPr>
          <w:rFonts w:ascii="Arial" w:hAnsi="Arial" w:cs="Arial"/>
          <w:sz w:val="22"/>
          <w:szCs w:val="22"/>
        </w:rPr>
        <w:t>, ktoré vznikli pri plnení Zmluvy, vrátane preukázania spôsobu</w:t>
      </w:r>
      <w:r w:rsidR="00FE0C8A">
        <w:rPr>
          <w:rFonts w:ascii="Arial" w:hAnsi="Arial" w:cs="Arial"/>
          <w:sz w:val="22"/>
          <w:szCs w:val="22"/>
        </w:rPr>
        <w:t>,</w:t>
      </w:r>
      <w:r w:rsidRPr="00221203">
        <w:rPr>
          <w:rFonts w:ascii="Arial" w:hAnsi="Arial" w:cs="Arial"/>
          <w:sz w:val="22"/>
          <w:szCs w:val="22"/>
        </w:rPr>
        <w:t xml:space="preserve"> akým bol odpad zhodnotený resp. zneškodnený. Dodávateľ je povinný zabezpečiť, aby tento systém bol prístupný prostredníctvom internetového pripojenia aj pracovníkom objednávateľa, poverených vystavovaním objednávok a vykonávaním finančnej kontroly faktúr.</w:t>
      </w:r>
      <w:r w:rsidR="008A5F2B">
        <w:rPr>
          <w:rFonts w:ascii="Arial" w:hAnsi="Arial" w:cs="Arial"/>
          <w:sz w:val="22"/>
          <w:szCs w:val="22"/>
        </w:rPr>
        <w:t xml:space="preserve"> V prípade, ak dodávateľ nedisponuje takýmto systémom, dodávateľ sprístupní požadované údaje ako prílohu denného hlásenia vo forme tabuľky (xls tabuľka), ktorú jej za týmto účelom poskytne Objednávateľ. Dodávateľ je povinný pravdivo vyplnenú tabuľku zaslať objednávateľovi vždy do 9. hodiny nasledujúceho dňa na email </w:t>
      </w:r>
      <w:hyperlink r:id="rId9" w:history="1">
        <w:r w:rsidR="008A5F2B" w:rsidRPr="00D8538D">
          <w:rPr>
            <w:rStyle w:val="Hypertextovprepojenie"/>
            <w:rFonts w:ascii="Arial" w:hAnsi="Arial" w:cs="Arial"/>
            <w:sz w:val="22"/>
            <w:szCs w:val="22"/>
          </w:rPr>
          <w:t>dispecing@bratislava.sk</w:t>
        </w:r>
      </w:hyperlink>
      <w:r w:rsidR="008A5F2B">
        <w:rPr>
          <w:rFonts w:ascii="Arial" w:hAnsi="Arial" w:cs="Arial"/>
          <w:sz w:val="22"/>
          <w:szCs w:val="22"/>
        </w:rPr>
        <w:t xml:space="preserve">. </w:t>
      </w:r>
      <w:r w:rsidR="008A5F2B" w:rsidRPr="00B81EEA">
        <w:rPr>
          <w:rFonts w:ascii="Arial" w:hAnsi="Arial" w:cs="Arial"/>
          <w:sz w:val="22"/>
          <w:szCs w:val="22"/>
        </w:rPr>
        <w:t xml:space="preserve"> </w:t>
      </w:r>
      <w:r w:rsidR="008A5F2B">
        <w:rPr>
          <w:rFonts w:ascii="Arial" w:hAnsi="Arial" w:cs="Arial"/>
          <w:sz w:val="22"/>
          <w:szCs w:val="22"/>
        </w:rPr>
        <w:t>D</w:t>
      </w:r>
      <w:r w:rsidR="008A5F2B" w:rsidRPr="00B81EEA">
        <w:rPr>
          <w:rFonts w:ascii="Arial" w:hAnsi="Arial" w:cs="Arial"/>
          <w:sz w:val="22"/>
          <w:szCs w:val="22"/>
        </w:rPr>
        <w:t>odávateľ</w:t>
      </w:r>
      <w:r w:rsidR="008A5F2B">
        <w:rPr>
          <w:rFonts w:ascii="Arial" w:hAnsi="Arial" w:cs="Arial"/>
          <w:sz w:val="22"/>
          <w:szCs w:val="22"/>
        </w:rPr>
        <w:t xml:space="preserve"> je</w:t>
      </w:r>
      <w:r w:rsidR="008A5F2B" w:rsidRPr="00B81EEA">
        <w:rPr>
          <w:rFonts w:ascii="Arial" w:hAnsi="Arial" w:cs="Arial"/>
          <w:sz w:val="22"/>
          <w:szCs w:val="22"/>
        </w:rPr>
        <w:t xml:space="preserve"> povinný </w:t>
      </w:r>
      <w:r w:rsidR="008A5F2B">
        <w:rPr>
          <w:rFonts w:ascii="Arial" w:hAnsi="Arial" w:cs="Arial"/>
          <w:sz w:val="22"/>
          <w:szCs w:val="22"/>
        </w:rPr>
        <w:t>uvádzať poskytnuté služby vždy do nového riadku</w:t>
      </w:r>
      <w:r w:rsidR="008A5F2B" w:rsidRPr="00221203">
        <w:rPr>
          <w:rFonts w:ascii="Arial" w:hAnsi="Arial" w:cs="Arial"/>
          <w:sz w:val="22"/>
          <w:szCs w:val="22"/>
        </w:rPr>
        <w:t>.</w:t>
      </w:r>
    </w:p>
    <w:p w14:paraId="18F0FF68" w14:textId="06875D84" w:rsidR="001A5D93" w:rsidRPr="00221203" w:rsidRDefault="001A5D9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Objednávateľ je oprávnený kedykoľvek vykonať audit technického stavu techniky</w:t>
      </w:r>
      <w:r>
        <w:rPr>
          <w:rFonts w:ascii="Arial" w:hAnsi="Arial" w:cs="Arial"/>
          <w:sz w:val="22"/>
          <w:szCs w:val="22"/>
        </w:rPr>
        <w:t xml:space="preserve"> dodávateľa</w:t>
      </w:r>
      <w:r w:rsidRPr="00221203">
        <w:rPr>
          <w:rFonts w:ascii="Arial" w:hAnsi="Arial" w:cs="Arial"/>
          <w:sz w:val="22"/>
          <w:szCs w:val="22"/>
        </w:rPr>
        <w:t>, v rámci ktorého sa bude overovať, že vozidlá a mechanizmy dodávateľa spĺňajú predpísan</w:t>
      </w:r>
      <w:r>
        <w:rPr>
          <w:rFonts w:ascii="Arial" w:hAnsi="Arial" w:cs="Arial"/>
          <w:sz w:val="22"/>
          <w:szCs w:val="22"/>
        </w:rPr>
        <w:t>é</w:t>
      </w:r>
      <w:r w:rsidRPr="00221203">
        <w:rPr>
          <w:rFonts w:ascii="Arial" w:hAnsi="Arial" w:cs="Arial"/>
          <w:sz w:val="22"/>
          <w:szCs w:val="22"/>
        </w:rPr>
        <w:t xml:space="preserve"> technick</w:t>
      </w:r>
      <w:r>
        <w:rPr>
          <w:rFonts w:ascii="Arial" w:hAnsi="Arial" w:cs="Arial"/>
          <w:sz w:val="22"/>
          <w:szCs w:val="22"/>
        </w:rPr>
        <w:t>é</w:t>
      </w:r>
      <w:r w:rsidRPr="00221203">
        <w:rPr>
          <w:rFonts w:ascii="Arial" w:hAnsi="Arial" w:cs="Arial"/>
          <w:sz w:val="22"/>
          <w:szCs w:val="22"/>
        </w:rPr>
        <w:t xml:space="preserve"> </w:t>
      </w:r>
      <w:r>
        <w:rPr>
          <w:rFonts w:ascii="Arial" w:hAnsi="Arial" w:cs="Arial"/>
          <w:sz w:val="22"/>
          <w:szCs w:val="22"/>
        </w:rPr>
        <w:t>požiadavky</w:t>
      </w:r>
      <w:r w:rsidRPr="00221203">
        <w:rPr>
          <w:rFonts w:ascii="Arial" w:hAnsi="Arial" w:cs="Arial"/>
          <w:sz w:val="22"/>
          <w:szCs w:val="22"/>
        </w:rPr>
        <w:t xml:space="preserve"> s čím dodávateľ týmto vyjadruje svoj súhlas.</w:t>
      </w:r>
    </w:p>
    <w:bookmarkEnd w:id="2"/>
    <w:p w14:paraId="5FC9E358" w14:textId="4CFA951F" w:rsid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zabezpečiť pre svojich zamestnancov</w:t>
      </w:r>
      <w:r w:rsidR="002103DD">
        <w:rPr>
          <w:rFonts w:ascii="Arial" w:hAnsi="Arial" w:cs="Arial"/>
          <w:sz w:val="22"/>
          <w:szCs w:val="22"/>
        </w:rPr>
        <w:t xml:space="preserve"> a subdodávateľov</w:t>
      </w:r>
      <w:r w:rsidRPr="00221203">
        <w:rPr>
          <w:rFonts w:ascii="Arial" w:hAnsi="Arial" w:cs="Arial"/>
          <w:sz w:val="22"/>
          <w:szCs w:val="22"/>
        </w:rPr>
        <w:t xml:space="preserve"> jednotné oblečenie s označením firmy umiestneným na viditeľnom mieste pracovného oblečenia ako aj osobné ochranné pomôcky, potrebné na riadny výkon predmetu zmluvy.</w:t>
      </w:r>
    </w:p>
    <w:p w14:paraId="1234D064" w14:textId="1803ACA6"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Dodávateľ je povinný ku dňu podpisu tejto Zmluvy </w:t>
      </w:r>
      <w:r w:rsidR="004F6B3D">
        <w:rPr>
          <w:rFonts w:ascii="Arial" w:hAnsi="Arial" w:cs="Arial"/>
          <w:sz w:val="22"/>
          <w:szCs w:val="22"/>
        </w:rPr>
        <w:t>poskytnúť</w:t>
      </w:r>
      <w:r w:rsidRPr="00D61EB1">
        <w:rPr>
          <w:rFonts w:ascii="Arial" w:hAnsi="Arial" w:cs="Arial"/>
          <w:sz w:val="22"/>
          <w:szCs w:val="22"/>
        </w:rPr>
        <w:t xml:space="preserve">  objednávateľovi zábezpeku na vykonanie služieb podľa tejto Zmluvy vo výške </w:t>
      </w:r>
      <w:r w:rsidRPr="002059AB">
        <w:rPr>
          <w:rFonts w:ascii="Arial" w:hAnsi="Arial" w:cs="Arial"/>
          <w:sz w:val="22"/>
          <w:szCs w:val="22"/>
        </w:rPr>
        <w:t>10 %</w:t>
      </w:r>
      <w:r w:rsidRPr="00D61EB1">
        <w:rPr>
          <w:rFonts w:ascii="Arial" w:hAnsi="Arial" w:cs="Arial"/>
          <w:sz w:val="22"/>
          <w:szCs w:val="22"/>
        </w:rPr>
        <w:t xml:space="preserve"> celkovej ceny podľa bodu 4.5. tejto Zmluvy bez DPH.  Zábezpeka podľa tohto bodu Zmluvy zostane v plnej výške platná počas celej doby trvania tejto Zmluvy (ďalej len „</w:t>
      </w:r>
      <w:r w:rsidRPr="00D61EB1">
        <w:rPr>
          <w:rFonts w:ascii="Arial" w:hAnsi="Arial" w:cs="Arial"/>
          <w:b/>
          <w:sz w:val="22"/>
          <w:szCs w:val="22"/>
        </w:rPr>
        <w:t>výkonová zábezpeka</w:t>
      </w:r>
      <w:r w:rsidRPr="00D61EB1">
        <w:rPr>
          <w:rFonts w:ascii="Arial" w:hAnsi="Arial" w:cs="Arial"/>
          <w:sz w:val="22"/>
          <w:szCs w:val="22"/>
        </w:rPr>
        <w:t xml:space="preserve">“).  </w:t>
      </w:r>
    </w:p>
    <w:p w14:paraId="0F2B45F4" w14:textId="3E502AA2"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Objednávateľ požaduje zloženie výkonovej zábezpeky vo výške podľa bodu 6.</w:t>
      </w:r>
      <w:r w:rsidR="00837AA9" w:rsidRPr="00D61EB1">
        <w:rPr>
          <w:rFonts w:ascii="Arial" w:hAnsi="Arial" w:cs="Arial"/>
          <w:sz w:val="22"/>
          <w:szCs w:val="22"/>
        </w:rPr>
        <w:t>1</w:t>
      </w:r>
      <w:r w:rsidR="00837AA9">
        <w:rPr>
          <w:rFonts w:ascii="Arial" w:hAnsi="Arial" w:cs="Arial"/>
          <w:sz w:val="22"/>
          <w:szCs w:val="22"/>
        </w:rPr>
        <w:t>7</w:t>
      </w:r>
      <w:r w:rsidRPr="00D61EB1">
        <w:rPr>
          <w:rFonts w:ascii="Arial" w:hAnsi="Arial" w:cs="Arial"/>
          <w:sz w:val="22"/>
          <w:szCs w:val="22"/>
        </w:rPr>
        <w:t>. tejto Zmluvy:</w:t>
      </w:r>
    </w:p>
    <w:p w14:paraId="0A2748E8" w14:textId="5E995C6E" w:rsidR="00846AC5" w:rsidRPr="00D61EB1" w:rsidRDefault="00846AC5" w:rsidP="00D27911">
      <w:pPr>
        <w:pStyle w:val="Odsekzoznamu"/>
        <w:numPr>
          <w:ilvl w:val="2"/>
          <w:numId w:val="2"/>
        </w:numPr>
        <w:ind w:left="1418" w:hanging="992"/>
        <w:jc w:val="both"/>
        <w:rPr>
          <w:rFonts w:ascii="Arial" w:hAnsi="Arial" w:cs="Arial"/>
          <w:sz w:val="22"/>
          <w:szCs w:val="22"/>
        </w:rPr>
      </w:pPr>
      <w:r w:rsidRPr="004F6B3D">
        <w:rPr>
          <w:rFonts w:ascii="Arial" w:hAnsi="Arial" w:cs="Arial"/>
          <w:b/>
          <w:sz w:val="22"/>
          <w:szCs w:val="22"/>
          <w:u w:val="single"/>
        </w:rPr>
        <w:t>Poskytnutím neodvolateľnej bankovej záruky za dodávateľa</w:t>
      </w:r>
      <w:r w:rsidRPr="004F6B3D">
        <w:rPr>
          <w:rFonts w:ascii="Arial" w:hAnsi="Arial" w:cs="Arial"/>
          <w:sz w:val="22"/>
          <w:szCs w:val="22"/>
          <w:u w:val="single"/>
        </w:rPr>
        <w:t>. Poskytnutie</w:t>
      </w:r>
      <w:r w:rsidRPr="00D61EB1">
        <w:rPr>
          <w:rFonts w:ascii="Arial" w:hAnsi="Arial" w:cs="Arial"/>
          <w:sz w:val="22"/>
          <w:szCs w:val="22"/>
        </w:rPr>
        <w:t xml:space="preserve"> výkonovej zábezpeky formou bankovej záruky sa riadi ustanoveniami § 313 až § 322 zákona č. 513/1991 Zb. Obchodného zákonníka. Záručná listina môže byť vystavená bankou alebo pobočkou zahraničnej banky (ďalej len „</w:t>
      </w:r>
      <w:r w:rsidRPr="00D61EB1">
        <w:rPr>
          <w:rFonts w:ascii="Arial" w:hAnsi="Arial" w:cs="Arial"/>
          <w:b/>
          <w:sz w:val="22"/>
          <w:szCs w:val="22"/>
        </w:rPr>
        <w:t>banka</w:t>
      </w:r>
      <w:r w:rsidRPr="00D61EB1">
        <w:rPr>
          <w:rFonts w:ascii="Arial" w:hAnsi="Arial" w:cs="Arial"/>
          <w:sz w:val="22"/>
          <w:szCs w:val="22"/>
        </w:rPr>
        <w:t xml:space="preserve">“). </w:t>
      </w:r>
    </w:p>
    <w:p w14:paraId="2024A6A7" w14:textId="58249C4C"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Zo záručnej listiny vystavenej bankou musí vyplývať, že: (i) banka uspokojí objednávateľa za dodávateľa v plnej výške v prípade vzniku </w:t>
      </w:r>
      <w:r w:rsidR="00DA58F7">
        <w:rPr>
          <w:rFonts w:ascii="Arial" w:hAnsi="Arial" w:cs="Arial"/>
          <w:sz w:val="22"/>
          <w:szCs w:val="22"/>
        </w:rPr>
        <w:t xml:space="preserve">akýchkoľvek </w:t>
      </w:r>
      <w:r w:rsidRPr="00D61EB1">
        <w:rPr>
          <w:rFonts w:ascii="Arial" w:hAnsi="Arial" w:cs="Arial"/>
          <w:sz w:val="22"/>
          <w:szCs w:val="22"/>
        </w:rPr>
        <w:t xml:space="preserve">pohľadávok objednávateľa voči dodávateľovi </w:t>
      </w:r>
      <w:r w:rsidR="00DA58F7">
        <w:rPr>
          <w:rFonts w:ascii="Arial" w:hAnsi="Arial" w:cs="Arial"/>
          <w:sz w:val="22"/>
          <w:szCs w:val="22"/>
        </w:rPr>
        <w:t xml:space="preserve">zo Zmluvy, najmä avšak nie výlučne </w:t>
      </w:r>
      <w:r w:rsidRPr="00D61EB1">
        <w:rPr>
          <w:rFonts w:ascii="Arial" w:hAnsi="Arial" w:cs="Arial"/>
          <w:sz w:val="22"/>
          <w:szCs w:val="22"/>
        </w:rPr>
        <w:t>z dôvodu porušenia povinností dodávateľa podľa tejto Zmluvy</w:t>
      </w:r>
      <w:r w:rsidR="004F6B3D">
        <w:rPr>
          <w:rFonts w:ascii="Arial" w:hAnsi="Arial" w:cs="Arial"/>
          <w:sz w:val="22"/>
          <w:szCs w:val="22"/>
        </w:rPr>
        <w:t xml:space="preserve">, z dôvodu </w:t>
      </w:r>
      <w:r w:rsidR="00DA58F7">
        <w:rPr>
          <w:rFonts w:ascii="Arial" w:hAnsi="Arial" w:cs="Arial"/>
          <w:sz w:val="22"/>
          <w:szCs w:val="22"/>
        </w:rPr>
        <w:t xml:space="preserve"> vzniku </w:t>
      </w:r>
      <w:r w:rsidR="004F6B3D">
        <w:rPr>
          <w:rFonts w:ascii="Arial" w:hAnsi="Arial" w:cs="Arial"/>
          <w:sz w:val="22"/>
          <w:szCs w:val="22"/>
        </w:rPr>
        <w:t>škôd spôsobených objednávateľovi zo strany dodávateľa, z dôvodu vzniku nárokov na uhradenie zmluvných pokút podľa Zmluvy</w:t>
      </w:r>
      <w:r w:rsidR="004059A0">
        <w:rPr>
          <w:rFonts w:ascii="Arial" w:hAnsi="Arial" w:cs="Arial"/>
          <w:sz w:val="22"/>
          <w:szCs w:val="22"/>
        </w:rPr>
        <w:t xml:space="preserve">, z dôvodu prepadnutia výkonovej zábezpeky podľa bodu </w:t>
      </w:r>
      <w:r w:rsidR="00957BD0">
        <w:rPr>
          <w:rFonts w:ascii="Arial" w:hAnsi="Arial" w:cs="Arial"/>
          <w:sz w:val="22"/>
          <w:szCs w:val="22"/>
        </w:rPr>
        <w:t>7.6. a 7.6.1.</w:t>
      </w:r>
      <w:r w:rsidR="004059A0">
        <w:rPr>
          <w:rFonts w:ascii="Arial" w:hAnsi="Arial" w:cs="Arial"/>
          <w:sz w:val="22"/>
          <w:szCs w:val="22"/>
        </w:rPr>
        <w:t xml:space="preserve"> tejto Zmluvy</w:t>
      </w:r>
      <w:r w:rsidRPr="00D61EB1">
        <w:rPr>
          <w:rFonts w:ascii="Arial" w:hAnsi="Arial" w:cs="Arial"/>
          <w:sz w:val="22"/>
          <w:szCs w:val="22"/>
        </w:rPr>
        <w:t xml:space="preserve">; (ii) Banka sa zaväzuje zaplatiť vzniknutú pohľadávku do 15 dní po doručení </w:t>
      </w:r>
      <w:r w:rsidR="00DA58F7">
        <w:rPr>
          <w:rFonts w:ascii="Arial" w:hAnsi="Arial" w:cs="Arial"/>
          <w:sz w:val="22"/>
          <w:szCs w:val="22"/>
        </w:rPr>
        <w:t xml:space="preserve">prvej </w:t>
      </w:r>
      <w:r w:rsidRPr="00D61EB1">
        <w:rPr>
          <w:rFonts w:ascii="Arial" w:hAnsi="Arial" w:cs="Arial"/>
          <w:sz w:val="22"/>
          <w:szCs w:val="22"/>
        </w:rPr>
        <w:t xml:space="preserve">výzvy objednávateľa na zaplatenie na </w:t>
      </w:r>
      <w:r w:rsidR="004059A0">
        <w:rPr>
          <w:rFonts w:ascii="Arial" w:hAnsi="Arial" w:cs="Arial"/>
          <w:sz w:val="22"/>
          <w:szCs w:val="22"/>
        </w:rPr>
        <w:t xml:space="preserve">bankový </w:t>
      </w:r>
      <w:r w:rsidRPr="00D61EB1">
        <w:rPr>
          <w:rFonts w:ascii="Arial" w:hAnsi="Arial" w:cs="Arial"/>
          <w:sz w:val="22"/>
          <w:szCs w:val="22"/>
        </w:rPr>
        <w:t>účet objednávateľa uvedený v záhlaví tejto Zmluvy.</w:t>
      </w:r>
    </w:p>
    <w:p w14:paraId="391A1B40" w14:textId="500E92C8"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Výkonová zábezpeka poskytnutá formou bankovej záruky nadobúda platnosť dňom jej vystavenia bankou a vzniká doručením záručnej listiny objednávateľovi. </w:t>
      </w:r>
    </w:p>
    <w:p w14:paraId="39944423" w14:textId="01569A11"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Platnosť výkonovej zábezpeky poskytnutej formou bankovej záruky končí zánikom tejto Zmluvy. </w:t>
      </w:r>
    </w:p>
    <w:p w14:paraId="0806BD0C" w14:textId="30D8FF3F"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Výkonová zábezpeka poskytnutá formou bankovej záruky zanikne: </w:t>
      </w:r>
    </w:p>
    <w:p w14:paraId="058F3008" w14:textId="04067375" w:rsidR="00846AC5" w:rsidRPr="00D61EB1" w:rsidRDefault="00846AC5" w:rsidP="00D27911">
      <w:pPr>
        <w:pStyle w:val="Default"/>
        <w:numPr>
          <w:ilvl w:val="0"/>
          <w:numId w:val="3"/>
        </w:numPr>
        <w:spacing w:after="47"/>
        <w:ind w:left="2977"/>
        <w:jc w:val="both"/>
        <w:rPr>
          <w:sz w:val="22"/>
          <w:szCs w:val="22"/>
        </w:rPr>
      </w:pPr>
      <w:r w:rsidRPr="00D61EB1">
        <w:rPr>
          <w:sz w:val="22"/>
          <w:szCs w:val="22"/>
        </w:rPr>
        <w:t xml:space="preserve">plnením banky v rozsahu, v akom banka za dodávateľa poskytla plnenie v prospech objednávateľa, </w:t>
      </w:r>
    </w:p>
    <w:p w14:paraId="61325EFF" w14:textId="7D7F3084" w:rsidR="00846AC5" w:rsidRPr="00D61EB1" w:rsidRDefault="00846AC5" w:rsidP="00D27911">
      <w:pPr>
        <w:pStyle w:val="Default"/>
        <w:numPr>
          <w:ilvl w:val="0"/>
          <w:numId w:val="3"/>
        </w:numPr>
        <w:spacing w:after="47"/>
        <w:ind w:left="2977"/>
        <w:jc w:val="both"/>
        <w:rPr>
          <w:sz w:val="22"/>
          <w:szCs w:val="22"/>
        </w:rPr>
      </w:pPr>
      <w:r w:rsidRPr="00D61EB1">
        <w:rPr>
          <w:sz w:val="22"/>
          <w:szCs w:val="22"/>
        </w:rPr>
        <w:t xml:space="preserve">odvolaním bankovej záruky na základe písomnej žiadosti dodávateľa schválenej objednávateľom, </w:t>
      </w:r>
    </w:p>
    <w:p w14:paraId="64735066" w14:textId="1D72077A" w:rsidR="00846AC5" w:rsidRPr="00D61EB1" w:rsidRDefault="00846AC5" w:rsidP="00D27911">
      <w:pPr>
        <w:pStyle w:val="Default"/>
        <w:numPr>
          <w:ilvl w:val="0"/>
          <w:numId w:val="3"/>
        </w:numPr>
        <w:ind w:left="2977"/>
        <w:jc w:val="both"/>
        <w:rPr>
          <w:sz w:val="22"/>
          <w:szCs w:val="22"/>
        </w:rPr>
      </w:pPr>
      <w:r w:rsidRPr="00D61EB1">
        <w:rPr>
          <w:sz w:val="22"/>
          <w:szCs w:val="22"/>
        </w:rPr>
        <w:lastRenderedPageBreak/>
        <w:t>uplynutím doby platnosti, ak si objednávateľ do uplynutia doby platnosti neuplatnil svoje nároky voči banke vyplývajúce z vystavenej záručnej listiny</w:t>
      </w:r>
      <w:r w:rsidR="00B26915">
        <w:rPr>
          <w:sz w:val="22"/>
          <w:szCs w:val="22"/>
        </w:rPr>
        <w:t xml:space="preserve">. </w:t>
      </w:r>
    </w:p>
    <w:p w14:paraId="55B382D5" w14:textId="6D92BEB3" w:rsidR="00846AC5" w:rsidRPr="00D61EB1" w:rsidRDefault="00846AC5" w:rsidP="00D27911">
      <w:pPr>
        <w:pStyle w:val="Odsekzoznamu"/>
        <w:numPr>
          <w:ilvl w:val="2"/>
          <w:numId w:val="2"/>
        </w:numPr>
        <w:ind w:left="1418" w:hanging="992"/>
        <w:jc w:val="both"/>
        <w:rPr>
          <w:rFonts w:ascii="Arial" w:hAnsi="Arial" w:cs="Arial"/>
          <w:sz w:val="22"/>
          <w:szCs w:val="22"/>
        </w:rPr>
      </w:pPr>
      <w:r w:rsidRPr="00F955F3">
        <w:rPr>
          <w:rFonts w:ascii="Arial" w:hAnsi="Arial" w:cs="Arial"/>
          <w:b/>
          <w:sz w:val="22"/>
          <w:szCs w:val="22"/>
          <w:u w:val="single"/>
        </w:rPr>
        <w:t>zložením finančných prostriedkov na bankový účet objednávateľa</w:t>
      </w:r>
      <w:r w:rsidRPr="00D61EB1">
        <w:rPr>
          <w:rFonts w:ascii="Arial" w:hAnsi="Arial" w:cs="Arial"/>
          <w:sz w:val="22"/>
          <w:szCs w:val="22"/>
        </w:rPr>
        <w:t>.</w:t>
      </w:r>
    </w:p>
    <w:p w14:paraId="62AF0223" w14:textId="03D76B09"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Finančné prostriedky musia byť pripísané na účet objednávateľa najneskôr ku dňu uzatvorenia tejto Zmluvy: </w:t>
      </w:r>
    </w:p>
    <w:p w14:paraId="6EF1F3F8" w14:textId="1EEABE06" w:rsidR="00846AC5" w:rsidRPr="00D61EB1" w:rsidRDefault="00846AC5" w:rsidP="00D61EB1">
      <w:pPr>
        <w:pStyle w:val="Default"/>
        <w:ind w:left="2552"/>
        <w:jc w:val="both"/>
        <w:rPr>
          <w:sz w:val="22"/>
          <w:szCs w:val="22"/>
        </w:rPr>
      </w:pPr>
      <w:r w:rsidRPr="00D61EB1">
        <w:rPr>
          <w:sz w:val="22"/>
          <w:szCs w:val="22"/>
        </w:rPr>
        <w:t xml:space="preserve">Banka: </w:t>
      </w:r>
      <w:r w:rsidRPr="00D61EB1">
        <w:rPr>
          <w:sz w:val="22"/>
          <w:szCs w:val="22"/>
        </w:rPr>
        <w:tab/>
      </w:r>
      <w:r w:rsidR="00D61EB1">
        <w:rPr>
          <w:sz w:val="22"/>
          <w:szCs w:val="22"/>
        </w:rPr>
        <w:tab/>
      </w:r>
      <w:r w:rsidR="00C515F0">
        <w:rPr>
          <w:rStyle w:val="Bodytext20"/>
          <w:rFonts w:ascii="Arial" w:eastAsia="Courier New" w:hAnsi="Arial" w:cs="Arial"/>
          <w:sz w:val="22"/>
          <w:szCs w:val="22"/>
        </w:rPr>
        <w:t>Č</w:t>
      </w:r>
      <w:r w:rsidR="00C515F0" w:rsidRPr="0017643A">
        <w:rPr>
          <w:rStyle w:val="Bodytext20"/>
          <w:rFonts w:ascii="Arial" w:eastAsia="Courier New" w:hAnsi="Arial" w:cs="Arial"/>
          <w:sz w:val="22"/>
          <w:szCs w:val="22"/>
        </w:rPr>
        <w:t>eskoslovenská obchodná banka a.s., 815 63 Bratislava</w:t>
      </w:r>
    </w:p>
    <w:p w14:paraId="76C42F99" w14:textId="73ABD1C9" w:rsidR="00846AC5" w:rsidRPr="00D61EB1" w:rsidRDefault="00846AC5" w:rsidP="00D61EB1">
      <w:pPr>
        <w:pStyle w:val="Default"/>
        <w:ind w:left="2552"/>
        <w:jc w:val="both"/>
        <w:rPr>
          <w:sz w:val="22"/>
          <w:szCs w:val="22"/>
        </w:rPr>
      </w:pPr>
      <w:r w:rsidRPr="00D61EB1">
        <w:rPr>
          <w:sz w:val="22"/>
          <w:szCs w:val="22"/>
        </w:rPr>
        <w:t xml:space="preserve">IBAN: </w:t>
      </w:r>
      <w:r w:rsidRPr="00D61EB1">
        <w:rPr>
          <w:sz w:val="22"/>
          <w:szCs w:val="22"/>
        </w:rPr>
        <w:tab/>
      </w:r>
      <w:r w:rsidRPr="00D61EB1">
        <w:rPr>
          <w:sz w:val="22"/>
          <w:szCs w:val="22"/>
        </w:rPr>
        <w:tab/>
      </w:r>
      <w:r w:rsidR="00C515F0" w:rsidRPr="008B24D5">
        <w:rPr>
          <w:rStyle w:val="Bodytext20"/>
          <w:rFonts w:ascii="Arial" w:eastAsia="Courier New" w:hAnsi="Arial" w:cs="Arial"/>
          <w:sz w:val="22"/>
          <w:szCs w:val="22"/>
        </w:rPr>
        <w:t>SK37 7500 0000 0000 2583 7143</w:t>
      </w:r>
    </w:p>
    <w:p w14:paraId="5F6302CE" w14:textId="77777777" w:rsidR="00846AC5" w:rsidRPr="00C515F0" w:rsidRDefault="00846AC5" w:rsidP="00D61EB1">
      <w:pPr>
        <w:pStyle w:val="Default"/>
        <w:ind w:left="2552"/>
        <w:jc w:val="both"/>
        <w:rPr>
          <w:sz w:val="22"/>
          <w:szCs w:val="22"/>
        </w:rPr>
      </w:pPr>
      <w:r w:rsidRPr="00D61EB1">
        <w:rPr>
          <w:sz w:val="22"/>
          <w:szCs w:val="22"/>
        </w:rPr>
        <w:t xml:space="preserve">BIC: </w:t>
      </w:r>
      <w:r w:rsidRPr="00D61EB1">
        <w:rPr>
          <w:sz w:val="22"/>
          <w:szCs w:val="22"/>
        </w:rPr>
        <w:tab/>
      </w:r>
      <w:r w:rsidRPr="00D61EB1">
        <w:rPr>
          <w:sz w:val="22"/>
          <w:szCs w:val="22"/>
        </w:rPr>
        <w:tab/>
      </w:r>
      <w:r w:rsidRPr="00C515F0">
        <w:rPr>
          <w:sz w:val="22"/>
          <w:szCs w:val="22"/>
        </w:rPr>
        <w:t>.....................................</w:t>
      </w:r>
    </w:p>
    <w:p w14:paraId="746F8D59" w14:textId="77777777" w:rsidR="00846AC5" w:rsidRPr="00C515F0" w:rsidRDefault="00846AC5" w:rsidP="00D61EB1">
      <w:pPr>
        <w:pStyle w:val="Default"/>
        <w:ind w:left="2552"/>
        <w:jc w:val="both"/>
        <w:rPr>
          <w:sz w:val="22"/>
          <w:szCs w:val="22"/>
        </w:rPr>
      </w:pPr>
      <w:r w:rsidRPr="00C515F0">
        <w:rPr>
          <w:sz w:val="22"/>
          <w:szCs w:val="22"/>
        </w:rPr>
        <w:t xml:space="preserve">Konštantný symbol (KS): ............... </w:t>
      </w:r>
    </w:p>
    <w:p w14:paraId="768E7A7A" w14:textId="77777777" w:rsidR="00846AC5" w:rsidRPr="00D61EB1" w:rsidRDefault="00846AC5" w:rsidP="00D61EB1">
      <w:pPr>
        <w:pStyle w:val="Default"/>
        <w:ind w:left="2552"/>
        <w:jc w:val="both"/>
        <w:rPr>
          <w:sz w:val="22"/>
          <w:szCs w:val="22"/>
        </w:rPr>
      </w:pPr>
      <w:r w:rsidRPr="00C515F0">
        <w:rPr>
          <w:sz w:val="22"/>
          <w:szCs w:val="22"/>
        </w:rPr>
        <w:t>Variabilný symbol (VS): (IČO dodávateľa</w:t>
      </w:r>
      <w:r w:rsidRPr="00D61EB1">
        <w:rPr>
          <w:sz w:val="22"/>
          <w:szCs w:val="22"/>
        </w:rPr>
        <w:t>)</w:t>
      </w:r>
    </w:p>
    <w:p w14:paraId="52FD90EE" w14:textId="77777777" w:rsidR="00846AC5" w:rsidRPr="00D61EB1" w:rsidRDefault="00846AC5" w:rsidP="00D61EB1">
      <w:pPr>
        <w:pStyle w:val="Default"/>
        <w:ind w:left="2552"/>
        <w:jc w:val="both"/>
        <w:rPr>
          <w:sz w:val="22"/>
          <w:szCs w:val="22"/>
        </w:rPr>
      </w:pPr>
      <w:r w:rsidRPr="00D61EB1">
        <w:rPr>
          <w:sz w:val="22"/>
          <w:szCs w:val="22"/>
        </w:rPr>
        <w:t>Účel platby: výkonová zábezpeka</w:t>
      </w:r>
      <w:r w:rsidRPr="00D61EB1">
        <w:rPr>
          <w:i/>
          <w:iCs/>
          <w:sz w:val="22"/>
          <w:szCs w:val="22"/>
        </w:rPr>
        <w:t xml:space="preserve"> </w:t>
      </w:r>
    </w:p>
    <w:p w14:paraId="64ADE8FA" w14:textId="461D1989"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Doba platnosti výkonovej zábezpeky</w:t>
      </w:r>
      <w:r w:rsidR="00B26915">
        <w:rPr>
          <w:rFonts w:ascii="Arial" w:hAnsi="Arial" w:cs="Arial"/>
          <w:sz w:val="22"/>
          <w:szCs w:val="22"/>
        </w:rPr>
        <w:t xml:space="preserve"> </w:t>
      </w:r>
      <w:r w:rsidR="007B1F74">
        <w:rPr>
          <w:rFonts w:ascii="Arial" w:hAnsi="Arial" w:cs="Arial"/>
          <w:sz w:val="22"/>
          <w:szCs w:val="22"/>
        </w:rPr>
        <w:t>poskytnutej</w:t>
      </w:r>
      <w:r w:rsidRPr="00D61EB1">
        <w:rPr>
          <w:rFonts w:ascii="Arial" w:hAnsi="Arial" w:cs="Arial"/>
          <w:sz w:val="22"/>
          <w:szCs w:val="22"/>
        </w:rPr>
        <w:t xml:space="preserve"> formou zloženia finančných prostriedkov na účet objednávateľa končí zánikom tejto Zmluvy. </w:t>
      </w:r>
    </w:p>
    <w:p w14:paraId="7ECFBBF2" w14:textId="17C67B85"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Dodávateľ je povinný počas celej doby trvania tejto Zmluvy udržiavať výšku výkonovej zábezpeky zloženej na bankový účet objednávateľa vo výške podľa bodu 6.</w:t>
      </w:r>
      <w:r w:rsidR="00BD3921" w:rsidRPr="00D61EB1">
        <w:rPr>
          <w:rFonts w:ascii="Arial" w:hAnsi="Arial" w:cs="Arial"/>
          <w:sz w:val="22"/>
          <w:szCs w:val="22"/>
        </w:rPr>
        <w:t>1</w:t>
      </w:r>
      <w:r w:rsidR="00BD3921">
        <w:rPr>
          <w:rFonts w:ascii="Arial" w:hAnsi="Arial" w:cs="Arial"/>
          <w:sz w:val="22"/>
          <w:szCs w:val="22"/>
        </w:rPr>
        <w:t>7</w:t>
      </w:r>
      <w:r w:rsidRPr="00D61EB1">
        <w:rPr>
          <w:rFonts w:ascii="Arial" w:hAnsi="Arial" w:cs="Arial"/>
          <w:sz w:val="22"/>
          <w:szCs w:val="22"/>
        </w:rPr>
        <w:t xml:space="preserve">. tejto Zmluvy. V prípade použitia výkonovej zábezpeky na úhradu </w:t>
      </w:r>
      <w:r w:rsidR="00B26915">
        <w:rPr>
          <w:rFonts w:ascii="Arial" w:hAnsi="Arial" w:cs="Arial"/>
          <w:sz w:val="22"/>
          <w:szCs w:val="22"/>
        </w:rPr>
        <w:t xml:space="preserve">akýchkoľvek </w:t>
      </w:r>
      <w:r w:rsidRPr="00D61EB1">
        <w:rPr>
          <w:rFonts w:ascii="Arial" w:hAnsi="Arial" w:cs="Arial"/>
          <w:sz w:val="22"/>
          <w:szCs w:val="22"/>
        </w:rPr>
        <w:t>pohľadáv</w:t>
      </w:r>
      <w:r w:rsidR="00B26915">
        <w:rPr>
          <w:rFonts w:ascii="Arial" w:hAnsi="Arial" w:cs="Arial"/>
          <w:sz w:val="22"/>
          <w:szCs w:val="22"/>
        </w:rPr>
        <w:t xml:space="preserve">ok </w:t>
      </w:r>
      <w:r w:rsidRPr="00D61EB1">
        <w:rPr>
          <w:rFonts w:ascii="Arial" w:hAnsi="Arial" w:cs="Arial"/>
          <w:sz w:val="22"/>
          <w:szCs w:val="22"/>
        </w:rPr>
        <w:t>objednávateľa voči dodávateľovi podľa tejto Zmluvy</w:t>
      </w:r>
      <w:r w:rsidR="00B26915">
        <w:rPr>
          <w:rFonts w:ascii="Arial" w:hAnsi="Arial" w:cs="Arial"/>
          <w:sz w:val="22"/>
          <w:szCs w:val="22"/>
        </w:rPr>
        <w:t xml:space="preserve">, najmä avšak nie výlučne na úhradu škôd spôsobených objednávateľovi zo strany dodávateľa, alebo na úhradu zmluvných pokút objednávateľovi, povinnosť uhradiť ktoré vznikla dodávateľovi z dôvodu porušenia povinností podľa tejto Zmluvy, </w:t>
      </w:r>
      <w:r w:rsidRPr="00D61EB1">
        <w:rPr>
          <w:rFonts w:ascii="Arial" w:hAnsi="Arial" w:cs="Arial"/>
          <w:sz w:val="22"/>
          <w:szCs w:val="22"/>
        </w:rPr>
        <w:t>je dodávateľ povinný doplniť sumu finančných prostriedkov ako výkonovej zábezpeky zložených  na bankový účet objednávateľa do výšky podľa bodu 6.</w:t>
      </w:r>
      <w:r w:rsidR="00780966" w:rsidRPr="00D61EB1">
        <w:rPr>
          <w:rFonts w:ascii="Arial" w:hAnsi="Arial" w:cs="Arial"/>
          <w:sz w:val="22"/>
          <w:szCs w:val="22"/>
        </w:rPr>
        <w:t>1</w:t>
      </w:r>
      <w:r w:rsidR="00780966">
        <w:rPr>
          <w:rFonts w:ascii="Arial" w:hAnsi="Arial" w:cs="Arial"/>
          <w:sz w:val="22"/>
          <w:szCs w:val="22"/>
        </w:rPr>
        <w:t>7</w:t>
      </w:r>
      <w:r w:rsidRPr="00D61EB1">
        <w:rPr>
          <w:rFonts w:ascii="Arial" w:hAnsi="Arial" w:cs="Arial"/>
          <w:sz w:val="22"/>
          <w:szCs w:val="22"/>
        </w:rPr>
        <w:t xml:space="preserve">. tejto Zmluvy najneskôr do </w:t>
      </w:r>
      <w:r w:rsidR="00E96831" w:rsidRPr="00F74904">
        <w:rPr>
          <w:rFonts w:ascii="Arial" w:hAnsi="Arial" w:cs="Arial"/>
          <w:sz w:val="22"/>
          <w:szCs w:val="22"/>
        </w:rPr>
        <w:t>5</w:t>
      </w:r>
      <w:r w:rsidRPr="00F74904">
        <w:rPr>
          <w:rFonts w:ascii="Arial" w:hAnsi="Arial" w:cs="Arial"/>
          <w:sz w:val="22"/>
          <w:szCs w:val="22"/>
        </w:rPr>
        <w:t xml:space="preserve"> pracovných dní od</w:t>
      </w:r>
      <w:r w:rsidRPr="00D61EB1">
        <w:rPr>
          <w:rFonts w:ascii="Arial" w:hAnsi="Arial" w:cs="Arial"/>
          <w:sz w:val="22"/>
          <w:szCs w:val="22"/>
        </w:rPr>
        <w:t xml:space="preserve"> doručenia písomného oznámenia objednávateľa dodávateľovi o čerpaní výkonovej zábezpeky z dôvodu </w:t>
      </w:r>
      <w:r w:rsidR="00B26915">
        <w:rPr>
          <w:rFonts w:ascii="Arial" w:hAnsi="Arial" w:cs="Arial"/>
          <w:sz w:val="22"/>
          <w:szCs w:val="22"/>
        </w:rPr>
        <w:t xml:space="preserve">podľa tohto </w:t>
      </w:r>
      <w:r w:rsidR="00780966">
        <w:rPr>
          <w:rFonts w:ascii="Arial" w:hAnsi="Arial" w:cs="Arial"/>
          <w:sz w:val="22"/>
          <w:szCs w:val="22"/>
        </w:rPr>
        <w:t xml:space="preserve">bodu </w:t>
      </w:r>
      <w:r w:rsidR="00B26915">
        <w:rPr>
          <w:rFonts w:ascii="Arial" w:hAnsi="Arial" w:cs="Arial"/>
          <w:sz w:val="22"/>
          <w:szCs w:val="22"/>
        </w:rPr>
        <w:t xml:space="preserve">Zmluvy. </w:t>
      </w:r>
    </w:p>
    <w:p w14:paraId="412C0125" w14:textId="77777777" w:rsidR="00846AC5" w:rsidRPr="00D61EB1" w:rsidRDefault="00846AC5" w:rsidP="00D61EB1">
      <w:pPr>
        <w:pStyle w:val="Odsekzoznamu"/>
        <w:ind w:left="360"/>
        <w:jc w:val="both"/>
        <w:rPr>
          <w:rFonts w:ascii="Arial" w:hAnsi="Arial" w:cs="Arial"/>
          <w:sz w:val="22"/>
          <w:szCs w:val="22"/>
        </w:rPr>
      </w:pPr>
    </w:p>
    <w:p w14:paraId="13ADFAFE" w14:textId="77777777" w:rsidR="002A4346" w:rsidRDefault="00D61EB1"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Podmienky vrátenia</w:t>
      </w:r>
      <w:r w:rsidR="002A4346">
        <w:rPr>
          <w:rFonts w:ascii="Arial" w:hAnsi="Arial" w:cs="Arial"/>
          <w:sz w:val="22"/>
          <w:szCs w:val="22"/>
        </w:rPr>
        <w:t xml:space="preserve"> výkonovej</w:t>
      </w:r>
      <w:r w:rsidRPr="00D61EB1">
        <w:rPr>
          <w:rFonts w:ascii="Arial" w:hAnsi="Arial" w:cs="Arial"/>
          <w:sz w:val="22"/>
          <w:szCs w:val="22"/>
        </w:rPr>
        <w:t xml:space="preserve"> zábezpeky </w:t>
      </w:r>
      <w:r w:rsidR="002A4346">
        <w:rPr>
          <w:rFonts w:ascii="Arial" w:hAnsi="Arial" w:cs="Arial"/>
          <w:sz w:val="22"/>
          <w:szCs w:val="22"/>
        </w:rPr>
        <w:t>po ukončení tejto Zmluvy:</w:t>
      </w:r>
    </w:p>
    <w:p w14:paraId="5034AE47" w14:textId="3B7D51EA" w:rsidR="00846AC5" w:rsidRPr="00D61EB1" w:rsidRDefault="002A4346" w:rsidP="00D27911">
      <w:pPr>
        <w:pStyle w:val="Odsekzoznamu"/>
        <w:numPr>
          <w:ilvl w:val="2"/>
          <w:numId w:val="2"/>
        </w:numPr>
        <w:ind w:left="1134"/>
        <w:jc w:val="both"/>
        <w:rPr>
          <w:rFonts w:ascii="Arial" w:hAnsi="Arial" w:cs="Arial"/>
          <w:sz w:val="22"/>
          <w:szCs w:val="22"/>
        </w:rPr>
      </w:pPr>
      <w:r>
        <w:rPr>
          <w:rFonts w:ascii="Arial" w:hAnsi="Arial" w:cs="Arial"/>
          <w:sz w:val="22"/>
          <w:szCs w:val="22"/>
        </w:rPr>
        <w:t xml:space="preserve"> </w:t>
      </w:r>
      <w:r w:rsidR="00846AC5" w:rsidRPr="00D61EB1">
        <w:rPr>
          <w:rFonts w:ascii="Arial" w:hAnsi="Arial" w:cs="Arial"/>
          <w:sz w:val="22"/>
          <w:szCs w:val="22"/>
        </w:rPr>
        <w:t xml:space="preserve">Výkonová zábezpeka </w:t>
      </w:r>
      <w:r>
        <w:rPr>
          <w:rFonts w:ascii="Arial" w:hAnsi="Arial" w:cs="Arial"/>
          <w:sz w:val="22"/>
          <w:szCs w:val="22"/>
        </w:rPr>
        <w:t xml:space="preserve">poskytnutá formou bankovej záruky bude po ukončení tejto Zmluvy </w:t>
      </w:r>
      <w:r w:rsidR="00846AC5" w:rsidRPr="00D61EB1">
        <w:rPr>
          <w:rFonts w:ascii="Arial" w:hAnsi="Arial" w:cs="Arial"/>
          <w:sz w:val="22"/>
          <w:szCs w:val="22"/>
        </w:rPr>
        <w:t xml:space="preserve">dodávateľovi uvoľnená </w:t>
      </w:r>
      <w:r w:rsidR="00846AC5" w:rsidRPr="00F74904">
        <w:rPr>
          <w:rFonts w:ascii="Arial" w:hAnsi="Arial" w:cs="Arial"/>
          <w:sz w:val="22"/>
          <w:szCs w:val="22"/>
        </w:rPr>
        <w:t>do 7</w:t>
      </w:r>
      <w:r w:rsidR="00846AC5" w:rsidRPr="00D61EB1">
        <w:rPr>
          <w:rFonts w:ascii="Arial" w:hAnsi="Arial" w:cs="Arial"/>
          <w:sz w:val="22"/>
          <w:szCs w:val="22"/>
        </w:rPr>
        <w:t xml:space="preserve"> dní odo dňa zániku tejto Zmluvy. </w:t>
      </w:r>
    </w:p>
    <w:p w14:paraId="100EAF5D" w14:textId="481E0F17" w:rsidR="00846AC5" w:rsidRPr="00D61EB1" w:rsidRDefault="00846AC5" w:rsidP="00D27911">
      <w:pPr>
        <w:pStyle w:val="Odsekzoznamu"/>
        <w:numPr>
          <w:ilvl w:val="2"/>
          <w:numId w:val="2"/>
        </w:numPr>
        <w:ind w:left="1134"/>
        <w:jc w:val="both"/>
        <w:rPr>
          <w:rFonts w:ascii="Arial" w:hAnsi="Arial" w:cs="Arial"/>
          <w:sz w:val="22"/>
          <w:szCs w:val="22"/>
        </w:rPr>
      </w:pPr>
      <w:r w:rsidRPr="00B26915">
        <w:rPr>
          <w:rFonts w:ascii="Arial" w:hAnsi="Arial" w:cs="Arial"/>
          <w:sz w:val="22"/>
          <w:szCs w:val="22"/>
        </w:rPr>
        <w:t>Objednávateľ vystaví banke prevodný príkaz na</w:t>
      </w:r>
      <w:r w:rsidRPr="00D61EB1">
        <w:rPr>
          <w:rFonts w:ascii="Arial" w:hAnsi="Arial" w:cs="Arial"/>
          <w:sz w:val="22"/>
          <w:szCs w:val="22"/>
        </w:rPr>
        <w:t xml:space="preserve"> prevod finančných prostriedkov vo výške podľa bodu 6.</w:t>
      </w:r>
      <w:r w:rsidR="00780966" w:rsidRPr="00D61EB1">
        <w:rPr>
          <w:rFonts w:ascii="Arial" w:hAnsi="Arial" w:cs="Arial"/>
          <w:sz w:val="22"/>
          <w:szCs w:val="22"/>
        </w:rPr>
        <w:t>1</w:t>
      </w:r>
      <w:r w:rsidR="00780966">
        <w:rPr>
          <w:rFonts w:ascii="Arial" w:hAnsi="Arial" w:cs="Arial"/>
          <w:sz w:val="22"/>
          <w:szCs w:val="22"/>
        </w:rPr>
        <w:t>7</w:t>
      </w:r>
      <w:r w:rsidRPr="00D61EB1">
        <w:rPr>
          <w:rFonts w:ascii="Arial" w:hAnsi="Arial" w:cs="Arial"/>
          <w:sz w:val="22"/>
          <w:szCs w:val="22"/>
        </w:rPr>
        <w:t>. tejto Zmluvy, ktoré slúžili ako výkonová zábezpeka dodávateľa</w:t>
      </w:r>
      <w:r w:rsidR="002A4346">
        <w:rPr>
          <w:rFonts w:ascii="Arial" w:hAnsi="Arial" w:cs="Arial"/>
          <w:sz w:val="22"/>
          <w:szCs w:val="22"/>
        </w:rPr>
        <w:t xml:space="preserve"> </w:t>
      </w:r>
      <w:r w:rsidR="002A4346" w:rsidRPr="00D61EB1">
        <w:rPr>
          <w:rFonts w:ascii="Arial" w:hAnsi="Arial" w:cs="Arial"/>
          <w:sz w:val="22"/>
          <w:szCs w:val="22"/>
        </w:rPr>
        <w:t xml:space="preserve">do </w:t>
      </w:r>
      <w:r w:rsidR="002A4346" w:rsidRPr="00F74904">
        <w:rPr>
          <w:rFonts w:ascii="Arial" w:hAnsi="Arial" w:cs="Arial"/>
          <w:sz w:val="22"/>
          <w:szCs w:val="22"/>
        </w:rPr>
        <w:t>7</w:t>
      </w:r>
      <w:r w:rsidR="002A4346" w:rsidRPr="00D61EB1">
        <w:rPr>
          <w:rFonts w:ascii="Arial" w:hAnsi="Arial" w:cs="Arial"/>
          <w:sz w:val="22"/>
          <w:szCs w:val="22"/>
        </w:rPr>
        <w:t xml:space="preserve"> dní odo dňa zániku tejto Zmluvy</w:t>
      </w:r>
      <w:r w:rsidRPr="00D61EB1">
        <w:rPr>
          <w:rFonts w:ascii="Arial" w:hAnsi="Arial" w:cs="Arial"/>
          <w:sz w:val="22"/>
          <w:szCs w:val="22"/>
        </w:rPr>
        <w:t xml:space="preserve">. V prípade, že došlo k čerpaniu výkonovej zábezpeky z dôvodu porušenia povinností dodávateľa podľa tejto Zmluvy a dodávateľ </w:t>
      </w:r>
      <w:r w:rsidR="00B26915">
        <w:rPr>
          <w:rFonts w:ascii="Arial" w:hAnsi="Arial" w:cs="Arial"/>
          <w:sz w:val="22"/>
          <w:szCs w:val="22"/>
        </w:rPr>
        <w:t>nedoplnil</w:t>
      </w:r>
      <w:r w:rsidRPr="00D61EB1">
        <w:rPr>
          <w:rFonts w:ascii="Arial" w:hAnsi="Arial" w:cs="Arial"/>
          <w:sz w:val="22"/>
          <w:szCs w:val="22"/>
        </w:rPr>
        <w:t xml:space="preserve"> výkonovú zábezpeku v stanovenej lehote podľa bodu 6.</w:t>
      </w:r>
      <w:r w:rsidR="00963A1A">
        <w:rPr>
          <w:rFonts w:ascii="Arial" w:hAnsi="Arial" w:cs="Arial"/>
          <w:sz w:val="22"/>
          <w:szCs w:val="22"/>
        </w:rPr>
        <w:t>18</w:t>
      </w:r>
      <w:r w:rsidR="002A4346">
        <w:rPr>
          <w:rFonts w:ascii="Arial" w:hAnsi="Arial" w:cs="Arial"/>
          <w:sz w:val="22"/>
          <w:szCs w:val="22"/>
        </w:rPr>
        <w:t>.2.3</w:t>
      </w:r>
      <w:r w:rsidRPr="00D61EB1">
        <w:rPr>
          <w:rFonts w:ascii="Arial" w:hAnsi="Arial" w:cs="Arial"/>
          <w:sz w:val="22"/>
          <w:szCs w:val="22"/>
        </w:rPr>
        <w:t>. tejto Zmluvy, objednávateľ vystaví banke prevodný príkaz na prevod finančných prostriedkov vo výške zodpovedajúcej hodnote zostatku výkonovej zábezpeky</w:t>
      </w:r>
      <w:r w:rsidR="00B26915">
        <w:rPr>
          <w:rFonts w:ascii="Arial" w:hAnsi="Arial" w:cs="Arial"/>
          <w:sz w:val="22"/>
          <w:szCs w:val="22"/>
        </w:rPr>
        <w:t xml:space="preserve"> aktuálnej k siedmemu dňu po dni zániku tejto Zmluvy</w:t>
      </w:r>
      <w:r w:rsidRPr="00D61EB1">
        <w:rPr>
          <w:rFonts w:ascii="Arial" w:hAnsi="Arial" w:cs="Arial"/>
          <w:sz w:val="22"/>
          <w:szCs w:val="22"/>
        </w:rPr>
        <w:t>.</w:t>
      </w:r>
    </w:p>
    <w:p w14:paraId="6E2E9D4D" w14:textId="5626CE01"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dodávateľ je počas doby trvania tejto Zmluvy oprávnený na základe predchádzajúceho písomného súhlasu objednávateľa nahradiť výkonovú zábezpeku poskytnutú formou bankovej záruky podľa tejto Zmluvy zložením finančných prostriedkov na bankový účet objednávateľa v požadovanej výške za podmienok upravených v tejto Zmluve. </w:t>
      </w:r>
    </w:p>
    <w:p w14:paraId="0D557236" w14:textId="0A28BE1E"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dodávateľ je počas doby trvania tejto Zmluvy oprávnený na základe predchádzajúceho písomného súhlasu objednávateľa nahradiť výkonovú zábezpeku poskytnutú formou zloženia finančných prostriedkov na bankový účet objednávateľa v požadovanej výške za podmienok upravených v tejto Zmluve  predložením výkonovej zábezpeky formou bankovej zábezpeky poskytnutej podľa tejto Zmluvy.  </w:t>
      </w:r>
    </w:p>
    <w:p w14:paraId="3B11E260" w14:textId="4435CBB5"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objednávateľ je </w:t>
      </w:r>
      <w:r w:rsidR="00780966" w:rsidRPr="00D61EB1">
        <w:rPr>
          <w:rFonts w:ascii="Arial" w:hAnsi="Arial" w:cs="Arial"/>
          <w:sz w:val="22"/>
          <w:szCs w:val="22"/>
        </w:rPr>
        <w:t>oprávnen</w:t>
      </w:r>
      <w:r w:rsidR="00780966">
        <w:rPr>
          <w:rFonts w:ascii="Arial" w:hAnsi="Arial" w:cs="Arial"/>
          <w:sz w:val="22"/>
          <w:szCs w:val="22"/>
        </w:rPr>
        <w:t>ý</w:t>
      </w:r>
      <w:r w:rsidR="00780966" w:rsidRPr="00D61EB1">
        <w:rPr>
          <w:rFonts w:ascii="Arial" w:hAnsi="Arial" w:cs="Arial"/>
          <w:sz w:val="22"/>
          <w:szCs w:val="22"/>
        </w:rPr>
        <w:t xml:space="preserve"> </w:t>
      </w:r>
      <w:r w:rsidRPr="00D61EB1">
        <w:rPr>
          <w:rFonts w:ascii="Arial" w:hAnsi="Arial" w:cs="Arial"/>
          <w:sz w:val="22"/>
          <w:szCs w:val="22"/>
        </w:rPr>
        <w:t xml:space="preserve">použiť poskytnutú výkonovú zábezpeku podľa tejto Zmluvy na úhradu </w:t>
      </w:r>
      <w:r w:rsidR="00B26915">
        <w:rPr>
          <w:rFonts w:ascii="Arial" w:hAnsi="Arial" w:cs="Arial"/>
          <w:sz w:val="22"/>
          <w:szCs w:val="22"/>
        </w:rPr>
        <w:t xml:space="preserve">akýchkoľvek </w:t>
      </w:r>
      <w:r w:rsidRPr="00D61EB1">
        <w:rPr>
          <w:rFonts w:ascii="Arial" w:hAnsi="Arial" w:cs="Arial"/>
          <w:sz w:val="22"/>
          <w:szCs w:val="22"/>
        </w:rPr>
        <w:t>pohľadávok objednávateľa voči dodávateľovi podľa tejto Zmluvy, škôd a zmluvných pokút, pri ktorých vznikol objednávateľovi nárok voči dodávateľovi na ich uhradenie podľa tejto Zmluvy.</w:t>
      </w:r>
    </w:p>
    <w:p w14:paraId="4DFBAC47" w14:textId="77777777" w:rsidR="00F34773" w:rsidRDefault="00C1769B" w:rsidP="00D27911">
      <w:pPr>
        <w:pStyle w:val="Odsekzoznamu"/>
        <w:numPr>
          <w:ilvl w:val="1"/>
          <w:numId w:val="2"/>
        </w:numPr>
        <w:ind w:left="426" w:hanging="568"/>
        <w:jc w:val="both"/>
        <w:rPr>
          <w:rFonts w:ascii="Arial" w:hAnsi="Arial" w:cs="Arial"/>
          <w:sz w:val="22"/>
          <w:szCs w:val="22"/>
        </w:rPr>
      </w:pPr>
      <w:r w:rsidRPr="00F34773">
        <w:rPr>
          <w:rFonts w:ascii="Arial" w:hAnsi="Arial" w:cs="Arial"/>
          <w:sz w:val="22"/>
          <w:szCs w:val="22"/>
        </w:rPr>
        <w:t xml:space="preserve">Osobitné práva a povinnosti zmluvných strán sú upravené v Prílohe č. 5 </w:t>
      </w:r>
      <w:r w:rsidR="002103DD" w:rsidRPr="00F34773">
        <w:rPr>
          <w:rFonts w:ascii="Arial" w:hAnsi="Arial" w:cs="Arial"/>
          <w:sz w:val="22"/>
          <w:szCs w:val="22"/>
        </w:rPr>
        <w:t>„</w:t>
      </w:r>
      <w:r w:rsidRPr="00F34773">
        <w:rPr>
          <w:rFonts w:ascii="Arial" w:hAnsi="Arial" w:cs="Arial"/>
          <w:sz w:val="22"/>
          <w:szCs w:val="22"/>
        </w:rPr>
        <w:t xml:space="preserve">Osobitné práva </w:t>
      </w:r>
      <w:r w:rsidRPr="00F34773">
        <w:rPr>
          <w:rFonts w:ascii="Arial" w:hAnsi="Arial" w:cs="Arial"/>
          <w:sz w:val="22"/>
          <w:szCs w:val="22"/>
        </w:rPr>
        <w:lastRenderedPageBreak/>
        <w:t>a povinnosti zmluvných strán</w:t>
      </w:r>
      <w:r w:rsidR="002103DD" w:rsidRPr="00F34773">
        <w:rPr>
          <w:rFonts w:ascii="Arial" w:hAnsi="Arial" w:cs="Arial"/>
          <w:sz w:val="22"/>
          <w:szCs w:val="22"/>
        </w:rPr>
        <w:t>“</w:t>
      </w:r>
      <w:r w:rsidRPr="00F34773">
        <w:rPr>
          <w:rFonts w:ascii="Arial" w:hAnsi="Arial" w:cs="Arial"/>
          <w:sz w:val="22"/>
          <w:szCs w:val="22"/>
        </w:rPr>
        <w:t xml:space="preserve"> tejto Zmluvy.</w:t>
      </w:r>
    </w:p>
    <w:p w14:paraId="228A6AD9" w14:textId="32E08307" w:rsidR="00F34773" w:rsidRDefault="009D3560" w:rsidP="00BE2C1A">
      <w:pPr>
        <w:pStyle w:val="Odsekzoznamu"/>
        <w:numPr>
          <w:ilvl w:val="1"/>
          <w:numId w:val="2"/>
        </w:numPr>
        <w:ind w:left="426" w:hanging="568"/>
        <w:jc w:val="both"/>
        <w:rPr>
          <w:rFonts w:ascii="Arial" w:hAnsi="Arial" w:cs="Arial"/>
          <w:sz w:val="22"/>
          <w:szCs w:val="22"/>
        </w:rPr>
      </w:pPr>
      <w:r w:rsidRPr="00C210A8">
        <w:rPr>
          <w:rFonts w:ascii="Arial" w:hAnsi="Arial" w:cs="Arial"/>
          <w:sz w:val="22"/>
          <w:szCs w:val="22"/>
        </w:rPr>
        <w:t xml:space="preserve">Dodávateľ musí mať </w:t>
      </w:r>
      <w:r w:rsidR="008A5F2B" w:rsidRPr="00C210A8">
        <w:rPr>
          <w:rFonts w:ascii="Arial" w:hAnsi="Arial" w:cs="Arial"/>
          <w:sz w:val="22"/>
          <w:szCs w:val="22"/>
        </w:rPr>
        <w:t xml:space="preserve">do 30 dní od účinnosti </w:t>
      </w:r>
      <w:r w:rsidRPr="00C210A8">
        <w:rPr>
          <w:rFonts w:ascii="Arial" w:hAnsi="Arial" w:cs="Arial"/>
          <w:sz w:val="22"/>
          <w:szCs w:val="22"/>
        </w:rPr>
        <w:t>Zmluvy v</w:t>
      </w:r>
      <w:r w:rsidR="0029346D" w:rsidRPr="000258B8">
        <w:rPr>
          <w:rFonts w:ascii="Arial" w:hAnsi="Arial" w:cs="Arial"/>
          <w:sz w:val="22"/>
          <w:szCs w:val="22"/>
        </w:rPr>
        <w:t xml:space="preserve">o všetkých splachovacích vozidlách a cisternových vozidlách, vo všetkých zametačkách a vo vozidlách havarijnej čaty </w:t>
      </w:r>
      <w:r w:rsidRPr="00C210A8">
        <w:rPr>
          <w:rFonts w:ascii="Arial" w:hAnsi="Arial" w:cs="Arial"/>
          <w:sz w:val="22"/>
          <w:szCs w:val="22"/>
        </w:rPr>
        <w:t xml:space="preserve"> technické prostriedky na sledovanie a zaznamenávanie ich pohybu prostredníctvom monitorovacieho systému GPS</w:t>
      </w:r>
      <w:r w:rsidR="00BE2C1A" w:rsidRPr="00C210A8">
        <w:rPr>
          <w:rFonts w:ascii="Arial" w:hAnsi="Arial" w:cs="Arial"/>
          <w:sz w:val="22"/>
          <w:szCs w:val="22"/>
        </w:rPr>
        <w:t xml:space="preserve"> (napr. ONIsystém)</w:t>
      </w:r>
      <w:r w:rsidRPr="00C210A8">
        <w:rPr>
          <w:rFonts w:ascii="Arial" w:hAnsi="Arial" w:cs="Arial"/>
          <w:sz w:val="22"/>
          <w:szCs w:val="22"/>
        </w:rPr>
        <w:t>.</w:t>
      </w:r>
      <w:r w:rsidRPr="00F34773">
        <w:rPr>
          <w:rFonts w:ascii="Arial" w:hAnsi="Arial" w:cs="Arial"/>
          <w:sz w:val="22"/>
          <w:szCs w:val="22"/>
        </w:rPr>
        <w:t xml:space="preserve"> Prístup do GPS monitoringu je umožnený prostredníctvom webového prehliadača a archív údajov súvisiacich s výkonom vozidiel a mechanizmov je prístupný počas doby platnosti zmluvy. </w:t>
      </w:r>
      <w:r w:rsidR="00BE2C1A" w:rsidRPr="00BE2C1A">
        <w:rPr>
          <w:rFonts w:ascii="Arial" w:hAnsi="Arial" w:cs="Arial"/>
          <w:sz w:val="22"/>
          <w:szCs w:val="22"/>
        </w:rPr>
        <w:t xml:space="preserve">Objednávateľ vyžaduje, aby z poskytnutého </w:t>
      </w:r>
      <w:r w:rsidR="00BE2C1A">
        <w:rPr>
          <w:rFonts w:ascii="Arial" w:hAnsi="Arial" w:cs="Arial"/>
          <w:sz w:val="22"/>
          <w:szCs w:val="22"/>
        </w:rPr>
        <w:t xml:space="preserve">formátu </w:t>
      </w:r>
      <w:r w:rsidR="00BE2C1A" w:rsidRPr="00BE2C1A">
        <w:rPr>
          <w:rFonts w:ascii="Arial" w:hAnsi="Arial" w:cs="Arial"/>
          <w:sz w:val="22"/>
          <w:szCs w:val="22"/>
        </w:rPr>
        <w:t>výstupu resp. po sprístupnení systému bolo možné jednoznačne zistiť trasovanie vozidla v čase, a to za účelom skontrolovania jeho pohybu pri plnení zákazky.</w:t>
      </w:r>
    </w:p>
    <w:p w14:paraId="315EF58D" w14:textId="6CBA87C2" w:rsidR="00B5430E" w:rsidRDefault="00165068" w:rsidP="00D27911">
      <w:pPr>
        <w:pStyle w:val="Odsekzoznamu"/>
        <w:numPr>
          <w:ilvl w:val="1"/>
          <w:numId w:val="2"/>
        </w:numPr>
        <w:ind w:left="426" w:hanging="568"/>
        <w:jc w:val="both"/>
        <w:rPr>
          <w:rFonts w:ascii="Arial" w:hAnsi="Arial" w:cs="Arial"/>
          <w:sz w:val="22"/>
          <w:szCs w:val="22"/>
        </w:rPr>
      </w:pPr>
      <w:r>
        <w:rPr>
          <w:rFonts w:ascii="Arial" w:hAnsi="Arial" w:cs="Arial"/>
          <w:sz w:val="22"/>
          <w:szCs w:val="22"/>
        </w:rPr>
        <w:t xml:space="preserve">Dodávateľ </w:t>
      </w:r>
      <w:r w:rsidR="00F34773">
        <w:rPr>
          <w:rFonts w:ascii="Arial" w:hAnsi="Arial" w:cs="Arial"/>
          <w:sz w:val="22"/>
          <w:szCs w:val="22"/>
        </w:rPr>
        <w:t>zodpovedá v plnom rozsahu</w:t>
      </w:r>
      <w:r>
        <w:rPr>
          <w:rFonts w:ascii="Arial" w:hAnsi="Arial" w:cs="Arial"/>
          <w:sz w:val="22"/>
          <w:szCs w:val="22"/>
        </w:rPr>
        <w:t xml:space="preserve"> za riadenie </w:t>
      </w:r>
      <w:r w:rsidR="00F34773">
        <w:rPr>
          <w:rFonts w:ascii="Arial" w:hAnsi="Arial" w:cs="Arial"/>
          <w:sz w:val="22"/>
          <w:szCs w:val="22"/>
        </w:rPr>
        <w:t xml:space="preserve">poskytovania </w:t>
      </w:r>
      <w:r>
        <w:rPr>
          <w:rFonts w:ascii="Arial" w:hAnsi="Arial" w:cs="Arial"/>
          <w:sz w:val="22"/>
          <w:szCs w:val="22"/>
        </w:rPr>
        <w:t xml:space="preserve">služieb </w:t>
      </w:r>
      <w:r w:rsidR="00F34773">
        <w:rPr>
          <w:rFonts w:ascii="Arial" w:hAnsi="Arial" w:cs="Arial"/>
          <w:sz w:val="22"/>
          <w:szCs w:val="22"/>
        </w:rPr>
        <w:t>podľa</w:t>
      </w:r>
      <w:r>
        <w:rPr>
          <w:rFonts w:ascii="Arial" w:hAnsi="Arial" w:cs="Arial"/>
          <w:sz w:val="22"/>
          <w:szCs w:val="22"/>
        </w:rPr>
        <w:t xml:space="preserve"> </w:t>
      </w:r>
      <w:r w:rsidR="00F34773">
        <w:rPr>
          <w:rFonts w:ascii="Arial" w:hAnsi="Arial" w:cs="Arial"/>
          <w:sz w:val="22"/>
          <w:szCs w:val="22"/>
        </w:rPr>
        <w:t>tejto Z</w:t>
      </w:r>
      <w:r>
        <w:rPr>
          <w:rFonts w:ascii="Arial" w:hAnsi="Arial" w:cs="Arial"/>
          <w:sz w:val="22"/>
          <w:szCs w:val="22"/>
        </w:rPr>
        <w:t xml:space="preserve">mluvy a komplexnú koordináciu </w:t>
      </w:r>
      <w:r w:rsidR="00F34773">
        <w:rPr>
          <w:rFonts w:ascii="Arial" w:hAnsi="Arial" w:cs="Arial"/>
          <w:sz w:val="22"/>
          <w:szCs w:val="22"/>
        </w:rPr>
        <w:t xml:space="preserve">plnenia </w:t>
      </w:r>
      <w:r>
        <w:rPr>
          <w:rFonts w:ascii="Arial" w:hAnsi="Arial" w:cs="Arial"/>
          <w:sz w:val="22"/>
          <w:szCs w:val="22"/>
        </w:rPr>
        <w:t>jednotlivých činností</w:t>
      </w:r>
      <w:r w:rsidR="00F34773">
        <w:rPr>
          <w:rFonts w:ascii="Arial" w:hAnsi="Arial" w:cs="Arial"/>
          <w:sz w:val="22"/>
          <w:szCs w:val="22"/>
        </w:rPr>
        <w:t xml:space="preserve"> a povinností dodávateľa podľa tejto Zmluvy</w:t>
      </w:r>
      <w:r>
        <w:rPr>
          <w:rFonts w:ascii="Arial" w:hAnsi="Arial" w:cs="Arial"/>
          <w:sz w:val="22"/>
          <w:szCs w:val="22"/>
        </w:rPr>
        <w:t>, vrátane využitia služieb poskytovaných subdodávateľmi</w:t>
      </w:r>
      <w:r w:rsidR="00F34773">
        <w:rPr>
          <w:rFonts w:ascii="Arial" w:hAnsi="Arial" w:cs="Arial"/>
          <w:sz w:val="22"/>
          <w:szCs w:val="22"/>
        </w:rPr>
        <w:t xml:space="preserve"> dodávateľa</w:t>
      </w:r>
      <w:r>
        <w:rPr>
          <w:rFonts w:ascii="Arial" w:hAnsi="Arial" w:cs="Arial"/>
          <w:sz w:val="22"/>
          <w:szCs w:val="22"/>
        </w:rPr>
        <w:t xml:space="preserve">. Pri vykonávaní predmetu tejto </w:t>
      </w:r>
      <w:r w:rsidR="00F34773">
        <w:rPr>
          <w:rFonts w:ascii="Arial" w:hAnsi="Arial" w:cs="Arial"/>
          <w:sz w:val="22"/>
          <w:szCs w:val="22"/>
        </w:rPr>
        <w:t>Z</w:t>
      </w:r>
      <w:r w:rsidR="000258B8">
        <w:rPr>
          <w:rFonts w:ascii="Arial" w:hAnsi="Arial" w:cs="Arial"/>
          <w:sz w:val="22"/>
          <w:szCs w:val="22"/>
        </w:rPr>
        <w:t>mluvy inou osobou (subdodá</w:t>
      </w:r>
      <w:r>
        <w:rPr>
          <w:rFonts w:ascii="Arial" w:hAnsi="Arial" w:cs="Arial"/>
          <w:sz w:val="22"/>
          <w:szCs w:val="22"/>
        </w:rPr>
        <w:t>vateľom)</w:t>
      </w:r>
      <w:r w:rsidR="00F34773">
        <w:rPr>
          <w:rFonts w:ascii="Arial" w:hAnsi="Arial" w:cs="Arial"/>
          <w:sz w:val="22"/>
          <w:szCs w:val="22"/>
        </w:rPr>
        <w:t xml:space="preserve"> v mene a na účet dodávateľa</w:t>
      </w:r>
      <w:r>
        <w:rPr>
          <w:rFonts w:ascii="Arial" w:hAnsi="Arial" w:cs="Arial"/>
          <w:sz w:val="22"/>
          <w:szCs w:val="22"/>
        </w:rPr>
        <w:t xml:space="preserve"> dodávateľ zodpoved</w:t>
      </w:r>
      <w:r w:rsidR="00F34773">
        <w:rPr>
          <w:rFonts w:ascii="Arial" w:hAnsi="Arial" w:cs="Arial"/>
          <w:sz w:val="22"/>
          <w:szCs w:val="22"/>
        </w:rPr>
        <w:t xml:space="preserve">á v plnom rozsahu za úkony subdodávateľa v rozsahu, </w:t>
      </w:r>
      <w:r>
        <w:rPr>
          <w:rFonts w:ascii="Arial" w:hAnsi="Arial" w:cs="Arial"/>
          <w:sz w:val="22"/>
          <w:szCs w:val="22"/>
        </w:rPr>
        <w:t xml:space="preserve"> akoby </w:t>
      </w:r>
      <w:r w:rsidR="00F34773">
        <w:rPr>
          <w:rFonts w:ascii="Arial" w:hAnsi="Arial" w:cs="Arial"/>
          <w:sz w:val="22"/>
          <w:szCs w:val="22"/>
        </w:rPr>
        <w:t xml:space="preserve">služby  podľa tejto Zmluvy </w:t>
      </w:r>
      <w:r>
        <w:rPr>
          <w:rFonts w:ascii="Arial" w:hAnsi="Arial" w:cs="Arial"/>
          <w:sz w:val="22"/>
          <w:szCs w:val="22"/>
        </w:rPr>
        <w:t>vykonával sám</w:t>
      </w:r>
      <w:r w:rsidR="00F34773">
        <w:rPr>
          <w:rFonts w:ascii="Arial" w:hAnsi="Arial" w:cs="Arial"/>
          <w:sz w:val="22"/>
          <w:szCs w:val="22"/>
        </w:rPr>
        <w:t xml:space="preserve"> dodávateľ</w:t>
      </w:r>
      <w:r>
        <w:rPr>
          <w:rFonts w:ascii="Arial" w:hAnsi="Arial" w:cs="Arial"/>
          <w:sz w:val="22"/>
          <w:szCs w:val="22"/>
        </w:rPr>
        <w:t xml:space="preserve">. </w:t>
      </w:r>
    </w:p>
    <w:p w14:paraId="27EE841B" w14:textId="77777777" w:rsidR="00165068" w:rsidRPr="00F34773" w:rsidRDefault="00165068" w:rsidP="00F34773">
      <w:pPr>
        <w:pStyle w:val="Odsekzoznamu"/>
        <w:ind w:left="360"/>
        <w:jc w:val="both"/>
        <w:rPr>
          <w:rFonts w:ascii="Arial" w:hAnsi="Arial" w:cs="Arial"/>
          <w:sz w:val="22"/>
          <w:szCs w:val="22"/>
        </w:rPr>
      </w:pPr>
    </w:p>
    <w:p w14:paraId="46B3578A" w14:textId="22FEE429" w:rsidR="00C1769B" w:rsidRDefault="00C1769B" w:rsidP="00D27911">
      <w:pPr>
        <w:pStyle w:val="Odsekzoznamu"/>
        <w:numPr>
          <w:ilvl w:val="0"/>
          <w:numId w:val="2"/>
        </w:numPr>
        <w:jc w:val="both"/>
        <w:rPr>
          <w:rFonts w:ascii="Arial" w:hAnsi="Arial" w:cs="Arial"/>
          <w:b/>
          <w:caps/>
          <w:sz w:val="22"/>
          <w:szCs w:val="22"/>
        </w:rPr>
      </w:pPr>
      <w:r>
        <w:rPr>
          <w:rFonts w:ascii="Arial" w:hAnsi="Arial" w:cs="Arial"/>
          <w:b/>
          <w:caps/>
          <w:sz w:val="22"/>
          <w:szCs w:val="22"/>
        </w:rPr>
        <w:t>Zmluvné pokuty</w:t>
      </w:r>
    </w:p>
    <w:p w14:paraId="3F92B7BB" w14:textId="4A1C874B" w:rsidR="00B5430E" w:rsidRP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 xml:space="preserve">Ak budú pri kontrole podľa </w:t>
      </w:r>
      <w:r>
        <w:rPr>
          <w:rFonts w:ascii="Arial" w:hAnsi="Arial" w:cs="Arial"/>
          <w:sz w:val="22"/>
          <w:szCs w:val="22"/>
        </w:rPr>
        <w:t>bodu 6.</w:t>
      </w:r>
      <w:r w:rsidR="002103DD">
        <w:rPr>
          <w:rFonts w:ascii="Arial" w:hAnsi="Arial" w:cs="Arial"/>
          <w:sz w:val="22"/>
          <w:szCs w:val="22"/>
        </w:rPr>
        <w:t>9</w:t>
      </w:r>
      <w:r>
        <w:rPr>
          <w:rFonts w:ascii="Arial" w:hAnsi="Arial" w:cs="Arial"/>
          <w:sz w:val="22"/>
          <w:szCs w:val="22"/>
        </w:rPr>
        <w:t>. tejto Zmluvy</w:t>
      </w:r>
      <w:r w:rsidRPr="00B5430E">
        <w:rPr>
          <w:rFonts w:ascii="Arial" w:hAnsi="Arial" w:cs="Arial"/>
          <w:sz w:val="22"/>
          <w:szCs w:val="22"/>
        </w:rPr>
        <w:t xml:space="preserve"> zistené nedostatky spôsobené dodávateľom, objednávateľ je oprávnený požadovať od dodávateľa ich bezodkladné bezodplatné odstránenie. Požiadavka na odstránenie nedostatkov musí byť doložená písomným záznamom, v ktorom budú nedostatky špecifikované. Na vykonanie nápravy objednávateľ určí primeranú lehotu nie kratšiu </w:t>
      </w:r>
      <w:r w:rsidRPr="00F74904">
        <w:rPr>
          <w:rFonts w:ascii="Arial" w:hAnsi="Arial" w:cs="Arial"/>
          <w:sz w:val="22"/>
          <w:szCs w:val="22"/>
        </w:rPr>
        <w:t>ako 2</w:t>
      </w:r>
      <w:r w:rsidRPr="00B5430E">
        <w:rPr>
          <w:rFonts w:ascii="Arial" w:hAnsi="Arial" w:cs="Arial"/>
          <w:sz w:val="22"/>
          <w:szCs w:val="22"/>
        </w:rPr>
        <w:t xml:space="preserve"> pracovné dni.</w:t>
      </w:r>
    </w:p>
    <w:p w14:paraId="7A9F49C3" w14:textId="4609DD6D" w:rsidR="00B5430E" w:rsidRPr="00B5430E" w:rsidRDefault="00850695"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Ak dodávateľ aj napriek upozorneniu objednávateľa porušuje ustanovenia tejto zmluvy, jej príloh alebo nedodržiava pokyny dispečera, o</w:t>
      </w:r>
      <w:r w:rsidR="00B5430E" w:rsidRPr="00B5430E">
        <w:rPr>
          <w:rFonts w:ascii="Arial" w:hAnsi="Arial" w:cs="Arial"/>
          <w:sz w:val="22"/>
          <w:szCs w:val="22"/>
        </w:rPr>
        <w:t>bjednávateľ je oprávnený uložiť a vyúčtovať dodávateľovi zmluvnú pokutu a dodávateľ je povinný uhradiť objednávateľovi zmluvnú pokutu:</w:t>
      </w:r>
    </w:p>
    <w:p w14:paraId="12411B3B" w14:textId="55A0E085" w:rsidR="00B5430E" w:rsidRPr="00B5430E" w:rsidRDefault="00B5430E" w:rsidP="00D27911">
      <w:pPr>
        <w:pStyle w:val="Odsekzoznamu"/>
        <w:numPr>
          <w:ilvl w:val="2"/>
          <w:numId w:val="2"/>
        </w:numPr>
        <w:ind w:left="1134"/>
        <w:jc w:val="both"/>
        <w:rPr>
          <w:rFonts w:ascii="Arial" w:hAnsi="Arial" w:cs="Arial"/>
          <w:sz w:val="22"/>
          <w:szCs w:val="22"/>
        </w:rPr>
      </w:pPr>
      <w:r w:rsidRPr="00F74904">
        <w:rPr>
          <w:rFonts w:ascii="Arial" w:hAnsi="Arial" w:cs="Arial"/>
          <w:sz w:val="22"/>
          <w:szCs w:val="22"/>
        </w:rPr>
        <w:t>1000 eur</w:t>
      </w:r>
      <w:r w:rsidRPr="00B5430E">
        <w:rPr>
          <w:rFonts w:ascii="Arial" w:hAnsi="Arial" w:cs="Arial"/>
          <w:sz w:val="22"/>
          <w:szCs w:val="22"/>
        </w:rPr>
        <w:t xml:space="preserve"> za každý, aj začatý deň omeškania, pri nedodržaní lehoty určenej dodávateľovi na odstránenie</w:t>
      </w:r>
      <w:r>
        <w:rPr>
          <w:rFonts w:ascii="Arial" w:hAnsi="Arial" w:cs="Arial"/>
          <w:sz w:val="22"/>
          <w:szCs w:val="22"/>
        </w:rPr>
        <w:t xml:space="preserve"> </w:t>
      </w:r>
      <w:r w:rsidRPr="00B5430E">
        <w:rPr>
          <w:rFonts w:ascii="Arial" w:hAnsi="Arial" w:cs="Arial"/>
          <w:sz w:val="22"/>
          <w:szCs w:val="22"/>
        </w:rPr>
        <w:t xml:space="preserve">nedostatkov podľa </w:t>
      </w:r>
      <w:r>
        <w:rPr>
          <w:rFonts w:ascii="Arial" w:hAnsi="Arial" w:cs="Arial"/>
          <w:sz w:val="22"/>
          <w:szCs w:val="22"/>
        </w:rPr>
        <w:t>bodu 7.1. tejto Zmluvy;</w:t>
      </w:r>
    </w:p>
    <w:p w14:paraId="335A857A" w14:textId="1FEC5B68" w:rsidR="00B5430E" w:rsidRDefault="00B5430E" w:rsidP="00D27911">
      <w:pPr>
        <w:pStyle w:val="Odsekzoznamu"/>
        <w:numPr>
          <w:ilvl w:val="2"/>
          <w:numId w:val="2"/>
        </w:numPr>
        <w:ind w:left="1134"/>
        <w:jc w:val="both"/>
        <w:rPr>
          <w:rFonts w:ascii="Arial" w:hAnsi="Arial" w:cs="Arial"/>
          <w:sz w:val="22"/>
          <w:szCs w:val="22"/>
        </w:rPr>
      </w:pPr>
      <w:r w:rsidRPr="00F74904">
        <w:rPr>
          <w:rFonts w:ascii="Arial" w:hAnsi="Arial" w:cs="Arial"/>
          <w:sz w:val="22"/>
          <w:szCs w:val="22"/>
        </w:rPr>
        <w:t>1000 eur za</w:t>
      </w:r>
      <w:r w:rsidRPr="00B5430E">
        <w:rPr>
          <w:rFonts w:ascii="Arial" w:hAnsi="Arial" w:cs="Arial"/>
          <w:sz w:val="22"/>
          <w:szCs w:val="22"/>
        </w:rPr>
        <w:t xml:space="preserve"> každý jeden prípad porušenia, ak dodávateľ dodal objednávateľovi službu v</w:t>
      </w:r>
      <w:r>
        <w:rPr>
          <w:rFonts w:ascii="Arial" w:hAnsi="Arial" w:cs="Arial"/>
          <w:sz w:val="22"/>
          <w:szCs w:val="22"/>
        </w:rPr>
        <w:t> </w:t>
      </w:r>
      <w:r w:rsidRPr="00B5430E">
        <w:rPr>
          <w:rFonts w:ascii="Arial" w:hAnsi="Arial" w:cs="Arial"/>
          <w:sz w:val="22"/>
          <w:szCs w:val="22"/>
        </w:rPr>
        <w:t>rozpore</w:t>
      </w:r>
      <w:r>
        <w:rPr>
          <w:rFonts w:ascii="Arial" w:hAnsi="Arial" w:cs="Arial"/>
          <w:sz w:val="22"/>
          <w:szCs w:val="22"/>
        </w:rPr>
        <w:t xml:space="preserve"> </w:t>
      </w:r>
      <w:r w:rsidRPr="00B5430E">
        <w:rPr>
          <w:rFonts w:ascii="Arial" w:hAnsi="Arial" w:cs="Arial"/>
          <w:sz w:val="22"/>
          <w:szCs w:val="22"/>
        </w:rPr>
        <w:t>s podmienkami podľa tejto Zmluvy</w:t>
      </w:r>
      <w:r w:rsidR="007F2BC8">
        <w:rPr>
          <w:rFonts w:ascii="Arial" w:hAnsi="Arial" w:cs="Arial"/>
          <w:sz w:val="22"/>
          <w:szCs w:val="22"/>
        </w:rPr>
        <w:t>, prílohami zmluvy, zadaním dispečingu, písomnými pokynmi objednávateľa, alebo službu nedodal</w:t>
      </w:r>
      <w:r w:rsidRPr="00B5430E">
        <w:rPr>
          <w:rFonts w:ascii="Arial" w:hAnsi="Arial" w:cs="Arial"/>
          <w:sz w:val="22"/>
          <w:szCs w:val="22"/>
        </w:rPr>
        <w:t xml:space="preserve">, </w:t>
      </w:r>
      <w:r>
        <w:rPr>
          <w:rFonts w:ascii="Arial" w:hAnsi="Arial" w:cs="Arial"/>
          <w:sz w:val="22"/>
          <w:szCs w:val="22"/>
        </w:rPr>
        <w:t>a to za každé jedno porušenie;</w:t>
      </w:r>
    </w:p>
    <w:p w14:paraId="497B74F4" w14:textId="77777777" w:rsidR="009240EA" w:rsidRPr="00C7630F" w:rsidRDefault="009240EA" w:rsidP="00C7630F">
      <w:pPr>
        <w:ind w:left="414"/>
        <w:jc w:val="both"/>
        <w:rPr>
          <w:rFonts w:ascii="Arial" w:hAnsi="Arial" w:cs="Arial"/>
          <w:sz w:val="22"/>
          <w:szCs w:val="22"/>
        </w:rPr>
      </w:pPr>
    </w:p>
    <w:p w14:paraId="6885A702" w14:textId="16BE8571" w:rsidR="00B5430E" w:rsidRP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 xml:space="preserve">Pri omeškaní objednávateľa s úhradou faktúry </w:t>
      </w:r>
      <w:r w:rsidR="00D17897">
        <w:rPr>
          <w:rFonts w:ascii="Arial" w:hAnsi="Arial" w:cs="Arial"/>
          <w:sz w:val="22"/>
          <w:szCs w:val="22"/>
        </w:rPr>
        <w:t xml:space="preserve">za riadne a včas poskytnuté služby podľa tejto Zmluvy </w:t>
      </w:r>
      <w:r w:rsidRPr="00B5430E">
        <w:rPr>
          <w:rFonts w:ascii="Arial" w:hAnsi="Arial" w:cs="Arial"/>
          <w:sz w:val="22"/>
          <w:szCs w:val="22"/>
        </w:rPr>
        <w:t>v lehote splatnosti je dodávateľ oprávnený uplatniť si u objednávateľa za každý, aj začatý deň omeškania zmluvnú pokutu vo výške 0,025 % z hodnoty faktúry.</w:t>
      </w:r>
    </w:p>
    <w:p w14:paraId="3C04541A" w14:textId="77777777" w:rsid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Ustanoveniami o zmluvnej pokute nie je dotknutý prípadný nárok zmluvných strán na náhradu škody v celom rozsahu, ktorá im vznikne z nesplnenia zmluvných povinností, ktoré sú zmluvnou pokutou zabezpečené.</w:t>
      </w:r>
    </w:p>
    <w:p w14:paraId="7D300FB7" w14:textId="18D03754" w:rsidR="00D61EB1" w:rsidRDefault="00173FF7"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Dodávateľ je povinný uhradiť zmluvn</w:t>
      </w:r>
      <w:r w:rsidR="007835DD">
        <w:rPr>
          <w:rFonts w:ascii="Arial" w:hAnsi="Arial" w:cs="Arial"/>
          <w:sz w:val="22"/>
          <w:szCs w:val="22"/>
        </w:rPr>
        <w:t>é pokuty</w:t>
      </w:r>
      <w:r>
        <w:rPr>
          <w:rFonts w:ascii="Arial" w:hAnsi="Arial" w:cs="Arial"/>
          <w:sz w:val="22"/>
          <w:szCs w:val="22"/>
        </w:rPr>
        <w:t xml:space="preserve"> podľa bodu 7.2.1 a 7.2.2. tejto Zmluvy v lehote určenej objednávateľom v písomnej výzve na uhradenie zmluvnej pokuty, ktorá nesmie byť kratšia ako </w:t>
      </w:r>
      <w:r w:rsidRPr="00F74904">
        <w:rPr>
          <w:rFonts w:ascii="Arial" w:hAnsi="Arial" w:cs="Arial"/>
          <w:sz w:val="22"/>
          <w:szCs w:val="22"/>
        </w:rPr>
        <w:t>3 pracovné dni.</w:t>
      </w:r>
      <w:r>
        <w:rPr>
          <w:rFonts w:ascii="Arial" w:hAnsi="Arial" w:cs="Arial"/>
          <w:sz w:val="22"/>
          <w:szCs w:val="22"/>
        </w:rPr>
        <w:t xml:space="preserve"> Ak dodávateľ neuhradí zmluvnú pokutu v lehote podľa predchádzajúcej vety tohto bodu Zmluvy, objednávateľ je oprávnený využiť poskytnutú výkonovú zábezpeku na úhradu nárokov objednávateľa voči dodávateľovi podľa tejto Zmluvy spôsob podľa bodu 6.</w:t>
      </w:r>
      <w:r w:rsidR="00FF28C3">
        <w:rPr>
          <w:rFonts w:ascii="Arial" w:hAnsi="Arial" w:cs="Arial"/>
          <w:sz w:val="22"/>
          <w:szCs w:val="22"/>
        </w:rPr>
        <w:t>22</w:t>
      </w:r>
      <w:r>
        <w:rPr>
          <w:rFonts w:ascii="Arial" w:hAnsi="Arial" w:cs="Arial"/>
          <w:sz w:val="22"/>
          <w:szCs w:val="22"/>
        </w:rPr>
        <w:t>. tejto Zmluvy.</w:t>
      </w:r>
    </w:p>
    <w:p w14:paraId="7D1AF2A4" w14:textId="7755F8AD" w:rsidR="00C7630F" w:rsidRDefault="00C7630F" w:rsidP="00D27911">
      <w:pPr>
        <w:pStyle w:val="Odsekzoznamu"/>
        <w:numPr>
          <w:ilvl w:val="1"/>
          <w:numId w:val="2"/>
        </w:numPr>
        <w:jc w:val="both"/>
        <w:rPr>
          <w:rFonts w:ascii="Arial" w:hAnsi="Arial" w:cs="Arial"/>
          <w:sz w:val="22"/>
          <w:szCs w:val="22"/>
        </w:rPr>
      </w:pPr>
      <w:r w:rsidRPr="00C7630F">
        <w:rPr>
          <w:rFonts w:ascii="Arial" w:hAnsi="Arial" w:cs="Arial"/>
          <w:sz w:val="22"/>
          <w:szCs w:val="22"/>
        </w:rPr>
        <w:t>Výkonová zábezpeka prepadá v prospech objednávateľa, ak dodávateľ neposkytne obje</w:t>
      </w:r>
      <w:r>
        <w:rPr>
          <w:rFonts w:ascii="Arial" w:hAnsi="Arial" w:cs="Arial"/>
          <w:sz w:val="22"/>
          <w:szCs w:val="22"/>
        </w:rPr>
        <w:t>dnávateľovi služby podľa tejto Z</w:t>
      </w:r>
      <w:r w:rsidRPr="00C7630F">
        <w:rPr>
          <w:rFonts w:ascii="Arial" w:hAnsi="Arial" w:cs="Arial"/>
          <w:sz w:val="22"/>
          <w:szCs w:val="22"/>
        </w:rPr>
        <w:t xml:space="preserve">mluvy riadne a včas ani po tom, ako mu objednávateľ doručí </w:t>
      </w:r>
      <w:r w:rsidRPr="00C515F0">
        <w:rPr>
          <w:rFonts w:ascii="Arial" w:hAnsi="Arial" w:cs="Arial"/>
          <w:sz w:val="22"/>
          <w:szCs w:val="22"/>
        </w:rPr>
        <w:t>päť</w:t>
      </w:r>
      <w:r w:rsidRPr="00C7630F">
        <w:rPr>
          <w:rFonts w:ascii="Arial" w:hAnsi="Arial" w:cs="Arial"/>
          <w:sz w:val="22"/>
          <w:szCs w:val="22"/>
        </w:rPr>
        <w:t xml:space="preserve"> písomných výziev podľa bodu 7.5. tejto Zmluvy na uhradenie zmluvných pokút podľa tejto Zmluvy</w:t>
      </w:r>
      <w:r w:rsidR="00850695">
        <w:rPr>
          <w:rFonts w:ascii="Arial" w:hAnsi="Arial" w:cs="Arial"/>
          <w:sz w:val="22"/>
          <w:szCs w:val="22"/>
        </w:rPr>
        <w:t xml:space="preserve"> alebo ak objednávateľ odstúpil od Zmluvy podľa bodu 8.3.1. tejto Zmluvy</w:t>
      </w:r>
      <w:r>
        <w:rPr>
          <w:rFonts w:ascii="Arial" w:hAnsi="Arial" w:cs="Arial"/>
          <w:sz w:val="22"/>
          <w:szCs w:val="22"/>
        </w:rPr>
        <w:t xml:space="preserve"> (ďalej len „</w:t>
      </w:r>
      <w:r w:rsidRPr="00C7630F">
        <w:rPr>
          <w:rFonts w:ascii="Arial" w:hAnsi="Arial" w:cs="Arial"/>
          <w:b/>
          <w:sz w:val="22"/>
          <w:szCs w:val="22"/>
        </w:rPr>
        <w:t>prepadnutie výkonovej zábezpeky</w:t>
      </w:r>
      <w:r>
        <w:rPr>
          <w:rFonts w:ascii="Arial" w:hAnsi="Arial" w:cs="Arial"/>
          <w:sz w:val="22"/>
          <w:szCs w:val="22"/>
        </w:rPr>
        <w:t>“)</w:t>
      </w:r>
      <w:r w:rsidRPr="00C7630F">
        <w:rPr>
          <w:rFonts w:ascii="Arial" w:hAnsi="Arial" w:cs="Arial"/>
          <w:sz w:val="22"/>
          <w:szCs w:val="22"/>
        </w:rPr>
        <w:t xml:space="preserve">. </w:t>
      </w:r>
    </w:p>
    <w:p w14:paraId="2FAF3DBE" w14:textId="77777777" w:rsidR="00C7630F" w:rsidRDefault="00C7630F" w:rsidP="00D27911">
      <w:pPr>
        <w:pStyle w:val="Odsekzoznamu"/>
        <w:numPr>
          <w:ilvl w:val="2"/>
          <w:numId w:val="2"/>
        </w:numPr>
        <w:jc w:val="both"/>
        <w:rPr>
          <w:rFonts w:ascii="Arial" w:hAnsi="Arial" w:cs="Arial"/>
          <w:sz w:val="22"/>
          <w:szCs w:val="22"/>
        </w:rPr>
      </w:pPr>
      <w:r w:rsidRPr="00C7630F">
        <w:rPr>
          <w:rFonts w:ascii="Arial" w:hAnsi="Arial" w:cs="Arial"/>
          <w:sz w:val="22"/>
          <w:szCs w:val="22"/>
        </w:rPr>
        <w:t xml:space="preserve">Ak bola výkonová zábezpeka poskytnutá formou neodvolateľnej bankovej záruky podľa bodu 6.18.1. tejto Zmluvy, v prípade prepadnutia výkonovej zábezpeky je objednávateľ oprávnený písomne vyzvať banku podľa bodu 6.18.1.1. tejto Zmluvy na zaplatenie celej sumy výkonovej zábezpeky na bankový účet objednávateľa uvedený v záhlaví tejto Zmluvy. </w:t>
      </w:r>
    </w:p>
    <w:p w14:paraId="7257A39C" w14:textId="6C2DFF49" w:rsidR="00C7630F" w:rsidRPr="00B5430E" w:rsidRDefault="00C7630F" w:rsidP="00D27911">
      <w:pPr>
        <w:pStyle w:val="Odsekzoznamu"/>
        <w:numPr>
          <w:ilvl w:val="2"/>
          <w:numId w:val="2"/>
        </w:numPr>
        <w:jc w:val="both"/>
        <w:rPr>
          <w:rFonts w:ascii="Arial" w:hAnsi="Arial" w:cs="Arial"/>
          <w:sz w:val="22"/>
          <w:szCs w:val="22"/>
        </w:rPr>
      </w:pPr>
      <w:r w:rsidRPr="00C7630F">
        <w:rPr>
          <w:rFonts w:ascii="Arial" w:hAnsi="Arial" w:cs="Arial"/>
          <w:sz w:val="22"/>
          <w:szCs w:val="22"/>
        </w:rPr>
        <w:t xml:space="preserve">Ak bola výkonová zábezpeka poskytnutá formou zloženia finančných prostriedkov na bankový účet objednávateľa podľa bodu 6.18.2. tejto Zmluvy, v </w:t>
      </w:r>
      <w:r w:rsidRPr="00C7630F">
        <w:rPr>
          <w:rFonts w:ascii="Arial" w:hAnsi="Arial" w:cs="Arial"/>
          <w:sz w:val="22"/>
          <w:szCs w:val="22"/>
        </w:rPr>
        <w:lastRenderedPageBreak/>
        <w:t>prípade prepadnutia výkonovej zábezpeky je objednávateľ oprávnený vystaviť banke prevodný príkaz na prevod finančných prostriedkov vo výške zodpovedajúcej aktuálnej výške výkonovej zábezpeky, na bankový účet objednávateľa uvedený v záhlaví tejto Zmluvy.</w:t>
      </w:r>
    </w:p>
    <w:p w14:paraId="0CAB1DDF" w14:textId="77777777" w:rsidR="00C7630F" w:rsidRPr="00C7630F" w:rsidRDefault="00C7630F" w:rsidP="00D27911">
      <w:pPr>
        <w:pStyle w:val="Odsekzoznamu"/>
        <w:numPr>
          <w:ilvl w:val="1"/>
          <w:numId w:val="2"/>
        </w:numPr>
        <w:jc w:val="both"/>
        <w:rPr>
          <w:rFonts w:ascii="Arial" w:hAnsi="Arial" w:cs="Arial"/>
          <w:sz w:val="22"/>
          <w:szCs w:val="22"/>
        </w:rPr>
      </w:pPr>
      <w:r w:rsidRPr="00C7630F">
        <w:rPr>
          <w:rFonts w:ascii="Arial" w:hAnsi="Arial" w:cs="Arial"/>
          <w:sz w:val="22"/>
          <w:szCs w:val="22"/>
        </w:rPr>
        <w:t xml:space="preserve">V prípade prepadnutia výkonovej zábezpeky podľa bodu 7.6. a nasledujúcich bodov tejto Zmluvy sa výkonová zábezpeka prepadnutá v prospech objednávateľa stáva vlastníctvom objednávateľa,  s čím dodávateľ súhlasí. </w:t>
      </w:r>
    </w:p>
    <w:p w14:paraId="1BA59FC6" w14:textId="77777777" w:rsidR="00C7630F" w:rsidRPr="00C7630F" w:rsidRDefault="00C7630F" w:rsidP="00D27911">
      <w:pPr>
        <w:pStyle w:val="Odsekzoznamu"/>
        <w:numPr>
          <w:ilvl w:val="1"/>
          <w:numId w:val="2"/>
        </w:numPr>
        <w:jc w:val="both"/>
        <w:rPr>
          <w:sz w:val="22"/>
          <w:szCs w:val="22"/>
        </w:rPr>
      </w:pPr>
      <w:r w:rsidRPr="00C7630F">
        <w:rPr>
          <w:rFonts w:ascii="Arial" w:hAnsi="Arial" w:cs="Arial"/>
          <w:sz w:val="22"/>
          <w:szCs w:val="22"/>
        </w:rPr>
        <w:t>V prípade prepadnutia výkonovej zábezpeky podľa bodu 7.6. a nasledujúcich bodov tejto Zmluvy sa práva a povinnosti podľa bodu 6.19, 6.19.1 a 6.19.2. tejto Zmluvy nebudú uplatňovať.</w:t>
      </w:r>
    </w:p>
    <w:p w14:paraId="0895F9E8" w14:textId="77777777" w:rsidR="009A5807" w:rsidRDefault="009A5807" w:rsidP="00C7630F">
      <w:pPr>
        <w:pStyle w:val="Odsekzoznamu"/>
        <w:jc w:val="both"/>
        <w:rPr>
          <w:rFonts w:ascii="Arial" w:hAnsi="Arial" w:cs="Arial"/>
          <w:b/>
          <w:caps/>
          <w:sz w:val="22"/>
          <w:szCs w:val="22"/>
        </w:rPr>
      </w:pPr>
    </w:p>
    <w:p w14:paraId="552707BD" w14:textId="77777777" w:rsidR="00C7630F" w:rsidRDefault="00C7630F" w:rsidP="00C7630F">
      <w:pPr>
        <w:pStyle w:val="Odsekzoznamu"/>
        <w:jc w:val="both"/>
        <w:rPr>
          <w:rFonts w:ascii="Arial" w:hAnsi="Arial" w:cs="Arial"/>
          <w:b/>
          <w:caps/>
          <w:sz w:val="22"/>
          <w:szCs w:val="22"/>
        </w:rPr>
      </w:pPr>
    </w:p>
    <w:p w14:paraId="3CBCAFF7" w14:textId="60385BBF" w:rsidR="00B5430E" w:rsidRDefault="00B92F04" w:rsidP="00D27911">
      <w:pPr>
        <w:pStyle w:val="Odsekzoznamu"/>
        <w:numPr>
          <w:ilvl w:val="0"/>
          <w:numId w:val="2"/>
        </w:numPr>
        <w:jc w:val="both"/>
        <w:rPr>
          <w:rFonts w:ascii="Arial" w:hAnsi="Arial" w:cs="Arial"/>
          <w:b/>
          <w:caps/>
          <w:sz w:val="22"/>
          <w:szCs w:val="22"/>
        </w:rPr>
      </w:pPr>
      <w:r>
        <w:rPr>
          <w:rFonts w:ascii="Arial" w:hAnsi="Arial" w:cs="Arial"/>
          <w:b/>
          <w:caps/>
          <w:sz w:val="22"/>
          <w:szCs w:val="22"/>
        </w:rPr>
        <w:t xml:space="preserve">Ukončenie </w:t>
      </w:r>
      <w:r w:rsidR="009A5807">
        <w:rPr>
          <w:rFonts w:ascii="Arial" w:hAnsi="Arial" w:cs="Arial"/>
          <w:b/>
          <w:caps/>
          <w:sz w:val="22"/>
          <w:szCs w:val="22"/>
        </w:rPr>
        <w:t>zmluvy</w:t>
      </w:r>
      <w:r w:rsidR="009A5807">
        <w:rPr>
          <w:rFonts w:ascii="Arial" w:hAnsi="Arial" w:cs="Arial"/>
          <w:b/>
          <w:caps/>
          <w:sz w:val="22"/>
          <w:szCs w:val="22"/>
        </w:rPr>
        <w:tab/>
      </w:r>
    </w:p>
    <w:p w14:paraId="32D63CC0" w14:textId="6BB7A378" w:rsidR="009A5807" w:rsidRPr="00D17897" w:rsidRDefault="00EA65BB" w:rsidP="00D27911">
      <w:pPr>
        <w:pStyle w:val="Odsekzoznamu"/>
        <w:numPr>
          <w:ilvl w:val="1"/>
          <w:numId w:val="2"/>
        </w:numPr>
        <w:ind w:left="426" w:hanging="426"/>
        <w:jc w:val="both"/>
        <w:rPr>
          <w:rFonts w:ascii="Arial" w:hAnsi="Arial" w:cs="Arial"/>
          <w:b/>
          <w:caps/>
          <w:sz w:val="22"/>
          <w:szCs w:val="22"/>
        </w:rPr>
      </w:pPr>
      <w:r w:rsidRPr="00D17897">
        <w:rPr>
          <w:rFonts w:ascii="Arial" w:hAnsi="Arial" w:cs="Arial"/>
          <w:sz w:val="22"/>
          <w:szCs w:val="22"/>
        </w:rPr>
        <w:t>Zmluvné strany sa dohodli, že Zmluva zaniká:</w:t>
      </w:r>
    </w:p>
    <w:p w14:paraId="03C780C6" w14:textId="2A86CF81" w:rsidR="00EA65BB" w:rsidRPr="00D17897" w:rsidRDefault="00591A87"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 xml:space="preserve">vyčerpaním celkovej ceny za predmet </w:t>
      </w:r>
      <w:r w:rsidR="00CD738A">
        <w:rPr>
          <w:rFonts w:ascii="Arial" w:hAnsi="Arial" w:cs="Arial"/>
          <w:sz w:val="22"/>
          <w:szCs w:val="22"/>
        </w:rPr>
        <w:t>Z</w:t>
      </w:r>
      <w:r w:rsidRPr="00D17897">
        <w:rPr>
          <w:rFonts w:ascii="Arial" w:hAnsi="Arial" w:cs="Arial"/>
          <w:sz w:val="22"/>
          <w:szCs w:val="22"/>
        </w:rPr>
        <w:t>mluvy</w:t>
      </w:r>
      <w:r w:rsidR="00EA65BB" w:rsidRPr="00D17897">
        <w:rPr>
          <w:rFonts w:ascii="Arial" w:hAnsi="Arial" w:cs="Arial"/>
          <w:sz w:val="22"/>
          <w:szCs w:val="22"/>
        </w:rPr>
        <w:t xml:space="preserve">, </w:t>
      </w:r>
    </w:p>
    <w:p w14:paraId="17A3CCD3" w14:textId="77777777" w:rsidR="00EA65BB" w:rsidRPr="00D17897" w:rsidRDefault="00EA65BB"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odstúpením od Zmluvy,</w:t>
      </w:r>
    </w:p>
    <w:p w14:paraId="01F58A88" w14:textId="77777777" w:rsidR="00EA65BB" w:rsidRPr="00D17897" w:rsidRDefault="00EA65BB"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dohodou zmluvných strán,</w:t>
      </w:r>
    </w:p>
    <w:p w14:paraId="0A301CD7" w14:textId="7FD4B5A2" w:rsidR="00591A87" w:rsidRPr="00EA65BB" w:rsidRDefault="00591A87"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výpoveďou zo strany objednávateľa</w:t>
      </w:r>
      <w:r>
        <w:rPr>
          <w:rFonts w:ascii="Arial" w:hAnsi="Arial" w:cs="Arial"/>
          <w:sz w:val="22"/>
          <w:szCs w:val="22"/>
        </w:rPr>
        <w:t>,</w:t>
      </w:r>
    </w:p>
    <w:p w14:paraId="6173BC7F" w14:textId="63016771" w:rsidR="00EA65BB" w:rsidRDefault="00EA65BB" w:rsidP="00D27911">
      <w:pPr>
        <w:pStyle w:val="Odsekzoznamu"/>
        <w:numPr>
          <w:ilvl w:val="1"/>
          <w:numId w:val="2"/>
        </w:numPr>
        <w:ind w:left="426" w:hanging="426"/>
        <w:jc w:val="both"/>
        <w:rPr>
          <w:rFonts w:ascii="Arial" w:hAnsi="Arial" w:cs="Arial"/>
          <w:sz w:val="22"/>
          <w:szCs w:val="22"/>
        </w:rPr>
      </w:pPr>
      <w:r w:rsidRPr="00EA65BB">
        <w:rPr>
          <w:rFonts w:ascii="Arial" w:hAnsi="Arial" w:cs="Arial"/>
          <w:sz w:val="22"/>
          <w:szCs w:val="22"/>
        </w:rPr>
        <w:t>Zmluva môže byť ukončená vzájomnou dohodou zmluvných strá</w:t>
      </w:r>
      <w:r w:rsidR="00591A87">
        <w:rPr>
          <w:rFonts w:ascii="Arial" w:hAnsi="Arial" w:cs="Arial"/>
          <w:sz w:val="22"/>
          <w:szCs w:val="22"/>
        </w:rPr>
        <w:t xml:space="preserve">n </w:t>
      </w:r>
      <w:r w:rsidR="00591A87" w:rsidRPr="00591A87">
        <w:rPr>
          <w:rFonts w:ascii="Arial" w:hAnsi="Arial" w:cs="Arial"/>
          <w:sz w:val="22"/>
          <w:szCs w:val="22"/>
        </w:rPr>
        <w:t xml:space="preserve">alebo výpoveďou </w:t>
      </w:r>
      <w:r w:rsidR="00591A87">
        <w:rPr>
          <w:rFonts w:ascii="Arial" w:hAnsi="Arial" w:cs="Arial"/>
          <w:sz w:val="22"/>
          <w:szCs w:val="22"/>
        </w:rPr>
        <w:t>objednávateľa</w:t>
      </w:r>
      <w:r w:rsidR="00591A87" w:rsidRPr="00591A87">
        <w:rPr>
          <w:rFonts w:ascii="Arial" w:hAnsi="Arial" w:cs="Arial"/>
          <w:sz w:val="22"/>
          <w:szCs w:val="22"/>
        </w:rPr>
        <w:t xml:space="preserve"> aj bez uvedenia dôvodu</w:t>
      </w:r>
      <w:r w:rsidRPr="00EA65BB">
        <w:rPr>
          <w:rFonts w:ascii="Arial" w:hAnsi="Arial" w:cs="Arial"/>
          <w:sz w:val="22"/>
          <w:szCs w:val="22"/>
        </w:rPr>
        <w:t>. Takáto dohoda musí byť urobená písomnou formou a</w:t>
      </w:r>
      <w:r w:rsidR="00D17897">
        <w:rPr>
          <w:rFonts w:ascii="Arial" w:hAnsi="Arial" w:cs="Arial"/>
          <w:sz w:val="22"/>
          <w:szCs w:val="22"/>
        </w:rPr>
        <w:t xml:space="preserve"> musí </w:t>
      </w:r>
      <w:r w:rsidRPr="00EA65BB">
        <w:rPr>
          <w:rFonts w:ascii="Arial" w:hAnsi="Arial" w:cs="Arial"/>
          <w:sz w:val="22"/>
          <w:szCs w:val="22"/>
        </w:rPr>
        <w:t xml:space="preserve">mať všetky náležitosti podľa </w:t>
      </w:r>
      <w:r w:rsidR="00AA3B36">
        <w:rPr>
          <w:rFonts w:ascii="Arial" w:hAnsi="Arial" w:cs="Arial"/>
          <w:sz w:val="22"/>
          <w:szCs w:val="22"/>
        </w:rPr>
        <w:t>článku 10</w:t>
      </w:r>
      <w:r>
        <w:rPr>
          <w:rFonts w:ascii="Arial" w:hAnsi="Arial" w:cs="Arial"/>
          <w:sz w:val="22"/>
          <w:szCs w:val="22"/>
        </w:rPr>
        <w:t xml:space="preserve"> tejto </w:t>
      </w:r>
      <w:r w:rsidRPr="00EA65BB">
        <w:rPr>
          <w:rFonts w:ascii="Arial" w:hAnsi="Arial" w:cs="Arial"/>
          <w:sz w:val="22"/>
          <w:szCs w:val="22"/>
        </w:rPr>
        <w:t>Zmluvy.</w:t>
      </w:r>
      <w:r w:rsidR="00591A87">
        <w:rPr>
          <w:rFonts w:ascii="Arial" w:hAnsi="Arial" w:cs="Arial"/>
          <w:sz w:val="22"/>
          <w:szCs w:val="22"/>
        </w:rPr>
        <w:t xml:space="preserve"> </w:t>
      </w:r>
      <w:r w:rsidR="00591A87" w:rsidRPr="00591A87">
        <w:rPr>
          <w:rFonts w:ascii="Arial" w:hAnsi="Arial" w:cs="Arial"/>
          <w:sz w:val="22"/>
          <w:szCs w:val="22"/>
        </w:rPr>
        <w:t xml:space="preserve">Zmluvné strany sa dohodli na </w:t>
      </w:r>
      <w:r w:rsidR="00591A87" w:rsidRPr="00012C54">
        <w:rPr>
          <w:rFonts w:ascii="Arial" w:hAnsi="Arial" w:cs="Arial"/>
          <w:sz w:val="22"/>
          <w:szCs w:val="22"/>
        </w:rPr>
        <w:t>mesačnej</w:t>
      </w:r>
      <w:r w:rsidR="00591A87" w:rsidRPr="00591A87">
        <w:rPr>
          <w:rFonts w:ascii="Arial" w:hAnsi="Arial" w:cs="Arial"/>
          <w:sz w:val="22"/>
          <w:szCs w:val="22"/>
        </w:rPr>
        <w:t xml:space="preserve"> výpovednej lehote, ktorá začína plynúť prvým dňom kalendárneho mesiaca, nasledujúceho po doručení písomnej výpovede druhej zmluvnej strane.</w:t>
      </w:r>
    </w:p>
    <w:p w14:paraId="470E406A" w14:textId="01B28287" w:rsidR="00572475" w:rsidRDefault="00572475" w:rsidP="00D27911">
      <w:pPr>
        <w:pStyle w:val="Odsekzoznamu"/>
        <w:numPr>
          <w:ilvl w:val="1"/>
          <w:numId w:val="2"/>
        </w:numPr>
        <w:ind w:left="426" w:hanging="426"/>
        <w:jc w:val="both"/>
        <w:rPr>
          <w:rFonts w:ascii="Arial" w:hAnsi="Arial" w:cs="Arial"/>
          <w:sz w:val="22"/>
          <w:szCs w:val="22"/>
        </w:rPr>
      </w:pPr>
      <w:r w:rsidRPr="00572475">
        <w:rPr>
          <w:rFonts w:ascii="Arial" w:hAnsi="Arial" w:cs="Arial"/>
          <w:sz w:val="22"/>
          <w:szCs w:val="22"/>
        </w:rPr>
        <w:t xml:space="preserve">Objednávateľ je oprávnený od </w:t>
      </w:r>
      <w:r w:rsidR="00D17897">
        <w:rPr>
          <w:rFonts w:ascii="Arial" w:hAnsi="Arial" w:cs="Arial"/>
          <w:sz w:val="22"/>
          <w:szCs w:val="22"/>
        </w:rPr>
        <w:t>Z</w:t>
      </w:r>
      <w:r w:rsidRPr="00572475">
        <w:rPr>
          <w:rFonts w:ascii="Arial" w:hAnsi="Arial" w:cs="Arial"/>
          <w:sz w:val="22"/>
          <w:szCs w:val="22"/>
        </w:rPr>
        <w:t>mluvy odstúpiť:</w:t>
      </w:r>
    </w:p>
    <w:p w14:paraId="38C55E23" w14:textId="139314AA" w:rsidR="007C688A" w:rsidRPr="007C688A"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v prípadoch podstatného porušenia zmluvy </w:t>
      </w:r>
      <w:r>
        <w:rPr>
          <w:rFonts w:ascii="Arial" w:hAnsi="Arial" w:cs="Arial"/>
          <w:sz w:val="22"/>
          <w:szCs w:val="22"/>
        </w:rPr>
        <w:t>dodávateľom</w:t>
      </w:r>
      <w:r w:rsidRPr="00572475">
        <w:rPr>
          <w:rFonts w:ascii="Arial" w:hAnsi="Arial" w:cs="Arial"/>
          <w:sz w:val="22"/>
          <w:szCs w:val="22"/>
        </w:rPr>
        <w:t>; za podstatné porušenie sa považuje</w:t>
      </w:r>
      <w:r w:rsidR="007C688A" w:rsidRPr="007C688A">
        <w:rPr>
          <w:rFonts w:ascii="Arial" w:hAnsi="Arial" w:cs="Arial"/>
          <w:sz w:val="22"/>
          <w:szCs w:val="22"/>
        </w:rPr>
        <w:t xml:space="preserve"> ak dodávateľ:</w:t>
      </w:r>
    </w:p>
    <w:p w14:paraId="06B937E4" w14:textId="768B51C5" w:rsidR="007C688A" w:rsidRPr="007C688A"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nedodržal objednávateľom určený termín odstránenia nedostatkov pri </w:t>
      </w:r>
      <w:r>
        <w:rPr>
          <w:rFonts w:ascii="Arial" w:hAnsi="Arial" w:cs="Arial"/>
          <w:sz w:val="22"/>
          <w:szCs w:val="22"/>
        </w:rPr>
        <w:t xml:space="preserve">vadnom </w:t>
      </w:r>
      <w:r w:rsidRPr="007C688A">
        <w:rPr>
          <w:rFonts w:ascii="Arial" w:hAnsi="Arial" w:cs="Arial"/>
          <w:sz w:val="22"/>
          <w:szCs w:val="22"/>
        </w:rPr>
        <w:t>dodaní služby alebo</w:t>
      </w:r>
    </w:p>
    <w:p w14:paraId="0AA1CAC5" w14:textId="52C0D9DD" w:rsidR="007C688A" w:rsidRPr="007C688A"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dodal objednávateľovi nekvalitné služby v rozpore s podmienkami tejto Zmluvy </w:t>
      </w:r>
      <w:r>
        <w:rPr>
          <w:rFonts w:ascii="Arial" w:hAnsi="Arial" w:cs="Arial"/>
          <w:sz w:val="22"/>
          <w:szCs w:val="22"/>
        </w:rPr>
        <w:t xml:space="preserve">a jej príloh </w:t>
      </w:r>
      <w:r w:rsidRPr="007C688A">
        <w:rPr>
          <w:rFonts w:ascii="Arial" w:hAnsi="Arial" w:cs="Arial"/>
          <w:sz w:val="22"/>
          <w:szCs w:val="22"/>
        </w:rPr>
        <w:t>alebo</w:t>
      </w:r>
    </w:p>
    <w:p w14:paraId="3A613120" w14:textId="26120630" w:rsidR="00591A87"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postupoval v rozpore s</w:t>
      </w:r>
      <w:r w:rsidR="00200310">
        <w:rPr>
          <w:rFonts w:ascii="Arial" w:hAnsi="Arial" w:cs="Arial"/>
          <w:sz w:val="22"/>
          <w:szCs w:val="22"/>
        </w:rPr>
        <w:t xml:space="preserve"> prílohami </w:t>
      </w:r>
      <w:r w:rsidR="00012C54">
        <w:rPr>
          <w:rFonts w:ascii="Arial" w:hAnsi="Arial" w:cs="Arial"/>
          <w:sz w:val="22"/>
          <w:szCs w:val="22"/>
        </w:rPr>
        <w:t>Zmluvy</w:t>
      </w:r>
      <w:r w:rsidR="00012C54" w:rsidRPr="007C688A">
        <w:rPr>
          <w:rFonts w:ascii="Arial" w:hAnsi="Arial" w:cs="Arial"/>
          <w:sz w:val="22"/>
          <w:szCs w:val="22"/>
        </w:rPr>
        <w:t xml:space="preserve"> </w:t>
      </w:r>
      <w:r w:rsidRPr="007C688A">
        <w:rPr>
          <w:rFonts w:ascii="Arial" w:hAnsi="Arial" w:cs="Arial"/>
          <w:sz w:val="22"/>
          <w:szCs w:val="22"/>
        </w:rPr>
        <w:t>alebo zadaním dispečingu alebo požadovanú službu nedod</w:t>
      </w:r>
      <w:r w:rsidR="00591A87">
        <w:rPr>
          <w:rFonts w:ascii="Arial" w:hAnsi="Arial" w:cs="Arial"/>
          <w:sz w:val="22"/>
          <w:szCs w:val="22"/>
        </w:rPr>
        <w:t>al, hoci tak bol povinný urobiť alebo</w:t>
      </w:r>
    </w:p>
    <w:p w14:paraId="29287DCE" w14:textId="078F0892" w:rsidR="00591A87" w:rsidRDefault="00591A87" w:rsidP="00D27911">
      <w:pPr>
        <w:pStyle w:val="Odsekzoznamu"/>
        <w:numPr>
          <w:ilvl w:val="3"/>
          <w:numId w:val="2"/>
        </w:numPr>
        <w:ind w:left="2127" w:hanging="850"/>
        <w:jc w:val="both"/>
        <w:rPr>
          <w:rFonts w:ascii="Arial" w:hAnsi="Arial" w:cs="Arial"/>
          <w:sz w:val="22"/>
          <w:szCs w:val="22"/>
        </w:rPr>
      </w:pPr>
      <w:r w:rsidRPr="00591A87">
        <w:rPr>
          <w:rFonts w:ascii="Arial" w:hAnsi="Arial" w:cs="Arial"/>
          <w:sz w:val="22"/>
          <w:szCs w:val="22"/>
        </w:rPr>
        <w:t>dodávateľ doručí objednávateľovi faktúru vyhotovenú v rozpore s článkom 5 a/alebo</w:t>
      </w:r>
      <w:r>
        <w:rPr>
          <w:rFonts w:ascii="Arial" w:hAnsi="Arial" w:cs="Arial"/>
          <w:sz w:val="22"/>
          <w:szCs w:val="22"/>
        </w:rPr>
        <w:t xml:space="preserve"> Prílohou č. 4 tejto Zmluvy </w:t>
      </w:r>
      <w:r w:rsidR="00EB7409" w:rsidRPr="00EB7409">
        <w:rPr>
          <w:rFonts w:ascii="Arial" w:hAnsi="Arial" w:cs="Arial"/>
          <w:sz w:val="22"/>
          <w:szCs w:val="22"/>
        </w:rPr>
        <w:t xml:space="preserve">a neodstráni v lehote  jej nedostatky na základe výzvy objednávateľa </w:t>
      </w:r>
      <w:r>
        <w:rPr>
          <w:rFonts w:ascii="Arial" w:hAnsi="Arial" w:cs="Arial"/>
          <w:sz w:val="22"/>
          <w:szCs w:val="22"/>
        </w:rPr>
        <w:t>alebo</w:t>
      </w:r>
    </w:p>
    <w:p w14:paraId="17AAE161" w14:textId="509EC470" w:rsidR="00591A87" w:rsidRDefault="00591A87" w:rsidP="00D27911">
      <w:pPr>
        <w:pStyle w:val="Odsekzoznamu"/>
        <w:numPr>
          <w:ilvl w:val="3"/>
          <w:numId w:val="2"/>
        </w:numPr>
        <w:ind w:left="2127" w:hanging="850"/>
        <w:jc w:val="both"/>
        <w:rPr>
          <w:rFonts w:ascii="Arial" w:hAnsi="Arial" w:cs="Arial"/>
          <w:sz w:val="22"/>
          <w:szCs w:val="22"/>
        </w:rPr>
      </w:pPr>
      <w:r w:rsidRPr="00591A87">
        <w:rPr>
          <w:rFonts w:ascii="Arial" w:hAnsi="Arial" w:cs="Arial"/>
          <w:sz w:val="22"/>
          <w:szCs w:val="22"/>
        </w:rPr>
        <w:t xml:space="preserve">dodávateľ </w:t>
      </w:r>
      <w:r w:rsidR="00850695">
        <w:rPr>
          <w:rFonts w:ascii="Arial" w:hAnsi="Arial" w:cs="Arial"/>
          <w:sz w:val="22"/>
          <w:szCs w:val="22"/>
        </w:rPr>
        <w:t xml:space="preserve">opakovane (3x a viac) </w:t>
      </w:r>
      <w:r w:rsidRPr="00591A87">
        <w:rPr>
          <w:rFonts w:ascii="Arial" w:hAnsi="Arial" w:cs="Arial"/>
          <w:sz w:val="22"/>
          <w:szCs w:val="22"/>
        </w:rPr>
        <w:t>uvedie vo faktúr</w:t>
      </w:r>
      <w:r>
        <w:rPr>
          <w:rFonts w:ascii="Arial" w:hAnsi="Arial" w:cs="Arial"/>
          <w:sz w:val="22"/>
          <w:szCs w:val="22"/>
        </w:rPr>
        <w:t>e služby, ktoré neboli vykonané alebo</w:t>
      </w:r>
    </w:p>
    <w:p w14:paraId="03562BC7" w14:textId="5D348C39" w:rsidR="00591A87" w:rsidRDefault="00591A87"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dodávateľ </w:t>
      </w:r>
      <w:r w:rsidR="00044DBE">
        <w:rPr>
          <w:rFonts w:ascii="Arial" w:hAnsi="Arial" w:cs="Arial"/>
          <w:sz w:val="22"/>
          <w:szCs w:val="22"/>
        </w:rPr>
        <w:t xml:space="preserve">opakovane (3x a viac) </w:t>
      </w:r>
      <w:r w:rsidRPr="007C688A">
        <w:rPr>
          <w:rFonts w:ascii="Arial" w:hAnsi="Arial" w:cs="Arial"/>
          <w:sz w:val="22"/>
          <w:szCs w:val="22"/>
        </w:rPr>
        <w:t>predloží objednávateľovi súpis vykonaných prác, ktorý bude obsahovať</w:t>
      </w:r>
      <w:r w:rsidR="00AA3B36">
        <w:rPr>
          <w:rFonts w:ascii="Arial" w:hAnsi="Arial" w:cs="Arial"/>
          <w:sz w:val="22"/>
          <w:szCs w:val="22"/>
        </w:rPr>
        <w:t xml:space="preserve"> neoprávnene fakturované služby alebo</w:t>
      </w:r>
    </w:p>
    <w:p w14:paraId="6DB42442" w14:textId="7259F534" w:rsidR="00AA3B36" w:rsidRDefault="00D17897"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 xml:space="preserve">dodávateľ </w:t>
      </w:r>
      <w:r w:rsidR="00AA3B36" w:rsidRPr="00EA65BB">
        <w:rPr>
          <w:rFonts w:ascii="Arial" w:hAnsi="Arial" w:cs="Arial"/>
          <w:sz w:val="22"/>
          <w:szCs w:val="22"/>
        </w:rPr>
        <w:t xml:space="preserve">alebo subdodávateľ dodávateľa nebudú počas trvania tejto Zmluvy </w:t>
      </w:r>
      <w:r w:rsidR="00044DBE" w:rsidRPr="00EA65BB">
        <w:rPr>
          <w:rFonts w:ascii="Arial" w:hAnsi="Arial" w:cs="Arial"/>
          <w:sz w:val="22"/>
          <w:szCs w:val="22"/>
        </w:rPr>
        <w:t>zapísan</w:t>
      </w:r>
      <w:r w:rsidR="00044DBE">
        <w:rPr>
          <w:rFonts w:ascii="Arial" w:hAnsi="Arial" w:cs="Arial"/>
          <w:sz w:val="22"/>
          <w:szCs w:val="22"/>
        </w:rPr>
        <w:t>í</w:t>
      </w:r>
      <w:r w:rsidR="00044DBE" w:rsidRPr="00EA65BB">
        <w:rPr>
          <w:rFonts w:ascii="Arial" w:hAnsi="Arial" w:cs="Arial"/>
          <w:sz w:val="22"/>
          <w:szCs w:val="22"/>
        </w:rPr>
        <w:t xml:space="preserve"> </w:t>
      </w:r>
      <w:r w:rsidR="00AA3B36" w:rsidRPr="00EA65BB">
        <w:rPr>
          <w:rFonts w:ascii="Arial" w:hAnsi="Arial" w:cs="Arial"/>
          <w:sz w:val="22"/>
          <w:szCs w:val="22"/>
        </w:rPr>
        <w:t>v registri partnerov verejného sektora v zmysle zákona č. 315/2016 Z.z. o registri partnerov verejného sektora,</w:t>
      </w:r>
    </w:p>
    <w:p w14:paraId="31750D9E" w14:textId="262D1B53" w:rsidR="00D22335" w:rsidRDefault="00A47EE9"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nesplní povinnosť podľa bodu 6.</w:t>
      </w:r>
      <w:r w:rsidR="00BA7AA9">
        <w:rPr>
          <w:rFonts w:ascii="Arial" w:hAnsi="Arial" w:cs="Arial"/>
          <w:sz w:val="22"/>
          <w:szCs w:val="22"/>
        </w:rPr>
        <w:t>17</w:t>
      </w:r>
      <w:r>
        <w:rPr>
          <w:rFonts w:ascii="Arial" w:hAnsi="Arial" w:cs="Arial"/>
          <w:sz w:val="22"/>
          <w:szCs w:val="22"/>
        </w:rPr>
        <w:t>. tejto Zmluvy</w:t>
      </w:r>
      <w:r w:rsidR="002A4346">
        <w:rPr>
          <w:rFonts w:ascii="Arial" w:hAnsi="Arial" w:cs="Arial"/>
          <w:sz w:val="22"/>
          <w:szCs w:val="22"/>
        </w:rPr>
        <w:t xml:space="preserve"> </w:t>
      </w:r>
      <w:r w:rsidR="00A263E7">
        <w:rPr>
          <w:rFonts w:ascii="Arial" w:hAnsi="Arial" w:cs="Arial"/>
          <w:sz w:val="22"/>
          <w:szCs w:val="22"/>
        </w:rPr>
        <w:t>a</w:t>
      </w:r>
      <w:r w:rsidR="002A4346">
        <w:rPr>
          <w:rFonts w:ascii="Arial" w:hAnsi="Arial" w:cs="Arial"/>
          <w:sz w:val="22"/>
          <w:szCs w:val="22"/>
        </w:rPr>
        <w:t>lebo</w:t>
      </w:r>
    </w:p>
    <w:p w14:paraId="1BD5B31E" w14:textId="1B478B5A" w:rsidR="002A4346" w:rsidRDefault="002A4346"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 xml:space="preserve">nedoplní sumu výkonovej zábezpeky spôsobom a v lehote podľa bodu </w:t>
      </w:r>
      <w:r w:rsidRPr="00D61EB1">
        <w:rPr>
          <w:rFonts w:ascii="Arial" w:hAnsi="Arial" w:cs="Arial"/>
          <w:sz w:val="22"/>
          <w:szCs w:val="22"/>
        </w:rPr>
        <w:t>6.</w:t>
      </w:r>
      <w:r w:rsidR="009F25D6">
        <w:rPr>
          <w:rFonts w:ascii="Arial" w:hAnsi="Arial" w:cs="Arial"/>
          <w:sz w:val="22"/>
          <w:szCs w:val="22"/>
        </w:rPr>
        <w:t>18</w:t>
      </w:r>
      <w:r>
        <w:rPr>
          <w:rFonts w:ascii="Arial" w:hAnsi="Arial" w:cs="Arial"/>
          <w:sz w:val="22"/>
          <w:szCs w:val="22"/>
        </w:rPr>
        <w:t>.2.3</w:t>
      </w:r>
      <w:r w:rsidRPr="00D61EB1">
        <w:rPr>
          <w:rFonts w:ascii="Arial" w:hAnsi="Arial" w:cs="Arial"/>
          <w:sz w:val="22"/>
          <w:szCs w:val="22"/>
        </w:rPr>
        <w:t>. tejto Zmluvy</w:t>
      </w:r>
      <w:r>
        <w:rPr>
          <w:rFonts w:ascii="Arial" w:hAnsi="Arial" w:cs="Arial"/>
          <w:sz w:val="22"/>
          <w:szCs w:val="22"/>
        </w:rPr>
        <w:t>.</w:t>
      </w:r>
    </w:p>
    <w:p w14:paraId="7BB05C47" w14:textId="615FF92C" w:rsidR="008B53A4" w:rsidRPr="008B53A4" w:rsidRDefault="008B53A4" w:rsidP="008B53A4">
      <w:pPr>
        <w:ind w:left="1277"/>
        <w:jc w:val="both"/>
        <w:rPr>
          <w:rFonts w:ascii="Arial" w:hAnsi="Arial" w:cs="Arial"/>
          <w:sz w:val="22"/>
          <w:szCs w:val="22"/>
        </w:rPr>
      </w:pPr>
      <w:r w:rsidRPr="008B53A4">
        <w:rPr>
          <w:rFonts w:ascii="Arial" w:hAnsi="Arial" w:cs="Arial"/>
          <w:sz w:val="22"/>
          <w:szCs w:val="22"/>
        </w:rPr>
        <w:t xml:space="preserve">Pri podstatnom porušení povinností vyplývajúcich zo </w:t>
      </w:r>
      <w:r>
        <w:rPr>
          <w:rFonts w:ascii="Arial" w:hAnsi="Arial" w:cs="Arial"/>
          <w:sz w:val="22"/>
          <w:szCs w:val="22"/>
        </w:rPr>
        <w:t>Z</w:t>
      </w:r>
      <w:r w:rsidRPr="008B53A4">
        <w:rPr>
          <w:rFonts w:ascii="Arial" w:hAnsi="Arial" w:cs="Arial"/>
          <w:sz w:val="22"/>
          <w:szCs w:val="22"/>
        </w:rPr>
        <w:t xml:space="preserve">mluvy, môže oprávnená zmluvná strana písomne odstúpiť od </w:t>
      </w:r>
      <w:r>
        <w:rPr>
          <w:rFonts w:ascii="Arial" w:hAnsi="Arial" w:cs="Arial"/>
          <w:sz w:val="22"/>
          <w:szCs w:val="22"/>
        </w:rPr>
        <w:t>Z</w:t>
      </w:r>
      <w:r w:rsidRPr="008B53A4">
        <w:rPr>
          <w:rFonts w:ascii="Arial" w:hAnsi="Arial" w:cs="Arial"/>
          <w:sz w:val="22"/>
          <w:szCs w:val="22"/>
        </w:rPr>
        <w:t>mluvy a požadovať od povinnej zmluvnej strany v súlade so všeobecne záväznými právnymi predpismi náhradu škody, ktorá jeho vinou vznikne.</w:t>
      </w:r>
    </w:p>
    <w:p w14:paraId="47649163" w14:textId="09C8E44D" w:rsidR="00572475" w:rsidRP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v prípade nepodstatného porušenia zmluvy, len ak </w:t>
      </w:r>
      <w:r>
        <w:rPr>
          <w:rFonts w:ascii="Arial" w:hAnsi="Arial" w:cs="Arial"/>
          <w:sz w:val="22"/>
          <w:szCs w:val="22"/>
        </w:rPr>
        <w:t>dodávateľ</w:t>
      </w:r>
      <w:r w:rsidRPr="00572475">
        <w:rPr>
          <w:rFonts w:ascii="Arial" w:hAnsi="Arial" w:cs="Arial"/>
          <w:sz w:val="22"/>
          <w:szCs w:val="22"/>
        </w:rPr>
        <w:t xml:space="preserve"> nesplní svoju povinnosť ani v dodatočne primeranej lehote, ktorá mu bola poskytnutá</w:t>
      </w:r>
      <w:r>
        <w:rPr>
          <w:rFonts w:ascii="Arial" w:hAnsi="Arial" w:cs="Arial"/>
          <w:sz w:val="22"/>
          <w:szCs w:val="22"/>
        </w:rPr>
        <w:t>.</w:t>
      </w:r>
    </w:p>
    <w:p w14:paraId="235149CE" w14:textId="186F2973" w:rsidR="00591A87" w:rsidRDefault="00572475" w:rsidP="00D27911">
      <w:pPr>
        <w:pStyle w:val="Odsekzoznamu"/>
        <w:numPr>
          <w:ilvl w:val="2"/>
          <w:numId w:val="2"/>
        </w:numPr>
        <w:ind w:left="1134"/>
        <w:jc w:val="both"/>
        <w:rPr>
          <w:rFonts w:ascii="Arial" w:hAnsi="Arial" w:cs="Arial"/>
          <w:sz w:val="22"/>
          <w:szCs w:val="22"/>
        </w:rPr>
      </w:pPr>
      <w:r>
        <w:rPr>
          <w:rFonts w:ascii="Arial" w:hAnsi="Arial" w:cs="Arial"/>
          <w:sz w:val="22"/>
          <w:szCs w:val="22"/>
        </w:rPr>
        <w:t>v</w:t>
      </w:r>
      <w:r w:rsidRPr="00572475">
        <w:rPr>
          <w:rFonts w:ascii="Arial" w:hAnsi="Arial" w:cs="Arial"/>
          <w:sz w:val="22"/>
          <w:szCs w:val="22"/>
        </w:rPr>
        <w:t xml:space="preserve"> prípade opakovaného porušenia akýchkoľvek povinností </w:t>
      </w:r>
      <w:r>
        <w:rPr>
          <w:rFonts w:ascii="Arial" w:hAnsi="Arial" w:cs="Arial"/>
          <w:sz w:val="22"/>
          <w:szCs w:val="22"/>
        </w:rPr>
        <w:t>dodávateľom</w:t>
      </w:r>
      <w:r w:rsidRPr="00572475">
        <w:rPr>
          <w:rFonts w:ascii="Arial" w:hAnsi="Arial" w:cs="Arial"/>
          <w:sz w:val="22"/>
          <w:szCs w:val="22"/>
        </w:rPr>
        <w:t xml:space="preserve">, ktoré vyplývajú z ustanovení tejto </w:t>
      </w:r>
      <w:r>
        <w:rPr>
          <w:rFonts w:ascii="Arial" w:hAnsi="Arial" w:cs="Arial"/>
          <w:sz w:val="22"/>
          <w:szCs w:val="22"/>
        </w:rPr>
        <w:t>Z</w:t>
      </w:r>
      <w:r w:rsidRPr="00572475">
        <w:rPr>
          <w:rFonts w:ascii="Arial" w:hAnsi="Arial" w:cs="Arial"/>
          <w:sz w:val="22"/>
          <w:szCs w:val="22"/>
        </w:rPr>
        <w:t xml:space="preserve">mluvy, alebo z ustanovení všeobecne záväzných právnych predpisov; za opakované sa považuje preukázateľné porušenie </w:t>
      </w:r>
      <w:r w:rsidR="00044DBE">
        <w:rPr>
          <w:rFonts w:ascii="Arial" w:hAnsi="Arial" w:cs="Arial"/>
          <w:sz w:val="22"/>
          <w:szCs w:val="22"/>
        </w:rPr>
        <w:t>päť</w:t>
      </w:r>
      <w:r w:rsidR="00044DBE" w:rsidRPr="00572475">
        <w:rPr>
          <w:rFonts w:ascii="Arial" w:hAnsi="Arial" w:cs="Arial"/>
          <w:sz w:val="22"/>
          <w:szCs w:val="22"/>
        </w:rPr>
        <w:t xml:space="preserve"> </w:t>
      </w:r>
      <w:r w:rsidRPr="00572475">
        <w:rPr>
          <w:rFonts w:ascii="Arial" w:hAnsi="Arial" w:cs="Arial"/>
          <w:sz w:val="22"/>
          <w:szCs w:val="22"/>
        </w:rPr>
        <w:t>a viackrát,</w:t>
      </w:r>
    </w:p>
    <w:p w14:paraId="591DE8FF" w14:textId="3C4F8DE8" w:rsidR="00572475" w:rsidRP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podľa § 19 zákona </w:t>
      </w:r>
      <w:r w:rsidR="00AA3B36" w:rsidRPr="007C688A">
        <w:rPr>
          <w:rFonts w:ascii="Arial" w:hAnsi="Arial" w:cs="Arial"/>
          <w:sz w:val="22"/>
          <w:szCs w:val="22"/>
        </w:rPr>
        <w:t>č. 343/2015 Z.z. o</w:t>
      </w:r>
      <w:r w:rsidR="00AA3B36" w:rsidRPr="00572475">
        <w:rPr>
          <w:rFonts w:ascii="Arial" w:hAnsi="Arial" w:cs="Arial"/>
          <w:sz w:val="22"/>
          <w:szCs w:val="22"/>
        </w:rPr>
        <w:t xml:space="preserve"> </w:t>
      </w:r>
      <w:r w:rsidRPr="00572475">
        <w:rPr>
          <w:rFonts w:ascii="Arial" w:hAnsi="Arial" w:cs="Arial"/>
          <w:sz w:val="22"/>
          <w:szCs w:val="22"/>
        </w:rPr>
        <w:t>verejnom obstarávaní,</w:t>
      </w:r>
    </w:p>
    <w:p w14:paraId="2101E583" w14:textId="6845D5B9" w:rsid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z dôvodov uvedených v tejto </w:t>
      </w:r>
      <w:r>
        <w:rPr>
          <w:rFonts w:ascii="Arial" w:hAnsi="Arial" w:cs="Arial"/>
          <w:sz w:val="22"/>
          <w:szCs w:val="22"/>
        </w:rPr>
        <w:t>Z</w:t>
      </w:r>
      <w:r w:rsidRPr="00572475">
        <w:rPr>
          <w:rFonts w:ascii="Arial" w:hAnsi="Arial" w:cs="Arial"/>
          <w:sz w:val="22"/>
          <w:szCs w:val="22"/>
        </w:rPr>
        <w:t>mluve.</w:t>
      </w:r>
    </w:p>
    <w:p w14:paraId="687E2F39" w14:textId="547D7C26" w:rsidR="00572475" w:rsidRDefault="00572475" w:rsidP="00572475">
      <w:pPr>
        <w:pStyle w:val="Odsekzoznamu"/>
        <w:ind w:left="426"/>
        <w:jc w:val="both"/>
        <w:rPr>
          <w:rFonts w:ascii="Arial" w:hAnsi="Arial" w:cs="Arial"/>
          <w:sz w:val="22"/>
          <w:szCs w:val="22"/>
        </w:rPr>
      </w:pPr>
    </w:p>
    <w:p w14:paraId="6FC35351" w14:textId="46EFC5B3" w:rsidR="007C688A" w:rsidRPr="00572475" w:rsidRDefault="007E74B6" w:rsidP="00D27911">
      <w:pPr>
        <w:pStyle w:val="Odsekzoznamu"/>
        <w:numPr>
          <w:ilvl w:val="1"/>
          <w:numId w:val="2"/>
        </w:numPr>
        <w:ind w:left="426" w:hanging="426"/>
        <w:jc w:val="both"/>
        <w:rPr>
          <w:rFonts w:ascii="Arial" w:hAnsi="Arial" w:cs="Arial"/>
          <w:sz w:val="22"/>
          <w:szCs w:val="22"/>
        </w:rPr>
      </w:pPr>
      <w:r w:rsidRPr="00572475">
        <w:rPr>
          <w:rFonts w:ascii="Arial" w:hAnsi="Arial" w:cs="Arial"/>
          <w:sz w:val="22"/>
          <w:szCs w:val="22"/>
        </w:rPr>
        <w:t xml:space="preserve">Objednávateľ je oprávnený odstúpiť od tejto Zmluvy bez udania dôvodu v lehote </w:t>
      </w:r>
      <w:r w:rsidRPr="00F74904">
        <w:rPr>
          <w:rFonts w:ascii="Arial" w:hAnsi="Arial" w:cs="Arial"/>
          <w:sz w:val="22"/>
          <w:szCs w:val="22"/>
        </w:rPr>
        <w:t>30</w:t>
      </w:r>
      <w:r w:rsidRPr="00572475">
        <w:rPr>
          <w:rFonts w:ascii="Arial" w:hAnsi="Arial" w:cs="Arial"/>
          <w:sz w:val="22"/>
          <w:szCs w:val="22"/>
        </w:rPr>
        <w:t xml:space="preserve"> dní odo dňa nadobudnutia jej účinnosti za podmienky, že ešte nedošlo k dodaniu služieb podľa tejto Zmluvy</w:t>
      </w:r>
      <w:r>
        <w:rPr>
          <w:rFonts w:ascii="Arial" w:hAnsi="Arial" w:cs="Arial"/>
          <w:sz w:val="22"/>
          <w:szCs w:val="22"/>
        </w:rPr>
        <w:t>.</w:t>
      </w:r>
    </w:p>
    <w:p w14:paraId="6836AF04" w14:textId="60DC0FE3" w:rsidR="007C688A" w:rsidRPr="007C688A" w:rsidRDefault="007C688A" w:rsidP="00D27911">
      <w:pPr>
        <w:pStyle w:val="Odsekzoznamu"/>
        <w:numPr>
          <w:ilvl w:val="1"/>
          <w:numId w:val="2"/>
        </w:numPr>
        <w:ind w:left="426" w:hanging="426"/>
        <w:jc w:val="both"/>
        <w:rPr>
          <w:rFonts w:ascii="Arial" w:hAnsi="Arial" w:cs="Arial"/>
          <w:sz w:val="22"/>
          <w:szCs w:val="22"/>
        </w:rPr>
      </w:pPr>
      <w:r w:rsidRPr="007C688A">
        <w:rPr>
          <w:rFonts w:ascii="Arial" w:hAnsi="Arial" w:cs="Arial"/>
          <w:sz w:val="22"/>
          <w:szCs w:val="22"/>
        </w:rPr>
        <w:t xml:space="preserve">Dodávateľ je oprávnený odstúpiť od Zmluvy z dôvodu neuhradenia faktúry vystavenej dodávateľom podľa </w:t>
      </w:r>
      <w:r w:rsidR="00D17897">
        <w:rPr>
          <w:rFonts w:ascii="Arial" w:hAnsi="Arial" w:cs="Arial"/>
          <w:sz w:val="22"/>
          <w:szCs w:val="22"/>
        </w:rPr>
        <w:t>článku 5 a</w:t>
      </w:r>
      <w:r>
        <w:rPr>
          <w:rFonts w:ascii="Arial" w:hAnsi="Arial" w:cs="Arial"/>
          <w:sz w:val="22"/>
          <w:szCs w:val="22"/>
        </w:rPr>
        <w:t xml:space="preserve"> Prílohy č. 4</w:t>
      </w:r>
      <w:r w:rsidRPr="007C688A">
        <w:rPr>
          <w:rFonts w:ascii="Arial" w:hAnsi="Arial" w:cs="Arial"/>
          <w:sz w:val="22"/>
          <w:szCs w:val="22"/>
        </w:rPr>
        <w:t xml:space="preserve"> </w:t>
      </w:r>
      <w:r>
        <w:rPr>
          <w:rFonts w:ascii="Arial" w:hAnsi="Arial" w:cs="Arial"/>
          <w:sz w:val="22"/>
          <w:szCs w:val="22"/>
        </w:rPr>
        <w:t xml:space="preserve">tejto </w:t>
      </w:r>
      <w:r w:rsidRPr="007C688A">
        <w:rPr>
          <w:rFonts w:ascii="Arial" w:hAnsi="Arial" w:cs="Arial"/>
          <w:sz w:val="22"/>
          <w:szCs w:val="22"/>
        </w:rPr>
        <w:t>Zmluvy, po márnom uplynutí dodatočnej určenej primeranej lehoty, ktorú poskytol objednávateľovi na uhradenie predmetnej faktúry</w:t>
      </w:r>
      <w:r>
        <w:rPr>
          <w:rFonts w:ascii="Arial" w:hAnsi="Arial" w:cs="Arial"/>
          <w:sz w:val="22"/>
          <w:szCs w:val="22"/>
        </w:rPr>
        <w:t xml:space="preserve">, ktorá nesme byť kratšia ako </w:t>
      </w:r>
      <w:r w:rsidR="00044DBE">
        <w:rPr>
          <w:rFonts w:ascii="Arial" w:hAnsi="Arial" w:cs="Arial"/>
          <w:sz w:val="22"/>
          <w:szCs w:val="22"/>
        </w:rPr>
        <w:t>30 dní</w:t>
      </w:r>
      <w:r w:rsidRPr="007C688A">
        <w:rPr>
          <w:rFonts w:ascii="Arial" w:hAnsi="Arial" w:cs="Arial"/>
          <w:sz w:val="22"/>
          <w:szCs w:val="22"/>
        </w:rPr>
        <w:t>.</w:t>
      </w:r>
    </w:p>
    <w:p w14:paraId="14E52BC2" w14:textId="6A4A851D" w:rsidR="007C688A" w:rsidRDefault="00AA3B36" w:rsidP="00D27911">
      <w:pPr>
        <w:pStyle w:val="Odsekzoznamu"/>
        <w:numPr>
          <w:ilvl w:val="1"/>
          <w:numId w:val="2"/>
        </w:numPr>
        <w:ind w:left="426" w:hanging="426"/>
        <w:jc w:val="both"/>
        <w:rPr>
          <w:rFonts w:ascii="Arial" w:hAnsi="Arial" w:cs="Arial"/>
          <w:sz w:val="22"/>
          <w:szCs w:val="22"/>
        </w:rPr>
      </w:pPr>
      <w:r w:rsidRPr="00AA3B36">
        <w:rPr>
          <w:rFonts w:ascii="Arial" w:hAnsi="Arial" w:cs="Arial"/>
          <w:sz w:val="22"/>
          <w:szCs w:val="22"/>
        </w:rPr>
        <w:t>Odstúpením od Zmluvy táto Zmluva (a všetky práva a povinnosti z nej zmluvným stranám vyplývajúce), s výnimkou ustanovení, ktoré v zmysle § 351 ods. 1 Obchodného zákonníka pretrvávajú aj po skončení Zmluvy, zaniká s účinnosťou odo dňa doručenia oznámenia o odstúpení od Zmluvy druhej Zmluvnej strane.</w:t>
      </w:r>
      <w:r w:rsidR="008B53A4">
        <w:rPr>
          <w:rFonts w:ascii="Arial" w:hAnsi="Arial" w:cs="Arial"/>
          <w:sz w:val="22"/>
          <w:szCs w:val="22"/>
        </w:rPr>
        <w:t xml:space="preserve"> </w:t>
      </w:r>
      <w:r w:rsidR="008B53A4" w:rsidRPr="008B53A4">
        <w:rPr>
          <w:rFonts w:ascii="Arial" w:hAnsi="Arial" w:cs="Arial"/>
          <w:sz w:val="22"/>
          <w:szCs w:val="22"/>
        </w:rPr>
        <w:t xml:space="preserve">V prípade odstúpenia od </w:t>
      </w:r>
      <w:r w:rsidR="008B53A4">
        <w:rPr>
          <w:rFonts w:ascii="Arial" w:hAnsi="Arial" w:cs="Arial"/>
          <w:sz w:val="22"/>
          <w:szCs w:val="22"/>
        </w:rPr>
        <w:t>Z</w:t>
      </w:r>
      <w:r w:rsidR="008B53A4" w:rsidRPr="008B53A4">
        <w:rPr>
          <w:rFonts w:ascii="Arial" w:hAnsi="Arial" w:cs="Arial"/>
          <w:sz w:val="22"/>
          <w:szCs w:val="22"/>
        </w:rPr>
        <w:t xml:space="preserve">mluvy má </w:t>
      </w:r>
      <w:r w:rsidR="008B53A4">
        <w:rPr>
          <w:rFonts w:ascii="Arial" w:hAnsi="Arial" w:cs="Arial"/>
          <w:sz w:val="22"/>
          <w:szCs w:val="22"/>
        </w:rPr>
        <w:t xml:space="preserve">dodávateľ </w:t>
      </w:r>
      <w:r w:rsidR="008B53A4" w:rsidRPr="008B53A4">
        <w:rPr>
          <w:rFonts w:ascii="Arial" w:hAnsi="Arial" w:cs="Arial"/>
          <w:sz w:val="22"/>
          <w:szCs w:val="22"/>
        </w:rPr>
        <w:t xml:space="preserve"> nárok</w:t>
      </w:r>
      <w:r w:rsidR="008B53A4">
        <w:rPr>
          <w:rFonts w:ascii="Arial" w:hAnsi="Arial" w:cs="Arial"/>
          <w:sz w:val="22"/>
          <w:szCs w:val="22"/>
        </w:rPr>
        <w:t xml:space="preserve"> </w:t>
      </w:r>
      <w:r w:rsidR="008B53A4" w:rsidRPr="008B53A4">
        <w:rPr>
          <w:rFonts w:ascii="Arial" w:hAnsi="Arial" w:cs="Arial"/>
          <w:sz w:val="22"/>
          <w:szCs w:val="22"/>
        </w:rPr>
        <w:t xml:space="preserve">na úhradu za </w:t>
      </w:r>
      <w:r w:rsidR="008B53A4">
        <w:rPr>
          <w:rFonts w:ascii="Arial" w:hAnsi="Arial" w:cs="Arial"/>
          <w:sz w:val="22"/>
          <w:szCs w:val="22"/>
        </w:rPr>
        <w:t xml:space="preserve">riadne a včas </w:t>
      </w:r>
      <w:r w:rsidR="008B53A4" w:rsidRPr="008B53A4">
        <w:rPr>
          <w:rFonts w:ascii="Arial" w:hAnsi="Arial" w:cs="Arial"/>
          <w:sz w:val="22"/>
          <w:szCs w:val="22"/>
        </w:rPr>
        <w:t>vykonané plnenia výkonov a/alebo služieb podľa stupňa ich rozpracovanosti</w:t>
      </w:r>
      <w:r w:rsidR="008B53A4">
        <w:rPr>
          <w:rFonts w:ascii="Arial" w:hAnsi="Arial" w:cs="Arial"/>
          <w:sz w:val="22"/>
          <w:szCs w:val="22"/>
        </w:rPr>
        <w:t xml:space="preserve">. </w:t>
      </w:r>
      <w:r w:rsidR="007C688A" w:rsidRPr="007C688A">
        <w:rPr>
          <w:rFonts w:ascii="Arial" w:hAnsi="Arial" w:cs="Arial"/>
          <w:sz w:val="22"/>
          <w:szCs w:val="22"/>
        </w:rPr>
        <w:t>Zmluvné strany výslovne prehlasujú, že odstúpením od Zmluvy nezanikajú nároky na zaplatenie prípadnej zmluvnej pokuty alebo náhrady škody.</w:t>
      </w:r>
    </w:p>
    <w:p w14:paraId="0CA3CD0D" w14:textId="577321A9" w:rsidR="008B53A4" w:rsidRPr="007C688A" w:rsidRDefault="008B53A4" w:rsidP="00D27911">
      <w:pPr>
        <w:pStyle w:val="Odsekzoznamu"/>
        <w:numPr>
          <w:ilvl w:val="1"/>
          <w:numId w:val="2"/>
        </w:numPr>
        <w:ind w:left="426" w:hanging="426"/>
        <w:jc w:val="both"/>
        <w:rPr>
          <w:rFonts w:ascii="Arial" w:hAnsi="Arial" w:cs="Arial"/>
          <w:sz w:val="22"/>
          <w:szCs w:val="22"/>
        </w:rPr>
      </w:pPr>
      <w:r w:rsidRPr="008B53A4">
        <w:rPr>
          <w:rFonts w:ascii="Arial" w:hAnsi="Arial" w:cs="Arial"/>
          <w:sz w:val="22"/>
          <w:szCs w:val="22"/>
        </w:rPr>
        <w:t xml:space="preserve">Vypovedaním zmluvy nevzniknú objednávateľovi žiadne dodatočné záväzky voči </w:t>
      </w:r>
      <w:r w:rsidR="00D17897">
        <w:rPr>
          <w:rFonts w:ascii="Arial" w:hAnsi="Arial" w:cs="Arial"/>
          <w:sz w:val="22"/>
          <w:szCs w:val="22"/>
        </w:rPr>
        <w:t>dodávateľovi</w:t>
      </w:r>
      <w:r w:rsidRPr="008B53A4">
        <w:rPr>
          <w:rFonts w:ascii="Arial" w:hAnsi="Arial" w:cs="Arial"/>
          <w:sz w:val="22"/>
          <w:szCs w:val="22"/>
        </w:rPr>
        <w:t>.</w:t>
      </w:r>
    </w:p>
    <w:p w14:paraId="36CC7C42" w14:textId="77777777" w:rsidR="007C688A" w:rsidRPr="007C688A" w:rsidRDefault="007C688A" w:rsidP="00D27911">
      <w:pPr>
        <w:pStyle w:val="Odsekzoznamu"/>
        <w:numPr>
          <w:ilvl w:val="1"/>
          <w:numId w:val="2"/>
        </w:numPr>
        <w:ind w:left="426" w:hanging="426"/>
        <w:jc w:val="both"/>
        <w:rPr>
          <w:rFonts w:ascii="Arial" w:hAnsi="Arial" w:cs="Arial"/>
          <w:sz w:val="22"/>
          <w:szCs w:val="22"/>
        </w:rPr>
      </w:pPr>
      <w:r w:rsidRPr="007C688A">
        <w:rPr>
          <w:rFonts w:ascii="Arial" w:hAnsi="Arial" w:cs="Arial"/>
          <w:sz w:val="22"/>
          <w:szCs w:val="22"/>
        </w:rPr>
        <w:t>V prípade, že druhá zmluvná strana bezdôvodne odoprie písomnosť prijať, je písomnosť doručená dňom keď jej prijatie bolo odopreté.</w:t>
      </w:r>
    </w:p>
    <w:p w14:paraId="5DC7AE17" w14:textId="009A939F" w:rsidR="007C688A" w:rsidRPr="007C688A" w:rsidRDefault="006F04C8"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 xml:space="preserve">V prípade, ak je predmetom tejto zmluvy </w:t>
      </w:r>
      <w:r w:rsidR="00012C54">
        <w:rPr>
          <w:rFonts w:ascii="Arial" w:hAnsi="Arial" w:cs="Arial"/>
          <w:sz w:val="22"/>
          <w:szCs w:val="22"/>
        </w:rPr>
        <w:t>letná údržba komunikácií</w:t>
      </w:r>
      <w:r>
        <w:rPr>
          <w:rFonts w:ascii="Arial" w:hAnsi="Arial" w:cs="Arial"/>
          <w:sz w:val="22"/>
          <w:szCs w:val="22"/>
        </w:rPr>
        <w:t xml:space="preserve"> / </w:t>
      </w:r>
      <w:r w:rsidR="00012C54">
        <w:rPr>
          <w:rFonts w:ascii="Arial" w:hAnsi="Arial" w:cs="Arial"/>
          <w:sz w:val="22"/>
          <w:szCs w:val="22"/>
        </w:rPr>
        <w:t>zimná údržba komunikácií</w:t>
      </w:r>
      <w:r>
        <w:rPr>
          <w:rFonts w:ascii="Arial" w:hAnsi="Arial" w:cs="Arial"/>
          <w:sz w:val="22"/>
          <w:szCs w:val="22"/>
        </w:rPr>
        <w:t xml:space="preserve">, potom si </w:t>
      </w:r>
      <w:r w:rsidR="007C688A" w:rsidRPr="007C688A">
        <w:rPr>
          <w:rFonts w:ascii="Arial" w:hAnsi="Arial" w:cs="Arial"/>
          <w:sz w:val="22"/>
          <w:szCs w:val="22"/>
        </w:rPr>
        <w:t xml:space="preserve">Objednávateľ vyhradzuje právo aj počas doby trvania tejto Zmluvy zabezpečiť vykonávanie činností </w:t>
      </w:r>
      <w:r w:rsidR="00F34773" w:rsidRPr="00F34773">
        <w:rPr>
          <w:rFonts w:ascii="Arial" w:hAnsi="Arial" w:cs="Arial"/>
          <w:sz w:val="22"/>
          <w:szCs w:val="22"/>
        </w:rPr>
        <w:t>letn</w:t>
      </w:r>
      <w:r w:rsidR="00F34773">
        <w:rPr>
          <w:rFonts w:ascii="Arial" w:hAnsi="Arial" w:cs="Arial"/>
          <w:sz w:val="22"/>
          <w:szCs w:val="22"/>
        </w:rPr>
        <w:t>ej</w:t>
      </w:r>
      <w:r w:rsidR="00F34773" w:rsidRPr="00F34773">
        <w:rPr>
          <w:rFonts w:ascii="Arial" w:hAnsi="Arial" w:cs="Arial"/>
          <w:sz w:val="22"/>
          <w:szCs w:val="22"/>
        </w:rPr>
        <w:t xml:space="preserve"> údržb</w:t>
      </w:r>
      <w:r w:rsidR="00F34773">
        <w:rPr>
          <w:rFonts w:ascii="Arial" w:hAnsi="Arial" w:cs="Arial"/>
          <w:sz w:val="22"/>
          <w:szCs w:val="22"/>
        </w:rPr>
        <w:t>y</w:t>
      </w:r>
      <w:r w:rsidR="00F34773" w:rsidRPr="00F34773">
        <w:rPr>
          <w:rFonts w:ascii="Arial" w:hAnsi="Arial" w:cs="Arial"/>
          <w:sz w:val="22"/>
          <w:szCs w:val="22"/>
        </w:rPr>
        <w:t xml:space="preserve"> komunikácií </w:t>
      </w:r>
      <w:r w:rsidR="00F34773">
        <w:rPr>
          <w:rFonts w:ascii="Arial" w:hAnsi="Arial" w:cs="Arial"/>
          <w:sz w:val="22"/>
          <w:szCs w:val="22"/>
        </w:rPr>
        <w:t>a</w:t>
      </w:r>
      <w:r w:rsidR="00F34773" w:rsidRPr="00F34773">
        <w:rPr>
          <w:rFonts w:ascii="Arial" w:hAnsi="Arial" w:cs="Arial"/>
          <w:sz w:val="22"/>
          <w:szCs w:val="22"/>
        </w:rPr>
        <w:t xml:space="preserve"> zimn</w:t>
      </w:r>
      <w:r w:rsidR="00F34773">
        <w:rPr>
          <w:rFonts w:ascii="Arial" w:hAnsi="Arial" w:cs="Arial"/>
          <w:sz w:val="22"/>
          <w:szCs w:val="22"/>
        </w:rPr>
        <w:t>ej</w:t>
      </w:r>
      <w:r w:rsidR="00F34773" w:rsidRPr="00F34773">
        <w:rPr>
          <w:rFonts w:ascii="Arial" w:hAnsi="Arial" w:cs="Arial"/>
          <w:sz w:val="22"/>
          <w:szCs w:val="22"/>
        </w:rPr>
        <w:t xml:space="preserve"> údržb</w:t>
      </w:r>
      <w:r w:rsidR="00F34773">
        <w:rPr>
          <w:rFonts w:ascii="Arial" w:hAnsi="Arial" w:cs="Arial"/>
          <w:sz w:val="22"/>
          <w:szCs w:val="22"/>
        </w:rPr>
        <w:t>y</w:t>
      </w:r>
      <w:r w:rsidR="00F34773" w:rsidRPr="00F34773">
        <w:rPr>
          <w:rFonts w:ascii="Arial" w:hAnsi="Arial" w:cs="Arial"/>
          <w:sz w:val="22"/>
          <w:szCs w:val="22"/>
        </w:rPr>
        <w:t xml:space="preserve"> komunikácií</w:t>
      </w:r>
      <w:r w:rsidR="00F34773" w:rsidRPr="007C688A" w:rsidDel="00F34773">
        <w:rPr>
          <w:rFonts w:ascii="Arial" w:hAnsi="Arial" w:cs="Arial"/>
          <w:sz w:val="22"/>
          <w:szCs w:val="22"/>
        </w:rPr>
        <w:t xml:space="preserve"> </w:t>
      </w:r>
      <w:r w:rsidR="007C688A" w:rsidRPr="007C688A">
        <w:rPr>
          <w:rFonts w:ascii="Arial" w:hAnsi="Arial" w:cs="Arial"/>
          <w:sz w:val="22"/>
          <w:szCs w:val="22"/>
        </w:rPr>
        <w:t>v časti alebo výhradne aj prostredníctvom tretieho subjektu, v zmysle § 1 ods. 4 až 9 zákona č. 343/2015 Z.z. o verejnom obstarávaní</w:t>
      </w:r>
      <w:r w:rsidR="0060271D">
        <w:rPr>
          <w:rFonts w:ascii="Arial" w:hAnsi="Arial" w:cs="Arial"/>
          <w:sz w:val="22"/>
          <w:szCs w:val="22"/>
        </w:rPr>
        <w:t xml:space="preserve"> (ďalej len „</w:t>
      </w:r>
      <w:r w:rsidR="0060271D" w:rsidRPr="0060271D">
        <w:rPr>
          <w:rFonts w:ascii="Arial" w:hAnsi="Arial" w:cs="Arial"/>
          <w:b/>
          <w:sz w:val="22"/>
          <w:szCs w:val="22"/>
        </w:rPr>
        <w:t>ZVO</w:t>
      </w:r>
      <w:r w:rsidR="0060271D">
        <w:rPr>
          <w:rFonts w:ascii="Arial" w:hAnsi="Arial" w:cs="Arial"/>
          <w:sz w:val="22"/>
          <w:szCs w:val="22"/>
        </w:rPr>
        <w:t>“)</w:t>
      </w:r>
      <w:r w:rsidR="007C688A" w:rsidRPr="007C688A">
        <w:rPr>
          <w:rFonts w:ascii="Arial" w:hAnsi="Arial" w:cs="Arial"/>
          <w:sz w:val="22"/>
          <w:szCs w:val="22"/>
        </w:rPr>
        <w:t>.</w:t>
      </w:r>
    </w:p>
    <w:p w14:paraId="287AD33F" w14:textId="77777777" w:rsidR="007C688A" w:rsidRDefault="007C688A" w:rsidP="00F45275">
      <w:pPr>
        <w:pStyle w:val="Odsekzoznamu"/>
        <w:ind w:left="426"/>
        <w:jc w:val="both"/>
        <w:rPr>
          <w:rFonts w:ascii="Arial" w:hAnsi="Arial" w:cs="Arial"/>
          <w:sz w:val="22"/>
          <w:szCs w:val="22"/>
        </w:rPr>
      </w:pPr>
    </w:p>
    <w:p w14:paraId="7DB9B2A2" w14:textId="31819D17" w:rsidR="00B92F04" w:rsidRPr="00B92F04" w:rsidRDefault="00B92F04" w:rsidP="00D27911">
      <w:pPr>
        <w:pStyle w:val="Odsekzoznamu"/>
        <w:numPr>
          <w:ilvl w:val="0"/>
          <w:numId w:val="2"/>
        </w:numPr>
        <w:jc w:val="both"/>
        <w:rPr>
          <w:rFonts w:ascii="Arial" w:hAnsi="Arial" w:cs="Arial"/>
          <w:b/>
          <w:caps/>
          <w:sz w:val="22"/>
          <w:szCs w:val="22"/>
        </w:rPr>
      </w:pPr>
      <w:r w:rsidRPr="00B92F04">
        <w:rPr>
          <w:rFonts w:ascii="Arial" w:hAnsi="Arial" w:cs="Arial"/>
          <w:b/>
          <w:caps/>
          <w:sz w:val="22"/>
          <w:szCs w:val="22"/>
        </w:rPr>
        <w:t>Všeobecné ustanovenia</w:t>
      </w:r>
    </w:p>
    <w:p w14:paraId="1118975D"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Táto Zmluva sa môže meniť a dopĺňať len formou písomných, očíslovaných, podpísaných a datovaných dodatkov, na základe súhlasu oboch zmluvných strán.</w:t>
      </w:r>
    </w:p>
    <w:p w14:paraId="777391D0" w14:textId="755A6D03"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Pokiaľ niektorá zo zmluvných strán predloží návrh dodatku k Zmluve, druhá zmluvná strana sa zaväzuje vyjadriť sa písomne k tomuto návrhu najneskôr v lehote do </w:t>
      </w:r>
      <w:r w:rsidR="00044DBE">
        <w:rPr>
          <w:rFonts w:ascii="Arial" w:hAnsi="Arial" w:cs="Arial"/>
          <w:sz w:val="22"/>
          <w:szCs w:val="22"/>
        </w:rPr>
        <w:t>15</w:t>
      </w:r>
      <w:r w:rsidRPr="00B92F04">
        <w:rPr>
          <w:rFonts w:ascii="Arial" w:hAnsi="Arial" w:cs="Arial"/>
          <w:sz w:val="22"/>
          <w:szCs w:val="22"/>
        </w:rPr>
        <w:t xml:space="preserve"> kalendárnych dní odo dňa jeho doručenia.</w:t>
      </w:r>
    </w:p>
    <w:p w14:paraId="27ADE042"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V záležitostiach neupravených touto Zmluvou sa práva a povinnosti oboch Zmluvných strán riadia príslušnými ustanoveniami Obchodného zákonníka v platnom znení a ustanoveniami iných všeobecne záväzných právnych predpisov platných v Slovenskej republike.</w:t>
      </w:r>
    </w:p>
    <w:p w14:paraId="54811C04" w14:textId="6ED54CC6"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Prípadné spory sa Zmluvné strany zaväzujú riešiť prednostne vzájomnými rokovaniami zmiernou cestou. Pokiaľ takéto riešenie nebude úspešné, zaväzujú sa </w:t>
      </w:r>
      <w:r w:rsidR="0060271D">
        <w:rPr>
          <w:rFonts w:ascii="Arial" w:hAnsi="Arial" w:cs="Arial"/>
          <w:sz w:val="22"/>
          <w:szCs w:val="22"/>
        </w:rPr>
        <w:t>z</w:t>
      </w:r>
      <w:r w:rsidRPr="00B92F04">
        <w:rPr>
          <w:rFonts w:ascii="Arial" w:hAnsi="Arial" w:cs="Arial"/>
          <w:sz w:val="22"/>
          <w:szCs w:val="22"/>
        </w:rPr>
        <w:t>mluvné strany riešiť prípadné spory cestou príslušných súdov Slovenskej republiky.</w:t>
      </w:r>
    </w:p>
    <w:p w14:paraId="781CAFB3"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Zmluvné strany sa dohodli, že túto Zmluvu je možné meniť počas doby trvania Zmluvy bez nového verejného obstarávania za splnenia podmienok upravených v § 18 ZVO v platnom znení. V prípade zrušenia ZVO a jeho nahradením iným právnym predpisom upravujúcim práva a povinnosti objednávateľa a dodávateľa ako právnych subjektov v rámci procesov verejného obstarávania, zmluvné strany sa dohodli že budú postupovať v prípade potreby uskutočnenia zmeny tejto Zmluvy v zmysle právnej úpravy platnej v čase uskutočnenia zmeny tejto Zmluvy.</w:t>
      </w:r>
    </w:p>
    <w:p w14:paraId="7F8D5598"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Ak počas doby trvania tejto Zmluvy nastanú také skutočnosti, ktoré neboli zmluvným stranám známe v čase uzatvorenia tejto Zmluvy, ich odstránenie je nevyhnutné pre riadne plnenie práv a povinností zmluvných strán zo Zmluvy, dodávateľ je povinný o nich bezodkladne informovať objednávateľa. Objednávateľ je povinný na vlastné náklady bezodkladne overiť dodávateľom zistený stav a dohodnúť s dodávateľom postup, ktorý zabezpečí efektívne odstránenie zisteného stavu, ktorý bránil riadnemu plneniu práv a povinností zmluvných strán zo Zmluvy.</w:t>
      </w:r>
    </w:p>
    <w:p w14:paraId="307A1E14" w14:textId="5F9292CC" w:rsidR="00B92F04" w:rsidRDefault="0060271D"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 xml:space="preserve">Dodávateľ </w:t>
      </w:r>
      <w:r w:rsidR="00B92F04" w:rsidRPr="00B92F04">
        <w:rPr>
          <w:rFonts w:ascii="Arial" w:hAnsi="Arial" w:cs="Arial"/>
          <w:sz w:val="22"/>
          <w:szCs w:val="22"/>
        </w:rPr>
        <w:t xml:space="preserve">predkladá </w:t>
      </w:r>
      <w:r w:rsidR="00B92F04" w:rsidRPr="00AE0AAE">
        <w:rPr>
          <w:rFonts w:ascii="Arial" w:hAnsi="Arial" w:cs="Arial"/>
          <w:sz w:val="22"/>
          <w:szCs w:val="22"/>
        </w:rPr>
        <w:t>v Prílohe č.6</w:t>
      </w:r>
      <w:r w:rsidR="00B92F04" w:rsidRPr="00B92F04">
        <w:rPr>
          <w:rFonts w:ascii="Arial" w:hAnsi="Arial" w:cs="Arial"/>
          <w:sz w:val="22"/>
          <w:szCs w:val="22"/>
        </w:rPr>
        <w:t xml:space="preserve"> k tejto zmluve zoznam všetkých svojich subdodávateľov (identifikačné údaje a predmet subdodávky) a údaje o osobe oprávnenej konať za každého subdodávateľa v rozsahu meno a priezvisko, adresa pobytu, dátum narodenia. Až do splnenia tejto Zmluvy je </w:t>
      </w:r>
      <w:r>
        <w:rPr>
          <w:rFonts w:ascii="Arial" w:hAnsi="Arial" w:cs="Arial"/>
          <w:sz w:val="22"/>
          <w:szCs w:val="22"/>
        </w:rPr>
        <w:t>dodávateľ</w:t>
      </w:r>
      <w:r w:rsidR="00B92F04" w:rsidRPr="00B92F04">
        <w:rPr>
          <w:rFonts w:ascii="Arial" w:hAnsi="Arial" w:cs="Arial"/>
          <w:sz w:val="22"/>
          <w:szCs w:val="22"/>
        </w:rPr>
        <w:t xml:space="preserve"> povinný oznámiť Objednávateľovi akúkoľvek zmenu údajov o subdodávateľovi.</w:t>
      </w:r>
    </w:p>
    <w:p w14:paraId="3232D93F" w14:textId="57E0B3F0"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Zmluvné strany sa dohodli na nasledovných zmluvných pravidlách pre zmenu </w:t>
      </w:r>
      <w:r w:rsidRPr="00B92F04">
        <w:rPr>
          <w:rFonts w:ascii="Arial" w:hAnsi="Arial" w:cs="Arial"/>
          <w:sz w:val="22"/>
          <w:szCs w:val="22"/>
        </w:rPr>
        <w:lastRenderedPageBreak/>
        <w:t>dodávateľovho subdodávateľa tejto Zmluvy využívaného dodávateľom za účelom plnenia povinností dodávateľa podľa tejto Zmluvy:</w:t>
      </w:r>
    </w:p>
    <w:p w14:paraId="63C51276" w14:textId="045316E8"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 xml:space="preserve">subdodávateľ, ktorého sa týka návrh na zmenu, musí spĺňať </w:t>
      </w:r>
      <w:r w:rsidR="00063218">
        <w:rPr>
          <w:rFonts w:ascii="Arial" w:hAnsi="Arial" w:cs="Arial"/>
          <w:sz w:val="22"/>
          <w:szCs w:val="22"/>
        </w:rPr>
        <w:t xml:space="preserve">oprávnenie na výkon činnosti a nesmie mať zákaz účasti vo verejných obstarávaniach </w:t>
      </w:r>
    </w:p>
    <w:p w14:paraId="1A622B23" w14:textId="77777777"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zmenu subdodávateľa dodávateľ písomne oznámi objednávateľovi najneskôr 5 pracovných dní pred jej uskutočnením s uvedením obchodného mena subdodávateľa, adresy sídla subdodávateľa, IČO subdodávateľa; resp. mena a priezviska subdodávateľa, trvalého pobytu subdodávateľa, ak sa v odôvodnených prípadoch nedohodne s objednávateľom na kratšej lehote,</w:t>
      </w:r>
    </w:p>
    <w:p w14:paraId="431D9144" w14:textId="2427B913"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 xml:space="preserve">zmenou subdodávateľa nie je dotknutá zodpovednosť dodávateľa za riadne a včasné plnenie </w:t>
      </w:r>
      <w:r>
        <w:rPr>
          <w:rFonts w:ascii="Arial" w:hAnsi="Arial" w:cs="Arial"/>
          <w:sz w:val="22"/>
          <w:szCs w:val="22"/>
        </w:rPr>
        <w:t xml:space="preserve">tejto </w:t>
      </w:r>
      <w:r w:rsidRPr="00B92F04">
        <w:rPr>
          <w:rFonts w:ascii="Arial" w:hAnsi="Arial" w:cs="Arial"/>
          <w:sz w:val="22"/>
          <w:szCs w:val="22"/>
        </w:rPr>
        <w:t>Zmluvy,</w:t>
      </w:r>
    </w:p>
    <w:p w14:paraId="605AB657" w14:textId="0888C409"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v prípade, ak je menený subdodávateľ držiteľom akéhokoľvek oprávnenia na výkon činnosti, certifikátu alebo iného dokladu požadovaného touto Zmluvou</w:t>
      </w:r>
      <w:r w:rsidR="00044DBE">
        <w:rPr>
          <w:rFonts w:ascii="Arial" w:hAnsi="Arial" w:cs="Arial"/>
          <w:sz w:val="22"/>
          <w:szCs w:val="22"/>
        </w:rPr>
        <w:t xml:space="preserve"> alebo jej prílohy</w:t>
      </w:r>
      <w:r w:rsidRPr="00B92F04">
        <w:rPr>
          <w:rFonts w:ascii="Arial" w:hAnsi="Arial" w:cs="Arial"/>
          <w:sz w:val="22"/>
          <w:szCs w:val="22"/>
        </w:rPr>
        <w:t>, je dodávateľ povinný, súčasne s p</w:t>
      </w:r>
      <w:r>
        <w:rPr>
          <w:rFonts w:ascii="Arial" w:hAnsi="Arial" w:cs="Arial"/>
          <w:sz w:val="22"/>
          <w:szCs w:val="22"/>
        </w:rPr>
        <w:t>ísomným oznámením podľa bodu b)</w:t>
      </w:r>
      <w:r w:rsidRPr="00B92F04">
        <w:rPr>
          <w:rFonts w:ascii="Arial" w:hAnsi="Arial" w:cs="Arial"/>
          <w:sz w:val="22"/>
          <w:szCs w:val="22"/>
        </w:rPr>
        <w:t>, predložiť dotknuté oprávnenie alebo certifikát alebo iný doklad, ktorého držiteľom je navrhovaný subdodávateľ</w:t>
      </w:r>
      <w:r w:rsidR="00873D1F">
        <w:rPr>
          <w:rFonts w:ascii="Arial" w:hAnsi="Arial" w:cs="Arial"/>
          <w:sz w:val="22"/>
          <w:szCs w:val="22"/>
        </w:rPr>
        <w:t>.</w:t>
      </w:r>
    </w:p>
    <w:p w14:paraId="501E370D" w14:textId="3BBB1A85" w:rsidR="00B92F04" w:rsidRPr="00706D45" w:rsidRDefault="00B92F04" w:rsidP="00D27911">
      <w:pPr>
        <w:pStyle w:val="Odsekzoznamu"/>
        <w:numPr>
          <w:ilvl w:val="1"/>
          <w:numId w:val="2"/>
        </w:numPr>
        <w:ind w:left="426" w:hanging="426"/>
        <w:jc w:val="both"/>
        <w:rPr>
          <w:rFonts w:ascii="Arial" w:hAnsi="Arial" w:cs="Arial"/>
          <w:sz w:val="22"/>
          <w:szCs w:val="22"/>
        </w:rPr>
      </w:pPr>
      <w:r w:rsidRPr="001A5D93">
        <w:rPr>
          <w:rFonts w:ascii="Arial" w:hAnsi="Arial" w:cs="Arial"/>
          <w:sz w:val="22"/>
          <w:szCs w:val="22"/>
        </w:rPr>
        <w:t xml:space="preserve">V prípade porušenia ktorejkoľvek z povinností týkajúcej sa subdodávateľov alebo ich zmeny (napr. neoznámenie zmeny subdodávateľa, nepredloženie dokladov preukazujúcich splnenie podmienok účasti podľa ust. </w:t>
      </w:r>
      <w:r w:rsidR="006F04C8" w:rsidRPr="00706D45">
        <w:rPr>
          <w:rFonts w:ascii="Arial" w:hAnsi="Arial" w:cs="Arial"/>
          <w:sz w:val="22"/>
          <w:szCs w:val="22"/>
        </w:rPr>
        <w:t>§ 32</w:t>
      </w:r>
      <w:r w:rsidRPr="00706D45">
        <w:rPr>
          <w:rFonts w:ascii="Arial" w:hAnsi="Arial" w:cs="Arial"/>
          <w:sz w:val="22"/>
          <w:szCs w:val="22"/>
        </w:rPr>
        <w:t xml:space="preserve"> ods. </w:t>
      </w:r>
      <w:r w:rsidR="006F04C8" w:rsidRPr="00706D45">
        <w:rPr>
          <w:rFonts w:ascii="Arial" w:hAnsi="Arial" w:cs="Arial"/>
          <w:sz w:val="22"/>
          <w:szCs w:val="22"/>
        </w:rPr>
        <w:t xml:space="preserve">2 </w:t>
      </w:r>
      <w:r w:rsidRPr="00706D45">
        <w:rPr>
          <w:rFonts w:ascii="Arial" w:hAnsi="Arial" w:cs="Arial"/>
          <w:sz w:val="22"/>
          <w:szCs w:val="22"/>
        </w:rPr>
        <w:t xml:space="preserve">písm. </w:t>
      </w:r>
      <w:r w:rsidR="006F04C8" w:rsidRPr="00706D45">
        <w:rPr>
          <w:rFonts w:ascii="Arial" w:hAnsi="Arial" w:cs="Arial"/>
          <w:sz w:val="22"/>
          <w:szCs w:val="22"/>
        </w:rPr>
        <w:t>e) a/alebo f</w:t>
      </w:r>
      <w:r w:rsidRPr="00706D45">
        <w:rPr>
          <w:rFonts w:ascii="Arial" w:hAnsi="Arial" w:cs="Arial"/>
          <w:sz w:val="22"/>
          <w:szCs w:val="22"/>
        </w:rPr>
        <w:t xml:space="preserve">) ZVO alebo využitie subdodávateľa, ktorý nespĺňa </w:t>
      </w:r>
      <w:r w:rsidR="006F04C8" w:rsidRPr="00706D45">
        <w:rPr>
          <w:rFonts w:ascii="Arial" w:hAnsi="Arial" w:cs="Arial"/>
          <w:sz w:val="22"/>
          <w:szCs w:val="22"/>
        </w:rPr>
        <w:t xml:space="preserve">stanovené </w:t>
      </w:r>
      <w:r w:rsidRPr="00A52F96">
        <w:rPr>
          <w:rFonts w:ascii="Arial" w:hAnsi="Arial" w:cs="Arial"/>
          <w:sz w:val="22"/>
          <w:szCs w:val="22"/>
        </w:rPr>
        <w:t>podmienky alebo povinnosť p</w:t>
      </w:r>
      <w:r w:rsidRPr="00492B47">
        <w:rPr>
          <w:rFonts w:ascii="Arial" w:hAnsi="Arial" w:cs="Arial"/>
          <w:sz w:val="22"/>
          <w:szCs w:val="22"/>
        </w:rPr>
        <w:t xml:space="preserve">odľa § 11 ods. 1 ZVO v prípade subdodávateľa, ktorý má povinnosť zapisovať sa do registra partnerov verejného sektora, má Objednávateľ právo požadovať od Dodávateľa uhradenie zmluvnej pokuty vo výške </w:t>
      </w:r>
      <w:r w:rsidR="001D18AE" w:rsidRPr="001A5D93">
        <w:rPr>
          <w:rFonts w:ascii="Arial" w:hAnsi="Arial" w:cs="Arial"/>
          <w:sz w:val="22"/>
          <w:szCs w:val="22"/>
        </w:rPr>
        <w:t>0,01 %</w:t>
      </w:r>
      <w:r w:rsidR="006004C8" w:rsidRPr="001A5D93">
        <w:rPr>
          <w:rFonts w:ascii="Arial" w:hAnsi="Arial" w:cs="Arial"/>
          <w:sz w:val="22"/>
          <w:szCs w:val="22"/>
        </w:rPr>
        <w:t xml:space="preserve"> </w:t>
      </w:r>
      <w:r w:rsidRPr="001A5D93">
        <w:rPr>
          <w:rFonts w:ascii="Arial" w:hAnsi="Arial" w:cs="Arial"/>
          <w:sz w:val="22"/>
          <w:szCs w:val="22"/>
        </w:rPr>
        <w:t xml:space="preserve">bez DPH zo sumy podľa bodu </w:t>
      </w:r>
      <w:r w:rsidR="00873D1F" w:rsidRPr="001A5D93">
        <w:rPr>
          <w:rFonts w:ascii="Arial" w:hAnsi="Arial" w:cs="Arial"/>
          <w:sz w:val="22"/>
          <w:szCs w:val="22"/>
        </w:rPr>
        <w:t>4.</w:t>
      </w:r>
      <w:r w:rsidR="007610A2" w:rsidRPr="001A5D93">
        <w:rPr>
          <w:rFonts w:ascii="Arial" w:hAnsi="Arial" w:cs="Arial"/>
          <w:sz w:val="22"/>
          <w:szCs w:val="22"/>
        </w:rPr>
        <w:t>5</w:t>
      </w:r>
      <w:r w:rsidR="00873D1F" w:rsidRPr="00706D45">
        <w:rPr>
          <w:rFonts w:ascii="Arial" w:hAnsi="Arial" w:cs="Arial"/>
          <w:sz w:val="22"/>
          <w:szCs w:val="22"/>
        </w:rPr>
        <w:t xml:space="preserve">. </w:t>
      </w:r>
      <w:r w:rsidRPr="00706D45">
        <w:rPr>
          <w:rFonts w:ascii="Arial" w:hAnsi="Arial" w:cs="Arial"/>
          <w:sz w:val="22"/>
          <w:szCs w:val="22"/>
        </w:rPr>
        <w:t>tejto Zmluvy, a to za každé porušenie ktorejkoľvek z vyššie uvedených povinností a to aj opakovane. Zároveň má Objednávateľ v prípade porušenia týchto povinností právo odstúpiť od zmluvy.</w:t>
      </w:r>
    </w:p>
    <w:p w14:paraId="6E0FAAEA" w14:textId="77777777" w:rsidR="007C688A" w:rsidRPr="00EA65BB" w:rsidRDefault="007C688A" w:rsidP="00F45275">
      <w:pPr>
        <w:pStyle w:val="Odsekzoznamu"/>
        <w:ind w:left="1440"/>
        <w:jc w:val="both"/>
        <w:rPr>
          <w:rFonts w:ascii="Arial" w:hAnsi="Arial" w:cs="Arial"/>
          <w:sz w:val="22"/>
          <w:szCs w:val="22"/>
        </w:rPr>
      </w:pPr>
    </w:p>
    <w:p w14:paraId="2DB770DF" w14:textId="77777777" w:rsidR="00B5430E" w:rsidRDefault="00B5430E" w:rsidP="00B5430E">
      <w:pPr>
        <w:jc w:val="both"/>
        <w:rPr>
          <w:rFonts w:ascii="Arial" w:hAnsi="Arial" w:cs="Arial"/>
          <w:b/>
          <w:caps/>
          <w:sz w:val="22"/>
          <w:szCs w:val="22"/>
        </w:rPr>
      </w:pPr>
    </w:p>
    <w:p w14:paraId="7171E231" w14:textId="4597067B" w:rsidR="00B5430E" w:rsidRDefault="00873D1F" w:rsidP="00D27911">
      <w:pPr>
        <w:pStyle w:val="Odsekzoznamu"/>
        <w:numPr>
          <w:ilvl w:val="0"/>
          <w:numId w:val="2"/>
        </w:numPr>
        <w:jc w:val="both"/>
        <w:rPr>
          <w:rFonts w:ascii="Arial" w:hAnsi="Arial" w:cs="Arial"/>
          <w:b/>
          <w:caps/>
          <w:sz w:val="22"/>
          <w:szCs w:val="22"/>
        </w:rPr>
      </w:pPr>
      <w:r>
        <w:rPr>
          <w:rFonts w:ascii="Arial" w:hAnsi="Arial" w:cs="Arial"/>
          <w:b/>
          <w:caps/>
          <w:sz w:val="22"/>
          <w:szCs w:val="22"/>
        </w:rPr>
        <w:t>Doručovanie písomností</w:t>
      </w:r>
    </w:p>
    <w:p w14:paraId="65134098" w14:textId="77777777" w:rsidR="00873D1F" w:rsidRPr="00873D1F" w:rsidRDefault="00873D1F" w:rsidP="00D27911">
      <w:pPr>
        <w:pStyle w:val="Odsekzoznamu"/>
        <w:numPr>
          <w:ilvl w:val="1"/>
          <w:numId w:val="2"/>
        </w:numPr>
        <w:ind w:left="426" w:hanging="568"/>
        <w:jc w:val="both"/>
        <w:rPr>
          <w:rFonts w:ascii="Arial" w:hAnsi="Arial" w:cs="Arial"/>
          <w:sz w:val="22"/>
          <w:szCs w:val="22"/>
        </w:rPr>
      </w:pPr>
      <w:r w:rsidRPr="00873D1F">
        <w:rPr>
          <w:rFonts w:ascii="Arial" w:hAnsi="Arial" w:cs="Arial"/>
          <w:sz w:val="22"/>
          <w:szCs w:val="22"/>
        </w:rPr>
        <w:t>Zmluvné strany sa záväzne dohodli na nasledovných pravidlách, podmienkach a fikciách doručovania, ktoré medzi nimi so všetkými zmluvnými a zákonnými účinkami doručenia vždy platia:</w:t>
      </w:r>
    </w:p>
    <w:p w14:paraId="2EA1F7D6" w14:textId="050EC6FD"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listiny sa zasielajú na adresu zmluvnej strany, ktorá je ako aktuálna adresa sídla zapísaná v obchodnom registri alebo inom registri, v ktorom je zmluvná strana zapísaná v čase odoslania zásielky na poštovú prepravu, ak zmluvná strana neoznámi inú adresu na doručovanie</w:t>
      </w:r>
      <w:r>
        <w:rPr>
          <w:rFonts w:ascii="Arial" w:hAnsi="Arial" w:cs="Arial"/>
          <w:sz w:val="22"/>
          <w:szCs w:val="22"/>
        </w:rPr>
        <w:t>;</w:t>
      </w:r>
    </w:p>
    <w:p w14:paraId="16ADA6CF" w14:textId="77777777"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 xml:space="preserve">listina zaslaná zmluvnej strane na adresu uvedenú v záhlaví Zmluvy poštou, kuriérom alebo inou osobou, ktorá má povinnosť doručiť zásielku, sa považuje za doručenú uplynutím </w:t>
      </w:r>
      <w:r w:rsidRPr="00012C54">
        <w:rPr>
          <w:rFonts w:ascii="Arial" w:hAnsi="Arial" w:cs="Arial"/>
          <w:sz w:val="22"/>
          <w:szCs w:val="22"/>
        </w:rPr>
        <w:t>piateho (5)</w:t>
      </w:r>
      <w:r w:rsidRPr="00873D1F">
        <w:rPr>
          <w:rFonts w:ascii="Arial" w:hAnsi="Arial" w:cs="Arial"/>
          <w:sz w:val="22"/>
          <w:szCs w:val="22"/>
        </w:rPr>
        <w:t xml:space="preserve"> dňa odo dňa odovzdania listiny subjektu, obstarávajúcemu jej doručenie. Takto dohodnutá fikcia platí aj v prípadoch, keď: (i) sa adresát v mieste doručenia nezdržuje, (ii) sa adresát o doručení (uložení) zásielky nedozvedel, (iii) sa zásielka vrátila odosielateľovi ako nedoručená, neprevzatá alebo nedoručiteľná, (iv) zásielka bude fyzicky prevzatá adresátom neskôr, ako nastanú účinky fikcie doručenia. Pokiaľ adresát prevezme zásielku skôr, ako by podľa tohto písmena mali nastať účinky fikcie doručenia, zásielka je doručená okamihom jej fyzického prevzatia adresátom. Uvedené platí aj v tom prípade, ak sa zmluvná strana uvedená ako adresát o tejto skutočnosti nedozvie.</w:t>
      </w:r>
    </w:p>
    <w:p w14:paraId="1EE5136A" w14:textId="77777777"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listiny doručované osobne sa považujú za doručené len prípade, že boli za preberajúcu zmluvnú stranu prevzaté osobou označenou ako kontaktná osoba vo veciach obchodných.</w:t>
      </w:r>
    </w:p>
    <w:p w14:paraId="197200D7" w14:textId="77777777" w:rsidR="00873D1F" w:rsidRDefault="00873D1F" w:rsidP="00873D1F">
      <w:pPr>
        <w:pStyle w:val="Odsekzoznamu"/>
        <w:ind w:left="426"/>
        <w:jc w:val="both"/>
        <w:rPr>
          <w:rFonts w:ascii="Arial" w:hAnsi="Arial" w:cs="Arial"/>
          <w:b/>
          <w:caps/>
          <w:sz w:val="22"/>
          <w:szCs w:val="22"/>
        </w:rPr>
      </w:pPr>
    </w:p>
    <w:p w14:paraId="4FCB1B56" w14:textId="77777777" w:rsidR="00873D1F" w:rsidRPr="00873D1F" w:rsidRDefault="00873D1F" w:rsidP="00731FB2">
      <w:pPr>
        <w:pStyle w:val="Odsekzoznamu"/>
        <w:ind w:left="426"/>
        <w:jc w:val="both"/>
        <w:rPr>
          <w:rFonts w:ascii="Arial" w:hAnsi="Arial" w:cs="Arial"/>
          <w:b/>
          <w:caps/>
          <w:sz w:val="22"/>
          <w:szCs w:val="22"/>
        </w:rPr>
      </w:pPr>
    </w:p>
    <w:p w14:paraId="383BBF57" w14:textId="0608FFBC" w:rsidR="00B5430E" w:rsidRDefault="00731FB2" w:rsidP="00D27911">
      <w:pPr>
        <w:pStyle w:val="Odsekzoznamu"/>
        <w:numPr>
          <w:ilvl w:val="0"/>
          <w:numId w:val="2"/>
        </w:numPr>
        <w:jc w:val="both"/>
        <w:rPr>
          <w:rFonts w:ascii="Arial" w:hAnsi="Arial" w:cs="Arial"/>
          <w:b/>
          <w:caps/>
          <w:sz w:val="22"/>
          <w:szCs w:val="22"/>
        </w:rPr>
      </w:pPr>
      <w:r>
        <w:rPr>
          <w:rFonts w:ascii="Arial" w:hAnsi="Arial" w:cs="Arial"/>
          <w:b/>
          <w:caps/>
          <w:sz w:val="22"/>
          <w:szCs w:val="22"/>
        </w:rPr>
        <w:t>Vyššia moc</w:t>
      </w:r>
    </w:p>
    <w:p w14:paraId="71C87A4F" w14:textId="03734015"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 xml:space="preserve">Zodpovednosť zmluvných strán za porušenie povinností podľa tejto Zmluvy je vylúčená v prípade, ak porušenie nastalo z dôvodu prípadu vyššej moci. Za prípad vyššej moci sa považuje skutočnosť, ktorá nastala v čase od uzatvorenia Zmluvy do času dodania, bráni v plnení povinnej strany, nastala nezávisle na vôli povinnej strany, nemožno pri nej s ohľadom na okolnosti predpokladať, že by povinná strana túto prekážku alebo jej dôsledky </w:t>
      </w:r>
      <w:r w:rsidRPr="00731FB2">
        <w:rPr>
          <w:rFonts w:ascii="Arial" w:hAnsi="Arial" w:cs="Arial"/>
          <w:sz w:val="22"/>
          <w:szCs w:val="22"/>
        </w:rPr>
        <w:lastRenderedPageBreak/>
        <w:t>odvrátila alebo prekonala, nevznikla v čase, keď bola povinná strana v omeškaní so splnením povinnosti a nevznikla v dôsledku hospodárskych pomerov povinnej strany. Za prípad vyššej moci sa považuje hlavne prírodná katastrofa (hlavne povodeň, , tornádo, tropická búrka, hurikán, krupobitie, zosuv pôdy, sopečná erupcia a jej následky, závrt, lavína, zemetrasenie a jeho následky, neobvyklé slnečné erupcie, dopad vesmírneho telesa, a pod.), vojna, mobilizácia, nepokoje a podobné udalosti, štrajk, výluka, prieťahy či neudelenie úradného povolenia, ktoré je pre poskytnutie služby nevyhnutné, hoci povinná strana o úradne povolenie včas a riadne požiadala, neoprávnené zásahy tretích strán. Tieto prípady vyššej moci nezakladajú nároky súvisiace s porušením povinností dodávateľa, a to aj vtedy, keď sa vyskytli u subdodávateľov. V prípade, že splnenie povinnosti podľa tejto Zmluvy je dohodnuté do určitej doby, doba na splnenie tejto povinnosti sa predlžuje o trvanie prípadu vyššej moci.</w:t>
      </w:r>
    </w:p>
    <w:p w14:paraId="33091AE4"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Zodpovednosť nevylučuje prekážka, ktorá vznikla až v čase, keď povinná zmluvná strana už bola v omeškaní s plnením svojej povinnosti alebo vznikla z jej hospodárskych pomerov.</w:t>
      </w:r>
    </w:p>
    <w:p w14:paraId="1EF5EA59" w14:textId="707DFBA3"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Ani jedna zo zmluvných strán nenesie zodpovednosť za nesplnenie svojich povinností, vyplývajúcich zo Zmluvy, ak preukáže, že nesplnenie nastalo následkom mimoriadnych, nepredvídateľných a</w:t>
      </w:r>
      <w:r>
        <w:rPr>
          <w:rFonts w:ascii="Arial" w:hAnsi="Arial" w:cs="Arial"/>
          <w:sz w:val="22"/>
          <w:szCs w:val="22"/>
        </w:rPr>
        <w:t xml:space="preserve"> </w:t>
      </w:r>
      <w:r w:rsidRPr="00731FB2">
        <w:rPr>
          <w:rFonts w:ascii="Arial" w:hAnsi="Arial" w:cs="Arial"/>
          <w:sz w:val="22"/>
          <w:szCs w:val="22"/>
        </w:rPr>
        <w:t>neodvrátiteľných udalostí, prekážky ani ich následky nebolo možné v čase uzatvárania Zmluvy predvídať, prekážkam ani ich následkom sa nedalo zabrániť, vyhnúť ani ich prekonať.</w:t>
      </w:r>
    </w:p>
    <w:p w14:paraId="09AA9FFE" w14:textId="77777777" w:rsidR="00731FB2" w:rsidRDefault="00731FB2" w:rsidP="00731FB2">
      <w:pPr>
        <w:pStyle w:val="Odsekzoznamu"/>
        <w:ind w:left="360"/>
        <w:jc w:val="both"/>
        <w:rPr>
          <w:rFonts w:ascii="Arial" w:hAnsi="Arial" w:cs="Arial"/>
          <w:b/>
          <w:caps/>
          <w:sz w:val="22"/>
          <w:szCs w:val="22"/>
        </w:rPr>
      </w:pPr>
    </w:p>
    <w:p w14:paraId="2C2B92E7" w14:textId="1EAF76F8" w:rsidR="00731FB2" w:rsidRDefault="00731FB2" w:rsidP="00D27911">
      <w:pPr>
        <w:pStyle w:val="Odsekzoznamu"/>
        <w:numPr>
          <w:ilvl w:val="0"/>
          <w:numId w:val="2"/>
        </w:numPr>
        <w:jc w:val="both"/>
        <w:rPr>
          <w:rFonts w:ascii="Arial" w:hAnsi="Arial" w:cs="Arial"/>
          <w:b/>
          <w:caps/>
          <w:sz w:val="22"/>
          <w:szCs w:val="22"/>
        </w:rPr>
      </w:pPr>
      <w:r>
        <w:rPr>
          <w:rFonts w:ascii="Arial" w:hAnsi="Arial" w:cs="Arial"/>
          <w:b/>
          <w:caps/>
          <w:sz w:val="22"/>
          <w:szCs w:val="22"/>
        </w:rPr>
        <w:t>Záverečné ustanovenia</w:t>
      </w:r>
    </w:p>
    <w:p w14:paraId="3617CC8C" w14:textId="29965F73"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Zmluva sa uzatvára na dobu určitú</w:t>
      </w:r>
      <w:r w:rsidR="00CD738A">
        <w:rPr>
          <w:rFonts w:ascii="Arial" w:hAnsi="Arial" w:cs="Arial"/>
          <w:sz w:val="22"/>
          <w:szCs w:val="22"/>
        </w:rPr>
        <w:t xml:space="preserve">, do </w:t>
      </w:r>
      <w:r w:rsidR="00CD738A" w:rsidRPr="00D17897">
        <w:rPr>
          <w:rFonts w:ascii="Arial" w:hAnsi="Arial" w:cs="Arial"/>
          <w:sz w:val="22"/>
          <w:szCs w:val="22"/>
        </w:rPr>
        <w:t>vyčerpan</w:t>
      </w:r>
      <w:r w:rsidR="00CD738A">
        <w:rPr>
          <w:rFonts w:ascii="Arial" w:hAnsi="Arial" w:cs="Arial"/>
          <w:sz w:val="22"/>
          <w:szCs w:val="22"/>
        </w:rPr>
        <w:t>ia</w:t>
      </w:r>
      <w:r w:rsidR="00CD738A" w:rsidRPr="00D17897">
        <w:rPr>
          <w:rFonts w:ascii="Arial" w:hAnsi="Arial" w:cs="Arial"/>
          <w:sz w:val="22"/>
          <w:szCs w:val="22"/>
        </w:rPr>
        <w:t xml:space="preserve"> celkovej ceny za predmet </w:t>
      </w:r>
      <w:r w:rsidR="00CD738A">
        <w:rPr>
          <w:rFonts w:ascii="Arial" w:hAnsi="Arial" w:cs="Arial"/>
          <w:sz w:val="22"/>
          <w:szCs w:val="22"/>
        </w:rPr>
        <w:t>Z</w:t>
      </w:r>
      <w:r w:rsidR="00CD738A" w:rsidRPr="00D17897">
        <w:rPr>
          <w:rFonts w:ascii="Arial" w:hAnsi="Arial" w:cs="Arial"/>
          <w:sz w:val="22"/>
          <w:szCs w:val="22"/>
        </w:rPr>
        <w:t>mluvy</w:t>
      </w:r>
      <w:r w:rsidR="00CD738A">
        <w:rPr>
          <w:rFonts w:ascii="Arial" w:hAnsi="Arial" w:cs="Arial"/>
          <w:sz w:val="22"/>
          <w:szCs w:val="22"/>
        </w:rPr>
        <w:t xml:space="preserve">.  </w:t>
      </w:r>
    </w:p>
    <w:p w14:paraId="4A0EDBF1"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Zmluva nadobúda platnosť dňom jej podpísania obidvoma zmluvnými stranami a účinnosť odo dňa nasledujúceho po jej zverejnení na webovom sídle objednávateľa.</w:t>
      </w:r>
    </w:p>
    <w:p w14:paraId="45A01CB4"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Prípadné ustanovenia tejto Zmluvy, ktoré sú, alebo sa v budúcnosti stanú neplatnými z dôvodu rozporu s platným právnym poriadkom, nezakladajú neplatnosť celej Zmluvy; jej ďalšie ustanovenia ostávajú v platnosti. Dotknuté neplatné ustanovenia sa Zmluvné strany zaväzujú upraviť tak, aby nová úprava bola čo najbližšie úprave pôvodnej a umožnil sa tak dosiahnuť účel tejto Zmluvy.</w:t>
      </w:r>
    </w:p>
    <w:p w14:paraId="2A79FEEE"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Táto Zmluva je vyhotovená v 8 rovnopisoch, pre každú zmluvnú stranu po 4 vyhotoveniach.</w:t>
      </w:r>
    </w:p>
    <w:p w14:paraId="2535CCA0" w14:textId="583D9CEF"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Zmluvné strany vyhlasujú, že si Zmluvu riadne prečítali, jej obsahu porozumeli, uzatvárajú ju slobodne, nie v tiesni ani nie za inak nevýhodných podmienok a na znak súhlasu s jej obsahom ju vlastnoručne podpisujú</w:t>
      </w:r>
      <w:r w:rsidR="00D4075A">
        <w:rPr>
          <w:rFonts w:ascii="Arial" w:hAnsi="Arial" w:cs="Arial"/>
          <w:sz w:val="22"/>
          <w:szCs w:val="22"/>
        </w:rPr>
        <w:t>.</w:t>
      </w:r>
    </w:p>
    <w:p w14:paraId="1BF7D9A3"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Zmluvné strany sa dohodli, že akékoľvek oznámenia súvisiace s touto Zmluvou sa budú doručovať na nižšie uvedené adresy a v prípade, že zmluvná strana písomne oznámi inú adresu, na takúto inú adresu:</w:t>
      </w:r>
    </w:p>
    <w:p w14:paraId="0BF5D9B0" w14:textId="77777777" w:rsidR="00B5430E" w:rsidRDefault="00B5430E" w:rsidP="00D4075A">
      <w:pPr>
        <w:contextualSpacing/>
        <w:jc w:val="both"/>
        <w:rPr>
          <w:rFonts w:ascii="Arial" w:hAnsi="Arial" w:cs="Arial"/>
          <w:b/>
          <w:caps/>
          <w:sz w:val="22"/>
          <w:szCs w:val="22"/>
        </w:rPr>
      </w:pPr>
    </w:p>
    <w:p w14:paraId="0DB85362" w14:textId="77777777" w:rsidR="00D4075A" w:rsidRPr="0060271D" w:rsidRDefault="00D4075A" w:rsidP="00D4075A">
      <w:pPr>
        <w:spacing w:after="207" w:line="230" w:lineRule="exact"/>
        <w:ind w:left="1440" w:right="55"/>
        <w:contextualSpacing/>
        <w:rPr>
          <w:rFonts w:ascii="Arial" w:hAnsi="Arial" w:cs="Arial"/>
          <w:b/>
          <w:sz w:val="22"/>
          <w:szCs w:val="22"/>
        </w:rPr>
      </w:pPr>
      <w:r w:rsidRPr="0060271D">
        <w:rPr>
          <w:rFonts w:ascii="Arial" w:hAnsi="Arial" w:cs="Arial"/>
          <w:b/>
          <w:sz w:val="22"/>
          <w:szCs w:val="22"/>
        </w:rPr>
        <w:t xml:space="preserve">Pre Mesto Bratislava: </w:t>
      </w:r>
    </w:p>
    <w:p w14:paraId="2486DF39" w14:textId="73639790" w:rsid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Primaciálne nám. č. 1, 814 99</w:t>
      </w:r>
      <w:r>
        <w:rPr>
          <w:rFonts w:ascii="Arial" w:hAnsi="Arial" w:cs="Arial"/>
          <w:sz w:val="22"/>
          <w:szCs w:val="22"/>
        </w:rPr>
        <w:t xml:space="preserve"> </w:t>
      </w:r>
      <w:r w:rsidRPr="00D4075A">
        <w:rPr>
          <w:rFonts w:ascii="Arial" w:hAnsi="Arial" w:cs="Arial"/>
          <w:sz w:val="22"/>
          <w:szCs w:val="22"/>
        </w:rPr>
        <w:t xml:space="preserve">Bratislava </w:t>
      </w:r>
    </w:p>
    <w:p w14:paraId="1B258FDC" w14:textId="77777777" w:rsidR="00F14962" w:rsidRPr="00F14962"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technických:</w:t>
      </w:r>
      <w:r w:rsidRPr="00D4075A">
        <w:rPr>
          <w:rFonts w:ascii="Arial" w:hAnsi="Arial" w:cs="Arial"/>
          <w:sz w:val="22"/>
          <w:szCs w:val="22"/>
        </w:rPr>
        <w:tab/>
      </w:r>
      <w:r w:rsidR="00F14962" w:rsidRPr="00F14962">
        <w:rPr>
          <w:rFonts w:ascii="Arial" w:hAnsi="Arial" w:cs="Arial"/>
          <w:sz w:val="22"/>
          <w:szCs w:val="22"/>
        </w:rPr>
        <w:t>Ing. Juraj Zaťko</w:t>
      </w:r>
    </w:p>
    <w:p w14:paraId="46DB581B" w14:textId="75C146E8" w:rsidR="00D4075A" w:rsidRPr="00F14962" w:rsidRDefault="00D4075A" w:rsidP="00D4075A">
      <w:pPr>
        <w:spacing w:after="207" w:line="230" w:lineRule="exact"/>
        <w:ind w:left="1440" w:right="55"/>
        <w:contextualSpacing/>
        <w:rPr>
          <w:rFonts w:ascii="Arial" w:hAnsi="Arial" w:cs="Arial"/>
          <w:sz w:val="22"/>
          <w:szCs w:val="22"/>
        </w:rPr>
      </w:pPr>
      <w:r w:rsidRPr="00F14962">
        <w:rPr>
          <w:rFonts w:ascii="Arial" w:hAnsi="Arial" w:cs="Arial"/>
          <w:sz w:val="22"/>
          <w:szCs w:val="22"/>
        </w:rPr>
        <w:t>Do rúk vo veciach obchodných:</w:t>
      </w:r>
      <w:r w:rsidRPr="00F14962">
        <w:rPr>
          <w:rFonts w:ascii="Arial" w:hAnsi="Arial" w:cs="Arial"/>
          <w:sz w:val="22"/>
          <w:szCs w:val="22"/>
        </w:rPr>
        <w:tab/>
      </w:r>
      <w:r w:rsidR="00F14962" w:rsidRPr="00F14962">
        <w:rPr>
          <w:rFonts w:ascii="Arial" w:hAnsi="Arial" w:cs="Arial"/>
          <w:sz w:val="22"/>
          <w:szCs w:val="22"/>
        </w:rPr>
        <w:t>Mgr. Valér Jurčák</w:t>
      </w:r>
    </w:p>
    <w:p w14:paraId="67CFD27B" w14:textId="402268DD" w:rsidR="00D4075A" w:rsidRPr="00D4075A" w:rsidRDefault="00D4075A" w:rsidP="00D4075A">
      <w:pPr>
        <w:spacing w:after="1147" w:line="230" w:lineRule="exact"/>
        <w:ind w:left="4956" w:right="55" w:hanging="3516"/>
        <w:contextualSpacing/>
        <w:rPr>
          <w:rFonts w:ascii="Arial" w:hAnsi="Arial" w:cs="Arial"/>
          <w:sz w:val="22"/>
          <w:szCs w:val="22"/>
        </w:rPr>
      </w:pPr>
      <w:r w:rsidRPr="00F14962">
        <w:rPr>
          <w:rFonts w:ascii="Arial" w:hAnsi="Arial" w:cs="Arial"/>
          <w:sz w:val="22"/>
          <w:szCs w:val="22"/>
        </w:rPr>
        <w:t>e-mail:</w:t>
      </w:r>
      <w:r w:rsidRPr="00F14962">
        <w:rPr>
          <w:rFonts w:ascii="Arial" w:hAnsi="Arial" w:cs="Arial"/>
          <w:sz w:val="22"/>
          <w:szCs w:val="22"/>
        </w:rPr>
        <w:tab/>
      </w:r>
      <w:r w:rsidR="00F14962" w:rsidRPr="00F14962">
        <w:rPr>
          <w:rFonts w:ascii="Arial" w:hAnsi="Arial" w:cs="Arial"/>
          <w:sz w:val="22"/>
          <w:szCs w:val="22"/>
        </w:rPr>
        <w:t>osk@bratislava.sk</w:t>
      </w:r>
      <w:r w:rsidRPr="00F14962">
        <w:rPr>
          <w:rFonts w:ascii="Arial" w:hAnsi="Arial" w:cs="Arial"/>
          <w:sz w:val="22"/>
          <w:szCs w:val="22"/>
        </w:rPr>
        <w:br/>
      </w:r>
    </w:p>
    <w:p w14:paraId="6A43ECAB" w14:textId="77777777" w:rsidR="00D4075A" w:rsidRDefault="00D4075A" w:rsidP="00D4075A">
      <w:pPr>
        <w:spacing w:after="197"/>
        <w:ind w:left="708" w:firstLine="708"/>
        <w:jc w:val="both"/>
        <w:rPr>
          <w:rFonts w:ascii="Arial" w:hAnsi="Arial" w:cs="Arial"/>
          <w:sz w:val="22"/>
          <w:szCs w:val="22"/>
        </w:rPr>
      </w:pPr>
    </w:p>
    <w:p w14:paraId="2ACAAE3F" w14:textId="77777777" w:rsidR="00D4075A" w:rsidRPr="0060271D" w:rsidRDefault="00D4075A" w:rsidP="00D4075A">
      <w:pPr>
        <w:spacing w:after="197"/>
        <w:ind w:left="708" w:firstLine="708"/>
        <w:jc w:val="both"/>
        <w:rPr>
          <w:rFonts w:ascii="Arial" w:hAnsi="Arial" w:cs="Arial"/>
          <w:b/>
          <w:sz w:val="22"/>
          <w:szCs w:val="22"/>
        </w:rPr>
      </w:pPr>
      <w:r w:rsidRPr="0060271D">
        <w:rPr>
          <w:rFonts w:ascii="Arial" w:hAnsi="Arial" w:cs="Arial"/>
          <w:b/>
          <w:sz w:val="22"/>
          <w:szCs w:val="22"/>
        </w:rPr>
        <w:t>Pre dodávateľa:</w:t>
      </w:r>
    </w:p>
    <w:p w14:paraId="63A39C94" w14:textId="77777777" w:rsid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technických:</w:t>
      </w:r>
      <w:r w:rsidRPr="00D4075A">
        <w:rPr>
          <w:rFonts w:ascii="Arial" w:hAnsi="Arial" w:cs="Arial"/>
          <w:sz w:val="22"/>
          <w:szCs w:val="22"/>
        </w:rPr>
        <w:tab/>
      </w:r>
      <w:r w:rsidRPr="00D4075A">
        <w:rPr>
          <w:rFonts w:ascii="Arial" w:hAnsi="Arial" w:cs="Arial"/>
          <w:sz w:val="22"/>
          <w:szCs w:val="22"/>
          <w:highlight w:val="yellow"/>
        </w:rPr>
        <w:t>.............................................</w:t>
      </w:r>
    </w:p>
    <w:p w14:paraId="16BAD88C" w14:textId="77777777" w:rsidR="00D4075A" w:rsidRP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obchodných:</w:t>
      </w:r>
      <w:r w:rsidRPr="00D4075A">
        <w:rPr>
          <w:rFonts w:ascii="Arial" w:hAnsi="Arial" w:cs="Arial"/>
          <w:sz w:val="22"/>
          <w:szCs w:val="22"/>
        </w:rPr>
        <w:tab/>
      </w:r>
      <w:r w:rsidRPr="00D4075A">
        <w:rPr>
          <w:rFonts w:ascii="Arial" w:hAnsi="Arial" w:cs="Arial"/>
          <w:sz w:val="22"/>
          <w:szCs w:val="22"/>
          <w:highlight w:val="yellow"/>
        </w:rPr>
        <w:t>.............................................</w:t>
      </w:r>
    </w:p>
    <w:p w14:paraId="1912333A" w14:textId="3351FFB6" w:rsidR="00D4075A" w:rsidRPr="00D4075A" w:rsidRDefault="00D4075A" w:rsidP="00D4075A">
      <w:pPr>
        <w:spacing w:after="1147" w:line="230" w:lineRule="exact"/>
        <w:ind w:left="4956" w:right="55" w:hanging="3516"/>
        <w:contextualSpacing/>
        <w:rPr>
          <w:rFonts w:ascii="Arial" w:hAnsi="Arial" w:cs="Arial"/>
          <w:sz w:val="22"/>
          <w:szCs w:val="22"/>
        </w:rPr>
      </w:pPr>
      <w:r w:rsidRPr="00D4075A">
        <w:rPr>
          <w:rFonts w:ascii="Arial" w:hAnsi="Arial" w:cs="Arial"/>
          <w:sz w:val="22"/>
          <w:szCs w:val="22"/>
        </w:rPr>
        <w:t>e-mail:</w:t>
      </w:r>
      <w:r>
        <w:rPr>
          <w:rFonts w:ascii="Arial" w:hAnsi="Arial" w:cs="Arial"/>
          <w:sz w:val="22"/>
          <w:szCs w:val="22"/>
        </w:rPr>
        <w:tab/>
      </w:r>
      <w:r>
        <w:rPr>
          <w:rFonts w:ascii="Arial" w:hAnsi="Arial" w:cs="Arial"/>
          <w:sz w:val="22"/>
          <w:szCs w:val="22"/>
          <w:highlight w:val="yellow"/>
        </w:rPr>
        <w:t>.</w:t>
      </w:r>
      <w:r w:rsidRPr="00D4075A">
        <w:rPr>
          <w:rFonts w:ascii="Arial" w:hAnsi="Arial" w:cs="Arial"/>
          <w:sz w:val="22"/>
          <w:szCs w:val="22"/>
          <w:highlight w:val="yellow"/>
        </w:rPr>
        <w:t>............................................</w:t>
      </w:r>
      <w:r w:rsidRPr="00D4075A">
        <w:rPr>
          <w:rFonts w:ascii="Arial" w:hAnsi="Arial" w:cs="Arial"/>
          <w:sz w:val="22"/>
          <w:szCs w:val="22"/>
          <w:highlight w:val="yellow"/>
        </w:rPr>
        <w:br/>
        <w:t>.............................................</w:t>
      </w:r>
    </w:p>
    <w:p w14:paraId="71ACF752" w14:textId="77777777" w:rsidR="00B5430E" w:rsidRDefault="00B5430E" w:rsidP="00D4075A">
      <w:pPr>
        <w:contextualSpacing/>
        <w:jc w:val="both"/>
        <w:rPr>
          <w:rFonts w:ascii="Arial" w:hAnsi="Arial" w:cs="Arial"/>
          <w:b/>
          <w:caps/>
          <w:sz w:val="22"/>
          <w:szCs w:val="22"/>
        </w:rPr>
      </w:pPr>
    </w:p>
    <w:p w14:paraId="40092A05" w14:textId="77777777" w:rsidR="00D4075A" w:rsidRPr="00D4075A" w:rsidRDefault="00D4075A" w:rsidP="00D27911">
      <w:pPr>
        <w:pStyle w:val="Odsekzoznamu"/>
        <w:numPr>
          <w:ilvl w:val="1"/>
          <w:numId w:val="2"/>
        </w:numPr>
        <w:ind w:left="426" w:hanging="568"/>
        <w:jc w:val="both"/>
        <w:rPr>
          <w:rStyle w:val="Bodytext20"/>
          <w:rFonts w:ascii="Arial" w:eastAsia="Courier New" w:hAnsi="Arial" w:cs="Arial"/>
          <w:color w:val="000000"/>
          <w:sz w:val="22"/>
          <w:szCs w:val="22"/>
        </w:rPr>
      </w:pPr>
      <w:r w:rsidRPr="00D4075A">
        <w:rPr>
          <w:rStyle w:val="Bodytext20"/>
          <w:rFonts w:ascii="Arial" w:eastAsia="Courier New" w:hAnsi="Arial" w:cs="Arial"/>
          <w:sz w:val="22"/>
          <w:szCs w:val="22"/>
        </w:rPr>
        <w:t>Neoddeliteľnou súčasťou tejto Zmluvy sú prílohy:</w:t>
      </w:r>
    </w:p>
    <w:p w14:paraId="4A72B5E8" w14:textId="77777777" w:rsidR="00D4075A" w:rsidRPr="00D4075A" w:rsidRDefault="00D4075A" w:rsidP="00D4075A">
      <w:pPr>
        <w:pStyle w:val="Odsekzoznamu"/>
        <w:ind w:left="426"/>
        <w:jc w:val="both"/>
        <w:rPr>
          <w:rFonts w:ascii="Arial" w:hAnsi="Arial" w:cs="Arial"/>
          <w:sz w:val="22"/>
          <w:szCs w:val="22"/>
        </w:rPr>
      </w:pPr>
    </w:p>
    <w:p w14:paraId="4DABD4A6" w14:textId="77777777" w:rsidR="00D4075A" w:rsidRDefault="00D4075A" w:rsidP="00D4075A">
      <w:pPr>
        <w:spacing w:after="687" w:line="230" w:lineRule="exact"/>
        <w:ind w:left="426" w:right="3742"/>
        <w:contextualSpacing/>
        <w:rPr>
          <w:rStyle w:val="Bodytext2Italic"/>
          <w:rFonts w:ascii="Arial" w:eastAsia="Courier New" w:hAnsi="Arial" w:cs="Arial"/>
          <w:i w:val="0"/>
          <w:sz w:val="22"/>
          <w:szCs w:val="22"/>
        </w:rPr>
      </w:pPr>
      <w:r w:rsidRPr="00D4075A">
        <w:rPr>
          <w:rStyle w:val="Bodytext20"/>
          <w:rFonts w:ascii="Arial" w:eastAsia="Courier New" w:hAnsi="Arial" w:cs="Arial"/>
          <w:sz w:val="22"/>
          <w:szCs w:val="22"/>
        </w:rPr>
        <w:t xml:space="preserve">Príloha zmluvy č. 1 </w:t>
      </w:r>
      <w:r w:rsidRPr="00D4075A">
        <w:rPr>
          <w:rStyle w:val="Bodytext2Italic"/>
          <w:rFonts w:ascii="Arial" w:eastAsia="Courier New" w:hAnsi="Arial" w:cs="Arial"/>
          <w:i w:val="0"/>
          <w:sz w:val="22"/>
          <w:szCs w:val="22"/>
        </w:rPr>
        <w:t xml:space="preserve">Predmet plnenia </w:t>
      </w:r>
    </w:p>
    <w:p w14:paraId="2762F6E8" w14:textId="0D5E0971" w:rsidR="00D4075A" w:rsidRDefault="00D4075A" w:rsidP="00BA7AA9">
      <w:pPr>
        <w:spacing w:after="687" w:line="230" w:lineRule="exact"/>
        <w:ind w:left="2410" w:right="3742" w:hanging="1984"/>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 xml:space="preserve">Príloha zmluvy č. 2 Miesto </w:t>
      </w:r>
      <w:r w:rsidR="00BA7AA9">
        <w:rPr>
          <w:rStyle w:val="Bodytext20"/>
          <w:rFonts w:ascii="Arial" w:eastAsia="Courier New" w:hAnsi="Arial" w:cs="Arial"/>
          <w:sz w:val="22"/>
          <w:szCs w:val="22"/>
        </w:rPr>
        <w:t xml:space="preserve">a čas </w:t>
      </w:r>
      <w:r w:rsidRPr="00D4075A">
        <w:rPr>
          <w:rStyle w:val="Bodytext20"/>
          <w:rFonts w:ascii="Arial" w:eastAsia="Courier New" w:hAnsi="Arial" w:cs="Arial"/>
          <w:sz w:val="22"/>
          <w:szCs w:val="22"/>
        </w:rPr>
        <w:t>poskytovania služieb</w:t>
      </w:r>
    </w:p>
    <w:p w14:paraId="3A9DE6F8" w14:textId="44663027" w:rsidR="00D4075A" w:rsidRPr="00D4075A" w:rsidRDefault="00D4075A" w:rsidP="00D4075A">
      <w:pPr>
        <w:spacing w:after="687" w:line="230" w:lineRule="exact"/>
        <w:ind w:left="426" w:right="3742"/>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 xml:space="preserve">Príloha zmluvy č. 3 </w:t>
      </w:r>
      <w:r w:rsidR="005C42D9">
        <w:rPr>
          <w:rStyle w:val="Bodytext20"/>
          <w:rFonts w:ascii="Arial" w:eastAsia="Courier New" w:hAnsi="Arial" w:cs="Arial"/>
          <w:sz w:val="22"/>
          <w:szCs w:val="22"/>
        </w:rPr>
        <w:t>Ceny služieb</w:t>
      </w:r>
      <w:r w:rsidRPr="00D4075A">
        <w:rPr>
          <w:rStyle w:val="Bodytext20"/>
          <w:rFonts w:ascii="Arial" w:eastAsia="Courier New" w:hAnsi="Arial" w:cs="Arial"/>
          <w:sz w:val="22"/>
          <w:szCs w:val="22"/>
        </w:rPr>
        <w:t xml:space="preserve"> </w:t>
      </w:r>
    </w:p>
    <w:p w14:paraId="56B29A2C" w14:textId="77777777" w:rsidR="00D4075A" w:rsidRPr="00D4075A" w:rsidRDefault="00D4075A" w:rsidP="00D4075A">
      <w:pPr>
        <w:spacing w:after="687" w:line="230" w:lineRule="exact"/>
        <w:ind w:left="426" w:right="3742"/>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lastRenderedPageBreak/>
        <w:t>Príloha zmluvy č. 4 Platobné podmienky</w:t>
      </w:r>
    </w:p>
    <w:p w14:paraId="1CD18146" w14:textId="7BC0D385" w:rsidR="00D4075A" w:rsidRPr="00D4075A" w:rsidRDefault="00D4075A" w:rsidP="00D4075A">
      <w:pPr>
        <w:spacing w:after="687" w:line="230" w:lineRule="exact"/>
        <w:ind w:left="426" w:right="55"/>
        <w:contextualSpacing/>
        <w:rPr>
          <w:rFonts w:ascii="Arial" w:hAnsi="Arial" w:cs="Arial"/>
          <w:sz w:val="22"/>
          <w:szCs w:val="22"/>
        </w:rPr>
      </w:pPr>
      <w:r w:rsidRPr="00D4075A">
        <w:rPr>
          <w:rFonts w:ascii="Arial" w:hAnsi="Arial" w:cs="Arial"/>
          <w:sz w:val="22"/>
          <w:szCs w:val="22"/>
        </w:rPr>
        <w:t xml:space="preserve">Príloha </w:t>
      </w:r>
      <w:r w:rsidRPr="00D4075A">
        <w:rPr>
          <w:rStyle w:val="Bodytext20"/>
          <w:rFonts w:ascii="Arial" w:eastAsia="Courier New" w:hAnsi="Arial" w:cs="Arial"/>
          <w:sz w:val="22"/>
          <w:szCs w:val="22"/>
        </w:rPr>
        <w:t xml:space="preserve">zmluvy </w:t>
      </w:r>
      <w:r w:rsidRPr="00D4075A">
        <w:rPr>
          <w:rFonts w:ascii="Arial" w:hAnsi="Arial" w:cs="Arial"/>
          <w:sz w:val="22"/>
          <w:szCs w:val="22"/>
        </w:rPr>
        <w:t>č. 5 Osobitné práva a povinnosti zmluvných strán</w:t>
      </w:r>
    </w:p>
    <w:p w14:paraId="2C591480" w14:textId="77777777" w:rsidR="00D4075A" w:rsidRPr="00D4075A" w:rsidRDefault="00D4075A" w:rsidP="00D4075A">
      <w:pPr>
        <w:spacing w:after="687" w:line="230" w:lineRule="exact"/>
        <w:ind w:left="426" w:right="3742"/>
        <w:contextualSpacing/>
        <w:rPr>
          <w:rFonts w:ascii="Arial" w:hAnsi="Arial" w:cs="Arial"/>
          <w:sz w:val="22"/>
          <w:szCs w:val="22"/>
        </w:rPr>
      </w:pPr>
      <w:r w:rsidRPr="00D4075A">
        <w:rPr>
          <w:rFonts w:ascii="Arial" w:hAnsi="Arial" w:cs="Arial"/>
          <w:sz w:val="22"/>
          <w:szCs w:val="22"/>
        </w:rPr>
        <w:t xml:space="preserve">Príloha </w:t>
      </w:r>
      <w:r w:rsidRPr="00D4075A">
        <w:rPr>
          <w:rStyle w:val="Bodytext20"/>
          <w:rFonts w:ascii="Arial" w:eastAsia="Courier New" w:hAnsi="Arial" w:cs="Arial"/>
          <w:sz w:val="22"/>
          <w:szCs w:val="22"/>
        </w:rPr>
        <w:t xml:space="preserve">zmluvy </w:t>
      </w:r>
      <w:r w:rsidRPr="00D4075A">
        <w:rPr>
          <w:rFonts w:ascii="Arial" w:hAnsi="Arial" w:cs="Arial"/>
          <w:sz w:val="22"/>
          <w:szCs w:val="22"/>
        </w:rPr>
        <w:t>č. 6 Zoznam subdodávateľov</w:t>
      </w:r>
    </w:p>
    <w:p w14:paraId="0BCB4431" w14:textId="77777777" w:rsidR="00D4075A" w:rsidRDefault="00D4075A" w:rsidP="00D4075A">
      <w:pPr>
        <w:spacing w:after="460"/>
        <w:ind w:left="380" w:hanging="380"/>
        <w:contextualSpacing/>
        <w:rPr>
          <w:rStyle w:val="Bodytext20"/>
          <w:rFonts w:eastAsia="Courier New"/>
        </w:rPr>
      </w:pPr>
    </w:p>
    <w:p w14:paraId="1003BCBB" w14:textId="77777777" w:rsidR="00D4075A" w:rsidRDefault="00D4075A" w:rsidP="00D4075A">
      <w:pPr>
        <w:spacing w:after="460"/>
        <w:ind w:left="380" w:hanging="380"/>
        <w:contextualSpacing/>
        <w:rPr>
          <w:rStyle w:val="Bodytext20"/>
          <w:rFonts w:eastAsia="Courier New"/>
        </w:rPr>
      </w:pPr>
    </w:p>
    <w:p w14:paraId="7ECDC9CC" w14:textId="77777777" w:rsidR="00D4075A" w:rsidRDefault="00D4075A" w:rsidP="00D4075A">
      <w:pPr>
        <w:spacing w:after="460"/>
        <w:ind w:left="380" w:hanging="380"/>
        <w:contextualSpacing/>
        <w:rPr>
          <w:rStyle w:val="Bodytext20"/>
          <w:rFonts w:eastAsia="Courier New"/>
        </w:rPr>
      </w:pPr>
    </w:p>
    <w:p w14:paraId="37C3A061" w14:textId="77777777" w:rsidR="00D4075A" w:rsidRDefault="00D4075A" w:rsidP="00D4075A">
      <w:pPr>
        <w:spacing w:after="460"/>
        <w:ind w:left="380" w:hanging="380"/>
        <w:contextualSpacing/>
        <w:rPr>
          <w:rStyle w:val="Bodytext20"/>
          <w:rFonts w:eastAsia="Courier New"/>
        </w:rPr>
      </w:pPr>
    </w:p>
    <w:p w14:paraId="66EC7A15" w14:textId="77777777" w:rsidR="00D4075A" w:rsidRDefault="00D4075A" w:rsidP="00D4075A">
      <w:pPr>
        <w:spacing w:after="460"/>
        <w:ind w:left="380" w:hanging="380"/>
        <w:contextualSpacing/>
        <w:rPr>
          <w:rStyle w:val="Bodytext20"/>
          <w:rFonts w:eastAsia="Courier New"/>
        </w:rPr>
      </w:pPr>
    </w:p>
    <w:p w14:paraId="4B756312" w14:textId="77777777" w:rsidR="00D4075A" w:rsidRPr="00D4075A" w:rsidRDefault="00D4075A" w:rsidP="00D4075A">
      <w:pPr>
        <w:spacing w:after="460"/>
        <w:ind w:left="380" w:hanging="380"/>
        <w:contextualSpacing/>
        <w:rPr>
          <w:rFonts w:ascii="Arial" w:hAnsi="Arial" w:cs="Arial"/>
          <w:sz w:val="22"/>
          <w:szCs w:val="22"/>
        </w:rPr>
      </w:pPr>
      <w:r w:rsidRPr="00D4075A">
        <w:rPr>
          <w:rStyle w:val="Bodytext20"/>
          <w:rFonts w:ascii="Arial" w:eastAsia="Courier New" w:hAnsi="Arial" w:cs="Arial"/>
          <w:sz w:val="22"/>
          <w:szCs w:val="22"/>
        </w:rPr>
        <w:t>V Bratislave, dňa</w:t>
      </w:r>
      <w:r>
        <w:rPr>
          <w:rStyle w:val="Bodytext20"/>
          <w:rFonts w:ascii="Arial" w:eastAsia="Courier New" w:hAnsi="Arial" w:cs="Arial"/>
          <w:sz w:val="22"/>
          <w:szCs w:val="22"/>
        </w:rPr>
        <w:t>:</w:t>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sidRPr="00D4075A">
        <w:rPr>
          <w:rStyle w:val="Bodytext20"/>
          <w:rFonts w:ascii="Arial" w:eastAsia="Courier New" w:hAnsi="Arial" w:cs="Arial"/>
          <w:sz w:val="22"/>
          <w:szCs w:val="22"/>
        </w:rPr>
        <w:t>V Bratislave, dňa</w:t>
      </w:r>
      <w:r>
        <w:rPr>
          <w:rStyle w:val="Bodytext20"/>
          <w:rFonts w:ascii="Arial" w:eastAsia="Courier New" w:hAnsi="Arial" w:cs="Arial"/>
          <w:sz w:val="22"/>
          <w:szCs w:val="22"/>
        </w:rPr>
        <w:t>:</w:t>
      </w:r>
    </w:p>
    <w:p w14:paraId="21DA9DD8" w14:textId="600BB10D" w:rsidR="00CD738A" w:rsidRPr="007C4210" w:rsidRDefault="00D4075A" w:rsidP="007C4210">
      <w:pPr>
        <w:spacing w:after="460"/>
        <w:ind w:left="380" w:hanging="380"/>
        <w:contextualSpacing/>
        <w:rPr>
          <w:rFonts w:ascii="Arial" w:hAnsi="Arial" w:cs="Arial"/>
          <w:sz w:val="22"/>
          <w:szCs w:val="22"/>
        </w:rPr>
      </w:pPr>
      <w:r>
        <w:rPr>
          <w:rFonts w:ascii="Arial" w:hAnsi="Arial" w:cs="Arial"/>
          <w:sz w:val="22"/>
          <w:szCs w:val="22"/>
        </w:rPr>
        <w:t>Objednávateľ</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Dodávateľ</w:t>
      </w:r>
    </w:p>
    <w:p w14:paraId="4870C9EA" w14:textId="13F53D3B" w:rsidR="001A5D93" w:rsidRDefault="001A5D93">
      <w:pPr>
        <w:widowControl/>
        <w:spacing w:after="160" w:line="259" w:lineRule="auto"/>
        <w:rPr>
          <w:rFonts w:ascii="Arial" w:hAnsi="Arial" w:cs="Arial"/>
          <w:b/>
          <w:sz w:val="28"/>
          <w:szCs w:val="28"/>
        </w:rPr>
      </w:pPr>
      <w:r>
        <w:rPr>
          <w:rFonts w:ascii="Arial" w:hAnsi="Arial" w:cs="Arial"/>
          <w:b/>
          <w:sz w:val="28"/>
          <w:szCs w:val="28"/>
        </w:rPr>
        <w:br w:type="page"/>
      </w:r>
    </w:p>
    <w:p w14:paraId="423ABCE7" w14:textId="77777777" w:rsidR="00CD738A" w:rsidRDefault="00CD738A" w:rsidP="00AE0AAE">
      <w:pPr>
        <w:keepNext/>
        <w:keepLines/>
        <w:pBdr>
          <w:bottom w:val="single" w:sz="12" w:space="1" w:color="auto"/>
        </w:pBdr>
        <w:ind w:left="20"/>
        <w:jc w:val="center"/>
        <w:rPr>
          <w:rFonts w:ascii="Arial" w:hAnsi="Arial" w:cs="Arial"/>
          <w:b/>
          <w:sz w:val="28"/>
          <w:szCs w:val="28"/>
        </w:rPr>
      </w:pPr>
    </w:p>
    <w:p w14:paraId="54172549" w14:textId="77777777" w:rsidR="00AE0AAE" w:rsidRDefault="00AE0AAE" w:rsidP="00AE0AAE">
      <w:pPr>
        <w:keepNext/>
        <w:keepLines/>
        <w:ind w:left="20"/>
        <w:jc w:val="center"/>
        <w:rPr>
          <w:rFonts w:ascii="Arial" w:hAnsi="Arial" w:cs="Arial"/>
          <w:b/>
          <w:sz w:val="28"/>
          <w:szCs w:val="28"/>
        </w:rPr>
      </w:pPr>
    </w:p>
    <w:p w14:paraId="16FE4E18"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 1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3506A9C3" w14:textId="77777777" w:rsidR="00AE0AAE" w:rsidRDefault="00AE0AAE" w:rsidP="00AE0AAE">
      <w:pPr>
        <w:keepNext/>
        <w:keepLines/>
        <w:ind w:left="20"/>
        <w:jc w:val="center"/>
        <w:rPr>
          <w:rFonts w:ascii="Arial" w:hAnsi="Arial" w:cs="Arial"/>
          <w:b/>
          <w:sz w:val="32"/>
          <w:szCs w:val="32"/>
        </w:rPr>
      </w:pPr>
    </w:p>
    <w:p w14:paraId="5BAB7CC6" w14:textId="77777777" w:rsidR="00AE0AAE" w:rsidRDefault="00AE0AAE" w:rsidP="00AE0AAE">
      <w:pPr>
        <w:keepNext/>
        <w:keepLines/>
        <w:pBdr>
          <w:bottom w:val="single" w:sz="12" w:space="1" w:color="auto"/>
        </w:pBdr>
        <w:ind w:left="20"/>
        <w:jc w:val="center"/>
        <w:rPr>
          <w:rFonts w:ascii="Arial" w:hAnsi="Arial" w:cs="Arial"/>
          <w:b/>
          <w:sz w:val="32"/>
          <w:szCs w:val="32"/>
        </w:rPr>
      </w:pPr>
      <w:r w:rsidRPr="00AF5373">
        <w:rPr>
          <w:rFonts w:ascii="Arial" w:hAnsi="Arial" w:cs="Arial"/>
          <w:b/>
          <w:sz w:val="32"/>
          <w:szCs w:val="32"/>
        </w:rPr>
        <w:t>Predmet plnenia</w:t>
      </w:r>
    </w:p>
    <w:p w14:paraId="5CDE9716" w14:textId="77777777" w:rsidR="00AE0AAE" w:rsidRDefault="00AE0AAE" w:rsidP="00AE0AAE">
      <w:pPr>
        <w:keepNext/>
        <w:keepLines/>
        <w:pBdr>
          <w:bottom w:val="single" w:sz="12" w:space="1" w:color="auto"/>
        </w:pBdr>
        <w:ind w:left="20"/>
        <w:jc w:val="center"/>
        <w:rPr>
          <w:rFonts w:ascii="Arial" w:hAnsi="Arial" w:cs="Arial"/>
          <w:b/>
          <w:sz w:val="32"/>
          <w:szCs w:val="32"/>
        </w:rPr>
      </w:pPr>
    </w:p>
    <w:p w14:paraId="62571B0E" w14:textId="77777777" w:rsidR="00AE0AAE" w:rsidRDefault="00AE0AAE" w:rsidP="00AE0AAE">
      <w:pPr>
        <w:keepNext/>
        <w:keepLines/>
        <w:ind w:left="20"/>
        <w:jc w:val="center"/>
        <w:rPr>
          <w:rFonts w:ascii="Arial" w:hAnsi="Arial" w:cs="Arial"/>
          <w:b/>
          <w:sz w:val="32"/>
          <w:szCs w:val="32"/>
        </w:rPr>
      </w:pPr>
    </w:p>
    <w:p w14:paraId="19CD8A85" w14:textId="77777777" w:rsidR="00AE0AAE" w:rsidRPr="00AF5373" w:rsidRDefault="00AE0AAE" w:rsidP="00AE0AAE">
      <w:pPr>
        <w:keepNext/>
        <w:keepLines/>
        <w:ind w:left="20"/>
        <w:jc w:val="center"/>
        <w:rPr>
          <w:rFonts w:ascii="Arial" w:hAnsi="Arial" w:cs="Arial"/>
          <w:b/>
          <w:sz w:val="32"/>
          <w:szCs w:val="32"/>
        </w:rPr>
      </w:pPr>
    </w:p>
    <w:p w14:paraId="466E2610" w14:textId="7B95D3F4" w:rsidR="001E5195" w:rsidRPr="00DA6550" w:rsidRDefault="00706D45" w:rsidP="001E5195">
      <w:pPr>
        <w:ind w:firstLine="708"/>
        <w:jc w:val="both"/>
        <w:rPr>
          <w:rFonts w:ascii="Times New Roman" w:hAnsi="Times New Roman"/>
          <w:color w:val="262626"/>
        </w:rPr>
      </w:pPr>
      <w:r>
        <w:rPr>
          <w:rFonts w:ascii="Times New Roman" w:hAnsi="Times New Roman"/>
          <w:color w:val="262626"/>
        </w:rPr>
        <w:t>Službou, (príp. l</w:t>
      </w:r>
      <w:r w:rsidR="001E5195" w:rsidRPr="00DA6550">
        <w:rPr>
          <w:rFonts w:ascii="Times New Roman" w:hAnsi="Times New Roman"/>
          <w:color w:val="262626"/>
        </w:rPr>
        <w:t>etnou údržbou komunikácií</w:t>
      </w:r>
      <w:r>
        <w:rPr>
          <w:rFonts w:ascii="Times New Roman" w:hAnsi="Times New Roman"/>
          <w:color w:val="262626"/>
        </w:rPr>
        <w:t>)</w:t>
      </w:r>
      <w:r w:rsidR="001E5195" w:rsidRPr="00DA6550">
        <w:rPr>
          <w:rFonts w:ascii="Times New Roman" w:hAnsi="Times New Roman"/>
          <w:color w:val="262626"/>
        </w:rPr>
        <w:t xml:space="preserve"> sa pre potreby</w:t>
      </w:r>
      <w:r w:rsidR="002B4417">
        <w:rPr>
          <w:rFonts w:ascii="Times New Roman" w:hAnsi="Times New Roman"/>
          <w:color w:val="262626"/>
        </w:rPr>
        <w:t xml:space="preserve"> tejto Zmluvy rozumie </w:t>
      </w:r>
      <w:r w:rsidR="001E5195" w:rsidRPr="00DA6550">
        <w:rPr>
          <w:rFonts w:ascii="Times New Roman" w:hAnsi="Times New Roman"/>
          <w:color w:val="262626"/>
        </w:rPr>
        <w:t>vyčistenie komunikácií, vyčistenie peších zón, vyčistenie chodníkov, parkovísk, schodov a lávok, vyčistenie zastávok</w:t>
      </w:r>
      <w:r w:rsidR="001E5195">
        <w:rPr>
          <w:rFonts w:ascii="Times New Roman" w:hAnsi="Times New Roman"/>
          <w:color w:val="262626"/>
        </w:rPr>
        <w:t xml:space="preserve"> MHD, ktoré sú súčasťou chodníka</w:t>
      </w:r>
      <w:r w:rsidR="001E5195" w:rsidRPr="00DA6550">
        <w:rPr>
          <w:rFonts w:ascii="Times New Roman" w:hAnsi="Times New Roman"/>
          <w:color w:val="262626"/>
        </w:rPr>
        <w:t>, splachovanie komunikácií, odstraňovanie buriny z obrubníkov, z prídlažieb ciest, z chodníkov a z dláždených priestranstiev</w:t>
      </w:r>
      <w:r w:rsidR="001E5195">
        <w:rPr>
          <w:rFonts w:ascii="Times New Roman" w:hAnsi="Times New Roman"/>
          <w:color w:val="262626"/>
        </w:rPr>
        <w:t xml:space="preserve"> </w:t>
      </w:r>
      <w:r w:rsidR="001E5195" w:rsidRPr="00DA6550">
        <w:rPr>
          <w:rFonts w:ascii="Times New Roman" w:hAnsi="Times New Roman"/>
          <w:color w:val="262626"/>
        </w:rPr>
        <w:t>a s tým súvisiace činnosti.</w:t>
      </w:r>
    </w:p>
    <w:p w14:paraId="347EB68E" w14:textId="680401B7" w:rsidR="001F5443" w:rsidRPr="00196FF4" w:rsidRDefault="00706D45" w:rsidP="001F5443">
      <w:pPr>
        <w:jc w:val="both"/>
        <w:rPr>
          <w:rFonts w:ascii="Times New Roman" w:hAnsi="Times New Roman"/>
          <w:color w:val="262626"/>
        </w:rPr>
      </w:pPr>
      <w:r>
        <w:rPr>
          <w:rFonts w:ascii="Times New Roman" w:hAnsi="Times New Roman"/>
          <w:color w:val="262626"/>
        </w:rPr>
        <w:t>U</w:t>
      </w:r>
      <w:r w:rsidR="001F5443" w:rsidRPr="00196FF4">
        <w:rPr>
          <w:rFonts w:ascii="Times New Roman" w:hAnsi="Times New Roman"/>
          <w:color w:val="262626"/>
        </w:rPr>
        <w:t xml:space="preserve">držbou </w:t>
      </w:r>
      <w:r w:rsidR="001F5443">
        <w:rPr>
          <w:rFonts w:ascii="Times New Roman" w:hAnsi="Times New Roman"/>
          <w:color w:val="262626"/>
        </w:rPr>
        <w:t>cestnej</w:t>
      </w:r>
      <w:r w:rsidR="001F5443" w:rsidRPr="00196FF4">
        <w:rPr>
          <w:rFonts w:ascii="Times New Roman" w:hAnsi="Times New Roman"/>
          <w:color w:val="262626"/>
        </w:rPr>
        <w:t xml:space="preserve"> zelene</w:t>
      </w:r>
      <w:r w:rsidR="001E5195" w:rsidRPr="00DA6550">
        <w:rPr>
          <w:rFonts w:ascii="Times New Roman" w:hAnsi="Times New Roman"/>
          <w:color w:val="262626"/>
        </w:rPr>
        <w:t xml:space="preserve"> sa pre potreby </w:t>
      </w:r>
      <w:r>
        <w:rPr>
          <w:rFonts w:ascii="Times New Roman" w:hAnsi="Times New Roman"/>
          <w:color w:val="262626"/>
        </w:rPr>
        <w:t>tejto Zmluvy</w:t>
      </w:r>
      <w:r w:rsidR="001E5195" w:rsidRPr="00DA6550">
        <w:rPr>
          <w:rFonts w:ascii="Times New Roman" w:hAnsi="Times New Roman"/>
          <w:color w:val="262626"/>
        </w:rPr>
        <w:t xml:space="preserve"> rozumie údržba trávnatých porastov, okopávanie</w:t>
      </w:r>
      <w:r w:rsidR="001F5443" w:rsidRPr="00196FF4">
        <w:rPr>
          <w:rFonts w:ascii="Times New Roman" w:hAnsi="Times New Roman"/>
          <w:color w:val="262626"/>
        </w:rPr>
        <w:t xml:space="preserve"> stromov</w:t>
      </w:r>
      <w:r w:rsidR="001E5195" w:rsidRPr="00DA6550">
        <w:rPr>
          <w:rFonts w:ascii="Times New Roman" w:hAnsi="Times New Roman"/>
          <w:color w:val="262626"/>
        </w:rPr>
        <w:t xml:space="preserve"> a kríkov, zmladzovacie alebo presvetľovacie rezy krov, strihanie živých plotov</w:t>
      </w:r>
      <w:r w:rsidR="001F5443">
        <w:rPr>
          <w:rFonts w:ascii="Times New Roman" w:hAnsi="Times New Roman"/>
          <w:color w:val="262626"/>
        </w:rPr>
        <w:t xml:space="preserve"> </w:t>
      </w:r>
      <w:r w:rsidR="001F5443" w:rsidRPr="00196FF4">
        <w:rPr>
          <w:rFonts w:ascii="Times New Roman" w:hAnsi="Times New Roman"/>
          <w:color w:val="262626"/>
        </w:rPr>
        <w:t>a s tým súvisiace činnosti.</w:t>
      </w:r>
    </w:p>
    <w:p w14:paraId="7C2E2CEB" w14:textId="56F3F96D" w:rsidR="001F5443" w:rsidRDefault="001F5443" w:rsidP="001F5443">
      <w:pPr>
        <w:jc w:val="both"/>
        <w:rPr>
          <w:rFonts w:ascii="Times New Roman" w:hAnsi="Times New Roman"/>
          <w:color w:val="262626"/>
        </w:rPr>
      </w:pPr>
      <w:r w:rsidRPr="00DA6550">
        <w:rPr>
          <w:rFonts w:ascii="Times New Roman" w:hAnsi="Times New Roman"/>
          <w:color w:val="262626"/>
        </w:rPr>
        <w:t xml:space="preserve">Nakladaním s odpadmi sa pre potreby </w:t>
      </w:r>
      <w:r w:rsidR="00706D45">
        <w:rPr>
          <w:rFonts w:ascii="Times New Roman" w:hAnsi="Times New Roman"/>
          <w:color w:val="262626"/>
        </w:rPr>
        <w:t>tejto Zmluvy</w:t>
      </w:r>
      <w:r w:rsidR="001E5195" w:rsidRPr="00DA6550">
        <w:rPr>
          <w:rFonts w:ascii="Times New Roman" w:hAnsi="Times New Roman"/>
          <w:color w:val="262626"/>
        </w:rPr>
        <w:t xml:space="preserve"> rozumie</w:t>
      </w:r>
      <w:r w:rsidR="00F3291F">
        <w:rPr>
          <w:rFonts w:ascii="Times New Roman" w:hAnsi="Times New Roman"/>
          <w:color w:val="262626"/>
        </w:rPr>
        <w:t xml:space="preserve"> odstraňovanie odpadu vznikajúceho pri čistení komunikácií, </w:t>
      </w:r>
      <w:r w:rsidR="00706D45">
        <w:rPr>
          <w:rFonts w:ascii="Times New Roman" w:hAnsi="Times New Roman"/>
          <w:color w:val="262626"/>
        </w:rPr>
        <w:t>pri údržbe cestnej zelene,</w:t>
      </w:r>
      <w:r w:rsidR="001E5195" w:rsidRPr="00DA6550">
        <w:rPr>
          <w:rFonts w:ascii="Times New Roman" w:hAnsi="Times New Roman"/>
          <w:color w:val="262626"/>
        </w:rPr>
        <w:t xml:space="preserve"> odstraňovanie následkov havárií a iné nepredvídané čistenia</w:t>
      </w:r>
      <w:r w:rsidR="001E5195">
        <w:rPr>
          <w:rFonts w:ascii="Times New Roman" w:hAnsi="Times New Roman"/>
          <w:color w:val="262626"/>
        </w:rPr>
        <w:t xml:space="preserve"> komunikácií </w:t>
      </w:r>
      <w:r w:rsidR="00706D45">
        <w:rPr>
          <w:rFonts w:ascii="Times New Roman" w:hAnsi="Times New Roman"/>
          <w:color w:val="262626"/>
        </w:rPr>
        <w:t>zadávané</w:t>
      </w:r>
      <w:r w:rsidR="001E5195">
        <w:rPr>
          <w:rFonts w:ascii="Times New Roman" w:hAnsi="Times New Roman"/>
          <w:color w:val="262626"/>
        </w:rPr>
        <w:t xml:space="preserve"> dispečingom objednávateľa</w:t>
      </w:r>
      <w:r w:rsidR="001E5195" w:rsidRPr="00DA6550">
        <w:rPr>
          <w:rFonts w:ascii="Times New Roman" w:hAnsi="Times New Roman"/>
          <w:color w:val="262626"/>
        </w:rPr>
        <w:t>,</w:t>
      </w:r>
      <w:r w:rsidRPr="00DA6550">
        <w:rPr>
          <w:rFonts w:ascii="Times New Roman" w:hAnsi="Times New Roman"/>
          <w:color w:val="262626"/>
        </w:rPr>
        <w:t xml:space="preserve"> naloženie odpadov a odvoz na skládku, do kompostárne alebo do spaľovne a s tým súvisiace činnosti.</w:t>
      </w:r>
    </w:p>
    <w:p w14:paraId="127E2138" w14:textId="275AF399" w:rsidR="001F5443" w:rsidRPr="00DA6550" w:rsidRDefault="001F5443" w:rsidP="001F5443">
      <w:pPr>
        <w:jc w:val="both"/>
        <w:rPr>
          <w:rFonts w:ascii="Times New Roman" w:hAnsi="Times New Roman"/>
          <w:color w:val="262626"/>
        </w:rPr>
      </w:pPr>
      <w:r w:rsidRPr="00EC0588">
        <w:rPr>
          <w:rFonts w:ascii="Times New Roman" w:hAnsi="Times New Roman"/>
          <w:color w:val="262626"/>
        </w:rPr>
        <w:t xml:space="preserve">Dodávateľ každý deň do 09.00 h nahlási dispečingu telefonicky alebo na e-mailovú adresu </w:t>
      </w:r>
      <w:r w:rsidR="001E5195" w:rsidRPr="00EC0588">
        <w:rPr>
          <w:rFonts w:ascii="Times New Roman" w:hAnsi="Times New Roman"/>
          <w:color w:val="262626"/>
        </w:rPr>
        <w:t>dispečing@bratislava.sk</w:t>
      </w:r>
      <w:r w:rsidRPr="00EC0588">
        <w:rPr>
          <w:rFonts w:ascii="Times New Roman" w:hAnsi="Times New Roman"/>
          <w:color w:val="262626"/>
        </w:rPr>
        <w:t xml:space="preserve"> aké služby, kde a v akej postupnosti bude vykonávať.</w:t>
      </w:r>
    </w:p>
    <w:p w14:paraId="0BCD1FEA" w14:textId="673FF95D" w:rsidR="001F5443" w:rsidRPr="00DA6550" w:rsidRDefault="001E5195" w:rsidP="001F5443">
      <w:pPr>
        <w:jc w:val="both"/>
        <w:rPr>
          <w:rFonts w:ascii="Times New Roman" w:hAnsi="Times New Roman"/>
          <w:color w:val="262626"/>
        </w:rPr>
      </w:pPr>
      <w:r w:rsidRPr="00DA6550">
        <w:rPr>
          <w:rFonts w:ascii="Times New Roman" w:hAnsi="Times New Roman"/>
          <w:color w:val="262626"/>
        </w:rPr>
        <w:t>Služby, pri ktorých vzhľadom na ich špecifiká nemožno stanoviť cykličnosť</w:t>
      </w:r>
      <w:r w:rsidR="001F5443" w:rsidRPr="00DA6550">
        <w:rPr>
          <w:rFonts w:ascii="Times New Roman" w:hAnsi="Times New Roman"/>
          <w:color w:val="262626"/>
        </w:rPr>
        <w:t xml:space="preserve"> budú zadávané dispečingom prostredníctvom objednávok.</w:t>
      </w:r>
    </w:p>
    <w:p w14:paraId="574DFAD2" w14:textId="77777777" w:rsidR="001F5443" w:rsidRPr="00DA6550" w:rsidRDefault="001F5443" w:rsidP="001F5443">
      <w:pPr>
        <w:jc w:val="both"/>
        <w:rPr>
          <w:rFonts w:ascii="Times New Roman" w:hAnsi="Times New Roman"/>
          <w:color w:val="262626"/>
        </w:rPr>
      </w:pPr>
      <w:r w:rsidRPr="00DA6550">
        <w:rPr>
          <w:rFonts w:ascii="Times New Roman" w:hAnsi="Times New Roman"/>
          <w:color w:val="262626"/>
        </w:rPr>
        <w:t>Dodávateľ dohodne s dispečingom termín prevzatia dodaných služieb. Služby pri odovzdávaní musia byť  ukončené, pracovisko vyčistené, odpad odvezený. Služba je prevzatá podpisom súpisu vykonaných prác obidvomi stranami.</w:t>
      </w:r>
    </w:p>
    <w:p w14:paraId="4E5F4EC1" w14:textId="77777777" w:rsidR="001F5443" w:rsidRPr="00DA6550" w:rsidRDefault="001F5443" w:rsidP="001F5443">
      <w:pPr>
        <w:jc w:val="both"/>
        <w:rPr>
          <w:rFonts w:ascii="Times New Roman" w:hAnsi="Times New Roman"/>
          <w:color w:val="262626"/>
        </w:rPr>
      </w:pPr>
    </w:p>
    <w:p w14:paraId="44DDC79D" w14:textId="39F1DABC" w:rsidR="001F5443" w:rsidRPr="00DA6550" w:rsidRDefault="001F5443" w:rsidP="001F5443">
      <w:pPr>
        <w:jc w:val="both"/>
        <w:rPr>
          <w:rFonts w:ascii="Times New Roman" w:hAnsi="Times New Roman"/>
          <w:color w:val="262626"/>
        </w:rPr>
      </w:pPr>
      <w:r w:rsidRPr="00DA6550">
        <w:rPr>
          <w:rFonts w:ascii="Times New Roman" w:hAnsi="Times New Roman"/>
          <w:b/>
          <w:color w:val="262626"/>
        </w:rPr>
        <w:t>Zásady a</w:t>
      </w:r>
      <w:r>
        <w:rPr>
          <w:rFonts w:ascii="Times New Roman" w:hAnsi="Times New Roman"/>
          <w:b/>
          <w:color w:val="262626"/>
        </w:rPr>
        <w:t> </w:t>
      </w:r>
      <w:r w:rsidRPr="00DA6550">
        <w:rPr>
          <w:rFonts w:ascii="Times New Roman" w:hAnsi="Times New Roman"/>
          <w:b/>
          <w:color w:val="262626"/>
        </w:rPr>
        <w:t>podmienky</w:t>
      </w:r>
      <w:r>
        <w:rPr>
          <w:rFonts w:ascii="Times New Roman" w:hAnsi="Times New Roman"/>
          <w:b/>
          <w:color w:val="262626"/>
        </w:rPr>
        <w:t xml:space="preserve"> vykonávania </w:t>
      </w:r>
      <w:r w:rsidR="001E5195" w:rsidRPr="00DA6550">
        <w:rPr>
          <w:rFonts w:ascii="Times New Roman" w:hAnsi="Times New Roman"/>
          <w:b/>
          <w:color w:val="262626"/>
        </w:rPr>
        <w:t>letnej údržby komunikácií</w:t>
      </w:r>
    </w:p>
    <w:p w14:paraId="0B3FA941" w14:textId="3BCC36C2" w:rsidR="001F5443" w:rsidRDefault="001F5443" w:rsidP="001F5443">
      <w:pPr>
        <w:jc w:val="both"/>
        <w:rPr>
          <w:rFonts w:ascii="Times New Roman" w:hAnsi="Times New Roman"/>
          <w:color w:val="262626"/>
        </w:rPr>
      </w:pPr>
      <w:r w:rsidRPr="008E0590">
        <w:rPr>
          <w:rFonts w:ascii="Times New Roman" w:hAnsi="Times New Roman"/>
          <w:color w:val="262626"/>
        </w:rPr>
        <w:t xml:space="preserve">Dodávateľ je povinný pri plnení predmetu </w:t>
      </w:r>
      <w:r w:rsidR="0017467E">
        <w:rPr>
          <w:rFonts w:ascii="Times New Roman" w:hAnsi="Times New Roman"/>
          <w:color w:val="262626"/>
        </w:rPr>
        <w:t>Zmluvy</w:t>
      </w:r>
      <w:r w:rsidRPr="008E0590">
        <w:rPr>
          <w:rFonts w:ascii="Times New Roman" w:hAnsi="Times New Roman"/>
          <w:color w:val="262626"/>
        </w:rPr>
        <w:t xml:space="preserve"> postupovať v súlade so zákonom č. 543/2002 Z. z. o ochrane prírody a krajiny v znení neskorších predpisov (ďalej len „zákon o ochrane prírody a krajiny“), zákonom č. 79/2015 Z. z. o odpadoch a o zmene a doplnení niektorých zákonov (ďalej len „zákon o odpadoch“), zákonom č. 135/1961 Zb. o pozemných komunikáciách (cestný zákon) v znení neskorších predpisov a ostatnými všeobecne záväznými platnými právnymi predpismi a technickými normami platnými v Slovenskej republike,</w:t>
      </w:r>
      <w:r>
        <w:rPr>
          <w:rFonts w:ascii="Times New Roman" w:hAnsi="Times New Roman"/>
          <w:color w:val="262626"/>
        </w:rPr>
        <w:t xml:space="preserve"> </w:t>
      </w:r>
      <w:r w:rsidRPr="008E0590">
        <w:rPr>
          <w:rFonts w:ascii="Times New Roman" w:hAnsi="Times New Roman"/>
          <w:color w:val="262626"/>
        </w:rPr>
        <w:t>ktoré súvisia s predmetom tejto zmluvy, dodržiavať protipožiarne predpisy, predpisy týkajúce sa bezpečnosti práce a ochrany zdravia a majetku, ako aj všeobecne záväzné nariadenia hlavného mesta Slovenskej republiky Bratislavy a mestských častí Bratislavy a pri nákladní s odpadom aj platný program odpadového hospodárstva hlavného mesta Slovenskej republiky Bratislavy .</w:t>
      </w:r>
    </w:p>
    <w:p w14:paraId="2101E0A2" w14:textId="77777777" w:rsidR="00BD3720" w:rsidRDefault="00BD3720" w:rsidP="00BD3720">
      <w:pPr>
        <w:ind w:left="284"/>
        <w:contextualSpacing/>
        <w:rPr>
          <w:rFonts w:ascii="Times New Roman" w:eastAsia="Times New Roman" w:hAnsi="Times New Roman"/>
          <w:color w:val="262626"/>
        </w:rPr>
      </w:pPr>
    </w:p>
    <w:p w14:paraId="35366594" w14:textId="3ADD174F" w:rsidR="001F5443" w:rsidRPr="00DA6550" w:rsidRDefault="00706D45" w:rsidP="001F5443">
      <w:pPr>
        <w:jc w:val="both"/>
        <w:rPr>
          <w:rFonts w:ascii="Times New Roman" w:hAnsi="Times New Roman"/>
          <w:color w:val="262626"/>
        </w:rPr>
      </w:pPr>
      <w:r>
        <w:rPr>
          <w:rFonts w:ascii="Times New Roman" w:hAnsi="Times New Roman"/>
          <w:color w:val="262626"/>
        </w:rPr>
        <w:t>1</w:t>
      </w:r>
      <w:r w:rsidR="001E5195" w:rsidRPr="00DA6550">
        <w:rPr>
          <w:rFonts w:ascii="Times New Roman" w:hAnsi="Times New Roman"/>
          <w:color w:val="262626"/>
        </w:rPr>
        <w:t xml:space="preserve">. Letná údržba miestnych komunikácií I. </w:t>
      </w:r>
      <w:r w:rsidR="002B4417" w:rsidRPr="005A0AE9">
        <w:rPr>
          <w:rFonts w:ascii="Times New Roman" w:hAnsi="Times New Roman"/>
          <w:color w:val="262626"/>
        </w:rPr>
        <w:t xml:space="preserve">a II. </w:t>
      </w:r>
      <w:r w:rsidR="001E5195" w:rsidRPr="00DA6550">
        <w:rPr>
          <w:rFonts w:ascii="Times New Roman" w:hAnsi="Times New Roman"/>
          <w:color w:val="262626"/>
        </w:rPr>
        <w:t>triedy,</w:t>
      </w:r>
      <w:r w:rsidR="002B4417" w:rsidRPr="005A0AE9">
        <w:rPr>
          <w:rFonts w:ascii="Times New Roman" w:hAnsi="Times New Roman"/>
          <w:color w:val="262626"/>
        </w:rPr>
        <w:t xml:space="preserve"> prejazdných úseko</w:t>
      </w:r>
      <w:r w:rsidR="001E5195" w:rsidRPr="00DA6550">
        <w:rPr>
          <w:rFonts w:ascii="Times New Roman" w:hAnsi="Times New Roman"/>
          <w:color w:val="262626"/>
        </w:rPr>
        <w:t>v</w:t>
      </w:r>
      <w:r w:rsidR="002B4417" w:rsidRPr="005A0AE9">
        <w:rPr>
          <w:rFonts w:ascii="Times New Roman" w:hAnsi="Times New Roman"/>
          <w:color w:val="262626"/>
        </w:rPr>
        <w:t xml:space="preserve"> ciest </w:t>
      </w:r>
      <w:r w:rsidR="002B4417">
        <w:rPr>
          <w:rFonts w:ascii="Times New Roman" w:hAnsi="Times New Roman"/>
          <w:color w:val="262626"/>
        </w:rPr>
        <w:t>a cestnej</w:t>
      </w:r>
      <w:r w:rsidR="002B4417" w:rsidRPr="00DA6550">
        <w:rPr>
          <w:rFonts w:ascii="Times New Roman" w:hAnsi="Times New Roman"/>
          <w:color w:val="262626"/>
        </w:rPr>
        <w:t xml:space="preserve"> zelene</w:t>
      </w:r>
      <w:r w:rsidR="001F5443" w:rsidRPr="00DA6550">
        <w:rPr>
          <w:rFonts w:ascii="Times New Roman" w:hAnsi="Times New Roman"/>
          <w:color w:val="262626"/>
        </w:rPr>
        <w:t xml:space="preserve"> na území Hlavného mesta SR Bratislavy je vykonávaná v súlade s platnou legislatívou, technickými predpismi rezortu a príslušnou zmluvou:</w:t>
      </w:r>
    </w:p>
    <w:p w14:paraId="02E39FE2" w14:textId="178AAF3E"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zákon č. 135/1961 Zb. o pozemných komunikáciách (cestný zákon) v znení neskorších predpisov;</w:t>
      </w:r>
    </w:p>
    <w:p w14:paraId="71794EA8" w14:textId="1023B0E4"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vyhláška č. 35/1984 Zb. ktorou sa vykonáva zákon o pozemných komunikáciách (cestný zákon);</w:t>
      </w:r>
    </w:p>
    <w:p w14:paraId="55CB6DA8" w14:textId="71258BE5"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Štatút hlavného mesta SR Bratislavy v znení dodatkov</w:t>
      </w:r>
    </w:p>
    <w:p w14:paraId="2326BA8C" w14:textId="77777777" w:rsidR="001E75D1" w:rsidRPr="001E75D1" w:rsidRDefault="001E75D1" w:rsidP="001E75D1">
      <w:pPr>
        <w:pStyle w:val="Odsekzoznamu"/>
        <w:widowControl/>
        <w:numPr>
          <w:ilvl w:val="0"/>
          <w:numId w:val="47"/>
        </w:numPr>
        <w:spacing w:after="160" w:line="259" w:lineRule="auto"/>
        <w:jc w:val="both"/>
        <w:rPr>
          <w:rFonts w:ascii="Times New Roman" w:hAnsi="Times New Roman"/>
          <w:color w:val="262626"/>
        </w:rPr>
      </w:pPr>
      <w:r w:rsidRPr="001E75D1">
        <w:rPr>
          <w:rFonts w:ascii="Times New Roman" w:hAnsi="Times New Roman"/>
          <w:color w:val="262626"/>
        </w:rPr>
        <w:t>Technické podmienky č. TP 071- Prehliadky, údržba a oprava cestných komunikácií. Diaľnice, rýchlostné cesty a cest</w:t>
      </w:r>
    </w:p>
    <w:p w14:paraId="1FCF48A8" w14:textId="77777777" w:rsidR="001E75D1" w:rsidRPr="001E75D1" w:rsidRDefault="001E75D1" w:rsidP="001E75D1">
      <w:pPr>
        <w:pStyle w:val="Odsekzoznamu"/>
        <w:widowControl/>
        <w:numPr>
          <w:ilvl w:val="0"/>
          <w:numId w:val="47"/>
        </w:numPr>
        <w:spacing w:after="160" w:line="259" w:lineRule="auto"/>
        <w:jc w:val="both"/>
        <w:rPr>
          <w:rFonts w:ascii="Times New Roman" w:hAnsi="Times New Roman"/>
          <w:color w:val="262626"/>
        </w:rPr>
      </w:pPr>
      <w:r w:rsidRPr="001E75D1">
        <w:rPr>
          <w:rFonts w:ascii="Times New Roman" w:hAnsi="Times New Roman"/>
          <w:color w:val="262626"/>
        </w:rPr>
        <w:lastRenderedPageBreak/>
        <w:t>Technické podmienky č. TP 035 – Vegetačné úpravy pri pozemných komunikáciách</w:t>
      </w:r>
    </w:p>
    <w:p w14:paraId="418BD364" w14:textId="77777777" w:rsidR="001E75D1" w:rsidRDefault="001E75D1" w:rsidP="001E5195">
      <w:pPr>
        <w:jc w:val="both"/>
        <w:rPr>
          <w:rFonts w:ascii="Times New Roman" w:hAnsi="Times New Roman"/>
          <w:color w:val="262626"/>
        </w:rPr>
      </w:pPr>
    </w:p>
    <w:p w14:paraId="7084E006" w14:textId="64589315" w:rsidR="001E5195" w:rsidRPr="00DA6550" w:rsidRDefault="001E5195" w:rsidP="001E5195">
      <w:pPr>
        <w:jc w:val="both"/>
        <w:rPr>
          <w:rFonts w:ascii="Times New Roman" w:hAnsi="Times New Roman"/>
          <w:color w:val="262626"/>
        </w:rPr>
      </w:pPr>
      <w:r>
        <w:rPr>
          <w:rFonts w:ascii="Times New Roman" w:hAnsi="Times New Roman"/>
          <w:color w:val="262626"/>
        </w:rPr>
        <w:t>Mapo</w:t>
      </w:r>
      <w:r w:rsidR="00F6023D">
        <w:rPr>
          <w:rFonts w:ascii="Times New Roman" w:hAnsi="Times New Roman"/>
          <w:color w:val="262626"/>
        </w:rPr>
        <w:t>vé listy rajónov (</w:t>
      </w:r>
      <w:r w:rsidR="001E75D1">
        <w:rPr>
          <w:rFonts w:ascii="Times New Roman" w:hAnsi="Times New Roman"/>
          <w:color w:val="262626"/>
        </w:rPr>
        <w:t xml:space="preserve">súčasť </w:t>
      </w:r>
      <w:r>
        <w:rPr>
          <w:rFonts w:ascii="Times New Roman" w:hAnsi="Times New Roman"/>
          <w:color w:val="262626"/>
        </w:rPr>
        <w:t>príloh</w:t>
      </w:r>
      <w:r w:rsidR="001E75D1">
        <w:rPr>
          <w:rFonts w:ascii="Times New Roman" w:hAnsi="Times New Roman"/>
          <w:color w:val="262626"/>
        </w:rPr>
        <w:t>y</w:t>
      </w:r>
      <w:r>
        <w:rPr>
          <w:rFonts w:ascii="Times New Roman" w:hAnsi="Times New Roman"/>
          <w:color w:val="262626"/>
        </w:rPr>
        <w:t xml:space="preserve"> č. 2) podrobne</w:t>
      </w:r>
      <w:r w:rsidRPr="00DA6550">
        <w:rPr>
          <w:rFonts w:ascii="Times New Roman" w:hAnsi="Times New Roman"/>
          <w:color w:val="262626"/>
        </w:rPr>
        <w:t xml:space="preserve"> vymedzuj</w:t>
      </w:r>
      <w:r>
        <w:rPr>
          <w:rFonts w:ascii="Times New Roman" w:hAnsi="Times New Roman"/>
          <w:color w:val="262626"/>
        </w:rPr>
        <w:t>ú</w:t>
      </w:r>
      <w:r w:rsidRPr="00DA6550">
        <w:rPr>
          <w:rFonts w:ascii="Times New Roman" w:hAnsi="Times New Roman"/>
          <w:color w:val="262626"/>
        </w:rPr>
        <w:t xml:space="preserve"> miesta, kde sa bude letná údržba vykonávať, spôsob jej vykonávania a rozsah jednotlivých služieb. </w:t>
      </w:r>
      <w:r>
        <w:rPr>
          <w:rFonts w:ascii="Times New Roman" w:hAnsi="Times New Roman"/>
          <w:color w:val="262626"/>
        </w:rPr>
        <w:t>Obsahujú</w:t>
      </w:r>
      <w:r w:rsidRPr="00DA6550">
        <w:rPr>
          <w:rFonts w:ascii="Times New Roman" w:hAnsi="Times New Roman"/>
          <w:color w:val="262626"/>
        </w:rPr>
        <w:t xml:space="preserve"> najmä:</w:t>
      </w:r>
    </w:p>
    <w:p w14:paraId="34934675" w14:textId="4B28D1D7" w:rsidR="001E5195" w:rsidRPr="001E75D1" w:rsidRDefault="001E5195" w:rsidP="001E75D1">
      <w:pPr>
        <w:pStyle w:val="Odsekzoznamu"/>
        <w:numPr>
          <w:ilvl w:val="0"/>
          <w:numId w:val="38"/>
        </w:numPr>
        <w:jc w:val="both"/>
        <w:rPr>
          <w:rFonts w:ascii="Times New Roman" w:hAnsi="Times New Roman"/>
          <w:color w:val="262626"/>
        </w:rPr>
      </w:pPr>
      <w:r w:rsidRPr="001E75D1">
        <w:rPr>
          <w:rFonts w:ascii="Times New Roman" w:hAnsi="Times New Roman"/>
          <w:color w:val="262626"/>
        </w:rPr>
        <w:t>zoznam miest na ktorých sa dodáva letná údržba, údržba dopravnej zelene a nakladanie s odpadom, s popisom dodávanej služby,</w:t>
      </w:r>
    </w:p>
    <w:p w14:paraId="1102CF26" w14:textId="13CD3829" w:rsidR="001E5195" w:rsidRPr="001E75D1" w:rsidRDefault="001E5195" w:rsidP="001E75D1">
      <w:pPr>
        <w:pStyle w:val="Odsekzoznamu"/>
        <w:numPr>
          <w:ilvl w:val="0"/>
          <w:numId w:val="38"/>
        </w:numPr>
        <w:jc w:val="both"/>
        <w:rPr>
          <w:rFonts w:ascii="Times New Roman" w:hAnsi="Times New Roman"/>
          <w:color w:val="262626"/>
        </w:rPr>
      </w:pPr>
      <w:r w:rsidRPr="001E75D1">
        <w:rPr>
          <w:rFonts w:ascii="Times New Roman" w:hAnsi="Times New Roman"/>
          <w:color w:val="262626"/>
        </w:rPr>
        <w:t>situačné mapy so zakreslenými úsekmi a miestami na ktorých sa služba dodáva, s popisom služby,</w:t>
      </w:r>
    </w:p>
    <w:p w14:paraId="33D193B6" w14:textId="77777777" w:rsidR="001E5195" w:rsidRPr="00DA6550" w:rsidRDefault="001E5195" w:rsidP="001E5195">
      <w:pPr>
        <w:jc w:val="both"/>
        <w:rPr>
          <w:rFonts w:ascii="Times New Roman" w:hAnsi="Times New Roman"/>
          <w:color w:val="262626"/>
        </w:rPr>
      </w:pPr>
    </w:p>
    <w:p w14:paraId="326658A4" w14:textId="77777777" w:rsidR="001E5195" w:rsidRPr="00DA6550" w:rsidRDefault="001E5195" w:rsidP="001E5195">
      <w:pPr>
        <w:spacing w:before="120" w:after="120" w:line="360" w:lineRule="auto"/>
        <w:jc w:val="both"/>
        <w:rPr>
          <w:rFonts w:ascii="Times New Roman" w:hAnsi="Times New Roman"/>
          <w:b/>
          <w:color w:val="262626"/>
          <w:spacing w:val="20"/>
          <w:u w:val="single"/>
        </w:rPr>
      </w:pPr>
      <w:r w:rsidRPr="00DA6550">
        <w:rPr>
          <w:rFonts w:ascii="Times New Roman" w:hAnsi="Times New Roman"/>
          <w:b/>
          <w:color w:val="262626"/>
          <w:spacing w:val="20"/>
          <w:u w:val="single"/>
        </w:rPr>
        <w:t>Rozsah prác</w:t>
      </w:r>
    </w:p>
    <w:p w14:paraId="76ACA5D5" w14:textId="01C8C266" w:rsidR="001F5443" w:rsidRDefault="001F5443" w:rsidP="001F5443">
      <w:pPr>
        <w:spacing w:after="60"/>
        <w:jc w:val="both"/>
        <w:rPr>
          <w:rFonts w:ascii="Times New Roman" w:hAnsi="Times New Roman"/>
          <w:color w:val="262626"/>
        </w:rPr>
      </w:pPr>
      <w:r>
        <w:rPr>
          <w:rFonts w:ascii="Times New Roman" w:hAnsi="Times New Roman"/>
          <w:color w:val="262626"/>
        </w:rPr>
        <w:t>Oddelenie správy komunikácií</w:t>
      </w:r>
      <w:r w:rsidRPr="00EC0588">
        <w:rPr>
          <w:rFonts w:ascii="Times New Roman" w:hAnsi="Times New Roman"/>
          <w:color w:val="262626"/>
        </w:rPr>
        <w:t xml:space="preserve"> zabezpečuje </w:t>
      </w:r>
      <w:r w:rsidR="001E5195" w:rsidRPr="00EC0588">
        <w:rPr>
          <w:rFonts w:ascii="Times New Roman" w:hAnsi="Times New Roman"/>
          <w:color w:val="262626"/>
        </w:rPr>
        <w:t xml:space="preserve">letnú údržbu na miestnych komunikáciách I. </w:t>
      </w:r>
      <w:r w:rsidR="006511F2" w:rsidRPr="006511F2">
        <w:rPr>
          <w:rFonts w:ascii="Times New Roman" w:hAnsi="Times New Roman"/>
          <w:color w:val="262626"/>
        </w:rPr>
        <w:t xml:space="preserve">a II. </w:t>
      </w:r>
      <w:r w:rsidR="001E5195" w:rsidRPr="00EC0588">
        <w:rPr>
          <w:rFonts w:ascii="Times New Roman" w:hAnsi="Times New Roman"/>
          <w:color w:val="262626"/>
        </w:rPr>
        <w:t>triedy a </w:t>
      </w:r>
      <w:r w:rsidR="006511F2" w:rsidRPr="006511F2">
        <w:rPr>
          <w:rFonts w:ascii="Times New Roman" w:hAnsi="Times New Roman"/>
          <w:color w:val="262626"/>
        </w:rPr>
        <w:t xml:space="preserve">prejazdných úsekoch ciest I. až III. triedy </w:t>
      </w:r>
      <w:r w:rsidRPr="00EC0588">
        <w:rPr>
          <w:rFonts w:ascii="Times New Roman" w:hAnsi="Times New Roman"/>
          <w:color w:val="262626"/>
        </w:rPr>
        <w:t>na území hlavného mesta SR Bratislavy</w:t>
      </w:r>
      <w:r w:rsidR="00717D6A">
        <w:rPr>
          <w:rFonts w:ascii="Times New Roman" w:hAnsi="Times New Roman"/>
          <w:color w:val="262626"/>
        </w:rPr>
        <w:t xml:space="preserve"> (viď. </w:t>
      </w:r>
      <w:hyperlink r:id="rId10" w:anchor="loc=17.106125!48.143903999999964!0" w:history="1">
        <w:r w:rsidR="00717D6A">
          <w:rPr>
            <w:rStyle w:val="Hypertextovprepojenie"/>
          </w:rPr>
          <w:t>https://mapy.bratislava.sk/</w:t>
        </w:r>
      </w:hyperlink>
      <w:r w:rsidR="00717D6A">
        <w:t>)</w:t>
      </w:r>
      <w:r w:rsidR="001E5195" w:rsidRPr="00EC0588">
        <w:rPr>
          <w:rFonts w:ascii="Times New Roman" w:hAnsi="Times New Roman"/>
          <w:color w:val="262626"/>
        </w:rPr>
        <w:t>,</w:t>
      </w:r>
      <w:r w:rsidRPr="00EC0588">
        <w:rPr>
          <w:rFonts w:ascii="Times New Roman" w:hAnsi="Times New Roman"/>
          <w:color w:val="262626"/>
        </w:rPr>
        <w:t xml:space="preserve"> pričom do I. triedy sú zaradené prieťahy ciest tzv. vybraná komunikačná sieť, ktorá  svojim významom presahuje hranice jednotlivých mestských častí a do II. triedy sú zaradené komunikácie resp. len ich časti, po ktorých premáva MHD a ďalšie vybrané komunikácie slúžiace na zabezpečenie nevyhnutnej nákladnej a individuálnej dopravy na území mesta.</w:t>
      </w:r>
    </w:p>
    <w:p w14:paraId="1E7AFD1E" w14:textId="77777777" w:rsidR="001E5195" w:rsidRPr="00DA6550" w:rsidRDefault="001E5195" w:rsidP="001E5195">
      <w:pPr>
        <w:spacing w:after="60"/>
        <w:ind w:left="170"/>
        <w:jc w:val="both"/>
        <w:rPr>
          <w:rFonts w:ascii="Times New Roman" w:hAnsi="Times New Roman"/>
          <w:color w:val="262626"/>
          <w:sz w:val="20"/>
        </w:rPr>
      </w:pPr>
    </w:p>
    <w:p w14:paraId="6F4D1F45" w14:textId="77777777" w:rsidR="001E5195" w:rsidRPr="00DA6550" w:rsidRDefault="001E5195" w:rsidP="001E5195">
      <w:pPr>
        <w:spacing w:before="120" w:after="120" w:line="360" w:lineRule="auto"/>
        <w:jc w:val="both"/>
        <w:rPr>
          <w:rFonts w:ascii="Times New Roman" w:hAnsi="Times New Roman"/>
          <w:b/>
          <w:color w:val="262626"/>
          <w:spacing w:val="20"/>
          <w:u w:val="single"/>
        </w:rPr>
      </w:pPr>
      <w:r w:rsidRPr="00DA6550">
        <w:rPr>
          <w:rFonts w:ascii="Times New Roman" w:hAnsi="Times New Roman"/>
          <w:b/>
          <w:color w:val="262626"/>
          <w:spacing w:val="20"/>
          <w:u w:val="single"/>
        </w:rPr>
        <w:t>Cykličnosť letnej údržby komunikácií</w:t>
      </w:r>
    </w:p>
    <w:p w14:paraId="7CB57CD2" w14:textId="77777777" w:rsidR="001E5195" w:rsidRPr="005D6E6B" w:rsidRDefault="001E5195" w:rsidP="001E5195">
      <w:pPr>
        <w:spacing w:after="60"/>
        <w:jc w:val="both"/>
        <w:rPr>
          <w:rFonts w:ascii="Times New Roman" w:hAnsi="Times New Roman"/>
          <w:color w:val="262626"/>
        </w:rPr>
      </w:pPr>
      <w:r w:rsidRPr="005D6E6B">
        <w:rPr>
          <w:rFonts w:ascii="Times New Roman" w:hAnsi="Times New Roman"/>
          <w:color w:val="262626"/>
        </w:rPr>
        <w:t>Cykličnosť letnej údržby komunikácií je stanovovaná správcom komunikácie v závislosti od spoločenského významu, triedy zaťaženia a intenzity cestnej premávky.</w:t>
      </w:r>
    </w:p>
    <w:p w14:paraId="59826DB6" w14:textId="77777777" w:rsidR="00AE0AAE" w:rsidRDefault="00AE0AAE" w:rsidP="00AE0AAE"/>
    <w:p w14:paraId="7BB7CED5" w14:textId="5137E71F" w:rsidR="00706D45" w:rsidRDefault="00706D45">
      <w:pPr>
        <w:widowControl/>
        <w:spacing w:after="160" w:line="259" w:lineRule="auto"/>
      </w:pPr>
      <w:r>
        <w:br w:type="page"/>
      </w:r>
    </w:p>
    <w:p w14:paraId="7C3DBBFB" w14:textId="77777777" w:rsidR="00505C21" w:rsidRDefault="00505C21" w:rsidP="00AE0AAE">
      <w:pPr>
        <w:pBdr>
          <w:bottom w:val="single" w:sz="12" w:space="1" w:color="auto"/>
        </w:pBdr>
      </w:pPr>
    </w:p>
    <w:p w14:paraId="67618856" w14:textId="77777777" w:rsidR="00AE0AAE" w:rsidRDefault="00AE0AAE" w:rsidP="00AE0AAE">
      <w:pPr>
        <w:keepNext/>
        <w:keepLines/>
        <w:ind w:left="20"/>
        <w:jc w:val="center"/>
        <w:rPr>
          <w:rFonts w:ascii="Arial" w:hAnsi="Arial" w:cs="Arial"/>
          <w:b/>
          <w:sz w:val="28"/>
          <w:szCs w:val="28"/>
        </w:rPr>
      </w:pPr>
    </w:p>
    <w:p w14:paraId="23B84AB2"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 xml:space="preserve">Príloha č. </w:t>
      </w:r>
      <w:r>
        <w:rPr>
          <w:rFonts w:ascii="Arial" w:hAnsi="Arial" w:cs="Arial"/>
          <w:b/>
          <w:sz w:val="28"/>
          <w:szCs w:val="28"/>
        </w:rPr>
        <w:t>2</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70166760" w14:textId="77777777" w:rsidR="00AE0AAE" w:rsidRDefault="00AE0AAE" w:rsidP="00AE0AAE">
      <w:pPr>
        <w:keepNext/>
        <w:keepLines/>
        <w:ind w:left="20"/>
        <w:jc w:val="center"/>
        <w:rPr>
          <w:rFonts w:ascii="Arial" w:hAnsi="Arial" w:cs="Arial"/>
          <w:b/>
          <w:sz w:val="32"/>
          <w:szCs w:val="32"/>
        </w:rPr>
      </w:pPr>
    </w:p>
    <w:p w14:paraId="2688D07A" w14:textId="77777777" w:rsidR="00AE0AAE" w:rsidRDefault="00AE0AAE" w:rsidP="00AE0AAE">
      <w:pPr>
        <w:pBdr>
          <w:bottom w:val="single" w:sz="12" w:space="1" w:color="auto"/>
        </w:pBdr>
        <w:jc w:val="center"/>
        <w:rPr>
          <w:rFonts w:ascii="Arial" w:hAnsi="Arial" w:cs="Arial"/>
          <w:b/>
          <w:sz w:val="32"/>
          <w:szCs w:val="32"/>
        </w:rPr>
      </w:pPr>
      <w:r w:rsidRPr="00AF5373">
        <w:rPr>
          <w:rFonts w:ascii="Arial" w:hAnsi="Arial" w:cs="Arial"/>
          <w:b/>
          <w:sz w:val="32"/>
          <w:szCs w:val="32"/>
        </w:rPr>
        <w:t xml:space="preserve">Miesto </w:t>
      </w:r>
      <w:r w:rsidR="00DA23B3">
        <w:rPr>
          <w:rFonts w:ascii="Arial" w:hAnsi="Arial" w:cs="Arial"/>
          <w:b/>
          <w:sz w:val="32"/>
          <w:szCs w:val="32"/>
        </w:rPr>
        <w:t xml:space="preserve"> a čas </w:t>
      </w:r>
      <w:r w:rsidRPr="00AF5373">
        <w:rPr>
          <w:rFonts w:ascii="Arial" w:hAnsi="Arial" w:cs="Arial"/>
          <w:b/>
          <w:sz w:val="32"/>
          <w:szCs w:val="32"/>
        </w:rPr>
        <w:t>poskytovania služieb</w:t>
      </w:r>
    </w:p>
    <w:p w14:paraId="69B2A2DF" w14:textId="77777777" w:rsidR="00AE0AAE" w:rsidRDefault="00AE0AAE" w:rsidP="00AE0AAE">
      <w:pPr>
        <w:pBdr>
          <w:bottom w:val="single" w:sz="12" w:space="1" w:color="auto"/>
        </w:pBdr>
        <w:jc w:val="center"/>
        <w:rPr>
          <w:rFonts w:ascii="Arial" w:hAnsi="Arial" w:cs="Arial"/>
          <w:b/>
          <w:sz w:val="32"/>
          <w:szCs w:val="32"/>
        </w:rPr>
      </w:pPr>
    </w:p>
    <w:p w14:paraId="051F3AF4" w14:textId="77777777" w:rsidR="00AE0AAE" w:rsidRDefault="00AE0AAE" w:rsidP="00AE0AAE">
      <w:pPr>
        <w:jc w:val="center"/>
      </w:pPr>
    </w:p>
    <w:p w14:paraId="1A25525F" w14:textId="77777777" w:rsidR="00AE0AAE" w:rsidRDefault="00AE0AAE" w:rsidP="00AE0AAE"/>
    <w:p w14:paraId="57AFACC5" w14:textId="77777777" w:rsidR="001105E2" w:rsidRDefault="001105E2" w:rsidP="001105E2">
      <w:pPr>
        <w:spacing w:after="60"/>
        <w:jc w:val="both"/>
        <w:rPr>
          <w:rFonts w:ascii="Times New Roman" w:hAnsi="Times New Roman"/>
          <w:color w:val="262626"/>
        </w:rPr>
      </w:pPr>
      <w:r>
        <w:rPr>
          <w:rFonts w:ascii="Times New Roman" w:hAnsi="Times New Roman"/>
          <w:color w:val="262626"/>
        </w:rPr>
        <w:t>Oddelenie správy komunikácií</w:t>
      </w:r>
      <w:r w:rsidRPr="00EC0588">
        <w:rPr>
          <w:rFonts w:ascii="Times New Roman" w:hAnsi="Times New Roman"/>
          <w:color w:val="262626"/>
        </w:rPr>
        <w:t xml:space="preserve"> zabezpečuje </w:t>
      </w:r>
      <w:r>
        <w:rPr>
          <w:rFonts w:ascii="Times New Roman" w:hAnsi="Times New Roman"/>
          <w:color w:val="262626"/>
        </w:rPr>
        <w:t xml:space="preserve">čistenie komunikácií a údržbu cestnej zelene </w:t>
      </w:r>
      <w:r w:rsidRPr="006511F2">
        <w:rPr>
          <w:rFonts w:ascii="Times New Roman" w:hAnsi="Times New Roman"/>
          <w:color w:val="262626"/>
        </w:rPr>
        <w:t xml:space="preserve">na prejazdných úsekoch ciest I. až III. triedy a miestnych komunikáciách I. a II. triedy </w:t>
      </w:r>
      <w:r>
        <w:rPr>
          <w:rFonts w:ascii="Times New Roman" w:hAnsi="Times New Roman"/>
          <w:color w:val="262626"/>
        </w:rPr>
        <w:t xml:space="preserve">(viď. </w:t>
      </w:r>
      <w:hyperlink r:id="rId11" w:history="1">
        <w:r w:rsidRPr="00D8538D">
          <w:rPr>
            <w:rStyle w:val="Hypertextovprepojenie"/>
            <w:rFonts w:ascii="Times New Roman" w:hAnsi="Times New Roman"/>
          </w:rPr>
          <w:t>https://mapy.bratislava.sk</w:t>
        </w:r>
      </w:hyperlink>
      <w:r>
        <w:rPr>
          <w:rFonts w:ascii="Times New Roman" w:hAnsi="Times New Roman"/>
          <w:color w:val="262626"/>
        </w:rPr>
        <w:t xml:space="preserve"> )</w:t>
      </w:r>
      <w:r w:rsidRPr="00B25FE9" w:rsidDel="006511F2">
        <w:rPr>
          <w:rFonts w:ascii="Times New Roman" w:hAnsi="Times New Roman"/>
          <w:color w:val="262626"/>
        </w:rPr>
        <w:t xml:space="preserve"> </w:t>
      </w:r>
      <w:r w:rsidRPr="00EC0588">
        <w:rPr>
          <w:rFonts w:ascii="Times New Roman" w:hAnsi="Times New Roman"/>
          <w:color w:val="262626"/>
        </w:rPr>
        <w:t>na území hlavného mesta SR Bratislavy, pričom do I. triedy sú zaradené prieťahy ciest tzv. vybraná komunikačná sieť, ktorá  svojim významom presahuje hranice jednotlivých mestských častí a do II. triedy sú zaradené komunikácie resp. len ich časti, po ktorých premáva MHD a ďalšie vybrané komunikácie slúžiace na zabezpečenie nevyhnutnej nákladnej a individuálnej dopravy na území mesta.</w:t>
      </w:r>
    </w:p>
    <w:p w14:paraId="0983DFD4" w14:textId="77777777" w:rsidR="001105E2" w:rsidRDefault="001105E2" w:rsidP="001105E2">
      <w:pPr>
        <w:jc w:val="both"/>
        <w:rPr>
          <w:rFonts w:ascii="Times New Roman" w:hAnsi="Times New Roman"/>
          <w:color w:val="262626"/>
        </w:rPr>
      </w:pPr>
      <w:r>
        <w:rPr>
          <w:rFonts w:ascii="Times New Roman" w:hAnsi="Times New Roman"/>
          <w:color w:val="262626"/>
        </w:rPr>
        <w:t xml:space="preserve">Dodávateľ začne poskytovať služby podľa tejto Zmluvy do 10 kalendárnych dní od účinnosti Zmluvy v zmysle požiadaviek a vystavených objednávok dispečingu oddelenia správy komunikácií. </w:t>
      </w:r>
    </w:p>
    <w:p w14:paraId="232E8ED3" w14:textId="77777777" w:rsidR="001105E2" w:rsidRPr="00DA6550" w:rsidRDefault="001105E2" w:rsidP="001105E2">
      <w:pPr>
        <w:jc w:val="both"/>
        <w:rPr>
          <w:rFonts w:ascii="Times New Roman" w:hAnsi="Times New Roman"/>
          <w:color w:val="262626"/>
        </w:rPr>
      </w:pPr>
      <w:r w:rsidRPr="00DA6550">
        <w:rPr>
          <w:rFonts w:ascii="Times New Roman" w:hAnsi="Times New Roman"/>
          <w:color w:val="262626"/>
        </w:rPr>
        <w:t>Služby</w:t>
      </w:r>
      <w:r>
        <w:rPr>
          <w:rFonts w:ascii="Times New Roman" w:hAnsi="Times New Roman"/>
          <w:color w:val="262626"/>
        </w:rPr>
        <w:t>,</w:t>
      </w:r>
      <w:r w:rsidRPr="00DA6550">
        <w:rPr>
          <w:rFonts w:ascii="Times New Roman" w:hAnsi="Times New Roman"/>
          <w:color w:val="262626"/>
        </w:rPr>
        <w:t xml:space="preserve"> pri ktorých vzhľadom na ich špecifiká nemožno stanoviť cykličnosť budú zadávané dispečingom prostredníctvom objednávok</w:t>
      </w:r>
      <w:r>
        <w:rPr>
          <w:rFonts w:ascii="Times New Roman" w:hAnsi="Times New Roman"/>
          <w:color w:val="262626"/>
        </w:rPr>
        <w:t xml:space="preserve"> priebežne počas trvania Zmluvy</w:t>
      </w:r>
      <w:r w:rsidRPr="00DA6550">
        <w:rPr>
          <w:rFonts w:ascii="Times New Roman" w:hAnsi="Times New Roman"/>
          <w:color w:val="262626"/>
        </w:rPr>
        <w:t>.</w:t>
      </w:r>
      <w:r>
        <w:rPr>
          <w:rFonts w:ascii="Times New Roman" w:hAnsi="Times New Roman"/>
          <w:color w:val="262626"/>
        </w:rPr>
        <w:t xml:space="preserve"> </w:t>
      </w:r>
      <w:r w:rsidRPr="00DA6550">
        <w:rPr>
          <w:rFonts w:ascii="Times New Roman" w:hAnsi="Times New Roman"/>
          <w:color w:val="262626"/>
        </w:rPr>
        <w:t>Dodávateľ dohodne s dispečingom termín prevzatia dodaných služieb</w:t>
      </w:r>
      <w:r>
        <w:rPr>
          <w:rFonts w:ascii="Times New Roman" w:hAnsi="Times New Roman"/>
          <w:color w:val="262626"/>
        </w:rPr>
        <w:t xml:space="preserve">, ktorý nesmie byť neskôr ako </w:t>
      </w:r>
      <w:r w:rsidRPr="001E5607">
        <w:rPr>
          <w:rFonts w:ascii="Times New Roman" w:hAnsi="Times New Roman"/>
          <w:color w:val="262626"/>
        </w:rPr>
        <w:t>3</w:t>
      </w:r>
      <w:r>
        <w:rPr>
          <w:rFonts w:ascii="Times New Roman" w:hAnsi="Times New Roman"/>
          <w:color w:val="262626"/>
        </w:rPr>
        <w:t xml:space="preserve"> pracovných dní po vykonaní daných služieb</w:t>
      </w:r>
      <w:r w:rsidRPr="00DA6550">
        <w:rPr>
          <w:rFonts w:ascii="Times New Roman" w:hAnsi="Times New Roman"/>
          <w:color w:val="262626"/>
        </w:rPr>
        <w:t>. Služby pri odovzdávaní musia byť  ukončené, pracovisko vyčistené, odpad odvezený. Služba je prevzatá podpisom súpisu vykonaných prác obidvomi stranami.</w:t>
      </w:r>
    </w:p>
    <w:p w14:paraId="4C2A0114" w14:textId="77777777" w:rsidR="001105E2" w:rsidRDefault="001105E2" w:rsidP="001105E2">
      <w:pPr>
        <w:jc w:val="both"/>
        <w:rPr>
          <w:rFonts w:ascii="Times New Roman" w:hAnsi="Times New Roman"/>
          <w:color w:val="262626"/>
        </w:rPr>
      </w:pPr>
    </w:p>
    <w:p w14:paraId="02784099" w14:textId="77777777" w:rsidR="001105E2" w:rsidRDefault="001105E2" w:rsidP="001105E2">
      <w:pPr>
        <w:jc w:val="both"/>
        <w:rPr>
          <w:rFonts w:ascii="Times New Roman" w:hAnsi="Times New Roman"/>
          <w:color w:val="262626"/>
        </w:rPr>
      </w:pPr>
      <w:r>
        <w:rPr>
          <w:rFonts w:ascii="Times New Roman" w:hAnsi="Times New Roman"/>
          <w:color w:val="262626"/>
        </w:rPr>
        <w:t xml:space="preserve">Činnosti, ktoré sú predmetom Zmluvy budú realizované v priebehu 6 mesiacov od účinnosti zmluvy. V prípade, ak objednávateľ neobjedná služby v rozsahu celkovej ceny Zmluvy uvedenej v bode 4.5. tejto Zmluvy, objednávateľ má právo objednať si služby podľa tejto zmluvy aj po uplynutí 6 mesiacov od podpisu zmluvy, a to až do vyčerpania finančného limitu zmluvy. </w:t>
      </w:r>
    </w:p>
    <w:p w14:paraId="5A52E960" w14:textId="77777777" w:rsidR="001105E2" w:rsidRDefault="001105E2" w:rsidP="001105E2"/>
    <w:p w14:paraId="39CFDFC5" w14:textId="77777777" w:rsidR="001105E2" w:rsidRDefault="001105E2" w:rsidP="001105E2"/>
    <w:p w14:paraId="76C85584" w14:textId="77777777" w:rsidR="001105E2" w:rsidRPr="004F19FB" w:rsidRDefault="001105E2" w:rsidP="001105E2">
      <w:pPr>
        <w:rPr>
          <w:rFonts w:ascii="Times New Roman" w:hAnsi="Times New Roman" w:cs="Times New Roman"/>
        </w:rPr>
      </w:pPr>
      <w:r w:rsidRPr="004F19FB">
        <w:rPr>
          <w:rFonts w:ascii="Times New Roman" w:hAnsi="Times New Roman" w:cs="Times New Roman"/>
        </w:rPr>
        <w:t>Miesto a rozsah poskytovania služieb definujú mapové listy pre danú oblasť. Tieto mapové listy sú súčasťou tejto prílohy.</w:t>
      </w:r>
    </w:p>
    <w:p w14:paraId="3883B9CA" w14:textId="77777777" w:rsidR="00B925E5" w:rsidRDefault="00B925E5" w:rsidP="00AE0AAE"/>
    <w:p w14:paraId="307B3B46" w14:textId="045917E4" w:rsidR="00706D45" w:rsidRDefault="00706D45">
      <w:pPr>
        <w:widowControl/>
        <w:spacing w:after="160" w:line="259" w:lineRule="auto"/>
      </w:pPr>
      <w:r>
        <w:br w:type="page"/>
      </w:r>
    </w:p>
    <w:p w14:paraId="51068047" w14:textId="77777777" w:rsidR="002D25B8" w:rsidRDefault="002D25B8" w:rsidP="00AE0AAE">
      <w:pPr>
        <w:pBdr>
          <w:bottom w:val="single" w:sz="12" w:space="1" w:color="auto"/>
        </w:pBdr>
      </w:pPr>
      <w:bookmarkStart w:id="3" w:name="RANGE!A1:H32"/>
      <w:bookmarkEnd w:id="3"/>
    </w:p>
    <w:p w14:paraId="008F6399" w14:textId="3F1EFB8E" w:rsidR="00AE0AAE" w:rsidRPr="00A978ED" w:rsidRDefault="00AE0AAE" w:rsidP="00A978ED">
      <w:pPr>
        <w:keepNext/>
        <w:keepLines/>
        <w:ind w:left="20"/>
        <w:jc w:val="center"/>
        <w:rPr>
          <w:rFonts w:ascii="Arial" w:hAnsi="Arial" w:cs="Arial"/>
          <w:b/>
          <w:sz w:val="28"/>
          <w:szCs w:val="28"/>
        </w:rPr>
      </w:pPr>
      <w:r w:rsidRPr="00AF5373">
        <w:rPr>
          <w:rFonts w:ascii="Arial" w:hAnsi="Arial" w:cs="Arial"/>
          <w:b/>
          <w:sz w:val="28"/>
          <w:szCs w:val="28"/>
        </w:rPr>
        <w:t xml:space="preserve">Príloha č. </w:t>
      </w:r>
      <w:r>
        <w:rPr>
          <w:rFonts w:ascii="Arial" w:hAnsi="Arial" w:cs="Arial"/>
          <w:b/>
          <w:sz w:val="28"/>
          <w:szCs w:val="28"/>
        </w:rPr>
        <w:t>3</w:t>
      </w:r>
      <w:r w:rsidRPr="00AF5373">
        <w:rPr>
          <w:rFonts w:ascii="Arial" w:hAnsi="Arial" w:cs="Arial"/>
          <w:b/>
          <w:sz w:val="28"/>
          <w:szCs w:val="28"/>
        </w:rPr>
        <w:t xml:space="preserve"> k </w:t>
      </w:r>
      <w:r w:rsidRPr="00A978ED">
        <w:rPr>
          <w:rFonts w:ascii="Arial" w:hAnsi="Arial" w:cs="Arial"/>
          <w:b/>
          <w:sz w:val="28"/>
          <w:szCs w:val="28"/>
        </w:rPr>
        <w:t>Zmluve o poskytovaní služieb č............</w:t>
      </w:r>
    </w:p>
    <w:p w14:paraId="17EC931E" w14:textId="77777777" w:rsidR="00AE0AAE" w:rsidRPr="00A978ED" w:rsidRDefault="00AE0AAE" w:rsidP="00AE0AAE">
      <w:pPr>
        <w:keepNext/>
        <w:keepLines/>
        <w:ind w:left="20"/>
        <w:jc w:val="center"/>
        <w:rPr>
          <w:rFonts w:ascii="Arial" w:hAnsi="Arial" w:cs="Arial"/>
          <w:b/>
          <w:sz w:val="28"/>
          <w:szCs w:val="28"/>
        </w:rPr>
      </w:pPr>
    </w:p>
    <w:p w14:paraId="69D491A8" w14:textId="77777777" w:rsidR="00AE0AAE" w:rsidRPr="00A978ED" w:rsidRDefault="00AE0AAE" w:rsidP="00A978ED">
      <w:pPr>
        <w:keepNext/>
        <w:keepLines/>
        <w:ind w:left="20"/>
        <w:jc w:val="center"/>
        <w:rPr>
          <w:rFonts w:ascii="Arial" w:hAnsi="Arial" w:cs="Arial"/>
          <w:b/>
          <w:sz w:val="28"/>
          <w:szCs w:val="28"/>
        </w:rPr>
      </w:pPr>
      <w:r w:rsidRPr="00A978ED">
        <w:rPr>
          <w:rFonts w:ascii="Arial" w:hAnsi="Arial" w:cs="Arial"/>
          <w:b/>
          <w:sz w:val="28"/>
          <w:szCs w:val="28"/>
        </w:rPr>
        <w:t>Ceny služieb</w:t>
      </w:r>
    </w:p>
    <w:p w14:paraId="1AE4C25F" w14:textId="77777777" w:rsidR="00AE0AAE" w:rsidRDefault="00AE0AAE" w:rsidP="00AE0AAE">
      <w:pPr>
        <w:pBdr>
          <w:bottom w:val="single" w:sz="12" w:space="1" w:color="auto"/>
        </w:pBdr>
        <w:jc w:val="center"/>
        <w:rPr>
          <w:rFonts w:ascii="Arial" w:hAnsi="Arial" w:cs="Arial"/>
          <w:b/>
          <w:sz w:val="32"/>
          <w:szCs w:val="32"/>
        </w:rPr>
      </w:pPr>
    </w:p>
    <w:p w14:paraId="2E891C2D" w14:textId="77777777" w:rsidR="003C1BAB" w:rsidRPr="00F81A5C" w:rsidRDefault="003C1BAB" w:rsidP="003C1BAB">
      <w:pPr>
        <w:rPr>
          <w:rFonts w:ascii="Times New Roman" w:hAnsi="Times New Roman"/>
        </w:rPr>
      </w:pPr>
    </w:p>
    <w:p w14:paraId="5D0AB919" w14:textId="0F13884D" w:rsidR="003C1BAB" w:rsidRPr="001105E2" w:rsidRDefault="003C1BAB" w:rsidP="001105E2">
      <w:pPr>
        <w:pStyle w:val="Odsekzoznamu"/>
        <w:numPr>
          <w:ilvl w:val="2"/>
          <w:numId w:val="14"/>
        </w:numPr>
        <w:tabs>
          <w:tab w:val="clear" w:pos="2340"/>
          <w:tab w:val="num" w:pos="567"/>
        </w:tabs>
        <w:ind w:left="567" w:hanging="425"/>
        <w:jc w:val="both"/>
        <w:rPr>
          <w:rFonts w:ascii="Times New Roman" w:hAnsi="Times New Roman"/>
        </w:rPr>
      </w:pPr>
      <w:r w:rsidRPr="001105E2">
        <w:rPr>
          <w:rFonts w:ascii="Times New Roman" w:hAnsi="Times New Roman"/>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p>
    <w:p w14:paraId="7F6BCA3F" w14:textId="115A8A49"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 xml:space="preserve">V cene musia byť započítané všetky náklady uchádzača v zmysle zákona NR SR č.18/1996 Z. z. o cenách v znení neskorších predpisov. </w:t>
      </w:r>
    </w:p>
    <w:p w14:paraId="1CFED296" w14:textId="630439BC" w:rsidR="003C1BAB" w:rsidRPr="001105E2" w:rsidRDefault="003C1BAB" w:rsidP="001105E2">
      <w:pPr>
        <w:pStyle w:val="Odsekzoznamu"/>
        <w:numPr>
          <w:ilvl w:val="0"/>
          <w:numId w:val="14"/>
        </w:numPr>
        <w:jc w:val="both"/>
        <w:rPr>
          <w:rFonts w:ascii="Times New Roman" w:hAnsi="Times New Roman"/>
        </w:rPr>
      </w:pPr>
      <w:bookmarkStart w:id="4" w:name="_Hlk3463422"/>
      <w:r w:rsidRPr="001105E2">
        <w:rPr>
          <w:rFonts w:ascii="Times New Roman" w:hAnsi="Times New Roman"/>
        </w:rPr>
        <w:t xml:space="preserve">Navrhovaná cena musí zahŕňať aj všetky náklady uchádzača, vyplývajúce z plnenia podmienok pre dodávku tovarov v súlade s právnym poriadkom Slovenskej republiky, určených podmienok a všetkých požiadaviek na predmet zákazky určených </w:t>
      </w:r>
      <w:r w:rsidR="00BD3720" w:rsidRPr="001105E2">
        <w:rPr>
          <w:rFonts w:ascii="Times New Roman" w:hAnsi="Times New Roman"/>
        </w:rPr>
        <w:t>vo výzve na predkladanie ponúk</w:t>
      </w:r>
      <w:r w:rsidRPr="001105E2">
        <w:rPr>
          <w:rFonts w:ascii="Times New Roman" w:hAnsi="Times New Roman"/>
        </w:rPr>
        <w:t xml:space="preserve"> a v súťažných podkladoch.</w:t>
      </w:r>
      <w:r w:rsidRPr="00DB344E">
        <w:t xml:space="preserve"> </w:t>
      </w:r>
      <w:r w:rsidRPr="001105E2">
        <w:rPr>
          <w:rFonts w:ascii="Times New Roman" w:hAnsi="Times New Roman"/>
        </w:rPr>
        <w:t>Náklady za nakladanie s odpadom a všetky súvisiace poplatky sú zahrnuté v cenách služieb a dodávateľ nie je oprávnený ich samostatne účtovať objednávateľovi.</w:t>
      </w:r>
    </w:p>
    <w:bookmarkEnd w:id="4"/>
    <w:p w14:paraId="1C1A329B" w14:textId="253224B1"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Ak uchádzač nie je platiteľom DPH, uvedie navrhovanú celkovú cenu (v stĺpci „s DPH“).</w:t>
      </w:r>
    </w:p>
    <w:p w14:paraId="34142725" w14:textId="6D83AABD"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Skutočnosť, že nie je platiteľom DPH uchádzač výslovne uvedie v predloženej ponuke.</w:t>
      </w:r>
    </w:p>
    <w:p w14:paraId="042E912F" w14:textId="2DE1C545"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Ak sa uchádzač v priebehu zmluvného vzťahu stane platiteľom DPH, zmluvná cena sa nezvýši.</w:t>
      </w:r>
    </w:p>
    <w:p w14:paraId="09846A48" w14:textId="36F9F134" w:rsidR="003C1BAB" w:rsidRDefault="003C1BAB" w:rsidP="001105E2">
      <w:pPr>
        <w:pStyle w:val="Odsekzoznamu"/>
        <w:numPr>
          <w:ilvl w:val="0"/>
          <w:numId w:val="14"/>
        </w:numPr>
        <w:jc w:val="both"/>
        <w:rPr>
          <w:rFonts w:ascii="Times New Roman" w:hAnsi="Times New Roman"/>
        </w:rPr>
      </w:pPr>
      <w:r w:rsidRPr="001105E2">
        <w:rPr>
          <w:rFonts w:ascii="Times New Roman" w:hAnsi="Times New Roman"/>
        </w:rPr>
        <w:t>V prípade, že v priebehu procesu verejného obstarávania dôjde k legislatívnym zmenám v oblasti DPH, dotknuté časti budú príslušne upravené, v súlade s aktuálne platným právnym poriadkom Slovenskej republiky.</w:t>
      </w:r>
    </w:p>
    <w:p w14:paraId="51446DD8" w14:textId="77777777" w:rsidR="001105E2" w:rsidRPr="001105E2" w:rsidRDefault="001105E2" w:rsidP="001105E2">
      <w:pPr>
        <w:pStyle w:val="Odsekzoznamu"/>
        <w:numPr>
          <w:ilvl w:val="0"/>
          <w:numId w:val="14"/>
        </w:numPr>
        <w:rPr>
          <w:rFonts w:ascii="Times New Roman" w:hAnsi="Times New Roman"/>
        </w:rPr>
      </w:pPr>
      <w:r w:rsidRPr="001105E2">
        <w:rPr>
          <w:rFonts w:ascii="Times New Roman" w:hAnsi="Times New Roman"/>
          <w:color w:val="262626"/>
        </w:rPr>
        <w:t xml:space="preserve">Dodávateľ je </w:t>
      </w:r>
      <w:r w:rsidRPr="001105E2">
        <w:rPr>
          <w:rFonts w:ascii="Times New Roman" w:hAnsi="Times New Roman"/>
        </w:rPr>
        <w:t xml:space="preserve">v zmysle bodu 2.2. Zmluvy </w:t>
      </w:r>
      <w:r w:rsidRPr="001105E2">
        <w:rPr>
          <w:rFonts w:ascii="Times New Roman" w:hAnsi="Times New Roman"/>
          <w:color w:val="262626"/>
        </w:rPr>
        <w:t>povinný služby poskytovať aj počas dní pracovného pokoja, štátnych sviatkov. Objednávateľ upozorňuje dodávateľa, že vzhľadom na charakter služby a plynulosť cestnej premávky v pracovných dňoch, budú služby poskytované najmä počas dní pracovného pokoja. Navrhovaná cena preto zohľadňuje túto skutočnosť.</w:t>
      </w:r>
    </w:p>
    <w:p w14:paraId="4772A071" w14:textId="734AED5D" w:rsidR="001105E2" w:rsidRPr="001105E2" w:rsidRDefault="001105E2" w:rsidP="00595DCC">
      <w:pPr>
        <w:pStyle w:val="Odsekzoznamu"/>
        <w:numPr>
          <w:ilvl w:val="0"/>
          <w:numId w:val="14"/>
        </w:numPr>
        <w:jc w:val="both"/>
        <w:rPr>
          <w:rFonts w:ascii="Times New Roman" w:hAnsi="Times New Roman"/>
        </w:rPr>
      </w:pPr>
      <w:r w:rsidRPr="001105E2">
        <w:rPr>
          <w:rFonts w:ascii="Times New Roman" w:hAnsi="Times New Roman"/>
          <w:color w:val="262626"/>
        </w:rPr>
        <w:t xml:space="preserve">Dodávateľ je </w:t>
      </w:r>
      <w:r w:rsidRPr="001105E2">
        <w:rPr>
          <w:rFonts w:ascii="Times New Roman" w:hAnsi="Times New Roman"/>
        </w:rPr>
        <w:t xml:space="preserve">v zmysle bodu 2.2. Zmluvy </w:t>
      </w:r>
      <w:r w:rsidRPr="001105E2">
        <w:rPr>
          <w:rFonts w:ascii="Times New Roman" w:hAnsi="Times New Roman"/>
          <w:color w:val="262626"/>
        </w:rPr>
        <w:t>povinný služby poskytovať aj počas dní pracovného pokoja, štátnych sviatkov</w:t>
      </w:r>
      <w:r>
        <w:rPr>
          <w:rFonts w:ascii="Times New Roman" w:hAnsi="Times New Roman"/>
          <w:color w:val="262626"/>
        </w:rPr>
        <w:t xml:space="preserve"> a nočných hodín</w:t>
      </w:r>
      <w:r w:rsidRPr="001105E2">
        <w:rPr>
          <w:rFonts w:ascii="Times New Roman" w:hAnsi="Times New Roman"/>
          <w:color w:val="262626"/>
        </w:rPr>
        <w:t xml:space="preserve">. Objednávateľ upozorňuje dodávateľa, že vzhľadom na charakter služby a plynulosť cestnej premávky v pracovných dňoch, budú služby poskytované najmä počas </w:t>
      </w:r>
      <w:r>
        <w:rPr>
          <w:rFonts w:ascii="Times New Roman" w:hAnsi="Times New Roman"/>
          <w:color w:val="262626"/>
        </w:rPr>
        <w:t xml:space="preserve">nočných hodín a </w:t>
      </w:r>
      <w:r w:rsidRPr="001105E2">
        <w:rPr>
          <w:rFonts w:ascii="Times New Roman" w:hAnsi="Times New Roman"/>
          <w:color w:val="262626"/>
        </w:rPr>
        <w:t>dní pracovného pokoja. Navrhovaná cena preto zohľadňuje túto skutočnosť.</w:t>
      </w:r>
    </w:p>
    <w:p w14:paraId="534B4CD5" w14:textId="77777777" w:rsidR="001105E2" w:rsidRPr="001105E2" w:rsidRDefault="001105E2" w:rsidP="001105E2">
      <w:pPr>
        <w:jc w:val="both"/>
        <w:rPr>
          <w:rFonts w:ascii="Times New Roman" w:hAnsi="Times New Roman"/>
        </w:rPr>
      </w:pPr>
    </w:p>
    <w:p w14:paraId="4D054490" w14:textId="77777777" w:rsidR="001105E2" w:rsidRDefault="001105E2" w:rsidP="0022547E">
      <w:pPr>
        <w:jc w:val="both"/>
        <w:rPr>
          <w:rFonts w:ascii="Times New Roman" w:hAnsi="Times New Roman"/>
        </w:rPr>
      </w:pPr>
    </w:p>
    <w:p w14:paraId="428D9939" w14:textId="4D3BFABF" w:rsidR="003C1BAB" w:rsidRDefault="003C1BAB" w:rsidP="003C1BAB">
      <w:pPr>
        <w:rPr>
          <w:rFonts w:ascii="Times New Roman" w:hAnsi="Times New Roman"/>
        </w:rPr>
      </w:pPr>
    </w:p>
    <w:p w14:paraId="110F3F77" w14:textId="3B22191C" w:rsidR="003C1BAB" w:rsidRPr="003C1BAB" w:rsidRDefault="003C1BAB" w:rsidP="003C1BAB">
      <w:pPr>
        <w:rPr>
          <w:rFonts w:ascii="Times New Roman" w:hAnsi="Times New Roman"/>
          <w:b/>
        </w:rPr>
      </w:pPr>
      <w:r w:rsidRPr="003C1BAB">
        <w:rPr>
          <w:rFonts w:ascii="Times New Roman" w:hAnsi="Times New Roman"/>
          <w:b/>
        </w:rPr>
        <w:t xml:space="preserve">Spôsob stanovenia jednotkových cien: </w:t>
      </w:r>
    </w:p>
    <w:p w14:paraId="7110D681" w14:textId="0FC55A79" w:rsidR="003C1BAB" w:rsidRPr="001105E2" w:rsidRDefault="003C1BAB" w:rsidP="003C1BAB">
      <w:pPr>
        <w:pStyle w:val="F2-ZkladnText"/>
        <w:spacing w:before="360"/>
        <w:rPr>
          <w:rFonts w:cs="Arial"/>
          <w:b/>
          <w:smallCaps/>
          <w:sz w:val="22"/>
          <w:vertAlign w:val="superscript"/>
        </w:rPr>
      </w:pPr>
      <w:r w:rsidRPr="001105E2">
        <w:rPr>
          <w:rFonts w:cs="Arial"/>
          <w:b/>
          <w:smallCaps/>
          <w:sz w:val="22"/>
        </w:rPr>
        <w:t>vyčistenie komunikácie (</w:t>
      </w:r>
      <w:r w:rsidR="006511F2" w:rsidRPr="001105E2">
        <w:rPr>
          <w:rFonts w:cs="Arial"/>
          <w:b/>
          <w:sz w:val="20"/>
        </w:rPr>
        <w:t>1</w:t>
      </w:r>
      <w:r w:rsidRPr="001105E2">
        <w:rPr>
          <w:rFonts w:cs="Arial"/>
          <w:b/>
          <w:smallCaps/>
          <w:sz w:val="22"/>
        </w:rPr>
        <w:t xml:space="preserve">.1, 1.2) </w:t>
      </w:r>
    </w:p>
    <w:p w14:paraId="2E01FC83" w14:textId="77777777" w:rsidR="003C1BAB" w:rsidRDefault="003C1BAB" w:rsidP="003C1BAB">
      <w:pPr>
        <w:pStyle w:val="F2-ZkladnText"/>
        <w:spacing w:before="120"/>
        <w:rPr>
          <w:rFonts w:cs="Arial"/>
          <w:sz w:val="20"/>
        </w:rPr>
      </w:pPr>
      <w:r w:rsidRPr="00371B41">
        <w:rPr>
          <w:rFonts w:cs="Arial"/>
          <w:sz w:val="20"/>
        </w:rPr>
        <w:t>Požaduje sa uviesť cenu za 1 štvorcový meter jedného čistenia</w:t>
      </w:r>
      <w:r>
        <w:rPr>
          <w:rFonts w:cs="Arial"/>
          <w:sz w:val="20"/>
        </w:rPr>
        <w:t xml:space="preserve">. </w:t>
      </w:r>
    </w:p>
    <w:p w14:paraId="637350DF" w14:textId="212C9B84" w:rsidR="003C1BAB" w:rsidRPr="009E75CE" w:rsidRDefault="006511F2" w:rsidP="003C1BAB">
      <w:pPr>
        <w:pStyle w:val="F2-ZkladnText"/>
        <w:spacing w:before="120"/>
        <w:rPr>
          <w:rFonts w:cs="Arial"/>
          <w:sz w:val="20"/>
        </w:rPr>
      </w:pPr>
      <w:r>
        <w:rPr>
          <w:rFonts w:cs="Arial"/>
          <w:sz w:val="20"/>
        </w:rPr>
        <w:t>v</w:t>
      </w:r>
      <w:r w:rsidR="001F5443">
        <w:rPr>
          <w:rFonts w:cs="Arial"/>
          <w:sz w:val="20"/>
        </w:rPr>
        <w:t xml:space="preserve"> jednotkovej cene </w:t>
      </w:r>
      <w:r w:rsidR="003C1BAB">
        <w:rPr>
          <w:rFonts w:cs="Arial"/>
          <w:sz w:val="20"/>
        </w:rPr>
        <w:t>sú</w:t>
      </w:r>
      <w:r w:rsidR="003C1BAB" w:rsidRPr="009E75CE">
        <w:rPr>
          <w:rFonts w:cs="Arial"/>
          <w:sz w:val="20"/>
        </w:rPr>
        <w:t xml:space="preserve"> </w:t>
      </w:r>
      <w:r w:rsidR="001F5443" w:rsidRPr="00742574">
        <w:rPr>
          <w:rFonts w:cs="Arial"/>
          <w:sz w:val="20"/>
        </w:rPr>
        <w:t>zahrnuté náklady za:</w:t>
      </w:r>
      <w:r w:rsidR="003C1BAB" w:rsidRPr="009E75CE">
        <w:rPr>
          <w:rFonts w:cs="Arial"/>
          <w:sz w:val="20"/>
        </w:rPr>
        <w:t xml:space="preserve"> </w:t>
      </w:r>
    </w:p>
    <w:p w14:paraId="59F269AE" w14:textId="77777777" w:rsidR="003C1BAB" w:rsidRPr="009E75CE" w:rsidRDefault="003C1BAB" w:rsidP="00B74576">
      <w:pPr>
        <w:pStyle w:val="F2-ZkladnText"/>
        <w:numPr>
          <w:ilvl w:val="0"/>
          <w:numId w:val="9"/>
        </w:numPr>
        <w:jc w:val="left"/>
        <w:rPr>
          <w:rFonts w:cs="Arial"/>
          <w:sz w:val="20"/>
        </w:rPr>
      </w:pPr>
      <w:r w:rsidRPr="009E75CE">
        <w:rPr>
          <w:rFonts w:cs="Arial"/>
          <w:sz w:val="20"/>
        </w:rPr>
        <w:t>príchod na pracovisko</w:t>
      </w:r>
      <w:r>
        <w:rPr>
          <w:rFonts w:cs="Arial"/>
          <w:sz w:val="20"/>
        </w:rPr>
        <w:t>,</w:t>
      </w:r>
    </w:p>
    <w:p w14:paraId="43CD1CEA" w14:textId="77777777" w:rsidR="003C1BAB" w:rsidRPr="009E75CE" w:rsidRDefault="003C1BAB" w:rsidP="00B74576">
      <w:pPr>
        <w:pStyle w:val="F2-ZkladnText"/>
        <w:numPr>
          <w:ilvl w:val="0"/>
          <w:numId w:val="9"/>
        </w:numPr>
        <w:ind w:left="714" w:hanging="357"/>
        <w:rPr>
          <w:rFonts w:cs="Arial"/>
          <w:sz w:val="20"/>
        </w:rPr>
      </w:pPr>
      <w:r w:rsidRPr="009E75CE">
        <w:rPr>
          <w:rFonts w:cs="Arial"/>
          <w:sz w:val="20"/>
        </w:rPr>
        <w:t>vyčistenie komunikácie minimálnym záberom</w:t>
      </w:r>
      <w:r>
        <w:rPr>
          <w:rFonts w:cs="Arial"/>
          <w:sz w:val="20"/>
        </w:rPr>
        <w:t xml:space="preserve"> </w:t>
      </w:r>
      <w:smartTag w:uri="urn:schemas-microsoft-com:office:smarttags" w:element="metricconverter">
        <w:smartTagPr>
          <w:attr w:name="ProductID" w:val="1 m"/>
        </w:smartTagPr>
        <w:r>
          <w:rPr>
            <w:rFonts w:cs="Arial"/>
            <w:sz w:val="20"/>
          </w:rPr>
          <w:t xml:space="preserve">1 </w:t>
        </w:r>
        <w:r w:rsidRPr="009E75CE">
          <w:rPr>
            <w:rFonts w:cs="Arial"/>
            <w:sz w:val="20"/>
          </w:rPr>
          <w:t>m</w:t>
        </w:r>
      </w:smartTag>
      <w:r w:rsidRPr="009E75CE">
        <w:rPr>
          <w:rFonts w:cs="Arial"/>
          <w:sz w:val="20"/>
        </w:rPr>
        <w:t xml:space="preserve"> </w:t>
      </w:r>
      <w:smartTag w:uri="urn:schemas-microsoft-com:office:smarttags" w:element="metricconverter">
        <w:smartTagPr>
          <w:attr w:name="ProductID" w:val="20 cm"/>
        </w:smartTagPr>
        <w:r>
          <w:rPr>
            <w:rFonts w:cs="Arial"/>
            <w:sz w:val="20"/>
          </w:rPr>
          <w:t>20 cm</w:t>
        </w:r>
      </w:smartTag>
      <w:r>
        <w:rPr>
          <w:rFonts w:cs="Arial"/>
          <w:sz w:val="20"/>
        </w:rPr>
        <w:t xml:space="preserve"> </w:t>
      </w:r>
      <w:r w:rsidRPr="009E75CE">
        <w:rPr>
          <w:rFonts w:cs="Arial"/>
          <w:sz w:val="20"/>
        </w:rPr>
        <w:t xml:space="preserve">(strojom alebo ručne) vrátane statickej </w:t>
      </w:r>
      <w:r>
        <w:rPr>
          <w:rFonts w:cs="Arial"/>
          <w:sz w:val="20"/>
        </w:rPr>
        <w:t>d</w:t>
      </w:r>
      <w:r w:rsidRPr="009E75CE">
        <w:rPr>
          <w:rFonts w:cs="Arial"/>
          <w:sz w:val="20"/>
        </w:rPr>
        <w:t>opravy,</w:t>
      </w:r>
    </w:p>
    <w:p w14:paraId="2EDB1BA5" w14:textId="77777777" w:rsidR="003C1BAB" w:rsidRPr="009E75CE" w:rsidRDefault="003C1BAB" w:rsidP="00B74576">
      <w:pPr>
        <w:pStyle w:val="F2-ZkladnText"/>
        <w:numPr>
          <w:ilvl w:val="0"/>
          <w:numId w:val="9"/>
        </w:numPr>
        <w:ind w:left="714" w:hanging="357"/>
        <w:rPr>
          <w:rFonts w:cs="Arial"/>
          <w:sz w:val="20"/>
        </w:rPr>
      </w:pPr>
      <w:r w:rsidRPr="009E75CE">
        <w:rPr>
          <w:rFonts w:cs="Arial"/>
          <w:sz w:val="20"/>
        </w:rPr>
        <w:t>vyčistenie ostrovčekov, dopravných tieňov, križovatiek a prechodov pre  chodcov aj cez stredový ostrovček alebo zelený pás,</w:t>
      </w:r>
    </w:p>
    <w:p w14:paraId="26C04C3B" w14:textId="77777777" w:rsidR="003C1BAB" w:rsidRPr="009E75CE" w:rsidRDefault="003C1BAB" w:rsidP="00B74576">
      <w:pPr>
        <w:pStyle w:val="F2-ZkladnText"/>
        <w:numPr>
          <w:ilvl w:val="0"/>
          <w:numId w:val="9"/>
        </w:numPr>
        <w:jc w:val="left"/>
        <w:rPr>
          <w:rFonts w:cs="Arial"/>
          <w:sz w:val="20"/>
        </w:rPr>
      </w:pPr>
      <w:r w:rsidRPr="009E75CE">
        <w:rPr>
          <w:rFonts w:cs="Arial"/>
          <w:sz w:val="20"/>
        </w:rPr>
        <w:t>uvoľnenie mreží vpustov kanalizácie,</w:t>
      </w:r>
    </w:p>
    <w:p w14:paraId="3A392B41" w14:textId="77777777" w:rsidR="003C1BAB" w:rsidRDefault="003C1BAB" w:rsidP="00B74576">
      <w:pPr>
        <w:pStyle w:val="F2-ZkladnText"/>
        <w:numPr>
          <w:ilvl w:val="0"/>
          <w:numId w:val="9"/>
        </w:numPr>
        <w:jc w:val="left"/>
        <w:rPr>
          <w:rFonts w:cs="Arial"/>
          <w:sz w:val="20"/>
        </w:rPr>
      </w:pPr>
      <w:r w:rsidRPr="009E75CE">
        <w:rPr>
          <w:rFonts w:cs="Arial"/>
          <w:sz w:val="20"/>
        </w:rPr>
        <w:t>odvoz nečistôt na skládku, do kompostárne alebo do spaľovne,</w:t>
      </w:r>
    </w:p>
    <w:p w14:paraId="3E3D42D1" w14:textId="77777777" w:rsidR="003C1BAB" w:rsidRPr="009E75CE" w:rsidRDefault="003C1BAB" w:rsidP="00B74576">
      <w:pPr>
        <w:pStyle w:val="F2-ZkladnText"/>
        <w:numPr>
          <w:ilvl w:val="0"/>
          <w:numId w:val="9"/>
        </w:numPr>
        <w:jc w:val="left"/>
        <w:rPr>
          <w:rFonts w:cs="Arial"/>
          <w:sz w:val="20"/>
        </w:rPr>
      </w:pPr>
      <w:r>
        <w:rPr>
          <w:rFonts w:cs="Arial"/>
          <w:sz w:val="20"/>
        </w:rPr>
        <w:t>náklady na likvidáciu odpadu v zmysle platných zákonných noriem</w:t>
      </w:r>
    </w:p>
    <w:p w14:paraId="4F391C79" w14:textId="77777777" w:rsidR="003C1BAB" w:rsidRPr="00F02DFD" w:rsidRDefault="003C1BAB" w:rsidP="00B74576">
      <w:pPr>
        <w:pStyle w:val="F2-ZkladnText"/>
        <w:numPr>
          <w:ilvl w:val="0"/>
          <w:numId w:val="9"/>
        </w:numPr>
        <w:jc w:val="left"/>
        <w:rPr>
          <w:rFonts w:cs="Arial"/>
          <w:sz w:val="20"/>
        </w:rPr>
      </w:pPr>
      <w:r w:rsidRPr="009E75CE">
        <w:rPr>
          <w:rFonts w:cs="Arial"/>
          <w:sz w:val="20"/>
        </w:rPr>
        <w:t>návrat do sídla spoločnosti/na stanovisko.</w:t>
      </w:r>
    </w:p>
    <w:p w14:paraId="5D0631E9" w14:textId="77777777" w:rsidR="003C1BAB" w:rsidRDefault="003C1BAB" w:rsidP="003C1BAB">
      <w:pPr>
        <w:pStyle w:val="F2-ZkladnText"/>
        <w:spacing w:before="360"/>
        <w:rPr>
          <w:rFonts w:cs="Arial"/>
          <w:b/>
          <w:smallCaps/>
          <w:sz w:val="22"/>
        </w:rPr>
      </w:pPr>
      <w:r>
        <w:rPr>
          <w:rFonts w:cs="Arial"/>
          <w:b/>
          <w:smallCaps/>
          <w:sz w:val="22"/>
        </w:rPr>
        <w:lastRenderedPageBreak/>
        <w:t>s</w:t>
      </w:r>
      <w:r w:rsidRPr="00D9774B">
        <w:rPr>
          <w:rFonts w:cs="Arial"/>
          <w:b/>
          <w:smallCaps/>
          <w:sz w:val="22"/>
        </w:rPr>
        <w:t>plachovanie komunikácie</w:t>
      </w:r>
      <w:r>
        <w:rPr>
          <w:rFonts w:cs="Arial"/>
          <w:b/>
          <w:smallCaps/>
          <w:sz w:val="22"/>
        </w:rPr>
        <w:t xml:space="preserve"> (1.3)</w:t>
      </w:r>
    </w:p>
    <w:p w14:paraId="51B59D52" w14:textId="77777777" w:rsidR="003C1BAB" w:rsidRDefault="003C1BAB" w:rsidP="003C1BAB">
      <w:pPr>
        <w:pStyle w:val="F2-ZkladnText"/>
        <w:spacing w:before="120"/>
        <w:rPr>
          <w:rFonts w:cs="Arial"/>
          <w:sz w:val="20"/>
        </w:rPr>
      </w:pPr>
      <w:r w:rsidRPr="00371B41">
        <w:rPr>
          <w:rFonts w:cs="Arial"/>
          <w:sz w:val="20"/>
        </w:rPr>
        <w:t>Požaduje sa uviesť cenu za 1 štvorcový meter splachovanej plochy</w:t>
      </w:r>
      <w:r>
        <w:rPr>
          <w:rFonts w:cs="Arial"/>
          <w:sz w:val="20"/>
        </w:rPr>
        <w:t>.</w:t>
      </w:r>
    </w:p>
    <w:p w14:paraId="3F613F49" w14:textId="77777777" w:rsidR="003C1BAB" w:rsidRPr="00354FCE" w:rsidRDefault="003C1BAB" w:rsidP="003C1BAB">
      <w:pPr>
        <w:pStyle w:val="F2-ZkladnText"/>
        <w:spacing w:before="120"/>
        <w:rPr>
          <w:rFonts w:cs="Arial"/>
          <w:sz w:val="20"/>
        </w:rPr>
      </w:pPr>
      <w:r w:rsidRPr="00354FCE">
        <w:rPr>
          <w:rFonts w:cs="Arial"/>
          <w:sz w:val="20"/>
        </w:rPr>
        <w:t xml:space="preserve">V jednotkovej </w:t>
      </w:r>
      <w:r>
        <w:rPr>
          <w:rFonts w:cs="Arial"/>
          <w:sz w:val="20"/>
        </w:rPr>
        <w:t>cene sú</w:t>
      </w:r>
      <w:r w:rsidRPr="00354FCE">
        <w:rPr>
          <w:rFonts w:cs="Arial"/>
          <w:sz w:val="20"/>
        </w:rPr>
        <w:t xml:space="preserve"> zahrnuté náklady za: </w:t>
      </w:r>
    </w:p>
    <w:p w14:paraId="10C5ADF6" w14:textId="77777777" w:rsidR="003C1BAB" w:rsidRPr="003C1BAB" w:rsidRDefault="003C1BAB" w:rsidP="00B74576">
      <w:pPr>
        <w:pStyle w:val="F2-ZkladnText"/>
        <w:numPr>
          <w:ilvl w:val="0"/>
          <w:numId w:val="9"/>
        </w:numPr>
        <w:jc w:val="left"/>
        <w:rPr>
          <w:rFonts w:cs="Arial"/>
          <w:sz w:val="20"/>
        </w:rPr>
      </w:pPr>
      <w:r w:rsidRPr="003C1BAB">
        <w:rPr>
          <w:rFonts w:cs="Arial"/>
          <w:sz w:val="20"/>
        </w:rPr>
        <w:t>nabratie vody, vrátane vlastnej ceny vody, určenej na splachovanie komunikácie,</w:t>
      </w:r>
    </w:p>
    <w:p w14:paraId="0AAF7310" w14:textId="77777777" w:rsidR="003C1BAB" w:rsidRPr="00354FCE" w:rsidRDefault="003C1BAB" w:rsidP="00B74576">
      <w:pPr>
        <w:pStyle w:val="F2-ZkladnText"/>
        <w:numPr>
          <w:ilvl w:val="0"/>
          <w:numId w:val="11"/>
        </w:numPr>
        <w:rPr>
          <w:rFonts w:cs="Arial"/>
          <w:sz w:val="20"/>
        </w:rPr>
      </w:pPr>
      <w:r w:rsidRPr="00354FCE">
        <w:rPr>
          <w:rFonts w:cs="Arial"/>
          <w:sz w:val="20"/>
        </w:rPr>
        <w:t>príchod na pracovisko</w:t>
      </w:r>
      <w:r>
        <w:rPr>
          <w:rFonts w:cs="Arial"/>
          <w:sz w:val="20"/>
        </w:rPr>
        <w:t>,</w:t>
      </w:r>
    </w:p>
    <w:p w14:paraId="07DDE53D" w14:textId="77777777" w:rsidR="003C1BAB" w:rsidRPr="00354FCE" w:rsidRDefault="003C1BAB" w:rsidP="00B74576">
      <w:pPr>
        <w:pStyle w:val="F2-ZkladnText"/>
        <w:numPr>
          <w:ilvl w:val="0"/>
          <w:numId w:val="11"/>
        </w:numPr>
        <w:rPr>
          <w:rFonts w:cs="Arial"/>
          <w:sz w:val="20"/>
        </w:rPr>
      </w:pPr>
      <w:r w:rsidRPr="00354FCE">
        <w:rPr>
          <w:rFonts w:cs="Arial"/>
          <w:sz w:val="20"/>
        </w:rPr>
        <w:t>spláchnutie komunikácie vodou</w:t>
      </w:r>
      <w:r>
        <w:rPr>
          <w:rFonts w:cs="Arial"/>
          <w:sz w:val="20"/>
        </w:rPr>
        <w:t xml:space="preserve"> </w:t>
      </w:r>
      <w:r w:rsidRPr="006B58C6">
        <w:rPr>
          <w:rFonts w:cs="Arial"/>
          <w:sz w:val="20"/>
        </w:rPr>
        <w:t>v zábere šírky min. 2,5 m</w:t>
      </w:r>
      <w:r>
        <w:rPr>
          <w:rFonts w:cs="Arial"/>
          <w:sz w:val="20"/>
        </w:rPr>
        <w:t xml:space="preserve"> a</w:t>
      </w:r>
      <w:r w:rsidRPr="00354FCE">
        <w:rPr>
          <w:rFonts w:cs="Arial"/>
          <w:sz w:val="20"/>
        </w:rPr>
        <w:t xml:space="preserve"> pod tlakom v množstve </w:t>
      </w:r>
      <w:smartTag w:uri="urn:schemas-microsoft-com:office:smarttags" w:element="metricconverter">
        <w:smartTagPr>
          <w:attr w:name="ProductID" w:val="0,7 l"/>
        </w:smartTagPr>
        <w:r w:rsidRPr="00354FCE">
          <w:rPr>
            <w:rFonts w:cs="Arial"/>
            <w:sz w:val="20"/>
          </w:rPr>
          <w:t>0,7 l</w:t>
        </w:r>
      </w:smartTag>
      <w:r w:rsidRPr="00354FCE">
        <w:rPr>
          <w:rFonts w:cs="Arial"/>
          <w:sz w:val="20"/>
        </w:rPr>
        <w:t xml:space="preserve"> na m</w:t>
      </w:r>
      <w:r w:rsidRPr="00354FCE">
        <w:rPr>
          <w:rFonts w:cs="Arial"/>
          <w:sz w:val="20"/>
          <w:vertAlign w:val="superscript"/>
        </w:rPr>
        <w:t>2</w:t>
      </w:r>
      <w:r>
        <w:rPr>
          <w:rFonts w:cs="Arial"/>
          <w:sz w:val="20"/>
        </w:rPr>
        <w:t>,</w:t>
      </w:r>
    </w:p>
    <w:p w14:paraId="66B00004" w14:textId="77777777" w:rsidR="003C1BAB" w:rsidRPr="00354FCE" w:rsidRDefault="003C1BAB" w:rsidP="00B74576">
      <w:pPr>
        <w:pStyle w:val="F2-ZkladnText"/>
        <w:numPr>
          <w:ilvl w:val="0"/>
          <w:numId w:val="11"/>
        </w:numPr>
        <w:rPr>
          <w:rFonts w:cs="Arial"/>
          <w:sz w:val="20"/>
        </w:rPr>
      </w:pPr>
      <w:r w:rsidRPr="00354FCE">
        <w:rPr>
          <w:rFonts w:cs="Arial"/>
          <w:sz w:val="20"/>
        </w:rPr>
        <w:t>návrat do sí</w:t>
      </w:r>
      <w:r>
        <w:rPr>
          <w:rFonts w:cs="Arial"/>
          <w:sz w:val="20"/>
        </w:rPr>
        <w:t>dla spoločnosti /na stanovisko.</w:t>
      </w:r>
    </w:p>
    <w:p w14:paraId="03671A6F" w14:textId="77777777" w:rsidR="003C1BAB" w:rsidRPr="00521F03" w:rsidRDefault="003C1BAB" w:rsidP="003C1BAB">
      <w:pPr>
        <w:pStyle w:val="F2-ZkladnText"/>
        <w:spacing w:before="360"/>
        <w:rPr>
          <w:rFonts w:cs="Arial"/>
          <w:b/>
          <w:smallCaps/>
          <w:sz w:val="22"/>
        </w:rPr>
      </w:pPr>
      <w:r>
        <w:rPr>
          <w:rFonts w:cs="Arial"/>
          <w:b/>
          <w:smallCaps/>
          <w:sz w:val="22"/>
        </w:rPr>
        <w:t>vyč</w:t>
      </w:r>
      <w:r w:rsidRPr="00521F03">
        <w:rPr>
          <w:rFonts w:cs="Arial"/>
          <w:b/>
          <w:smallCaps/>
          <w:sz w:val="22"/>
        </w:rPr>
        <w:t>istenie pešej zóny</w:t>
      </w:r>
      <w:r>
        <w:rPr>
          <w:rFonts w:cs="Arial"/>
          <w:b/>
          <w:smallCaps/>
          <w:sz w:val="22"/>
        </w:rPr>
        <w:t>, lávky, chodníka, parkoviska</w:t>
      </w:r>
      <w:r w:rsidRPr="00BD5F74">
        <w:rPr>
          <w:rFonts w:cs="Arial"/>
          <w:b/>
          <w:smallCaps/>
          <w:sz w:val="22"/>
        </w:rPr>
        <w:t>, schodov</w:t>
      </w:r>
      <w:r>
        <w:rPr>
          <w:rFonts w:cs="Arial"/>
          <w:b/>
          <w:smallCaps/>
          <w:sz w:val="22"/>
        </w:rPr>
        <w:t>, zastávky MHD (2.1)</w:t>
      </w:r>
    </w:p>
    <w:p w14:paraId="256DB778" w14:textId="77777777" w:rsidR="003C1BAB" w:rsidRDefault="003C1BAB" w:rsidP="003C1BAB">
      <w:pPr>
        <w:pStyle w:val="F2-ZkladnText"/>
        <w:spacing w:before="120"/>
        <w:rPr>
          <w:rFonts w:cs="Arial"/>
          <w:sz w:val="20"/>
        </w:rPr>
      </w:pPr>
      <w:r w:rsidRPr="00371B41">
        <w:rPr>
          <w:rFonts w:cs="Arial"/>
          <w:sz w:val="20"/>
        </w:rPr>
        <w:t>Požaduje sa uviesť cenu za 1 štvorcový meter jedného čistenia</w:t>
      </w:r>
      <w:r>
        <w:rPr>
          <w:rFonts w:cs="Arial"/>
          <w:sz w:val="20"/>
        </w:rPr>
        <w:t>.</w:t>
      </w:r>
    </w:p>
    <w:p w14:paraId="7D243156" w14:textId="77777777" w:rsidR="003C1BAB" w:rsidRPr="00521F03" w:rsidRDefault="003C1BAB" w:rsidP="003C1BAB">
      <w:pPr>
        <w:pStyle w:val="F2-ZkladnText"/>
        <w:spacing w:before="120"/>
        <w:rPr>
          <w:rFonts w:cs="Arial"/>
          <w:sz w:val="20"/>
        </w:rPr>
      </w:pPr>
      <w:r w:rsidRPr="009E75CE">
        <w:rPr>
          <w:rFonts w:cs="Arial"/>
          <w:sz w:val="20"/>
        </w:rPr>
        <w:t>V</w:t>
      </w:r>
      <w:r>
        <w:rPr>
          <w:rFonts w:cs="Arial"/>
          <w:sz w:val="20"/>
        </w:rPr>
        <w:t> </w:t>
      </w:r>
      <w:r w:rsidRPr="009E75CE">
        <w:rPr>
          <w:rFonts w:cs="Arial"/>
          <w:sz w:val="20"/>
        </w:rPr>
        <w:t>jednotkovej</w:t>
      </w:r>
      <w:r>
        <w:rPr>
          <w:rFonts w:cs="Arial"/>
          <w:sz w:val="20"/>
        </w:rPr>
        <w:t xml:space="preserve"> cene</w:t>
      </w:r>
      <w:r w:rsidRPr="009E75CE">
        <w:rPr>
          <w:rFonts w:cs="Arial"/>
          <w:sz w:val="20"/>
        </w:rPr>
        <w:t xml:space="preserve"> </w:t>
      </w:r>
      <w:r>
        <w:rPr>
          <w:rFonts w:cs="Arial"/>
          <w:sz w:val="20"/>
        </w:rPr>
        <w:t>sú</w:t>
      </w:r>
      <w:r w:rsidRPr="009E75CE">
        <w:rPr>
          <w:rFonts w:cs="Arial"/>
          <w:sz w:val="20"/>
        </w:rPr>
        <w:t xml:space="preserve"> zahrnuté náklady za: </w:t>
      </w:r>
      <w:r w:rsidRPr="00521F03">
        <w:rPr>
          <w:rFonts w:cs="Arial"/>
          <w:sz w:val="20"/>
        </w:rPr>
        <w:t xml:space="preserve"> </w:t>
      </w:r>
    </w:p>
    <w:p w14:paraId="708599AA" w14:textId="77777777" w:rsidR="003C1BAB" w:rsidRPr="00521F03" w:rsidRDefault="003C1BAB" w:rsidP="00B74576">
      <w:pPr>
        <w:pStyle w:val="F2-ZkladnText"/>
        <w:numPr>
          <w:ilvl w:val="0"/>
          <w:numId w:val="10"/>
        </w:numPr>
        <w:jc w:val="left"/>
        <w:rPr>
          <w:rFonts w:cs="Arial"/>
          <w:sz w:val="20"/>
        </w:rPr>
      </w:pPr>
      <w:r w:rsidRPr="00521F03">
        <w:rPr>
          <w:rFonts w:cs="Arial"/>
          <w:sz w:val="20"/>
        </w:rPr>
        <w:t>príchod na pracovisko</w:t>
      </w:r>
      <w:r>
        <w:rPr>
          <w:rFonts w:cs="Arial"/>
          <w:sz w:val="20"/>
        </w:rPr>
        <w:t>,</w:t>
      </w:r>
    </w:p>
    <w:p w14:paraId="5064FE7A" w14:textId="77777777" w:rsidR="003C1BAB" w:rsidRPr="00521F03" w:rsidRDefault="003C1BAB" w:rsidP="00B74576">
      <w:pPr>
        <w:pStyle w:val="F2-ZkladnText"/>
        <w:numPr>
          <w:ilvl w:val="0"/>
          <w:numId w:val="10"/>
        </w:numPr>
        <w:jc w:val="left"/>
        <w:rPr>
          <w:rFonts w:cs="Arial"/>
          <w:sz w:val="20"/>
        </w:rPr>
      </w:pPr>
      <w:r>
        <w:rPr>
          <w:rFonts w:cs="Arial"/>
          <w:sz w:val="20"/>
        </w:rPr>
        <w:t>vyčistenie komunikácie (strojom</w:t>
      </w:r>
      <w:r w:rsidRPr="00521F03">
        <w:rPr>
          <w:rFonts w:cs="Arial"/>
          <w:sz w:val="20"/>
        </w:rPr>
        <w:t xml:space="preserve"> alebo ručne) vrátane statickej dopravy,</w:t>
      </w:r>
    </w:p>
    <w:p w14:paraId="4D836191" w14:textId="77777777" w:rsidR="003C1BAB" w:rsidRPr="00521F03" w:rsidRDefault="003C1BAB" w:rsidP="00B74576">
      <w:pPr>
        <w:pStyle w:val="F2-ZkladnText"/>
        <w:numPr>
          <w:ilvl w:val="0"/>
          <w:numId w:val="10"/>
        </w:numPr>
        <w:ind w:left="714" w:hanging="357"/>
        <w:rPr>
          <w:rFonts w:cs="Arial"/>
          <w:sz w:val="20"/>
        </w:rPr>
      </w:pPr>
      <w:r>
        <w:rPr>
          <w:rFonts w:cs="Arial"/>
          <w:sz w:val="20"/>
        </w:rPr>
        <w:t xml:space="preserve">vyčistenie </w:t>
      </w:r>
      <w:r w:rsidRPr="00521F03">
        <w:rPr>
          <w:rFonts w:cs="Arial"/>
          <w:sz w:val="20"/>
        </w:rPr>
        <w:t>ostrovčekov, dopravných tieňov, križovatiek a prechodov pre chodcov aj cez stredový ostrovček alebo zelený pás</w:t>
      </w:r>
      <w:r>
        <w:rPr>
          <w:rFonts w:cs="Arial"/>
          <w:sz w:val="20"/>
        </w:rPr>
        <w:t>,</w:t>
      </w:r>
    </w:p>
    <w:p w14:paraId="4442C9F2" w14:textId="77777777" w:rsidR="003C1BAB" w:rsidRPr="00521F03" w:rsidRDefault="003C1BAB" w:rsidP="00B74576">
      <w:pPr>
        <w:pStyle w:val="F2-ZkladnText"/>
        <w:numPr>
          <w:ilvl w:val="0"/>
          <w:numId w:val="10"/>
        </w:numPr>
        <w:jc w:val="left"/>
        <w:rPr>
          <w:rFonts w:cs="Arial"/>
          <w:sz w:val="20"/>
        </w:rPr>
      </w:pPr>
      <w:r w:rsidRPr="00521F03">
        <w:rPr>
          <w:rFonts w:cs="Arial"/>
          <w:sz w:val="20"/>
        </w:rPr>
        <w:t>uvoľnenie mreží vpustov</w:t>
      </w:r>
      <w:r>
        <w:rPr>
          <w:rFonts w:cs="Arial"/>
          <w:sz w:val="20"/>
        </w:rPr>
        <w:t>,</w:t>
      </w:r>
    </w:p>
    <w:p w14:paraId="514A33B0" w14:textId="77777777" w:rsidR="003C1BAB" w:rsidRDefault="003C1BAB" w:rsidP="00B74576">
      <w:pPr>
        <w:pStyle w:val="F2-ZkladnText"/>
        <w:numPr>
          <w:ilvl w:val="0"/>
          <w:numId w:val="10"/>
        </w:numPr>
        <w:jc w:val="left"/>
        <w:rPr>
          <w:rFonts w:cs="Arial"/>
          <w:sz w:val="20"/>
        </w:rPr>
      </w:pPr>
      <w:r w:rsidRPr="00521F03">
        <w:rPr>
          <w:rFonts w:cs="Arial"/>
          <w:sz w:val="20"/>
        </w:rPr>
        <w:t>odvoz nečistôt na skládku, do kompostárne alebo do spaľovne</w:t>
      </w:r>
      <w:r>
        <w:rPr>
          <w:rFonts w:cs="Arial"/>
          <w:sz w:val="20"/>
        </w:rPr>
        <w:t>,</w:t>
      </w:r>
    </w:p>
    <w:p w14:paraId="26ADBA8F" w14:textId="77777777" w:rsidR="003C1BAB" w:rsidRPr="009157B4" w:rsidRDefault="003C1BAB" w:rsidP="00B74576">
      <w:pPr>
        <w:pStyle w:val="F2-ZkladnText"/>
        <w:numPr>
          <w:ilvl w:val="0"/>
          <w:numId w:val="10"/>
        </w:numPr>
        <w:jc w:val="left"/>
        <w:rPr>
          <w:rFonts w:cs="Arial"/>
          <w:sz w:val="20"/>
        </w:rPr>
      </w:pPr>
      <w:r>
        <w:rPr>
          <w:rFonts w:cs="Arial"/>
          <w:sz w:val="20"/>
        </w:rPr>
        <w:t>náklady na likvidáciu odpadu v zmysle platných zákonných noriem</w:t>
      </w:r>
    </w:p>
    <w:p w14:paraId="71DACEB2" w14:textId="77777777" w:rsidR="003C1BAB" w:rsidRPr="00521F03" w:rsidRDefault="003C1BAB" w:rsidP="00B74576">
      <w:pPr>
        <w:pStyle w:val="F2-ZkladnText"/>
        <w:numPr>
          <w:ilvl w:val="0"/>
          <w:numId w:val="10"/>
        </w:numPr>
        <w:rPr>
          <w:rFonts w:cs="Arial"/>
          <w:sz w:val="20"/>
        </w:rPr>
      </w:pPr>
      <w:r w:rsidRPr="00521F03">
        <w:rPr>
          <w:rFonts w:cs="Arial"/>
          <w:sz w:val="20"/>
        </w:rPr>
        <w:t>návrat do sídla spoločnosti/na stanovisko.</w:t>
      </w:r>
    </w:p>
    <w:p w14:paraId="72387F31" w14:textId="77777777" w:rsidR="00C55E76" w:rsidRPr="00D24418" w:rsidRDefault="00C55E76" w:rsidP="00C55E76">
      <w:pPr>
        <w:pStyle w:val="F2-ZkladnText"/>
        <w:spacing w:before="360"/>
        <w:rPr>
          <w:rFonts w:cs="Arial"/>
          <w:b/>
          <w:smallCaps/>
          <w:sz w:val="22"/>
        </w:rPr>
      </w:pPr>
      <w:r w:rsidRPr="00D24418">
        <w:rPr>
          <w:rFonts w:cs="Arial"/>
          <w:b/>
          <w:smallCaps/>
          <w:sz w:val="22"/>
        </w:rPr>
        <w:t>havárie a iné nepredvídané čistenia</w:t>
      </w:r>
      <w:r>
        <w:rPr>
          <w:rFonts w:cs="Arial"/>
          <w:b/>
          <w:smallCaps/>
          <w:sz w:val="22"/>
        </w:rPr>
        <w:t xml:space="preserve"> (2.2)</w:t>
      </w:r>
    </w:p>
    <w:p w14:paraId="7C7476CE" w14:textId="77777777" w:rsidR="00C55E76" w:rsidRDefault="00C55E76" w:rsidP="00C55E76">
      <w:pPr>
        <w:pStyle w:val="F2-ZkladnText"/>
        <w:rPr>
          <w:rFonts w:cs="Arial"/>
          <w:sz w:val="20"/>
        </w:rPr>
      </w:pPr>
    </w:p>
    <w:p w14:paraId="1AFEAE5B" w14:textId="07FBD25F" w:rsidR="00C55E76" w:rsidRPr="001567C1" w:rsidRDefault="007576BA" w:rsidP="00C55E76">
      <w:pPr>
        <w:pStyle w:val="F2-ZkladnText"/>
        <w:rPr>
          <w:rFonts w:cs="Arial"/>
          <w:sz w:val="20"/>
        </w:rPr>
      </w:pPr>
      <w:ins w:id="5" w:author="Marcela T." w:date="2019-05-26T12:53:00Z">
        <w:r w:rsidRPr="001739F9">
          <w:rPr>
            <w:rFonts w:cs="Arial"/>
            <w:sz w:val="20"/>
          </w:rPr>
          <w:t>Požaduje sa uviesť cenu za 1 hodinu činnosti vykonávanej ručne tromi pracovníkmi Dodávateľa, za hodinu výkonu vozidla  a cenu za 1 km jazdy jedného vozidla do 5 ton vrátane vodiča.</w:t>
        </w:r>
      </w:ins>
      <w:bookmarkStart w:id="6" w:name="_GoBack"/>
      <w:bookmarkEnd w:id="6"/>
      <w:del w:id="7" w:author="Marcela T." w:date="2019-05-26T12:53:00Z">
        <w:r w:rsidR="00C55E76" w:rsidRPr="001567C1" w:rsidDel="007576BA">
          <w:rPr>
            <w:rFonts w:cs="Arial"/>
            <w:sz w:val="20"/>
          </w:rPr>
          <w:delText>Požaduje sa uviesť cenu za 1 hodinu činnosti vykonávanej ručne tromi pracovníkmi Dodávateľa a cenu za 1 km jazdy jedného vozidla do 5 ton vrátane vodiča.</w:delText>
        </w:r>
      </w:del>
    </w:p>
    <w:p w14:paraId="377393BA" w14:textId="77777777" w:rsidR="00C55E76" w:rsidRPr="004E6A94" w:rsidRDefault="00C55E76" w:rsidP="00C55E76">
      <w:pPr>
        <w:pStyle w:val="F2-ZkladnText"/>
        <w:spacing w:before="120"/>
        <w:rPr>
          <w:rFonts w:cs="Arial"/>
          <w:sz w:val="20"/>
        </w:rPr>
      </w:pPr>
      <w:r w:rsidRPr="00742574">
        <w:rPr>
          <w:rFonts w:cs="Arial"/>
          <w:sz w:val="20"/>
        </w:rPr>
        <w:t xml:space="preserve">V jednotkovej cene </w:t>
      </w:r>
      <w:r>
        <w:rPr>
          <w:rFonts w:cs="Arial"/>
          <w:sz w:val="20"/>
        </w:rPr>
        <w:t>sú</w:t>
      </w:r>
      <w:r w:rsidRPr="00742574">
        <w:rPr>
          <w:rFonts w:cs="Arial"/>
          <w:sz w:val="20"/>
        </w:rPr>
        <w:t xml:space="preserve"> zahrnuté náklady za: </w:t>
      </w:r>
    </w:p>
    <w:p w14:paraId="67F72906" w14:textId="77777777" w:rsidR="00C55E76" w:rsidRDefault="00C55E76" w:rsidP="00C55E76">
      <w:pPr>
        <w:pStyle w:val="F2-ZkladnText"/>
        <w:numPr>
          <w:ilvl w:val="0"/>
          <w:numId w:val="9"/>
        </w:numPr>
        <w:rPr>
          <w:rFonts w:cs="Arial"/>
          <w:sz w:val="20"/>
        </w:rPr>
      </w:pPr>
      <w:r>
        <w:rPr>
          <w:rFonts w:cs="Arial"/>
          <w:sz w:val="20"/>
        </w:rPr>
        <w:t>príchod na pracovisko,</w:t>
      </w:r>
    </w:p>
    <w:p w14:paraId="0FEDBEF2" w14:textId="77777777" w:rsidR="00C55E76" w:rsidRDefault="00C55E76" w:rsidP="00C55E76">
      <w:pPr>
        <w:pStyle w:val="F2-ZkladnText"/>
        <w:numPr>
          <w:ilvl w:val="0"/>
          <w:numId w:val="9"/>
        </w:numPr>
        <w:jc w:val="left"/>
        <w:rPr>
          <w:rFonts w:cs="Arial"/>
          <w:sz w:val="20"/>
        </w:rPr>
      </w:pPr>
      <w:r>
        <w:rPr>
          <w:rFonts w:cs="Arial"/>
          <w:sz w:val="20"/>
        </w:rPr>
        <w:t xml:space="preserve">odstránenie následkov havárie, </w:t>
      </w:r>
    </w:p>
    <w:p w14:paraId="2EC315BE" w14:textId="77777777" w:rsidR="00C55E76" w:rsidRPr="001567C1" w:rsidRDefault="00C55E76" w:rsidP="00C55E76">
      <w:pPr>
        <w:pStyle w:val="F2-ZkladnText"/>
        <w:numPr>
          <w:ilvl w:val="0"/>
          <w:numId w:val="9"/>
        </w:numPr>
        <w:rPr>
          <w:rFonts w:cs="Arial"/>
          <w:sz w:val="20"/>
        </w:rPr>
      </w:pPr>
      <w:r w:rsidRPr="001567C1">
        <w:rPr>
          <w:rFonts w:cs="Arial"/>
          <w:sz w:val="20"/>
        </w:rPr>
        <w:t>jednotný odev a  ochranné pracovné pomôcky pracovníkov Dodávateľa,</w:t>
      </w:r>
    </w:p>
    <w:p w14:paraId="0D25ECF9" w14:textId="77777777" w:rsidR="00C55E76" w:rsidRPr="001567C1" w:rsidRDefault="00C55E76" w:rsidP="00C55E76">
      <w:pPr>
        <w:pStyle w:val="F2-ZkladnText"/>
        <w:numPr>
          <w:ilvl w:val="0"/>
          <w:numId w:val="9"/>
        </w:numPr>
        <w:rPr>
          <w:rFonts w:cs="Arial"/>
          <w:sz w:val="20"/>
        </w:rPr>
      </w:pPr>
      <w:r w:rsidRPr="001567C1">
        <w:rPr>
          <w:rFonts w:cs="Arial"/>
          <w:sz w:val="20"/>
        </w:rPr>
        <w:t>opatrenia BOZP,</w:t>
      </w:r>
    </w:p>
    <w:p w14:paraId="0300C2DC" w14:textId="77777777" w:rsidR="00C55E76" w:rsidRPr="001567C1" w:rsidRDefault="00C55E76" w:rsidP="00C55E76">
      <w:pPr>
        <w:pStyle w:val="F2-ZkladnText"/>
        <w:numPr>
          <w:ilvl w:val="0"/>
          <w:numId w:val="9"/>
        </w:numPr>
        <w:rPr>
          <w:rFonts w:cs="Arial"/>
          <w:sz w:val="20"/>
        </w:rPr>
      </w:pPr>
      <w:r w:rsidRPr="001567C1">
        <w:rPr>
          <w:rFonts w:cs="Arial"/>
          <w:sz w:val="20"/>
        </w:rPr>
        <w:t>školenia pracovníkov Dodávateľa v rozsahu stanovenom platnou legislatívou,</w:t>
      </w:r>
    </w:p>
    <w:p w14:paraId="4F402074" w14:textId="77777777" w:rsidR="00C55E76" w:rsidRPr="009E75CE" w:rsidRDefault="00C55E76" w:rsidP="00C55E76">
      <w:pPr>
        <w:pStyle w:val="F2-ZkladnText"/>
        <w:numPr>
          <w:ilvl w:val="0"/>
          <w:numId w:val="9"/>
        </w:numPr>
        <w:jc w:val="left"/>
        <w:rPr>
          <w:rFonts w:cs="Arial"/>
          <w:sz w:val="20"/>
        </w:rPr>
      </w:pPr>
      <w:r>
        <w:rPr>
          <w:rFonts w:cs="Arial"/>
          <w:sz w:val="20"/>
        </w:rPr>
        <w:t>použitý materiál (napr. absorbenty ropných látok)</w:t>
      </w:r>
    </w:p>
    <w:p w14:paraId="6A29D443" w14:textId="77777777" w:rsidR="00C55E76" w:rsidRDefault="00C55E76" w:rsidP="00C55E76">
      <w:pPr>
        <w:pStyle w:val="F2-ZkladnText"/>
        <w:numPr>
          <w:ilvl w:val="0"/>
          <w:numId w:val="9"/>
        </w:numPr>
        <w:jc w:val="left"/>
        <w:rPr>
          <w:rFonts w:cs="Arial"/>
          <w:sz w:val="20"/>
        </w:rPr>
      </w:pPr>
      <w:r>
        <w:rPr>
          <w:rFonts w:cs="Arial"/>
          <w:sz w:val="20"/>
        </w:rPr>
        <w:t>odvoz nečistôt</w:t>
      </w:r>
      <w:r w:rsidRPr="009E75CE">
        <w:rPr>
          <w:rFonts w:cs="Arial"/>
          <w:sz w:val="20"/>
        </w:rPr>
        <w:t>,</w:t>
      </w:r>
    </w:p>
    <w:p w14:paraId="61C1022D" w14:textId="77777777" w:rsidR="00C55E76" w:rsidRPr="00567980" w:rsidRDefault="00C55E76" w:rsidP="00C55E76">
      <w:pPr>
        <w:pStyle w:val="F2-ZkladnText"/>
        <w:numPr>
          <w:ilvl w:val="0"/>
          <w:numId w:val="9"/>
        </w:numPr>
        <w:rPr>
          <w:rFonts w:cs="Arial"/>
          <w:sz w:val="20"/>
        </w:rPr>
      </w:pPr>
      <w:r>
        <w:rPr>
          <w:rFonts w:cs="Arial"/>
          <w:sz w:val="20"/>
        </w:rPr>
        <w:t>náklady na likvidáciu odpadu v zmysle platných zákonných noriem</w:t>
      </w:r>
    </w:p>
    <w:p w14:paraId="447D7182" w14:textId="77777777" w:rsidR="00C55E76" w:rsidRDefault="00C55E76" w:rsidP="00C55E76">
      <w:pPr>
        <w:pStyle w:val="F2-ZkladnText"/>
        <w:numPr>
          <w:ilvl w:val="0"/>
          <w:numId w:val="9"/>
        </w:numPr>
        <w:jc w:val="left"/>
        <w:rPr>
          <w:rFonts w:cs="Arial"/>
          <w:sz w:val="20"/>
        </w:rPr>
      </w:pPr>
      <w:r w:rsidRPr="009E75CE">
        <w:rPr>
          <w:rFonts w:cs="Arial"/>
          <w:sz w:val="20"/>
        </w:rPr>
        <w:t>návrat do sídla spoločnosti/na stanovisko.</w:t>
      </w:r>
    </w:p>
    <w:p w14:paraId="72B06ADB" w14:textId="77777777" w:rsidR="003C1BAB" w:rsidRPr="002B4D8F" w:rsidRDefault="003C1BAB" w:rsidP="003C1BAB">
      <w:pPr>
        <w:pStyle w:val="F2-ZkladnText"/>
        <w:spacing w:before="360"/>
        <w:rPr>
          <w:rFonts w:cs="Arial"/>
          <w:b/>
          <w:smallCaps/>
          <w:sz w:val="22"/>
        </w:rPr>
      </w:pPr>
      <w:r>
        <w:rPr>
          <w:rFonts w:cs="Arial"/>
          <w:b/>
          <w:smallCaps/>
          <w:sz w:val="22"/>
        </w:rPr>
        <w:t>kosenie</w:t>
      </w:r>
      <w:r w:rsidRPr="00DC607E">
        <w:rPr>
          <w:rFonts w:cs="Arial"/>
          <w:b/>
          <w:smallCaps/>
          <w:sz w:val="22"/>
        </w:rPr>
        <w:t xml:space="preserve"> trávnatých porastov</w:t>
      </w:r>
      <w:r>
        <w:rPr>
          <w:rFonts w:cs="Arial"/>
          <w:b/>
          <w:smallCaps/>
          <w:sz w:val="22"/>
        </w:rPr>
        <w:t xml:space="preserve"> (3.1)</w:t>
      </w:r>
    </w:p>
    <w:p w14:paraId="75004B4B" w14:textId="77777777" w:rsidR="003C1BAB" w:rsidRDefault="003C1BAB" w:rsidP="003C1BAB">
      <w:pPr>
        <w:pStyle w:val="F2-ZkladnText"/>
        <w:spacing w:before="120"/>
        <w:rPr>
          <w:rFonts w:cs="Arial"/>
          <w:sz w:val="20"/>
        </w:rPr>
      </w:pPr>
      <w:r w:rsidRPr="00B80888">
        <w:rPr>
          <w:rFonts w:cs="Arial"/>
          <w:sz w:val="20"/>
        </w:rPr>
        <w:t>Požaduje sa uviesť cenu za 1 štvorcový meter jedného koseni</w:t>
      </w:r>
      <w:r>
        <w:rPr>
          <w:rFonts w:cs="Arial"/>
          <w:sz w:val="20"/>
        </w:rPr>
        <w:t xml:space="preserve">a. </w:t>
      </w:r>
    </w:p>
    <w:p w14:paraId="5A30B1A7" w14:textId="27556047" w:rsidR="001F5443" w:rsidRPr="00A41773" w:rsidRDefault="003C1BAB" w:rsidP="001F5443">
      <w:pPr>
        <w:pStyle w:val="F2-ZkladnText"/>
        <w:spacing w:before="120"/>
        <w:rPr>
          <w:rFonts w:cs="Arial"/>
          <w:sz w:val="20"/>
        </w:rPr>
      </w:pPr>
      <w:r w:rsidRPr="00742574">
        <w:rPr>
          <w:rFonts w:cs="Arial"/>
          <w:sz w:val="20"/>
        </w:rPr>
        <w:t xml:space="preserve">V jednotkovej cene </w:t>
      </w:r>
      <w:r>
        <w:rPr>
          <w:rFonts w:cs="Arial"/>
          <w:sz w:val="20"/>
        </w:rPr>
        <w:t>sú</w:t>
      </w:r>
      <w:r w:rsidRPr="00742574">
        <w:rPr>
          <w:rFonts w:cs="Arial"/>
          <w:sz w:val="20"/>
        </w:rPr>
        <w:t xml:space="preserve"> zahrnuté náklady za:</w:t>
      </w:r>
      <w:r w:rsidR="001F5443" w:rsidRPr="00742574">
        <w:rPr>
          <w:rFonts w:cs="Arial"/>
          <w:sz w:val="20"/>
        </w:rPr>
        <w:t xml:space="preserve"> </w:t>
      </w:r>
    </w:p>
    <w:p w14:paraId="191C3680" w14:textId="77777777" w:rsidR="001F5443" w:rsidRPr="00297480" w:rsidRDefault="001F5443" w:rsidP="001F5443">
      <w:pPr>
        <w:pStyle w:val="F2-ZkladnText"/>
        <w:numPr>
          <w:ilvl w:val="0"/>
          <w:numId w:val="4"/>
        </w:numPr>
        <w:rPr>
          <w:rFonts w:cs="Arial"/>
          <w:sz w:val="20"/>
        </w:rPr>
      </w:pPr>
      <w:r w:rsidRPr="00297480">
        <w:rPr>
          <w:rFonts w:cs="Arial"/>
          <w:sz w:val="20"/>
        </w:rPr>
        <w:t>príchod mechanizmov Dodávateľa a ich obsluhy na miesto dodania služby (pracovisko) určené Objednávateľom,</w:t>
      </w:r>
    </w:p>
    <w:p w14:paraId="6A639661" w14:textId="77777777" w:rsidR="001F5443" w:rsidRPr="00297480" w:rsidRDefault="001F5443" w:rsidP="001F5443">
      <w:pPr>
        <w:pStyle w:val="F2-ZkladnText"/>
        <w:numPr>
          <w:ilvl w:val="0"/>
          <w:numId w:val="4"/>
        </w:numPr>
        <w:rPr>
          <w:rFonts w:cs="Arial"/>
          <w:sz w:val="20"/>
        </w:rPr>
      </w:pPr>
      <w:r w:rsidRPr="00297480">
        <w:rPr>
          <w:rFonts w:cs="Arial"/>
          <w:sz w:val="20"/>
        </w:rPr>
        <w:t>prevádzku mechanizmov Dodávateľa, ktoré vykonávajú objednané služby,</w:t>
      </w:r>
    </w:p>
    <w:p w14:paraId="098CE4D4" w14:textId="77777777" w:rsidR="001F5443" w:rsidRPr="00297480" w:rsidRDefault="001F5443" w:rsidP="001F5443">
      <w:pPr>
        <w:pStyle w:val="F2-ZkladnText"/>
        <w:numPr>
          <w:ilvl w:val="0"/>
          <w:numId w:val="4"/>
        </w:numPr>
        <w:rPr>
          <w:rFonts w:cs="Arial"/>
          <w:sz w:val="20"/>
        </w:rPr>
      </w:pPr>
      <w:r w:rsidRPr="00297480">
        <w:rPr>
          <w:rFonts w:cs="Arial"/>
          <w:sz w:val="20"/>
        </w:rPr>
        <w:t>činnosť pracovníkov Dodávateľa, ktorí vykonávajú objednané služby,</w:t>
      </w:r>
    </w:p>
    <w:p w14:paraId="115B4A27" w14:textId="77777777" w:rsidR="003C1BAB" w:rsidRPr="00B80888" w:rsidRDefault="003C1BAB" w:rsidP="00B74576">
      <w:pPr>
        <w:pStyle w:val="F2-ZkladnText"/>
        <w:numPr>
          <w:ilvl w:val="0"/>
          <w:numId w:val="13"/>
        </w:numPr>
        <w:rPr>
          <w:rFonts w:cs="Arial"/>
          <w:sz w:val="20"/>
        </w:rPr>
      </w:pPr>
      <w:r w:rsidRPr="00B80888">
        <w:rPr>
          <w:rFonts w:cs="Arial"/>
          <w:sz w:val="20"/>
        </w:rPr>
        <w:t>pokosenie trávnatých porastov pracovným strojom - kosačkou,</w:t>
      </w:r>
    </w:p>
    <w:p w14:paraId="76388325" w14:textId="77777777" w:rsidR="003C1BAB" w:rsidRPr="00B80888" w:rsidRDefault="003C1BAB" w:rsidP="00B74576">
      <w:pPr>
        <w:pStyle w:val="F2-ZkladnText"/>
        <w:numPr>
          <w:ilvl w:val="0"/>
          <w:numId w:val="13"/>
        </w:numPr>
        <w:rPr>
          <w:rFonts w:cs="Arial"/>
          <w:sz w:val="20"/>
        </w:rPr>
      </w:pPr>
      <w:r w:rsidRPr="00B80888">
        <w:rPr>
          <w:rFonts w:cs="Arial"/>
          <w:sz w:val="20"/>
        </w:rPr>
        <w:t>vyzbieranie odpadu (smeti a iné nečistoty) z kosených trávnatých porastov,</w:t>
      </w:r>
    </w:p>
    <w:p w14:paraId="710C1F7E" w14:textId="77777777" w:rsidR="003C1BAB" w:rsidRPr="00B80888" w:rsidRDefault="003C1BAB" w:rsidP="00B74576">
      <w:pPr>
        <w:pStyle w:val="F2-ZkladnText"/>
        <w:numPr>
          <w:ilvl w:val="0"/>
          <w:numId w:val="13"/>
        </w:numPr>
        <w:rPr>
          <w:rFonts w:cs="Arial"/>
          <w:sz w:val="20"/>
        </w:rPr>
      </w:pPr>
      <w:r w:rsidRPr="00B80888">
        <w:rPr>
          <w:rFonts w:cs="Arial"/>
          <w:sz w:val="20"/>
        </w:rPr>
        <w:t>odvoz pokosenej trávy a odpadu, ktorý vznikol počas prác na skládku, do kompostárne alebo do spaľovne,</w:t>
      </w:r>
    </w:p>
    <w:p w14:paraId="79212B1E" w14:textId="77777777" w:rsidR="003C1BAB" w:rsidRPr="00B80888" w:rsidRDefault="003C1BAB" w:rsidP="00B74576">
      <w:pPr>
        <w:pStyle w:val="F2-ZkladnText"/>
        <w:numPr>
          <w:ilvl w:val="0"/>
          <w:numId w:val="13"/>
        </w:numPr>
        <w:rPr>
          <w:rFonts w:cs="Arial"/>
          <w:sz w:val="20"/>
        </w:rPr>
      </w:pPr>
      <w:r w:rsidRPr="00B80888">
        <w:rPr>
          <w:rFonts w:cs="Arial"/>
          <w:sz w:val="20"/>
        </w:rPr>
        <w:t>návrat mechanizmov Dodávateľa a ich obsluhy po ukončení prác z pracoviska späť na miesto určené Dodávateľom.</w:t>
      </w:r>
    </w:p>
    <w:p w14:paraId="088011F7" w14:textId="77777777" w:rsidR="003C1BAB" w:rsidRPr="00DF7CF1" w:rsidRDefault="003C1BAB" w:rsidP="00B74576">
      <w:pPr>
        <w:pStyle w:val="F2-ZkladnText"/>
        <w:numPr>
          <w:ilvl w:val="0"/>
          <w:numId w:val="13"/>
        </w:numPr>
        <w:jc w:val="left"/>
        <w:rPr>
          <w:rFonts w:cs="Arial"/>
          <w:sz w:val="20"/>
        </w:rPr>
      </w:pPr>
      <w:r>
        <w:rPr>
          <w:rFonts w:cs="Arial"/>
          <w:sz w:val="20"/>
        </w:rPr>
        <w:t>náklady na likvidáciu odpadu v zmysle platných zákonných noriem</w:t>
      </w:r>
    </w:p>
    <w:p w14:paraId="343DF225" w14:textId="77777777" w:rsidR="00C55E76" w:rsidRPr="00FF16C8" w:rsidRDefault="00C55E76" w:rsidP="00C55E76">
      <w:pPr>
        <w:pStyle w:val="F2-ZkladnText"/>
        <w:spacing w:before="360"/>
        <w:jc w:val="left"/>
        <w:rPr>
          <w:rFonts w:cs="Arial"/>
          <w:b/>
        </w:rPr>
      </w:pPr>
      <w:r>
        <w:rPr>
          <w:rFonts w:cs="Arial"/>
          <w:b/>
          <w:smallCaps/>
          <w:sz w:val="22"/>
        </w:rPr>
        <w:t>o</w:t>
      </w:r>
      <w:r w:rsidRPr="0010035F">
        <w:rPr>
          <w:rFonts w:cs="Arial"/>
          <w:b/>
          <w:smallCaps/>
          <w:sz w:val="22"/>
        </w:rPr>
        <w:t>dstraňovanie buriny z obrub</w:t>
      </w:r>
      <w:r>
        <w:rPr>
          <w:rFonts w:cs="Arial"/>
          <w:b/>
          <w:smallCaps/>
          <w:sz w:val="22"/>
        </w:rPr>
        <w:t>níka, prídlažby cesty, chodníka</w:t>
      </w:r>
      <w:r w:rsidRPr="0010035F">
        <w:rPr>
          <w:rFonts w:cs="Arial"/>
          <w:b/>
          <w:smallCaps/>
          <w:sz w:val="22"/>
        </w:rPr>
        <w:t xml:space="preserve"> </w:t>
      </w:r>
      <w:r>
        <w:rPr>
          <w:rFonts w:cs="Arial"/>
          <w:b/>
          <w:smallCaps/>
          <w:sz w:val="22"/>
        </w:rPr>
        <w:t>a </w:t>
      </w:r>
      <w:r w:rsidRPr="0010035F">
        <w:rPr>
          <w:rFonts w:cs="Arial"/>
          <w:b/>
          <w:smallCaps/>
          <w:sz w:val="22"/>
        </w:rPr>
        <w:t>dlážd</w:t>
      </w:r>
      <w:r>
        <w:rPr>
          <w:rFonts w:cs="Arial"/>
          <w:b/>
          <w:smallCaps/>
          <w:sz w:val="22"/>
        </w:rPr>
        <w:t xml:space="preserve">eného </w:t>
      </w:r>
      <w:r w:rsidRPr="0010035F">
        <w:rPr>
          <w:rFonts w:cs="Arial"/>
          <w:b/>
          <w:smallCaps/>
          <w:sz w:val="22"/>
        </w:rPr>
        <w:t>priestranst</w:t>
      </w:r>
      <w:r>
        <w:rPr>
          <w:rFonts w:cs="Arial"/>
          <w:b/>
          <w:smallCaps/>
          <w:sz w:val="22"/>
        </w:rPr>
        <w:t>va (4.1)</w:t>
      </w:r>
    </w:p>
    <w:p w14:paraId="477F3EDF" w14:textId="77777777" w:rsidR="00C55E76" w:rsidRDefault="00C55E76" w:rsidP="00C55E76">
      <w:pPr>
        <w:pStyle w:val="F2-ZkladnText"/>
        <w:spacing w:before="120"/>
        <w:rPr>
          <w:rFonts w:cs="Arial"/>
          <w:sz w:val="20"/>
        </w:rPr>
      </w:pPr>
      <w:r w:rsidRPr="00AD2304">
        <w:rPr>
          <w:rFonts w:cs="Arial"/>
          <w:sz w:val="20"/>
        </w:rPr>
        <w:t>Požaduje sa uviesť cenu za 1 bežný meter čistenej plochy.</w:t>
      </w:r>
    </w:p>
    <w:p w14:paraId="779BCB26" w14:textId="77777777" w:rsidR="00C55E76" w:rsidRPr="00F571DF" w:rsidRDefault="00C55E76" w:rsidP="00C55E76">
      <w:pPr>
        <w:pStyle w:val="F2-ZkladnText"/>
        <w:spacing w:before="120"/>
        <w:rPr>
          <w:rFonts w:cs="Arial"/>
          <w:sz w:val="20"/>
        </w:rPr>
      </w:pPr>
      <w:r w:rsidRPr="00354FCE">
        <w:rPr>
          <w:rFonts w:cs="Arial"/>
          <w:sz w:val="20"/>
        </w:rPr>
        <w:lastRenderedPageBreak/>
        <w:t xml:space="preserve">V jednotkovej </w:t>
      </w:r>
      <w:r>
        <w:rPr>
          <w:rFonts w:cs="Arial"/>
          <w:sz w:val="20"/>
        </w:rPr>
        <w:t>cene sú</w:t>
      </w:r>
      <w:r w:rsidRPr="00354FCE">
        <w:rPr>
          <w:rFonts w:cs="Arial"/>
          <w:sz w:val="20"/>
        </w:rPr>
        <w:t xml:space="preserve"> zahrnuté náklady za: </w:t>
      </w:r>
    </w:p>
    <w:p w14:paraId="2ECD5E5A" w14:textId="77777777" w:rsidR="00C55E76" w:rsidRPr="00B80888" w:rsidRDefault="00C55E76" w:rsidP="00C55E76">
      <w:pPr>
        <w:pStyle w:val="F2-ZkladnText"/>
        <w:numPr>
          <w:ilvl w:val="0"/>
          <w:numId w:val="12"/>
        </w:numPr>
        <w:rPr>
          <w:rFonts w:cs="Arial"/>
          <w:sz w:val="20"/>
        </w:rPr>
      </w:pPr>
      <w:r w:rsidRPr="00B80888">
        <w:rPr>
          <w:rFonts w:cs="Arial"/>
          <w:sz w:val="20"/>
        </w:rPr>
        <w:t>príchod mechanizmov Dodávateľa a ich obsluhy na miesto dodania služby (pracovisko) určené Objednávateľom,</w:t>
      </w:r>
    </w:p>
    <w:p w14:paraId="17A96BC1" w14:textId="77777777" w:rsidR="00C55E76" w:rsidRPr="00B80888" w:rsidRDefault="00C55E76" w:rsidP="00C55E76">
      <w:pPr>
        <w:pStyle w:val="F2-ZkladnText"/>
        <w:numPr>
          <w:ilvl w:val="0"/>
          <w:numId w:val="12"/>
        </w:numPr>
        <w:rPr>
          <w:rFonts w:cs="Arial"/>
          <w:sz w:val="20"/>
        </w:rPr>
      </w:pPr>
      <w:r w:rsidRPr="00B80888">
        <w:rPr>
          <w:rFonts w:cs="Arial"/>
          <w:sz w:val="20"/>
        </w:rPr>
        <w:t>prevádzku mechanizmov Dodávateľa, ktoré vykonávajú objednané služby,</w:t>
      </w:r>
    </w:p>
    <w:p w14:paraId="59978269" w14:textId="77777777" w:rsidR="00C55E76" w:rsidRPr="00B80888" w:rsidRDefault="00C55E76" w:rsidP="00C55E76">
      <w:pPr>
        <w:pStyle w:val="F2-ZkladnText"/>
        <w:numPr>
          <w:ilvl w:val="0"/>
          <w:numId w:val="12"/>
        </w:numPr>
        <w:rPr>
          <w:rFonts w:cs="Arial"/>
          <w:sz w:val="20"/>
        </w:rPr>
      </w:pPr>
      <w:r w:rsidRPr="00B80888">
        <w:rPr>
          <w:rFonts w:cs="Arial"/>
          <w:sz w:val="20"/>
        </w:rPr>
        <w:t>činnosť pracovníkov Dodávateľa, ktorí vykonávajú objednané služby,</w:t>
      </w:r>
    </w:p>
    <w:p w14:paraId="2472D1EF" w14:textId="77777777" w:rsidR="00C55E76" w:rsidRPr="00B80888" w:rsidRDefault="00C55E76" w:rsidP="00C55E76">
      <w:pPr>
        <w:pStyle w:val="F2-ZkladnText"/>
        <w:numPr>
          <w:ilvl w:val="0"/>
          <w:numId w:val="12"/>
        </w:numPr>
        <w:rPr>
          <w:rFonts w:cs="Arial"/>
          <w:sz w:val="20"/>
        </w:rPr>
      </w:pPr>
      <w:r w:rsidRPr="00B80888">
        <w:rPr>
          <w:rFonts w:cs="Arial"/>
          <w:sz w:val="20"/>
        </w:rPr>
        <w:t>chemický prostriedok na odstraňovanie buriny (chemický postrek buriny), ktorého používanie je v súlade s právnymi predpismi SR resp. EÚ,</w:t>
      </w:r>
    </w:p>
    <w:p w14:paraId="63EC84DB" w14:textId="77777777" w:rsidR="00C55E76" w:rsidRPr="00B80888" w:rsidRDefault="00C55E76" w:rsidP="00C55E76">
      <w:pPr>
        <w:pStyle w:val="F2-ZkladnText"/>
        <w:numPr>
          <w:ilvl w:val="0"/>
          <w:numId w:val="12"/>
        </w:numPr>
        <w:rPr>
          <w:rFonts w:cs="Arial"/>
          <w:sz w:val="20"/>
        </w:rPr>
      </w:pPr>
      <w:r w:rsidRPr="00B80888">
        <w:rPr>
          <w:rFonts w:cs="Arial"/>
          <w:sz w:val="20"/>
        </w:rPr>
        <w:t>vykonanie chemického postreku buriny v zábere šírky min. 0,5m,</w:t>
      </w:r>
    </w:p>
    <w:p w14:paraId="03B1A6E5" w14:textId="77777777" w:rsidR="00C55E76" w:rsidRPr="00B80888" w:rsidRDefault="00C55E76" w:rsidP="00C55E76">
      <w:pPr>
        <w:pStyle w:val="F2-ZkladnText"/>
        <w:numPr>
          <w:ilvl w:val="0"/>
          <w:numId w:val="12"/>
        </w:numPr>
        <w:rPr>
          <w:rFonts w:cs="Arial"/>
          <w:sz w:val="20"/>
        </w:rPr>
      </w:pPr>
      <w:r w:rsidRPr="00B80888">
        <w:rPr>
          <w:rFonts w:cs="Arial"/>
          <w:sz w:val="20"/>
        </w:rPr>
        <w:t>mechanické odstránenie odumretej buriny v zábere šírky min. 0,5m,</w:t>
      </w:r>
    </w:p>
    <w:p w14:paraId="515C50CB" w14:textId="77777777" w:rsidR="00C55E76" w:rsidRPr="00B80888" w:rsidRDefault="00C55E76" w:rsidP="00C55E76">
      <w:pPr>
        <w:pStyle w:val="F2-ZkladnText"/>
        <w:numPr>
          <w:ilvl w:val="0"/>
          <w:numId w:val="12"/>
        </w:numPr>
        <w:rPr>
          <w:rFonts w:cs="Arial"/>
          <w:sz w:val="20"/>
        </w:rPr>
      </w:pPr>
      <w:r w:rsidRPr="00B80888">
        <w:rPr>
          <w:rFonts w:cs="Arial"/>
          <w:sz w:val="20"/>
        </w:rPr>
        <w:t xml:space="preserve">energie a vodu, ktoré sú potrebné k chemickému postreku buriny, </w:t>
      </w:r>
    </w:p>
    <w:p w14:paraId="5D945F06" w14:textId="77777777" w:rsidR="00C55E76" w:rsidRPr="00B80888" w:rsidRDefault="00C55E76" w:rsidP="00C55E76">
      <w:pPr>
        <w:pStyle w:val="F2-ZkladnText"/>
        <w:numPr>
          <w:ilvl w:val="0"/>
          <w:numId w:val="12"/>
        </w:numPr>
        <w:rPr>
          <w:rFonts w:cs="Arial"/>
          <w:sz w:val="20"/>
        </w:rPr>
      </w:pPr>
      <w:r w:rsidRPr="00B80888">
        <w:rPr>
          <w:rFonts w:cs="Arial"/>
          <w:sz w:val="20"/>
        </w:rPr>
        <w:t>odvoz odpadu, ktorý vznikol počas prác na skládku, do kompostárne alebo do spaľovne,</w:t>
      </w:r>
    </w:p>
    <w:p w14:paraId="200E5CDF" w14:textId="77777777" w:rsidR="00C55E76" w:rsidRPr="00B80888" w:rsidRDefault="00C55E76" w:rsidP="00C55E76">
      <w:pPr>
        <w:pStyle w:val="F2-ZkladnText"/>
        <w:numPr>
          <w:ilvl w:val="0"/>
          <w:numId w:val="12"/>
        </w:numPr>
        <w:rPr>
          <w:rFonts w:cs="Arial"/>
          <w:sz w:val="20"/>
        </w:rPr>
      </w:pPr>
      <w:r w:rsidRPr="00B80888">
        <w:rPr>
          <w:rFonts w:cs="Arial"/>
          <w:sz w:val="20"/>
        </w:rPr>
        <w:t>návrat mechanizmov Dodávateľa a ich obsluhy po ukončení prác z pracoviska späť na miesto určené Dodávateľom.</w:t>
      </w:r>
    </w:p>
    <w:p w14:paraId="620D9BDE" w14:textId="77777777" w:rsidR="00C55E76" w:rsidRPr="00B80888" w:rsidRDefault="00C55E76" w:rsidP="00C55E76">
      <w:pPr>
        <w:pStyle w:val="F2-ZkladnText"/>
        <w:numPr>
          <w:ilvl w:val="0"/>
          <w:numId w:val="12"/>
        </w:numPr>
        <w:rPr>
          <w:rFonts w:cs="Arial"/>
          <w:sz w:val="20"/>
        </w:rPr>
      </w:pPr>
      <w:r w:rsidRPr="00B80888">
        <w:rPr>
          <w:rFonts w:cs="Arial"/>
          <w:sz w:val="20"/>
        </w:rPr>
        <w:t xml:space="preserve">splnenie požiadaviek vyplývajúcich z právnych predpisov upravujúcich používanie chemických postrekov. </w:t>
      </w:r>
    </w:p>
    <w:p w14:paraId="3F219114" w14:textId="77777777" w:rsidR="00C55E76" w:rsidRPr="00CC424E" w:rsidRDefault="00C55E76" w:rsidP="00C55E76">
      <w:pPr>
        <w:pStyle w:val="F2-ZkladnText"/>
        <w:numPr>
          <w:ilvl w:val="0"/>
          <w:numId w:val="12"/>
        </w:numPr>
        <w:ind w:left="714" w:hanging="357"/>
        <w:rPr>
          <w:rFonts w:cs="Arial"/>
          <w:sz w:val="20"/>
        </w:rPr>
      </w:pPr>
      <w:r>
        <w:rPr>
          <w:rFonts w:cs="Arial"/>
          <w:sz w:val="20"/>
        </w:rPr>
        <w:t>náklady na likvidáciu odpadu v zmysle platných zákonných noriem</w:t>
      </w:r>
      <w:r w:rsidRPr="00F571DF">
        <w:rPr>
          <w:rFonts w:cs="Arial"/>
          <w:sz w:val="20"/>
        </w:rPr>
        <w:t xml:space="preserve"> </w:t>
      </w:r>
    </w:p>
    <w:p w14:paraId="52D24715" w14:textId="7941E6FE" w:rsidR="003C1BAB" w:rsidRPr="004D24F7" w:rsidRDefault="001105E2" w:rsidP="003C1BAB">
      <w:pPr>
        <w:pStyle w:val="F2-ZkladnText"/>
        <w:spacing w:before="360"/>
        <w:rPr>
          <w:rFonts w:cs="Arial"/>
          <w:b/>
          <w:smallCaps/>
          <w:sz w:val="22"/>
          <w:szCs w:val="28"/>
        </w:rPr>
      </w:pPr>
      <w:r w:rsidRPr="001105E2">
        <w:rPr>
          <w:rFonts w:cs="Arial"/>
          <w:b/>
          <w:sz w:val="20"/>
        </w:rPr>
        <w:t>OREZ</w:t>
      </w:r>
      <w:r w:rsidRPr="00297480">
        <w:rPr>
          <w:rFonts w:cs="Arial"/>
          <w:sz w:val="20"/>
        </w:rPr>
        <w:t xml:space="preserve"> </w:t>
      </w:r>
      <w:r w:rsidR="003C1BAB" w:rsidRPr="00905081">
        <w:rPr>
          <w:rFonts w:cs="Arial"/>
          <w:b/>
          <w:smallCaps/>
          <w:sz w:val="22"/>
        </w:rPr>
        <w:t xml:space="preserve">krov </w:t>
      </w:r>
      <w:r w:rsidR="003C1BAB">
        <w:rPr>
          <w:rFonts w:cs="Arial"/>
          <w:b/>
          <w:smallCaps/>
          <w:sz w:val="22"/>
        </w:rPr>
        <w:t xml:space="preserve">a </w:t>
      </w:r>
      <w:r w:rsidR="003C1BAB" w:rsidRPr="001A39F3">
        <w:rPr>
          <w:rFonts w:cs="Arial"/>
          <w:b/>
          <w:smallCaps/>
          <w:sz w:val="22"/>
          <w:szCs w:val="28"/>
        </w:rPr>
        <w:t>strihanie živých plotov</w:t>
      </w:r>
      <w:r w:rsidR="003C1BAB" w:rsidRPr="001A39F3">
        <w:rPr>
          <w:rFonts w:cs="Arial"/>
          <w:b/>
          <w:smallCaps/>
          <w:sz w:val="22"/>
        </w:rPr>
        <w:t xml:space="preserve"> </w:t>
      </w:r>
      <w:r w:rsidR="003C1BAB">
        <w:rPr>
          <w:rFonts w:cs="Arial"/>
          <w:b/>
          <w:smallCaps/>
          <w:sz w:val="22"/>
        </w:rPr>
        <w:t>(4.2)</w:t>
      </w:r>
    </w:p>
    <w:p w14:paraId="67FDD75A" w14:textId="77777777" w:rsidR="003C1BAB" w:rsidRDefault="003C1BAB" w:rsidP="003C1BAB">
      <w:pPr>
        <w:pStyle w:val="F2-ZkladnText"/>
        <w:spacing w:before="120"/>
        <w:rPr>
          <w:rFonts w:cs="Arial"/>
          <w:sz w:val="20"/>
        </w:rPr>
      </w:pPr>
      <w:r w:rsidRPr="00297480">
        <w:rPr>
          <w:rFonts w:cs="Arial"/>
          <w:sz w:val="20"/>
        </w:rPr>
        <w:t xml:space="preserve">Požaduje sa uviesť cenu za orez 1 </w:t>
      </w:r>
      <w:r>
        <w:rPr>
          <w:rFonts w:cs="Arial"/>
          <w:sz w:val="20"/>
        </w:rPr>
        <w:t xml:space="preserve"> ks </w:t>
      </w:r>
      <w:r w:rsidRPr="00297480">
        <w:rPr>
          <w:rFonts w:cs="Arial"/>
          <w:sz w:val="20"/>
        </w:rPr>
        <w:t>kríku (keru)</w:t>
      </w:r>
      <w:r>
        <w:rPr>
          <w:rFonts w:cs="Arial"/>
          <w:sz w:val="20"/>
        </w:rPr>
        <w:t>, resp. 1 m2 živého plotu.</w:t>
      </w:r>
    </w:p>
    <w:p w14:paraId="103B9906" w14:textId="77777777" w:rsidR="003C1BAB" w:rsidRPr="007E672D" w:rsidRDefault="003C1BAB" w:rsidP="003C1BAB">
      <w:pPr>
        <w:pStyle w:val="F2-ZkladnText"/>
        <w:spacing w:before="120"/>
        <w:rPr>
          <w:rFonts w:cs="Arial"/>
          <w:sz w:val="20"/>
        </w:rPr>
      </w:pPr>
      <w:r w:rsidRPr="00742574">
        <w:rPr>
          <w:rFonts w:cs="Arial"/>
          <w:sz w:val="20"/>
        </w:rPr>
        <w:t xml:space="preserve">V jednotkovej cene </w:t>
      </w:r>
      <w:r>
        <w:rPr>
          <w:rFonts w:cs="Arial"/>
          <w:sz w:val="20"/>
        </w:rPr>
        <w:t xml:space="preserve">sú </w:t>
      </w:r>
      <w:r w:rsidRPr="00742574">
        <w:rPr>
          <w:rFonts w:cs="Arial"/>
          <w:sz w:val="20"/>
        </w:rPr>
        <w:t xml:space="preserve">zahrnuté náklady za: </w:t>
      </w:r>
    </w:p>
    <w:p w14:paraId="596A4249" w14:textId="77777777" w:rsidR="003C1BAB" w:rsidRPr="00297480" w:rsidRDefault="003C1BAB" w:rsidP="00B74576">
      <w:pPr>
        <w:pStyle w:val="F2-ZkladnText"/>
        <w:numPr>
          <w:ilvl w:val="0"/>
          <w:numId w:val="4"/>
        </w:numPr>
        <w:rPr>
          <w:rFonts w:cs="Arial"/>
          <w:sz w:val="20"/>
        </w:rPr>
      </w:pPr>
      <w:r w:rsidRPr="00297480">
        <w:rPr>
          <w:rFonts w:cs="Arial"/>
          <w:sz w:val="20"/>
        </w:rPr>
        <w:t>príchod mechanizmov Dodávateľa a ich obsluhy na miesto dodania služby (pracovisko) určené Objednávateľom,</w:t>
      </w:r>
    </w:p>
    <w:p w14:paraId="5C7DD2D1" w14:textId="77777777" w:rsidR="003C1BAB" w:rsidRPr="00297480" w:rsidRDefault="003C1BAB" w:rsidP="00B74576">
      <w:pPr>
        <w:pStyle w:val="F2-ZkladnText"/>
        <w:numPr>
          <w:ilvl w:val="0"/>
          <w:numId w:val="4"/>
        </w:numPr>
        <w:rPr>
          <w:rFonts w:cs="Arial"/>
          <w:sz w:val="20"/>
        </w:rPr>
      </w:pPr>
      <w:r w:rsidRPr="00297480">
        <w:rPr>
          <w:rFonts w:cs="Arial"/>
          <w:sz w:val="20"/>
        </w:rPr>
        <w:t>prevádzku mechanizmov Dodávateľa, ktoré vykonávajú objednané služby,</w:t>
      </w:r>
    </w:p>
    <w:p w14:paraId="620D9622" w14:textId="77777777" w:rsidR="003C1BAB" w:rsidRPr="00297480" w:rsidRDefault="003C1BAB" w:rsidP="00B74576">
      <w:pPr>
        <w:pStyle w:val="F2-ZkladnText"/>
        <w:numPr>
          <w:ilvl w:val="0"/>
          <w:numId w:val="4"/>
        </w:numPr>
        <w:rPr>
          <w:rFonts w:cs="Arial"/>
          <w:sz w:val="20"/>
        </w:rPr>
      </w:pPr>
      <w:r w:rsidRPr="00297480">
        <w:rPr>
          <w:rFonts w:cs="Arial"/>
          <w:sz w:val="20"/>
        </w:rPr>
        <w:t>činnosť pracovníkov Dodávateľa, ktorí vykonávajú objednané služby,</w:t>
      </w:r>
    </w:p>
    <w:p w14:paraId="7D334778" w14:textId="6A4FB0B9" w:rsidR="001F5443" w:rsidRDefault="003C1BAB" w:rsidP="002D38D0">
      <w:pPr>
        <w:pStyle w:val="F2-ZkladnText"/>
        <w:numPr>
          <w:ilvl w:val="0"/>
          <w:numId w:val="4"/>
        </w:numPr>
        <w:rPr>
          <w:rFonts w:cs="Arial"/>
          <w:sz w:val="20"/>
        </w:rPr>
      </w:pPr>
      <w:r w:rsidRPr="00297480">
        <w:rPr>
          <w:rFonts w:cs="Arial"/>
          <w:sz w:val="20"/>
        </w:rPr>
        <w:t>orez kríku typom rezu</w:t>
      </w:r>
      <w:r w:rsidR="001F5443" w:rsidRPr="00297480">
        <w:rPr>
          <w:rFonts w:cs="Arial"/>
          <w:sz w:val="20"/>
        </w:rPr>
        <w:t xml:space="preserve"> podľa požiadaviek Dodávateľa v súlade s normou </w:t>
      </w:r>
      <w:r w:rsidRPr="00297480">
        <w:rPr>
          <w:rFonts w:cs="Arial"/>
          <w:sz w:val="20"/>
        </w:rPr>
        <w:t>STN</w:t>
      </w:r>
      <w:r w:rsidR="001F5443" w:rsidRPr="00297480">
        <w:rPr>
          <w:rFonts w:cs="Arial"/>
          <w:sz w:val="20"/>
        </w:rPr>
        <w:t>,</w:t>
      </w:r>
      <w:r w:rsidR="001F5443" w:rsidRPr="001F5443">
        <w:rPr>
          <w:rFonts w:cs="Arial"/>
          <w:sz w:val="20"/>
          <w:vertAlign w:val="superscript"/>
        </w:rPr>
        <w:t>1)</w:t>
      </w:r>
      <w:r w:rsidR="001F5443" w:rsidRPr="00297480">
        <w:rPr>
          <w:rFonts w:cs="Arial"/>
          <w:sz w:val="20"/>
        </w:rPr>
        <w:t xml:space="preserve"> pomocou strojov a ručného náradia,</w:t>
      </w:r>
    </w:p>
    <w:p w14:paraId="2E28EB35" w14:textId="1DEE0036" w:rsidR="001F5443" w:rsidRPr="00297480" w:rsidRDefault="001F5443" w:rsidP="001F5443">
      <w:pPr>
        <w:pStyle w:val="F2-ZkladnText"/>
        <w:numPr>
          <w:ilvl w:val="0"/>
          <w:numId w:val="4"/>
        </w:numPr>
        <w:rPr>
          <w:rFonts w:cs="Arial"/>
          <w:sz w:val="20"/>
        </w:rPr>
      </w:pPr>
      <w:r w:rsidRPr="00297480">
        <w:rPr>
          <w:rFonts w:cs="Arial"/>
          <w:sz w:val="20"/>
        </w:rPr>
        <w:t xml:space="preserve">vyčistenie koreňového priestoru </w:t>
      </w:r>
      <w:r w:rsidR="003C1BAB" w:rsidRPr="00297480">
        <w:rPr>
          <w:rFonts w:cs="Arial"/>
          <w:sz w:val="20"/>
        </w:rPr>
        <w:t>kríku</w:t>
      </w:r>
      <w:r>
        <w:rPr>
          <w:rFonts w:cs="Arial"/>
          <w:sz w:val="20"/>
        </w:rPr>
        <w:t xml:space="preserve"> </w:t>
      </w:r>
      <w:r w:rsidRPr="00297480">
        <w:rPr>
          <w:rFonts w:cs="Arial"/>
          <w:sz w:val="20"/>
        </w:rPr>
        <w:t>vrátane odstránenia vyťaženej drevnej hmoty a odpadu (smeti a iné nečistoty),</w:t>
      </w:r>
    </w:p>
    <w:p w14:paraId="72D40C58" w14:textId="77777777" w:rsidR="001F5443" w:rsidRPr="00297480" w:rsidRDefault="001F5443" w:rsidP="001F5443">
      <w:pPr>
        <w:pStyle w:val="F2-ZkladnText"/>
        <w:numPr>
          <w:ilvl w:val="0"/>
          <w:numId w:val="4"/>
        </w:numPr>
        <w:rPr>
          <w:rFonts w:cs="Arial"/>
          <w:sz w:val="20"/>
        </w:rPr>
      </w:pPr>
      <w:r w:rsidRPr="00297480">
        <w:rPr>
          <w:rFonts w:cs="Arial"/>
          <w:sz w:val="20"/>
        </w:rPr>
        <w:t>odvoz drevnej hmoty a odpadu, ktorý vznikol počas prác na skládku, do kompostárne alebo do spaľovne,</w:t>
      </w:r>
    </w:p>
    <w:p w14:paraId="4BEA7FBC" w14:textId="77777777" w:rsidR="001F5443" w:rsidRPr="00297480" w:rsidRDefault="001F5443" w:rsidP="001F5443">
      <w:pPr>
        <w:pStyle w:val="F2-ZkladnText"/>
        <w:numPr>
          <w:ilvl w:val="0"/>
          <w:numId w:val="4"/>
        </w:numPr>
        <w:rPr>
          <w:rFonts w:cs="Arial"/>
          <w:sz w:val="20"/>
        </w:rPr>
      </w:pPr>
      <w:r w:rsidRPr="00297480">
        <w:rPr>
          <w:rFonts w:cs="Arial"/>
          <w:sz w:val="20"/>
        </w:rPr>
        <w:t>návrat mechanizmov Dodávateľa a ich obsluhy po ukončení prác z pracoviska späť na miesto určené Dodávateľom.</w:t>
      </w:r>
    </w:p>
    <w:p w14:paraId="7E331B32" w14:textId="77777777" w:rsidR="001F5443" w:rsidRPr="00DF7CF1" w:rsidRDefault="001F5443" w:rsidP="001F5443">
      <w:pPr>
        <w:pStyle w:val="F2-ZkladnText"/>
        <w:numPr>
          <w:ilvl w:val="0"/>
          <w:numId w:val="4"/>
        </w:numPr>
        <w:jc w:val="left"/>
        <w:rPr>
          <w:rFonts w:cs="Arial"/>
          <w:sz w:val="20"/>
        </w:rPr>
      </w:pPr>
      <w:r>
        <w:rPr>
          <w:rFonts w:cs="Arial"/>
          <w:sz w:val="20"/>
        </w:rPr>
        <w:t>náklady na likvidáciu odpadu v zmysle platných zákonných noriem</w:t>
      </w:r>
    </w:p>
    <w:p w14:paraId="09A74D72" w14:textId="77777777" w:rsidR="001F5443" w:rsidRPr="00AE6CE6" w:rsidRDefault="001F5443" w:rsidP="001F5443">
      <w:pPr>
        <w:pStyle w:val="F2-ZkladnText"/>
        <w:ind w:left="720"/>
        <w:rPr>
          <w:rFonts w:cs="Arial"/>
          <w:sz w:val="20"/>
        </w:rPr>
      </w:pPr>
    </w:p>
    <w:p w14:paraId="419EBF1F" w14:textId="77777777" w:rsidR="00C55E76" w:rsidRPr="00982368" w:rsidRDefault="00C55E76" w:rsidP="00C55E76">
      <w:pPr>
        <w:pStyle w:val="F2-ZkladnText"/>
        <w:spacing w:before="360"/>
        <w:rPr>
          <w:rFonts w:cs="Arial"/>
          <w:b/>
          <w:smallCaps/>
          <w:sz w:val="22"/>
        </w:rPr>
      </w:pPr>
      <w:r w:rsidRPr="00982368">
        <w:rPr>
          <w:rFonts w:cs="Arial"/>
          <w:b/>
          <w:smallCaps/>
          <w:sz w:val="22"/>
        </w:rPr>
        <w:t xml:space="preserve">okopávanie </w:t>
      </w:r>
      <w:r>
        <w:rPr>
          <w:rFonts w:cs="Arial"/>
          <w:b/>
          <w:smallCaps/>
          <w:sz w:val="22"/>
        </w:rPr>
        <w:t xml:space="preserve">stromov, </w:t>
      </w:r>
      <w:r w:rsidRPr="00982368">
        <w:rPr>
          <w:rFonts w:cs="Arial"/>
          <w:b/>
          <w:smallCaps/>
          <w:sz w:val="22"/>
        </w:rPr>
        <w:t>kríkov</w:t>
      </w:r>
      <w:r>
        <w:rPr>
          <w:rFonts w:cs="Arial"/>
          <w:b/>
          <w:smallCaps/>
          <w:sz w:val="22"/>
        </w:rPr>
        <w:t xml:space="preserve"> a kvetov (4.3)</w:t>
      </w:r>
    </w:p>
    <w:p w14:paraId="2101FF86" w14:textId="091E6203" w:rsidR="001F5443" w:rsidRDefault="001F5443" w:rsidP="001F5443">
      <w:pPr>
        <w:pStyle w:val="F2-ZkladnText"/>
        <w:spacing w:before="120"/>
        <w:rPr>
          <w:rFonts w:cs="Arial"/>
          <w:sz w:val="20"/>
        </w:rPr>
      </w:pPr>
      <w:r w:rsidRPr="00297480">
        <w:rPr>
          <w:rFonts w:cs="Arial"/>
          <w:sz w:val="20"/>
        </w:rPr>
        <w:t xml:space="preserve">Požaduje sa uviesť cenu za </w:t>
      </w:r>
      <w:r w:rsidR="00C55E76" w:rsidRPr="00931DC7">
        <w:rPr>
          <w:rFonts w:cs="Arial"/>
          <w:sz w:val="20"/>
        </w:rPr>
        <w:t xml:space="preserve">1 štvorcový meter okopávania. </w:t>
      </w:r>
    </w:p>
    <w:p w14:paraId="3DC7145B" w14:textId="6DA2D47E" w:rsidR="00C55E76" w:rsidRPr="00B342D0" w:rsidRDefault="00C55E76" w:rsidP="00C55E76">
      <w:pPr>
        <w:pStyle w:val="F2-ZkladnText"/>
        <w:spacing w:before="120"/>
        <w:rPr>
          <w:rFonts w:cs="Arial"/>
          <w:sz w:val="20"/>
        </w:rPr>
      </w:pPr>
      <w:r w:rsidRPr="00742574">
        <w:rPr>
          <w:rFonts w:cs="Arial"/>
          <w:sz w:val="20"/>
        </w:rPr>
        <w:t>V </w:t>
      </w:r>
      <w:r w:rsidR="001F5443" w:rsidRPr="00742574">
        <w:rPr>
          <w:rFonts w:cs="Arial"/>
          <w:sz w:val="20"/>
        </w:rPr>
        <w:t xml:space="preserve">jednotkovej cene </w:t>
      </w:r>
      <w:r>
        <w:rPr>
          <w:rFonts w:cs="Arial"/>
          <w:sz w:val="20"/>
        </w:rPr>
        <w:t>sú</w:t>
      </w:r>
      <w:r w:rsidRPr="00742574">
        <w:rPr>
          <w:rFonts w:cs="Arial"/>
          <w:sz w:val="20"/>
        </w:rPr>
        <w:t xml:space="preserve"> </w:t>
      </w:r>
      <w:r w:rsidR="001F5443" w:rsidRPr="00742574">
        <w:rPr>
          <w:rFonts w:cs="Arial"/>
          <w:sz w:val="20"/>
        </w:rPr>
        <w:t>zahrnuté náklady za:</w:t>
      </w:r>
      <w:r w:rsidRPr="00742574">
        <w:rPr>
          <w:rFonts w:cs="Arial"/>
          <w:sz w:val="20"/>
        </w:rPr>
        <w:t xml:space="preserve"> </w:t>
      </w:r>
    </w:p>
    <w:p w14:paraId="1964BB35" w14:textId="77777777" w:rsidR="00C55E76" w:rsidRPr="00931DC7" w:rsidRDefault="00C55E76" w:rsidP="00C55E76">
      <w:pPr>
        <w:pStyle w:val="F2-ZkladnText"/>
        <w:numPr>
          <w:ilvl w:val="0"/>
          <w:numId w:val="13"/>
        </w:numPr>
        <w:rPr>
          <w:rFonts w:cs="Arial"/>
          <w:sz w:val="20"/>
        </w:rPr>
      </w:pPr>
      <w:r w:rsidRPr="00931DC7">
        <w:rPr>
          <w:rFonts w:cs="Arial"/>
          <w:sz w:val="20"/>
        </w:rPr>
        <w:t>príchod mechanizmov Dodávateľa a ich obsluhy na miesto dodania služby (pracovisko) určené Objednávateľom,</w:t>
      </w:r>
    </w:p>
    <w:p w14:paraId="486E930E" w14:textId="77777777" w:rsidR="00C55E76" w:rsidRPr="00931DC7" w:rsidRDefault="00C55E76" w:rsidP="00C55E76">
      <w:pPr>
        <w:pStyle w:val="F2-ZkladnText"/>
        <w:numPr>
          <w:ilvl w:val="0"/>
          <w:numId w:val="13"/>
        </w:numPr>
        <w:rPr>
          <w:rFonts w:cs="Arial"/>
          <w:sz w:val="20"/>
        </w:rPr>
      </w:pPr>
      <w:r w:rsidRPr="00931DC7">
        <w:rPr>
          <w:rFonts w:cs="Arial"/>
          <w:sz w:val="20"/>
        </w:rPr>
        <w:t>prevádzku mechanizmov Dodávateľa, ktoré vykonávajú objednané služby,</w:t>
      </w:r>
    </w:p>
    <w:p w14:paraId="550C5FC5" w14:textId="77777777" w:rsidR="00C55E76" w:rsidRPr="00931DC7" w:rsidRDefault="00C55E76" w:rsidP="00C55E76">
      <w:pPr>
        <w:pStyle w:val="F2-ZkladnText"/>
        <w:numPr>
          <w:ilvl w:val="0"/>
          <w:numId w:val="13"/>
        </w:numPr>
        <w:rPr>
          <w:rFonts w:cs="Arial"/>
          <w:sz w:val="20"/>
        </w:rPr>
      </w:pPr>
      <w:r w:rsidRPr="00931DC7">
        <w:rPr>
          <w:rFonts w:cs="Arial"/>
          <w:sz w:val="20"/>
        </w:rPr>
        <w:t>činnosť pracovníkov Dodávateľa, ktorí vykonávajú objednané služby,</w:t>
      </w:r>
    </w:p>
    <w:p w14:paraId="56C2E0AE" w14:textId="77777777" w:rsidR="00C55E76" w:rsidRPr="00931DC7" w:rsidRDefault="00C55E76" w:rsidP="00C55E76">
      <w:pPr>
        <w:pStyle w:val="F2-ZkladnText"/>
        <w:numPr>
          <w:ilvl w:val="0"/>
          <w:numId w:val="13"/>
        </w:numPr>
        <w:rPr>
          <w:rFonts w:cs="Arial"/>
          <w:sz w:val="20"/>
        </w:rPr>
      </w:pPr>
      <w:r w:rsidRPr="00931DC7">
        <w:rPr>
          <w:rFonts w:cs="Arial"/>
          <w:sz w:val="20"/>
        </w:rPr>
        <w:t>okopávanie zelene najmenej do hĺbky 15cm ručne alebo pomocou strojov,</w:t>
      </w:r>
    </w:p>
    <w:p w14:paraId="0D32646E" w14:textId="77777777" w:rsidR="00C55E76" w:rsidRPr="00931DC7" w:rsidRDefault="00C55E76" w:rsidP="00C55E76">
      <w:pPr>
        <w:pStyle w:val="F2-ZkladnText"/>
        <w:numPr>
          <w:ilvl w:val="0"/>
          <w:numId w:val="13"/>
        </w:numPr>
        <w:rPr>
          <w:rFonts w:cs="Arial"/>
          <w:sz w:val="20"/>
        </w:rPr>
      </w:pPr>
      <w:r w:rsidRPr="00931DC7">
        <w:rPr>
          <w:rFonts w:cs="Arial"/>
          <w:sz w:val="20"/>
        </w:rPr>
        <w:t>odburinenie zelene mechanickým odstránením nežiaducich druhov rastlín aj s koreňmi,</w:t>
      </w:r>
    </w:p>
    <w:p w14:paraId="6143950B" w14:textId="77777777" w:rsidR="00C55E76" w:rsidRPr="00931DC7" w:rsidRDefault="00C55E76" w:rsidP="00C55E76">
      <w:pPr>
        <w:pStyle w:val="F2-ZkladnText"/>
        <w:numPr>
          <w:ilvl w:val="0"/>
          <w:numId w:val="13"/>
        </w:numPr>
        <w:rPr>
          <w:rFonts w:cs="Arial"/>
          <w:sz w:val="20"/>
        </w:rPr>
      </w:pPr>
      <w:r w:rsidRPr="00931DC7">
        <w:rPr>
          <w:rFonts w:cs="Arial"/>
          <w:sz w:val="20"/>
        </w:rPr>
        <w:t>odstránenie odpadu (smeti a iné nečistoty) zo zelene</w:t>
      </w:r>
    </w:p>
    <w:p w14:paraId="78B9B2F7" w14:textId="77777777" w:rsidR="00C55E76" w:rsidRPr="00931DC7" w:rsidRDefault="00C55E76" w:rsidP="00C55E76">
      <w:pPr>
        <w:pStyle w:val="F2-ZkladnText"/>
        <w:numPr>
          <w:ilvl w:val="0"/>
          <w:numId w:val="13"/>
        </w:numPr>
        <w:rPr>
          <w:rFonts w:cs="Arial"/>
          <w:sz w:val="20"/>
        </w:rPr>
      </w:pPr>
      <w:r w:rsidRPr="00931DC7">
        <w:rPr>
          <w:rFonts w:cs="Arial"/>
          <w:sz w:val="20"/>
        </w:rPr>
        <w:t>odvoz odpadu, ktorý vznikol počas prác na skládku, do kompostárne alebo do spaľovne,</w:t>
      </w:r>
    </w:p>
    <w:p w14:paraId="0713A41F" w14:textId="77777777" w:rsidR="00C55E76" w:rsidRPr="00931DC7" w:rsidRDefault="00C55E76" w:rsidP="00C55E76">
      <w:pPr>
        <w:pStyle w:val="F2-ZkladnText"/>
        <w:numPr>
          <w:ilvl w:val="0"/>
          <w:numId w:val="13"/>
        </w:numPr>
        <w:rPr>
          <w:rFonts w:cs="Arial"/>
          <w:sz w:val="20"/>
        </w:rPr>
      </w:pPr>
      <w:r w:rsidRPr="00931DC7">
        <w:rPr>
          <w:rFonts w:cs="Arial"/>
          <w:sz w:val="20"/>
        </w:rPr>
        <w:t>návrat mechanizmov Dodávateľa a ich obsluhy po ukončení prác z pracoviska späť na miesto určené Dodávateľom.</w:t>
      </w:r>
    </w:p>
    <w:p w14:paraId="178BEC71" w14:textId="77777777" w:rsidR="00C55E76" w:rsidRPr="00DF7CF1" w:rsidRDefault="00C55E76" w:rsidP="00C55E76">
      <w:pPr>
        <w:pStyle w:val="F2-ZkladnText"/>
        <w:numPr>
          <w:ilvl w:val="0"/>
          <w:numId w:val="13"/>
        </w:numPr>
        <w:jc w:val="left"/>
        <w:rPr>
          <w:rFonts w:cs="Arial"/>
          <w:sz w:val="20"/>
        </w:rPr>
      </w:pPr>
      <w:r>
        <w:rPr>
          <w:rFonts w:cs="Arial"/>
          <w:sz w:val="20"/>
        </w:rPr>
        <w:t>náklady na likvidáciu odpadu v zmysle platných zákonných noriem</w:t>
      </w:r>
    </w:p>
    <w:p w14:paraId="39624EB5" w14:textId="77777777" w:rsidR="003C1BAB" w:rsidRPr="001A39F3" w:rsidRDefault="003C1BAB" w:rsidP="003C1BAB">
      <w:pPr>
        <w:pStyle w:val="F2-ZkladnText"/>
        <w:spacing w:before="360"/>
        <w:rPr>
          <w:rFonts w:cs="Arial"/>
          <w:b/>
          <w:smallCaps/>
          <w:sz w:val="22"/>
          <w:szCs w:val="28"/>
        </w:rPr>
      </w:pPr>
      <w:r>
        <w:rPr>
          <w:rFonts w:cs="Arial"/>
          <w:b/>
          <w:smallCaps/>
          <w:sz w:val="22"/>
          <w:szCs w:val="28"/>
        </w:rPr>
        <w:t>polievanie zelene (4.4)</w:t>
      </w:r>
    </w:p>
    <w:p w14:paraId="0B72428F" w14:textId="77777777" w:rsidR="003C1BAB" w:rsidRPr="007E693A" w:rsidRDefault="003C1BAB" w:rsidP="003C1BAB">
      <w:pPr>
        <w:pStyle w:val="F2-ZkladnText"/>
        <w:spacing w:before="120"/>
        <w:rPr>
          <w:rFonts w:cs="Arial"/>
          <w:sz w:val="20"/>
        </w:rPr>
      </w:pPr>
      <w:r w:rsidRPr="007E693A">
        <w:rPr>
          <w:rFonts w:cs="Arial"/>
          <w:sz w:val="20"/>
        </w:rPr>
        <w:t xml:space="preserve">Požaduje sa uviesť cenu za </w:t>
      </w:r>
      <w:r>
        <w:rPr>
          <w:rFonts w:cs="Arial"/>
          <w:sz w:val="20"/>
        </w:rPr>
        <w:t>1 m3 použitej vody na polievanie</w:t>
      </w:r>
    </w:p>
    <w:p w14:paraId="64B47B43" w14:textId="39702265" w:rsidR="001F5443" w:rsidRPr="007E672D" w:rsidRDefault="003C1BAB" w:rsidP="001F5443">
      <w:pPr>
        <w:pStyle w:val="F2-ZkladnText"/>
        <w:spacing w:before="120"/>
        <w:rPr>
          <w:rFonts w:cs="Arial"/>
          <w:sz w:val="20"/>
        </w:rPr>
      </w:pPr>
      <w:r>
        <w:rPr>
          <w:rFonts w:ascii="Times New Roman" w:hAnsi="Times New Roman"/>
          <w:sz w:val="20"/>
          <w:szCs w:val="20"/>
        </w:rPr>
        <w:t xml:space="preserve"> </w:t>
      </w:r>
      <w:r w:rsidRPr="00742574">
        <w:rPr>
          <w:rFonts w:cs="Arial"/>
          <w:sz w:val="20"/>
        </w:rPr>
        <w:t xml:space="preserve">V jednotkovej cene </w:t>
      </w:r>
      <w:r>
        <w:rPr>
          <w:rFonts w:cs="Arial"/>
          <w:sz w:val="20"/>
        </w:rPr>
        <w:t>sú</w:t>
      </w:r>
      <w:r w:rsidRPr="00742574">
        <w:rPr>
          <w:rFonts w:cs="Arial"/>
          <w:sz w:val="20"/>
        </w:rPr>
        <w:t xml:space="preserve"> zahrnuté náklady za:</w:t>
      </w:r>
      <w:r w:rsidR="001F5443" w:rsidRPr="00742574">
        <w:rPr>
          <w:rFonts w:cs="Arial"/>
          <w:sz w:val="20"/>
        </w:rPr>
        <w:t xml:space="preserve"> </w:t>
      </w:r>
    </w:p>
    <w:p w14:paraId="7AE9B365" w14:textId="77777777" w:rsidR="001F5443" w:rsidRPr="00A41773" w:rsidRDefault="001F5443" w:rsidP="001F5443">
      <w:pPr>
        <w:pStyle w:val="F2-ZkladnText"/>
        <w:numPr>
          <w:ilvl w:val="0"/>
          <w:numId w:val="4"/>
        </w:numPr>
        <w:rPr>
          <w:rFonts w:cs="Arial"/>
          <w:sz w:val="20"/>
        </w:rPr>
      </w:pPr>
      <w:r w:rsidRPr="00A41773">
        <w:rPr>
          <w:rFonts w:cs="Arial"/>
          <w:sz w:val="20"/>
        </w:rPr>
        <w:t>príchod na pracovisko,</w:t>
      </w:r>
    </w:p>
    <w:p w14:paraId="729425C5" w14:textId="77777777" w:rsidR="001F5443" w:rsidRPr="00A41773" w:rsidRDefault="001F5443" w:rsidP="001F5443">
      <w:pPr>
        <w:pStyle w:val="F2-ZkladnText"/>
        <w:numPr>
          <w:ilvl w:val="0"/>
          <w:numId w:val="4"/>
        </w:numPr>
        <w:rPr>
          <w:rFonts w:cs="Arial"/>
          <w:sz w:val="20"/>
        </w:rPr>
      </w:pPr>
      <w:r>
        <w:rPr>
          <w:rFonts w:cs="Arial"/>
          <w:sz w:val="20"/>
        </w:rPr>
        <w:t>zabezpečenie pracoviska</w:t>
      </w:r>
      <w:r w:rsidRPr="00A41773">
        <w:rPr>
          <w:rFonts w:cs="Arial"/>
          <w:sz w:val="20"/>
        </w:rPr>
        <w:t xml:space="preserve"> (dopravné značenie alebo iné),</w:t>
      </w:r>
    </w:p>
    <w:p w14:paraId="3879EEFA" w14:textId="119A9C5F" w:rsidR="001F5443" w:rsidRDefault="001F5443" w:rsidP="001F5443">
      <w:pPr>
        <w:pStyle w:val="F2-ZkladnText"/>
        <w:numPr>
          <w:ilvl w:val="0"/>
          <w:numId w:val="4"/>
        </w:numPr>
        <w:rPr>
          <w:rFonts w:cs="Arial"/>
          <w:sz w:val="20"/>
        </w:rPr>
      </w:pPr>
      <w:r>
        <w:rPr>
          <w:rFonts w:cs="Arial"/>
          <w:sz w:val="20"/>
        </w:rPr>
        <w:t>prostriedky na výkon služby</w:t>
      </w:r>
      <w:r w:rsidRPr="00A41773">
        <w:rPr>
          <w:rFonts w:cs="Arial"/>
          <w:sz w:val="20"/>
        </w:rPr>
        <w:t xml:space="preserve"> (</w:t>
      </w:r>
      <w:r w:rsidR="003C1BAB">
        <w:rPr>
          <w:rFonts w:cs="Arial"/>
          <w:sz w:val="20"/>
        </w:rPr>
        <w:t>voda, cisterna</w:t>
      </w:r>
      <w:r>
        <w:rPr>
          <w:rFonts w:cs="Arial"/>
          <w:sz w:val="20"/>
        </w:rPr>
        <w:t xml:space="preserve"> </w:t>
      </w:r>
      <w:r w:rsidRPr="00A41773">
        <w:rPr>
          <w:rFonts w:cs="Arial"/>
          <w:sz w:val="20"/>
        </w:rPr>
        <w:t>a pod</w:t>
      </w:r>
      <w:r w:rsidR="003C1BAB">
        <w:rPr>
          <w:rFonts w:cs="Arial"/>
          <w:sz w:val="20"/>
        </w:rPr>
        <w:t>.)</w:t>
      </w:r>
    </w:p>
    <w:p w14:paraId="5344DA5B" w14:textId="0C9A2DDB" w:rsidR="001F5443" w:rsidRPr="00A41773" w:rsidRDefault="001F5443" w:rsidP="001F5443">
      <w:pPr>
        <w:pStyle w:val="F2-ZkladnText"/>
        <w:numPr>
          <w:ilvl w:val="0"/>
          <w:numId w:val="4"/>
        </w:numPr>
        <w:rPr>
          <w:rFonts w:cs="Arial"/>
          <w:sz w:val="20"/>
        </w:rPr>
      </w:pPr>
      <w:r>
        <w:rPr>
          <w:rFonts w:cs="Arial"/>
          <w:sz w:val="20"/>
        </w:rPr>
        <w:t>vyčistenie pracoviska</w:t>
      </w:r>
      <w:r w:rsidR="006511F2">
        <w:rPr>
          <w:rFonts w:cs="Arial"/>
          <w:sz w:val="20"/>
        </w:rPr>
        <w:t xml:space="preserve"> </w:t>
      </w:r>
    </w:p>
    <w:p w14:paraId="1379BE7C" w14:textId="77777777" w:rsidR="001F5443" w:rsidRPr="00D36C53" w:rsidRDefault="001F5443" w:rsidP="001F5443">
      <w:pPr>
        <w:pStyle w:val="F2-ZkladnText"/>
        <w:numPr>
          <w:ilvl w:val="0"/>
          <w:numId w:val="4"/>
        </w:numPr>
        <w:rPr>
          <w:rFonts w:cs="Arial"/>
          <w:sz w:val="20"/>
        </w:rPr>
      </w:pPr>
      <w:r w:rsidRPr="00A41773">
        <w:rPr>
          <w:rFonts w:cs="Arial"/>
          <w:sz w:val="20"/>
        </w:rPr>
        <w:lastRenderedPageBreak/>
        <w:t>návrat do sídla spoločnosti /na stanovisko.</w:t>
      </w:r>
    </w:p>
    <w:p w14:paraId="408D6454" w14:textId="77777777" w:rsidR="001F5443" w:rsidRDefault="001F5443" w:rsidP="001F5443">
      <w:pPr>
        <w:pStyle w:val="F2-ZkladnText"/>
        <w:jc w:val="left"/>
        <w:rPr>
          <w:rFonts w:cs="Arial"/>
          <w:sz w:val="20"/>
        </w:rPr>
      </w:pPr>
    </w:p>
    <w:p w14:paraId="18DBD65B" w14:textId="77777777" w:rsidR="001105E2" w:rsidRDefault="001105E2" w:rsidP="001F5443">
      <w:pPr>
        <w:pStyle w:val="F2-ZkladnText"/>
        <w:jc w:val="left"/>
        <w:rPr>
          <w:rFonts w:cs="Arial"/>
          <w:sz w:val="20"/>
        </w:rPr>
      </w:pPr>
    </w:p>
    <w:p w14:paraId="0B4EB6B9" w14:textId="77777777" w:rsidR="001F5443" w:rsidRPr="00DA6550" w:rsidRDefault="001F5443" w:rsidP="001F5443">
      <w:pPr>
        <w:ind w:left="284" w:hanging="284"/>
        <w:rPr>
          <w:rFonts w:ascii="Times New Roman" w:hAnsi="Times New Roman"/>
        </w:rPr>
      </w:pPr>
      <w:r>
        <w:rPr>
          <w:rFonts w:ascii="Times New Roman" w:hAnsi="Times New Roman"/>
          <w:vertAlign w:val="superscript"/>
        </w:rPr>
        <w:t>1</w:t>
      </w:r>
      <w:r w:rsidRPr="00DA6550">
        <w:rPr>
          <w:rFonts w:ascii="Times New Roman" w:hAnsi="Times New Roman"/>
          <w:vertAlign w:val="superscript"/>
        </w:rPr>
        <w:t>)</w:t>
      </w:r>
      <w:r w:rsidRPr="00DA6550">
        <w:rPr>
          <w:rFonts w:ascii="Times New Roman" w:hAnsi="Times New Roman"/>
        </w:rPr>
        <w:tab/>
        <w:t>STN 83 7010 Ošetrovanie, udržiavanie a ochrana stromovej vegetácie, typy rezov:</w:t>
      </w:r>
    </w:p>
    <w:p w14:paraId="65C48044" w14:textId="77777777" w:rsidR="001F5443" w:rsidRPr="00DA6550" w:rsidRDefault="001F5443" w:rsidP="001F5443">
      <w:pPr>
        <w:ind w:left="284"/>
        <w:rPr>
          <w:rFonts w:ascii="Times New Roman" w:hAnsi="Times New Roman"/>
        </w:rPr>
      </w:pPr>
      <w:r w:rsidRPr="00DA6550">
        <w:rPr>
          <w:rFonts w:ascii="Times New Roman" w:hAnsi="Times New Roman"/>
        </w:rPr>
        <w:t>- zakladací, výchovný rez (bod. 3.2.2 normy)</w:t>
      </w:r>
    </w:p>
    <w:p w14:paraId="3E799F39" w14:textId="77777777" w:rsidR="001F5443" w:rsidRPr="00DA6550" w:rsidRDefault="001F5443" w:rsidP="001F5443">
      <w:pPr>
        <w:ind w:left="284"/>
        <w:rPr>
          <w:rFonts w:ascii="Times New Roman" w:hAnsi="Times New Roman"/>
        </w:rPr>
      </w:pPr>
      <w:r w:rsidRPr="00DA6550">
        <w:rPr>
          <w:rFonts w:ascii="Times New Roman" w:hAnsi="Times New Roman"/>
        </w:rPr>
        <w:t>- udržiavací rez (bod. 3.2.3 normy)</w:t>
      </w:r>
    </w:p>
    <w:p w14:paraId="5ADE2479" w14:textId="77777777" w:rsidR="001F5443" w:rsidRPr="00DA6550" w:rsidRDefault="001F5443" w:rsidP="001F5443">
      <w:pPr>
        <w:ind w:left="284"/>
        <w:rPr>
          <w:rFonts w:ascii="Times New Roman" w:hAnsi="Times New Roman"/>
        </w:rPr>
      </w:pPr>
      <w:r w:rsidRPr="00DA6550">
        <w:rPr>
          <w:rFonts w:ascii="Times New Roman" w:hAnsi="Times New Roman"/>
        </w:rPr>
        <w:t>- zdravotný rez (bod. 3.2.3.1 normy)</w:t>
      </w:r>
    </w:p>
    <w:p w14:paraId="172A1CD6" w14:textId="77777777" w:rsidR="001F5443" w:rsidRPr="00DA6550" w:rsidRDefault="001F5443" w:rsidP="001F5443">
      <w:pPr>
        <w:ind w:left="284"/>
        <w:rPr>
          <w:rFonts w:ascii="Times New Roman" w:hAnsi="Times New Roman"/>
        </w:rPr>
      </w:pPr>
      <w:r w:rsidRPr="00DA6550">
        <w:rPr>
          <w:rFonts w:ascii="Times New Roman" w:hAnsi="Times New Roman"/>
        </w:rPr>
        <w:t>- bezpečnostný rez (bod. 3.2.3.2 normy)</w:t>
      </w:r>
    </w:p>
    <w:p w14:paraId="45A10047" w14:textId="77777777" w:rsidR="001F5443" w:rsidRPr="00DA6550" w:rsidRDefault="001F5443" w:rsidP="001F5443">
      <w:pPr>
        <w:ind w:left="284"/>
        <w:rPr>
          <w:rFonts w:ascii="Times New Roman" w:hAnsi="Times New Roman"/>
        </w:rPr>
      </w:pPr>
      <w:r w:rsidRPr="00DA6550">
        <w:rPr>
          <w:rFonts w:ascii="Times New Roman" w:hAnsi="Times New Roman"/>
        </w:rPr>
        <w:t>- špeciálny rez (bod. 3.2.4 normy)</w:t>
      </w:r>
    </w:p>
    <w:p w14:paraId="4C948905" w14:textId="77777777" w:rsidR="001F5443" w:rsidRDefault="001F5443" w:rsidP="001F5443">
      <w:pPr>
        <w:ind w:left="284"/>
        <w:rPr>
          <w:rFonts w:ascii="Times New Roman" w:hAnsi="Times New Roman"/>
        </w:rPr>
      </w:pPr>
      <w:r w:rsidRPr="00DA6550">
        <w:rPr>
          <w:rFonts w:ascii="Times New Roman" w:hAnsi="Times New Roman"/>
        </w:rPr>
        <w:t>- redukčný rez (bod. 3.2.4.1 normy)</w:t>
      </w:r>
    </w:p>
    <w:p w14:paraId="13A51D17" w14:textId="77777777" w:rsidR="00D347F4" w:rsidRDefault="00D347F4" w:rsidP="001F5443">
      <w:pPr>
        <w:ind w:left="284"/>
        <w:rPr>
          <w:rFonts w:ascii="Times New Roman" w:hAnsi="Times New Roman"/>
        </w:rPr>
      </w:pPr>
    </w:p>
    <w:p w14:paraId="148FF544" w14:textId="77777777" w:rsidR="001C713C" w:rsidRDefault="001C713C" w:rsidP="001F5443">
      <w:pPr>
        <w:ind w:left="284"/>
        <w:rPr>
          <w:rFonts w:ascii="Times New Roman" w:hAnsi="Times New Roman"/>
        </w:rPr>
      </w:pPr>
    </w:p>
    <w:p w14:paraId="0B8B78B6" w14:textId="77777777" w:rsidR="00384D34" w:rsidRDefault="00384D34" w:rsidP="00384D34">
      <w:pPr>
        <w:ind w:left="284"/>
        <w:rPr>
          <w:rFonts w:ascii="Times New Roman" w:hAnsi="Times New Roman"/>
        </w:rPr>
      </w:pPr>
    </w:p>
    <w:p w14:paraId="00A28276" w14:textId="77777777" w:rsidR="00384D34" w:rsidRDefault="00384D34" w:rsidP="00384D34">
      <w:pPr>
        <w:ind w:left="284"/>
        <w:rPr>
          <w:rFonts w:ascii="Times New Roman" w:hAnsi="Times New Roman"/>
        </w:rPr>
      </w:pPr>
    </w:p>
    <w:p w14:paraId="7573A003" w14:textId="77777777" w:rsidR="00384D34" w:rsidRDefault="00384D34" w:rsidP="00384D34">
      <w:pPr>
        <w:ind w:left="284"/>
        <w:rPr>
          <w:rFonts w:ascii="Times New Roman" w:hAnsi="Times New Roman"/>
        </w:rPr>
      </w:pPr>
    </w:p>
    <w:p w14:paraId="6FCE874D" w14:textId="77777777" w:rsidR="00384D34" w:rsidRDefault="00384D34" w:rsidP="00384D34">
      <w:pPr>
        <w:ind w:left="284"/>
        <w:rPr>
          <w:rFonts w:ascii="Times New Roman" w:hAnsi="Times New Roman"/>
        </w:rPr>
        <w:sectPr w:rsidR="00384D34" w:rsidSect="00C04A73">
          <w:headerReference w:type="default" r:id="rId12"/>
          <w:footerReference w:type="default" r:id="rId13"/>
          <w:footerReference w:type="first" r:id="rId14"/>
          <w:pgSz w:w="11906" w:h="16838"/>
          <w:pgMar w:top="568" w:right="1417" w:bottom="993" w:left="1417" w:header="708" w:footer="708" w:gutter="0"/>
          <w:cols w:space="708"/>
          <w:docGrid w:linePitch="360"/>
        </w:sectPr>
      </w:pPr>
    </w:p>
    <w:p w14:paraId="61299639" w14:textId="77777777" w:rsidR="00384D34" w:rsidRDefault="00384D34" w:rsidP="00384D34">
      <w:pPr>
        <w:pStyle w:val="F6-MenoFunkcia"/>
        <w:ind w:left="0"/>
        <w:jc w:val="left"/>
        <w:rPr>
          <w:b/>
        </w:rPr>
      </w:pPr>
    </w:p>
    <w:p w14:paraId="1374EF49" w14:textId="77777777" w:rsidR="00384D34" w:rsidRPr="00B2374A" w:rsidRDefault="00384D34" w:rsidP="00384D34">
      <w:pPr>
        <w:pStyle w:val="F6-MenoFunkcia"/>
        <w:ind w:left="0"/>
        <w:jc w:val="left"/>
        <w:rPr>
          <w:b/>
        </w:rPr>
      </w:pPr>
    </w:p>
    <w:tbl>
      <w:tblPr>
        <w:tblW w:w="5000" w:type="pct"/>
        <w:tblCellMar>
          <w:left w:w="70" w:type="dxa"/>
          <w:right w:w="70" w:type="dxa"/>
        </w:tblCellMar>
        <w:tblLook w:val="04A0" w:firstRow="1" w:lastRow="0" w:firstColumn="1" w:lastColumn="0" w:noHBand="0" w:noVBand="1"/>
      </w:tblPr>
      <w:tblGrid>
        <w:gridCol w:w="273"/>
        <w:gridCol w:w="1998"/>
        <w:gridCol w:w="272"/>
        <w:gridCol w:w="8666"/>
        <w:gridCol w:w="1742"/>
        <w:gridCol w:w="470"/>
        <w:gridCol w:w="1846"/>
      </w:tblGrid>
      <w:tr w:rsidR="00384D34" w:rsidRPr="004E416F" w14:paraId="65121A35" w14:textId="77777777" w:rsidTr="002B2580">
        <w:trPr>
          <w:trHeight w:val="375"/>
        </w:trPr>
        <w:tc>
          <w:tcPr>
            <w:tcW w:w="5000" w:type="pct"/>
            <w:gridSpan w:val="7"/>
            <w:tcBorders>
              <w:top w:val="single" w:sz="8" w:space="0" w:color="auto"/>
              <w:left w:val="single" w:sz="8" w:space="0" w:color="auto"/>
              <w:bottom w:val="nil"/>
              <w:right w:val="nil"/>
            </w:tcBorders>
            <w:shd w:val="clear" w:color="000000" w:fill="C0C0C0"/>
            <w:noWrap/>
            <w:vAlign w:val="bottom"/>
            <w:hideMark/>
          </w:tcPr>
          <w:p w14:paraId="080C908D" w14:textId="025F8719" w:rsidR="00384D34" w:rsidRPr="004E416F" w:rsidRDefault="00384D34" w:rsidP="00384D34">
            <w:pPr>
              <w:jc w:val="center"/>
              <w:rPr>
                <w:rFonts w:ascii="Arial" w:hAnsi="Arial"/>
                <w:b/>
                <w:bCs/>
                <w:sz w:val="28"/>
                <w:szCs w:val="28"/>
              </w:rPr>
            </w:pPr>
            <w:r w:rsidRPr="004E416F">
              <w:rPr>
                <w:rFonts w:ascii="Arial" w:hAnsi="Arial"/>
                <w:b/>
                <w:bCs/>
                <w:sz w:val="28"/>
                <w:szCs w:val="28"/>
              </w:rPr>
              <w:t>Oblasť č. 2_strojné, ručné čistenie komunikácii, kosenie, zeleň (</w:t>
            </w:r>
            <w:r>
              <w:rPr>
                <w:rFonts w:ascii="Arial" w:hAnsi="Arial"/>
                <w:b/>
                <w:bCs/>
                <w:sz w:val="28"/>
                <w:szCs w:val="28"/>
              </w:rPr>
              <w:t xml:space="preserve">východiskové </w:t>
            </w:r>
            <w:r w:rsidRPr="004E416F">
              <w:rPr>
                <w:rFonts w:ascii="Arial" w:hAnsi="Arial"/>
                <w:b/>
                <w:bCs/>
                <w:sz w:val="28"/>
                <w:szCs w:val="28"/>
              </w:rPr>
              <w:t>obdobie od 15.</w:t>
            </w:r>
            <w:r>
              <w:rPr>
                <w:rFonts w:ascii="Arial" w:hAnsi="Arial"/>
                <w:b/>
                <w:bCs/>
                <w:sz w:val="28"/>
                <w:szCs w:val="28"/>
              </w:rPr>
              <w:t>5</w:t>
            </w:r>
            <w:r w:rsidRPr="004E416F">
              <w:rPr>
                <w:rFonts w:ascii="Arial" w:hAnsi="Arial"/>
                <w:b/>
                <w:bCs/>
                <w:sz w:val="28"/>
                <w:szCs w:val="28"/>
              </w:rPr>
              <w:t>.2019 do 14.1</w:t>
            </w:r>
            <w:r>
              <w:rPr>
                <w:rFonts w:ascii="Arial" w:hAnsi="Arial"/>
                <w:b/>
                <w:bCs/>
                <w:sz w:val="28"/>
                <w:szCs w:val="28"/>
              </w:rPr>
              <w:t>1</w:t>
            </w:r>
            <w:r w:rsidRPr="004E416F">
              <w:rPr>
                <w:rFonts w:ascii="Arial" w:hAnsi="Arial"/>
                <w:b/>
                <w:bCs/>
                <w:sz w:val="28"/>
                <w:szCs w:val="28"/>
              </w:rPr>
              <w:t>.2019)</w:t>
            </w:r>
          </w:p>
        </w:tc>
      </w:tr>
      <w:tr w:rsidR="00384D34" w:rsidRPr="004E416F" w14:paraId="5CBA7BA8" w14:textId="77777777" w:rsidTr="002B2580">
        <w:trPr>
          <w:trHeight w:val="975"/>
        </w:trPr>
        <w:tc>
          <w:tcPr>
            <w:tcW w:w="84" w:type="pct"/>
            <w:tcBorders>
              <w:top w:val="single" w:sz="4" w:space="0" w:color="auto"/>
              <w:left w:val="single" w:sz="8" w:space="0" w:color="auto"/>
              <w:bottom w:val="nil"/>
              <w:right w:val="single" w:sz="4" w:space="0" w:color="auto"/>
            </w:tcBorders>
            <w:shd w:val="clear" w:color="000000" w:fill="C0C0C0"/>
            <w:noWrap/>
            <w:vAlign w:val="center"/>
            <w:hideMark/>
          </w:tcPr>
          <w:p w14:paraId="02844ACF" w14:textId="77777777" w:rsidR="00384D34" w:rsidRPr="004E416F" w:rsidRDefault="00384D34" w:rsidP="002B2580">
            <w:pPr>
              <w:rPr>
                <w:rFonts w:ascii="Arial" w:hAnsi="Arial"/>
                <w:b/>
                <w:bCs/>
              </w:rPr>
            </w:pPr>
            <w:r w:rsidRPr="004E416F">
              <w:rPr>
                <w:rFonts w:ascii="Arial" w:hAnsi="Arial"/>
                <w:b/>
                <w:bCs/>
              </w:rPr>
              <w:t> </w:t>
            </w:r>
          </w:p>
        </w:tc>
        <w:tc>
          <w:tcPr>
            <w:tcW w:w="657" w:type="pct"/>
            <w:tcBorders>
              <w:top w:val="single" w:sz="4" w:space="0" w:color="auto"/>
              <w:left w:val="nil"/>
              <w:bottom w:val="nil"/>
              <w:right w:val="single" w:sz="4" w:space="0" w:color="auto"/>
            </w:tcBorders>
            <w:shd w:val="clear" w:color="000000" w:fill="C0C0C0"/>
            <w:noWrap/>
            <w:vAlign w:val="center"/>
            <w:hideMark/>
          </w:tcPr>
          <w:p w14:paraId="28369BBA" w14:textId="77777777" w:rsidR="00384D34" w:rsidRPr="004E416F" w:rsidRDefault="00384D34" w:rsidP="002B2580">
            <w:pPr>
              <w:rPr>
                <w:rFonts w:ascii="Arial" w:hAnsi="Arial"/>
                <w:b/>
                <w:bCs/>
              </w:rPr>
            </w:pPr>
            <w:r w:rsidRPr="004E416F">
              <w:rPr>
                <w:rFonts w:ascii="Arial" w:hAnsi="Arial"/>
                <w:b/>
                <w:bCs/>
              </w:rPr>
              <w:t>Oblasť činnosti</w:t>
            </w:r>
          </w:p>
        </w:tc>
        <w:tc>
          <w:tcPr>
            <w:tcW w:w="84" w:type="pct"/>
            <w:tcBorders>
              <w:top w:val="single" w:sz="4" w:space="0" w:color="auto"/>
              <w:left w:val="nil"/>
              <w:bottom w:val="nil"/>
              <w:right w:val="single" w:sz="4" w:space="0" w:color="auto"/>
            </w:tcBorders>
            <w:shd w:val="clear" w:color="000000" w:fill="C0C0C0"/>
            <w:noWrap/>
            <w:vAlign w:val="center"/>
            <w:hideMark/>
          </w:tcPr>
          <w:p w14:paraId="5200EEB6" w14:textId="77777777" w:rsidR="00384D34" w:rsidRPr="004E416F" w:rsidRDefault="00384D34" w:rsidP="002B2580">
            <w:pPr>
              <w:jc w:val="center"/>
              <w:rPr>
                <w:rFonts w:ascii="Arial" w:hAnsi="Arial"/>
                <w:b/>
                <w:bCs/>
              </w:rPr>
            </w:pPr>
            <w:r w:rsidRPr="004E416F">
              <w:rPr>
                <w:rFonts w:ascii="Arial" w:hAnsi="Arial"/>
                <w:b/>
                <w:bCs/>
              </w:rPr>
              <w:t> </w:t>
            </w:r>
          </w:p>
        </w:tc>
        <w:tc>
          <w:tcPr>
            <w:tcW w:w="2851" w:type="pct"/>
            <w:tcBorders>
              <w:top w:val="single" w:sz="4" w:space="0" w:color="auto"/>
              <w:left w:val="nil"/>
              <w:bottom w:val="nil"/>
              <w:right w:val="single" w:sz="4" w:space="0" w:color="auto"/>
            </w:tcBorders>
            <w:shd w:val="clear" w:color="000000" w:fill="C0C0C0"/>
            <w:noWrap/>
            <w:vAlign w:val="center"/>
            <w:hideMark/>
          </w:tcPr>
          <w:p w14:paraId="08D2992F" w14:textId="77777777" w:rsidR="00384D34" w:rsidRPr="004E416F" w:rsidRDefault="00384D34" w:rsidP="002B2580">
            <w:pPr>
              <w:rPr>
                <w:rFonts w:ascii="Arial" w:hAnsi="Arial"/>
                <w:b/>
                <w:bCs/>
              </w:rPr>
            </w:pPr>
            <w:r w:rsidRPr="004E416F">
              <w:rPr>
                <w:rFonts w:ascii="Arial" w:hAnsi="Arial"/>
                <w:b/>
                <w:bCs/>
              </w:rPr>
              <w:t>Popis činnosti</w:t>
            </w:r>
          </w:p>
        </w:tc>
        <w:tc>
          <w:tcPr>
            <w:tcW w:w="572" w:type="pct"/>
            <w:tcBorders>
              <w:top w:val="single" w:sz="4" w:space="0" w:color="auto"/>
              <w:left w:val="nil"/>
              <w:bottom w:val="nil"/>
              <w:right w:val="single" w:sz="4" w:space="0" w:color="auto"/>
            </w:tcBorders>
            <w:shd w:val="clear" w:color="000000" w:fill="C0C0C0"/>
            <w:noWrap/>
            <w:vAlign w:val="center"/>
            <w:hideMark/>
          </w:tcPr>
          <w:p w14:paraId="124B441E" w14:textId="77777777" w:rsidR="00384D34" w:rsidRPr="004E416F" w:rsidRDefault="00384D34" w:rsidP="002B2580">
            <w:pPr>
              <w:jc w:val="right"/>
              <w:rPr>
                <w:rFonts w:ascii="Arial" w:hAnsi="Arial"/>
                <w:b/>
                <w:bCs/>
              </w:rPr>
            </w:pPr>
            <w:r w:rsidRPr="004E416F">
              <w:rPr>
                <w:rFonts w:ascii="Arial" w:hAnsi="Arial"/>
                <w:b/>
                <w:bCs/>
              </w:rPr>
              <w:t>Výmera</w:t>
            </w:r>
          </w:p>
        </w:tc>
        <w:tc>
          <w:tcPr>
            <w:tcW w:w="146" w:type="pct"/>
            <w:tcBorders>
              <w:top w:val="single" w:sz="4" w:space="0" w:color="auto"/>
              <w:left w:val="nil"/>
              <w:bottom w:val="nil"/>
              <w:right w:val="single" w:sz="4" w:space="0" w:color="auto"/>
            </w:tcBorders>
            <w:shd w:val="clear" w:color="000000" w:fill="C0C0C0"/>
            <w:noWrap/>
            <w:vAlign w:val="center"/>
            <w:hideMark/>
          </w:tcPr>
          <w:p w14:paraId="6C80F489" w14:textId="77777777" w:rsidR="00384D34" w:rsidRPr="004E416F" w:rsidRDefault="00384D34" w:rsidP="002B2580">
            <w:pPr>
              <w:rPr>
                <w:rFonts w:ascii="Arial" w:hAnsi="Arial"/>
                <w:b/>
                <w:bCs/>
              </w:rPr>
            </w:pPr>
            <w:r w:rsidRPr="004E416F">
              <w:rPr>
                <w:rFonts w:ascii="Arial" w:hAnsi="Arial"/>
                <w:b/>
                <w:bCs/>
              </w:rPr>
              <w:t>MJ</w:t>
            </w:r>
          </w:p>
        </w:tc>
        <w:tc>
          <w:tcPr>
            <w:tcW w:w="606" w:type="pct"/>
            <w:tcBorders>
              <w:top w:val="single" w:sz="4" w:space="0" w:color="auto"/>
              <w:left w:val="nil"/>
              <w:bottom w:val="nil"/>
              <w:right w:val="single" w:sz="4" w:space="0" w:color="auto"/>
            </w:tcBorders>
            <w:shd w:val="clear" w:color="000000" w:fill="C0C0C0"/>
            <w:vAlign w:val="center"/>
            <w:hideMark/>
          </w:tcPr>
          <w:p w14:paraId="2A320A1B" w14:textId="77777777" w:rsidR="00384D34" w:rsidRPr="004E416F" w:rsidRDefault="00384D34" w:rsidP="002B2580">
            <w:pPr>
              <w:jc w:val="center"/>
              <w:rPr>
                <w:rFonts w:ascii="Arial" w:hAnsi="Arial"/>
                <w:b/>
                <w:bCs/>
              </w:rPr>
            </w:pPr>
            <w:r w:rsidRPr="004E416F">
              <w:rPr>
                <w:rFonts w:ascii="Arial" w:hAnsi="Arial"/>
                <w:b/>
                <w:bCs/>
              </w:rPr>
              <w:t>Celkové náklady za obdobie bez DPH</w:t>
            </w:r>
          </w:p>
        </w:tc>
      </w:tr>
      <w:tr w:rsidR="00384D34" w:rsidRPr="004E416F" w14:paraId="72DAC713" w14:textId="77777777" w:rsidTr="002B2580">
        <w:trPr>
          <w:trHeight w:val="300"/>
        </w:trPr>
        <w:tc>
          <w:tcPr>
            <w:tcW w:w="84" w:type="pct"/>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926D1AA" w14:textId="77777777" w:rsidR="00384D34" w:rsidRPr="004E416F" w:rsidRDefault="00384D34" w:rsidP="002B2580">
            <w:pPr>
              <w:jc w:val="center"/>
              <w:rPr>
                <w:rFonts w:ascii="Arial" w:hAnsi="Arial"/>
              </w:rPr>
            </w:pPr>
            <w:r w:rsidRPr="004E416F">
              <w:rPr>
                <w:rFonts w:ascii="Arial" w:hAnsi="Arial"/>
              </w:rPr>
              <w:t>1</w:t>
            </w:r>
          </w:p>
        </w:tc>
        <w:tc>
          <w:tcPr>
            <w:tcW w:w="657"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61466DB4" w14:textId="77777777" w:rsidR="00384D34" w:rsidRPr="004E416F" w:rsidRDefault="00384D34" w:rsidP="002B2580">
            <w:pPr>
              <w:jc w:val="center"/>
              <w:rPr>
                <w:rFonts w:ascii="Arial" w:hAnsi="Arial"/>
              </w:rPr>
            </w:pPr>
            <w:r w:rsidRPr="004E416F">
              <w:rPr>
                <w:rFonts w:ascii="Arial" w:hAnsi="Arial"/>
              </w:rPr>
              <w:t>Strojné čistenie</w:t>
            </w:r>
            <w:r w:rsidRPr="004E416F">
              <w:rPr>
                <w:rFonts w:ascii="Arial" w:hAnsi="Arial"/>
              </w:rPr>
              <w:br/>
              <w:t xml:space="preserve"> komunikácií</w:t>
            </w:r>
          </w:p>
        </w:tc>
        <w:tc>
          <w:tcPr>
            <w:tcW w:w="84" w:type="pct"/>
            <w:tcBorders>
              <w:top w:val="single" w:sz="8" w:space="0" w:color="auto"/>
              <w:left w:val="nil"/>
              <w:bottom w:val="single" w:sz="4" w:space="0" w:color="auto"/>
              <w:right w:val="single" w:sz="4" w:space="0" w:color="auto"/>
            </w:tcBorders>
            <w:shd w:val="clear" w:color="auto" w:fill="auto"/>
            <w:noWrap/>
            <w:vAlign w:val="center"/>
            <w:hideMark/>
          </w:tcPr>
          <w:p w14:paraId="65EB7179" w14:textId="77777777" w:rsidR="00384D34" w:rsidRPr="004E416F" w:rsidRDefault="00384D34" w:rsidP="002B2580">
            <w:pPr>
              <w:jc w:val="center"/>
              <w:rPr>
                <w:rFonts w:ascii="Arial" w:hAnsi="Arial"/>
              </w:rPr>
            </w:pPr>
            <w:r w:rsidRPr="004E416F">
              <w:rPr>
                <w:rFonts w:ascii="Arial" w:hAnsi="Arial"/>
              </w:rPr>
              <w:t>1</w:t>
            </w:r>
          </w:p>
        </w:tc>
        <w:tc>
          <w:tcPr>
            <w:tcW w:w="2851" w:type="pct"/>
            <w:tcBorders>
              <w:top w:val="single" w:sz="8" w:space="0" w:color="auto"/>
              <w:left w:val="nil"/>
              <w:bottom w:val="single" w:sz="4" w:space="0" w:color="auto"/>
              <w:right w:val="single" w:sz="4" w:space="0" w:color="auto"/>
            </w:tcBorders>
            <w:shd w:val="clear" w:color="auto" w:fill="auto"/>
            <w:noWrap/>
            <w:vAlign w:val="bottom"/>
            <w:hideMark/>
          </w:tcPr>
          <w:p w14:paraId="146D1C0E" w14:textId="77777777" w:rsidR="00384D34" w:rsidRPr="004E416F" w:rsidRDefault="00384D34" w:rsidP="002B2580">
            <w:pPr>
              <w:rPr>
                <w:rFonts w:ascii="Arial" w:hAnsi="Arial"/>
              </w:rPr>
            </w:pPr>
            <w:r w:rsidRPr="004E416F">
              <w:rPr>
                <w:rFonts w:ascii="Arial" w:hAnsi="Arial"/>
              </w:rPr>
              <w:t>strojné zametanie</w:t>
            </w:r>
          </w:p>
        </w:tc>
        <w:tc>
          <w:tcPr>
            <w:tcW w:w="572" w:type="pct"/>
            <w:tcBorders>
              <w:top w:val="single" w:sz="8" w:space="0" w:color="auto"/>
              <w:left w:val="nil"/>
              <w:bottom w:val="single" w:sz="4" w:space="0" w:color="auto"/>
              <w:right w:val="nil"/>
            </w:tcBorders>
            <w:shd w:val="clear" w:color="auto" w:fill="auto"/>
            <w:noWrap/>
            <w:vAlign w:val="center"/>
            <w:hideMark/>
          </w:tcPr>
          <w:p w14:paraId="38DA0A8C" w14:textId="77777777" w:rsidR="00384D34" w:rsidRPr="004E416F" w:rsidRDefault="00384D34" w:rsidP="002B2580">
            <w:pPr>
              <w:jc w:val="right"/>
              <w:rPr>
                <w:rFonts w:ascii="Arial" w:hAnsi="Arial"/>
              </w:rPr>
            </w:pPr>
            <w:r w:rsidRPr="004E416F">
              <w:rPr>
                <w:rFonts w:ascii="Arial" w:hAnsi="Arial"/>
              </w:rPr>
              <w:t xml:space="preserve">98 570 </w:t>
            </w:r>
          </w:p>
        </w:tc>
        <w:tc>
          <w:tcPr>
            <w:tcW w:w="146" w:type="pct"/>
            <w:tcBorders>
              <w:top w:val="single" w:sz="8" w:space="0" w:color="auto"/>
              <w:left w:val="single" w:sz="4" w:space="0" w:color="auto"/>
              <w:bottom w:val="single" w:sz="4" w:space="0" w:color="auto"/>
              <w:right w:val="nil"/>
            </w:tcBorders>
            <w:shd w:val="clear" w:color="auto" w:fill="auto"/>
            <w:noWrap/>
            <w:vAlign w:val="center"/>
            <w:hideMark/>
          </w:tcPr>
          <w:p w14:paraId="1FD35EF3" w14:textId="77777777" w:rsidR="00384D34" w:rsidRPr="004E416F" w:rsidRDefault="00384D34" w:rsidP="002B2580">
            <w:pPr>
              <w:jc w:val="center"/>
              <w:rPr>
                <w:rFonts w:ascii="Arial" w:hAnsi="Arial"/>
              </w:rPr>
            </w:pPr>
            <w:r w:rsidRPr="004E416F">
              <w:rPr>
                <w:rFonts w:ascii="Arial" w:hAnsi="Arial"/>
              </w:rPr>
              <w:t>m</w:t>
            </w:r>
          </w:p>
        </w:tc>
        <w:tc>
          <w:tcPr>
            <w:tcW w:w="606" w:type="pct"/>
            <w:tcBorders>
              <w:top w:val="single" w:sz="8" w:space="0" w:color="auto"/>
              <w:left w:val="single" w:sz="4" w:space="0" w:color="auto"/>
              <w:bottom w:val="single" w:sz="4" w:space="0" w:color="auto"/>
              <w:right w:val="single" w:sz="8" w:space="0" w:color="auto"/>
            </w:tcBorders>
            <w:shd w:val="clear" w:color="auto" w:fill="auto"/>
            <w:noWrap/>
            <w:vAlign w:val="bottom"/>
          </w:tcPr>
          <w:p w14:paraId="0AEE4BB3" w14:textId="77777777" w:rsidR="00384D34" w:rsidRPr="004E416F" w:rsidRDefault="00384D34" w:rsidP="002B2580">
            <w:pPr>
              <w:jc w:val="right"/>
              <w:rPr>
                <w:rFonts w:ascii="Arial" w:hAnsi="Arial"/>
              </w:rPr>
            </w:pPr>
          </w:p>
        </w:tc>
      </w:tr>
      <w:tr w:rsidR="00384D34" w:rsidRPr="004E416F" w14:paraId="6DA0EEFB" w14:textId="77777777" w:rsidTr="002B2580">
        <w:trPr>
          <w:trHeight w:val="300"/>
        </w:trPr>
        <w:tc>
          <w:tcPr>
            <w:tcW w:w="84" w:type="pct"/>
            <w:vMerge/>
            <w:tcBorders>
              <w:top w:val="single" w:sz="8" w:space="0" w:color="auto"/>
              <w:left w:val="single" w:sz="8" w:space="0" w:color="auto"/>
              <w:bottom w:val="single" w:sz="4" w:space="0" w:color="auto"/>
              <w:right w:val="single" w:sz="4" w:space="0" w:color="auto"/>
            </w:tcBorders>
            <w:vAlign w:val="center"/>
            <w:hideMark/>
          </w:tcPr>
          <w:p w14:paraId="4E1414D2" w14:textId="77777777" w:rsidR="00384D34" w:rsidRPr="004E416F" w:rsidRDefault="00384D34" w:rsidP="002B2580">
            <w:pPr>
              <w:rPr>
                <w:rFonts w:ascii="Arial" w:hAnsi="Arial"/>
              </w:rPr>
            </w:pPr>
          </w:p>
        </w:tc>
        <w:tc>
          <w:tcPr>
            <w:tcW w:w="657" w:type="pct"/>
            <w:vMerge/>
            <w:tcBorders>
              <w:top w:val="single" w:sz="8" w:space="0" w:color="auto"/>
              <w:left w:val="single" w:sz="4" w:space="0" w:color="auto"/>
              <w:bottom w:val="single" w:sz="4" w:space="0" w:color="auto"/>
              <w:right w:val="single" w:sz="4" w:space="0" w:color="auto"/>
            </w:tcBorders>
            <w:vAlign w:val="center"/>
            <w:hideMark/>
          </w:tcPr>
          <w:p w14:paraId="736F8BEF" w14:textId="77777777" w:rsidR="00384D34" w:rsidRPr="004E416F" w:rsidRDefault="00384D34" w:rsidP="002B2580">
            <w:pPr>
              <w:rPr>
                <w:rFonts w:ascii="Arial" w:hAnsi="Arial"/>
              </w:rPr>
            </w:pPr>
          </w:p>
        </w:tc>
        <w:tc>
          <w:tcPr>
            <w:tcW w:w="84" w:type="pct"/>
            <w:tcBorders>
              <w:top w:val="nil"/>
              <w:left w:val="nil"/>
              <w:bottom w:val="single" w:sz="4" w:space="0" w:color="auto"/>
              <w:right w:val="single" w:sz="4" w:space="0" w:color="auto"/>
            </w:tcBorders>
            <w:shd w:val="clear" w:color="auto" w:fill="auto"/>
            <w:noWrap/>
            <w:vAlign w:val="center"/>
            <w:hideMark/>
          </w:tcPr>
          <w:p w14:paraId="19585340" w14:textId="77777777" w:rsidR="00384D34" w:rsidRPr="004E416F" w:rsidRDefault="00384D34" w:rsidP="002B2580">
            <w:pPr>
              <w:jc w:val="center"/>
              <w:rPr>
                <w:rFonts w:ascii="Arial" w:hAnsi="Arial"/>
              </w:rPr>
            </w:pPr>
            <w:r w:rsidRPr="004E416F">
              <w:rPr>
                <w:rFonts w:ascii="Arial" w:hAnsi="Arial"/>
              </w:rPr>
              <w:t>2</w:t>
            </w:r>
          </w:p>
        </w:tc>
        <w:tc>
          <w:tcPr>
            <w:tcW w:w="2851" w:type="pct"/>
            <w:tcBorders>
              <w:top w:val="nil"/>
              <w:left w:val="nil"/>
              <w:bottom w:val="single" w:sz="4" w:space="0" w:color="auto"/>
              <w:right w:val="single" w:sz="4" w:space="0" w:color="auto"/>
            </w:tcBorders>
            <w:shd w:val="clear" w:color="auto" w:fill="auto"/>
            <w:noWrap/>
            <w:vAlign w:val="bottom"/>
            <w:hideMark/>
          </w:tcPr>
          <w:p w14:paraId="6C7E88CD" w14:textId="77777777" w:rsidR="00384D34" w:rsidRPr="004E416F" w:rsidRDefault="00384D34" w:rsidP="002B2580">
            <w:pPr>
              <w:rPr>
                <w:rFonts w:ascii="Arial" w:hAnsi="Arial"/>
              </w:rPr>
            </w:pPr>
            <w:r w:rsidRPr="004E416F">
              <w:rPr>
                <w:rFonts w:ascii="Arial" w:hAnsi="Arial"/>
              </w:rPr>
              <w:t>strojné zametanie mimo cykličnosť</w:t>
            </w:r>
          </w:p>
        </w:tc>
        <w:tc>
          <w:tcPr>
            <w:tcW w:w="572" w:type="pct"/>
            <w:tcBorders>
              <w:top w:val="nil"/>
              <w:left w:val="nil"/>
              <w:bottom w:val="single" w:sz="4" w:space="0" w:color="auto"/>
              <w:right w:val="nil"/>
            </w:tcBorders>
            <w:shd w:val="clear" w:color="auto" w:fill="auto"/>
            <w:noWrap/>
            <w:vAlign w:val="center"/>
            <w:hideMark/>
          </w:tcPr>
          <w:p w14:paraId="4D531669" w14:textId="77777777" w:rsidR="00384D34" w:rsidRPr="004E416F" w:rsidRDefault="00384D34" w:rsidP="002B2580">
            <w:pPr>
              <w:jc w:val="right"/>
              <w:rPr>
                <w:rFonts w:ascii="Arial" w:hAnsi="Arial"/>
              </w:rPr>
            </w:pPr>
            <w:r w:rsidRPr="004E416F">
              <w:rPr>
                <w:rFonts w:ascii="Arial" w:hAnsi="Arial"/>
              </w:rPr>
              <w:t xml:space="preserve">915 000 </w:t>
            </w:r>
          </w:p>
        </w:tc>
        <w:tc>
          <w:tcPr>
            <w:tcW w:w="146" w:type="pct"/>
            <w:tcBorders>
              <w:top w:val="nil"/>
              <w:left w:val="single" w:sz="4" w:space="0" w:color="auto"/>
              <w:bottom w:val="single" w:sz="4" w:space="0" w:color="auto"/>
              <w:right w:val="nil"/>
            </w:tcBorders>
            <w:shd w:val="clear" w:color="auto" w:fill="auto"/>
            <w:noWrap/>
            <w:vAlign w:val="center"/>
            <w:hideMark/>
          </w:tcPr>
          <w:p w14:paraId="078F9064" w14:textId="77777777" w:rsidR="00384D34" w:rsidRPr="004E416F" w:rsidRDefault="00384D34" w:rsidP="002B2580">
            <w:pPr>
              <w:jc w:val="center"/>
              <w:rPr>
                <w:rFonts w:ascii="Arial" w:hAnsi="Arial"/>
              </w:rPr>
            </w:pPr>
            <w:r w:rsidRPr="004E416F">
              <w:rPr>
                <w:rFonts w:ascii="Arial" w:hAnsi="Arial"/>
              </w:rPr>
              <w:t>m</w:t>
            </w:r>
          </w:p>
        </w:tc>
        <w:tc>
          <w:tcPr>
            <w:tcW w:w="606" w:type="pct"/>
            <w:tcBorders>
              <w:top w:val="nil"/>
              <w:left w:val="single" w:sz="4" w:space="0" w:color="auto"/>
              <w:bottom w:val="single" w:sz="4" w:space="0" w:color="auto"/>
              <w:right w:val="single" w:sz="8" w:space="0" w:color="auto"/>
            </w:tcBorders>
            <w:shd w:val="clear" w:color="auto" w:fill="auto"/>
            <w:noWrap/>
            <w:vAlign w:val="bottom"/>
          </w:tcPr>
          <w:p w14:paraId="29A3026E" w14:textId="77777777" w:rsidR="00384D34" w:rsidRPr="004E416F" w:rsidRDefault="00384D34" w:rsidP="002B2580">
            <w:pPr>
              <w:jc w:val="right"/>
              <w:rPr>
                <w:rFonts w:ascii="Arial" w:hAnsi="Arial"/>
              </w:rPr>
            </w:pPr>
          </w:p>
        </w:tc>
      </w:tr>
      <w:tr w:rsidR="00384D34" w:rsidRPr="004E416F" w14:paraId="75402FA3" w14:textId="77777777" w:rsidTr="002B2580">
        <w:trPr>
          <w:trHeight w:val="300"/>
        </w:trPr>
        <w:tc>
          <w:tcPr>
            <w:tcW w:w="84" w:type="pct"/>
            <w:vMerge/>
            <w:tcBorders>
              <w:top w:val="single" w:sz="8" w:space="0" w:color="auto"/>
              <w:left w:val="single" w:sz="8" w:space="0" w:color="auto"/>
              <w:bottom w:val="single" w:sz="4" w:space="0" w:color="auto"/>
              <w:right w:val="single" w:sz="4" w:space="0" w:color="auto"/>
            </w:tcBorders>
            <w:vAlign w:val="center"/>
            <w:hideMark/>
          </w:tcPr>
          <w:p w14:paraId="51FCF5CA" w14:textId="77777777" w:rsidR="00384D34" w:rsidRPr="004E416F" w:rsidRDefault="00384D34" w:rsidP="002B2580">
            <w:pPr>
              <w:rPr>
                <w:rFonts w:ascii="Arial" w:hAnsi="Arial"/>
              </w:rPr>
            </w:pPr>
          </w:p>
        </w:tc>
        <w:tc>
          <w:tcPr>
            <w:tcW w:w="657" w:type="pct"/>
            <w:vMerge/>
            <w:tcBorders>
              <w:top w:val="single" w:sz="8" w:space="0" w:color="auto"/>
              <w:left w:val="single" w:sz="4" w:space="0" w:color="auto"/>
              <w:bottom w:val="single" w:sz="4" w:space="0" w:color="auto"/>
              <w:right w:val="single" w:sz="4" w:space="0" w:color="auto"/>
            </w:tcBorders>
            <w:vAlign w:val="center"/>
            <w:hideMark/>
          </w:tcPr>
          <w:p w14:paraId="706E21B8" w14:textId="77777777" w:rsidR="00384D34" w:rsidRPr="004E416F" w:rsidRDefault="00384D34" w:rsidP="002B2580">
            <w:pPr>
              <w:rPr>
                <w:rFonts w:ascii="Arial" w:hAnsi="Arial"/>
              </w:rPr>
            </w:pPr>
          </w:p>
        </w:tc>
        <w:tc>
          <w:tcPr>
            <w:tcW w:w="84" w:type="pct"/>
            <w:tcBorders>
              <w:top w:val="nil"/>
              <w:left w:val="nil"/>
              <w:bottom w:val="single" w:sz="4" w:space="0" w:color="auto"/>
              <w:right w:val="single" w:sz="4" w:space="0" w:color="auto"/>
            </w:tcBorders>
            <w:shd w:val="clear" w:color="auto" w:fill="auto"/>
            <w:noWrap/>
            <w:vAlign w:val="center"/>
            <w:hideMark/>
          </w:tcPr>
          <w:p w14:paraId="4C1079CB" w14:textId="77777777" w:rsidR="00384D34" w:rsidRPr="004E416F" w:rsidRDefault="00384D34" w:rsidP="002B2580">
            <w:pPr>
              <w:jc w:val="center"/>
              <w:rPr>
                <w:rFonts w:ascii="Arial" w:hAnsi="Arial"/>
              </w:rPr>
            </w:pPr>
            <w:r w:rsidRPr="004E416F">
              <w:rPr>
                <w:rFonts w:ascii="Arial" w:hAnsi="Arial"/>
              </w:rPr>
              <w:t>3</w:t>
            </w:r>
          </w:p>
        </w:tc>
        <w:tc>
          <w:tcPr>
            <w:tcW w:w="2851" w:type="pct"/>
            <w:tcBorders>
              <w:top w:val="nil"/>
              <w:left w:val="nil"/>
              <w:bottom w:val="single" w:sz="4" w:space="0" w:color="auto"/>
              <w:right w:val="single" w:sz="4" w:space="0" w:color="auto"/>
            </w:tcBorders>
            <w:shd w:val="clear" w:color="auto" w:fill="auto"/>
            <w:noWrap/>
            <w:vAlign w:val="bottom"/>
            <w:hideMark/>
          </w:tcPr>
          <w:p w14:paraId="2F1D3498" w14:textId="77777777" w:rsidR="00384D34" w:rsidRPr="004E416F" w:rsidRDefault="00384D34" w:rsidP="002B2580">
            <w:pPr>
              <w:rPr>
                <w:rFonts w:ascii="Arial" w:hAnsi="Arial"/>
              </w:rPr>
            </w:pPr>
            <w:r w:rsidRPr="004E416F">
              <w:rPr>
                <w:rFonts w:ascii="Arial" w:hAnsi="Arial"/>
              </w:rPr>
              <w:t>splachovanie</w:t>
            </w:r>
          </w:p>
        </w:tc>
        <w:tc>
          <w:tcPr>
            <w:tcW w:w="572" w:type="pct"/>
            <w:tcBorders>
              <w:top w:val="nil"/>
              <w:left w:val="nil"/>
              <w:bottom w:val="single" w:sz="4" w:space="0" w:color="auto"/>
              <w:right w:val="nil"/>
            </w:tcBorders>
            <w:shd w:val="clear" w:color="auto" w:fill="auto"/>
            <w:noWrap/>
            <w:vAlign w:val="center"/>
            <w:hideMark/>
          </w:tcPr>
          <w:p w14:paraId="0E776883" w14:textId="77777777" w:rsidR="00384D34" w:rsidRPr="004E416F" w:rsidRDefault="00384D34" w:rsidP="002B2580">
            <w:pPr>
              <w:jc w:val="right"/>
              <w:rPr>
                <w:rFonts w:ascii="Arial" w:hAnsi="Arial"/>
              </w:rPr>
            </w:pPr>
            <w:r w:rsidRPr="004E416F">
              <w:rPr>
                <w:rFonts w:ascii="Arial" w:hAnsi="Arial"/>
              </w:rPr>
              <w:t xml:space="preserve">714 328 </w:t>
            </w:r>
          </w:p>
        </w:tc>
        <w:tc>
          <w:tcPr>
            <w:tcW w:w="146" w:type="pct"/>
            <w:tcBorders>
              <w:top w:val="nil"/>
              <w:left w:val="single" w:sz="4" w:space="0" w:color="auto"/>
              <w:bottom w:val="single" w:sz="4" w:space="0" w:color="auto"/>
              <w:right w:val="nil"/>
            </w:tcBorders>
            <w:shd w:val="clear" w:color="auto" w:fill="auto"/>
            <w:noWrap/>
            <w:vAlign w:val="center"/>
            <w:hideMark/>
          </w:tcPr>
          <w:p w14:paraId="15F13366" w14:textId="77777777" w:rsidR="00384D34" w:rsidRPr="004E416F" w:rsidRDefault="00384D34" w:rsidP="002B2580">
            <w:pPr>
              <w:jc w:val="center"/>
              <w:rPr>
                <w:rFonts w:ascii="Arial" w:hAnsi="Arial"/>
              </w:rPr>
            </w:pPr>
            <w:r w:rsidRPr="004E416F">
              <w:rPr>
                <w:rFonts w:ascii="Arial" w:hAnsi="Arial"/>
              </w:rPr>
              <w:t>m2</w:t>
            </w:r>
          </w:p>
        </w:tc>
        <w:tc>
          <w:tcPr>
            <w:tcW w:w="606" w:type="pct"/>
            <w:tcBorders>
              <w:top w:val="nil"/>
              <w:left w:val="single" w:sz="4" w:space="0" w:color="auto"/>
              <w:bottom w:val="single" w:sz="4" w:space="0" w:color="auto"/>
              <w:right w:val="single" w:sz="8" w:space="0" w:color="auto"/>
            </w:tcBorders>
            <w:shd w:val="clear" w:color="auto" w:fill="auto"/>
            <w:noWrap/>
            <w:vAlign w:val="bottom"/>
          </w:tcPr>
          <w:p w14:paraId="614D804F" w14:textId="77777777" w:rsidR="00384D34" w:rsidRPr="004E416F" w:rsidRDefault="00384D34" w:rsidP="002B2580">
            <w:pPr>
              <w:jc w:val="right"/>
              <w:rPr>
                <w:rFonts w:ascii="Arial" w:hAnsi="Arial"/>
              </w:rPr>
            </w:pPr>
          </w:p>
        </w:tc>
      </w:tr>
      <w:tr w:rsidR="00384D34" w:rsidRPr="004E416F" w14:paraId="3DDE4229" w14:textId="77777777" w:rsidTr="002B2580">
        <w:trPr>
          <w:trHeight w:val="300"/>
        </w:trPr>
        <w:tc>
          <w:tcPr>
            <w:tcW w:w="84"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3A70715B" w14:textId="77777777" w:rsidR="00384D34" w:rsidRPr="004E416F" w:rsidRDefault="00384D34" w:rsidP="002B2580">
            <w:pPr>
              <w:jc w:val="center"/>
              <w:rPr>
                <w:rFonts w:ascii="Arial" w:hAnsi="Arial"/>
              </w:rPr>
            </w:pPr>
            <w:r w:rsidRPr="004E416F">
              <w:rPr>
                <w:rFonts w:ascii="Arial" w:hAnsi="Arial"/>
              </w:rPr>
              <w:t>2</w:t>
            </w:r>
          </w:p>
        </w:tc>
        <w:tc>
          <w:tcPr>
            <w:tcW w:w="657" w:type="pct"/>
            <w:vMerge w:val="restart"/>
            <w:tcBorders>
              <w:top w:val="nil"/>
              <w:left w:val="single" w:sz="4" w:space="0" w:color="auto"/>
              <w:bottom w:val="single" w:sz="8" w:space="0" w:color="000000"/>
              <w:right w:val="single" w:sz="4" w:space="0" w:color="auto"/>
            </w:tcBorders>
            <w:shd w:val="clear" w:color="auto" w:fill="auto"/>
            <w:vAlign w:val="center"/>
            <w:hideMark/>
          </w:tcPr>
          <w:p w14:paraId="06B994B1" w14:textId="77777777" w:rsidR="00384D34" w:rsidRPr="004E416F" w:rsidRDefault="00384D34" w:rsidP="002B2580">
            <w:pPr>
              <w:jc w:val="center"/>
              <w:rPr>
                <w:rFonts w:ascii="Arial" w:hAnsi="Arial"/>
              </w:rPr>
            </w:pPr>
            <w:r w:rsidRPr="004E416F">
              <w:rPr>
                <w:rFonts w:ascii="Arial" w:hAnsi="Arial"/>
              </w:rPr>
              <w:t>Ručné čistenie</w:t>
            </w:r>
            <w:r w:rsidRPr="004E416F">
              <w:rPr>
                <w:rFonts w:ascii="Arial" w:hAnsi="Arial"/>
              </w:rPr>
              <w:br/>
              <w:t xml:space="preserve"> komunikácií</w:t>
            </w:r>
          </w:p>
        </w:tc>
        <w:tc>
          <w:tcPr>
            <w:tcW w:w="84" w:type="pct"/>
            <w:tcBorders>
              <w:top w:val="nil"/>
              <w:left w:val="nil"/>
              <w:bottom w:val="single" w:sz="4" w:space="0" w:color="auto"/>
              <w:right w:val="single" w:sz="4" w:space="0" w:color="auto"/>
            </w:tcBorders>
            <w:shd w:val="clear" w:color="auto" w:fill="auto"/>
            <w:noWrap/>
            <w:vAlign w:val="center"/>
            <w:hideMark/>
          </w:tcPr>
          <w:p w14:paraId="1889FB9B" w14:textId="77777777" w:rsidR="00384D34" w:rsidRPr="004E416F" w:rsidRDefault="00384D34" w:rsidP="002B2580">
            <w:pPr>
              <w:jc w:val="center"/>
              <w:rPr>
                <w:rFonts w:ascii="Arial" w:hAnsi="Arial"/>
              </w:rPr>
            </w:pPr>
            <w:r w:rsidRPr="004E416F">
              <w:rPr>
                <w:rFonts w:ascii="Arial" w:hAnsi="Arial"/>
              </w:rPr>
              <w:t>1</w:t>
            </w:r>
          </w:p>
        </w:tc>
        <w:tc>
          <w:tcPr>
            <w:tcW w:w="2851" w:type="pct"/>
            <w:tcBorders>
              <w:top w:val="nil"/>
              <w:left w:val="nil"/>
              <w:bottom w:val="single" w:sz="4" w:space="0" w:color="auto"/>
              <w:right w:val="single" w:sz="4" w:space="0" w:color="auto"/>
            </w:tcBorders>
            <w:shd w:val="clear" w:color="auto" w:fill="auto"/>
            <w:noWrap/>
            <w:vAlign w:val="center"/>
            <w:hideMark/>
          </w:tcPr>
          <w:p w14:paraId="008630B8" w14:textId="77777777" w:rsidR="00384D34" w:rsidRPr="004E416F" w:rsidRDefault="00384D34" w:rsidP="002B2580">
            <w:pPr>
              <w:rPr>
                <w:rFonts w:ascii="Arial" w:hAnsi="Arial"/>
              </w:rPr>
            </w:pPr>
            <w:r w:rsidRPr="004E416F">
              <w:rPr>
                <w:rFonts w:ascii="Arial" w:hAnsi="Arial"/>
              </w:rPr>
              <w:t>vyčistenie pešej zóny, lávky, chodníka, parkoviska, schodov, zastávky MHD</w:t>
            </w:r>
          </w:p>
        </w:tc>
        <w:tc>
          <w:tcPr>
            <w:tcW w:w="572" w:type="pct"/>
            <w:tcBorders>
              <w:top w:val="nil"/>
              <w:left w:val="nil"/>
              <w:bottom w:val="single" w:sz="4" w:space="0" w:color="auto"/>
              <w:right w:val="nil"/>
            </w:tcBorders>
            <w:shd w:val="clear" w:color="auto" w:fill="auto"/>
            <w:noWrap/>
            <w:vAlign w:val="center"/>
            <w:hideMark/>
          </w:tcPr>
          <w:p w14:paraId="3707BA4B" w14:textId="77777777" w:rsidR="00384D34" w:rsidRPr="004E416F" w:rsidRDefault="00384D34" w:rsidP="002B2580">
            <w:pPr>
              <w:jc w:val="right"/>
              <w:rPr>
                <w:rFonts w:ascii="Arial" w:hAnsi="Arial"/>
              </w:rPr>
            </w:pPr>
            <w:r w:rsidRPr="004E416F">
              <w:rPr>
                <w:rFonts w:ascii="Arial" w:hAnsi="Arial"/>
              </w:rPr>
              <w:t xml:space="preserve">154 519 </w:t>
            </w:r>
          </w:p>
        </w:tc>
        <w:tc>
          <w:tcPr>
            <w:tcW w:w="146" w:type="pct"/>
            <w:tcBorders>
              <w:top w:val="nil"/>
              <w:left w:val="single" w:sz="4" w:space="0" w:color="auto"/>
              <w:bottom w:val="single" w:sz="4" w:space="0" w:color="auto"/>
              <w:right w:val="nil"/>
            </w:tcBorders>
            <w:shd w:val="clear" w:color="auto" w:fill="auto"/>
            <w:noWrap/>
            <w:vAlign w:val="center"/>
            <w:hideMark/>
          </w:tcPr>
          <w:p w14:paraId="3E82929C" w14:textId="77777777" w:rsidR="00384D34" w:rsidRPr="004E416F" w:rsidRDefault="00384D34" w:rsidP="002B2580">
            <w:pPr>
              <w:jc w:val="center"/>
              <w:rPr>
                <w:rFonts w:ascii="Arial" w:hAnsi="Arial"/>
              </w:rPr>
            </w:pPr>
            <w:r w:rsidRPr="004E416F">
              <w:rPr>
                <w:rFonts w:ascii="Arial" w:hAnsi="Arial"/>
              </w:rPr>
              <w:t>m2</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323F34ED" w14:textId="77777777" w:rsidR="00384D34" w:rsidRPr="004E416F" w:rsidRDefault="00384D34" w:rsidP="002B2580">
            <w:pPr>
              <w:jc w:val="right"/>
              <w:rPr>
                <w:rFonts w:ascii="Arial" w:hAnsi="Arial"/>
              </w:rPr>
            </w:pPr>
          </w:p>
        </w:tc>
      </w:tr>
      <w:tr w:rsidR="00384D34" w:rsidRPr="004E416F" w14:paraId="23FB6DC2" w14:textId="77777777" w:rsidTr="002B2580">
        <w:trPr>
          <w:trHeight w:val="1215"/>
        </w:trPr>
        <w:tc>
          <w:tcPr>
            <w:tcW w:w="84" w:type="pct"/>
            <w:vMerge/>
            <w:tcBorders>
              <w:top w:val="nil"/>
              <w:left w:val="single" w:sz="8" w:space="0" w:color="auto"/>
              <w:bottom w:val="single" w:sz="8" w:space="0" w:color="000000"/>
              <w:right w:val="single" w:sz="4" w:space="0" w:color="auto"/>
            </w:tcBorders>
            <w:vAlign w:val="center"/>
            <w:hideMark/>
          </w:tcPr>
          <w:p w14:paraId="129D0579" w14:textId="77777777" w:rsidR="00384D34" w:rsidRPr="004E416F" w:rsidRDefault="00384D34" w:rsidP="002B2580">
            <w:pPr>
              <w:rPr>
                <w:rFonts w:ascii="Arial" w:hAnsi="Arial"/>
              </w:rPr>
            </w:pPr>
          </w:p>
        </w:tc>
        <w:tc>
          <w:tcPr>
            <w:tcW w:w="657" w:type="pct"/>
            <w:vMerge/>
            <w:tcBorders>
              <w:top w:val="nil"/>
              <w:left w:val="single" w:sz="4" w:space="0" w:color="auto"/>
              <w:bottom w:val="single" w:sz="8" w:space="0" w:color="000000"/>
              <w:right w:val="single" w:sz="4" w:space="0" w:color="auto"/>
            </w:tcBorders>
            <w:vAlign w:val="center"/>
            <w:hideMark/>
          </w:tcPr>
          <w:p w14:paraId="2CE7BFFC" w14:textId="77777777" w:rsidR="00384D34" w:rsidRPr="004E416F" w:rsidRDefault="00384D34" w:rsidP="002B2580">
            <w:pPr>
              <w:rPr>
                <w:rFonts w:ascii="Arial" w:hAnsi="Arial"/>
              </w:rPr>
            </w:pPr>
          </w:p>
        </w:tc>
        <w:tc>
          <w:tcPr>
            <w:tcW w:w="84" w:type="pct"/>
            <w:tcBorders>
              <w:top w:val="nil"/>
              <w:left w:val="nil"/>
              <w:bottom w:val="single" w:sz="8" w:space="0" w:color="auto"/>
              <w:right w:val="single" w:sz="4" w:space="0" w:color="auto"/>
            </w:tcBorders>
            <w:shd w:val="clear" w:color="auto" w:fill="auto"/>
            <w:noWrap/>
            <w:vAlign w:val="center"/>
            <w:hideMark/>
          </w:tcPr>
          <w:p w14:paraId="51BCF5E5" w14:textId="77777777" w:rsidR="00384D34" w:rsidRPr="004E416F" w:rsidRDefault="00384D34" w:rsidP="002B2580">
            <w:pPr>
              <w:jc w:val="center"/>
              <w:rPr>
                <w:rFonts w:ascii="Arial" w:hAnsi="Arial"/>
              </w:rPr>
            </w:pPr>
            <w:r w:rsidRPr="004E416F">
              <w:rPr>
                <w:rFonts w:ascii="Arial" w:hAnsi="Arial"/>
              </w:rPr>
              <w:t>2</w:t>
            </w:r>
          </w:p>
        </w:tc>
        <w:tc>
          <w:tcPr>
            <w:tcW w:w="2851" w:type="pct"/>
            <w:tcBorders>
              <w:top w:val="nil"/>
              <w:left w:val="nil"/>
              <w:bottom w:val="single" w:sz="8" w:space="0" w:color="auto"/>
              <w:right w:val="single" w:sz="4" w:space="0" w:color="auto"/>
            </w:tcBorders>
            <w:shd w:val="clear" w:color="auto" w:fill="auto"/>
            <w:noWrap/>
            <w:vAlign w:val="center"/>
            <w:hideMark/>
          </w:tcPr>
          <w:p w14:paraId="593239BE" w14:textId="77777777" w:rsidR="00384D34" w:rsidRPr="004E416F" w:rsidRDefault="00384D34" w:rsidP="002B2580">
            <w:pPr>
              <w:rPr>
                <w:rFonts w:ascii="Arial" w:hAnsi="Arial"/>
              </w:rPr>
            </w:pPr>
            <w:r w:rsidRPr="004E416F">
              <w:rPr>
                <w:rFonts w:ascii="Arial" w:hAnsi="Arial"/>
              </w:rPr>
              <w:t>havárie a iné nepredvídané čistenia</w:t>
            </w:r>
          </w:p>
        </w:tc>
        <w:tc>
          <w:tcPr>
            <w:tcW w:w="572" w:type="pct"/>
            <w:tcBorders>
              <w:top w:val="nil"/>
              <w:left w:val="nil"/>
              <w:bottom w:val="nil"/>
              <w:right w:val="nil"/>
            </w:tcBorders>
            <w:shd w:val="clear" w:color="auto" w:fill="auto"/>
            <w:vAlign w:val="center"/>
            <w:hideMark/>
          </w:tcPr>
          <w:p w14:paraId="76DE08E9" w14:textId="77777777" w:rsidR="00384D34" w:rsidRPr="004E416F" w:rsidRDefault="00384D34" w:rsidP="002B2580">
            <w:pPr>
              <w:jc w:val="right"/>
              <w:rPr>
                <w:rFonts w:ascii="Arial" w:hAnsi="Arial"/>
              </w:rPr>
            </w:pPr>
            <w:r w:rsidRPr="004E416F">
              <w:rPr>
                <w:rFonts w:ascii="Arial" w:hAnsi="Arial"/>
              </w:rPr>
              <w:t>havárie v 24 hod zmene 7 dní v týždni (3 x ručný  1 x vozidlo)</w:t>
            </w:r>
          </w:p>
        </w:tc>
        <w:tc>
          <w:tcPr>
            <w:tcW w:w="146" w:type="pct"/>
            <w:tcBorders>
              <w:top w:val="nil"/>
              <w:left w:val="single" w:sz="4" w:space="0" w:color="auto"/>
              <w:bottom w:val="nil"/>
              <w:right w:val="nil"/>
            </w:tcBorders>
            <w:shd w:val="clear" w:color="auto" w:fill="auto"/>
            <w:noWrap/>
            <w:vAlign w:val="center"/>
            <w:hideMark/>
          </w:tcPr>
          <w:p w14:paraId="3F08B926" w14:textId="77777777" w:rsidR="00384D34" w:rsidRPr="004E416F" w:rsidRDefault="00384D34" w:rsidP="002B2580">
            <w:pPr>
              <w:jc w:val="center"/>
              <w:rPr>
                <w:rFonts w:ascii="Arial" w:hAnsi="Arial"/>
              </w:rPr>
            </w:pPr>
            <w:r w:rsidRPr="004E416F">
              <w:rPr>
                <w:rFonts w:ascii="Arial" w:hAnsi="Arial"/>
              </w:rPr>
              <w:t> </w:t>
            </w:r>
          </w:p>
        </w:tc>
        <w:tc>
          <w:tcPr>
            <w:tcW w:w="606" w:type="pct"/>
            <w:tcBorders>
              <w:top w:val="nil"/>
              <w:left w:val="single" w:sz="4" w:space="0" w:color="auto"/>
              <w:bottom w:val="nil"/>
              <w:right w:val="single" w:sz="8" w:space="0" w:color="auto"/>
            </w:tcBorders>
            <w:shd w:val="clear" w:color="auto" w:fill="auto"/>
            <w:noWrap/>
            <w:vAlign w:val="center"/>
          </w:tcPr>
          <w:p w14:paraId="4CB3ACDD" w14:textId="77777777" w:rsidR="00384D34" w:rsidRPr="004E416F" w:rsidRDefault="00384D34" w:rsidP="002B2580">
            <w:pPr>
              <w:jc w:val="right"/>
              <w:rPr>
                <w:rFonts w:ascii="Arial" w:hAnsi="Arial"/>
              </w:rPr>
            </w:pPr>
          </w:p>
        </w:tc>
      </w:tr>
      <w:tr w:rsidR="00384D34" w:rsidRPr="004E416F" w14:paraId="61717FCF" w14:textId="77777777" w:rsidTr="002B2580">
        <w:trPr>
          <w:trHeight w:val="315"/>
        </w:trPr>
        <w:tc>
          <w:tcPr>
            <w:tcW w:w="84" w:type="pct"/>
            <w:tcBorders>
              <w:top w:val="nil"/>
              <w:left w:val="single" w:sz="8" w:space="0" w:color="auto"/>
              <w:bottom w:val="single" w:sz="4" w:space="0" w:color="auto"/>
              <w:right w:val="single" w:sz="4" w:space="0" w:color="auto"/>
            </w:tcBorders>
            <w:shd w:val="clear" w:color="auto" w:fill="auto"/>
            <w:noWrap/>
            <w:vAlign w:val="center"/>
            <w:hideMark/>
          </w:tcPr>
          <w:p w14:paraId="7FAE6C49" w14:textId="77777777" w:rsidR="00384D34" w:rsidRPr="004E416F" w:rsidRDefault="00384D34" w:rsidP="002B2580">
            <w:pPr>
              <w:jc w:val="center"/>
              <w:rPr>
                <w:rFonts w:ascii="Arial" w:hAnsi="Arial"/>
              </w:rPr>
            </w:pPr>
            <w:r w:rsidRPr="004E416F">
              <w:rPr>
                <w:rFonts w:ascii="Arial" w:hAnsi="Arial"/>
              </w:rPr>
              <w:t>3</w:t>
            </w:r>
          </w:p>
        </w:tc>
        <w:tc>
          <w:tcPr>
            <w:tcW w:w="657" w:type="pct"/>
            <w:tcBorders>
              <w:top w:val="nil"/>
              <w:left w:val="nil"/>
              <w:bottom w:val="single" w:sz="4" w:space="0" w:color="auto"/>
              <w:right w:val="single" w:sz="4" w:space="0" w:color="auto"/>
            </w:tcBorders>
            <w:shd w:val="clear" w:color="auto" w:fill="auto"/>
            <w:vAlign w:val="center"/>
            <w:hideMark/>
          </w:tcPr>
          <w:p w14:paraId="617D314A" w14:textId="77777777" w:rsidR="00384D34" w:rsidRPr="004E416F" w:rsidRDefault="00384D34" w:rsidP="002B2580">
            <w:pPr>
              <w:jc w:val="center"/>
              <w:rPr>
                <w:rFonts w:ascii="Arial" w:hAnsi="Arial"/>
              </w:rPr>
            </w:pPr>
            <w:r w:rsidRPr="004E416F">
              <w:rPr>
                <w:rFonts w:ascii="Arial" w:hAnsi="Arial"/>
              </w:rPr>
              <w:t>Kosenie</w:t>
            </w:r>
          </w:p>
        </w:tc>
        <w:tc>
          <w:tcPr>
            <w:tcW w:w="84" w:type="pct"/>
            <w:tcBorders>
              <w:top w:val="nil"/>
              <w:left w:val="nil"/>
              <w:bottom w:val="single" w:sz="8" w:space="0" w:color="auto"/>
              <w:right w:val="single" w:sz="4" w:space="0" w:color="auto"/>
            </w:tcBorders>
            <w:shd w:val="clear" w:color="auto" w:fill="auto"/>
            <w:noWrap/>
            <w:vAlign w:val="bottom"/>
            <w:hideMark/>
          </w:tcPr>
          <w:p w14:paraId="1AD8DEFE" w14:textId="77777777" w:rsidR="00384D34" w:rsidRPr="004E416F" w:rsidRDefault="00384D34" w:rsidP="002B2580">
            <w:pPr>
              <w:jc w:val="center"/>
              <w:rPr>
                <w:rFonts w:ascii="Arial" w:hAnsi="Arial"/>
              </w:rPr>
            </w:pPr>
            <w:r w:rsidRPr="004E416F">
              <w:rPr>
                <w:rFonts w:ascii="Arial" w:hAnsi="Arial"/>
              </w:rPr>
              <w:t>1</w:t>
            </w:r>
          </w:p>
        </w:tc>
        <w:tc>
          <w:tcPr>
            <w:tcW w:w="2851" w:type="pct"/>
            <w:tcBorders>
              <w:top w:val="nil"/>
              <w:left w:val="nil"/>
              <w:bottom w:val="single" w:sz="8" w:space="0" w:color="auto"/>
              <w:right w:val="single" w:sz="4" w:space="0" w:color="auto"/>
            </w:tcBorders>
            <w:shd w:val="clear" w:color="auto" w:fill="auto"/>
            <w:noWrap/>
            <w:vAlign w:val="center"/>
            <w:hideMark/>
          </w:tcPr>
          <w:p w14:paraId="0CEF7A76" w14:textId="77777777" w:rsidR="00384D34" w:rsidRPr="004E416F" w:rsidRDefault="00384D34" w:rsidP="002B2580">
            <w:pPr>
              <w:rPr>
                <w:rFonts w:ascii="Arial" w:hAnsi="Arial"/>
              </w:rPr>
            </w:pPr>
            <w:r w:rsidRPr="004E416F">
              <w:rPr>
                <w:rFonts w:ascii="Arial" w:hAnsi="Arial"/>
              </w:rPr>
              <w:t>kosenie</w:t>
            </w:r>
          </w:p>
        </w:tc>
        <w:tc>
          <w:tcPr>
            <w:tcW w:w="572" w:type="pct"/>
            <w:tcBorders>
              <w:top w:val="single" w:sz="4" w:space="0" w:color="auto"/>
              <w:left w:val="nil"/>
              <w:bottom w:val="single" w:sz="4" w:space="0" w:color="auto"/>
              <w:right w:val="single" w:sz="4" w:space="0" w:color="auto"/>
            </w:tcBorders>
            <w:shd w:val="clear" w:color="auto" w:fill="auto"/>
            <w:noWrap/>
            <w:vAlign w:val="center"/>
            <w:hideMark/>
          </w:tcPr>
          <w:p w14:paraId="5A39BF95" w14:textId="77777777" w:rsidR="00384D34" w:rsidRPr="004E416F" w:rsidRDefault="00384D34" w:rsidP="002B2580">
            <w:pPr>
              <w:jc w:val="right"/>
              <w:rPr>
                <w:rFonts w:ascii="Arial" w:hAnsi="Arial"/>
              </w:rPr>
            </w:pPr>
            <w:r w:rsidRPr="004E416F">
              <w:rPr>
                <w:rFonts w:ascii="Arial" w:hAnsi="Arial"/>
              </w:rPr>
              <w:t xml:space="preserve">550 184 </w:t>
            </w:r>
          </w:p>
        </w:tc>
        <w:tc>
          <w:tcPr>
            <w:tcW w:w="146" w:type="pct"/>
            <w:tcBorders>
              <w:top w:val="single" w:sz="4" w:space="0" w:color="auto"/>
              <w:left w:val="nil"/>
              <w:bottom w:val="single" w:sz="4" w:space="0" w:color="auto"/>
              <w:right w:val="single" w:sz="4" w:space="0" w:color="auto"/>
            </w:tcBorders>
            <w:shd w:val="clear" w:color="auto" w:fill="auto"/>
            <w:noWrap/>
            <w:vAlign w:val="center"/>
            <w:hideMark/>
          </w:tcPr>
          <w:p w14:paraId="7477923D" w14:textId="77777777" w:rsidR="00384D34" w:rsidRPr="004E416F" w:rsidRDefault="00384D34" w:rsidP="002B2580">
            <w:pPr>
              <w:jc w:val="center"/>
              <w:rPr>
                <w:rFonts w:ascii="Arial" w:hAnsi="Arial"/>
              </w:rPr>
            </w:pPr>
            <w:r w:rsidRPr="004E416F">
              <w:rPr>
                <w:rFonts w:ascii="Arial" w:hAnsi="Arial"/>
              </w:rPr>
              <w:t>m2</w:t>
            </w:r>
          </w:p>
        </w:tc>
        <w:tc>
          <w:tcPr>
            <w:tcW w:w="606" w:type="pct"/>
            <w:tcBorders>
              <w:top w:val="single" w:sz="4" w:space="0" w:color="auto"/>
              <w:left w:val="nil"/>
              <w:bottom w:val="single" w:sz="4" w:space="0" w:color="auto"/>
              <w:right w:val="single" w:sz="4" w:space="0" w:color="auto"/>
            </w:tcBorders>
            <w:shd w:val="clear" w:color="auto" w:fill="auto"/>
            <w:noWrap/>
            <w:vAlign w:val="center"/>
          </w:tcPr>
          <w:p w14:paraId="2A322992" w14:textId="77777777" w:rsidR="00384D34" w:rsidRPr="004E416F" w:rsidRDefault="00384D34" w:rsidP="002B2580">
            <w:pPr>
              <w:jc w:val="right"/>
              <w:rPr>
                <w:rFonts w:ascii="Arial" w:hAnsi="Arial"/>
              </w:rPr>
            </w:pPr>
          </w:p>
        </w:tc>
      </w:tr>
      <w:tr w:rsidR="00384D34" w:rsidRPr="004E416F" w14:paraId="2E4EF775" w14:textId="77777777" w:rsidTr="002B2580">
        <w:trPr>
          <w:trHeight w:val="300"/>
        </w:trPr>
        <w:tc>
          <w:tcPr>
            <w:tcW w:w="84"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A4103C3" w14:textId="77777777" w:rsidR="00384D34" w:rsidRPr="004E416F" w:rsidRDefault="00384D34" w:rsidP="002B2580">
            <w:pPr>
              <w:jc w:val="center"/>
              <w:rPr>
                <w:rFonts w:ascii="Arial" w:hAnsi="Arial"/>
              </w:rPr>
            </w:pPr>
            <w:r w:rsidRPr="004E416F">
              <w:rPr>
                <w:rFonts w:ascii="Arial" w:hAnsi="Arial"/>
              </w:rPr>
              <w:t>4</w:t>
            </w:r>
          </w:p>
        </w:tc>
        <w:tc>
          <w:tcPr>
            <w:tcW w:w="657" w:type="pct"/>
            <w:vMerge w:val="restart"/>
            <w:tcBorders>
              <w:top w:val="nil"/>
              <w:left w:val="single" w:sz="4" w:space="0" w:color="auto"/>
              <w:bottom w:val="single" w:sz="4" w:space="0" w:color="auto"/>
              <w:right w:val="single" w:sz="4" w:space="0" w:color="auto"/>
            </w:tcBorders>
            <w:shd w:val="clear" w:color="auto" w:fill="auto"/>
            <w:vAlign w:val="center"/>
            <w:hideMark/>
          </w:tcPr>
          <w:p w14:paraId="0B3A2855" w14:textId="77777777" w:rsidR="00384D34" w:rsidRPr="004E416F" w:rsidRDefault="00384D34" w:rsidP="002B2580">
            <w:pPr>
              <w:jc w:val="center"/>
              <w:rPr>
                <w:rFonts w:ascii="Arial" w:hAnsi="Arial"/>
              </w:rPr>
            </w:pPr>
            <w:r w:rsidRPr="004E416F">
              <w:rPr>
                <w:rFonts w:ascii="Arial" w:hAnsi="Arial"/>
              </w:rPr>
              <w:t>Zeleň</w:t>
            </w:r>
          </w:p>
        </w:tc>
        <w:tc>
          <w:tcPr>
            <w:tcW w:w="84" w:type="pct"/>
            <w:tcBorders>
              <w:top w:val="nil"/>
              <w:left w:val="nil"/>
              <w:bottom w:val="single" w:sz="4" w:space="0" w:color="auto"/>
              <w:right w:val="single" w:sz="4" w:space="0" w:color="auto"/>
            </w:tcBorders>
            <w:shd w:val="clear" w:color="auto" w:fill="auto"/>
            <w:noWrap/>
            <w:vAlign w:val="center"/>
            <w:hideMark/>
          </w:tcPr>
          <w:p w14:paraId="512A0C36" w14:textId="77777777" w:rsidR="00384D34" w:rsidRPr="004E416F" w:rsidRDefault="00384D34" w:rsidP="002B2580">
            <w:pPr>
              <w:jc w:val="center"/>
              <w:rPr>
                <w:rFonts w:ascii="Arial" w:hAnsi="Arial"/>
              </w:rPr>
            </w:pPr>
            <w:r w:rsidRPr="004E416F">
              <w:rPr>
                <w:rFonts w:ascii="Arial" w:hAnsi="Arial"/>
              </w:rPr>
              <w:t>1</w:t>
            </w:r>
          </w:p>
        </w:tc>
        <w:tc>
          <w:tcPr>
            <w:tcW w:w="2851" w:type="pct"/>
            <w:tcBorders>
              <w:top w:val="nil"/>
              <w:left w:val="nil"/>
              <w:bottom w:val="single" w:sz="4" w:space="0" w:color="auto"/>
              <w:right w:val="single" w:sz="4" w:space="0" w:color="auto"/>
            </w:tcBorders>
            <w:shd w:val="clear" w:color="auto" w:fill="auto"/>
            <w:noWrap/>
            <w:vAlign w:val="bottom"/>
            <w:hideMark/>
          </w:tcPr>
          <w:p w14:paraId="55234A75" w14:textId="77777777" w:rsidR="00384D34" w:rsidRPr="004E416F" w:rsidRDefault="00384D34" w:rsidP="002B2580">
            <w:pPr>
              <w:rPr>
                <w:rFonts w:ascii="Arial" w:hAnsi="Arial"/>
              </w:rPr>
            </w:pPr>
            <w:r w:rsidRPr="004E416F">
              <w:rPr>
                <w:rFonts w:ascii="Arial" w:hAnsi="Arial"/>
              </w:rPr>
              <w:t>odstraňovanie buriny</w:t>
            </w:r>
          </w:p>
        </w:tc>
        <w:tc>
          <w:tcPr>
            <w:tcW w:w="572" w:type="pct"/>
            <w:tcBorders>
              <w:top w:val="nil"/>
              <w:left w:val="nil"/>
              <w:bottom w:val="single" w:sz="4" w:space="0" w:color="auto"/>
              <w:right w:val="nil"/>
            </w:tcBorders>
            <w:shd w:val="clear" w:color="auto" w:fill="auto"/>
            <w:noWrap/>
            <w:vAlign w:val="center"/>
            <w:hideMark/>
          </w:tcPr>
          <w:p w14:paraId="45EC5859" w14:textId="77777777" w:rsidR="00384D34" w:rsidRPr="004E416F" w:rsidRDefault="00384D34" w:rsidP="002B2580">
            <w:pPr>
              <w:jc w:val="right"/>
              <w:rPr>
                <w:rFonts w:ascii="Arial" w:hAnsi="Arial"/>
              </w:rPr>
            </w:pPr>
            <w:r w:rsidRPr="004E416F">
              <w:rPr>
                <w:rFonts w:ascii="Arial" w:hAnsi="Arial"/>
              </w:rPr>
              <w:t xml:space="preserve">95 761 </w:t>
            </w:r>
          </w:p>
        </w:tc>
        <w:tc>
          <w:tcPr>
            <w:tcW w:w="146" w:type="pct"/>
            <w:tcBorders>
              <w:top w:val="nil"/>
              <w:left w:val="single" w:sz="4" w:space="0" w:color="auto"/>
              <w:bottom w:val="single" w:sz="4" w:space="0" w:color="auto"/>
              <w:right w:val="nil"/>
            </w:tcBorders>
            <w:shd w:val="clear" w:color="auto" w:fill="auto"/>
            <w:noWrap/>
            <w:vAlign w:val="center"/>
            <w:hideMark/>
          </w:tcPr>
          <w:p w14:paraId="1706331D" w14:textId="77777777" w:rsidR="00384D34" w:rsidRPr="004E416F" w:rsidRDefault="00384D34" w:rsidP="002B2580">
            <w:pPr>
              <w:jc w:val="center"/>
              <w:rPr>
                <w:rFonts w:ascii="Arial" w:hAnsi="Arial"/>
              </w:rPr>
            </w:pPr>
            <w:r w:rsidRPr="004E416F">
              <w:rPr>
                <w:rFonts w:ascii="Arial" w:hAnsi="Arial"/>
              </w:rPr>
              <w:t>m</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63E39EC6" w14:textId="77777777" w:rsidR="00384D34" w:rsidRPr="004E416F" w:rsidRDefault="00384D34" w:rsidP="002B2580">
            <w:pPr>
              <w:jc w:val="right"/>
              <w:rPr>
                <w:rFonts w:ascii="Arial" w:hAnsi="Arial"/>
              </w:rPr>
            </w:pPr>
          </w:p>
        </w:tc>
      </w:tr>
      <w:tr w:rsidR="00384D34" w:rsidRPr="004E416F" w14:paraId="53009BFB" w14:textId="77777777" w:rsidTr="002B2580">
        <w:trPr>
          <w:trHeight w:val="300"/>
        </w:trPr>
        <w:tc>
          <w:tcPr>
            <w:tcW w:w="84" w:type="pct"/>
            <w:vMerge/>
            <w:tcBorders>
              <w:top w:val="nil"/>
              <w:left w:val="single" w:sz="4" w:space="0" w:color="auto"/>
              <w:bottom w:val="single" w:sz="4" w:space="0" w:color="auto"/>
              <w:right w:val="single" w:sz="4" w:space="0" w:color="auto"/>
            </w:tcBorders>
            <w:vAlign w:val="center"/>
            <w:hideMark/>
          </w:tcPr>
          <w:p w14:paraId="26782211" w14:textId="77777777" w:rsidR="00384D34" w:rsidRPr="004E416F" w:rsidRDefault="00384D34" w:rsidP="002B2580">
            <w:pPr>
              <w:rPr>
                <w:rFonts w:ascii="Arial" w:hAnsi="Arial"/>
              </w:rPr>
            </w:pPr>
          </w:p>
        </w:tc>
        <w:tc>
          <w:tcPr>
            <w:tcW w:w="657" w:type="pct"/>
            <w:vMerge/>
            <w:tcBorders>
              <w:top w:val="nil"/>
              <w:left w:val="single" w:sz="4" w:space="0" w:color="auto"/>
              <w:bottom w:val="single" w:sz="4" w:space="0" w:color="auto"/>
              <w:right w:val="single" w:sz="4" w:space="0" w:color="auto"/>
            </w:tcBorders>
            <w:vAlign w:val="center"/>
            <w:hideMark/>
          </w:tcPr>
          <w:p w14:paraId="69BFA27E" w14:textId="77777777" w:rsidR="00384D34" w:rsidRPr="004E416F" w:rsidRDefault="00384D34" w:rsidP="002B2580">
            <w:pPr>
              <w:rPr>
                <w:rFonts w:ascii="Arial" w:hAnsi="Arial"/>
              </w:rPr>
            </w:pPr>
          </w:p>
        </w:tc>
        <w:tc>
          <w:tcPr>
            <w:tcW w:w="8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7C99E14" w14:textId="77777777" w:rsidR="00384D34" w:rsidRPr="004E416F" w:rsidRDefault="00384D34" w:rsidP="002B2580">
            <w:pPr>
              <w:jc w:val="center"/>
              <w:rPr>
                <w:rFonts w:ascii="Arial" w:hAnsi="Arial"/>
              </w:rPr>
            </w:pPr>
            <w:r w:rsidRPr="004E416F">
              <w:rPr>
                <w:rFonts w:ascii="Arial" w:hAnsi="Arial"/>
              </w:rPr>
              <w:t>2</w:t>
            </w:r>
          </w:p>
        </w:tc>
        <w:tc>
          <w:tcPr>
            <w:tcW w:w="2851"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CC24B19" w14:textId="77777777" w:rsidR="00384D34" w:rsidRPr="004E416F" w:rsidRDefault="00384D34" w:rsidP="002B2580">
            <w:pPr>
              <w:rPr>
                <w:rFonts w:ascii="Arial" w:hAnsi="Arial"/>
              </w:rPr>
            </w:pPr>
            <w:r w:rsidRPr="004E416F">
              <w:rPr>
                <w:rFonts w:ascii="Arial" w:hAnsi="Arial"/>
              </w:rPr>
              <w:t xml:space="preserve">orez krov a strihanie živých plotov </w:t>
            </w:r>
          </w:p>
        </w:tc>
        <w:tc>
          <w:tcPr>
            <w:tcW w:w="572" w:type="pct"/>
            <w:tcBorders>
              <w:top w:val="nil"/>
              <w:left w:val="nil"/>
              <w:bottom w:val="nil"/>
              <w:right w:val="single" w:sz="4" w:space="0" w:color="auto"/>
            </w:tcBorders>
            <w:shd w:val="clear" w:color="auto" w:fill="auto"/>
            <w:noWrap/>
            <w:vAlign w:val="center"/>
            <w:hideMark/>
          </w:tcPr>
          <w:p w14:paraId="14C7ABDE" w14:textId="77777777" w:rsidR="00384D34" w:rsidRPr="004E416F" w:rsidRDefault="00384D34" w:rsidP="002B2580">
            <w:pPr>
              <w:jc w:val="right"/>
              <w:rPr>
                <w:rFonts w:ascii="Arial" w:hAnsi="Arial"/>
              </w:rPr>
            </w:pPr>
            <w:r w:rsidRPr="004E416F">
              <w:rPr>
                <w:rFonts w:ascii="Arial" w:hAnsi="Arial"/>
              </w:rPr>
              <w:t xml:space="preserve">309 </w:t>
            </w:r>
          </w:p>
        </w:tc>
        <w:tc>
          <w:tcPr>
            <w:tcW w:w="146" w:type="pct"/>
            <w:tcBorders>
              <w:top w:val="nil"/>
              <w:left w:val="nil"/>
              <w:bottom w:val="single" w:sz="4" w:space="0" w:color="auto"/>
              <w:right w:val="nil"/>
            </w:tcBorders>
            <w:shd w:val="clear" w:color="auto" w:fill="auto"/>
            <w:noWrap/>
            <w:vAlign w:val="center"/>
            <w:hideMark/>
          </w:tcPr>
          <w:p w14:paraId="4B191673" w14:textId="77777777" w:rsidR="00384D34" w:rsidRPr="004E416F" w:rsidRDefault="00384D34" w:rsidP="002B2580">
            <w:pPr>
              <w:jc w:val="center"/>
              <w:rPr>
                <w:rFonts w:ascii="Arial" w:hAnsi="Arial"/>
              </w:rPr>
            </w:pPr>
            <w:r w:rsidRPr="004E416F">
              <w:rPr>
                <w:rFonts w:ascii="Arial" w:hAnsi="Arial"/>
              </w:rPr>
              <w:t>ks</w:t>
            </w:r>
          </w:p>
        </w:tc>
        <w:tc>
          <w:tcPr>
            <w:tcW w:w="606" w:type="pct"/>
            <w:vMerge w:val="restart"/>
            <w:tcBorders>
              <w:top w:val="nil"/>
              <w:left w:val="single" w:sz="4" w:space="0" w:color="auto"/>
              <w:bottom w:val="single" w:sz="4" w:space="0" w:color="000000"/>
              <w:right w:val="single" w:sz="8" w:space="0" w:color="auto"/>
            </w:tcBorders>
            <w:shd w:val="clear" w:color="auto" w:fill="auto"/>
            <w:noWrap/>
            <w:vAlign w:val="center"/>
          </w:tcPr>
          <w:p w14:paraId="1C7F1977" w14:textId="77777777" w:rsidR="00384D34" w:rsidRPr="004E416F" w:rsidRDefault="00384D34" w:rsidP="002B2580">
            <w:pPr>
              <w:jc w:val="right"/>
              <w:rPr>
                <w:rFonts w:ascii="Arial" w:hAnsi="Arial"/>
              </w:rPr>
            </w:pPr>
          </w:p>
        </w:tc>
      </w:tr>
      <w:tr w:rsidR="00384D34" w:rsidRPr="004E416F" w14:paraId="351305E8" w14:textId="77777777" w:rsidTr="002B2580">
        <w:trPr>
          <w:trHeight w:val="315"/>
        </w:trPr>
        <w:tc>
          <w:tcPr>
            <w:tcW w:w="84" w:type="pct"/>
            <w:vMerge/>
            <w:tcBorders>
              <w:top w:val="nil"/>
              <w:left w:val="single" w:sz="4" w:space="0" w:color="auto"/>
              <w:bottom w:val="single" w:sz="4" w:space="0" w:color="auto"/>
              <w:right w:val="single" w:sz="4" w:space="0" w:color="auto"/>
            </w:tcBorders>
            <w:vAlign w:val="center"/>
            <w:hideMark/>
          </w:tcPr>
          <w:p w14:paraId="596CDD66" w14:textId="77777777" w:rsidR="00384D34" w:rsidRPr="004E416F" w:rsidRDefault="00384D34" w:rsidP="002B2580">
            <w:pPr>
              <w:rPr>
                <w:rFonts w:ascii="Arial" w:hAnsi="Arial"/>
              </w:rPr>
            </w:pPr>
          </w:p>
        </w:tc>
        <w:tc>
          <w:tcPr>
            <w:tcW w:w="657" w:type="pct"/>
            <w:vMerge/>
            <w:tcBorders>
              <w:top w:val="nil"/>
              <w:left w:val="single" w:sz="4" w:space="0" w:color="auto"/>
              <w:bottom w:val="single" w:sz="4" w:space="0" w:color="auto"/>
              <w:right w:val="single" w:sz="4" w:space="0" w:color="auto"/>
            </w:tcBorders>
            <w:vAlign w:val="center"/>
            <w:hideMark/>
          </w:tcPr>
          <w:p w14:paraId="40767D81" w14:textId="77777777" w:rsidR="00384D34" w:rsidRPr="004E416F" w:rsidRDefault="00384D34" w:rsidP="002B2580">
            <w:pPr>
              <w:rPr>
                <w:rFonts w:ascii="Arial" w:hAnsi="Arial"/>
              </w:rPr>
            </w:pPr>
          </w:p>
        </w:tc>
        <w:tc>
          <w:tcPr>
            <w:tcW w:w="84" w:type="pct"/>
            <w:vMerge/>
            <w:tcBorders>
              <w:top w:val="nil"/>
              <w:left w:val="single" w:sz="4" w:space="0" w:color="auto"/>
              <w:bottom w:val="single" w:sz="4" w:space="0" w:color="000000"/>
              <w:right w:val="single" w:sz="4" w:space="0" w:color="auto"/>
            </w:tcBorders>
            <w:vAlign w:val="center"/>
            <w:hideMark/>
          </w:tcPr>
          <w:p w14:paraId="1CB98379" w14:textId="77777777" w:rsidR="00384D34" w:rsidRPr="004E416F" w:rsidRDefault="00384D34" w:rsidP="002B2580">
            <w:pPr>
              <w:rPr>
                <w:rFonts w:ascii="Arial" w:hAnsi="Arial"/>
              </w:rPr>
            </w:pPr>
          </w:p>
        </w:tc>
        <w:tc>
          <w:tcPr>
            <w:tcW w:w="2851" w:type="pct"/>
            <w:vMerge/>
            <w:tcBorders>
              <w:top w:val="nil"/>
              <w:left w:val="single" w:sz="4" w:space="0" w:color="auto"/>
              <w:bottom w:val="single" w:sz="4" w:space="0" w:color="000000"/>
              <w:right w:val="single" w:sz="4" w:space="0" w:color="auto"/>
            </w:tcBorders>
            <w:vAlign w:val="center"/>
            <w:hideMark/>
          </w:tcPr>
          <w:p w14:paraId="13F588FC" w14:textId="77777777" w:rsidR="00384D34" w:rsidRPr="004E416F" w:rsidRDefault="00384D34" w:rsidP="002B2580">
            <w:pPr>
              <w:rPr>
                <w:rFonts w:ascii="Arial" w:hAnsi="Arial"/>
              </w:rPr>
            </w:pPr>
          </w:p>
        </w:tc>
        <w:tc>
          <w:tcPr>
            <w:tcW w:w="572" w:type="pct"/>
            <w:tcBorders>
              <w:top w:val="nil"/>
              <w:left w:val="nil"/>
              <w:bottom w:val="single" w:sz="4" w:space="0" w:color="auto"/>
              <w:right w:val="single" w:sz="4" w:space="0" w:color="auto"/>
            </w:tcBorders>
            <w:shd w:val="clear" w:color="auto" w:fill="auto"/>
            <w:noWrap/>
            <w:vAlign w:val="center"/>
            <w:hideMark/>
          </w:tcPr>
          <w:p w14:paraId="4D94DEB9" w14:textId="77777777" w:rsidR="00384D34" w:rsidRPr="004E416F" w:rsidRDefault="00384D34" w:rsidP="002B2580">
            <w:pPr>
              <w:jc w:val="right"/>
              <w:rPr>
                <w:rFonts w:ascii="Arial" w:hAnsi="Arial"/>
              </w:rPr>
            </w:pPr>
            <w:r w:rsidRPr="004E416F">
              <w:rPr>
                <w:rFonts w:ascii="Arial" w:hAnsi="Arial"/>
              </w:rPr>
              <w:t xml:space="preserve">423 </w:t>
            </w:r>
          </w:p>
        </w:tc>
        <w:tc>
          <w:tcPr>
            <w:tcW w:w="146" w:type="pct"/>
            <w:tcBorders>
              <w:top w:val="nil"/>
              <w:left w:val="nil"/>
              <w:bottom w:val="single" w:sz="4" w:space="0" w:color="auto"/>
              <w:right w:val="nil"/>
            </w:tcBorders>
            <w:shd w:val="clear" w:color="auto" w:fill="auto"/>
            <w:noWrap/>
            <w:vAlign w:val="center"/>
            <w:hideMark/>
          </w:tcPr>
          <w:p w14:paraId="63313B5E" w14:textId="77777777" w:rsidR="00384D34" w:rsidRPr="004E416F" w:rsidRDefault="00384D34" w:rsidP="002B2580">
            <w:pPr>
              <w:jc w:val="center"/>
              <w:rPr>
                <w:rFonts w:ascii="Arial" w:hAnsi="Arial"/>
              </w:rPr>
            </w:pPr>
            <w:r w:rsidRPr="004E416F">
              <w:rPr>
                <w:rFonts w:ascii="Arial" w:hAnsi="Arial"/>
              </w:rPr>
              <w:t>m2</w:t>
            </w:r>
          </w:p>
        </w:tc>
        <w:tc>
          <w:tcPr>
            <w:tcW w:w="606" w:type="pct"/>
            <w:vMerge/>
            <w:tcBorders>
              <w:top w:val="nil"/>
              <w:left w:val="single" w:sz="4" w:space="0" w:color="auto"/>
              <w:bottom w:val="single" w:sz="4" w:space="0" w:color="000000"/>
              <w:right w:val="single" w:sz="8" w:space="0" w:color="auto"/>
            </w:tcBorders>
            <w:vAlign w:val="center"/>
          </w:tcPr>
          <w:p w14:paraId="72BF6F05" w14:textId="77777777" w:rsidR="00384D34" w:rsidRPr="004E416F" w:rsidRDefault="00384D34" w:rsidP="002B2580">
            <w:pPr>
              <w:rPr>
                <w:rFonts w:ascii="Arial" w:hAnsi="Arial"/>
              </w:rPr>
            </w:pPr>
          </w:p>
        </w:tc>
      </w:tr>
      <w:tr w:rsidR="00384D34" w:rsidRPr="004E416F" w14:paraId="08BDAC3E" w14:textId="77777777" w:rsidTr="002B2580">
        <w:trPr>
          <w:trHeight w:val="330"/>
        </w:trPr>
        <w:tc>
          <w:tcPr>
            <w:tcW w:w="84" w:type="pct"/>
            <w:tcBorders>
              <w:top w:val="nil"/>
              <w:left w:val="nil"/>
              <w:bottom w:val="nil"/>
              <w:right w:val="nil"/>
            </w:tcBorders>
            <w:shd w:val="clear" w:color="auto" w:fill="auto"/>
            <w:noWrap/>
            <w:vAlign w:val="bottom"/>
            <w:hideMark/>
          </w:tcPr>
          <w:p w14:paraId="35D66F1F" w14:textId="77777777" w:rsidR="00384D34" w:rsidRPr="004E416F" w:rsidRDefault="00384D34" w:rsidP="002B2580">
            <w:pPr>
              <w:jc w:val="center"/>
              <w:rPr>
                <w:rFonts w:ascii="Arial" w:hAnsi="Arial"/>
              </w:rPr>
            </w:pPr>
          </w:p>
        </w:tc>
        <w:tc>
          <w:tcPr>
            <w:tcW w:w="657" w:type="pct"/>
            <w:tcBorders>
              <w:top w:val="nil"/>
              <w:left w:val="nil"/>
              <w:bottom w:val="nil"/>
              <w:right w:val="nil"/>
            </w:tcBorders>
            <w:shd w:val="clear" w:color="auto" w:fill="auto"/>
            <w:noWrap/>
            <w:vAlign w:val="bottom"/>
            <w:hideMark/>
          </w:tcPr>
          <w:p w14:paraId="7E71C9EE" w14:textId="77777777" w:rsidR="00384D34" w:rsidRPr="004E416F" w:rsidRDefault="00384D34" w:rsidP="002B2580">
            <w:pPr>
              <w:rPr>
                <w:sz w:val="20"/>
              </w:rPr>
            </w:pPr>
          </w:p>
        </w:tc>
        <w:tc>
          <w:tcPr>
            <w:tcW w:w="84" w:type="pct"/>
            <w:tcBorders>
              <w:top w:val="nil"/>
              <w:left w:val="nil"/>
              <w:bottom w:val="nil"/>
              <w:right w:val="nil"/>
            </w:tcBorders>
            <w:shd w:val="clear" w:color="auto" w:fill="auto"/>
            <w:noWrap/>
            <w:vAlign w:val="bottom"/>
            <w:hideMark/>
          </w:tcPr>
          <w:p w14:paraId="6E5CAF36" w14:textId="77777777" w:rsidR="00384D34" w:rsidRPr="004E416F" w:rsidRDefault="00384D34" w:rsidP="002B2580">
            <w:pPr>
              <w:rPr>
                <w:sz w:val="20"/>
              </w:rPr>
            </w:pPr>
          </w:p>
        </w:tc>
        <w:tc>
          <w:tcPr>
            <w:tcW w:w="2851" w:type="pct"/>
            <w:tcBorders>
              <w:top w:val="nil"/>
              <w:left w:val="nil"/>
              <w:bottom w:val="nil"/>
              <w:right w:val="nil"/>
            </w:tcBorders>
            <w:shd w:val="clear" w:color="auto" w:fill="auto"/>
            <w:noWrap/>
            <w:vAlign w:val="bottom"/>
            <w:hideMark/>
          </w:tcPr>
          <w:p w14:paraId="74BA9F47" w14:textId="77777777" w:rsidR="00384D34" w:rsidRPr="004E416F" w:rsidRDefault="00384D34" w:rsidP="002B2580">
            <w:pPr>
              <w:rPr>
                <w:sz w:val="20"/>
              </w:rPr>
            </w:pPr>
          </w:p>
        </w:tc>
        <w:tc>
          <w:tcPr>
            <w:tcW w:w="717" w:type="pct"/>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67D5FF4" w14:textId="77777777" w:rsidR="00384D34" w:rsidRPr="004E416F" w:rsidRDefault="00384D34" w:rsidP="002B2580">
            <w:pPr>
              <w:jc w:val="center"/>
              <w:rPr>
                <w:rFonts w:ascii="Arial" w:hAnsi="Arial"/>
                <w:b/>
                <w:bCs/>
              </w:rPr>
            </w:pPr>
            <w:r w:rsidRPr="004E416F">
              <w:rPr>
                <w:rFonts w:ascii="Arial" w:hAnsi="Arial"/>
                <w:b/>
                <w:bCs/>
              </w:rPr>
              <w:t xml:space="preserve"> SPOLU:  </w:t>
            </w:r>
          </w:p>
        </w:tc>
        <w:tc>
          <w:tcPr>
            <w:tcW w:w="606" w:type="pct"/>
            <w:tcBorders>
              <w:top w:val="single" w:sz="8" w:space="0" w:color="auto"/>
              <w:left w:val="single" w:sz="4" w:space="0" w:color="auto"/>
              <w:bottom w:val="single" w:sz="8" w:space="0" w:color="auto"/>
              <w:right w:val="single" w:sz="8" w:space="0" w:color="auto"/>
            </w:tcBorders>
            <w:shd w:val="clear" w:color="auto" w:fill="auto"/>
            <w:noWrap/>
            <w:vAlign w:val="center"/>
          </w:tcPr>
          <w:p w14:paraId="02D6E28B" w14:textId="77777777" w:rsidR="00384D34" w:rsidRPr="004E416F" w:rsidRDefault="00384D34" w:rsidP="002B2580">
            <w:pPr>
              <w:jc w:val="right"/>
              <w:rPr>
                <w:rFonts w:ascii="Arial" w:hAnsi="Arial"/>
                <w:b/>
                <w:bCs/>
              </w:rPr>
            </w:pPr>
          </w:p>
        </w:tc>
      </w:tr>
    </w:tbl>
    <w:p w14:paraId="6F856D69" w14:textId="77777777" w:rsidR="00384D34" w:rsidRDefault="00384D34" w:rsidP="00384D34">
      <w:pPr>
        <w:pStyle w:val="F6-MenoFunkcia"/>
        <w:ind w:left="0"/>
        <w:rPr>
          <w:szCs w:val="24"/>
        </w:rPr>
      </w:pPr>
    </w:p>
    <w:p w14:paraId="6CC35064" w14:textId="77777777" w:rsidR="00384D34" w:rsidRDefault="00384D34" w:rsidP="00384D34">
      <w:pPr>
        <w:pStyle w:val="F6-MenoFunkcia"/>
        <w:ind w:left="0"/>
        <w:rPr>
          <w:szCs w:val="24"/>
        </w:rPr>
      </w:pPr>
    </w:p>
    <w:p w14:paraId="1BEFF59B" w14:textId="77777777" w:rsidR="00384D34" w:rsidRDefault="00384D34" w:rsidP="00384D34">
      <w:pPr>
        <w:pStyle w:val="F6-MenoFunkcia"/>
        <w:ind w:left="0"/>
        <w:rPr>
          <w:szCs w:val="24"/>
        </w:rPr>
      </w:pPr>
    </w:p>
    <w:p w14:paraId="5FADF6BA" w14:textId="77777777" w:rsidR="00384D34" w:rsidRDefault="00384D34" w:rsidP="00384D34">
      <w:pPr>
        <w:pStyle w:val="F6-MenoFunkcia"/>
        <w:ind w:left="0"/>
        <w:rPr>
          <w:szCs w:val="24"/>
        </w:rPr>
      </w:pPr>
    </w:p>
    <w:p w14:paraId="2FDF18FC" w14:textId="77777777" w:rsidR="00384D34" w:rsidRDefault="00384D34" w:rsidP="00384D34">
      <w:pPr>
        <w:pStyle w:val="F6-MenoFunkcia"/>
        <w:ind w:left="0"/>
        <w:rPr>
          <w:szCs w:val="24"/>
        </w:rPr>
      </w:pPr>
    </w:p>
    <w:p w14:paraId="1CCE461A" w14:textId="77777777" w:rsidR="00384D34" w:rsidRDefault="00384D34" w:rsidP="00384D34">
      <w:pPr>
        <w:pStyle w:val="F6-MenoFunkcia"/>
        <w:ind w:left="0"/>
        <w:rPr>
          <w:szCs w:val="24"/>
        </w:rPr>
      </w:pPr>
    </w:p>
    <w:p w14:paraId="30642305" w14:textId="77777777" w:rsidR="00384D34" w:rsidRDefault="00384D34" w:rsidP="00384D34">
      <w:pPr>
        <w:pStyle w:val="F6-MenoFunkcia"/>
        <w:ind w:left="0"/>
        <w:rPr>
          <w:szCs w:val="24"/>
        </w:rPr>
      </w:pPr>
    </w:p>
    <w:p w14:paraId="0CA04CEA" w14:textId="77777777" w:rsidR="00384D34" w:rsidRDefault="00384D34" w:rsidP="00384D34">
      <w:pPr>
        <w:pStyle w:val="F6-MenoFunkcia"/>
        <w:ind w:left="0"/>
        <w:rPr>
          <w:szCs w:val="24"/>
        </w:rPr>
      </w:pPr>
    </w:p>
    <w:tbl>
      <w:tblPr>
        <w:tblW w:w="8840" w:type="dxa"/>
        <w:jc w:val="center"/>
        <w:tblCellMar>
          <w:left w:w="70" w:type="dxa"/>
          <w:right w:w="70" w:type="dxa"/>
        </w:tblCellMar>
        <w:tblLook w:val="04A0" w:firstRow="1" w:lastRow="0" w:firstColumn="1" w:lastColumn="0" w:noHBand="0" w:noVBand="1"/>
      </w:tblPr>
      <w:tblGrid>
        <w:gridCol w:w="520"/>
        <w:gridCol w:w="2920"/>
        <w:gridCol w:w="1120"/>
        <w:gridCol w:w="1252"/>
        <w:gridCol w:w="1509"/>
        <w:gridCol w:w="1591"/>
      </w:tblGrid>
      <w:tr w:rsidR="00384D34" w:rsidRPr="004E416F" w14:paraId="09E264D2" w14:textId="77777777" w:rsidTr="002B2580">
        <w:trPr>
          <w:trHeight w:val="690"/>
          <w:jc w:val="center"/>
        </w:trPr>
        <w:tc>
          <w:tcPr>
            <w:tcW w:w="520" w:type="dxa"/>
            <w:tcBorders>
              <w:top w:val="nil"/>
              <w:left w:val="nil"/>
              <w:bottom w:val="nil"/>
              <w:right w:val="nil"/>
            </w:tcBorders>
            <w:shd w:val="clear" w:color="auto" w:fill="auto"/>
            <w:noWrap/>
            <w:vAlign w:val="bottom"/>
            <w:hideMark/>
          </w:tcPr>
          <w:p w14:paraId="7CB3552A" w14:textId="77777777" w:rsidR="00384D34" w:rsidRPr="004E416F" w:rsidRDefault="00384D34" w:rsidP="002B2580">
            <w:pPr>
              <w:rPr>
                <w:sz w:val="20"/>
              </w:rPr>
            </w:pPr>
          </w:p>
        </w:tc>
        <w:tc>
          <w:tcPr>
            <w:tcW w:w="8320" w:type="dxa"/>
            <w:gridSpan w:val="5"/>
            <w:tcBorders>
              <w:top w:val="single" w:sz="8" w:space="0" w:color="auto"/>
              <w:left w:val="single" w:sz="8" w:space="0" w:color="auto"/>
              <w:bottom w:val="single" w:sz="4" w:space="0" w:color="auto"/>
              <w:right w:val="single" w:sz="4" w:space="0" w:color="000000"/>
            </w:tcBorders>
            <w:shd w:val="clear" w:color="000000" w:fill="C0C0C0"/>
            <w:noWrap/>
            <w:vAlign w:val="center"/>
            <w:hideMark/>
          </w:tcPr>
          <w:p w14:paraId="06D73A40" w14:textId="77777777" w:rsidR="00384D34" w:rsidRPr="004E416F" w:rsidRDefault="00384D34" w:rsidP="002B2580">
            <w:pPr>
              <w:jc w:val="center"/>
              <w:rPr>
                <w:rFonts w:ascii="Arial" w:hAnsi="Arial"/>
                <w:b/>
                <w:bCs/>
              </w:rPr>
            </w:pPr>
            <w:r w:rsidRPr="004E416F">
              <w:rPr>
                <w:rFonts w:ascii="Arial" w:hAnsi="Arial"/>
                <w:b/>
                <w:bCs/>
              </w:rPr>
              <w:t xml:space="preserve">Strojné zametanie </w:t>
            </w:r>
            <w:r>
              <w:rPr>
                <w:rFonts w:ascii="Arial" w:hAnsi="Arial"/>
                <w:b/>
                <w:bCs/>
              </w:rPr>
              <w:t xml:space="preserve"> </w:t>
            </w:r>
          </w:p>
        </w:tc>
      </w:tr>
      <w:tr w:rsidR="00384D34" w:rsidRPr="004E416F" w14:paraId="55C1E219" w14:textId="77777777" w:rsidTr="002B2580">
        <w:trPr>
          <w:trHeight w:val="690"/>
          <w:jc w:val="center"/>
        </w:trPr>
        <w:tc>
          <w:tcPr>
            <w:tcW w:w="520" w:type="dxa"/>
            <w:tcBorders>
              <w:top w:val="single" w:sz="4" w:space="0" w:color="auto"/>
              <w:left w:val="single" w:sz="8" w:space="0" w:color="auto"/>
              <w:bottom w:val="nil"/>
              <w:right w:val="single" w:sz="4" w:space="0" w:color="auto"/>
            </w:tcBorders>
            <w:shd w:val="clear" w:color="000000" w:fill="C0C0C0"/>
            <w:noWrap/>
            <w:vAlign w:val="center"/>
            <w:hideMark/>
          </w:tcPr>
          <w:p w14:paraId="4D428F46" w14:textId="77777777" w:rsidR="00384D34" w:rsidRPr="004E416F" w:rsidRDefault="00384D34" w:rsidP="002B2580">
            <w:pPr>
              <w:jc w:val="center"/>
              <w:rPr>
                <w:rFonts w:ascii="Arial" w:hAnsi="Arial"/>
                <w:b/>
                <w:bCs/>
                <w:sz w:val="20"/>
              </w:rPr>
            </w:pPr>
            <w:r w:rsidRPr="004E416F">
              <w:rPr>
                <w:rFonts w:ascii="Arial" w:hAnsi="Arial"/>
                <w:b/>
                <w:bCs/>
                <w:sz w:val="20"/>
              </w:rPr>
              <w:t>r.č.</w:t>
            </w:r>
          </w:p>
        </w:tc>
        <w:tc>
          <w:tcPr>
            <w:tcW w:w="2920" w:type="dxa"/>
            <w:tcBorders>
              <w:top w:val="nil"/>
              <w:left w:val="nil"/>
              <w:bottom w:val="nil"/>
              <w:right w:val="single" w:sz="4" w:space="0" w:color="auto"/>
            </w:tcBorders>
            <w:shd w:val="clear" w:color="000000" w:fill="C0C0C0"/>
            <w:noWrap/>
            <w:vAlign w:val="center"/>
            <w:hideMark/>
          </w:tcPr>
          <w:p w14:paraId="0D7F591C" w14:textId="77777777" w:rsidR="00384D34" w:rsidRPr="004E416F" w:rsidRDefault="00384D34" w:rsidP="002B2580">
            <w:pPr>
              <w:jc w:val="center"/>
              <w:rPr>
                <w:rFonts w:ascii="Arial" w:hAnsi="Arial"/>
                <w:b/>
                <w:bCs/>
                <w:sz w:val="20"/>
              </w:rPr>
            </w:pPr>
            <w:r w:rsidRPr="004E416F">
              <w:rPr>
                <w:rFonts w:ascii="Arial" w:hAnsi="Arial"/>
                <w:b/>
                <w:bCs/>
                <w:sz w:val="20"/>
              </w:rPr>
              <w:t>m.č.</w:t>
            </w:r>
          </w:p>
        </w:tc>
        <w:tc>
          <w:tcPr>
            <w:tcW w:w="112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698A3121" w14:textId="77777777" w:rsidR="00384D34" w:rsidRPr="004E416F" w:rsidRDefault="00384D34" w:rsidP="002B2580">
            <w:pPr>
              <w:jc w:val="center"/>
              <w:rPr>
                <w:rFonts w:ascii="Arial" w:hAnsi="Arial"/>
                <w:b/>
                <w:bCs/>
                <w:sz w:val="20"/>
              </w:rPr>
            </w:pPr>
            <w:r w:rsidRPr="004E416F">
              <w:rPr>
                <w:rFonts w:ascii="Arial" w:hAnsi="Arial"/>
                <w:b/>
                <w:bCs/>
                <w:sz w:val="20"/>
              </w:rPr>
              <w:t>výmera v m</w:t>
            </w:r>
          </w:p>
        </w:tc>
        <w:tc>
          <w:tcPr>
            <w:tcW w:w="1180" w:type="dxa"/>
            <w:tcBorders>
              <w:top w:val="nil"/>
              <w:left w:val="nil"/>
              <w:bottom w:val="nil"/>
              <w:right w:val="single" w:sz="4" w:space="0" w:color="auto"/>
            </w:tcBorders>
            <w:shd w:val="clear" w:color="000000" w:fill="C0C0C0"/>
            <w:noWrap/>
            <w:vAlign w:val="center"/>
            <w:hideMark/>
          </w:tcPr>
          <w:p w14:paraId="758BB466" w14:textId="77777777" w:rsidR="00384D34" w:rsidRPr="004E416F" w:rsidRDefault="00384D34" w:rsidP="002B2580">
            <w:pPr>
              <w:jc w:val="center"/>
              <w:rPr>
                <w:rFonts w:ascii="Arial" w:hAnsi="Arial"/>
                <w:b/>
                <w:bCs/>
                <w:sz w:val="20"/>
              </w:rPr>
            </w:pPr>
            <w:r w:rsidRPr="004E416F">
              <w:rPr>
                <w:rFonts w:ascii="Arial" w:hAnsi="Arial"/>
                <w:b/>
                <w:bCs/>
                <w:sz w:val="20"/>
              </w:rPr>
              <w:t>jed. cena</w:t>
            </w:r>
          </w:p>
        </w:tc>
        <w:tc>
          <w:tcPr>
            <w:tcW w:w="1509"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0B949F19" w14:textId="77777777" w:rsidR="00384D34" w:rsidRPr="004E416F" w:rsidRDefault="00384D34" w:rsidP="002B2580">
            <w:pPr>
              <w:jc w:val="center"/>
              <w:rPr>
                <w:rFonts w:ascii="Arial" w:hAnsi="Arial"/>
                <w:b/>
                <w:bCs/>
                <w:sz w:val="20"/>
              </w:rPr>
            </w:pPr>
            <w:r w:rsidRPr="004E416F">
              <w:rPr>
                <w:rFonts w:ascii="Arial" w:hAnsi="Arial"/>
                <w:b/>
                <w:bCs/>
                <w:sz w:val="20"/>
              </w:rPr>
              <w:t>týždenná cykličnosť</w:t>
            </w:r>
          </w:p>
        </w:tc>
        <w:tc>
          <w:tcPr>
            <w:tcW w:w="1591" w:type="dxa"/>
            <w:vMerge w:val="restart"/>
            <w:tcBorders>
              <w:top w:val="nil"/>
              <w:left w:val="single" w:sz="4" w:space="0" w:color="auto"/>
              <w:bottom w:val="single" w:sz="4" w:space="0" w:color="000000"/>
              <w:right w:val="single" w:sz="8" w:space="0" w:color="auto"/>
            </w:tcBorders>
            <w:shd w:val="clear" w:color="000000" w:fill="C0C0C0"/>
            <w:noWrap/>
            <w:vAlign w:val="center"/>
            <w:hideMark/>
          </w:tcPr>
          <w:p w14:paraId="5FA8473D" w14:textId="77777777" w:rsidR="00384D34" w:rsidRPr="004E416F" w:rsidRDefault="00384D34" w:rsidP="002B2580">
            <w:pPr>
              <w:jc w:val="center"/>
              <w:rPr>
                <w:rFonts w:ascii="Arial" w:hAnsi="Arial"/>
                <w:b/>
                <w:bCs/>
                <w:sz w:val="20"/>
              </w:rPr>
            </w:pPr>
            <w:r w:rsidRPr="004E416F">
              <w:rPr>
                <w:rFonts w:ascii="Arial" w:hAnsi="Arial"/>
                <w:b/>
                <w:bCs/>
                <w:sz w:val="20"/>
              </w:rPr>
              <w:t>obrat v euro</w:t>
            </w:r>
          </w:p>
        </w:tc>
      </w:tr>
      <w:tr w:rsidR="00384D34" w:rsidRPr="004E416F" w14:paraId="51753CFE"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0C0C0"/>
            <w:noWrap/>
            <w:vAlign w:val="center"/>
            <w:hideMark/>
          </w:tcPr>
          <w:p w14:paraId="0A0BCB5A" w14:textId="77777777" w:rsidR="00384D34" w:rsidRPr="004E416F" w:rsidRDefault="00384D34" w:rsidP="002B2580">
            <w:pPr>
              <w:jc w:val="center"/>
              <w:rPr>
                <w:rFonts w:ascii="Arial" w:hAnsi="Arial"/>
                <w:b/>
                <w:bCs/>
                <w:sz w:val="20"/>
              </w:rPr>
            </w:pPr>
            <w:r w:rsidRPr="004E416F">
              <w:rPr>
                <w:rFonts w:ascii="Arial" w:hAnsi="Arial"/>
                <w:b/>
                <w:bCs/>
                <w:sz w:val="20"/>
              </w:rPr>
              <w:t> </w:t>
            </w:r>
          </w:p>
        </w:tc>
        <w:tc>
          <w:tcPr>
            <w:tcW w:w="2920" w:type="dxa"/>
            <w:tcBorders>
              <w:top w:val="nil"/>
              <w:left w:val="nil"/>
              <w:bottom w:val="single" w:sz="4" w:space="0" w:color="auto"/>
              <w:right w:val="single" w:sz="4" w:space="0" w:color="auto"/>
            </w:tcBorders>
            <w:shd w:val="clear" w:color="000000" w:fill="C0C0C0"/>
            <w:noWrap/>
            <w:vAlign w:val="center"/>
            <w:hideMark/>
          </w:tcPr>
          <w:p w14:paraId="0184EF40" w14:textId="77777777" w:rsidR="00384D34" w:rsidRPr="004E416F" w:rsidRDefault="00384D34" w:rsidP="002B2580">
            <w:pPr>
              <w:jc w:val="center"/>
              <w:rPr>
                <w:rFonts w:ascii="Arial" w:hAnsi="Arial"/>
                <w:b/>
                <w:bCs/>
                <w:sz w:val="20"/>
              </w:rPr>
            </w:pPr>
            <w:r w:rsidRPr="004E416F">
              <w:rPr>
                <w:rFonts w:ascii="Arial" w:hAnsi="Arial"/>
                <w:b/>
                <w:bCs/>
                <w:sz w:val="20"/>
              </w:rPr>
              <w:t> </w:t>
            </w:r>
          </w:p>
        </w:tc>
        <w:tc>
          <w:tcPr>
            <w:tcW w:w="1120" w:type="dxa"/>
            <w:vMerge/>
            <w:tcBorders>
              <w:top w:val="nil"/>
              <w:left w:val="single" w:sz="4" w:space="0" w:color="auto"/>
              <w:bottom w:val="single" w:sz="4" w:space="0" w:color="000000"/>
              <w:right w:val="single" w:sz="4" w:space="0" w:color="auto"/>
            </w:tcBorders>
            <w:vAlign w:val="center"/>
            <w:hideMark/>
          </w:tcPr>
          <w:p w14:paraId="63DB1C86" w14:textId="77777777" w:rsidR="00384D34" w:rsidRPr="004E416F" w:rsidRDefault="00384D34" w:rsidP="002B2580">
            <w:pPr>
              <w:rPr>
                <w:rFonts w:ascii="Arial" w:hAnsi="Arial"/>
                <w:b/>
                <w:bCs/>
                <w:sz w:val="20"/>
              </w:rPr>
            </w:pPr>
          </w:p>
        </w:tc>
        <w:tc>
          <w:tcPr>
            <w:tcW w:w="1180" w:type="dxa"/>
            <w:tcBorders>
              <w:top w:val="nil"/>
              <w:left w:val="nil"/>
              <w:bottom w:val="single" w:sz="4" w:space="0" w:color="auto"/>
              <w:right w:val="single" w:sz="4" w:space="0" w:color="auto"/>
            </w:tcBorders>
            <w:shd w:val="clear" w:color="000000" w:fill="C0C0C0"/>
            <w:noWrap/>
            <w:vAlign w:val="center"/>
            <w:hideMark/>
          </w:tcPr>
          <w:p w14:paraId="67E23C4F" w14:textId="77777777" w:rsidR="00384D34" w:rsidRPr="004E416F" w:rsidRDefault="00384D34" w:rsidP="002B2580">
            <w:pPr>
              <w:jc w:val="center"/>
              <w:rPr>
                <w:rFonts w:ascii="Arial" w:hAnsi="Arial"/>
                <w:b/>
                <w:bCs/>
                <w:sz w:val="20"/>
              </w:rPr>
            </w:pPr>
            <w:r w:rsidRPr="004E416F">
              <w:rPr>
                <w:rFonts w:ascii="Arial" w:hAnsi="Arial"/>
                <w:b/>
                <w:bCs/>
                <w:sz w:val="20"/>
              </w:rPr>
              <w:t> </w:t>
            </w:r>
          </w:p>
        </w:tc>
        <w:tc>
          <w:tcPr>
            <w:tcW w:w="1509" w:type="dxa"/>
            <w:vMerge/>
            <w:tcBorders>
              <w:top w:val="nil"/>
              <w:left w:val="single" w:sz="4" w:space="0" w:color="auto"/>
              <w:bottom w:val="single" w:sz="4" w:space="0" w:color="000000"/>
              <w:right w:val="single" w:sz="4" w:space="0" w:color="auto"/>
            </w:tcBorders>
            <w:vAlign w:val="center"/>
            <w:hideMark/>
          </w:tcPr>
          <w:p w14:paraId="6D30A320" w14:textId="77777777" w:rsidR="00384D34" w:rsidRPr="004E416F" w:rsidRDefault="00384D34" w:rsidP="002B2580">
            <w:pPr>
              <w:rPr>
                <w:rFonts w:ascii="Arial" w:hAnsi="Arial"/>
                <w:b/>
                <w:bCs/>
                <w:sz w:val="20"/>
              </w:rPr>
            </w:pPr>
          </w:p>
        </w:tc>
        <w:tc>
          <w:tcPr>
            <w:tcW w:w="1591" w:type="dxa"/>
            <w:vMerge/>
            <w:tcBorders>
              <w:top w:val="nil"/>
              <w:left w:val="single" w:sz="4" w:space="0" w:color="auto"/>
              <w:bottom w:val="single" w:sz="4" w:space="0" w:color="000000"/>
              <w:right w:val="single" w:sz="8" w:space="0" w:color="auto"/>
            </w:tcBorders>
            <w:vAlign w:val="center"/>
            <w:hideMark/>
          </w:tcPr>
          <w:p w14:paraId="7DEEE933" w14:textId="77777777" w:rsidR="00384D34" w:rsidRPr="004E416F" w:rsidRDefault="00384D34" w:rsidP="002B2580">
            <w:pPr>
              <w:rPr>
                <w:rFonts w:ascii="Arial" w:hAnsi="Arial"/>
                <w:b/>
                <w:bCs/>
                <w:sz w:val="20"/>
              </w:rPr>
            </w:pPr>
          </w:p>
        </w:tc>
      </w:tr>
      <w:tr w:rsidR="00384D34" w:rsidRPr="004E416F" w14:paraId="2D7BD9F9" w14:textId="77777777" w:rsidTr="002B2580">
        <w:trPr>
          <w:trHeight w:val="51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19B1B2AB" w14:textId="77777777" w:rsidR="00384D34" w:rsidRPr="00C11E4E" w:rsidRDefault="00384D34" w:rsidP="002B2580">
            <w:pPr>
              <w:jc w:val="center"/>
              <w:rPr>
                <w:rFonts w:ascii="Arial" w:hAnsi="Arial"/>
              </w:rPr>
            </w:pPr>
            <w:r w:rsidRPr="00C11E4E">
              <w:rPr>
                <w:rFonts w:ascii="Arial" w:hAnsi="Arial"/>
              </w:rPr>
              <w:t>61</w:t>
            </w:r>
          </w:p>
        </w:tc>
        <w:tc>
          <w:tcPr>
            <w:tcW w:w="2920" w:type="dxa"/>
            <w:tcBorders>
              <w:top w:val="nil"/>
              <w:left w:val="nil"/>
              <w:bottom w:val="single" w:sz="4" w:space="0" w:color="auto"/>
              <w:right w:val="single" w:sz="4" w:space="0" w:color="auto"/>
            </w:tcBorders>
            <w:shd w:val="clear" w:color="000000" w:fill="FFFFFF"/>
            <w:noWrap/>
            <w:vAlign w:val="bottom"/>
            <w:hideMark/>
          </w:tcPr>
          <w:p w14:paraId="51200E28" w14:textId="77777777" w:rsidR="00384D34" w:rsidRPr="00C11E4E" w:rsidRDefault="00384D34" w:rsidP="002B2580">
            <w:pPr>
              <w:rPr>
                <w:rFonts w:ascii="Arial" w:hAnsi="Arial"/>
              </w:rPr>
            </w:pPr>
            <w:r w:rsidRPr="00C11E4E">
              <w:rPr>
                <w:rFonts w:ascii="Arial" w:hAnsi="Arial"/>
              </w:rPr>
              <w:t>Karlova Ves</w:t>
            </w:r>
          </w:p>
        </w:tc>
        <w:tc>
          <w:tcPr>
            <w:tcW w:w="1120" w:type="dxa"/>
            <w:tcBorders>
              <w:top w:val="nil"/>
              <w:left w:val="nil"/>
              <w:bottom w:val="single" w:sz="4" w:space="0" w:color="auto"/>
              <w:right w:val="single" w:sz="4" w:space="0" w:color="auto"/>
            </w:tcBorders>
            <w:shd w:val="clear" w:color="000000" w:fill="FFFFFF"/>
            <w:noWrap/>
            <w:vAlign w:val="bottom"/>
            <w:hideMark/>
          </w:tcPr>
          <w:p w14:paraId="55CBEBAC" w14:textId="77777777" w:rsidR="00384D34" w:rsidRPr="00C11E4E" w:rsidRDefault="00384D34" w:rsidP="002B2580">
            <w:pPr>
              <w:jc w:val="right"/>
              <w:rPr>
                <w:rFonts w:ascii="Arial" w:hAnsi="Arial"/>
              </w:rPr>
            </w:pPr>
            <w:r w:rsidRPr="00C11E4E">
              <w:rPr>
                <w:rFonts w:ascii="Arial" w:hAnsi="Arial"/>
              </w:rPr>
              <w:t>8 530</w:t>
            </w:r>
          </w:p>
        </w:tc>
        <w:tc>
          <w:tcPr>
            <w:tcW w:w="1180" w:type="dxa"/>
            <w:tcBorders>
              <w:top w:val="nil"/>
              <w:left w:val="nil"/>
              <w:bottom w:val="single" w:sz="4" w:space="0" w:color="auto"/>
              <w:right w:val="single" w:sz="4" w:space="0" w:color="auto"/>
            </w:tcBorders>
            <w:shd w:val="clear" w:color="auto" w:fill="FFFF00"/>
            <w:noWrap/>
            <w:vAlign w:val="bottom"/>
          </w:tcPr>
          <w:p w14:paraId="0B1D08D8" w14:textId="77777777" w:rsidR="00384D34" w:rsidRPr="00C11E4E" w:rsidRDefault="00384D34" w:rsidP="002B2580">
            <w:pPr>
              <w:jc w:val="right"/>
              <w:rPr>
                <w:rFonts w:ascii="Arial" w:hAnsi="Arial"/>
                <w:color w:val="FFFF00"/>
              </w:rPr>
            </w:pPr>
          </w:p>
        </w:tc>
        <w:tc>
          <w:tcPr>
            <w:tcW w:w="1509" w:type="dxa"/>
            <w:tcBorders>
              <w:top w:val="nil"/>
              <w:left w:val="nil"/>
              <w:bottom w:val="single" w:sz="4" w:space="0" w:color="auto"/>
              <w:right w:val="single" w:sz="4" w:space="0" w:color="auto"/>
            </w:tcBorders>
            <w:shd w:val="clear" w:color="000000" w:fill="FFFFFF"/>
            <w:noWrap/>
            <w:vAlign w:val="bottom"/>
            <w:hideMark/>
          </w:tcPr>
          <w:p w14:paraId="73E8F466" w14:textId="77777777" w:rsidR="00384D34" w:rsidRPr="00C11E4E" w:rsidRDefault="00384D34" w:rsidP="002B2580">
            <w:pPr>
              <w:jc w:val="center"/>
              <w:rPr>
                <w:rFonts w:ascii="Arial" w:hAnsi="Arial"/>
              </w:rPr>
            </w:pPr>
            <w:r w:rsidRPr="00C11E4E">
              <w:rPr>
                <w:rFonts w:ascii="Arial" w:hAnsi="Arial"/>
              </w:rPr>
              <w:t>2</w:t>
            </w:r>
          </w:p>
        </w:tc>
        <w:tc>
          <w:tcPr>
            <w:tcW w:w="1591" w:type="dxa"/>
            <w:tcBorders>
              <w:top w:val="nil"/>
              <w:left w:val="nil"/>
              <w:bottom w:val="single" w:sz="4" w:space="0" w:color="auto"/>
              <w:right w:val="single" w:sz="8" w:space="0" w:color="auto"/>
            </w:tcBorders>
            <w:shd w:val="clear" w:color="000000" w:fill="FFFFFF"/>
            <w:noWrap/>
            <w:vAlign w:val="bottom"/>
          </w:tcPr>
          <w:p w14:paraId="4AF4D428" w14:textId="77777777" w:rsidR="00384D34" w:rsidRPr="00C11E4E" w:rsidRDefault="00384D34" w:rsidP="002B2580">
            <w:pPr>
              <w:jc w:val="right"/>
              <w:rPr>
                <w:rFonts w:ascii="Arial" w:hAnsi="Arial"/>
              </w:rPr>
            </w:pPr>
          </w:p>
        </w:tc>
      </w:tr>
      <w:tr w:rsidR="00384D34" w:rsidRPr="004E416F" w14:paraId="52A4F4A9" w14:textId="77777777" w:rsidTr="002B2580">
        <w:trPr>
          <w:trHeight w:val="51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0365FE53" w14:textId="77777777" w:rsidR="00384D34" w:rsidRPr="00C11E4E" w:rsidRDefault="00384D34" w:rsidP="002B2580">
            <w:pPr>
              <w:jc w:val="center"/>
              <w:rPr>
                <w:rFonts w:ascii="Arial" w:hAnsi="Arial"/>
              </w:rPr>
            </w:pPr>
            <w:r w:rsidRPr="00C11E4E">
              <w:rPr>
                <w:rFonts w:ascii="Arial" w:hAnsi="Arial"/>
              </w:rPr>
              <w:t>62</w:t>
            </w:r>
          </w:p>
        </w:tc>
        <w:tc>
          <w:tcPr>
            <w:tcW w:w="2920" w:type="dxa"/>
            <w:tcBorders>
              <w:top w:val="nil"/>
              <w:left w:val="nil"/>
              <w:bottom w:val="single" w:sz="4" w:space="0" w:color="auto"/>
              <w:right w:val="single" w:sz="4" w:space="0" w:color="auto"/>
            </w:tcBorders>
            <w:shd w:val="clear" w:color="000000" w:fill="FFFFFF"/>
            <w:noWrap/>
            <w:vAlign w:val="bottom"/>
            <w:hideMark/>
          </w:tcPr>
          <w:p w14:paraId="7ADA79F6" w14:textId="77777777" w:rsidR="00384D34" w:rsidRPr="00C11E4E" w:rsidRDefault="00384D34" w:rsidP="002B2580">
            <w:pPr>
              <w:rPr>
                <w:rFonts w:ascii="Arial" w:hAnsi="Arial"/>
              </w:rPr>
            </w:pPr>
            <w:r w:rsidRPr="00C11E4E">
              <w:rPr>
                <w:rFonts w:ascii="Arial" w:hAnsi="Arial"/>
              </w:rPr>
              <w:t>Karlova Ves</w:t>
            </w:r>
          </w:p>
        </w:tc>
        <w:tc>
          <w:tcPr>
            <w:tcW w:w="1120" w:type="dxa"/>
            <w:tcBorders>
              <w:top w:val="nil"/>
              <w:left w:val="nil"/>
              <w:bottom w:val="single" w:sz="4" w:space="0" w:color="auto"/>
              <w:right w:val="single" w:sz="4" w:space="0" w:color="auto"/>
            </w:tcBorders>
            <w:shd w:val="clear" w:color="000000" w:fill="FFFFFF"/>
            <w:noWrap/>
            <w:vAlign w:val="bottom"/>
            <w:hideMark/>
          </w:tcPr>
          <w:p w14:paraId="2A85BAF8" w14:textId="77777777" w:rsidR="00384D34" w:rsidRPr="00C11E4E" w:rsidRDefault="00384D34" w:rsidP="002B2580">
            <w:pPr>
              <w:jc w:val="right"/>
              <w:rPr>
                <w:rFonts w:ascii="Arial" w:hAnsi="Arial"/>
              </w:rPr>
            </w:pPr>
            <w:r w:rsidRPr="00C11E4E">
              <w:rPr>
                <w:rFonts w:ascii="Arial" w:hAnsi="Arial"/>
              </w:rPr>
              <w:t>14 820</w:t>
            </w:r>
          </w:p>
        </w:tc>
        <w:tc>
          <w:tcPr>
            <w:tcW w:w="1180" w:type="dxa"/>
            <w:tcBorders>
              <w:top w:val="nil"/>
              <w:left w:val="nil"/>
              <w:bottom w:val="single" w:sz="4" w:space="0" w:color="auto"/>
              <w:right w:val="single" w:sz="4" w:space="0" w:color="auto"/>
            </w:tcBorders>
            <w:shd w:val="clear" w:color="auto" w:fill="FFFF00"/>
            <w:noWrap/>
            <w:vAlign w:val="bottom"/>
          </w:tcPr>
          <w:p w14:paraId="67628572" w14:textId="77777777" w:rsidR="00384D34" w:rsidRPr="00C11E4E" w:rsidRDefault="00384D34" w:rsidP="002B2580">
            <w:pPr>
              <w:jc w:val="right"/>
              <w:rPr>
                <w:rFonts w:ascii="Arial" w:hAnsi="Arial"/>
                <w:color w:val="FFFF00"/>
              </w:rPr>
            </w:pPr>
          </w:p>
        </w:tc>
        <w:tc>
          <w:tcPr>
            <w:tcW w:w="1509" w:type="dxa"/>
            <w:tcBorders>
              <w:top w:val="nil"/>
              <w:left w:val="nil"/>
              <w:bottom w:val="single" w:sz="4" w:space="0" w:color="auto"/>
              <w:right w:val="single" w:sz="4" w:space="0" w:color="auto"/>
            </w:tcBorders>
            <w:shd w:val="clear" w:color="000000" w:fill="FFFFFF"/>
            <w:noWrap/>
            <w:vAlign w:val="bottom"/>
            <w:hideMark/>
          </w:tcPr>
          <w:p w14:paraId="49A65FF3" w14:textId="77777777" w:rsidR="00384D34" w:rsidRPr="00C11E4E" w:rsidRDefault="00384D34" w:rsidP="002B2580">
            <w:pPr>
              <w:jc w:val="center"/>
              <w:rPr>
                <w:rFonts w:ascii="Arial" w:hAnsi="Arial"/>
              </w:rPr>
            </w:pPr>
            <w:r w:rsidRPr="00C11E4E">
              <w:rPr>
                <w:rFonts w:ascii="Arial" w:hAnsi="Arial"/>
              </w:rPr>
              <w:t>2</w:t>
            </w:r>
          </w:p>
        </w:tc>
        <w:tc>
          <w:tcPr>
            <w:tcW w:w="1591" w:type="dxa"/>
            <w:tcBorders>
              <w:top w:val="nil"/>
              <w:left w:val="nil"/>
              <w:bottom w:val="single" w:sz="4" w:space="0" w:color="auto"/>
              <w:right w:val="single" w:sz="8" w:space="0" w:color="auto"/>
            </w:tcBorders>
            <w:shd w:val="clear" w:color="000000" w:fill="FFFFFF"/>
            <w:noWrap/>
            <w:vAlign w:val="bottom"/>
          </w:tcPr>
          <w:p w14:paraId="0EBBB895" w14:textId="77777777" w:rsidR="00384D34" w:rsidRPr="00C11E4E" w:rsidRDefault="00384D34" w:rsidP="002B2580">
            <w:pPr>
              <w:jc w:val="right"/>
              <w:rPr>
                <w:rFonts w:ascii="Arial" w:hAnsi="Arial"/>
              </w:rPr>
            </w:pPr>
          </w:p>
        </w:tc>
      </w:tr>
      <w:tr w:rsidR="00384D34" w:rsidRPr="004E416F" w14:paraId="072F0963" w14:textId="77777777" w:rsidTr="002B2580">
        <w:trPr>
          <w:trHeight w:val="51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1D4ACAA4" w14:textId="77777777" w:rsidR="00384D34" w:rsidRPr="00C11E4E" w:rsidRDefault="00384D34" w:rsidP="002B2580">
            <w:pPr>
              <w:jc w:val="center"/>
              <w:rPr>
                <w:rFonts w:ascii="Arial" w:hAnsi="Arial"/>
              </w:rPr>
            </w:pPr>
            <w:r w:rsidRPr="00C11E4E">
              <w:rPr>
                <w:rFonts w:ascii="Arial" w:hAnsi="Arial"/>
              </w:rPr>
              <w:t>63</w:t>
            </w:r>
          </w:p>
        </w:tc>
        <w:tc>
          <w:tcPr>
            <w:tcW w:w="2920" w:type="dxa"/>
            <w:tcBorders>
              <w:top w:val="nil"/>
              <w:left w:val="nil"/>
              <w:bottom w:val="single" w:sz="4" w:space="0" w:color="auto"/>
              <w:right w:val="single" w:sz="4" w:space="0" w:color="auto"/>
            </w:tcBorders>
            <w:shd w:val="clear" w:color="000000" w:fill="FFFFFF"/>
            <w:noWrap/>
            <w:vAlign w:val="bottom"/>
            <w:hideMark/>
          </w:tcPr>
          <w:p w14:paraId="594CC7D9" w14:textId="77777777" w:rsidR="00384D34" w:rsidRPr="00C11E4E" w:rsidRDefault="00384D34" w:rsidP="002B2580">
            <w:pPr>
              <w:rPr>
                <w:rFonts w:ascii="Arial" w:hAnsi="Arial"/>
              </w:rPr>
            </w:pPr>
            <w:r w:rsidRPr="00C11E4E">
              <w:rPr>
                <w:rFonts w:ascii="Arial" w:hAnsi="Arial"/>
              </w:rPr>
              <w:t>Karlova Ves L</w:t>
            </w:r>
          </w:p>
        </w:tc>
        <w:tc>
          <w:tcPr>
            <w:tcW w:w="1120" w:type="dxa"/>
            <w:tcBorders>
              <w:top w:val="nil"/>
              <w:left w:val="nil"/>
              <w:bottom w:val="single" w:sz="4" w:space="0" w:color="auto"/>
              <w:right w:val="single" w:sz="4" w:space="0" w:color="auto"/>
            </w:tcBorders>
            <w:shd w:val="clear" w:color="000000" w:fill="FFFFFF"/>
            <w:noWrap/>
            <w:vAlign w:val="bottom"/>
            <w:hideMark/>
          </w:tcPr>
          <w:p w14:paraId="719BBA9A" w14:textId="77777777" w:rsidR="00384D34" w:rsidRPr="00C11E4E" w:rsidRDefault="00384D34" w:rsidP="002B2580">
            <w:pPr>
              <w:jc w:val="right"/>
              <w:rPr>
                <w:rFonts w:ascii="Arial" w:hAnsi="Arial"/>
              </w:rPr>
            </w:pPr>
            <w:r w:rsidRPr="00C11E4E">
              <w:rPr>
                <w:rFonts w:ascii="Arial" w:hAnsi="Arial"/>
              </w:rPr>
              <w:t>17 450</w:t>
            </w:r>
          </w:p>
        </w:tc>
        <w:tc>
          <w:tcPr>
            <w:tcW w:w="1180" w:type="dxa"/>
            <w:tcBorders>
              <w:top w:val="nil"/>
              <w:left w:val="nil"/>
              <w:bottom w:val="single" w:sz="4" w:space="0" w:color="auto"/>
              <w:right w:val="single" w:sz="4" w:space="0" w:color="auto"/>
            </w:tcBorders>
            <w:shd w:val="clear" w:color="auto" w:fill="FFFF00"/>
            <w:noWrap/>
            <w:vAlign w:val="bottom"/>
          </w:tcPr>
          <w:p w14:paraId="7E529FED" w14:textId="77777777" w:rsidR="00384D34" w:rsidRPr="00C11E4E" w:rsidRDefault="00384D34" w:rsidP="002B2580">
            <w:pPr>
              <w:jc w:val="right"/>
              <w:rPr>
                <w:rFonts w:ascii="Arial" w:hAnsi="Arial"/>
                <w:color w:val="FFFF00"/>
              </w:rPr>
            </w:pPr>
          </w:p>
        </w:tc>
        <w:tc>
          <w:tcPr>
            <w:tcW w:w="1509" w:type="dxa"/>
            <w:tcBorders>
              <w:top w:val="nil"/>
              <w:left w:val="nil"/>
              <w:bottom w:val="single" w:sz="4" w:space="0" w:color="auto"/>
              <w:right w:val="single" w:sz="4" w:space="0" w:color="auto"/>
            </w:tcBorders>
            <w:shd w:val="clear" w:color="000000" w:fill="FFFFFF"/>
            <w:noWrap/>
            <w:vAlign w:val="bottom"/>
            <w:hideMark/>
          </w:tcPr>
          <w:p w14:paraId="42CE3C36" w14:textId="77777777" w:rsidR="00384D34" w:rsidRPr="00C11E4E" w:rsidRDefault="00384D34" w:rsidP="002B2580">
            <w:pPr>
              <w:jc w:val="center"/>
              <w:rPr>
                <w:rFonts w:ascii="Arial" w:hAnsi="Arial"/>
              </w:rPr>
            </w:pPr>
            <w:r w:rsidRPr="00C11E4E">
              <w:rPr>
                <w:rFonts w:ascii="Arial" w:hAnsi="Arial"/>
              </w:rPr>
              <w:t>2</w:t>
            </w:r>
          </w:p>
        </w:tc>
        <w:tc>
          <w:tcPr>
            <w:tcW w:w="1591" w:type="dxa"/>
            <w:tcBorders>
              <w:top w:val="nil"/>
              <w:left w:val="nil"/>
              <w:bottom w:val="single" w:sz="4" w:space="0" w:color="auto"/>
              <w:right w:val="single" w:sz="8" w:space="0" w:color="auto"/>
            </w:tcBorders>
            <w:shd w:val="clear" w:color="000000" w:fill="FFFFFF"/>
            <w:noWrap/>
            <w:vAlign w:val="bottom"/>
          </w:tcPr>
          <w:p w14:paraId="7CE8B9DB" w14:textId="77777777" w:rsidR="00384D34" w:rsidRPr="00C11E4E" w:rsidRDefault="00384D34" w:rsidP="002B2580">
            <w:pPr>
              <w:jc w:val="right"/>
              <w:rPr>
                <w:rFonts w:ascii="Arial" w:hAnsi="Arial"/>
              </w:rPr>
            </w:pPr>
          </w:p>
        </w:tc>
      </w:tr>
      <w:tr w:rsidR="00384D34" w:rsidRPr="004E416F" w14:paraId="49B00D05" w14:textId="77777777" w:rsidTr="002B2580">
        <w:trPr>
          <w:trHeight w:val="51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3287D423" w14:textId="77777777" w:rsidR="00384D34" w:rsidRPr="00C11E4E" w:rsidRDefault="00384D34" w:rsidP="002B2580">
            <w:pPr>
              <w:jc w:val="center"/>
              <w:rPr>
                <w:rFonts w:ascii="Arial" w:hAnsi="Arial"/>
              </w:rPr>
            </w:pPr>
            <w:r w:rsidRPr="00C11E4E">
              <w:rPr>
                <w:rFonts w:ascii="Arial" w:hAnsi="Arial"/>
              </w:rPr>
              <w:t>64</w:t>
            </w:r>
          </w:p>
        </w:tc>
        <w:tc>
          <w:tcPr>
            <w:tcW w:w="2920" w:type="dxa"/>
            <w:tcBorders>
              <w:top w:val="nil"/>
              <w:left w:val="nil"/>
              <w:bottom w:val="single" w:sz="4" w:space="0" w:color="auto"/>
              <w:right w:val="single" w:sz="4" w:space="0" w:color="auto"/>
            </w:tcBorders>
            <w:shd w:val="clear" w:color="000000" w:fill="FFFFFF"/>
            <w:noWrap/>
            <w:vAlign w:val="bottom"/>
            <w:hideMark/>
          </w:tcPr>
          <w:p w14:paraId="1FE20CE5" w14:textId="77777777" w:rsidR="00384D34" w:rsidRPr="00C11E4E" w:rsidRDefault="00384D34" w:rsidP="002B2580">
            <w:pPr>
              <w:rPr>
                <w:rFonts w:ascii="Arial" w:hAnsi="Arial"/>
              </w:rPr>
            </w:pPr>
            <w:r w:rsidRPr="00C11E4E">
              <w:rPr>
                <w:rFonts w:ascii="Arial" w:hAnsi="Arial"/>
              </w:rPr>
              <w:t>Dúbravka</w:t>
            </w:r>
          </w:p>
        </w:tc>
        <w:tc>
          <w:tcPr>
            <w:tcW w:w="1120" w:type="dxa"/>
            <w:tcBorders>
              <w:top w:val="nil"/>
              <w:left w:val="nil"/>
              <w:bottom w:val="single" w:sz="4" w:space="0" w:color="auto"/>
              <w:right w:val="single" w:sz="4" w:space="0" w:color="auto"/>
            </w:tcBorders>
            <w:shd w:val="clear" w:color="000000" w:fill="FFFFFF"/>
            <w:noWrap/>
            <w:vAlign w:val="bottom"/>
            <w:hideMark/>
          </w:tcPr>
          <w:p w14:paraId="3E15804A" w14:textId="77777777" w:rsidR="00384D34" w:rsidRPr="00C11E4E" w:rsidRDefault="00384D34" w:rsidP="002B2580">
            <w:pPr>
              <w:jc w:val="right"/>
              <w:rPr>
                <w:rFonts w:ascii="Arial" w:hAnsi="Arial"/>
              </w:rPr>
            </w:pPr>
            <w:r w:rsidRPr="00C11E4E">
              <w:rPr>
                <w:rFonts w:ascii="Arial" w:hAnsi="Arial"/>
              </w:rPr>
              <w:t>14 160</w:t>
            </w:r>
          </w:p>
        </w:tc>
        <w:tc>
          <w:tcPr>
            <w:tcW w:w="1180" w:type="dxa"/>
            <w:tcBorders>
              <w:top w:val="nil"/>
              <w:left w:val="nil"/>
              <w:bottom w:val="single" w:sz="4" w:space="0" w:color="auto"/>
              <w:right w:val="single" w:sz="4" w:space="0" w:color="auto"/>
            </w:tcBorders>
            <w:shd w:val="clear" w:color="auto" w:fill="FFFF00"/>
            <w:noWrap/>
            <w:vAlign w:val="bottom"/>
          </w:tcPr>
          <w:p w14:paraId="59E75B37" w14:textId="77777777" w:rsidR="00384D34" w:rsidRPr="00C11E4E" w:rsidRDefault="00384D34" w:rsidP="002B2580">
            <w:pPr>
              <w:jc w:val="right"/>
              <w:rPr>
                <w:rFonts w:ascii="Arial" w:hAnsi="Arial"/>
                <w:color w:val="FFFF00"/>
              </w:rPr>
            </w:pPr>
          </w:p>
        </w:tc>
        <w:tc>
          <w:tcPr>
            <w:tcW w:w="1509" w:type="dxa"/>
            <w:tcBorders>
              <w:top w:val="nil"/>
              <w:left w:val="nil"/>
              <w:bottom w:val="single" w:sz="4" w:space="0" w:color="auto"/>
              <w:right w:val="single" w:sz="4" w:space="0" w:color="auto"/>
            </w:tcBorders>
            <w:shd w:val="clear" w:color="000000" w:fill="FFFFFF"/>
            <w:noWrap/>
            <w:vAlign w:val="bottom"/>
            <w:hideMark/>
          </w:tcPr>
          <w:p w14:paraId="1BA33FFF" w14:textId="77777777" w:rsidR="00384D34" w:rsidRPr="00C11E4E" w:rsidRDefault="00384D34" w:rsidP="002B2580">
            <w:pPr>
              <w:jc w:val="center"/>
              <w:rPr>
                <w:rFonts w:ascii="Arial" w:hAnsi="Arial"/>
              </w:rPr>
            </w:pPr>
            <w:r w:rsidRPr="00C11E4E">
              <w:rPr>
                <w:rFonts w:ascii="Arial" w:hAnsi="Arial"/>
              </w:rPr>
              <w:t>2</w:t>
            </w:r>
          </w:p>
        </w:tc>
        <w:tc>
          <w:tcPr>
            <w:tcW w:w="1591" w:type="dxa"/>
            <w:tcBorders>
              <w:top w:val="nil"/>
              <w:left w:val="nil"/>
              <w:bottom w:val="single" w:sz="4" w:space="0" w:color="auto"/>
              <w:right w:val="single" w:sz="8" w:space="0" w:color="auto"/>
            </w:tcBorders>
            <w:shd w:val="clear" w:color="000000" w:fill="FFFFFF"/>
            <w:noWrap/>
            <w:vAlign w:val="bottom"/>
          </w:tcPr>
          <w:p w14:paraId="60DAEC81" w14:textId="77777777" w:rsidR="00384D34" w:rsidRPr="00C11E4E" w:rsidRDefault="00384D34" w:rsidP="002B2580">
            <w:pPr>
              <w:jc w:val="right"/>
              <w:rPr>
                <w:rFonts w:ascii="Arial" w:hAnsi="Arial"/>
              </w:rPr>
            </w:pPr>
          </w:p>
        </w:tc>
      </w:tr>
      <w:tr w:rsidR="00384D34" w:rsidRPr="004E416F" w14:paraId="0CF1212B" w14:textId="77777777" w:rsidTr="002B2580">
        <w:trPr>
          <w:trHeight w:val="51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01F051D6" w14:textId="77777777" w:rsidR="00384D34" w:rsidRPr="00C11E4E" w:rsidRDefault="00384D34" w:rsidP="002B2580">
            <w:pPr>
              <w:jc w:val="center"/>
              <w:rPr>
                <w:rFonts w:ascii="Arial" w:hAnsi="Arial"/>
              </w:rPr>
            </w:pPr>
            <w:r w:rsidRPr="00C11E4E">
              <w:rPr>
                <w:rFonts w:ascii="Arial" w:hAnsi="Arial"/>
              </w:rPr>
              <w:t>65</w:t>
            </w:r>
          </w:p>
        </w:tc>
        <w:tc>
          <w:tcPr>
            <w:tcW w:w="2920" w:type="dxa"/>
            <w:tcBorders>
              <w:top w:val="nil"/>
              <w:left w:val="nil"/>
              <w:bottom w:val="single" w:sz="4" w:space="0" w:color="auto"/>
              <w:right w:val="single" w:sz="4" w:space="0" w:color="auto"/>
            </w:tcBorders>
            <w:shd w:val="clear" w:color="000000" w:fill="FFFFFF"/>
            <w:noWrap/>
            <w:vAlign w:val="bottom"/>
            <w:hideMark/>
          </w:tcPr>
          <w:p w14:paraId="7B802A1F" w14:textId="77777777" w:rsidR="00384D34" w:rsidRPr="00C11E4E" w:rsidRDefault="00384D34" w:rsidP="002B2580">
            <w:pPr>
              <w:rPr>
                <w:rFonts w:ascii="Arial" w:hAnsi="Arial"/>
              </w:rPr>
            </w:pPr>
            <w:r w:rsidRPr="00C11E4E">
              <w:rPr>
                <w:rFonts w:ascii="Arial" w:hAnsi="Arial"/>
              </w:rPr>
              <w:t>Lamač</w:t>
            </w:r>
          </w:p>
        </w:tc>
        <w:tc>
          <w:tcPr>
            <w:tcW w:w="1120" w:type="dxa"/>
            <w:tcBorders>
              <w:top w:val="nil"/>
              <w:left w:val="nil"/>
              <w:bottom w:val="single" w:sz="4" w:space="0" w:color="auto"/>
              <w:right w:val="single" w:sz="4" w:space="0" w:color="auto"/>
            </w:tcBorders>
            <w:shd w:val="clear" w:color="000000" w:fill="FFFFFF"/>
            <w:noWrap/>
            <w:vAlign w:val="bottom"/>
            <w:hideMark/>
          </w:tcPr>
          <w:p w14:paraId="7EDCEDFB" w14:textId="77777777" w:rsidR="00384D34" w:rsidRPr="00C11E4E" w:rsidRDefault="00384D34" w:rsidP="002B2580">
            <w:pPr>
              <w:jc w:val="right"/>
              <w:rPr>
                <w:rFonts w:ascii="Arial" w:hAnsi="Arial"/>
              </w:rPr>
            </w:pPr>
            <w:r w:rsidRPr="00C11E4E">
              <w:rPr>
                <w:rFonts w:ascii="Arial" w:hAnsi="Arial"/>
              </w:rPr>
              <w:t>9 070</w:t>
            </w:r>
          </w:p>
        </w:tc>
        <w:tc>
          <w:tcPr>
            <w:tcW w:w="1180" w:type="dxa"/>
            <w:tcBorders>
              <w:top w:val="nil"/>
              <w:left w:val="nil"/>
              <w:bottom w:val="single" w:sz="4" w:space="0" w:color="auto"/>
              <w:right w:val="single" w:sz="4" w:space="0" w:color="auto"/>
            </w:tcBorders>
            <w:shd w:val="clear" w:color="auto" w:fill="FFFF00"/>
            <w:noWrap/>
            <w:vAlign w:val="bottom"/>
          </w:tcPr>
          <w:p w14:paraId="7CA2BDBA" w14:textId="77777777" w:rsidR="00384D34" w:rsidRPr="00C11E4E" w:rsidRDefault="00384D34" w:rsidP="002B2580">
            <w:pPr>
              <w:jc w:val="right"/>
              <w:rPr>
                <w:rFonts w:ascii="Arial" w:hAnsi="Arial"/>
                <w:color w:val="FFFF00"/>
              </w:rPr>
            </w:pPr>
          </w:p>
        </w:tc>
        <w:tc>
          <w:tcPr>
            <w:tcW w:w="1509" w:type="dxa"/>
            <w:tcBorders>
              <w:top w:val="nil"/>
              <w:left w:val="nil"/>
              <w:bottom w:val="single" w:sz="4" w:space="0" w:color="auto"/>
              <w:right w:val="single" w:sz="4" w:space="0" w:color="auto"/>
            </w:tcBorders>
            <w:shd w:val="clear" w:color="000000" w:fill="FFFFFF"/>
            <w:noWrap/>
            <w:vAlign w:val="bottom"/>
            <w:hideMark/>
          </w:tcPr>
          <w:p w14:paraId="0A55790B" w14:textId="77777777" w:rsidR="00384D34" w:rsidRPr="00C11E4E" w:rsidRDefault="00384D34" w:rsidP="002B2580">
            <w:pPr>
              <w:jc w:val="center"/>
              <w:rPr>
                <w:rFonts w:ascii="Arial" w:hAnsi="Arial"/>
              </w:rPr>
            </w:pPr>
            <w:r w:rsidRPr="00C11E4E">
              <w:rPr>
                <w:rFonts w:ascii="Arial" w:hAnsi="Arial"/>
              </w:rPr>
              <w:t>2</w:t>
            </w:r>
          </w:p>
        </w:tc>
        <w:tc>
          <w:tcPr>
            <w:tcW w:w="1591" w:type="dxa"/>
            <w:tcBorders>
              <w:top w:val="nil"/>
              <w:left w:val="nil"/>
              <w:bottom w:val="single" w:sz="4" w:space="0" w:color="auto"/>
              <w:right w:val="single" w:sz="8" w:space="0" w:color="auto"/>
            </w:tcBorders>
            <w:shd w:val="clear" w:color="000000" w:fill="FFFFFF"/>
            <w:noWrap/>
            <w:vAlign w:val="bottom"/>
          </w:tcPr>
          <w:p w14:paraId="0C1140D7" w14:textId="77777777" w:rsidR="00384D34" w:rsidRPr="00C11E4E" w:rsidRDefault="00384D34" w:rsidP="002B2580">
            <w:pPr>
              <w:jc w:val="right"/>
              <w:rPr>
                <w:rFonts w:ascii="Arial" w:hAnsi="Arial"/>
              </w:rPr>
            </w:pPr>
          </w:p>
        </w:tc>
      </w:tr>
      <w:tr w:rsidR="00384D34" w:rsidRPr="004E416F" w14:paraId="3C28D751" w14:textId="77777777" w:rsidTr="002B2580">
        <w:trPr>
          <w:trHeight w:val="51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199236C8" w14:textId="77777777" w:rsidR="00384D34" w:rsidRPr="00C11E4E" w:rsidRDefault="00384D34" w:rsidP="002B2580">
            <w:pPr>
              <w:jc w:val="center"/>
              <w:rPr>
                <w:rFonts w:ascii="Arial" w:hAnsi="Arial"/>
              </w:rPr>
            </w:pPr>
            <w:r w:rsidRPr="00C11E4E">
              <w:rPr>
                <w:rFonts w:ascii="Arial" w:hAnsi="Arial"/>
              </w:rPr>
              <w:t>66</w:t>
            </w:r>
          </w:p>
        </w:tc>
        <w:tc>
          <w:tcPr>
            <w:tcW w:w="2920" w:type="dxa"/>
            <w:tcBorders>
              <w:top w:val="nil"/>
              <w:left w:val="nil"/>
              <w:bottom w:val="single" w:sz="4" w:space="0" w:color="auto"/>
              <w:right w:val="single" w:sz="4" w:space="0" w:color="auto"/>
            </w:tcBorders>
            <w:shd w:val="clear" w:color="000000" w:fill="FFFFFF"/>
            <w:noWrap/>
            <w:vAlign w:val="bottom"/>
            <w:hideMark/>
          </w:tcPr>
          <w:p w14:paraId="194C4710" w14:textId="77777777" w:rsidR="00384D34" w:rsidRPr="00C11E4E" w:rsidRDefault="00384D34" w:rsidP="002B2580">
            <w:pPr>
              <w:rPr>
                <w:rFonts w:ascii="Arial" w:hAnsi="Arial"/>
              </w:rPr>
            </w:pPr>
            <w:r w:rsidRPr="00C11E4E">
              <w:rPr>
                <w:rFonts w:ascii="Arial" w:hAnsi="Arial"/>
              </w:rPr>
              <w:t>Lamač L</w:t>
            </w:r>
          </w:p>
        </w:tc>
        <w:tc>
          <w:tcPr>
            <w:tcW w:w="1120" w:type="dxa"/>
            <w:tcBorders>
              <w:top w:val="nil"/>
              <w:left w:val="nil"/>
              <w:bottom w:val="single" w:sz="4" w:space="0" w:color="auto"/>
              <w:right w:val="single" w:sz="4" w:space="0" w:color="auto"/>
            </w:tcBorders>
            <w:shd w:val="clear" w:color="000000" w:fill="FFFFFF"/>
            <w:noWrap/>
            <w:vAlign w:val="bottom"/>
            <w:hideMark/>
          </w:tcPr>
          <w:p w14:paraId="1E4EF154" w14:textId="77777777" w:rsidR="00384D34" w:rsidRPr="00C11E4E" w:rsidRDefault="00384D34" w:rsidP="002B2580">
            <w:pPr>
              <w:jc w:val="right"/>
              <w:rPr>
                <w:rFonts w:ascii="Arial" w:hAnsi="Arial"/>
              </w:rPr>
            </w:pPr>
            <w:r w:rsidRPr="00C11E4E">
              <w:rPr>
                <w:rFonts w:ascii="Arial" w:hAnsi="Arial"/>
              </w:rPr>
              <w:t>2 000</w:t>
            </w:r>
          </w:p>
        </w:tc>
        <w:tc>
          <w:tcPr>
            <w:tcW w:w="1180" w:type="dxa"/>
            <w:tcBorders>
              <w:top w:val="nil"/>
              <w:left w:val="nil"/>
              <w:bottom w:val="single" w:sz="4" w:space="0" w:color="auto"/>
              <w:right w:val="single" w:sz="4" w:space="0" w:color="auto"/>
            </w:tcBorders>
            <w:shd w:val="clear" w:color="auto" w:fill="FFFF00"/>
            <w:noWrap/>
            <w:vAlign w:val="bottom"/>
          </w:tcPr>
          <w:p w14:paraId="558CE60D" w14:textId="77777777" w:rsidR="00384D34" w:rsidRPr="00C11E4E" w:rsidRDefault="00384D34" w:rsidP="002B2580">
            <w:pPr>
              <w:jc w:val="right"/>
              <w:rPr>
                <w:rFonts w:ascii="Arial" w:hAnsi="Arial"/>
                <w:color w:val="FFFF00"/>
              </w:rPr>
            </w:pPr>
          </w:p>
        </w:tc>
        <w:tc>
          <w:tcPr>
            <w:tcW w:w="1509" w:type="dxa"/>
            <w:tcBorders>
              <w:top w:val="nil"/>
              <w:left w:val="nil"/>
              <w:bottom w:val="single" w:sz="4" w:space="0" w:color="auto"/>
              <w:right w:val="single" w:sz="4" w:space="0" w:color="auto"/>
            </w:tcBorders>
            <w:shd w:val="clear" w:color="000000" w:fill="FFFFFF"/>
            <w:noWrap/>
            <w:vAlign w:val="bottom"/>
            <w:hideMark/>
          </w:tcPr>
          <w:p w14:paraId="196265F4" w14:textId="77777777" w:rsidR="00384D34" w:rsidRPr="00C11E4E" w:rsidRDefault="00384D34" w:rsidP="002B2580">
            <w:pPr>
              <w:jc w:val="center"/>
              <w:rPr>
                <w:rFonts w:ascii="Arial" w:hAnsi="Arial"/>
              </w:rPr>
            </w:pPr>
            <w:r w:rsidRPr="00C11E4E">
              <w:rPr>
                <w:rFonts w:ascii="Arial" w:hAnsi="Arial"/>
              </w:rPr>
              <w:t>2</w:t>
            </w:r>
          </w:p>
        </w:tc>
        <w:tc>
          <w:tcPr>
            <w:tcW w:w="1591" w:type="dxa"/>
            <w:tcBorders>
              <w:top w:val="nil"/>
              <w:left w:val="nil"/>
              <w:bottom w:val="single" w:sz="4" w:space="0" w:color="auto"/>
              <w:right w:val="single" w:sz="8" w:space="0" w:color="auto"/>
            </w:tcBorders>
            <w:shd w:val="clear" w:color="000000" w:fill="FFFFFF"/>
            <w:noWrap/>
            <w:vAlign w:val="bottom"/>
          </w:tcPr>
          <w:p w14:paraId="6EEE0453" w14:textId="77777777" w:rsidR="00384D34" w:rsidRPr="00C11E4E" w:rsidRDefault="00384D34" w:rsidP="002B2580">
            <w:pPr>
              <w:jc w:val="right"/>
              <w:rPr>
                <w:rFonts w:ascii="Arial" w:hAnsi="Arial"/>
              </w:rPr>
            </w:pPr>
          </w:p>
        </w:tc>
      </w:tr>
      <w:tr w:rsidR="00384D34" w:rsidRPr="004E416F" w14:paraId="2202455A" w14:textId="77777777" w:rsidTr="002B2580">
        <w:trPr>
          <w:trHeight w:val="51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05D91F50" w14:textId="77777777" w:rsidR="00384D34" w:rsidRPr="00C11E4E" w:rsidRDefault="00384D34" w:rsidP="002B2580">
            <w:pPr>
              <w:jc w:val="center"/>
              <w:rPr>
                <w:rFonts w:ascii="Arial" w:hAnsi="Arial"/>
              </w:rPr>
            </w:pPr>
            <w:r w:rsidRPr="00C11E4E">
              <w:rPr>
                <w:rFonts w:ascii="Arial" w:hAnsi="Arial"/>
              </w:rPr>
              <w:t>67</w:t>
            </w:r>
          </w:p>
        </w:tc>
        <w:tc>
          <w:tcPr>
            <w:tcW w:w="2920" w:type="dxa"/>
            <w:tcBorders>
              <w:top w:val="nil"/>
              <w:left w:val="nil"/>
              <w:bottom w:val="single" w:sz="4" w:space="0" w:color="auto"/>
              <w:right w:val="single" w:sz="4" w:space="0" w:color="auto"/>
            </w:tcBorders>
            <w:shd w:val="clear" w:color="000000" w:fill="FFFFFF"/>
            <w:noWrap/>
            <w:vAlign w:val="bottom"/>
            <w:hideMark/>
          </w:tcPr>
          <w:p w14:paraId="7592EE37" w14:textId="77777777" w:rsidR="00384D34" w:rsidRPr="00C11E4E" w:rsidRDefault="00384D34" w:rsidP="002B2580">
            <w:pPr>
              <w:rPr>
                <w:rFonts w:ascii="Arial" w:hAnsi="Arial"/>
              </w:rPr>
            </w:pPr>
            <w:r w:rsidRPr="00C11E4E">
              <w:rPr>
                <w:rFonts w:ascii="Arial" w:hAnsi="Arial"/>
              </w:rPr>
              <w:t>Devínska Nová Ves</w:t>
            </w:r>
          </w:p>
        </w:tc>
        <w:tc>
          <w:tcPr>
            <w:tcW w:w="1120" w:type="dxa"/>
            <w:tcBorders>
              <w:top w:val="nil"/>
              <w:left w:val="nil"/>
              <w:bottom w:val="single" w:sz="4" w:space="0" w:color="auto"/>
              <w:right w:val="single" w:sz="4" w:space="0" w:color="auto"/>
            </w:tcBorders>
            <w:shd w:val="clear" w:color="000000" w:fill="FFFFFF"/>
            <w:noWrap/>
            <w:vAlign w:val="bottom"/>
            <w:hideMark/>
          </w:tcPr>
          <w:p w14:paraId="20C9AFFD" w14:textId="77777777" w:rsidR="00384D34" w:rsidRPr="00C11E4E" w:rsidRDefault="00384D34" w:rsidP="002B2580">
            <w:pPr>
              <w:jc w:val="right"/>
              <w:rPr>
                <w:rFonts w:ascii="Arial" w:hAnsi="Arial"/>
              </w:rPr>
            </w:pPr>
            <w:r w:rsidRPr="00C11E4E">
              <w:rPr>
                <w:rFonts w:ascii="Arial" w:hAnsi="Arial"/>
              </w:rPr>
              <w:t>14 410</w:t>
            </w:r>
          </w:p>
        </w:tc>
        <w:tc>
          <w:tcPr>
            <w:tcW w:w="1180" w:type="dxa"/>
            <w:tcBorders>
              <w:top w:val="nil"/>
              <w:left w:val="nil"/>
              <w:bottom w:val="single" w:sz="4" w:space="0" w:color="auto"/>
              <w:right w:val="single" w:sz="4" w:space="0" w:color="auto"/>
            </w:tcBorders>
            <w:shd w:val="clear" w:color="auto" w:fill="FFFF00"/>
            <w:noWrap/>
            <w:vAlign w:val="bottom"/>
          </w:tcPr>
          <w:p w14:paraId="7471480F" w14:textId="77777777" w:rsidR="00384D34" w:rsidRPr="00C11E4E" w:rsidRDefault="00384D34" w:rsidP="002B2580">
            <w:pPr>
              <w:jc w:val="right"/>
              <w:rPr>
                <w:rFonts w:ascii="Arial" w:hAnsi="Arial"/>
                <w:color w:val="FFFF00"/>
              </w:rPr>
            </w:pPr>
          </w:p>
        </w:tc>
        <w:tc>
          <w:tcPr>
            <w:tcW w:w="1509" w:type="dxa"/>
            <w:tcBorders>
              <w:top w:val="nil"/>
              <w:left w:val="nil"/>
              <w:bottom w:val="single" w:sz="4" w:space="0" w:color="auto"/>
              <w:right w:val="single" w:sz="4" w:space="0" w:color="auto"/>
            </w:tcBorders>
            <w:shd w:val="clear" w:color="000000" w:fill="FFFFFF"/>
            <w:noWrap/>
            <w:vAlign w:val="bottom"/>
            <w:hideMark/>
          </w:tcPr>
          <w:p w14:paraId="38E66EC5" w14:textId="77777777" w:rsidR="00384D34" w:rsidRPr="00C11E4E" w:rsidRDefault="00384D34" w:rsidP="002B2580">
            <w:pPr>
              <w:jc w:val="center"/>
              <w:rPr>
                <w:rFonts w:ascii="Arial" w:hAnsi="Arial"/>
              </w:rPr>
            </w:pPr>
            <w:r w:rsidRPr="00C11E4E">
              <w:rPr>
                <w:rFonts w:ascii="Arial" w:hAnsi="Arial"/>
              </w:rPr>
              <w:t>2</w:t>
            </w:r>
          </w:p>
        </w:tc>
        <w:tc>
          <w:tcPr>
            <w:tcW w:w="1591" w:type="dxa"/>
            <w:tcBorders>
              <w:top w:val="nil"/>
              <w:left w:val="nil"/>
              <w:bottom w:val="single" w:sz="4" w:space="0" w:color="auto"/>
              <w:right w:val="single" w:sz="8" w:space="0" w:color="auto"/>
            </w:tcBorders>
            <w:shd w:val="clear" w:color="000000" w:fill="FFFFFF"/>
            <w:noWrap/>
            <w:vAlign w:val="bottom"/>
          </w:tcPr>
          <w:p w14:paraId="7B345733" w14:textId="77777777" w:rsidR="00384D34" w:rsidRPr="00C11E4E" w:rsidRDefault="00384D34" w:rsidP="002B2580">
            <w:pPr>
              <w:jc w:val="right"/>
              <w:rPr>
                <w:rFonts w:ascii="Arial" w:hAnsi="Arial"/>
              </w:rPr>
            </w:pPr>
          </w:p>
        </w:tc>
      </w:tr>
      <w:tr w:rsidR="00384D34" w:rsidRPr="004E416F" w14:paraId="1A0B464A" w14:textId="77777777" w:rsidTr="002B2580">
        <w:trPr>
          <w:trHeight w:val="51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4C2B510E" w14:textId="77777777" w:rsidR="00384D34" w:rsidRPr="00C11E4E" w:rsidRDefault="00384D34" w:rsidP="002B2580">
            <w:pPr>
              <w:jc w:val="center"/>
              <w:rPr>
                <w:rFonts w:ascii="Arial" w:hAnsi="Arial"/>
              </w:rPr>
            </w:pPr>
            <w:r w:rsidRPr="00C11E4E">
              <w:rPr>
                <w:rFonts w:ascii="Arial" w:hAnsi="Arial"/>
              </w:rPr>
              <w:t>68</w:t>
            </w:r>
          </w:p>
        </w:tc>
        <w:tc>
          <w:tcPr>
            <w:tcW w:w="2920" w:type="dxa"/>
            <w:tcBorders>
              <w:top w:val="nil"/>
              <w:left w:val="nil"/>
              <w:bottom w:val="single" w:sz="4" w:space="0" w:color="auto"/>
              <w:right w:val="single" w:sz="4" w:space="0" w:color="auto"/>
            </w:tcBorders>
            <w:shd w:val="clear" w:color="000000" w:fill="FFFFFF"/>
            <w:noWrap/>
            <w:vAlign w:val="bottom"/>
            <w:hideMark/>
          </w:tcPr>
          <w:p w14:paraId="34D16B3D" w14:textId="77777777" w:rsidR="00384D34" w:rsidRPr="00C11E4E" w:rsidRDefault="00384D34" w:rsidP="002B2580">
            <w:pPr>
              <w:rPr>
                <w:rFonts w:ascii="Arial" w:hAnsi="Arial"/>
              </w:rPr>
            </w:pPr>
            <w:r w:rsidRPr="00C11E4E">
              <w:rPr>
                <w:rFonts w:ascii="Arial" w:hAnsi="Arial"/>
              </w:rPr>
              <w:t>Záhorská  Bystrica</w:t>
            </w:r>
          </w:p>
        </w:tc>
        <w:tc>
          <w:tcPr>
            <w:tcW w:w="1120" w:type="dxa"/>
            <w:tcBorders>
              <w:top w:val="nil"/>
              <w:left w:val="nil"/>
              <w:bottom w:val="single" w:sz="4" w:space="0" w:color="auto"/>
              <w:right w:val="single" w:sz="4" w:space="0" w:color="auto"/>
            </w:tcBorders>
            <w:shd w:val="clear" w:color="000000" w:fill="FFFFFF"/>
            <w:noWrap/>
            <w:vAlign w:val="bottom"/>
            <w:hideMark/>
          </w:tcPr>
          <w:p w14:paraId="610BE53D" w14:textId="77777777" w:rsidR="00384D34" w:rsidRPr="00C11E4E" w:rsidRDefault="00384D34" w:rsidP="002B2580">
            <w:pPr>
              <w:jc w:val="right"/>
              <w:rPr>
                <w:rFonts w:ascii="Arial" w:hAnsi="Arial"/>
              </w:rPr>
            </w:pPr>
            <w:r w:rsidRPr="00C11E4E">
              <w:rPr>
                <w:rFonts w:ascii="Arial" w:hAnsi="Arial"/>
              </w:rPr>
              <w:t>13 330</w:t>
            </w:r>
          </w:p>
        </w:tc>
        <w:tc>
          <w:tcPr>
            <w:tcW w:w="1180" w:type="dxa"/>
            <w:tcBorders>
              <w:top w:val="nil"/>
              <w:left w:val="nil"/>
              <w:bottom w:val="single" w:sz="4" w:space="0" w:color="auto"/>
              <w:right w:val="single" w:sz="4" w:space="0" w:color="auto"/>
            </w:tcBorders>
            <w:shd w:val="clear" w:color="auto" w:fill="FFFF00"/>
            <w:noWrap/>
            <w:vAlign w:val="bottom"/>
          </w:tcPr>
          <w:p w14:paraId="20664C73" w14:textId="77777777" w:rsidR="00384D34" w:rsidRPr="00C11E4E" w:rsidRDefault="00384D34" w:rsidP="002B2580">
            <w:pPr>
              <w:jc w:val="right"/>
              <w:rPr>
                <w:rFonts w:ascii="Arial" w:hAnsi="Arial"/>
                <w:color w:val="FFFF00"/>
              </w:rPr>
            </w:pPr>
          </w:p>
        </w:tc>
        <w:tc>
          <w:tcPr>
            <w:tcW w:w="1509" w:type="dxa"/>
            <w:tcBorders>
              <w:top w:val="nil"/>
              <w:left w:val="nil"/>
              <w:bottom w:val="single" w:sz="4" w:space="0" w:color="auto"/>
              <w:right w:val="single" w:sz="4" w:space="0" w:color="auto"/>
            </w:tcBorders>
            <w:shd w:val="clear" w:color="000000" w:fill="FFFFFF"/>
            <w:noWrap/>
            <w:vAlign w:val="bottom"/>
            <w:hideMark/>
          </w:tcPr>
          <w:p w14:paraId="0F8F91DA" w14:textId="77777777" w:rsidR="00384D34" w:rsidRPr="00C11E4E" w:rsidRDefault="00384D34" w:rsidP="002B2580">
            <w:pPr>
              <w:jc w:val="center"/>
              <w:rPr>
                <w:rFonts w:ascii="Arial" w:hAnsi="Arial"/>
              </w:rPr>
            </w:pPr>
            <w:r w:rsidRPr="00C11E4E">
              <w:rPr>
                <w:rFonts w:ascii="Arial" w:hAnsi="Arial"/>
              </w:rPr>
              <w:t>2</w:t>
            </w:r>
          </w:p>
        </w:tc>
        <w:tc>
          <w:tcPr>
            <w:tcW w:w="1591" w:type="dxa"/>
            <w:tcBorders>
              <w:top w:val="nil"/>
              <w:left w:val="nil"/>
              <w:bottom w:val="single" w:sz="4" w:space="0" w:color="auto"/>
              <w:right w:val="single" w:sz="8" w:space="0" w:color="auto"/>
            </w:tcBorders>
            <w:shd w:val="clear" w:color="000000" w:fill="FFFFFF"/>
            <w:noWrap/>
            <w:vAlign w:val="bottom"/>
          </w:tcPr>
          <w:p w14:paraId="11DB02E8" w14:textId="77777777" w:rsidR="00384D34" w:rsidRPr="00C11E4E" w:rsidRDefault="00384D34" w:rsidP="002B2580">
            <w:pPr>
              <w:jc w:val="right"/>
              <w:rPr>
                <w:rFonts w:ascii="Arial" w:hAnsi="Arial"/>
              </w:rPr>
            </w:pPr>
          </w:p>
        </w:tc>
      </w:tr>
      <w:tr w:rsidR="00384D34" w:rsidRPr="004E416F" w14:paraId="4195D5A8" w14:textId="77777777" w:rsidTr="002B2580">
        <w:trPr>
          <w:trHeight w:val="51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3D944DB7" w14:textId="77777777" w:rsidR="00384D34" w:rsidRPr="00C11E4E" w:rsidRDefault="00384D34" w:rsidP="002B2580">
            <w:pPr>
              <w:jc w:val="center"/>
              <w:rPr>
                <w:rFonts w:ascii="Arial" w:hAnsi="Arial"/>
              </w:rPr>
            </w:pPr>
            <w:r w:rsidRPr="00C11E4E">
              <w:rPr>
                <w:rFonts w:ascii="Arial" w:hAnsi="Arial"/>
              </w:rPr>
              <w:t>69</w:t>
            </w:r>
          </w:p>
        </w:tc>
        <w:tc>
          <w:tcPr>
            <w:tcW w:w="2920" w:type="dxa"/>
            <w:tcBorders>
              <w:top w:val="nil"/>
              <w:left w:val="nil"/>
              <w:bottom w:val="single" w:sz="4" w:space="0" w:color="auto"/>
              <w:right w:val="single" w:sz="4" w:space="0" w:color="auto"/>
            </w:tcBorders>
            <w:shd w:val="clear" w:color="000000" w:fill="FFFFFF"/>
            <w:noWrap/>
            <w:vAlign w:val="bottom"/>
            <w:hideMark/>
          </w:tcPr>
          <w:p w14:paraId="7D762E3B" w14:textId="77777777" w:rsidR="00384D34" w:rsidRPr="00C11E4E" w:rsidRDefault="00384D34" w:rsidP="002B2580">
            <w:pPr>
              <w:rPr>
                <w:rFonts w:ascii="Arial" w:hAnsi="Arial"/>
              </w:rPr>
            </w:pPr>
            <w:r w:rsidRPr="00C11E4E">
              <w:rPr>
                <w:rFonts w:ascii="Arial" w:hAnsi="Arial"/>
              </w:rPr>
              <w:t>Lamač</w:t>
            </w:r>
          </w:p>
        </w:tc>
        <w:tc>
          <w:tcPr>
            <w:tcW w:w="1120" w:type="dxa"/>
            <w:tcBorders>
              <w:top w:val="nil"/>
              <w:left w:val="nil"/>
              <w:bottom w:val="single" w:sz="4" w:space="0" w:color="auto"/>
              <w:right w:val="single" w:sz="4" w:space="0" w:color="auto"/>
            </w:tcBorders>
            <w:shd w:val="clear" w:color="000000" w:fill="FFFFFF"/>
            <w:noWrap/>
            <w:vAlign w:val="bottom"/>
            <w:hideMark/>
          </w:tcPr>
          <w:p w14:paraId="39D89BF3" w14:textId="77777777" w:rsidR="00384D34" w:rsidRPr="00C11E4E" w:rsidRDefault="00384D34" w:rsidP="002B2580">
            <w:pPr>
              <w:jc w:val="right"/>
              <w:rPr>
                <w:rFonts w:ascii="Arial" w:hAnsi="Arial"/>
              </w:rPr>
            </w:pPr>
            <w:r w:rsidRPr="00C11E4E">
              <w:rPr>
                <w:rFonts w:ascii="Arial" w:hAnsi="Arial"/>
              </w:rPr>
              <w:t>4 800</w:t>
            </w:r>
          </w:p>
        </w:tc>
        <w:tc>
          <w:tcPr>
            <w:tcW w:w="1180" w:type="dxa"/>
            <w:tcBorders>
              <w:top w:val="nil"/>
              <w:left w:val="nil"/>
              <w:bottom w:val="single" w:sz="4" w:space="0" w:color="auto"/>
              <w:right w:val="single" w:sz="4" w:space="0" w:color="auto"/>
            </w:tcBorders>
            <w:shd w:val="clear" w:color="auto" w:fill="FFFF00"/>
            <w:noWrap/>
            <w:vAlign w:val="bottom"/>
          </w:tcPr>
          <w:p w14:paraId="45E37F56" w14:textId="77777777" w:rsidR="00384D34" w:rsidRPr="00C11E4E" w:rsidRDefault="00384D34" w:rsidP="002B2580">
            <w:pPr>
              <w:jc w:val="right"/>
              <w:rPr>
                <w:rFonts w:ascii="Arial" w:hAnsi="Arial"/>
                <w:color w:val="FFFF00"/>
              </w:rPr>
            </w:pPr>
          </w:p>
        </w:tc>
        <w:tc>
          <w:tcPr>
            <w:tcW w:w="1509" w:type="dxa"/>
            <w:tcBorders>
              <w:top w:val="nil"/>
              <w:left w:val="nil"/>
              <w:bottom w:val="single" w:sz="4" w:space="0" w:color="auto"/>
              <w:right w:val="single" w:sz="4" w:space="0" w:color="auto"/>
            </w:tcBorders>
            <w:shd w:val="clear" w:color="000000" w:fill="FFFFFF"/>
            <w:noWrap/>
            <w:vAlign w:val="bottom"/>
            <w:hideMark/>
          </w:tcPr>
          <w:p w14:paraId="4398D9B6" w14:textId="77777777" w:rsidR="00384D34" w:rsidRPr="00C11E4E" w:rsidRDefault="00384D34" w:rsidP="002B2580">
            <w:pPr>
              <w:jc w:val="center"/>
              <w:rPr>
                <w:rFonts w:ascii="Arial" w:hAnsi="Arial"/>
              </w:rPr>
            </w:pPr>
            <w:r w:rsidRPr="00C11E4E">
              <w:rPr>
                <w:rFonts w:ascii="Arial" w:hAnsi="Arial"/>
              </w:rPr>
              <w:t>2</w:t>
            </w:r>
          </w:p>
        </w:tc>
        <w:tc>
          <w:tcPr>
            <w:tcW w:w="1591" w:type="dxa"/>
            <w:tcBorders>
              <w:top w:val="nil"/>
              <w:left w:val="nil"/>
              <w:bottom w:val="single" w:sz="4" w:space="0" w:color="auto"/>
              <w:right w:val="single" w:sz="8" w:space="0" w:color="auto"/>
            </w:tcBorders>
            <w:shd w:val="clear" w:color="000000" w:fill="FFFFFF"/>
            <w:noWrap/>
            <w:vAlign w:val="bottom"/>
          </w:tcPr>
          <w:p w14:paraId="59E5024B" w14:textId="77777777" w:rsidR="00384D34" w:rsidRPr="00C11E4E" w:rsidRDefault="00384D34" w:rsidP="002B2580">
            <w:pPr>
              <w:jc w:val="right"/>
              <w:rPr>
                <w:rFonts w:ascii="Arial" w:hAnsi="Arial"/>
              </w:rPr>
            </w:pPr>
          </w:p>
        </w:tc>
      </w:tr>
      <w:tr w:rsidR="00384D34" w:rsidRPr="004E416F" w14:paraId="6A7C5284" w14:textId="77777777" w:rsidTr="002B2580">
        <w:trPr>
          <w:trHeight w:val="510"/>
          <w:jc w:val="center"/>
        </w:trPr>
        <w:tc>
          <w:tcPr>
            <w:tcW w:w="520" w:type="dxa"/>
            <w:tcBorders>
              <w:top w:val="nil"/>
              <w:left w:val="nil"/>
              <w:bottom w:val="nil"/>
              <w:right w:val="nil"/>
            </w:tcBorders>
            <w:shd w:val="clear" w:color="auto" w:fill="auto"/>
            <w:noWrap/>
            <w:vAlign w:val="bottom"/>
            <w:hideMark/>
          </w:tcPr>
          <w:p w14:paraId="2C3262C7" w14:textId="77777777" w:rsidR="00384D34" w:rsidRPr="00C11E4E" w:rsidRDefault="00384D34" w:rsidP="002B2580">
            <w:pPr>
              <w:jc w:val="right"/>
              <w:rPr>
                <w:rFonts w:ascii="Arial" w:hAnsi="Arial"/>
              </w:rPr>
            </w:pPr>
          </w:p>
        </w:tc>
        <w:tc>
          <w:tcPr>
            <w:tcW w:w="2920" w:type="dxa"/>
            <w:tcBorders>
              <w:top w:val="nil"/>
              <w:left w:val="nil"/>
              <w:bottom w:val="nil"/>
              <w:right w:val="nil"/>
            </w:tcBorders>
            <w:shd w:val="clear" w:color="auto" w:fill="auto"/>
            <w:noWrap/>
            <w:vAlign w:val="bottom"/>
            <w:hideMark/>
          </w:tcPr>
          <w:p w14:paraId="2404307B" w14:textId="77777777" w:rsidR="00384D34" w:rsidRPr="00C11E4E" w:rsidRDefault="00384D34" w:rsidP="002B2580"/>
        </w:tc>
        <w:tc>
          <w:tcPr>
            <w:tcW w:w="1120" w:type="dxa"/>
            <w:tcBorders>
              <w:top w:val="nil"/>
              <w:left w:val="single" w:sz="8" w:space="0" w:color="auto"/>
              <w:bottom w:val="single" w:sz="8" w:space="0" w:color="auto"/>
              <w:right w:val="single" w:sz="8" w:space="0" w:color="auto"/>
            </w:tcBorders>
            <w:shd w:val="clear" w:color="auto" w:fill="auto"/>
            <w:noWrap/>
            <w:vAlign w:val="bottom"/>
            <w:hideMark/>
          </w:tcPr>
          <w:p w14:paraId="4FC49D66" w14:textId="77777777" w:rsidR="00384D34" w:rsidRPr="00C11E4E" w:rsidRDefault="00384D34" w:rsidP="002B2580">
            <w:pPr>
              <w:jc w:val="right"/>
              <w:rPr>
                <w:rFonts w:ascii="Arial" w:hAnsi="Arial"/>
                <w:b/>
                <w:bCs/>
              </w:rPr>
            </w:pPr>
            <w:r w:rsidRPr="00C11E4E">
              <w:rPr>
                <w:rFonts w:ascii="Arial" w:hAnsi="Arial"/>
                <w:b/>
                <w:bCs/>
              </w:rPr>
              <w:t>98 570</w:t>
            </w:r>
          </w:p>
        </w:tc>
        <w:tc>
          <w:tcPr>
            <w:tcW w:w="1180" w:type="dxa"/>
            <w:tcBorders>
              <w:top w:val="nil"/>
              <w:left w:val="nil"/>
              <w:bottom w:val="nil"/>
              <w:right w:val="nil"/>
            </w:tcBorders>
            <w:shd w:val="clear" w:color="auto" w:fill="auto"/>
            <w:noWrap/>
            <w:vAlign w:val="bottom"/>
            <w:hideMark/>
          </w:tcPr>
          <w:p w14:paraId="44D72D2B" w14:textId="77777777" w:rsidR="00384D34" w:rsidRPr="00C11E4E" w:rsidRDefault="00384D34" w:rsidP="002B2580">
            <w:pPr>
              <w:jc w:val="right"/>
              <w:rPr>
                <w:rFonts w:ascii="Arial" w:hAnsi="Arial"/>
                <w:b/>
                <w:bCs/>
              </w:rPr>
            </w:pPr>
          </w:p>
        </w:tc>
        <w:tc>
          <w:tcPr>
            <w:tcW w:w="1509" w:type="dxa"/>
            <w:tcBorders>
              <w:top w:val="nil"/>
              <w:left w:val="nil"/>
              <w:bottom w:val="nil"/>
              <w:right w:val="nil"/>
            </w:tcBorders>
            <w:shd w:val="clear" w:color="auto" w:fill="auto"/>
            <w:noWrap/>
            <w:vAlign w:val="bottom"/>
            <w:hideMark/>
          </w:tcPr>
          <w:p w14:paraId="0DEC9FAB" w14:textId="77777777" w:rsidR="00384D34" w:rsidRPr="00C11E4E" w:rsidRDefault="00384D34" w:rsidP="002B2580"/>
        </w:tc>
        <w:tc>
          <w:tcPr>
            <w:tcW w:w="1591" w:type="dxa"/>
            <w:tcBorders>
              <w:top w:val="nil"/>
              <w:left w:val="single" w:sz="8" w:space="0" w:color="auto"/>
              <w:bottom w:val="single" w:sz="8" w:space="0" w:color="auto"/>
              <w:right w:val="single" w:sz="8" w:space="0" w:color="auto"/>
            </w:tcBorders>
            <w:shd w:val="clear" w:color="000000" w:fill="C0C0C0"/>
            <w:noWrap/>
            <w:vAlign w:val="bottom"/>
            <w:hideMark/>
          </w:tcPr>
          <w:p w14:paraId="49B61CD1" w14:textId="77777777" w:rsidR="00384D34" w:rsidRPr="00C11E4E" w:rsidRDefault="00384D34" w:rsidP="002B2580">
            <w:pPr>
              <w:jc w:val="right"/>
              <w:rPr>
                <w:rFonts w:ascii="Arial" w:hAnsi="Arial"/>
                <w:b/>
                <w:bCs/>
              </w:rPr>
            </w:pPr>
          </w:p>
        </w:tc>
      </w:tr>
      <w:tr w:rsidR="00384D34" w:rsidRPr="004E416F" w14:paraId="34EFAADF" w14:textId="77777777" w:rsidTr="002B2580">
        <w:trPr>
          <w:trHeight w:val="690"/>
          <w:jc w:val="center"/>
        </w:trPr>
        <w:tc>
          <w:tcPr>
            <w:tcW w:w="520" w:type="dxa"/>
            <w:tcBorders>
              <w:top w:val="nil"/>
              <w:left w:val="nil"/>
              <w:bottom w:val="nil"/>
              <w:right w:val="nil"/>
            </w:tcBorders>
            <w:shd w:val="clear" w:color="auto" w:fill="auto"/>
            <w:noWrap/>
            <w:vAlign w:val="bottom"/>
            <w:hideMark/>
          </w:tcPr>
          <w:p w14:paraId="3E7694EE" w14:textId="77777777" w:rsidR="00384D34" w:rsidRPr="004E416F" w:rsidRDefault="00384D34" w:rsidP="002B2580">
            <w:pPr>
              <w:jc w:val="right"/>
              <w:rPr>
                <w:rFonts w:ascii="Arial" w:hAnsi="Arial"/>
                <w:b/>
                <w:bCs/>
              </w:rPr>
            </w:pPr>
          </w:p>
        </w:tc>
        <w:tc>
          <w:tcPr>
            <w:tcW w:w="2920" w:type="dxa"/>
            <w:tcBorders>
              <w:top w:val="nil"/>
              <w:left w:val="nil"/>
              <w:bottom w:val="nil"/>
              <w:right w:val="nil"/>
            </w:tcBorders>
            <w:shd w:val="clear" w:color="auto" w:fill="auto"/>
            <w:noWrap/>
            <w:vAlign w:val="bottom"/>
            <w:hideMark/>
          </w:tcPr>
          <w:p w14:paraId="663C356B" w14:textId="77777777" w:rsidR="00384D34" w:rsidRPr="004E416F" w:rsidRDefault="00384D34" w:rsidP="002B2580">
            <w:pPr>
              <w:rPr>
                <w:sz w:val="20"/>
              </w:rPr>
            </w:pPr>
          </w:p>
        </w:tc>
        <w:tc>
          <w:tcPr>
            <w:tcW w:w="1120" w:type="dxa"/>
            <w:tcBorders>
              <w:top w:val="nil"/>
              <w:left w:val="nil"/>
              <w:bottom w:val="nil"/>
              <w:right w:val="nil"/>
            </w:tcBorders>
            <w:shd w:val="clear" w:color="auto" w:fill="auto"/>
            <w:noWrap/>
            <w:vAlign w:val="bottom"/>
            <w:hideMark/>
          </w:tcPr>
          <w:p w14:paraId="2EDA243C" w14:textId="77777777" w:rsidR="00384D34" w:rsidRPr="004E416F" w:rsidRDefault="00384D34" w:rsidP="002B2580">
            <w:pPr>
              <w:rPr>
                <w:sz w:val="20"/>
              </w:rPr>
            </w:pPr>
          </w:p>
        </w:tc>
        <w:tc>
          <w:tcPr>
            <w:tcW w:w="1180" w:type="dxa"/>
            <w:tcBorders>
              <w:top w:val="nil"/>
              <w:left w:val="nil"/>
              <w:bottom w:val="nil"/>
              <w:right w:val="nil"/>
            </w:tcBorders>
            <w:shd w:val="clear" w:color="auto" w:fill="auto"/>
            <w:noWrap/>
            <w:vAlign w:val="bottom"/>
            <w:hideMark/>
          </w:tcPr>
          <w:p w14:paraId="01ACEDE3" w14:textId="77777777" w:rsidR="00384D34" w:rsidRPr="004E416F" w:rsidRDefault="00384D34" w:rsidP="002B2580">
            <w:pPr>
              <w:rPr>
                <w:sz w:val="20"/>
              </w:rPr>
            </w:pPr>
          </w:p>
        </w:tc>
        <w:tc>
          <w:tcPr>
            <w:tcW w:w="1509" w:type="dxa"/>
            <w:tcBorders>
              <w:top w:val="nil"/>
              <w:left w:val="nil"/>
              <w:bottom w:val="nil"/>
              <w:right w:val="nil"/>
            </w:tcBorders>
            <w:shd w:val="clear" w:color="auto" w:fill="auto"/>
            <w:noWrap/>
            <w:vAlign w:val="bottom"/>
            <w:hideMark/>
          </w:tcPr>
          <w:p w14:paraId="622EDA01" w14:textId="77777777" w:rsidR="00384D34" w:rsidRPr="004E416F" w:rsidRDefault="00384D34" w:rsidP="002B2580">
            <w:pPr>
              <w:rPr>
                <w:sz w:val="20"/>
              </w:rPr>
            </w:pPr>
          </w:p>
        </w:tc>
        <w:tc>
          <w:tcPr>
            <w:tcW w:w="1591" w:type="dxa"/>
            <w:tcBorders>
              <w:top w:val="nil"/>
              <w:left w:val="nil"/>
              <w:bottom w:val="nil"/>
              <w:right w:val="nil"/>
            </w:tcBorders>
            <w:shd w:val="clear" w:color="auto" w:fill="auto"/>
            <w:noWrap/>
            <w:vAlign w:val="bottom"/>
            <w:hideMark/>
          </w:tcPr>
          <w:p w14:paraId="3A6E4F94" w14:textId="77777777" w:rsidR="00384D34" w:rsidRPr="004E416F" w:rsidRDefault="00384D34" w:rsidP="002B2580">
            <w:pPr>
              <w:jc w:val="center"/>
              <w:rPr>
                <w:sz w:val="20"/>
              </w:rPr>
            </w:pPr>
          </w:p>
        </w:tc>
      </w:tr>
      <w:tr w:rsidR="00384D34" w:rsidRPr="004E416F" w14:paraId="39D47745" w14:textId="77777777" w:rsidTr="002B2580">
        <w:trPr>
          <w:trHeight w:val="1740"/>
          <w:jc w:val="center"/>
        </w:trPr>
        <w:tc>
          <w:tcPr>
            <w:tcW w:w="520" w:type="dxa"/>
            <w:tcBorders>
              <w:top w:val="nil"/>
              <w:left w:val="nil"/>
              <w:bottom w:val="nil"/>
              <w:right w:val="nil"/>
            </w:tcBorders>
            <w:shd w:val="clear" w:color="auto" w:fill="auto"/>
            <w:noWrap/>
            <w:vAlign w:val="bottom"/>
            <w:hideMark/>
          </w:tcPr>
          <w:p w14:paraId="697AF923" w14:textId="77777777" w:rsidR="00384D34" w:rsidRPr="004E416F" w:rsidRDefault="00384D34" w:rsidP="002B2580">
            <w:pPr>
              <w:rPr>
                <w:sz w:val="20"/>
              </w:rPr>
            </w:pPr>
          </w:p>
        </w:tc>
        <w:tc>
          <w:tcPr>
            <w:tcW w:w="2920" w:type="dxa"/>
            <w:tcBorders>
              <w:top w:val="single" w:sz="8" w:space="0" w:color="auto"/>
              <w:left w:val="single" w:sz="8" w:space="0" w:color="auto"/>
              <w:bottom w:val="single" w:sz="8" w:space="0" w:color="auto"/>
              <w:right w:val="nil"/>
            </w:tcBorders>
            <w:shd w:val="clear" w:color="000000" w:fill="C0C0C0"/>
            <w:vAlign w:val="center"/>
            <w:hideMark/>
          </w:tcPr>
          <w:p w14:paraId="2DB4A289" w14:textId="77777777" w:rsidR="00384D34" w:rsidRPr="004E416F" w:rsidRDefault="00384D34" w:rsidP="002B2580">
            <w:pPr>
              <w:jc w:val="center"/>
              <w:rPr>
                <w:rFonts w:ascii="Arial" w:hAnsi="Arial"/>
                <w:b/>
                <w:bCs/>
              </w:rPr>
            </w:pPr>
            <w:r w:rsidRPr="004E416F">
              <w:rPr>
                <w:rFonts w:ascii="Arial" w:hAnsi="Arial"/>
                <w:b/>
                <w:bCs/>
              </w:rPr>
              <w:t>Čistenie mesta mimo cykličnosti</w:t>
            </w:r>
            <w:r w:rsidRPr="004E416F">
              <w:rPr>
                <w:rFonts w:ascii="Arial" w:hAnsi="Arial"/>
                <w:b/>
                <w:bCs/>
              </w:rPr>
              <w:br/>
              <w:t>dočisťovanie po stavebnej činnosti/havárie</w:t>
            </w:r>
          </w:p>
        </w:tc>
        <w:tc>
          <w:tcPr>
            <w:tcW w:w="112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05CC2E0D" w14:textId="77777777" w:rsidR="00384D34" w:rsidRPr="004E416F" w:rsidRDefault="00384D34" w:rsidP="002B2580">
            <w:pPr>
              <w:jc w:val="center"/>
              <w:rPr>
                <w:rFonts w:ascii="Arial" w:hAnsi="Arial"/>
                <w:b/>
                <w:bCs/>
                <w:sz w:val="20"/>
              </w:rPr>
            </w:pPr>
            <w:r w:rsidRPr="004E416F">
              <w:rPr>
                <w:rFonts w:ascii="Arial" w:hAnsi="Arial"/>
                <w:b/>
                <w:bCs/>
                <w:sz w:val="20"/>
              </w:rPr>
              <w:t>Rozsah</w:t>
            </w:r>
          </w:p>
        </w:tc>
        <w:tc>
          <w:tcPr>
            <w:tcW w:w="1180" w:type="dxa"/>
            <w:tcBorders>
              <w:top w:val="single" w:sz="8" w:space="0" w:color="auto"/>
              <w:left w:val="nil"/>
              <w:bottom w:val="single" w:sz="8" w:space="0" w:color="auto"/>
              <w:right w:val="nil"/>
            </w:tcBorders>
            <w:shd w:val="clear" w:color="000000" w:fill="C0C0C0"/>
            <w:vAlign w:val="center"/>
            <w:hideMark/>
          </w:tcPr>
          <w:p w14:paraId="050F58C1" w14:textId="77777777" w:rsidR="00384D34" w:rsidRPr="004E416F" w:rsidRDefault="00384D34" w:rsidP="002B2580">
            <w:pPr>
              <w:jc w:val="center"/>
              <w:rPr>
                <w:rFonts w:ascii="Arial" w:hAnsi="Arial"/>
                <w:b/>
                <w:bCs/>
                <w:sz w:val="20"/>
              </w:rPr>
            </w:pPr>
            <w:r w:rsidRPr="004E416F">
              <w:rPr>
                <w:rFonts w:ascii="Arial" w:hAnsi="Arial"/>
                <w:b/>
                <w:bCs/>
                <w:sz w:val="20"/>
              </w:rPr>
              <w:t>Jednotková cena</w:t>
            </w:r>
            <w:r w:rsidRPr="004E416F">
              <w:rPr>
                <w:rFonts w:ascii="Arial" w:hAnsi="Arial"/>
                <w:b/>
                <w:bCs/>
                <w:sz w:val="20"/>
              </w:rPr>
              <w:br/>
              <w:t>( EUR bez DPH )</w:t>
            </w:r>
          </w:p>
        </w:tc>
        <w:tc>
          <w:tcPr>
            <w:tcW w:w="1509"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38CCA826" w14:textId="77777777" w:rsidR="00384D34" w:rsidRPr="004E416F" w:rsidRDefault="00384D34" w:rsidP="002B2580">
            <w:pPr>
              <w:jc w:val="center"/>
              <w:rPr>
                <w:rFonts w:ascii="Arial" w:hAnsi="Arial"/>
                <w:b/>
                <w:bCs/>
                <w:sz w:val="20"/>
              </w:rPr>
            </w:pPr>
            <w:r w:rsidRPr="004E416F">
              <w:rPr>
                <w:rFonts w:ascii="Arial" w:hAnsi="Arial"/>
                <w:b/>
                <w:bCs/>
                <w:sz w:val="20"/>
              </w:rPr>
              <w:t>Obrat</w:t>
            </w:r>
            <w:r w:rsidRPr="004E416F">
              <w:rPr>
                <w:rFonts w:ascii="Arial" w:hAnsi="Arial"/>
                <w:b/>
                <w:bCs/>
                <w:sz w:val="20"/>
              </w:rPr>
              <w:br/>
              <w:t>( EUR bez DPH )</w:t>
            </w:r>
          </w:p>
        </w:tc>
        <w:tc>
          <w:tcPr>
            <w:tcW w:w="1591" w:type="dxa"/>
            <w:tcBorders>
              <w:top w:val="nil"/>
              <w:left w:val="nil"/>
              <w:bottom w:val="nil"/>
              <w:right w:val="nil"/>
            </w:tcBorders>
            <w:shd w:val="clear" w:color="auto" w:fill="auto"/>
            <w:noWrap/>
            <w:vAlign w:val="bottom"/>
            <w:hideMark/>
          </w:tcPr>
          <w:p w14:paraId="1E5B90F3" w14:textId="77777777" w:rsidR="00384D34" w:rsidRPr="004E416F" w:rsidRDefault="00384D34" w:rsidP="002B2580">
            <w:pPr>
              <w:jc w:val="center"/>
              <w:rPr>
                <w:rFonts w:ascii="Arial" w:hAnsi="Arial"/>
                <w:b/>
                <w:bCs/>
                <w:sz w:val="20"/>
              </w:rPr>
            </w:pPr>
          </w:p>
        </w:tc>
      </w:tr>
      <w:tr w:rsidR="00384D34" w:rsidRPr="004E416F" w14:paraId="2FCED6C0" w14:textId="77777777" w:rsidTr="002B2580">
        <w:trPr>
          <w:trHeight w:val="690"/>
          <w:jc w:val="center"/>
        </w:trPr>
        <w:tc>
          <w:tcPr>
            <w:tcW w:w="520" w:type="dxa"/>
            <w:tcBorders>
              <w:top w:val="nil"/>
              <w:left w:val="nil"/>
              <w:bottom w:val="nil"/>
              <w:right w:val="nil"/>
            </w:tcBorders>
            <w:shd w:val="clear" w:color="auto" w:fill="auto"/>
            <w:noWrap/>
            <w:vAlign w:val="bottom"/>
            <w:hideMark/>
          </w:tcPr>
          <w:p w14:paraId="26F0665D" w14:textId="77777777" w:rsidR="00384D34" w:rsidRPr="004E416F" w:rsidRDefault="00384D34" w:rsidP="002B2580">
            <w:pPr>
              <w:rPr>
                <w:sz w:val="20"/>
              </w:rPr>
            </w:pPr>
          </w:p>
        </w:tc>
        <w:tc>
          <w:tcPr>
            <w:tcW w:w="2920" w:type="dxa"/>
            <w:tcBorders>
              <w:top w:val="nil"/>
              <w:left w:val="single" w:sz="8" w:space="0" w:color="auto"/>
              <w:bottom w:val="single" w:sz="4" w:space="0" w:color="auto"/>
              <w:right w:val="nil"/>
            </w:tcBorders>
            <w:shd w:val="clear" w:color="auto" w:fill="auto"/>
            <w:noWrap/>
            <w:vAlign w:val="center"/>
            <w:hideMark/>
          </w:tcPr>
          <w:p w14:paraId="6F93BE85" w14:textId="77777777" w:rsidR="00384D34" w:rsidRPr="004E416F" w:rsidRDefault="00384D34" w:rsidP="002B2580">
            <w:pPr>
              <w:rPr>
                <w:rFonts w:ascii="Arial" w:hAnsi="Arial"/>
                <w:sz w:val="20"/>
              </w:rPr>
            </w:pPr>
            <w:r w:rsidRPr="004E416F">
              <w:rPr>
                <w:rFonts w:ascii="Arial" w:hAnsi="Arial"/>
                <w:sz w:val="20"/>
              </w:rPr>
              <w:t>Strojové zametanie (m)</w:t>
            </w:r>
          </w:p>
        </w:tc>
        <w:tc>
          <w:tcPr>
            <w:tcW w:w="1120" w:type="dxa"/>
            <w:tcBorders>
              <w:top w:val="nil"/>
              <w:left w:val="single" w:sz="8" w:space="0" w:color="auto"/>
              <w:bottom w:val="single" w:sz="4" w:space="0" w:color="auto"/>
              <w:right w:val="single" w:sz="8" w:space="0" w:color="auto"/>
            </w:tcBorders>
            <w:shd w:val="clear" w:color="auto" w:fill="auto"/>
            <w:noWrap/>
            <w:vAlign w:val="center"/>
            <w:hideMark/>
          </w:tcPr>
          <w:p w14:paraId="1200F220" w14:textId="77777777" w:rsidR="00384D34" w:rsidRPr="004E416F" w:rsidRDefault="00384D34" w:rsidP="002B2580">
            <w:pPr>
              <w:jc w:val="center"/>
              <w:rPr>
                <w:rFonts w:ascii="Arial" w:hAnsi="Arial"/>
                <w:sz w:val="20"/>
              </w:rPr>
            </w:pPr>
            <w:r w:rsidRPr="004E416F">
              <w:rPr>
                <w:rFonts w:ascii="Arial" w:hAnsi="Arial"/>
                <w:sz w:val="20"/>
              </w:rPr>
              <w:t>915 000</w:t>
            </w:r>
          </w:p>
        </w:tc>
        <w:tc>
          <w:tcPr>
            <w:tcW w:w="1180" w:type="dxa"/>
            <w:tcBorders>
              <w:top w:val="nil"/>
              <w:left w:val="nil"/>
              <w:bottom w:val="single" w:sz="4" w:space="0" w:color="auto"/>
              <w:right w:val="nil"/>
            </w:tcBorders>
            <w:shd w:val="clear" w:color="auto" w:fill="FFFF00"/>
            <w:noWrap/>
            <w:vAlign w:val="center"/>
            <w:hideMark/>
          </w:tcPr>
          <w:p w14:paraId="49556834" w14:textId="77777777" w:rsidR="00384D34" w:rsidRPr="004E416F" w:rsidRDefault="00384D34" w:rsidP="002B2580">
            <w:pPr>
              <w:jc w:val="center"/>
              <w:rPr>
                <w:rFonts w:ascii="Arial" w:hAnsi="Arial"/>
                <w:sz w:val="20"/>
              </w:rPr>
            </w:pPr>
          </w:p>
        </w:tc>
        <w:tc>
          <w:tcPr>
            <w:tcW w:w="1509" w:type="dxa"/>
            <w:tcBorders>
              <w:top w:val="nil"/>
              <w:left w:val="single" w:sz="8" w:space="0" w:color="auto"/>
              <w:bottom w:val="single" w:sz="4" w:space="0" w:color="auto"/>
              <w:right w:val="single" w:sz="8" w:space="0" w:color="auto"/>
            </w:tcBorders>
            <w:shd w:val="clear" w:color="auto" w:fill="auto"/>
            <w:noWrap/>
            <w:vAlign w:val="center"/>
          </w:tcPr>
          <w:p w14:paraId="6C8B5DAB" w14:textId="77777777" w:rsidR="00384D34" w:rsidRPr="004E416F" w:rsidRDefault="00384D34" w:rsidP="002B2580">
            <w:pPr>
              <w:ind w:firstLineChars="100" w:firstLine="200"/>
              <w:jc w:val="right"/>
              <w:rPr>
                <w:rFonts w:ascii="Arial" w:hAnsi="Arial"/>
                <w:sz w:val="20"/>
              </w:rPr>
            </w:pPr>
          </w:p>
        </w:tc>
        <w:tc>
          <w:tcPr>
            <w:tcW w:w="1591" w:type="dxa"/>
            <w:tcBorders>
              <w:top w:val="nil"/>
              <w:left w:val="nil"/>
              <w:bottom w:val="nil"/>
              <w:right w:val="nil"/>
            </w:tcBorders>
            <w:shd w:val="clear" w:color="auto" w:fill="auto"/>
            <w:noWrap/>
            <w:vAlign w:val="bottom"/>
            <w:hideMark/>
          </w:tcPr>
          <w:p w14:paraId="39954D9A" w14:textId="77777777" w:rsidR="00384D34" w:rsidRPr="004E416F" w:rsidRDefault="00384D34" w:rsidP="002B2580">
            <w:pPr>
              <w:ind w:firstLineChars="100" w:firstLine="200"/>
              <w:jc w:val="right"/>
              <w:rPr>
                <w:rFonts w:ascii="Arial" w:hAnsi="Arial"/>
                <w:sz w:val="20"/>
              </w:rPr>
            </w:pPr>
          </w:p>
        </w:tc>
      </w:tr>
      <w:tr w:rsidR="00384D34" w:rsidRPr="004E416F" w14:paraId="7586956C" w14:textId="77777777" w:rsidTr="002B2580">
        <w:trPr>
          <w:trHeight w:val="690"/>
          <w:jc w:val="center"/>
        </w:trPr>
        <w:tc>
          <w:tcPr>
            <w:tcW w:w="520" w:type="dxa"/>
            <w:tcBorders>
              <w:top w:val="nil"/>
              <w:left w:val="nil"/>
              <w:bottom w:val="nil"/>
              <w:right w:val="nil"/>
            </w:tcBorders>
            <w:shd w:val="clear" w:color="auto" w:fill="auto"/>
            <w:noWrap/>
            <w:vAlign w:val="bottom"/>
            <w:hideMark/>
          </w:tcPr>
          <w:p w14:paraId="2D115A5E" w14:textId="77777777" w:rsidR="00384D34" w:rsidRPr="004E416F" w:rsidRDefault="00384D34" w:rsidP="002B2580">
            <w:pPr>
              <w:rPr>
                <w:sz w:val="20"/>
              </w:rPr>
            </w:pPr>
          </w:p>
        </w:tc>
        <w:tc>
          <w:tcPr>
            <w:tcW w:w="2920" w:type="dxa"/>
            <w:tcBorders>
              <w:top w:val="single" w:sz="8" w:space="0" w:color="auto"/>
              <w:left w:val="single" w:sz="8" w:space="0" w:color="auto"/>
              <w:bottom w:val="single" w:sz="8" w:space="0" w:color="auto"/>
              <w:right w:val="nil"/>
            </w:tcBorders>
            <w:shd w:val="clear" w:color="000000" w:fill="C0C0C0"/>
            <w:noWrap/>
            <w:vAlign w:val="center"/>
            <w:hideMark/>
          </w:tcPr>
          <w:p w14:paraId="0DC4A117" w14:textId="77777777" w:rsidR="00384D34" w:rsidRPr="004E416F" w:rsidRDefault="00384D34" w:rsidP="002B2580">
            <w:pPr>
              <w:jc w:val="center"/>
              <w:rPr>
                <w:rFonts w:ascii="Arial" w:hAnsi="Arial"/>
                <w:b/>
                <w:bCs/>
                <w:sz w:val="20"/>
              </w:rPr>
            </w:pPr>
            <w:r w:rsidRPr="004E416F">
              <w:rPr>
                <w:rFonts w:ascii="Arial" w:hAnsi="Arial"/>
                <w:b/>
                <w:bCs/>
                <w:sz w:val="20"/>
              </w:rPr>
              <w:t>Spolu :</w:t>
            </w:r>
          </w:p>
        </w:tc>
        <w:tc>
          <w:tcPr>
            <w:tcW w:w="112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4B64BA22" w14:textId="77777777" w:rsidR="00384D34" w:rsidRPr="004E416F" w:rsidRDefault="00384D34" w:rsidP="002B2580">
            <w:pPr>
              <w:jc w:val="center"/>
              <w:rPr>
                <w:rFonts w:ascii="Arial" w:hAnsi="Arial"/>
                <w:b/>
                <w:bCs/>
                <w:i/>
                <w:iCs/>
                <w:sz w:val="20"/>
              </w:rPr>
            </w:pPr>
            <w:r w:rsidRPr="004E416F">
              <w:rPr>
                <w:rFonts w:ascii="Arial" w:hAnsi="Arial"/>
                <w:b/>
                <w:bCs/>
                <w:i/>
                <w:iCs/>
                <w:sz w:val="20"/>
              </w:rPr>
              <w:t>odhad</w:t>
            </w:r>
          </w:p>
        </w:tc>
        <w:tc>
          <w:tcPr>
            <w:tcW w:w="1180" w:type="dxa"/>
            <w:tcBorders>
              <w:top w:val="single" w:sz="8" w:space="0" w:color="auto"/>
              <w:left w:val="nil"/>
              <w:bottom w:val="single" w:sz="8" w:space="0" w:color="auto"/>
              <w:right w:val="nil"/>
            </w:tcBorders>
            <w:shd w:val="clear" w:color="000000" w:fill="C0C0C0"/>
            <w:noWrap/>
            <w:vAlign w:val="center"/>
            <w:hideMark/>
          </w:tcPr>
          <w:p w14:paraId="72458ED4" w14:textId="77777777" w:rsidR="00384D34" w:rsidRPr="004E416F" w:rsidRDefault="00384D34" w:rsidP="002B2580">
            <w:pPr>
              <w:jc w:val="center"/>
              <w:rPr>
                <w:rFonts w:ascii="Arial" w:hAnsi="Arial"/>
                <w:b/>
                <w:bCs/>
                <w:i/>
                <w:iCs/>
                <w:sz w:val="20"/>
              </w:rPr>
            </w:pPr>
            <w:r w:rsidRPr="004E416F">
              <w:rPr>
                <w:rFonts w:ascii="Arial" w:hAnsi="Arial"/>
                <w:b/>
                <w:bCs/>
                <w:i/>
                <w:iCs/>
                <w:sz w:val="20"/>
              </w:rPr>
              <w:t> </w:t>
            </w:r>
          </w:p>
        </w:tc>
        <w:tc>
          <w:tcPr>
            <w:tcW w:w="1509" w:type="dxa"/>
            <w:tcBorders>
              <w:top w:val="single" w:sz="8" w:space="0" w:color="auto"/>
              <w:left w:val="single" w:sz="8" w:space="0" w:color="auto"/>
              <w:bottom w:val="single" w:sz="8" w:space="0" w:color="auto"/>
              <w:right w:val="single" w:sz="8" w:space="0" w:color="auto"/>
            </w:tcBorders>
            <w:shd w:val="clear" w:color="000000" w:fill="C0C0C0"/>
            <w:noWrap/>
            <w:vAlign w:val="center"/>
          </w:tcPr>
          <w:p w14:paraId="71854B1B" w14:textId="77777777" w:rsidR="00384D34" w:rsidRPr="004E416F" w:rsidRDefault="00384D34" w:rsidP="002B2580">
            <w:pPr>
              <w:ind w:firstLineChars="100" w:firstLine="201"/>
              <w:jc w:val="right"/>
              <w:rPr>
                <w:rFonts w:ascii="Arial" w:hAnsi="Arial"/>
                <w:b/>
                <w:bCs/>
                <w:sz w:val="20"/>
              </w:rPr>
            </w:pPr>
          </w:p>
        </w:tc>
        <w:tc>
          <w:tcPr>
            <w:tcW w:w="1591" w:type="dxa"/>
            <w:tcBorders>
              <w:top w:val="nil"/>
              <w:left w:val="nil"/>
              <w:bottom w:val="nil"/>
              <w:right w:val="nil"/>
            </w:tcBorders>
            <w:shd w:val="clear" w:color="auto" w:fill="auto"/>
            <w:noWrap/>
            <w:vAlign w:val="bottom"/>
            <w:hideMark/>
          </w:tcPr>
          <w:p w14:paraId="219F40D3" w14:textId="77777777" w:rsidR="00384D34" w:rsidRPr="004E416F" w:rsidRDefault="00384D34" w:rsidP="002B2580">
            <w:pPr>
              <w:ind w:firstLineChars="100" w:firstLine="201"/>
              <w:jc w:val="right"/>
              <w:rPr>
                <w:rFonts w:ascii="Arial" w:hAnsi="Arial"/>
                <w:b/>
                <w:bCs/>
                <w:sz w:val="20"/>
              </w:rPr>
            </w:pPr>
          </w:p>
        </w:tc>
      </w:tr>
    </w:tbl>
    <w:p w14:paraId="471F47F8" w14:textId="77777777" w:rsidR="00384D34" w:rsidRDefault="00384D34" w:rsidP="00384D34">
      <w:pPr>
        <w:pStyle w:val="F6-MenoFunkcia"/>
        <w:ind w:left="0"/>
        <w:rPr>
          <w:szCs w:val="24"/>
        </w:rPr>
      </w:pPr>
    </w:p>
    <w:p w14:paraId="1618D920" w14:textId="77777777" w:rsidR="00384D34" w:rsidRDefault="00384D34" w:rsidP="00384D34">
      <w:pPr>
        <w:pStyle w:val="F6-MenoFunkcia"/>
        <w:ind w:left="0"/>
        <w:rPr>
          <w:szCs w:val="24"/>
        </w:rPr>
      </w:pPr>
    </w:p>
    <w:p w14:paraId="524E66E8" w14:textId="77777777" w:rsidR="00384D34" w:rsidRDefault="00384D34" w:rsidP="00384D34">
      <w:pPr>
        <w:pStyle w:val="F6-MenoFunkcia"/>
        <w:ind w:left="0"/>
        <w:rPr>
          <w:szCs w:val="24"/>
        </w:rPr>
      </w:pPr>
    </w:p>
    <w:p w14:paraId="24CEBAA9" w14:textId="77777777" w:rsidR="00384D34" w:rsidRDefault="00384D34" w:rsidP="00384D34">
      <w:pPr>
        <w:pStyle w:val="F6-MenoFunkcia"/>
        <w:ind w:left="0"/>
        <w:rPr>
          <w:szCs w:val="24"/>
        </w:rPr>
      </w:pPr>
    </w:p>
    <w:tbl>
      <w:tblPr>
        <w:tblW w:w="9440" w:type="dxa"/>
        <w:jc w:val="center"/>
        <w:tblCellMar>
          <w:left w:w="70" w:type="dxa"/>
          <w:right w:w="70" w:type="dxa"/>
        </w:tblCellMar>
        <w:tblLook w:val="04A0" w:firstRow="1" w:lastRow="0" w:firstColumn="1" w:lastColumn="0" w:noHBand="0" w:noVBand="1"/>
      </w:tblPr>
      <w:tblGrid>
        <w:gridCol w:w="940"/>
        <w:gridCol w:w="441"/>
        <w:gridCol w:w="2380"/>
        <w:gridCol w:w="1360"/>
        <w:gridCol w:w="1000"/>
        <w:gridCol w:w="1160"/>
        <w:gridCol w:w="900"/>
        <w:gridCol w:w="1280"/>
      </w:tblGrid>
      <w:tr w:rsidR="00384D34" w:rsidRPr="004E416F" w14:paraId="55928297" w14:textId="77777777" w:rsidTr="002B2580">
        <w:trPr>
          <w:trHeight w:val="240"/>
          <w:jc w:val="center"/>
        </w:trPr>
        <w:tc>
          <w:tcPr>
            <w:tcW w:w="940" w:type="dxa"/>
            <w:vMerge w:val="restart"/>
            <w:tcBorders>
              <w:top w:val="single" w:sz="4" w:space="0" w:color="auto"/>
              <w:left w:val="single" w:sz="8" w:space="0" w:color="auto"/>
              <w:bottom w:val="single" w:sz="4" w:space="0" w:color="000000"/>
              <w:right w:val="single" w:sz="8" w:space="0" w:color="auto"/>
            </w:tcBorders>
            <w:shd w:val="clear" w:color="000000" w:fill="C0C0C0"/>
            <w:vAlign w:val="center"/>
            <w:hideMark/>
          </w:tcPr>
          <w:p w14:paraId="29DB99D9" w14:textId="77777777" w:rsidR="00384D34" w:rsidRPr="004E416F" w:rsidRDefault="00384D34" w:rsidP="002B2580">
            <w:pPr>
              <w:jc w:val="center"/>
              <w:rPr>
                <w:rFonts w:ascii="Arial" w:hAnsi="Arial"/>
                <w:b/>
                <w:bCs/>
                <w:sz w:val="20"/>
              </w:rPr>
            </w:pPr>
            <w:r w:rsidRPr="004E416F">
              <w:rPr>
                <w:rFonts w:ascii="Arial" w:hAnsi="Arial"/>
                <w:b/>
                <w:bCs/>
                <w:sz w:val="20"/>
              </w:rPr>
              <w:t>Oblasť</w:t>
            </w:r>
          </w:p>
        </w:tc>
        <w:tc>
          <w:tcPr>
            <w:tcW w:w="7220" w:type="dxa"/>
            <w:gridSpan w:val="6"/>
            <w:tcBorders>
              <w:top w:val="single" w:sz="8" w:space="0" w:color="auto"/>
              <w:left w:val="nil"/>
              <w:bottom w:val="single" w:sz="4" w:space="0" w:color="auto"/>
              <w:right w:val="single" w:sz="8" w:space="0" w:color="000000"/>
            </w:tcBorders>
            <w:shd w:val="clear" w:color="000000" w:fill="C0C0C0"/>
            <w:noWrap/>
            <w:vAlign w:val="bottom"/>
            <w:hideMark/>
          </w:tcPr>
          <w:p w14:paraId="68A9D300" w14:textId="77777777" w:rsidR="00384D34" w:rsidRPr="004E416F" w:rsidRDefault="00384D34" w:rsidP="002B2580">
            <w:pPr>
              <w:jc w:val="center"/>
              <w:rPr>
                <w:rFonts w:ascii="Arial" w:hAnsi="Arial"/>
                <w:b/>
                <w:bCs/>
                <w:sz w:val="20"/>
              </w:rPr>
            </w:pPr>
            <w:r w:rsidRPr="004E416F">
              <w:rPr>
                <w:rFonts w:ascii="Arial" w:hAnsi="Arial"/>
                <w:b/>
                <w:bCs/>
                <w:sz w:val="20"/>
              </w:rPr>
              <w:t xml:space="preserve"> strojné splachovanie komunikácií - všetky jazdné pruhy</w:t>
            </w:r>
          </w:p>
        </w:tc>
        <w:tc>
          <w:tcPr>
            <w:tcW w:w="1280" w:type="dxa"/>
            <w:tcBorders>
              <w:top w:val="nil"/>
              <w:left w:val="nil"/>
              <w:bottom w:val="nil"/>
              <w:right w:val="nil"/>
            </w:tcBorders>
            <w:shd w:val="clear" w:color="auto" w:fill="auto"/>
            <w:noWrap/>
            <w:vAlign w:val="bottom"/>
            <w:hideMark/>
          </w:tcPr>
          <w:p w14:paraId="5610978B" w14:textId="77777777" w:rsidR="00384D34" w:rsidRPr="004E416F" w:rsidRDefault="00384D34" w:rsidP="002B2580">
            <w:pPr>
              <w:jc w:val="center"/>
              <w:rPr>
                <w:rFonts w:ascii="Arial" w:hAnsi="Arial"/>
                <w:b/>
                <w:bCs/>
                <w:sz w:val="20"/>
              </w:rPr>
            </w:pPr>
          </w:p>
        </w:tc>
      </w:tr>
      <w:tr w:rsidR="00384D34" w:rsidRPr="004E416F" w14:paraId="65375109" w14:textId="77777777" w:rsidTr="002B2580">
        <w:trPr>
          <w:trHeight w:val="240"/>
          <w:jc w:val="center"/>
        </w:trPr>
        <w:tc>
          <w:tcPr>
            <w:tcW w:w="940" w:type="dxa"/>
            <w:vMerge/>
            <w:tcBorders>
              <w:top w:val="single" w:sz="4" w:space="0" w:color="auto"/>
              <w:left w:val="single" w:sz="8" w:space="0" w:color="auto"/>
              <w:bottom w:val="single" w:sz="4" w:space="0" w:color="000000"/>
              <w:right w:val="single" w:sz="8" w:space="0" w:color="auto"/>
            </w:tcBorders>
            <w:vAlign w:val="center"/>
            <w:hideMark/>
          </w:tcPr>
          <w:p w14:paraId="70A8C58D" w14:textId="77777777" w:rsidR="00384D34" w:rsidRPr="004E416F" w:rsidRDefault="00384D34" w:rsidP="002B2580">
            <w:pPr>
              <w:rPr>
                <w:rFonts w:ascii="Arial" w:hAnsi="Arial"/>
                <w:b/>
                <w:bCs/>
                <w:sz w:val="20"/>
              </w:rPr>
            </w:pPr>
          </w:p>
        </w:tc>
        <w:tc>
          <w:tcPr>
            <w:tcW w:w="420" w:type="dxa"/>
            <w:vMerge w:val="restart"/>
            <w:tcBorders>
              <w:top w:val="nil"/>
              <w:left w:val="single" w:sz="8" w:space="0" w:color="auto"/>
              <w:bottom w:val="single" w:sz="8" w:space="0" w:color="000000"/>
              <w:right w:val="single" w:sz="4" w:space="0" w:color="auto"/>
            </w:tcBorders>
            <w:shd w:val="clear" w:color="000000" w:fill="C0C0C0"/>
            <w:vAlign w:val="center"/>
            <w:hideMark/>
          </w:tcPr>
          <w:p w14:paraId="15AFA53E" w14:textId="77777777" w:rsidR="00384D34" w:rsidRPr="004E416F" w:rsidRDefault="00384D34" w:rsidP="002B2580">
            <w:pPr>
              <w:jc w:val="center"/>
              <w:rPr>
                <w:rFonts w:ascii="Arial" w:hAnsi="Arial"/>
                <w:b/>
                <w:bCs/>
                <w:sz w:val="20"/>
              </w:rPr>
            </w:pPr>
            <w:r w:rsidRPr="004E416F">
              <w:rPr>
                <w:rFonts w:ascii="Arial" w:hAnsi="Arial"/>
                <w:b/>
                <w:bCs/>
                <w:sz w:val="20"/>
              </w:rPr>
              <w:t>r.č.</w:t>
            </w:r>
          </w:p>
        </w:tc>
        <w:tc>
          <w:tcPr>
            <w:tcW w:w="238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0E62E81C" w14:textId="77777777" w:rsidR="00384D34" w:rsidRPr="004E416F" w:rsidRDefault="00384D34" w:rsidP="002B2580">
            <w:pPr>
              <w:jc w:val="center"/>
              <w:rPr>
                <w:rFonts w:ascii="Arial" w:hAnsi="Arial"/>
                <w:b/>
                <w:bCs/>
                <w:sz w:val="20"/>
              </w:rPr>
            </w:pPr>
            <w:r w:rsidRPr="004E416F">
              <w:rPr>
                <w:rFonts w:ascii="Arial" w:hAnsi="Arial"/>
                <w:b/>
                <w:bCs/>
                <w:sz w:val="20"/>
              </w:rPr>
              <w:t>m.č.</w:t>
            </w:r>
          </w:p>
        </w:tc>
        <w:tc>
          <w:tcPr>
            <w:tcW w:w="136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036F3093" w14:textId="77777777" w:rsidR="00384D34" w:rsidRPr="004E416F" w:rsidRDefault="00384D34" w:rsidP="002B2580">
            <w:pPr>
              <w:jc w:val="center"/>
              <w:rPr>
                <w:rFonts w:ascii="Arial" w:hAnsi="Arial"/>
                <w:b/>
                <w:bCs/>
                <w:sz w:val="20"/>
              </w:rPr>
            </w:pPr>
            <w:r w:rsidRPr="004E416F">
              <w:rPr>
                <w:rFonts w:ascii="Arial" w:hAnsi="Arial"/>
                <w:b/>
                <w:bCs/>
                <w:sz w:val="20"/>
              </w:rPr>
              <w:t>výmera v m2</w:t>
            </w:r>
          </w:p>
        </w:tc>
        <w:tc>
          <w:tcPr>
            <w:tcW w:w="100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5BA725EE" w14:textId="77777777" w:rsidR="00384D34" w:rsidRPr="004E416F" w:rsidRDefault="00384D34" w:rsidP="002B2580">
            <w:pPr>
              <w:jc w:val="center"/>
              <w:rPr>
                <w:rFonts w:ascii="Arial" w:hAnsi="Arial"/>
                <w:b/>
                <w:bCs/>
                <w:sz w:val="20"/>
              </w:rPr>
            </w:pPr>
            <w:r w:rsidRPr="004E416F">
              <w:rPr>
                <w:rFonts w:ascii="Arial" w:hAnsi="Arial"/>
                <w:b/>
                <w:bCs/>
                <w:sz w:val="20"/>
              </w:rPr>
              <w:t>jed. cena</w:t>
            </w:r>
          </w:p>
        </w:tc>
        <w:tc>
          <w:tcPr>
            <w:tcW w:w="1160" w:type="dxa"/>
            <w:vMerge w:val="restart"/>
            <w:tcBorders>
              <w:top w:val="nil"/>
              <w:left w:val="single" w:sz="4" w:space="0" w:color="auto"/>
              <w:bottom w:val="single" w:sz="8" w:space="0" w:color="000000"/>
              <w:right w:val="single" w:sz="4" w:space="0" w:color="auto"/>
            </w:tcBorders>
            <w:shd w:val="clear" w:color="000000" w:fill="C0C0C0"/>
            <w:vAlign w:val="bottom"/>
            <w:hideMark/>
          </w:tcPr>
          <w:p w14:paraId="366713F2" w14:textId="77777777" w:rsidR="00384D34" w:rsidRPr="004E416F" w:rsidRDefault="00384D34" w:rsidP="002B2580">
            <w:pPr>
              <w:jc w:val="center"/>
              <w:rPr>
                <w:rFonts w:ascii="Arial" w:hAnsi="Arial"/>
                <w:b/>
                <w:bCs/>
                <w:sz w:val="20"/>
              </w:rPr>
            </w:pPr>
            <w:r w:rsidRPr="004E416F">
              <w:rPr>
                <w:rFonts w:ascii="Arial" w:hAnsi="Arial"/>
                <w:b/>
                <w:bCs/>
                <w:sz w:val="20"/>
              </w:rPr>
              <w:t>týždenná cykličnosť</w:t>
            </w:r>
          </w:p>
        </w:tc>
        <w:tc>
          <w:tcPr>
            <w:tcW w:w="900" w:type="dxa"/>
            <w:vMerge w:val="restart"/>
            <w:tcBorders>
              <w:top w:val="nil"/>
              <w:left w:val="single" w:sz="4" w:space="0" w:color="auto"/>
              <w:bottom w:val="single" w:sz="8" w:space="0" w:color="000000"/>
              <w:right w:val="single" w:sz="8" w:space="0" w:color="auto"/>
            </w:tcBorders>
            <w:shd w:val="clear" w:color="000000" w:fill="C0C0C0"/>
            <w:vAlign w:val="center"/>
            <w:hideMark/>
          </w:tcPr>
          <w:p w14:paraId="2B7507C0" w14:textId="77777777" w:rsidR="00384D34" w:rsidRPr="004E416F" w:rsidRDefault="00384D34" w:rsidP="002B2580">
            <w:pPr>
              <w:jc w:val="center"/>
              <w:rPr>
                <w:rFonts w:ascii="Arial" w:hAnsi="Arial"/>
                <w:b/>
                <w:bCs/>
                <w:sz w:val="20"/>
              </w:rPr>
            </w:pPr>
            <w:r w:rsidRPr="004E416F">
              <w:rPr>
                <w:rFonts w:ascii="Arial" w:hAnsi="Arial"/>
                <w:b/>
                <w:bCs/>
                <w:sz w:val="20"/>
              </w:rPr>
              <w:t>obrat</w:t>
            </w:r>
          </w:p>
        </w:tc>
        <w:tc>
          <w:tcPr>
            <w:tcW w:w="1280" w:type="dxa"/>
            <w:tcBorders>
              <w:top w:val="nil"/>
              <w:left w:val="nil"/>
              <w:bottom w:val="nil"/>
              <w:right w:val="nil"/>
            </w:tcBorders>
            <w:shd w:val="clear" w:color="auto" w:fill="auto"/>
            <w:noWrap/>
            <w:vAlign w:val="center"/>
            <w:hideMark/>
          </w:tcPr>
          <w:p w14:paraId="43B72C9D" w14:textId="77777777" w:rsidR="00384D34" w:rsidRPr="004E416F" w:rsidRDefault="00384D34" w:rsidP="002B2580">
            <w:pPr>
              <w:jc w:val="center"/>
              <w:rPr>
                <w:rFonts w:ascii="Arial" w:hAnsi="Arial"/>
                <w:b/>
                <w:bCs/>
                <w:sz w:val="20"/>
              </w:rPr>
            </w:pPr>
          </w:p>
        </w:tc>
      </w:tr>
      <w:tr w:rsidR="00384D34" w:rsidRPr="004E416F" w14:paraId="5D437AEF" w14:textId="77777777" w:rsidTr="002B2580">
        <w:trPr>
          <w:trHeight w:val="240"/>
          <w:jc w:val="center"/>
        </w:trPr>
        <w:tc>
          <w:tcPr>
            <w:tcW w:w="940" w:type="dxa"/>
            <w:vMerge/>
            <w:tcBorders>
              <w:top w:val="single" w:sz="4" w:space="0" w:color="auto"/>
              <w:left w:val="single" w:sz="8" w:space="0" w:color="auto"/>
              <w:bottom w:val="single" w:sz="4" w:space="0" w:color="000000"/>
              <w:right w:val="single" w:sz="8" w:space="0" w:color="auto"/>
            </w:tcBorders>
            <w:vAlign w:val="center"/>
            <w:hideMark/>
          </w:tcPr>
          <w:p w14:paraId="162CA37C" w14:textId="77777777" w:rsidR="00384D34" w:rsidRPr="004E416F" w:rsidRDefault="00384D34" w:rsidP="002B2580">
            <w:pPr>
              <w:rPr>
                <w:rFonts w:ascii="Arial" w:hAnsi="Arial"/>
                <w:b/>
                <w:bCs/>
                <w:sz w:val="20"/>
              </w:rPr>
            </w:pPr>
          </w:p>
        </w:tc>
        <w:tc>
          <w:tcPr>
            <w:tcW w:w="420" w:type="dxa"/>
            <w:vMerge/>
            <w:tcBorders>
              <w:top w:val="nil"/>
              <w:left w:val="single" w:sz="8" w:space="0" w:color="auto"/>
              <w:bottom w:val="single" w:sz="8" w:space="0" w:color="000000"/>
              <w:right w:val="single" w:sz="4" w:space="0" w:color="auto"/>
            </w:tcBorders>
            <w:vAlign w:val="center"/>
            <w:hideMark/>
          </w:tcPr>
          <w:p w14:paraId="49887E06" w14:textId="77777777" w:rsidR="00384D34" w:rsidRPr="004E416F" w:rsidRDefault="00384D34" w:rsidP="002B2580">
            <w:pPr>
              <w:rPr>
                <w:rFonts w:ascii="Arial" w:hAnsi="Arial"/>
                <w:b/>
                <w:bCs/>
                <w:sz w:val="20"/>
              </w:rPr>
            </w:pPr>
          </w:p>
        </w:tc>
        <w:tc>
          <w:tcPr>
            <w:tcW w:w="2380" w:type="dxa"/>
            <w:vMerge/>
            <w:tcBorders>
              <w:top w:val="nil"/>
              <w:left w:val="single" w:sz="4" w:space="0" w:color="auto"/>
              <w:bottom w:val="single" w:sz="8" w:space="0" w:color="000000"/>
              <w:right w:val="single" w:sz="4" w:space="0" w:color="auto"/>
            </w:tcBorders>
            <w:vAlign w:val="center"/>
            <w:hideMark/>
          </w:tcPr>
          <w:p w14:paraId="14578BF1" w14:textId="77777777" w:rsidR="00384D34" w:rsidRPr="004E416F" w:rsidRDefault="00384D34" w:rsidP="002B2580">
            <w:pPr>
              <w:rPr>
                <w:rFonts w:ascii="Arial" w:hAnsi="Arial"/>
                <w:b/>
                <w:bCs/>
                <w:sz w:val="20"/>
              </w:rPr>
            </w:pPr>
          </w:p>
        </w:tc>
        <w:tc>
          <w:tcPr>
            <w:tcW w:w="1360" w:type="dxa"/>
            <w:vMerge/>
            <w:tcBorders>
              <w:top w:val="nil"/>
              <w:left w:val="single" w:sz="4" w:space="0" w:color="auto"/>
              <w:bottom w:val="single" w:sz="8" w:space="0" w:color="000000"/>
              <w:right w:val="single" w:sz="4" w:space="0" w:color="auto"/>
            </w:tcBorders>
            <w:vAlign w:val="center"/>
            <w:hideMark/>
          </w:tcPr>
          <w:p w14:paraId="7DA05545" w14:textId="77777777" w:rsidR="00384D34" w:rsidRPr="004E416F" w:rsidRDefault="00384D34" w:rsidP="002B2580">
            <w:pPr>
              <w:rPr>
                <w:rFonts w:ascii="Arial" w:hAnsi="Arial"/>
                <w:b/>
                <w:bCs/>
                <w:sz w:val="20"/>
              </w:rPr>
            </w:pPr>
          </w:p>
        </w:tc>
        <w:tc>
          <w:tcPr>
            <w:tcW w:w="1000" w:type="dxa"/>
            <w:vMerge/>
            <w:tcBorders>
              <w:top w:val="nil"/>
              <w:left w:val="single" w:sz="4" w:space="0" w:color="auto"/>
              <w:bottom w:val="single" w:sz="8" w:space="0" w:color="000000"/>
              <w:right w:val="single" w:sz="4" w:space="0" w:color="auto"/>
            </w:tcBorders>
            <w:vAlign w:val="center"/>
            <w:hideMark/>
          </w:tcPr>
          <w:p w14:paraId="0AF4252A" w14:textId="77777777" w:rsidR="00384D34" w:rsidRPr="004E416F" w:rsidRDefault="00384D34" w:rsidP="002B2580">
            <w:pPr>
              <w:rPr>
                <w:rFonts w:ascii="Arial" w:hAnsi="Arial"/>
                <w:b/>
                <w:bCs/>
                <w:sz w:val="20"/>
              </w:rPr>
            </w:pPr>
          </w:p>
        </w:tc>
        <w:tc>
          <w:tcPr>
            <w:tcW w:w="1160" w:type="dxa"/>
            <w:vMerge/>
            <w:tcBorders>
              <w:top w:val="nil"/>
              <w:left w:val="single" w:sz="4" w:space="0" w:color="auto"/>
              <w:bottom w:val="single" w:sz="8" w:space="0" w:color="000000"/>
              <w:right w:val="single" w:sz="4" w:space="0" w:color="auto"/>
            </w:tcBorders>
            <w:vAlign w:val="center"/>
            <w:hideMark/>
          </w:tcPr>
          <w:p w14:paraId="534281B7" w14:textId="77777777" w:rsidR="00384D34" w:rsidRPr="004E416F" w:rsidRDefault="00384D34" w:rsidP="002B2580">
            <w:pPr>
              <w:rPr>
                <w:rFonts w:ascii="Arial" w:hAnsi="Arial"/>
                <w:b/>
                <w:bCs/>
                <w:sz w:val="20"/>
              </w:rPr>
            </w:pPr>
          </w:p>
        </w:tc>
        <w:tc>
          <w:tcPr>
            <w:tcW w:w="900" w:type="dxa"/>
            <w:vMerge/>
            <w:tcBorders>
              <w:top w:val="nil"/>
              <w:left w:val="single" w:sz="4" w:space="0" w:color="auto"/>
              <w:bottom w:val="single" w:sz="8" w:space="0" w:color="000000"/>
              <w:right w:val="single" w:sz="8" w:space="0" w:color="auto"/>
            </w:tcBorders>
            <w:vAlign w:val="center"/>
            <w:hideMark/>
          </w:tcPr>
          <w:p w14:paraId="397731EE" w14:textId="77777777" w:rsidR="00384D34" w:rsidRPr="004E416F" w:rsidRDefault="00384D34" w:rsidP="002B2580">
            <w:pPr>
              <w:rPr>
                <w:rFonts w:ascii="Arial" w:hAnsi="Arial"/>
                <w:b/>
                <w:bCs/>
                <w:sz w:val="20"/>
              </w:rPr>
            </w:pPr>
          </w:p>
        </w:tc>
        <w:tc>
          <w:tcPr>
            <w:tcW w:w="1280" w:type="dxa"/>
            <w:tcBorders>
              <w:top w:val="nil"/>
              <w:left w:val="nil"/>
              <w:bottom w:val="nil"/>
              <w:right w:val="nil"/>
            </w:tcBorders>
            <w:shd w:val="clear" w:color="auto" w:fill="auto"/>
            <w:noWrap/>
            <w:vAlign w:val="center"/>
            <w:hideMark/>
          </w:tcPr>
          <w:p w14:paraId="2CC3593E" w14:textId="77777777" w:rsidR="00384D34" w:rsidRPr="004E416F" w:rsidRDefault="00384D34" w:rsidP="002B2580">
            <w:pPr>
              <w:jc w:val="center"/>
              <w:rPr>
                <w:sz w:val="20"/>
              </w:rPr>
            </w:pPr>
          </w:p>
        </w:tc>
      </w:tr>
      <w:tr w:rsidR="00384D34" w:rsidRPr="004E416F" w14:paraId="700491C1"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00D013BF" w14:textId="77777777" w:rsidR="00384D34" w:rsidRPr="004E416F" w:rsidRDefault="00384D34" w:rsidP="002B2580">
            <w:pPr>
              <w:jc w:val="center"/>
              <w:rPr>
                <w:rFonts w:ascii="Arial" w:hAnsi="Arial"/>
                <w:sz w:val="20"/>
              </w:rPr>
            </w:pPr>
            <w:r w:rsidRPr="004E416F">
              <w:rPr>
                <w:rFonts w:ascii="Arial" w:hAnsi="Arial"/>
                <w:sz w:val="20"/>
              </w:rPr>
              <w:t>2</w:t>
            </w:r>
          </w:p>
        </w:tc>
        <w:tc>
          <w:tcPr>
            <w:tcW w:w="420" w:type="dxa"/>
            <w:tcBorders>
              <w:top w:val="single" w:sz="4" w:space="0" w:color="auto"/>
              <w:left w:val="nil"/>
              <w:bottom w:val="single" w:sz="4" w:space="0" w:color="auto"/>
              <w:right w:val="single" w:sz="4" w:space="0" w:color="auto"/>
            </w:tcBorders>
            <w:shd w:val="clear" w:color="000000" w:fill="CCC0DA"/>
            <w:noWrap/>
            <w:vAlign w:val="bottom"/>
            <w:hideMark/>
          </w:tcPr>
          <w:p w14:paraId="49922F99" w14:textId="77777777" w:rsidR="00384D34" w:rsidRPr="004E416F" w:rsidRDefault="00384D34" w:rsidP="002B2580">
            <w:pPr>
              <w:jc w:val="center"/>
              <w:rPr>
                <w:rFonts w:ascii="Arial" w:hAnsi="Arial"/>
                <w:sz w:val="20"/>
              </w:rPr>
            </w:pPr>
            <w:r w:rsidRPr="004E416F">
              <w:rPr>
                <w:rFonts w:ascii="Arial" w:hAnsi="Arial"/>
                <w:sz w:val="20"/>
              </w:rPr>
              <w:t>61</w:t>
            </w:r>
          </w:p>
        </w:tc>
        <w:tc>
          <w:tcPr>
            <w:tcW w:w="2380" w:type="dxa"/>
            <w:tcBorders>
              <w:top w:val="single" w:sz="4" w:space="0" w:color="auto"/>
              <w:left w:val="nil"/>
              <w:bottom w:val="single" w:sz="4" w:space="0" w:color="auto"/>
              <w:right w:val="single" w:sz="4" w:space="0" w:color="auto"/>
            </w:tcBorders>
            <w:shd w:val="clear" w:color="000000" w:fill="FFFFFF"/>
            <w:noWrap/>
            <w:vAlign w:val="bottom"/>
            <w:hideMark/>
          </w:tcPr>
          <w:p w14:paraId="0838D6AE" w14:textId="77777777" w:rsidR="00384D34" w:rsidRPr="004E416F" w:rsidRDefault="00384D34" w:rsidP="002B2580">
            <w:pPr>
              <w:rPr>
                <w:rFonts w:ascii="Arial" w:hAnsi="Arial"/>
                <w:sz w:val="20"/>
              </w:rPr>
            </w:pPr>
            <w:r w:rsidRPr="004E416F">
              <w:rPr>
                <w:rFonts w:ascii="Arial" w:hAnsi="Arial"/>
                <w:sz w:val="20"/>
              </w:rPr>
              <w:t>Karlova ves</w:t>
            </w:r>
          </w:p>
        </w:tc>
        <w:tc>
          <w:tcPr>
            <w:tcW w:w="1360" w:type="dxa"/>
            <w:tcBorders>
              <w:top w:val="single" w:sz="4" w:space="0" w:color="auto"/>
              <w:left w:val="nil"/>
              <w:bottom w:val="single" w:sz="4" w:space="0" w:color="auto"/>
              <w:right w:val="single" w:sz="4" w:space="0" w:color="auto"/>
            </w:tcBorders>
            <w:shd w:val="clear" w:color="000000" w:fill="FFFFFF"/>
            <w:noWrap/>
            <w:vAlign w:val="bottom"/>
            <w:hideMark/>
          </w:tcPr>
          <w:p w14:paraId="079084D7" w14:textId="77777777" w:rsidR="00384D34" w:rsidRPr="004E416F" w:rsidRDefault="00384D34" w:rsidP="002B2580">
            <w:pPr>
              <w:jc w:val="right"/>
              <w:rPr>
                <w:rFonts w:ascii="Arial" w:hAnsi="Arial"/>
                <w:sz w:val="20"/>
              </w:rPr>
            </w:pPr>
            <w:r w:rsidRPr="004E416F">
              <w:rPr>
                <w:rFonts w:ascii="Arial" w:hAnsi="Arial"/>
                <w:sz w:val="20"/>
              </w:rPr>
              <w:t>69 461</w:t>
            </w:r>
          </w:p>
        </w:tc>
        <w:tc>
          <w:tcPr>
            <w:tcW w:w="1000" w:type="dxa"/>
            <w:tcBorders>
              <w:top w:val="single" w:sz="4" w:space="0" w:color="auto"/>
              <w:left w:val="nil"/>
              <w:bottom w:val="single" w:sz="4" w:space="0" w:color="auto"/>
              <w:right w:val="single" w:sz="4" w:space="0" w:color="auto"/>
            </w:tcBorders>
            <w:shd w:val="clear" w:color="auto" w:fill="FFFF00"/>
            <w:noWrap/>
            <w:vAlign w:val="bottom"/>
          </w:tcPr>
          <w:p w14:paraId="4E44E55A" w14:textId="77777777" w:rsidR="00384D34" w:rsidRPr="004E416F" w:rsidRDefault="00384D3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441F7ED8" w14:textId="77777777" w:rsidR="00384D34" w:rsidRPr="004E416F" w:rsidRDefault="00384D34" w:rsidP="002B2580">
            <w:pPr>
              <w:jc w:val="center"/>
              <w:rPr>
                <w:rFonts w:ascii="Arial" w:hAnsi="Arial"/>
                <w:sz w:val="20"/>
              </w:rPr>
            </w:pPr>
            <w:r w:rsidRPr="004E416F">
              <w:rPr>
                <w:rFonts w:ascii="Arial" w:hAnsi="Arial"/>
                <w:sz w:val="20"/>
              </w:rPr>
              <w:t>1</w:t>
            </w:r>
          </w:p>
        </w:tc>
        <w:tc>
          <w:tcPr>
            <w:tcW w:w="900" w:type="dxa"/>
            <w:tcBorders>
              <w:top w:val="single" w:sz="4" w:space="0" w:color="auto"/>
              <w:left w:val="nil"/>
              <w:bottom w:val="single" w:sz="4" w:space="0" w:color="auto"/>
              <w:right w:val="single" w:sz="8" w:space="0" w:color="auto"/>
            </w:tcBorders>
            <w:shd w:val="clear" w:color="000000" w:fill="FFFFFF"/>
            <w:noWrap/>
            <w:vAlign w:val="bottom"/>
          </w:tcPr>
          <w:p w14:paraId="0751F372" w14:textId="77777777" w:rsidR="00384D34" w:rsidRPr="004E416F" w:rsidRDefault="00384D3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6DF5211F" w14:textId="77777777" w:rsidR="00384D34" w:rsidRPr="004E416F" w:rsidRDefault="00384D34" w:rsidP="002B2580">
            <w:pPr>
              <w:jc w:val="right"/>
              <w:rPr>
                <w:rFonts w:ascii="Arial" w:hAnsi="Arial"/>
                <w:sz w:val="20"/>
              </w:rPr>
            </w:pPr>
          </w:p>
        </w:tc>
      </w:tr>
      <w:tr w:rsidR="00384D34" w:rsidRPr="004E416F" w14:paraId="7DE57FB6"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7A587DBD" w14:textId="77777777" w:rsidR="00384D34" w:rsidRPr="004E416F" w:rsidRDefault="00384D34" w:rsidP="002B2580">
            <w:pPr>
              <w:jc w:val="center"/>
              <w:rPr>
                <w:rFonts w:ascii="Arial" w:hAnsi="Arial"/>
                <w:sz w:val="20"/>
              </w:rPr>
            </w:pPr>
            <w:r w:rsidRPr="004E416F">
              <w:rPr>
                <w:rFonts w:ascii="Arial" w:hAnsi="Arial"/>
                <w:sz w:val="20"/>
              </w:rPr>
              <w:t>2</w:t>
            </w:r>
          </w:p>
        </w:tc>
        <w:tc>
          <w:tcPr>
            <w:tcW w:w="420" w:type="dxa"/>
            <w:tcBorders>
              <w:top w:val="nil"/>
              <w:left w:val="nil"/>
              <w:bottom w:val="single" w:sz="4" w:space="0" w:color="auto"/>
              <w:right w:val="single" w:sz="4" w:space="0" w:color="auto"/>
            </w:tcBorders>
            <w:shd w:val="clear" w:color="000000" w:fill="CCC0DA"/>
            <w:noWrap/>
            <w:vAlign w:val="bottom"/>
            <w:hideMark/>
          </w:tcPr>
          <w:p w14:paraId="2FDCB9C4" w14:textId="77777777" w:rsidR="00384D34" w:rsidRPr="004E416F" w:rsidRDefault="00384D34" w:rsidP="002B2580">
            <w:pPr>
              <w:jc w:val="center"/>
              <w:rPr>
                <w:rFonts w:ascii="Arial" w:hAnsi="Arial"/>
                <w:sz w:val="20"/>
              </w:rPr>
            </w:pPr>
            <w:r w:rsidRPr="004E416F">
              <w:rPr>
                <w:rFonts w:ascii="Arial" w:hAnsi="Arial"/>
                <w:sz w:val="20"/>
              </w:rPr>
              <w:t>62</w:t>
            </w:r>
          </w:p>
        </w:tc>
        <w:tc>
          <w:tcPr>
            <w:tcW w:w="2380" w:type="dxa"/>
            <w:tcBorders>
              <w:top w:val="nil"/>
              <w:left w:val="nil"/>
              <w:bottom w:val="single" w:sz="4" w:space="0" w:color="auto"/>
              <w:right w:val="single" w:sz="4" w:space="0" w:color="auto"/>
            </w:tcBorders>
            <w:shd w:val="clear" w:color="000000" w:fill="FFFFFF"/>
            <w:noWrap/>
            <w:vAlign w:val="bottom"/>
            <w:hideMark/>
          </w:tcPr>
          <w:p w14:paraId="41CF62A7" w14:textId="77777777" w:rsidR="00384D34" w:rsidRPr="004E416F" w:rsidRDefault="00384D34" w:rsidP="002B2580">
            <w:pPr>
              <w:rPr>
                <w:rFonts w:ascii="Arial" w:hAnsi="Arial"/>
                <w:sz w:val="20"/>
              </w:rPr>
            </w:pPr>
            <w:r w:rsidRPr="004E416F">
              <w:rPr>
                <w:rFonts w:ascii="Arial" w:hAnsi="Arial"/>
                <w:sz w:val="20"/>
              </w:rPr>
              <w:t>Karlova ves</w:t>
            </w:r>
          </w:p>
        </w:tc>
        <w:tc>
          <w:tcPr>
            <w:tcW w:w="1360" w:type="dxa"/>
            <w:tcBorders>
              <w:top w:val="nil"/>
              <w:left w:val="nil"/>
              <w:bottom w:val="single" w:sz="4" w:space="0" w:color="auto"/>
              <w:right w:val="single" w:sz="4" w:space="0" w:color="auto"/>
            </w:tcBorders>
            <w:shd w:val="clear" w:color="000000" w:fill="FFFFFF"/>
            <w:noWrap/>
            <w:vAlign w:val="bottom"/>
            <w:hideMark/>
          </w:tcPr>
          <w:p w14:paraId="4C088153" w14:textId="77777777" w:rsidR="00384D34" w:rsidRPr="004E416F" w:rsidRDefault="00384D34" w:rsidP="002B2580">
            <w:pPr>
              <w:jc w:val="right"/>
              <w:rPr>
                <w:rFonts w:ascii="Arial" w:hAnsi="Arial"/>
                <w:sz w:val="20"/>
              </w:rPr>
            </w:pPr>
            <w:r w:rsidRPr="004E416F">
              <w:rPr>
                <w:rFonts w:ascii="Arial" w:hAnsi="Arial"/>
                <w:sz w:val="20"/>
              </w:rPr>
              <w:t>120 784</w:t>
            </w:r>
          </w:p>
        </w:tc>
        <w:tc>
          <w:tcPr>
            <w:tcW w:w="1000" w:type="dxa"/>
            <w:tcBorders>
              <w:top w:val="nil"/>
              <w:left w:val="nil"/>
              <w:bottom w:val="single" w:sz="4" w:space="0" w:color="auto"/>
              <w:right w:val="single" w:sz="4" w:space="0" w:color="auto"/>
            </w:tcBorders>
            <w:shd w:val="clear" w:color="auto" w:fill="FFFF00"/>
            <w:noWrap/>
            <w:vAlign w:val="bottom"/>
          </w:tcPr>
          <w:p w14:paraId="7D563320" w14:textId="77777777" w:rsidR="00384D34" w:rsidRPr="004E416F" w:rsidRDefault="00384D3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6EF45AFE" w14:textId="77777777" w:rsidR="00384D34" w:rsidRPr="004E416F" w:rsidRDefault="00384D34" w:rsidP="002B2580">
            <w:pPr>
              <w:jc w:val="center"/>
              <w:rPr>
                <w:rFonts w:ascii="Arial" w:hAnsi="Arial"/>
                <w:sz w:val="20"/>
              </w:rPr>
            </w:pPr>
            <w:r w:rsidRPr="004E416F">
              <w:rPr>
                <w:rFonts w:ascii="Arial" w:hAnsi="Arial"/>
                <w:sz w:val="20"/>
              </w:rPr>
              <w:t>1</w:t>
            </w:r>
          </w:p>
        </w:tc>
        <w:tc>
          <w:tcPr>
            <w:tcW w:w="900" w:type="dxa"/>
            <w:tcBorders>
              <w:top w:val="nil"/>
              <w:left w:val="nil"/>
              <w:bottom w:val="single" w:sz="4" w:space="0" w:color="auto"/>
              <w:right w:val="single" w:sz="8" w:space="0" w:color="auto"/>
            </w:tcBorders>
            <w:shd w:val="clear" w:color="000000" w:fill="FFFFFF"/>
            <w:noWrap/>
            <w:vAlign w:val="bottom"/>
          </w:tcPr>
          <w:p w14:paraId="2F53B298" w14:textId="77777777" w:rsidR="00384D34" w:rsidRPr="004E416F" w:rsidRDefault="00384D3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38F72F7C" w14:textId="77777777" w:rsidR="00384D34" w:rsidRPr="004E416F" w:rsidRDefault="00384D34" w:rsidP="002B2580">
            <w:pPr>
              <w:jc w:val="right"/>
              <w:rPr>
                <w:rFonts w:ascii="Arial" w:hAnsi="Arial"/>
                <w:sz w:val="20"/>
              </w:rPr>
            </w:pPr>
          </w:p>
        </w:tc>
      </w:tr>
      <w:tr w:rsidR="00384D34" w:rsidRPr="004E416F" w14:paraId="3818E306"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86156E3" w14:textId="77777777" w:rsidR="00384D34" w:rsidRPr="004E416F" w:rsidRDefault="00384D34" w:rsidP="002B2580">
            <w:pPr>
              <w:jc w:val="center"/>
              <w:rPr>
                <w:rFonts w:ascii="Arial" w:hAnsi="Arial"/>
                <w:sz w:val="20"/>
              </w:rPr>
            </w:pPr>
            <w:r w:rsidRPr="004E416F">
              <w:rPr>
                <w:rFonts w:ascii="Arial" w:hAnsi="Arial"/>
                <w:sz w:val="20"/>
              </w:rPr>
              <w:t>2</w:t>
            </w:r>
          </w:p>
        </w:tc>
        <w:tc>
          <w:tcPr>
            <w:tcW w:w="420" w:type="dxa"/>
            <w:tcBorders>
              <w:top w:val="nil"/>
              <w:left w:val="nil"/>
              <w:bottom w:val="single" w:sz="4" w:space="0" w:color="auto"/>
              <w:right w:val="single" w:sz="4" w:space="0" w:color="auto"/>
            </w:tcBorders>
            <w:shd w:val="clear" w:color="000000" w:fill="CCC0DA"/>
            <w:noWrap/>
            <w:vAlign w:val="bottom"/>
            <w:hideMark/>
          </w:tcPr>
          <w:p w14:paraId="794F2059" w14:textId="77777777" w:rsidR="00384D34" w:rsidRPr="004E416F" w:rsidRDefault="00384D34" w:rsidP="002B2580">
            <w:pPr>
              <w:jc w:val="center"/>
              <w:rPr>
                <w:rFonts w:ascii="Arial" w:hAnsi="Arial"/>
                <w:sz w:val="20"/>
              </w:rPr>
            </w:pPr>
            <w:r w:rsidRPr="004E416F">
              <w:rPr>
                <w:rFonts w:ascii="Arial" w:hAnsi="Arial"/>
                <w:sz w:val="20"/>
              </w:rPr>
              <w:t>64</w:t>
            </w:r>
          </w:p>
        </w:tc>
        <w:tc>
          <w:tcPr>
            <w:tcW w:w="2380" w:type="dxa"/>
            <w:tcBorders>
              <w:top w:val="nil"/>
              <w:left w:val="nil"/>
              <w:bottom w:val="single" w:sz="4" w:space="0" w:color="auto"/>
              <w:right w:val="single" w:sz="4" w:space="0" w:color="auto"/>
            </w:tcBorders>
            <w:shd w:val="clear" w:color="000000" w:fill="FFFFFF"/>
            <w:noWrap/>
            <w:vAlign w:val="bottom"/>
            <w:hideMark/>
          </w:tcPr>
          <w:p w14:paraId="6B98E706" w14:textId="77777777" w:rsidR="00384D34" w:rsidRPr="004E416F" w:rsidRDefault="00384D34" w:rsidP="002B2580">
            <w:pPr>
              <w:rPr>
                <w:rFonts w:ascii="Arial" w:hAnsi="Arial"/>
                <w:sz w:val="20"/>
              </w:rPr>
            </w:pPr>
            <w:r w:rsidRPr="004E416F">
              <w:rPr>
                <w:rFonts w:ascii="Arial" w:hAnsi="Arial"/>
                <w:sz w:val="20"/>
              </w:rPr>
              <w:t>Dúbravka</w:t>
            </w:r>
          </w:p>
        </w:tc>
        <w:tc>
          <w:tcPr>
            <w:tcW w:w="1360" w:type="dxa"/>
            <w:tcBorders>
              <w:top w:val="nil"/>
              <w:left w:val="nil"/>
              <w:bottom w:val="single" w:sz="4" w:space="0" w:color="auto"/>
              <w:right w:val="single" w:sz="4" w:space="0" w:color="auto"/>
            </w:tcBorders>
            <w:shd w:val="clear" w:color="000000" w:fill="FFFFFF"/>
            <w:noWrap/>
            <w:vAlign w:val="bottom"/>
            <w:hideMark/>
          </w:tcPr>
          <w:p w14:paraId="63E3B236" w14:textId="77777777" w:rsidR="00384D34" w:rsidRPr="004E416F" w:rsidRDefault="00384D34" w:rsidP="002B2580">
            <w:pPr>
              <w:jc w:val="right"/>
              <w:rPr>
                <w:rFonts w:ascii="Arial" w:hAnsi="Arial"/>
                <w:sz w:val="20"/>
              </w:rPr>
            </w:pPr>
            <w:r w:rsidRPr="004E416F">
              <w:rPr>
                <w:rFonts w:ascii="Arial" w:hAnsi="Arial"/>
                <w:sz w:val="20"/>
              </w:rPr>
              <w:t>112 114</w:t>
            </w:r>
          </w:p>
        </w:tc>
        <w:tc>
          <w:tcPr>
            <w:tcW w:w="1000" w:type="dxa"/>
            <w:tcBorders>
              <w:top w:val="nil"/>
              <w:left w:val="nil"/>
              <w:bottom w:val="single" w:sz="4" w:space="0" w:color="auto"/>
              <w:right w:val="single" w:sz="4" w:space="0" w:color="auto"/>
            </w:tcBorders>
            <w:shd w:val="clear" w:color="auto" w:fill="FFFF00"/>
            <w:noWrap/>
            <w:vAlign w:val="bottom"/>
          </w:tcPr>
          <w:p w14:paraId="3138A426" w14:textId="77777777" w:rsidR="00384D34" w:rsidRPr="004E416F" w:rsidRDefault="00384D3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64FE1A2C" w14:textId="77777777" w:rsidR="00384D34" w:rsidRPr="004E416F" w:rsidRDefault="00384D34" w:rsidP="002B2580">
            <w:pPr>
              <w:jc w:val="center"/>
              <w:rPr>
                <w:rFonts w:ascii="Arial" w:hAnsi="Arial"/>
                <w:sz w:val="20"/>
              </w:rPr>
            </w:pPr>
            <w:r w:rsidRPr="004E416F">
              <w:rPr>
                <w:rFonts w:ascii="Arial" w:hAnsi="Arial"/>
                <w:sz w:val="20"/>
              </w:rPr>
              <w:t>1</w:t>
            </w:r>
          </w:p>
        </w:tc>
        <w:tc>
          <w:tcPr>
            <w:tcW w:w="900" w:type="dxa"/>
            <w:tcBorders>
              <w:top w:val="nil"/>
              <w:left w:val="nil"/>
              <w:bottom w:val="single" w:sz="4" w:space="0" w:color="auto"/>
              <w:right w:val="single" w:sz="8" w:space="0" w:color="auto"/>
            </w:tcBorders>
            <w:shd w:val="clear" w:color="000000" w:fill="FFFFFF"/>
            <w:noWrap/>
            <w:vAlign w:val="bottom"/>
          </w:tcPr>
          <w:p w14:paraId="033EF80F" w14:textId="77777777" w:rsidR="00384D34" w:rsidRPr="004E416F" w:rsidRDefault="00384D3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21BF0469" w14:textId="77777777" w:rsidR="00384D34" w:rsidRPr="004E416F" w:rsidRDefault="00384D34" w:rsidP="002B2580">
            <w:pPr>
              <w:jc w:val="right"/>
              <w:rPr>
                <w:rFonts w:ascii="Arial" w:hAnsi="Arial"/>
                <w:sz w:val="20"/>
              </w:rPr>
            </w:pPr>
          </w:p>
        </w:tc>
      </w:tr>
      <w:tr w:rsidR="00384D34" w:rsidRPr="004E416F" w14:paraId="580A1171"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2DCA3479" w14:textId="77777777" w:rsidR="00384D34" w:rsidRPr="004E416F" w:rsidRDefault="00384D34" w:rsidP="002B2580">
            <w:pPr>
              <w:jc w:val="center"/>
              <w:rPr>
                <w:rFonts w:ascii="Arial" w:hAnsi="Arial"/>
                <w:sz w:val="20"/>
              </w:rPr>
            </w:pPr>
            <w:r w:rsidRPr="004E416F">
              <w:rPr>
                <w:rFonts w:ascii="Arial" w:hAnsi="Arial"/>
                <w:sz w:val="20"/>
              </w:rPr>
              <w:t>2</w:t>
            </w:r>
          </w:p>
        </w:tc>
        <w:tc>
          <w:tcPr>
            <w:tcW w:w="420" w:type="dxa"/>
            <w:tcBorders>
              <w:top w:val="nil"/>
              <w:left w:val="nil"/>
              <w:bottom w:val="single" w:sz="4" w:space="0" w:color="auto"/>
              <w:right w:val="single" w:sz="4" w:space="0" w:color="auto"/>
            </w:tcBorders>
            <w:shd w:val="clear" w:color="000000" w:fill="CCC0DA"/>
            <w:noWrap/>
            <w:vAlign w:val="bottom"/>
            <w:hideMark/>
          </w:tcPr>
          <w:p w14:paraId="414BD0E3" w14:textId="77777777" w:rsidR="00384D34" w:rsidRPr="004E416F" w:rsidRDefault="00384D34" w:rsidP="002B2580">
            <w:pPr>
              <w:jc w:val="center"/>
              <w:rPr>
                <w:rFonts w:ascii="Arial" w:hAnsi="Arial"/>
                <w:sz w:val="20"/>
              </w:rPr>
            </w:pPr>
            <w:r w:rsidRPr="004E416F">
              <w:rPr>
                <w:rFonts w:ascii="Arial" w:hAnsi="Arial"/>
                <w:sz w:val="20"/>
              </w:rPr>
              <w:t>65</w:t>
            </w:r>
          </w:p>
        </w:tc>
        <w:tc>
          <w:tcPr>
            <w:tcW w:w="2380" w:type="dxa"/>
            <w:tcBorders>
              <w:top w:val="nil"/>
              <w:left w:val="nil"/>
              <w:bottom w:val="single" w:sz="4" w:space="0" w:color="auto"/>
              <w:right w:val="single" w:sz="4" w:space="0" w:color="auto"/>
            </w:tcBorders>
            <w:shd w:val="clear" w:color="000000" w:fill="FFFFFF"/>
            <w:noWrap/>
            <w:vAlign w:val="bottom"/>
            <w:hideMark/>
          </w:tcPr>
          <w:p w14:paraId="14996085" w14:textId="77777777" w:rsidR="00384D34" w:rsidRPr="004E416F" w:rsidRDefault="00384D34" w:rsidP="002B2580">
            <w:pPr>
              <w:rPr>
                <w:rFonts w:ascii="Arial" w:hAnsi="Arial"/>
                <w:sz w:val="20"/>
              </w:rPr>
            </w:pPr>
            <w:r w:rsidRPr="004E416F">
              <w:rPr>
                <w:rFonts w:ascii="Arial" w:hAnsi="Arial"/>
                <w:sz w:val="20"/>
              </w:rPr>
              <w:t>Lamač</w:t>
            </w:r>
          </w:p>
        </w:tc>
        <w:tc>
          <w:tcPr>
            <w:tcW w:w="1360" w:type="dxa"/>
            <w:tcBorders>
              <w:top w:val="nil"/>
              <w:left w:val="nil"/>
              <w:bottom w:val="single" w:sz="4" w:space="0" w:color="auto"/>
              <w:right w:val="single" w:sz="4" w:space="0" w:color="auto"/>
            </w:tcBorders>
            <w:shd w:val="clear" w:color="000000" w:fill="FFFFFF"/>
            <w:noWrap/>
            <w:vAlign w:val="bottom"/>
            <w:hideMark/>
          </w:tcPr>
          <w:p w14:paraId="5B188FCD" w14:textId="77777777" w:rsidR="00384D34" w:rsidRPr="004E416F" w:rsidRDefault="00384D34" w:rsidP="002B2580">
            <w:pPr>
              <w:jc w:val="right"/>
              <w:rPr>
                <w:rFonts w:ascii="Arial" w:hAnsi="Arial"/>
                <w:sz w:val="20"/>
              </w:rPr>
            </w:pPr>
            <w:r w:rsidRPr="004E416F">
              <w:rPr>
                <w:rFonts w:ascii="Arial" w:hAnsi="Arial"/>
                <w:sz w:val="20"/>
              </w:rPr>
              <w:t>133 881</w:t>
            </w:r>
          </w:p>
        </w:tc>
        <w:tc>
          <w:tcPr>
            <w:tcW w:w="1000" w:type="dxa"/>
            <w:tcBorders>
              <w:top w:val="nil"/>
              <w:left w:val="nil"/>
              <w:bottom w:val="single" w:sz="4" w:space="0" w:color="auto"/>
              <w:right w:val="single" w:sz="4" w:space="0" w:color="auto"/>
            </w:tcBorders>
            <w:shd w:val="clear" w:color="auto" w:fill="FFFF00"/>
            <w:noWrap/>
            <w:vAlign w:val="bottom"/>
          </w:tcPr>
          <w:p w14:paraId="5851A23C" w14:textId="77777777" w:rsidR="00384D34" w:rsidRPr="004E416F" w:rsidRDefault="00384D3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4EC9ADD0" w14:textId="77777777" w:rsidR="00384D34" w:rsidRPr="004E416F" w:rsidRDefault="00384D34" w:rsidP="002B2580">
            <w:pPr>
              <w:jc w:val="center"/>
              <w:rPr>
                <w:rFonts w:ascii="Arial" w:hAnsi="Arial"/>
                <w:sz w:val="20"/>
              </w:rPr>
            </w:pPr>
            <w:r w:rsidRPr="004E416F">
              <w:rPr>
                <w:rFonts w:ascii="Arial" w:hAnsi="Arial"/>
                <w:sz w:val="20"/>
              </w:rPr>
              <w:t>1</w:t>
            </w:r>
          </w:p>
        </w:tc>
        <w:tc>
          <w:tcPr>
            <w:tcW w:w="900" w:type="dxa"/>
            <w:tcBorders>
              <w:top w:val="nil"/>
              <w:left w:val="nil"/>
              <w:bottom w:val="single" w:sz="4" w:space="0" w:color="auto"/>
              <w:right w:val="single" w:sz="8" w:space="0" w:color="auto"/>
            </w:tcBorders>
            <w:shd w:val="clear" w:color="000000" w:fill="FFFFFF"/>
            <w:noWrap/>
            <w:vAlign w:val="bottom"/>
          </w:tcPr>
          <w:p w14:paraId="2A1DF27C" w14:textId="77777777" w:rsidR="00384D34" w:rsidRPr="004E416F" w:rsidRDefault="00384D3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59EC446E" w14:textId="77777777" w:rsidR="00384D34" w:rsidRPr="004E416F" w:rsidRDefault="00384D34" w:rsidP="002B2580">
            <w:pPr>
              <w:jc w:val="right"/>
              <w:rPr>
                <w:rFonts w:ascii="Arial" w:hAnsi="Arial"/>
                <w:sz w:val="20"/>
              </w:rPr>
            </w:pPr>
          </w:p>
        </w:tc>
      </w:tr>
      <w:tr w:rsidR="00384D34" w:rsidRPr="004E416F" w14:paraId="54F94E44"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54C01F5" w14:textId="77777777" w:rsidR="00384D34" w:rsidRPr="004E416F" w:rsidRDefault="00384D34" w:rsidP="002B2580">
            <w:pPr>
              <w:jc w:val="center"/>
              <w:rPr>
                <w:rFonts w:ascii="Arial" w:hAnsi="Arial"/>
                <w:sz w:val="20"/>
              </w:rPr>
            </w:pPr>
            <w:r w:rsidRPr="004E416F">
              <w:rPr>
                <w:rFonts w:ascii="Arial" w:hAnsi="Arial"/>
                <w:sz w:val="20"/>
              </w:rPr>
              <w:t>2</w:t>
            </w:r>
          </w:p>
        </w:tc>
        <w:tc>
          <w:tcPr>
            <w:tcW w:w="420" w:type="dxa"/>
            <w:tcBorders>
              <w:top w:val="nil"/>
              <w:left w:val="nil"/>
              <w:bottom w:val="single" w:sz="4" w:space="0" w:color="auto"/>
              <w:right w:val="single" w:sz="4" w:space="0" w:color="auto"/>
            </w:tcBorders>
            <w:shd w:val="clear" w:color="000000" w:fill="CCC0DA"/>
            <w:noWrap/>
            <w:vAlign w:val="bottom"/>
            <w:hideMark/>
          </w:tcPr>
          <w:p w14:paraId="1FF3C8AE" w14:textId="77777777" w:rsidR="00384D34" w:rsidRPr="004E416F" w:rsidRDefault="00384D34" w:rsidP="002B2580">
            <w:pPr>
              <w:jc w:val="center"/>
              <w:rPr>
                <w:rFonts w:ascii="Arial" w:hAnsi="Arial"/>
                <w:sz w:val="20"/>
              </w:rPr>
            </w:pPr>
            <w:r w:rsidRPr="004E416F">
              <w:rPr>
                <w:rFonts w:ascii="Arial" w:hAnsi="Arial"/>
                <w:sz w:val="20"/>
              </w:rPr>
              <w:t>67</w:t>
            </w:r>
          </w:p>
        </w:tc>
        <w:tc>
          <w:tcPr>
            <w:tcW w:w="2380" w:type="dxa"/>
            <w:tcBorders>
              <w:top w:val="nil"/>
              <w:left w:val="nil"/>
              <w:bottom w:val="single" w:sz="4" w:space="0" w:color="auto"/>
              <w:right w:val="single" w:sz="4" w:space="0" w:color="auto"/>
            </w:tcBorders>
            <w:shd w:val="clear" w:color="000000" w:fill="FFFFFF"/>
            <w:noWrap/>
            <w:vAlign w:val="bottom"/>
            <w:hideMark/>
          </w:tcPr>
          <w:p w14:paraId="66668949" w14:textId="77777777" w:rsidR="00384D34" w:rsidRPr="004E416F" w:rsidRDefault="00384D34" w:rsidP="002B2580">
            <w:pPr>
              <w:rPr>
                <w:rFonts w:ascii="Arial" w:hAnsi="Arial"/>
                <w:sz w:val="20"/>
              </w:rPr>
            </w:pPr>
            <w:r w:rsidRPr="004E416F">
              <w:rPr>
                <w:rFonts w:ascii="Arial" w:hAnsi="Arial"/>
                <w:sz w:val="20"/>
              </w:rPr>
              <w:t>Devínska Nová Ves</w:t>
            </w:r>
          </w:p>
        </w:tc>
        <w:tc>
          <w:tcPr>
            <w:tcW w:w="1360" w:type="dxa"/>
            <w:tcBorders>
              <w:top w:val="nil"/>
              <w:left w:val="nil"/>
              <w:bottom w:val="single" w:sz="4" w:space="0" w:color="auto"/>
              <w:right w:val="single" w:sz="4" w:space="0" w:color="auto"/>
            </w:tcBorders>
            <w:shd w:val="clear" w:color="000000" w:fill="FFFFFF"/>
            <w:noWrap/>
            <w:vAlign w:val="bottom"/>
            <w:hideMark/>
          </w:tcPr>
          <w:p w14:paraId="06AD99B4" w14:textId="77777777" w:rsidR="00384D34" w:rsidRPr="004E416F" w:rsidRDefault="00384D34" w:rsidP="002B2580">
            <w:pPr>
              <w:jc w:val="right"/>
              <w:rPr>
                <w:rFonts w:ascii="Arial" w:hAnsi="Arial"/>
                <w:sz w:val="20"/>
              </w:rPr>
            </w:pPr>
            <w:r w:rsidRPr="004E416F">
              <w:rPr>
                <w:rFonts w:ascii="Arial" w:hAnsi="Arial"/>
                <w:sz w:val="20"/>
              </w:rPr>
              <w:t>187 302</w:t>
            </w:r>
          </w:p>
        </w:tc>
        <w:tc>
          <w:tcPr>
            <w:tcW w:w="1000" w:type="dxa"/>
            <w:tcBorders>
              <w:top w:val="nil"/>
              <w:left w:val="nil"/>
              <w:bottom w:val="single" w:sz="4" w:space="0" w:color="auto"/>
              <w:right w:val="single" w:sz="4" w:space="0" w:color="auto"/>
            </w:tcBorders>
            <w:shd w:val="clear" w:color="auto" w:fill="FFFF00"/>
            <w:noWrap/>
            <w:vAlign w:val="bottom"/>
          </w:tcPr>
          <w:p w14:paraId="4CEE3C3F" w14:textId="77777777" w:rsidR="00384D34" w:rsidRPr="004E416F" w:rsidRDefault="00384D3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6A8A1D04" w14:textId="77777777" w:rsidR="00384D34" w:rsidRPr="004E416F" w:rsidRDefault="00384D34" w:rsidP="002B2580">
            <w:pPr>
              <w:jc w:val="center"/>
              <w:rPr>
                <w:rFonts w:ascii="Arial" w:hAnsi="Arial"/>
                <w:sz w:val="20"/>
              </w:rPr>
            </w:pPr>
            <w:r w:rsidRPr="004E416F">
              <w:rPr>
                <w:rFonts w:ascii="Arial" w:hAnsi="Arial"/>
                <w:sz w:val="20"/>
              </w:rPr>
              <w:t>1</w:t>
            </w:r>
          </w:p>
        </w:tc>
        <w:tc>
          <w:tcPr>
            <w:tcW w:w="900" w:type="dxa"/>
            <w:tcBorders>
              <w:top w:val="nil"/>
              <w:left w:val="nil"/>
              <w:bottom w:val="single" w:sz="4" w:space="0" w:color="auto"/>
              <w:right w:val="single" w:sz="8" w:space="0" w:color="auto"/>
            </w:tcBorders>
            <w:shd w:val="clear" w:color="000000" w:fill="FFFFFF"/>
            <w:noWrap/>
            <w:vAlign w:val="bottom"/>
          </w:tcPr>
          <w:p w14:paraId="4F882461" w14:textId="77777777" w:rsidR="00384D34" w:rsidRPr="004E416F" w:rsidRDefault="00384D3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34E875BB" w14:textId="77777777" w:rsidR="00384D34" w:rsidRPr="004E416F" w:rsidRDefault="00384D34" w:rsidP="002B2580">
            <w:pPr>
              <w:jc w:val="right"/>
              <w:rPr>
                <w:rFonts w:ascii="Arial" w:hAnsi="Arial"/>
                <w:sz w:val="20"/>
              </w:rPr>
            </w:pPr>
          </w:p>
        </w:tc>
      </w:tr>
      <w:tr w:rsidR="00384D34" w:rsidRPr="004E416F" w14:paraId="70BDAC70"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7B3C5D8B" w14:textId="77777777" w:rsidR="00384D34" w:rsidRPr="004E416F" w:rsidRDefault="00384D34" w:rsidP="002B2580">
            <w:pPr>
              <w:jc w:val="center"/>
              <w:rPr>
                <w:rFonts w:ascii="Arial" w:hAnsi="Arial"/>
                <w:sz w:val="20"/>
              </w:rPr>
            </w:pPr>
            <w:r w:rsidRPr="004E416F">
              <w:rPr>
                <w:rFonts w:ascii="Arial" w:hAnsi="Arial"/>
                <w:sz w:val="20"/>
              </w:rPr>
              <w:t>2</w:t>
            </w:r>
          </w:p>
        </w:tc>
        <w:tc>
          <w:tcPr>
            <w:tcW w:w="420" w:type="dxa"/>
            <w:tcBorders>
              <w:top w:val="nil"/>
              <w:left w:val="nil"/>
              <w:bottom w:val="single" w:sz="4" w:space="0" w:color="auto"/>
              <w:right w:val="single" w:sz="4" w:space="0" w:color="auto"/>
            </w:tcBorders>
            <w:shd w:val="clear" w:color="000000" w:fill="CCC0DA"/>
            <w:noWrap/>
            <w:vAlign w:val="bottom"/>
            <w:hideMark/>
          </w:tcPr>
          <w:p w14:paraId="55DD8B57" w14:textId="77777777" w:rsidR="00384D34" w:rsidRPr="004E416F" w:rsidRDefault="00384D34" w:rsidP="002B2580">
            <w:pPr>
              <w:jc w:val="center"/>
              <w:rPr>
                <w:rFonts w:ascii="Arial" w:hAnsi="Arial"/>
                <w:sz w:val="20"/>
              </w:rPr>
            </w:pPr>
            <w:r w:rsidRPr="004E416F">
              <w:rPr>
                <w:rFonts w:ascii="Arial" w:hAnsi="Arial"/>
                <w:sz w:val="20"/>
              </w:rPr>
              <w:t>68</w:t>
            </w:r>
          </w:p>
        </w:tc>
        <w:tc>
          <w:tcPr>
            <w:tcW w:w="2380" w:type="dxa"/>
            <w:tcBorders>
              <w:top w:val="nil"/>
              <w:left w:val="nil"/>
              <w:bottom w:val="single" w:sz="4" w:space="0" w:color="auto"/>
              <w:right w:val="single" w:sz="4" w:space="0" w:color="auto"/>
            </w:tcBorders>
            <w:shd w:val="clear" w:color="000000" w:fill="FFFFFF"/>
            <w:noWrap/>
            <w:vAlign w:val="bottom"/>
            <w:hideMark/>
          </w:tcPr>
          <w:p w14:paraId="2F376D89" w14:textId="77777777" w:rsidR="00384D34" w:rsidRPr="004E416F" w:rsidRDefault="00384D34" w:rsidP="002B2580">
            <w:pPr>
              <w:rPr>
                <w:rFonts w:ascii="Arial" w:hAnsi="Arial"/>
                <w:sz w:val="20"/>
              </w:rPr>
            </w:pPr>
            <w:r w:rsidRPr="004E416F">
              <w:rPr>
                <w:rFonts w:ascii="Arial" w:hAnsi="Arial"/>
                <w:sz w:val="20"/>
              </w:rPr>
              <w:t>Záhorská Bystrica</w:t>
            </w:r>
          </w:p>
        </w:tc>
        <w:tc>
          <w:tcPr>
            <w:tcW w:w="1360" w:type="dxa"/>
            <w:tcBorders>
              <w:top w:val="nil"/>
              <w:left w:val="nil"/>
              <w:bottom w:val="single" w:sz="4" w:space="0" w:color="auto"/>
              <w:right w:val="single" w:sz="4" w:space="0" w:color="auto"/>
            </w:tcBorders>
            <w:shd w:val="clear" w:color="000000" w:fill="FFFFFF"/>
            <w:noWrap/>
            <w:vAlign w:val="bottom"/>
            <w:hideMark/>
          </w:tcPr>
          <w:p w14:paraId="7C71EDF1" w14:textId="77777777" w:rsidR="00384D34" w:rsidRPr="004E416F" w:rsidRDefault="00384D34" w:rsidP="002B2580">
            <w:pPr>
              <w:jc w:val="right"/>
              <w:rPr>
                <w:rFonts w:ascii="Arial" w:hAnsi="Arial"/>
                <w:sz w:val="20"/>
              </w:rPr>
            </w:pPr>
            <w:r w:rsidRPr="004E416F">
              <w:rPr>
                <w:rFonts w:ascii="Arial" w:hAnsi="Arial"/>
                <w:sz w:val="20"/>
              </w:rPr>
              <w:t>62 486</w:t>
            </w:r>
          </w:p>
        </w:tc>
        <w:tc>
          <w:tcPr>
            <w:tcW w:w="1000" w:type="dxa"/>
            <w:tcBorders>
              <w:top w:val="nil"/>
              <w:left w:val="nil"/>
              <w:bottom w:val="single" w:sz="4" w:space="0" w:color="auto"/>
              <w:right w:val="single" w:sz="4" w:space="0" w:color="auto"/>
            </w:tcBorders>
            <w:shd w:val="clear" w:color="auto" w:fill="FFFF00"/>
            <w:noWrap/>
            <w:vAlign w:val="bottom"/>
          </w:tcPr>
          <w:p w14:paraId="39C23A33" w14:textId="77777777" w:rsidR="00384D34" w:rsidRPr="004E416F" w:rsidRDefault="00384D3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6B3F95E9" w14:textId="77777777" w:rsidR="00384D34" w:rsidRPr="004E416F" w:rsidRDefault="00384D34" w:rsidP="002B2580">
            <w:pPr>
              <w:jc w:val="center"/>
              <w:rPr>
                <w:rFonts w:ascii="Arial" w:hAnsi="Arial"/>
                <w:sz w:val="20"/>
              </w:rPr>
            </w:pPr>
            <w:r w:rsidRPr="004E416F">
              <w:rPr>
                <w:rFonts w:ascii="Arial" w:hAnsi="Arial"/>
                <w:sz w:val="20"/>
              </w:rPr>
              <w:t>1</w:t>
            </w:r>
          </w:p>
        </w:tc>
        <w:tc>
          <w:tcPr>
            <w:tcW w:w="900" w:type="dxa"/>
            <w:tcBorders>
              <w:top w:val="nil"/>
              <w:left w:val="nil"/>
              <w:bottom w:val="single" w:sz="4" w:space="0" w:color="auto"/>
              <w:right w:val="single" w:sz="8" w:space="0" w:color="auto"/>
            </w:tcBorders>
            <w:shd w:val="clear" w:color="000000" w:fill="FFFFFF"/>
            <w:noWrap/>
            <w:vAlign w:val="bottom"/>
          </w:tcPr>
          <w:p w14:paraId="0166EE41" w14:textId="77777777" w:rsidR="00384D34" w:rsidRPr="004E416F" w:rsidRDefault="00384D3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64CEE896" w14:textId="77777777" w:rsidR="00384D34" w:rsidRPr="004E416F" w:rsidRDefault="00384D34" w:rsidP="002B2580">
            <w:pPr>
              <w:jc w:val="right"/>
              <w:rPr>
                <w:rFonts w:ascii="Arial" w:hAnsi="Arial"/>
                <w:sz w:val="20"/>
              </w:rPr>
            </w:pPr>
          </w:p>
        </w:tc>
      </w:tr>
      <w:tr w:rsidR="00384D34" w:rsidRPr="004E416F" w14:paraId="772A8D4E"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378D4A36" w14:textId="77777777" w:rsidR="00384D34" w:rsidRPr="004E416F" w:rsidRDefault="00384D34" w:rsidP="002B2580">
            <w:pPr>
              <w:jc w:val="center"/>
              <w:rPr>
                <w:rFonts w:ascii="Arial" w:hAnsi="Arial"/>
                <w:sz w:val="20"/>
              </w:rPr>
            </w:pPr>
            <w:r w:rsidRPr="004E416F">
              <w:rPr>
                <w:rFonts w:ascii="Arial" w:hAnsi="Arial"/>
                <w:sz w:val="20"/>
              </w:rPr>
              <w:t>2</w:t>
            </w:r>
          </w:p>
        </w:tc>
        <w:tc>
          <w:tcPr>
            <w:tcW w:w="420" w:type="dxa"/>
            <w:tcBorders>
              <w:top w:val="nil"/>
              <w:left w:val="nil"/>
              <w:bottom w:val="single" w:sz="4" w:space="0" w:color="auto"/>
              <w:right w:val="single" w:sz="4" w:space="0" w:color="auto"/>
            </w:tcBorders>
            <w:shd w:val="clear" w:color="000000" w:fill="CCC0DA"/>
            <w:noWrap/>
            <w:vAlign w:val="bottom"/>
            <w:hideMark/>
          </w:tcPr>
          <w:p w14:paraId="4264C778" w14:textId="77777777" w:rsidR="00384D34" w:rsidRPr="004E416F" w:rsidRDefault="00384D34" w:rsidP="002B2580">
            <w:pPr>
              <w:jc w:val="center"/>
              <w:rPr>
                <w:rFonts w:ascii="Arial" w:hAnsi="Arial"/>
                <w:sz w:val="20"/>
              </w:rPr>
            </w:pPr>
            <w:r w:rsidRPr="004E416F">
              <w:rPr>
                <w:rFonts w:ascii="Arial" w:hAnsi="Arial"/>
                <w:sz w:val="20"/>
              </w:rPr>
              <w:t>69</w:t>
            </w:r>
          </w:p>
        </w:tc>
        <w:tc>
          <w:tcPr>
            <w:tcW w:w="2380" w:type="dxa"/>
            <w:tcBorders>
              <w:top w:val="nil"/>
              <w:left w:val="nil"/>
              <w:bottom w:val="single" w:sz="4" w:space="0" w:color="auto"/>
              <w:right w:val="single" w:sz="4" w:space="0" w:color="auto"/>
            </w:tcBorders>
            <w:shd w:val="clear" w:color="000000" w:fill="FFFFFF"/>
            <w:noWrap/>
            <w:vAlign w:val="bottom"/>
            <w:hideMark/>
          </w:tcPr>
          <w:p w14:paraId="2F4515DF" w14:textId="77777777" w:rsidR="00384D34" w:rsidRPr="004E416F" w:rsidRDefault="00384D34" w:rsidP="002B2580">
            <w:pPr>
              <w:rPr>
                <w:rFonts w:ascii="Arial" w:hAnsi="Arial"/>
                <w:sz w:val="20"/>
              </w:rPr>
            </w:pPr>
            <w:r w:rsidRPr="004E416F">
              <w:rPr>
                <w:rFonts w:ascii="Arial" w:hAnsi="Arial"/>
                <w:sz w:val="20"/>
              </w:rPr>
              <w:t>Lamač</w:t>
            </w:r>
          </w:p>
        </w:tc>
        <w:tc>
          <w:tcPr>
            <w:tcW w:w="1360" w:type="dxa"/>
            <w:tcBorders>
              <w:top w:val="nil"/>
              <w:left w:val="nil"/>
              <w:bottom w:val="single" w:sz="4" w:space="0" w:color="auto"/>
              <w:right w:val="single" w:sz="4" w:space="0" w:color="auto"/>
            </w:tcBorders>
            <w:shd w:val="clear" w:color="000000" w:fill="FFFFFF"/>
            <w:noWrap/>
            <w:vAlign w:val="bottom"/>
            <w:hideMark/>
          </w:tcPr>
          <w:p w14:paraId="0864C63C" w14:textId="77777777" w:rsidR="00384D34" w:rsidRPr="004E416F" w:rsidRDefault="00384D34" w:rsidP="002B2580">
            <w:pPr>
              <w:jc w:val="right"/>
              <w:rPr>
                <w:rFonts w:ascii="Arial" w:hAnsi="Arial"/>
                <w:sz w:val="20"/>
              </w:rPr>
            </w:pPr>
            <w:r w:rsidRPr="004E416F">
              <w:rPr>
                <w:rFonts w:ascii="Arial" w:hAnsi="Arial"/>
                <w:sz w:val="20"/>
              </w:rPr>
              <w:t>28 300</w:t>
            </w:r>
          </w:p>
        </w:tc>
        <w:tc>
          <w:tcPr>
            <w:tcW w:w="1000" w:type="dxa"/>
            <w:tcBorders>
              <w:top w:val="nil"/>
              <w:left w:val="nil"/>
              <w:bottom w:val="single" w:sz="4" w:space="0" w:color="auto"/>
              <w:right w:val="single" w:sz="4" w:space="0" w:color="auto"/>
            </w:tcBorders>
            <w:shd w:val="clear" w:color="auto" w:fill="FFFF00"/>
            <w:noWrap/>
            <w:vAlign w:val="bottom"/>
          </w:tcPr>
          <w:p w14:paraId="1D15A472" w14:textId="77777777" w:rsidR="00384D34" w:rsidRPr="004E416F" w:rsidRDefault="00384D3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6252692D" w14:textId="77777777" w:rsidR="00384D34" w:rsidRPr="004E416F" w:rsidRDefault="00384D34" w:rsidP="002B2580">
            <w:pPr>
              <w:jc w:val="center"/>
              <w:rPr>
                <w:rFonts w:ascii="Arial" w:hAnsi="Arial"/>
                <w:sz w:val="20"/>
              </w:rPr>
            </w:pPr>
            <w:r w:rsidRPr="004E416F">
              <w:rPr>
                <w:rFonts w:ascii="Arial" w:hAnsi="Arial"/>
                <w:sz w:val="20"/>
              </w:rPr>
              <w:t>1</w:t>
            </w:r>
          </w:p>
        </w:tc>
        <w:tc>
          <w:tcPr>
            <w:tcW w:w="900" w:type="dxa"/>
            <w:tcBorders>
              <w:top w:val="nil"/>
              <w:left w:val="nil"/>
              <w:bottom w:val="single" w:sz="4" w:space="0" w:color="auto"/>
              <w:right w:val="single" w:sz="8" w:space="0" w:color="auto"/>
            </w:tcBorders>
            <w:shd w:val="clear" w:color="000000" w:fill="FFFFFF"/>
            <w:noWrap/>
            <w:vAlign w:val="bottom"/>
          </w:tcPr>
          <w:p w14:paraId="0E99D34B" w14:textId="77777777" w:rsidR="00384D34" w:rsidRPr="004E416F" w:rsidRDefault="00384D3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3E4BA5F5" w14:textId="77777777" w:rsidR="00384D34" w:rsidRPr="004E416F" w:rsidRDefault="00384D34" w:rsidP="002B2580">
            <w:pPr>
              <w:jc w:val="right"/>
              <w:rPr>
                <w:rFonts w:ascii="Arial" w:hAnsi="Arial"/>
                <w:sz w:val="20"/>
              </w:rPr>
            </w:pPr>
          </w:p>
        </w:tc>
      </w:tr>
      <w:tr w:rsidR="00384D34" w:rsidRPr="004E416F" w14:paraId="694DB42C"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367BD95B" w14:textId="77777777" w:rsidR="00384D34" w:rsidRPr="004E416F" w:rsidRDefault="00384D34" w:rsidP="002B2580">
            <w:pPr>
              <w:rPr>
                <w:sz w:val="20"/>
              </w:rPr>
            </w:pPr>
          </w:p>
        </w:tc>
        <w:tc>
          <w:tcPr>
            <w:tcW w:w="420" w:type="dxa"/>
            <w:tcBorders>
              <w:top w:val="nil"/>
              <w:left w:val="nil"/>
              <w:bottom w:val="nil"/>
              <w:right w:val="nil"/>
            </w:tcBorders>
            <w:shd w:val="clear" w:color="auto" w:fill="auto"/>
            <w:noWrap/>
            <w:vAlign w:val="bottom"/>
            <w:hideMark/>
          </w:tcPr>
          <w:p w14:paraId="484E40D0" w14:textId="77777777" w:rsidR="00384D34" w:rsidRPr="004E416F" w:rsidRDefault="00384D34" w:rsidP="002B2580">
            <w:pPr>
              <w:jc w:val="center"/>
              <w:rPr>
                <w:sz w:val="20"/>
              </w:rPr>
            </w:pPr>
          </w:p>
        </w:tc>
        <w:tc>
          <w:tcPr>
            <w:tcW w:w="2380" w:type="dxa"/>
            <w:tcBorders>
              <w:top w:val="nil"/>
              <w:left w:val="nil"/>
              <w:bottom w:val="nil"/>
              <w:right w:val="nil"/>
            </w:tcBorders>
            <w:shd w:val="clear" w:color="auto" w:fill="auto"/>
            <w:noWrap/>
            <w:vAlign w:val="bottom"/>
            <w:hideMark/>
          </w:tcPr>
          <w:p w14:paraId="7D1953B6" w14:textId="77777777" w:rsidR="00384D34" w:rsidRPr="004E416F" w:rsidRDefault="00384D34" w:rsidP="002B2580">
            <w:pPr>
              <w:rPr>
                <w:sz w:val="20"/>
              </w:rPr>
            </w:pPr>
          </w:p>
        </w:tc>
        <w:tc>
          <w:tcPr>
            <w:tcW w:w="1360" w:type="dxa"/>
            <w:tcBorders>
              <w:top w:val="nil"/>
              <w:left w:val="single" w:sz="8" w:space="0" w:color="auto"/>
              <w:bottom w:val="single" w:sz="8" w:space="0" w:color="auto"/>
              <w:right w:val="single" w:sz="8" w:space="0" w:color="auto"/>
            </w:tcBorders>
            <w:shd w:val="clear" w:color="auto" w:fill="auto"/>
            <w:noWrap/>
            <w:vAlign w:val="bottom"/>
            <w:hideMark/>
          </w:tcPr>
          <w:p w14:paraId="4FAD5963" w14:textId="77777777" w:rsidR="00384D34" w:rsidRPr="004E416F" w:rsidRDefault="00384D34" w:rsidP="002B2580">
            <w:pPr>
              <w:jc w:val="right"/>
              <w:rPr>
                <w:rFonts w:ascii="Arial" w:hAnsi="Arial"/>
                <w:b/>
                <w:bCs/>
                <w:sz w:val="20"/>
              </w:rPr>
            </w:pPr>
            <w:r w:rsidRPr="004E416F">
              <w:rPr>
                <w:rFonts w:ascii="Arial" w:hAnsi="Arial"/>
                <w:b/>
                <w:bCs/>
                <w:sz w:val="20"/>
              </w:rPr>
              <w:t>714 328</w:t>
            </w:r>
          </w:p>
        </w:tc>
        <w:tc>
          <w:tcPr>
            <w:tcW w:w="1000" w:type="dxa"/>
            <w:tcBorders>
              <w:top w:val="nil"/>
              <w:left w:val="nil"/>
              <w:bottom w:val="nil"/>
              <w:right w:val="nil"/>
            </w:tcBorders>
            <w:shd w:val="clear" w:color="auto" w:fill="auto"/>
            <w:noWrap/>
            <w:vAlign w:val="bottom"/>
          </w:tcPr>
          <w:p w14:paraId="484B16F0" w14:textId="77777777" w:rsidR="00384D34" w:rsidRPr="004E416F" w:rsidRDefault="00384D34" w:rsidP="002B2580">
            <w:pPr>
              <w:jc w:val="right"/>
              <w:rPr>
                <w:rFonts w:ascii="Arial" w:hAnsi="Arial"/>
                <w:b/>
                <w:bCs/>
                <w:sz w:val="20"/>
              </w:rPr>
            </w:pPr>
          </w:p>
        </w:tc>
        <w:tc>
          <w:tcPr>
            <w:tcW w:w="1160" w:type="dxa"/>
            <w:tcBorders>
              <w:top w:val="nil"/>
              <w:left w:val="nil"/>
              <w:bottom w:val="nil"/>
              <w:right w:val="nil"/>
            </w:tcBorders>
            <w:shd w:val="clear" w:color="auto" w:fill="auto"/>
            <w:noWrap/>
            <w:vAlign w:val="bottom"/>
            <w:hideMark/>
          </w:tcPr>
          <w:p w14:paraId="03BBC537" w14:textId="77777777" w:rsidR="00384D34" w:rsidRPr="004E416F" w:rsidRDefault="00384D34" w:rsidP="002B2580">
            <w:pPr>
              <w:rPr>
                <w:sz w:val="20"/>
              </w:rPr>
            </w:pPr>
          </w:p>
        </w:tc>
        <w:tc>
          <w:tcPr>
            <w:tcW w:w="900" w:type="dxa"/>
            <w:tcBorders>
              <w:top w:val="nil"/>
              <w:left w:val="single" w:sz="8" w:space="0" w:color="auto"/>
              <w:bottom w:val="single" w:sz="8" w:space="0" w:color="auto"/>
              <w:right w:val="single" w:sz="8" w:space="0" w:color="auto"/>
            </w:tcBorders>
            <w:shd w:val="clear" w:color="000000" w:fill="C0C0C0"/>
            <w:noWrap/>
            <w:vAlign w:val="bottom"/>
          </w:tcPr>
          <w:p w14:paraId="55898228" w14:textId="77777777" w:rsidR="00384D34" w:rsidRPr="004E416F" w:rsidRDefault="00384D34" w:rsidP="002B2580">
            <w:pPr>
              <w:jc w:val="right"/>
              <w:rPr>
                <w:rFonts w:ascii="Arial" w:hAnsi="Arial"/>
                <w:b/>
                <w:bCs/>
                <w:sz w:val="20"/>
              </w:rPr>
            </w:pPr>
          </w:p>
        </w:tc>
        <w:tc>
          <w:tcPr>
            <w:tcW w:w="1280" w:type="dxa"/>
            <w:tcBorders>
              <w:top w:val="nil"/>
              <w:left w:val="nil"/>
              <w:bottom w:val="nil"/>
              <w:right w:val="nil"/>
            </w:tcBorders>
            <w:shd w:val="clear" w:color="auto" w:fill="auto"/>
            <w:noWrap/>
            <w:vAlign w:val="bottom"/>
            <w:hideMark/>
          </w:tcPr>
          <w:p w14:paraId="175314B2" w14:textId="77777777" w:rsidR="00384D34" w:rsidRPr="004E416F" w:rsidRDefault="00384D34" w:rsidP="002B2580">
            <w:pPr>
              <w:jc w:val="right"/>
              <w:rPr>
                <w:rFonts w:ascii="Arial" w:hAnsi="Arial"/>
                <w:b/>
                <w:bCs/>
                <w:sz w:val="20"/>
              </w:rPr>
            </w:pPr>
          </w:p>
        </w:tc>
      </w:tr>
      <w:tr w:rsidR="00384D34" w:rsidRPr="004E416F" w14:paraId="58C5C7FE"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6505EF13" w14:textId="77777777" w:rsidR="00384D34" w:rsidRPr="004E416F" w:rsidRDefault="00384D34" w:rsidP="002B2580">
            <w:pPr>
              <w:rPr>
                <w:sz w:val="20"/>
              </w:rPr>
            </w:pPr>
          </w:p>
        </w:tc>
        <w:tc>
          <w:tcPr>
            <w:tcW w:w="420" w:type="dxa"/>
            <w:tcBorders>
              <w:top w:val="nil"/>
              <w:left w:val="nil"/>
              <w:bottom w:val="nil"/>
              <w:right w:val="nil"/>
            </w:tcBorders>
            <w:shd w:val="clear" w:color="auto" w:fill="auto"/>
            <w:noWrap/>
            <w:vAlign w:val="bottom"/>
            <w:hideMark/>
          </w:tcPr>
          <w:p w14:paraId="2FB185BE" w14:textId="77777777" w:rsidR="00384D34" w:rsidRPr="004E416F" w:rsidRDefault="00384D34" w:rsidP="002B2580">
            <w:pPr>
              <w:jc w:val="center"/>
              <w:rPr>
                <w:sz w:val="20"/>
              </w:rPr>
            </w:pPr>
          </w:p>
        </w:tc>
        <w:tc>
          <w:tcPr>
            <w:tcW w:w="2380" w:type="dxa"/>
            <w:tcBorders>
              <w:top w:val="nil"/>
              <w:left w:val="nil"/>
              <w:bottom w:val="nil"/>
              <w:right w:val="nil"/>
            </w:tcBorders>
            <w:shd w:val="clear" w:color="auto" w:fill="auto"/>
            <w:noWrap/>
            <w:vAlign w:val="bottom"/>
            <w:hideMark/>
          </w:tcPr>
          <w:p w14:paraId="48649BB2" w14:textId="77777777" w:rsidR="00384D34" w:rsidRPr="004E416F" w:rsidRDefault="00384D34" w:rsidP="002B2580">
            <w:pPr>
              <w:rPr>
                <w:sz w:val="20"/>
              </w:rPr>
            </w:pPr>
          </w:p>
        </w:tc>
        <w:tc>
          <w:tcPr>
            <w:tcW w:w="1360" w:type="dxa"/>
            <w:tcBorders>
              <w:top w:val="nil"/>
              <w:left w:val="nil"/>
              <w:bottom w:val="nil"/>
              <w:right w:val="nil"/>
            </w:tcBorders>
            <w:shd w:val="clear" w:color="auto" w:fill="auto"/>
            <w:noWrap/>
            <w:vAlign w:val="bottom"/>
            <w:hideMark/>
          </w:tcPr>
          <w:p w14:paraId="56B5D50D" w14:textId="77777777" w:rsidR="00384D34" w:rsidRPr="004E416F" w:rsidRDefault="00384D34" w:rsidP="002B2580">
            <w:pPr>
              <w:rPr>
                <w:sz w:val="20"/>
              </w:rPr>
            </w:pPr>
          </w:p>
        </w:tc>
        <w:tc>
          <w:tcPr>
            <w:tcW w:w="1000" w:type="dxa"/>
            <w:tcBorders>
              <w:top w:val="nil"/>
              <w:left w:val="nil"/>
              <w:bottom w:val="nil"/>
              <w:right w:val="nil"/>
            </w:tcBorders>
            <w:shd w:val="clear" w:color="auto" w:fill="auto"/>
            <w:noWrap/>
            <w:vAlign w:val="bottom"/>
            <w:hideMark/>
          </w:tcPr>
          <w:p w14:paraId="18BB4850" w14:textId="77777777" w:rsidR="00384D34" w:rsidRPr="004E416F" w:rsidRDefault="00384D34" w:rsidP="002B2580">
            <w:pPr>
              <w:rPr>
                <w:sz w:val="20"/>
              </w:rPr>
            </w:pPr>
          </w:p>
        </w:tc>
        <w:tc>
          <w:tcPr>
            <w:tcW w:w="1160" w:type="dxa"/>
            <w:tcBorders>
              <w:top w:val="nil"/>
              <w:left w:val="nil"/>
              <w:bottom w:val="nil"/>
              <w:right w:val="nil"/>
            </w:tcBorders>
            <w:shd w:val="clear" w:color="auto" w:fill="auto"/>
            <w:noWrap/>
            <w:vAlign w:val="bottom"/>
            <w:hideMark/>
          </w:tcPr>
          <w:p w14:paraId="63D1F0D0" w14:textId="77777777" w:rsidR="00384D34" w:rsidRPr="004E416F" w:rsidRDefault="00384D34" w:rsidP="002B2580">
            <w:pPr>
              <w:rPr>
                <w:sz w:val="20"/>
              </w:rPr>
            </w:pPr>
          </w:p>
        </w:tc>
        <w:tc>
          <w:tcPr>
            <w:tcW w:w="900" w:type="dxa"/>
            <w:tcBorders>
              <w:top w:val="nil"/>
              <w:left w:val="nil"/>
              <w:bottom w:val="nil"/>
              <w:right w:val="nil"/>
            </w:tcBorders>
            <w:shd w:val="clear" w:color="000000" w:fill="FFFFFF"/>
            <w:noWrap/>
            <w:vAlign w:val="bottom"/>
            <w:hideMark/>
          </w:tcPr>
          <w:p w14:paraId="08104DE8" w14:textId="77777777" w:rsidR="00384D34" w:rsidRPr="004E416F" w:rsidRDefault="00384D34" w:rsidP="002B2580">
            <w:pPr>
              <w:rPr>
                <w:rFonts w:ascii="Arial" w:hAnsi="Arial"/>
                <w:b/>
                <w:bCs/>
                <w:sz w:val="20"/>
              </w:rPr>
            </w:pPr>
            <w:r w:rsidRPr="004E416F">
              <w:rPr>
                <w:rFonts w:ascii="Arial" w:hAnsi="Arial"/>
                <w:b/>
                <w:bCs/>
                <w:sz w:val="20"/>
              </w:rPr>
              <w:t> </w:t>
            </w:r>
          </w:p>
        </w:tc>
        <w:tc>
          <w:tcPr>
            <w:tcW w:w="1280" w:type="dxa"/>
            <w:tcBorders>
              <w:top w:val="nil"/>
              <w:left w:val="nil"/>
              <w:bottom w:val="nil"/>
              <w:right w:val="nil"/>
            </w:tcBorders>
            <w:shd w:val="clear" w:color="auto" w:fill="auto"/>
            <w:noWrap/>
            <w:vAlign w:val="bottom"/>
            <w:hideMark/>
          </w:tcPr>
          <w:p w14:paraId="748977CC" w14:textId="77777777" w:rsidR="00384D34" w:rsidRPr="004E416F" w:rsidRDefault="00384D34" w:rsidP="002B2580">
            <w:pPr>
              <w:rPr>
                <w:rFonts w:ascii="Arial" w:hAnsi="Arial"/>
                <w:b/>
                <w:bCs/>
                <w:sz w:val="20"/>
              </w:rPr>
            </w:pPr>
          </w:p>
        </w:tc>
      </w:tr>
      <w:tr w:rsidR="00384D34" w:rsidRPr="004E416F" w14:paraId="3ADF7273" w14:textId="77777777" w:rsidTr="002B2580">
        <w:trPr>
          <w:trHeight w:val="240"/>
          <w:jc w:val="center"/>
        </w:trPr>
        <w:tc>
          <w:tcPr>
            <w:tcW w:w="9440" w:type="dxa"/>
            <w:gridSpan w:val="8"/>
            <w:tcBorders>
              <w:top w:val="nil"/>
              <w:left w:val="nil"/>
              <w:bottom w:val="nil"/>
              <w:right w:val="nil"/>
            </w:tcBorders>
            <w:shd w:val="clear" w:color="auto" w:fill="auto"/>
            <w:noWrap/>
            <w:vAlign w:val="bottom"/>
            <w:hideMark/>
          </w:tcPr>
          <w:p w14:paraId="369630EB" w14:textId="181D708E" w:rsidR="00384D34" w:rsidRPr="004E416F" w:rsidRDefault="00384D34" w:rsidP="002B2580">
            <w:pPr>
              <w:jc w:val="center"/>
              <w:rPr>
                <w:rFonts w:ascii="Arial" w:hAnsi="Arial"/>
                <w:b/>
                <w:bCs/>
                <w:sz w:val="20"/>
              </w:rPr>
            </w:pPr>
            <w:r w:rsidRPr="004E416F">
              <w:rPr>
                <w:rFonts w:ascii="Arial" w:hAnsi="Arial"/>
                <w:b/>
                <w:bCs/>
                <w:sz w:val="20"/>
              </w:rPr>
              <w:t>V prípade dažďa sa krope</w:t>
            </w:r>
            <w:r w:rsidR="00BD627D">
              <w:rPr>
                <w:rFonts w:ascii="Arial" w:hAnsi="Arial"/>
                <w:b/>
                <w:bCs/>
                <w:sz w:val="20"/>
              </w:rPr>
              <w:t xml:space="preserve">nie nevykonáva (odkladá sa </w:t>
            </w:r>
            <w:r w:rsidRPr="004E416F">
              <w:rPr>
                <w:rFonts w:ascii="Arial" w:hAnsi="Arial"/>
                <w:b/>
                <w:bCs/>
                <w:sz w:val="20"/>
              </w:rPr>
              <w:t>na kropenie počas horúčav)</w:t>
            </w:r>
          </w:p>
        </w:tc>
      </w:tr>
      <w:tr w:rsidR="00384D34" w:rsidRPr="004E416F" w14:paraId="05A90243"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29367FC5" w14:textId="77777777" w:rsidR="00384D34" w:rsidRPr="004E416F" w:rsidRDefault="00384D34" w:rsidP="002B2580">
            <w:pPr>
              <w:jc w:val="center"/>
              <w:rPr>
                <w:rFonts w:ascii="Arial" w:hAnsi="Arial"/>
                <w:b/>
                <w:bCs/>
                <w:sz w:val="20"/>
              </w:rPr>
            </w:pPr>
          </w:p>
        </w:tc>
        <w:tc>
          <w:tcPr>
            <w:tcW w:w="420" w:type="dxa"/>
            <w:tcBorders>
              <w:top w:val="nil"/>
              <w:left w:val="nil"/>
              <w:bottom w:val="nil"/>
              <w:right w:val="nil"/>
            </w:tcBorders>
            <w:shd w:val="clear" w:color="auto" w:fill="auto"/>
            <w:noWrap/>
            <w:vAlign w:val="bottom"/>
            <w:hideMark/>
          </w:tcPr>
          <w:p w14:paraId="2AD061D0" w14:textId="77777777" w:rsidR="00384D34" w:rsidRPr="004E416F" w:rsidRDefault="00384D34" w:rsidP="002B2580">
            <w:pPr>
              <w:jc w:val="center"/>
              <w:rPr>
                <w:sz w:val="20"/>
              </w:rPr>
            </w:pPr>
          </w:p>
        </w:tc>
        <w:tc>
          <w:tcPr>
            <w:tcW w:w="2380" w:type="dxa"/>
            <w:tcBorders>
              <w:top w:val="nil"/>
              <w:left w:val="nil"/>
              <w:bottom w:val="nil"/>
              <w:right w:val="nil"/>
            </w:tcBorders>
            <w:shd w:val="clear" w:color="auto" w:fill="auto"/>
            <w:noWrap/>
            <w:vAlign w:val="bottom"/>
            <w:hideMark/>
          </w:tcPr>
          <w:p w14:paraId="174539B6" w14:textId="77777777" w:rsidR="00384D34" w:rsidRPr="004E416F" w:rsidRDefault="00384D34" w:rsidP="002B2580">
            <w:pPr>
              <w:rPr>
                <w:sz w:val="20"/>
              </w:rPr>
            </w:pPr>
          </w:p>
        </w:tc>
        <w:tc>
          <w:tcPr>
            <w:tcW w:w="1360" w:type="dxa"/>
            <w:tcBorders>
              <w:top w:val="nil"/>
              <w:left w:val="nil"/>
              <w:bottom w:val="nil"/>
              <w:right w:val="nil"/>
            </w:tcBorders>
            <w:shd w:val="clear" w:color="auto" w:fill="auto"/>
            <w:noWrap/>
            <w:vAlign w:val="bottom"/>
            <w:hideMark/>
          </w:tcPr>
          <w:p w14:paraId="55C3CA17" w14:textId="77777777" w:rsidR="00384D34" w:rsidRPr="004E416F" w:rsidRDefault="00384D34" w:rsidP="002B2580">
            <w:pPr>
              <w:rPr>
                <w:sz w:val="20"/>
              </w:rPr>
            </w:pPr>
          </w:p>
        </w:tc>
        <w:tc>
          <w:tcPr>
            <w:tcW w:w="1000" w:type="dxa"/>
            <w:tcBorders>
              <w:top w:val="nil"/>
              <w:left w:val="nil"/>
              <w:bottom w:val="nil"/>
              <w:right w:val="nil"/>
            </w:tcBorders>
            <w:shd w:val="clear" w:color="auto" w:fill="auto"/>
            <w:noWrap/>
            <w:vAlign w:val="bottom"/>
            <w:hideMark/>
          </w:tcPr>
          <w:p w14:paraId="532CBF6D" w14:textId="77777777" w:rsidR="00384D34" w:rsidRPr="004E416F" w:rsidRDefault="00384D34" w:rsidP="002B2580">
            <w:pPr>
              <w:rPr>
                <w:sz w:val="20"/>
              </w:rPr>
            </w:pPr>
          </w:p>
        </w:tc>
        <w:tc>
          <w:tcPr>
            <w:tcW w:w="1160" w:type="dxa"/>
            <w:tcBorders>
              <w:top w:val="nil"/>
              <w:left w:val="nil"/>
              <w:bottom w:val="nil"/>
              <w:right w:val="nil"/>
            </w:tcBorders>
            <w:shd w:val="clear" w:color="auto" w:fill="auto"/>
            <w:noWrap/>
            <w:vAlign w:val="bottom"/>
            <w:hideMark/>
          </w:tcPr>
          <w:p w14:paraId="76B8A817" w14:textId="77777777" w:rsidR="00384D34" w:rsidRPr="004E416F" w:rsidRDefault="00384D34" w:rsidP="002B2580">
            <w:pPr>
              <w:rPr>
                <w:sz w:val="20"/>
              </w:rPr>
            </w:pPr>
          </w:p>
        </w:tc>
        <w:tc>
          <w:tcPr>
            <w:tcW w:w="900" w:type="dxa"/>
            <w:tcBorders>
              <w:top w:val="nil"/>
              <w:left w:val="nil"/>
              <w:bottom w:val="nil"/>
              <w:right w:val="nil"/>
            </w:tcBorders>
            <w:shd w:val="clear" w:color="auto" w:fill="auto"/>
            <w:noWrap/>
            <w:vAlign w:val="bottom"/>
            <w:hideMark/>
          </w:tcPr>
          <w:p w14:paraId="25155EFC" w14:textId="77777777" w:rsidR="00384D34" w:rsidRPr="004E416F" w:rsidRDefault="00384D34" w:rsidP="002B2580">
            <w:pPr>
              <w:rPr>
                <w:sz w:val="20"/>
              </w:rPr>
            </w:pPr>
          </w:p>
        </w:tc>
        <w:tc>
          <w:tcPr>
            <w:tcW w:w="1280" w:type="dxa"/>
            <w:tcBorders>
              <w:top w:val="nil"/>
              <w:left w:val="nil"/>
              <w:bottom w:val="nil"/>
              <w:right w:val="nil"/>
            </w:tcBorders>
            <w:shd w:val="clear" w:color="auto" w:fill="auto"/>
            <w:noWrap/>
            <w:vAlign w:val="bottom"/>
            <w:hideMark/>
          </w:tcPr>
          <w:p w14:paraId="3FE9C14A" w14:textId="77777777" w:rsidR="00384D34" w:rsidRPr="004E416F" w:rsidRDefault="00384D34" w:rsidP="002B2580">
            <w:pPr>
              <w:rPr>
                <w:sz w:val="20"/>
              </w:rPr>
            </w:pPr>
          </w:p>
        </w:tc>
      </w:tr>
    </w:tbl>
    <w:p w14:paraId="3FC877AB" w14:textId="77777777" w:rsidR="00384D34" w:rsidRDefault="00384D34" w:rsidP="00384D34">
      <w:pPr>
        <w:pStyle w:val="F6-MenoFunkcia"/>
        <w:ind w:left="0"/>
        <w:rPr>
          <w:szCs w:val="24"/>
        </w:rPr>
      </w:pPr>
    </w:p>
    <w:p w14:paraId="08A39EDC" w14:textId="77777777" w:rsidR="00384D34" w:rsidRDefault="00384D34" w:rsidP="00384D34">
      <w:pPr>
        <w:pStyle w:val="F6-MenoFunkcia"/>
        <w:ind w:left="0"/>
        <w:rPr>
          <w:szCs w:val="24"/>
        </w:rPr>
      </w:pPr>
    </w:p>
    <w:p w14:paraId="08121932" w14:textId="77777777" w:rsidR="00384D34" w:rsidRDefault="00384D34" w:rsidP="00384D34">
      <w:pPr>
        <w:pStyle w:val="F6-MenoFunkcia"/>
        <w:ind w:left="0"/>
        <w:rPr>
          <w:szCs w:val="24"/>
        </w:rPr>
      </w:pPr>
    </w:p>
    <w:p w14:paraId="395D3A47" w14:textId="77777777" w:rsidR="00384D34" w:rsidRDefault="00384D34" w:rsidP="00384D34">
      <w:pPr>
        <w:pStyle w:val="F6-MenoFunkcia"/>
        <w:ind w:left="0"/>
        <w:rPr>
          <w:szCs w:val="24"/>
        </w:rPr>
      </w:pPr>
    </w:p>
    <w:p w14:paraId="48918897" w14:textId="77777777" w:rsidR="00384D34" w:rsidRDefault="00384D34" w:rsidP="00384D34">
      <w:pPr>
        <w:pStyle w:val="F6-MenoFunkcia"/>
        <w:ind w:left="0"/>
        <w:rPr>
          <w:szCs w:val="24"/>
        </w:rPr>
      </w:pPr>
    </w:p>
    <w:p w14:paraId="1231D7AF" w14:textId="77777777" w:rsidR="00384D34" w:rsidRDefault="00384D34" w:rsidP="00384D34">
      <w:pPr>
        <w:pStyle w:val="F6-MenoFunkcia"/>
        <w:ind w:left="0"/>
        <w:rPr>
          <w:szCs w:val="24"/>
        </w:rPr>
      </w:pPr>
    </w:p>
    <w:p w14:paraId="1D2C0B59" w14:textId="77777777" w:rsidR="00384D34" w:rsidRDefault="00384D34" w:rsidP="00384D34">
      <w:pPr>
        <w:pStyle w:val="F6-MenoFunkcia"/>
        <w:ind w:left="0"/>
        <w:rPr>
          <w:szCs w:val="24"/>
        </w:rPr>
      </w:pPr>
    </w:p>
    <w:p w14:paraId="3DBC26B4" w14:textId="77777777" w:rsidR="00384D34" w:rsidRDefault="00384D34" w:rsidP="00384D34">
      <w:pPr>
        <w:pStyle w:val="F6-MenoFunkcia"/>
        <w:ind w:left="0"/>
        <w:rPr>
          <w:szCs w:val="24"/>
        </w:rPr>
      </w:pPr>
    </w:p>
    <w:tbl>
      <w:tblPr>
        <w:tblW w:w="13940" w:type="dxa"/>
        <w:tblInd w:w="70" w:type="dxa"/>
        <w:tblCellMar>
          <w:left w:w="70" w:type="dxa"/>
          <w:right w:w="70" w:type="dxa"/>
        </w:tblCellMar>
        <w:tblLook w:val="04A0" w:firstRow="1" w:lastRow="0" w:firstColumn="1" w:lastColumn="0" w:noHBand="0" w:noVBand="1"/>
      </w:tblPr>
      <w:tblGrid>
        <w:gridCol w:w="1060"/>
        <w:gridCol w:w="780"/>
        <w:gridCol w:w="3448"/>
        <w:gridCol w:w="2392"/>
        <w:gridCol w:w="1700"/>
        <w:gridCol w:w="1780"/>
        <w:gridCol w:w="1400"/>
        <w:gridCol w:w="1380"/>
      </w:tblGrid>
      <w:tr w:rsidR="00384D34" w:rsidRPr="004E416F" w14:paraId="70C569B3" w14:textId="77777777" w:rsidTr="002B2580">
        <w:trPr>
          <w:trHeight w:val="330"/>
        </w:trPr>
        <w:tc>
          <w:tcPr>
            <w:tcW w:w="1060" w:type="dxa"/>
            <w:tcBorders>
              <w:top w:val="nil"/>
              <w:left w:val="nil"/>
              <w:bottom w:val="nil"/>
              <w:right w:val="nil"/>
            </w:tcBorders>
            <w:shd w:val="clear" w:color="auto" w:fill="auto"/>
            <w:noWrap/>
            <w:vAlign w:val="bottom"/>
            <w:hideMark/>
          </w:tcPr>
          <w:p w14:paraId="7625AB44" w14:textId="77777777" w:rsidR="00384D34" w:rsidRPr="004E416F" w:rsidRDefault="00384D34" w:rsidP="002B2580">
            <w:pPr>
              <w:rPr>
                <w:sz w:val="20"/>
              </w:rPr>
            </w:pPr>
          </w:p>
        </w:tc>
        <w:tc>
          <w:tcPr>
            <w:tcW w:w="780" w:type="dxa"/>
            <w:tcBorders>
              <w:top w:val="nil"/>
              <w:left w:val="nil"/>
              <w:bottom w:val="nil"/>
              <w:right w:val="nil"/>
            </w:tcBorders>
            <w:shd w:val="clear" w:color="auto" w:fill="auto"/>
            <w:noWrap/>
            <w:vAlign w:val="bottom"/>
            <w:hideMark/>
          </w:tcPr>
          <w:p w14:paraId="1E2854C7" w14:textId="77777777" w:rsidR="00384D34" w:rsidRPr="004E416F" w:rsidRDefault="00384D34" w:rsidP="002B2580">
            <w:pPr>
              <w:jc w:val="center"/>
              <w:rPr>
                <w:sz w:val="20"/>
              </w:rPr>
            </w:pPr>
          </w:p>
        </w:tc>
        <w:tc>
          <w:tcPr>
            <w:tcW w:w="5840"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C49208D" w14:textId="77777777" w:rsidR="00384D34" w:rsidRPr="004E416F" w:rsidRDefault="00384D34" w:rsidP="002B2580">
            <w:pPr>
              <w:jc w:val="center"/>
              <w:rPr>
                <w:rFonts w:ascii="Arial" w:hAnsi="Arial"/>
                <w:b/>
                <w:bCs/>
              </w:rPr>
            </w:pPr>
            <w:r w:rsidRPr="004E416F">
              <w:rPr>
                <w:rFonts w:ascii="Arial" w:hAnsi="Arial"/>
                <w:b/>
                <w:bCs/>
              </w:rPr>
              <w:t>Čistenia pešej zóny sa bude vykonávať v čase:</w:t>
            </w:r>
          </w:p>
        </w:tc>
        <w:tc>
          <w:tcPr>
            <w:tcW w:w="1700" w:type="dxa"/>
            <w:tcBorders>
              <w:top w:val="single" w:sz="8" w:space="0" w:color="auto"/>
              <w:left w:val="nil"/>
              <w:bottom w:val="single" w:sz="8" w:space="0" w:color="auto"/>
              <w:right w:val="single" w:sz="8" w:space="0" w:color="auto"/>
            </w:tcBorders>
            <w:shd w:val="clear" w:color="auto" w:fill="auto"/>
            <w:noWrap/>
            <w:vAlign w:val="bottom"/>
            <w:hideMark/>
          </w:tcPr>
          <w:p w14:paraId="6C7274EC" w14:textId="77777777" w:rsidR="00384D34" w:rsidRPr="004E416F" w:rsidRDefault="00384D34" w:rsidP="002B2580">
            <w:pPr>
              <w:rPr>
                <w:rFonts w:ascii="Arial" w:hAnsi="Arial"/>
                <w:b/>
                <w:bCs/>
              </w:rPr>
            </w:pPr>
            <w:r w:rsidRPr="004E416F">
              <w:rPr>
                <w:rFonts w:ascii="Arial" w:hAnsi="Arial"/>
                <w:b/>
                <w:bCs/>
              </w:rPr>
              <w:t> </w:t>
            </w:r>
          </w:p>
        </w:tc>
        <w:tc>
          <w:tcPr>
            <w:tcW w:w="1780" w:type="dxa"/>
            <w:tcBorders>
              <w:top w:val="nil"/>
              <w:left w:val="nil"/>
              <w:bottom w:val="nil"/>
              <w:right w:val="nil"/>
            </w:tcBorders>
            <w:shd w:val="clear" w:color="auto" w:fill="auto"/>
            <w:noWrap/>
            <w:vAlign w:val="bottom"/>
            <w:hideMark/>
          </w:tcPr>
          <w:p w14:paraId="7DFC684F" w14:textId="77777777" w:rsidR="00384D34" w:rsidRPr="004E416F" w:rsidRDefault="00384D34" w:rsidP="002B2580">
            <w:pPr>
              <w:rPr>
                <w:rFonts w:ascii="Arial" w:hAnsi="Arial"/>
                <w:b/>
                <w:bCs/>
              </w:rPr>
            </w:pPr>
          </w:p>
        </w:tc>
        <w:tc>
          <w:tcPr>
            <w:tcW w:w="1400" w:type="dxa"/>
            <w:tcBorders>
              <w:top w:val="nil"/>
              <w:left w:val="nil"/>
              <w:bottom w:val="nil"/>
              <w:right w:val="nil"/>
            </w:tcBorders>
            <w:shd w:val="clear" w:color="auto" w:fill="auto"/>
            <w:noWrap/>
            <w:vAlign w:val="bottom"/>
            <w:hideMark/>
          </w:tcPr>
          <w:p w14:paraId="573A922A" w14:textId="77777777" w:rsidR="00384D34" w:rsidRPr="004E416F" w:rsidRDefault="00384D34" w:rsidP="002B2580">
            <w:pPr>
              <w:rPr>
                <w:sz w:val="20"/>
              </w:rPr>
            </w:pPr>
          </w:p>
        </w:tc>
        <w:tc>
          <w:tcPr>
            <w:tcW w:w="1380" w:type="dxa"/>
            <w:tcBorders>
              <w:top w:val="nil"/>
              <w:left w:val="nil"/>
              <w:bottom w:val="nil"/>
              <w:right w:val="nil"/>
            </w:tcBorders>
            <w:shd w:val="clear" w:color="auto" w:fill="auto"/>
            <w:noWrap/>
            <w:vAlign w:val="bottom"/>
            <w:hideMark/>
          </w:tcPr>
          <w:p w14:paraId="7D062BA6" w14:textId="77777777" w:rsidR="00384D34" w:rsidRPr="004E416F" w:rsidRDefault="00384D34" w:rsidP="002B2580">
            <w:pPr>
              <w:rPr>
                <w:sz w:val="20"/>
              </w:rPr>
            </w:pPr>
          </w:p>
        </w:tc>
      </w:tr>
      <w:tr w:rsidR="00384D34" w:rsidRPr="004E416F" w14:paraId="0EBD9C38" w14:textId="77777777" w:rsidTr="002B2580">
        <w:trPr>
          <w:trHeight w:val="315"/>
        </w:trPr>
        <w:tc>
          <w:tcPr>
            <w:tcW w:w="1060" w:type="dxa"/>
            <w:tcBorders>
              <w:top w:val="nil"/>
              <w:left w:val="nil"/>
              <w:bottom w:val="nil"/>
              <w:right w:val="nil"/>
            </w:tcBorders>
            <w:shd w:val="clear" w:color="auto" w:fill="auto"/>
            <w:noWrap/>
            <w:vAlign w:val="bottom"/>
            <w:hideMark/>
          </w:tcPr>
          <w:p w14:paraId="6074F588" w14:textId="77777777" w:rsidR="00384D34" w:rsidRPr="004E416F" w:rsidRDefault="00384D34" w:rsidP="002B2580">
            <w:pPr>
              <w:rPr>
                <w:sz w:val="20"/>
              </w:rPr>
            </w:pPr>
          </w:p>
        </w:tc>
        <w:tc>
          <w:tcPr>
            <w:tcW w:w="780" w:type="dxa"/>
            <w:tcBorders>
              <w:top w:val="nil"/>
              <w:left w:val="nil"/>
              <w:bottom w:val="nil"/>
              <w:right w:val="nil"/>
            </w:tcBorders>
            <w:shd w:val="clear" w:color="auto" w:fill="auto"/>
            <w:noWrap/>
            <w:vAlign w:val="bottom"/>
            <w:hideMark/>
          </w:tcPr>
          <w:p w14:paraId="01FC45D7" w14:textId="77777777" w:rsidR="00384D34" w:rsidRPr="004E416F" w:rsidRDefault="00384D34" w:rsidP="002B2580">
            <w:pPr>
              <w:jc w:val="center"/>
              <w:rPr>
                <w:sz w:val="20"/>
              </w:rPr>
            </w:pPr>
          </w:p>
        </w:tc>
        <w:tc>
          <w:tcPr>
            <w:tcW w:w="3448" w:type="dxa"/>
            <w:tcBorders>
              <w:top w:val="nil"/>
              <w:left w:val="single" w:sz="8" w:space="0" w:color="auto"/>
              <w:bottom w:val="single" w:sz="4" w:space="0" w:color="auto"/>
              <w:right w:val="single" w:sz="4" w:space="0" w:color="auto"/>
            </w:tcBorders>
            <w:shd w:val="clear" w:color="auto" w:fill="auto"/>
            <w:noWrap/>
            <w:vAlign w:val="bottom"/>
            <w:hideMark/>
          </w:tcPr>
          <w:p w14:paraId="460FFE01" w14:textId="77777777" w:rsidR="00384D34" w:rsidRPr="004E416F" w:rsidRDefault="00384D34" w:rsidP="002B2580">
            <w:pPr>
              <w:jc w:val="center"/>
              <w:rPr>
                <w:rFonts w:ascii="Arial" w:hAnsi="Arial"/>
                <w:b/>
                <w:bCs/>
              </w:rPr>
            </w:pPr>
            <w:r w:rsidRPr="004E416F">
              <w:rPr>
                <w:rFonts w:ascii="Arial" w:hAnsi="Arial"/>
                <w:b/>
                <w:bCs/>
              </w:rPr>
              <w:t> </w:t>
            </w:r>
          </w:p>
        </w:tc>
        <w:tc>
          <w:tcPr>
            <w:tcW w:w="2392" w:type="dxa"/>
            <w:tcBorders>
              <w:top w:val="nil"/>
              <w:left w:val="nil"/>
              <w:bottom w:val="single" w:sz="4" w:space="0" w:color="auto"/>
              <w:right w:val="single" w:sz="4" w:space="0" w:color="auto"/>
            </w:tcBorders>
            <w:shd w:val="clear" w:color="auto" w:fill="auto"/>
            <w:noWrap/>
            <w:vAlign w:val="bottom"/>
            <w:hideMark/>
          </w:tcPr>
          <w:p w14:paraId="6E904F58" w14:textId="77777777" w:rsidR="00384D34" w:rsidRPr="004E416F" w:rsidRDefault="00384D34" w:rsidP="002B2580">
            <w:pPr>
              <w:jc w:val="center"/>
              <w:rPr>
                <w:rFonts w:ascii="Arial" w:hAnsi="Arial"/>
                <w:b/>
                <w:bCs/>
              </w:rPr>
            </w:pPr>
            <w:r w:rsidRPr="004E416F">
              <w:rPr>
                <w:rFonts w:ascii="Arial" w:hAnsi="Arial"/>
                <w:b/>
                <w:bCs/>
              </w:rPr>
              <w:t>od</w:t>
            </w:r>
          </w:p>
        </w:tc>
        <w:tc>
          <w:tcPr>
            <w:tcW w:w="1700" w:type="dxa"/>
            <w:tcBorders>
              <w:top w:val="nil"/>
              <w:left w:val="nil"/>
              <w:bottom w:val="single" w:sz="4" w:space="0" w:color="auto"/>
              <w:right w:val="single" w:sz="8" w:space="0" w:color="auto"/>
            </w:tcBorders>
            <w:shd w:val="clear" w:color="auto" w:fill="auto"/>
            <w:noWrap/>
            <w:vAlign w:val="bottom"/>
            <w:hideMark/>
          </w:tcPr>
          <w:p w14:paraId="3140D1CA" w14:textId="77777777" w:rsidR="00384D34" w:rsidRPr="004E416F" w:rsidRDefault="00384D34" w:rsidP="002B2580">
            <w:pPr>
              <w:jc w:val="center"/>
              <w:rPr>
                <w:rFonts w:ascii="Arial" w:hAnsi="Arial"/>
                <w:b/>
                <w:bCs/>
              </w:rPr>
            </w:pPr>
            <w:r w:rsidRPr="004E416F">
              <w:rPr>
                <w:rFonts w:ascii="Arial" w:hAnsi="Arial"/>
                <w:b/>
                <w:bCs/>
              </w:rPr>
              <w:t>do</w:t>
            </w:r>
          </w:p>
        </w:tc>
        <w:tc>
          <w:tcPr>
            <w:tcW w:w="1780" w:type="dxa"/>
            <w:tcBorders>
              <w:top w:val="nil"/>
              <w:left w:val="nil"/>
              <w:bottom w:val="nil"/>
              <w:right w:val="nil"/>
            </w:tcBorders>
            <w:shd w:val="clear" w:color="auto" w:fill="auto"/>
            <w:noWrap/>
            <w:vAlign w:val="bottom"/>
            <w:hideMark/>
          </w:tcPr>
          <w:p w14:paraId="1EBCFEBD" w14:textId="77777777" w:rsidR="00384D34" w:rsidRPr="004E416F" w:rsidRDefault="00384D34" w:rsidP="002B2580">
            <w:pPr>
              <w:jc w:val="center"/>
              <w:rPr>
                <w:rFonts w:ascii="Arial" w:hAnsi="Arial"/>
                <w:b/>
                <w:bCs/>
              </w:rPr>
            </w:pPr>
          </w:p>
        </w:tc>
        <w:tc>
          <w:tcPr>
            <w:tcW w:w="1400" w:type="dxa"/>
            <w:tcBorders>
              <w:top w:val="nil"/>
              <w:left w:val="nil"/>
              <w:bottom w:val="nil"/>
              <w:right w:val="nil"/>
            </w:tcBorders>
            <w:shd w:val="clear" w:color="auto" w:fill="auto"/>
            <w:noWrap/>
            <w:vAlign w:val="bottom"/>
            <w:hideMark/>
          </w:tcPr>
          <w:p w14:paraId="53854FA8" w14:textId="77777777" w:rsidR="00384D34" w:rsidRPr="004E416F" w:rsidRDefault="00384D34" w:rsidP="002B2580">
            <w:pPr>
              <w:rPr>
                <w:sz w:val="20"/>
              </w:rPr>
            </w:pPr>
          </w:p>
        </w:tc>
        <w:tc>
          <w:tcPr>
            <w:tcW w:w="1380" w:type="dxa"/>
            <w:tcBorders>
              <w:top w:val="nil"/>
              <w:left w:val="nil"/>
              <w:bottom w:val="nil"/>
              <w:right w:val="nil"/>
            </w:tcBorders>
            <w:shd w:val="clear" w:color="auto" w:fill="auto"/>
            <w:noWrap/>
            <w:vAlign w:val="bottom"/>
            <w:hideMark/>
          </w:tcPr>
          <w:p w14:paraId="3C4DC64F" w14:textId="77777777" w:rsidR="00384D34" w:rsidRPr="004E416F" w:rsidRDefault="00384D34" w:rsidP="002B2580">
            <w:pPr>
              <w:rPr>
                <w:sz w:val="20"/>
              </w:rPr>
            </w:pPr>
          </w:p>
        </w:tc>
      </w:tr>
      <w:tr w:rsidR="00384D34" w:rsidRPr="004E416F" w14:paraId="13C5CD81" w14:textId="77777777" w:rsidTr="002B2580">
        <w:trPr>
          <w:trHeight w:val="315"/>
        </w:trPr>
        <w:tc>
          <w:tcPr>
            <w:tcW w:w="1060" w:type="dxa"/>
            <w:tcBorders>
              <w:top w:val="nil"/>
              <w:left w:val="nil"/>
              <w:bottom w:val="nil"/>
              <w:right w:val="nil"/>
            </w:tcBorders>
            <w:shd w:val="clear" w:color="auto" w:fill="auto"/>
            <w:noWrap/>
            <w:vAlign w:val="bottom"/>
            <w:hideMark/>
          </w:tcPr>
          <w:p w14:paraId="1B1EC9D1" w14:textId="77777777" w:rsidR="00384D34" w:rsidRPr="004E416F" w:rsidRDefault="00384D34" w:rsidP="002B2580">
            <w:pPr>
              <w:rPr>
                <w:sz w:val="20"/>
              </w:rPr>
            </w:pPr>
          </w:p>
        </w:tc>
        <w:tc>
          <w:tcPr>
            <w:tcW w:w="780" w:type="dxa"/>
            <w:tcBorders>
              <w:top w:val="nil"/>
              <w:left w:val="nil"/>
              <w:bottom w:val="nil"/>
              <w:right w:val="nil"/>
            </w:tcBorders>
            <w:shd w:val="clear" w:color="auto" w:fill="auto"/>
            <w:noWrap/>
            <w:vAlign w:val="bottom"/>
            <w:hideMark/>
          </w:tcPr>
          <w:p w14:paraId="0731169E" w14:textId="77777777" w:rsidR="00384D34" w:rsidRPr="004E416F" w:rsidRDefault="00384D34" w:rsidP="002B2580">
            <w:pPr>
              <w:jc w:val="center"/>
              <w:rPr>
                <w:sz w:val="20"/>
              </w:rPr>
            </w:pPr>
          </w:p>
        </w:tc>
        <w:tc>
          <w:tcPr>
            <w:tcW w:w="3448" w:type="dxa"/>
            <w:tcBorders>
              <w:top w:val="nil"/>
              <w:left w:val="single" w:sz="8" w:space="0" w:color="auto"/>
              <w:bottom w:val="single" w:sz="4" w:space="0" w:color="auto"/>
              <w:right w:val="single" w:sz="4" w:space="0" w:color="auto"/>
            </w:tcBorders>
            <w:shd w:val="clear" w:color="auto" w:fill="auto"/>
            <w:noWrap/>
            <w:vAlign w:val="bottom"/>
            <w:hideMark/>
          </w:tcPr>
          <w:p w14:paraId="013D6E04" w14:textId="77777777" w:rsidR="00384D34" w:rsidRPr="004E416F" w:rsidRDefault="00384D34" w:rsidP="002B2580">
            <w:pPr>
              <w:rPr>
                <w:rFonts w:ascii="Arial" w:hAnsi="Arial"/>
                <w:b/>
                <w:bCs/>
              </w:rPr>
            </w:pPr>
            <w:r w:rsidRPr="004E416F">
              <w:rPr>
                <w:rFonts w:ascii="Arial" w:hAnsi="Arial"/>
                <w:b/>
                <w:bCs/>
              </w:rPr>
              <w:t>1. smena</w:t>
            </w:r>
          </w:p>
        </w:tc>
        <w:tc>
          <w:tcPr>
            <w:tcW w:w="2392" w:type="dxa"/>
            <w:tcBorders>
              <w:top w:val="nil"/>
              <w:left w:val="nil"/>
              <w:bottom w:val="single" w:sz="4" w:space="0" w:color="auto"/>
              <w:right w:val="single" w:sz="4" w:space="0" w:color="auto"/>
            </w:tcBorders>
            <w:shd w:val="clear" w:color="auto" w:fill="auto"/>
            <w:noWrap/>
            <w:vAlign w:val="bottom"/>
            <w:hideMark/>
          </w:tcPr>
          <w:p w14:paraId="2CB22EED" w14:textId="77777777" w:rsidR="00384D34" w:rsidRPr="004E416F" w:rsidRDefault="00384D34" w:rsidP="002B2580">
            <w:pPr>
              <w:jc w:val="center"/>
              <w:rPr>
                <w:rFonts w:ascii="Arial" w:hAnsi="Arial"/>
                <w:b/>
                <w:bCs/>
              </w:rPr>
            </w:pPr>
            <w:r w:rsidRPr="004E416F">
              <w:rPr>
                <w:rFonts w:ascii="Arial" w:hAnsi="Arial"/>
                <w:b/>
                <w:bCs/>
              </w:rPr>
              <w:t>6:00</w:t>
            </w:r>
          </w:p>
        </w:tc>
        <w:tc>
          <w:tcPr>
            <w:tcW w:w="1700" w:type="dxa"/>
            <w:tcBorders>
              <w:top w:val="nil"/>
              <w:left w:val="nil"/>
              <w:bottom w:val="single" w:sz="4" w:space="0" w:color="auto"/>
              <w:right w:val="single" w:sz="8" w:space="0" w:color="auto"/>
            </w:tcBorders>
            <w:shd w:val="clear" w:color="auto" w:fill="auto"/>
            <w:noWrap/>
            <w:vAlign w:val="bottom"/>
            <w:hideMark/>
          </w:tcPr>
          <w:p w14:paraId="4ABEF8AA" w14:textId="77777777" w:rsidR="00384D34" w:rsidRPr="004E416F" w:rsidRDefault="00384D34" w:rsidP="002B2580">
            <w:pPr>
              <w:jc w:val="center"/>
              <w:rPr>
                <w:rFonts w:ascii="Arial" w:hAnsi="Arial"/>
                <w:b/>
                <w:bCs/>
              </w:rPr>
            </w:pPr>
            <w:r w:rsidRPr="004E416F">
              <w:rPr>
                <w:rFonts w:ascii="Arial" w:hAnsi="Arial"/>
                <w:b/>
                <w:bCs/>
              </w:rPr>
              <w:t>18:00</w:t>
            </w:r>
          </w:p>
        </w:tc>
        <w:tc>
          <w:tcPr>
            <w:tcW w:w="1780" w:type="dxa"/>
            <w:tcBorders>
              <w:top w:val="nil"/>
              <w:left w:val="nil"/>
              <w:bottom w:val="nil"/>
              <w:right w:val="nil"/>
            </w:tcBorders>
            <w:shd w:val="clear" w:color="auto" w:fill="auto"/>
            <w:noWrap/>
            <w:vAlign w:val="bottom"/>
            <w:hideMark/>
          </w:tcPr>
          <w:p w14:paraId="1B566A70" w14:textId="77777777" w:rsidR="00384D34" w:rsidRPr="004E416F" w:rsidRDefault="00384D34" w:rsidP="002B2580">
            <w:pPr>
              <w:jc w:val="center"/>
              <w:rPr>
                <w:rFonts w:ascii="Arial" w:hAnsi="Arial"/>
                <w:b/>
                <w:bCs/>
              </w:rPr>
            </w:pPr>
          </w:p>
        </w:tc>
        <w:tc>
          <w:tcPr>
            <w:tcW w:w="1400" w:type="dxa"/>
            <w:tcBorders>
              <w:top w:val="nil"/>
              <w:left w:val="nil"/>
              <w:bottom w:val="nil"/>
              <w:right w:val="nil"/>
            </w:tcBorders>
            <w:shd w:val="clear" w:color="auto" w:fill="auto"/>
            <w:noWrap/>
            <w:vAlign w:val="bottom"/>
            <w:hideMark/>
          </w:tcPr>
          <w:p w14:paraId="5D3E1038" w14:textId="77777777" w:rsidR="00384D34" w:rsidRPr="004E416F" w:rsidRDefault="00384D34" w:rsidP="002B2580">
            <w:pPr>
              <w:rPr>
                <w:sz w:val="20"/>
              </w:rPr>
            </w:pPr>
          </w:p>
        </w:tc>
        <w:tc>
          <w:tcPr>
            <w:tcW w:w="1380" w:type="dxa"/>
            <w:tcBorders>
              <w:top w:val="nil"/>
              <w:left w:val="nil"/>
              <w:bottom w:val="nil"/>
              <w:right w:val="nil"/>
            </w:tcBorders>
            <w:shd w:val="clear" w:color="auto" w:fill="auto"/>
            <w:noWrap/>
            <w:vAlign w:val="bottom"/>
            <w:hideMark/>
          </w:tcPr>
          <w:p w14:paraId="310123C3" w14:textId="77777777" w:rsidR="00384D34" w:rsidRPr="004E416F" w:rsidRDefault="00384D34" w:rsidP="002B2580">
            <w:pPr>
              <w:jc w:val="center"/>
              <w:rPr>
                <w:sz w:val="20"/>
              </w:rPr>
            </w:pPr>
          </w:p>
        </w:tc>
      </w:tr>
      <w:tr w:rsidR="00384D34" w:rsidRPr="004E416F" w14:paraId="1534DAE3" w14:textId="77777777" w:rsidTr="002B2580">
        <w:trPr>
          <w:trHeight w:val="315"/>
        </w:trPr>
        <w:tc>
          <w:tcPr>
            <w:tcW w:w="1060" w:type="dxa"/>
            <w:tcBorders>
              <w:top w:val="nil"/>
              <w:left w:val="nil"/>
              <w:bottom w:val="nil"/>
              <w:right w:val="nil"/>
            </w:tcBorders>
            <w:shd w:val="clear" w:color="auto" w:fill="auto"/>
            <w:noWrap/>
            <w:vAlign w:val="bottom"/>
            <w:hideMark/>
          </w:tcPr>
          <w:p w14:paraId="2669834A" w14:textId="77777777" w:rsidR="00384D34" w:rsidRPr="004E416F" w:rsidRDefault="00384D34" w:rsidP="002B2580">
            <w:pPr>
              <w:rPr>
                <w:sz w:val="20"/>
              </w:rPr>
            </w:pPr>
          </w:p>
        </w:tc>
        <w:tc>
          <w:tcPr>
            <w:tcW w:w="780" w:type="dxa"/>
            <w:tcBorders>
              <w:top w:val="nil"/>
              <w:left w:val="nil"/>
              <w:bottom w:val="nil"/>
              <w:right w:val="nil"/>
            </w:tcBorders>
            <w:shd w:val="clear" w:color="auto" w:fill="auto"/>
            <w:noWrap/>
            <w:vAlign w:val="bottom"/>
            <w:hideMark/>
          </w:tcPr>
          <w:p w14:paraId="38DE74EA" w14:textId="77777777" w:rsidR="00384D34" w:rsidRPr="004E416F" w:rsidRDefault="00384D34" w:rsidP="002B2580">
            <w:pPr>
              <w:jc w:val="center"/>
              <w:rPr>
                <w:sz w:val="20"/>
              </w:rPr>
            </w:pPr>
          </w:p>
        </w:tc>
        <w:tc>
          <w:tcPr>
            <w:tcW w:w="3448" w:type="dxa"/>
            <w:tcBorders>
              <w:top w:val="nil"/>
              <w:left w:val="single" w:sz="8" w:space="0" w:color="auto"/>
              <w:bottom w:val="single" w:sz="4" w:space="0" w:color="auto"/>
              <w:right w:val="single" w:sz="4" w:space="0" w:color="auto"/>
            </w:tcBorders>
            <w:shd w:val="clear" w:color="auto" w:fill="auto"/>
            <w:noWrap/>
            <w:vAlign w:val="bottom"/>
            <w:hideMark/>
          </w:tcPr>
          <w:p w14:paraId="49381657" w14:textId="77777777" w:rsidR="00384D34" w:rsidRPr="004E416F" w:rsidRDefault="00384D34" w:rsidP="002B2580">
            <w:pPr>
              <w:rPr>
                <w:rFonts w:ascii="Arial" w:hAnsi="Arial"/>
                <w:b/>
                <w:bCs/>
              </w:rPr>
            </w:pPr>
            <w:r w:rsidRPr="004E416F">
              <w:rPr>
                <w:rFonts w:ascii="Arial" w:hAnsi="Arial"/>
                <w:b/>
                <w:bCs/>
              </w:rPr>
              <w:t>2. smena</w:t>
            </w:r>
          </w:p>
        </w:tc>
        <w:tc>
          <w:tcPr>
            <w:tcW w:w="2392" w:type="dxa"/>
            <w:tcBorders>
              <w:top w:val="nil"/>
              <w:left w:val="nil"/>
              <w:bottom w:val="single" w:sz="4" w:space="0" w:color="auto"/>
              <w:right w:val="single" w:sz="4" w:space="0" w:color="auto"/>
            </w:tcBorders>
            <w:shd w:val="clear" w:color="auto" w:fill="auto"/>
            <w:noWrap/>
            <w:vAlign w:val="bottom"/>
            <w:hideMark/>
          </w:tcPr>
          <w:p w14:paraId="07BDDF93" w14:textId="77777777" w:rsidR="00384D34" w:rsidRPr="004E416F" w:rsidRDefault="00384D34" w:rsidP="002B2580">
            <w:pPr>
              <w:jc w:val="center"/>
              <w:rPr>
                <w:rFonts w:ascii="Arial" w:hAnsi="Arial"/>
                <w:b/>
                <w:bCs/>
              </w:rPr>
            </w:pPr>
            <w:r w:rsidRPr="004E416F">
              <w:rPr>
                <w:rFonts w:ascii="Arial" w:hAnsi="Arial"/>
                <w:b/>
                <w:bCs/>
              </w:rPr>
              <w:t>18:00</w:t>
            </w:r>
          </w:p>
        </w:tc>
        <w:tc>
          <w:tcPr>
            <w:tcW w:w="1700" w:type="dxa"/>
            <w:tcBorders>
              <w:top w:val="nil"/>
              <w:left w:val="nil"/>
              <w:bottom w:val="single" w:sz="4" w:space="0" w:color="auto"/>
              <w:right w:val="single" w:sz="8" w:space="0" w:color="auto"/>
            </w:tcBorders>
            <w:shd w:val="clear" w:color="auto" w:fill="auto"/>
            <w:noWrap/>
            <w:vAlign w:val="bottom"/>
            <w:hideMark/>
          </w:tcPr>
          <w:p w14:paraId="1A36C752" w14:textId="77777777" w:rsidR="00384D34" w:rsidRPr="004E416F" w:rsidRDefault="00384D34" w:rsidP="002B2580">
            <w:pPr>
              <w:jc w:val="center"/>
              <w:rPr>
                <w:rFonts w:ascii="Arial" w:hAnsi="Arial"/>
                <w:b/>
                <w:bCs/>
              </w:rPr>
            </w:pPr>
            <w:r w:rsidRPr="004E416F">
              <w:rPr>
                <w:rFonts w:ascii="Arial" w:hAnsi="Arial"/>
                <w:b/>
                <w:bCs/>
              </w:rPr>
              <w:t>6:00</w:t>
            </w:r>
          </w:p>
        </w:tc>
        <w:tc>
          <w:tcPr>
            <w:tcW w:w="1780" w:type="dxa"/>
            <w:tcBorders>
              <w:top w:val="nil"/>
              <w:left w:val="nil"/>
              <w:bottom w:val="nil"/>
              <w:right w:val="nil"/>
            </w:tcBorders>
            <w:shd w:val="clear" w:color="auto" w:fill="auto"/>
            <w:noWrap/>
            <w:vAlign w:val="bottom"/>
            <w:hideMark/>
          </w:tcPr>
          <w:p w14:paraId="4289621D" w14:textId="77777777" w:rsidR="00384D34" w:rsidRPr="004E416F" w:rsidRDefault="00384D34" w:rsidP="002B2580">
            <w:pPr>
              <w:jc w:val="center"/>
              <w:rPr>
                <w:rFonts w:ascii="Arial" w:hAnsi="Arial"/>
                <w:b/>
                <w:bCs/>
              </w:rPr>
            </w:pPr>
          </w:p>
        </w:tc>
        <w:tc>
          <w:tcPr>
            <w:tcW w:w="1400" w:type="dxa"/>
            <w:tcBorders>
              <w:top w:val="nil"/>
              <w:left w:val="nil"/>
              <w:bottom w:val="nil"/>
              <w:right w:val="nil"/>
            </w:tcBorders>
            <w:shd w:val="clear" w:color="auto" w:fill="auto"/>
            <w:noWrap/>
            <w:vAlign w:val="bottom"/>
            <w:hideMark/>
          </w:tcPr>
          <w:p w14:paraId="2B85DDC2" w14:textId="77777777" w:rsidR="00384D34" w:rsidRPr="004E416F" w:rsidRDefault="00384D34" w:rsidP="002B2580">
            <w:pPr>
              <w:rPr>
                <w:sz w:val="20"/>
              </w:rPr>
            </w:pPr>
          </w:p>
        </w:tc>
        <w:tc>
          <w:tcPr>
            <w:tcW w:w="1380" w:type="dxa"/>
            <w:tcBorders>
              <w:top w:val="nil"/>
              <w:left w:val="nil"/>
              <w:bottom w:val="nil"/>
              <w:right w:val="nil"/>
            </w:tcBorders>
            <w:shd w:val="clear" w:color="auto" w:fill="auto"/>
            <w:noWrap/>
            <w:vAlign w:val="bottom"/>
            <w:hideMark/>
          </w:tcPr>
          <w:p w14:paraId="4999328B" w14:textId="77777777" w:rsidR="00384D34" w:rsidRPr="004E416F" w:rsidRDefault="00384D34" w:rsidP="002B2580">
            <w:pPr>
              <w:jc w:val="center"/>
              <w:rPr>
                <w:sz w:val="20"/>
              </w:rPr>
            </w:pPr>
          </w:p>
        </w:tc>
      </w:tr>
      <w:tr w:rsidR="00384D34" w:rsidRPr="004E416F" w14:paraId="5EC7EE92" w14:textId="77777777" w:rsidTr="002B2580">
        <w:trPr>
          <w:trHeight w:val="300"/>
        </w:trPr>
        <w:tc>
          <w:tcPr>
            <w:tcW w:w="1060" w:type="dxa"/>
            <w:tcBorders>
              <w:top w:val="nil"/>
              <w:left w:val="nil"/>
              <w:bottom w:val="nil"/>
              <w:right w:val="nil"/>
            </w:tcBorders>
            <w:shd w:val="clear" w:color="auto" w:fill="auto"/>
            <w:noWrap/>
            <w:vAlign w:val="bottom"/>
            <w:hideMark/>
          </w:tcPr>
          <w:p w14:paraId="27BDE885" w14:textId="77777777" w:rsidR="00384D34" w:rsidRPr="004E416F" w:rsidRDefault="00384D34" w:rsidP="002B2580">
            <w:pPr>
              <w:rPr>
                <w:sz w:val="20"/>
              </w:rPr>
            </w:pPr>
          </w:p>
        </w:tc>
        <w:tc>
          <w:tcPr>
            <w:tcW w:w="780" w:type="dxa"/>
            <w:tcBorders>
              <w:top w:val="nil"/>
              <w:left w:val="nil"/>
              <w:bottom w:val="nil"/>
              <w:right w:val="nil"/>
            </w:tcBorders>
            <w:shd w:val="clear" w:color="auto" w:fill="auto"/>
            <w:noWrap/>
            <w:vAlign w:val="bottom"/>
            <w:hideMark/>
          </w:tcPr>
          <w:p w14:paraId="3B8DF6AE" w14:textId="77777777" w:rsidR="00384D34" w:rsidRPr="004E416F" w:rsidRDefault="00384D34" w:rsidP="002B2580">
            <w:pPr>
              <w:jc w:val="center"/>
              <w:rPr>
                <w:sz w:val="20"/>
              </w:rPr>
            </w:pPr>
          </w:p>
        </w:tc>
        <w:tc>
          <w:tcPr>
            <w:tcW w:w="3448" w:type="dxa"/>
            <w:tcBorders>
              <w:top w:val="nil"/>
              <w:left w:val="nil"/>
              <w:bottom w:val="nil"/>
              <w:right w:val="nil"/>
            </w:tcBorders>
            <w:shd w:val="clear" w:color="auto" w:fill="auto"/>
            <w:noWrap/>
            <w:vAlign w:val="bottom"/>
            <w:hideMark/>
          </w:tcPr>
          <w:p w14:paraId="503D4C2C" w14:textId="77777777" w:rsidR="00384D34" w:rsidRPr="004E416F" w:rsidRDefault="00384D34" w:rsidP="002B2580">
            <w:pPr>
              <w:rPr>
                <w:sz w:val="20"/>
              </w:rPr>
            </w:pPr>
          </w:p>
        </w:tc>
        <w:tc>
          <w:tcPr>
            <w:tcW w:w="2392" w:type="dxa"/>
            <w:tcBorders>
              <w:top w:val="nil"/>
              <w:left w:val="nil"/>
              <w:bottom w:val="nil"/>
              <w:right w:val="nil"/>
            </w:tcBorders>
            <w:shd w:val="clear" w:color="auto" w:fill="auto"/>
            <w:noWrap/>
            <w:vAlign w:val="bottom"/>
            <w:hideMark/>
          </w:tcPr>
          <w:p w14:paraId="5AA02174" w14:textId="77777777" w:rsidR="00384D34" w:rsidRPr="004E416F" w:rsidRDefault="00384D34" w:rsidP="002B2580">
            <w:pPr>
              <w:rPr>
                <w:sz w:val="20"/>
              </w:rPr>
            </w:pPr>
          </w:p>
        </w:tc>
        <w:tc>
          <w:tcPr>
            <w:tcW w:w="1700" w:type="dxa"/>
            <w:tcBorders>
              <w:top w:val="nil"/>
              <w:left w:val="nil"/>
              <w:bottom w:val="nil"/>
              <w:right w:val="nil"/>
            </w:tcBorders>
            <w:shd w:val="clear" w:color="auto" w:fill="auto"/>
            <w:noWrap/>
            <w:vAlign w:val="bottom"/>
            <w:hideMark/>
          </w:tcPr>
          <w:p w14:paraId="4C304771" w14:textId="77777777" w:rsidR="00384D34" w:rsidRPr="004E416F" w:rsidRDefault="00384D34" w:rsidP="002B2580">
            <w:pPr>
              <w:rPr>
                <w:sz w:val="20"/>
              </w:rPr>
            </w:pPr>
          </w:p>
        </w:tc>
        <w:tc>
          <w:tcPr>
            <w:tcW w:w="1780" w:type="dxa"/>
            <w:tcBorders>
              <w:top w:val="nil"/>
              <w:left w:val="nil"/>
              <w:bottom w:val="nil"/>
              <w:right w:val="nil"/>
            </w:tcBorders>
            <w:shd w:val="clear" w:color="auto" w:fill="auto"/>
            <w:noWrap/>
            <w:vAlign w:val="bottom"/>
            <w:hideMark/>
          </w:tcPr>
          <w:p w14:paraId="73318DE5" w14:textId="77777777" w:rsidR="00384D34" w:rsidRPr="004E416F" w:rsidRDefault="00384D34" w:rsidP="002B2580">
            <w:pPr>
              <w:rPr>
                <w:sz w:val="20"/>
              </w:rPr>
            </w:pPr>
          </w:p>
        </w:tc>
        <w:tc>
          <w:tcPr>
            <w:tcW w:w="1400" w:type="dxa"/>
            <w:tcBorders>
              <w:top w:val="nil"/>
              <w:left w:val="nil"/>
              <w:bottom w:val="nil"/>
              <w:right w:val="nil"/>
            </w:tcBorders>
            <w:shd w:val="clear" w:color="auto" w:fill="auto"/>
            <w:noWrap/>
            <w:vAlign w:val="bottom"/>
            <w:hideMark/>
          </w:tcPr>
          <w:p w14:paraId="4F1D6DD8" w14:textId="77777777" w:rsidR="00384D34" w:rsidRPr="004E416F" w:rsidRDefault="00384D34" w:rsidP="002B2580">
            <w:pPr>
              <w:rPr>
                <w:sz w:val="20"/>
              </w:rPr>
            </w:pPr>
          </w:p>
        </w:tc>
        <w:tc>
          <w:tcPr>
            <w:tcW w:w="1380" w:type="dxa"/>
            <w:tcBorders>
              <w:top w:val="nil"/>
              <w:left w:val="nil"/>
              <w:bottom w:val="nil"/>
              <w:right w:val="nil"/>
            </w:tcBorders>
            <w:shd w:val="clear" w:color="auto" w:fill="auto"/>
            <w:noWrap/>
            <w:vAlign w:val="bottom"/>
            <w:hideMark/>
          </w:tcPr>
          <w:p w14:paraId="370BE7CA" w14:textId="77777777" w:rsidR="00384D34" w:rsidRPr="004E416F" w:rsidRDefault="00384D34" w:rsidP="002B2580">
            <w:pPr>
              <w:jc w:val="center"/>
              <w:rPr>
                <w:sz w:val="20"/>
              </w:rPr>
            </w:pPr>
          </w:p>
        </w:tc>
      </w:tr>
      <w:tr w:rsidR="00384D34" w:rsidRPr="004E416F" w14:paraId="500D5BE4" w14:textId="77777777" w:rsidTr="002B2580">
        <w:trPr>
          <w:trHeight w:val="405"/>
        </w:trPr>
        <w:tc>
          <w:tcPr>
            <w:tcW w:w="1060" w:type="dxa"/>
            <w:vMerge w:val="restart"/>
            <w:tcBorders>
              <w:top w:val="single" w:sz="4" w:space="0" w:color="auto"/>
              <w:left w:val="single" w:sz="4" w:space="0" w:color="auto"/>
              <w:bottom w:val="nil"/>
              <w:right w:val="single" w:sz="4" w:space="0" w:color="auto"/>
            </w:tcBorders>
            <w:shd w:val="clear" w:color="000000" w:fill="C0C0C0"/>
            <w:vAlign w:val="center"/>
            <w:hideMark/>
          </w:tcPr>
          <w:p w14:paraId="37184E1A" w14:textId="77777777" w:rsidR="00384D34" w:rsidRPr="004E416F" w:rsidRDefault="00384D34" w:rsidP="002B2580">
            <w:pPr>
              <w:jc w:val="center"/>
              <w:rPr>
                <w:rFonts w:ascii="Arial" w:hAnsi="Arial"/>
                <w:b/>
                <w:bCs/>
              </w:rPr>
            </w:pPr>
            <w:r w:rsidRPr="004E416F">
              <w:rPr>
                <w:rFonts w:ascii="Arial" w:hAnsi="Arial"/>
                <w:b/>
                <w:bCs/>
              </w:rPr>
              <w:t>Oblasť</w:t>
            </w:r>
          </w:p>
        </w:tc>
        <w:tc>
          <w:tcPr>
            <w:tcW w:w="12880" w:type="dxa"/>
            <w:gridSpan w:val="7"/>
            <w:tcBorders>
              <w:top w:val="single" w:sz="4" w:space="0" w:color="auto"/>
              <w:left w:val="nil"/>
              <w:bottom w:val="single" w:sz="4" w:space="0" w:color="auto"/>
              <w:right w:val="single" w:sz="4" w:space="0" w:color="auto"/>
            </w:tcBorders>
            <w:shd w:val="clear" w:color="000000" w:fill="C0C0C0"/>
            <w:noWrap/>
            <w:vAlign w:val="bottom"/>
            <w:hideMark/>
          </w:tcPr>
          <w:p w14:paraId="3A7906F9" w14:textId="71C33414" w:rsidR="00384D34" w:rsidRPr="004E416F" w:rsidRDefault="00384D34" w:rsidP="002B2580">
            <w:pPr>
              <w:jc w:val="center"/>
              <w:rPr>
                <w:rFonts w:ascii="Arial" w:hAnsi="Arial"/>
                <w:b/>
                <w:bCs/>
                <w:sz w:val="32"/>
                <w:szCs w:val="32"/>
              </w:rPr>
            </w:pPr>
            <w:r w:rsidRPr="004E416F">
              <w:rPr>
                <w:rFonts w:ascii="Arial" w:hAnsi="Arial"/>
                <w:b/>
                <w:bCs/>
                <w:sz w:val="32"/>
                <w:szCs w:val="32"/>
              </w:rPr>
              <w:t>Čistenie par</w:t>
            </w:r>
            <w:r>
              <w:rPr>
                <w:rFonts w:ascii="Arial" w:hAnsi="Arial"/>
                <w:b/>
                <w:bCs/>
                <w:sz w:val="32"/>
                <w:szCs w:val="32"/>
              </w:rPr>
              <w:t>koví</w:t>
            </w:r>
            <w:r w:rsidRPr="004E416F">
              <w:rPr>
                <w:rFonts w:ascii="Arial" w:hAnsi="Arial"/>
                <w:b/>
                <w:bCs/>
                <w:sz w:val="32"/>
                <w:szCs w:val="32"/>
              </w:rPr>
              <w:t>sk, statickej dopravy a el. zastávok MHD</w:t>
            </w:r>
          </w:p>
        </w:tc>
      </w:tr>
      <w:tr w:rsidR="00384D34" w:rsidRPr="004E416F" w14:paraId="5A89E8AE" w14:textId="77777777" w:rsidTr="002B2580">
        <w:trPr>
          <w:trHeight w:val="453"/>
        </w:trPr>
        <w:tc>
          <w:tcPr>
            <w:tcW w:w="1060" w:type="dxa"/>
            <w:vMerge/>
            <w:tcBorders>
              <w:top w:val="single" w:sz="4" w:space="0" w:color="auto"/>
              <w:left w:val="single" w:sz="4" w:space="0" w:color="auto"/>
              <w:bottom w:val="nil"/>
              <w:right w:val="single" w:sz="4" w:space="0" w:color="auto"/>
            </w:tcBorders>
            <w:vAlign w:val="center"/>
            <w:hideMark/>
          </w:tcPr>
          <w:p w14:paraId="2B8B2713" w14:textId="77777777" w:rsidR="00384D34" w:rsidRPr="004E416F" w:rsidRDefault="00384D34" w:rsidP="002B2580">
            <w:pPr>
              <w:rPr>
                <w:rFonts w:ascii="Arial" w:hAnsi="Arial"/>
                <w:b/>
                <w:bCs/>
              </w:rPr>
            </w:pPr>
          </w:p>
        </w:tc>
        <w:tc>
          <w:tcPr>
            <w:tcW w:w="78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1466D74D" w14:textId="77777777" w:rsidR="00384D34" w:rsidRPr="004E416F" w:rsidRDefault="00384D34" w:rsidP="002B2580">
            <w:pPr>
              <w:jc w:val="center"/>
              <w:rPr>
                <w:rFonts w:ascii="Arial" w:hAnsi="Arial"/>
                <w:b/>
                <w:bCs/>
              </w:rPr>
            </w:pPr>
            <w:r w:rsidRPr="004E416F">
              <w:rPr>
                <w:rFonts w:ascii="Arial" w:hAnsi="Arial"/>
                <w:b/>
                <w:bCs/>
              </w:rPr>
              <w:t>r.č.</w:t>
            </w:r>
          </w:p>
        </w:tc>
        <w:tc>
          <w:tcPr>
            <w:tcW w:w="3448"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485E5ED1" w14:textId="77777777" w:rsidR="00384D34" w:rsidRPr="004E416F" w:rsidRDefault="00384D34" w:rsidP="002B2580">
            <w:pPr>
              <w:jc w:val="center"/>
              <w:rPr>
                <w:rFonts w:ascii="Arial" w:hAnsi="Arial"/>
                <w:b/>
                <w:bCs/>
              </w:rPr>
            </w:pPr>
            <w:r w:rsidRPr="004E416F">
              <w:rPr>
                <w:rFonts w:ascii="Arial" w:hAnsi="Arial"/>
                <w:b/>
                <w:bCs/>
              </w:rPr>
              <w:t>m.č.</w:t>
            </w:r>
          </w:p>
        </w:tc>
        <w:tc>
          <w:tcPr>
            <w:tcW w:w="2392"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67685A74" w14:textId="77777777" w:rsidR="00384D34" w:rsidRPr="004E416F" w:rsidRDefault="00384D34" w:rsidP="002B2580">
            <w:pPr>
              <w:jc w:val="center"/>
              <w:rPr>
                <w:rFonts w:ascii="Arial" w:hAnsi="Arial"/>
                <w:b/>
                <w:bCs/>
              </w:rPr>
            </w:pPr>
            <w:r w:rsidRPr="004E416F">
              <w:rPr>
                <w:rFonts w:ascii="Arial" w:hAnsi="Arial"/>
                <w:b/>
                <w:bCs/>
              </w:rPr>
              <w:t>názov položky</w:t>
            </w:r>
          </w:p>
        </w:tc>
        <w:tc>
          <w:tcPr>
            <w:tcW w:w="170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29630EE0" w14:textId="77777777" w:rsidR="00384D34" w:rsidRPr="004E416F" w:rsidRDefault="00384D34" w:rsidP="002B2580">
            <w:pPr>
              <w:jc w:val="center"/>
              <w:rPr>
                <w:rFonts w:ascii="Arial" w:hAnsi="Arial"/>
                <w:b/>
                <w:bCs/>
              </w:rPr>
            </w:pPr>
            <w:r w:rsidRPr="004E416F">
              <w:rPr>
                <w:rFonts w:ascii="Arial" w:hAnsi="Arial"/>
                <w:b/>
                <w:bCs/>
              </w:rPr>
              <w:t>výmera v m2</w:t>
            </w:r>
          </w:p>
        </w:tc>
        <w:tc>
          <w:tcPr>
            <w:tcW w:w="178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583E6F15" w14:textId="77777777" w:rsidR="00384D34" w:rsidRPr="004E416F" w:rsidRDefault="00384D34" w:rsidP="002B2580">
            <w:pPr>
              <w:jc w:val="center"/>
              <w:rPr>
                <w:rFonts w:ascii="Arial" w:hAnsi="Arial"/>
                <w:b/>
                <w:bCs/>
              </w:rPr>
            </w:pPr>
            <w:r w:rsidRPr="004E416F">
              <w:rPr>
                <w:rFonts w:ascii="Arial" w:hAnsi="Arial"/>
                <w:b/>
                <w:bCs/>
              </w:rPr>
              <w:t>jed. cena</w:t>
            </w:r>
          </w:p>
        </w:tc>
        <w:tc>
          <w:tcPr>
            <w:tcW w:w="140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6E384BF2" w14:textId="77777777" w:rsidR="00384D34" w:rsidRPr="004E416F" w:rsidRDefault="00384D34" w:rsidP="002B2580">
            <w:pPr>
              <w:jc w:val="center"/>
              <w:rPr>
                <w:rFonts w:ascii="Arial" w:hAnsi="Arial"/>
                <w:b/>
                <w:bCs/>
              </w:rPr>
            </w:pPr>
            <w:r w:rsidRPr="004E416F">
              <w:rPr>
                <w:rFonts w:ascii="Arial" w:hAnsi="Arial"/>
                <w:b/>
                <w:bCs/>
              </w:rPr>
              <w:t>týždenná cykličnosť</w:t>
            </w:r>
          </w:p>
        </w:tc>
        <w:tc>
          <w:tcPr>
            <w:tcW w:w="1380" w:type="dxa"/>
            <w:vMerge w:val="restart"/>
            <w:tcBorders>
              <w:top w:val="nil"/>
              <w:left w:val="single" w:sz="4" w:space="0" w:color="auto"/>
              <w:bottom w:val="single" w:sz="4" w:space="0" w:color="auto"/>
              <w:right w:val="single" w:sz="4" w:space="0" w:color="auto"/>
            </w:tcBorders>
            <w:shd w:val="clear" w:color="000000" w:fill="C0C0C0"/>
            <w:noWrap/>
            <w:vAlign w:val="center"/>
            <w:hideMark/>
          </w:tcPr>
          <w:p w14:paraId="00C68285" w14:textId="77777777" w:rsidR="00384D34" w:rsidRPr="004E416F" w:rsidRDefault="00384D34" w:rsidP="002B2580">
            <w:pPr>
              <w:jc w:val="center"/>
              <w:rPr>
                <w:rFonts w:ascii="Arial" w:hAnsi="Arial"/>
                <w:b/>
                <w:bCs/>
              </w:rPr>
            </w:pPr>
            <w:r w:rsidRPr="004E416F">
              <w:rPr>
                <w:rFonts w:ascii="Arial" w:hAnsi="Arial"/>
                <w:b/>
                <w:bCs/>
              </w:rPr>
              <w:t>obrat</w:t>
            </w:r>
          </w:p>
        </w:tc>
      </w:tr>
      <w:tr w:rsidR="00384D34" w:rsidRPr="004E416F" w14:paraId="251D6A43" w14:textId="77777777" w:rsidTr="002B2580">
        <w:trPr>
          <w:trHeight w:val="453"/>
        </w:trPr>
        <w:tc>
          <w:tcPr>
            <w:tcW w:w="1060" w:type="dxa"/>
            <w:vMerge/>
            <w:tcBorders>
              <w:top w:val="single" w:sz="4" w:space="0" w:color="auto"/>
              <w:left w:val="single" w:sz="4" w:space="0" w:color="auto"/>
              <w:bottom w:val="nil"/>
              <w:right w:val="single" w:sz="4" w:space="0" w:color="auto"/>
            </w:tcBorders>
            <w:vAlign w:val="center"/>
            <w:hideMark/>
          </w:tcPr>
          <w:p w14:paraId="77B0362C" w14:textId="77777777" w:rsidR="00384D34" w:rsidRPr="004E416F" w:rsidRDefault="00384D34" w:rsidP="002B2580">
            <w:pPr>
              <w:rPr>
                <w:rFonts w:ascii="Arial" w:hAnsi="Arial"/>
                <w:b/>
                <w:bCs/>
              </w:rPr>
            </w:pPr>
          </w:p>
        </w:tc>
        <w:tc>
          <w:tcPr>
            <w:tcW w:w="780" w:type="dxa"/>
            <w:vMerge/>
            <w:tcBorders>
              <w:top w:val="nil"/>
              <w:left w:val="single" w:sz="4" w:space="0" w:color="auto"/>
              <w:bottom w:val="single" w:sz="4" w:space="0" w:color="000000"/>
              <w:right w:val="single" w:sz="4" w:space="0" w:color="auto"/>
            </w:tcBorders>
            <w:vAlign w:val="center"/>
            <w:hideMark/>
          </w:tcPr>
          <w:p w14:paraId="3E1B2EEB" w14:textId="77777777" w:rsidR="00384D34" w:rsidRPr="004E416F" w:rsidRDefault="00384D34" w:rsidP="002B2580">
            <w:pPr>
              <w:rPr>
                <w:rFonts w:ascii="Arial" w:hAnsi="Arial"/>
                <w:b/>
                <w:bCs/>
              </w:rPr>
            </w:pPr>
          </w:p>
        </w:tc>
        <w:tc>
          <w:tcPr>
            <w:tcW w:w="3448" w:type="dxa"/>
            <w:vMerge/>
            <w:tcBorders>
              <w:top w:val="nil"/>
              <w:left w:val="single" w:sz="4" w:space="0" w:color="auto"/>
              <w:bottom w:val="single" w:sz="4" w:space="0" w:color="000000"/>
              <w:right w:val="single" w:sz="4" w:space="0" w:color="auto"/>
            </w:tcBorders>
            <w:vAlign w:val="center"/>
            <w:hideMark/>
          </w:tcPr>
          <w:p w14:paraId="33E3CDCE" w14:textId="77777777" w:rsidR="00384D34" w:rsidRPr="004E416F" w:rsidRDefault="00384D34" w:rsidP="002B2580">
            <w:pPr>
              <w:rPr>
                <w:rFonts w:ascii="Arial" w:hAnsi="Arial"/>
                <w:b/>
                <w:bCs/>
              </w:rPr>
            </w:pPr>
          </w:p>
        </w:tc>
        <w:tc>
          <w:tcPr>
            <w:tcW w:w="2392" w:type="dxa"/>
            <w:vMerge/>
            <w:tcBorders>
              <w:top w:val="nil"/>
              <w:left w:val="single" w:sz="4" w:space="0" w:color="auto"/>
              <w:bottom w:val="single" w:sz="4" w:space="0" w:color="000000"/>
              <w:right w:val="single" w:sz="4" w:space="0" w:color="auto"/>
            </w:tcBorders>
            <w:vAlign w:val="center"/>
            <w:hideMark/>
          </w:tcPr>
          <w:p w14:paraId="455B28E9" w14:textId="77777777" w:rsidR="00384D34" w:rsidRPr="004E416F" w:rsidRDefault="00384D34" w:rsidP="002B2580">
            <w:pPr>
              <w:rPr>
                <w:rFonts w:ascii="Arial" w:hAnsi="Arial"/>
                <w:b/>
                <w:bCs/>
              </w:rPr>
            </w:pPr>
          </w:p>
        </w:tc>
        <w:tc>
          <w:tcPr>
            <w:tcW w:w="1700" w:type="dxa"/>
            <w:vMerge/>
            <w:tcBorders>
              <w:top w:val="nil"/>
              <w:left w:val="single" w:sz="4" w:space="0" w:color="auto"/>
              <w:bottom w:val="single" w:sz="4" w:space="0" w:color="000000"/>
              <w:right w:val="single" w:sz="4" w:space="0" w:color="auto"/>
            </w:tcBorders>
            <w:vAlign w:val="center"/>
            <w:hideMark/>
          </w:tcPr>
          <w:p w14:paraId="553D3AA6" w14:textId="77777777" w:rsidR="00384D34" w:rsidRPr="004E416F" w:rsidRDefault="00384D34" w:rsidP="002B2580">
            <w:pPr>
              <w:rPr>
                <w:rFonts w:ascii="Arial" w:hAnsi="Arial"/>
                <w:b/>
                <w:bCs/>
              </w:rPr>
            </w:pPr>
          </w:p>
        </w:tc>
        <w:tc>
          <w:tcPr>
            <w:tcW w:w="1780" w:type="dxa"/>
            <w:vMerge/>
            <w:tcBorders>
              <w:top w:val="nil"/>
              <w:left w:val="single" w:sz="4" w:space="0" w:color="auto"/>
              <w:bottom w:val="single" w:sz="4" w:space="0" w:color="000000"/>
              <w:right w:val="single" w:sz="4" w:space="0" w:color="auto"/>
            </w:tcBorders>
            <w:vAlign w:val="center"/>
            <w:hideMark/>
          </w:tcPr>
          <w:p w14:paraId="28FFE180" w14:textId="77777777" w:rsidR="00384D34" w:rsidRPr="004E416F" w:rsidRDefault="00384D34" w:rsidP="002B2580">
            <w:pPr>
              <w:rPr>
                <w:rFonts w:ascii="Arial" w:hAnsi="Arial"/>
                <w:b/>
                <w:bCs/>
              </w:rPr>
            </w:pPr>
          </w:p>
        </w:tc>
        <w:tc>
          <w:tcPr>
            <w:tcW w:w="1400" w:type="dxa"/>
            <w:vMerge/>
            <w:tcBorders>
              <w:top w:val="nil"/>
              <w:left w:val="single" w:sz="4" w:space="0" w:color="auto"/>
              <w:bottom w:val="single" w:sz="4" w:space="0" w:color="000000"/>
              <w:right w:val="single" w:sz="4" w:space="0" w:color="auto"/>
            </w:tcBorders>
            <w:vAlign w:val="center"/>
            <w:hideMark/>
          </w:tcPr>
          <w:p w14:paraId="7B7AB441" w14:textId="77777777" w:rsidR="00384D34" w:rsidRPr="004E416F" w:rsidRDefault="00384D34" w:rsidP="002B2580">
            <w:pPr>
              <w:rPr>
                <w:rFonts w:ascii="Arial" w:hAnsi="Arial"/>
                <w:b/>
                <w:bCs/>
              </w:rPr>
            </w:pPr>
          </w:p>
        </w:tc>
        <w:tc>
          <w:tcPr>
            <w:tcW w:w="1380" w:type="dxa"/>
            <w:vMerge/>
            <w:tcBorders>
              <w:top w:val="nil"/>
              <w:left w:val="single" w:sz="4" w:space="0" w:color="auto"/>
              <w:bottom w:val="single" w:sz="4" w:space="0" w:color="auto"/>
              <w:right w:val="single" w:sz="4" w:space="0" w:color="auto"/>
            </w:tcBorders>
            <w:vAlign w:val="center"/>
            <w:hideMark/>
          </w:tcPr>
          <w:p w14:paraId="2D6209C4" w14:textId="77777777" w:rsidR="00384D34" w:rsidRPr="004E416F" w:rsidRDefault="00384D34" w:rsidP="002B2580">
            <w:pPr>
              <w:rPr>
                <w:rFonts w:ascii="Arial" w:hAnsi="Arial"/>
                <w:b/>
                <w:bCs/>
              </w:rPr>
            </w:pPr>
          </w:p>
        </w:tc>
      </w:tr>
      <w:tr w:rsidR="00384D34" w:rsidRPr="004E416F" w14:paraId="367E4AB2" w14:textId="77777777" w:rsidTr="002B2580">
        <w:trPr>
          <w:trHeight w:val="300"/>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825FCF" w14:textId="77777777" w:rsidR="00384D34" w:rsidRPr="004E416F" w:rsidRDefault="00384D34" w:rsidP="002B2580">
            <w:pPr>
              <w:jc w:val="center"/>
              <w:rPr>
                <w:rFonts w:ascii="Arial" w:hAnsi="Arial"/>
                <w:sz w:val="20"/>
              </w:rPr>
            </w:pPr>
            <w:r w:rsidRPr="004E416F">
              <w:rPr>
                <w:rFonts w:ascii="Arial" w:hAnsi="Arial"/>
                <w:sz w:val="20"/>
              </w:rPr>
              <w:t>2</w:t>
            </w:r>
          </w:p>
        </w:tc>
        <w:tc>
          <w:tcPr>
            <w:tcW w:w="780" w:type="dxa"/>
            <w:tcBorders>
              <w:top w:val="nil"/>
              <w:left w:val="nil"/>
              <w:bottom w:val="single" w:sz="4" w:space="0" w:color="auto"/>
              <w:right w:val="single" w:sz="4" w:space="0" w:color="auto"/>
            </w:tcBorders>
            <w:shd w:val="clear" w:color="000000" w:fill="92D050"/>
            <w:noWrap/>
            <w:vAlign w:val="bottom"/>
            <w:hideMark/>
          </w:tcPr>
          <w:p w14:paraId="48A26F60" w14:textId="77777777" w:rsidR="00384D34" w:rsidRPr="004E416F" w:rsidRDefault="00384D34" w:rsidP="002B2580">
            <w:pPr>
              <w:jc w:val="center"/>
              <w:rPr>
                <w:rFonts w:ascii="Arial" w:hAnsi="Arial"/>
              </w:rPr>
            </w:pPr>
            <w:r w:rsidRPr="004E416F">
              <w:rPr>
                <w:rFonts w:ascii="Arial" w:hAnsi="Arial"/>
              </w:rPr>
              <w:t>261</w:t>
            </w:r>
          </w:p>
        </w:tc>
        <w:tc>
          <w:tcPr>
            <w:tcW w:w="3448" w:type="dxa"/>
            <w:tcBorders>
              <w:top w:val="nil"/>
              <w:left w:val="nil"/>
              <w:bottom w:val="single" w:sz="4" w:space="0" w:color="auto"/>
              <w:right w:val="single" w:sz="4" w:space="0" w:color="auto"/>
            </w:tcBorders>
            <w:shd w:val="clear" w:color="auto" w:fill="auto"/>
            <w:noWrap/>
            <w:vAlign w:val="bottom"/>
            <w:hideMark/>
          </w:tcPr>
          <w:p w14:paraId="1A97945D" w14:textId="77777777" w:rsidR="00384D34" w:rsidRPr="004E416F" w:rsidRDefault="00384D34" w:rsidP="002B2580">
            <w:pPr>
              <w:rPr>
                <w:rFonts w:ascii="Arial" w:hAnsi="Arial"/>
              </w:rPr>
            </w:pPr>
            <w:r w:rsidRPr="004E416F">
              <w:rPr>
                <w:rFonts w:ascii="Arial" w:hAnsi="Arial"/>
              </w:rPr>
              <w:t>Karlova Ves, Lamač</w:t>
            </w:r>
          </w:p>
        </w:tc>
        <w:tc>
          <w:tcPr>
            <w:tcW w:w="2392" w:type="dxa"/>
            <w:tcBorders>
              <w:top w:val="nil"/>
              <w:left w:val="nil"/>
              <w:bottom w:val="single" w:sz="4" w:space="0" w:color="auto"/>
              <w:right w:val="single" w:sz="4" w:space="0" w:color="auto"/>
            </w:tcBorders>
            <w:shd w:val="clear" w:color="000000" w:fill="FFFFFF"/>
            <w:noWrap/>
            <w:vAlign w:val="bottom"/>
            <w:hideMark/>
          </w:tcPr>
          <w:p w14:paraId="44236922" w14:textId="77777777" w:rsidR="00384D34" w:rsidRPr="004E416F" w:rsidRDefault="00384D34" w:rsidP="002B2580">
            <w:pPr>
              <w:jc w:val="center"/>
              <w:rPr>
                <w:rFonts w:ascii="Arial" w:hAnsi="Arial"/>
              </w:rPr>
            </w:pPr>
            <w:r w:rsidRPr="004E416F">
              <w:rPr>
                <w:rFonts w:ascii="Arial" w:hAnsi="Arial"/>
              </w:rPr>
              <w:t>statická doprava</w:t>
            </w:r>
          </w:p>
        </w:tc>
        <w:tc>
          <w:tcPr>
            <w:tcW w:w="1700" w:type="dxa"/>
            <w:tcBorders>
              <w:top w:val="nil"/>
              <w:left w:val="nil"/>
              <w:bottom w:val="single" w:sz="4" w:space="0" w:color="auto"/>
              <w:right w:val="single" w:sz="4" w:space="0" w:color="auto"/>
            </w:tcBorders>
            <w:shd w:val="clear" w:color="auto" w:fill="auto"/>
            <w:noWrap/>
            <w:vAlign w:val="bottom"/>
            <w:hideMark/>
          </w:tcPr>
          <w:p w14:paraId="1D8523C8" w14:textId="77777777" w:rsidR="00384D34" w:rsidRPr="004E416F" w:rsidRDefault="00384D34" w:rsidP="002B2580">
            <w:pPr>
              <w:jc w:val="right"/>
              <w:rPr>
                <w:rFonts w:ascii="Arial" w:hAnsi="Arial"/>
              </w:rPr>
            </w:pPr>
            <w:r w:rsidRPr="004E416F">
              <w:rPr>
                <w:rFonts w:ascii="Arial" w:hAnsi="Arial"/>
              </w:rPr>
              <w:t>5 280</w:t>
            </w:r>
          </w:p>
        </w:tc>
        <w:tc>
          <w:tcPr>
            <w:tcW w:w="1780" w:type="dxa"/>
            <w:tcBorders>
              <w:top w:val="nil"/>
              <w:left w:val="nil"/>
              <w:bottom w:val="single" w:sz="4" w:space="0" w:color="auto"/>
              <w:right w:val="single" w:sz="4" w:space="0" w:color="auto"/>
            </w:tcBorders>
            <w:shd w:val="clear" w:color="auto" w:fill="FFFF00"/>
            <w:noWrap/>
            <w:vAlign w:val="bottom"/>
          </w:tcPr>
          <w:p w14:paraId="17BA6EC0" w14:textId="77777777" w:rsidR="00384D34" w:rsidRPr="004E416F" w:rsidRDefault="00384D34" w:rsidP="002B2580">
            <w:pPr>
              <w:jc w:val="right"/>
              <w:rPr>
                <w:rFonts w:ascii="Arial" w:hAnsi="Arial"/>
              </w:rPr>
            </w:pPr>
          </w:p>
        </w:tc>
        <w:tc>
          <w:tcPr>
            <w:tcW w:w="1400" w:type="dxa"/>
            <w:tcBorders>
              <w:top w:val="nil"/>
              <w:left w:val="nil"/>
              <w:bottom w:val="single" w:sz="4" w:space="0" w:color="auto"/>
              <w:right w:val="single" w:sz="4" w:space="0" w:color="auto"/>
            </w:tcBorders>
            <w:shd w:val="clear" w:color="auto" w:fill="auto"/>
            <w:noWrap/>
            <w:vAlign w:val="bottom"/>
            <w:hideMark/>
          </w:tcPr>
          <w:p w14:paraId="66376CFA" w14:textId="77777777" w:rsidR="00384D34" w:rsidRPr="004E416F" w:rsidRDefault="00384D34" w:rsidP="002B2580">
            <w:pPr>
              <w:jc w:val="center"/>
              <w:rPr>
                <w:rFonts w:ascii="Arial" w:hAnsi="Arial"/>
              </w:rPr>
            </w:pPr>
            <w:r w:rsidRPr="004E416F">
              <w:rPr>
                <w:rFonts w:ascii="Arial" w:hAnsi="Arial"/>
              </w:rPr>
              <w:t>0,5</w:t>
            </w:r>
          </w:p>
        </w:tc>
        <w:tc>
          <w:tcPr>
            <w:tcW w:w="1380" w:type="dxa"/>
            <w:tcBorders>
              <w:top w:val="nil"/>
              <w:left w:val="nil"/>
              <w:bottom w:val="single" w:sz="4" w:space="0" w:color="auto"/>
              <w:right w:val="single" w:sz="4" w:space="0" w:color="auto"/>
            </w:tcBorders>
            <w:shd w:val="clear" w:color="auto" w:fill="auto"/>
            <w:noWrap/>
            <w:vAlign w:val="bottom"/>
          </w:tcPr>
          <w:p w14:paraId="775C999E" w14:textId="77777777" w:rsidR="00384D34" w:rsidRPr="004E416F" w:rsidRDefault="00384D34" w:rsidP="002B2580">
            <w:pPr>
              <w:jc w:val="right"/>
              <w:rPr>
                <w:rFonts w:ascii="Arial" w:hAnsi="Arial"/>
              </w:rPr>
            </w:pPr>
          </w:p>
        </w:tc>
      </w:tr>
      <w:tr w:rsidR="00384D34" w:rsidRPr="004E416F" w14:paraId="711246CB" w14:textId="77777777" w:rsidTr="002B2580">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60451BA" w14:textId="77777777" w:rsidR="00384D34" w:rsidRPr="004E416F" w:rsidRDefault="00384D34" w:rsidP="002B2580">
            <w:pPr>
              <w:jc w:val="center"/>
              <w:rPr>
                <w:rFonts w:ascii="Arial" w:hAnsi="Arial"/>
                <w:sz w:val="20"/>
              </w:rPr>
            </w:pPr>
            <w:r w:rsidRPr="004E416F">
              <w:rPr>
                <w:rFonts w:ascii="Arial" w:hAnsi="Arial"/>
                <w:sz w:val="20"/>
              </w:rPr>
              <w:t>2</w:t>
            </w:r>
          </w:p>
        </w:tc>
        <w:tc>
          <w:tcPr>
            <w:tcW w:w="780" w:type="dxa"/>
            <w:tcBorders>
              <w:top w:val="nil"/>
              <w:left w:val="nil"/>
              <w:bottom w:val="single" w:sz="4" w:space="0" w:color="auto"/>
              <w:right w:val="single" w:sz="4" w:space="0" w:color="auto"/>
            </w:tcBorders>
            <w:shd w:val="clear" w:color="000000" w:fill="CCC0DA"/>
            <w:noWrap/>
            <w:vAlign w:val="bottom"/>
            <w:hideMark/>
          </w:tcPr>
          <w:p w14:paraId="0EC015DA" w14:textId="77777777" w:rsidR="00384D34" w:rsidRPr="004E416F" w:rsidRDefault="00384D34" w:rsidP="002B2580">
            <w:pPr>
              <w:jc w:val="center"/>
              <w:rPr>
                <w:rFonts w:ascii="Arial" w:hAnsi="Arial"/>
              </w:rPr>
            </w:pPr>
            <w:r w:rsidRPr="004E416F">
              <w:rPr>
                <w:rFonts w:ascii="Arial" w:hAnsi="Arial"/>
              </w:rPr>
              <w:t>312</w:t>
            </w:r>
          </w:p>
        </w:tc>
        <w:tc>
          <w:tcPr>
            <w:tcW w:w="3448" w:type="dxa"/>
            <w:tcBorders>
              <w:top w:val="nil"/>
              <w:left w:val="nil"/>
              <w:bottom w:val="single" w:sz="4" w:space="0" w:color="auto"/>
              <w:right w:val="single" w:sz="4" w:space="0" w:color="auto"/>
            </w:tcBorders>
            <w:shd w:val="clear" w:color="000000" w:fill="FFFFFF"/>
            <w:noWrap/>
            <w:vAlign w:val="bottom"/>
            <w:hideMark/>
          </w:tcPr>
          <w:p w14:paraId="7A131865" w14:textId="77777777" w:rsidR="00384D34" w:rsidRPr="004E416F" w:rsidRDefault="00384D34" w:rsidP="002B2580">
            <w:pPr>
              <w:rPr>
                <w:rFonts w:ascii="Arial" w:hAnsi="Arial"/>
              </w:rPr>
            </w:pPr>
            <w:r w:rsidRPr="004E416F">
              <w:rPr>
                <w:rFonts w:ascii="Arial" w:hAnsi="Arial"/>
              </w:rPr>
              <w:t>Stanoviská Bikesheringu</w:t>
            </w:r>
          </w:p>
        </w:tc>
        <w:tc>
          <w:tcPr>
            <w:tcW w:w="2392" w:type="dxa"/>
            <w:tcBorders>
              <w:top w:val="nil"/>
              <w:left w:val="nil"/>
              <w:bottom w:val="nil"/>
              <w:right w:val="single" w:sz="4" w:space="0" w:color="auto"/>
            </w:tcBorders>
            <w:shd w:val="clear" w:color="000000" w:fill="FFFFFF"/>
            <w:noWrap/>
            <w:vAlign w:val="bottom"/>
            <w:hideMark/>
          </w:tcPr>
          <w:p w14:paraId="499BD07A" w14:textId="77777777" w:rsidR="00384D34" w:rsidRPr="004E416F" w:rsidRDefault="00384D34" w:rsidP="002B2580">
            <w:pPr>
              <w:jc w:val="center"/>
              <w:rPr>
                <w:rFonts w:ascii="Arial" w:hAnsi="Arial"/>
              </w:rPr>
            </w:pPr>
            <w:r w:rsidRPr="004E416F">
              <w:rPr>
                <w:rFonts w:ascii="Arial" w:hAnsi="Arial"/>
              </w:rPr>
              <w:t>spevnená plocha</w:t>
            </w:r>
          </w:p>
        </w:tc>
        <w:tc>
          <w:tcPr>
            <w:tcW w:w="1700" w:type="dxa"/>
            <w:tcBorders>
              <w:top w:val="nil"/>
              <w:left w:val="nil"/>
              <w:bottom w:val="nil"/>
              <w:right w:val="single" w:sz="4" w:space="0" w:color="auto"/>
            </w:tcBorders>
            <w:shd w:val="clear" w:color="000000" w:fill="FFFFFF"/>
            <w:noWrap/>
            <w:vAlign w:val="bottom"/>
            <w:hideMark/>
          </w:tcPr>
          <w:p w14:paraId="7999C6D6" w14:textId="77777777" w:rsidR="00384D34" w:rsidRPr="004E416F" w:rsidRDefault="00384D34" w:rsidP="002B2580">
            <w:pPr>
              <w:jc w:val="right"/>
              <w:rPr>
                <w:rFonts w:ascii="Arial" w:hAnsi="Arial"/>
              </w:rPr>
            </w:pPr>
            <w:r w:rsidRPr="004E416F">
              <w:rPr>
                <w:rFonts w:ascii="Arial" w:hAnsi="Arial"/>
              </w:rPr>
              <w:t>1 490</w:t>
            </w:r>
          </w:p>
        </w:tc>
        <w:tc>
          <w:tcPr>
            <w:tcW w:w="1780" w:type="dxa"/>
            <w:tcBorders>
              <w:top w:val="nil"/>
              <w:left w:val="nil"/>
              <w:bottom w:val="nil"/>
              <w:right w:val="single" w:sz="4" w:space="0" w:color="auto"/>
            </w:tcBorders>
            <w:shd w:val="clear" w:color="auto" w:fill="FFFF00"/>
            <w:noWrap/>
            <w:vAlign w:val="bottom"/>
          </w:tcPr>
          <w:p w14:paraId="1B6DFCE0" w14:textId="77777777" w:rsidR="00384D34" w:rsidRPr="004E416F" w:rsidRDefault="00384D34" w:rsidP="002B2580">
            <w:pPr>
              <w:jc w:val="right"/>
              <w:rPr>
                <w:rFonts w:ascii="Arial" w:hAnsi="Arial"/>
              </w:rPr>
            </w:pPr>
          </w:p>
        </w:tc>
        <w:tc>
          <w:tcPr>
            <w:tcW w:w="1400" w:type="dxa"/>
            <w:tcBorders>
              <w:top w:val="nil"/>
              <w:left w:val="nil"/>
              <w:bottom w:val="nil"/>
              <w:right w:val="single" w:sz="4" w:space="0" w:color="auto"/>
            </w:tcBorders>
            <w:shd w:val="clear" w:color="000000" w:fill="FFFFFF"/>
            <w:noWrap/>
            <w:vAlign w:val="bottom"/>
            <w:hideMark/>
          </w:tcPr>
          <w:p w14:paraId="658ADE09" w14:textId="77777777" w:rsidR="00384D34" w:rsidRPr="004E416F" w:rsidRDefault="00384D34" w:rsidP="002B2580">
            <w:pPr>
              <w:jc w:val="center"/>
              <w:rPr>
                <w:rFonts w:ascii="Arial" w:hAnsi="Arial"/>
              </w:rPr>
            </w:pPr>
            <w:r w:rsidRPr="004E416F">
              <w:rPr>
                <w:rFonts w:ascii="Arial" w:hAnsi="Arial"/>
              </w:rPr>
              <w:t>0,5</w:t>
            </w:r>
          </w:p>
        </w:tc>
        <w:tc>
          <w:tcPr>
            <w:tcW w:w="1380" w:type="dxa"/>
            <w:tcBorders>
              <w:top w:val="nil"/>
              <w:left w:val="nil"/>
              <w:bottom w:val="nil"/>
              <w:right w:val="single" w:sz="4" w:space="0" w:color="auto"/>
            </w:tcBorders>
            <w:shd w:val="clear" w:color="000000" w:fill="FFFFFF"/>
            <w:noWrap/>
            <w:vAlign w:val="bottom"/>
          </w:tcPr>
          <w:p w14:paraId="1B74F61C" w14:textId="77777777" w:rsidR="00384D34" w:rsidRPr="004E416F" w:rsidRDefault="00384D34" w:rsidP="002B2580">
            <w:pPr>
              <w:jc w:val="right"/>
              <w:rPr>
                <w:rFonts w:ascii="Arial" w:hAnsi="Arial"/>
              </w:rPr>
            </w:pPr>
          </w:p>
        </w:tc>
      </w:tr>
      <w:tr w:rsidR="00384D34" w:rsidRPr="004E416F" w14:paraId="272BE2BD" w14:textId="77777777" w:rsidTr="002B2580">
        <w:trPr>
          <w:trHeight w:val="330"/>
        </w:trPr>
        <w:tc>
          <w:tcPr>
            <w:tcW w:w="1060" w:type="dxa"/>
            <w:tcBorders>
              <w:top w:val="nil"/>
              <w:left w:val="nil"/>
              <w:bottom w:val="nil"/>
              <w:right w:val="nil"/>
            </w:tcBorders>
            <w:shd w:val="clear" w:color="auto" w:fill="auto"/>
            <w:noWrap/>
            <w:vAlign w:val="bottom"/>
            <w:hideMark/>
          </w:tcPr>
          <w:p w14:paraId="6532C38B" w14:textId="77777777" w:rsidR="00384D34" w:rsidRPr="004E416F" w:rsidRDefault="00384D34" w:rsidP="002B2580">
            <w:pPr>
              <w:jc w:val="right"/>
              <w:rPr>
                <w:rFonts w:ascii="Arial" w:hAnsi="Arial"/>
              </w:rPr>
            </w:pPr>
          </w:p>
        </w:tc>
        <w:tc>
          <w:tcPr>
            <w:tcW w:w="780" w:type="dxa"/>
            <w:tcBorders>
              <w:top w:val="nil"/>
              <w:left w:val="nil"/>
              <w:bottom w:val="nil"/>
              <w:right w:val="nil"/>
            </w:tcBorders>
            <w:shd w:val="clear" w:color="auto" w:fill="auto"/>
            <w:noWrap/>
            <w:vAlign w:val="bottom"/>
            <w:hideMark/>
          </w:tcPr>
          <w:p w14:paraId="6784979E" w14:textId="77777777" w:rsidR="00384D34" w:rsidRPr="004E416F" w:rsidRDefault="00384D34" w:rsidP="002B2580">
            <w:pPr>
              <w:jc w:val="center"/>
              <w:rPr>
                <w:sz w:val="20"/>
              </w:rPr>
            </w:pPr>
          </w:p>
        </w:tc>
        <w:tc>
          <w:tcPr>
            <w:tcW w:w="3448" w:type="dxa"/>
            <w:tcBorders>
              <w:top w:val="nil"/>
              <w:left w:val="nil"/>
              <w:bottom w:val="nil"/>
              <w:right w:val="nil"/>
            </w:tcBorders>
            <w:shd w:val="clear" w:color="auto" w:fill="auto"/>
            <w:noWrap/>
            <w:vAlign w:val="bottom"/>
            <w:hideMark/>
          </w:tcPr>
          <w:p w14:paraId="64B9665B" w14:textId="77777777" w:rsidR="00384D34" w:rsidRPr="004E416F" w:rsidRDefault="00384D34" w:rsidP="002B2580">
            <w:pPr>
              <w:jc w:val="center"/>
              <w:rPr>
                <w:sz w:val="20"/>
              </w:rPr>
            </w:pPr>
          </w:p>
        </w:tc>
        <w:tc>
          <w:tcPr>
            <w:tcW w:w="2392"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798A8B8" w14:textId="77777777" w:rsidR="00384D34" w:rsidRPr="004E416F" w:rsidRDefault="00384D34" w:rsidP="002B2580">
            <w:pPr>
              <w:jc w:val="center"/>
              <w:rPr>
                <w:rFonts w:ascii="Arial" w:hAnsi="Arial"/>
                <w:b/>
                <w:bCs/>
              </w:rPr>
            </w:pPr>
            <w:r w:rsidRPr="004E416F">
              <w:rPr>
                <w:rFonts w:ascii="Arial" w:hAnsi="Arial"/>
                <w:b/>
                <w:bCs/>
              </w:rPr>
              <w:t>SPOLU:</w:t>
            </w:r>
          </w:p>
        </w:tc>
        <w:tc>
          <w:tcPr>
            <w:tcW w:w="1700" w:type="dxa"/>
            <w:tcBorders>
              <w:top w:val="single" w:sz="8" w:space="0" w:color="auto"/>
              <w:left w:val="nil"/>
              <w:bottom w:val="single" w:sz="8" w:space="0" w:color="auto"/>
              <w:right w:val="single" w:sz="4" w:space="0" w:color="auto"/>
            </w:tcBorders>
            <w:shd w:val="clear" w:color="auto" w:fill="auto"/>
            <w:noWrap/>
            <w:vAlign w:val="bottom"/>
            <w:hideMark/>
          </w:tcPr>
          <w:p w14:paraId="768D77C0" w14:textId="77777777" w:rsidR="00384D34" w:rsidRPr="004E416F" w:rsidRDefault="00384D34" w:rsidP="002B2580">
            <w:pPr>
              <w:jc w:val="right"/>
              <w:rPr>
                <w:rFonts w:ascii="Arial" w:hAnsi="Arial"/>
                <w:b/>
                <w:bCs/>
              </w:rPr>
            </w:pPr>
            <w:r w:rsidRPr="004E416F">
              <w:rPr>
                <w:rFonts w:ascii="Arial" w:hAnsi="Arial"/>
                <w:b/>
                <w:bCs/>
              </w:rPr>
              <w:t>6 770</w:t>
            </w:r>
          </w:p>
        </w:tc>
        <w:tc>
          <w:tcPr>
            <w:tcW w:w="1780" w:type="dxa"/>
            <w:tcBorders>
              <w:top w:val="single" w:sz="8" w:space="0" w:color="auto"/>
              <w:left w:val="nil"/>
              <w:bottom w:val="single" w:sz="8" w:space="0" w:color="auto"/>
              <w:right w:val="single" w:sz="4" w:space="0" w:color="auto"/>
            </w:tcBorders>
            <w:shd w:val="clear" w:color="auto" w:fill="FFFF00"/>
            <w:noWrap/>
            <w:vAlign w:val="bottom"/>
            <w:hideMark/>
          </w:tcPr>
          <w:p w14:paraId="2C3809F2" w14:textId="77777777" w:rsidR="00384D34" w:rsidRPr="004E416F" w:rsidRDefault="00384D34" w:rsidP="002B2580">
            <w:pPr>
              <w:rPr>
                <w:rFonts w:ascii="Arial" w:hAnsi="Arial"/>
                <w:b/>
                <w:bCs/>
              </w:rPr>
            </w:pPr>
            <w:r w:rsidRPr="004E416F">
              <w:rPr>
                <w:rFonts w:ascii="Arial" w:hAnsi="Arial"/>
                <w:b/>
                <w:bCs/>
              </w:rPr>
              <w:t> </w:t>
            </w:r>
          </w:p>
        </w:tc>
        <w:tc>
          <w:tcPr>
            <w:tcW w:w="1400" w:type="dxa"/>
            <w:tcBorders>
              <w:top w:val="single" w:sz="8" w:space="0" w:color="auto"/>
              <w:left w:val="nil"/>
              <w:bottom w:val="single" w:sz="8" w:space="0" w:color="auto"/>
              <w:right w:val="single" w:sz="4" w:space="0" w:color="auto"/>
            </w:tcBorders>
            <w:shd w:val="clear" w:color="auto" w:fill="auto"/>
            <w:noWrap/>
            <w:vAlign w:val="bottom"/>
            <w:hideMark/>
          </w:tcPr>
          <w:p w14:paraId="7CE252DD" w14:textId="77777777" w:rsidR="00384D34" w:rsidRPr="004E416F" w:rsidRDefault="00384D34" w:rsidP="002B2580">
            <w:pPr>
              <w:jc w:val="center"/>
              <w:rPr>
                <w:rFonts w:ascii="Arial" w:hAnsi="Arial"/>
                <w:b/>
                <w:bCs/>
              </w:rPr>
            </w:pPr>
            <w:r w:rsidRPr="004E416F">
              <w:rPr>
                <w:rFonts w:ascii="Arial" w:hAnsi="Arial"/>
                <w:b/>
                <w:bCs/>
              </w:rPr>
              <w:t>SPOLU:</w:t>
            </w:r>
          </w:p>
        </w:tc>
        <w:tc>
          <w:tcPr>
            <w:tcW w:w="1380" w:type="dxa"/>
            <w:tcBorders>
              <w:top w:val="single" w:sz="8" w:space="0" w:color="auto"/>
              <w:left w:val="nil"/>
              <w:bottom w:val="single" w:sz="8" w:space="0" w:color="auto"/>
              <w:right w:val="single" w:sz="8" w:space="0" w:color="auto"/>
            </w:tcBorders>
            <w:shd w:val="clear" w:color="auto" w:fill="auto"/>
            <w:noWrap/>
            <w:vAlign w:val="bottom"/>
          </w:tcPr>
          <w:p w14:paraId="1191F335" w14:textId="77777777" w:rsidR="00384D34" w:rsidRPr="004E416F" w:rsidRDefault="00384D34" w:rsidP="002B2580">
            <w:pPr>
              <w:jc w:val="right"/>
              <w:rPr>
                <w:rFonts w:ascii="Arial" w:hAnsi="Arial"/>
                <w:b/>
                <w:bCs/>
              </w:rPr>
            </w:pPr>
          </w:p>
        </w:tc>
      </w:tr>
      <w:tr w:rsidR="00384D34" w:rsidRPr="004E416F" w14:paraId="50536591" w14:textId="77777777" w:rsidTr="002B2580">
        <w:trPr>
          <w:trHeight w:val="420"/>
        </w:trPr>
        <w:tc>
          <w:tcPr>
            <w:tcW w:w="1060" w:type="dxa"/>
            <w:tcBorders>
              <w:top w:val="nil"/>
              <w:left w:val="nil"/>
              <w:bottom w:val="nil"/>
              <w:right w:val="nil"/>
            </w:tcBorders>
            <w:shd w:val="clear" w:color="auto" w:fill="auto"/>
            <w:noWrap/>
            <w:vAlign w:val="bottom"/>
            <w:hideMark/>
          </w:tcPr>
          <w:p w14:paraId="59A64620" w14:textId="77777777" w:rsidR="00384D34" w:rsidRPr="004E416F" w:rsidRDefault="00384D34" w:rsidP="002B2580">
            <w:pPr>
              <w:jc w:val="right"/>
              <w:rPr>
                <w:rFonts w:ascii="Arial" w:hAnsi="Arial"/>
                <w:b/>
                <w:bCs/>
              </w:rPr>
            </w:pPr>
          </w:p>
        </w:tc>
        <w:tc>
          <w:tcPr>
            <w:tcW w:w="4228" w:type="dxa"/>
            <w:gridSpan w:val="2"/>
            <w:tcBorders>
              <w:top w:val="single" w:sz="8" w:space="0" w:color="auto"/>
              <w:left w:val="single" w:sz="8" w:space="0" w:color="auto"/>
              <w:bottom w:val="single" w:sz="8" w:space="0" w:color="auto"/>
              <w:right w:val="nil"/>
            </w:tcBorders>
            <w:shd w:val="clear" w:color="000000" w:fill="C0C0C0"/>
            <w:noWrap/>
            <w:vAlign w:val="bottom"/>
            <w:hideMark/>
          </w:tcPr>
          <w:p w14:paraId="5ADD0ED1" w14:textId="77777777" w:rsidR="00384D34" w:rsidRPr="004E416F" w:rsidRDefault="00384D34" w:rsidP="002B2580">
            <w:pPr>
              <w:rPr>
                <w:rFonts w:ascii="Arial" w:hAnsi="Arial"/>
                <w:b/>
                <w:bCs/>
                <w:sz w:val="32"/>
                <w:szCs w:val="32"/>
              </w:rPr>
            </w:pPr>
            <w:r w:rsidRPr="004E416F">
              <w:rPr>
                <w:rFonts w:ascii="Arial" w:hAnsi="Arial"/>
                <w:b/>
                <w:bCs/>
                <w:sz w:val="32"/>
                <w:szCs w:val="32"/>
              </w:rPr>
              <w:t>Spolu za ručné zametanie</w:t>
            </w:r>
          </w:p>
        </w:tc>
        <w:tc>
          <w:tcPr>
            <w:tcW w:w="2392" w:type="dxa"/>
            <w:tcBorders>
              <w:top w:val="nil"/>
              <w:left w:val="nil"/>
              <w:bottom w:val="single" w:sz="8" w:space="0" w:color="auto"/>
              <w:right w:val="nil"/>
            </w:tcBorders>
            <w:shd w:val="clear" w:color="000000" w:fill="C0C0C0"/>
            <w:noWrap/>
            <w:vAlign w:val="bottom"/>
            <w:hideMark/>
          </w:tcPr>
          <w:p w14:paraId="6D8E55EB" w14:textId="77777777" w:rsidR="00384D34" w:rsidRPr="004E416F" w:rsidRDefault="00384D34" w:rsidP="002B2580">
            <w:pPr>
              <w:jc w:val="center"/>
              <w:rPr>
                <w:rFonts w:ascii="Arial" w:hAnsi="Arial"/>
                <w:b/>
                <w:bCs/>
                <w:sz w:val="32"/>
                <w:szCs w:val="32"/>
              </w:rPr>
            </w:pPr>
            <w:r w:rsidRPr="004E416F">
              <w:rPr>
                <w:rFonts w:ascii="Arial" w:hAnsi="Arial"/>
                <w:b/>
                <w:bCs/>
                <w:sz w:val="32"/>
                <w:szCs w:val="32"/>
              </w:rPr>
              <w:t> </w:t>
            </w:r>
          </w:p>
        </w:tc>
        <w:tc>
          <w:tcPr>
            <w:tcW w:w="1700" w:type="dxa"/>
            <w:tcBorders>
              <w:top w:val="nil"/>
              <w:left w:val="nil"/>
              <w:bottom w:val="single" w:sz="8" w:space="0" w:color="auto"/>
              <w:right w:val="nil"/>
            </w:tcBorders>
            <w:shd w:val="clear" w:color="000000" w:fill="C0C0C0"/>
            <w:noWrap/>
            <w:vAlign w:val="bottom"/>
            <w:hideMark/>
          </w:tcPr>
          <w:p w14:paraId="08830B17" w14:textId="77777777" w:rsidR="00384D34" w:rsidRPr="004E416F" w:rsidRDefault="00384D34" w:rsidP="002B2580">
            <w:pPr>
              <w:jc w:val="center"/>
              <w:rPr>
                <w:rFonts w:ascii="Arial" w:hAnsi="Arial"/>
                <w:b/>
                <w:bCs/>
                <w:sz w:val="32"/>
                <w:szCs w:val="32"/>
              </w:rPr>
            </w:pPr>
            <w:r w:rsidRPr="004E416F">
              <w:rPr>
                <w:rFonts w:ascii="Arial" w:hAnsi="Arial"/>
                <w:b/>
                <w:bCs/>
                <w:sz w:val="32"/>
                <w:szCs w:val="32"/>
              </w:rPr>
              <w:t> </w:t>
            </w:r>
          </w:p>
        </w:tc>
        <w:tc>
          <w:tcPr>
            <w:tcW w:w="1780" w:type="dxa"/>
            <w:tcBorders>
              <w:top w:val="nil"/>
              <w:left w:val="nil"/>
              <w:bottom w:val="single" w:sz="8" w:space="0" w:color="auto"/>
              <w:right w:val="nil"/>
            </w:tcBorders>
            <w:shd w:val="clear" w:color="000000" w:fill="C0C0C0"/>
            <w:noWrap/>
            <w:vAlign w:val="bottom"/>
            <w:hideMark/>
          </w:tcPr>
          <w:p w14:paraId="264D286E" w14:textId="77777777" w:rsidR="00384D34" w:rsidRPr="004E416F" w:rsidRDefault="00384D34" w:rsidP="002B2580">
            <w:pPr>
              <w:jc w:val="center"/>
              <w:rPr>
                <w:rFonts w:ascii="Arial" w:hAnsi="Arial"/>
                <w:b/>
                <w:bCs/>
                <w:sz w:val="32"/>
                <w:szCs w:val="32"/>
              </w:rPr>
            </w:pPr>
            <w:r w:rsidRPr="004E416F">
              <w:rPr>
                <w:rFonts w:ascii="Arial" w:hAnsi="Arial"/>
                <w:b/>
                <w:bCs/>
                <w:sz w:val="32"/>
                <w:szCs w:val="32"/>
              </w:rPr>
              <w:t> </w:t>
            </w:r>
          </w:p>
        </w:tc>
        <w:tc>
          <w:tcPr>
            <w:tcW w:w="1400" w:type="dxa"/>
            <w:tcBorders>
              <w:top w:val="nil"/>
              <w:left w:val="nil"/>
              <w:bottom w:val="single" w:sz="8" w:space="0" w:color="auto"/>
              <w:right w:val="nil"/>
            </w:tcBorders>
            <w:shd w:val="clear" w:color="000000" w:fill="C0C0C0"/>
            <w:noWrap/>
            <w:vAlign w:val="bottom"/>
            <w:hideMark/>
          </w:tcPr>
          <w:p w14:paraId="7914CAD7" w14:textId="77777777" w:rsidR="00384D34" w:rsidRPr="004E416F" w:rsidRDefault="00384D34" w:rsidP="002B2580">
            <w:pPr>
              <w:jc w:val="center"/>
              <w:rPr>
                <w:rFonts w:ascii="Arial" w:hAnsi="Arial"/>
                <w:b/>
                <w:bCs/>
              </w:rPr>
            </w:pPr>
            <w:r w:rsidRPr="004E416F">
              <w:rPr>
                <w:rFonts w:ascii="Arial" w:hAnsi="Arial"/>
                <w:b/>
                <w:bCs/>
              </w:rPr>
              <w:t> </w:t>
            </w:r>
          </w:p>
        </w:tc>
        <w:tc>
          <w:tcPr>
            <w:tcW w:w="1380" w:type="dxa"/>
            <w:tcBorders>
              <w:top w:val="nil"/>
              <w:left w:val="single" w:sz="8" w:space="0" w:color="auto"/>
              <w:bottom w:val="single" w:sz="8" w:space="0" w:color="auto"/>
              <w:right w:val="single" w:sz="8" w:space="0" w:color="auto"/>
            </w:tcBorders>
            <w:shd w:val="clear" w:color="000000" w:fill="C0C0C0"/>
            <w:noWrap/>
            <w:vAlign w:val="bottom"/>
          </w:tcPr>
          <w:p w14:paraId="2DB693DE" w14:textId="77777777" w:rsidR="00384D34" w:rsidRPr="004E416F" w:rsidRDefault="00384D34" w:rsidP="002B2580">
            <w:pPr>
              <w:jc w:val="center"/>
              <w:rPr>
                <w:rFonts w:ascii="Arial" w:hAnsi="Arial"/>
                <w:b/>
                <w:bCs/>
                <w:sz w:val="32"/>
                <w:szCs w:val="32"/>
              </w:rPr>
            </w:pPr>
          </w:p>
        </w:tc>
      </w:tr>
      <w:tr w:rsidR="00384D34" w:rsidRPr="004E416F" w14:paraId="01857831" w14:textId="77777777" w:rsidTr="002B2580">
        <w:trPr>
          <w:trHeight w:val="255"/>
        </w:trPr>
        <w:tc>
          <w:tcPr>
            <w:tcW w:w="1060" w:type="dxa"/>
            <w:tcBorders>
              <w:top w:val="nil"/>
              <w:left w:val="nil"/>
              <w:bottom w:val="nil"/>
              <w:right w:val="nil"/>
            </w:tcBorders>
            <w:shd w:val="clear" w:color="auto" w:fill="auto"/>
            <w:noWrap/>
            <w:vAlign w:val="bottom"/>
            <w:hideMark/>
          </w:tcPr>
          <w:p w14:paraId="2A6C552D" w14:textId="77777777" w:rsidR="00384D34" w:rsidRPr="004E416F" w:rsidRDefault="00384D34" w:rsidP="002B2580">
            <w:pPr>
              <w:jc w:val="center"/>
              <w:rPr>
                <w:rFonts w:ascii="Arial" w:hAnsi="Arial"/>
                <w:b/>
                <w:bCs/>
                <w:sz w:val="32"/>
                <w:szCs w:val="32"/>
              </w:rPr>
            </w:pPr>
          </w:p>
        </w:tc>
        <w:tc>
          <w:tcPr>
            <w:tcW w:w="780" w:type="dxa"/>
            <w:tcBorders>
              <w:top w:val="nil"/>
              <w:left w:val="nil"/>
              <w:bottom w:val="nil"/>
              <w:right w:val="nil"/>
            </w:tcBorders>
            <w:shd w:val="clear" w:color="auto" w:fill="auto"/>
            <w:noWrap/>
            <w:vAlign w:val="bottom"/>
            <w:hideMark/>
          </w:tcPr>
          <w:p w14:paraId="190C6F99" w14:textId="77777777" w:rsidR="00384D34" w:rsidRPr="004E416F" w:rsidRDefault="00384D34" w:rsidP="002B2580">
            <w:pPr>
              <w:jc w:val="center"/>
              <w:rPr>
                <w:sz w:val="20"/>
              </w:rPr>
            </w:pPr>
          </w:p>
        </w:tc>
        <w:tc>
          <w:tcPr>
            <w:tcW w:w="3448" w:type="dxa"/>
            <w:tcBorders>
              <w:top w:val="nil"/>
              <w:left w:val="nil"/>
              <w:bottom w:val="nil"/>
              <w:right w:val="nil"/>
            </w:tcBorders>
            <w:shd w:val="clear" w:color="auto" w:fill="auto"/>
            <w:noWrap/>
            <w:vAlign w:val="bottom"/>
            <w:hideMark/>
          </w:tcPr>
          <w:p w14:paraId="0D2208AB" w14:textId="77777777" w:rsidR="00384D34" w:rsidRPr="004E416F" w:rsidRDefault="00384D34" w:rsidP="002B2580">
            <w:pPr>
              <w:jc w:val="center"/>
              <w:rPr>
                <w:sz w:val="20"/>
              </w:rPr>
            </w:pPr>
          </w:p>
        </w:tc>
        <w:tc>
          <w:tcPr>
            <w:tcW w:w="2392" w:type="dxa"/>
            <w:tcBorders>
              <w:top w:val="nil"/>
              <w:left w:val="nil"/>
              <w:bottom w:val="nil"/>
              <w:right w:val="nil"/>
            </w:tcBorders>
            <w:shd w:val="clear" w:color="auto" w:fill="auto"/>
            <w:noWrap/>
            <w:vAlign w:val="bottom"/>
            <w:hideMark/>
          </w:tcPr>
          <w:p w14:paraId="6DB3318E" w14:textId="77777777" w:rsidR="00384D34" w:rsidRPr="004E416F" w:rsidRDefault="00384D34" w:rsidP="002B2580">
            <w:pPr>
              <w:rPr>
                <w:sz w:val="20"/>
              </w:rPr>
            </w:pPr>
          </w:p>
        </w:tc>
        <w:tc>
          <w:tcPr>
            <w:tcW w:w="1700" w:type="dxa"/>
            <w:tcBorders>
              <w:top w:val="nil"/>
              <w:left w:val="nil"/>
              <w:bottom w:val="nil"/>
              <w:right w:val="nil"/>
            </w:tcBorders>
            <w:shd w:val="clear" w:color="auto" w:fill="auto"/>
            <w:noWrap/>
            <w:vAlign w:val="bottom"/>
            <w:hideMark/>
          </w:tcPr>
          <w:p w14:paraId="0E80FF96" w14:textId="77777777" w:rsidR="00384D34" w:rsidRPr="004E416F" w:rsidRDefault="00384D34" w:rsidP="002B2580">
            <w:pPr>
              <w:jc w:val="center"/>
              <w:rPr>
                <w:sz w:val="20"/>
              </w:rPr>
            </w:pPr>
          </w:p>
        </w:tc>
        <w:tc>
          <w:tcPr>
            <w:tcW w:w="1780" w:type="dxa"/>
            <w:vMerge w:val="restart"/>
            <w:tcBorders>
              <w:top w:val="nil"/>
              <w:left w:val="nil"/>
              <w:bottom w:val="nil"/>
              <w:right w:val="nil"/>
            </w:tcBorders>
            <w:shd w:val="clear" w:color="auto" w:fill="auto"/>
            <w:noWrap/>
            <w:vAlign w:val="bottom"/>
            <w:hideMark/>
          </w:tcPr>
          <w:p w14:paraId="05D9DFA8" w14:textId="77777777" w:rsidR="00384D34" w:rsidRPr="004E416F" w:rsidRDefault="00384D34" w:rsidP="002B2580">
            <w:pPr>
              <w:jc w:val="right"/>
              <w:rPr>
                <w:sz w:val="20"/>
              </w:rPr>
            </w:pPr>
          </w:p>
        </w:tc>
        <w:tc>
          <w:tcPr>
            <w:tcW w:w="1400" w:type="dxa"/>
            <w:tcBorders>
              <w:top w:val="nil"/>
              <w:left w:val="nil"/>
              <w:bottom w:val="nil"/>
              <w:right w:val="nil"/>
            </w:tcBorders>
            <w:shd w:val="clear" w:color="auto" w:fill="auto"/>
            <w:noWrap/>
            <w:vAlign w:val="bottom"/>
            <w:hideMark/>
          </w:tcPr>
          <w:p w14:paraId="1265F26C" w14:textId="77777777" w:rsidR="00384D34" w:rsidRPr="004E416F" w:rsidRDefault="00384D34" w:rsidP="002B2580">
            <w:pPr>
              <w:rPr>
                <w:sz w:val="20"/>
              </w:rPr>
            </w:pPr>
          </w:p>
        </w:tc>
        <w:tc>
          <w:tcPr>
            <w:tcW w:w="1380" w:type="dxa"/>
            <w:tcBorders>
              <w:top w:val="nil"/>
              <w:left w:val="nil"/>
              <w:bottom w:val="nil"/>
              <w:right w:val="nil"/>
            </w:tcBorders>
            <w:shd w:val="clear" w:color="auto" w:fill="auto"/>
            <w:noWrap/>
            <w:vAlign w:val="bottom"/>
            <w:hideMark/>
          </w:tcPr>
          <w:p w14:paraId="6C11CA29" w14:textId="77777777" w:rsidR="00384D34" w:rsidRPr="004E416F" w:rsidRDefault="00384D34" w:rsidP="002B2580">
            <w:pPr>
              <w:rPr>
                <w:sz w:val="20"/>
              </w:rPr>
            </w:pPr>
          </w:p>
        </w:tc>
      </w:tr>
      <w:tr w:rsidR="00384D34" w:rsidRPr="004E416F" w14:paraId="10FAC911" w14:textId="77777777" w:rsidTr="002B2580">
        <w:trPr>
          <w:trHeight w:val="255"/>
        </w:trPr>
        <w:tc>
          <w:tcPr>
            <w:tcW w:w="1060" w:type="dxa"/>
            <w:tcBorders>
              <w:top w:val="nil"/>
              <w:left w:val="nil"/>
              <w:bottom w:val="nil"/>
              <w:right w:val="nil"/>
            </w:tcBorders>
            <w:shd w:val="clear" w:color="auto" w:fill="auto"/>
            <w:noWrap/>
            <w:vAlign w:val="bottom"/>
            <w:hideMark/>
          </w:tcPr>
          <w:p w14:paraId="7860957D" w14:textId="77777777" w:rsidR="00384D34" w:rsidRPr="004E416F" w:rsidRDefault="00384D34" w:rsidP="002B2580">
            <w:pPr>
              <w:rPr>
                <w:sz w:val="20"/>
              </w:rPr>
            </w:pPr>
          </w:p>
        </w:tc>
        <w:tc>
          <w:tcPr>
            <w:tcW w:w="780" w:type="dxa"/>
            <w:tcBorders>
              <w:top w:val="nil"/>
              <w:left w:val="nil"/>
              <w:bottom w:val="nil"/>
              <w:right w:val="nil"/>
            </w:tcBorders>
            <w:shd w:val="clear" w:color="auto" w:fill="auto"/>
            <w:noWrap/>
            <w:vAlign w:val="bottom"/>
            <w:hideMark/>
          </w:tcPr>
          <w:p w14:paraId="2C53C443" w14:textId="77777777" w:rsidR="00384D34" w:rsidRPr="004E416F" w:rsidRDefault="00384D34" w:rsidP="002B2580">
            <w:pPr>
              <w:jc w:val="center"/>
              <w:rPr>
                <w:sz w:val="20"/>
              </w:rPr>
            </w:pPr>
          </w:p>
        </w:tc>
        <w:tc>
          <w:tcPr>
            <w:tcW w:w="3448" w:type="dxa"/>
            <w:tcBorders>
              <w:top w:val="nil"/>
              <w:left w:val="nil"/>
              <w:bottom w:val="nil"/>
              <w:right w:val="nil"/>
            </w:tcBorders>
            <w:shd w:val="clear" w:color="auto" w:fill="auto"/>
            <w:noWrap/>
            <w:vAlign w:val="bottom"/>
            <w:hideMark/>
          </w:tcPr>
          <w:p w14:paraId="249D1A47" w14:textId="77777777" w:rsidR="00384D34" w:rsidRPr="004E416F" w:rsidRDefault="00384D34" w:rsidP="002B2580">
            <w:pPr>
              <w:jc w:val="center"/>
              <w:rPr>
                <w:sz w:val="20"/>
              </w:rPr>
            </w:pPr>
          </w:p>
        </w:tc>
        <w:tc>
          <w:tcPr>
            <w:tcW w:w="2392" w:type="dxa"/>
            <w:tcBorders>
              <w:top w:val="nil"/>
              <w:left w:val="nil"/>
              <w:bottom w:val="nil"/>
              <w:right w:val="nil"/>
            </w:tcBorders>
            <w:shd w:val="clear" w:color="auto" w:fill="auto"/>
            <w:noWrap/>
            <w:vAlign w:val="bottom"/>
            <w:hideMark/>
          </w:tcPr>
          <w:p w14:paraId="3A05EAC3" w14:textId="77777777" w:rsidR="00384D34" w:rsidRPr="004E416F" w:rsidRDefault="00384D34" w:rsidP="002B2580">
            <w:pPr>
              <w:rPr>
                <w:sz w:val="20"/>
              </w:rPr>
            </w:pPr>
          </w:p>
        </w:tc>
        <w:tc>
          <w:tcPr>
            <w:tcW w:w="1700" w:type="dxa"/>
            <w:tcBorders>
              <w:top w:val="nil"/>
              <w:left w:val="nil"/>
              <w:bottom w:val="nil"/>
              <w:right w:val="nil"/>
            </w:tcBorders>
            <w:shd w:val="clear" w:color="auto" w:fill="auto"/>
            <w:noWrap/>
            <w:vAlign w:val="bottom"/>
            <w:hideMark/>
          </w:tcPr>
          <w:p w14:paraId="100C13EF" w14:textId="77777777" w:rsidR="00384D34" w:rsidRPr="004E416F" w:rsidRDefault="00384D34" w:rsidP="002B2580">
            <w:pPr>
              <w:jc w:val="center"/>
              <w:rPr>
                <w:sz w:val="20"/>
              </w:rPr>
            </w:pPr>
          </w:p>
        </w:tc>
        <w:tc>
          <w:tcPr>
            <w:tcW w:w="1780" w:type="dxa"/>
            <w:vMerge/>
            <w:tcBorders>
              <w:top w:val="nil"/>
              <w:left w:val="nil"/>
              <w:bottom w:val="nil"/>
              <w:right w:val="nil"/>
            </w:tcBorders>
            <w:vAlign w:val="center"/>
            <w:hideMark/>
          </w:tcPr>
          <w:p w14:paraId="3A656A2D" w14:textId="77777777" w:rsidR="00384D34" w:rsidRPr="004E416F" w:rsidRDefault="00384D34" w:rsidP="002B2580">
            <w:pPr>
              <w:rPr>
                <w:sz w:val="20"/>
              </w:rPr>
            </w:pPr>
          </w:p>
        </w:tc>
        <w:tc>
          <w:tcPr>
            <w:tcW w:w="1400" w:type="dxa"/>
            <w:tcBorders>
              <w:top w:val="nil"/>
              <w:left w:val="nil"/>
              <w:bottom w:val="nil"/>
              <w:right w:val="nil"/>
            </w:tcBorders>
            <w:shd w:val="clear" w:color="auto" w:fill="auto"/>
            <w:noWrap/>
            <w:vAlign w:val="bottom"/>
            <w:hideMark/>
          </w:tcPr>
          <w:p w14:paraId="5FA71C95" w14:textId="77777777" w:rsidR="00384D34" w:rsidRPr="004E416F" w:rsidRDefault="00384D34" w:rsidP="002B2580">
            <w:pPr>
              <w:jc w:val="right"/>
              <w:rPr>
                <w:sz w:val="20"/>
              </w:rPr>
            </w:pPr>
          </w:p>
        </w:tc>
        <w:tc>
          <w:tcPr>
            <w:tcW w:w="1380" w:type="dxa"/>
            <w:tcBorders>
              <w:top w:val="nil"/>
              <w:left w:val="nil"/>
              <w:bottom w:val="nil"/>
              <w:right w:val="nil"/>
            </w:tcBorders>
            <w:shd w:val="clear" w:color="auto" w:fill="auto"/>
            <w:noWrap/>
            <w:vAlign w:val="bottom"/>
            <w:hideMark/>
          </w:tcPr>
          <w:p w14:paraId="290070F9" w14:textId="77777777" w:rsidR="00384D34" w:rsidRPr="004E416F" w:rsidRDefault="00384D34" w:rsidP="002B2580">
            <w:pPr>
              <w:rPr>
                <w:sz w:val="20"/>
              </w:rPr>
            </w:pPr>
          </w:p>
        </w:tc>
      </w:tr>
    </w:tbl>
    <w:p w14:paraId="00004508" w14:textId="77777777" w:rsidR="00384D34" w:rsidRDefault="00384D34" w:rsidP="00384D34">
      <w:pPr>
        <w:pStyle w:val="F6-MenoFunkcia"/>
        <w:ind w:left="0"/>
        <w:rPr>
          <w:szCs w:val="24"/>
        </w:rPr>
      </w:pPr>
    </w:p>
    <w:p w14:paraId="2564EBB2" w14:textId="77777777" w:rsidR="00384D34" w:rsidRDefault="00384D34" w:rsidP="00384D34">
      <w:pPr>
        <w:pStyle w:val="F6-MenoFunkcia"/>
        <w:ind w:left="0"/>
        <w:rPr>
          <w:szCs w:val="24"/>
        </w:rPr>
      </w:pPr>
    </w:p>
    <w:p w14:paraId="2BB2D074" w14:textId="77777777" w:rsidR="00384D34" w:rsidRDefault="00384D34" w:rsidP="00384D34">
      <w:pPr>
        <w:pStyle w:val="F6-MenoFunkcia"/>
        <w:ind w:left="0"/>
        <w:rPr>
          <w:szCs w:val="24"/>
        </w:rPr>
      </w:pPr>
    </w:p>
    <w:p w14:paraId="05F3A9AB" w14:textId="77777777" w:rsidR="00384D34" w:rsidRDefault="00384D34" w:rsidP="00384D34">
      <w:pPr>
        <w:pStyle w:val="F6-MenoFunkcia"/>
        <w:ind w:left="0"/>
        <w:rPr>
          <w:szCs w:val="24"/>
        </w:rPr>
      </w:pPr>
    </w:p>
    <w:p w14:paraId="6FC0A916" w14:textId="77777777" w:rsidR="00384D34" w:rsidRDefault="00384D34" w:rsidP="00384D34">
      <w:pPr>
        <w:pStyle w:val="F6-MenoFunkcia"/>
        <w:ind w:left="0"/>
        <w:rPr>
          <w:szCs w:val="24"/>
        </w:rPr>
      </w:pPr>
    </w:p>
    <w:p w14:paraId="4D239206" w14:textId="77777777" w:rsidR="00384D34" w:rsidRDefault="00384D34" w:rsidP="00384D34">
      <w:pPr>
        <w:pStyle w:val="F6-MenoFunkcia"/>
        <w:ind w:left="0"/>
        <w:rPr>
          <w:szCs w:val="24"/>
        </w:rPr>
      </w:pPr>
    </w:p>
    <w:p w14:paraId="68A5D2B5" w14:textId="77777777" w:rsidR="00384D34" w:rsidRDefault="00384D34" w:rsidP="00384D34">
      <w:pPr>
        <w:pStyle w:val="F6-MenoFunkcia"/>
        <w:ind w:left="0"/>
        <w:rPr>
          <w:szCs w:val="24"/>
        </w:rPr>
      </w:pPr>
    </w:p>
    <w:p w14:paraId="3C91647D" w14:textId="77777777" w:rsidR="00384D34" w:rsidRDefault="00384D34" w:rsidP="00384D34">
      <w:pPr>
        <w:pStyle w:val="F6-MenoFunkcia"/>
        <w:ind w:left="0"/>
        <w:rPr>
          <w:szCs w:val="24"/>
        </w:rPr>
      </w:pPr>
    </w:p>
    <w:p w14:paraId="30C8D71E" w14:textId="77777777" w:rsidR="00384D34" w:rsidRDefault="00384D34" w:rsidP="00384D34">
      <w:pPr>
        <w:pStyle w:val="F6-MenoFunkcia"/>
        <w:ind w:left="0"/>
        <w:rPr>
          <w:szCs w:val="24"/>
        </w:rPr>
      </w:pPr>
    </w:p>
    <w:p w14:paraId="23F16D39" w14:textId="77777777" w:rsidR="00384D34" w:rsidRDefault="00384D34" w:rsidP="00384D34">
      <w:pPr>
        <w:pStyle w:val="F6-MenoFunkcia"/>
        <w:ind w:left="0"/>
        <w:rPr>
          <w:szCs w:val="24"/>
        </w:rPr>
      </w:pPr>
    </w:p>
    <w:p w14:paraId="7FF7D694" w14:textId="77777777" w:rsidR="00384D34" w:rsidRDefault="00384D34" w:rsidP="00384D34">
      <w:pPr>
        <w:pStyle w:val="F6-MenoFunkcia"/>
        <w:ind w:left="0"/>
        <w:rPr>
          <w:szCs w:val="24"/>
        </w:rPr>
      </w:pPr>
    </w:p>
    <w:tbl>
      <w:tblPr>
        <w:tblW w:w="14900" w:type="dxa"/>
        <w:tblInd w:w="70" w:type="dxa"/>
        <w:tblCellMar>
          <w:left w:w="70" w:type="dxa"/>
          <w:right w:w="70" w:type="dxa"/>
        </w:tblCellMar>
        <w:tblLook w:val="04A0" w:firstRow="1" w:lastRow="0" w:firstColumn="1" w:lastColumn="0" w:noHBand="0" w:noVBand="1"/>
      </w:tblPr>
      <w:tblGrid>
        <w:gridCol w:w="961"/>
        <w:gridCol w:w="3616"/>
        <w:gridCol w:w="599"/>
        <w:gridCol w:w="1102"/>
        <w:gridCol w:w="1180"/>
        <w:gridCol w:w="1820"/>
        <w:gridCol w:w="1797"/>
        <w:gridCol w:w="1252"/>
        <w:gridCol w:w="1260"/>
        <w:gridCol w:w="1500"/>
      </w:tblGrid>
      <w:tr w:rsidR="00384D34" w:rsidRPr="004E416F" w14:paraId="690FFBE8" w14:textId="77777777" w:rsidTr="002B2580">
        <w:trPr>
          <w:trHeight w:val="255"/>
        </w:trPr>
        <w:tc>
          <w:tcPr>
            <w:tcW w:w="961" w:type="dxa"/>
            <w:tcBorders>
              <w:top w:val="nil"/>
              <w:left w:val="nil"/>
              <w:bottom w:val="nil"/>
              <w:right w:val="nil"/>
            </w:tcBorders>
            <w:shd w:val="clear" w:color="auto" w:fill="auto"/>
            <w:noWrap/>
            <w:vAlign w:val="bottom"/>
            <w:hideMark/>
          </w:tcPr>
          <w:p w14:paraId="61EFF8C7" w14:textId="77777777" w:rsidR="00384D34" w:rsidRPr="004E416F" w:rsidRDefault="00384D34" w:rsidP="002B2580">
            <w:pPr>
              <w:rPr>
                <w:sz w:val="20"/>
              </w:rPr>
            </w:pPr>
          </w:p>
        </w:tc>
        <w:tc>
          <w:tcPr>
            <w:tcW w:w="5317"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14:paraId="4E27E4CD" w14:textId="77777777" w:rsidR="00384D34" w:rsidRPr="004E416F" w:rsidRDefault="00384D34" w:rsidP="002B2580">
            <w:pPr>
              <w:rPr>
                <w:rFonts w:ascii="Arial" w:hAnsi="Arial"/>
                <w:b/>
                <w:bCs/>
                <w:sz w:val="20"/>
              </w:rPr>
            </w:pPr>
            <w:r w:rsidRPr="004E416F">
              <w:rPr>
                <w:rFonts w:ascii="Arial" w:hAnsi="Arial"/>
                <w:b/>
                <w:bCs/>
                <w:sz w:val="20"/>
              </w:rPr>
              <w:t>Čistenia pešej zóny sa bude vykonávať v čase</w:t>
            </w:r>
          </w:p>
        </w:tc>
        <w:tc>
          <w:tcPr>
            <w:tcW w:w="1180" w:type="dxa"/>
            <w:tcBorders>
              <w:top w:val="single" w:sz="8" w:space="0" w:color="auto"/>
              <w:left w:val="nil"/>
              <w:bottom w:val="single" w:sz="4" w:space="0" w:color="auto"/>
              <w:right w:val="single" w:sz="4" w:space="0" w:color="auto"/>
            </w:tcBorders>
            <w:shd w:val="clear" w:color="000000" w:fill="C0C0C0"/>
            <w:noWrap/>
            <w:vAlign w:val="center"/>
            <w:hideMark/>
          </w:tcPr>
          <w:p w14:paraId="6B8165A3" w14:textId="77777777" w:rsidR="00384D34" w:rsidRPr="004E416F" w:rsidRDefault="00384D34" w:rsidP="002B2580">
            <w:pPr>
              <w:jc w:val="center"/>
              <w:rPr>
                <w:rFonts w:ascii="Arial" w:hAnsi="Arial"/>
                <w:b/>
                <w:bCs/>
                <w:sz w:val="20"/>
              </w:rPr>
            </w:pPr>
            <w:r w:rsidRPr="004E416F">
              <w:rPr>
                <w:rFonts w:ascii="Arial" w:hAnsi="Arial"/>
                <w:b/>
                <w:bCs/>
                <w:sz w:val="20"/>
              </w:rPr>
              <w:t>od</w:t>
            </w:r>
          </w:p>
        </w:tc>
        <w:tc>
          <w:tcPr>
            <w:tcW w:w="1820" w:type="dxa"/>
            <w:tcBorders>
              <w:top w:val="single" w:sz="8" w:space="0" w:color="auto"/>
              <w:left w:val="nil"/>
              <w:bottom w:val="single" w:sz="4" w:space="0" w:color="auto"/>
              <w:right w:val="single" w:sz="8" w:space="0" w:color="auto"/>
            </w:tcBorders>
            <w:shd w:val="clear" w:color="000000" w:fill="C0C0C0"/>
            <w:noWrap/>
            <w:vAlign w:val="center"/>
            <w:hideMark/>
          </w:tcPr>
          <w:p w14:paraId="5E24FDE6" w14:textId="77777777" w:rsidR="00384D34" w:rsidRPr="004E416F" w:rsidRDefault="00384D34" w:rsidP="002B2580">
            <w:pPr>
              <w:jc w:val="center"/>
              <w:rPr>
                <w:rFonts w:ascii="Arial" w:hAnsi="Arial"/>
                <w:b/>
                <w:bCs/>
                <w:sz w:val="20"/>
              </w:rPr>
            </w:pPr>
            <w:r w:rsidRPr="004E416F">
              <w:rPr>
                <w:rFonts w:ascii="Arial" w:hAnsi="Arial"/>
                <w:b/>
                <w:bCs/>
                <w:sz w:val="20"/>
              </w:rPr>
              <w:t>do</w:t>
            </w:r>
          </w:p>
        </w:tc>
        <w:tc>
          <w:tcPr>
            <w:tcW w:w="1720" w:type="dxa"/>
            <w:tcBorders>
              <w:top w:val="nil"/>
              <w:left w:val="nil"/>
              <w:bottom w:val="nil"/>
              <w:right w:val="nil"/>
            </w:tcBorders>
            <w:shd w:val="clear" w:color="auto" w:fill="auto"/>
            <w:vAlign w:val="bottom"/>
            <w:hideMark/>
          </w:tcPr>
          <w:p w14:paraId="4C2D38BF" w14:textId="77777777" w:rsidR="00384D34" w:rsidRPr="004E416F" w:rsidRDefault="00384D34" w:rsidP="002B2580">
            <w:pPr>
              <w:jc w:val="center"/>
              <w:rPr>
                <w:rFonts w:ascii="Arial" w:hAnsi="Arial"/>
                <w:b/>
                <w:bCs/>
                <w:sz w:val="20"/>
              </w:rPr>
            </w:pPr>
          </w:p>
        </w:tc>
        <w:tc>
          <w:tcPr>
            <w:tcW w:w="1142" w:type="dxa"/>
            <w:tcBorders>
              <w:top w:val="nil"/>
              <w:left w:val="nil"/>
              <w:bottom w:val="nil"/>
              <w:right w:val="nil"/>
            </w:tcBorders>
            <w:shd w:val="clear" w:color="auto" w:fill="auto"/>
            <w:noWrap/>
            <w:vAlign w:val="bottom"/>
            <w:hideMark/>
          </w:tcPr>
          <w:p w14:paraId="7DE6C934" w14:textId="77777777" w:rsidR="00384D34" w:rsidRPr="004E416F" w:rsidRDefault="00384D34" w:rsidP="002B2580">
            <w:pPr>
              <w:rPr>
                <w:sz w:val="20"/>
              </w:rPr>
            </w:pPr>
          </w:p>
        </w:tc>
        <w:tc>
          <w:tcPr>
            <w:tcW w:w="1260" w:type="dxa"/>
            <w:tcBorders>
              <w:top w:val="nil"/>
              <w:left w:val="nil"/>
              <w:bottom w:val="nil"/>
              <w:right w:val="nil"/>
            </w:tcBorders>
            <w:shd w:val="clear" w:color="auto" w:fill="auto"/>
            <w:noWrap/>
            <w:vAlign w:val="bottom"/>
            <w:hideMark/>
          </w:tcPr>
          <w:p w14:paraId="19C1DD95" w14:textId="77777777" w:rsidR="00384D34" w:rsidRPr="004E416F" w:rsidRDefault="00384D34" w:rsidP="002B2580">
            <w:pPr>
              <w:rPr>
                <w:sz w:val="20"/>
              </w:rPr>
            </w:pPr>
          </w:p>
        </w:tc>
        <w:tc>
          <w:tcPr>
            <w:tcW w:w="1500" w:type="dxa"/>
            <w:tcBorders>
              <w:top w:val="nil"/>
              <w:left w:val="nil"/>
              <w:bottom w:val="nil"/>
              <w:right w:val="nil"/>
            </w:tcBorders>
            <w:shd w:val="clear" w:color="auto" w:fill="auto"/>
            <w:noWrap/>
            <w:vAlign w:val="bottom"/>
            <w:hideMark/>
          </w:tcPr>
          <w:p w14:paraId="3D5E6330" w14:textId="77777777" w:rsidR="00384D34" w:rsidRPr="004E416F" w:rsidRDefault="00384D34" w:rsidP="002B2580">
            <w:pPr>
              <w:rPr>
                <w:sz w:val="20"/>
              </w:rPr>
            </w:pPr>
          </w:p>
        </w:tc>
      </w:tr>
      <w:tr w:rsidR="00384D34" w:rsidRPr="004E416F" w14:paraId="187E0DDA" w14:textId="77777777" w:rsidTr="002B2580">
        <w:trPr>
          <w:trHeight w:val="255"/>
        </w:trPr>
        <w:tc>
          <w:tcPr>
            <w:tcW w:w="961" w:type="dxa"/>
            <w:tcBorders>
              <w:top w:val="nil"/>
              <w:left w:val="nil"/>
              <w:bottom w:val="nil"/>
              <w:right w:val="nil"/>
            </w:tcBorders>
            <w:shd w:val="clear" w:color="auto" w:fill="auto"/>
            <w:noWrap/>
            <w:vAlign w:val="bottom"/>
            <w:hideMark/>
          </w:tcPr>
          <w:p w14:paraId="253FDA76" w14:textId="77777777" w:rsidR="00384D34" w:rsidRPr="004E416F" w:rsidRDefault="00384D34" w:rsidP="002B2580">
            <w:pPr>
              <w:rPr>
                <w:sz w:val="20"/>
              </w:rPr>
            </w:pPr>
          </w:p>
        </w:tc>
        <w:tc>
          <w:tcPr>
            <w:tcW w:w="5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C98EA" w14:textId="77777777" w:rsidR="00384D34" w:rsidRPr="004E416F" w:rsidRDefault="00384D34" w:rsidP="002B2580">
            <w:pPr>
              <w:rPr>
                <w:rFonts w:ascii="Arial" w:hAnsi="Arial"/>
                <w:b/>
                <w:bCs/>
                <w:sz w:val="20"/>
              </w:rPr>
            </w:pPr>
            <w:r w:rsidRPr="004E416F">
              <w:rPr>
                <w:rFonts w:ascii="Arial" w:hAnsi="Arial"/>
                <w:b/>
                <w:bCs/>
                <w:sz w:val="20"/>
              </w:rPr>
              <w:t>1. smena</w:t>
            </w:r>
          </w:p>
        </w:tc>
        <w:tc>
          <w:tcPr>
            <w:tcW w:w="1180" w:type="dxa"/>
            <w:tcBorders>
              <w:top w:val="nil"/>
              <w:left w:val="nil"/>
              <w:bottom w:val="single" w:sz="4" w:space="0" w:color="auto"/>
              <w:right w:val="single" w:sz="4" w:space="0" w:color="auto"/>
            </w:tcBorders>
            <w:shd w:val="clear" w:color="auto" w:fill="auto"/>
            <w:noWrap/>
            <w:vAlign w:val="center"/>
            <w:hideMark/>
          </w:tcPr>
          <w:p w14:paraId="01731DC1" w14:textId="77777777" w:rsidR="00384D34" w:rsidRPr="004E416F" w:rsidRDefault="00384D34" w:rsidP="002B2580">
            <w:pPr>
              <w:jc w:val="center"/>
              <w:rPr>
                <w:rFonts w:ascii="Arial" w:hAnsi="Arial"/>
                <w:b/>
                <w:bCs/>
                <w:sz w:val="20"/>
              </w:rPr>
            </w:pPr>
            <w:r w:rsidRPr="004E416F">
              <w:rPr>
                <w:rFonts w:ascii="Arial" w:hAnsi="Arial"/>
                <w:b/>
                <w:bCs/>
                <w:sz w:val="20"/>
              </w:rPr>
              <w:t>06:00</w:t>
            </w:r>
          </w:p>
        </w:tc>
        <w:tc>
          <w:tcPr>
            <w:tcW w:w="1820" w:type="dxa"/>
            <w:tcBorders>
              <w:top w:val="nil"/>
              <w:left w:val="nil"/>
              <w:bottom w:val="single" w:sz="4" w:space="0" w:color="auto"/>
              <w:right w:val="single" w:sz="8" w:space="0" w:color="auto"/>
            </w:tcBorders>
            <w:shd w:val="clear" w:color="auto" w:fill="auto"/>
            <w:noWrap/>
            <w:vAlign w:val="center"/>
            <w:hideMark/>
          </w:tcPr>
          <w:p w14:paraId="3849394C" w14:textId="77777777" w:rsidR="00384D34" w:rsidRPr="004E416F" w:rsidRDefault="00384D34" w:rsidP="002B2580">
            <w:pPr>
              <w:jc w:val="center"/>
              <w:rPr>
                <w:rFonts w:ascii="Arial" w:hAnsi="Arial"/>
                <w:b/>
                <w:bCs/>
                <w:sz w:val="20"/>
              </w:rPr>
            </w:pPr>
            <w:r w:rsidRPr="004E416F">
              <w:rPr>
                <w:rFonts w:ascii="Arial" w:hAnsi="Arial"/>
                <w:b/>
                <w:bCs/>
                <w:sz w:val="20"/>
              </w:rPr>
              <w:t>18:00</w:t>
            </w:r>
          </w:p>
        </w:tc>
        <w:tc>
          <w:tcPr>
            <w:tcW w:w="1720" w:type="dxa"/>
            <w:tcBorders>
              <w:top w:val="nil"/>
              <w:left w:val="nil"/>
              <w:bottom w:val="nil"/>
              <w:right w:val="nil"/>
            </w:tcBorders>
            <w:shd w:val="clear" w:color="auto" w:fill="auto"/>
            <w:vAlign w:val="bottom"/>
            <w:hideMark/>
          </w:tcPr>
          <w:p w14:paraId="6C27FDB0" w14:textId="77777777" w:rsidR="00384D34" w:rsidRPr="004E416F" w:rsidRDefault="00384D34" w:rsidP="002B2580">
            <w:pPr>
              <w:jc w:val="center"/>
              <w:rPr>
                <w:rFonts w:ascii="Arial" w:hAnsi="Arial"/>
                <w:b/>
                <w:bCs/>
                <w:sz w:val="20"/>
              </w:rPr>
            </w:pPr>
          </w:p>
        </w:tc>
        <w:tc>
          <w:tcPr>
            <w:tcW w:w="1142" w:type="dxa"/>
            <w:tcBorders>
              <w:top w:val="nil"/>
              <w:left w:val="nil"/>
              <w:bottom w:val="nil"/>
              <w:right w:val="nil"/>
            </w:tcBorders>
            <w:shd w:val="clear" w:color="auto" w:fill="auto"/>
            <w:noWrap/>
            <w:vAlign w:val="bottom"/>
            <w:hideMark/>
          </w:tcPr>
          <w:p w14:paraId="553C2F83" w14:textId="77777777" w:rsidR="00384D34" w:rsidRPr="004E416F" w:rsidRDefault="00384D34" w:rsidP="002B2580">
            <w:pPr>
              <w:rPr>
                <w:sz w:val="20"/>
              </w:rPr>
            </w:pPr>
          </w:p>
        </w:tc>
        <w:tc>
          <w:tcPr>
            <w:tcW w:w="1260" w:type="dxa"/>
            <w:tcBorders>
              <w:top w:val="nil"/>
              <w:left w:val="nil"/>
              <w:bottom w:val="nil"/>
              <w:right w:val="nil"/>
            </w:tcBorders>
            <w:shd w:val="clear" w:color="auto" w:fill="auto"/>
            <w:noWrap/>
            <w:vAlign w:val="bottom"/>
            <w:hideMark/>
          </w:tcPr>
          <w:p w14:paraId="00F7A80F" w14:textId="77777777" w:rsidR="00384D34" w:rsidRPr="004E416F" w:rsidRDefault="00384D34" w:rsidP="002B2580">
            <w:pPr>
              <w:rPr>
                <w:sz w:val="20"/>
              </w:rPr>
            </w:pPr>
          </w:p>
        </w:tc>
        <w:tc>
          <w:tcPr>
            <w:tcW w:w="1500" w:type="dxa"/>
            <w:tcBorders>
              <w:top w:val="nil"/>
              <w:left w:val="nil"/>
              <w:bottom w:val="nil"/>
              <w:right w:val="nil"/>
            </w:tcBorders>
            <w:shd w:val="clear" w:color="auto" w:fill="auto"/>
            <w:noWrap/>
            <w:vAlign w:val="bottom"/>
            <w:hideMark/>
          </w:tcPr>
          <w:p w14:paraId="37F6F767" w14:textId="77777777" w:rsidR="00384D34" w:rsidRPr="004E416F" w:rsidRDefault="00384D34" w:rsidP="002B2580">
            <w:pPr>
              <w:rPr>
                <w:sz w:val="20"/>
              </w:rPr>
            </w:pPr>
          </w:p>
        </w:tc>
      </w:tr>
      <w:tr w:rsidR="00384D34" w:rsidRPr="004E416F" w14:paraId="093B7D07" w14:textId="77777777" w:rsidTr="002B2580">
        <w:trPr>
          <w:trHeight w:val="255"/>
        </w:trPr>
        <w:tc>
          <w:tcPr>
            <w:tcW w:w="961" w:type="dxa"/>
            <w:tcBorders>
              <w:top w:val="nil"/>
              <w:left w:val="nil"/>
              <w:bottom w:val="nil"/>
              <w:right w:val="nil"/>
            </w:tcBorders>
            <w:shd w:val="clear" w:color="auto" w:fill="auto"/>
            <w:noWrap/>
            <w:vAlign w:val="bottom"/>
            <w:hideMark/>
          </w:tcPr>
          <w:p w14:paraId="36E6248F" w14:textId="77777777" w:rsidR="00384D34" w:rsidRPr="004E416F" w:rsidRDefault="00384D34" w:rsidP="002B2580">
            <w:pPr>
              <w:rPr>
                <w:sz w:val="20"/>
              </w:rPr>
            </w:pPr>
          </w:p>
        </w:tc>
        <w:tc>
          <w:tcPr>
            <w:tcW w:w="5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55CEA" w14:textId="77777777" w:rsidR="00384D34" w:rsidRPr="004E416F" w:rsidRDefault="00384D34" w:rsidP="002B2580">
            <w:pPr>
              <w:rPr>
                <w:rFonts w:ascii="Arial" w:hAnsi="Arial"/>
                <w:b/>
                <w:bCs/>
                <w:sz w:val="20"/>
              </w:rPr>
            </w:pPr>
            <w:r w:rsidRPr="004E416F">
              <w:rPr>
                <w:rFonts w:ascii="Arial" w:hAnsi="Arial"/>
                <w:b/>
                <w:bCs/>
                <w:sz w:val="20"/>
              </w:rPr>
              <w:t>2. smena</w:t>
            </w:r>
          </w:p>
        </w:tc>
        <w:tc>
          <w:tcPr>
            <w:tcW w:w="1180" w:type="dxa"/>
            <w:tcBorders>
              <w:top w:val="nil"/>
              <w:left w:val="nil"/>
              <w:bottom w:val="single" w:sz="4" w:space="0" w:color="auto"/>
              <w:right w:val="single" w:sz="4" w:space="0" w:color="auto"/>
            </w:tcBorders>
            <w:shd w:val="clear" w:color="auto" w:fill="auto"/>
            <w:noWrap/>
            <w:vAlign w:val="center"/>
            <w:hideMark/>
          </w:tcPr>
          <w:p w14:paraId="6C9A441D" w14:textId="77777777" w:rsidR="00384D34" w:rsidRPr="004E416F" w:rsidRDefault="00384D34" w:rsidP="002B2580">
            <w:pPr>
              <w:jc w:val="center"/>
              <w:rPr>
                <w:rFonts w:ascii="Arial" w:hAnsi="Arial"/>
                <w:b/>
                <w:bCs/>
                <w:sz w:val="20"/>
              </w:rPr>
            </w:pPr>
            <w:r w:rsidRPr="004E416F">
              <w:rPr>
                <w:rFonts w:ascii="Arial" w:hAnsi="Arial"/>
                <w:b/>
                <w:bCs/>
                <w:sz w:val="20"/>
              </w:rPr>
              <w:t>18:00</w:t>
            </w:r>
          </w:p>
        </w:tc>
        <w:tc>
          <w:tcPr>
            <w:tcW w:w="1820" w:type="dxa"/>
            <w:tcBorders>
              <w:top w:val="nil"/>
              <w:left w:val="nil"/>
              <w:bottom w:val="single" w:sz="4" w:space="0" w:color="auto"/>
              <w:right w:val="single" w:sz="8" w:space="0" w:color="auto"/>
            </w:tcBorders>
            <w:shd w:val="clear" w:color="auto" w:fill="auto"/>
            <w:noWrap/>
            <w:vAlign w:val="center"/>
            <w:hideMark/>
          </w:tcPr>
          <w:p w14:paraId="7533F4D5" w14:textId="77777777" w:rsidR="00384D34" w:rsidRPr="004E416F" w:rsidRDefault="00384D34" w:rsidP="002B2580">
            <w:pPr>
              <w:jc w:val="center"/>
              <w:rPr>
                <w:rFonts w:ascii="Arial" w:hAnsi="Arial"/>
                <w:b/>
                <w:bCs/>
                <w:sz w:val="20"/>
              </w:rPr>
            </w:pPr>
            <w:r w:rsidRPr="004E416F">
              <w:rPr>
                <w:rFonts w:ascii="Arial" w:hAnsi="Arial"/>
                <w:b/>
                <w:bCs/>
                <w:sz w:val="20"/>
              </w:rPr>
              <w:t>06:00</w:t>
            </w:r>
          </w:p>
        </w:tc>
        <w:tc>
          <w:tcPr>
            <w:tcW w:w="1720" w:type="dxa"/>
            <w:tcBorders>
              <w:top w:val="nil"/>
              <w:left w:val="nil"/>
              <w:bottom w:val="nil"/>
              <w:right w:val="nil"/>
            </w:tcBorders>
            <w:shd w:val="clear" w:color="auto" w:fill="auto"/>
            <w:vAlign w:val="bottom"/>
            <w:hideMark/>
          </w:tcPr>
          <w:p w14:paraId="65448996" w14:textId="77777777" w:rsidR="00384D34" w:rsidRPr="004E416F" w:rsidRDefault="00384D34" w:rsidP="002B2580">
            <w:pPr>
              <w:jc w:val="center"/>
              <w:rPr>
                <w:rFonts w:ascii="Arial" w:hAnsi="Arial"/>
                <w:b/>
                <w:bCs/>
                <w:sz w:val="20"/>
              </w:rPr>
            </w:pPr>
          </w:p>
        </w:tc>
        <w:tc>
          <w:tcPr>
            <w:tcW w:w="1142" w:type="dxa"/>
            <w:tcBorders>
              <w:top w:val="nil"/>
              <w:left w:val="nil"/>
              <w:bottom w:val="nil"/>
              <w:right w:val="nil"/>
            </w:tcBorders>
            <w:shd w:val="clear" w:color="auto" w:fill="auto"/>
            <w:noWrap/>
            <w:vAlign w:val="bottom"/>
            <w:hideMark/>
          </w:tcPr>
          <w:p w14:paraId="115F233A" w14:textId="77777777" w:rsidR="00384D34" w:rsidRPr="004E416F" w:rsidRDefault="00384D34" w:rsidP="002B2580">
            <w:pPr>
              <w:rPr>
                <w:sz w:val="20"/>
              </w:rPr>
            </w:pPr>
          </w:p>
        </w:tc>
        <w:tc>
          <w:tcPr>
            <w:tcW w:w="1260" w:type="dxa"/>
            <w:tcBorders>
              <w:top w:val="nil"/>
              <w:left w:val="nil"/>
              <w:bottom w:val="nil"/>
              <w:right w:val="nil"/>
            </w:tcBorders>
            <w:shd w:val="clear" w:color="auto" w:fill="auto"/>
            <w:noWrap/>
            <w:vAlign w:val="bottom"/>
            <w:hideMark/>
          </w:tcPr>
          <w:p w14:paraId="09D7127C" w14:textId="77777777" w:rsidR="00384D34" w:rsidRPr="004E416F" w:rsidRDefault="00384D34" w:rsidP="002B2580">
            <w:pPr>
              <w:rPr>
                <w:sz w:val="20"/>
              </w:rPr>
            </w:pPr>
          </w:p>
        </w:tc>
        <w:tc>
          <w:tcPr>
            <w:tcW w:w="1500" w:type="dxa"/>
            <w:tcBorders>
              <w:top w:val="nil"/>
              <w:left w:val="nil"/>
              <w:bottom w:val="nil"/>
              <w:right w:val="nil"/>
            </w:tcBorders>
            <w:shd w:val="clear" w:color="auto" w:fill="auto"/>
            <w:noWrap/>
            <w:vAlign w:val="bottom"/>
            <w:hideMark/>
          </w:tcPr>
          <w:p w14:paraId="1AECCB2F" w14:textId="77777777" w:rsidR="00384D34" w:rsidRPr="004E416F" w:rsidRDefault="00384D34" w:rsidP="002B2580">
            <w:pPr>
              <w:rPr>
                <w:sz w:val="20"/>
              </w:rPr>
            </w:pPr>
          </w:p>
        </w:tc>
      </w:tr>
      <w:tr w:rsidR="00384D34" w:rsidRPr="004E416F" w14:paraId="778A8674" w14:textId="77777777" w:rsidTr="002B2580">
        <w:trPr>
          <w:trHeight w:val="270"/>
        </w:trPr>
        <w:tc>
          <w:tcPr>
            <w:tcW w:w="961" w:type="dxa"/>
            <w:tcBorders>
              <w:top w:val="nil"/>
              <w:left w:val="nil"/>
              <w:bottom w:val="nil"/>
              <w:right w:val="nil"/>
            </w:tcBorders>
            <w:shd w:val="clear" w:color="auto" w:fill="auto"/>
            <w:noWrap/>
            <w:vAlign w:val="bottom"/>
            <w:hideMark/>
          </w:tcPr>
          <w:p w14:paraId="4A383CCD" w14:textId="77777777" w:rsidR="00384D34" w:rsidRPr="004E416F" w:rsidRDefault="00384D34" w:rsidP="002B2580">
            <w:pPr>
              <w:rPr>
                <w:sz w:val="20"/>
              </w:rPr>
            </w:pPr>
          </w:p>
        </w:tc>
        <w:tc>
          <w:tcPr>
            <w:tcW w:w="3616" w:type="dxa"/>
            <w:tcBorders>
              <w:top w:val="nil"/>
              <w:left w:val="nil"/>
              <w:bottom w:val="nil"/>
              <w:right w:val="nil"/>
            </w:tcBorders>
            <w:shd w:val="clear" w:color="auto" w:fill="auto"/>
            <w:noWrap/>
            <w:vAlign w:val="bottom"/>
            <w:hideMark/>
          </w:tcPr>
          <w:p w14:paraId="6A815458" w14:textId="77777777" w:rsidR="00384D34" w:rsidRPr="004E416F" w:rsidRDefault="00384D34" w:rsidP="002B2580">
            <w:pPr>
              <w:jc w:val="center"/>
              <w:rPr>
                <w:sz w:val="20"/>
              </w:rPr>
            </w:pPr>
          </w:p>
        </w:tc>
        <w:tc>
          <w:tcPr>
            <w:tcW w:w="599" w:type="dxa"/>
            <w:tcBorders>
              <w:top w:val="nil"/>
              <w:left w:val="nil"/>
              <w:bottom w:val="nil"/>
              <w:right w:val="nil"/>
            </w:tcBorders>
            <w:shd w:val="clear" w:color="auto" w:fill="auto"/>
            <w:noWrap/>
            <w:vAlign w:val="bottom"/>
            <w:hideMark/>
          </w:tcPr>
          <w:p w14:paraId="7E8DA5EE" w14:textId="77777777" w:rsidR="00384D34" w:rsidRPr="004E416F" w:rsidRDefault="00384D34" w:rsidP="002B2580">
            <w:pPr>
              <w:rPr>
                <w:sz w:val="20"/>
              </w:rPr>
            </w:pPr>
          </w:p>
        </w:tc>
        <w:tc>
          <w:tcPr>
            <w:tcW w:w="1102" w:type="dxa"/>
            <w:tcBorders>
              <w:top w:val="nil"/>
              <w:left w:val="nil"/>
              <w:bottom w:val="nil"/>
              <w:right w:val="nil"/>
            </w:tcBorders>
            <w:shd w:val="clear" w:color="auto" w:fill="auto"/>
            <w:noWrap/>
            <w:vAlign w:val="bottom"/>
            <w:hideMark/>
          </w:tcPr>
          <w:p w14:paraId="1B23A63B" w14:textId="77777777" w:rsidR="00384D34" w:rsidRPr="004E416F" w:rsidRDefault="00384D34" w:rsidP="002B2580">
            <w:pPr>
              <w:rPr>
                <w:sz w:val="20"/>
              </w:rPr>
            </w:pPr>
          </w:p>
        </w:tc>
        <w:tc>
          <w:tcPr>
            <w:tcW w:w="1180" w:type="dxa"/>
            <w:tcBorders>
              <w:top w:val="nil"/>
              <w:left w:val="nil"/>
              <w:bottom w:val="nil"/>
              <w:right w:val="nil"/>
            </w:tcBorders>
            <w:shd w:val="clear" w:color="auto" w:fill="auto"/>
            <w:noWrap/>
            <w:vAlign w:val="bottom"/>
            <w:hideMark/>
          </w:tcPr>
          <w:p w14:paraId="41ACE832" w14:textId="77777777" w:rsidR="00384D34" w:rsidRPr="004E416F" w:rsidRDefault="00384D34" w:rsidP="002B2580">
            <w:pPr>
              <w:rPr>
                <w:sz w:val="20"/>
              </w:rPr>
            </w:pPr>
          </w:p>
        </w:tc>
        <w:tc>
          <w:tcPr>
            <w:tcW w:w="1820" w:type="dxa"/>
            <w:tcBorders>
              <w:top w:val="nil"/>
              <w:left w:val="nil"/>
              <w:bottom w:val="nil"/>
              <w:right w:val="nil"/>
            </w:tcBorders>
            <w:shd w:val="clear" w:color="auto" w:fill="auto"/>
            <w:noWrap/>
            <w:vAlign w:val="bottom"/>
            <w:hideMark/>
          </w:tcPr>
          <w:p w14:paraId="215499F0" w14:textId="77777777" w:rsidR="00384D34" w:rsidRPr="004E416F" w:rsidRDefault="00384D34" w:rsidP="002B2580">
            <w:pPr>
              <w:rPr>
                <w:sz w:val="20"/>
              </w:rPr>
            </w:pPr>
          </w:p>
        </w:tc>
        <w:tc>
          <w:tcPr>
            <w:tcW w:w="1720" w:type="dxa"/>
            <w:tcBorders>
              <w:top w:val="nil"/>
              <w:left w:val="nil"/>
              <w:bottom w:val="nil"/>
              <w:right w:val="nil"/>
            </w:tcBorders>
            <w:shd w:val="clear" w:color="auto" w:fill="auto"/>
            <w:vAlign w:val="bottom"/>
            <w:hideMark/>
          </w:tcPr>
          <w:p w14:paraId="45A24283" w14:textId="77777777" w:rsidR="00384D34" w:rsidRPr="004E416F" w:rsidRDefault="00384D34" w:rsidP="002B2580">
            <w:pPr>
              <w:rPr>
                <w:sz w:val="20"/>
              </w:rPr>
            </w:pPr>
          </w:p>
        </w:tc>
        <w:tc>
          <w:tcPr>
            <w:tcW w:w="1142" w:type="dxa"/>
            <w:tcBorders>
              <w:top w:val="nil"/>
              <w:left w:val="nil"/>
              <w:bottom w:val="nil"/>
              <w:right w:val="nil"/>
            </w:tcBorders>
            <w:shd w:val="clear" w:color="auto" w:fill="auto"/>
            <w:noWrap/>
            <w:vAlign w:val="bottom"/>
            <w:hideMark/>
          </w:tcPr>
          <w:p w14:paraId="7CDE6983" w14:textId="77777777" w:rsidR="00384D34" w:rsidRPr="004E416F" w:rsidRDefault="00384D34" w:rsidP="002B2580">
            <w:pPr>
              <w:rPr>
                <w:sz w:val="20"/>
              </w:rPr>
            </w:pPr>
          </w:p>
        </w:tc>
        <w:tc>
          <w:tcPr>
            <w:tcW w:w="1260" w:type="dxa"/>
            <w:tcBorders>
              <w:top w:val="nil"/>
              <w:left w:val="nil"/>
              <w:bottom w:val="nil"/>
              <w:right w:val="nil"/>
            </w:tcBorders>
            <w:shd w:val="clear" w:color="auto" w:fill="auto"/>
            <w:noWrap/>
            <w:vAlign w:val="bottom"/>
            <w:hideMark/>
          </w:tcPr>
          <w:p w14:paraId="7B82C331" w14:textId="77777777" w:rsidR="00384D34" w:rsidRPr="004E416F" w:rsidRDefault="00384D34" w:rsidP="002B2580">
            <w:pPr>
              <w:rPr>
                <w:sz w:val="20"/>
              </w:rPr>
            </w:pPr>
          </w:p>
        </w:tc>
        <w:tc>
          <w:tcPr>
            <w:tcW w:w="1500" w:type="dxa"/>
            <w:tcBorders>
              <w:top w:val="nil"/>
              <w:left w:val="nil"/>
              <w:bottom w:val="nil"/>
              <w:right w:val="nil"/>
            </w:tcBorders>
            <w:shd w:val="clear" w:color="auto" w:fill="auto"/>
            <w:noWrap/>
            <w:vAlign w:val="bottom"/>
            <w:hideMark/>
          </w:tcPr>
          <w:p w14:paraId="628731B3" w14:textId="77777777" w:rsidR="00384D34" w:rsidRPr="004E416F" w:rsidRDefault="00384D34" w:rsidP="002B2580">
            <w:pPr>
              <w:rPr>
                <w:sz w:val="20"/>
              </w:rPr>
            </w:pPr>
          </w:p>
        </w:tc>
      </w:tr>
      <w:tr w:rsidR="00384D34" w:rsidRPr="004E416F" w14:paraId="5F2B6EBE" w14:textId="77777777" w:rsidTr="002B2580">
        <w:trPr>
          <w:trHeight w:val="420"/>
        </w:trPr>
        <w:tc>
          <w:tcPr>
            <w:tcW w:w="961" w:type="dxa"/>
            <w:tcBorders>
              <w:top w:val="nil"/>
              <w:left w:val="nil"/>
              <w:bottom w:val="nil"/>
              <w:right w:val="nil"/>
            </w:tcBorders>
            <w:shd w:val="clear" w:color="auto" w:fill="auto"/>
            <w:noWrap/>
            <w:vAlign w:val="bottom"/>
            <w:hideMark/>
          </w:tcPr>
          <w:p w14:paraId="1854F599" w14:textId="77777777" w:rsidR="00384D34" w:rsidRPr="004E416F" w:rsidRDefault="00384D34" w:rsidP="002B2580">
            <w:pPr>
              <w:rPr>
                <w:sz w:val="20"/>
              </w:rPr>
            </w:pPr>
          </w:p>
        </w:tc>
        <w:tc>
          <w:tcPr>
            <w:tcW w:w="13939" w:type="dxa"/>
            <w:gridSpan w:val="9"/>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0E5E9FF7" w14:textId="77777777" w:rsidR="00384D34" w:rsidRPr="004E416F" w:rsidRDefault="00384D34" w:rsidP="002B2580">
            <w:pPr>
              <w:jc w:val="center"/>
              <w:rPr>
                <w:rFonts w:ascii="Arial" w:hAnsi="Arial"/>
                <w:b/>
                <w:bCs/>
                <w:sz w:val="32"/>
                <w:szCs w:val="32"/>
              </w:rPr>
            </w:pPr>
            <w:r w:rsidRPr="004E416F">
              <w:rPr>
                <w:rFonts w:ascii="Arial" w:hAnsi="Arial"/>
                <w:b/>
                <w:bCs/>
                <w:sz w:val="32"/>
                <w:szCs w:val="32"/>
              </w:rPr>
              <w:t>Letné čistenie chodníkov</w:t>
            </w:r>
          </w:p>
        </w:tc>
      </w:tr>
      <w:tr w:rsidR="00384D34" w:rsidRPr="004E416F" w14:paraId="24AFEF65" w14:textId="77777777" w:rsidTr="002B2580">
        <w:trPr>
          <w:trHeight w:val="255"/>
        </w:trPr>
        <w:tc>
          <w:tcPr>
            <w:tcW w:w="961" w:type="dxa"/>
            <w:tcBorders>
              <w:top w:val="nil"/>
              <w:left w:val="nil"/>
              <w:bottom w:val="nil"/>
              <w:right w:val="nil"/>
            </w:tcBorders>
            <w:shd w:val="clear" w:color="auto" w:fill="auto"/>
            <w:noWrap/>
            <w:vAlign w:val="bottom"/>
            <w:hideMark/>
          </w:tcPr>
          <w:p w14:paraId="204448B7" w14:textId="77777777" w:rsidR="00384D34" w:rsidRPr="004E416F" w:rsidRDefault="00384D34" w:rsidP="002B2580">
            <w:pPr>
              <w:jc w:val="center"/>
              <w:rPr>
                <w:rFonts w:ascii="Arial" w:hAnsi="Arial"/>
                <w:b/>
                <w:bCs/>
                <w:sz w:val="32"/>
                <w:szCs w:val="32"/>
              </w:rPr>
            </w:pPr>
          </w:p>
        </w:tc>
        <w:tc>
          <w:tcPr>
            <w:tcW w:w="3616" w:type="dxa"/>
            <w:tcBorders>
              <w:top w:val="nil"/>
              <w:left w:val="nil"/>
              <w:bottom w:val="nil"/>
              <w:right w:val="nil"/>
            </w:tcBorders>
            <w:shd w:val="clear" w:color="auto" w:fill="auto"/>
            <w:noWrap/>
            <w:vAlign w:val="bottom"/>
            <w:hideMark/>
          </w:tcPr>
          <w:p w14:paraId="76A65836" w14:textId="77777777" w:rsidR="00384D34" w:rsidRPr="004E416F" w:rsidRDefault="00384D34" w:rsidP="002B2580">
            <w:pPr>
              <w:jc w:val="center"/>
              <w:rPr>
                <w:sz w:val="20"/>
              </w:rPr>
            </w:pPr>
          </w:p>
        </w:tc>
        <w:tc>
          <w:tcPr>
            <w:tcW w:w="599" w:type="dxa"/>
            <w:tcBorders>
              <w:top w:val="nil"/>
              <w:left w:val="nil"/>
              <w:bottom w:val="nil"/>
              <w:right w:val="nil"/>
            </w:tcBorders>
            <w:shd w:val="clear" w:color="auto" w:fill="auto"/>
            <w:noWrap/>
            <w:vAlign w:val="bottom"/>
            <w:hideMark/>
          </w:tcPr>
          <w:p w14:paraId="6693179C" w14:textId="77777777" w:rsidR="00384D34" w:rsidRPr="004E416F" w:rsidRDefault="00384D34" w:rsidP="002B2580">
            <w:pPr>
              <w:rPr>
                <w:sz w:val="20"/>
              </w:rPr>
            </w:pPr>
          </w:p>
        </w:tc>
        <w:tc>
          <w:tcPr>
            <w:tcW w:w="1102" w:type="dxa"/>
            <w:tcBorders>
              <w:top w:val="nil"/>
              <w:left w:val="nil"/>
              <w:bottom w:val="nil"/>
              <w:right w:val="nil"/>
            </w:tcBorders>
            <w:shd w:val="clear" w:color="auto" w:fill="auto"/>
            <w:noWrap/>
            <w:vAlign w:val="bottom"/>
            <w:hideMark/>
          </w:tcPr>
          <w:p w14:paraId="33FDAF96" w14:textId="77777777" w:rsidR="00384D34" w:rsidRPr="004E416F" w:rsidRDefault="00384D34" w:rsidP="002B2580">
            <w:pPr>
              <w:jc w:val="center"/>
              <w:rPr>
                <w:sz w:val="20"/>
              </w:rPr>
            </w:pPr>
          </w:p>
        </w:tc>
        <w:tc>
          <w:tcPr>
            <w:tcW w:w="1180" w:type="dxa"/>
            <w:tcBorders>
              <w:top w:val="nil"/>
              <w:left w:val="nil"/>
              <w:bottom w:val="nil"/>
              <w:right w:val="nil"/>
            </w:tcBorders>
            <w:shd w:val="clear" w:color="auto" w:fill="auto"/>
            <w:noWrap/>
            <w:vAlign w:val="bottom"/>
            <w:hideMark/>
          </w:tcPr>
          <w:p w14:paraId="2645E742" w14:textId="77777777" w:rsidR="00384D34" w:rsidRPr="004E416F" w:rsidRDefault="00384D34" w:rsidP="002B2580">
            <w:pPr>
              <w:jc w:val="center"/>
              <w:rPr>
                <w:sz w:val="20"/>
              </w:rPr>
            </w:pPr>
          </w:p>
        </w:tc>
        <w:tc>
          <w:tcPr>
            <w:tcW w:w="1820" w:type="dxa"/>
            <w:tcBorders>
              <w:top w:val="nil"/>
              <w:left w:val="nil"/>
              <w:bottom w:val="nil"/>
              <w:right w:val="nil"/>
            </w:tcBorders>
            <w:shd w:val="clear" w:color="auto" w:fill="auto"/>
            <w:noWrap/>
            <w:vAlign w:val="bottom"/>
            <w:hideMark/>
          </w:tcPr>
          <w:p w14:paraId="62C599AE" w14:textId="77777777" w:rsidR="00384D34" w:rsidRPr="004E416F" w:rsidRDefault="00384D34" w:rsidP="002B2580">
            <w:pPr>
              <w:rPr>
                <w:sz w:val="20"/>
              </w:rPr>
            </w:pPr>
          </w:p>
        </w:tc>
        <w:tc>
          <w:tcPr>
            <w:tcW w:w="1720" w:type="dxa"/>
            <w:tcBorders>
              <w:top w:val="nil"/>
              <w:left w:val="nil"/>
              <w:bottom w:val="nil"/>
              <w:right w:val="nil"/>
            </w:tcBorders>
            <w:shd w:val="clear" w:color="auto" w:fill="auto"/>
            <w:vAlign w:val="bottom"/>
            <w:hideMark/>
          </w:tcPr>
          <w:p w14:paraId="51A585B8" w14:textId="77777777" w:rsidR="00384D34" w:rsidRPr="004E416F" w:rsidRDefault="00384D34" w:rsidP="002B2580">
            <w:pPr>
              <w:jc w:val="center"/>
              <w:rPr>
                <w:sz w:val="20"/>
              </w:rPr>
            </w:pPr>
          </w:p>
        </w:tc>
        <w:tc>
          <w:tcPr>
            <w:tcW w:w="1142" w:type="dxa"/>
            <w:tcBorders>
              <w:top w:val="nil"/>
              <w:left w:val="nil"/>
              <w:bottom w:val="nil"/>
              <w:right w:val="nil"/>
            </w:tcBorders>
            <w:shd w:val="clear" w:color="auto" w:fill="auto"/>
            <w:noWrap/>
            <w:vAlign w:val="bottom"/>
            <w:hideMark/>
          </w:tcPr>
          <w:p w14:paraId="5607D80E" w14:textId="77777777" w:rsidR="00384D34" w:rsidRPr="004E416F" w:rsidRDefault="00384D34" w:rsidP="002B2580">
            <w:pPr>
              <w:rPr>
                <w:sz w:val="20"/>
              </w:rPr>
            </w:pPr>
          </w:p>
        </w:tc>
        <w:tc>
          <w:tcPr>
            <w:tcW w:w="1260" w:type="dxa"/>
            <w:tcBorders>
              <w:top w:val="nil"/>
              <w:left w:val="nil"/>
              <w:bottom w:val="nil"/>
              <w:right w:val="nil"/>
            </w:tcBorders>
            <w:shd w:val="clear" w:color="auto" w:fill="auto"/>
            <w:noWrap/>
            <w:vAlign w:val="bottom"/>
            <w:hideMark/>
          </w:tcPr>
          <w:p w14:paraId="05F886BA" w14:textId="77777777" w:rsidR="00384D34" w:rsidRPr="004E416F" w:rsidRDefault="00384D34" w:rsidP="002B2580">
            <w:pPr>
              <w:jc w:val="center"/>
              <w:rPr>
                <w:sz w:val="20"/>
              </w:rPr>
            </w:pPr>
          </w:p>
        </w:tc>
        <w:tc>
          <w:tcPr>
            <w:tcW w:w="1500" w:type="dxa"/>
            <w:tcBorders>
              <w:top w:val="nil"/>
              <w:left w:val="nil"/>
              <w:bottom w:val="nil"/>
              <w:right w:val="nil"/>
            </w:tcBorders>
            <w:shd w:val="clear" w:color="auto" w:fill="auto"/>
            <w:noWrap/>
            <w:vAlign w:val="bottom"/>
            <w:hideMark/>
          </w:tcPr>
          <w:p w14:paraId="2A5547CB" w14:textId="77777777" w:rsidR="00384D34" w:rsidRPr="004E416F" w:rsidRDefault="00384D34" w:rsidP="002B2580">
            <w:pPr>
              <w:jc w:val="center"/>
              <w:rPr>
                <w:sz w:val="20"/>
              </w:rPr>
            </w:pPr>
          </w:p>
        </w:tc>
      </w:tr>
      <w:tr w:rsidR="00384D34" w:rsidRPr="004E416F" w14:paraId="794CD3AE" w14:textId="77777777" w:rsidTr="002B2580">
        <w:trPr>
          <w:trHeight w:val="270"/>
        </w:trPr>
        <w:tc>
          <w:tcPr>
            <w:tcW w:w="961" w:type="dxa"/>
            <w:tcBorders>
              <w:top w:val="nil"/>
              <w:left w:val="nil"/>
              <w:bottom w:val="nil"/>
              <w:right w:val="nil"/>
            </w:tcBorders>
            <w:shd w:val="clear" w:color="auto" w:fill="auto"/>
            <w:noWrap/>
            <w:vAlign w:val="bottom"/>
            <w:hideMark/>
          </w:tcPr>
          <w:p w14:paraId="0C7FB575" w14:textId="77777777" w:rsidR="00384D34" w:rsidRPr="004E416F" w:rsidRDefault="00384D34" w:rsidP="002B2580">
            <w:pPr>
              <w:rPr>
                <w:sz w:val="20"/>
              </w:rPr>
            </w:pPr>
          </w:p>
        </w:tc>
        <w:tc>
          <w:tcPr>
            <w:tcW w:w="3616" w:type="dxa"/>
            <w:tcBorders>
              <w:top w:val="nil"/>
              <w:left w:val="nil"/>
              <w:bottom w:val="nil"/>
              <w:right w:val="nil"/>
            </w:tcBorders>
            <w:shd w:val="clear" w:color="auto" w:fill="auto"/>
            <w:noWrap/>
            <w:vAlign w:val="bottom"/>
            <w:hideMark/>
          </w:tcPr>
          <w:p w14:paraId="1A611316" w14:textId="77777777" w:rsidR="00384D34" w:rsidRPr="004E416F" w:rsidRDefault="00384D34" w:rsidP="002B2580">
            <w:pPr>
              <w:jc w:val="center"/>
              <w:rPr>
                <w:sz w:val="20"/>
              </w:rPr>
            </w:pPr>
          </w:p>
        </w:tc>
        <w:tc>
          <w:tcPr>
            <w:tcW w:w="599" w:type="dxa"/>
            <w:tcBorders>
              <w:top w:val="nil"/>
              <w:left w:val="nil"/>
              <w:bottom w:val="nil"/>
              <w:right w:val="nil"/>
            </w:tcBorders>
            <w:shd w:val="clear" w:color="auto" w:fill="auto"/>
            <w:noWrap/>
            <w:vAlign w:val="bottom"/>
            <w:hideMark/>
          </w:tcPr>
          <w:p w14:paraId="1925F4B5" w14:textId="77777777" w:rsidR="00384D34" w:rsidRPr="004E416F" w:rsidRDefault="00384D34" w:rsidP="002B2580">
            <w:pPr>
              <w:rPr>
                <w:sz w:val="20"/>
              </w:rPr>
            </w:pPr>
          </w:p>
        </w:tc>
        <w:tc>
          <w:tcPr>
            <w:tcW w:w="1102" w:type="dxa"/>
            <w:tcBorders>
              <w:top w:val="nil"/>
              <w:left w:val="nil"/>
              <w:bottom w:val="nil"/>
              <w:right w:val="nil"/>
            </w:tcBorders>
            <w:shd w:val="clear" w:color="auto" w:fill="auto"/>
            <w:noWrap/>
            <w:vAlign w:val="bottom"/>
            <w:hideMark/>
          </w:tcPr>
          <w:p w14:paraId="602982B1" w14:textId="77777777" w:rsidR="00384D34" w:rsidRPr="004E416F" w:rsidRDefault="00384D34" w:rsidP="002B2580">
            <w:pPr>
              <w:jc w:val="center"/>
              <w:rPr>
                <w:sz w:val="20"/>
              </w:rPr>
            </w:pPr>
          </w:p>
        </w:tc>
        <w:tc>
          <w:tcPr>
            <w:tcW w:w="1180" w:type="dxa"/>
            <w:tcBorders>
              <w:top w:val="nil"/>
              <w:left w:val="nil"/>
              <w:bottom w:val="nil"/>
              <w:right w:val="nil"/>
            </w:tcBorders>
            <w:shd w:val="clear" w:color="auto" w:fill="auto"/>
            <w:noWrap/>
            <w:vAlign w:val="bottom"/>
            <w:hideMark/>
          </w:tcPr>
          <w:p w14:paraId="3387B052" w14:textId="77777777" w:rsidR="00384D34" w:rsidRPr="004E416F" w:rsidRDefault="00384D34" w:rsidP="002B2580">
            <w:pPr>
              <w:jc w:val="center"/>
              <w:rPr>
                <w:sz w:val="20"/>
              </w:rPr>
            </w:pPr>
          </w:p>
        </w:tc>
        <w:tc>
          <w:tcPr>
            <w:tcW w:w="1820" w:type="dxa"/>
            <w:tcBorders>
              <w:top w:val="nil"/>
              <w:left w:val="nil"/>
              <w:bottom w:val="nil"/>
              <w:right w:val="nil"/>
            </w:tcBorders>
            <w:shd w:val="clear" w:color="auto" w:fill="auto"/>
            <w:noWrap/>
            <w:vAlign w:val="bottom"/>
            <w:hideMark/>
          </w:tcPr>
          <w:p w14:paraId="77840277" w14:textId="77777777" w:rsidR="00384D34" w:rsidRPr="004E416F" w:rsidRDefault="00384D34" w:rsidP="002B2580">
            <w:pPr>
              <w:rPr>
                <w:sz w:val="20"/>
              </w:rPr>
            </w:pPr>
          </w:p>
        </w:tc>
        <w:tc>
          <w:tcPr>
            <w:tcW w:w="1720" w:type="dxa"/>
            <w:tcBorders>
              <w:top w:val="nil"/>
              <w:left w:val="nil"/>
              <w:bottom w:val="nil"/>
              <w:right w:val="nil"/>
            </w:tcBorders>
            <w:shd w:val="clear" w:color="auto" w:fill="auto"/>
            <w:vAlign w:val="bottom"/>
            <w:hideMark/>
          </w:tcPr>
          <w:p w14:paraId="1E5F96C7" w14:textId="77777777" w:rsidR="00384D34" w:rsidRPr="004E416F" w:rsidRDefault="00384D34" w:rsidP="002B2580">
            <w:pPr>
              <w:jc w:val="center"/>
              <w:rPr>
                <w:sz w:val="20"/>
              </w:rPr>
            </w:pPr>
          </w:p>
        </w:tc>
        <w:tc>
          <w:tcPr>
            <w:tcW w:w="1142" w:type="dxa"/>
            <w:tcBorders>
              <w:top w:val="nil"/>
              <w:left w:val="nil"/>
              <w:bottom w:val="nil"/>
              <w:right w:val="nil"/>
            </w:tcBorders>
            <w:shd w:val="clear" w:color="auto" w:fill="auto"/>
            <w:noWrap/>
            <w:vAlign w:val="bottom"/>
            <w:hideMark/>
          </w:tcPr>
          <w:p w14:paraId="54281A65" w14:textId="77777777" w:rsidR="00384D34" w:rsidRPr="004E416F" w:rsidRDefault="00384D34" w:rsidP="002B2580">
            <w:pPr>
              <w:rPr>
                <w:sz w:val="20"/>
              </w:rPr>
            </w:pPr>
          </w:p>
        </w:tc>
        <w:tc>
          <w:tcPr>
            <w:tcW w:w="1260" w:type="dxa"/>
            <w:tcBorders>
              <w:top w:val="nil"/>
              <w:left w:val="nil"/>
              <w:bottom w:val="nil"/>
              <w:right w:val="nil"/>
            </w:tcBorders>
            <w:shd w:val="clear" w:color="auto" w:fill="auto"/>
            <w:noWrap/>
            <w:vAlign w:val="bottom"/>
            <w:hideMark/>
          </w:tcPr>
          <w:p w14:paraId="2189872F" w14:textId="77777777" w:rsidR="00384D34" w:rsidRPr="004E416F" w:rsidRDefault="00384D34" w:rsidP="002B2580">
            <w:pPr>
              <w:jc w:val="center"/>
              <w:rPr>
                <w:sz w:val="20"/>
              </w:rPr>
            </w:pPr>
          </w:p>
        </w:tc>
        <w:tc>
          <w:tcPr>
            <w:tcW w:w="1500" w:type="dxa"/>
            <w:tcBorders>
              <w:top w:val="nil"/>
              <w:left w:val="nil"/>
              <w:bottom w:val="nil"/>
              <w:right w:val="nil"/>
            </w:tcBorders>
            <w:shd w:val="clear" w:color="auto" w:fill="auto"/>
            <w:noWrap/>
            <w:vAlign w:val="bottom"/>
            <w:hideMark/>
          </w:tcPr>
          <w:p w14:paraId="3413DE88" w14:textId="77777777" w:rsidR="00384D34" w:rsidRPr="004E416F" w:rsidRDefault="00384D34" w:rsidP="002B2580">
            <w:pPr>
              <w:jc w:val="center"/>
              <w:rPr>
                <w:sz w:val="20"/>
              </w:rPr>
            </w:pPr>
          </w:p>
        </w:tc>
      </w:tr>
      <w:tr w:rsidR="00384D34" w:rsidRPr="004E416F" w14:paraId="0F839666" w14:textId="77777777" w:rsidTr="002B2580">
        <w:trPr>
          <w:trHeight w:val="1530"/>
        </w:trPr>
        <w:tc>
          <w:tcPr>
            <w:tcW w:w="961" w:type="dxa"/>
            <w:tcBorders>
              <w:top w:val="single" w:sz="4" w:space="0" w:color="auto"/>
              <w:left w:val="single" w:sz="4" w:space="0" w:color="auto"/>
              <w:bottom w:val="nil"/>
              <w:right w:val="single" w:sz="4" w:space="0" w:color="auto"/>
            </w:tcBorders>
            <w:shd w:val="clear" w:color="000000" w:fill="C0C0C0"/>
            <w:noWrap/>
            <w:vAlign w:val="center"/>
            <w:hideMark/>
          </w:tcPr>
          <w:p w14:paraId="1361B6F8" w14:textId="77777777" w:rsidR="00384D34" w:rsidRPr="004E416F" w:rsidRDefault="00384D34" w:rsidP="002B2580">
            <w:pPr>
              <w:jc w:val="center"/>
              <w:rPr>
                <w:rFonts w:ascii="Arial" w:hAnsi="Arial" w:cs="Arial"/>
                <w:b/>
                <w:bCs/>
                <w:sz w:val="20"/>
              </w:rPr>
            </w:pPr>
            <w:r w:rsidRPr="004E416F">
              <w:rPr>
                <w:rFonts w:ascii="Arial" w:hAnsi="Arial" w:cs="Arial"/>
                <w:b/>
                <w:bCs/>
                <w:sz w:val="20"/>
              </w:rPr>
              <w:t>Oblasť</w:t>
            </w:r>
          </w:p>
        </w:tc>
        <w:tc>
          <w:tcPr>
            <w:tcW w:w="3616" w:type="dxa"/>
            <w:tcBorders>
              <w:top w:val="single" w:sz="4" w:space="0" w:color="auto"/>
              <w:left w:val="nil"/>
              <w:bottom w:val="nil"/>
              <w:right w:val="single" w:sz="4" w:space="0" w:color="auto"/>
            </w:tcBorders>
            <w:shd w:val="clear" w:color="000000" w:fill="C0C0C0"/>
            <w:noWrap/>
            <w:vAlign w:val="center"/>
            <w:hideMark/>
          </w:tcPr>
          <w:p w14:paraId="26B50C35" w14:textId="77777777" w:rsidR="00384D34" w:rsidRPr="004E416F" w:rsidRDefault="00384D34" w:rsidP="002B2580">
            <w:pPr>
              <w:jc w:val="center"/>
              <w:rPr>
                <w:rFonts w:ascii="Arial" w:hAnsi="Arial" w:cs="Arial"/>
                <w:b/>
                <w:bCs/>
                <w:sz w:val="20"/>
              </w:rPr>
            </w:pPr>
            <w:r w:rsidRPr="004E416F">
              <w:rPr>
                <w:rFonts w:ascii="Arial" w:hAnsi="Arial" w:cs="Arial"/>
                <w:b/>
                <w:bCs/>
                <w:sz w:val="20"/>
              </w:rPr>
              <w:t>Ulica</w:t>
            </w:r>
          </w:p>
        </w:tc>
        <w:tc>
          <w:tcPr>
            <w:tcW w:w="599" w:type="dxa"/>
            <w:tcBorders>
              <w:top w:val="single" w:sz="4" w:space="0" w:color="auto"/>
              <w:left w:val="nil"/>
              <w:bottom w:val="nil"/>
              <w:right w:val="single" w:sz="4" w:space="0" w:color="auto"/>
            </w:tcBorders>
            <w:shd w:val="clear" w:color="000000" w:fill="C0C0C0"/>
            <w:noWrap/>
            <w:vAlign w:val="center"/>
            <w:hideMark/>
          </w:tcPr>
          <w:p w14:paraId="0AA20501" w14:textId="77777777" w:rsidR="00384D34" w:rsidRPr="004E416F" w:rsidRDefault="00384D34" w:rsidP="002B2580">
            <w:pPr>
              <w:jc w:val="center"/>
              <w:rPr>
                <w:rFonts w:ascii="Arial" w:hAnsi="Arial" w:cs="Arial"/>
                <w:b/>
                <w:bCs/>
                <w:sz w:val="20"/>
              </w:rPr>
            </w:pPr>
            <w:r w:rsidRPr="004E416F">
              <w:rPr>
                <w:rFonts w:ascii="Arial" w:hAnsi="Arial" w:cs="Arial"/>
                <w:b/>
                <w:bCs/>
                <w:sz w:val="20"/>
              </w:rPr>
              <w:t>Č. op</w:t>
            </w:r>
          </w:p>
        </w:tc>
        <w:tc>
          <w:tcPr>
            <w:tcW w:w="1102" w:type="dxa"/>
            <w:tcBorders>
              <w:top w:val="single" w:sz="4" w:space="0" w:color="auto"/>
              <w:left w:val="nil"/>
              <w:bottom w:val="nil"/>
              <w:right w:val="single" w:sz="4" w:space="0" w:color="auto"/>
            </w:tcBorders>
            <w:shd w:val="clear" w:color="000000" w:fill="C0C0C0"/>
            <w:noWrap/>
            <w:vAlign w:val="center"/>
            <w:hideMark/>
          </w:tcPr>
          <w:p w14:paraId="04A6B03D" w14:textId="77777777" w:rsidR="00384D34" w:rsidRPr="004E416F" w:rsidRDefault="00384D34" w:rsidP="002B2580">
            <w:pPr>
              <w:jc w:val="center"/>
              <w:rPr>
                <w:rFonts w:ascii="Arial" w:hAnsi="Arial" w:cs="Arial"/>
                <w:b/>
                <w:bCs/>
                <w:sz w:val="20"/>
              </w:rPr>
            </w:pPr>
            <w:r w:rsidRPr="004E416F">
              <w:rPr>
                <w:rFonts w:ascii="Arial" w:hAnsi="Arial" w:cs="Arial"/>
                <w:b/>
                <w:bCs/>
                <w:sz w:val="20"/>
              </w:rPr>
              <w:t>orientacia</w:t>
            </w:r>
          </w:p>
        </w:tc>
        <w:tc>
          <w:tcPr>
            <w:tcW w:w="1180" w:type="dxa"/>
            <w:tcBorders>
              <w:top w:val="single" w:sz="4" w:space="0" w:color="auto"/>
              <w:left w:val="nil"/>
              <w:bottom w:val="nil"/>
              <w:right w:val="single" w:sz="4" w:space="0" w:color="auto"/>
            </w:tcBorders>
            <w:shd w:val="clear" w:color="000000" w:fill="B8CCE4"/>
            <w:noWrap/>
            <w:vAlign w:val="center"/>
            <w:hideMark/>
          </w:tcPr>
          <w:p w14:paraId="09C3C278" w14:textId="77777777" w:rsidR="00384D34" w:rsidRPr="004E416F" w:rsidRDefault="00384D34" w:rsidP="002B2580">
            <w:pPr>
              <w:jc w:val="center"/>
              <w:rPr>
                <w:rFonts w:ascii="Arial" w:hAnsi="Arial" w:cs="Arial"/>
                <w:b/>
                <w:bCs/>
                <w:sz w:val="20"/>
              </w:rPr>
            </w:pPr>
            <w:r w:rsidRPr="004E416F">
              <w:rPr>
                <w:rFonts w:ascii="Arial" w:hAnsi="Arial" w:cs="Arial"/>
                <w:b/>
                <w:bCs/>
                <w:sz w:val="20"/>
              </w:rPr>
              <w:t>plocha (m2)</w:t>
            </w:r>
          </w:p>
        </w:tc>
        <w:tc>
          <w:tcPr>
            <w:tcW w:w="1820" w:type="dxa"/>
            <w:tcBorders>
              <w:top w:val="single" w:sz="4" w:space="0" w:color="auto"/>
              <w:left w:val="nil"/>
              <w:bottom w:val="nil"/>
              <w:right w:val="single" w:sz="4" w:space="0" w:color="auto"/>
            </w:tcBorders>
            <w:shd w:val="clear" w:color="000000" w:fill="C0C0C0"/>
            <w:noWrap/>
            <w:vAlign w:val="center"/>
            <w:hideMark/>
          </w:tcPr>
          <w:p w14:paraId="360832D0" w14:textId="77777777" w:rsidR="00384D34" w:rsidRPr="004E416F" w:rsidRDefault="00384D34" w:rsidP="002B2580">
            <w:pPr>
              <w:jc w:val="center"/>
              <w:rPr>
                <w:rFonts w:ascii="Arial" w:hAnsi="Arial" w:cs="Arial"/>
                <w:b/>
                <w:bCs/>
                <w:sz w:val="20"/>
              </w:rPr>
            </w:pPr>
            <w:r w:rsidRPr="004E416F">
              <w:rPr>
                <w:rFonts w:ascii="Arial" w:hAnsi="Arial" w:cs="Arial"/>
                <w:b/>
                <w:bCs/>
                <w:sz w:val="20"/>
              </w:rPr>
              <w:t>Mestská časť</w:t>
            </w:r>
          </w:p>
        </w:tc>
        <w:tc>
          <w:tcPr>
            <w:tcW w:w="1720" w:type="dxa"/>
            <w:tcBorders>
              <w:top w:val="single" w:sz="4" w:space="0" w:color="auto"/>
              <w:left w:val="nil"/>
              <w:bottom w:val="nil"/>
              <w:right w:val="single" w:sz="4" w:space="0" w:color="auto"/>
            </w:tcBorders>
            <w:shd w:val="clear" w:color="000000" w:fill="C0C0C0"/>
            <w:vAlign w:val="center"/>
            <w:hideMark/>
          </w:tcPr>
          <w:p w14:paraId="73921865" w14:textId="77777777" w:rsidR="00384D34" w:rsidRPr="004E416F" w:rsidRDefault="00384D34" w:rsidP="002B2580">
            <w:pPr>
              <w:jc w:val="center"/>
              <w:rPr>
                <w:rFonts w:ascii="Arial" w:hAnsi="Arial" w:cs="Arial"/>
                <w:b/>
                <w:bCs/>
                <w:sz w:val="20"/>
              </w:rPr>
            </w:pPr>
            <w:r w:rsidRPr="004E416F">
              <w:rPr>
                <w:rFonts w:ascii="Arial" w:hAnsi="Arial" w:cs="Arial"/>
                <w:b/>
                <w:bCs/>
                <w:sz w:val="20"/>
              </w:rPr>
              <w:t>Úsek / Cesta</w:t>
            </w:r>
          </w:p>
        </w:tc>
        <w:tc>
          <w:tcPr>
            <w:tcW w:w="1142" w:type="dxa"/>
            <w:tcBorders>
              <w:top w:val="single" w:sz="8" w:space="0" w:color="auto"/>
              <w:left w:val="nil"/>
              <w:bottom w:val="nil"/>
              <w:right w:val="single" w:sz="4" w:space="0" w:color="auto"/>
            </w:tcBorders>
            <w:shd w:val="clear" w:color="000000" w:fill="C0C0C0"/>
            <w:vAlign w:val="center"/>
            <w:hideMark/>
          </w:tcPr>
          <w:p w14:paraId="46BEDBCB" w14:textId="77777777" w:rsidR="00384D34" w:rsidRPr="004E416F" w:rsidRDefault="00384D34" w:rsidP="002B2580">
            <w:pPr>
              <w:jc w:val="center"/>
              <w:rPr>
                <w:rFonts w:ascii="Arial" w:hAnsi="Arial"/>
                <w:b/>
                <w:bCs/>
                <w:sz w:val="20"/>
              </w:rPr>
            </w:pPr>
            <w:r w:rsidRPr="004E416F">
              <w:rPr>
                <w:rFonts w:ascii="Arial" w:hAnsi="Arial"/>
                <w:b/>
                <w:bCs/>
                <w:sz w:val="20"/>
              </w:rPr>
              <w:t>Jednotková cena</w:t>
            </w:r>
            <w:r w:rsidRPr="004E416F">
              <w:rPr>
                <w:rFonts w:ascii="Arial" w:hAnsi="Arial"/>
                <w:b/>
                <w:bCs/>
                <w:sz w:val="20"/>
              </w:rPr>
              <w:br/>
              <w:t>( EUR bez DPH )</w:t>
            </w:r>
          </w:p>
        </w:tc>
        <w:tc>
          <w:tcPr>
            <w:tcW w:w="1260" w:type="dxa"/>
            <w:tcBorders>
              <w:top w:val="single" w:sz="8" w:space="0" w:color="auto"/>
              <w:left w:val="nil"/>
              <w:bottom w:val="nil"/>
              <w:right w:val="nil"/>
            </w:tcBorders>
            <w:shd w:val="clear" w:color="000000" w:fill="C0C0C0"/>
            <w:vAlign w:val="center"/>
            <w:hideMark/>
          </w:tcPr>
          <w:p w14:paraId="2302D363" w14:textId="77777777" w:rsidR="00384D34" w:rsidRPr="004E416F" w:rsidRDefault="00384D34" w:rsidP="002B2580">
            <w:pPr>
              <w:jc w:val="center"/>
              <w:rPr>
                <w:rFonts w:ascii="Arial" w:hAnsi="Arial"/>
                <w:b/>
                <w:bCs/>
                <w:sz w:val="20"/>
              </w:rPr>
            </w:pPr>
            <w:r w:rsidRPr="004E416F">
              <w:rPr>
                <w:rFonts w:ascii="Arial" w:hAnsi="Arial"/>
                <w:b/>
                <w:bCs/>
                <w:sz w:val="20"/>
              </w:rPr>
              <w:t>Týždenná cykličnosť</w:t>
            </w:r>
          </w:p>
        </w:tc>
        <w:tc>
          <w:tcPr>
            <w:tcW w:w="1500" w:type="dxa"/>
            <w:tcBorders>
              <w:top w:val="single" w:sz="8" w:space="0" w:color="auto"/>
              <w:left w:val="single" w:sz="8" w:space="0" w:color="auto"/>
              <w:bottom w:val="nil"/>
              <w:right w:val="single" w:sz="8" w:space="0" w:color="auto"/>
            </w:tcBorders>
            <w:shd w:val="clear" w:color="000000" w:fill="C0C0C0"/>
            <w:vAlign w:val="center"/>
            <w:hideMark/>
          </w:tcPr>
          <w:p w14:paraId="3E74523C" w14:textId="77777777" w:rsidR="00384D34" w:rsidRPr="004E416F" w:rsidRDefault="00384D34" w:rsidP="002B2580">
            <w:pPr>
              <w:jc w:val="center"/>
              <w:rPr>
                <w:rFonts w:ascii="Arial" w:hAnsi="Arial"/>
                <w:b/>
                <w:bCs/>
                <w:sz w:val="20"/>
              </w:rPr>
            </w:pPr>
            <w:r w:rsidRPr="004E416F">
              <w:rPr>
                <w:rFonts w:ascii="Arial" w:hAnsi="Arial"/>
                <w:b/>
                <w:bCs/>
                <w:sz w:val="20"/>
              </w:rPr>
              <w:t>Obrat</w:t>
            </w:r>
            <w:r w:rsidRPr="004E416F">
              <w:rPr>
                <w:rFonts w:ascii="Arial" w:hAnsi="Arial"/>
                <w:b/>
                <w:bCs/>
                <w:sz w:val="20"/>
              </w:rPr>
              <w:br/>
              <w:t>( EUR bez DPH )</w:t>
            </w:r>
          </w:p>
        </w:tc>
      </w:tr>
      <w:tr w:rsidR="00384D34" w:rsidRPr="004E416F" w14:paraId="33E8F352" w14:textId="77777777" w:rsidTr="002B2580">
        <w:trPr>
          <w:trHeight w:val="255"/>
        </w:trPr>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2D8F49"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single" w:sz="4" w:space="0" w:color="auto"/>
              <w:left w:val="nil"/>
              <w:bottom w:val="single" w:sz="4" w:space="0" w:color="auto"/>
              <w:right w:val="single" w:sz="4" w:space="0" w:color="auto"/>
            </w:tcBorders>
            <w:shd w:val="clear" w:color="auto" w:fill="auto"/>
            <w:noWrap/>
            <w:vAlign w:val="bottom"/>
            <w:hideMark/>
          </w:tcPr>
          <w:p w14:paraId="5CDEC141" w14:textId="77777777" w:rsidR="00384D34" w:rsidRPr="004E416F" w:rsidRDefault="00384D34" w:rsidP="002B2580">
            <w:pPr>
              <w:rPr>
                <w:rFonts w:ascii="Arial" w:hAnsi="Arial" w:cs="Arial"/>
                <w:b/>
                <w:bCs/>
                <w:sz w:val="20"/>
              </w:rPr>
            </w:pPr>
            <w:r w:rsidRPr="004E416F">
              <w:rPr>
                <w:rFonts w:ascii="Arial" w:hAnsi="Arial" w:cs="Arial"/>
                <w:b/>
                <w:bCs/>
                <w:sz w:val="20"/>
              </w:rPr>
              <w:t>Dúbravská cesta</w:t>
            </w:r>
          </w:p>
        </w:tc>
        <w:tc>
          <w:tcPr>
            <w:tcW w:w="599" w:type="dxa"/>
            <w:tcBorders>
              <w:top w:val="single" w:sz="4" w:space="0" w:color="auto"/>
              <w:left w:val="nil"/>
              <w:bottom w:val="single" w:sz="4" w:space="0" w:color="auto"/>
              <w:right w:val="single" w:sz="4" w:space="0" w:color="auto"/>
            </w:tcBorders>
            <w:shd w:val="clear" w:color="auto" w:fill="auto"/>
            <w:noWrap/>
            <w:vAlign w:val="bottom"/>
            <w:hideMark/>
          </w:tcPr>
          <w:p w14:paraId="68A8BD5E" w14:textId="77777777" w:rsidR="00384D34" w:rsidRPr="004E416F" w:rsidRDefault="00384D34" w:rsidP="002B2580">
            <w:pPr>
              <w:jc w:val="center"/>
              <w:rPr>
                <w:rFonts w:ascii="Arial" w:hAnsi="Arial" w:cs="Arial"/>
                <w:sz w:val="20"/>
              </w:rPr>
            </w:pPr>
            <w:r w:rsidRPr="004E416F">
              <w:rPr>
                <w:rFonts w:ascii="Arial" w:hAnsi="Arial" w:cs="Arial"/>
                <w:sz w:val="20"/>
              </w:rPr>
              <w:t>511</w:t>
            </w:r>
          </w:p>
        </w:tc>
        <w:tc>
          <w:tcPr>
            <w:tcW w:w="1102" w:type="dxa"/>
            <w:tcBorders>
              <w:top w:val="single" w:sz="4" w:space="0" w:color="auto"/>
              <w:left w:val="nil"/>
              <w:bottom w:val="single" w:sz="4" w:space="0" w:color="auto"/>
              <w:right w:val="single" w:sz="4" w:space="0" w:color="auto"/>
            </w:tcBorders>
            <w:shd w:val="clear" w:color="auto" w:fill="auto"/>
            <w:noWrap/>
            <w:vAlign w:val="bottom"/>
            <w:hideMark/>
          </w:tcPr>
          <w:p w14:paraId="2C75A86D"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38CB18F1" w14:textId="77777777" w:rsidR="00384D34" w:rsidRPr="004E416F" w:rsidRDefault="00384D34" w:rsidP="002B2580">
            <w:pPr>
              <w:jc w:val="right"/>
              <w:rPr>
                <w:rFonts w:ascii="Arial" w:hAnsi="Arial" w:cs="Arial"/>
                <w:sz w:val="20"/>
              </w:rPr>
            </w:pPr>
            <w:r w:rsidRPr="004E416F">
              <w:rPr>
                <w:rFonts w:ascii="Arial" w:hAnsi="Arial" w:cs="Arial"/>
                <w:sz w:val="20"/>
              </w:rPr>
              <w:t>214,21</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14:paraId="6288A9FE"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14:paraId="2FEE6A50" w14:textId="77777777" w:rsidR="00384D34" w:rsidRPr="004E416F" w:rsidRDefault="00384D34" w:rsidP="002B2580">
            <w:pPr>
              <w:rPr>
                <w:rFonts w:ascii="Arial" w:hAnsi="Arial" w:cs="Arial"/>
                <w:sz w:val="20"/>
              </w:rPr>
            </w:pPr>
            <w:r w:rsidRPr="004E416F">
              <w:rPr>
                <w:rFonts w:ascii="Arial" w:hAnsi="Arial" w:cs="Arial"/>
                <w:sz w:val="20"/>
              </w:rPr>
              <w:t>Dúbravská cesta</w:t>
            </w:r>
          </w:p>
        </w:tc>
        <w:tc>
          <w:tcPr>
            <w:tcW w:w="1142" w:type="dxa"/>
            <w:tcBorders>
              <w:top w:val="single" w:sz="4" w:space="0" w:color="auto"/>
              <w:left w:val="nil"/>
              <w:bottom w:val="single" w:sz="4" w:space="0" w:color="auto"/>
              <w:right w:val="single" w:sz="4" w:space="0" w:color="auto"/>
            </w:tcBorders>
            <w:shd w:val="clear" w:color="auto" w:fill="FFFF00"/>
            <w:noWrap/>
            <w:vAlign w:val="bottom"/>
          </w:tcPr>
          <w:p w14:paraId="68714E42" w14:textId="77777777" w:rsidR="00384D34" w:rsidRPr="004E416F" w:rsidRDefault="00384D34" w:rsidP="002B2580">
            <w:pPr>
              <w:jc w:val="center"/>
              <w:rPr>
                <w:rFonts w:ascii="Arial" w:hAnsi="Arial" w:cs="Arial"/>
                <w:sz w:val="20"/>
              </w:rPr>
            </w:pP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DD439F4"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single" w:sz="4" w:space="0" w:color="auto"/>
              <w:left w:val="nil"/>
              <w:bottom w:val="single" w:sz="4" w:space="0" w:color="auto"/>
              <w:right w:val="single" w:sz="4" w:space="0" w:color="auto"/>
            </w:tcBorders>
            <w:shd w:val="clear" w:color="auto" w:fill="auto"/>
            <w:noWrap/>
            <w:vAlign w:val="bottom"/>
          </w:tcPr>
          <w:p w14:paraId="31C028C6" w14:textId="77777777" w:rsidR="00384D34" w:rsidRPr="004E416F" w:rsidRDefault="00384D34" w:rsidP="002B2580">
            <w:pPr>
              <w:jc w:val="right"/>
              <w:rPr>
                <w:rFonts w:ascii="Arial" w:hAnsi="Arial"/>
                <w:sz w:val="20"/>
              </w:rPr>
            </w:pPr>
          </w:p>
        </w:tc>
      </w:tr>
      <w:tr w:rsidR="00384D34" w:rsidRPr="004E416F" w14:paraId="34F13F23"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ACB5DE5"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36DDCA25" w14:textId="77777777" w:rsidR="00384D34" w:rsidRPr="004E416F" w:rsidRDefault="00384D34" w:rsidP="002B2580">
            <w:pPr>
              <w:rPr>
                <w:rFonts w:ascii="Arial" w:hAnsi="Arial" w:cs="Arial"/>
                <w:b/>
                <w:bCs/>
                <w:sz w:val="20"/>
              </w:rPr>
            </w:pPr>
            <w:r w:rsidRPr="004E416F">
              <w:rPr>
                <w:rFonts w:ascii="Arial" w:hAnsi="Arial" w:cs="Arial"/>
                <w:b/>
                <w:bCs/>
                <w:sz w:val="20"/>
              </w:rPr>
              <w:t>Cesta na Červený most</w:t>
            </w:r>
          </w:p>
        </w:tc>
        <w:tc>
          <w:tcPr>
            <w:tcW w:w="599" w:type="dxa"/>
            <w:tcBorders>
              <w:top w:val="nil"/>
              <w:left w:val="nil"/>
              <w:bottom w:val="single" w:sz="4" w:space="0" w:color="auto"/>
              <w:right w:val="single" w:sz="4" w:space="0" w:color="auto"/>
            </w:tcBorders>
            <w:shd w:val="clear" w:color="auto" w:fill="auto"/>
            <w:noWrap/>
            <w:vAlign w:val="bottom"/>
            <w:hideMark/>
          </w:tcPr>
          <w:p w14:paraId="75A0D0DE" w14:textId="77777777" w:rsidR="00384D34" w:rsidRPr="004E416F" w:rsidRDefault="00384D34" w:rsidP="002B2580">
            <w:pPr>
              <w:jc w:val="center"/>
              <w:rPr>
                <w:rFonts w:ascii="Arial" w:hAnsi="Arial" w:cs="Arial"/>
                <w:sz w:val="20"/>
              </w:rPr>
            </w:pPr>
            <w:r w:rsidRPr="004E416F">
              <w:rPr>
                <w:rFonts w:ascii="Arial" w:hAnsi="Arial" w:cs="Arial"/>
                <w:sz w:val="20"/>
              </w:rPr>
              <w:t>558</w:t>
            </w:r>
          </w:p>
        </w:tc>
        <w:tc>
          <w:tcPr>
            <w:tcW w:w="1102" w:type="dxa"/>
            <w:tcBorders>
              <w:top w:val="nil"/>
              <w:left w:val="nil"/>
              <w:bottom w:val="single" w:sz="4" w:space="0" w:color="auto"/>
              <w:right w:val="single" w:sz="4" w:space="0" w:color="auto"/>
            </w:tcBorders>
            <w:shd w:val="clear" w:color="auto" w:fill="auto"/>
            <w:noWrap/>
            <w:vAlign w:val="bottom"/>
            <w:hideMark/>
          </w:tcPr>
          <w:p w14:paraId="3579D646"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1E1E1E90" w14:textId="77777777" w:rsidR="00384D34" w:rsidRPr="004E416F" w:rsidRDefault="00384D34" w:rsidP="002B2580">
            <w:pPr>
              <w:jc w:val="right"/>
              <w:rPr>
                <w:rFonts w:ascii="Arial" w:hAnsi="Arial" w:cs="Arial"/>
                <w:sz w:val="20"/>
              </w:rPr>
            </w:pPr>
            <w:r w:rsidRPr="004E416F">
              <w:rPr>
                <w:rFonts w:ascii="Arial" w:hAnsi="Arial" w:cs="Arial"/>
                <w:sz w:val="20"/>
              </w:rPr>
              <w:t>1 973,37</w:t>
            </w:r>
          </w:p>
        </w:tc>
        <w:tc>
          <w:tcPr>
            <w:tcW w:w="1820" w:type="dxa"/>
            <w:tcBorders>
              <w:top w:val="nil"/>
              <w:left w:val="nil"/>
              <w:bottom w:val="single" w:sz="4" w:space="0" w:color="auto"/>
              <w:right w:val="single" w:sz="4" w:space="0" w:color="auto"/>
            </w:tcBorders>
            <w:shd w:val="clear" w:color="auto" w:fill="auto"/>
            <w:noWrap/>
            <w:vAlign w:val="bottom"/>
            <w:hideMark/>
          </w:tcPr>
          <w:p w14:paraId="048739B5"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52BD7B7E" w14:textId="77777777" w:rsidR="00384D34" w:rsidRPr="004E416F" w:rsidRDefault="00384D34" w:rsidP="002B2580">
            <w:pPr>
              <w:rPr>
                <w:rFonts w:ascii="Arial" w:hAnsi="Arial" w:cs="Arial"/>
                <w:sz w:val="20"/>
              </w:rPr>
            </w:pPr>
            <w:r w:rsidRPr="004E416F">
              <w:rPr>
                <w:rFonts w:ascii="Arial" w:hAnsi="Arial" w:cs="Arial"/>
                <w:sz w:val="20"/>
              </w:rPr>
              <w:t>Cesta na Červený most</w:t>
            </w:r>
          </w:p>
        </w:tc>
        <w:tc>
          <w:tcPr>
            <w:tcW w:w="1142" w:type="dxa"/>
            <w:tcBorders>
              <w:top w:val="nil"/>
              <w:left w:val="nil"/>
              <w:bottom w:val="single" w:sz="4" w:space="0" w:color="auto"/>
              <w:right w:val="single" w:sz="4" w:space="0" w:color="auto"/>
            </w:tcBorders>
            <w:shd w:val="clear" w:color="auto" w:fill="FFFF00"/>
            <w:noWrap/>
            <w:vAlign w:val="bottom"/>
          </w:tcPr>
          <w:p w14:paraId="4A376717"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A7AC0C9"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242BA48" w14:textId="77777777" w:rsidR="00384D34" w:rsidRPr="004E416F" w:rsidRDefault="00384D34" w:rsidP="002B2580">
            <w:pPr>
              <w:jc w:val="right"/>
              <w:rPr>
                <w:rFonts w:ascii="Arial" w:hAnsi="Arial"/>
                <w:sz w:val="20"/>
              </w:rPr>
            </w:pPr>
          </w:p>
        </w:tc>
      </w:tr>
      <w:tr w:rsidR="00384D34" w:rsidRPr="004E416F" w14:paraId="677FCD48" w14:textId="77777777" w:rsidTr="002B2580">
        <w:trPr>
          <w:trHeight w:val="76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60FF988"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DE4ABC0" w14:textId="77777777" w:rsidR="00384D34" w:rsidRPr="004E416F" w:rsidRDefault="00384D34" w:rsidP="002B2580">
            <w:pPr>
              <w:rPr>
                <w:rFonts w:ascii="Arial" w:hAnsi="Arial" w:cs="Arial"/>
                <w:b/>
                <w:bCs/>
                <w:sz w:val="20"/>
              </w:rPr>
            </w:pPr>
            <w:r w:rsidRPr="004E416F">
              <w:rPr>
                <w:rFonts w:ascii="Arial" w:hAnsi="Arial" w:cs="Arial"/>
                <w:b/>
                <w:bCs/>
                <w:sz w:val="20"/>
              </w:rPr>
              <w:t>Cesta na Červený most</w:t>
            </w:r>
          </w:p>
        </w:tc>
        <w:tc>
          <w:tcPr>
            <w:tcW w:w="599" w:type="dxa"/>
            <w:tcBorders>
              <w:top w:val="nil"/>
              <w:left w:val="nil"/>
              <w:bottom w:val="single" w:sz="4" w:space="0" w:color="auto"/>
              <w:right w:val="single" w:sz="4" w:space="0" w:color="auto"/>
            </w:tcBorders>
            <w:shd w:val="clear" w:color="auto" w:fill="auto"/>
            <w:noWrap/>
            <w:vAlign w:val="bottom"/>
            <w:hideMark/>
          </w:tcPr>
          <w:p w14:paraId="589DBA51" w14:textId="77777777" w:rsidR="00384D34" w:rsidRPr="004E416F" w:rsidRDefault="00384D34" w:rsidP="002B2580">
            <w:pPr>
              <w:jc w:val="center"/>
              <w:rPr>
                <w:rFonts w:ascii="Arial" w:hAnsi="Arial" w:cs="Arial"/>
                <w:sz w:val="20"/>
              </w:rPr>
            </w:pPr>
            <w:r w:rsidRPr="004E416F">
              <w:rPr>
                <w:rFonts w:ascii="Arial" w:hAnsi="Arial" w:cs="Arial"/>
                <w:sz w:val="20"/>
              </w:rPr>
              <w:t>558</w:t>
            </w:r>
          </w:p>
        </w:tc>
        <w:tc>
          <w:tcPr>
            <w:tcW w:w="1102" w:type="dxa"/>
            <w:tcBorders>
              <w:top w:val="nil"/>
              <w:left w:val="nil"/>
              <w:bottom w:val="single" w:sz="4" w:space="0" w:color="auto"/>
              <w:right w:val="single" w:sz="4" w:space="0" w:color="auto"/>
            </w:tcBorders>
            <w:shd w:val="clear" w:color="auto" w:fill="auto"/>
            <w:noWrap/>
            <w:vAlign w:val="bottom"/>
            <w:hideMark/>
          </w:tcPr>
          <w:p w14:paraId="36019FE6"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776018A9" w14:textId="77777777" w:rsidR="00384D34" w:rsidRPr="004E416F" w:rsidRDefault="00384D34" w:rsidP="002B2580">
            <w:pPr>
              <w:jc w:val="right"/>
              <w:rPr>
                <w:rFonts w:ascii="Arial" w:hAnsi="Arial" w:cs="Arial"/>
                <w:sz w:val="20"/>
              </w:rPr>
            </w:pPr>
            <w:r w:rsidRPr="004E416F">
              <w:rPr>
                <w:rFonts w:ascii="Arial" w:hAnsi="Arial" w:cs="Arial"/>
                <w:sz w:val="20"/>
              </w:rPr>
              <w:t>2 826,98</w:t>
            </w:r>
          </w:p>
        </w:tc>
        <w:tc>
          <w:tcPr>
            <w:tcW w:w="1820" w:type="dxa"/>
            <w:tcBorders>
              <w:top w:val="nil"/>
              <w:left w:val="nil"/>
              <w:bottom w:val="single" w:sz="4" w:space="0" w:color="auto"/>
              <w:right w:val="single" w:sz="4" w:space="0" w:color="auto"/>
            </w:tcBorders>
            <w:shd w:val="clear" w:color="auto" w:fill="auto"/>
            <w:noWrap/>
            <w:vAlign w:val="bottom"/>
            <w:hideMark/>
          </w:tcPr>
          <w:p w14:paraId="3C9F10FE"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3D5BB505" w14:textId="77777777" w:rsidR="00384D34" w:rsidRPr="004E416F" w:rsidRDefault="00384D34" w:rsidP="002B2580">
            <w:pPr>
              <w:spacing w:after="240"/>
              <w:rPr>
                <w:rFonts w:ascii="Arial" w:hAnsi="Arial" w:cs="Arial"/>
                <w:sz w:val="20"/>
              </w:rPr>
            </w:pPr>
            <w:r w:rsidRPr="004E416F">
              <w:rPr>
                <w:rFonts w:ascii="Arial" w:hAnsi="Arial" w:cs="Arial"/>
                <w:sz w:val="20"/>
              </w:rPr>
              <w:t>Cesta na Červený most</w:t>
            </w:r>
          </w:p>
        </w:tc>
        <w:tc>
          <w:tcPr>
            <w:tcW w:w="1142" w:type="dxa"/>
            <w:tcBorders>
              <w:top w:val="nil"/>
              <w:left w:val="nil"/>
              <w:bottom w:val="single" w:sz="4" w:space="0" w:color="auto"/>
              <w:right w:val="single" w:sz="4" w:space="0" w:color="auto"/>
            </w:tcBorders>
            <w:shd w:val="clear" w:color="auto" w:fill="FFFF00"/>
            <w:noWrap/>
            <w:vAlign w:val="bottom"/>
          </w:tcPr>
          <w:p w14:paraId="023C4501"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D2FF614"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4003862" w14:textId="77777777" w:rsidR="00384D34" w:rsidRPr="004E416F" w:rsidRDefault="00384D34" w:rsidP="002B2580">
            <w:pPr>
              <w:jc w:val="right"/>
              <w:rPr>
                <w:rFonts w:ascii="Arial" w:hAnsi="Arial"/>
                <w:sz w:val="20"/>
              </w:rPr>
            </w:pPr>
          </w:p>
        </w:tc>
      </w:tr>
      <w:tr w:rsidR="00384D34" w:rsidRPr="004E416F" w14:paraId="265B0957"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CF3408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AFEB703" w14:textId="77777777" w:rsidR="00384D34" w:rsidRPr="004E416F" w:rsidRDefault="00384D34" w:rsidP="002B2580">
            <w:pPr>
              <w:rPr>
                <w:rFonts w:ascii="Arial" w:hAnsi="Arial" w:cs="Arial"/>
                <w:b/>
                <w:bCs/>
                <w:sz w:val="20"/>
              </w:rPr>
            </w:pPr>
            <w:r w:rsidRPr="004E416F">
              <w:rPr>
                <w:rFonts w:ascii="Arial" w:hAnsi="Arial" w:cs="Arial"/>
                <w:b/>
                <w:bCs/>
                <w:sz w:val="20"/>
              </w:rPr>
              <w:t>Botanická</w:t>
            </w:r>
          </w:p>
        </w:tc>
        <w:tc>
          <w:tcPr>
            <w:tcW w:w="599" w:type="dxa"/>
            <w:tcBorders>
              <w:top w:val="nil"/>
              <w:left w:val="nil"/>
              <w:bottom w:val="single" w:sz="4" w:space="0" w:color="auto"/>
              <w:right w:val="single" w:sz="4" w:space="0" w:color="auto"/>
            </w:tcBorders>
            <w:shd w:val="clear" w:color="auto" w:fill="auto"/>
            <w:noWrap/>
            <w:vAlign w:val="bottom"/>
            <w:hideMark/>
          </w:tcPr>
          <w:p w14:paraId="68BFA443" w14:textId="77777777" w:rsidR="00384D34" w:rsidRPr="004E416F" w:rsidRDefault="00384D34" w:rsidP="002B2580">
            <w:pPr>
              <w:jc w:val="center"/>
              <w:rPr>
                <w:rFonts w:ascii="Arial" w:hAnsi="Arial" w:cs="Arial"/>
                <w:sz w:val="20"/>
              </w:rPr>
            </w:pPr>
            <w:r w:rsidRPr="004E416F">
              <w:rPr>
                <w:rFonts w:ascii="Arial" w:hAnsi="Arial" w:cs="Arial"/>
                <w:sz w:val="20"/>
              </w:rPr>
              <w:t>561</w:t>
            </w:r>
          </w:p>
        </w:tc>
        <w:tc>
          <w:tcPr>
            <w:tcW w:w="1102" w:type="dxa"/>
            <w:tcBorders>
              <w:top w:val="nil"/>
              <w:left w:val="nil"/>
              <w:bottom w:val="single" w:sz="4" w:space="0" w:color="auto"/>
              <w:right w:val="single" w:sz="4" w:space="0" w:color="auto"/>
            </w:tcBorders>
            <w:shd w:val="clear" w:color="auto" w:fill="auto"/>
            <w:noWrap/>
            <w:vAlign w:val="bottom"/>
            <w:hideMark/>
          </w:tcPr>
          <w:p w14:paraId="1B0D84B2"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70A858C8" w14:textId="77777777" w:rsidR="00384D34" w:rsidRPr="004E416F" w:rsidRDefault="00384D34" w:rsidP="002B2580">
            <w:pPr>
              <w:jc w:val="right"/>
              <w:rPr>
                <w:rFonts w:ascii="Arial" w:hAnsi="Arial" w:cs="Arial"/>
                <w:sz w:val="20"/>
              </w:rPr>
            </w:pPr>
            <w:r w:rsidRPr="004E416F">
              <w:rPr>
                <w:rFonts w:ascii="Arial" w:hAnsi="Arial" w:cs="Arial"/>
                <w:sz w:val="20"/>
              </w:rPr>
              <w:t>2 567,04</w:t>
            </w:r>
          </w:p>
        </w:tc>
        <w:tc>
          <w:tcPr>
            <w:tcW w:w="1820" w:type="dxa"/>
            <w:tcBorders>
              <w:top w:val="nil"/>
              <w:left w:val="nil"/>
              <w:bottom w:val="single" w:sz="4" w:space="0" w:color="auto"/>
              <w:right w:val="single" w:sz="4" w:space="0" w:color="auto"/>
            </w:tcBorders>
            <w:shd w:val="clear" w:color="auto" w:fill="auto"/>
            <w:noWrap/>
            <w:vAlign w:val="bottom"/>
            <w:hideMark/>
          </w:tcPr>
          <w:p w14:paraId="0562F2BC"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4006D65C" w14:textId="77777777" w:rsidR="00384D34" w:rsidRPr="004E416F" w:rsidRDefault="00384D34" w:rsidP="002B2580">
            <w:pPr>
              <w:rPr>
                <w:rFonts w:ascii="Arial" w:hAnsi="Arial" w:cs="Arial"/>
                <w:sz w:val="20"/>
              </w:rPr>
            </w:pPr>
            <w:r w:rsidRPr="004E416F">
              <w:rPr>
                <w:rFonts w:ascii="Arial" w:hAnsi="Arial" w:cs="Arial"/>
                <w:sz w:val="20"/>
              </w:rPr>
              <w:t>Botanická</w:t>
            </w:r>
          </w:p>
        </w:tc>
        <w:tc>
          <w:tcPr>
            <w:tcW w:w="1142" w:type="dxa"/>
            <w:tcBorders>
              <w:top w:val="nil"/>
              <w:left w:val="nil"/>
              <w:bottom w:val="single" w:sz="4" w:space="0" w:color="auto"/>
              <w:right w:val="single" w:sz="4" w:space="0" w:color="auto"/>
            </w:tcBorders>
            <w:shd w:val="clear" w:color="auto" w:fill="FFFF00"/>
            <w:noWrap/>
            <w:vAlign w:val="bottom"/>
          </w:tcPr>
          <w:p w14:paraId="615A6CE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50FA4F7"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4387E89" w14:textId="77777777" w:rsidR="00384D34" w:rsidRPr="004E416F" w:rsidRDefault="00384D34" w:rsidP="002B2580">
            <w:pPr>
              <w:jc w:val="right"/>
              <w:rPr>
                <w:rFonts w:ascii="Arial" w:hAnsi="Arial"/>
                <w:sz w:val="20"/>
              </w:rPr>
            </w:pPr>
          </w:p>
        </w:tc>
      </w:tr>
      <w:tr w:rsidR="00384D34" w:rsidRPr="004E416F" w14:paraId="2F33769D"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D821198"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1E9B688" w14:textId="77777777" w:rsidR="00384D34" w:rsidRPr="004E416F" w:rsidRDefault="00384D34" w:rsidP="002B2580">
            <w:pPr>
              <w:rPr>
                <w:rFonts w:ascii="Arial" w:hAnsi="Arial" w:cs="Arial"/>
                <w:b/>
                <w:bCs/>
                <w:sz w:val="20"/>
              </w:rPr>
            </w:pPr>
            <w:r w:rsidRPr="004E416F">
              <w:rPr>
                <w:rFonts w:ascii="Arial" w:hAnsi="Arial" w:cs="Arial"/>
                <w:b/>
                <w:bCs/>
                <w:sz w:val="20"/>
              </w:rPr>
              <w:t>Botanická</w:t>
            </w:r>
          </w:p>
        </w:tc>
        <w:tc>
          <w:tcPr>
            <w:tcW w:w="599" w:type="dxa"/>
            <w:tcBorders>
              <w:top w:val="nil"/>
              <w:left w:val="nil"/>
              <w:bottom w:val="single" w:sz="4" w:space="0" w:color="auto"/>
              <w:right w:val="single" w:sz="4" w:space="0" w:color="auto"/>
            </w:tcBorders>
            <w:shd w:val="clear" w:color="auto" w:fill="auto"/>
            <w:noWrap/>
            <w:vAlign w:val="bottom"/>
            <w:hideMark/>
          </w:tcPr>
          <w:p w14:paraId="0E0C4FBC" w14:textId="77777777" w:rsidR="00384D34" w:rsidRPr="004E416F" w:rsidRDefault="00384D34" w:rsidP="002B2580">
            <w:pPr>
              <w:jc w:val="center"/>
              <w:rPr>
                <w:rFonts w:ascii="Arial" w:hAnsi="Arial" w:cs="Arial"/>
                <w:sz w:val="20"/>
              </w:rPr>
            </w:pPr>
            <w:r w:rsidRPr="004E416F">
              <w:rPr>
                <w:rFonts w:ascii="Arial" w:hAnsi="Arial" w:cs="Arial"/>
                <w:sz w:val="20"/>
              </w:rPr>
              <w:t>561</w:t>
            </w:r>
          </w:p>
        </w:tc>
        <w:tc>
          <w:tcPr>
            <w:tcW w:w="1102" w:type="dxa"/>
            <w:tcBorders>
              <w:top w:val="nil"/>
              <w:left w:val="nil"/>
              <w:bottom w:val="single" w:sz="4" w:space="0" w:color="auto"/>
              <w:right w:val="single" w:sz="4" w:space="0" w:color="auto"/>
            </w:tcBorders>
            <w:shd w:val="clear" w:color="auto" w:fill="auto"/>
            <w:noWrap/>
            <w:vAlign w:val="bottom"/>
            <w:hideMark/>
          </w:tcPr>
          <w:p w14:paraId="095B87FD"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177C9A3A" w14:textId="77777777" w:rsidR="00384D34" w:rsidRPr="004E416F" w:rsidRDefault="00384D34" w:rsidP="002B2580">
            <w:pPr>
              <w:jc w:val="right"/>
              <w:rPr>
                <w:rFonts w:ascii="Arial" w:hAnsi="Arial" w:cs="Arial"/>
                <w:sz w:val="20"/>
              </w:rPr>
            </w:pPr>
            <w:r w:rsidRPr="004E416F">
              <w:rPr>
                <w:rFonts w:ascii="Arial" w:hAnsi="Arial" w:cs="Arial"/>
                <w:sz w:val="20"/>
              </w:rPr>
              <w:t>1 962,52</w:t>
            </w:r>
          </w:p>
        </w:tc>
        <w:tc>
          <w:tcPr>
            <w:tcW w:w="1820" w:type="dxa"/>
            <w:tcBorders>
              <w:top w:val="nil"/>
              <w:left w:val="nil"/>
              <w:bottom w:val="single" w:sz="4" w:space="0" w:color="auto"/>
              <w:right w:val="single" w:sz="4" w:space="0" w:color="auto"/>
            </w:tcBorders>
            <w:shd w:val="clear" w:color="auto" w:fill="auto"/>
            <w:noWrap/>
            <w:vAlign w:val="bottom"/>
            <w:hideMark/>
          </w:tcPr>
          <w:p w14:paraId="22356815"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75E6AC44" w14:textId="77777777" w:rsidR="00384D34" w:rsidRPr="004E416F" w:rsidRDefault="00384D34" w:rsidP="002B2580">
            <w:pPr>
              <w:rPr>
                <w:rFonts w:ascii="Arial" w:hAnsi="Arial" w:cs="Arial"/>
                <w:sz w:val="20"/>
              </w:rPr>
            </w:pPr>
            <w:r w:rsidRPr="004E416F">
              <w:rPr>
                <w:rFonts w:ascii="Arial" w:hAnsi="Arial" w:cs="Arial"/>
                <w:sz w:val="20"/>
              </w:rPr>
              <w:t>Botanická</w:t>
            </w:r>
          </w:p>
        </w:tc>
        <w:tc>
          <w:tcPr>
            <w:tcW w:w="1142" w:type="dxa"/>
            <w:tcBorders>
              <w:top w:val="nil"/>
              <w:left w:val="nil"/>
              <w:bottom w:val="single" w:sz="4" w:space="0" w:color="auto"/>
              <w:right w:val="single" w:sz="4" w:space="0" w:color="auto"/>
            </w:tcBorders>
            <w:shd w:val="clear" w:color="auto" w:fill="FFFF00"/>
            <w:noWrap/>
            <w:vAlign w:val="bottom"/>
          </w:tcPr>
          <w:p w14:paraId="2D6BA736"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5FA9BDC"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A3A0736" w14:textId="77777777" w:rsidR="00384D34" w:rsidRPr="004E416F" w:rsidRDefault="00384D34" w:rsidP="002B2580">
            <w:pPr>
              <w:jc w:val="right"/>
              <w:rPr>
                <w:rFonts w:ascii="Arial" w:hAnsi="Arial"/>
                <w:sz w:val="20"/>
              </w:rPr>
            </w:pPr>
          </w:p>
        </w:tc>
      </w:tr>
      <w:tr w:rsidR="00384D34" w:rsidRPr="004E416F" w14:paraId="5E58425C"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645A304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2FA6243" w14:textId="77777777" w:rsidR="00384D34" w:rsidRPr="004E416F" w:rsidRDefault="00384D34" w:rsidP="002B2580">
            <w:pPr>
              <w:rPr>
                <w:rFonts w:ascii="Arial" w:hAnsi="Arial" w:cs="Arial"/>
                <w:b/>
                <w:bCs/>
                <w:sz w:val="20"/>
              </w:rPr>
            </w:pPr>
            <w:r w:rsidRPr="004E416F">
              <w:rPr>
                <w:rFonts w:ascii="Arial" w:hAnsi="Arial" w:cs="Arial"/>
                <w:b/>
                <w:bCs/>
                <w:sz w:val="20"/>
              </w:rPr>
              <w:t>Ilkovičova</w:t>
            </w:r>
          </w:p>
        </w:tc>
        <w:tc>
          <w:tcPr>
            <w:tcW w:w="599" w:type="dxa"/>
            <w:tcBorders>
              <w:top w:val="nil"/>
              <w:left w:val="nil"/>
              <w:bottom w:val="single" w:sz="4" w:space="0" w:color="auto"/>
              <w:right w:val="single" w:sz="4" w:space="0" w:color="auto"/>
            </w:tcBorders>
            <w:shd w:val="clear" w:color="auto" w:fill="auto"/>
            <w:noWrap/>
            <w:vAlign w:val="bottom"/>
            <w:hideMark/>
          </w:tcPr>
          <w:p w14:paraId="0A98A213" w14:textId="77777777" w:rsidR="00384D34" w:rsidRPr="004E416F" w:rsidRDefault="00384D34" w:rsidP="002B2580">
            <w:pPr>
              <w:jc w:val="center"/>
              <w:rPr>
                <w:rFonts w:ascii="Arial" w:hAnsi="Arial" w:cs="Arial"/>
                <w:sz w:val="20"/>
              </w:rPr>
            </w:pPr>
            <w:r w:rsidRPr="004E416F">
              <w:rPr>
                <w:rFonts w:ascii="Arial" w:hAnsi="Arial" w:cs="Arial"/>
                <w:sz w:val="20"/>
              </w:rPr>
              <w:t>561</w:t>
            </w:r>
          </w:p>
        </w:tc>
        <w:tc>
          <w:tcPr>
            <w:tcW w:w="1102" w:type="dxa"/>
            <w:tcBorders>
              <w:top w:val="nil"/>
              <w:left w:val="nil"/>
              <w:bottom w:val="single" w:sz="4" w:space="0" w:color="auto"/>
              <w:right w:val="single" w:sz="4" w:space="0" w:color="auto"/>
            </w:tcBorders>
            <w:shd w:val="clear" w:color="auto" w:fill="auto"/>
            <w:noWrap/>
            <w:vAlign w:val="bottom"/>
            <w:hideMark/>
          </w:tcPr>
          <w:p w14:paraId="1C8E5E97"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1CCF765D" w14:textId="77777777" w:rsidR="00384D34" w:rsidRPr="004E416F" w:rsidRDefault="00384D34" w:rsidP="002B2580">
            <w:pPr>
              <w:jc w:val="right"/>
              <w:rPr>
                <w:rFonts w:ascii="Arial" w:hAnsi="Arial" w:cs="Arial"/>
                <w:sz w:val="20"/>
              </w:rPr>
            </w:pPr>
            <w:r w:rsidRPr="004E416F">
              <w:rPr>
                <w:rFonts w:ascii="Arial" w:hAnsi="Arial" w:cs="Arial"/>
                <w:sz w:val="20"/>
              </w:rPr>
              <w:t>491,33</w:t>
            </w:r>
          </w:p>
        </w:tc>
        <w:tc>
          <w:tcPr>
            <w:tcW w:w="1820" w:type="dxa"/>
            <w:tcBorders>
              <w:top w:val="nil"/>
              <w:left w:val="nil"/>
              <w:bottom w:val="single" w:sz="4" w:space="0" w:color="auto"/>
              <w:right w:val="single" w:sz="4" w:space="0" w:color="auto"/>
            </w:tcBorders>
            <w:shd w:val="clear" w:color="auto" w:fill="auto"/>
            <w:noWrap/>
            <w:vAlign w:val="bottom"/>
            <w:hideMark/>
          </w:tcPr>
          <w:p w14:paraId="5DFC8767"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3BE36E68" w14:textId="77777777" w:rsidR="00384D34" w:rsidRPr="004E416F" w:rsidRDefault="00384D34" w:rsidP="002B2580">
            <w:pPr>
              <w:rPr>
                <w:rFonts w:ascii="Arial" w:hAnsi="Arial" w:cs="Arial"/>
                <w:sz w:val="20"/>
              </w:rPr>
            </w:pPr>
            <w:r w:rsidRPr="004E416F">
              <w:rPr>
                <w:rFonts w:ascii="Arial" w:hAnsi="Arial" w:cs="Arial"/>
                <w:sz w:val="20"/>
              </w:rPr>
              <w:t>Ilkovičova</w:t>
            </w:r>
          </w:p>
        </w:tc>
        <w:tc>
          <w:tcPr>
            <w:tcW w:w="1142" w:type="dxa"/>
            <w:tcBorders>
              <w:top w:val="nil"/>
              <w:left w:val="nil"/>
              <w:bottom w:val="single" w:sz="4" w:space="0" w:color="auto"/>
              <w:right w:val="single" w:sz="4" w:space="0" w:color="auto"/>
            </w:tcBorders>
            <w:shd w:val="clear" w:color="auto" w:fill="FFFF00"/>
            <w:noWrap/>
            <w:vAlign w:val="bottom"/>
          </w:tcPr>
          <w:p w14:paraId="1F0F6C84"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DC2CA89"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4E0C7A8" w14:textId="77777777" w:rsidR="00384D34" w:rsidRPr="004E416F" w:rsidRDefault="00384D34" w:rsidP="002B2580">
            <w:pPr>
              <w:jc w:val="right"/>
              <w:rPr>
                <w:rFonts w:ascii="Arial" w:hAnsi="Arial"/>
                <w:sz w:val="20"/>
              </w:rPr>
            </w:pPr>
          </w:p>
        </w:tc>
      </w:tr>
      <w:tr w:rsidR="00384D34" w:rsidRPr="004E416F" w14:paraId="01FD10D1"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AF6A47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30FD898" w14:textId="77777777" w:rsidR="00384D34" w:rsidRPr="004E416F" w:rsidRDefault="00384D34" w:rsidP="002B2580">
            <w:pPr>
              <w:rPr>
                <w:rFonts w:ascii="Arial" w:hAnsi="Arial" w:cs="Arial"/>
                <w:b/>
                <w:bCs/>
                <w:sz w:val="20"/>
              </w:rPr>
            </w:pPr>
            <w:r w:rsidRPr="004E416F">
              <w:rPr>
                <w:rFonts w:ascii="Arial" w:hAnsi="Arial" w:cs="Arial"/>
                <w:b/>
                <w:bCs/>
                <w:sz w:val="20"/>
              </w:rPr>
              <w:t>Staré grunty</w:t>
            </w:r>
          </w:p>
        </w:tc>
        <w:tc>
          <w:tcPr>
            <w:tcW w:w="599" w:type="dxa"/>
            <w:tcBorders>
              <w:top w:val="nil"/>
              <w:left w:val="nil"/>
              <w:bottom w:val="single" w:sz="4" w:space="0" w:color="auto"/>
              <w:right w:val="single" w:sz="4" w:space="0" w:color="auto"/>
            </w:tcBorders>
            <w:shd w:val="clear" w:color="auto" w:fill="auto"/>
            <w:noWrap/>
            <w:vAlign w:val="bottom"/>
            <w:hideMark/>
          </w:tcPr>
          <w:p w14:paraId="71F53321" w14:textId="77777777" w:rsidR="00384D34" w:rsidRPr="004E416F" w:rsidRDefault="00384D34" w:rsidP="002B2580">
            <w:pPr>
              <w:jc w:val="center"/>
              <w:rPr>
                <w:rFonts w:ascii="Arial" w:hAnsi="Arial" w:cs="Arial"/>
                <w:sz w:val="20"/>
              </w:rPr>
            </w:pPr>
            <w:r w:rsidRPr="004E416F">
              <w:rPr>
                <w:rFonts w:ascii="Arial" w:hAnsi="Arial" w:cs="Arial"/>
                <w:sz w:val="20"/>
              </w:rPr>
              <w:t>561</w:t>
            </w:r>
          </w:p>
        </w:tc>
        <w:tc>
          <w:tcPr>
            <w:tcW w:w="1102" w:type="dxa"/>
            <w:tcBorders>
              <w:top w:val="nil"/>
              <w:left w:val="nil"/>
              <w:bottom w:val="single" w:sz="4" w:space="0" w:color="auto"/>
              <w:right w:val="single" w:sz="4" w:space="0" w:color="auto"/>
            </w:tcBorders>
            <w:shd w:val="clear" w:color="auto" w:fill="auto"/>
            <w:noWrap/>
            <w:vAlign w:val="bottom"/>
            <w:hideMark/>
          </w:tcPr>
          <w:p w14:paraId="66B7791D"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27AE3EC1" w14:textId="77777777" w:rsidR="00384D34" w:rsidRPr="004E416F" w:rsidRDefault="00384D34" w:rsidP="002B2580">
            <w:pPr>
              <w:jc w:val="right"/>
              <w:rPr>
                <w:rFonts w:ascii="Arial" w:hAnsi="Arial" w:cs="Arial"/>
                <w:sz w:val="20"/>
              </w:rPr>
            </w:pPr>
            <w:r w:rsidRPr="004E416F">
              <w:rPr>
                <w:rFonts w:ascii="Arial" w:hAnsi="Arial" w:cs="Arial"/>
                <w:sz w:val="20"/>
              </w:rPr>
              <w:t>2 820,63</w:t>
            </w:r>
          </w:p>
        </w:tc>
        <w:tc>
          <w:tcPr>
            <w:tcW w:w="1820" w:type="dxa"/>
            <w:tcBorders>
              <w:top w:val="nil"/>
              <w:left w:val="nil"/>
              <w:bottom w:val="single" w:sz="4" w:space="0" w:color="auto"/>
              <w:right w:val="single" w:sz="4" w:space="0" w:color="auto"/>
            </w:tcBorders>
            <w:shd w:val="clear" w:color="auto" w:fill="auto"/>
            <w:noWrap/>
            <w:vAlign w:val="bottom"/>
            <w:hideMark/>
          </w:tcPr>
          <w:p w14:paraId="62AA3732"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37146523" w14:textId="77777777" w:rsidR="00384D34" w:rsidRPr="004E416F" w:rsidRDefault="00384D34" w:rsidP="002B2580">
            <w:pPr>
              <w:rPr>
                <w:rFonts w:ascii="Arial" w:hAnsi="Arial" w:cs="Arial"/>
                <w:sz w:val="20"/>
              </w:rPr>
            </w:pPr>
            <w:r w:rsidRPr="004E416F">
              <w:rPr>
                <w:rFonts w:ascii="Arial" w:hAnsi="Arial" w:cs="Arial"/>
                <w:sz w:val="20"/>
              </w:rPr>
              <w:t>Staré grunty</w:t>
            </w:r>
          </w:p>
        </w:tc>
        <w:tc>
          <w:tcPr>
            <w:tcW w:w="1142" w:type="dxa"/>
            <w:tcBorders>
              <w:top w:val="nil"/>
              <w:left w:val="nil"/>
              <w:bottom w:val="single" w:sz="4" w:space="0" w:color="auto"/>
              <w:right w:val="single" w:sz="4" w:space="0" w:color="auto"/>
            </w:tcBorders>
            <w:shd w:val="clear" w:color="auto" w:fill="FFFF00"/>
            <w:noWrap/>
            <w:vAlign w:val="bottom"/>
          </w:tcPr>
          <w:p w14:paraId="2478BFBE"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7608F33"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E6273B0" w14:textId="77777777" w:rsidR="00384D34" w:rsidRPr="004E416F" w:rsidRDefault="00384D34" w:rsidP="002B2580">
            <w:pPr>
              <w:jc w:val="right"/>
              <w:rPr>
                <w:rFonts w:ascii="Arial" w:hAnsi="Arial"/>
                <w:sz w:val="20"/>
              </w:rPr>
            </w:pPr>
          </w:p>
        </w:tc>
      </w:tr>
      <w:tr w:rsidR="00384D34" w:rsidRPr="004E416F" w14:paraId="6D0B52F0"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647AC84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56298B9" w14:textId="77777777" w:rsidR="00384D34" w:rsidRPr="004E416F" w:rsidRDefault="00384D34" w:rsidP="002B2580">
            <w:pPr>
              <w:rPr>
                <w:rFonts w:ascii="Arial" w:hAnsi="Arial" w:cs="Arial"/>
                <w:b/>
                <w:bCs/>
                <w:sz w:val="20"/>
              </w:rPr>
            </w:pPr>
            <w:r w:rsidRPr="004E416F">
              <w:rPr>
                <w:rFonts w:ascii="Arial" w:hAnsi="Arial" w:cs="Arial"/>
                <w:b/>
                <w:bCs/>
                <w:sz w:val="20"/>
              </w:rPr>
              <w:t>Staré grunty</w:t>
            </w:r>
          </w:p>
        </w:tc>
        <w:tc>
          <w:tcPr>
            <w:tcW w:w="599" w:type="dxa"/>
            <w:tcBorders>
              <w:top w:val="nil"/>
              <w:left w:val="nil"/>
              <w:bottom w:val="single" w:sz="4" w:space="0" w:color="auto"/>
              <w:right w:val="single" w:sz="4" w:space="0" w:color="auto"/>
            </w:tcBorders>
            <w:shd w:val="clear" w:color="auto" w:fill="auto"/>
            <w:noWrap/>
            <w:vAlign w:val="bottom"/>
            <w:hideMark/>
          </w:tcPr>
          <w:p w14:paraId="4289D9E2" w14:textId="77777777" w:rsidR="00384D34" w:rsidRPr="004E416F" w:rsidRDefault="00384D34" w:rsidP="002B2580">
            <w:pPr>
              <w:jc w:val="center"/>
              <w:rPr>
                <w:rFonts w:ascii="Arial" w:hAnsi="Arial" w:cs="Arial"/>
                <w:sz w:val="20"/>
              </w:rPr>
            </w:pPr>
            <w:r w:rsidRPr="004E416F">
              <w:rPr>
                <w:rFonts w:ascii="Arial" w:hAnsi="Arial" w:cs="Arial"/>
                <w:sz w:val="20"/>
              </w:rPr>
              <w:t>561</w:t>
            </w:r>
          </w:p>
        </w:tc>
        <w:tc>
          <w:tcPr>
            <w:tcW w:w="1102" w:type="dxa"/>
            <w:tcBorders>
              <w:top w:val="nil"/>
              <w:left w:val="nil"/>
              <w:bottom w:val="single" w:sz="4" w:space="0" w:color="auto"/>
              <w:right w:val="single" w:sz="4" w:space="0" w:color="auto"/>
            </w:tcBorders>
            <w:shd w:val="clear" w:color="auto" w:fill="auto"/>
            <w:noWrap/>
            <w:vAlign w:val="bottom"/>
            <w:hideMark/>
          </w:tcPr>
          <w:p w14:paraId="3D78836D"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5356BBA5" w14:textId="77777777" w:rsidR="00384D34" w:rsidRPr="004E416F" w:rsidRDefault="00384D34" w:rsidP="002B2580">
            <w:pPr>
              <w:jc w:val="right"/>
              <w:rPr>
                <w:rFonts w:ascii="Arial" w:hAnsi="Arial" w:cs="Arial"/>
                <w:sz w:val="20"/>
              </w:rPr>
            </w:pPr>
            <w:r w:rsidRPr="004E416F">
              <w:rPr>
                <w:rFonts w:ascii="Arial" w:hAnsi="Arial" w:cs="Arial"/>
                <w:sz w:val="20"/>
              </w:rPr>
              <w:t>2 658,29</w:t>
            </w:r>
          </w:p>
        </w:tc>
        <w:tc>
          <w:tcPr>
            <w:tcW w:w="1820" w:type="dxa"/>
            <w:tcBorders>
              <w:top w:val="nil"/>
              <w:left w:val="nil"/>
              <w:bottom w:val="single" w:sz="4" w:space="0" w:color="auto"/>
              <w:right w:val="single" w:sz="4" w:space="0" w:color="auto"/>
            </w:tcBorders>
            <w:shd w:val="clear" w:color="auto" w:fill="auto"/>
            <w:noWrap/>
            <w:vAlign w:val="bottom"/>
            <w:hideMark/>
          </w:tcPr>
          <w:p w14:paraId="41699AFC"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0B6B7A8F" w14:textId="77777777" w:rsidR="00384D34" w:rsidRPr="004E416F" w:rsidRDefault="00384D34" w:rsidP="002B2580">
            <w:pPr>
              <w:rPr>
                <w:rFonts w:ascii="Arial" w:hAnsi="Arial" w:cs="Arial"/>
                <w:sz w:val="20"/>
              </w:rPr>
            </w:pPr>
            <w:r w:rsidRPr="004E416F">
              <w:rPr>
                <w:rFonts w:ascii="Arial" w:hAnsi="Arial" w:cs="Arial"/>
                <w:sz w:val="20"/>
              </w:rPr>
              <w:t>Staré grunty</w:t>
            </w:r>
          </w:p>
        </w:tc>
        <w:tc>
          <w:tcPr>
            <w:tcW w:w="1142" w:type="dxa"/>
            <w:tcBorders>
              <w:top w:val="nil"/>
              <w:left w:val="nil"/>
              <w:bottom w:val="single" w:sz="4" w:space="0" w:color="auto"/>
              <w:right w:val="single" w:sz="4" w:space="0" w:color="auto"/>
            </w:tcBorders>
            <w:shd w:val="clear" w:color="auto" w:fill="FFFF00"/>
            <w:noWrap/>
            <w:vAlign w:val="bottom"/>
          </w:tcPr>
          <w:p w14:paraId="35497E97"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F8A3B00"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506482A" w14:textId="77777777" w:rsidR="00384D34" w:rsidRPr="004E416F" w:rsidRDefault="00384D34" w:rsidP="002B2580">
            <w:pPr>
              <w:jc w:val="right"/>
              <w:rPr>
                <w:rFonts w:ascii="Arial" w:hAnsi="Arial"/>
                <w:sz w:val="20"/>
              </w:rPr>
            </w:pPr>
          </w:p>
        </w:tc>
      </w:tr>
      <w:tr w:rsidR="00384D34" w:rsidRPr="004E416F" w14:paraId="4AD5B148"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6679BFA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7BACDF9" w14:textId="77777777" w:rsidR="00384D34" w:rsidRPr="004E416F" w:rsidRDefault="00384D34" w:rsidP="002B2580">
            <w:pPr>
              <w:rPr>
                <w:rFonts w:ascii="Arial" w:hAnsi="Arial" w:cs="Arial"/>
                <w:b/>
                <w:bCs/>
                <w:sz w:val="20"/>
              </w:rPr>
            </w:pPr>
            <w:r w:rsidRPr="004E416F">
              <w:rPr>
                <w:rFonts w:ascii="Arial" w:hAnsi="Arial" w:cs="Arial"/>
                <w:b/>
                <w:bCs/>
                <w:sz w:val="20"/>
              </w:rPr>
              <w:t>Mlynská dolina</w:t>
            </w:r>
          </w:p>
        </w:tc>
        <w:tc>
          <w:tcPr>
            <w:tcW w:w="599" w:type="dxa"/>
            <w:tcBorders>
              <w:top w:val="nil"/>
              <w:left w:val="nil"/>
              <w:bottom w:val="single" w:sz="4" w:space="0" w:color="auto"/>
              <w:right w:val="single" w:sz="4" w:space="0" w:color="auto"/>
            </w:tcBorders>
            <w:shd w:val="clear" w:color="auto" w:fill="auto"/>
            <w:noWrap/>
            <w:vAlign w:val="bottom"/>
            <w:hideMark/>
          </w:tcPr>
          <w:p w14:paraId="047CB4E8" w14:textId="77777777" w:rsidR="00384D34" w:rsidRPr="004E416F" w:rsidRDefault="00384D34" w:rsidP="002B2580">
            <w:pPr>
              <w:jc w:val="center"/>
              <w:rPr>
                <w:rFonts w:ascii="Arial" w:hAnsi="Arial" w:cs="Arial"/>
                <w:sz w:val="20"/>
              </w:rPr>
            </w:pPr>
            <w:r w:rsidRPr="004E416F">
              <w:rPr>
                <w:rFonts w:ascii="Arial" w:hAnsi="Arial" w:cs="Arial"/>
                <w:sz w:val="20"/>
              </w:rPr>
              <w:t>561</w:t>
            </w:r>
          </w:p>
        </w:tc>
        <w:tc>
          <w:tcPr>
            <w:tcW w:w="1102" w:type="dxa"/>
            <w:tcBorders>
              <w:top w:val="nil"/>
              <w:left w:val="nil"/>
              <w:bottom w:val="single" w:sz="4" w:space="0" w:color="auto"/>
              <w:right w:val="single" w:sz="4" w:space="0" w:color="auto"/>
            </w:tcBorders>
            <w:shd w:val="clear" w:color="auto" w:fill="auto"/>
            <w:noWrap/>
            <w:vAlign w:val="bottom"/>
            <w:hideMark/>
          </w:tcPr>
          <w:p w14:paraId="3F34EDE4"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6C9713D9" w14:textId="77777777" w:rsidR="00384D34" w:rsidRPr="004E416F" w:rsidRDefault="00384D34" w:rsidP="002B2580">
            <w:pPr>
              <w:jc w:val="right"/>
              <w:rPr>
                <w:rFonts w:ascii="Arial" w:hAnsi="Arial" w:cs="Arial"/>
                <w:sz w:val="20"/>
              </w:rPr>
            </w:pPr>
            <w:r w:rsidRPr="004E416F">
              <w:rPr>
                <w:rFonts w:ascii="Arial" w:hAnsi="Arial" w:cs="Arial"/>
                <w:sz w:val="20"/>
              </w:rPr>
              <w:t>2 580,09</w:t>
            </w:r>
          </w:p>
        </w:tc>
        <w:tc>
          <w:tcPr>
            <w:tcW w:w="1820" w:type="dxa"/>
            <w:tcBorders>
              <w:top w:val="nil"/>
              <w:left w:val="nil"/>
              <w:bottom w:val="single" w:sz="4" w:space="0" w:color="auto"/>
              <w:right w:val="single" w:sz="4" w:space="0" w:color="auto"/>
            </w:tcBorders>
            <w:shd w:val="clear" w:color="auto" w:fill="auto"/>
            <w:noWrap/>
            <w:vAlign w:val="bottom"/>
            <w:hideMark/>
          </w:tcPr>
          <w:p w14:paraId="7AE16BBB" w14:textId="77777777" w:rsidR="00384D34" w:rsidRPr="004E416F" w:rsidRDefault="00384D34" w:rsidP="002B2580">
            <w:pPr>
              <w:jc w:val="center"/>
              <w:rPr>
                <w:rFonts w:ascii="Arial" w:hAnsi="Arial" w:cs="Arial"/>
                <w:sz w:val="20"/>
              </w:rPr>
            </w:pPr>
            <w:r w:rsidRPr="004E416F">
              <w:rPr>
                <w:rFonts w:ascii="Arial" w:hAnsi="Arial" w:cs="Arial"/>
                <w:sz w:val="20"/>
              </w:rPr>
              <w:t>Staré Mesto</w:t>
            </w:r>
          </w:p>
        </w:tc>
        <w:tc>
          <w:tcPr>
            <w:tcW w:w="1720" w:type="dxa"/>
            <w:tcBorders>
              <w:top w:val="nil"/>
              <w:left w:val="nil"/>
              <w:bottom w:val="single" w:sz="4" w:space="0" w:color="auto"/>
              <w:right w:val="single" w:sz="4" w:space="0" w:color="auto"/>
            </w:tcBorders>
            <w:shd w:val="clear" w:color="auto" w:fill="auto"/>
            <w:vAlign w:val="bottom"/>
            <w:hideMark/>
          </w:tcPr>
          <w:p w14:paraId="34EEE789" w14:textId="77777777" w:rsidR="00384D34" w:rsidRPr="004E416F" w:rsidRDefault="00384D34" w:rsidP="002B2580">
            <w:pPr>
              <w:rPr>
                <w:rFonts w:ascii="Arial" w:hAnsi="Arial" w:cs="Arial"/>
                <w:sz w:val="20"/>
              </w:rPr>
            </w:pPr>
            <w:r w:rsidRPr="004E416F">
              <w:rPr>
                <w:rFonts w:ascii="Arial" w:hAnsi="Arial" w:cs="Arial"/>
                <w:sz w:val="20"/>
              </w:rPr>
              <w:t>Mlynská dolina+MD1,MD2</w:t>
            </w:r>
          </w:p>
        </w:tc>
        <w:tc>
          <w:tcPr>
            <w:tcW w:w="1142" w:type="dxa"/>
            <w:tcBorders>
              <w:top w:val="nil"/>
              <w:left w:val="nil"/>
              <w:bottom w:val="single" w:sz="4" w:space="0" w:color="auto"/>
              <w:right w:val="single" w:sz="4" w:space="0" w:color="auto"/>
            </w:tcBorders>
            <w:shd w:val="clear" w:color="auto" w:fill="FFFF00"/>
            <w:noWrap/>
            <w:vAlign w:val="bottom"/>
          </w:tcPr>
          <w:p w14:paraId="4C353D53"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17E68B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9847DA9" w14:textId="77777777" w:rsidR="00384D34" w:rsidRPr="004E416F" w:rsidRDefault="00384D34" w:rsidP="002B2580">
            <w:pPr>
              <w:jc w:val="right"/>
              <w:rPr>
                <w:rFonts w:ascii="Arial" w:hAnsi="Arial"/>
                <w:sz w:val="20"/>
              </w:rPr>
            </w:pPr>
          </w:p>
        </w:tc>
      </w:tr>
      <w:tr w:rsidR="00384D34" w:rsidRPr="004E416F" w14:paraId="47DF3A2C"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2FEFEC9"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B812084" w14:textId="77777777" w:rsidR="00384D34" w:rsidRPr="004E416F" w:rsidRDefault="00384D34" w:rsidP="002B2580">
            <w:pPr>
              <w:rPr>
                <w:rFonts w:ascii="Arial" w:hAnsi="Arial" w:cs="Arial"/>
                <w:b/>
                <w:bCs/>
                <w:sz w:val="20"/>
              </w:rPr>
            </w:pPr>
            <w:r w:rsidRPr="004E416F">
              <w:rPr>
                <w:rFonts w:ascii="Arial" w:hAnsi="Arial" w:cs="Arial"/>
                <w:b/>
                <w:bCs/>
                <w:sz w:val="20"/>
              </w:rPr>
              <w:t>Mlynská dolina</w:t>
            </w:r>
          </w:p>
        </w:tc>
        <w:tc>
          <w:tcPr>
            <w:tcW w:w="599" w:type="dxa"/>
            <w:tcBorders>
              <w:top w:val="nil"/>
              <w:left w:val="nil"/>
              <w:bottom w:val="single" w:sz="4" w:space="0" w:color="auto"/>
              <w:right w:val="single" w:sz="4" w:space="0" w:color="auto"/>
            </w:tcBorders>
            <w:shd w:val="clear" w:color="auto" w:fill="auto"/>
            <w:noWrap/>
            <w:vAlign w:val="bottom"/>
            <w:hideMark/>
          </w:tcPr>
          <w:p w14:paraId="73C923F8" w14:textId="77777777" w:rsidR="00384D34" w:rsidRPr="004E416F" w:rsidRDefault="00384D34" w:rsidP="002B2580">
            <w:pPr>
              <w:jc w:val="center"/>
              <w:rPr>
                <w:rFonts w:ascii="Arial" w:hAnsi="Arial" w:cs="Arial"/>
                <w:sz w:val="20"/>
              </w:rPr>
            </w:pPr>
            <w:r w:rsidRPr="004E416F">
              <w:rPr>
                <w:rFonts w:ascii="Arial" w:hAnsi="Arial" w:cs="Arial"/>
                <w:sz w:val="20"/>
              </w:rPr>
              <w:t>561</w:t>
            </w:r>
          </w:p>
        </w:tc>
        <w:tc>
          <w:tcPr>
            <w:tcW w:w="1102" w:type="dxa"/>
            <w:tcBorders>
              <w:top w:val="nil"/>
              <w:left w:val="nil"/>
              <w:bottom w:val="single" w:sz="4" w:space="0" w:color="auto"/>
              <w:right w:val="single" w:sz="4" w:space="0" w:color="auto"/>
            </w:tcBorders>
            <w:shd w:val="clear" w:color="auto" w:fill="auto"/>
            <w:noWrap/>
            <w:vAlign w:val="bottom"/>
            <w:hideMark/>
          </w:tcPr>
          <w:p w14:paraId="0675E4E3"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73DA9022" w14:textId="77777777" w:rsidR="00384D34" w:rsidRPr="004E416F" w:rsidRDefault="00384D34" w:rsidP="002B2580">
            <w:pPr>
              <w:jc w:val="right"/>
              <w:rPr>
                <w:rFonts w:ascii="Arial" w:hAnsi="Arial" w:cs="Arial"/>
                <w:sz w:val="20"/>
              </w:rPr>
            </w:pPr>
            <w:r w:rsidRPr="004E416F">
              <w:rPr>
                <w:rFonts w:ascii="Arial" w:hAnsi="Arial" w:cs="Arial"/>
                <w:sz w:val="20"/>
              </w:rPr>
              <w:t>7 581,28</w:t>
            </w:r>
          </w:p>
        </w:tc>
        <w:tc>
          <w:tcPr>
            <w:tcW w:w="1820" w:type="dxa"/>
            <w:tcBorders>
              <w:top w:val="nil"/>
              <w:left w:val="nil"/>
              <w:bottom w:val="single" w:sz="4" w:space="0" w:color="auto"/>
              <w:right w:val="single" w:sz="4" w:space="0" w:color="auto"/>
            </w:tcBorders>
            <w:shd w:val="clear" w:color="auto" w:fill="auto"/>
            <w:noWrap/>
            <w:vAlign w:val="bottom"/>
            <w:hideMark/>
          </w:tcPr>
          <w:p w14:paraId="22D866FC" w14:textId="77777777" w:rsidR="00384D34" w:rsidRPr="004E416F" w:rsidRDefault="00384D34" w:rsidP="002B2580">
            <w:pPr>
              <w:jc w:val="center"/>
              <w:rPr>
                <w:rFonts w:ascii="Arial" w:hAnsi="Arial" w:cs="Arial"/>
                <w:sz w:val="20"/>
              </w:rPr>
            </w:pPr>
            <w:r w:rsidRPr="004E416F">
              <w:rPr>
                <w:rFonts w:ascii="Arial" w:hAnsi="Arial" w:cs="Arial"/>
                <w:sz w:val="20"/>
              </w:rPr>
              <w:t>Staré Mesto</w:t>
            </w:r>
          </w:p>
        </w:tc>
        <w:tc>
          <w:tcPr>
            <w:tcW w:w="1720" w:type="dxa"/>
            <w:tcBorders>
              <w:top w:val="nil"/>
              <w:left w:val="nil"/>
              <w:bottom w:val="single" w:sz="4" w:space="0" w:color="auto"/>
              <w:right w:val="single" w:sz="4" w:space="0" w:color="auto"/>
            </w:tcBorders>
            <w:shd w:val="clear" w:color="auto" w:fill="auto"/>
            <w:vAlign w:val="bottom"/>
            <w:hideMark/>
          </w:tcPr>
          <w:p w14:paraId="62F3841F" w14:textId="77777777" w:rsidR="00384D34" w:rsidRPr="004E416F" w:rsidRDefault="00384D34" w:rsidP="002B2580">
            <w:pPr>
              <w:rPr>
                <w:rFonts w:ascii="Arial" w:hAnsi="Arial" w:cs="Arial"/>
                <w:sz w:val="20"/>
              </w:rPr>
            </w:pPr>
            <w:r w:rsidRPr="004E416F">
              <w:rPr>
                <w:rFonts w:ascii="Arial" w:hAnsi="Arial" w:cs="Arial"/>
                <w:sz w:val="20"/>
              </w:rPr>
              <w:t>Mlynská dolina+MD1,MD2</w:t>
            </w:r>
          </w:p>
        </w:tc>
        <w:tc>
          <w:tcPr>
            <w:tcW w:w="1142" w:type="dxa"/>
            <w:tcBorders>
              <w:top w:val="nil"/>
              <w:left w:val="nil"/>
              <w:bottom w:val="single" w:sz="4" w:space="0" w:color="auto"/>
              <w:right w:val="single" w:sz="4" w:space="0" w:color="auto"/>
            </w:tcBorders>
            <w:shd w:val="clear" w:color="auto" w:fill="FFFF00"/>
            <w:noWrap/>
            <w:vAlign w:val="bottom"/>
          </w:tcPr>
          <w:p w14:paraId="33208A68"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26A75E7"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939C249" w14:textId="77777777" w:rsidR="00384D34" w:rsidRPr="004E416F" w:rsidRDefault="00384D34" w:rsidP="002B2580">
            <w:pPr>
              <w:jc w:val="right"/>
              <w:rPr>
                <w:rFonts w:ascii="Arial" w:hAnsi="Arial"/>
                <w:sz w:val="20"/>
              </w:rPr>
            </w:pPr>
          </w:p>
        </w:tc>
      </w:tr>
      <w:tr w:rsidR="00384D34" w:rsidRPr="004E416F" w14:paraId="5D663241"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9C777AF"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4475C46" w14:textId="77777777" w:rsidR="00384D34" w:rsidRPr="004E416F" w:rsidRDefault="00384D34" w:rsidP="002B2580">
            <w:pPr>
              <w:rPr>
                <w:rFonts w:ascii="Arial" w:hAnsi="Arial" w:cs="Arial"/>
                <w:b/>
                <w:bCs/>
                <w:sz w:val="20"/>
              </w:rPr>
            </w:pPr>
            <w:r w:rsidRPr="004E416F">
              <w:rPr>
                <w:rFonts w:ascii="Arial" w:hAnsi="Arial" w:cs="Arial"/>
                <w:b/>
                <w:bCs/>
                <w:sz w:val="20"/>
              </w:rPr>
              <w:t>Baníkova</w:t>
            </w:r>
          </w:p>
        </w:tc>
        <w:tc>
          <w:tcPr>
            <w:tcW w:w="599" w:type="dxa"/>
            <w:tcBorders>
              <w:top w:val="nil"/>
              <w:left w:val="nil"/>
              <w:bottom w:val="single" w:sz="4" w:space="0" w:color="auto"/>
              <w:right w:val="single" w:sz="4" w:space="0" w:color="auto"/>
            </w:tcBorders>
            <w:shd w:val="clear" w:color="auto" w:fill="auto"/>
            <w:noWrap/>
            <w:vAlign w:val="bottom"/>
            <w:hideMark/>
          </w:tcPr>
          <w:p w14:paraId="50ABD241"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6AADE5DF"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2C58892F" w14:textId="77777777" w:rsidR="00384D34" w:rsidRPr="004E416F" w:rsidRDefault="00384D34" w:rsidP="002B2580">
            <w:pPr>
              <w:jc w:val="right"/>
              <w:rPr>
                <w:rFonts w:ascii="Arial" w:hAnsi="Arial" w:cs="Arial"/>
                <w:sz w:val="20"/>
              </w:rPr>
            </w:pPr>
            <w:r w:rsidRPr="004E416F">
              <w:rPr>
                <w:rFonts w:ascii="Arial" w:hAnsi="Arial" w:cs="Arial"/>
                <w:sz w:val="20"/>
              </w:rPr>
              <w:t>442,13</w:t>
            </w:r>
          </w:p>
        </w:tc>
        <w:tc>
          <w:tcPr>
            <w:tcW w:w="1820" w:type="dxa"/>
            <w:tcBorders>
              <w:top w:val="nil"/>
              <w:left w:val="nil"/>
              <w:bottom w:val="single" w:sz="4" w:space="0" w:color="auto"/>
              <w:right w:val="single" w:sz="4" w:space="0" w:color="auto"/>
            </w:tcBorders>
            <w:shd w:val="clear" w:color="auto" w:fill="auto"/>
            <w:noWrap/>
            <w:vAlign w:val="bottom"/>
            <w:hideMark/>
          </w:tcPr>
          <w:p w14:paraId="5B939C80"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48E7BED4" w14:textId="77777777" w:rsidR="00384D34" w:rsidRPr="004E416F" w:rsidRDefault="00384D34" w:rsidP="002B2580">
            <w:pPr>
              <w:rPr>
                <w:rFonts w:ascii="Arial" w:hAnsi="Arial" w:cs="Arial"/>
                <w:sz w:val="20"/>
              </w:rPr>
            </w:pPr>
            <w:r w:rsidRPr="004E416F">
              <w:rPr>
                <w:rFonts w:ascii="Arial" w:hAnsi="Arial" w:cs="Arial"/>
                <w:sz w:val="20"/>
              </w:rPr>
              <w:t>Baníkova</w:t>
            </w:r>
          </w:p>
        </w:tc>
        <w:tc>
          <w:tcPr>
            <w:tcW w:w="1142" w:type="dxa"/>
            <w:tcBorders>
              <w:top w:val="nil"/>
              <w:left w:val="nil"/>
              <w:bottom w:val="single" w:sz="4" w:space="0" w:color="auto"/>
              <w:right w:val="single" w:sz="4" w:space="0" w:color="auto"/>
            </w:tcBorders>
            <w:shd w:val="clear" w:color="auto" w:fill="FFFF00"/>
            <w:noWrap/>
            <w:vAlign w:val="bottom"/>
          </w:tcPr>
          <w:p w14:paraId="7D90AD2B"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25048E0"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D0895C3" w14:textId="77777777" w:rsidR="00384D34" w:rsidRPr="004E416F" w:rsidRDefault="00384D34" w:rsidP="002B2580">
            <w:pPr>
              <w:jc w:val="right"/>
              <w:rPr>
                <w:rFonts w:ascii="Arial" w:hAnsi="Arial"/>
                <w:sz w:val="20"/>
              </w:rPr>
            </w:pPr>
          </w:p>
        </w:tc>
      </w:tr>
      <w:tr w:rsidR="00384D34" w:rsidRPr="004E416F" w14:paraId="6307C8D2"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4A2CE57"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4D2BA91" w14:textId="77777777" w:rsidR="00384D34" w:rsidRPr="004E416F" w:rsidRDefault="00384D34" w:rsidP="002B2580">
            <w:pPr>
              <w:rPr>
                <w:rFonts w:ascii="Arial" w:hAnsi="Arial" w:cs="Arial"/>
                <w:b/>
                <w:bCs/>
                <w:sz w:val="20"/>
              </w:rPr>
            </w:pPr>
            <w:r w:rsidRPr="004E416F">
              <w:rPr>
                <w:rFonts w:ascii="Arial" w:hAnsi="Arial" w:cs="Arial"/>
                <w:b/>
                <w:bCs/>
                <w:sz w:val="20"/>
              </w:rPr>
              <w:t>Baníkova</w:t>
            </w:r>
          </w:p>
        </w:tc>
        <w:tc>
          <w:tcPr>
            <w:tcW w:w="599" w:type="dxa"/>
            <w:tcBorders>
              <w:top w:val="nil"/>
              <w:left w:val="nil"/>
              <w:bottom w:val="single" w:sz="4" w:space="0" w:color="auto"/>
              <w:right w:val="single" w:sz="4" w:space="0" w:color="auto"/>
            </w:tcBorders>
            <w:shd w:val="clear" w:color="auto" w:fill="auto"/>
            <w:noWrap/>
            <w:vAlign w:val="bottom"/>
            <w:hideMark/>
          </w:tcPr>
          <w:p w14:paraId="034C3A26"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1E5F85BE"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519A9DDF" w14:textId="77777777" w:rsidR="00384D34" w:rsidRPr="004E416F" w:rsidRDefault="00384D34" w:rsidP="002B2580">
            <w:pPr>
              <w:jc w:val="right"/>
              <w:rPr>
                <w:rFonts w:ascii="Arial" w:hAnsi="Arial" w:cs="Arial"/>
                <w:sz w:val="20"/>
              </w:rPr>
            </w:pPr>
            <w:r w:rsidRPr="004E416F">
              <w:rPr>
                <w:rFonts w:ascii="Arial" w:hAnsi="Arial" w:cs="Arial"/>
                <w:sz w:val="20"/>
              </w:rPr>
              <w:t>581,27</w:t>
            </w:r>
          </w:p>
        </w:tc>
        <w:tc>
          <w:tcPr>
            <w:tcW w:w="1820" w:type="dxa"/>
            <w:tcBorders>
              <w:top w:val="nil"/>
              <w:left w:val="nil"/>
              <w:bottom w:val="single" w:sz="4" w:space="0" w:color="auto"/>
              <w:right w:val="single" w:sz="4" w:space="0" w:color="auto"/>
            </w:tcBorders>
            <w:shd w:val="clear" w:color="auto" w:fill="auto"/>
            <w:noWrap/>
            <w:vAlign w:val="bottom"/>
            <w:hideMark/>
          </w:tcPr>
          <w:p w14:paraId="33A7484F"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338DBF70" w14:textId="77777777" w:rsidR="00384D34" w:rsidRPr="004E416F" w:rsidRDefault="00384D34" w:rsidP="002B2580">
            <w:pPr>
              <w:rPr>
                <w:rFonts w:ascii="Arial" w:hAnsi="Arial" w:cs="Arial"/>
                <w:sz w:val="20"/>
              </w:rPr>
            </w:pPr>
            <w:r w:rsidRPr="004E416F">
              <w:rPr>
                <w:rFonts w:ascii="Arial" w:hAnsi="Arial" w:cs="Arial"/>
                <w:sz w:val="20"/>
              </w:rPr>
              <w:t>Baníkova</w:t>
            </w:r>
          </w:p>
        </w:tc>
        <w:tc>
          <w:tcPr>
            <w:tcW w:w="1142" w:type="dxa"/>
            <w:tcBorders>
              <w:top w:val="nil"/>
              <w:left w:val="nil"/>
              <w:bottom w:val="single" w:sz="4" w:space="0" w:color="auto"/>
              <w:right w:val="single" w:sz="4" w:space="0" w:color="auto"/>
            </w:tcBorders>
            <w:shd w:val="clear" w:color="auto" w:fill="FFFF00"/>
            <w:noWrap/>
            <w:vAlign w:val="bottom"/>
          </w:tcPr>
          <w:p w14:paraId="5FF60321"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BE2E1D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9FF525E" w14:textId="77777777" w:rsidR="00384D34" w:rsidRPr="004E416F" w:rsidRDefault="00384D34" w:rsidP="002B2580">
            <w:pPr>
              <w:jc w:val="right"/>
              <w:rPr>
                <w:rFonts w:ascii="Arial" w:hAnsi="Arial"/>
                <w:sz w:val="20"/>
              </w:rPr>
            </w:pPr>
          </w:p>
        </w:tc>
      </w:tr>
      <w:tr w:rsidR="00384D34" w:rsidRPr="004E416F" w14:paraId="2CB14D04"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CB016F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A6E43DF" w14:textId="77777777" w:rsidR="00384D34" w:rsidRPr="004E416F" w:rsidRDefault="00384D34" w:rsidP="002B2580">
            <w:pPr>
              <w:rPr>
                <w:rFonts w:ascii="Arial" w:hAnsi="Arial" w:cs="Arial"/>
                <w:b/>
                <w:bCs/>
                <w:sz w:val="20"/>
              </w:rPr>
            </w:pPr>
            <w:r w:rsidRPr="004E416F">
              <w:rPr>
                <w:rFonts w:ascii="Arial" w:hAnsi="Arial" w:cs="Arial"/>
                <w:b/>
                <w:bCs/>
                <w:sz w:val="20"/>
              </w:rPr>
              <w:t>Hany Meličkovej</w:t>
            </w:r>
          </w:p>
        </w:tc>
        <w:tc>
          <w:tcPr>
            <w:tcW w:w="599" w:type="dxa"/>
            <w:tcBorders>
              <w:top w:val="nil"/>
              <w:left w:val="nil"/>
              <w:bottom w:val="single" w:sz="4" w:space="0" w:color="auto"/>
              <w:right w:val="single" w:sz="4" w:space="0" w:color="auto"/>
            </w:tcBorders>
            <w:shd w:val="clear" w:color="auto" w:fill="auto"/>
            <w:noWrap/>
            <w:vAlign w:val="bottom"/>
            <w:hideMark/>
          </w:tcPr>
          <w:p w14:paraId="032E8DB1"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2BFE8450"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5E26AFB4" w14:textId="77777777" w:rsidR="00384D34" w:rsidRPr="004E416F" w:rsidRDefault="00384D34" w:rsidP="002B2580">
            <w:pPr>
              <w:jc w:val="right"/>
              <w:rPr>
                <w:rFonts w:ascii="Arial" w:hAnsi="Arial" w:cs="Arial"/>
                <w:sz w:val="20"/>
              </w:rPr>
            </w:pPr>
            <w:r w:rsidRPr="004E416F">
              <w:rPr>
                <w:rFonts w:ascii="Arial" w:hAnsi="Arial" w:cs="Arial"/>
                <w:sz w:val="20"/>
              </w:rPr>
              <w:t>2 245,54</w:t>
            </w:r>
          </w:p>
        </w:tc>
        <w:tc>
          <w:tcPr>
            <w:tcW w:w="1820" w:type="dxa"/>
            <w:tcBorders>
              <w:top w:val="nil"/>
              <w:left w:val="nil"/>
              <w:bottom w:val="single" w:sz="4" w:space="0" w:color="auto"/>
              <w:right w:val="single" w:sz="4" w:space="0" w:color="auto"/>
            </w:tcBorders>
            <w:shd w:val="clear" w:color="auto" w:fill="auto"/>
            <w:noWrap/>
            <w:vAlign w:val="bottom"/>
            <w:hideMark/>
          </w:tcPr>
          <w:p w14:paraId="0D2F778B"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7109B93A" w14:textId="77777777" w:rsidR="00384D34" w:rsidRPr="004E416F" w:rsidRDefault="00384D34" w:rsidP="002B2580">
            <w:pPr>
              <w:rPr>
                <w:rFonts w:ascii="Arial" w:hAnsi="Arial" w:cs="Arial"/>
                <w:sz w:val="20"/>
              </w:rPr>
            </w:pPr>
            <w:r w:rsidRPr="004E416F">
              <w:rPr>
                <w:rFonts w:ascii="Arial" w:hAnsi="Arial" w:cs="Arial"/>
                <w:sz w:val="20"/>
              </w:rPr>
              <w:t>H.Meličkovej</w:t>
            </w:r>
          </w:p>
        </w:tc>
        <w:tc>
          <w:tcPr>
            <w:tcW w:w="1142" w:type="dxa"/>
            <w:tcBorders>
              <w:top w:val="nil"/>
              <w:left w:val="nil"/>
              <w:bottom w:val="single" w:sz="4" w:space="0" w:color="auto"/>
              <w:right w:val="single" w:sz="4" w:space="0" w:color="auto"/>
            </w:tcBorders>
            <w:shd w:val="clear" w:color="auto" w:fill="FFFF00"/>
            <w:noWrap/>
            <w:vAlign w:val="bottom"/>
          </w:tcPr>
          <w:p w14:paraId="1D13ECF2"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075B198"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E2AD81A" w14:textId="77777777" w:rsidR="00384D34" w:rsidRPr="004E416F" w:rsidRDefault="00384D34" w:rsidP="002B2580">
            <w:pPr>
              <w:jc w:val="right"/>
              <w:rPr>
                <w:rFonts w:ascii="Arial" w:hAnsi="Arial"/>
                <w:sz w:val="20"/>
              </w:rPr>
            </w:pPr>
          </w:p>
        </w:tc>
      </w:tr>
      <w:tr w:rsidR="00384D34" w:rsidRPr="004E416F" w14:paraId="3702784F"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8E457B0"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B04CE7B" w14:textId="77777777" w:rsidR="00384D34" w:rsidRPr="004E416F" w:rsidRDefault="00384D34" w:rsidP="002B2580">
            <w:pPr>
              <w:rPr>
                <w:rFonts w:ascii="Arial" w:hAnsi="Arial" w:cs="Arial"/>
                <w:b/>
                <w:bCs/>
                <w:sz w:val="20"/>
              </w:rPr>
            </w:pPr>
            <w:r w:rsidRPr="004E416F">
              <w:rPr>
                <w:rFonts w:ascii="Arial" w:hAnsi="Arial" w:cs="Arial"/>
                <w:b/>
                <w:bCs/>
                <w:sz w:val="20"/>
              </w:rPr>
              <w:t>Hany Meličkovej</w:t>
            </w:r>
          </w:p>
        </w:tc>
        <w:tc>
          <w:tcPr>
            <w:tcW w:w="599" w:type="dxa"/>
            <w:tcBorders>
              <w:top w:val="nil"/>
              <w:left w:val="nil"/>
              <w:bottom w:val="single" w:sz="4" w:space="0" w:color="auto"/>
              <w:right w:val="single" w:sz="4" w:space="0" w:color="auto"/>
            </w:tcBorders>
            <w:shd w:val="clear" w:color="auto" w:fill="auto"/>
            <w:noWrap/>
            <w:vAlign w:val="bottom"/>
            <w:hideMark/>
          </w:tcPr>
          <w:p w14:paraId="627232D4"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5214C94E"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027B8A75" w14:textId="77777777" w:rsidR="00384D34" w:rsidRPr="004E416F" w:rsidRDefault="00384D34" w:rsidP="002B2580">
            <w:pPr>
              <w:jc w:val="right"/>
              <w:rPr>
                <w:rFonts w:ascii="Arial" w:hAnsi="Arial" w:cs="Arial"/>
                <w:sz w:val="20"/>
              </w:rPr>
            </w:pPr>
            <w:r w:rsidRPr="004E416F">
              <w:rPr>
                <w:rFonts w:ascii="Arial" w:hAnsi="Arial" w:cs="Arial"/>
                <w:sz w:val="20"/>
              </w:rPr>
              <w:t>1 372,64</w:t>
            </w:r>
          </w:p>
        </w:tc>
        <w:tc>
          <w:tcPr>
            <w:tcW w:w="1820" w:type="dxa"/>
            <w:tcBorders>
              <w:top w:val="nil"/>
              <w:left w:val="nil"/>
              <w:bottom w:val="single" w:sz="4" w:space="0" w:color="auto"/>
              <w:right w:val="single" w:sz="4" w:space="0" w:color="auto"/>
            </w:tcBorders>
            <w:shd w:val="clear" w:color="auto" w:fill="auto"/>
            <w:noWrap/>
            <w:vAlign w:val="bottom"/>
            <w:hideMark/>
          </w:tcPr>
          <w:p w14:paraId="587B6B2A"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11CB2119" w14:textId="77777777" w:rsidR="00384D34" w:rsidRPr="004E416F" w:rsidRDefault="00384D34" w:rsidP="002B2580">
            <w:pPr>
              <w:rPr>
                <w:rFonts w:ascii="Arial" w:hAnsi="Arial" w:cs="Arial"/>
                <w:sz w:val="20"/>
              </w:rPr>
            </w:pPr>
            <w:r w:rsidRPr="004E416F">
              <w:rPr>
                <w:rFonts w:ascii="Arial" w:hAnsi="Arial" w:cs="Arial"/>
                <w:sz w:val="20"/>
              </w:rPr>
              <w:t>H.Meličkovej</w:t>
            </w:r>
          </w:p>
        </w:tc>
        <w:tc>
          <w:tcPr>
            <w:tcW w:w="1142" w:type="dxa"/>
            <w:tcBorders>
              <w:top w:val="nil"/>
              <w:left w:val="nil"/>
              <w:bottom w:val="single" w:sz="4" w:space="0" w:color="auto"/>
              <w:right w:val="single" w:sz="4" w:space="0" w:color="auto"/>
            </w:tcBorders>
            <w:shd w:val="clear" w:color="auto" w:fill="FFFF00"/>
            <w:noWrap/>
            <w:vAlign w:val="bottom"/>
          </w:tcPr>
          <w:p w14:paraId="38C189B5"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3CCC57C"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1C112FF" w14:textId="77777777" w:rsidR="00384D34" w:rsidRPr="004E416F" w:rsidRDefault="00384D34" w:rsidP="002B2580">
            <w:pPr>
              <w:jc w:val="right"/>
              <w:rPr>
                <w:rFonts w:ascii="Arial" w:hAnsi="Arial"/>
                <w:sz w:val="20"/>
              </w:rPr>
            </w:pPr>
          </w:p>
        </w:tc>
      </w:tr>
      <w:tr w:rsidR="00384D34" w:rsidRPr="004E416F" w14:paraId="2D30A21C"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4CE46F6" w14:textId="77777777" w:rsidR="00384D34" w:rsidRPr="004E416F" w:rsidRDefault="00384D34" w:rsidP="002B2580">
            <w:pPr>
              <w:jc w:val="center"/>
              <w:rPr>
                <w:rFonts w:ascii="Arial" w:hAnsi="Arial"/>
                <w:sz w:val="20"/>
              </w:rPr>
            </w:pPr>
            <w:r w:rsidRPr="004E416F">
              <w:rPr>
                <w:rFonts w:ascii="Arial" w:hAnsi="Arial"/>
                <w:sz w:val="20"/>
              </w:rPr>
              <w:lastRenderedPageBreak/>
              <w:t>2</w:t>
            </w:r>
          </w:p>
        </w:tc>
        <w:tc>
          <w:tcPr>
            <w:tcW w:w="3616" w:type="dxa"/>
            <w:tcBorders>
              <w:top w:val="nil"/>
              <w:left w:val="nil"/>
              <w:bottom w:val="single" w:sz="4" w:space="0" w:color="auto"/>
              <w:right w:val="single" w:sz="4" w:space="0" w:color="auto"/>
            </w:tcBorders>
            <w:shd w:val="clear" w:color="auto" w:fill="auto"/>
            <w:noWrap/>
            <w:vAlign w:val="bottom"/>
            <w:hideMark/>
          </w:tcPr>
          <w:p w14:paraId="28854A86" w14:textId="77777777" w:rsidR="00384D34" w:rsidRPr="004E416F" w:rsidRDefault="00384D34" w:rsidP="002B2580">
            <w:pPr>
              <w:rPr>
                <w:rFonts w:ascii="Arial" w:hAnsi="Arial" w:cs="Arial"/>
                <w:b/>
                <w:bCs/>
                <w:sz w:val="20"/>
              </w:rPr>
            </w:pPr>
            <w:r w:rsidRPr="004E416F">
              <w:rPr>
                <w:rFonts w:ascii="Arial" w:hAnsi="Arial" w:cs="Arial"/>
                <w:b/>
                <w:bCs/>
                <w:sz w:val="20"/>
              </w:rPr>
              <w:t>Janotova</w:t>
            </w:r>
          </w:p>
        </w:tc>
        <w:tc>
          <w:tcPr>
            <w:tcW w:w="599" w:type="dxa"/>
            <w:tcBorders>
              <w:top w:val="nil"/>
              <w:left w:val="nil"/>
              <w:bottom w:val="single" w:sz="4" w:space="0" w:color="auto"/>
              <w:right w:val="single" w:sz="4" w:space="0" w:color="auto"/>
            </w:tcBorders>
            <w:shd w:val="clear" w:color="auto" w:fill="auto"/>
            <w:noWrap/>
            <w:vAlign w:val="bottom"/>
            <w:hideMark/>
          </w:tcPr>
          <w:p w14:paraId="1C88B399"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435EC1E8"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2541CC81" w14:textId="77777777" w:rsidR="00384D34" w:rsidRPr="004E416F" w:rsidRDefault="00384D34" w:rsidP="002B2580">
            <w:pPr>
              <w:jc w:val="right"/>
              <w:rPr>
                <w:rFonts w:ascii="Arial" w:hAnsi="Arial" w:cs="Arial"/>
                <w:sz w:val="20"/>
              </w:rPr>
            </w:pPr>
            <w:r w:rsidRPr="004E416F">
              <w:rPr>
                <w:rFonts w:ascii="Arial" w:hAnsi="Arial" w:cs="Arial"/>
                <w:sz w:val="20"/>
              </w:rPr>
              <w:t>57,56</w:t>
            </w:r>
          </w:p>
        </w:tc>
        <w:tc>
          <w:tcPr>
            <w:tcW w:w="1820" w:type="dxa"/>
            <w:tcBorders>
              <w:top w:val="nil"/>
              <w:left w:val="nil"/>
              <w:bottom w:val="single" w:sz="4" w:space="0" w:color="auto"/>
              <w:right w:val="single" w:sz="4" w:space="0" w:color="auto"/>
            </w:tcBorders>
            <w:shd w:val="clear" w:color="auto" w:fill="auto"/>
            <w:noWrap/>
            <w:vAlign w:val="bottom"/>
            <w:hideMark/>
          </w:tcPr>
          <w:p w14:paraId="684F47EE"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448751D9" w14:textId="77777777" w:rsidR="00384D34" w:rsidRPr="004E416F" w:rsidRDefault="00384D34" w:rsidP="002B2580">
            <w:pPr>
              <w:rPr>
                <w:rFonts w:ascii="Arial" w:hAnsi="Arial" w:cs="Arial"/>
                <w:sz w:val="20"/>
              </w:rPr>
            </w:pPr>
            <w:r w:rsidRPr="004E416F">
              <w:rPr>
                <w:rFonts w:ascii="Arial" w:hAnsi="Arial" w:cs="Arial"/>
                <w:sz w:val="20"/>
              </w:rPr>
              <w:t>Janotova</w:t>
            </w:r>
          </w:p>
        </w:tc>
        <w:tc>
          <w:tcPr>
            <w:tcW w:w="1142" w:type="dxa"/>
            <w:tcBorders>
              <w:top w:val="nil"/>
              <w:left w:val="nil"/>
              <w:bottom w:val="single" w:sz="4" w:space="0" w:color="auto"/>
              <w:right w:val="single" w:sz="4" w:space="0" w:color="auto"/>
            </w:tcBorders>
            <w:shd w:val="clear" w:color="auto" w:fill="FFFF00"/>
            <w:noWrap/>
            <w:vAlign w:val="bottom"/>
          </w:tcPr>
          <w:p w14:paraId="165BCA4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A6AB99D"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B5F96FF" w14:textId="77777777" w:rsidR="00384D34" w:rsidRPr="004E416F" w:rsidRDefault="00384D34" w:rsidP="002B2580">
            <w:pPr>
              <w:jc w:val="right"/>
              <w:rPr>
                <w:rFonts w:ascii="Arial" w:hAnsi="Arial"/>
                <w:sz w:val="20"/>
              </w:rPr>
            </w:pPr>
          </w:p>
        </w:tc>
      </w:tr>
      <w:tr w:rsidR="00384D34" w:rsidRPr="004E416F" w14:paraId="50C1922F"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DC7CE1C"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353ADC05" w14:textId="77777777" w:rsidR="00384D34" w:rsidRPr="004E416F" w:rsidRDefault="00384D34" w:rsidP="002B2580">
            <w:pPr>
              <w:rPr>
                <w:rFonts w:ascii="Arial" w:hAnsi="Arial" w:cs="Arial"/>
                <w:b/>
                <w:bCs/>
                <w:sz w:val="20"/>
              </w:rPr>
            </w:pPr>
            <w:r w:rsidRPr="004E416F">
              <w:rPr>
                <w:rFonts w:ascii="Arial" w:hAnsi="Arial" w:cs="Arial"/>
                <w:b/>
                <w:bCs/>
                <w:sz w:val="20"/>
              </w:rPr>
              <w:t>Janotova</w:t>
            </w:r>
          </w:p>
        </w:tc>
        <w:tc>
          <w:tcPr>
            <w:tcW w:w="599" w:type="dxa"/>
            <w:tcBorders>
              <w:top w:val="nil"/>
              <w:left w:val="nil"/>
              <w:bottom w:val="single" w:sz="4" w:space="0" w:color="auto"/>
              <w:right w:val="single" w:sz="4" w:space="0" w:color="auto"/>
            </w:tcBorders>
            <w:shd w:val="clear" w:color="auto" w:fill="auto"/>
            <w:noWrap/>
            <w:vAlign w:val="bottom"/>
            <w:hideMark/>
          </w:tcPr>
          <w:p w14:paraId="2E17691C"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532820FA"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4585ED70" w14:textId="77777777" w:rsidR="00384D34" w:rsidRPr="004E416F" w:rsidRDefault="00384D34" w:rsidP="002B2580">
            <w:pPr>
              <w:jc w:val="right"/>
              <w:rPr>
                <w:rFonts w:ascii="Arial" w:hAnsi="Arial" w:cs="Arial"/>
                <w:sz w:val="20"/>
              </w:rPr>
            </w:pPr>
            <w:r w:rsidRPr="004E416F">
              <w:rPr>
                <w:rFonts w:ascii="Arial" w:hAnsi="Arial" w:cs="Arial"/>
                <w:sz w:val="20"/>
              </w:rPr>
              <w:t>997,80</w:t>
            </w:r>
          </w:p>
        </w:tc>
        <w:tc>
          <w:tcPr>
            <w:tcW w:w="1820" w:type="dxa"/>
            <w:tcBorders>
              <w:top w:val="nil"/>
              <w:left w:val="nil"/>
              <w:bottom w:val="single" w:sz="4" w:space="0" w:color="auto"/>
              <w:right w:val="single" w:sz="4" w:space="0" w:color="auto"/>
            </w:tcBorders>
            <w:shd w:val="clear" w:color="auto" w:fill="auto"/>
            <w:noWrap/>
            <w:vAlign w:val="bottom"/>
            <w:hideMark/>
          </w:tcPr>
          <w:p w14:paraId="3DF2BAA1"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23EE7D45" w14:textId="77777777" w:rsidR="00384D34" w:rsidRPr="004E416F" w:rsidRDefault="00384D34" w:rsidP="002B2580">
            <w:pPr>
              <w:rPr>
                <w:rFonts w:ascii="Arial" w:hAnsi="Arial" w:cs="Arial"/>
                <w:sz w:val="20"/>
              </w:rPr>
            </w:pPr>
            <w:r w:rsidRPr="004E416F">
              <w:rPr>
                <w:rFonts w:ascii="Arial" w:hAnsi="Arial" w:cs="Arial"/>
                <w:sz w:val="20"/>
              </w:rPr>
              <w:t>Janotova</w:t>
            </w:r>
          </w:p>
        </w:tc>
        <w:tc>
          <w:tcPr>
            <w:tcW w:w="1142" w:type="dxa"/>
            <w:tcBorders>
              <w:top w:val="nil"/>
              <w:left w:val="nil"/>
              <w:bottom w:val="single" w:sz="4" w:space="0" w:color="auto"/>
              <w:right w:val="single" w:sz="4" w:space="0" w:color="auto"/>
            </w:tcBorders>
            <w:shd w:val="clear" w:color="auto" w:fill="FFFF00"/>
            <w:noWrap/>
            <w:vAlign w:val="bottom"/>
          </w:tcPr>
          <w:p w14:paraId="0F487E2F"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B1D9ACD"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9C8A07C" w14:textId="77777777" w:rsidR="00384D34" w:rsidRPr="004E416F" w:rsidRDefault="00384D34" w:rsidP="002B2580">
            <w:pPr>
              <w:jc w:val="right"/>
              <w:rPr>
                <w:rFonts w:ascii="Arial" w:hAnsi="Arial"/>
                <w:sz w:val="20"/>
              </w:rPr>
            </w:pPr>
          </w:p>
        </w:tc>
      </w:tr>
      <w:tr w:rsidR="00384D34" w:rsidRPr="004E416F" w14:paraId="38ACF4A4"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D11E67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22C2874C" w14:textId="77777777" w:rsidR="00384D34" w:rsidRPr="004E416F" w:rsidRDefault="00384D34" w:rsidP="002B2580">
            <w:pPr>
              <w:rPr>
                <w:rFonts w:ascii="Arial" w:hAnsi="Arial" w:cs="Arial"/>
                <w:b/>
                <w:bCs/>
                <w:sz w:val="20"/>
              </w:rPr>
            </w:pPr>
            <w:r w:rsidRPr="004E416F">
              <w:rPr>
                <w:rFonts w:ascii="Arial" w:hAnsi="Arial" w:cs="Arial"/>
                <w:b/>
                <w:bCs/>
                <w:sz w:val="20"/>
              </w:rPr>
              <w:t>Karloveská</w:t>
            </w:r>
          </w:p>
        </w:tc>
        <w:tc>
          <w:tcPr>
            <w:tcW w:w="599" w:type="dxa"/>
            <w:tcBorders>
              <w:top w:val="nil"/>
              <w:left w:val="nil"/>
              <w:bottom w:val="single" w:sz="4" w:space="0" w:color="auto"/>
              <w:right w:val="single" w:sz="4" w:space="0" w:color="auto"/>
            </w:tcBorders>
            <w:shd w:val="clear" w:color="auto" w:fill="auto"/>
            <w:noWrap/>
            <w:vAlign w:val="bottom"/>
            <w:hideMark/>
          </w:tcPr>
          <w:p w14:paraId="1BCD26F5"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285C4F42"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7859710A" w14:textId="77777777" w:rsidR="00384D34" w:rsidRPr="004E416F" w:rsidRDefault="00384D34" w:rsidP="002B2580">
            <w:pPr>
              <w:jc w:val="right"/>
              <w:rPr>
                <w:rFonts w:ascii="Arial" w:hAnsi="Arial" w:cs="Arial"/>
                <w:sz w:val="20"/>
              </w:rPr>
            </w:pPr>
            <w:r w:rsidRPr="004E416F">
              <w:rPr>
                <w:rFonts w:ascii="Arial" w:hAnsi="Arial" w:cs="Arial"/>
                <w:sz w:val="20"/>
              </w:rPr>
              <w:t>2 439,14</w:t>
            </w:r>
          </w:p>
        </w:tc>
        <w:tc>
          <w:tcPr>
            <w:tcW w:w="1820" w:type="dxa"/>
            <w:tcBorders>
              <w:top w:val="nil"/>
              <w:left w:val="nil"/>
              <w:bottom w:val="single" w:sz="4" w:space="0" w:color="auto"/>
              <w:right w:val="single" w:sz="4" w:space="0" w:color="auto"/>
            </w:tcBorders>
            <w:shd w:val="clear" w:color="auto" w:fill="auto"/>
            <w:noWrap/>
            <w:vAlign w:val="bottom"/>
            <w:hideMark/>
          </w:tcPr>
          <w:p w14:paraId="1A527336"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681AABB7" w14:textId="77777777" w:rsidR="00384D34" w:rsidRPr="004E416F" w:rsidRDefault="00384D34" w:rsidP="002B2580">
            <w:pPr>
              <w:rPr>
                <w:rFonts w:ascii="Arial" w:hAnsi="Arial" w:cs="Arial"/>
                <w:sz w:val="20"/>
              </w:rPr>
            </w:pPr>
            <w:r w:rsidRPr="004E416F">
              <w:rPr>
                <w:rFonts w:ascii="Arial" w:hAnsi="Arial" w:cs="Arial"/>
                <w:sz w:val="20"/>
              </w:rPr>
              <w:t>Karloveská</w:t>
            </w:r>
          </w:p>
        </w:tc>
        <w:tc>
          <w:tcPr>
            <w:tcW w:w="1142" w:type="dxa"/>
            <w:tcBorders>
              <w:top w:val="nil"/>
              <w:left w:val="nil"/>
              <w:bottom w:val="single" w:sz="4" w:space="0" w:color="auto"/>
              <w:right w:val="single" w:sz="4" w:space="0" w:color="auto"/>
            </w:tcBorders>
            <w:shd w:val="clear" w:color="auto" w:fill="FFFF00"/>
            <w:noWrap/>
            <w:vAlign w:val="bottom"/>
          </w:tcPr>
          <w:p w14:paraId="623A882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A867052"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28FFB6B" w14:textId="77777777" w:rsidR="00384D34" w:rsidRPr="004E416F" w:rsidRDefault="00384D34" w:rsidP="002B2580">
            <w:pPr>
              <w:jc w:val="right"/>
              <w:rPr>
                <w:rFonts w:ascii="Arial" w:hAnsi="Arial"/>
                <w:sz w:val="20"/>
              </w:rPr>
            </w:pPr>
          </w:p>
        </w:tc>
      </w:tr>
      <w:tr w:rsidR="00384D34" w:rsidRPr="004E416F" w14:paraId="1181195C"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E31F6F7"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3DDC5532" w14:textId="77777777" w:rsidR="00384D34" w:rsidRPr="004E416F" w:rsidRDefault="00384D34" w:rsidP="002B2580">
            <w:pPr>
              <w:rPr>
                <w:rFonts w:ascii="Arial" w:hAnsi="Arial" w:cs="Arial"/>
                <w:b/>
                <w:bCs/>
                <w:sz w:val="20"/>
              </w:rPr>
            </w:pPr>
            <w:r w:rsidRPr="004E416F">
              <w:rPr>
                <w:rFonts w:ascii="Arial" w:hAnsi="Arial" w:cs="Arial"/>
                <w:b/>
                <w:bCs/>
                <w:sz w:val="20"/>
              </w:rPr>
              <w:t>Karloveská</w:t>
            </w:r>
          </w:p>
        </w:tc>
        <w:tc>
          <w:tcPr>
            <w:tcW w:w="599" w:type="dxa"/>
            <w:tcBorders>
              <w:top w:val="nil"/>
              <w:left w:val="nil"/>
              <w:bottom w:val="single" w:sz="4" w:space="0" w:color="auto"/>
              <w:right w:val="single" w:sz="4" w:space="0" w:color="auto"/>
            </w:tcBorders>
            <w:shd w:val="clear" w:color="auto" w:fill="auto"/>
            <w:noWrap/>
            <w:vAlign w:val="bottom"/>
            <w:hideMark/>
          </w:tcPr>
          <w:p w14:paraId="48BD357B"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1DB9931E"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734D9ACC" w14:textId="77777777" w:rsidR="00384D34" w:rsidRPr="004E416F" w:rsidRDefault="00384D34" w:rsidP="002B2580">
            <w:pPr>
              <w:jc w:val="right"/>
              <w:rPr>
                <w:rFonts w:ascii="Arial" w:hAnsi="Arial" w:cs="Arial"/>
                <w:sz w:val="20"/>
              </w:rPr>
            </w:pPr>
            <w:r w:rsidRPr="004E416F">
              <w:rPr>
                <w:rFonts w:ascii="Arial" w:hAnsi="Arial" w:cs="Arial"/>
                <w:sz w:val="20"/>
              </w:rPr>
              <w:t>1 644,99</w:t>
            </w:r>
          </w:p>
        </w:tc>
        <w:tc>
          <w:tcPr>
            <w:tcW w:w="1820" w:type="dxa"/>
            <w:tcBorders>
              <w:top w:val="nil"/>
              <w:left w:val="nil"/>
              <w:bottom w:val="single" w:sz="4" w:space="0" w:color="auto"/>
              <w:right w:val="single" w:sz="4" w:space="0" w:color="auto"/>
            </w:tcBorders>
            <w:shd w:val="clear" w:color="auto" w:fill="auto"/>
            <w:noWrap/>
            <w:vAlign w:val="bottom"/>
            <w:hideMark/>
          </w:tcPr>
          <w:p w14:paraId="03386718"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25D7B540" w14:textId="77777777" w:rsidR="00384D34" w:rsidRPr="004E416F" w:rsidRDefault="00384D34" w:rsidP="002B2580">
            <w:pPr>
              <w:rPr>
                <w:rFonts w:ascii="Arial" w:hAnsi="Arial" w:cs="Arial"/>
                <w:sz w:val="20"/>
              </w:rPr>
            </w:pPr>
            <w:r w:rsidRPr="004E416F">
              <w:rPr>
                <w:rFonts w:ascii="Arial" w:hAnsi="Arial" w:cs="Arial"/>
                <w:sz w:val="20"/>
              </w:rPr>
              <w:t>Karloveská</w:t>
            </w:r>
          </w:p>
        </w:tc>
        <w:tc>
          <w:tcPr>
            <w:tcW w:w="1142" w:type="dxa"/>
            <w:tcBorders>
              <w:top w:val="nil"/>
              <w:left w:val="nil"/>
              <w:bottom w:val="single" w:sz="4" w:space="0" w:color="auto"/>
              <w:right w:val="single" w:sz="4" w:space="0" w:color="auto"/>
            </w:tcBorders>
            <w:shd w:val="clear" w:color="auto" w:fill="FFFF00"/>
            <w:noWrap/>
            <w:vAlign w:val="bottom"/>
          </w:tcPr>
          <w:p w14:paraId="5F510E33"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39AA2F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E6B329B" w14:textId="77777777" w:rsidR="00384D34" w:rsidRPr="004E416F" w:rsidRDefault="00384D34" w:rsidP="002B2580">
            <w:pPr>
              <w:jc w:val="right"/>
              <w:rPr>
                <w:rFonts w:ascii="Arial" w:hAnsi="Arial"/>
                <w:sz w:val="20"/>
              </w:rPr>
            </w:pPr>
          </w:p>
        </w:tc>
      </w:tr>
      <w:tr w:rsidR="00384D34" w:rsidRPr="004E416F" w14:paraId="485C6A02"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0B6A8F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A7D4E66" w14:textId="77777777" w:rsidR="00384D34" w:rsidRPr="004E416F" w:rsidRDefault="00384D34" w:rsidP="002B2580">
            <w:pPr>
              <w:rPr>
                <w:rFonts w:ascii="Arial" w:hAnsi="Arial" w:cs="Arial"/>
                <w:b/>
                <w:bCs/>
                <w:sz w:val="20"/>
              </w:rPr>
            </w:pPr>
            <w:r w:rsidRPr="004E416F">
              <w:rPr>
                <w:rFonts w:ascii="Arial" w:hAnsi="Arial" w:cs="Arial"/>
                <w:b/>
                <w:bCs/>
                <w:sz w:val="20"/>
              </w:rPr>
              <w:t>Kuklovská</w:t>
            </w:r>
          </w:p>
        </w:tc>
        <w:tc>
          <w:tcPr>
            <w:tcW w:w="599" w:type="dxa"/>
            <w:tcBorders>
              <w:top w:val="nil"/>
              <w:left w:val="nil"/>
              <w:bottom w:val="single" w:sz="4" w:space="0" w:color="auto"/>
              <w:right w:val="single" w:sz="4" w:space="0" w:color="auto"/>
            </w:tcBorders>
            <w:shd w:val="clear" w:color="auto" w:fill="auto"/>
            <w:noWrap/>
            <w:vAlign w:val="bottom"/>
            <w:hideMark/>
          </w:tcPr>
          <w:p w14:paraId="54354EC8"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1C1C438C"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03581320" w14:textId="77777777" w:rsidR="00384D34" w:rsidRPr="004E416F" w:rsidRDefault="00384D34" w:rsidP="002B2580">
            <w:pPr>
              <w:jc w:val="right"/>
              <w:rPr>
                <w:rFonts w:ascii="Arial" w:hAnsi="Arial" w:cs="Arial"/>
                <w:sz w:val="20"/>
              </w:rPr>
            </w:pPr>
            <w:r w:rsidRPr="004E416F">
              <w:rPr>
                <w:rFonts w:ascii="Arial" w:hAnsi="Arial" w:cs="Arial"/>
                <w:sz w:val="20"/>
              </w:rPr>
              <w:t>1 891,28</w:t>
            </w:r>
          </w:p>
        </w:tc>
        <w:tc>
          <w:tcPr>
            <w:tcW w:w="1820" w:type="dxa"/>
            <w:tcBorders>
              <w:top w:val="nil"/>
              <w:left w:val="nil"/>
              <w:bottom w:val="single" w:sz="4" w:space="0" w:color="auto"/>
              <w:right w:val="single" w:sz="4" w:space="0" w:color="auto"/>
            </w:tcBorders>
            <w:shd w:val="clear" w:color="auto" w:fill="auto"/>
            <w:noWrap/>
            <w:vAlign w:val="bottom"/>
            <w:hideMark/>
          </w:tcPr>
          <w:p w14:paraId="64E26E1E"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5DA75747" w14:textId="77777777" w:rsidR="00384D34" w:rsidRPr="004E416F" w:rsidRDefault="00384D34" w:rsidP="002B2580">
            <w:pPr>
              <w:rPr>
                <w:rFonts w:ascii="Arial" w:hAnsi="Arial" w:cs="Arial"/>
                <w:sz w:val="20"/>
              </w:rPr>
            </w:pPr>
            <w:r w:rsidRPr="004E416F">
              <w:rPr>
                <w:rFonts w:ascii="Arial" w:hAnsi="Arial" w:cs="Arial"/>
                <w:sz w:val="20"/>
              </w:rPr>
              <w:t>Kuklovská</w:t>
            </w:r>
          </w:p>
        </w:tc>
        <w:tc>
          <w:tcPr>
            <w:tcW w:w="1142" w:type="dxa"/>
            <w:tcBorders>
              <w:top w:val="nil"/>
              <w:left w:val="nil"/>
              <w:bottom w:val="single" w:sz="4" w:space="0" w:color="auto"/>
              <w:right w:val="single" w:sz="4" w:space="0" w:color="auto"/>
            </w:tcBorders>
            <w:shd w:val="clear" w:color="auto" w:fill="FFFF00"/>
            <w:noWrap/>
            <w:vAlign w:val="bottom"/>
          </w:tcPr>
          <w:p w14:paraId="77CC2B96"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EB10FCD"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9B8247C" w14:textId="77777777" w:rsidR="00384D34" w:rsidRPr="004E416F" w:rsidRDefault="00384D34" w:rsidP="002B2580">
            <w:pPr>
              <w:jc w:val="right"/>
              <w:rPr>
                <w:rFonts w:ascii="Arial" w:hAnsi="Arial"/>
                <w:sz w:val="20"/>
              </w:rPr>
            </w:pPr>
          </w:p>
        </w:tc>
      </w:tr>
      <w:tr w:rsidR="00384D34" w:rsidRPr="004E416F" w14:paraId="1580C933"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C5BBB1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6249468" w14:textId="77777777" w:rsidR="00384D34" w:rsidRPr="004E416F" w:rsidRDefault="00384D34" w:rsidP="002B2580">
            <w:pPr>
              <w:rPr>
                <w:rFonts w:ascii="Arial" w:hAnsi="Arial" w:cs="Arial"/>
                <w:b/>
                <w:bCs/>
                <w:sz w:val="20"/>
              </w:rPr>
            </w:pPr>
            <w:r w:rsidRPr="004E416F">
              <w:rPr>
                <w:rFonts w:ascii="Arial" w:hAnsi="Arial" w:cs="Arial"/>
                <w:b/>
                <w:bCs/>
                <w:sz w:val="20"/>
              </w:rPr>
              <w:t>Kuklovská</w:t>
            </w:r>
          </w:p>
        </w:tc>
        <w:tc>
          <w:tcPr>
            <w:tcW w:w="599" w:type="dxa"/>
            <w:tcBorders>
              <w:top w:val="nil"/>
              <w:left w:val="nil"/>
              <w:bottom w:val="single" w:sz="4" w:space="0" w:color="auto"/>
              <w:right w:val="single" w:sz="4" w:space="0" w:color="auto"/>
            </w:tcBorders>
            <w:shd w:val="clear" w:color="auto" w:fill="auto"/>
            <w:noWrap/>
            <w:vAlign w:val="bottom"/>
            <w:hideMark/>
          </w:tcPr>
          <w:p w14:paraId="445E1EB7"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69CD3083"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7FCB1037" w14:textId="77777777" w:rsidR="00384D34" w:rsidRPr="004E416F" w:rsidRDefault="00384D34" w:rsidP="002B2580">
            <w:pPr>
              <w:jc w:val="right"/>
              <w:rPr>
                <w:rFonts w:ascii="Arial" w:hAnsi="Arial" w:cs="Arial"/>
                <w:sz w:val="20"/>
              </w:rPr>
            </w:pPr>
            <w:r w:rsidRPr="004E416F">
              <w:rPr>
                <w:rFonts w:ascii="Arial" w:hAnsi="Arial" w:cs="Arial"/>
                <w:sz w:val="20"/>
              </w:rPr>
              <w:t>294,97</w:t>
            </w:r>
          </w:p>
        </w:tc>
        <w:tc>
          <w:tcPr>
            <w:tcW w:w="1820" w:type="dxa"/>
            <w:tcBorders>
              <w:top w:val="nil"/>
              <w:left w:val="nil"/>
              <w:bottom w:val="single" w:sz="4" w:space="0" w:color="auto"/>
              <w:right w:val="single" w:sz="4" w:space="0" w:color="auto"/>
            </w:tcBorders>
            <w:shd w:val="clear" w:color="auto" w:fill="auto"/>
            <w:noWrap/>
            <w:vAlign w:val="bottom"/>
            <w:hideMark/>
          </w:tcPr>
          <w:p w14:paraId="2C3A0D23"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4A16B4A2" w14:textId="77777777" w:rsidR="00384D34" w:rsidRPr="004E416F" w:rsidRDefault="00384D34" w:rsidP="002B2580">
            <w:pPr>
              <w:rPr>
                <w:rFonts w:ascii="Arial" w:hAnsi="Arial" w:cs="Arial"/>
                <w:sz w:val="20"/>
              </w:rPr>
            </w:pPr>
            <w:r w:rsidRPr="004E416F">
              <w:rPr>
                <w:rFonts w:ascii="Arial" w:hAnsi="Arial" w:cs="Arial"/>
                <w:sz w:val="20"/>
              </w:rPr>
              <w:t>Kuklovská</w:t>
            </w:r>
          </w:p>
        </w:tc>
        <w:tc>
          <w:tcPr>
            <w:tcW w:w="1142" w:type="dxa"/>
            <w:tcBorders>
              <w:top w:val="nil"/>
              <w:left w:val="nil"/>
              <w:bottom w:val="single" w:sz="4" w:space="0" w:color="auto"/>
              <w:right w:val="single" w:sz="4" w:space="0" w:color="auto"/>
            </w:tcBorders>
            <w:shd w:val="clear" w:color="auto" w:fill="FFFF00"/>
            <w:noWrap/>
            <w:vAlign w:val="bottom"/>
          </w:tcPr>
          <w:p w14:paraId="641C782D"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33B4192"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34F551C" w14:textId="77777777" w:rsidR="00384D34" w:rsidRPr="004E416F" w:rsidRDefault="00384D34" w:rsidP="002B2580">
            <w:pPr>
              <w:jc w:val="right"/>
              <w:rPr>
                <w:rFonts w:ascii="Arial" w:hAnsi="Arial"/>
                <w:sz w:val="20"/>
              </w:rPr>
            </w:pPr>
          </w:p>
        </w:tc>
      </w:tr>
      <w:tr w:rsidR="00384D34" w:rsidRPr="004E416F" w14:paraId="36DAFE15"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8B35B96"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3CD3A7E" w14:textId="77777777" w:rsidR="00384D34" w:rsidRPr="004E416F" w:rsidRDefault="00384D34" w:rsidP="002B2580">
            <w:pPr>
              <w:rPr>
                <w:rFonts w:ascii="Arial" w:hAnsi="Arial" w:cs="Arial"/>
                <w:b/>
                <w:bCs/>
                <w:sz w:val="20"/>
              </w:rPr>
            </w:pPr>
            <w:r w:rsidRPr="004E416F">
              <w:rPr>
                <w:rFonts w:ascii="Arial" w:hAnsi="Arial" w:cs="Arial"/>
                <w:b/>
                <w:bCs/>
                <w:sz w:val="20"/>
              </w:rPr>
              <w:t>Majerníkova</w:t>
            </w:r>
          </w:p>
        </w:tc>
        <w:tc>
          <w:tcPr>
            <w:tcW w:w="599" w:type="dxa"/>
            <w:tcBorders>
              <w:top w:val="nil"/>
              <w:left w:val="nil"/>
              <w:bottom w:val="single" w:sz="4" w:space="0" w:color="auto"/>
              <w:right w:val="single" w:sz="4" w:space="0" w:color="auto"/>
            </w:tcBorders>
            <w:shd w:val="clear" w:color="auto" w:fill="auto"/>
            <w:noWrap/>
            <w:vAlign w:val="bottom"/>
            <w:hideMark/>
          </w:tcPr>
          <w:p w14:paraId="5349EC08"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55F0DD33"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1462D5C1" w14:textId="77777777" w:rsidR="00384D34" w:rsidRPr="004E416F" w:rsidRDefault="00384D34" w:rsidP="002B2580">
            <w:pPr>
              <w:jc w:val="right"/>
              <w:rPr>
                <w:rFonts w:ascii="Arial" w:hAnsi="Arial" w:cs="Arial"/>
                <w:sz w:val="20"/>
              </w:rPr>
            </w:pPr>
            <w:r w:rsidRPr="004E416F">
              <w:rPr>
                <w:rFonts w:ascii="Arial" w:hAnsi="Arial" w:cs="Arial"/>
                <w:sz w:val="20"/>
              </w:rPr>
              <w:t>2 715,07</w:t>
            </w:r>
          </w:p>
        </w:tc>
        <w:tc>
          <w:tcPr>
            <w:tcW w:w="1820" w:type="dxa"/>
            <w:tcBorders>
              <w:top w:val="nil"/>
              <w:left w:val="nil"/>
              <w:bottom w:val="single" w:sz="4" w:space="0" w:color="auto"/>
              <w:right w:val="single" w:sz="4" w:space="0" w:color="auto"/>
            </w:tcBorders>
            <w:shd w:val="clear" w:color="auto" w:fill="auto"/>
            <w:noWrap/>
            <w:vAlign w:val="bottom"/>
            <w:hideMark/>
          </w:tcPr>
          <w:p w14:paraId="2EAF19FE"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0E84E6B0" w14:textId="77777777" w:rsidR="00384D34" w:rsidRPr="004E416F" w:rsidRDefault="00384D34" w:rsidP="002B2580">
            <w:pPr>
              <w:rPr>
                <w:rFonts w:ascii="Arial" w:hAnsi="Arial" w:cs="Arial"/>
                <w:sz w:val="20"/>
              </w:rPr>
            </w:pPr>
            <w:r w:rsidRPr="004E416F">
              <w:rPr>
                <w:rFonts w:ascii="Arial" w:hAnsi="Arial" w:cs="Arial"/>
                <w:sz w:val="20"/>
              </w:rPr>
              <w:t>Majerníkova</w:t>
            </w:r>
          </w:p>
        </w:tc>
        <w:tc>
          <w:tcPr>
            <w:tcW w:w="1142" w:type="dxa"/>
            <w:tcBorders>
              <w:top w:val="nil"/>
              <w:left w:val="nil"/>
              <w:bottom w:val="single" w:sz="4" w:space="0" w:color="auto"/>
              <w:right w:val="single" w:sz="4" w:space="0" w:color="auto"/>
            </w:tcBorders>
            <w:shd w:val="clear" w:color="auto" w:fill="FFFF00"/>
            <w:noWrap/>
            <w:vAlign w:val="bottom"/>
          </w:tcPr>
          <w:p w14:paraId="1B92B75F"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6916B49"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3CDBD10" w14:textId="77777777" w:rsidR="00384D34" w:rsidRPr="004E416F" w:rsidRDefault="00384D34" w:rsidP="002B2580">
            <w:pPr>
              <w:jc w:val="right"/>
              <w:rPr>
                <w:rFonts w:ascii="Arial" w:hAnsi="Arial"/>
                <w:sz w:val="20"/>
              </w:rPr>
            </w:pPr>
          </w:p>
        </w:tc>
      </w:tr>
      <w:tr w:rsidR="00384D34" w:rsidRPr="004E416F" w14:paraId="7B185D23"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A523B6E"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FBEAF99" w14:textId="77777777" w:rsidR="00384D34" w:rsidRPr="004E416F" w:rsidRDefault="00384D34" w:rsidP="002B2580">
            <w:pPr>
              <w:rPr>
                <w:rFonts w:ascii="Arial" w:hAnsi="Arial" w:cs="Arial"/>
                <w:b/>
                <w:bCs/>
                <w:sz w:val="20"/>
              </w:rPr>
            </w:pPr>
            <w:r w:rsidRPr="004E416F">
              <w:rPr>
                <w:rFonts w:ascii="Arial" w:hAnsi="Arial" w:cs="Arial"/>
                <w:b/>
                <w:bCs/>
                <w:sz w:val="20"/>
              </w:rPr>
              <w:t>Majerníkova</w:t>
            </w:r>
          </w:p>
        </w:tc>
        <w:tc>
          <w:tcPr>
            <w:tcW w:w="599" w:type="dxa"/>
            <w:tcBorders>
              <w:top w:val="nil"/>
              <w:left w:val="nil"/>
              <w:bottom w:val="single" w:sz="4" w:space="0" w:color="auto"/>
              <w:right w:val="single" w:sz="4" w:space="0" w:color="auto"/>
            </w:tcBorders>
            <w:shd w:val="clear" w:color="auto" w:fill="auto"/>
            <w:noWrap/>
            <w:vAlign w:val="bottom"/>
            <w:hideMark/>
          </w:tcPr>
          <w:p w14:paraId="216342BF"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78045BC5"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5A419238" w14:textId="77777777" w:rsidR="00384D34" w:rsidRPr="004E416F" w:rsidRDefault="00384D34" w:rsidP="002B2580">
            <w:pPr>
              <w:jc w:val="right"/>
              <w:rPr>
                <w:rFonts w:ascii="Arial" w:hAnsi="Arial" w:cs="Arial"/>
                <w:sz w:val="20"/>
              </w:rPr>
            </w:pPr>
            <w:r w:rsidRPr="004E416F">
              <w:rPr>
                <w:rFonts w:ascii="Arial" w:hAnsi="Arial" w:cs="Arial"/>
                <w:sz w:val="20"/>
              </w:rPr>
              <w:t>2 751,50</w:t>
            </w:r>
          </w:p>
        </w:tc>
        <w:tc>
          <w:tcPr>
            <w:tcW w:w="1820" w:type="dxa"/>
            <w:tcBorders>
              <w:top w:val="nil"/>
              <w:left w:val="nil"/>
              <w:bottom w:val="single" w:sz="4" w:space="0" w:color="auto"/>
              <w:right w:val="single" w:sz="4" w:space="0" w:color="auto"/>
            </w:tcBorders>
            <w:shd w:val="clear" w:color="auto" w:fill="auto"/>
            <w:noWrap/>
            <w:vAlign w:val="bottom"/>
            <w:hideMark/>
          </w:tcPr>
          <w:p w14:paraId="20935FB6"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50CB9C23" w14:textId="77777777" w:rsidR="00384D34" w:rsidRPr="004E416F" w:rsidRDefault="00384D34" w:rsidP="002B2580">
            <w:pPr>
              <w:rPr>
                <w:rFonts w:ascii="Arial" w:hAnsi="Arial" w:cs="Arial"/>
                <w:sz w:val="20"/>
              </w:rPr>
            </w:pPr>
            <w:r w:rsidRPr="004E416F">
              <w:rPr>
                <w:rFonts w:ascii="Arial" w:hAnsi="Arial" w:cs="Arial"/>
                <w:sz w:val="20"/>
              </w:rPr>
              <w:t>Majerníkova</w:t>
            </w:r>
          </w:p>
        </w:tc>
        <w:tc>
          <w:tcPr>
            <w:tcW w:w="1142" w:type="dxa"/>
            <w:tcBorders>
              <w:top w:val="nil"/>
              <w:left w:val="nil"/>
              <w:bottom w:val="single" w:sz="4" w:space="0" w:color="auto"/>
              <w:right w:val="single" w:sz="4" w:space="0" w:color="auto"/>
            </w:tcBorders>
            <w:shd w:val="clear" w:color="auto" w:fill="FFFF00"/>
            <w:noWrap/>
            <w:vAlign w:val="bottom"/>
          </w:tcPr>
          <w:p w14:paraId="2E31CE72"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7C9BC30"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1454FF0" w14:textId="77777777" w:rsidR="00384D34" w:rsidRPr="004E416F" w:rsidRDefault="00384D34" w:rsidP="002B2580">
            <w:pPr>
              <w:jc w:val="right"/>
              <w:rPr>
                <w:rFonts w:ascii="Arial" w:hAnsi="Arial"/>
                <w:sz w:val="20"/>
              </w:rPr>
            </w:pPr>
          </w:p>
        </w:tc>
      </w:tr>
      <w:tr w:rsidR="00384D34" w:rsidRPr="004E416F" w14:paraId="15FB423A"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0B9F555"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2905B431" w14:textId="77777777" w:rsidR="00384D34" w:rsidRPr="004E416F" w:rsidRDefault="00384D34" w:rsidP="002B2580">
            <w:pPr>
              <w:rPr>
                <w:rFonts w:ascii="Arial" w:hAnsi="Arial" w:cs="Arial"/>
                <w:b/>
                <w:bCs/>
                <w:sz w:val="20"/>
              </w:rPr>
            </w:pPr>
            <w:r w:rsidRPr="004E416F">
              <w:rPr>
                <w:rFonts w:ascii="Arial" w:hAnsi="Arial" w:cs="Arial"/>
                <w:b/>
                <w:bCs/>
                <w:sz w:val="20"/>
              </w:rPr>
              <w:t>Matejkova</w:t>
            </w:r>
          </w:p>
        </w:tc>
        <w:tc>
          <w:tcPr>
            <w:tcW w:w="599" w:type="dxa"/>
            <w:tcBorders>
              <w:top w:val="nil"/>
              <w:left w:val="nil"/>
              <w:bottom w:val="single" w:sz="4" w:space="0" w:color="auto"/>
              <w:right w:val="single" w:sz="4" w:space="0" w:color="auto"/>
            </w:tcBorders>
            <w:shd w:val="clear" w:color="auto" w:fill="auto"/>
            <w:noWrap/>
            <w:vAlign w:val="bottom"/>
            <w:hideMark/>
          </w:tcPr>
          <w:p w14:paraId="5ADE8E72"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270B92AB"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02066924" w14:textId="77777777" w:rsidR="00384D34" w:rsidRPr="004E416F" w:rsidRDefault="00384D34" w:rsidP="002B2580">
            <w:pPr>
              <w:jc w:val="right"/>
              <w:rPr>
                <w:rFonts w:ascii="Arial" w:hAnsi="Arial" w:cs="Arial"/>
                <w:sz w:val="20"/>
              </w:rPr>
            </w:pPr>
            <w:r w:rsidRPr="004E416F">
              <w:rPr>
                <w:rFonts w:ascii="Arial" w:hAnsi="Arial" w:cs="Arial"/>
                <w:sz w:val="20"/>
              </w:rPr>
              <w:t>1 888,43</w:t>
            </w:r>
          </w:p>
        </w:tc>
        <w:tc>
          <w:tcPr>
            <w:tcW w:w="1820" w:type="dxa"/>
            <w:tcBorders>
              <w:top w:val="nil"/>
              <w:left w:val="nil"/>
              <w:bottom w:val="single" w:sz="4" w:space="0" w:color="auto"/>
              <w:right w:val="single" w:sz="4" w:space="0" w:color="auto"/>
            </w:tcBorders>
            <w:shd w:val="clear" w:color="auto" w:fill="auto"/>
            <w:noWrap/>
            <w:vAlign w:val="bottom"/>
            <w:hideMark/>
          </w:tcPr>
          <w:p w14:paraId="4AFC3456"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4870B22B" w14:textId="77777777" w:rsidR="00384D34" w:rsidRPr="004E416F" w:rsidRDefault="00384D34" w:rsidP="002B2580">
            <w:pPr>
              <w:rPr>
                <w:rFonts w:ascii="Arial" w:hAnsi="Arial" w:cs="Arial"/>
                <w:sz w:val="20"/>
              </w:rPr>
            </w:pPr>
            <w:r w:rsidRPr="004E416F">
              <w:rPr>
                <w:rFonts w:ascii="Arial" w:hAnsi="Arial" w:cs="Arial"/>
                <w:sz w:val="20"/>
              </w:rPr>
              <w:t>Matejkova</w:t>
            </w:r>
          </w:p>
        </w:tc>
        <w:tc>
          <w:tcPr>
            <w:tcW w:w="1142" w:type="dxa"/>
            <w:tcBorders>
              <w:top w:val="nil"/>
              <w:left w:val="nil"/>
              <w:bottom w:val="single" w:sz="4" w:space="0" w:color="auto"/>
              <w:right w:val="single" w:sz="4" w:space="0" w:color="auto"/>
            </w:tcBorders>
            <w:shd w:val="clear" w:color="auto" w:fill="FFFF00"/>
            <w:noWrap/>
            <w:vAlign w:val="bottom"/>
          </w:tcPr>
          <w:p w14:paraId="266FEDD2"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F034EBB"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CF033AD" w14:textId="77777777" w:rsidR="00384D34" w:rsidRPr="004E416F" w:rsidRDefault="00384D34" w:rsidP="002B2580">
            <w:pPr>
              <w:jc w:val="right"/>
              <w:rPr>
                <w:rFonts w:ascii="Arial" w:hAnsi="Arial"/>
                <w:sz w:val="20"/>
              </w:rPr>
            </w:pPr>
          </w:p>
        </w:tc>
      </w:tr>
      <w:tr w:rsidR="00384D34" w:rsidRPr="004E416F" w14:paraId="42AA443F"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63285E65"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EBA32CB" w14:textId="77777777" w:rsidR="00384D34" w:rsidRPr="004E416F" w:rsidRDefault="00384D34" w:rsidP="002B2580">
            <w:pPr>
              <w:rPr>
                <w:rFonts w:ascii="Arial" w:hAnsi="Arial" w:cs="Arial"/>
                <w:b/>
                <w:bCs/>
                <w:sz w:val="20"/>
              </w:rPr>
            </w:pPr>
            <w:r w:rsidRPr="004E416F">
              <w:rPr>
                <w:rFonts w:ascii="Arial" w:hAnsi="Arial" w:cs="Arial"/>
                <w:b/>
                <w:bCs/>
                <w:sz w:val="20"/>
              </w:rPr>
              <w:t>Matejkova</w:t>
            </w:r>
          </w:p>
        </w:tc>
        <w:tc>
          <w:tcPr>
            <w:tcW w:w="599" w:type="dxa"/>
            <w:tcBorders>
              <w:top w:val="nil"/>
              <w:left w:val="nil"/>
              <w:bottom w:val="single" w:sz="4" w:space="0" w:color="auto"/>
              <w:right w:val="single" w:sz="4" w:space="0" w:color="auto"/>
            </w:tcBorders>
            <w:shd w:val="clear" w:color="auto" w:fill="auto"/>
            <w:noWrap/>
            <w:vAlign w:val="bottom"/>
            <w:hideMark/>
          </w:tcPr>
          <w:p w14:paraId="683B5103"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469FD3EE"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7C922441" w14:textId="77777777" w:rsidR="00384D34" w:rsidRPr="004E416F" w:rsidRDefault="00384D34" w:rsidP="002B2580">
            <w:pPr>
              <w:jc w:val="right"/>
              <w:rPr>
                <w:rFonts w:ascii="Arial" w:hAnsi="Arial" w:cs="Arial"/>
                <w:sz w:val="20"/>
              </w:rPr>
            </w:pPr>
            <w:r w:rsidRPr="004E416F">
              <w:rPr>
                <w:rFonts w:ascii="Arial" w:hAnsi="Arial" w:cs="Arial"/>
                <w:sz w:val="20"/>
              </w:rPr>
              <w:t>835,55</w:t>
            </w:r>
          </w:p>
        </w:tc>
        <w:tc>
          <w:tcPr>
            <w:tcW w:w="1820" w:type="dxa"/>
            <w:tcBorders>
              <w:top w:val="nil"/>
              <w:left w:val="nil"/>
              <w:bottom w:val="single" w:sz="4" w:space="0" w:color="auto"/>
              <w:right w:val="single" w:sz="4" w:space="0" w:color="auto"/>
            </w:tcBorders>
            <w:shd w:val="clear" w:color="auto" w:fill="auto"/>
            <w:noWrap/>
            <w:vAlign w:val="bottom"/>
            <w:hideMark/>
          </w:tcPr>
          <w:p w14:paraId="0D85C6CE"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6028839B" w14:textId="77777777" w:rsidR="00384D34" w:rsidRPr="004E416F" w:rsidRDefault="00384D34" w:rsidP="002B2580">
            <w:pPr>
              <w:rPr>
                <w:rFonts w:ascii="Arial" w:hAnsi="Arial" w:cs="Arial"/>
                <w:sz w:val="20"/>
              </w:rPr>
            </w:pPr>
            <w:r w:rsidRPr="004E416F">
              <w:rPr>
                <w:rFonts w:ascii="Arial" w:hAnsi="Arial" w:cs="Arial"/>
                <w:sz w:val="20"/>
              </w:rPr>
              <w:t>Matejkova</w:t>
            </w:r>
          </w:p>
        </w:tc>
        <w:tc>
          <w:tcPr>
            <w:tcW w:w="1142" w:type="dxa"/>
            <w:tcBorders>
              <w:top w:val="nil"/>
              <w:left w:val="nil"/>
              <w:bottom w:val="single" w:sz="4" w:space="0" w:color="auto"/>
              <w:right w:val="single" w:sz="4" w:space="0" w:color="auto"/>
            </w:tcBorders>
            <w:shd w:val="clear" w:color="auto" w:fill="FFFF00"/>
            <w:noWrap/>
            <w:vAlign w:val="bottom"/>
          </w:tcPr>
          <w:p w14:paraId="0D4DC90C"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C268EDF"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E440615" w14:textId="77777777" w:rsidR="00384D34" w:rsidRPr="004E416F" w:rsidRDefault="00384D34" w:rsidP="002B2580">
            <w:pPr>
              <w:jc w:val="right"/>
              <w:rPr>
                <w:rFonts w:ascii="Arial" w:hAnsi="Arial"/>
                <w:sz w:val="20"/>
              </w:rPr>
            </w:pPr>
          </w:p>
        </w:tc>
      </w:tr>
      <w:tr w:rsidR="00384D34" w:rsidRPr="004E416F" w14:paraId="099D7165"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908FF07"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92C76BB" w14:textId="77777777" w:rsidR="00384D34" w:rsidRPr="004E416F" w:rsidRDefault="00384D34" w:rsidP="002B2580">
            <w:pPr>
              <w:rPr>
                <w:rFonts w:ascii="Arial" w:hAnsi="Arial" w:cs="Arial"/>
                <w:b/>
                <w:bCs/>
                <w:sz w:val="20"/>
              </w:rPr>
            </w:pPr>
            <w:r w:rsidRPr="004E416F">
              <w:rPr>
                <w:rFonts w:ascii="Arial" w:hAnsi="Arial" w:cs="Arial"/>
                <w:b/>
                <w:bCs/>
                <w:sz w:val="20"/>
              </w:rPr>
              <w:t>Molecova</w:t>
            </w:r>
          </w:p>
        </w:tc>
        <w:tc>
          <w:tcPr>
            <w:tcW w:w="599" w:type="dxa"/>
            <w:tcBorders>
              <w:top w:val="nil"/>
              <w:left w:val="nil"/>
              <w:bottom w:val="single" w:sz="4" w:space="0" w:color="auto"/>
              <w:right w:val="single" w:sz="4" w:space="0" w:color="auto"/>
            </w:tcBorders>
            <w:shd w:val="clear" w:color="auto" w:fill="auto"/>
            <w:noWrap/>
            <w:vAlign w:val="bottom"/>
            <w:hideMark/>
          </w:tcPr>
          <w:p w14:paraId="09D3867B"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12DAC60C"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6DEC7806" w14:textId="77777777" w:rsidR="00384D34" w:rsidRPr="004E416F" w:rsidRDefault="00384D34" w:rsidP="002B2580">
            <w:pPr>
              <w:jc w:val="right"/>
              <w:rPr>
                <w:rFonts w:ascii="Arial" w:hAnsi="Arial" w:cs="Arial"/>
                <w:sz w:val="20"/>
              </w:rPr>
            </w:pPr>
            <w:r w:rsidRPr="004E416F">
              <w:rPr>
                <w:rFonts w:ascii="Arial" w:hAnsi="Arial" w:cs="Arial"/>
                <w:sz w:val="20"/>
              </w:rPr>
              <w:t>1 507,59</w:t>
            </w:r>
          </w:p>
        </w:tc>
        <w:tc>
          <w:tcPr>
            <w:tcW w:w="1820" w:type="dxa"/>
            <w:tcBorders>
              <w:top w:val="nil"/>
              <w:left w:val="nil"/>
              <w:bottom w:val="single" w:sz="4" w:space="0" w:color="auto"/>
              <w:right w:val="single" w:sz="4" w:space="0" w:color="auto"/>
            </w:tcBorders>
            <w:shd w:val="clear" w:color="auto" w:fill="auto"/>
            <w:noWrap/>
            <w:vAlign w:val="bottom"/>
            <w:hideMark/>
          </w:tcPr>
          <w:p w14:paraId="23C56AD4"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67A0092D" w14:textId="77777777" w:rsidR="00384D34" w:rsidRPr="004E416F" w:rsidRDefault="00384D34" w:rsidP="002B2580">
            <w:pPr>
              <w:rPr>
                <w:rFonts w:ascii="Arial" w:hAnsi="Arial" w:cs="Arial"/>
                <w:sz w:val="20"/>
              </w:rPr>
            </w:pPr>
            <w:r w:rsidRPr="004E416F">
              <w:rPr>
                <w:rFonts w:ascii="Arial" w:hAnsi="Arial" w:cs="Arial"/>
                <w:sz w:val="20"/>
              </w:rPr>
              <w:t>Molecova</w:t>
            </w:r>
          </w:p>
        </w:tc>
        <w:tc>
          <w:tcPr>
            <w:tcW w:w="1142" w:type="dxa"/>
            <w:tcBorders>
              <w:top w:val="nil"/>
              <w:left w:val="nil"/>
              <w:bottom w:val="single" w:sz="4" w:space="0" w:color="auto"/>
              <w:right w:val="single" w:sz="4" w:space="0" w:color="auto"/>
            </w:tcBorders>
            <w:shd w:val="clear" w:color="auto" w:fill="FFFF00"/>
            <w:noWrap/>
            <w:vAlign w:val="bottom"/>
          </w:tcPr>
          <w:p w14:paraId="018CEC1A"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64A5260"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C46F7CE" w14:textId="77777777" w:rsidR="00384D34" w:rsidRPr="004E416F" w:rsidRDefault="00384D34" w:rsidP="002B2580">
            <w:pPr>
              <w:jc w:val="right"/>
              <w:rPr>
                <w:rFonts w:ascii="Arial" w:hAnsi="Arial"/>
                <w:sz w:val="20"/>
              </w:rPr>
            </w:pPr>
          </w:p>
        </w:tc>
      </w:tr>
      <w:tr w:rsidR="00384D34" w:rsidRPr="004E416F" w14:paraId="76BEA4AE"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813D980"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2C8BEAFA" w14:textId="77777777" w:rsidR="00384D34" w:rsidRPr="004E416F" w:rsidRDefault="00384D34" w:rsidP="002B2580">
            <w:pPr>
              <w:rPr>
                <w:rFonts w:ascii="Arial" w:hAnsi="Arial" w:cs="Arial"/>
                <w:b/>
                <w:bCs/>
                <w:sz w:val="20"/>
              </w:rPr>
            </w:pPr>
            <w:r w:rsidRPr="004E416F">
              <w:rPr>
                <w:rFonts w:ascii="Arial" w:hAnsi="Arial" w:cs="Arial"/>
                <w:b/>
                <w:bCs/>
                <w:sz w:val="20"/>
              </w:rPr>
              <w:t>Molecova</w:t>
            </w:r>
          </w:p>
        </w:tc>
        <w:tc>
          <w:tcPr>
            <w:tcW w:w="599" w:type="dxa"/>
            <w:tcBorders>
              <w:top w:val="nil"/>
              <w:left w:val="nil"/>
              <w:bottom w:val="single" w:sz="4" w:space="0" w:color="auto"/>
              <w:right w:val="single" w:sz="4" w:space="0" w:color="auto"/>
            </w:tcBorders>
            <w:shd w:val="clear" w:color="auto" w:fill="auto"/>
            <w:noWrap/>
            <w:vAlign w:val="bottom"/>
            <w:hideMark/>
          </w:tcPr>
          <w:p w14:paraId="0EC24CD1"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4F09B927"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4310F518" w14:textId="77777777" w:rsidR="00384D34" w:rsidRPr="004E416F" w:rsidRDefault="00384D34" w:rsidP="002B2580">
            <w:pPr>
              <w:jc w:val="right"/>
              <w:rPr>
                <w:rFonts w:ascii="Arial" w:hAnsi="Arial" w:cs="Arial"/>
                <w:sz w:val="20"/>
              </w:rPr>
            </w:pPr>
            <w:r w:rsidRPr="004E416F">
              <w:rPr>
                <w:rFonts w:ascii="Arial" w:hAnsi="Arial" w:cs="Arial"/>
                <w:sz w:val="20"/>
              </w:rPr>
              <w:t>1 138,88</w:t>
            </w:r>
          </w:p>
        </w:tc>
        <w:tc>
          <w:tcPr>
            <w:tcW w:w="1820" w:type="dxa"/>
            <w:tcBorders>
              <w:top w:val="nil"/>
              <w:left w:val="nil"/>
              <w:bottom w:val="single" w:sz="4" w:space="0" w:color="auto"/>
              <w:right w:val="single" w:sz="4" w:space="0" w:color="auto"/>
            </w:tcBorders>
            <w:shd w:val="clear" w:color="auto" w:fill="auto"/>
            <w:noWrap/>
            <w:vAlign w:val="bottom"/>
            <w:hideMark/>
          </w:tcPr>
          <w:p w14:paraId="7C977115"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58DA2AE3" w14:textId="77777777" w:rsidR="00384D34" w:rsidRPr="004E416F" w:rsidRDefault="00384D34" w:rsidP="002B2580">
            <w:pPr>
              <w:rPr>
                <w:rFonts w:ascii="Arial" w:hAnsi="Arial" w:cs="Arial"/>
                <w:sz w:val="20"/>
              </w:rPr>
            </w:pPr>
            <w:r w:rsidRPr="004E416F">
              <w:rPr>
                <w:rFonts w:ascii="Arial" w:hAnsi="Arial" w:cs="Arial"/>
                <w:sz w:val="20"/>
              </w:rPr>
              <w:t>Molecova</w:t>
            </w:r>
          </w:p>
        </w:tc>
        <w:tc>
          <w:tcPr>
            <w:tcW w:w="1142" w:type="dxa"/>
            <w:tcBorders>
              <w:top w:val="nil"/>
              <w:left w:val="nil"/>
              <w:bottom w:val="single" w:sz="4" w:space="0" w:color="auto"/>
              <w:right w:val="single" w:sz="4" w:space="0" w:color="auto"/>
            </w:tcBorders>
            <w:shd w:val="clear" w:color="auto" w:fill="FFFF00"/>
            <w:noWrap/>
            <w:vAlign w:val="bottom"/>
          </w:tcPr>
          <w:p w14:paraId="44AC34D6"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D73BE93"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C62D628" w14:textId="77777777" w:rsidR="00384D34" w:rsidRPr="004E416F" w:rsidRDefault="00384D34" w:rsidP="002B2580">
            <w:pPr>
              <w:jc w:val="right"/>
              <w:rPr>
                <w:rFonts w:ascii="Arial" w:hAnsi="Arial"/>
                <w:sz w:val="20"/>
              </w:rPr>
            </w:pPr>
          </w:p>
        </w:tc>
      </w:tr>
      <w:tr w:rsidR="00384D34" w:rsidRPr="004E416F" w14:paraId="0869963F" w14:textId="77777777" w:rsidTr="002B2580">
        <w:trPr>
          <w:trHeight w:val="76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AC093A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8EC8166" w14:textId="77777777" w:rsidR="00384D34" w:rsidRPr="004E416F" w:rsidRDefault="00384D34" w:rsidP="002B2580">
            <w:pPr>
              <w:rPr>
                <w:rFonts w:ascii="Arial" w:hAnsi="Arial" w:cs="Arial"/>
                <w:b/>
                <w:bCs/>
                <w:sz w:val="20"/>
              </w:rPr>
            </w:pPr>
            <w:r w:rsidRPr="004E416F">
              <w:rPr>
                <w:rFonts w:ascii="Arial" w:hAnsi="Arial" w:cs="Arial"/>
                <w:b/>
                <w:bCs/>
                <w:sz w:val="20"/>
              </w:rPr>
              <w:t>Mikuláša Schneidera-Trnavského</w:t>
            </w:r>
          </w:p>
        </w:tc>
        <w:tc>
          <w:tcPr>
            <w:tcW w:w="599" w:type="dxa"/>
            <w:tcBorders>
              <w:top w:val="nil"/>
              <w:left w:val="nil"/>
              <w:bottom w:val="single" w:sz="4" w:space="0" w:color="auto"/>
              <w:right w:val="single" w:sz="4" w:space="0" w:color="auto"/>
            </w:tcBorders>
            <w:shd w:val="clear" w:color="auto" w:fill="auto"/>
            <w:noWrap/>
            <w:vAlign w:val="bottom"/>
            <w:hideMark/>
          </w:tcPr>
          <w:p w14:paraId="442CEDD6"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0AAD0509"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2AA6D907" w14:textId="77777777" w:rsidR="00384D34" w:rsidRPr="004E416F" w:rsidRDefault="00384D34" w:rsidP="002B2580">
            <w:pPr>
              <w:jc w:val="right"/>
              <w:rPr>
                <w:rFonts w:ascii="Arial" w:hAnsi="Arial" w:cs="Arial"/>
                <w:sz w:val="20"/>
              </w:rPr>
            </w:pPr>
            <w:r w:rsidRPr="004E416F">
              <w:rPr>
                <w:rFonts w:ascii="Arial" w:hAnsi="Arial" w:cs="Arial"/>
                <w:sz w:val="20"/>
              </w:rPr>
              <w:t>726,64</w:t>
            </w:r>
          </w:p>
        </w:tc>
        <w:tc>
          <w:tcPr>
            <w:tcW w:w="1820" w:type="dxa"/>
            <w:tcBorders>
              <w:top w:val="nil"/>
              <w:left w:val="nil"/>
              <w:bottom w:val="single" w:sz="4" w:space="0" w:color="auto"/>
              <w:right w:val="single" w:sz="4" w:space="0" w:color="auto"/>
            </w:tcBorders>
            <w:shd w:val="clear" w:color="auto" w:fill="auto"/>
            <w:noWrap/>
            <w:vAlign w:val="bottom"/>
            <w:hideMark/>
          </w:tcPr>
          <w:p w14:paraId="5DE0A234"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0DBB9BBB" w14:textId="77777777" w:rsidR="00384D34" w:rsidRPr="004E416F" w:rsidRDefault="00384D34" w:rsidP="002B2580">
            <w:pPr>
              <w:rPr>
                <w:rFonts w:ascii="Arial" w:hAnsi="Arial" w:cs="Arial"/>
                <w:sz w:val="20"/>
              </w:rPr>
            </w:pPr>
            <w:r w:rsidRPr="004E416F">
              <w:rPr>
                <w:rFonts w:ascii="Arial" w:hAnsi="Arial" w:cs="Arial"/>
                <w:sz w:val="20"/>
              </w:rPr>
              <w:t>Sch. Trnavského (od Karloveskej po Harmincovu)</w:t>
            </w:r>
          </w:p>
        </w:tc>
        <w:tc>
          <w:tcPr>
            <w:tcW w:w="1142" w:type="dxa"/>
            <w:tcBorders>
              <w:top w:val="nil"/>
              <w:left w:val="nil"/>
              <w:bottom w:val="single" w:sz="4" w:space="0" w:color="auto"/>
              <w:right w:val="single" w:sz="4" w:space="0" w:color="auto"/>
            </w:tcBorders>
            <w:shd w:val="clear" w:color="auto" w:fill="FFFF00"/>
            <w:noWrap/>
            <w:vAlign w:val="bottom"/>
          </w:tcPr>
          <w:p w14:paraId="71520B8E"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3923062"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A570BB9" w14:textId="77777777" w:rsidR="00384D34" w:rsidRPr="004E416F" w:rsidRDefault="00384D34" w:rsidP="002B2580">
            <w:pPr>
              <w:jc w:val="right"/>
              <w:rPr>
                <w:rFonts w:ascii="Arial" w:hAnsi="Arial"/>
                <w:sz w:val="20"/>
              </w:rPr>
            </w:pPr>
          </w:p>
        </w:tc>
      </w:tr>
      <w:tr w:rsidR="00384D34" w:rsidRPr="004E416F" w14:paraId="068946BF" w14:textId="77777777" w:rsidTr="002B2580">
        <w:trPr>
          <w:trHeight w:val="76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5B5A0C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33E63E2D" w14:textId="77777777" w:rsidR="00384D34" w:rsidRPr="004E416F" w:rsidRDefault="00384D34" w:rsidP="002B2580">
            <w:pPr>
              <w:rPr>
                <w:rFonts w:ascii="Arial" w:hAnsi="Arial" w:cs="Arial"/>
                <w:b/>
                <w:bCs/>
                <w:sz w:val="20"/>
              </w:rPr>
            </w:pPr>
            <w:r w:rsidRPr="004E416F">
              <w:rPr>
                <w:rFonts w:ascii="Arial" w:hAnsi="Arial" w:cs="Arial"/>
                <w:b/>
                <w:bCs/>
                <w:sz w:val="20"/>
              </w:rPr>
              <w:t>Mikuláša Schneidera-Trnavského</w:t>
            </w:r>
          </w:p>
        </w:tc>
        <w:tc>
          <w:tcPr>
            <w:tcW w:w="599" w:type="dxa"/>
            <w:tcBorders>
              <w:top w:val="nil"/>
              <w:left w:val="nil"/>
              <w:bottom w:val="single" w:sz="4" w:space="0" w:color="auto"/>
              <w:right w:val="single" w:sz="4" w:space="0" w:color="auto"/>
            </w:tcBorders>
            <w:shd w:val="clear" w:color="auto" w:fill="auto"/>
            <w:noWrap/>
            <w:vAlign w:val="bottom"/>
            <w:hideMark/>
          </w:tcPr>
          <w:p w14:paraId="22EC0131"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52F67B28"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54DF9CE0" w14:textId="77777777" w:rsidR="00384D34" w:rsidRPr="004E416F" w:rsidRDefault="00384D34" w:rsidP="002B2580">
            <w:pPr>
              <w:jc w:val="right"/>
              <w:rPr>
                <w:rFonts w:ascii="Arial" w:hAnsi="Arial" w:cs="Arial"/>
                <w:sz w:val="20"/>
              </w:rPr>
            </w:pPr>
            <w:r w:rsidRPr="004E416F">
              <w:rPr>
                <w:rFonts w:ascii="Arial" w:hAnsi="Arial" w:cs="Arial"/>
                <w:sz w:val="20"/>
              </w:rPr>
              <w:t>1 883,48</w:t>
            </w:r>
          </w:p>
        </w:tc>
        <w:tc>
          <w:tcPr>
            <w:tcW w:w="1820" w:type="dxa"/>
            <w:tcBorders>
              <w:top w:val="nil"/>
              <w:left w:val="nil"/>
              <w:bottom w:val="single" w:sz="4" w:space="0" w:color="auto"/>
              <w:right w:val="single" w:sz="4" w:space="0" w:color="auto"/>
            </w:tcBorders>
            <w:shd w:val="clear" w:color="auto" w:fill="auto"/>
            <w:noWrap/>
            <w:vAlign w:val="bottom"/>
            <w:hideMark/>
          </w:tcPr>
          <w:p w14:paraId="21921412"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7C18B015" w14:textId="77777777" w:rsidR="00384D34" w:rsidRPr="004E416F" w:rsidRDefault="00384D34" w:rsidP="002B2580">
            <w:pPr>
              <w:rPr>
                <w:rFonts w:ascii="Arial" w:hAnsi="Arial" w:cs="Arial"/>
                <w:sz w:val="20"/>
              </w:rPr>
            </w:pPr>
            <w:r w:rsidRPr="004E416F">
              <w:rPr>
                <w:rFonts w:ascii="Arial" w:hAnsi="Arial" w:cs="Arial"/>
                <w:sz w:val="20"/>
              </w:rPr>
              <w:t>Sch. Trnavského (od Karloveskej po Harmincovu)</w:t>
            </w:r>
          </w:p>
        </w:tc>
        <w:tc>
          <w:tcPr>
            <w:tcW w:w="1142" w:type="dxa"/>
            <w:tcBorders>
              <w:top w:val="nil"/>
              <w:left w:val="nil"/>
              <w:bottom w:val="single" w:sz="4" w:space="0" w:color="auto"/>
              <w:right w:val="single" w:sz="4" w:space="0" w:color="auto"/>
            </w:tcBorders>
            <w:shd w:val="clear" w:color="auto" w:fill="FFFF00"/>
            <w:noWrap/>
            <w:vAlign w:val="bottom"/>
          </w:tcPr>
          <w:p w14:paraId="5A2802A6"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BFA7F3C"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3EFEDF9" w14:textId="77777777" w:rsidR="00384D34" w:rsidRPr="004E416F" w:rsidRDefault="00384D34" w:rsidP="002B2580">
            <w:pPr>
              <w:jc w:val="right"/>
              <w:rPr>
                <w:rFonts w:ascii="Arial" w:hAnsi="Arial"/>
                <w:sz w:val="20"/>
              </w:rPr>
            </w:pPr>
          </w:p>
        </w:tc>
      </w:tr>
      <w:tr w:rsidR="00384D34" w:rsidRPr="004E416F" w14:paraId="565C2E55"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B6BC655"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0A48684" w14:textId="77777777" w:rsidR="00384D34" w:rsidRPr="004E416F" w:rsidRDefault="00384D34" w:rsidP="002B2580">
            <w:pPr>
              <w:rPr>
                <w:rFonts w:ascii="Arial" w:hAnsi="Arial" w:cs="Arial"/>
                <w:b/>
                <w:bCs/>
                <w:sz w:val="20"/>
              </w:rPr>
            </w:pPr>
            <w:r w:rsidRPr="004E416F">
              <w:rPr>
                <w:rFonts w:ascii="Arial" w:hAnsi="Arial" w:cs="Arial"/>
                <w:b/>
                <w:bCs/>
                <w:sz w:val="20"/>
              </w:rPr>
              <w:t>Borinská</w:t>
            </w:r>
          </w:p>
        </w:tc>
        <w:tc>
          <w:tcPr>
            <w:tcW w:w="599" w:type="dxa"/>
            <w:tcBorders>
              <w:top w:val="nil"/>
              <w:left w:val="nil"/>
              <w:bottom w:val="single" w:sz="4" w:space="0" w:color="auto"/>
              <w:right w:val="single" w:sz="4" w:space="0" w:color="auto"/>
            </w:tcBorders>
            <w:shd w:val="clear" w:color="auto" w:fill="auto"/>
            <w:noWrap/>
            <w:vAlign w:val="bottom"/>
            <w:hideMark/>
          </w:tcPr>
          <w:p w14:paraId="52C95569"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10DE86B9"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43E3180F" w14:textId="77777777" w:rsidR="00384D34" w:rsidRPr="004E416F" w:rsidRDefault="00384D34" w:rsidP="002B2580">
            <w:pPr>
              <w:jc w:val="right"/>
              <w:rPr>
                <w:rFonts w:ascii="Arial" w:hAnsi="Arial" w:cs="Arial"/>
                <w:sz w:val="20"/>
              </w:rPr>
            </w:pPr>
            <w:r w:rsidRPr="004E416F">
              <w:rPr>
                <w:rFonts w:ascii="Arial" w:hAnsi="Arial" w:cs="Arial"/>
                <w:sz w:val="20"/>
              </w:rPr>
              <w:t>524,17</w:t>
            </w:r>
          </w:p>
        </w:tc>
        <w:tc>
          <w:tcPr>
            <w:tcW w:w="1820" w:type="dxa"/>
            <w:tcBorders>
              <w:top w:val="nil"/>
              <w:left w:val="nil"/>
              <w:bottom w:val="single" w:sz="4" w:space="0" w:color="auto"/>
              <w:right w:val="single" w:sz="4" w:space="0" w:color="auto"/>
            </w:tcBorders>
            <w:shd w:val="clear" w:color="auto" w:fill="auto"/>
            <w:noWrap/>
            <w:vAlign w:val="bottom"/>
            <w:hideMark/>
          </w:tcPr>
          <w:p w14:paraId="7A1EE1C5"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0DC8391B" w14:textId="77777777" w:rsidR="00384D34" w:rsidRPr="004E416F" w:rsidRDefault="00384D34" w:rsidP="002B2580">
            <w:pPr>
              <w:rPr>
                <w:rFonts w:ascii="Arial" w:hAnsi="Arial" w:cs="Arial"/>
                <w:sz w:val="20"/>
              </w:rPr>
            </w:pPr>
            <w:r w:rsidRPr="004E416F">
              <w:rPr>
                <w:rFonts w:ascii="Arial" w:hAnsi="Arial" w:cs="Arial"/>
                <w:sz w:val="20"/>
              </w:rPr>
              <w:t>Borinská</w:t>
            </w:r>
          </w:p>
        </w:tc>
        <w:tc>
          <w:tcPr>
            <w:tcW w:w="1142" w:type="dxa"/>
            <w:tcBorders>
              <w:top w:val="nil"/>
              <w:left w:val="nil"/>
              <w:bottom w:val="single" w:sz="4" w:space="0" w:color="auto"/>
              <w:right w:val="single" w:sz="4" w:space="0" w:color="auto"/>
            </w:tcBorders>
            <w:shd w:val="clear" w:color="auto" w:fill="FFFF00"/>
            <w:noWrap/>
            <w:vAlign w:val="bottom"/>
          </w:tcPr>
          <w:p w14:paraId="55438212"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9E1CE66"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6B7DB13" w14:textId="77777777" w:rsidR="00384D34" w:rsidRPr="004E416F" w:rsidRDefault="00384D34" w:rsidP="002B2580">
            <w:pPr>
              <w:jc w:val="right"/>
              <w:rPr>
                <w:rFonts w:ascii="Arial" w:hAnsi="Arial"/>
                <w:sz w:val="20"/>
              </w:rPr>
            </w:pPr>
          </w:p>
        </w:tc>
      </w:tr>
      <w:tr w:rsidR="00384D34" w:rsidRPr="004E416F" w14:paraId="50973590"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96A6931"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2524F5E" w14:textId="77777777" w:rsidR="00384D34" w:rsidRPr="004E416F" w:rsidRDefault="00384D34" w:rsidP="002B2580">
            <w:pPr>
              <w:rPr>
                <w:rFonts w:ascii="Arial" w:hAnsi="Arial" w:cs="Arial"/>
                <w:b/>
                <w:bCs/>
                <w:sz w:val="20"/>
              </w:rPr>
            </w:pPr>
            <w:r w:rsidRPr="004E416F">
              <w:rPr>
                <w:rFonts w:ascii="Arial" w:hAnsi="Arial" w:cs="Arial"/>
                <w:b/>
                <w:bCs/>
                <w:sz w:val="20"/>
              </w:rPr>
              <w:t>Cesta na Klanec</w:t>
            </w:r>
          </w:p>
        </w:tc>
        <w:tc>
          <w:tcPr>
            <w:tcW w:w="599" w:type="dxa"/>
            <w:tcBorders>
              <w:top w:val="nil"/>
              <w:left w:val="nil"/>
              <w:bottom w:val="single" w:sz="4" w:space="0" w:color="auto"/>
              <w:right w:val="single" w:sz="4" w:space="0" w:color="auto"/>
            </w:tcBorders>
            <w:shd w:val="clear" w:color="auto" w:fill="auto"/>
            <w:noWrap/>
            <w:vAlign w:val="bottom"/>
            <w:hideMark/>
          </w:tcPr>
          <w:p w14:paraId="5ABBCFCB"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721F8851"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3EBD8902" w14:textId="77777777" w:rsidR="00384D34" w:rsidRPr="004E416F" w:rsidRDefault="00384D34" w:rsidP="002B2580">
            <w:pPr>
              <w:jc w:val="right"/>
              <w:rPr>
                <w:rFonts w:ascii="Arial" w:hAnsi="Arial" w:cs="Arial"/>
                <w:sz w:val="20"/>
              </w:rPr>
            </w:pPr>
            <w:r w:rsidRPr="004E416F">
              <w:rPr>
                <w:rFonts w:ascii="Arial" w:hAnsi="Arial" w:cs="Arial"/>
                <w:sz w:val="20"/>
              </w:rPr>
              <w:t>357,43</w:t>
            </w:r>
          </w:p>
        </w:tc>
        <w:tc>
          <w:tcPr>
            <w:tcW w:w="1820" w:type="dxa"/>
            <w:tcBorders>
              <w:top w:val="nil"/>
              <w:left w:val="nil"/>
              <w:bottom w:val="single" w:sz="4" w:space="0" w:color="auto"/>
              <w:right w:val="single" w:sz="4" w:space="0" w:color="auto"/>
            </w:tcBorders>
            <w:shd w:val="clear" w:color="auto" w:fill="auto"/>
            <w:noWrap/>
            <w:vAlign w:val="bottom"/>
            <w:hideMark/>
          </w:tcPr>
          <w:p w14:paraId="083DD5B1"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473B911C" w14:textId="77777777" w:rsidR="00384D34" w:rsidRPr="004E416F" w:rsidRDefault="00384D34" w:rsidP="002B2580">
            <w:pPr>
              <w:rPr>
                <w:rFonts w:ascii="Arial" w:hAnsi="Arial" w:cs="Arial"/>
                <w:sz w:val="20"/>
              </w:rPr>
            </w:pPr>
            <w:r w:rsidRPr="004E416F">
              <w:rPr>
                <w:rFonts w:ascii="Arial" w:hAnsi="Arial" w:cs="Arial"/>
                <w:sz w:val="20"/>
              </w:rPr>
              <w:t>Cesta na Klanec</w:t>
            </w:r>
          </w:p>
        </w:tc>
        <w:tc>
          <w:tcPr>
            <w:tcW w:w="1142" w:type="dxa"/>
            <w:tcBorders>
              <w:top w:val="nil"/>
              <w:left w:val="nil"/>
              <w:bottom w:val="single" w:sz="4" w:space="0" w:color="auto"/>
              <w:right w:val="single" w:sz="4" w:space="0" w:color="auto"/>
            </w:tcBorders>
            <w:shd w:val="clear" w:color="auto" w:fill="FFFF00"/>
            <w:noWrap/>
            <w:vAlign w:val="bottom"/>
          </w:tcPr>
          <w:p w14:paraId="533AC6A6"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0E3A23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7D34F55" w14:textId="77777777" w:rsidR="00384D34" w:rsidRPr="004E416F" w:rsidRDefault="00384D34" w:rsidP="002B2580">
            <w:pPr>
              <w:jc w:val="right"/>
              <w:rPr>
                <w:rFonts w:ascii="Arial" w:hAnsi="Arial"/>
                <w:sz w:val="20"/>
              </w:rPr>
            </w:pPr>
          </w:p>
        </w:tc>
      </w:tr>
      <w:tr w:rsidR="00384D34" w:rsidRPr="004E416F" w14:paraId="6853F099"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3EEAC4E"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65501C2" w14:textId="77777777" w:rsidR="00384D34" w:rsidRPr="004E416F" w:rsidRDefault="00384D34" w:rsidP="002B2580">
            <w:pPr>
              <w:rPr>
                <w:rFonts w:ascii="Arial" w:hAnsi="Arial" w:cs="Arial"/>
                <w:b/>
                <w:bCs/>
                <w:sz w:val="20"/>
              </w:rPr>
            </w:pPr>
            <w:r w:rsidRPr="004E416F">
              <w:rPr>
                <w:rFonts w:ascii="Arial" w:hAnsi="Arial" w:cs="Arial"/>
                <w:b/>
                <w:bCs/>
                <w:sz w:val="20"/>
              </w:rPr>
              <w:t>Cesta na Klanec</w:t>
            </w:r>
          </w:p>
        </w:tc>
        <w:tc>
          <w:tcPr>
            <w:tcW w:w="599" w:type="dxa"/>
            <w:tcBorders>
              <w:top w:val="nil"/>
              <w:left w:val="nil"/>
              <w:bottom w:val="single" w:sz="4" w:space="0" w:color="auto"/>
              <w:right w:val="single" w:sz="4" w:space="0" w:color="auto"/>
            </w:tcBorders>
            <w:shd w:val="clear" w:color="auto" w:fill="auto"/>
            <w:noWrap/>
            <w:vAlign w:val="bottom"/>
            <w:hideMark/>
          </w:tcPr>
          <w:p w14:paraId="063125A7"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267E37A9"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532A0684" w14:textId="77777777" w:rsidR="00384D34" w:rsidRPr="004E416F" w:rsidRDefault="00384D34" w:rsidP="002B2580">
            <w:pPr>
              <w:jc w:val="right"/>
              <w:rPr>
                <w:rFonts w:ascii="Arial" w:hAnsi="Arial" w:cs="Arial"/>
                <w:sz w:val="20"/>
              </w:rPr>
            </w:pPr>
            <w:r w:rsidRPr="004E416F">
              <w:rPr>
                <w:rFonts w:ascii="Arial" w:hAnsi="Arial" w:cs="Arial"/>
                <w:sz w:val="20"/>
              </w:rPr>
              <w:t>688,53</w:t>
            </w:r>
          </w:p>
        </w:tc>
        <w:tc>
          <w:tcPr>
            <w:tcW w:w="1820" w:type="dxa"/>
            <w:tcBorders>
              <w:top w:val="nil"/>
              <w:left w:val="nil"/>
              <w:bottom w:val="single" w:sz="4" w:space="0" w:color="auto"/>
              <w:right w:val="single" w:sz="4" w:space="0" w:color="auto"/>
            </w:tcBorders>
            <w:shd w:val="clear" w:color="auto" w:fill="auto"/>
            <w:noWrap/>
            <w:vAlign w:val="bottom"/>
            <w:hideMark/>
          </w:tcPr>
          <w:p w14:paraId="0E48D1AB"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1AA04D30" w14:textId="77777777" w:rsidR="00384D34" w:rsidRPr="004E416F" w:rsidRDefault="00384D34" w:rsidP="002B2580">
            <w:pPr>
              <w:rPr>
                <w:rFonts w:ascii="Arial" w:hAnsi="Arial" w:cs="Arial"/>
                <w:sz w:val="20"/>
              </w:rPr>
            </w:pPr>
            <w:r w:rsidRPr="004E416F">
              <w:rPr>
                <w:rFonts w:ascii="Arial" w:hAnsi="Arial" w:cs="Arial"/>
                <w:sz w:val="20"/>
              </w:rPr>
              <w:t>Cesta na Klanec</w:t>
            </w:r>
          </w:p>
        </w:tc>
        <w:tc>
          <w:tcPr>
            <w:tcW w:w="1142" w:type="dxa"/>
            <w:tcBorders>
              <w:top w:val="nil"/>
              <w:left w:val="nil"/>
              <w:bottom w:val="single" w:sz="4" w:space="0" w:color="auto"/>
              <w:right w:val="single" w:sz="4" w:space="0" w:color="auto"/>
            </w:tcBorders>
            <w:shd w:val="clear" w:color="auto" w:fill="FFFF00"/>
            <w:noWrap/>
            <w:vAlign w:val="bottom"/>
          </w:tcPr>
          <w:p w14:paraId="12BDE988"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AB4B7A3"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1F5A8A8" w14:textId="77777777" w:rsidR="00384D34" w:rsidRPr="004E416F" w:rsidRDefault="00384D34" w:rsidP="002B2580">
            <w:pPr>
              <w:jc w:val="right"/>
              <w:rPr>
                <w:rFonts w:ascii="Arial" w:hAnsi="Arial"/>
                <w:sz w:val="20"/>
              </w:rPr>
            </w:pPr>
          </w:p>
        </w:tc>
      </w:tr>
      <w:tr w:rsidR="00384D34" w:rsidRPr="004E416F" w14:paraId="4B920813"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74206EE"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3B10C123" w14:textId="77777777" w:rsidR="00384D34" w:rsidRPr="004E416F" w:rsidRDefault="00384D34" w:rsidP="002B2580">
            <w:pPr>
              <w:rPr>
                <w:rFonts w:ascii="Arial" w:hAnsi="Arial" w:cs="Arial"/>
                <w:b/>
                <w:bCs/>
                <w:sz w:val="20"/>
              </w:rPr>
            </w:pPr>
            <w:r w:rsidRPr="004E416F">
              <w:rPr>
                <w:rFonts w:ascii="Arial" w:hAnsi="Arial" w:cs="Arial"/>
                <w:b/>
                <w:bCs/>
                <w:sz w:val="20"/>
              </w:rPr>
              <w:t>Hodonínska</w:t>
            </w:r>
          </w:p>
        </w:tc>
        <w:tc>
          <w:tcPr>
            <w:tcW w:w="599" w:type="dxa"/>
            <w:tcBorders>
              <w:top w:val="nil"/>
              <w:left w:val="nil"/>
              <w:bottom w:val="single" w:sz="4" w:space="0" w:color="auto"/>
              <w:right w:val="single" w:sz="4" w:space="0" w:color="auto"/>
            </w:tcBorders>
            <w:shd w:val="clear" w:color="auto" w:fill="auto"/>
            <w:noWrap/>
            <w:vAlign w:val="bottom"/>
            <w:hideMark/>
          </w:tcPr>
          <w:p w14:paraId="0CCE2C1E"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5C7F2A8D"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15905125" w14:textId="77777777" w:rsidR="00384D34" w:rsidRPr="004E416F" w:rsidRDefault="00384D34" w:rsidP="002B2580">
            <w:pPr>
              <w:jc w:val="right"/>
              <w:rPr>
                <w:rFonts w:ascii="Arial" w:hAnsi="Arial" w:cs="Arial"/>
                <w:sz w:val="20"/>
              </w:rPr>
            </w:pPr>
            <w:r w:rsidRPr="004E416F">
              <w:rPr>
                <w:rFonts w:ascii="Arial" w:hAnsi="Arial" w:cs="Arial"/>
                <w:sz w:val="20"/>
              </w:rPr>
              <w:t>2 247,31</w:t>
            </w:r>
          </w:p>
        </w:tc>
        <w:tc>
          <w:tcPr>
            <w:tcW w:w="1820" w:type="dxa"/>
            <w:tcBorders>
              <w:top w:val="nil"/>
              <w:left w:val="nil"/>
              <w:bottom w:val="single" w:sz="4" w:space="0" w:color="auto"/>
              <w:right w:val="single" w:sz="4" w:space="0" w:color="auto"/>
            </w:tcBorders>
            <w:shd w:val="clear" w:color="auto" w:fill="auto"/>
            <w:noWrap/>
            <w:vAlign w:val="bottom"/>
            <w:hideMark/>
          </w:tcPr>
          <w:p w14:paraId="5C85BDD3"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11D02923" w14:textId="77777777" w:rsidR="00384D34" w:rsidRPr="004E416F" w:rsidRDefault="00384D34" w:rsidP="002B2580">
            <w:pPr>
              <w:rPr>
                <w:rFonts w:ascii="Arial" w:hAnsi="Arial" w:cs="Arial"/>
                <w:sz w:val="20"/>
              </w:rPr>
            </w:pPr>
            <w:r w:rsidRPr="004E416F">
              <w:rPr>
                <w:rFonts w:ascii="Arial" w:hAnsi="Arial" w:cs="Arial"/>
                <w:sz w:val="20"/>
              </w:rPr>
              <w:t>Hodonínska</w:t>
            </w:r>
          </w:p>
        </w:tc>
        <w:tc>
          <w:tcPr>
            <w:tcW w:w="1142" w:type="dxa"/>
            <w:tcBorders>
              <w:top w:val="nil"/>
              <w:left w:val="nil"/>
              <w:bottom w:val="single" w:sz="4" w:space="0" w:color="auto"/>
              <w:right w:val="single" w:sz="4" w:space="0" w:color="auto"/>
            </w:tcBorders>
            <w:shd w:val="clear" w:color="auto" w:fill="FFFF00"/>
            <w:noWrap/>
            <w:vAlign w:val="bottom"/>
          </w:tcPr>
          <w:p w14:paraId="79C6E34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E090FA6"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CAA47D2" w14:textId="77777777" w:rsidR="00384D34" w:rsidRPr="004E416F" w:rsidRDefault="00384D34" w:rsidP="002B2580">
            <w:pPr>
              <w:jc w:val="right"/>
              <w:rPr>
                <w:rFonts w:ascii="Arial" w:hAnsi="Arial"/>
                <w:sz w:val="20"/>
              </w:rPr>
            </w:pPr>
          </w:p>
        </w:tc>
      </w:tr>
      <w:tr w:rsidR="00384D34" w:rsidRPr="004E416F" w14:paraId="19ADE9F8"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C4C9100"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0638D82" w14:textId="77777777" w:rsidR="00384D34" w:rsidRPr="004E416F" w:rsidRDefault="00384D34" w:rsidP="002B2580">
            <w:pPr>
              <w:rPr>
                <w:rFonts w:ascii="Arial" w:hAnsi="Arial" w:cs="Arial"/>
                <w:b/>
                <w:bCs/>
                <w:sz w:val="20"/>
              </w:rPr>
            </w:pPr>
            <w:r w:rsidRPr="004E416F">
              <w:rPr>
                <w:rFonts w:ascii="Arial" w:hAnsi="Arial" w:cs="Arial"/>
                <w:b/>
                <w:bCs/>
                <w:sz w:val="20"/>
              </w:rPr>
              <w:t>Hodonínska</w:t>
            </w:r>
          </w:p>
        </w:tc>
        <w:tc>
          <w:tcPr>
            <w:tcW w:w="599" w:type="dxa"/>
            <w:tcBorders>
              <w:top w:val="nil"/>
              <w:left w:val="nil"/>
              <w:bottom w:val="single" w:sz="4" w:space="0" w:color="auto"/>
              <w:right w:val="single" w:sz="4" w:space="0" w:color="auto"/>
            </w:tcBorders>
            <w:shd w:val="clear" w:color="auto" w:fill="auto"/>
            <w:noWrap/>
            <w:vAlign w:val="bottom"/>
            <w:hideMark/>
          </w:tcPr>
          <w:p w14:paraId="66388C44"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2269F6F4"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5633B7D8" w14:textId="77777777" w:rsidR="00384D34" w:rsidRPr="004E416F" w:rsidRDefault="00384D34" w:rsidP="002B2580">
            <w:pPr>
              <w:jc w:val="right"/>
              <w:rPr>
                <w:rFonts w:ascii="Arial" w:hAnsi="Arial" w:cs="Arial"/>
                <w:sz w:val="20"/>
              </w:rPr>
            </w:pPr>
            <w:r w:rsidRPr="004E416F">
              <w:rPr>
                <w:rFonts w:ascii="Arial" w:hAnsi="Arial" w:cs="Arial"/>
                <w:sz w:val="20"/>
              </w:rPr>
              <w:t>767,25</w:t>
            </w:r>
          </w:p>
        </w:tc>
        <w:tc>
          <w:tcPr>
            <w:tcW w:w="1820" w:type="dxa"/>
            <w:tcBorders>
              <w:top w:val="nil"/>
              <w:left w:val="nil"/>
              <w:bottom w:val="single" w:sz="4" w:space="0" w:color="auto"/>
              <w:right w:val="single" w:sz="4" w:space="0" w:color="auto"/>
            </w:tcBorders>
            <w:shd w:val="clear" w:color="auto" w:fill="auto"/>
            <w:noWrap/>
            <w:vAlign w:val="bottom"/>
            <w:hideMark/>
          </w:tcPr>
          <w:p w14:paraId="1920C512"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1934F0B9" w14:textId="77777777" w:rsidR="00384D34" w:rsidRPr="004E416F" w:rsidRDefault="00384D34" w:rsidP="002B2580">
            <w:pPr>
              <w:rPr>
                <w:rFonts w:ascii="Arial" w:hAnsi="Arial" w:cs="Arial"/>
                <w:sz w:val="20"/>
              </w:rPr>
            </w:pPr>
            <w:r w:rsidRPr="004E416F">
              <w:rPr>
                <w:rFonts w:ascii="Arial" w:hAnsi="Arial" w:cs="Arial"/>
                <w:sz w:val="20"/>
              </w:rPr>
              <w:t>Hodonínska</w:t>
            </w:r>
          </w:p>
        </w:tc>
        <w:tc>
          <w:tcPr>
            <w:tcW w:w="1142" w:type="dxa"/>
            <w:tcBorders>
              <w:top w:val="nil"/>
              <w:left w:val="nil"/>
              <w:bottom w:val="single" w:sz="4" w:space="0" w:color="auto"/>
              <w:right w:val="single" w:sz="4" w:space="0" w:color="auto"/>
            </w:tcBorders>
            <w:shd w:val="clear" w:color="auto" w:fill="FFFF00"/>
            <w:noWrap/>
            <w:vAlign w:val="bottom"/>
          </w:tcPr>
          <w:p w14:paraId="1F03B0FE"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BA9B432"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872DDA5" w14:textId="77777777" w:rsidR="00384D34" w:rsidRPr="004E416F" w:rsidRDefault="00384D34" w:rsidP="002B2580">
            <w:pPr>
              <w:jc w:val="right"/>
              <w:rPr>
                <w:rFonts w:ascii="Arial" w:hAnsi="Arial"/>
                <w:sz w:val="20"/>
              </w:rPr>
            </w:pPr>
          </w:p>
        </w:tc>
      </w:tr>
      <w:tr w:rsidR="00384D34" w:rsidRPr="004E416F" w14:paraId="5136E11A"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FF59F91"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CF75AA9" w14:textId="77777777" w:rsidR="00384D34" w:rsidRPr="004E416F" w:rsidRDefault="00384D34" w:rsidP="002B2580">
            <w:pPr>
              <w:rPr>
                <w:rFonts w:ascii="Arial" w:hAnsi="Arial" w:cs="Arial"/>
                <w:b/>
                <w:bCs/>
                <w:sz w:val="20"/>
              </w:rPr>
            </w:pPr>
            <w:r w:rsidRPr="004E416F">
              <w:rPr>
                <w:rFonts w:ascii="Arial" w:hAnsi="Arial" w:cs="Arial"/>
                <w:b/>
                <w:bCs/>
                <w:sz w:val="20"/>
              </w:rPr>
              <w:t>Lamačská cesta</w:t>
            </w:r>
          </w:p>
        </w:tc>
        <w:tc>
          <w:tcPr>
            <w:tcW w:w="599" w:type="dxa"/>
            <w:tcBorders>
              <w:top w:val="nil"/>
              <w:left w:val="nil"/>
              <w:bottom w:val="single" w:sz="4" w:space="0" w:color="auto"/>
              <w:right w:val="single" w:sz="4" w:space="0" w:color="auto"/>
            </w:tcBorders>
            <w:shd w:val="clear" w:color="auto" w:fill="auto"/>
            <w:noWrap/>
            <w:vAlign w:val="bottom"/>
            <w:hideMark/>
          </w:tcPr>
          <w:p w14:paraId="485DEF31"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56AE16EC"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6FB239B1" w14:textId="77777777" w:rsidR="00384D34" w:rsidRPr="004E416F" w:rsidRDefault="00384D34" w:rsidP="002B2580">
            <w:pPr>
              <w:jc w:val="right"/>
              <w:rPr>
                <w:rFonts w:ascii="Arial" w:hAnsi="Arial" w:cs="Arial"/>
                <w:sz w:val="20"/>
              </w:rPr>
            </w:pPr>
            <w:r w:rsidRPr="004E416F">
              <w:rPr>
                <w:rFonts w:ascii="Arial" w:hAnsi="Arial" w:cs="Arial"/>
                <w:sz w:val="20"/>
              </w:rPr>
              <w:t>1 960,70</w:t>
            </w:r>
          </w:p>
        </w:tc>
        <w:tc>
          <w:tcPr>
            <w:tcW w:w="1820" w:type="dxa"/>
            <w:tcBorders>
              <w:top w:val="nil"/>
              <w:left w:val="nil"/>
              <w:bottom w:val="single" w:sz="4" w:space="0" w:color="auto"/>
              <w:right w:val="single" w:sz="4" w:space="0" w:color="auto"/>
            </w:tcBorders>
            <w:shd w:val="clear" w:color="auto" w:fill="auto"/>
            <w:noWrap/>
            <w:vAlign w:val="bottom"/>
            <w:hideMark/>
          </w:tcPr>
          <w:p w14:paraId="235C32F7"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231BE45B" w14:textId="77777777" w:rsidR="00384D34" w:rsidRPr="004E416F" w:rsidRDefault="00384D34" w:rsidP="002B2580">
            <w:pPr>
              <w:rPr>
                <w:rFonts w:ascii="Arial" w:hAnsi="Arial" w:cs="Arial"/>
                <w:sz w:val="20"/>
              </w:rPr>
            </w:pPr>
            <w:r w:rsidRPr="004E416F">
              <w:rPr>
                <w:rFonts w:ascii="Arial" w:hAnsi="Arial" w:cs="Arial"/>
                <w:sz w:val="20"/>
              </w:rPr>
              <w:t>Lamačská cesta</w:t>
            </w:r>
          </w:p>
        </w:tc>
        <w:tc>
          <w:tcPr>
            <w:tcW w:w="1142" w:type="dxa"/>
            <w:tcBorders>
              <w:top w:val="nil"/>
              <w:left w:val="nil"/>
              <w:bottom w:val="single" w:sz="4" w:space="0" w:color="auto"/>
              <w:right w:val="single" w:sz="4" w:space="0" w:color="auto"/>
            </w:tcBorders>
            <w:shd w:val="clear" w:color="auto" w:fill="FFFF00"/>
            <w:noWrap/>
            <w:vAlign w:val="bottom"/>
          </w:tcPr>
          <w:p w14:paraId="00143A8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314DFE6"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2DE3226" w14:textId="77777777" w:rsidR="00384D34" w:rsidRPr="004E416F" w:rsidRDefault="00384D34" w:rsidP="002B2580">
            <w:pPr>
              <w:jc w:val="right"/>
              <w:rPr>
                <w:rFonts w:ascii="Arial" w:hAnsi="Arial"/>
                <w:sz w:val="20"/>
              </w:rPr>
            </w:pPr>
          </w:p>
        </w:tc>
      </w:tr>
      <w:tr w:rsidR="00384D34" w:rsidRPr="004E416F" w14:paraId="40D4DB34"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416681AE"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489C4E2" w14:textId="77777777" w:rsidR="00384D34" w:rsidRPr="004E416F" w:rsidRDefault="00384D34" w:rsidP="002B2580">
            <w:pPr>
              <w:rPr>
                <w:rFonts w:ascii="Arial" w:hAnsi="Arial" w:cs="Arial"/>
                <w:b/>
                <w:bCs/>
                <w:sz w:val="20"/>
              </w:rPr>
            </w:pPr>
            <w:r w:rsidRPr="004E416F">
              <w:rPr>
                <w:rFonts w:ascii="Arial" w:hAnsi="Arial" w:cs="Arial"/>
                <w:b/>
                <w:bCs/>
                <w:sz w:val="20"/>
              </w:rPr>
              <w:t>Lamačská cesta</w:t>
            </w:r>
          </w:p>
        </w:tc>
        <w:tc>
          <w:tcPr>
            <w:tcW w:w="599" w:type="dxa"/>
            <w:tcBorders>
              <w:top w:val="nil"/>
              <w:left w:val="nil"/>
              <w:bottom w:val="single" w:sz="4" w:space="0" w:color="auto"/>
              <w:right w:val="single" w:sz="4" w:space="0" w:color="auto"/>
            </w:tcBorders>
            <w:shd w:val="clear" w:color="auto" w:fill="auto"/>
            <w:noWrap/>
            <w:vAlign w:val="bottom"/>
            <w:hideMark/>
          </w:tcPr>
          <w:p w14:paraId="0452CF52"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77E83F9F"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23DDB7DD" w14:textId="77777777" w:rsidR="00384D34" w:rsidRPr="004E416F" w:rsidRDefault="00384D34" w:rsidP="002B2580">
            <w:pPr>
              <w:jc w:val="right"/>
              <w:rPr>
                <w:rFonts w:ascii="Arial" w:hAnsi="Arial" w:cs="Arial"/>
                <w:sz w:val="20"/>
              </w:rPr>
            </w:pPr>
            <w:r w:rsidRPr="004E416F">
              <w:rPr>
                <w:rFonts w:ascii="Arial" w:hAnsi="Arial" w:cs="Arial"/>
                <w:sz w:val="20"/>
              </w:rPr>
              <w:t>6 832,67</w:t>
            </w:r>
          </w:p>
        </w:tc>
        <w:tc>
          <w:tcPr>
            <w:tcW w:w="1820" w:type="dxa"/>
            <w:tcBorders>
              <w:top w:val="nil"/>
              <w:left w:val="nil"/>
              <w:bottom w:val="single" w:sz="4" w:space="0" w:color="auto"/>
              <w:right w:val="single" w:sz="4" w:space="0" w:color="auto"/>
            </w:tcBorders>
            <w:shd w:val="clear" w:color="auto" w:fill="auto"/>
            <w:noWrap/>
            <w:vAlign w:val="bottom"/>
            <w:hideMark/>
          </w:tcPr>
          <w:p w14:paraId="0BE371EE"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2F96665E" w14:textId="77777777" w:rsidR="00384D34" w:rsidRPr="004E416F" w:rsidRDefault="00384D34" w:rsidP="002B2580">
            <w:pPr>
              <w:rPr>
                <w:rFonts w:ascii="Arial" w:hAnsi="Arial" w:cs="Arial"/>
                <w:sz w:val="20"/>
              </w:rPr>
            </w:pPr>
            <w:r w:rsidRPr="004E416F">
              <w:rPr>
                <w:rFonts w:ascii="Arial" w:hAnsi="Arial" w:cs="Arial"/>
                <w:sz w:val="20"/>
              </w:rPr>
              <w:t>Lamačská cesta</w:t>
            </w:r>
          </w:p>
        </w:tc>
        <w:tc>
          <w:tcPr>
            <w:tcW w:w="1142" w:type="dxa"/>
            <w:tcBorders>
              <w:top w:val="nil"/>
              <w:left w:val="nil"/>
              <w:bottom w:val="single" w:sz="4" w:space="0" w:color="auto"/>
              <w:right w:val="single" w:sz="4" w:space="0" w:color="auto"/>
            </w:tcBorders>
            <w:shd w:val="clear" w:color="auto" w:fill="FFFF00"/>
            <w:noWrap/>
            <w:vAlign w:val="bottom"/>
          </w:tcPr>
          <w:p w14:paraId="37E1F2C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22A77F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249B5EB" w14:textId="77777777" w:rsidR="00384D34" w:rsidRPr="004E416F" w:rsidRDefault="00384D34" w:rsidP="002B2580">
            <w:pPr>
              <w:jc w:val="right"/>
              <w:rPr>
                <w:rFonts w:ascii="Arial" w:hAnsi="Arial"/>
                <w:sz w:val="20"/>
              </w:rPr>
            </w:pPr>
          </w:p>
        </w:tc>
      </w:tr>
      <w:tr w:rsidR="00384D34" w:rsidRPr="004E416F" w14:paraId="121BF53B"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40EA23C5"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16B1A26" w14:textId="77777777" w:rsidR="00384D34" w:rsidRPr="004E416F" w:rsidRDefault="00384D34" w:rsidP="002B2580">
            <w:pPr>
              <w:rPr>
                <w:rFonts w:ascii="Arial" w:hAnsi="Arial" w:cs="Arial"/>
                <w:b/>
                <w:bCs/>
                <w:sz w:val="20"/>
              </w:rPr>
            </w:pPr>
            <w:r w:rsidRPr="004E416F">
              <w:rPr>
                <w:rFonts w:ascii="Arial" w:hAnsi="Arial" w:cs="Arial"/>
                <w:b/>
                <w:bCs/>
                <w:sz w:val="20"/>
              </w:rPr>
              <w:t>Lediny</w:t>
            </w:r>
          </w:p>
        </w:tc>
        <w:tc>
          <w:tcPr>
            <w:tcW w:w="599" w:type="dxa"/>
            <w:tcBorders>
              <w:top w:val="nil"/>
              <w:left w:val="nil"/>
              <w:bottom w:val="single" w:sz="4" w:space="0" w:color="auto"/>
              <w:right w:val="single" w:sz="4" w:space="0" w:color="auto"/>
            </w:tcBorders>
            <w:shd w:val="clear" w:color="auto" w:fill="auto"/>
            <w:noWrap/>
            <w:vAlign w:val="bottom"/>
            <w:hideMark/>
          </w:tcPr>
          <w:p w14:paraId="34D71EFD"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3BCC9B10"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336595C5" w14:textId="77777777" w:rsidR="00384D34" w:rsidRPr="004E416F" w:rsidRDefault="00384D34" w:rsidP="002B2580">
            <w:pPr>
              <w:jc w:val="right"/>
              <w:rPr>
                <w:rFonts w:ascii="Arial" w:hAnsi="Arial" w:cs="Arial"/>
                <w:sz w:val="20"/>
              </w:rPr>
            </w:pPr>
            <w:r w:rsidRPr="004E416F">
              <w:rPr>
                <w:rFonts w:ascii="Arial" w:hAnsi="Arial" w:cs="Arial"/>
                <w:sz w:val="20"/>
              </w:rPr>
              <w:t>584,22</w:t>
            </w:r>
          </w:p>
        </w:tc>
        <w:tc>
          <w:tcPr>
            <w:tcW w:w="1820" w:type="dxa"/>
            <w:tcBorders>
              <w:top w:val="nil"/>
              <w:left w:val="nil"/>
              <w:bottom w:val="single" w:sz="4" w:space="0" w:color="auto"/>
              <w:right w:val="single" w:sz="4" w:space="0" w:color="auto"/>
            </w:tcBorders>
            <w:shd w:val="clear" w:color="auto" w:fill="auto"/>
            <w:noWrap/>
            <w:vAlign w:val="bottom"/>
            <w:hideMark/>
          </w:tcPr>
          <w:p w14:paraId="5B2F820D"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489D249C" w14:textId="77777777" w:rsidR="00384D34" w:rsidRPr="004E416F" w:rsidRDefault="00384D34" w:rsidP="002B2580">
            <w:pPr>
              <w:rPr>
                <w:rFonts w:ascii="Arial" w:hAnsi="Arial" w:cs="Arial"/>
                <w:sz w:val="20"/>
              </w:rPr>
            </w:pPr>
            <w:r w:rsidRPr="004E416F">
              <w:rPr>
                <w:rFonts w:ascii="Arial" w:hAnsi="Arial" w:cs="Arial"/>
                <w:sz w:val="20"/>
              </w:rPr>
              <w:t>Lediny</w:t>
            </w:r>
          </w:p>
        </w:tc>
        <w:tc>
          <w:tcPr>
            <w:tcW w:w="1142" w:type="dxa"/>
            <w:tcBorders>
              <w:top w:val="nil"/>
              <w:left w:val="nil"/>
              <w:bottom w:val="single" w:sz="4" w:space="0" w:color="auto"/>
              <w:right w:val="single" w:sz="4" w:space="0" w:color="auto"/>
            </w:tcBorders>
            <w:shd w:val="clear" w:color="auto" w:fill="FFFF00"/>
            <w:noWrap/>
            <w:vAlign w:val="bottom"/>
          </w:tcPr>
          <w:p w14:paraId="4F92402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8B2E218"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1987DB9" w14:textId="77777777" w:rsidR="00384D34" w:rsidRPr="004E416F" w:rsidRDefault="00384D34" w:rsidP="002B2580">
            <w:pPr>
              <w:jc w:val="right"/>
              <w:rPr>
                <w:rFonts w:ascii="Arial" w:hAnsi="Arial"/>
                <w:sz w:val="20"/>
              </w:rPr>
            </w:pPr>
          </w:p>
        </w:tc>
      </w:tr>
      <w:tr w:rsidR="00384D34" w:rsidRPr="004E416F" w14:paraId="460EA09A"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59B95CD"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CCEAA3F" w14:textId="77777777" w:rsidR="00384D34" w:rsidRPr="004E416F" w:rsidRDefault="00384D34" w:rsidP="002B2580">
            <w:pPr>
              <w:rPr>
                <w:rFonts w:ascii="Arial" w:hAnsi="Arial" w:cs="Arial"/>
                <w:b/>
                <w:bCs/>
                <w:sz w:val="20"/>
              </w:rPr>
            </w:pPr>
            <w:r w:rsidRPr="004E416F">
              <w:rPr>
                <w:rFonts w:ascii="Arial" w:hAnsi="Arial" w:cs="Arial"/>
                <w:b/>
                <w:bCs/>
                <w:sz w:val="20"/>
              </w:rPr>
              <w:t>Lediny</w:t>
            </w:r>
          </w:p>
        </w:tc>
        <w:tc>
          <w:tcPr>
            <w:tcW w:w="599" w:type="dxa"/>
            <w:tcBorders>
              <w:top w:val="nil"/>
              <w:left w:val="nil"/>
              <w:bottom w:val="single" w:sz="4" w:space="0" w:color="auto"/>
              <w:right w:val="single" w:sz="4" w:space="0" w:color="auto"/>
            </w:tcBorders>
            <w:shd w:val="clear" w:color="auto" w:fill="auto"/>
            <w:noWrap/>
            <w:vAlign w:val="bottom"/>
            <w:hideMark/>
          </w:tcPr>
          <w:p w14:paraId="2F660562"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77E959EA"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4E2B53A1" w14:textId="77777777" w:rsidR="00384D34" w:rsidRPr="004E416F" w:rsidRDefault="00384D34" w:rsidP="002B2580">
            <w:pPr>
              <w:jc w:val="right"/>
              <w:rPr>
                <w:rFonts w:ascii="Arial" w:hAnsi="Arial" w:cs="Arial"/>
                <w:sz w:val="20"/>
              </w:rPr>
            </w:pPr>
            <w:r w:rsidRPr="004E416F">
              <w:rPr>
                <w:rFonts w:ascii="Arial" w:hAnsi="Arial" w:cs="Arial"/>
                <w:sz w:val="20"/>
              </w:rPr>
              <w:t>598,61</w:t>
            </w:r>
          </w:p>
        </w:tc>
        <w:tc>
          <w:tcPr>
            <w:tcW w:w="1820" w:type="dxa"/>
            <w:tcBorders>
              <w:top w:val="nil"/>
              <w:left w:val="nil"/>
              <w:bottom w:val="single" w:sz="4" w:space="0" w:color="auto"/>
              <w:right w:val="single" w:sz="4" w:space="0" w:color="auto"/>
            </w:tcBorders>
            <w:shd w:val="clear" w:color="auto" w:fill="auto"/>
            <w:noWrap/>
            <w:vAlign w:val="bottom"/>
            <w:hideMark/>
          </w:tcPr>
          <w:p w14:paraId="6F34176F"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3C73F642" w14:textId="77777777" w:rsidR="00384D34" w:rsidRPr="004E416F" w:rsidRDefault="00384D34" w:rsidP="002B2580">
            <w:pPr>
              <w:rPr>
                <w:rFonts w:ascii="Arial" w:hAnsi="Arial" w:cs="Arial"/>
                <w:sz w:val="20"/>
              </w:rPr>
            </w:pPr>
            <w:r w:rsidRPr="004E416F">
              <w:rPr>
                <w:rFonts w:ascii="Arial" w:hAnsi="Arial" w:cs="Arial"/>
                <w:sz w:val="20"/>
              </w:rPr>
              <w:t>Lediny</w:t>
            </w:r>
          </w:p>
        </w:tc>
        <w:tc>
          <w:tcPr>
            <w:tcW w:w="1142" w:type="dxa"/>
            <w:tcBorders>
              <w:top w:val="nil"/>
              <w:left w:val="nil"/>
              <w:bottom w:val="single" w:sz="4" w:space="0" w:color="auto"/>
              <w:right w:val="single" w:sz="4" w:space="0" w:color="auto"/>
            </w:tcBorders>
            <w:shd w:val="clear" w:color="auto" w:fill="FFFF00"/>
            <w:noWrap/>
            <w:vAlign w:val="bottom"/>
          </w:tcPr>
          <w:p w14:paraId="47BB226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123E737"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96A175A" w14:textId="77777777" w:rsidR="00384D34" w:rsidRPr="004E416F" w:rsidRDefault="00384D34" w:rsidP="002B2580">
            <w:pPr>
              <w:jc w:val="right"/>
              <w:rPr>
                <w:rFonts w:ascii="Arial" w:hAnsi="Arial"/>
                <w:sz w:val="20"/>
              </w:rPr>
            </w:pPr>
          </w:p>
        </w:tc>
      </w:tr>
      <w:tr w:rsidR="00384D34" w:rsidRPr="004E416F" w14:paraId="6D76274B"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A3403AB"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87D9B26" w14:textId="77777777" w:rsidR="00384D34" w:rsidRPr="004E416F" w:rsidRDefault="00384D34" w:rsidP="002B2580">
            <w:pPr>
              <w:rPr>
                <w:rFonts w:ascii="Arial" w:hAnsi="Arial" w:cs="Arial"/>
                <w:b/>
                <w:bCs/>
                <w:sz w:val="20"/>
              </w:rPr>
            </w:pPr>
            <w:r w:rsidRPr="004E416F">
              <w:rPr>
                <w:rFonts w:ascii="Arial" w:hAnsi="Arial" w:cs="Arial"/>
                <w:b/>
                <w:bCs/>
                <w:sz w:val="20"/>
              </w:rPr>
              <w:t>Pod násypom</w:t>
            </w:r>
          </w:p>
        </w:tc>
        <w:tc>
          <w:tcPr>
            <w:tcW w:w="599" w:type="dxa"/>
            <w:tcBorders>
              <w:top w:val="nil"/>
              <w:left w:val="nil"/>
              <w:bottom w:val="single" w:sz="4" w:space="0" w:color="auto"/>
              <w:right w:val="single" w:sz="4" w:space="0" w:color="auto"/>
            </w:tcBorders>
            <w:shd w:val="clear" w:color="auto" w:fill="auto"/>
            <w:noWrap/>
            <w:vAlign w:val="bottom"/>
            <w:hideMark/>
          </w:tcPr>
          <w:p w14:paraId="05B5ED74"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2F633D4E"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0D339BBA" w14:textId="77777777" w:rsidR="00384D34" w:rsidRPr="004E416F" w:rsidRDefault="00384D34" w:rsidP="002B2580">
            <w:pPr>
              <w:jc w:val="right"/>
              <w:rPr>
                <w:rFonts w:ascii="Arial" w:hAnsi="Arial" w:cs="Arial"/>
                <w:sz w:val="20"/>
              </w:rPr>
            </w:pPr>
            <w:r w:rsidRPr="004E416F">
              <w:rPr>
                <w:rFonts w:ascii="Arial" w:hAnsi="Arial" w:cs="Arial"/>
                <w:sz w:val="20"/>
              </w:rPr>
              <w:t>775,89</w:t>
            </w:r>
          </w:p>
        </w:tc>
        <w:tc>
          <w:tcPr>
            <w:tcW w:w="1820" w:type="dxa"/>
            <w:tcBorders>
              <w:top w:val="nil"/>
              <w:left w:val="nil"/>
              <w:bottom w:val="single" w:sz="4" w:space="0" w:color="auto"/>
              <w:right w:val="single" w:sz="4" w:space="0" w:color="auto"/>
            </w:tcBorders>
            <w:shd w:val="clear" w:color="auto" w:fill="auto"/>
            <w:noWrap/>
            <w:vAlign w:val="bottom"/>
            <w:hideMark/>
          </w:tcPr>
          <w:p w14:paraId="0FE9DF80"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1A2FFC6E" w14:textId="77777777" w:rsidR="00384D34" w:rsidRPr="004E416F" w:rsidRDefault="00384D34" w:rsidP="002B2580">
            <w:pPr>
              <w:rPr>
                <w:rFonts w:ascii="Arial" w:hAnsi="Arial" w:cs="Arial"/>
                <w:sz w:val="20"/>
              </w:rPr>
            </w:pPr>
            <w:r w:rsidRPr="004E416F">
              <w:rPr>
                <w:rFonts w:ascii="Arial" w:hAnsi="Arial" w:cs="Arial"/>
                <w:sz w:val="20"/>
              </w:rPr>
              <w:t>Pod násypom</w:t>
            </w:r>
          </w:p>
        </w:tc>
        <w:tc>
          <w:tcPr>
            <w:tcW w:w="1142" w:type="dxa"/>
            <w:tcBorders>
              <w:top w:val="nil"/>
              <w:left w:val="nil"/>
              <w:bottom w:val="single" w:sz="4" w:space="0" w:color="auto"/>
              <w:right w:val="single" w:sz="4" w:space="0" w:color="auto"/>
            </w:tcBorders>
            <w:shd w:val="clear" w:color="auto" w:fill="FFFF00"/>
            <w:noWrap/>
            <w:vAlign w:val="bottom"/>
          </w:tcPr>
          <w:p w14:paraId="3DF3D403"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E195EF1"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E5C13F3" w14:textId="77777777" w:rsidR="00384D34" w:rsidRPr="004E416F" w:rsidRDefault="00384D34" w:rsidP="002B2580">
            <w:pPr>
              <w:jc w:val="right"/>
              <w:rPr>
                <w:rFonts w:ascii="Arial" w:hAnsi="Arial"/>
                <w:sz w:val="20"/>
              </w:rPr>
            </w:pPr>
          </w:p>
        </w:tc>
      </w:tr>
      <w:tr w:rsidR="00384D34" w:rsidRPr="004E416F" w14:paraId="29D1ED22"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68CE562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ECC7514" w14:textId="77777777" w:rsidR="00384D34" w:rsidRPr="004E416F" w:rsidRDefault="00384D34" w:rsidP="002B2580">
            <w:pPr>
              <w:rPr>
                <w:rFonts w:ascii="Arial" w:hAnsi="Arial" w:cs="Arial"/>
                <w:b/>
                <w:bCs/>
                <w:sz w:val="20"/>
              </w:rPr>
            </w:pPr>
            <w:r w:rsidRPr="004E416F">
              <w:rPr>
                <w:rFonts w:ascii="Arial" w:hAnsi="Arial" w:cs="Arial"/>
                <w:b/>
                <w:bCs/>
                <w:sz w:val="20"/>
              </w:rPr>
              <w:t>Pod násypom</w:t>
            </w:r>
          </w:p>
        </w:tc>
        <w:tc>
          <w:tcPr>
            <w:tcW w:w="599" w:type="dxa"/>
            <w:tcBorders>
              <w:top w:val="nil"/>
              <w:left w:val="nil"/>
              <w:bottom w:val="single" w:sz="4" w:space="0" w:color="auto"/>
              <w:right w:val="single" w:sz="4" w:space="0" w:color="auto"/>
            </w:tcBorders>
            <w:shd w:val="clear" w:color="auto" w:fill="auto"/>
            <w:noWrap/>
            <w:vAlign w:val="bottom"/>
            <w:hideMark/>
          </w:tcPr>
          <w:p w14:paraId="14B468B8"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68221642"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7EBCE3C0" w14:textId="77777777" w:rsidR="00384D34" w:rsidRPr="004E416F" w:rsidRDefault="00384D34" w:rsidP="002B2580">
            <w:pPr>
              <w:jc w:val="right"/>
              <w:rPr>
                <w:rFonts w:ascii="Arial" w:hAnsi="Arial" w:cs="Arial"/>
                <w:sz w:val="20"/>
              </w:rPr>
            </w:pPr>
            <w:r w:rsidRPr="004E416F">
              <w:rPr>
                <w:rFonts w:ascii="Arial" w:hAnsi="Arial" w:cs="Arial"/>
                <w:sz w:val="20"/>
              </w:rPr>
              <w:t>1 041,08</w:t>
            </w:r>
          </w:p>
        </w:tc>
        <w:tc>
          <w:tcPr>
            <w:tcW w:w="1820" w:type="dxa"/>
            <w:tcBorders>
              <w:top w:val="nil"/>
              <w:left w:val="nil"/>
              <w:bottom w:val="single" w:sz="4" w:space="0" w:color="auto"/>
              <w:right w:val="single" w:sz="4" w:space="0" w:color="auto"/>
            </w:tcBorders>
            <w:shd w:val="clear" w:color="auto" w:fill="auto"/>
            <w:noWrap/>
            <w:vAlign w:val="bottom"/>
            <w:hideMark/>
          </w:tcPr>
          <w:p w14:paraId="2F7A2DAB"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7D36C8C4" w14:textId="77777777" w:rsidR="00384D34" w:rsidRPr="004E416F" w:rsidRDefault="00384D34" w:rsidP="002B2580">
            <w:pPr>
              <w:rPr>
                <w:rFonts w:ascii="Arial" w:hAnsi="Arial" w:cs="Arial"/>
                <w:sz w:val="20"/>
              </w:rPr>
            </w:pPr>
            <w:r w:rsidRPr="004E416F">
              <w:rPr>
                <w:rFonts w:ascii="Arial" w:hAnsi="Arial" w:cs="Arial"/>
                <w:sz w:val="20"/>
              </w:rPr>
              <w:t>Pod násypom</w:t>
            </w:r>
          </w:p>
        </w:tc>
        <w:tc>
          <w:tcPr>
            <w:tcW w:w="1142" w:type="dxa"/>
            <w:tcBorders>
              <w:top w:val="nil"/>
              <w:left w:val="nil"/>
              <w:bottom w:val="single" w:sz="4" w:space="0" w:color="auto"/>
              <w:right w:val="single" w:sz="4" w:space="0" w:color="auto"/>
            </w:tcBorders>
            <w:shd w:val="clear" w:color="auto" w:fill="FFFF00"/>
            <w:noWrap/>
            <w:vAlign w:val="bottom"/>
          </w:tcPr>
          <w:p w14:paraId="39C10AA1"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DC18D0B"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54CAE92" w14:textId="77777777" w:rsidR="00384D34" w:rsidRPr="004E416F" w:rsidRDefault="00384D34" w:rsidP="002B2580">
            <w:pPr>
              <w:jc w:val="right"/>
              <w:rPr>
                <w:rFonts w:ascii="Arial" w:hAnsi="Arial"/>
                <w:sz w:val="20"/>
              </w:rPr>
            </w:pPr>
          </w:p>
        </w:tc>
      </w:tr>
      <w:tr w:rsidR="00384D34" w:rsidRPr="004E416F" w14:paraId="182DCACF"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582FFE0"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3D9F1C00" w14:textId="77777777" w:rsidR="00384D34" w:rsidRPr="004E416F" w:rsidRDefault="00384D34" w:rsidP="002B2580">
            <w:pPr>
              <w:rPr>
                <w:rFonts w:ascii="Arial" w:hAnsi="Arial" w:cs="Arial"/>
                <w:b/>
                <w:bCs/>
                <w:sz w:val="20"/>
              </w:rPr>
            </w:pPr>
            <w:r w:rsidRPr="004E416F">
              <w:rPr>
                <w:rFonts w:ascii="Arial" w:hAnsi="Arial" w:cs="Arial"/>
                <w:b/>
                <w:bCs/>
                <w:sz w:val="20"/>
              </w:rPr>
              <w:t>Podháj</w:t>
            </w:r>
          </w:p>
        </w:tc>
        <w:tc>
          <w:tcPr>
            <w:tcW w:w="599" w:type="dxa"/>
            <w:tcBorders>
              <w:top w:val="nil"/>
              <w:left w:val="nil"/>
              <w:bottom w:val="single" w:sz="4" w:space="0" w:color="auto"/>
              <w:right w:val="single" w:sz="4" w:space="0" w:color="auto"/>
            </w:tcBorders>
            <w:shd w:val="clear" w:color="auto" w:fill="auto"/>
            <w:noWrap/>
            <w:vAlign w:val="bottom"/>
            <w:hideMark/>
          </w:tcPr>
          <w:p w14:paraId="1C020DEF"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15DD4CD0"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65D889DF" w14:textId="77777777" w:rsidR="00384D34" w:rsidRPr="004E416F" w:rsidRDefault="00384D34" w:rsidP="002B2580">
            <w:pPr>
              <w:jc w:val="right"/>
              <w:rPr>
                <w:rFonts w:ascii="Arial" w:hAnsi="Arial" w:cs="Arial"/>
                <w:sz w:val="20"/>
              </w:rPr>
            </w:pPr>
            <w:r w:rsidRPr="004E416F">
              <w:rPr>
                <w:rFonts w:ascii="Arial" w:hAnsi="Arial" w:cs="Arial"/>
                <w:sz w:val="20"/>
              </w:rPr>
              <w:t>3 600,76</w:t>
            </w:r>
          </w:p>
        </w:tc>
        <w:tc>
          <w:tcPr>
            <w:tcW w:w="1820" w:type="dxa"/>
            <w:tcBorders>
              <w:top w:val="nil"/>
              <w:left w:val="nil"/>
              <w:bottom w:val="single" w:sz="4" w:space="0" w:color="auto"/>
              <w:right w:val="single" w:sz="4" w:space="0" w:color="auto"/>
            </w:tcBorders>
            <w:shd w:val="clear" w:color="auto" w:fill="auto"/>
            <w:noWrap/>
            <w:vAlign w:val="bottom"/>
            <w:hideMark/>
          </w:tcPr>
          <w:p w14:paraId="3F2E26B3"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688F7013" w14:textId="77777777" w:rsidR="00384D34" w:rsidRPr="004E416F" w:rsidRDefault="00384D34" w:rsidP="002B2580">
            <w:pPr>
              <w:rPr>
                <w:rFonts w:ascii="Arial" w:hAnsi="Arial" w:cs="Arial"/>
                <w:sz w:val="20"/>
              </w:rPr>
            </w:pPr>
            <w:r w:rsidRPr="004E416F">
              <w:rPr>
                <w:rFonts w:ascii="Arial" w:hAnsi="Arial" w:cs="Arial"/>
                <w:sz w:val="20"/>
              </w:rPr>
              <w:t>Podháj</w:t>
            </w:r>
          </w:p>
        </w:tc>
        <w:tc>
          <w:tcPr>
            <w:tcW w:w="1142" w:type="dxa"/>
            <w:tcBorders>
              <w:top w:val="nil"/>
              <w:left w:val="nil"/>
              <w:bottom w:val="single" w:sz="4" w:space="0" w:color="auto"/>
              <w:right w:val="single" w:sz="4" w:space="0" w:color="auto"/>
            </w:tcBorders>
            <w:shd w:val="clear" w:color="auto" w:fill="FFFF00"/>
            <w:noWrap/>
            <w:vAlign w:val="bottom"/>
          </w:tcPr>
          <w:p w14:paraId="61CB7AF1"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6385AEC"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B04F4BD" w14:textId="77777777" w:rsidR="00384D34" w:rsidRPr="004E416F" w:rsidRDefault="00384D34" w:rsidP="002B2580">
            <w:pPr>
              <w:jc w:val="right"/>
              <w:rPr>
                <w:rFonts w:ascii="Arial" w:hAnsi="Arial"/>
                <w:sz w:val="20"/>
              </w:rPr>
            </w:pPr>
          </w:p>
        </w:tc>
      </w:tr>
      <w:tr w:rsidR="00384D34" w:rsidRPr="004E416F" w14:paraId="69D911E4"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FCA1A00"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75451AE" w14:textId="77777777" w:rsidR="00384D34" w:rsidRPr="004E416F" w:rsidRDefault="00384D34" w:rsidP="002B2580">
            <w:pPr>
              <w:rPr>
                <w:rFonts w:ascii="Arial" w:hAnsi="Arial" w:cs="Arial"/>
                <w:b/>
                <w:bCs/>
                <w:sz w:val="20"/>
              </w:rPr>
            </w:pPr>
            <w:r w:rsidRPr="004E416F">
              <w:rPr>
                <w:rFonts w:ascii="Arial" w:hAnsi="Arial" w:cs="Arial"/>
                <w:b/>
                <w:bCs/>
                <w:sz w:val="20"/>
              </w:rPr>
              <w:t>Podháj</w:t>
            </w:r>
          </w:p>
        </w:tc>
        <w:tc>
          <w:tcPr>
            <w:tcW w:w="599" w:type="dxa"/>
            <w:tcBorders>
              <w:top w:val="nil"/>
              <w:left w:val="nil"/>
              <w:bottom w:val="single" w:sz="4" w:space="0" w:color="auto"/>
              <w:right w:val="single" w:sz="4" w:space="0" w:color="auto"/>
            </w:tcBorders>
            <w:shd w:val="clear" w:color="auto" w:fill="auto"/>
            <w:noWrap/>
            <w:vAlign w:val="bottom"/>
            <w:hideMark/>
          </w:tcPr>
          <w:p w14:paraId="78CE7EB0"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24DF1728"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1D881EB1" w14:textId="77777777" w:rsidR="00384D34" w:rsidRPr="004E416F" w:rsidRDefault="00384D34" w:rsidP="002B2580">
            <w:pPr>
              <w:jc w:val="right"/>
              <w:rPr>
                <w:rFonts w:ascii="Arial" w:hAnsi="Arial" w:cs="Arial"/>
                <w:sz w:val="20"/>
              </w:rPr>
            </w:pPr>
            <w:r w:rsidRPr="004E416F">
              <w:rPr>
                <w:rFonts w:ascii="Arial" w:hAnsi="Arial" w:cs="Arial"/>
                <w:sz w:val="20"/>
              </w:rPr>
              <w:t>3 238,17</w:t>
            </w:r>
          </w:p>
        </w:tc>
        <w:tc>
          <w:tcPr>
            <w:tcW w:w="1820" w:type="dxa"/>
            <w:tcBorders>
              <w:top w:val="nil"/>
              <w:left w:val="nil"/>
              <w:bottom w:val="single" w:sz="4" w:space="0" w:color="auto"/>
              <w:right w:val="single" w:sz="4" w:space="0" w:color="auto"/>
            </w:tcBorders>
            <w:shd w:val="clear" w:color="auto" w:fill="auto"/>
            <w:noWrap/>
            <w:vAlign w:val="bottom"/>
            <w:hideMark/>
          </w:tcPr>
          <w:p w14:paraId="0A0E38E2"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5EA8DBA4" w14:textId="77777777" w:rsidR="00384D34" w:rsidRPr="004E416F" w:rsidRDefault="00384D34" w:rsidP="002B2580">
            <w:pPr>
              <w:rPr>
                <w:rFonts w:ascii="Arial" w:hAnsi="Arial" w:cs="Arial"/>
                <w:sz w:val="20"/>
              </w:rPr>
            </w:pPr>
            <w:r w:rsidRPr="004E416F">
              <w:rPr>
                <w:rFonts w:ascii="Arial" w:hAnsi="Arial" w:cs="Arial"/>
                <w:sz w:val="20"/>
              </w:rPr>
              <w:t>Podháj</w:t>
            </w:r>
          </w:p>
        </w:tc>
        <w:tc>
          <w:tcPr>
            <w:tcW w:w="1142" w:type="dxa"/>
            <w:tcBorders>
              <w:top w:val="nil"/>
              <w:left w:val="nil"/>
              <w:bottom w:val="single" w:sz="4" w:space="0" w:color="auto"/>
              <w:right w:val="single" w:sz="4" w:space="0" w:color="auto"/>
            </w:tcBorders>
            <w:shd w:val="clear" w:color="auto" w:fill="FFFF00"/>
            <w:noWrap/>
            <w:vAlign w:val="bottom"/>
          </w:tcPr>
          <w:p w14:paraId="0EFEFC7F"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7294669"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57F25C7" w14:textId="77777777" w:rsidR="00384D34" w:rsidRPr="004E416F" w:rsidRDefault="00384D34" w:rsidP="002B2580">
            <w:pPr>
              <w:jc w:val="right"/>
              <w:rPr>
                <w:rFonts w:ascii="Arial" w:hAnsi="Arial"/>
                <w:sz w:val="20"/>
              </w:rPr>
            </w:pPr>
          </w:p>
        </w:tc>
      </w:tr>
      <w:tr w:rsidR="00384D34" w:rsidRPr="004E416F" w14:paraId="3B0449C0"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4790466C"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4EA7AF9" w14:textId="77777777" w:rsidR="00384D34" w:rsidRPr="004E416F" w:rsidRDefault="00384D34" w:rsidP="002B2580">
            <w:pPr>
              <w:rPr>
                <w:rFonts w:ascii="Arial" w:hAnsi="Arial" w:cs="Arial"/>
                <w:b/>
                <w:bCs/>
                <w:sz w:val="20"/>
              </w:rPr>
            </w:pPr>
            <w:r w:rsidRPr="004E416F">
              <w:rPr>
                <w:rFonts w:ascii="Arial" w:hAnsi="Arial" w:cs="Arial"/>
                <w:b/>
                <w:bCs/>
                <w:sz w:val="20"/>
              </w:rPr>
              <w:t>Valentína Matrku</w:t>
            </w:r>
          </w:p>
        </w:tc>
        <w:tc>
          <w:tcPr>
            <w:tcW w:w="599" w:type="dxa"/>
            <w:tcBorders>
              <w:top w:val="nil"/>
              <w:left w:val="nil"/>
              <w:bottom w:val="single" w:sz="4" w:space="0" w:color="auto"/>
              <w:right w:val="single" w:sz="4" w:space="0" w:color="auto"/>
            </w:tcBorders>
            <w:shd w:val="clear" w:color="auto" w:fill="auto"/>
            <w:noWrap/>
            <w:vAlign w:val="bottom"/>
            <w:hideMark/>
          </w:tcPr>
          <w:p w14:paraId="327C5EDA"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684F941B"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4FF1B184" w14:textId="77777777" w:rsidR="00384D34" w:rsidRPr="004E416F" w:rsidRDefault="00384D34" w:rsidP="002B2580">
            <w:pPr>
              <w:jc w:val="right"/>
              <w:rPr>
                <w:rFonts w:ascii="Arial" w:hAnsi="Arial" w:cs="Arial"/>
                <w:sz w:val="20"/>
              </w:rPr>
            </w:pPr>
            <w:r w:rsidRPr="004E416F">
              <w:rPr>
                <w:rFonts w:ascii="Arial" w:hAnsi="Arial" w:cs="Arial"/>
                <w:sz w:val="20"/>
              </w:rPr>
              <w:t>448,78</w:t>
            </w:r>
          </w:p>
        </w:tc>
        <w:tc>
          <w:tcPr>
            <w:tcW w:w="1820" w:type="dxa"/>
            <w:tcBorders>
              <w:top w:val="nil"/>
              <w:left w:val="nil"/>
              <w:bottom w:val="single" w:sz="4" w:space="0" w:color="auto"/>
              <w:right w:val="single" w:sz="4" w:space="0" w:color="auto"/>
            </w:tcBorders>
            <w:shd w:val="clear" w:color="auto" w:fill="auto"/>
            <w:noWrap/>
            <w:vAlign w:val="bottom"/>
            <w:hideMark/>
          </w:tcPr>
          <w:p w14:paraId="0633E967"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108DBCBC" w14:textId="77777777" w:rsidR="00384D34" w:rsidRPr="004E416F" w:rsidRDefault="00384D34" w:rsidP="002B2580">
            <w:pPr>
              <w:rPr>
                <w:rFonts w:ascii="Arial" w:hAnsi="Arial" w:cs="Arial"/>
                <w:sz w:val="20"/>
              </w:rPr>
            </w:pPr>
            <w:r w:rsidRPr="004E416F">
              <w:rPr>
                <w:rFonts w:ascii="Arial" w:hAnsi="Arial" w:cs="Arial"/>
                <w:sz w:val="20"/>
              </w:rPr>
              <w:t>Valentína Matrku</w:t>
            </w:r>
          </w:p>
        </w:tc>
        <w:tc>
          <w:tcPr>
            <w:tcW w:w="1142" w:type="dxa"/>
            <w:tcBorders>
              <w:top w:val="nil"/>
              <w:left w:val="nil"/>
              <w:bottom w:val="single" w:sz="4" w:space="0" w:color="auto"/>
              <w:right w:val="single" w:sz="4" w:space="0" w:color="auto"/>
            </w:tcBorders>
            <w:shd w:val="clear" w:color="auto" w:fill="FFFF00"/>
            <w:noWrap/>
            <w:vAlign w:val="bottom"/>
          </w:tcPr>
          <w:p w14:paraId="288E2122"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F99EEF7"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F715CDB" w14:textId="77777777" w:rsidR="00384D34" w:rsidRPr="004E416F" w:rsidRDefault="00384D34" w:rsidP="002B2580">
            <w:pPr>
              <w:jc w:val="right"/>
              <w:rPr>
                <w:rFonts w:ascii="Arial" w:hAnsi="Arial"/>
                <w:sz w:val="20"/>
              </w:rPr>
            </w:pPr>
          </w:p>
        </w:tc>
      </w:tr>
      <w:tr w:rsidR="00384D34" w:rsidRPr="004E416F" w14:paraId="6C87AD99"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E8E1EE5"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D44105C" w14:textId="77777777" w:rsidR="00384D34" w:rsidRPr="004E416F" w:rsidRDefault="00384D34" w:rsidP="002B2580">
            <w:pPr>
              <w:rPr>
                <w:rFonts w:ascii="Arial" w:hAnsi="Arial" w:cs="Arial"/>
                <w:b/>
                <w:bCs/>
                <w:sz w:val="20"/>
              </w:rPr>
            </w:pPr>
            <w:r w:rsidRPr="004E416F">
              <w:rPr>
                <w:rFonts w:ascii="Arial" w:hAnsi="Arial" w:cs="Arial"/>
                <w:b/>
                <w:bCs/>
                <w:sz w:val="20"/>
              </w:rPr>
              <w:t>Valentína Matrku</w:t>
            </w:r>
          </w:p>
        </w:tc>
        <w:tc>
          <w:tcPr>
            <w:tcW w:w="599" w:type="dxa"/>
            <w:tcBorders>
              <w:top w:val="nil"/>
              <w:left w:val="nil"/>
              <w:bottom w:val="single" w:sz="4" w:space="0" w:color="auto"/>
              <w:right w:val="single" w:sz="4" w:space="0" w:color="auto"/>
            </w:tcBorders>
            <w:shd w:val="clear" w:color="auto" w:fill="auto"/>
            <w:noWrap/>
            <w:vAlign w:val="bottom"/>
            <w:hideMark/>
          </w:tcPr>
          <w:p w14:paraId="573452BE"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0D571B24"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61B8FEEE" w14:textId="77777777" w:rsidR="00384D34" w:rsidRPr="004E416F" w:rsidRDefault="00384D34" w:rsidP="002B2580">
            <w:pPr>
              <w:jc w:val="right"/>
              <w:rPr>
                <w:rFonts w:ascii="Arial" w:hAnsi="Arial" w:cs="Arial"/>
                <w:sz w:val="20"/>
              </w:rPr>
            </w:pPr>
            <w:r w:rsidRPr="004E416F">
              <w:rPr>
                <w:rFonts w:ascii="Arial" w:hAnsi="Arial" w:cs="Arial"/>
                <w:sz w:val="20"/>
              </w:rPr>
              <w:t>32,41</w:t>
            </w:r>
          </w:p>
        </w:tc>
        <w:tc>
          <w:tcPr>
            <w:tcW w:w="1820" w:type="dxa"/>
            <w:tcBorders>
              <w:top w:val="nil"/>
              <w:left w:val="nil"/>
              <w:bottom w:val="single" w:sz="4" w:space="0" w:color="auto"/>
              <w:right w:val="single" w:sz="4" w:space="0" w:color="auto"/>
            </w:tcBorders>
            <w:shd w:val="clear" w:color="auto" w:fill="auto"/>
            <w:noWrap/>
            <w:vAlign w:val="bottom"/>
            <w:hideMark/>
          </w:tcPr>
          <w:p w14:paraId="1118DBE9"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01B93F42" w14:textId="77777777" w:rsidR="00384D34" w:rsidRPr="004E416F" w:rsidRDefault="00384D34" w:rsidP="002B2580">
            <w:pPr>
              <w:rPr>
                <w:rFonts w:ascii="Arial" w:hAnsi="Arial" w:cs="Arial"/>
                <w:sz w:val="20"/>
              </w:rPr>
            </w:pPr>
            <w:r w:rsidRPr="004E416F">
              <w:rPr>
                <w:rFonts w:ascii="Arial" w:hAnsi="Arial" w:cs="Arial"/>
                <w:sz w:val="20"/>
              </w:rPr>
              <w:t>Valentína Matrku</w:t>
            </w:r>
          </w:p>
        </w:tc>
        <w:tc>
          <w:tcPr>
            <w:tcW w:w="1142" w:type="dxa"/>
            <w:tcBorders>
              <w:top w:val="nil"/>
              <w:left w:val="nil"/>
              <w:bottom w:val="single" w:sz="4" w:space="0" w:color="auto"/>
              <w:right w:val="single" w:sz="4" w:space="0" w:color="auto"/>
            </w:tcBorders>
            <w:shd w:val="clear" w:color="auto" w:fill="FFFF00"/>
            <w:noWrap/>
            <w:vAlign w:val="bottom"/>
          </w:tcPr>
          <w:p w14:paraId="3ABC70A3"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A39F6C1"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CBC3D47" w14:textId="77777777" w:rsidR="00384D34" w:rsidRPr="004E416F" w:rsidRDefault="00384D34" w:rsidP="002B2580">
            <w:pPr>
              <w:jc w:val="right"/>
              <w:rPr>
                <w:rFonts w:ascii="Arial" w:hAnsi="Arial"/>
                <w:sz w:val="20"/>
              </w:rPr>
            </w:pPr>
          </w:p>
        </w:tc>
      </w:tr>
      <w:tr w:rsidR="00384D34" w:rsidRPr="004E416F" w14:paraId="7D4DCFA2"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C1BBA7F"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3ECE73FA" w14:textId="77777777" w:rsidR="00384D34" w:rsidRPr="004E416F" w:rsidRDefault="00384D34" w:rsidP="002B2580">
            <w:pPr>
              <w:rPr>
                <w:rFonts w:ascii="Arial" w:hAnsi="Arial" w:cs="Arial"/>
                <w:b/>
                <w:bCs/>
                <w:sz w:val="20"/>
              </w:rPr>
            </w:pPr>
            <w:r w:rsidRPr="004E416F">
              <w:rPr>
                <w:rFonts w:ascii="Arial" w:hAnsi="Arial" w:cs="Arial"/>
                <w:b/>
                <w:bCs/>
                <w:sz w:val="20"/>
              </w:rPr>
              <w:t>Vrančovičova</w:t>
            </w:r>
          </w:p>
        </w:tc>
        <w:tc>
          <w:tcPr>
            <w:tcW w:w="599" w:type="dxa"/>
            <w:tcBorders>
              <w:top w:val="nil"/>
              <w:left w:val="nil"/>
              <w:bottom w:val="single" w:sz="4" w:space="0" w:color="auto"/>
              <w:right w:val="single" w:sz="4" w:space="0" w:color="auto"/>
            </w:tcBorders>
            <w:shd w:val="clear" w:color="auto" w:fill="auto"/>
            <w:noWrap/>
            <w:vAlign w:val="bottom"/>
            <w:hideMark/>
          </w:tcPr>
          <w:p w14:paraId="11440F7F"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7B132E29"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29DECF7C" w14:textId="77777777" w:rsidR="00384D34" w:rsidRPr="004E416F" w:rsidRDefault="00384D34" w:rsidP="002B2580">
            <w:pPr>
              <w:jc w:val="right"/>
              <w:rPr>
                <w:rFonts w:ascii="Arial" w:hAnsi="Arial" w:cs="Arial"/>
                <w:sz w:val="20"/>
              </w:rPr>
            </w:pPr>
            <w:r w:rsidRPr="004E416F">
              <w:rPr>
                <w:rFonts w:ascii="Arial" w:hAnsi="Arial" w:cs="Arial"/>
                <w:sz w:val="20"/>
              </w:rPr>
              <w:t>1 729,77</w:t>
            </w:r>
          </w:p>
        </w:tc>
        <w:tc>
          <w:tcPr>
            <w:tcW w:w="1820" w:type="dxa"/>
            <w:tcBorders>
              <w:top w:val="nil"/>
              <w:left w:val="nil"/>
              <w:bottom w:val="single" w:sz="4" w:space="0" w:color="auto"/>
              <w:right w:val="single" w:sz="4" w:space="0" w:color="auto"/>
            </w:tcBorders>
            <w:shd w:val="clear" w:color="auto" w:fill="auto"/>
            <w:noWrap/>
            <w:vAlign w:val="bottom"/>
            <w:hideMark/>
          </w:tcPr>
          <w:p w14:paraId="63CA93CC"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6D94EB73" w14:textId="77777777" w:rsidR="00384D34" w:rsidRPr="004E416F" w:rsidRDefault="00384D34" w:rsidP="002B2580">
            <w:pPr>
              <w:rPr>
                <w:rFonts w:ascii="Arial" w:hAnsi="Arial" w:cs="Arial"/>
                <w:sz w:val="20"/>
              </w:rPr>
            </w:pPr>
            <w:r w:rsidRPr="004E416F">
              <w:rPr>
                <w:rFonts w:ascii="Arial" w:hAnsi="Arial" w:cs="Arial"/>
                <w:sz w:val="20"/>
              </w:rPr>
              <w:t>Vrančovičova</w:t>
            </w:r>
          </w:p>
        </w:tc>
        <w:tc>
          <w:tcPr>
            <w:tcW w:w="1142" w:type="dxa"/>
            <w:tcBorders>
              <w:top w:val="nil"/>
              <w:left w:val="nil"/>
              <w:bottom w:val="single" w:sz="4" w:space="0" w:color="auto"/>
              <w:right w:val="single" w:sz="4" w:space="0" w:color="auto"/>
            </w:tcBorders>
            <w:shd w:val="clear" w:color="auto" w:fill="FFFF00"/>
            <w:noWrap/>
            <w:vAlign w:val="bottom"/>
          </w:tcPr>
          <w:p w14:paraId="05197BAA"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DA9D6FD"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7A98486" w14:textId="77777777" w:rsidR="00384D34" w:rsidRPr="004E416F" w:rsidRDefault="00384D34" w:rsidP="002B2580">
            <w:pPr>
              <w:jc w:val="right"/>
              <w:rPr>
                <w:rFonts w:ascii="Arial" w:hAnsi="Arial"/>
                <w:sz w:val="20"/>
              </w:rPr>
            </w:pPr>
          </w:p>
        </w:tc>
      </w:tr>
      <w:tr w:rsidR="00384D34" w:rsidRPr="004E416F" w14:paraId="617AAC92"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D237A94" w14:textId="77777777" w:rsidR="00384D34" w:rsidRPr="004E416F" w:rsidRDefault="00384D34" w:rsidP="002B2580">
            <w:pPr>
              <w:jc w:val="center"/>
              <w:rPr>
                <w:rFonts w:ascii="Arial" w:hAnsi="Arial"/>
                <w:sz w:val="20"/>
              </w:rPr>
            </w:pPr>
            <w:r w:rsidRPr="004E416F">
              <w:rPr>
                <w:rFonts w:ascii="Arial" w:hAnsi="Arial"/>
                <w:sz w:val="20"/>
              </w:rPr>
              <w:lastRenderedPageBreak/>
              <w:t>2</w:t>
            </w:r>
          </w:p>
        </w:tc>
        <w:tc>
          <w:tcPr>
            <w:tcW w:w="3616" w:type="dxa"/>
            <w:tcBorders>
              <w:top w:val="nil"/>
              <w:left w:val="nil"/>
              <w:bottom w:val="single" w:sz="4" w:space="0" w:color="auto"/>
              <w:right w:val="single" w:sz="4" w:space="0" w:color="auto"/>
            </w:tcBorders>
            <w:shd w:val="clear" w:color="auto" w:fill="auto"/>
            <w:noWrap/>
            <w:vAlign w:val="bottom"/>
            <w:hideMark/>
          </w:tcPr>
          <w:p w14:paraId="45225C01" w14:textId="77777777" w:rsidR="00384D34" w:rsidRPr="004E416F" w:rsidRDefault="00384D34" w:rsidP="002B2580">
            <w:pPr>
              <w:rPr>
                <w:rFonts w:ascii="Arial" w:hAnsi="Arial" w:cs="Arial"/>
                <w:b/>
                <w:bCs/>
                <w:sz w:val="20"/>
              </w:rPr>
            </w:pPr>
            <w:r w:rsidRPr="004E416F">
              <w:rPr>
                <w:rFonts w:ascii="Arial" w:hAnsi="Arial" w:cs="Arial"/>
                <w:b/>
                <w:bCs/>
                <w:sz w:val="20"/>
              </w:rPr>
              <w:t>Vrančovičova</w:t>
            </w:r>
          </w:p>
        </w:tc>
        <w:tc>
          <w:tcPr>
            <w:tcW w:w="599" w:type="dxa"/>
            <w:tcBorders>
              <w:top w:val="nil"/>
              <w:left w:val="nil"/>
              <w:bottom w:val="single" w:sz="4" w:space="0" w:color="auto"/>
              <w:right w:val="single" w:sz="4" w:space="0" w:color="auto"/>
            </w:tcBorders>
            <w:shd w:val="clear" w:color="auto" w:fill="auto"/>
            <w:noWrap/>
            <w:vAlign w:val="bottom"/>
            <w:hideMark/>
          </w:tcPr>
          <w:p w14:paraId="52305CD7"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24669314"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0E251A1F" w14:textId="77777777" w:rsidR="00384D34" w:rsidRPr="004E416F" w:rsidRDefault="00384D34" w:rsidP="002B2580">
            <w:pPr>
              <w:jc w:val="right"/>
              <w:rPr>
                <w:rFonts w:ascii="Arial" w:hAnsi="Arial" w:cs="Arial"/>
                <w:sz w:val="20"/>
              </w:rPr>
            </w:pPr>
            <w:r w:rsidRPr="004E416F">
              <w:rPr>
                <w:rFonts w:ascii="Arial" w:hAnsi="Arial" w:cs="Arial"/>
                <w:sz w:val="20"/>
              </w:rPr>
              <w:t>1 436,64</w:t>
            </w:r>
          </w:p>
        </w:tc>
        <w:tc>
          <w:tcPr>
            <w:tcW w:w="1820" w:type="dxa"/>
            <w:tcBorders>
              <w:top w:val="nil"/>
              <w:left w:val="nil"/>
              <w:bottom w:val="single" w:sz="4" w:space="0" w:color="auto"/>
              <w:right w:val="single" w:sz="4" w:space="0" w:color="auto"/>
            </w:tcBorders>
            <w:shd w:val="clear" w:color="auto" w:fill="auto"/>
            <w:noWrap/>
            <w:vAlign w:val="bottom"/>
            <w:hideMark/>
          </w:tcPr>
          <w:p w14:paraId="4067BF0D"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67191A81" w14:textId="77777777" w:rsidR="00384D34" w:rsidRPr="004E416F" w:rsidRDefault="00384D34" w:rsidP="002B2580">
            <w:pPr>
              <w:rPr>
                <w:rFonts w:ascii="Arial" w:hAnsi="Arial" w:cs="Arial"/>
                <w:sz w:val="20"/>
              </w:rPr>
            </w:pPr>
            <w:r w:rsidRPr="004E416F">
              <w:rPr>
                <w:rFonts w:ascii="Arial" w:hAnsi="Arial" w:cs="Arial"/>
                <w:sz w:val="20"/>
              </w:rPr>
              <w:t>Vrančovičova</w:t>
            </w:r>
          </w:p>
        </w:tc>
        <w:tc>
          <w:tcPr>
            <w:tcW w:w="1142" w:type="dxa"/>
            <w:tcBorders>
              <w:top w:val="nil"/>
              <w:left w:val="nil"/>
              <w:bottom w:val="single" w:sz="4" w:space="0" w:color="auto"/>
              <w:right w:val="single" w:sz="4" w:space="0" w:color="auto"/>
            </w:tcBorders>
            <w:shd w:val="clear" w:color="auto" w:fill="FFFF00"/>
            <w:noWrap/>
            <w:vAlign w:val="bottom"/>
          </w:tcPr>
          <w:p w14:paraId="491ABD53"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1DDF9A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BBFA06F" w14:textId="77777777" w:rsidR="00384D34" w:rsidRPr="004E416F" w:rsidRDefault="00384D34" w:rsidP="002B2580">
            <w:pPr>
              <w:jc w:val="right"/>
              <w:rPr>
                <w:rFonts w:ascii="Arial" w:hAnsi="Arial"/>
                <w:sz w:val="20"/>
              </w:rPr>
            </w:pPr>
          </w:p>
        </w:tc>
      </w:tr>
      <w:tr w:rsidR="00384D34" w:rsidRPr="004E416F" w14:paraId="48C733E7"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A3B4C9C"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FF6C1E9" w14:textId="77777777" w:rsidR="00384D34" w:rsidRPr="004E416F" w:rsidRDefault="00384D34" w:rsidP="002B2580">
            <w:pPr>
              <w:rPr>
                <w:rFonts w:ascii="Arial" w:hAnsi="Arial" w:cs="Arial"/>
                <w:b/>
                <w:bCs/>
                <w:sz w:val="20"/>
              </w:rPr>
            </w:pPr>
            <w:r w:rsidRPr="004E416F">
              <w:rPr>
                <w:rFonts w:ascii="Arial" w:hAnsi="Arial" w:cs="Arial"/>
                <w:b/>
                <w:bCs/>
                <w:sz w:val="20"/>
              </w:rPr>
              <w:t>Cesta III/244</w:t>
            </w:r>
          </w:p>
        </w:tc>
        <w:tc>
          <w:tcPr>
            <w:tcW w:w="599" w:type="dxa"/>
            <w:tcBorders>
              <w:top w:val="nil"/>
              <w:left w:val="nil"/>
              <w:bottom w:val="single" w:sz="4" w:space="0" w:color="auto"/>
              <w:right w:val="single" w:sz="4" w:space="0" w:color="auto"/>
            </w:tcBorders>
            <w:shd w:val="clear" w:color="auto" w:fill="auto"/>
            <w:noWrap/>
            <w:vAlign w:val="bottom"/>
            <w:hideMark/>
          </w:tcPr>
          <w:p w14:paraId="0879B4D4"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401AF0CC"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64949C65" w14:textId="77777777" w:rsidR="00384D34" w:rsidRPr="004E416F" w:rsidRDefault="00384D34" w:rsidP="002B2580">
            <w:pPr>
              <w:jc w:val="right"/>
              <w:rPr>
                <w:rFonts w:ascii="Arial" w:hAnsi="Arial" w:cs="Arial"/>
                <w:sz w:val="20"/>
              </w:rPr>
            </w:pPr>
            <w:r w:rsidRPr="004E416F">
              <w:rPr>
                <w:rFonts w:ascii="Arial" w:hAnsi="Arial" w:cs="Arial"/>
                <w:sz w:val="20"/>
              </w:rPr>
              <w:t>207,51</w:t>
            </w:r>
          </w:p>
        </w:tc>
        <w:tc>
          <w:tcPr>
            <w:tcW w:w="1820" w:type="dxa"/>
            <w:tcBorders>
              <w:top w:val="nil"/>
              <w:left w:val="nil"/>
              <w:bottom w:val="single" w:sz="4" w:space="0" w:color="auto"/>
              <w:right w:val="single" w:sz="4" w:space="0" w:color="auto"/>
            </w:tcBorders>
            <w:shd w:val="clear" w:color="auto" w:fill="auto"/>
            <w:noWrap/>
            <w:vAlign w:val="bottom"/>
            <w:hideMark/>
          </w:tcPr>
          <w:p w14:paraId="3440CA2D"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3498E103" w14:textId="77777777" w:rsidR="00384D34" w:rsidRPr="004E416F" w:rsidRDefault="00384D34" w:rsidP="002B2580">
            <w:pPr>
              <w:rPr>
                <w:rFonts w:ascii="Arial" w:hAnsi="Arial" w:cs="Arial"/>
                <w:sz w:val="20"/>
              </w:rPr>
            </w:pPr>
            <w:r w:rsidRPr="004E416F">
              <w:rPr>
                <w:rFonts w:ascii="Arial" w:hAnsi="Arial" w:cs="Arial"/>
                <w:sz w:val="20"/>
              </w:rPr>
              <w:t>Cesta III/244</w:t>
            </w:r>
          </w:p>
        </w:tc>
        <w:tc>
          <w:tcPr>
            <w:tcW w:w="1142" w:type="dxa"/>
            <w:tcBorders>
              <w:top w:val="nil"/>
              <w:left w:val="nil"/>
              <w:bottom w:val="single" w:sz="4" w:space="0" w:color="auto"/>
              <w:right w:val="single" w:sz="4" w:space="0" w:color="auto"/>
            </w:tcBorders>
            <w:shd w:val="clear" w:color="auto" w:fill="FFFF00"/>
            <w:noWrap/>
            <w:vAlign w:val="bottom"/>
          </w:tcPr>
          <w:p w14:paraId="67FD009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00B714C"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2065A6A" w14:textId="77777777" w:rsidR="00384D34" w:rsidRPr="004E416F" w:rsidRDefault="00384D34" w:rsidP="002B2580">
            <w:pPr>
              <w:jc w:val="right"/>
              <w:rPr>
                <w:rFonts w:ascii="Arial" w:hAnsi="Arial"/>
                <w:sz w:val="20"/>
              </w:rPr>
            </w:pPr>
          </w:p>
        </w:tc>
      </w:tr>
      <w:tr w:rsidR="00384D34" w:rsidRPr="004E416F" w14:paraId="00154CB6"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D1F02E2"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9BE5A0A" w14:textId="77777777" w:rsidR="00384D34" w:rsidRPr="004E416F" w:rsidRDefault="00384D34" w:rsidP="002B2580">
            <w:pPr>
              <w:rPr>
                <w:rFonts w:ascii="Arial" w:hAnsi="Arial" w:cs="Arial"/>
                <w:b/>
                <w:bCs/>
                <w:sz w:val="20"/>
              </w:rPr>
            </w:pPr>
            <w:r w:rsidRPr="004E416F">
              <w:rPr>
                <w:rFonts w:ascii="Arial" w:hAnsi="Arial" w:cs="Arial"/>
                <w:b/>
                <w:bCs/>
                <w:sz w:val="20"/>
              </w:rPr>
              <w:t>Cesta III/244</w:t>
            </w:r>
          </w:p>
        </w:tc>
        <w:tc>
          <w:tcPr>
            <w:tcW w:w="599" w:type="dxa"/>
            <w:tcBorders>
              <w:top w:val="nil"/>
              <w:left w:val="nil"/>
              <w:bottom w:val="single" w:sz="4" w:space="0" w:color="auto"/>
              <w:right w:val="single" w:sz="4" w:space="0" w:color="auto"/>
            </w:tcBorders>
            <w:shd w:val="clear" w:color="auto" w:fill="auto"/>
            <w:noWrap/>
            <w:vAlign w:val="bottom"/>
            <w:hideMark/>
          </w:tcPr>
          <w:p w14:paraId="2691057B"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248BFCFA"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2974CCA0" w14:textId="77777777" w:rsidR="00384D34" w:rsidRPr="004E416F" w:rsidRDefault="00384D34" w:rsidP="002B2580">
            <w:pPr>
              <w:jc w:val="right"/>
              <w:rPr>
                <w:rFonts w:ascii="Arial" w:hAnsi="Arial" w:cs="Arial"/>
                <w:sz w:val="20"/>
              </w:rPr>
            </w:pPr>
            <w:r w:rsidRPr="004E416F">
              <w:rPr>
                <w:rFonts w:ascii="Arial" w:hAnsi="Arial" w:cs="Arial"/>
                <w:sz w:val="20"/>
              </w:rPr>
              <w:t>229,74</w:t>
            </w:r>
          </w:p>
        </w:tc>
        <w:tc>
          <w:tcPr>
            <w:tcW w:w="1820" w:type="dxa"/>
            <w:tcBorders>
              <w:top w:val="nil"/>
              <w:left w:val="nil"/>
              <w:bottom w:val="single" w:sz="4" w:space="0" w:color="auto"/>
              <w:right w:val="single" w:sz="4" w:space="0" w:color="auto"/>
            </w:tcBorders>
            <w:shd w:val="clear" w:color="auto" w:fill="auto"/>
            <w:noWrap/>
            <w:vAlign w:val="bottom"/>
            <w:hideMark/>
          </w:tcPr>
          <w:p w14:paraId="00DAECBF"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69B90DF6" w14:textId="77777777" w:rsidR="00384D34" w:rsidRPr="004E416F" w:rsidRDefault="00384D34" w:rsidP="002B2580">
            <w:pPr>
              <w:rPr>
                <w:rFonts w:ascii="Arial" w:hAnsi="Arial" w:cs="Arial"/>
                <w:sz w:val="20"/>
              </w:rPr>
            </w:pPr>
            <w:r w:rsidRPr="004E416F">
              <w:rPr>
                <w:rFonts w:ascii="Arial" w:hAnsi="Arial" w:cs="Arial"/>
                <w:sz w:val="20"/>
              </w:rPr>
              <w:t>Cesta III/244</w:t>
            </w:r>
          </w:p>
        </w:tc>
        <w:tc>
          <w:tcPr>
            <w:tcW w:w="1142" w:type="dxa"/>
            <w:tcBorders>
              <w:top w:val="nil"/>
              <w:left w:val="nil"/>
              <w:bottom w:val="single" w:sz="4" w:space="0" w:color="auto"/>
              <w:right w:val="single" w:sz="4" w:space="0" w:color="auto"/>
            </w:tcBorders>
            <w:shd w:val="clear" w:color="auto" w:fill="FFFF00"/>
            <w:noWrap/>
            <w:vAlign w:val="bottom"/>
          </w:tcPr>
          <w:p w14:paraId="7B598782"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4B0762C"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0B237D8" w14:textId="77777777" w:rsidR="00384D34" w:rsidRPr="004E416F" w:rsidRDefault="00384D34" w:rsidP="002B2580">
            <w:pPr>
              <w:jc w:val="right"/>
              <w:rPr>
                <w:rFonts w:ascii="Arial" w:hAnsi="Arial"/>
                <w:sz w:val="20"/>
              </w:rPr>
            </w:pPr>
          </w:p>
        </w:tc>
      </w:tr>
      <w:tr w:rsidR="00384D34" w:rsidRPr="004E416F" w14:paraId="75CEF0D2"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4C2CA3AE"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7902194" w14:textId="77777777" w:rsidR="00384D34" w:rsidRPr="004E416F" w:rsidRDefault="00384D34" w:rsidP="002B2580">
            <w:pPr>
              <w:rPr>
                <w:rFonts w:ascii="Arial" w:hAnsi="Arial" w:cs="Arial"/>
                <w:b/>
                <w:bCs/>
                <w:sz w:val="20"/>
              </w:rPr>
            </w:pPr>
            <w:r w:rsidRPr="004E416F">
              <w:rPr>
                <w:rFonts w:ascii="Arial" w:hAnsi="Arial" w:cs="Arial"/>
                <w:b/>
                <w:bCs/>
                <w:sz w:val="20"/>
              </w:rPr>
              <w:t>Eisnerova</w:t>
            </w:r>
          </w:p>
        </w:tc>
        <w:tc>
          <w:tcPr>
            <w:tcW w:w="599" w:type="dxa"/>
            <w:tcBorders>
              <w:top w:val="nil"/>
              <w:left w:val="nil"/>
              <w:bottom w:val="single" w:sz="4" w:space="0" w:color="auto"/>
              <w:right w:val="single" w:sz="4" w:space="0" w:color="auto"/>
            </w:tcBorders>
            <w:shd w:val="clear" w:color="auto" w:fill="auto"/>
            <w:noWrap/>
            <w:vAlign w:val="bottom"/>
            <w:hideMark/>
          </w:tcPr>
          <w:p w14:paraId="1F650A4D"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0248F628"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44180943" w14:textId="77777777" w:rsidR="00384D34" w:rsidRPr="004E416F" w:rsidRDefault="00384D34" w:rsidP="002B2580">
            <w:pPr>
              <w:jc w:val="right"/>
              <w:rPr>
                <w:rFonts w:ascii="Arial" w:hAnsi="Arial" w:cs="Arial"/>
                <w:sz w:val="20"/>
              </w:rPr>
            </w:pPr>
            <w:r w:rsidRPr="004E416F">
              <w:rPr>
                <w:rFonts w:ascii="Arial" w:hAnsi="Arial" w:cs="Arial"/>
                <w:sz w:val="20"/>
              </w:rPr>
              <w:t>2 344,58</w:t>
            </w:r>
          </w:p>
        </w:tc>
        <w:tc>
          <w:tcPr>
            <w:tcW w:w="1820" w:type="dxa"/>
            <w:tcBorders>
              <w:top w:val="nil"/>
              <w:left w:val="nil"/>
              <w:bottom w:val="single" w:sz="4" w:space="0" w:color="auto"/>
              <w:right w:val="single" w:sz="4" w:space="0" w:color="auto"/>
            </w:tcBorders>
            <w:shd w:val="clear" w:color="auto" w:fill="auto"/>
            <w:noWrap/>
            <w:vAlign w:val="bottom"/>
            <w:hideMark/>
          </w:tcPr>
          <w:p w14:paraId="69283A0A"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4747754A" w14:textId="77777777" w:rsidR="00384D34" w:rsidRPr="004E416F" w:rsidRDefault="00384D34" w:rsidP="002B2580">
            <w:pPr>
              <w:rPr>
                <w:rFonts w:ascii="Arial" w:hAnsi="Arial" w:cs="Arial"/>
                <w:sz w:val="20"/>
              </w:rPr>
            </w:pPr>
            <w:r w:rsidRPr="004E416F">
              <w:rPr>
                <w:rFonts w:ascii="Arial" w:hAnsi="Arial" w:cs="Arial"/>
                <w:sz w:val="20"/>
              </w:rPr>
              <w:t>Eisnerova</w:t>
            </w:r>
          </w:p>
        </w:tc>
        <w:tc>
          <w:tcPr>
            <w:tcW w:w="1142" w:type="dxa"/>
            <w:tcBorders>
              <w:top w:val="nil"/>
              <w:left w:val="nil"/>
              <w:bottom w:val="single" w:sz="4" w:space="0" w:color="auto"/>
              <w:right w:val="single" w:sz="4" w:space="0" w:color="auto"/>
            </w:tcBorders>
            <w:shd w:val="clear" w:color="auto" w:fill="FFFF00"/>
            <w:noWrap/>
            <w:vAlign w:val="bottom"/>
          </w:tcPr>
          <w:p w14:paraId="1B6B61B1"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18F738F"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750E786" w14:textId="77777777" w:rsidR="00384D34" w:rsidRPr="004E416F" w:rsidRDefault="00384D34" w:rsidP="002B2580">
            <w:pPr>
              <w:jc w:val="right"/>
              <w:rPr>
                <w:rFonts w:ascii="Arial" w:hAnsi="Arial"/>
                <w:sz w:val="20"/>
              </w:rPr>
            </w:pPr>
          </w:p>
        </w:tc>
      </w:tr>
      <w:tr w:rsidR="00384D34" w:rsidRPr="004E416F" w14:paraId="2798348F"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EF9984F"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854D774" w14:textId="77777777" w:rsidR="00384D34" w:rsidRPr="004E416F" w:rsidRDefault="00384D34" w:rsidP="002B2580">
            <w:pPr>
              <w:rPr>
                <w:rFonts w:ascii="Arial" w:hAnsi="Arial" w:cs="Arial"/>
                <w:b/>
                <w:bCs/>
                <w:sz w:val="20"/>
              </w:rPr>
            </w:pPr>
            <w:r w:rsidRPr="004E416F">
              <w:rPr>
                <w:rFonts w:ascii="Arial" w:hAnsi="Arial" w:cs="Arial"/>
                <w:b/>
                <w:bCs/>
                <w:sz w:val="20"/>
              </w:rPr>
              <w:t>Eisnerova</w:t>
            </w:r>
          </w:p>
        </w:tc>
        <w:tc>
          <w:tcPr>
            <w:tcW w:w="599" w:type="dxa"/>
            <w:tcBorders>
              <w:top w:val="nil"/>
              <w:left w:val="nil"/>
              <w:bottom w:val="single" w:sz="4" w:space="0" w:color="auto"/>
              <w:right w:val="single" w:sz="4" w:space="0" w:color="auto"/>
            </w:tcBorders>
            <w:shd w:val="clear" w:color="auto" w:fill="auto"/>
            <w:noWrap/>
            <w:vAlign w:val="bottom"/>
            <w:hideMark/>
          </w:tcPr>
          <w:p w14:paraId="19DA654B"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6A6CB427"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67482810" w14:textId="77777777" w:rsidR="00384D34" w:rsidRPr="004E416F" w:rsidRDefault="00384D34" w:rsidP="002B2580">
            <w:pPr>
              <w:jc w:val="right"/>
              <w:rPr>
                <w:rFonts w:ascii="Arial" w:hAnsi="Arial" w:cs="Arial"/>
                <w:sz w:val="20"/>
              </w:rPr>
            </w:pPr>
            <w:r w:rsidRPr="004E416F">
              <w:rPr>
                <w:rFonts w:ascii="Arial" w:hAnsi="Arial" w:cs="Arial"/>
                <w:sz w:val="20"/>
              </w:rPr>
              <w:t>2 363,66</w:t>
            </w:r>
          </w:p>
        </w:tc>
        <w:tc>
          <w:tcPr>
            <w:tcW w:w="1820" w:type="dxa"/>
            <w:tcBorders>
              <w:top w:val="nil"/>
              <w:left w:val="nil"/>
              <w:bottom w:val="single" w:sz="4" w:space="0" w:color="auto"/>
              <w:right w:val="single" w:sz="4" w:space="0" w:color="auto"/>
            </w:tcBorders>
            <w:shd w:val="clear" w:color="auto" w:fill="auto"/>
            <w:noWrap/>
            <w:vAlign w:val="bottom"/>
            <w:hideMark/>
          </w:tcPr>
          <w:p w14:paraId="5635DD3B"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6B74FE17" w14:textId="77777777" w:rsidR="00384D34" w:rsidRPr="004E416F" w:rsidRDefault="00384D34" w:rsidP="002B2580">
            <w:pPr>
              <w:rPr>
                <w:rFonts w:ascii="Arial" w:hAnsi="Arial" w:cs="Arial"/>
                <w:sz w:val="20"/>
              </w:rPr>
            </w:pPr>
            <w:r w:rsidRPr="004E416F">
              <w:rPr>
                <w:rFonts w:ascii="Arial" w:hAnsi="Arial" w:cs="Arial"/>
                <w:sz w:val="20"/>
              </w:rPr>
              <w:t>Eisnerova</w:t>
            </w:r>
          </w:p>
        </w:tc>
        <w:tc>
          <w:tcPr>
            <w:tcW w:w="1142" w:type="dxa"/>
            <w:tcBorders>
              <w:top w:val="nil"/>
              <w:left w:val="nil"/>
              <w:bottom w:val="single" w:sz="4" w:space="0" w:color="auto"/>
              <w:right w:val="single" w:sz="4" w:space="0" w:color="auto"/>
            </w:tcBorders>
            <w:shd w:val="clear" w:color="auto" w:fill="FFFF00"/>
            <w:noWrap/>
            <w:vAlign w:val="bottom"/>
          </w:tcPr>
          <w:p w14:paraId="0244BA83"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1B3D456"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AE5A92F" w14:textId="77777777" w:rsidR="00384D34" w:rsidRPr="004E416F" w:rsidRDefault="00384D34" w:rsidP="002B2580">
            <w:pPr>
              <w:jc w:val="right"/>
              <w:rPr>
                <w:rFonts w:ascii="Arial" w:hAnsi="Arial"/>
                <w:sz w:val="20"/>
              </w:rPr>
            </w:pPr>
          </w:p>
        </w:tc>
      </w:tr>
      <w:tr w:rsidR="00384D34" w:rsidRPr="004E416F" w14:paraId="7611258B"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5252C8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E2A74C3" w14:textId="77777777" w:rsidR="00384D34" w:rsidRPr="004E416F" w:rsidRDefault="00384D34" w:rsidP="002B2580">
            <w:pPr>
              <w:rPr>
                <w:rFonts w:ascii="Arial" w:hAnsi="Arial" w:cs="Arial"/>
                <w:b/>
                <w:bCs/>
                <w:sz w:val="20"/>
              </w:rPr>
            </w:pPr>
            <w:r w:rsidRPr="004E416F">
              <w:rPr>
                <w:rFonts w:ascii="Arial" w:hAnsi="Arial" w:cs="Arial"/>
                <w:b/>
                <w:bCs/>
                <w:sz w:val="20"/>
              </w:rPr>
              <w:t>Istrijská</w:t>
            </w:r>
          </w:p>
        </w:tc>
        <w:tc>
          <w:tcPr>
            <w:tcW w:w="599" w:type="dxa"/>
            <w:tcBorders>
              <w:top w:val="nil"/>
              <w:left w:val="nil"/>
              <w:bottom w:val="single" w:sz="4" w:space="0" w:color="auto"/>
              <w:right w:val="single" w:sz="4" w:space="0" w:color="auto"/>
            </w:tcBorders>
            <w:shd w:val="clear" w:color="auto" w:fill="auto"/>
            <w:noWrap/>
            <w:vAlign w:val="bottom"/>
            <w:hideMark/>
          </w:tcPr>
          <w:p w14:paraId="4DCE3362"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7A960892"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68D3BE4D" w14:textId="77777777" w:rsidR="00384D34" w:rsidRPr="004E416F" w:rsidRDefault="00384D34" w:rsidP="002B2580">
            <w:pPr>
              <w:jc w:val="right"/>
              <w:rPr>
                <w:rFonts w:ascii="Arial" w:hAnsi="Arial" w:cs="Arial"/>
                <w:sz w:val="20"/>
              </w:rPr>
            </w:pPr>
            <w:r w:rsidRPr="004E416F">
              <w:rPr>
                <w:rFonts w:ascii="Arial" w:hAnsi="Arial" w:cs="Arial"/>
                <w:sz w:val="20"/>
              </w:rPr>
              <w:t>498,67</w:t>
            </w:r>
          </w:p>
        </w:tc>
        <w:tc>
          <w:tcPr>
            <w:tcW w:w="1820" w:type="dxa"/>
            <w:tcBorders>
              <w:top w:val="nil"/>
              <w:left w:val="nil"/>
              <w:bottom w:val="single" w:sz="4" w:space="0" w:color="auto"/>
              <w:right w:val="single" w:sz="4" w:space="0" w:color="auto"/>
            </w:tcBorders>
            <w:shd w:val="clear" w:color="auto" w:fill="auto"/>
            <w:noWrap/>
            <w:vAlign w:val="bottom"/>
            <w:hideMark/>
          </w:tcPr>
          <w:p w14:paraId="1E387427"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76CCD062" w14:textId="77777777" w:rsidR="00384D34" w:rsidRPr="004E416F" w:rsidRDefault="00384D34" w:rsidP="002B2580">
            <w:pPr>
              <w:rPr>
                <w:rFonts w:ascii="Arial" w:hAnsi="Arial" w:cs="Arial"/>
                <w:sz w:val="20"/>
              </w:rPr>
            </w:pPr>
            <w:r w:rsidRPr="004E416F">
              <w:rPr>
                <w:rFonts w:ascii="Arial" w:hAnsi="Arial" w:cs="Arial"/>
                <w:sz w:val="20"/>
              </w:rPr>
              <w:t>Istrijská</w:t>
            </w:r>
          </w:p>
        </w:tc>
        <w:tc>
          <w:tcPr>
            <w:tcW w:w="1142" w:type="dxa"/>
            <w:tcBorders>
              <w:top w:val="nil"/>
              <w:left w:val="nil"/>
              <w:bottom w:val="single" w:sz="4" w:space="0" w:color="auto"/>
              <w:right w:val="single" w:sz="4" w:space="0" w:color="auto"/>
            </w:tcBorders>
            <w:shd w:val="clear" w:color="auto" w:fill="FFFF00"/>
            <w:noWrap/>
            <w:vAlign w:val="bottom"/>
          </w:tcPr>
          <w:p w14:paraId="2A63461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D8508B8"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3AC5A4E" w14:textId="77777777" w:rsidR="00384D34" w:rsidRPr="004E416F" w:rsidRDefault="00384D34" w:rsidP="002B2580">
            <w:pPr>
              <w:jc w:val="right"/>
              <w:rPr>
                <w:rFonts w:ascii="Arial" w:hAnsi="Arial"/>
                <w:sz w:val="20"/>
              </w:rPr>
            </w:pPr>
          </w:p>
        </w:tc>
      </w:tr>
      <w:tr w:rsidR="00384D34" w:rsidRPr="004E416F" w14:paraId="5BC89C5A"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ADA4314"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24C1A39" w14:textId="77777777" w:rsidR="00384D34" w:rsidRPr="004E416F" w:rsidRDefault="00384D34" w:rsidP="002B2580">
            <w:pPr>
              <w:rPr>
                <w:rFonts w:ascii="Arial" w:hAnsi="Arial" w:cs="Arial"/>
                <w:b/>
                <w:bCs/>
                <w:sz w:val="20"/>
              </w:rPr>
            </w:pPr>
            <w:r w:rsidRPr="004E416F">
              <w:rPr>
                <w:rFonts w:ascii="Arial" w:hAnsi="Arial" w:cs="Arial"/>
                <w:b/>
                <w:bCs/>
                <w:sz w:val="20"/>
              </w:rPr>
              <w:t>Istrijská</w:t>
            </w:r>
          </w:p>
        </w:tc>
        <w:tc>
          <w:tcPr>
            <w:tcW w:w="599" w:type="dxa"/>
            <w:tcBorders>
              <w:top w:val="nil"/>
              <w:left w:val="nil"/>
              <w:bottom w:val="single" w:sz="4" w:space="0" w:color="auto"/>
              <w:right w:val="single" w:sz="4" w:space="0" w:color="auto"/>
            </w:tcBorders>
            <w:shd w:val="clear" w:color="auto" w:fill="auto"/>
            <w:noWrap/>
            <w:vAlign w:val="bottom"/>
            <w:hideMark/>
          </w:tcPr>
          <w:p w14:paraId="6C96F33E"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75FE7925"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3E7A88BD" w14:textId="77777777" w:rsidR="00384D34" w:rsidRPr="004E416F" w:rsidRDefault="00384D34" w:rsidP="002B2580">
            <w:pPr>
              <w:jc w:val="right"/>
              <w:rPr>
                <w:rFonts w:ascii="Arial" w:hAnsi="Arial" w:cs="Arial"/>
                <w:sz w:val="20"/>
              </w:rPr>
            </w:pPr>
            <w:r w:rsidRPr="004E416F">
              <w:rPr>
                <w:rFonts w:ascii="Arial" w:hAnsi="Arial" w:cs="Arial"/>
                <w:sz w:val="20"/>
              </w:rPr>
              <w:t>679,68</w:t>
            </w:r>
          </w:p>
        </w:tc>
        <w:tc>
          <w:tcPr>
            <w:tcW w:w="1820" w:type="dxa"/>
            <w:tcBorders>
              <w:top w:val="nil"/>
              <w:left w:val="nil"/>
              <w:bottom w:val="single" w:sz="4" w:space="0" w:color="auto"/>
              <w:right w:val="single" w:sz="4" w:space="0" w:color="auto"/>
            </w:tcBorders>
            <w:shd w:val="clear" w:color="auto" w:fill="auto"/>
            <w:noWrap/>
            <w:vAlign w:val="bottom"/>
            <w:hideMark/>
          </w:tcPr>
          <w:p w14:paraId="7DDC7DB8"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0ECFEB7E" w14:textId="77777777" w:rsidR="00384D34" w:rsidRPr="004E416F" w:rsidRDefault="00384D34" w:rsidP="002B2580">
            <w:pPr>
              <w:rPr>
                <w:rFonts w:ascii="Arial" w:hAnsi="Arial" w:cs="Arial"/>
                <w:sz w:val="20"/>
              </w:rPr>
            </w:pPr>
            <w:r w:rsidRPr="004E416F">
              <w:rPr>
                <w:rFonts w:ascii="Arial" w:hAnsi="Arial" w:cs="Arial"/>
                <w:sz w:val="20"/>
              </w:rPr>
              <w:t>Istrijská</w:t>
            </w:r>
          </w:p>
        </w:tc>
        <w:tc>
          <w:tcPr>
            <w:tcW w:w="1142" w:type="dxa"/>
            <w:tcBorders>
              <w:top w:val="nil"/>
              <w:left w:val="nil"/>
              <w:bottom w:val="single" w:sz="4" w:space="0" w:color="auto"/>
              <w:right w:val="single" w:sz="4" w:space="0" w:color="auto"/>
            </w:tcBorders>
            <w:shd w:val="clear" w:color="auto" w:fill="FFFF00"/>
            <w:noWrap/>
            <w:vAlign w:val="bottom"/>
          </w:tcPr>
          <w:p w14:paraId="5989E6C3"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A66A434"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EB61ECD" w14:textId="77777777" w:rsidR="00384D34" w:rsidRPr="004E416F" w:rsidRDefault="00384D34" w:rsidP="002B2580">
            <w:pPr>
              <w:jc w:val="right"/>
              <w:rPr>
                <w:rFonts w:ascii="Arial" w:hAnsi="Arial"/>
                <w:sz w:val="20"/>
              </w:rPr>
            </w:pPr>
          </w:p>
        </w:tc>
      </w:tr>
      <w:tr w:rsidR="00384D34" w:rsidRPr="004E416F" w14:paraId="72737DD8"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A230887"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D0B0918" w14:textId="77777777" w:rsidR="00384D34" w:rsidRPr="004E416F" w:rsidRDefault="00384D34" w:rsidP="002B2580">
            <w:pPr>
              <w:rPr>
                <w:rFonts w:ascii="Arial" w:hAnsi="Arial" w:cs="Arial"/>
                <w:b/>
                <w:bCs/>
                <w:sz w:val="20"/>
              </w:rPr>
            </w:pPr>
            <w:r w:rsidRPr="004E416F">
              <w:rPr>
                <w:rFonts w:ascii="Arial" w:hAnsi="Arial" w:cs="Arial"/>
                <w:b/>
                <w:bCs/>
                <w:sz w:val="20"/>
              </w:rPr>
              <w:t>Jána Jonáša</w:t>
            </w:r>
          </w:p>
        </w:tc>
        <w:tc>
          <w:tcPr>
            <w:tcW w:w="599" w:type="dxa"/>
            <w:tcBorders>
              <w:top w:val="nil"/>
              <w:left w:val="nil"/>
              <w:bottom w:val="single" w:sz="4" w:space="0" w:color="auto"/>
              <w:right w:val="single" w:sz="4" w:space="0" w:color="auto"/>
            </w:tcBorders>
            <w:shd w:val="clear" w:color="auto" w:fill="auto"/>
            <w:noWrap/>
            <w:vAlign w:val="bottom"/>
            <w:hideMark/>
          </w:tcPr>
          <w:p w14:paraId="5B68C6B1"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5D9B6092"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2CD4ACF0" w14:textId="77777777" w:rsidR="00384D34" w:rsidRPr="004E416F" w:rsidRDefault="00384D34" w:rsidP="002B2580">
            <w:pPr>
              <w:jc w:val="right"/>
              <w:rPr>
                <w:rFonts w:ascii="Arial" w:hAnsi="Arial" w:cs="Arial"/>
                <w:sz w:val="20"/>
              </w:rPr>
            </w:pPr>
            <w:r w:rsidRPr="004E416F">
              <w:rPr>
                <w:rFonts w:ascii="Arial" w:hAnsi="Arial" w:cs="Arial"/>
                <w:sz w:val="20"/>
              </w:rPr>
              <w:t>268,04</w:t>
            </w:r>
          </w:p>
        </w:tc>
        <w:tc>
          <w:tcPr>
            <w:tcW w:w="1820" w:type="dxa"/>
            <w:tcBorders>
              <w:top w:val="nil"/>
              <w:left w:val="nil"/>
              <w:bottom w:val="single" w:sz="4" w:space="0" w:color="auto"/>
              <w:right w:val="single" w:sz="4" w:space="0" w:color="auto"/>
            </w:tcBorders>
            <w:shd w:val="clear" w:color="auto" w:fill="auto"/>
            <w:noWrap/>
            <w:vAlign w:val="bottom"/>
            <w:hideMark/>
          </w:tcPr>
          <w:p w14:paraId="75FB3C3D"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4242F42F" w14:textId="77777777" w:rsidR="00384D34" w:rsidRPr="004E416F" w:rsidRDefault="00384D34" w:rsidP="002B2580">
            <w:pPr>
              <w:rPr>
                <w:rFonts w:ascii="Arial" w:hAnsi="Arial" w:cs="Arial"/>
                <w:sz w:val="20"/>
              </w:rPr>
            </w:pPr>
            <w:r w:rsidRPr="004E416F">
              <w:rPr>
                <w:rFonts w:ascii="Arial" w:hAnsi="Arial" w:cs="Arial"/>
                <w:sz w:val="20"/>
              </w:rPr>
              <w:t>Jána Jonáša</w:t>
            </w:r>
          </w:p>
        </w:tc>
        <w:tc>
          <w:tcPr>
            <w:tcW w:w="1142" w:type="dxa"/>
            <w:tcBorders>
              <w:top w:val="nil"/>
              <w:left w:val="nil"/>
              <w:bottom w:val="single" w:sz="4" w:space="0" w:color="auto"/>
              <w:right w:val="single" w:sz="4" w:space="0" w:color="auto"/>
            </w:tcBorders>
            <w:shd w:val="clear" w:color="auto" w:fill="FFFF00"/>
            <w:noWrap/>
            <w:vAlign w:val="bottom"/>
          </w:tcPr>
          <w:p w14:paraId="1D9E8B03"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647C70E"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AAC6389" w14:textId="77777777" w:rsidR="00384D34" w:rsidRPr="004E416F" w:rsidRDefault="00384D34" w:rsidP="002B2580">
            <w:pPr>
              <w:jc w:val="right"/>
              <w:rPr>
                <w:rFonts w:ascii="Arial" w:hAnsi="Arial"/>
                <w:sz w:val="20"/>
              </w:rPr>
            </w:pPr>
          </w:p>
        </w:tc>
      </w:tr>
      <w:tr w:rsidR="00384D34" w:rsidRPr="004E416F" w14:paraId="11C02137"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3AFCA11"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9E7DF18" w14:textId="77777777" w:rsidR="00384D34" w:rsidRPr="004E416F" w:rsidRDefault="00384D34" w:rsidP="002B2580">
            <w:pPr>
              <w:rPr>
                <w:rFonts w:ascii="Arial" w:hAnsi="Arial" w:cs="Arial"/>
                <w:b/>
                <w:bCs/>
                <w:sz w:val="20"/>
              </w:rPr>
            </w:pPr>
            <w:r w:rsidRPr="004E416F">
              <w:rPr>
                <w:rFonts w:ascii="Arial" w:hAnsi="Arial" w:cs="Arial"/>
                <w:b/>
                <w:bCs/>
                <w:sz w:val="20"/>
              </w:rPr>
              <w:t>Jána Jonáša</w:t>
            </w:r>
          </w:p>
        </w:tc>
        <w:tc>
          <w:tcPr>
            <w:tcW w:w="599" w:type="dxa"/>
            <w:tcBorders>
              <w:top w:val="nil"/>
              <w:left w:val="nil"/>
              <w:bottom w:val="single" w:sz="4" w:space="0" w:color="auto"/>
              <w:right w:val="single" w:sz="4" w:space="0" w:color="auto"/>
            </w:tcBorders>
            <w:shd w:val="clear" w:color="auto" w:fill="auto"/>
            <w:noWrap/>
            <w:vAlign w:val="bottom"/>
            <w:hideMark/>
          </w:tcPr>
          <w:p w14:paraId="6F666B4A"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472EF257"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6F13C234" w14:textId="77777777" w:rsidR="00384D34" w:rsidRPr="004E416F" w:rsidRDefault="00384D34" w:rsidP="002B2580">
            <w:pPr>
              <w:jc w:val="right"/>
              <w:rPr>
                <w:rFonts w:ascii="Arial" w:hAnsi="Arial" w:cs="Arial"/>
                <w:sz w:val="20"/>
              </w:rPr>
            </w:pPr>
            <w:r w:rsidRPr="004E416F">
              <w:rPr>
                <w:rFonts w:ascii="Arial" w:hAnsi="Arial" w:cs="Arial"/>
                <w:sz w:val="20"/>
              </w:rPr>
              <w:t>2 588,29</w:t>
            </w:r>
          </w:p>
        </w:tc>
        <w:tc>
          <w:tcPr>
            <w:tcW w:w="1820" w:type="dxa"/>
            <w:tcBorders>
              <w:top w:val="nil"/>
              <w:left w:val="nil"/>
              <w:bottom w:val="single" w:sz="4" w:space="0" w:color="auto"/>
              <w:right w:val="single" w:sz="4" w:space="0" w:color="auto"/>
            </w:tcBorders>
            <w:shd w:val="clear" w:color="auto" w:fill="auto"/>
            <w:noWrap/>
            <w:vAlign w:val="bottom"/>
            <w:hideMark/>
          </w:tcPr>
          <w:p w14:paraId="640E337C"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0FD9F9C9" w14:textId="77777777" w:rsidR="00384D34" w:rsidRPr="004E416F" w:rsidRDefault="00384D34" w:rsidP="002B2580">
            <w:pPr>
              <w:rPr>
                <w:rFonts w:ascii="Arial" w:hAnsi="Arial" w:cs="Arial"/>
                <w:sz w:val="20"/>
              </w:rPr>
            </w:pPr>
            <w:r w:rsidRPr="004E416F">
              <w:rPr>
                <w:rFonts w:ascii="Arial" w:hAnsi="Arial" w:cs="Arial"/>
                <w:sz w:val="20"/>
              </w:rPr>
              <w:t>Jána Jonáša</w:t>
            </w:r>
          </w:p>
        </w:tc>
        <w:tc>
          <w:tcPr>
            <w:tcW w:w="1142" w:type="dxa"/>
            <w:tcBorders>
              <w:top w:val="nil"/>
              <w:left w:val="nil"/>
              <w:bottom w:val="single" w:sz="4" w:space="0" w:color="auto"/>
              <w:right w:val="single" w:sz="4" w:space="0" w:color="auto"/>
            </w:tcBorders>
            <w:shd w:val="clear" w:color="auto" w:fill="FFFF00"/>
            <w:noWrap/>
            <w:vAlign w:val="bottom"/>
          </w:tcPr>
          <w:p w14:paraId="3850506A"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C29B56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721AB93" w14:textId="77777777" w:rsidR="00384D34" w:rsidRPr="004E416F" w:rsidRDefault="00384D34" w:rsidP="002B2580">
            <w:pPr>
              <w:jc w:val="right"/>
              <w:rPr>
                <w:rFonts w:ascii="Arial" w:hAnsi="Arial"/>
                <w:sz w:val="20"/>
              </w:rPr>
            </w:pPr>
          </w:p>
        </w:tc>
      </w:tr>
      <w:tr w:rsidR="00384D34" w:rsidRPr="004E416F" w14:paraId="4A8A6A45"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2C6E34C"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30A8371" w14:textId="77777777" w:rsidR="00384D34" w:rsidRPr="004E416F" w:rsidRDefault="00384D34" w:rsidP="002B2580">
            <w:pPr>
              <w:rPr>
                <w:rFonts w:ascii="Arial" w:hAnsi="Arial" w:cs="Arial"/>
                <w:b/>
                <w:bCs/>
                <w:sz w:val="20"/>
              </w:rPr>
            </w:pPr>
            <w:r w:rsidRPr="004E416F">
              <w:rPr>
                <w:rFonts w:ascii="Arial" w:hAnsi="Arial" w:cs="Arial"/>
                <w:b/>
                <w:bCs/>
                <w:sz w:val="20"/>
              </w:rPr>
              <w:t>Mlynská</w:t>
            </w:r>
          </w:p>
        </w:tc>
        <w:tc>
          <w:tcPr>
            <w:tcW w:w="599" w:type="dxa"/>
            <w:tcBorders>
              <w:top w:val="nil"/>
              <w:left w:val="nil"/>
              <w:bottom w:val="single" w:sz="4" w:space="0" w:color="auto"/>
              <w:right w:val="single" w:sz="4" w:space="0" w:color="auto"/>
            </w:tcBorders>
            <w:shd w:val="clear" w:color="auto" w:fill="auto"/>
            <w:noWrap/>
            <w:vAlign w:val="bottom"/>
            <w:hideMark/>
          </w:tcPr>
          <w:p w14:paraId="75618606"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395F9DAD"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2430B550" w14:textId="77777777" w:rsidR="00384D34" w:rsidRPr="004E416F" w:rsidRDefault="00384D34" w:rsidP="002B2580">
            <w:pPr>
              <w:jc w:val="right"/>
              <w:rPr>
                <w:rFonts w:ascii="Arial" w:hAnsi="Arial" w:cs="Arial"/>
                <w:sz w:val="20"/>
              </w:rPr>
            </w:pPr>
            <w:r w:rsidRPr="004E416F">
              <w:rPr>
                <w:rFonts w:ascii="Arial" w:hAnsi="Arial" w:cs="Arial"/>
                <w:sz w:val="20"/>
              </w:rPr>
              <w:t>326,71</w:t>
            </w:r>
          </w:p>
        </w:tc>
        <w:tc>
          <w:tcPr>
            <w:tcW w:w="1820" w:type="dxa"/>
            <w:tcBorders>
              <w:top w:val="nil"/>
              <w:left w:val="nil"/>
              <w:bottom w:val="single" w:sz="4" w:space="0" w:color="auto"/>
              <w:right w:val="single" w:sz="4" w:space="0" w:color="auto"/>
            </w:tcBorders>
            <w:shd w:val="clear" w:color="auto" w:fill="auto"/>
            <w:noWrap/>
            <w:vAlign w:val="bottom"/>
            <w:hideMark/>
          </w:tcPr>
          <w:p w14:paraId="7BA89221"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0CFAF48D" w14:textId="77777777" w:rsidR="00384D34" w:rsidRPr="004E416F" w:rsidRDefault="00384D34" w:rsidP="002B2580">
            <w:pPr>
              <w:rPr>
                <w:rFonts w:ascii="Arial" w:hAnsi="Arial" w:cs="Arial"/>
                <w:sz w:val="20"/>
              </w:rPr>
            </w:pPr>
            <w:r w:rsidRPr="004E416F">
              <w:rPr>
                <w:rFonts w:ascii="Arial" w:hAnsi="Arial" w:cs="Arial"/>
                <w:sz w:val="20"/>
              </w:rPr>
              <w:t>Mlynská</w:t>
            </w:r>
          </w:p>
        </w:tc>
        <w:tc>
          <w:tcPr>
            <w:tcW w:w="1142" w:type="dxa"/>
            <w:tcBorders>
              <w:top w:val="nil"/>
              <w:left w:val="nil"/>
              <w:bottom w:val="single" w:sz="4" w:space="0" w:color="auto"/>
              <w:right w:val="single" w:sz="4" w:space="0" w:color="auto"/>
            </w:tcBorders>
            <w:shd w:val="clear" w:color="auto" w:fill="FFFF00"/>
            <w:noWrap/>
            <w:vAlign w:val="bottom"/>
          </w:tcPr>
          <w:p w14:paraId="128482BE"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0986B60"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25BE5C3" w14:textId="77777777" w:rsidR="00384D34" w:rsidRPr="004E416F" w:rsidRDefault="00384D34" w:rsidP="002B2580">
            <w:pPr>
              <w:jc w:val="right"/>
              <w:rPr>
                <w:rFonts w:ascii="Arial" w:hAnsi="Arial"/>
                <w:sz w:val="20"/>
              </w:rPr>
            </w:pPr>
          </w:p>
        </w:tc>
      </w:tr>
      <w:tr w:rsidR="00384D34" w:rsidRPr="004E416F" w14:paraId="2DDC86D7"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B1BA4D2"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2E8ED845" w14:textId="77777777" w:rsidR="00384D34" w:rsidRPr="004E416F" w:rsidRDefault="00384D34" w:rsidP="002B2580">
            <w:pPr>
              <w:rPr>
                <w:rFonts w:ascii="Arial" w:hAnsi="Arial" w:cs="Arial"/>
                <w:b/>
                <w:bCs/>
                <w:sz w:val="20"/>
              </w:rPr>
            </w:pPr>
            <w:r w:rsidRPr="004E416F">
              <w:rPr>
                <w:rFonts w:ascii="Arial" w:hAnsi="Arial" w:cs="Arial"/>
                <w:b/>
                <w:bCs/>
                <w:sz w:val="20"/>
              </w:rPr>
              <w:t>Mlynská</w:t>
            </w:r>
          </w:p>
        </w:tc>
        <w:tc>
          <w:tcPr>
            <w:tcW w:w="599" w:type="dxa"/>
            <w:tcBorders>
              <w:top w:val="nil"/>
              <w:left w:val="nil"/>
              <w:bottom w:val="single" w:sz="4" w:space="0" w:color="auto"/>
              <w:right w:val="single" w:sz="4" w:space="0" w:color="auto"/>
            </w:tcBorders>
            <w:shd w:val="clear" w:color="auto" w:fill="auto"/>
            <w:noWrap/>
            <w:vAlign w:val="bottom"/>
            <w:hideMark/>
          </w:tcPr>
          <w:p w14:paraId="390B8996"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0AAA1404"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39CE8CBC" w14:textId="77777777" w:rsidR="00384D34" w:rsidRPr="004E416F" w:rsidRDefault="00384D34" w:rsidP="002B2580">
            <w:pPr>
              <w:jc w:val="right"/>
              <w:rPr>
                <w:rFonts w:ascii="Arial" w:hAnsi="Arial" w:cs="Arial"/>
                <w:sz w:val="20"/>
              </w:rPr>
            </w:pPr>
            <w:r w:rsidRPr="004E416F">
              <w:rPr>
                <w:rFonts w:ascii="Arial" w:hAnsi="Arial" w:cs="Arial"/>
                <w:sz w:val="20"/>
              </w:rPr>
              <w:t>181,00</w:t>
            </w:r>
          </w:p>
        </w:tc>
        <w:tc>
          <w:tcPr>
            <w:tcW w:w="1820" w:type="dxa"/>
            <w:tcBorders>
              <w:top w:val="nil"/>
              <w:left w:val="nil"/>
              <w:bottom w:val="single" w:sz="4" w:space="0" w:color="auto"/>
              <w:right w:val="single" w:sz="4" w:space="0" w:color="auto"/>
            </w:tcBorders>
            <w:shd w:val="clear" w:color="auto" w:fill="auto"/>
            <w:noWrap/>
            <w:vAlign w:val="bottom"/>
            <w:hideMark/>
          </w:tcPr>
          <w:p w14:paraId="43F9D360"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622EE3DD" w14:textId="77777777" w:rsidR="00384D34" w:rsidRPr="004E416F" w:rsidRDefault="00384D34" w:rsidP="002B2580">
            <w:pPr>
              <w:rPr>
                <w:rFonts w:ascii="Arial" w:hAnsi="Arial" w:cs="Arial"/>
                <w:sz w:val="20"/>
              </w:rPr>
            </w:pPr>
            <w:r w:rsidRPr="004E416F">
              <w:rPr>
                <w:rFonts w:ascii="Arial" w:hAnsi="Arial" w:cs="Arial"/>
                <w:sz w:val="20"/>
              </w:rPr>
              <w:t>Mlynská</w:t>
            </w:r>
          </w:p>
        </w:tc>
        <w:tc>
          <w:tcPr>
            <w:tcW w:w="1142" w:type="dxa"/>
            <w:tcBorders>
              <w:top w:val="nil"/>
              <w:left w:val="nil"/>
              <w:bottom w:val="single" w:sz="4" w:space="0" w:color="auto"/>
              <w:right w:val="single" w:sz="4" w:space="0" w:color="auto"/>
            </w:tcBorders>
            <w:shd w:val="clear" w:color="auto" w:fill="FFFF00"/>
            <w:noWrap/>
            <w:vAlign w:val="bottom"/>
          </w:tcPr>
          <w:p w14:paraId="3BE874E5"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FD94656"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D6C4695" w14:textId="77777777" w:rsidR="00384D34" w:rsidRPr="004E416F" w:rsidRDefault="00384D34" w:rsidP="002B2580">
            <w:pPr>
              <w:jc w:val="right"/>
              <w:rPr>
                <w:rFonts w:ascii="Arial" w:hAnsi="Arial"/>
                <w:sz w:val="20"/>
              </w:rPr>
            </w:pPr>
          </w:p>
        </w:tc>
      </w:tr>
      <w:tr w:rsidR="00384D34" w:rsidRPr="004E416F" w14:paraId="7850E3F5"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02DAF3D"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3A8756C" w14:textId="77777777" w:rsidR="00384D34" w:rsidRPr="004E416F" w:rsidRDefault="00384D34" w:rsidP="002B2580">
            <w:pPr>
              <w:rPr>
                <w:rFonts w:ascii="Arial" w:hAnsi="Arial" w:cs="Arial"/>
                <w:b/>
                <w:bCs/>
                <w:sz w:val="20"/>
              </w:rPr>
            </w:pPr>
            <w:r w:rsidRPr="004E416F">
              <w:rPr>
                <w:rFonts w:ascii="Arial" w:hAnsi="Arial" w:cs="Arial"/>
                <w:b/>
                <w:bCs/>
                <w:sz w:val="20"/>
              </w:rPr>
              <w:t>Na hriadkach</w:t>
            </w:r>
          </w:p>
        </w:tc>
        <w:tc>
          <w:tcPr>
            <w:tcW w:w="599" w:type="dxa"/>
            <w:tcBorders>
              <w:top w:val="nil"/>
              <w:left w:val="nil"/>
              <w:bottom w:val="single" w:sz="4" w:space="0" w:color="auto"/>
              <w:right w:val="single" w:sz="4" w:space="0" w:color="auto"/>
            </w:tcBorders>
            <w:shd w:val="clear" w:color="auto" w:fill="auto"/>
            <w:noWrap/>
            <w:vAlign w:val="bottom"/>
            <w:hideMark/>
          </w:tcPr>
          <w:p w14:paraId="20ADAE44"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42033C7F"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1134AD28" w14:textId="77777777" w:rsidR="00384D34" w:rsidRPr="004E416F" w:rsidRDefault="00384D34" w:rsidP="002B2580">
            <w:pPr>
              <w:jc w:val="right"/>
              <w:rPr>
                <w:rFonts w:ascii="Arial" w:hAnsi="Arial" w:cs="Arial"/>
                <w:sz w:val="20"/>
              </w:rPr>
            </w:pPr>
            <w:r w:rsidRPr="004E416F">
              <w:rPr>
                <w:rFonts w:ascii="Arial" w:hAnsi="Arial" w:cs="Arial"/>
                <w:sz w:val="20"/>
              </w:rPr>
              <w:t>209,64</w:t>
            </w:r>
          </w:p>
        </w:tc>
        <w:tc>
          <w:tcPr>
            <w:tcW w:w="1820" w:type="dxa"/>
            <w:tcBorders>
              <w:top w:val="nil"/>
              <w:left w:val="nil"/>
              <w:bottom w:val="single" w:sz="4" w:space="0" w:color="auto"/>
              <w:right w:val="single" w:sz="4" w:space="0" w:color="auto"/>
            </w:tcBorders>
            <w:shd w:val="clear" w:color="auto" w:fill="auto"/>
            <w:noWrap/>
            <w:vAlign w:val="bottom"/>
            <w:hideMark/>
          </w:tcPr>
          <w:p w14:paraId="2CE382EB"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2F222B5E" w14:textId="77777777" w:rsidR="00384D34" w:rsidRPr="004E416F" w:rsidRDefault="00384D34" w:rsidP="002B2580">
            <w:pPr>
              <w:rPr>
                <w:rFonts w:ascii="Arial" w:hAnsi="Arial" w:cs="Arial"/>
                <w:sz w:val="20"/>
              </w:rPr>
            </w:pPr>
            <w:r w:rsidRPr="004E416F">
              <w:rPr>
                <w:rFonts w:ascii="Arial" w:hAnsi="Arial" w:cs="Arial"/>
                <w:sz w:val="20"/>
              </w:rPr>
              <w:t>Na hriadkach</w:t>
            </w:r>
          </w:p>
        </w:tc>
        <w:tc>
          <w:tcPr>
            <w:tcW w:w="1142" w:type="dxa"/>
            <w:tcBorders>
              <w:top w:val="nil"/>
              <w:left w:val="nil"/>
              <w:bottom w:val="single" w:sz="4" w:space="0" w:color="auto"/>
              <w:right w:val="single" w:sz="4" w:space="0" w:color="auto"/>
            </w:tcBorders>
            <w:shd w:val="clear" w:color="auto" w:fill="FFFF00"/>
            <w:noWrap/>
            <w:vAlign w:val="bottom"/>
          </w:tcPr>
          <w:p w14:paraId="4CE67F41"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1ACACBE"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86BBD7B" w14:textId="77777777" w:rsidR="00384D34" w:rsidRPr="004E416F" w:rsidRDefault="00384D34" w:rsidP="002B2580">
            <w:pPr>
              <w:jc w:val="right"/>
              <w:rPr>
                <w:rFonts w:ascii="Arial" w:hAnsi="Arial"/>
                <w:sz w:val="20"/>
              </w:rPr>
            </w:pPr>
          </w:p>
        </w:tc>
      </w:tr>
      <w:tr w:rsidR="00384D34" w:rsidRPr="004E416F" w14:paraId="22C36C21"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2462AC2"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8E33EF3" w14:textId="77777777" w:rsidR="00384D34" w:rsidRPr="004E416F" w:rsidRDefault="00384D34" w:rsidP="002B2580">
            <w:pPr>
              <w:rPr>
                <w:rFonts w:ascii="Arial" w:hAnsi="Arial" w:cs="Arial"/>
                <w:b/>
                <w:bCs/>
                <w:sz w:val="20"/>
              </w:rPr>
            </w:pPr>
            <w:r w:rsidRPr="004E416F">
              <w:rPr>
                <w:rFonts w:ascii="Arial" w:hAnsi="Arial" w:cs="Arial"/>
                <w:b/>
                <w:bCs/>
                <w:sz w:val="20"/>
              </w:rPr>
              <w:t>Na hriadkach</w:t>
            </w:r>
          </w:p>
        </w:tc>
        <w:tc>
          <w:tcPr>
            <w:tcW w:w="599" w:type="dxa"/>
            <w:tcBorders>
              <w:top w:val="nil"/>
              <w:left w:val="nil"/>
              <w:bottom w:val="single" w:sz="4" w:space="0" w:color="auto"/>
              <w:right w:val="single" w:sz="4" w:space="0" w:color="auto"/>
            </w:tcBorders>
            <w:shd w:val="clear" w:color="auto" w:fill="auto"/>
            <w:noWrap/>
            <w:vAlign w:val="bottom"/>
            <w:hideMark/>
          </w:tcPr>
          <w:p w14:paraId="70F2CE62"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2DE48B33"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33BCF846" w14:textId="77777777" w:rsidR="00384D34" w:rsidRPr="004E416F" w:rsidRDefault="00384D34" w:rsidP="002B2580">
            <w:pPr>
              <w:jc w:val="right"/>
              <w:rPr>
                <w:rFonts w:ascii="Arial" w:hAnsi="Arial" w:cs="Arial"/>
                <w:sz w:val="20"/>
              </w:rPr>
            </w:pPr>
            <w:r w:rsidRPr="004E416F">
              <w:rPr>
                <w:rFonts w:ascii="Arial" w:hAnsi="Arial" w:cs="Arial"/>
                <w:sz w:val="20"/>
              </w:rPr>
              <w:t>134,88</w:t>
            </w:r>
          </w:p>
        </w:tc>
        <w:tc>
          <w:tcPr>
            <w:tcW w:w="1820" w:type="dxa"/>
            <w:tcBorders>
              <w:top w:val="nil"/>
              <w:left w:val="nil"/>
              <w:bottom w:val="single" w:sz="4" w:space="0" w:color="auto"/>
              <w:right w:val="single" w:sz="4" w:space="0" w:color="auto"/>
            </w:tcBorders>
            <w:shd w:val="clear" w:color="auto" w:fill="auto"/>
            <w:noWrap/>
            <w:vAlign w:val="bottom"/>
            <w:hideMark/>
          </w:tcPr>
          <w:p w14:paraId="738D599D"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10B3C11E" w14:textId="77777777" w:rsidR="00384D34" w:rsidRPr="004E416F" w:rsidRDefault="00384D34" w:rsidP="002B2580">
            <w:pPr>
              <w:rPr>
                <w:rFonts w:ascii="Arial" w:hAnsi="Arial" w:cs="Arial"/>
                <w:sz w:val="20"/>
              </w:rPr>
            </w:pPr>
            <w:r w:rsidRPr="004E416F">
              <w:rPr>
                <w:rFonts w:ascii="Arial" w:hAnsi="Arial" w:cs="Arial"/>
                <w:sz w:val="20"/>
              </w:rPr>
              <w:t>Na hriadkach</w:t>
            </w:r>
          </w:p>
        </w:tc>
        <w:tc>
          <w:tcPr>
            <w:tcW w:w="1142" w:type="dxa"/>
            <w:tcBorders>
              <w:top w:val="nil"/>
              <w:left w:val="nil"/>
              <w:bottom w:val="single" w:sz="4" w:space="0" w:color="auto"/>
              <w:right w:val="single" w:sz="4" w:space="0" w:color="auto"/>
            </w:tcBorders>
            <w:shd w:val="clear" w:color="auto" w:fill="FFFF00"/>
            <w:noWrap/>
            <w:vAlign w:val="bottom"/>
          </w:tcPr>
          <w:p w14:paraId="5B0450B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F99A538"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4643148" w14:textId="77777777" w:rsidR="00384D34" w:rsidRPr="004E416F" w:rsidRDefault="00384D34" w:rsidP="002B2580">
            <w:pPr>
              <w:jc w:val="right"/>
              <w:rPr>
                <w:rFonts w:ascii="Arial" w:hAnsi="Arial"/>
                <w:sz w:val="20"/>
              </w:rPr>
            </w:pPr>
          </w:p>
        </w:tc>
      </w:tr>
      <w:tr w:rsidR="00384D34" w:rsidRPr="004E416F" w14:paraId="25A902CD"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E17E0B7"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3514A532" w14:textId="77777777" w:rsidR="00384D34" w:rsidRPr="004E416F" w:rsidRDefault="00384D34" w:rsidP="002B2580">
            <w:pPr>
              <w:rPr>
                <w:rFonts w:ascii="Arial" w:hAnsi="Arial" w:cs="Arial"/>
                <w:b/>
                <w:bCs/>
                <w:sz w:val="20"/>
              </w:rPr>
            </w:pPr>
            <w:r w:rsidRPr="004E416F">
              <w:rPr>
                <w:rFonts w:ascii="Arial" w:hAnsi="Arial" w:cs="Arial"/>
                <w:b/>
                <w:bCs/>
                <w:sz w:val="20"/>
              </w:rPr>
              <w:t>Námestie 6. apríla</w:t>
            </w:r>
          </w:p>
        </w:tc>
        <w:tc>
          <w:tcPr>
            <w:tcW w:w="599" w:type="dxa"/>
            <w:tcBorders>
              <w:top w:val="nil"/>
              <w:left w:val="nil"/>
              <w:bottom w:val="single" w:sz="4" w:space="0" w:color="auto"/>
              <w:right w:val="single" w:sz="4" w:space="0" w:color="auto"/>
            </w:tcBorders>
            <w:shd w:val="clear" w:color="auto" w:fill="auto"/>
            <w:noWrap/>
            <w:vAlign w:val="bottom"/>
            <w:hideMark/>
          </w:tcPr>
          <w:p w14:paraId="74124B66"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7CE378E5"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3DA1D84F" w14:textId="77777777" w:rsidR="00384D34" w:rsidRPr="004E416F" w:rsidRDefault="00384D34" w:rsidP="002B2580">
            <w:pPr>
              <w:jc w:val="right"/>
              <w:rPr>
                <w:rFonts w:ascii="Arial" w:hAnsi="Arial" w:cs="Arial"/>
                <w:sz w:val="20"/>
              </w:rPr>
            </w:pPr>
            <w:r w:rsidRPr="004E416F">
              <w:rPr>
                <w:rFonts w:ascii="Arial" w:hAnsi="Arial" w:cs="Arial"/>
                <w:sz w:val="20"/>
              </w:rPr>
              <w:t>216,03</w:t>
            </w:r>
          </w:p>
        </w:tc>
        <w:tc>
          <w:tcPr>
            <w:tcW w:w="1820" w:type="dxa"/>
            <w:tcBorders>
              <w:top w:val="nil"/>
              <w:left w:val="nil"/>
              <w:bottom w:val="single" w:sz="4" w:space="0" w:color="auto"/>
              <w:right w:val="single" w:sz="4" w:space="0" w:color="auto"/>
            </w:tcBorders>
            <w:shd w:val="clear" w:color="auto" w:fill="auto"/>
            <w:noWrap/>
            <w:vAlign w:val="bottom"/>
            <w:hideMark/>
          </w:tcPr>
          <w:p w14:paraId="04F436EE"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27EBEEFA" w14:textId="77777777" w:rsidR="00384D34" w:rsidRPr="004E416F" w:rsidRDefault="00384D34" w:rsidP="002B2580">
            <w:pPr>
              <w:rPr>
                <w:rFonts w:ascii="Arial" w:hAnsi="Arial" w:cs="Arial"/>
                <w:sz w:val="20"/>
              </w:rPr>
            </w:pPr>
            <w:r w:rsidRPr="004E416F">
              <w:rPr>
                <w:rFonts w:ascii="Arial" w:hAnsi="Arial" w:cs="Arial"/>
                <w:sz w:val="20"/>
              </w:rPr>
              <w:t>Námestie 6. apríla</w:t>
            </w:r>
          </w:p>
        </w:tc>
        <w:tc>
          <w:tcPr>
            <w:tcW w:w="1142" w:type="dxa"/>
            <w:tcBorders>
              <w:top w:val="nil"/>
              <w:left w:val="nil"/>
              <w:bottom w:val="single" w:sz="4" w:space="0" w:color="auto"/>
              <w:right w:val="single" w:sz="4" w:space="0" w:color="auto"/>
            </w:tcBorders>
            <w:shd w:val="clear" w:color="auto" w:fill="FFFF00"/>
            <w:noWrap/>
            <w:vAlign w:val="bottom"/>
          </w:tcPr>
          <w:p w14:paraId="213BAE3C"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997FD3B"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6DA7436" w14:textId="77777777" w:rsidR="00384D34" w:rsidRPr="004E416F" w:rsidRDefault="00384D34" w:rsidP="002B2580">
            <w:pPr>
              <w:jc w:val="right"/>
              <w:rPr>
                <w:rFonts w:ascii="Arial" w:hAnsi="Arial"/>
                <w:sz w:val="20"/>
              </w:rPr>
            </w:pPr>
          </w:p>
        </w:tc>
      </w:tr>
      <w:tr w:rsidR="00384D34" w:rsidRPr="004E416F" w14:paraId="2202F443"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FDD3B60"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53BC7F6" w14:textId="77777777" w:rsidR="00384D34" w:rsidRPr="004E416F" w:rsidRDefault="00384D34" w:rsidP="002B2580">
            <w:pPr>
              <w:rPr>
                <w:rFonts w:ascii="Arial" w:hAnsi="Arial" w:cs="Arial"/>
                <w:b/>
                <w:bCs/>
                <w:sz w:val="20"/>
              </w:rPr>
            </w:pPr>
            <w:r w:rsidRPr="004E416F">
              <w:rPr>
                <w:rFonts w:ascii="Arial" w:hAnsi="Arial" w:cs="Arial"/>
                <w:b/>
                <w:bCs/>
                <w:sz w:val="20"/>
              </w:rPr>
              <w:t>Námestie 6. apríla</w:t>
            </w:r>
          </w:p>
        </w:tc>
        <w:tc>
          <w:tcPr>
            <w:tcW w:w="599" w:type="dxa"/>
            <w:tcBorders>
              <w:top w:val="nil"/>
              <w:left w:val="nil"/>
              <w:bottom w:val="single" w:sz="4" w:space="0" w:color="auto"/>
              <w:right w:val="single" w:sz="4" w:space="0" w:color="auto"/>
            </w:tcBorders>
            <w:shd w:val="clear" w:color="auto" w:fill="auto"/>
            <w:noWrap/>
            <w:vAlign w:val="bottom"/>
            <w:hideMark/>
          </w:tcPr>
          <w:p w14:paraId="21730C66"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55AF6B56"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45B5AA9E" w14:textId="77777777" w:rsidR="00384D34" w:rsidRPr="004E416F" w:rsidRDefault="00384D34" w:rsidP="002B2580">
            <w:pPr>
              <w:jc w:val="right"/>
              <w:rPr>
                <w:rFonts w:ascii="Arial" w:hAnsi="Arial" w:cs="Arial"/>
                <w:sz w:val="20"/>
              </w:rPr>
            </w:pPr>
            <w:r w:rsidRPr="004E416F">
              <w:rPr>
                <w:rFonts w:ascii="Arial" w:hAnsi="Arial" w:cs="Arial"/>
                <w:sz w:val="20"/>
              </w:rPr>
              <w:t>182,17</w:t>
            </w:r>
          </w:p>
        </w:tc>
        <w:tc>
          <w:tcPr>
            <w:tcW w:w="1820" w:type="dxa"/>
            <w:tcBorders>
              <w:top w:val="nil"/>
              <w:left w:val="nil"/>
              <w:bottom w:val="single" w:sz="4" w:space="0" w:color="auto"/>
              <w:right w:val="single" w:sz="4" w:space="0" w:color="auto"/>
            </w:tcBorders>
            <w:shd w:val="clear" w:color="auto" w:fill="auto"/>
            <w:noWrap/>
            <w:vAlign w:val="bottom"/>
            <w:hideMark/>
          </w:tcPr>
          <w:p w14:paraId="655F4A36"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13AED927" w14:textId="77777777" w:rsidR="00384D34" w:rsidRPr="004E416F" w:rsidRDefault="00384D34" w:rsidP="002B2580">
            <w:pPr>
              <w:rPr>
                <w:rFonts w:ascii="Arial" w:hAnsi="Arial" w:cs="Arial"/>
                <w:sz w:val="20"/>
              </w:rPr>
            </w:pPr>
            <w:r w:rsidRPr="004E416F">
              <w:rPr>
                <w:rFonts w:ascii="Arial" w:hAnsi="Arial" w:cs="Arial"/>
                <w:sz w:val="20"/>
              </w:rPr>
              <w:t>Námestie 6. apríla</w:t>
            </w:r>
          </w:p>
        </w:tc>
        <w:tc>
          <w:tcPr>
            <w:tcW w:w="1142" w:type="dxa"/>
            <w:tcBorders>
              <w:top w:val="nil"/>
              <w:left w:val="nil"/>
              <w:bottom w:val="single" w:sz="4" w:space="0" w:color="auto"/>
              <w:right w:val="single" w:sz="4" w:space="0" w:color="auto"/>
            </w:tcBorders>
            <w:shd w:val="clear" w:color="auto" w:fill="FFFF00"/>
            <w:noWrap/>
            <w:vAlign w:val="bottom"/>
          </w:tcPr>
          <w:p w14:paraId="35CD775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668646E"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DE1944D" w14:textId="77777777" w:rsidR="00384D34" w:rsidRPr="004E416F" w:rsidRDefault="00384D34" w:rsidP="002B2580">
            <w:pPr>
              <w:jc w:val="right"/>
              <w:rPr>
                <w:rFonts w:ascii="Arial" w:hAnsi="Arial"/>
                <w:sz w:val="20"/>
              </w:rPr>
            </w:pPr>
          </w:p>
        </w:tc>
      </w:tr>
      <w:tr w:rsidR="00384D34" w:rsidRPr="004E416F" w14:paraId="75315180"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66618135"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5A6CA69" w14:textId="77777777" w:rsidR="00384D34" w:rsidRPr="004E416F" w:rsidRDefault="00384D34" w:rsidP="002B2580">
            <w:pPr>
              <w:rPr>
                <w:rFonts w:ascii="Arial" w:hAnsi="Arial" w:cs="Arial"/>
                <w:b/>
                <w:bCs/>
                <w:sz w:val="20"/>
              </w:rPr>
            </w:pPr>
            <w:r w:rsidRPr="004E416F">
              <w:rPr>
                <w:rFonts w:ascii="Arial" w:hAnsi="Arial" w:cs="Arial"/>
                <w:b/>
                <w:bCs/>
                <w:sz w:val="20"/>
              </w:rPr>
              <w:t>Opletalova</w:t>
            </w:r>
          </w:p>
        </w:tc>
        <w:tc>
          <w:tcPr>
            <w:tcW w:w="599" w:type="dxa"/>
            <w:tcBorders>
              <w:top w:val="nil"/>
              <w:left w:val="nil"/>
              <w:bottom w:val="single" w:sz="4" w:space="0" w:color="auto"/>
              <w:right w:val="single" w:sz="4" w:space="0" w:color="auto"/>
            </w:tcBorders>
            <w:shd w:val="clear" w:color="auto" w:fill="auto"/>
            <w:noWrap/>
            <w:vAlign w:val="bottom"/>
            <w:hideMark/>
          </w:tcPr>
          <w:p w14:paraId="2AAFF729"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3BA9B1A4"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7810C0EF" w14:textId="77777777" w:rsidR="00384D34" w:rsidRPr="004E416F" w:rsidRDefault="00384D34" w:rsidP="002B2580">
            <w:pPr>
              <w:jc w:val="right"/>
              <w:rPr>
                <w:rFonts w:ascii="Arial" w:hAnsi="Arial" w:cs="Arial"/>
                <w:sz w:val="20"/>
              </w:rPr>
            </w:pPr>
            <w:r w:rsidRPr="004E416F">
              <w:rPr>
                <w:rFonts w:ascii="Arial" w:hAnsi="Arial" w:cs="Arial"/>
                <w:sz w:val="20"/>
              </w:rPr>
              <w:t>1 723,45</w:t>
            </w:r>
          </w:p>
        </w:tc>
        <w:tc>
          <w:tcPr>
            <w:tcW w:w="1820" w:type="dxa"/>
            <w:tcBorders>
              <w:top w:val="nil"/>
              <w:left w:val="nil"/>
              <w:bottom w:val="single" w:sz="4" w:space="0" w:color="auto"/>
              <w:right w:val="single" w:sz="4" w:space="0" w:color="auto"/>
            </w:tcBorders>
            <w:shd w:val="clear" w:color="auto" w:fill="auto"/>
            <w:noWrap/>
            <w:vAlign w:val="bottom"/>
            <w:hideMark/>
          </w:tcPr>
          <w:p w14:paraId="35C6814B"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1B5AE673" w14:textId="77777777" w:rsidR="00384D34" w:rsidRPr="004E416F" w:rsidRDefault="00384D34" w:rsidP="002B2580">
            <w:pPr>
              <w:rPr>
                <w:rFonts w:ascii="Arial" w:hAnsi="Arial" w:cs="Arial"/>
                <w:sz w:val="20"/>
              </w:rPr>
            </w:pPr>
            <w:r w:rsidRPr="004E416F">
              <w:rPr>
                <w:rFonts w:ascii="Arial" w:hAnsi="Arial" w:cs="Arial"/>
                <w:sz w:val="20"/>
              </w:rPr>
              <w:t>Opletalova</w:t>
            </w:r>
          </w:p>
        </w:tc>
        <w:tc>
          <w:tcPr>
            <w:tcW w:w="1142" w:type="dxa"/>
            <w:tcBorders>
              <w:top w:val="nil"/>
              <w:left w:val="nil"/>
              <w:bottom w:val="single" w:sz="4" w:space="0" w:color="auto"/>
              <w:right w:val="single" w:sz="4" w:space="0" w:color="auto"/>
            </w:tcBorders>
            <w:shd w:val="clear" w:color="auto" w:fill="FFFF00"/>
            <w:noWrap/>
            <w:vAlign w:val="bottom"/>
          </w:tcPr>
          <w:p w14:paraId="09479934"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ACD280D"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B862B20" w14:textId="77777777" w:rsidR="00384D34" w:rsidRPr="004E416F" w:rsidRDefault="00384D34" w:rsidP="002B2580">
            <w:pPr>
              <w:jc w:val="right"/>
              <w:rPr>
                <w:rFonts w:ascii="Arial" w:hAnsi="Arial"/>
                <w:sz w:val="20"/>
              </w:rPr>
            </w:pPr>
          </w:p>
        </w:tc>
      </w:tr>
      <w:tr w:rsidR="00384D34" w:rsidRPr="004E416F" w14:paraId="4C65BC33"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0108467"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4B42249" w14:textId="77777777" w:rsidR="00384D34" w:rsidRPr="004E416F" w:rsidRDefault="00384D34" w:rsidP="002B2580">
            <w:pPr>
              <w:rPr>
                <w:rFonts w:ascii="Arial" w:hAnsi="Arial" w:cs="Arial"/>
                <w:b/>
                <w:bCs/>
                <w:sz w:val="20"/>
              </w:rPr>
            </w:pPr>
            <w:r w:rsidRPr="004E416F">
              <w:rPr>
                <w:rFonts w:ascii="Arial" w:hAnsi="Arial" w:cs="Arial"/>
                <w:b/>
                <w:bCs/>
                <w:sz w:val="20"/>
              </w:rPr>
              <w:t>Opletalova</w:t>
            </w:r>
          </w:p>
        </w:tc>
        <w:tc>
          <w:tcPr>
            <w:tcW w:w="599" w:type="dxa"/>
            <w:tcBorders>
              <w:top w:val="nil"/>
              <w:left w:val="nil"/>
              <w:bottom w:val="single" w:sz="4" w:space="0" w:color="auto"/>
              <w:right w:val="single" w:sz="4" w:space="0" w:color="auto"/>
            </w:tcBorders>
            <w:shd w:val="clear" w:color="auto" w:fill="auto"/>
            <w:noWrap/>
            <w:vAlign w:val="bottom"/>
            <w:hideMark/>
          </w:tcPr>
          <w:p w14:paraId="5D940D35"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13CB84B7"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01AF154F" w14:textId="77777777" w:rsidR="00384D34" w:rsidRPr="004E416F" w:rsidRDefault="00384D34" w:rsidP="002B2580">
            <w:pPr>
              <w:jc w:val="right"/>
              <w:rPr>
                <w:rFonts w:ascii="Arial" w:hAnsi="Arial" w:cs="Arial"/>
                <w:sz w:val="20"/>
              </w:rPr>
            </w:pPr>
            <w:r w:rsidRPr="004E416F">
              <w:rPr>
                <w:rFonts w:ascii="Arial" w:hAnsi="Arial" w:cs="Arial"/>
                <w:sz w:val="20"/>
              </w:rPr>
              <w:t>1 124,33</w:t>
            </w:r>
          </w:p>
        </w:tc>
        <w:tc>
          <w:tcPr>
            <w:tcW w:w="1820" w:type="dxa"/>
            <w:tcBorders>
              <w:top w:val="nil"/>
              <w:left w:val="nil"/>
              <w:bottom w:val="single" w:sz="4" w:space="0" w:color="auto"/>
              <w:right w:val="single" w:sz="4" w:space="0" w:color="auto"/>
            </w:tcBorders>
            <w:shd w:val="clear" w:color="auto" w:fill="auto"/>
            <w:noWrap/>
            <w:vAlign w:val="bottom"/>
            <w:hideMark/>
          </w:tcPr>
          <w:p w14:paraId="34D12D59"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57C58B45" w14:textId="77777777" w:rsidR="00384D34" w:rsidRPr="004E416F" w:rsidRDefault="00384D34" w:rsidP="002B2580">
            <w:pPr>
              <w:rPr>
                <w:rFonts w:ascii="Arial" w:hAnsi="Arial" w:cs="Arial"/>
                <w:sz w:val="20"/>
              </w:rPr>
            </w:pPr>
            <w:r w:rsidRPr="004E416F">
              <w:rPr>
                <w:rFonts w:ascii="Arial" w:hAnsi="Arial" w:cs="Arial"/>
                <w:sz w:val="20"/>
              </w:rPr>
              <w:t>Opletalova</w:t>
            </w:r>
          </w:p>
        </w:tc>
        <w:tc>
          <w:tcPr>
            <w:tcW w:w="1142" w:type="dxa"/>
            <w:tcBorders>
              <w:top w:val="nil"/>
              <w:left w:val="nil"/>
              <w:bottom w:val="single" w:sz="4" w:space="0" w:color="auto"/>
              <w:right w:val="single" w:sz="4" w:space="0" w:color="auto"/>
            </w:tcBorders>
            <w:shd w:val="clear" w:color="auto" w:fill="FFFF00"/>
            <w:noWrap/>
            <w:vAlign w:val="bottom"/>
          </w:tcPr>
          <w:p w14:paraId="507CC20A"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D2CC9A8"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A410B93" w14:textId="77777777" w:rsidR="00384D34" w:rsidRPr="004E416F" w:rsidRDefault="00384D34" w:rsidP="002B2580">
            <w:pPr>
              <w:jc w:val="right"/>
              <w:rPr>
                <w:rFonts w:ascii="Arial" w:hAnsi="Arial"/>
                <w:sz w:val="20"/>
              </w:rPr>
            </w:pPr>
          </w:p>
        </w:tc>
      </w:tr>
      <w:tr w:rsidR="00384D34" w:rsidRPr="004E416F" w14:paraId="0B7919D1"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5F1DA66"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A546E25" w14:textId="77777777" w:rsidR="00384D34" w:rsidRPr="004E416F" w:rsidRDefault="00384D34" w:rsidP="002B2580">
            <w:pPr>
              <w:rPr>
                <w:rFonts w:ascii="Arial" w:hAnsi="Arial" w:cs="Arial"/>
                <w:b/>
                <w:bCs/>
                <w:sz w:val="20"/>
              </w:rPr>
            </w:pPr>
            <w:r w:rsidRPr="004E416F">
              <w:rPr>
                <w:rFonts w:ascii="Arial" w:hAnsi="Arial" w:cs="Arial"/>
                <w:b/>
                <w:bCs/>
                <w:sz w:val="20"/>
              </w:rPr>
              <w:t>Dúbravčická</w:t>
            </w:r>
          </w:p>
        </w:tc>
        <w:tc>
          <w:tcPr>
            <w:tcW w:w="599" w:type="dxa"/>
            <w:tcBorders>
              <w:top w:val="nil"/>
              <w:left w:val="nil"/>
              <w:bottom w:val="single" w:sz="4" w:space="0" w:color="auto"/>
              <w:right w:val="single" w:sz="4" w:space="0" w:color="auto"/>
            </w:tcBorders>
            <w:shd w:val="clear" w:color="auto" w:fill="auto"/>
            <w:noWrap/>
            <w:vAlign w:val="bottom"/>
            <w:hideMark/>
          </w:tcPr>
          <w:p w14:paraId="74125B47"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7F44AAD3"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085A608F" w14:textId="77777777" w:rsidR="00384D34" w:rsidRPr="004E416F" w:rsidRDefault="00384D34" w:rsidP="002B2580">
            <w:pPr>
              <w:jc w:val="right"/>
              <w:rPr>
                <w:rFonts w:ascii="Arial" w:hAnsi="Arial" w:cs="Arial"/>
                <w:sz w:val="20"/>
              </w:rPr>
            </w:pPr>
            <w:r w:rsidRPr="004E416F">
              <w:rPr>
                <w:rFonts w:ascii="Arial" w:hAnsi="Arial" w:cs="Arial"/>
                <w:sz w:val="20"/>
              </w:rPr>
              <w:t>1 014,97</w:t>
            </w:r>
          </w:p>
        </w:tc>
        <w:tc>
          <w:tcPr>
            <w:tcW w:w="1820" w:type="dxa"/>
            <w:tcBorders>
              <w:top w:val="nil"/>
              <w:left w:val="nil"/>
              <w:bottom w:val="single" w:sz="4" w:space="0" w:color="auto"/>
              <w:right w:val="single" w:sz="4" w:space="0" w:color="auto"/>
            </w:tcBorders>
            <w:shd w:val="clear" w:color="auto" w:fill="auto"/>
            <w:noWrap/>
            <w:vAlign w:val="bottom"/>
            <w:hideMark/>
          </w:tcPr>
          <w:p w14:paraId="0E3703D3"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6F9A8021" w14:textId="77777777" w:rsidR="00384D34" w:rsidRPr="004E416F" w:rsidRDefault="00384D34" w:rsidP="002B2580">
            <w:pPr>
              <w:rPr>
                <w:rFonts w:ascii="Arial" w:hAnsi="Arial" w:cs="Arial"/>
                <w:sz w:val="20"/>
              </w:rPr>
            </w:pPr>
            <w:r w:rsidRPr="004E416F">
              <w:rPr>
                <w:rFonts w:ascii="Arial" w:hAnsi="Arial" w:cs="Arial"/>
                <w:sz w:val="20"/>
              </w:rPr>
              <w:t>Dúbravčická</w:t>
            </w:r>
          </w:p>
        </w:tc>
        <w:tc>
          <w:tcPr>
            <w:tcW w:w="1142" w:type="dxa"/>
            <w:tcBorders>
              <w:top w:val="nil"/>
              <w:left w:val="nil"/>
              <w:bottom w:val="single" w:sz="4" w:space="0" w:color="auto"/>
              <w:right w:val="single" w:sz="4" w:space="0" w:color="auto"/>
            </w:tcBorders>
            <w:shd w:val="clear" w:color="auto" w:fill="FFFF00"/>
            <w:noWrap/>
            <w:vAlign w:val="bottom"/>
          </w:tcPr>
          <w:p w14:paraId="153260F6"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8BE714B"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D0D1F5D" w14:textId="77777777" w:rsidR="00384D34" w:rsidRPr="004E416F" w:rsidRDefault="00384D34" w:rsidP="002B2580">
            <w:pPr>
              <w:jc w:val="right"/>
              <w:rPr>
                <w:rFonts w:ascii="Arial" w:hAnsi="Arial"/>
                <w:sz w:val="20"/>
              </w:rPr>
            </w:pPr>
          </w:p>
        </w:tc>
      </w:tr>
      <w:tr w:rsidR="00384D34" w:rsidRPr="004E416F" w14:paraId="72B36E63"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FE01109"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1FA6342" w14:textId="77777777" w:rsidR="00384D34" w:rsidRPr="004E416F" w:rsidRDefault="00384D34" w:rsidP="002B2580">
            <w:pPr>
              <w:rPr>
                <w:rFonts w:ascii="Arial" w:hAnsi="Arial" w:cs="Arial"/>
                <w:b/>
                <w:bCs/>
                <w:sz w:val="20"/>
              </w:rPr>
            </w:pPr>
            <w:r w:rsidRPr="004E416F">
              <w:rPr>
                <w:rFonts w:ascii="Arial" w:hAnsi="Arial" w:cs="Arial"/>
                <w:b/>
                <w:bCs/>
                <w:sz w:val="20"/>
              </w:rPr>
              <w:t>Harmincova</w:t>
            </w:r>
          </w:p>
        </w:tc>
        <w:tc>
          <w:tcPr>
            <w:tcW w:w="599" w:type="dxa"/>
            <w:tcBorders>
              <w:top w:val="nil"/>
              <w:left w:val="nil"/>
              <w:bottom w:val="single" w:sz="4" w:space="0" w:color="auto"/>
              <w:right w:val="single" w:sz="4" w:space="0" w:color="auto"/>
            </w:tcBorders>
            <w:shd w:val="clear" w:color="auto" w:fill="auto"/>
            <w:noWrap/>
            <w:vAlign w:val="bottom"/>
            <w:hideMark/>
          </w:tcPr>
          <w:p w14:paraId="4DBE9E69"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24D00E45"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5CC024A9" w14:textId="77777777" w:rsidR="00384D34" w:rsidRPr="004E416F" w:rsidRDefault="00384D34" w:rsidP="002B2580">
            <w:pPr>
              <w:jc w:val="right"/>
              <w:rPr>
                <w:rFonts w:ascii="Arial" w:hAnsi="Arial" w:cs="Arial"/>
                <w:sz w:val="20"/>
              </w:rPr>
            </w:pPr>
            <w:r w:rsidRPr="004E416F">
              <w:rPr>
                <w:rFonts w:ascii="Arial" w:hAnsi="Arial" w:cs="Arial"/>
                <w:sz w:val="20"/>
              </w:rPr>
              <w:t>2 040,76</w:t>
            </w:r>
          </w:p>
        </w:tc>
        <w:tc>
          <w:tcPr>
            <w:tcW w:w="1820" w:type="dxa"/>
            <w:tcBorders>
              <w:top w:val="nil"/>
              <w:left w:val="nil"/>
              <w:bottom w:val="single" w:sz="4" w:space="0" w:color="auto"/>
              <w:right w:val="single" w:sz="4" w:space="0" w:color="auto"/>
            </w:tcBorders>
            <w:shd w:val="clear" w:color="auto" w:fill="auto"/>
            <w:noWrap/>
            <w:vAlign w:val="bottom"/>
            <w:hideMark/>
          </w:tcPr>
          <w:p w14:paraId="524B5F0E"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308A7900" w14:textId="77777777" w:rsidR="00384D34" w:rsidRPr="004E416F" w:rsidRDefault="00384D34" w:rsidP="002B2580">
            <w:pPr>
              <w:rPr>
                <w:rFonts w:ascii="Arial" w:hAnsi="Arial" w:cs="Arial"/>
                <w:sz w:val="20"/>
              </w:rPr>
            </w:pPr>
            <w:r w:rsidRPr="004E416F">
              <w:rPr>
                <w:rFonts w:ascii="Arial" w:hAnsi="Arial" w:cs="Arial"/>
                <w:sz w:val="20"/>
              </w:rPr>
              <w:t>Harmincova</w:t>
            </w:r>
          </w:p>
        </w:tc>
        <w:tc>
          <w:tcPr>
            <w:tcW w:w="1142" w:type="dxa"/>
            <w:tcBorders>
              <w:top w:val="nil"/>
              <w:left w:val="nil"/>
              <w:bottom w:val="single" w:sz="4" w:space="0" w:color="auto"/>
              <w:right w:val="single" w:sz="4" w:space="0" w:color="auto"/>
            </w:tcBorders>
            <w:shd w:val="clear" w:color="auto" w:fill="FFFF00"/>
            <w:noWrap/>
            <w:vAlign w:val="bottom"/>
          </w:tcPr>
          <w:p w14:paraId="4B50B177"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1B51278"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A92898B" w14:textId="77777777" w:rsidR="00384D34" w:rsidRPr="004E416F" w:rsidRDefault="00384D34" w:rsidP="002B2580">
            <w:pPr>
              <w:jc w:val="right"/>
              <w:rPr>
                <w:rFonts w:ascii="Arial" w:hAnsi="Arial"/>
                <w:sz w:val="20"/>
              </w:rPr>
            </w:pPr>
          </w:p>
        </w:tc>
      </w:tr>
      <w:tr w:rsidR="00384D34" w:rsidRPr="004E416F" w14:paraId="327109D8"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689EC47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2DE34C9D" w14:textId="77777777" w:rsidR="00384D34" w:rsidRPr="004E416F" w:rsidRDefault="00384D34" w:rsidP="002B2580">
            <w:pPr>
              <w:rPr>
                <w:rFonts w:ascii="Arial" w:hAnsi="Arial" w:cs="Arial"/>
                <w:b/>
                <w:bCs/>
                <w:sz w:val="20"/>
              </w:rPr>
            </w:pPr>
            <w:r w:rsidRPr="004E416F">
              <w:rPr>
                <w:rFonts w:ascii="Arial" w:hAnsi="Arial" w:cs="Arial"/>
                <w:b/>
                <w:bCs/>
                <w:sz w:val="20"/>
              </w:rPr>
              <w:t>Harmincova</w:t>
            </w:r>
          </w:p>
        </w:tc>
        <w:tc>
          <w:tcPr>
            <w:tcW w:w="599" w:type="dxa"/>
            <w:tcBorders>
              <w:top w:val="nil"/>
              <w:left w:val="nil"/>
              <w:bottom w:val="single" w:sz="4" w:space="0" w:color="auto"/>
              <w:right w:val="single" w:sz="4" w:space="0" w:color="auto"/>
            </w:tcBorders>
            <w:shd w:val="clear" w:color="auto" w:fill="auto"/>
            <w:noWrap/>
            <w:vAlign w:val="bottom"/>
            <w:hideMark/>
          </w:tcPr>
          <w:p w14:paraId="03FEFEE7"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68858B8E"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6647A3CB" w14:textId="77777777" w:rsidR="00384D34" w:rsidRPr="004E416F" w:rsidRDefault="00384D34" w:rsidP="002B2580">
            <w:pPr>
              <w:jc w:val="right"/>
              <w:rPr>
                <w:rFonts w:ascii="Arial" w:hAnsi="Arial" w:cs="Arial"/>
                <w:sz w:val="20"/>
              </w:rPr>
            </w:pPr>
            <w:r w:rsidRPr="004E416F">
              <w:rPr>
                <w:rFonts w:ascii="Arial" w:hAnsi="Arial" w:cs="Arial"/>
                <w:sz w:val="20"/>
              </w:rPr>
              <w:t>2 472,20</w:t>
            </w:r>
          </w:p>
        </w:tc>
        <w:tc>
          <w:tcPr>
            <w:tcW w:w="1820" w:type="dxa"/>
            <w:tcBorders>
              <w:top w:val="nil"/>
              <w:left w:val="nil"/>
              <w:bottom w:val="single" w:sz="4" w:space="0" w:color="auto"/>
              <w:right w:val="single" w:sz="4" w:space="0" w:color="auto"/>
            </w:tcBorders>
            <w:shd w:val="clear" w:color="auto" w:fill="auto"/>
            <w:noWrap/>
            <w:vAlign w:val="bottom"/>
            <w:hideMark/>
          </w:tcPr>
          <w:p w14:paraId="6563A173"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3A359889" w14:textId="77777777" w:rsidR="00384D34" w:rsidRPr="004E416F" w:rsidRDefault="00384D34" w:rsidP="002B2580">
            <w:pPr>
              <w:rPr>
                <w:rFonts w:ascii="Arial" w:hAnsi="Arial" w:cs="Arial"/>
                <w:sz w:val="20"/>
              </w:rPr>
            </w:pPr>
            <w:r w:rsidRPr="004E416F">
              <w:rPr>
                <w:rFonts w:ascii="Arial" w:hAnsi="Arial" w:cs="Arial"/>
                <w:sz w:val="20"/>
              </w:rPr>
              <w:t>Harmincova</w:t>
            </w:r>
          </w:p>
        </w:tc>
        <w:tc>
          <w:tcPr>
            <w:tcW w:w="1142" w:type="dxa"/>
            <w:tcBorders>
              <w:top w:val="nil"/>
              <w:left w:val="nil"/>
              <w:bottom w:val="single" w:sz="4" w:space="0" w:color="auto"/>
              <w:right w:val="single" w:sz="4" w:space="0" w:color="auto"/>
            </w:tcBorders>
            <w:shd w:val="clear" w:color="auto" w:fill="FFFF00"/>
            <w:noWrap/>
            <w:vAlign w:val="bottom"/>
          </w:tcPr>
          <w:p w14:paraId="35299EDB"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8BFFE4B"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88B48B5" w14:textId="77777777" w:rsidR="00384D34" w:rsidRPr="004E416F" w:rsidRDefault="00384D34" w:rsidP="002B2580">
            <w:pPr>
              <w:jc w:val="right"/>
              <w:rPr>
                <w:rFonts w:ascii="Arial" w:hAnsi="Arial"/>
                <w:sz w:val="20"/>
              </w:rPr>
            </w:pPr>
          </w:p>
        </w:tc>
      </w:tr>
      <w:tr w:rsidR="00384D34" w:rsidRPr="004E416F" w14:paraId="5DF2A08F"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5935EE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1AC05E0" w14:textId="77777777" w:rsidR="00384D34" w:rsidRPr="004E416F" w:rsidRDefault="00384D34" w:rsidP="002B2580">
            <w:pPr>
              <w:rPr>
                <w:rFonts w:ascii="Arial" w:hAnsi="Arial" w:cs="Arial"/>
                <w:b/>
                <w:bCs/>
                <w:sz w:val="20"/>
              </w:rPr>
            </w:pPr>
            <w:r w:rsidRPr="004E416F">
              <w:rPr>
                <w:rFonts w:ascii="Arial" w:hAnsi="Arial" w:cs="Arial"/>
                <w:b/>
                <w:bCs/>
                <w:sz w:val="20"/>
              </w:rPr>
              <w:t>Janka Alexyho</w:t>
            </w:r>
          </w:p>
        </w:tc>
        <w:tc>
          <w:tcPr>
            <w:tcW w:w="599" w:type="dxa"/>
            <w:tcBorders>
              <w:top w:val="nil"/>
              <w:left w:val="nil"/>
              <w:bottom w:val="single" w:sz="4" w:space="0" w:color="auto"/>
              <w:right w:val="single" w:sz="4" w:space="0" w:color="auto"/>
            </w:tcBorders>
            <w:shd w:val="clear" w:color="auto" w:fill="auto"/>
            <w:noWrap/>
            <w:vAlign w:val="bottom"/>
            <w:hideMark/>
          </w:tcPr>
          <w:p w14:paraId="6F6A534A"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5D0A33E5"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6B75B553" w14:textId="77777777" w:rsidR="00384D34" w:rsidRPr="004E416F" w:rsidRDefault="00384D34" w:rsidP="002B2580">
            <w:pPr>
              <w:jc w:val="right"/>
              <w:rPr>
                <w:rFonts w:ascii="Arial" w:hAnsi="Arial" w:cs="Arial"/>
                <w:sz w:val="20"/>
              </w:rPr>
            </w:pPr>
            <w:r w:rsidRPr="004E416F">
              <w:rPr>
                <w:rFonts w:ascii="Arial" w:hAnsi="Arial" w:cs="Arial"/>
                <w:sz w:val="20"/>
              </w:rPr>
              <w:t>2 194,39</w:t>
            </w:r>
          </w:p>
        </w:tc>
        <w:tc>
          <w:tcPr>
            <w:tcW w:w="1820" w:type="dxa"/>
            <w:tcBorders>
              <w:top w:val="nil"/>
              <w:left w:val="nil"/>
              <w:bottom w:val="single" w:sz="4" w:space="0" w:color="auto"/>
              <w:right w:val="single" w:sz="4" w:space="0" w:color="auto"/>
            </w:tcBorders>
            <w:shd w:val="clear" w:color="auto" w:fill="auto"/>
            <w:noWrap/>
            <w:vAlign w:val="bottom"/>
            <w:hideMark/>
          </w:tcPr>
          <w:p w14:paraId="1DBA28E4"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09BF707F" w14:textId="77777777" w:rsidR="00384D34" w:rsidRPr="004E416F" w:rsidRDefault="00384D34" w:rsidP="002B2580">
            <w:pPr>
              <w:rPr>
                <w:rFonts w:ascii="Arial" w:hAnsi="Arial" w:cs="Arial"/>
                <w:sz w:val="20"/>
              </w:rPr>
            </w:pPr>
            <w:r w:rsidRPr="004E416F">
              <w:rPr>
                <w:rFonts w:ascii="Arial" w:hAnsi="Arial" w:cs="Arial"/>
                <w:sz w:val="20"/>
              </w:rPr>
              <w:t>Janka Alexyho</w:t>
            </w:r>
          </w:p>
        </w:tc>
        <w:tc>
          <w:tcPr>
            <w:tcW w:w="1142" w:type="dxa"/>
            <w:tcBorders>
              <w:top w:val="nil"/>
              <w:left w:val="nil"/>
              <w:bottom w:val="single" w:sz="4" w:space="0" w:color="auto"/>
              <w:right w:val="single" w:sz="4" w:space="0" w:color="auto"/>
            </w:tcBorders>
            <w:shd w:val="clear" w:color="auto" w:fill="FFFF00"/>
            <w:noWrap/>
            <w:vAlign w:val="bottom"/>
          </w:tcPr>
          <w:p w14:paraId="104B7E6C"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B3DB73F"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9ABC6B3" w14:textId="77777777" w:rsidR="00384D34" w:rsidRPr="004E416F" w:rsidRDefault="00384D34" w:rsidP="002B2580">
            <w:pPr>
              <w:jc w:val="right"/>
              <w:rPr>
                <w:rFonts w:ascii="Arial" w:hAnsi="Arial"/>
                <w:sz w:val="20"/>
              </w:rPr>
            </w:pPr>
          </w:p>
        </w:tc>
      </w:tr>
      <w:tr w:rsidR="00384D34" w:rsidRPr="004E416F" w14:paraId="126139D5"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40067E7E" w14:textId="77777777" w:rsidR="00384D34" w:rsidRPr="004E416F" w:rsidRDefault="00384D34" w:rsidP="002B2580">
            <w:pPr>
              <w:jc w:val="center"/>
              <w:rPr>
                <w:rFonts w:ascii="Arial" w:hAnsi="Arial"/>
                <w:sz w:val="20"/>
              </w:rPr>
            </w:pPr>
            <w:r w:rsidRPr="004E416F">
              <w:rPr>
                <w:rFonts w:ascii="Arial" w:hAnsi="Arial"/>
                <w:sz w:val="20"/>
              </w:rPr>
              <w:lastRenderedPageBreak/>
              <w:t>2</w:t>
            </w:r>
          </w:p>
        </w:tc>
        <w:tc>
          <w:tcPr>
            <w:tcW w:w="3616" w:type="dxa"/>
            <w:tcBorders>
              <w:top w:val="nil"/>
              <w:left w:val="nil"/>
              <w:bottom w:val="single" w:sz="4" w:space="0" w:color="auto"/>
              <w:right w:val="single" w:sz="4" w:space="0" w:color="auto"/>
            </w:tcBorders>
            <w:shd w:val="clear" w:color="auto" w:fill="auto"/>
            <w:noWrap/>
            <w:vAlign w:val="bottom"/>
            <w:hideMark/>
          </w:tcPr>
          <w:p w14:paraId="542F7ADE" w14:textId="77777777" w:rsidR="00384D34" w:rsidRPr="004E416F" w:rsidRDefault="00384D34" w:rsidP="002B2580">
            <w:pPr>
              <w:rPr>
                <w:rFonts w:ascii="Arial" w:hAnsi="Arial" w:cs="Arial"/>
                <w:b/>
                <w:bCs/>
                <w:sz w:val="20"/>
              </w:rPr>
            </w:pPr>
            <w:r w:rsidRPr="004E416F">
              <w:rPr>
                <w:rFonts w:ascii="Arial" w:hAnsi="Arial" w:cs="Arial"/>
                <w:b/>
                <w:bCs/>
                <w:sz w:val="20"/>
              </w:rPr>
              <w:t>Janka Alexyho</w:t>
            </w:r>
          </w:p>
        </w:tc>
        <w:tc>
          <w:tcPr>
            <w:tcW w:w="599" w:type="dxa"/>
            <w:tcBorders>
              <w:top w:val="nil"/>
              <w:left w:val="nil"/>
              <w:bottom w:val="single" w:sz="4" w:space="0" w:color="auto"/>
              <w:right w:val="single" w:sz="4" w:space="0" w:color="auto"/>
            </w:tcBorders>
            <w:shd w:val="clear" w:color="auto" w:fill="auto"/>
            <w:noWrap/>
            <w:vAlign w:val="bottom"/>
            <w:hideMark/>
          </w:tcPr>
          <w:p w14:paraId="3C898159"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0233FFFD"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1FF0396B" w14:textId="77777777" w:rsidR="00384D34" w:rsidRPr="004E416F" w:rsidRDefault="00384D34" w:rsidP="002B2580">
            <w:pPr>
              <w:jc w:val="right"/>
              <w:rPr>
                <w:rFonts w:ascii="Arial" w:hAnsi="Arial" w:cs="Arial"/>
                <w:sz w:val="20"/>
              </w:rPr>
            </w:pPr>
            <w:r w:rsidRPr="004E416F">
              <w:rPr>
                <w:rFonts w:ascii="Arial" w:hAnsi="Arial" w:cs="Arial"/>
                <w:sz w:val="20"/>
              </w:rPr>
              <w:t>1 318,78</w:t>
            </w:r>
          </w:p>
        </w:tc>
        <w:tc>
          <w:tcPr>
            <w:tcW w:w="1820" w:type="dxa"/>
            <w:tcBorders>
              <w:top w:val="nil"/>
              <w:left w:val="nil"/>
              <w:bottom w:val="single" w:sz="4" w:space="0" w:color="auto"/>
              <w:right w:val="single" w:sz="4" w:space="0" w:color="auto"/>
            </w:tcBorders>
            <w:shd w:val="clear" w:color="auto" w:fill="auto"/>
            <w:noWrap/>
            <w:vAlign w:val="bottom"/>
            <w:hideMark/>
          </w:tcPr>
          <w:p w14:paraId="5DD793AA"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3248D0C7" w14:textId="77777777" w:rsidR="00384D34" w:rsidRPr="004E416F" w:rsidRDefault="00384D34" w:rsidP="002B2580">
            <w:pPr>
              <w:rPr>
                <w:rFonts w:ascii="Arial" w:hAnsi="Arial" w:cs="Arial"/>
                <w:sz w:val="20"/>
              </w:rPr>
            </w:pPr>
            <w:r w:rsidRPr="004E416F">
              <w:rPr>
                <w:rFonts w:ascii="Arial" w:hAnsi="Arial" w:cs="Arial"/>
                <w:sz w:val="20"/>
              </w:rPr>
              <w:t>Janka Alexyho</w:t>
            </w:r>
          </w:p>
        </w:tc>
        <w:tc>
          <w:tcPr>
            <w:tcW w:w="1142" w:type="dxa"/>
            <w:tcBorders>
              <w:top w:val="nil"/>
              <w:left w:val="nil"/>
              <w:bottom w:val="single" w:sz="4" w:space="0" w:color="auto"/>
              <w:right w:val="single" w:sz="4" w:space="0" w:color="auto"/>
            </w:tcBorders>
            <w:shd w:val="clear" w:color="auto" w:fill="FFFF00"/>
            <w:noWrap/>
            <w:vAlign w:val="bottom"/>
          </w:tcPr>
          <w:p w14:paraId="2E7E2AFA"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94373A4"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BB8249B" w14:textId="77777777" w:rsidR="00384D34" w:rsidRPr="004E416F" w:rsidRDefault="00384D34" w:rsidP="002B2580">
            <w:pPr>
              <w:jc w:val="right"/>
              <w:rPr>
                <w:rFonts w:ascii="Arial" w:hAnsi="Arial"/>
                <w:sz w:val="20"/>
              </w:rPr>
            </w:pPr>
          </w:p>
        </w:tc>
      </w:tr>
      <w:tr w:rsidR="00384D34" w:rsidRPr="004E416F" w14:paraId="1580E9B9"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6F46D08"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A079EC7" w14:textId="77777777" w:rsidR="00384D34" w:rsidRPr="004E416F" w:rsidRDefault="00384D34" w:rsidP="002B2580">
            <w:pPr>
              <w:rPr>
                <w:rFonts w:ascii="Arial" w:hAnsi="Arial" w:cs="Arial"/>
                <w:b/>
                <w:bCs/>
                <w:sz w:val="20"/>
              </w:rPr>
            </w:pPr>
            <w:r w:rsidRPr="004E416F">
              <w:rPr>
                <w:rFonts w:ascii="Arial" w:hAnsi="Arial" w:cs="Arial"/>
                <w:b/>
                <w:bCs/>
                <w:sz w:val="20"/>
              </w:rPr>
              <w:t>Pod záhradami</w:t>
            </w:r>
          </w:p>
        </w:tc>
        <w:tc>
          <w:tcPr>
            <w:tcW w:w="599" w:type="dxa"/>
            <w:tcBorders>
              <w:top w:val="nil"/>
              <w:left w:val="nil"/>
              <w:bottom w:val="single" w:sz="4" w:space="0" w:color="auto"/>
              <w:right w:val="single" w:sz="4" w:space="0" w:color="auto"/>
            </w:tcBorders>
            <w:shd w:val="clear" w:color="auto" w:fill="auto"/>
            <w:noWrap/>
            <w:vAlign w:val="bottom"/>
            <w:hideMark/>
          </w:tcPr>
          <w:p w14:paraId="71630E15"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00203B03"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6F848D79" w14:textId="77777777" w:rsidR="00384D34" w:rsidRPr="004E416F" w:rsidRDefault="00384D34" w:rsidP="002B2580">
            <w:pPr>
              <w:jc w:val="right"/>
              <w:rPr>
                <w:rFonts w:ascii="Arial" w:hAnsi="Arial" w:cs="Arial"/>
                <w:sz w:val="20"/>
              </w:rPr>
            </w:pPr>
            <w:r w:rsidRPr="004E416F">
              <w:rPr>
                <w:rFonts w:ascii="Arial" w:hAnsi="Arial" w:cs="Arial"/>
                <w:sz w:val="20"/>
              </w:rPr>
              <w:t>1 984,37</w:t>
            </w:r>
          </w:p>
        </w:tc>
        <w:tc>
          <w:tcPr>
            <w:tcW w:w="1820" w:type="dxa"/>
            <w:tcBorders>
              <w:top w:val="nil"/>
              <w:left w:val="nil"/>
              <w:bottom w:val="single" w:sz="4" w:space="0" w:color="auto"/>
              <w:right w:val="single" w:sz="4" w:space="0" w:color="auto"/>
            </w:tcBorders>
            <w:shd w:val="clear" w:color="auto" w:fill="auto"/>
            <w:noWrap/>
            <w:vAlign w:val="bottom"/>
            <w:hideMark/>
          </w:tcPr>
          <w:p w14:paraId="4B343B51"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2DD46AEB" w14:textId="77777777" w:rsidR="00384D34" w:rsidRPr="004E416F" w:rsidRDefault="00384D34" w:rsidP="002B2580">
            <w:pPr>
              <w:rPr>
                <w:rFonts w:ascii="Arial" w:hAnsi="Arial" w:cs="Arial"/>
                <w:sz w:val="20"/>
              </w:rPr>
            </w:pPr>
            <w:r w:rsidRPr="004E416F">
              <w:rPr>
                <w:rFonts w:ascii="Arial" w:hAnsi="Arial" w:cs="Arial"/>
                <w:sz w:val="20"/>
              </w:rPr>
              <w:t>Pod záhradami</w:t>
            </w:r>
          </w:p>
        </w:tc>
        <w:tc>
          <w:tcPr>
            <w:tcW w:w="1142" w:type="dxa"/>
            <w:tcBorders>
              <w:top w:val="nil"/>
              <w:left w:val="nil"/>
              <w:bottom w:val="single" w:sz="4" w:space="0" w:color="auto"/>
              <w:right w:val="single" w:sz="4" w:space="0" w:color="auto"/>
            </w:tcBorders>
            <w:shd w:val="clear" w:color="auto" w:fill="FFFF00"/>
            <w:noWrap/>
            <w:vAlign w:val="bottom"/>
          </w:tcPr>
          <w:p w14:paraId="491680B4"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F54503B"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096D547" w14:textId="77777777" w:rsidR="00384D34" w:rsidRPr="004E416F" w:rsidRDefault="00384D34" w:rsidP="002B2580">
            <w:pPr>
              <w:jc w:val="right"/>
              <w:rPr>
                <w:rFonts w:ascii="Arial" w:hAnsi="Arial"/>
                <w:sz w:val="20"/>
              </w:rPr>
            </w:pPr>
          </w:p>
        </w:tc>
      </w:tr>
      <w:tr w:rsidR="00384D34" w:rsidRPr="004E416F" w14:paraId="2187A9E1"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D932B6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1F42BE3" w14:textId="77777777" w:rsidR="00384D34" w:rsidRPr="004E416F" w:rsidRDefault="00384D34" w:rsidP="002B2580">
            <w:pPr>
              <w:rPr>
                <w:rFonts w:ascii="Arial" w:hAnsi="Arial" w:cs="Arial"/>
                <w:b/>
                <w:bCs/>
                <w:sz w:val="20"/>
              </w:rPr>
            </w:pPr>
            <w:r w:rsidRPr="004E416F">
              <w:rPr>
                <w:rFonts w:ascii="Arial" w:hAnsi="Arial" w:cs="Arial"/>
                <w:b/>
                <w:bCs/>
                <w:sz w:val="20"/>
              </w:rPr>
              <w:t>Pod záhradami</w:t>
            </w:r>
          </w:p>
        </w:tc>
        <w:tc>
          <w:tcPr>
            <w:tcW w:w="599" w:type="dxa"/>
            <w:tcBorders>
              <w:top w:val="nil"/>
              <w:left w:val="nil"/>
              <w:bottom w:val="single" w:sz="4" w:space="0" w:color="auto"/>
              <w:right w:val="single" w:sz="4" w:space="0" w:color="auto"/>
            </w:tcBorders>
            <w:shd w:val="clear" w:color="auto" w:fill="auto"/>
            <w:noWrap/>
            <w:vAlign w:val="bottom"/>
            <w:hideMark/>
          </w:tcPr>
          <w:p w14:paraId="6F4482C5"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3259C191"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3863B736" w14:textId="77777777" w:rsidR="00384D34" w:rsidRPr="004E416F" w:rsidRDefault="00384D34" w:rsidP="002B2580">
            <w:pPr>
              <w:jc w:val="right"/>
              <w:rPr>
                <w:rFonts w:ascii="Arial" w:hAnsi="Arial" w:cs="Arial"/>
                <w:sz w:val="20"/>
              </w:rPr>
            </w:pPr>
            <w:r w:rsidRPr="004E416F">
              <w:rPr>
                <w:rFonts w:ascii="Arial" w:hAnsi="Arial" w:cs="Arial"/>
                <w:sz w:val="20"/>
              </w:rPr>
              <w:t>1 453,10</w:t>
            </w:r>
          </w:p>
        </w:tc>
        <w:tc>
          <w:tcPr>
            <w:tcW w:w="1820" w:type="dxa"/>
            <w:tcBorders>
              <w:top w:val="nil"/>
              <w:left w:val="nil"/>
              <w:bottom w:val="single" w:sz="4" w:space="0" w:color="auto"/>
              <w:right w:val="single" w:sz="4" w:space="0" w:color="auto"/>
            </w:tcBorders>
            <w:shd w:val="clear" w:color="auto" w:fill="auto"/>
            <w:noWrap/>
            <w:vAlign w:val="bottom"/>
            <w:hideMark/>
          </w:tcPr>
          <w:p w14:paraId="64785CCB"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788CD134" w14:textId="77777777" w:rsidR="00384D34" w:rsidRPr="004E416F" w:rsidRDefault="00384D34" w:rsidP="002B2580">
            <w:pPr>
              <w:rPr>
                <w:rFonts w:ascii="Arial" w:hAnsi="Arial" w:cs="Arial"/>
                <w:sz w:val="20"/>
              </w:rPr>
            </w:pPr>
            <w:r w:rsidRPr="004E416F">
              <w:rPr>
                <w:rFonts w:ascii="Arial" w:hAnsi="Arial" w:cs="Arial"/>
                <w:sz w:val="20"/>
              </w:rPr>
              <w:t>Pod záhradami</w:t>
            </w:r>
          </w:p>
        </w:tc>
        <w:tc>
          <w:tcPr>
            <w:tcW w:w="1142" w:type="dxa"/>
            <w:tcBorders>
              <w:top w:val="nil"/>
              <w:left w:val="nil"/>
              <w:bottom w:val="single" w:sz="4" w:space="0" w:color="auto"/>
              <w:right w:val="single" w:sz="4" w:space="0" w:color="auto"/>
            </w:tcBorders>
            <w:shd w:val="clear" w:color="auto" w:fill="FFFF00"/>
            <w:noWrap/>
            <w:vAlign w:val="bottom"/>
          </w:tcPr>
          <w:p w14:paraId="4D42A297"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0644783"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2181918" w14:textId="77777777" w:rsidR="00384D34" w:rsidRPr="004E416F" w:rsidRDefault="00384D34" w:rsidP="002B2580">
            <w:pPr>
              <w:jc w:val="right"/>
              <w:rPr>
                <w:rFonts w:ascii="Arial" w:hAnsi="Arial"/>
                <w:sz w:val="20"/>
              </w:rPr>
            </w:pPr>
          </w:p>
        </w:tc>
      </w:tr>
      <w:tr w:rsidR="00384D34" w:rsidRPr="004E416F" w14:paraId="475FF0A0"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6C8CCF76"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0FFE0F1" w14:textId="77777777" w:rsidR="00384D34" w:rsidRPr="004E416F" w:rsidRDefault="00384D34" w:rsidP="002B2580">
            <w:pPr>
              <w:rPr>
                <w:rFonts w:ascii="Arial" w:hAnsi="Arial" w:cs="Arial"/>
                <w:b/>
                <w:bCs/>
                <w:sz w:val="20"/>
              </w:rPr>
            </w:pPr>
            <w:r w:rsidRPr="004E416F">
              <w:rPr>
                <w:rFonts w:ascii="Arial" w:hAnsi="Arial" w:cs="Arial"/>
                <w:b/>
                <w:bCs/>
                <w:sz w:val="20"/>
              </w:rPr>
              <w:t>Polianky</w:t>
            </w:r>
          </w:p>
        </w:tc>
        <w:tc>
          <w:tcPr>
            <w:tcW w:w="599" w:type="dxa"/>
            <w:tcBorders>
              <w:top w:val="nil"/>
              <w:left w:val="nil"/>
              <w:bottom w:val="single" w:sz="4" w:space="0" w:color="auto"/>
              <w:right w:val="single" w:sz="4" w:space="0" w:color="auto"/>
            </w:tcBorders>
            <w:shd w:val="clear" w:color="auto" w:fill="auto"/>
            <w:noWrap/>
            <w:vAlign w:val="bottom"/>
            <w:hideMark/>
          </w:tcPr>
          <w:p w14:paraId="23658027"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07F222BA"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6F2AE2C7" w14:textId="77777777" w:rsidR="00384D34" w:rsidRPr="004E416F" w:rsidRDefault="00384D34" w:rsidP="002B2580">
            <w:pPr>
              <w:jc w:val="right"/>
              <w:rPr>
                <w:rFonts w:ascii="Arial" w:hAnsi="Arial" w:cs="Arial"/>
                <w:sz w:val="20"/>
              </w:rPr>
            </w:pPr>
            <w:r w:rsidRPr="004E416F">
              <w:rPr>
                <w:rFonts w:ascii="Arial" w:hAnsi="Arial" w:cs="Arial"/>
                <w:sz w:val="20"/>
              </w:rPr>
              <w:t>606,77</w:t>
            </w:r>
          </w:p>
        </w:tc>
        <w:tc>
          <w:tcPr>
            <w:tcW w:w="1820" w:type="dxa"/>
            <w:tcBorders>
              <w:top w:val="nil"/>
              <w:left w:val="nil"/>
              <w:bottom w:val="single" w:sz="4" w:space="0" w:color="auto"/>
              <w:right w:val="single" w:sz="4" w:space="0" w:color="auto"/>
            </w:tcBorders>
            <w:shd w:val="clear" w:color="auto" w:fill="auto"/>
            <w:noWrap/>
            <w:vAlign w:val="bottom"/>
            <w:hideMark/>
          </w:tcPr>
          <w:p w14:paraId="5B4AE8BF"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63CFDC59" w14:textId="77777777" w:rsidR="00384D34" w:rsidRPr="004E416F" w:rsidRDefault="00384D34" w:rsidP="002B2580">
            <w:pPr>
              <w:rPr>
                <w:rFonts w:ascii="Arial" w:hAnsi="Arial" w:cs="Arial"/>
                <w:sz w:val="20"/>
              </w:rPr>
            </w:pPr>
            <w:r w:rsidRPr="004E416F">
              <w:rPr>
                <w:rFonts w:ascii="Arial" w:hAnsi="Arial" w:cs="Arial"/>
                <w:sz w:val="20"/>
              </w:rPr>
              <w:t>Polianky</w:t>
            </w:r>
          </w:p>
        </w:tc>
        <w:tc>
          <w:tcPr>
            <w:tcW w:w="1142" w:type="dxa"/>
            <w:tcBorders>
              <w:top w:val="nil"/>
              <w:left w:val="nil"/>
              <w:bottom w:val="single" w:sz="4" w:space="0" w:color="auto"/>
              <w:right w:val="single" w:sz="4" w:space="0" w:color="auto"/>
            </w:tcBorders>
            <w:shd w:val="clear" w:color="auto" w:fill="FFFF00"/>
            <w:noWrap/>
            <w:vAlign w:val="bottom"/>
          </w:tcPr>
          <w:p w14:paraId="384530ED"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172D1D5"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CE8BB23" w14:textId="77777777" w:rsidR="00384D34" w:rsidRPr="004E416F" w:rsidRDefault="00384D34" w:rsidP="002B2580">
            <w:pPr>
              <w:jc w:val="right"/>
              <w:rPr>
                <w:rFonts w:ascii="Arial" w:hAnsi="Arial"/>
                <w:sz w:val="20"/>
              </w:rPr>
            </w:pPr>
          </w:p>
        </w:tc>
      </w:tr>
      <w:tr w:rsidR="00384D34" w:rsidRPr="004E416F" w14:paraId="4456E1CA"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469F0BD5"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E95BED2" w14:textId="77777777" w:rsidR="00384D34" w:rsidRPr="004E416F" w:rsidRDefault="00384D34" w:rsidP="002B2580">
            <w:pPr>
              <w:rPr>
                <w:rFonts w:ascii="Arial" w:hAnsi="Arial" w:cs="Arial"/>
                <w:b/>
                <w:bCs/>
                <w:sz w:val="20"/>
              </w:rPr>
            </w:pPr>
            <w:r w:rsidRPr="004E416F">
              <w:rPr>
                <w:rFonts w:ascii="Arial" w:hAnsi="Arial" w:cs="Arial"/>
                <w:b/>
                <w:bCs/>
                <w:sz w:val="20"/>
              </w:rPr>
              <w:t>Polianky</w:t>
            </w:r>
          </w:p>
        </w:tc>
        <w:tc>
          <w:tcPr>
            <w:tcW w:w="599" w:type="dxa"/>
            <w:tcBorders>
              <w:top w:val="nil"/>
              <w:left w:val="nil"/>
              <w:bottom w:val="single" w:sz="4" w:space="0" w:color="auto"/>
              <w:right w:val="single" w:sz="4" w:space="0" w:color="auto"/>
            </w:tcBorders>
            <w:shd w:val="clear" w:color="auto" w:fill="auto"/>
            <w:noWrap/>
            <w:vAlign w:val="bottom"/>
            <w:hideMark/>
          </w:tcPr>
          <w:p w14:paraId="31C67354"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25432CB7"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1D174219" w14:textId="77777777" w:rsidR="00384D34" w:rsidRPr="004E416F" w:rsidRDefault="00384D34" w:rsidP="002B2580">
            <w:pPr>
              <w:jc w:val="right"/>
              <w:rPr>
                <w:rFonts w:ascii="Arial" w:hAnsi="Arial" w:cs="Arial"/>
                <w:sz w:val="20"/>
              </w:rPr>
            </w:pPr>
            <w:r w:rsidRPr="004E416F">
              <w:rPr>
                <w:rFonts w:ascii="Arial" w:hAnsi="Arial" w:cs="Arial"/>
                <w:sz w:val="20"/>
              </w:rPr>
              <w:t>100,86</w:t>
            </w:r>
          </w:p>
        </w:tc>
        <w:tc>
          <w:tcPr>
            <w:tcW w:w="1820" w:type="dxa"/>
            <w:tcBorders>
              <w:top w:val="nil"/>
              <w:left w:val="nil"/>
              <w:bottom w:val="single" w:sz="4" w:space="0" w:color="auto"/>
              <w:right w:val="single" w:sz="4" w:space="0" w:color="auto"/>
            </w:tcBorders>
            <w:shd w:val="clear" w:color="auto" w:fill="auto"/>
            <w:noWrap/>
            <w:vAlign w:val="bottom"/>
            <w:hideMark/>
          </w:tcPr>
          <w:p w14:paraId="204F75DA"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2368EB96" w14:textId="77777777" w:rsidR="00384D34" w:rsidRPr="004E416F" w:rsidRDefault="00384D34" w:rsidP="002B2580">
            <w:pPr>
              <w:rPr>
                <w:rFonts w:ascii="Arial" w:hAnsi="Arial" w:cs="Arial"/>
                <w:sz w:val="20"/>
              </w:rPr>
            </w:pPr>
            <w:r w:rsidRPr="004E416F">
              <w:rPr>
                <w:rFonts w:ascii="Arial" w:hAnsi="Arial" w:cs="Arial"/>
                <w:sz w:val="20"/>
              </w:rPr>
              <w:t>Polianky</w:t>
            </w:r>
          </w:p>
        </w:tc>
        <w:tc>
          <w:tcPr>
            <w:tcW w:w="1142" w:type="dxa"/>
            <w:tcBorders>
              <w:top w:val="nil"/>
              <w:left w:val="nil"/>
              <w:bottom w:val="single" w:sz="4" w:space="0" w:color="auto"/>
              <w:right w:val="single" w:sz="4" w:space="0" w:color="auto"/>
            </w:tcBorders>
            <w:shd w:val="clear" w:color="auto" w:fill="FFFF00"/>
            <w:noWrap/>
            <w:vAlign w:val="bottom"/>
          </w:tcPr>
          <w:p w14:paraId="0B22A69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B5DEB89"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D21CA32" w14:textId="77777777" w:rsidR="00384D34" w:rsidRPr="004E416F" w:rsidRDefault="00384D34" w:rsidP="002B2580">
            <w:pPr>
              <w:jc w:val="right"/>
              <w:rPr>
                <w:rFonts w:ascii="Arial" w:hAnsi="Arial"/>
                <w:sz w:val="20"/>
              </w:rPr>
            </w:pPr>
          </w:p>
        </w:tc>
      </w:tr>
      <w:tr w:rsidR="00384D34" w:rsidRPr="004E416F" w14:paraId="554518E2"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420E58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D11B859" w14:textId="77777777" w:rsidR="00384D34" w:rsidRPr="004E416F" w:rsidRDefault="00384D34" w:rsidP="002B2580">
            <w:pPr>
              <w:rPr>
                <w:rFonts w:ascii="Arial" w:hAnsi="Arial" w:cs="Arial"/>
                <w:b/>
                <w:bCs/>
                <w:sz w:val="20"/>
              </w:rPr>
            </w:pPr>
            <w:r w:rsidRPr="004E416F">
              <w:rPr>
                <w:rFonts w:ascii="Arial" w:hAnsi="Arial" w:cs="Arial"/>
                <w:b/>
                <w:bCs/>
                <w:sz w:val="20"/>
              </w:rPr>
              <w:t>Pri kríži</w:t>
            </w:r>
          </w:p>
        </w:tc>
        <w:tc>
          <w:tcPr>
            <w:tcW w:w="599" w:type="dxa"/>
            <w:tcBorders>
              <w:top w:val="nil"/>
              <w:left w:val="nil"/>
              <w:bottom w:val="single" w:sz="4" w:space="0" w:color="auto"/>
              <w:right w:val="single" w:sz="4" w:space="0" w:color="auto"/>
            </w:tcBorders>
            <w:shd w:val="clear" w:color="auto" w:fill="auto"/>
            <w:noWrap/>
            <w:vAlign w:val="bottom"/>
            <w:hideMark/>
          </w:tcPr>
          <w:p w14:paraId="7BD9D511"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6ECFE9DB"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394B59FD" w14:textId="77777777" w:rsidR="00384D34" w:rsidRPr="004E416F" w:rsidRDefault="00384D34" w:rsidP="002B2580">
            <w:pPr>
              <w:jc w:val="right"/>
              <w:rPr>
                <w:rFonts w:ascii="Arial" w:hAnsi="Arial" w:cs="Arial"/>
                <w:sz w:val="20"/>
              </w:rPr>
            </w:pPr>
            <w:r w:rsidRPr="004E416F">
              <w:rPr>
                <w:rFonts w:ascii="Arial" w:hAnsi="Arial" w:cs="Arial"/>
                <w:sz w:val="20"/>
              </w:rPr>
              <w:t>1 385,62</w:t>
            </w:r>
          </w:p>
        </w:tc>
        <w:tc>
          <w:tcPr>
            <w:tcW w:w="1820" w:type="dxa"/>
            <w:tcBorders>
              <w:top w:val="nil"/>
              <w:left w:val="nil"/>
              <w:bottom w:val="single" w:sz="4" w:space="0" w:color="auto"/>
              <w:right w:val="single" w:sz="4" w:space="0" w:color="auto"/>
            </w:tcBorders>
            <w:shd w:val="clear" w:color="auto" w:fill="auto"/>
            <w:noWrap/>
            <w:vAlign w:val="bottom"/>
            <w:hideMark/>
          </w:tcPr>
          <w:p w14:paraId="1AC81A40"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09A3CCD7" w14:textId="77777777" w:rsidR="00384D34" w:rsidRPr="004E416F" w:rsidRDefault="00384D34" w:rsidP="002B2580">
            <w:pPr>
              <w:rPr>
                <w:rFonts w:ascii="Arial" w:hAnsi="Arial" w:cs="Arial"/>
                <w:sz w:val="20"/>
              </w:rPr>
            </w:pPr>
            <w:r w:rsidRPr="004E416F">
              <w:rPr>
                <w:rFonts w:ascii="Arial" w:hAnsi="Arial" w:cs="Arial"/>
                <w:sz w:val="20"/>
              </w:rPr>
              <w:t>Pri kríži</w:t>
            </w:r>
          </w:p>
        </w:tc>
        <w:tc>
          <w:tcPr>
            <w:tcW w:w="1142" w:type="dxa"/>
            <w:tcBorders>
              <w:top w:val="nil"/>
              <w:left w:val="nil"/>
              <w:bottom w:val="single" w:sz="4" w:space="0" w:color="auto"/>
              <w:right w:val="single" w:sz="4" w:space="0" w:color="auto"/>
            </w:tcBorders>
            <w:shd w:val="clear" w:color="auto" w:fill="FFFF00"/>
            <w:noWrap/>
            <w:vAlign w:val="bottom"/>
          </w:tcPr>
          <w:p w14:paraId="6BF6016F"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7A1FB68"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C3696D3" w14:textId="77777777" w:rsidR="00384D34" w:rsidRPr="004E416F" w:rsidRDefault="00384D34" w:rsidP="002B2580">
            <w:pPr>
              <w:jc w:val="right"/>
              <w:rPr>
                <w:rFonts w:ascii="Arial" w:hAnsi="Arial"/>
                <w:sz w:val="20"/>
              </w:rPr>
            </w:pPr>
          </w:p>
        </w:tc>
      </w:tr>
      <w:tr w:rsidR="00384D34" w:rsidRPr="004E416F" w14:paraId="089F0C13"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6D8763C"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93CB75C" w14:textId="77777777" w:rsidR="00384D34" w:rsidRPr="004E416F" w:rsidRDefault="00384D34" w:rsidP="002B2580">
            <w:pPr>
              <w:rPr>
                <w:rFonts w:ascii="Arial" w:hAnsi="Arial" w:cs="Arial"/>
                <w:b/>
                <w:bCs/>
                <w:sz w:val="20"/>
              </w:rPr>
            </w:pPr>
            <w:r w:rsidRPr="004E416F">
              <w:rPr>
                <w:rFonts w:ascii="Arial" w:hAnsi="Arial" w:cs="Arial"/>
                <w:b/>
                <w:bCs/>
                <w:sz w:val="20"/>
              </w:rPr>
              <w:t>Pri kríži</w:t>
            </w:r>
          </w:p>
        </w:tc>
        <w:tc>
          <w:tcPr>
            <w:tcW w:w="599" w:type="dxa"/>
            <w:tcBorders>
              <w:top w:val="nil"/>
              <w:left w:val="nil"/>
              <w:bottom w:val="single" w:sz="4" w:space="0" w:color="auto"/>
              <w:right w:val="single" w:sz="4" w:space="0" w:color="auto"/>
            </w:tcBorders>
            <w:shd w:val="clear" w:color="auto" w:fill="auto"/>
            <w:noWrap/>
            <w:vAlign w:val="bottom"/>
            <w:hideMark/>
          </w:tcPr>
          <w:p w14:paraId="39531CEA"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44890457"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57785472" w14:textId="77777777" w:rsidR="00384D34" w:rsidRPr="004E416F" w:rsidRDefault="00384D34" w:rsidP="002B2580">
            <w:pPr>
              <w:jc w:val="right"/>
              <w:rPr>
                <w:rFonts w:ascii="Arial" w:hAnsi="Arial" w:cs="Arial"/>
                <w:sz w:val="20"/>
              </w:rPr>
            </w:pPr>
            <w:r w:rsidRPr="004E416F">
              <w:rPr>
                <w:rFonts w:ascii="Arial" w:hAnsi="Arial" w:cs="Arial"/>
                <w:sz w:val="20"/>
              </w:rPr>
              <w:t>1 546,74</w:t>
            </w:r>
          </w:p>
        </w:tc>
        <w:tc>
          <w:tcPr>
            <w:tcW w:w="1820" w:type="dxa"/>
            <w:tcBorders>
              <w:top w:val="nil"/>
              <w:left w:val="nil"/>
              <w:bottom w:val="single" w:sz="4" w:space="0" w:color="auto"/>
              <w:right w:val="single" w:sz="4" w:space="0" w:color="auto"/>
            </w:tcBorders>
            <w:shd w:val="clear" w:color="auto" w:fill="auto"/>
            <w:noWrap/>
            <w:vAlign w:val="bottom"/>
            <w:hideMark/>
          </w:tcPr>
          <w:p w14:paraId="3E4C8742"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18EDD3C2" w14:textId="77777777" w:rsidR="00384D34" w:rsidRPr="004E416F" w:rsidRDefault="00384D34" w:rsidP="002B2580">
            <w:pPr>
              <w:rPr>
                <w:rFonts w:ascii="Arial" w:hAnsi="Arial" w:cs="Arial"/>
                <w:sz w:val="20"/>
              </w:rPr>
            </w:pPr>
            <w:r w:rsidRPr="004E416F">
              <w:rPr>
                <w:rFonts w:ascii="Arial" w:hAnsi="Arial" w:cs="Arial"/>
                <w:sz w:val="20"/>
              </w:rPr>
              <w:t>Pri kríži</w:t>
            </w:r>
          </w:p>
        </w:tc>
        <w:tc>
          <w:tcPr>
            <w:tcW w:w="1142" w:type="dxa"/>
            <w:tcBorders>
              <w:top w:val="nil"/>
              <w:left w:val="nil"/>
              <w:bottom w:val="single" w:sz="4" w:space="0" w:color="auto"/>
              <w:right w:val="single" w:sz="4" w:space="0" w:color="auto"/>
            </w:tcBorders>
            <w:shd w:val="clear" w:color="auto" w:fill="FFFF00"/>
            <w:noWrap/>
            <w:vAlign w:val="bottom"/>
          </w:tcPr>
          <w:p w14:paraId="76E178B7"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2E0EA02"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97E2D5C" w14:textId="77777777" w:rsidR="00384D34" w:rsidRPr="004E416F" w:rsidRDefault="00384D34" w:rsidP="002B2580">
            <w:pPr>
              <w:jc w:val="right"/>
              <w:rPr>
                <w:rFonts w:ascii="Arial" w:hAnsi="Arial"/>
                <w:sz w:val="20"/>
              </w:rPr>
            </w:pPr>
          </w:p>
        </w:tc>
      </w:tr>
      <w:tr w:rsidR="00384D34" w:rsidRPr="004E416F" w14:paraId="34C8584A"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89EECB9"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3EC5B68" w14:textId="77777777" w:rsidR="00384D34" w:rsidRPr="004E416F" w:rsidRDefault="00384D34" w:rsidP="002B2580">
            <w:pPr>
              <w:rPr>
                <w:rFonts w:ascii="Arial" w:hAnsi="Arial" w:cs="Arial"/>
                <w:b/>
                <w:bCs/>
                <w:sz w:val="20"/>
              </w:rPr>
            </w:pPr>
            <w:r w:rsidRPr="004E416F">
              <w:rPr>
                <w:rFonts w:ascii="Arial" w:hAnsi="Arial" w:cs="Arial"/>
                <w:b/>
                <w:bCs/>
                <w:sz w:val="20"/>
              </w:rPr>
              <w:t>Repašského</w:t>
            </w:r>
          </w:p>
        </w:tc>
        <w:tc>
          <w:tcPr>
            <w:tcW w:w="599" w:type="dxa"/>
            <w:tcBorders>
              <w:top w:val="nil"/>
              <w:left w:val="nil"/>
              <w:bottom w:val="single" w:sz="4" w:space="0" w:color="auto"/>
              <w:right w:val="single" w:sz="4" w:space="0" w:color="auto"/>
            </w:tcBorders>
            <w:shd w:val="clear" w:color="auto" w:fill="auto"/>
            <w:noWrap/>
            <w:vAlign w:val="bottom"/>
            <w:hideMark/>
          </w:tcPr>
          <w:p w14:paraId="7D7B9BB0"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0A10B942"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3E9FD871" w14:textId="77777777" w:rsidR="00384D34" w:rsidRPr="004E416F" w:rsidRDefault="00384D34" w:rsidP="002B2580">
            <w:pPr>
              <w:jc w:val="right"/>
              <w:rPr>
                <w:rFonts w:ascii="Arial" w:hAnsi="Arial" w:cs="Arial"/>
                <w:sz w:val="20"/>
              </w:rPr>
            </w:pPr>
            <w:r w:rsidRPr="004E416F">
              <w:rPr>
                <w:rFonts w:ascii="Arial" w:hAnsi="Arial" w:cs="Arial"/>
                <w:sz w:val="20"/>
              </w:rPr>
              <w:t>442,76</w:t>
            </w:r>
          </w:p>
        </w:tc>
        <w:tc>
          <w:tcPr>
            <w:tcW w:w="1820" w:type="dxa"/>
            <w:tcBorders>
              <w:top w:val="nil"/>
              <w:left w:val="nil"/>
              <w:bottom w:val="single" w:sz="4" w:space="0" w:color="auto"/>
              <w:right w:val="single" w:sz="4" w:space="0" w:color="auto"/>
            </w:tcBorders>
            <w:shd w:val="clear" w:color="auto" w:fill="auto"/>
            <w:noWrap/>
            <w:vAlign w:val="bottom"/>
            <w:hideMark/>
          </w:tcPr>
          <w:p w14:paraId="153F3B20"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35CBE676" w14:textId="77777777" w:rsidR="00384D34" w:rsidRPr="004E416F" w:rsidRDefault="00384D34" w:rsidP="002B2580">
            <w:pPr>
              <w:rPr>
                <w:rFonts w:ascii="Arial" w:hAnsi="Arial" w:cs="Arial"/>
                <w:sz w:val="20"/>
              </w:rPr>
            </w:pPr>
            <w:r w:rsidRPr="004E416F">
              <w:rPr>
                <w:rFonts w:ascii="Arial" w:hAnsi="Arial" w:cs="Arial"/>
                <w:sz w:val="20"/>
              </w:rPr>
              <w:t>Repašského</w:t>
            </w:r>
          </w:p>
        </w:tc>
        <w:tc>
          <w:tcPr>
            <w:tcW w:w="1142" w:type="dxa"/>
            <w:tcBorders>
              <w:top w:val="nil"/>
              <w:left w:val="nil"/>
              <w:bottom w:val="single" w:sz="4" w:space="0" w:color="auto"/>
              <w:right w:val="single" w:sz="4" w:space="0" w:color="auto"/>
            </w:tcBorders>
            <w:shd w:val="clear" w:color="auto" w:fill="FFFF00"/>
            <w:noWrap/>
            <w:vAlign w:val="bottom"/>
          </w:tcPr>
          <w:p w14:paraId="6A54FA4E"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9138070"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C333D6D" w14:textId="77777777" w:rsidR="00384D34" w:rsidRPr="004E416F" w:rsidRDefault="00384D34" w:rsidP="002B2580">
            <w:pPr>
              <w:jc w:val="right"/>
              <w:rPr>
                <w:rFonts w:ascii="Arial" w:hAnsi="Arial"/>
                <w:sz w:val="20"/>
              </w:rPr>
            </w:pPr>
          </w:p>
        </w:tc>
      </w:tr>
      <w:tr w:rsidR="00384D34" w:rsidRPr="004E416F" w14:paraId="60646C50"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4EFD29F"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F6FD907" w14:textId="77777777" w:rsidR="00384D34" w:rsidRPr="004E416F" w:rsidRDefault="00384D34" w:rsidP="002B2580">
            <w:pPr>
              <w:rPr>
                <w:rFonts w:ascii="Arial" w:hAnsi="Arial" w:cs="Arial"/>
                <w:b/>
                <w:bCs/>
                <w:sz w:val="20"/>
              </w:rPr>
            </w:pPr>
            <w:r w:rsidRPr="004E416F">
              <w:rPr>
                <w:rFonts w:ascii="Arial" w:hAnsi="Arial" w:cs="Arial"/>
                <w:b/>
                <w:bCs/>
                <w:sz w:val="20"/>
              </w:rPr>
              <w:t>Repašského</w:t>
            </w:r>
          </w:p>
        </w:tc>
        <w:tc>
          <w:tcPr>
            <w:tcW w:w="599" w:type="dxa"/>
            <w:tcBorders>
              <w:top w:val="nil"/>
              <w:left w:val="nil"/>
              <w:bottom w:val="single" w:sz="4" w:space="0" w:color="auto"/>
              <w:right w:val="single" w:sz="4" w:space="0" w:color="auto"/>
            </w:tcBorders>
            <w:shd w:val="clear" w:color="auto" w:fill="auto"/>
            <w:noWrap/>
            <w:vAlign w:val="bottom"/>
            <w:hideMark/>
          </w:tcPr>
          <w:p w14:paraId="00E5D563"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0C37E38D"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57214E9F" w14:textId="77777777" w:rsidR="00384D34" w:rsidRPr="004E416F" w:rsidRDefault="00384D34" w:rsidP="002B2580">
            <w:pPr>
              <w:jc w:val="right"/>
              <w:rPr>
                <w:rFonts w:ascii="Arial" w:hAnsi="Arial" w:cs="Arial"/>
                <w:sz w:val="20"/>
              </w:rPr>
            </w:pPr>
            <w:r w:rsidRPr="004E416F">
              <w:rPr>
                <w:rFonts w:ascii="Arial" w:hAnsi="Arial" w:cs="Arial"/>
                <w:sz w:val="20"/>
              </w:rPr>
              <w:t>496,24</w:t>
            </w:r>
          </w:p>
        </w:tc>
        <w:tc>
          <w:tcPr>
            <w:tcW w:w="1820" w:type="dxa"/>
            <w:tcBorders>
              <w:top w:val="nil"/>
              <w:left w:val="nil"/>
              <w:bottom w:val="single" w:sz="4" w:space="0" w:color="auto"/>
              <w:right w:val="single" w:sz="4" w:space="0" w:color="auto"/>
            </w:tcBorders>
            <w:shd w:val="clear" w:color="auto" w:fill="auto"/>
            <w:noWrap/>
            <w:vAlign w:val="bottom"/>
            <w:hideMark/>
          </w:tcPr>
          <w:p w14:paraId="33D20A28"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1BDC8157" w14:textId="77777777" w:rsidR="00384D34" w:rsidRPr="004E416F" w:rsidRDefault="00384D34" w:rsidP="002B2580">
            <w:pPr>
              <w:rPr>
                <w:rFonts w:ascii="Arial" w:hAnsi="Arial" w:cs="Arial"/>
                <w:sz w:val="20"/>
              </w:rPr>
            </w:pPr>
            <w:r w:rsidRPr="004E416F">
              <w:rPr>
                <w:rFonts w:ascii="Arial" w:hAnsi="Arial" w:cs="Arial"/>
                <w:sz w:val="20"/>
              </w:rPr>
              <w:t>Repašského</w:t>
            </w:r>
          </w:p>
        </w:tc>
        <w:tc>
          <w:tcPr>
            <w:tcW w:w="1142" w:type="dxa"/>
            <w:tcBorders>
              <w:top w:val="nil"/>
              <w:left w:val="nil"/>
              <w:bottom w:val="single" w:sz="4" w:space="0" w:color="auto"/>
              <w:right w:val="single" w:sz="4" w:space="0" w:color="auto"/>
            </w:tcBorders>
            <w:shd w:val="clear" w:color="auto" w:fill="FFFF00"/>
            <w:noWrap/>
            <w:vAlign w:val="bottom"/>
          </w:tcPr>
          <w:p w14:paraId="755AB427"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3BE3C4C"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41BFA77" w14:textId="77777777" w:rsidR="00384D34" w:rsidRPr="004E416F" w:rsidRDefault="00384D34" w:rsidP="002B2580">
            <w:pPr>
              <w:jc w:val="right"/>
              <w:rPr>
                <w:rFonts w:ascii="Arial" w:hAnsi="Arial"/>
                <w:sz w:val="20"/>
              </w:rPr>
            </w:pPr>
          </w:p>
        </w:tc>
      </w:tr>
      <w:tr w:rsidR="00384D34" w:rsidRPr="004E416F" w14:paraId="40FA00D0"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79C250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C459A4C" w14:textId="77777777" w:rsidR="00384D34" w:rsidRPr="004E416F" w:rsidRDefault="00384D34" w:rsidP="002B2580">
            <w:pPr>
              <w:rPr>
                <w:rFonts w:ascii="Arial" w:hAnsi="Arial" w:cs="Arial"/>
                <w:b/>
                <w:bCs/>
                <w:sz w:val="20"/>
              </w:rPr>
            </w:pPr>
            <w:r w:rsidRPr="004E416F">
              <w:rPr>
                <w:rFonts w:ascii="Arial" w:hAnsi="Arial" w:cs="Arial"/>
                <w:b/>
                <w:bCs/>
                <w:sz w:val="20"/>
              </w:rPr>
              <w:t>Saratovská</w:t>
            </w:r>
          </w:p>
        </w:tc>
        <w:tc>
          <w:tcPr>
            <w:tcW w:w="599" w:type="dxa"/>
            <w:tcBorders>
              <w:top w:val="nil"/>
              <w:left w:val="nil"/>
              <w:bottom w:val="single" w:sz="4" w:space="0" w:color="auto"/>
              <w:right w:val="single" w:sz="4" w:space="0" w:color="auto"/>
            </w:tcBorders>
            <w:shd w:val="clear" w:color="auto" w:fill="auto"/>
            <w:noWrap/>
            <w:vAlign w:val="bottom"/>
            <w:hideMark/>
          </w:tcPr>
          <w:p w14:paraId="653D08C9"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7186E32E"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5EC64595" w14:textId="77777777" w:rsidR="00384D34" w:rsidRPr="004E416F" w:rsidRDefault="00384D34" w:rsidP="002B2580">
            <w:pPr>
              <w:jc w:val="right"/>
              <w:rPr>
                <w:rFonts w:ascii="Arial" w:hAnsi="Arial" w:cs="Arial"/>
                <w:sz w:val="20"/>
              </w:rPr>
            </w:pPr>
            <w:r w:rsidRPr="004E416F">
              <w:rPr>
                <w:rFonts w:ascii="Arial" w:hAnsi="Arial" w:cs="Arial"/>
                <w:sz w:val="20"/>
              </w:rPr>
              <w:t>2 646,44</w:t>
            </w:r>
          </w:p>
        </w:tc>
        <w:tc>
          <w:tcPr>
            <w:tcW w:w="1820" w:type="dxa"/>
            <w:tcBorders>
              <w:top w:val="nil"/>
              <w:left w:val="nil"/>
              <w:bottom w:val="single" w:sz="4" w:space="0" w:color="auto"/>
              <w:right w:val="single" w:sz="4" w:space="0" w:color="auto"/>
            </w:tcBorders>
            <w:shd w:val="clear" w:color="auto" w:fill="auto"/>
            <w:noWrap/>
            <w:vAlign w:val="bottom"/>
            <w:hideMark/>
          </w:tcPr>
          <w:p w14:paraId="7768584A"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7910160D" w14:textId="77777777" w:rsidR="00384D34" w:rsidRPr="004E416F" w:rsidRDefault="00384D34" w:rsidP="002B2580">
            <w:pPr>
              <w:rPr>
                <w:rFonts w:ascii="Arial" w:hAnsi="Arial" w:cs="Arial"/>
                <w:sz w:val="20"/>
              </w:rPr>
            </w:pPr>
            <w:r w:rsidRPr="004E416F">
              <w:rPr>
                <w:rFonts w:ascii="Arial" w:hAnsi="Arial" w:cs="Arial"/>
                <w:sz w:val="20"/>
              </w:rPr>
              <w:t>Saratovská</w:t>
            </w:r>
          </w:p>
        </w:tc>
        <w:tc>
          <w:tcPr>
            <w:tcW w:w="1142" w:type="dxa"/>
            <w:tcBorders>
              <w:top w:val="nil"/>
              <w:left w:val="nil"/>
              <w:bottom w:val="single" w:sz="4" w:space="0" w:color="auto"/>
              <w:right w:val="single" w:sz="4" w:space="0" w:color="auto"/>
            </w:tcBorders>
            <w:shd w:val="clear" w:color="auto" w:fill="FFFF00"/>
            <w:noWrap/>
            <w:vAlign w:val="bottom"/>
          </w:tcPr>
          <w:p w14:paraId="792AE4A2"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D921B0D"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924B9D5" w14:textId="77777777" w:rsidR="00384D34" w:rsidRPr="004E416F" w:rsidRDefault="00384D34" w:rsidP="002B2580">
            <w:pPr>
              <w:jc w:val="right"/>
              <w:rPr>
                <w:rFonts w:ascii="Arial" w:hAnsi="Arial"/>
                <w:sz w:val="20"/>
              </w:rPr>
            </w:pPr>
          </w:p>
        </w:tc>
      </w:tr>
      <w:tr w:rsidR="00384D34" w:rsidRPr="004E416F" w14:paraId="08A4995E"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1FDFCA2"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7D1C139" w14:textId="77777777" w:rsidR="00384D34" w:rsidRPr="004E416F" w:rsidRDefault="00384D34" w:rsidP="002B2580">
            <w:pPr>
              <w:rPr>
                <w:rFonts w:ascii="Arial" w:hAnsi="Arial" w:cs="Arial"/>
                <w:b/>
                <w:bCs/>
                <w:sz w:val="20"/>
              </w:rPr>
            </w:pPr>
            <w:r w:rsidRPr="004E416F">
              <w:rPr>
                <w:rFonts w:ascii="Arial" w:hAnsi="Arial" w:cs="Arial"/>
                <w:b/>
                <w:bCs/>
                <w:sz w:val="20"/>
              </w:rPr>
              <w:t>Saratovská</w:t>
            </w:r>
          </w:p>
        </w:tc>
        <w:tc>
          <w:tcPr>
            <w:tcW w:w="599" w:type="dxa"/>
            <w:tcBorders>
              <w:top w:val="nil"/>
              <w:left w:val="nil"/>
              <w:bottom w:val="single" w:sz="4" w:space="0" w:color="auto"/>
              <w:right w:val="single" w:sz="4" w:space="0" w:color="auto"/>
            </w:tcBorders>
            <w:shd w:val="clear" w:color="auto" w:fill="auto"/>
            <w:noWrap/>
            <w:vAlign w:val="bottom"/>
            <w:hideMark/>
          </w:tcPr>
          <w:p w14:paraId="64EE7089"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2A6026E4"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45C0BA9D" w14:textId="77777777" w:rsidR="00384D34" w:rsidRPr="004E416F" w:rsidRDefault="00384D34" w:rsidP="002B2580">
            <w:pPr>
              <w:jc w:val="right"/>
              <w:rPr>
                <w:rFonts w:ascii="Arial" w:hAnsi="Arial" w:cs="Arial"/>
                <w:sz w:val="20"/>
              </w:rPr>
            </w:pPr>
            <w:r w:rsidRPr="004E416F">
              <w:rPr>
                <w:rFonts w:ascii="Arial" w:hAnsi="Arial" w:cs="Arial"/>
                <w:sz w:val="20"/>
              </w:rPr>
              <w:t>4 952,86</w:t>
            </w:r>
          </w:p>
        </w:tc>
        <w:tc>
          <w:tcPr>
            <w:tcW w:w="1820" w:type="dxa"/>
            <w:tcBorders>
              <w:top w:val="nil"/>
              <w:left w:val="nil"/>
              <w:bottom w:val="single" w:sz="4" w:space="0" w:color="auto"/>
              <w:right w:val="single" w:sz="4" w:space="0" w:color="auto"/>
            </w:tcBorders>
            <w:shd w:val="clear" w:color="auto" w:fill="auto"/>
            <w:noWrap/>
            <w:vAlign w:val="bottom"/>
            <w:hideMark/>
          </w:tcPr>
          <w:p w14:paraId="0DC4054F"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340C6D3C" w14:textId="77777777" w:rsidR="00384D34" w:rsidRPr="004E416F" w:rsidRDefault="00384D34" w:rsidP="002B2580">
            <w:pPr>
              <w:rPr>
                <w:rFonts w:ascii="Arial" w:hAnsi="Arial" w:cs="Arial"/>
                <w:sz w:val="20"/>
              </w:rPr>
            </w:pPr>
            <w:r w:rsidRPr="004E416F">
              <w:rPr>
                <w:rFonts w:ascii="Arial" w:hAnsi="Arial" w:cs="Arial"/>
                <w:sz w:val="20"/>
              </w:rPr>
              <w:t>Saratovská</w:t>
            </w:r>
          </w:p>
        </w:tc>
        <w:tc>
          <w:tcPr>
            <w:tcW w:w="1142" w:type="dxa"/>
            <w:tcBorders>
              <w:top w:val="nil"/>
              <w:left w:val="nil"/>
              <w:bottom w:val="single" w:sz="4" w:space="0" w:color="auto"/>
              <w:right w:val="single" w:sz="4" w:space="0" w:color="auto"/>
            </w:tcBorders>
            <w:shd w:val="clear" w:color="auto" w:fill="FFFF00"/>
            <w:noWrap/>
            <w:vAlign w:val="bottom"/>
          </w:tcPr>
          <w:p w14:paraId="5BC75FDA"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AB50BDC"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E94AC58" w14:textId="77777777" w:rsidR="00384D34" w:rsidRPr="004E416F" w:rsidRDefault="00384D34" w:rsidP="002B2580">
            <w:pPr>
              <w:jc w:val="right"/>
              <w:rPr>
                <w:rFonts w:ascii="Arial" w:hAnsi="Arial"/>
                <w:sz w:val="20"/>
              </w:rPr>
            </w:pPr>
          </w:p>
        </w:tc>
      </w:tr>
      <w:tr w:rsidR="00384D34" w:rsidRPr="004E416F" w14:paraId="532AED53" w14:textId="77777777" w:rsidTr="002B2580">
        <w:trPr>
          <w:trHeight w:val="76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D9C661E"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40664DD" w14:textId="77777777" w:rsidR="00384D34" w:rsidRPr="004E416F" w:rsidRDefault="00384D34" w:rsidP="002B2580">
            <w:pPr>
              <w:rPr>
                <w:rFonts w:ascii="Arial" w:hAnsi="Arial" w:cs="Arial"/>
                <w:b/>
                <w:bCs/>
                <w:sz w:val="20"/>
              </w:rPr>
            </w:pPr>
            <w:r w:rsidRPr="004E416F">
              <w:rPr>
                <w:rFonts w:ascii="Arial" w:hAnsi="Arial" w:cs="Arial"/>
                <w:b/>
                <w:bCs/>
                <w:sz w:val="20"/>
              </w:rPr>
              <w:t>Mikuláša Schneidera-Trnavského</w:t>
            </w:r>
          </w:p>
        </w:tc>
        <w:tc>
          <w:tcPr>
            <w:tcW w:w="599" w:type="dxa"/>
            <w:tcBorders>
              <w:top w:val="nil"/>
              <w:left w:val="nil"/>
              <w:bottom w:val="single" w:sz="4" w:space="0" w:color="auto"/>
              <w:right w:val="single" w:sz="4" w:space="0" w:color="auto"/>
            </w:tcBorders>
            <w:shd w:val="clear" w:color="auto" w:fill="auto"/>
            <w:noWrap/>
            <w:vAlign w:val="bottom"/>
            <w:hideMark/>
          </w:tcPr>
          <w:p w14:paraId="64585590"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2BD76901"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01E4103A" w14:textId="77777777" w:rsidR="00384D34" w:rsidRPr="004E416F" w:rsidRDefault="00384D34" w:rsidP="002B2580">
            <w:pPr>
              <w:jc w:val="right"/>
              <w:rPr>
                <w:rFonts w:ascii="Arial" w:hAnsi="Arial" w:cs="Arial"/>
                <w:sz w:val="20"/>
              </w:rPr>
            </w:pPr>
            <w:r w:rsidRPr="004E416F">
              <w:rPr>
                <w:rFonts w:ascii="Arial" w:hAnsi="Arial" w:cs="Arial"/>
                <w:sz w:val="20"/>
              </w:rPr>
              <w:t>1 519,05</w:t>
            </w:r>
          </w:p>
        </w:tc>
        <w:tc>
          <w:tcPr>
            <w:tcW w:w="1820" w:type="dxa"/>
            <w:tcBorders>
              <w:top w:val="nil"/>
              <w:left w:val="nil"/>
              <w:bottom w:val="single" w:sz="4" w:space="0" w:color="auto"/>
              <w:right w:val="single" w:sz="4" w:space="0" w:color="auto"/>
            </w:tcBorders>
            <w:shd w:val="clear" w:color="auto" w:fill="auto"/>
            <w:noWrap/>
            <w:vAlign w:val="bottom"/>
            <w:hideMark/>
          </w:tcPr>
          <w:p w14:paraId="254F31C7"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6A355551" w14:textId="77777777" w:rsidR="00384D34" w:rsidRPr="004E416F" w:rsidRDefault="00384D34" w:rsidP="002B2580">
            <w:pPr>
              <w:rPr>
                <w:rFonts w:ascii="Arial" w:hAnsi="Arial" w:cs="Arial"/>
                <w:sz w:val="20"/>
              </w:rPr>
            </w:pPr>
            <w:r w:rsidRPr="004E416F">
              <w:rPr>
                <w:rFonts w:ascii="Arial" w:hAnsi="Arial" w:cs="Arial"/>
                <w:sz w:val="20"/>
              </w:rPr>
              <w:t>Sch. Trnavského (od Harmincovej po Saratovskú)</w:t>
            </w:r>
          </w:p>
        </w:tc>
        <w:tc>
          <w:tcPr>
            <w:tcW w:w="1142" w:type="dxa"/>
            <w:tcBorders>
              <w:top w:val="nil"/>
              <w:left w:val="nil"/>
              <w:bottom w:val="single" w:sz="4" w:space="0" w:color="auto"/>
              <w:right w:val="single" w:sz="4" w:space="0" w:color="auto"/>
            </w:tcBorders>
            <w:shd w:val="clear" w:color="auto" w:fill="FFFF00"/>
            <w:noWrap/>
            <w:vAlign w:val="bottom"/>
          </w:tcPr>
          <w:p w14:paraId="1B16F3D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A958321"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4D464C7" w14:textId="77777777" w:rsidR="00384D34" w:rsidRPr="004E416F" w:rsidRDefault="00384D34" w:rsidP="002B2580">
            <w:pPr>
              <w:jc w:val="right"/>
              <w:rPr>
                <w:rFonts w:ascii="Arial" w:hAnsi="Arial"/>
                <w:sz w:val="20"/>
              </w:rPr>
            </w:pPr>
          </w:p>
        </w:tc>
      </w:tr>
      <w:tr w:rsidR="00384D34" w:rsidRPr="004E416F" w14:paraId="1C18C3A2" w14:textId="77777777" w:rsidTr="002B2580">
        <w:trPr>
          <w:trHeight w:val="76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0DF6A7C"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604EF04" w14:textId="77777777" w:rsidR="00384D34" w:rsidRPr="004E416F" w:rsidRDefault="00384D34" w:rsidP="002B2580">
            <w:pPr>
              <w:rPr>
                <w:rFonts w:ascii="Arial" w:hAnsi="Arial" w:cs="Arial"/>
                <w:b/>
                <w:bCs/>
                <w:sz w:val="20"/>
              </w:rPr>
            </w:pPr>
            <w:r w:rsidRPr="004E416F">
              <w:rPr>
                <w:rFonts w:ascii="Arial" w:hAnsi="Arial" w:cs="Arial"/>
                <w:b/>
                <w:bCs/>
                <w:sz w:val="20"/>
              </w:rPr>
              <w:t>Mikuláša Schneidera-Trnavského</w:t>
            </w:r>
          </w:p>
        </w:tc>
        <w:tc>
          <w:tcPr>
            <w:tcW w:w="599" w:type="dxa"/>
            <w:tcBorders>
              <w:top w:val="nil"/>
              <w:left w:val="nil"/>
              <w:bottom w:val="single" w:sz="4" w:space="0" w:color="auto"/>
              <w:right w:val="single" w:sz="4" w:space="0" w:color="auto"/>
            </w:tcBorders>
            <w:shd w:val="clear" w:color="auto" w:fill="auto"/>
            <w:noWrap/>
            <w:vAlign w:val="bottom"/>
            <w:hideMark/>
          </w:tcPr>
          <w:p w14:paraId="06522960"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1909EED7"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2D1C72F7" w14:textId="77777777" w:rsidR="00384D34" w:rsidRPr="004E416F" w:rsidRDefault="00384D34" w:rsidP="002B2580">
            <w:pPr>
              <w:jc w:val="right"/>
              <w:rPr>
                <w:rFonts w:ascii="Arial" w:hAnsi="Arial" w:cs="Arial"/>
                <w:sz w:val="20"/>
              </w:rPr>
            </w:pPr>
            <w:r w:rsidRPr="004E416F">
              <w:rPr>
                <w:rFonts w:ascii="Arial" w:hAnsi="Arial" w:cs="Arial"/>
                <w:sz w:val="20"/>
              </w:rPr>
              <w:t>1 136,37</w:t>
            </w:r>
          </w:p>
        </w:tc>
        <w:tc>
          <w:tcPr>
            <w:tcW w:w="1820" w:type="dxa"/>
            <w:tcBorders>
              <w:top w:val="nil"/>
              <w:left w:val="nil"/>
              <w:bottom w:val="single" w:sz="4" w:space="0" w:color="auto"/>
              <w:right w:val="single" w:sz="4" w:space="0" w:color="auto"/>
            </w:tcBorders>
            <w:shd w:val="clear" w:color="auto" w:fill="auto"/>
            <w:noWrap/>
            <w:vAlign w:val="bottom"/>
            <w:hideMark/>
          </w:tcPr>
          <w:p w14:paraId="377344CC"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5C23227F" w14:textId="77777777" w:rsidR="00384D34" w:rsidRPr="004E416F" w:rsidRDefault="00384D34" w:rsidP="002B2580">
            <w:pPr>
              <w:rPr>
                <w:rFonts w:ascii="Arial" w:hAnsi="Arial" w:cs="Arial"/>
                <w:sz w:val="20"/>
              </w:rPr>
            </w:pPr>
            <w:r w:rsidRPr="004E416F">
              <w:rPr>
                <w:rFonts w:ascii="Arial" w:hAnsi="Arial" w:cs="Arial"/>
                <w:sz w:val="20"/>
              </w:rPr>
              <w:t>Sch. Trnavského (od Harmincovej po Saratovskú)</w:t>
            </w:r>
          </w:p>
        </w:tc>
        <w:tc>
          <w:tcPr>
            <w:tcW w:w="1142" w:type="dxa"/>
            <w:tcBorders>
              <w:top w:val="nil"/>
              <w:left w:val="nil"/>
              <w:bottom w:val="single" w:sz="4" w:space="0" w:color="auto"/>
              <w:right w:val="single" w:sz="4" w:space="0" w:color="auto"/>
            </w:tcBorders>
            <w:shd w:val="clear" w:color="auto" w:fill="FFFF00"/>
            <w:noWrap/>
            <w:vAlign w:val="bottom"/>
          </w:tcPr>
          <w:p w14:paraId="4AEF3A8D"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6A619F3"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D3E5A3E" w14:textId="77777777" w:rsidR="00384D34" w:rsidRPr="004E416F" w:rsidRDefault="00384D34" w:rsidP="002B2580">
            <w:pPr>
              <w:jc w:val="right"/>
              <w:rPr>
                <w:rFonts w:ascii="Arial" w:hAnsi="Arial"/>
                <w:sz w:val="20"/>
              </w:rPr>
            </w:pPr>
          </w:p>
        </w:tc>
      </w:tr>
      <w:tr w:rsidR="00384D34" w:rsidRPr="004E416F" w14:paraId="5C3BE245"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D15DFC9"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B371C3A" w14:textId="77777777" w:rsidR="00384D34" w:rsidRPr="004E416F" w:rsidRDefault="00384D34" w:rsidP="002B2580">
            <w:pPr>
              <w:rPr>
                <w:rFonts w:ascii="Arial" w:hAnsi="Arial" w:cs="Arial"/>
                <w:b/>
                <w:bCs/>
                <w:sz w:val="20"/>
              </w:rPr>
            </w:pPr>
            <w:r w:rsidRPr="004E416F">
              <w:rPr>
                <w:rFonts w:ascii="Arial" w:hAnsi="Arial" w:cs="Arial"/>
                <w:b/>
                <w:bCs/>
                <w:sz w:val="20"/>
              </w:rPr>
              <w:t>Štepná</w:t>
            </w:r>
          </w:p>
        </w:tc>
        <w:tc>
          <w:tcPr>
            <w:tcW w:w="599" w:type="dxa"/>
            <w:tcBorders>
              <w:top w:val="nil"/>
              <w:left w:val="nil"/>
              <w:bottom w:val="single" w:sz="4" w:space="0" w:color="auto"/>
              <w:right w:val="single" w:sz="4" w:space="0" w:color="auto"/>
            </w:tcBorders>
            <w:shd w:val="clear" w:color="auto" w:fill="auto"/>
            <w:noWrap/>
            <w:vAlign w:val="bottom"/>
            <w:hideMark/>
          </w:tcPr>
          <w:p w14:paraId="1C42C0CD"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47EB493F"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2865C862" w14:textId="77777777" w:rsidR="00384D34" w:rsidRPr="004E416F" w:rsidRDefault="00384D34" w:rsidP="002B2580">
            <w:pPr>
              <w:jc w:val="right"/>
              <w:rPr>
                <w:rFonts w:ascii="Arial" w:hAnsi="Arial" w:cs="Arial"/>
                <w:sz w:val="20"/>
              </w:rPr>
            </w:pPr>
            <w:r w:rsidRPr="004E416F">
              <w:rPr>
                <w:rFonts w:ascii="Arial" w:hAnsi="Arial" w:cs="Arial"/>
                <w:sz w:val="20"/>
              </w:rPr>
              <w:t>270,73</w:t>
            </w:r>
          </w:p>
        </w:tc>
        <w:tc>
          <w:tcPr>
            <w:tcW w:w="1820" w:type="dxa"/>
            <w:tcBorders>
              <w:top w:val="nil"/>
              <w:left w:val="nil"/>
              <w:bottom w:val="single" w:sz="4" w:space="0" w:color="auto"/>
              <w:right w:val="single" w:sz="4" w:space="0" w:color="auto"/>
            </w:tcBorders>
            <w:shd w:val="clear" w:color="auto" w:fill="auto"/>
            <w:noWrap/>
            <w:vAlign w:val="bottom"/>
            <w:hideMark/>
          </w:tcPr>
          <w:p w14:paraId="63C530EA"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1EF26EA1" w14:textId="77777777" w:rsidR="00384D34" w:rsidRPr="004E416F" w:rsidRDefault="00384D34" w:rsidP="002B2580">
            <w:pPr>
              <w:rPr>
                <w:rFonts w:ascii="Arial" w:hAnsi="Arial" w:cs="Arial"/>
                <w:sz w:val="20"/>
              </w:rPr>
            </w:pPr>
            <w:r w:rsidRPr="004E416F">
              <w:rPr>
                <w:rFonts w:ascii="Arial" w:hAnsi="Arial" w:cs="Arial"/>
                <w:sz w:val="20"/>
              </w:rPr>
              <w:t>Štepná</w:t>
            </w:r>
          </w:p>
        </w:tc>
        <w:tc>
          <w:tcPr>
            <w:tcW w:w="1142" w:type="dxa"/>
            <w:tcBorders>
              <w:top w:val="nil"/>
              <w:left w:val="nil"/>
              <w:bottom w:val="single" w:sz="4" w:space="0" w:color="auto"/>
              <w:right w:val="single" w:sz="4" w:space="0" w:color="auto"/>
            </w:tcBorders>
            <w:shd w:val="clear" w:color="auto" w:fill="FFFF00"/>
            <w:noWrap/>
            <w:vAlign w:val="bottom"/>
          </w:tcPr>
          <w:p w14:paraId="558AE65C"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CB44963"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B703F5F" w14:textId="77777777" w:rsidR="00384D34" w:rsidRPr="004E416F" w:rsidRDefault="00384D34" w:rsidP="002B2580">
            <w:pPr>
              <w:jc w:val="right"/>
              <w:rPr>
                <w:rFonts w:ascii="Arial" w:hAnsi="Arial"/>
                <w:sz w:val="20"/>
              </w:rPr>
            </w:pPr>
          </w:p>
        </w:tc>
      </w:tr>
      <w:tr w:rsidR="00384D34" w:rsidRPr="004E416F" w14:paraId="55D4C6E0"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0646B34"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27716037" w14:textId="77777777" w:rsidR="00384D34" w:rsidRPr="004E416F" w:rsidRDefault="00384D34" w:rsidP="002B2580">
            <w:pPr>
              <w:rPr>
                <w:rFonts w:ascii="Arial" w:hAnsi="Arial" w:cs="Arial"/>
                <w:b/>
                <w:bCs/>
                <w:sz w:val="20"/>
              </w:rPr>
            </w:pPr>
            <w:r w:rsidRPr="004E416F">
              <w:rPr>
                <w:rFonts w:ascii="Arial" w:hAnsi="Arial" w:cs="Arial"/>
                <w:b/>
                <w:bCs/>
                <w:sz w:val="20"/>
              </w:rPr>
              <w:t>Štepná</w:t>
            </w:r>
          </w:p>
        </w:tc>
        <w:tc>
          <w:tcPr>
            <w:tcW w:w="599" w:type="dxa"/>
            <w:tcBorders>
              <w:top w:val="nil"/>
              <w:left w:val="nil"/>
              <w:bottom w:val="single" w:sz="4" w:space="0" w:color="auto"/>
              <w:right w:val="single" w:sz="4" w:space="0" w:color="auto"/>
            </w:tcBorders>
            <w:shd w:val="clear" w:color="auto" w:fill="auto"/>
            <w:noWrap/>
            <w:vAlign w:val="bottom"/>
            <w:hideMark/>
          </w:tcPr>
          <w:p w14:paraId="4384EBE8"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5D5B07E9"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084B4D50" w14:textId="77777777" w:rsidR="00384D34" w:rsidRPr="004E416F" w:rsidRDefault="00384D34" w:rsidP="002B2580">
            <w:pPr>
              <w:jc w:val="right"/>
              <w:rPr>
                <w:rFonts w:ascii="Arial" w:hAnsi="Arial" w:cs="Arial"/>
                <w:sz w:val="20"/>
              </w:rPr>
            </w:pPr>
            <w:r w:rsidRPr="004E416F">
              <w:rPr>
                <w:rFonts w:ascii="Arial" w:hAnsi="Arial" w:cs="Arial"/>
                <w:sz w:val="20"/>
              </w:rPr>
              <w:t>396,82</w:t>
            </w:r>
          </w:p>
        </w:tc>
        <w:tc>
          <w:tcPr>
            <w:tcW w:w="1820" w:type="dxa"/>
            <w:tcBorders>
              <w:top w:val="nil"/>
              <w:left w:val="nil"/>
              <w:bottom w:val="single" w:sz="4" w:space="0" w:color="auto"/>
              <w:right w:val="single" w:sz="4" w:space="0" w:color="auto"/>
            </w:tcBorders>
            <w:shd w:val="clear" w:color="auto" w:fill="auto"/>
            <w:noWrap/>
            <w:vAlign w:val="bottom"/>
            <w:hideMark/>
          </w:tcPr>
          <w:p w14:paraId="4BE1BD78"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2E2E8268" w14:textId="77777777" w:rsidR="00384D34" w:rsidRPr="004E416F" w:rsidRDefault="00384D34" w:rsidP="002B2580">
            <w:pPr>
              <w:rPr>
                <w:rFonts w:ascii="Arial" w:hAnsi="Arial" w:cs="Arial"/>
                <w:sz w:val="20"/>
              </w:rPr>
            </w:pPr>
            <w:r w:rsidRPr="004E416F">
              <w:rPr>
                <w:rFonts w:ascii="Arial" w:hAnsi="Arial" w:cs="Arial"/>
                <w:sz w:val="20"/>
              </w:rPr>
              <w:t>Štepná</w:t>
            </w:r>
          </w:p>
        </w:tc>
        <w:tc>
          <w:tcPr>
            <w:tcW w:w="1142" w:type="dxa"/>
            <w:tcBorders>
              <w:top w:val="nil"/>
              <w:left w:val="nil"/>
              <w:bottom w:val="single" w:sz="4" w:space="0" w:color="auto"/>
              <w:right w:val="single" w:sz="4" w:space="0" w:color="auto"/>
            </w:tcBorders>
            <w:shd w:val="clear" w:color="auto" w:fill="FFFF00"/>
            <w:noWrap/>
            <w:vAlign w:val="bottom"/>
          </w:tcPr>
          <w:p w14:paraId="494D9324"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012B13B"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8260684" w14:textId="77777777" w:rsidR="00384D34" w:rsidRPr="004E416F" w:rsidRDefault="00384D34" w:rsidP="002B2580">
            <w:pPr>
              <w:jc w:val="right"/>
              <w:rPr>
                <w:rFonts w:ascii="Arial" w:hAnsi="Arial"/>
                <w:sz w:val="20"/>
              </w:rPr>
            </w:pPr>
          </w:p>
        </w:tc>
      </w:tr>
      <w:tr w:rsidR="00384D34" w:rsidRPr="004E416F" w14:paraId="1B200024"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EDE5FCE"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40E5946" w14:textId="77777777" w:rsidR="00384D34" w:rsidRPr="004E416F" w:rsidRDefault="00384D34" w:rsidP="002B2580">
            <w:pPr>
              <w:rPr>
                <w:rFonts w:ascii="Arial" w:hAnsi="Arial" w:cs="Arial"/>
                <w:b/>
                <w:bCs/>
                <w:sz w:val="20"/>
              </w:rPr>
            </w:pPr>
            <w:r w:rsidRPr="004E416F">
              <w:rPr>
                <w:rFonts w:ascii="Arial" w:hAnsi="Arial" w:cs="Arial"/>
                <w:b/>
                <w:bCs/>
                <w:sz w:val="20"/>
              </w:rPr>
              <w:t>Žatevná</w:t>
            </w:r>
          </w:p>
        </w:tc>
        <w:tc>
          <w:tcPr>
            <w:tcW w:w="599" w:type="dxa"/>
            <w:tcBorders>
              <w:top w:val="nil"/>
              <w:left w:val="nil"/>
              <w:bottom w:val="single" w:sz="4" w:space="0" w:color="auto"/>
              <w:right w:val="single" w:sz="4" w:space="0" w:color="auto"/>
            </w:tcBorders>
            <w:shd w:val="clear" w:color="auto" w:fill="auto"/>
            <w:noWrap/>
            <w:vAlign w:val="bottom"/>
            <w:hideMark/>
          </w:tcPr>
          <w:p w14:paraId="05839A71"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24C88385"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3B6A4E13" w14:textId="77777777" w:rsidR="00384D34" w:rsidRPr="004E416F" w:rsidRDefault="00384D34" w:rsidP="002B2580">
            <w:pPr>
              <w:jc w:val="right"/>
              <w:rPr>
                <w:rFonts w:ascii="Arial" w:hAnsi="Arial" w:cs="Arial"/>
                <w:sz w:val="20"/>
              </w:rPr>
            </w:pPr>
            <w:r w:rsidRPr="004E416F">
              <w:rPr>
                <w:rFonts w:ascii="Arial" w:hAnsi="Arial" w:cs="Arial"/>
                <w:sz w:val="20"/>
              </w:rPr>
              <w:t>584,88</w:t>
            </w:r>
          </w:p>
        </w:tc>
        <w:tc>
          <w:tcPr>
            <w:tcW w:w="1820" w:type="dxa"/>
            <w:tcBorders>
              <w:top w:val="nil"/>
              <w:left w:val="nil"/>
              <w:bottom w:val="single" w:sz="4" w:space="0" w:color="auto"/>
              <w:right w:val="single" w:sz="4" w:space="0" w:color="auto"/>
            </w:tcBorders>
            <w:shd w:val="clear" w:color="auto" w:fill="auto"/>
            <w:noWrap/>
            <w:vAlign w:val="bottom"/>
            <w:hideMark/>
          </w:tcPr>
          <w:p w14:paraId="7841F0B0"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14BB7C36" w14:textId="77777777" w:rsidR="00384D34" w:rsidRPr="004E416F" w:rsidRDefault="00384D34" w:rsidP="002B2580">
            <w:pPr>
              <w:rPr>
                <w:rFonts w:ascii="Arial" w:hAnsi="Arial" w:cs="Arial"/>
                <w:sz w:val="20"/>
              </w:rPr>
            </w:pPr>
            <w:r w:rsidRPr="004E416F">
              <w:rPr>
                <w:rFonts w:ascii="Arial" w:hAnsi="Arial" w:cs="Arial"/>
                <w:sz w:val="20"/>
              </w:rPr>
              <w:t>Žatevná</w:t>
            </w:r>
          </w:p>
        </w:tc>
        <w:tc>
          <w:tcPr>
            <w:tcW w:w="1142" w:type="dxa"/>
            <w:tcBorders>
              <w:top w:val="nil"/>
              <w:left w:val="nil"/>
              <w:bottom w:val="single" w:sz="4" w:space="0" w:color="auto"/>
              <w:right w:val="single" w:sz="4" w:space="0" w:color="auto"/>
            </w:tcBorders>
            <w:shd w:val="clear" w:color="auto" w:fill="FFFF00"/>
            <w:noWrap/>
            <w:vAlign w:val="bottom"/>
          </w:tcPr>
          <w:p w14:paraId="7798E93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0382618"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51A4042" w14:textId="77777777" w:rsidR="00384D34" w:rsidRPr="004E416F" w:rsidRDefault="00384D34" w:rsidP="002B2580">
            <w:pPr>
              <w:jc w:val="right"/>
              <w:rPr>
                <w:rFonts w:ascii="Arial" w:hAnsi="Arial"/>
                <w:sz w:val="20"/>
              </w:rPr>
            </w:pPr>
          </w:p>
        </w:tc>
      </w:tr>
      <w:tr w:rsidR="00384D34" w:rsidRPr="004E416F" w14:paraId="27CA420C"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5B22897"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ECBF596" w14:textId="77777777" w:rsidR="00384D34" w:rsidRPr="004E416F" w:rsidRDefault="00384D34" w:rsidP="002B2580">
            <w:pPr>
              <w:rPr>
                <w:rFonts w:ascii="Arial" w:hAnsi="Arial" w:cs="Arial"/>
                <w:b/>
                <w:bCs/>
                <w:sz w:val="20"/>
              </w:rPr>
            </w:pPr>
            <w:r w:rsidRPr="004E416F">
              <w:rPr>
                <w:rFonts w:ascii="Arial" w:hAnsi="Arial" w:cs="Arial"/>
                <w:b/>
                <w:bCs/>
                <w:sz w:val="20"/>
              </w:rPr>
              <w:t>Žatevná</w:t>
            </w:r>
          </w:p>
        </w:tc>
        <w:tc>
          <w:tcPr>
            <w:tcW w:w="599" w:type="dxa"/>
            <w:tcBorders>
              <w:top w:val="nil"/>
              <w:left w:val="nil"/>
              <w:bottom w:val="single" w:sz="4" w:space="0" w:color="auto"/>
              <w:right w:val="single" w:sz="4" w:space="0" w:color="auto"/>
            </w:tcBorders>
            <w:shd w:val="clear" w:color="auto" w:fill="auto"/>
            <w:noWrap/>
            <w:vAlign w:val="bottom"/>
            <w:hideMark/>
          </w:tcPr>
          <w:p w14:paraId="41992EF8"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2CABB1C4"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51CF8598" w14:textId="77777777" w:rsidR="00384D34" w:rsidRPr="004E416F" w:rsidRDefault="00384D34" w:rsidP="002B2580">
            <w:pPr>
              <w:jc w:val="right"/>
              <w:rPr>
                <w:rFonts w:ascii="Arial" w:hAnsi="Arial" w:cs="Arial"/>
                <w:sz w:val="20"/>
              </w:rPr>
            </w:pPr>
            <w:r w:rsidRPr="004E416F">
              <w:rPr>
                <w:rFonts w:ascii="Arial" w:hAnsi="Arial" w:cs="Arial"/>
                <w:sz w:val="20"/>
              </w:rPr>
              <w:t>568,25</w:t>
            </w:r>
          </w:p>
        </w:tc>
        <w:tc>
          <w:tcPr>
            <w:tcW w:w="1820" w:type="dxa"/>
            <w:tcBorders>
              <w:top w:val="nil"/>
              <w:left w:val="nil"/>
              <w:bottom w:val="single" w:sz="4" w:space="0" w:color="auto"/>
              <w:right w:val="single" w:sz="4" w:space="0" w:color="auto"/>
            </w:tcBorders>
            <w:shd w:val="clear" w:color="auto" w:fill="auto"/>
            <w:noWrap/>
            <w:vAlign w:val="bottom"/>
            <w:hideMark/>
          </w:tcPr>
          <w:p w14:paraId="2144E672"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6B496F2A" w14:textId="77777777" w:rsidR="00384D34" w:rsidRPr="004E416F" w:rsidRDefault="00384D34" w:rsidP="002B2580">
            <w:pPr>
              <w:rPr>
                <w:rFonts w:ascii="Arial" w:hAnsi="Arial" w:cs="Arial"/>
                <w:sz w:val="20"/>
              </w:rPr>
            </w:pPr>
            <w:r w:rsidRPr="004E416F">
              <w:rPr>
                <w:rFonts w:ascii="Arial" w:hAnsi="Arial" w:cs="Arial"/>
                <w:sz w:val="20"/>
              </w:rPr>
              <w:t>Žatevná</w:t>
            </w:r>
          </w:p>
        </w:tc>
        <w:tc>
          <w:tcPr>
            <w:tcW w:w="1142" w:type="dxa"/>
            <w:tcBorders>
              <w:top w:val="nil"/>
              <w:left w:val="nil"/>
              <w:bottom w:val="single" w:sz="4" w:space="0" w:color="auto"/>
              <w:right w:val="single" w:sz="4" w:space="0" w:color="auto"/>
            </w:tcBorders>
            <w:shd w:val="clear" w:color="auto" w:fill="FFFF00"/>
            <w:noWrap/>
            <w:vAlign w:val="bottom"/>
          </w:tcPr>
          <w:p w14:paraId="7B3A9098"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0CA1E9E"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5054F91" w14:textId="77777777" w:rsidR="00384D34" w:rsidRPr="004E416F" w:rsidRDefault="00384D34" w:rsidP="002B2580">
            <w:pPr>
              <w:jc w:val="right"/>
              <w:rPr>
                <w:rFonts w:ascii="Arial" w:hAnsi="Arial"/>
                <w:sz w:val="20"/>
              </w:rPr>
            </w:pPr>
          </w:p>
        </w:tc>
      </w:tr>
      <w:tr w:rsidR="00384D34" w:rsidRPr="004E416F" w14:paraId="75274544"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5548E12"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7DAF57E" w14:textId="77777777" w:rsidR="00384D34" w:rsidRPr="004E416F" w:rsidRDefault="00384D34" w:rsidP="002B2580">
            <w:pPr>
              <w:rPr>
                <w:rFonts w:ascii="Arial" w:hAnsi="Arial" w:cs="Arial"/>
                <w:b/>
                <w:bCs/>
                <w:sz w:val="20"/>
              </w:rPr>
            </w:pPr>
            <w:r w:rsidRPr="004E416F">
              <w:rPr>
                <w:rFonts w:ascii="Arial" w:hAnsi="Arial" w:cs="Arial"/>
                <w:b/>
                <w:bCs/>
                <w:sz w:val="20"/>
              </w:rPr>
              <w:t>Cesta II/505</w:t>
            </w:r>
          </w:p>
        </w:tc>
        <w:tc>
          <w:tcPr>
            <w:tcW w:w="599" w:type="dxa"/>
            <w:tcBorders>
              <w:top w:val="nil"/>
              <w:left w:val="nil"/>
              <w:bottom w:val="single" w:sz="4" w:space="0" w:color="auto"/>
              <w:right w:val="single" w:sz="4" w:space="0" w:color="auto"/>
            </w:tcBorders>
            <w:shd w:val="clear" w:color="auto" w:fill="auto"/>
            <w:noWrap/>
            <w:vAlign w:val="bottom"/>
            <w:hideMark/>
          </w:tcPr>
          <w:p w14:paraId="5608E260" w14:textId="77777777" w:rsidR="00384D34" w:rsidRPr="004E416F" w:rsidRDefault="00384D34" w:rsidP="002B2580">
            <w:pPr>
              <w:jc w:val="center"/>
              <w:rPr>
                <w:rFonts w:ascii="Arial" w:hAnsi="Arial" w:cs="Arial"/>
                <w:sz w:val="20"/>
              </w:rPr>
            </w:pPr>
            <w:r w:rsidRPr="004E416F">
              <w:rPr>
                <w:rFonts w:ascii="Arial" w:hAnsi="Arial" w:cs="Arial"/>
                <w:sz w:val="20"/>
              </w:rPr>
              <w:t>566</w:t>
            </w:r>
          </w:p>
        </w:tc>
        <w:tc>
          <w:tcPr>
            <w:tcW w:w="1102" w:type="dxa"/>
            <w:tcBorders>
              <w:top w:val="nil"/>
              <w:left w:val="nil"/>
              <w:bottom w:val="single" w:sz="4" w:space="0" w:color="auto"/>
              <w:right w:val="single" w:sz="4" w:space="0" w:color="auto"/>
            </w:tcBorders>
            <w:shd w:val="clear" w:color="auto" w:fill="auto"/>
            <w:noWrap/>
            <w:vAlign w:val="bottom"/>
            <w:hideMark/>
          </w:tcPr>
          <w:p w14:paraId="2DE16387"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3AB4060A" w14:textId="77777777" w:rsidR="00384D34" w:rsidRPr="004E416F" w:rsidRDefault="00384D34" w:rsidP="002B2580">
            <w:pPr>
              <w:jc w:val="right"/>
              <w:rPr>
                <w:rFonts w:ascii="Arial" w:hAnsi="Arial" w:cs="Arial"/>
                <w:sz w:val="20"/>
              </w:rPr>
            </w:pPr>
            <w:r w:rsidRPr="004E416F">
              <w:rPr>
                <w:rFonts w:ascii="Arial" w:hAnsi="Arial" w:cs="Arial"/>
                <w:sz w:val="20"/>
              </w:rPr>
              <w:t>563,17</w:t>
            </w:r>
          </w:p>
        </w:tc>
        <w:tc>
          <w:tcPr>
            <w:tcW w:w="1820" w:type="dxa"/>
            <w:tcBorders>
              <w:top w:val="nil"/>
              <w:left w:val="nil"/>
              <w:bottom w:val="single" w:sz="4" w:space="0" w:color="auto"/>
              <w:right w:val="single" w:sz="4" w:space="0" w:color="auto"/>
            </w:tcBorders>
            <w:shd w:val="clear" w:color="auto" w:fill="auto"/>
            <w:noWrap/>
            <w:vAlign w:val="bottom"/>
            <w:hideMark/>
          </w:tcPr>
          <w:p w14:paraId="275878DD"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082177DA" w14:textId="77777777" w:rsidR="00384D34" w:rsidRPr="004E416F" w:rsidRDefault="00384D34" w:rsidP="002B2580">
            <w:pPr>
              <w:rPr>
                <w:rFonts w:ascii="Arial" w:hAnsi="Arial" w:cs="Arial"/>
                <w:sz w:val="20"/>
              </w:rPr>
            </w:pPr>
            <w:r w:rsidRPr="004E416F">
              <w:rPr>
                <w:rFonts w:ascii="Arial" w:hAnsi="Arial" w:cs="Arial"/>
                <w:sz w:val="20"/>
              </w:rPr>
              <w:t>Cesta II/505</w:t>
            </w:r>
          </w:p>
        </w:tc>
        <w:tc>
          <w:tcPr>
            <w:tcW w:w="1142" w:type="dxa"/>
            <w:tcBorders>
              <w:top w:val="nil"/>
              <w:left w:val="nil"/>
              <w:bottom w:val="single" w:sz="4" w:space="0" w:color="auto"/>
              <w:right w:val="single" w:sz="4" w:space="0" w:color="auto"/>
            </w:tcBorders>
            <w:shd w:val="clear" w:color="auto" w:fill="FFFF00"/>
            <w:noWrap/>
            <w:vAlign w:val="bottom"/>
          </w:tcPr>
          <w:p w14:paraId="06FF9734"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658516D"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5388A87" w14:textId="77777777" w:rsidR="00384D34" w:rsidRPr="004E416F" w:rsidRDefault="00384D34" w:rsidP="002B2580">
            <w:pPr>
              <w:jc w:val="right"/>
              <w:rPr>
                <w:rFonts w:ascii="Arial" w:hAnsi="Arial"/>
                <w:sz w:val="20"/>
              </w:rPr>
            </w:pPr>
          </w:p>
        </w:tc>
      </w:tr>
      <w:tr w:rsidR="00384D34" w:rsidRPr="004E416F" w14:paraId="227C33F5"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E9934F0"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690E97A" w14:textId="77777777" w:rsidR="00384D34" w:rsidRPr="004E416F" w:rsidRDefault="00384D34" w:rsidP="002B2580">
            <w:pPr>
              <w:rPr>
                <w:rFonts w:ascii="Arial" w:hAnsi="Arial" w:cs="Arial"/>
                <w:b/>
                <w:bCs/>
                <w:sz w:val="20"/>
              </w:rPr>
            </w:pPr>
            <w:r w:rsidRPr="004E416F">
              <w:rPr>
                <w:rFonts w:ascii="Arial" w:hAnsi="Arial" w:cs="Arial"/>
                <w:b/>
                <w:bCs/>
                <w:sz w:val="20"/>
              </w:rPr>
              <w:t>Cesta II/505</w:t>
            </w:r>
          </w:p>
        </w:tc>
        <w:tc>
          <w:tcPr>
            <w:tcW w:w="599" w:type="dxa"/>
            <w:tcBorders>
              <w:top w:val="nil"/>
              <w:left w:val="nil"/>
              <w:bottom w:val="single" w:sz="4" w:space="0" w:color="auto"/>
              <w:right w:val="single" w:sz="4" w:space="0" w:color="auto"/>
            </w:tcBorders>
            <w:shd w:val="clear" w:color="auto" w:fill="auto"/>
            <w:noWrap/>
            <w:vAlign w:val="bottom"/>
            <w:hideMark/>
          </w:tcPr>
          <w:p w14:paraId="1059C4C4" w14:textId="77777777" w:rsidR="00384D34" w:rsidRPr="004E416F" w:rsidRDefault="00384D34" w:rsidP="002B2580">
            <w:pPr>
              <w:jc w:val="center"/>
              <w:rPr>
                <w:rFonts w:ascii="Arial" w:hAnsi="Arial" w:cs="Arial"/>
                <w:sz w:val="20"/>
              </w:rPr>
            </w:pPr>
            <w:r w:rsidRPr="004E416F">
              <w:rPr>
                <w:rFonts w:ascii="Arial" w:hAnsi="Arial" w:cs="Arial"/>
                <w:sz w:val="20"/>
              </w:rPr>
              <w:t>566</w:t>
            </w:r>
          </w:p>
        </w:tc>
        <w:tc>
          <w:tcPr>
            <w:tcW w:w="1102" w:type="dxa"/>
            <w:tcBorders>
              <w:top w:val="nil"/>
              <w:left w:val="nil"/>
              <w:bottom w:val="single" w:sz="4" w:space="0" w:color="auto"/>
              <w:right w:val="single" w:sz="4" w:space="0" w:color="auto"/>
            </w:tcBorders>
            <w:shd w:val="clear" w:color="auto" w:fill="auto"/>
            <w:noWrap/>
            <w:vAlign w:val="bottom"/>
            <w:hideMark/>
          </w:tcPr>
          <w:p w14:paraId="5EDE45B4"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1024F491" w14:textId="77777777" w:rsidR="00384D34" w:rsidRPr="004E416F" w:rsidRDefault="00384D34" w:rsidP="002B2580">
            <w:pPr>
              <w:jc w:val="right"/>
              <w:rPr>
                <w:rFonts w:ascii="Arial" w:hAnsi="Arial" w:cs="Arial"/>
                <w:sz w:val="20"/>
              </w:rPr>
            </w:pPr>
            <w:r w:rsidRPr="004E416F">
              <w:rPr>
                <w:rFonts w:ascii="Arial" w:hAnsi="Arial" w:cs="Arial"/>
                <w:sz w:val="20"/>
              </w:rPr>
              <w:t>304,10</w:t>
            </w:r>
          </w:p>
        </w:tc>
        <w:tc>
          <w:tcPr>
            <w:tcW w:w="1820" w:type="dxa"/>
            <w:tcBorders>
              <w:top w:val="nil"/>
              <w:left w:val="nil"/>
              <w:bottom w:val="single" w:sz="4" w:space="0" w:color="auto"/>
              <w:right w:val="single" w:sz="4" w:space="0" w:color="auto"/>
            </w:tcBorders>
            <w:shd w:val="clear" w:color="auto" w:fill="auto"/>
            <w:noWrap/>
            <w:vAlign w:val="bottom"/>
            <w:hideMark/>
          </w:tcPr>
          <w:p w14:paraId="74C720E9"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16467A5E" w14:textId="77777777" w:rsidR="00384D34" w:rsidRPr="004E416F" w:rsidRDefault="00384D34" w:rsidP="002B2580">
            <w:pPr>
              <w:rPr>
                <w:rFonts w:ascii="Arial" w:hAnsi="Arial" w:cs="Arial"/>
                <w:sz w:val="20"/>
              </w:rPr>
            </w:pPr>
            <w:r w:rsidRPr="004E416F">
              <w:rPr>
                <w:rFonts w:ascii="Arial" w:hAnsi="Arial" w:cs="Arial"/>
                <w:sz w:val="20"/>
              </w:rPr>
              <w:t>Cesta II/505</w:t>
            </w:r>
          </w:p>
        </w:tc>
        <w:tc>
          <w:tcPr>
            <w:tcW w:w="1142" w:type="dxa"/>
            <w:tcBorders>
              <w:top w:val="nil"/>
              <w:left w:val="nil"/>
              <w:bottom w:val="single" w:sz="4" w:space="0" w:color="auto"/>
              <w:right w:val="single" w:sz="4" w:space="0" w:color="auto"/>
            </w:tcBorders>
            <w:shd w:val="clear" w:color="auto" w:fill="FFFF00"/>
            <w:noWrap/>
            <w:vAlign w:val="bottom"/>
          </w:tcPr>
          <w:p w14:paraId="28D11508"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820A62D"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793F720" w14:textId="77777777" w:rsidR="00384D34" w:rsidRPr="004E416F" w:rsidRDefault="00384D34" w:rsidP="002B2580">
            <w:pPr>
              <w:jc w:val="right"/>
              <w:rPr>
                <w:rFonts w:ascii="Arial" w:hAnsi="Arial"/>
                <w:sz w:val="20"/>
              </w:rPr>
            </w:pPr>
          </w:p>
        </w:tc>
      </w:tr>
      <w:tr w:rsidR="00384D34" w:rsidRPr="004E416F" w14:paraId="7D2BE267"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1E213B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291B7241" w14:textId="77777777" w:rsidR="00384D34" w:rsidRPr="004E416F" w:rsidRDefault="00384D34" w:rsidP="002B2580">
            <w:pPr>
              <w:rPr>
                <w:rFonts w:ascii="Arial" w:hAnsi="Arial" w:cs="Arial"/>
                <w:b/>
                <w:bCs/>
                <w:sz w:val="20"/>
              </w:rPr>
            </w:pPr>
            <w:r w:rsidRPr="004E416F">
              <w:rPr>
                <w:rFonts w:ascii="Arial" w:hAnsi="Arial" w:cs="Arial"/>
                <w:b/>
                <w:bCs/>
                <w:sz w:val="20"/>
              </w:rPr>
              <w:t>Československých tankistov</w:t>
            </w:r>
          </w:p>
        </w:tc>
        <w:tc>
          <w:tcPr>
            <w:tcW w:w="599" w:type="dxa"/>
            <w:tcBorders>
              <w:top w:val="nil"/>
              <w:left w:val="nil"/>
              <w:bottom w:val="single" w:sz="4" w:space="0" w:color="auto"/>
              <w:right w:val="single" w:sz="4" w:space="0" w:color="auto"/>
            </w:tcBorders>
            <w:shd w:val="clear" w:color="auto" w:fill="auto"/>
            <w:noWrap/>
            <w:vAlign w:val="bottom"/>
            <w:hideMark/>
          </w:tcPr>
          <w:p w14:paraId="1CFAFD7C" w14:textId="77777777" w:rsidR="00384D34" w:rsidRPr="004E416F" w:rsidRDefault="00384D34" w:rsidP="002B2580">
            <w:pPr>
              <w:jc w:val="center"/>
              <w:rPr>
                <w:rFonts w:ascii="Arial" w:hAnsi="Arial" w:cs="Arial"/>
                <w:sz w:val="20"/>
              </w:rPr>
            </w:pPr>
            <w:r w:rsidRPr="004E416F">
              <w:rPr>
                <w:rFonts w:ascii="Arial" w:hAnsi="Arial" w:cs="Arial"/>
                <w:sz w:val="20"/>
              </w:rPr>
              <w:t>566</w:t>
            </w:r>
          </w:p>
        </w:tc>
        <w:tc>
          <w:tcPr>
            <w:tcW w:w="1102" w:type="dxa"/>
            <w:tcBorders>
              <w:top w:val="nil"/>
              <w:left w:val="nil"/>
              <w:bottom w:val="single" w:sz="4" w:space="0" w:color="auto"/>
              <w:right w:val="single" w:sz="4" w:space="0" w:color="auto"/>
            </w:tcBorders>
            <w:shd w:val="clear" w:color="auto" w:fill="auto"/>
            <w:noWrap/>
            <w:vAlign w:val="bottom"/>
            <w:hideMark/>
          </w:tcPr>
          <w:p w14:paraId="63DB37AA"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6BF368BF" w14:textId="77777777" w:rsidR="00384D34" w:rsidRPr="004E416F" w:rsidRDefault="00384D34" w:rsidP="002B2580">
            <w:pPr>
              <w:jc w:val="right"/>
              <w:rPr>
                <w:rFonts w:ascii="Arial" w:hAnsi="Arial" w:cs="Arial"/>
                <w:sz w:val="20"/>
              </w:rPr>
            </w:pPr>
            <w:r w:rsidRPr="004E416F">
              <w:rPr>
                <w:rFonts w:ascii="Arial" w:hAnsi="Arial" w:cs="Arial"/>
                <w:sz w:val="20"/>
              </w:rPr>
              <w:t>1 713,57</w:t>
            </w:r>
          </w:p>
        </w:tc>
        <w:tc>
          <w:tcPr>
            <w:tcW w:w="1820" w:type="dxa"/>
            <w:tcBorders>
              <w:top w:val="nil"/>
              <w:left w:val="nil"/>
              <w:bottom w:val="single" w:sz="4" w:space="0" w:color="auto"/>
              <w:right w:val="single" w:sz="4" w:space="0" w:color="auto"/>
            </w:tcBorders>
            <w:shd w:val="clear" w:color="auto" w:fill="auto"/>
            <w:noWrap/>
            <w:vAlign w:val="bottom"/>
            <w:hideMark/>
          </w:tcPr>
          <w:p w14:paraId="7406481E"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300993EC" w14:textId="77777777" w:rsidR="00384D34" w:rsidRPr="004E416F" w:rsidRDefault="00384D34" w:rsidP="002B2580">
            <w:pPr>
              <w:rPr>
                <w:rFonts w:ascii="Arial" w:hAnsi="Arial" w:cs="Arial"/>
                <w:sz w:val="20"/>
              </w:rPr>
            </w:pPr>
            <w:r w:rsidRPr="004E416F">
              <w:rPr>
                <w:rFonts w:ascii="Arial" w:hAnsi="Arial" w:cs="Arial"/>
                <w:sz w:val="20"/>
              </w:rPr>
              <w:t>Československých tankistov</w:t>
            </w:r>
          </w:p>
        </w:tc>
        <w:tc>
          <w:tcPr>
            <w:tcW w:w="1142" w:type="dxa"/>
            <w:tcBorders>
              <w:top w:val="nil"/>
              <w:left w:val="nil"/>
              <w:bottom w:val="single" w:sz="4" w:space="0" w:color="auto"/>
              <w:right w:val="single" w:sz="4" w:space="0" w:color="auto"/>
            </w:tcBorders>
            <w:shd w:val="clear" w:color="auto" w:fill="FFFF00"/>
            <w:noWrap/>
            <w:vAlign w:val="bottom"/>
          </w:tcPr>
          <w:p w14:paraId="7A7C834C"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5C5EE27"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54E053D" w14:textId="77777777" w:rsidR="00384D34" w:rsidRPr="004E416F" w:rsidRDefault="00384D34" w:rsidP="002B2580">
            <w:pPr>
              <w:jc w:val="right"/>
              <w:rPr>
                <w:rFonts w:ascii="Arial" w:hAnsi="Arial"/>
                <w:sz w:val="20"/>
              </w:rPr>
            </w:pPr>
          </w:p>
        </w:tc>
      </w:tr>
      <w:tr w:rsidR="00384D34" w:rsidRPr="004E416F" w14:paraId="63BD930F"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799832E"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74A35A1" w14:textId="77777777" w:rsidR="00384D34" w:rsidRPr="004E416F" w:rsidRDefault="00384D34" w:rsidP="002B2580">
            <w:pPr>
              <w:rPr>
                <w:rFonts w:ascii="Arial" w:hAnsi="Arial" w:cs="Arial"/>
                <w:b/>
                <w:bCs/>
                <w:sz w:val="20"/>
              </w:rPr>
            </w:pPr>
            <w:r w:rsidRPr="004E416F">
              <w:rPr>
                <w:rFonts w:ascii="Arial" w:hAnsi="Arial" w:cs="Arial"/>
                <w:b/>
                <w:bCs/>
                <w:sz w:val="20"/>
              </w:rPr>
              <w:t>Československých tankistov</w:t>
            </w:r>
          </w:p>
        </w:tc>
        <w:tc>
          <w:tcPr>
            <w:tcW w:w="599" w:type="dxa"/>
            <w:tcBorders>
              <w:top w:val="nil"/>
              <w:left w:val="nil"/>
              <w:bottom w:val="single" w:sz="4" w:space="0" w:color="auto"/>
              <w:right w:val="single" w:sz="4" w:space="0" w:color="auto"/>
            </w:tcBorders>
            <w:shd w:val="clear" w:color="auto" w:fill="auto"/>
            <w:noWrap/>
            <w:vAlign w:val="bottom"/>
            <w:hideMark/>
          </w:tcPr>
          <w:p w14:paraId="74F84AFC" w14:textId="77777777" w:rsidR="00384D34" w:rsidRPr="004E416F" w:rsidRDefault="00384D34" w:rsidP="002B2580">
            <w:pPr>
              <w:jc w:val="center"/>
              <w:rPr>
                <w:rFonts w:ascii="Arial" w:hAnsi="Arial" w:cs="Arial"/>
                <w:sz w:val="20"/>
              </w:rPr>
            </w:pPr>
            <w:r w:rsidRPr="004E416F">
              <w:rPr>
                <w:rFonts w:ascii="Arial" w:hAnsi="Arial" w:cs="Arial"/>
                <w:sz w:val="20"/>
              </w:rPr>
              <w:t>566</w:t>
            </w:r>
          </w:p>
        </w:tc>
        <w:tc>
          <w:tcPr>
            <w:tcW w:w="1102" w:type="dxa"/>
            <w:tcBorders>
              <w:top w:val="nil"/>
              <w:left w:val="nil"/>
              <w:bottom w:val="single" w:sz="4" w:space="0" w:color="auto"/>
              <w:right w:val="single" w:sz="4" w:space="0" w:color="auto"/>
            </w:tcBorders>
            <w:shd w:val="clear" w:color="auto" w:fill="auto"/>
            <w:noWrap/>
            <w:vAlign w:val="bottom"/>
            <w:hideMark/>
          </w:tcPr>
          <w:p w14:paraId="74619C28"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5FB0990D" w14:textId="77777777" w:rsidR="00384D34" w:rsidRPr="004E416F" w:rsidRDefault="00384D34" w:rsidP="002B2580">
            <w:pPr>
              <w:jc w:val="right"/>
              <w:rPr>
                <w:rFonts w:ascii="Arial" w:hAnsi="Arial" w:cs="Arial"/>
                <w:sz w:val="20"/>
              </w:rPr>
            </w:pPr>
            <w:r w:rsidRPr="004E416F">
              <w:rPr>
                <w:rFonts w:ascii="Arial" w:hAnsi="Arial" w:cs="Arial"/>
                <w:sz w:val="20"/>
              </w:rPr>
              <w:t>775,70</w:t>
            </w:r>
          </w:p>
        </w:tc>
        <w:tc>
          <w:tcPr>
            <w:tcW w:w="1820" w:type="dxa"/>
            <w:tcBorders>
              <w:top w:val="nil"/>
              <w:left w:val="nil"/>
              <w:bottom w:val="single" w:sz="4" w:space="0" w:color="auto"/>
              <w:right w:val="single" w:sz="4" w:space="0" w:color="auto"/>
            </w:tcBorders>
            <w:shd w:val="clear" w:color="auto" w:fill="auto"/>
            <w:noWrap/>
            <w:vAlign w:val="bottom"/>
            <w:hideMark/>
          </w:tcPr>
          <w:p w14:paraId="14EC5E91"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4AF4A828" w14:textId="77777777" w:rsidR="00384D34" w:rsidRPr="004E416F" w:rsidRDefault="00384D34" w:rsidP="002B2580">
            <w:pPr>
              <w:rPr>
                <w:rFonts w:ascii="Arial" w:hAnsi="Arial" w:cs="Arial"/>
                <w:sz w:val="20"/>
              </w:rPr>
            </w:pPr>
            <w:r w:rsidRPr="004E416F">
              <w:rPr>
                <w:rFonts w:ascii="Arial" w:hAnsi="Arial" w:cs="Arial"/>
                <w:sz w:val="20"/>
              </w:rPr>
              <w:t>Československých tankistov</w:t>
            </w:r>
          </w:p>
        </w:tc>
        <w:tc>
          <w:tcPr>
            <w:tcW w:w="1142" w:type="dxa"/>
            <w:tcBorders>
              <w:top w:val="nil"/>
              <w:left w:val="nil"/>
              <w:bottom w:val="single" w:sz="4" w:space="0" w:color="auto"/>
              <w:right w:val="single" w:sz="4" w:space="0" w:color="auto"/>
            </w:tcBorders>
            <w:shd w:val="clear" w:color="auto" w:fill="FFFF00"/>
            <w:noWrap/>
            <w:vAlign w:val="bottom"/>
          </w:tcPr>
          <w:p w14:paraId="26E3EB5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0C71B4E"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16F3E80" w14:textId="77777777" w:rsidR="00384D34" w:rsidRPr="004E416F" w:rsidRDefault="00384D34" w:rsidP="002B2580">
            <w:pPr>
              <w:jc w:val="right"/>
              <w:rPr>
                <w:rFonts w:ascii="Arial" w:hAnsi="Arial"/>
                <w:sz w:val="20"/>
              </w:rPr>
            </w:pPr>
          </w:p>
        </w:tc>
      </w:tr>
      <w:tr w:rsidR="00384D34" w:rsidRPr="004E416F" w14:paraId="22DC7E31"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ABF8920"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20FC994C" w14:textId="77777777" w:rsidR="00384D34" w:rsidRPr="004E416F" w:rsidRDefault="00384D34" w:rsidP="002B2580">
            <w:pPr>
              <w:rPr>
                <w:rFonts w:ascii="Arial" w:hAnsi="Arial" w:cs="Arial"/>
                <w:b/>
                <w:bCs/>
                <w:sz w:val="20"/>
              </w:rPr>
            </w:pPr>
            <w:r w:rsidRPr="004E416F">
              <w:rPr>
                <w:rFonts w:ascii="Arial" w:hAnsi="Arial" w:cs="Arial"/>
                <w:b/>
                <w:bCs/>
                <w:sz w:val="20"/>
              </w:rPr>
              <w:t>Záhorská</w:t>
            </w:r>
          </w:p>
        </w:tc>
        <w:tc>
          <w:tcPr>
            <w:tcW w:w="599" w:type="dxa"/>
            <w:tcBorders>
              <w:top w:val="nil"/>
              <w:left w:val="nil"/>
              <w:bottom w:val="single" w:sz="4" w:space="0" w:color="auto"/>
              <w:right w:val="single" w:sz="4" w:space="0" w:color="auto"/>
            </w:tcBorders>
            <w:shd w:val="clear" w:color="auto" w:fill="auto"/>
            <w:noWrap/>
            <w:vAlign w:val="bottom"/>
            <w:hideMark/>
          </w:tcPr>
          <w:p w14:paraId="1591B814" w14:textId="77777777" w:rsidR="00384D34" w:rsidRPr="004E416F" w:rsidRDefault="00384D34" w:rsidP="002B2580">
            <w:pPr>
              <w:jc w:val="center"/>
              <w:rPr>
                <w:rFonts w:ascii="Arial" w:hAnsi="Arial" w:cs="Arial"/>
                <w:sz w:val="20"/>
              </w:rPr>
            </w:pPr>
            <w:r w:rsidRPr="004E416F">
              <w:rPr>
                <w:rFonts w:ascii="Arial" w:hAnsi="Arial" w:cs="Arial"/>
                <w:sz w:val="20"/>
              </w:rPr>
              <w:t>566</w:t>
            </w:r>
          </w:p>
        </w:tc>
        <w:tc>
          <w:tcPr>
            <w:tcW w:w="1102" w:type="dxa"/>
            <w:tcBorders>
              <w:top w:val="nil"/>
              <w:left w:val="nil"/>
              <w:bottom w:val="single" w:sz="4" w:space="0" w:color="auto"/>
              <w:right w:val="single" w:sz="4" w:space="0" w:color="auto"/>
            </w:tcBorders>
            <w:shd w:val="clear" w:color="auto" w:fill="auto"/>
            <w:noWrap/>
            <w:vAlign w:val="bottom"/>
            <w:hideMark/>
          </w:tcPr>
          <w:p w14:paraId="124F84FA"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0FAD16A8" w14:textId="77777777" w:rsidR="00384D34" w:rsidRPr="004E416F" w:rsidRDefault="00384D34" w:rsidP="002B2580">
            <w:pPr>
              <w:jc w:val="right"/>
              <w:rPr>
                <w:rFonts w:ascii="Arial" w:hAnsi="Arial" w:cs="Arial"/>
                <w:sz w:val="20"/>
              </w:rPr>
            </w:pPr>
            <w:r w:rsidRPr="004E416F">
              <w:rPr>
                <w:rFonts w:ascii="Arial" w:hAnsi="Arial" w:cs="Arial"/>
                <w:sz w:val="20"/>
              </w:rPr>
              <w:t>513,09</w:t>
            </w:r>
          </w:p>
        </w:tc>
        <w:tc>
          <w:tcPr>
            <w:tcW w:w="1820" w:type="dxa"/>
            <w:tcBorders>
              <w:top w:val="nil"/>
              <w:left w:val="nil"/>
              <w:bottom w:val="single" w:sz="4" w:space="0" w:color="auto"/>
              <w:right w:val="single" w:sz="4" w:space="0" w:color="auto"/>
            </w:tcBorders>
            <w:shd w:val="clear" w:color="auto" w:fill="auto"/>
            <w:noWrap/>
            <w:vAlign w:val="bottom"/>
            <w:hideMark/>
          </w:tcPr>
          <w:p w14:paraId="7E4AE878"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1AC541B3" w14:textId="77777777" w:rsidR="00384D34" w:rsidRPr="004E416F" w:rsidRDefault="00384D34" w:rsidP="002B2580">
            <w:pPr>
              <w:rPr>
                <w:rFonts w:ascii="Arial" w:hAnsi="Arial" w:cs="Arial"/>
                <w:sz w:val="20"/>
              </w:rPr>
            </w:pPr>
            <w:r w:rsidRPr="004E416F">
              <w:rPr>
                <w:rFonts w:ascii="Arial" w:hAnsi="Arial" w:cs="Arial"/>
                <w:sz w:val="20"/>
              </w:rPr>
              <w:t>Záhorská</w:t>
            </w:r>
          </w:p>
        </w:tc>
        <w:tc>
          <w:tcPr>
            <w:tcW w:w="1142" w:type="dxa"/>
            <w:tcBorders>
              <w:top w:val="nil"/>
              <w:left w:val="nil"/>
              <w:bottom w:val="single" w:sz="4" w:space="0" w:color="auto"/>
              <w:right w:val="single" w:sz="4" w:space="0" w:color="auto"/>
            </w:tcBorders>
            <w:shd w:val="clear" w:color="auto" w:fill="FFFF00"/>
            <w:noWrap/>
            <w:vAlign w:val="bottom"/>
          </w:tcPr>
          <w:p w14:paraId="1C763E7B"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F47AEF9"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C1092CB" w14:textId="77777777" w:rsidR="00384D34" w:rsidRPr="004E416F" w:rsidRDefault="00384D34" w:rsidP="002B2580">
            <w:pPr>
              <w:jc w:val="right"/>
              <w:rPr>
                <w:rFonts w:ascii="Arial" w:hAnsi="Arial"/>
                <w:sz w:val="20"/>
              </w:rPr>
            </w:pPr>
          </w:p>
        </w:tc>
      </w:tr>
      <w:tr w:rsidR="00384D34" w:rsidRPr="004E416F" w14:paraId="02178262"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FE1EECB"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992EF83" w14:textId="77777777" w:rsidR="00384D34" w:rsidRPr="004E416F" w:rsidRDefault="00384D34" w:rsidP="002B2580">
            <w:pPr>
              <w:rPr>
                <w:rFonts w:ascii="Arial" w:hAnsi="Arial" w:cs="Arial"/>
                <w:b/>
                <w:bCs/>
                <w:sz w:val="20"/>
              </w:rPr>
            </w:pPr>
            <w:r w:rsidRPr="004E416F">
              <w:rPr>
                <w:rFonts w:ascii="Arial" w:hAnsi="Arial" w:cs="Arial"/>
                <w:b/>
                <w:bCs/>
                <w:sz w:val="20"/>
              </w:rPr>
              <w:t>Brigádnícka</w:t>
            </w:r>
          </w:p>
        </w:tc>
        <w:tc>
          <w:tcPr>
            <w:tcW w:w="599" w:type="dxa"/>
            <w:tcBorders>
              <w:top w:val="nil"/>
              <w:left w:val="nil"/>
              <w:bottom w:val="single" w:sz="4" w:space="0" w:color="auto"/>
              <w:right w:val="single" w:sz="4" w:space="0" w:color="auto"/>
            </w:tcBorders>
            <w:shd w:val="clear" w:color="auto" w:fill="auto"/>
            <w:noWrap/>
            <w:vAlign w:val="bottom"/>
            <w:hideMark/>
          </w:tcPr>
          <w:p w14:paraId="34FB418B" w14:textId="77777777" w:rsidR="00384D34" w:rsidRPr="004E416F" w:rsidRDefault="00384D34" w:rsidP="002B2580">
            <w:pPr>
              <w:jc w:val="center"/>
              <w:rPr>
                <w:rFonts w:ascii="Arial" w:hAnsi="Arial" w:cs="Arial"/>
                <w:sz w:val="20"/>
              </w:rPr>
            </w:pPr>
            <w:r w:rsidRPr="004E416F">
              <w:rPr>
                <w:rFonts w:ascii="Arial" w:hAnsi="Arial" w:cs="Arial"/>
                <w:sz w:val="20"/>
              </w:rPr>
              <w:t>567</w:t>
            </w:r>
          </w:p>
        </w:tc>
        <w:tc>
          <w:tcPr>
            <w:tcW w:w="1102" w:type="dxa"/>
            <w:tcBorders>
              <w:top w:val="nil"/>
              <w:left w:val="nil"/>
              <w:bottom w:val="single" w:sz="4" w:space="0" w:color="auto"/>
              <w:right w:val="single" w:sz="4" w:space="0" w:color="auto"/>
            </w:tcBorders>
            <w:shd w:val="clear" w:color="auto" w:fill="auto"/>
            <w:noWrap/>
            <w:vAlign w:val="bottom"/>
            <w:hideMark/>
          </w:tcPr>
          <w:p w14:paraId="260E39E1"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0ACF320D" w14:textId="77777777" w:rsidR="00384D34" w:rsidRPr="004E416F" w:rsidRDefault="00384D34" w:rsidP="002B2580">
            <w:pPr>
              <w:jc w:val="right"/>
              <w:rPr>
                <w:rFonts w:ascii="Arial" w:hAnsi="Arial" w:cs="Arial"/>
                <w:sz w:val="20"/>
              </w:rPr>
            </w:pPr>
            <w:r w:rsidRPr="004E416F">
              <w:rPr>
                <w:rFonts w:ascii="Arial" w:hAnsi="Arial" w:cs="Arial"/>
                <w:sz w:val="20"/>
              </w:rPr>
              <w:t>727,36</w:t>
            </w:r>
          </w:p>
        </w:tc>
        <w:tc>
          <w:tcPr>
            <w:tcW w:w="1820" w:type="dxa"/>
            <w:tcBorders>
              <w:top w:val="nil"/>
              <w:left w:val="nil"/>
              <w:bottom w:val="single" w:sz="4" w:space="0" w:color="auto"/>
              <w:right w:val="single" w:sz="4" w:space="0" w:color="auto"/>
            </w:tcBorders>
            <w:shd w:val="clear" w:color="auto" w:fill="auto"/>
            <w:noWrap/>
            <w:vAlign w:val="bottom"/>
            <w:hideMark/>
          </w:tcPr>
          <w:p w14:paraId="49BFD0DF" w14:textId="77777777" w:rsidR="00384D34" w:rsidRPr="004E416F" w:rsidRDefault="00384D34" w:rsidP="002B2580">
            <w:pPr>
              <w:jc w:val="center"/>
              <w:rPr>
                <w:rFonts w:ascii="Arial" w:hAnsi="Arial" w:cs="Arial"/>
                <w:sz w:val="20"/>
              </w:rPr>
            </w:pPr>
            <w:r w:rsidRPr="004E416F">
              <w:rPr>
                <w:rFonts w:ascii="Arial" w:hAnsi="Arial" w:cs="Arial"/>
                <w:sz w:val="20"/>
              </w:rPr>
              <w:t>Devín</w:t>
            </w:r>
          </w:p>
        </w:tc>
        <w:tc>
          <w:tcPr>
            <w:tcW w:w="1720" w:type="dxa"/>
            <w:tcBorders>
              <w:top w:val="nil"/>
              <w:left w:val="nil"/>
              <w:bottom w:val="single" w:sz="4" w:space="0" w:color="auto"/>
              <w:right w:val="single" w:sz="4" w:space="0" w:color="auto"/>
            </w:tcBorders>
            <w:shd w:val="clear" w:color="auto" w:fill="auto"/>
            <w:vAlign w:val="bottom"/>
            <w:hideMark/>
          </w:tcPr>
          <w:p w14:paraId="5EBCE509" w14:textId="77777777" w:rsidR="00384D34" w:rsidRPr="004E416F" w:rsidRDefault="00384D34" w:rsidP="002B2580">
            <w:pPr>
              <w:rPr>
                <w:rFonts w:ascii="Arial" w:hAnsi="Arial" w:cs="Arial"/>
                <w:sz w:val="20"/>
              </w:rPr>
            </w:pPr>
            <w:r w:rsidRPr="004E416F">
              <w:rPr>
                <w:rFonts w:ascii="Arial" w:hAnsi="Arial" w:cs="Arial"/>
                <w:sz w:val="20"/>
              </w:rPr>
              <w:t>Brigádnická</w:t>
            </w:r>
          </w:p>
        </w:tc>
        <w:tc>
          <w:tcPr>
            <w:tcW w:w="1142" w:type="dxa"/>
            <w:tcBorders>
              <w:top w:val="nil"/>
              <w:left w:val="nil"/>
              <w:bottom w:val="single" w:sz="4" w:space="0" w:color="auto"/>
              <w:right w:val="single" w:sz="4" w:space="0" w:color="auto"/>
            </w:tcBorders>
            <w:shd w:val="clear" w:color="auto" w:fill="FFFF00"/>
            <w:noWrap/>
            <w:vAlign w:val="bottom"/>
          </w:tcPr>
          <w:p w14:paraId="0FAB64F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D4BF66C"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6395FA8" w14:textId="77777777" w:rsidR="00384D34" w:rsidRPr="004E416F" w:rsidRDefault="00384D34" w:rsidP="002B2580">
            <w:pPr>
              <w:jc w:val="right"/>
              <w:rPr>
                <w:rFonts w:ascii="Arial" w:hAnsi="Arial"/>
                <w:sz w:val="20"/>
              </w:rPr>
            </w:pPr>
          </w:p>
        </w:tc>
      </w:tr>
      <w:tr w:rsidR="00384D34" w:rsidRPr="004E416F" w14:paraId="0677DAB7"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AF18E9D"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FF912E5" w14:textId="77777777" w:rsidR="00384D34" w:rsidRPr="004E416F" w:rsidRDefault="00384D34" w:rsidP="002B2580">
            <w:pPr>
              <w:rPr>
                <w:rFonts w:ascii="Arial" w:hAnsi="Arial" w:cs="Arial"/>
                <w:b/>
                <w:bCs/>
                <w:sz w:val="20"/>
              </w:rPr>
            </w:pPr>
            <w:r w:rsidRPr="004E416F">
              <w:rPr>
                <w:rFonts w:ascii="Arial" w:hAnsi="Arial" w:cs="Arial"/>
                <w:b/>
                <w:bCs/>
                <w:sz w:val="20"/>
              </w:rPr>
              <w:t>Brigádnícka</w:t>
            </w:r>
          </w:p>
        </w:tc>
        <w:tc>
          <w:tcPr>
            <w:tcW w:w="599" w:type="dxa"/>
            <w:tcBorders>
              <w:top w:val="nil"/>
              <w:left w:val="nil"/>
              <w:bottom w:val="single" w:sz="4" w:space="0" w:color="auto"/>
              <w:right w:val="single" w:sz="4" w:space="0" w:color="auto"/>
            </w:tcBorders>
            <w:shd w:val="clear" w:color="auto" w:fill="auto"/>
            <w:noWrap/>
            <w:vAlign w:val="bottom"/>
            <w:hideMark/>
          </w:tcPr>
          <w:p w14:paraId="1156E7AF" w14:textId="77777777" w:rsidR="00384D34" w:rsidRPr="004E416F" w:rsidRDefault="00384D34" w:rsidP="002B2580">
            <w:pPr>
              <w:jc w:val="center"/>
              <w:rPr>
                <w:rFonts w:ascii="Arial" w:hAnsi="Arial" w:cs="Arial"/>
                <w:sz w:val="20"/>
              </w:rPr>
            </w:pPr>
            <w:r w:rsidRPr="004E416F">
              <w:rPr>
                <w:rFonts w:ascii="Arial" w:hAnsi="Arial" w:cs="Arial"/>
                <w:sz w:val="20"/>
              </w:rPr>
              <w:t>567</w:t>
            </w:r>
          </w:p>
        </w:tc>
        <w:tc>
          <w:tcPr>
            <w:tcW w:w="1102" w:type="dxa"/>
            <w:tcBorders>
              <w:top w:val="nil"/>
              <w:left w:val="nil"/>
              <w:bottom w:val="single" w:sz="4" w:space="0" w:color="auto"/>
              <w:right w:val="single" w:sz="4" w:space="0" w:color="auto"/>
            </w:tcBorders>
            <w:shd w:val="clear" w:color="auto" w:fill="auto"/>
            <w:noWrap/>
            <w:vAlign w:val="bottom"/>
            <w:hideMark/>
          </w:tcPr>
          <w:p w14:paraId="4E02EE3A"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617A161D" w14:textId="77777777" w:rsidR="00384D34" w:rsidRPr="004E416F" w:rsidRDefault="00384D34" w:rsidP="002B2580">
            <w:pPr>
              <w:jc w:val="right"/>
              <w:rPr>
                <w:rFonts w:ascii="Arial" w:hAnsi="Arial" w:cs="Arial"/>
                <w:sz w:val="20"/>
              </w:rPr>
            </w:pPr>
            <w:r w:rsidRPr="004E416F">
              <w:rPr>
                <w:rFonts w:ascii="Arial" w:hAnsi="Arial" w:cs="Arial"/>
                <w:sz w:val="20"/>
              </w:rPr>
              <w:t>92,31</w:t>
            </w:r>
          </w:p>
        </w:tc>
        <w:tc>
          <w:tcPr>
            <w:tcW w:w="1820" w:type="dxa"/>
            <w:tcBorders>
              <w:top w:val="nil"/>
              <w:left w:val="nil"/>
              <w:bottom w:val="single" w:sz="4" w:space="0" w:color="auto"/>
              <w:right w:val="single" w:sz="4" w:space="0" w:color="auto"/>
            </w:tcBorders>
            <w:shd w:val="clear" w:color="auto" w:fill="auto"/>
            <w:noWrap/>
            <w:vAlign w:val="bottom"/>
            <w:hideMark/>
          </w:tcPr>
          <w:p w14:paraId="23AF37B8" w14:textId="77777777" w:rsidR="00384D34" w:rsidRPr="004E416F" w:rsidRDefault="00384D34" w:rsidP="002B2580">
            <w:pPr>
              <w:jc w:val="center"/>
              <w:rPr>
                <w:rFonts w:ascii="Arial" w:hAnsi="Arial" w:cs="Arial"/>
                <w:sz w:val="20"/>
              </w:rPr>
            </w:pPr>
            <w:r w:rsidRPr="004E416F">
              <w:rPr>
                <w:rFonts w:ascii="Arial" w:hAnsi="Arial" w:cs="Arial"/>
                <w:sz w:val="20"/>
              </w:rPr>
              <w:t>Devín</w:t>
            </w:r>
          </w:p>
        </w:tc>
        <w:tc>
          <w:tcPr>
            <w:tcW w:w="1720" w:type="dxa"/>
            <w:tcBorders>
              <w:top w:val="nil"/>
              <w:left w:val="nil"/>
              <w:bottom w:val="single" w:sz="4" w:space="0" w:color="auto"/>
              <w:right w:val="single" w:sz="4" w:space="0" w:color="auto"/>
            </w:tcBorders>
            <w:shd w:val="clear" w:color="auto" w:fill="auto"/>
            <w:vAlign w:val="bottom"/>
            <w:hideMark/>
          </w:tcPr>
          <w:p w14:paraId="13F957E0" w14:textId="77777777" w:rsidR="00384D34" w:rsidRPr="004E416F" w:rsidRDefault="00384D34" w:rsidP="002B2580">
            <w:pPr>
              <w:rPr>
                <w:rFonts w:ascii="Arial" w:hAnsi="Arial" w:cs="Arial"/>
                <w:sz w:val="20"/>
              </w:rPr>
            </w:pPr>
            <w:r w:rsidRPr="004E416F">
              <w:rPr>
                <w:rFonts w:ascii="Arial" w:hAnsi="Arial" w:cs="Arial"/>
                <w:sz w:val="20"/>
              </w:rPr>
              <w:t>Brigádnícka</w:t>
            </w:r>
          </w:p>
        </w:tc>
        <w:tc>
          <w:tcPr>
            <w:tcW w:w="1142" w:type="dxa"/>
            <w:tcBorders>
              <w:top w:val="nil"/>
              <w:left w:val="nil"/>
              <w:bottom w:val="single" w:sz="4" w:space="0" w:color="auto"/>
              <w:right w:val="single" w:sz="4" w:space="0" w:color="auto"/>
            </w:tcBorders>
            <w:shd w:val="clear" w:color="auto" w:fill="FFFF00"/>
            <w:noWrap/>
            <w:vAlign w:val="bottom"/>
          </w:tcPr>
          <w:p w14:paraId="5FACF188"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8BAE15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463DF3D" w14:textId="77777777" w:rsidR="00384D34" w:rsidRPr="004E416F" w:rsidRDefault="00384D34" w:rsidP="002B2580">
            <w:pPr>
              <w:jc w:val="right"/>
              <w:rPr>
                <w:rFonts w:ascii="Arial" w:hAnsi="Arial"/>
                <w:sz w:val="20"/>
              </w:rPr>
            </w:pPr>
          </w:p>
        </w:tc>
      </w:tr>
      <w:tr w:rsidR="00384D34" w:rsidRPr="004E416F" w14:paraId="2A93C719"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F0E50C2"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233CF7BF" w14:textId="77777777" w:rsidR="00384D34" w:rsidRPr="004E416F" w:rsidRDefault="00384D34" w:rsidP="002B2580">
            <w:pPr>
              <w:rPr>
                <w:rFonts w:ascii="Arial" w:hAnsi="Arial" w:cs="Arial"/>
                <w:b/>
                <w:bCs/>
                <w:sz w:val="20"/>
              </w:rPr>
            </w:pPr>
            <w:r w:rsidRPr="004E416F">
              <w:rPr>
                <w:rFonts w:ascii="Arial" w:hAnsi="Arial" w:cs="Arial"/>
                <w:b/>
                <w:bCs/>
                <w:sz w:val="20"/>
              </w:rPr>
              <w:t>Devínska cesta</w:t>
            </w:r>
          </w:p>
        </w:tc>
        <w:tc>
          <w:tcPr>
            <w:tcW w:w="599" w:type="dxa"/>
            <w:tcBorders>
              <w:top w:val="nil"/>
              <w:left w:val="nil"/>
              <w:bottom w:val="single" w:sz="4" w:space="0" w:color="auto"/>
              <w:right w:val="single" w:sz="4" w:space="0" w:color="auto"/>
            </w:tcBorders>
            <w:shd w:val="clear" w:color="auto" w:fill="auto"/>
            <w:noWrap/>
            <w:vAlign w:val="bottom"/>
            <w:hideMark/>
          </w:tcPr>
          <w:p w14:paraId="74F928FC" w14:textId="77777777" w:rsidR="00384D34" w:rsidRPr="004E416F" w:rsidRDefault="00384D34" w:rsidP="002B2580">
            <w:pPr>
              <w:jc w:val="center"/>
              <w:rPr>
                <w:rFonts w:ascii="Arial" w:hAnsi="Arial" w:cs="Arial"/>
                <w:sz w:val="20"/>
              </w:rPr>
            </w:pPr>
            <w:r w:rsidRPr="004E416F">
              <w:rPr>
                <w:rFonts w:ascii="Arial" w:hAnsi="Arial" w:cs="Arial"/>
                <w:sz w:val="20"/>
              </w:rPr>
              <w:t>567</w:t>
            </w:r>
          </w:p>
        </w:tc>
        <w:tc>
          <w:tcPr>
            <w:tcW w:w="1102" w:type="dxa"/>
            <w:tcBorders>
              <w:top w:val="nil"/>
              <w:left w:val="nil"/>
              <w:bottom w:val="single" w:sz="4" w:space="0" w:color="auto"/>
              <w:right w:val="single" w:sz="4" w:space="0" w:color="auto"/>
            </w:tcBorders>
            <w:shd w:val="clear" w:color="auto" w:fill="auto"/>
            <w:noWrap/>
            <w:vAlign w:val="bottom"/>
            <w:hideMark/>
          </w:tcPr>
          <w:p w14:paraId="15A63A25"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251154D1" w14:textId="77777777" w:rsidR="00384D34" w:rsidRPr="004E416F" w:rsidRDefault="00384D34" w:rsidP="002B2580">
            <w:pPr>
              <w:jc w:val="right"/>
              <w:rPr>
                <w:rFonts w:ascii="Arial" w:hAnsi="Arial" w:cs="Arial"/>
                <w:sz w:val="20"/>
              </w:rPr>
            </w:pPr>
            <w:r w:rsidRPr="004E416F">
              <w:rPr>
                <w:rFonts w:ascii="Arial" w:hAnsi="Arial" w:cs="Arial"/>
                <w:sz w:val="20"/>
              </w:rPr>
              <w:t>671,53</w:t>
            </w:r>
          </w:p>
        </w:tc>
        <w:tc>
          <w:tcPr>
            <w:tcW w:w="1820" w:type="dxa"/>
            <w:tcBorders>
              <w:top w:val="nil"/>
              <w:left w:val="nil"/>
              <w:bottom w:val="single" w:sz="4" w:space="0" w:color="auto"/>
              <w:right w:val="single" w:sz="4" w:space="0" w:color="auto"/>
            </w:tcBorders>
            <w:shd w:val="clear" w:color="auto" w:fill="auto"/>
            <w:noWrap/>
            <w:vAlign w:val="bottom"/>
            <w:hideMark/>
          </w:tcPr>
          <w:p w14:paraId="24EF9252" w14:textId="77777777" w:rsidR="00384D34" w:rsidRPr="004E416F" w:rsidRDefault="00384D34" w:rsidP="002B2580">
            <w:pPr>
              <w:jc w:val="center"/>
              <w:rPr>
                <w:rFonts w:ascii="Arial" w:hAnsi="Arial" w:cs="Arial"/>
                <w:sz w:val="20"/>
              </w:rPr>
            </w:pPr>
            <w:r w:rsidRPr="004E416F">
              <w:rPr>
                <w:rFonts w:ascii="Arial" w:hAnsi="Arial" w:cs="Arial"/>
                <w:sz w:val="20"/>
              </w:rPr>
              <w:t>Devín</w:t>
            </w:r>
          </w:p>
        </w:tc>
        <w:tc>
          <w:tcPr>
            <w:tcW w:w="1720" w:type="dxa"/>
            <w:tcBorders>
              <w:top w:val="nil"/>
              <w:left w:val="nil"/>
              <w:bottom w:val="single" w:sz="4" w:space="0" w:color="auto"/>
              <w:right w:val="single" w:sz="4" w:space="0" w:color="auto"/>
            </w:tcBorders>
            <w:shd w:val="clear" w:color="auto" w:fill="auto"/>
            <w:vAlign w:val="bottom"/>
            <w:hideMark/>
          </w:tcPr>
          <w:p w14:paraId="15CD16B4" w14:textId="77777777" w:rsidR="00384D34" w:rsidRPr="004E416F" w:rsidRDefault="00384D34" w:rsidP="002B2580">
            <w:pPr>
              <w:rPr>
                <w:rFonts w:ascii="Arial" w:hAnsi="Arial" w:cs="Arial"/>
                <w:sz w:val="20"/>
              </w:rPr>
            </w:pPr>
            <w:r w:rsidRPr="004E416F">
              <w:rPr>
                <w:rFonts w:ascii="Arial" w:hAnsi="Arial" w:cs="Arial"/>
                <w:sz w:val="20"/>
              </w:rPr>
              <w:t>Devínska cesta</w:t>
            </w:r>
          </w:p>
        </w:tc>
        <w:tc>
          <w:tcPr>
            <w:tcW w:w="1142" w:type="dxa"/>
            <w:tcBorders>
              <w:top w:val="nil"/>
              <w:left w:val="nil"/>
              <w:bottom w:val="single" w:sz="4" w:space="0" w:color="auto"/>
              <w:right w:val="single" w:sz="4" w:space="0" w:color="auto"/>
            </w:tcBorders>
            <w:shd w:val="clear" w:color="auto" w:fill="FFFF00"/>
            <w:noWrap/>
            <w:vAlign w:val="bottom"/>
          </w:tcPr>
          <w:p w14:paraId="77ECB2BB"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E91AABE"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55009C6" w14:textId="77777777" w:rsidR="00384D34" w:rsidRPr="004E416F" w:rsidRDefault="00384D34" w:rsidP="002B2580">
            <w:pPr>
              <w:jc w:val="right"/>
              <w:rPr>
                <w:rFonts w:ascii="Arial" w:hAnsi="Arial"/>
                <w:sz w:val="20"/>
              </w:rPr>
            </w:pPr>
          </w:p>
        </w:tc>
      </w:tr>
      <w:tr w:rsidR="00384D34" w:rsidRPr="004E416F" w14:paraId="0F7409F8"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249DF94"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712EDE8" w14:textId="77777777" w:rsidR="00384D34" w:rsidRPr="004E416F" w:rsidRDefault="00384D34" w:rsidP="002B2580">
            <w:pPr>
              <w:rPr>
                <w:rFonts w:ascii="Arial" w:hAnsi="Arial" w:cs="Arial"/>
                <w:b/>
                <w:bCs/>
                <w:sz w:val="20"/>
              </w:rPr>
            </w:pPr>
            <w:r w:rsidRPr="004E416F">
              <w:rPr>
                <w:rFonts w:ascii="Arial" w:hAnsi="Arial" w:cs="Arial"/>
                <w:b/>
                <w:bCs/>
                <w:sz w:val="20"/>
              </w:rPr>
              <w:t>Devínska cesta</w:t>
            </w:r>
          </w:p>
        </w:tc>
        <w:tc>
          <w:tcPr>
            <w:tcW w:w="599" w:type="dxa"/>
            <w:tcBorders>
              <w:top w:val="nil"/>
              <w:left w:val="nil"/>
              <w:bottom w:val="single" w:sz="4" w:space="0" w:color="auto"/>
              <w:right w:val="single" w:sz="4" w:space="0" w:color="auto"/>
            </w:tcBorders>
            <w:shd w:val="clear" w:color="auto" w:fill="auto"/>
            <w:noWrap/>
            <w:vAlign w:val="bottom"/>
            <w:hideMark/>
          </w:tcPr>
          <w:p w14:paraId="5C3DBF83" w14:textId="77777777" w:rsidR="00384D34" w:rsidRPr="004E416F" w:rsidRDefault="00384D34" w:rsidP="002B2580">
            <w:pPr>
              <w:jc w:val="center"/>
              <w:rPr>
                <w:rFonts w:ascii="Arial" w:hAnsi="Arial" w:cs="Arial"/>
                <w:sz w:val="20"/>
              </w:rPr>
            </w:pPr>
            <w:r w:rsidRPr="004E416F">
              <w:rPr>
                <w:rFonts w:ascii="Arial" w:hAnsi="Arial" w:cs="Arial"/>
                <w:sz w:val="20"/>
              </w:rPr>
              <w:t>567</w:t>
            </w:r>
          </w:p>
        </w:tc>
        <w:tc>
          <w:tcPr>
            <w:tcW w:w="1102" w:type="dxa"/>
            <w:tcBorders>
              <w:top w:val="nil"/>
              <w:left w:val="nil"/>
              <w:bottom w:val="single" w:sz="4" w:space="0" w:color="auto"/>
              <w:right w:val="single" w:sz="4" w:space="0" w:color="auto"/>
            </w:tcBorders>
            <w:shd w:val="clear" w:color="auto" w:fill="auto"/>
            <w:noWrap/>
            <w:vAlign w:val="bottom"/>
            <w:hideMark/>
          </w:tcPr>
          <w:p w14:paraId="47E8FA74"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4FDD0344" w14:textId="77777777" w:rsidR="00384D34" w:rsidRPr="004E416F" w:rsidRDefault="00384D34" w:rsidP="002B2580">
            <w:pPr>
              <w:jc w:val="right"/>
              <w:rPr>
                <w:rFonts w:ascii="Arial" w:hAnsi="Arial" w:cs="Arial"/>
                <w:sz w:val="20"/>
              </w:rPr>
            </w:pPr>
            <w:r w:rsidRPr="004E416F">
              <w:rPr>
                <w:rFonts w:ascii="Arial" w:hAnsi="Arial" w:cs="Arial"/>
                <w:sz w:val="20"/>
              </w:rPr>
              <w:t>3 096,45</w:t>
            </w:r>
          </w:p>
        </w:tc>
        <w:tc>
          <w:tcPr>
            <w:tcW w:w="1820" w:type="dxa"/>
            <w:tcBorders>
              <w:top w:val="nil"/>
              <w:left w:val="nil"/>
              <w:bottom w:val="single" w:sz="4" w:space="0" w:color="auto"/>
              <w:right w:val="single" w:sz="4" w:space="0" w:color="auto"/>
            </w:tcBorders>
            <w:shd w:val="clear" w:color="auto" w:fill="auto"/>
            <w:noWrap/>
            <w:vAlign w:val="bottom"/>
            <w:hideMark/>
          </w:tcPr>
          <w:p w14:paraId="6CD31A59" w14:textId="77777777" w:rsidR="00384D34" w:rsidRPr="004E416F" w:rsidRDefault="00384D34" w:rsidP="002B2580">
            <w:pPr>
              <w:jc w:val="center"/>
              <w:rPr>
                <w:rFonts w:ascii="Arial" w:hAnsi="Arial" w:cs="Arial"/>
                <w:sz w:val="20"/>
              </w:rPr>
            </w:pPr>
            <w:r w:rsidRPr="004E416F">
              <w:rPr>
                <w:rFonts w:ascii="Arial" w:hAnsi="Arial" w:cs="Arial"/>
                <w:sz w:val="20"/>
              </w:rPr>
              <w:t>Devín</w:t>
            </w:r>
          </w:p>
        </w:tc>
        <w:tc>
          <w:tcPr>
            <w:tcW w:w="1720" w:type="dxa"/>
            <w:tcBorders>
              <w:top w:val="nil"/>
              <w:left w:val="nil"/>
              <w:bottom w:val="single" w:sz="4" w:space="0" w:color="auto"/>
              <w:right w:val="single" w:sz="4" w:space="0" w:color="auto"/>
            </w:tcBorders>
            <w:shd w:val="clear" w:color="auto" w:fill="auto"/>
            <w:vAlign w:val="bottom"/>
            <w:hideMark/>
          </w:tcPr>
          <w:p w14:paraId="79A6AF94" w14:textId="77777777" w:rsidR="00384D34" w:rsidRPr="004E416F" w:rsidRDefault="00384D34" w:rsidP="002B2580">
            <w:pPr>
              <w:rPr>
                <w:rFonts w:ascii="Arial" w:hAnsi="Arial" w:cs="Arial"/>
                <w:sz w:val="20"/>
              </w:rPr>
            </w:pPr>
            <w:r w:rsidRPr="004E416F">
              <w:rPr>
                <w:rFonts w:ascii="Arial" w:hAnsi="Arial" w:cs="Arial"/>
                <w:sz w:val="20"/>
              </w:rPr>
              <w:t>Devínska cesta</w:t>
            </w:r>
          </w:p>
        </w:tc>
        <w:tc>
          <w:tcPr>
            <w:tcW w:w="1142" w:type="dxa"/>
            <w:tcBorders>
              <w:top w:val="nil"/>
              <w:left w:val="nil"/>
              <w:bottom w:val="single" w:sz="4" w:space="0" w:color="auto"/>
              <w:right w:val="single" w:sz="4" w:space="0" w:color="auto"/>
            </w:tcBorders>
            <w:shd w:val="clear" w:color="auto" w:fill="FFFF00"/>
            <w:noWrap/>
            <w:vAlign w:val="bottom"/>
          </w:tcPr>
          <w:p w14:paraId="0AAACCA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57A27A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A508E68" w14:textId="77777777" w:rsidR="00384D34" w:rsidRPr="004E416F" w:rsidRDefault="00384D34" w:rsidP="002B2580">
            <w:pPr>
              <w:jc w:val="right"/>
              <w:rPr>
                <w:rFonts w:ascii="Arial" w:hAnsi="Arial"/>
                <w:sz w:val="20"/>
              </w:rPr>
            </w:pPr>
          </w:p>
        </w:tc>
      </w:tr>
      <w:tr w:rsidR="00384D34" w:rsidRPr="004E416F" w14:paraId="7FBAA2BB"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1AF2EEE"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8A8575F" w14:textId="77777777" w:rsidR="00384D34" w:rsidRPr="004E416F" w:rsidRDefault="00384D34" w:rsidP="002B2580">
            <w:pPr>
              <w:rPr>
                <w:rFonts w:ascii="Arial" w:hAnsi="Arial" w:cs="Arial"/>
                <w:b/>
                <w:bCs/>
                <w:sz w:val="20"/>
              </w:rPr>
            </w:pPr>
            <w:r w:rsidRPr="004E416F">
              <w:rPr>
                <w:rFonts w:ascii="Arial" w:hAnsi="Arial" w:cs="Arial"/>
                <w:b/>
                <w:bCs/>
                <w:sz w:val="20"/>
              </w:rPr>
              <w:t>Kremeľská</w:t>
            </w:r>
          </w:p>
        </w:tc>
        <w:tc>
          <w:tcPr>
            <w:tcW w:w="599" w:type="dxa"/>
            <w:tcBorders>
              <w:top w:val="nil"/>
              <w:left w:val="nil"/>
              <w:bottom w:val="single" w:sz="4" w:space="0" w:color="auto"/>
              <w:right w:val="single" w:sz="4" w:space="0" w:color="auto"/>
            </w:tcBorders>
            <w:shd w:val="clear" w:color="auto" w:fill="auto"/>
            <w:noWrap/>
            <w:vAlign w:val="bottom"/>
            <w:hideMark/>
          </w:tcPr>
          <w:p w14:paraId="1D2CBB8B" w14:textId="77777777" w:rsidR="00384D34" w:rsidRPr="004E416F" w:rsidRDefault="00384D34" w:rsidP="002B2580">
            <w:pPr>
              <w:jc w:val="center"/>
              <w:rPr>
                <w:rFonts w:ascii="Arial" w:hAnsi="Arial" w:cs="Arial"/>
                <w:sz w:val="20"/>
              </w:rPr>
            </w:pPr>
            <w:r w:rsidRPr="004E416F">
              <w:rPr>
                <w:rFonts w:ascii="Arial" w:hAnsi="Arial" w:cs="Arial"/>
                <w:sz w:val="20"/>
              </w:rPr>
              <w:t>567</w:t>
            </w:r>
          </w:p>
        </w:tc>
        <w:tc>
          <w:tcPr>
            <w:tcW w:w="1102" w:type="dxa"/>
            <w:tcBorders>
              <w:top w:val="nil"/>
              <w:left w:val="nil"/>
              <w:bottom w:val="single" w:sz="4" w:space="0" w:color="auto"/>
              <w:right w:val="single" w:sz="4" w:space="0" w:color="auto"/>
            </w:tcBorders>
            <w:shd w:val="clear" w:color="auto" w:fill="auto"/>
            <w:noWrap/>
            <w:vAlign w:val="bottom"/>
            <w:hideMark/>
          </w:tcPr>
          <w:p w14:paraId="582389C7"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66697FAB" w14:textId="77777777" w:rsidR="00384D34" w:rsidRPr="004E416F" w:rsidRDefault="00384D34" w:rsidP="002B2580">
            <w:pPr>
              <w:jc w:val="right"/>
              <w:rPr>
                <w:rFonts w:ascii="Arial" w:hAnsi="Arial" w:cs="Arial"/>
                <w:sz w:val="20"/>
              </w:rPr>
            </w:pPr>
            <w:r w:rsidRPr="004E416F">
              <w:rPr>
                <w:rFonts w:ascii="Arial" w:hAnsi="Arial" w:cs="Arial"/>
                <w:sz w:val="20"/>
              </w:rPr>
              <w:t>2 111,42</w:t>
            </w:r>
          </w:p>
        </w:tc>
        <w:tc>
          <w:tcPr>
            <w:tcW w:w="1820" w:type="dxa"/>
            <w:tcBorders>
              <w:top w:val="nil"/>
              <w:left w:val="nil"/>
              <w:bottom w:val="single" w:sz="4" w:space="0" w:color="auto"/>
              <w:right w:val="single" w:sz="4" w:space="0" w:color="auto"/>
            </w:tcBorders>
            <w:shd w:val="clear" w:color="auto" w:fill="auto"/>
            <w:noWrap/>
            <w:vAlign w:val="bottom"/>
            <w:hideMark/>
          </w:tcPr>
          <w:p w14:paraId="78539DEE" w14:textId="77777777" w:rsidR="00384D34" w:rsidRPr="004E416F" w:rsidRDefault="00384D34" w:rsidP="002B2580">
            <w:pPr>
              <w:jc w:val="center"/>
              <w:rPr>
                <w:rFonts w:ascii="Arial" w:hAnsi="Arial" w:cs="Arial"/>
                <w:sz w:val="20"/>
              </w:rPr>
            </w:pPr>
            <w:r w:rsidRPr="004E416F">
              <w:rPr>
                <w:rFonts w:ascii="Arial" w:hAnsi="Arial" w:cs="Arial"/>
                <w:sz w:val="20"/>
              </w:rPr>
              <w:t>Devín</w:t>
            </w:r>
          </w:p>
        </w:tc>
        <w:tc>
          <w:tcPr>
            <w:tcW w:w="1720" w:type="dxa"/>
            <w:tcBorders>
              <w:top w:val="nil"/>
              <w:left w:val="nil"/>
              <w:bottom w:val="single" w:sz="4" w:space="0" w:color="auto"/>
              <w:right w:val="single" w:sz="4" w:space="0" w:color="auto"/>
            </w:tcBorders>
            <w:shd w:val="clear" w:color="auto" w:fill="auto"/>
            <w:vAlign w:val="bottom"/>
            <w:hideMark/>
          </w:tcPr>
          <w:p w14:paraId="3ADEB95C" w14:textId="77777777" w:rsidR="00384D34" w:rsidRPr="004E416F" w:rsidRDefault="00384D34" w:rsidP="002B2580">
            <w:pPr>
              <w:rPr>
                <w:rFonts w:ascii="Arial" w:hAnsi="Arial" w:cs="Arial"/>
                <w:sz w:val="20"/>
              </w:rPr>
            </w:pPr>
            <w:r w:rsidRPr="004E416F">
              <w:rPr>
                <w:rFonts w:ascii="Arial" w:hAnsi="Arial" w:cs="Arial"/>
                <w:sz w:val="20"/>
              </w:rPr>
              <w:t>Kremeľská</w:t>
            </w:r>
          </w:p>
        </w:tc>
        <w:tc>
          <w:tcPr>
            <w:tcW w:w="1142" w:type="dxa"/>
            <w:tcBorders>
              <w:top w:val="nil"/>
              <w:left w:val="nil"/>
              <w:bottom w:val="single" w:sz="4" w:space="0" w:color="auto"/>
              <w:right w:val="single" w:sz="4" w:space="0" w:color="auto"/>
            </w:tcBorders>
            <w:shd w:val="clear" w:color="auto" w:fill="FFFF00"/>
            <w:noWrap/>
            <w:vAlign w:val="bottom"/>
          </w:tcPr>
          <w:p w14:paraId="0D79C8AE"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4146EE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EEFC738" w14:textId="77777777" w:rsidR="00384D34" w:rsidRPr="004E416F" w:rsidRDefault="00384D34" w:rsidP="002B2580">
            <w:pPr>
              <w:jc w:val="right"/>
              <w:rPr>
                <w:rFonts w:ascii="Arial" w:hAnsi="Arial"/>
                <w:sz w:val="20"/>
              </w:rPr>
            </w:pPr>
          </w:p>
        </w:tc>
      </w:tr>
      <w:tr w:rsidR="00384D34" w:rsidRPr="004E416F" w14:paraId="2ED7EBA8"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601D5A6"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F6E0290" w14:textId="77777777" w:rsidR="00384D34" w:rsidRPr="004E416F" w:rsidRDefault="00384D34" w:rsidP="002B2580">
            <w:pPr>
              <w:rPr>
                <w:rFonts w:ascii="Arial" w:hAnsi="Arial" w:cs="Arial"/>
                <w:b/>
                <w:bCs/>
                <w:sz w:val="20"/>
              </w:rPr>
            </w:pPr>
            <w:r w:rsidRPr="004E416F">
              <w:rPr>
                <w:rFonts w:ascii="Arial" w:hAnsi="Arial" w:cs="Arial"/>
                <w:b/>
                <w:bCs/>
                <w:sz w:val="20"/>
              </w:rPr>
              <w:t>Kremeľská</w:t>
            </w:r>
          </w:p>
        </w:tc>
        <w:tc>
          <w:tcPr>
            <w:tcW w:w="599" w:type="dxa"/>
            <w:tcBorders>
              <w:top w:val="nil"/>
              <w:left w:val="nil"/>
              <w:bottom w:val="single" w:sz="4" w:space="0" w:color="auto"/>
              <w:right w:val="single" w:sz="4" w:space="0" w:color="auto"/>
            </w:tcBorders>
            <w:shd w:val="clear" w:color="auto" w:fill="auto"/>
            <w:noWrap/>
            <w:vAlign w:val="bottom"/>
            <w:hideMark/>
          </w:tcPr>
          <w:p w14:paraId="3A655688" w14:textId="77777777" w:rsidR="00384D34" w:rsidRPr="004E416F" w:rsidRDefault="00384D34" w:rsidP="002B2580">
            <w:pPr>
              <w:jc w:val="center"/>
              <w:rPr>
                <w:rFonts w:ascii="Arial" w:hAnsi="Arial" w:cs="Arial"/>
                <w:sz w:val="20"/>
              </w:rPr>
            </w:pPr>
            <w:r w:rsidRPr="004E416F">
              <w:rPr>
                <w:rFonts w:ascii="Arial" w:hAnsi="Arial" w:cs="Arial"/>
                <w:sz w:val="20"/>
              </w:rPr>
              <w:t>567</w:t>
            </w:r>
          </w:p>
        </w:tc>
        <w:tc>
          <w:tcPr>
            <w:tcW w:w="1102" w:type="dxa"/>
            <w:tcBorders>
              <w:top w:val="nil"/>
              <w:left w:val="nil"/>
              <w:bottom w:val="single" w:sz="4" w:space="0" w:color="auto"/>
              <w:right w:val="single" w:sz="4" w:space="0" w:color="auto"/>
            </w:tcBorders>
            <w:shd w:val="clear" w:color="auto" w:fill="auto"/>
            <w:noWrap/>
            <w:vAlign w:val="bottom"/>
            <w:hideMark/>
          </w:tcPr>
          <w:p w14:paraId="5CB581EF"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3A46A88F" w14:textId="77777777" w:rsidR="00384D34" w:rsidRPr="004E416F" w:rsidRDefault="00384D34" w:rsidP="002B2580">
            <w:pPr>
              <w:jc w:val="right"/>
              <w:rPr>
                <w:rFonts w:ascii="Arial" w:hAnsi="Arial" w:cs="Arial"/>
                <w:sz w:val="20"/>
              </w:rPr>
            </w:pPr>
            <w:r w:rsidRPr="004E416F">
              <w:rPr>
                <w:rFonts w:ascii="Arial" w:hAnsi="Arial" w:cs="Arial"/>
                <w:sz w:val="20"/>
              </w:rPr>
              <w:t>1 616,80</w:t>
            </w:r>
          </w:p>
        </w:tc>
        <w:tc>
          <w:tcPr>
            <w:tcW w:w="1820" w:type="dxa"/>
            <w:tcBorders>
              <w:top w:val="nil"/>
              <w:left w:val="nil"/>
              <w:bottom w:val="single" w:sz="4" w:space="0" w:color="auto"/>
              <w:right w:val="single" w:sz="4" w:space="0" w:color="auto"/>
            </w:tcBorders>
            <w:shd w:val="clear" w:color="auto" w:fill="auto"/>
            <w:noWrap/>
            <w:vAlign w:val="bottom"/>
            <w:hideMark/>
          </w:tcPr>
          <w:p w14:paraId="43BD3DA8" w14:textId="77777777" w:rsidR="00384D34" w:rsidRPr="004E416F" w:rsidRDefault="00384D34" w:rsidP="002B2580">
            <w:pPr>
              <w:jc w:val="center"/>
              <w:rPr>
                <w:rFonts w:ascii="Arial" w:hAnsi="Arial" w:cs="Arial"/>
                <w:sz w:val="20"/>
              </w:rPr>
            </w:pPr>
            <w:r w:rsidRPr="004E416F">
              <w:rPr>
                <w:rFonts w:ascii="Arial" w:hAnsi="Arial" w:cs="Arial"/>
                <w:sz w:val="20"/>
              </w:rPr>
              <w:t>Devín</w:t>
            </w:r>
          </w:p>
        </w:tc>
        <w:tc>
          <w:tcPr>
            <w:tcW w:w="1720" w:type="dxa"/>
            <w:tcBorders>
              <w:top w:val="nil"/>
              <w:left w:val="nil"/>
              <w:bottom w:val="single" w:sz="4" w:space="0" w:color="auto"/>
              <w:right w:val="single" w:sz="4" w:space="0" w:color="auto"/>
            </w:tcBorders>
            <w:shd w:val="clear" w:color="auto" w:fill="auto"/>
            <w:vAlign w:val="bottom"/>
            <w:hideMark/>
          </w:tcPr>
          <w:p w14:paraId="4DF3295A" w14:textId="77777777" w:rsidR="00384D34" w:rsidRPr="004E416F" w:rsidRDefault="00384D34" w:rsidP="002B2580">
            <w:pPr>
              <w:rPr>
                <w:rFonts w:ascii="Arial" w:hAnsi="Arial" w:cs="Arial"/>
                <w:sz w:val="20"/>
              </w:rPr>
            </w:pPr>
            <w:r w:rsidRPr="004E416F">
              <w:rPr>
                <w:rFonts w:ascii="Arial" w:hAnsi="Arial" w:cs="Arial"/>
                <w:sz w:val="20"/>
              </w:rPr>
              <w:t>Kremeľská</w:t>
            </w:r>
          </w:p>
        </w:tc>
        <w:tc>
          <w:tcPr>
            <w:tcW w:w="1142" w:type="dxa"/>
            <w:tcBorders>
              <w:top w:val="nil"/>
              <w:left w:val="nil"/>
              <w:bottom w:val="single" w:sz="4" w:space="0" w:color="auto"/>
              <w:right w:val="single" w:sz="4" w:space="0" w:color="auto"/>
            </w:tcBorders>
            <w:shd w:val="clear" w:color="auto" w:fill="FFFF00"/>
            <w:noWrap/>
            <w:vAlign w:val="bottom"/>
          </w:tcPr>
          <w:p w14:paraId="04863AF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C8FC97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3312151" w14:textId="77777777" w:rsidR="00384D34" w:rsidRPr="004E416F" w:rsidRDefault="00384D34" w:rsidP="002B2580">
            <w:pPr>
              <w:jc w:val="right"/>
              <w:rPr>
                <w:rFonts w:ascii="Arial" w:hAnsi="Arial"/>
                <w:sz w:val="20"/>
              </w:rPr>
            </w:pPr>
          </w:p>
        </w:tc>
      </w:tr>
      <w:tr w:rsidR="00384D34" w:rsidRPr="004E416F" w14:paraId="1E056098"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C784D98" w14:textId="77777777" w:rsidR="00384D34" w:rsidRPr="004E416F" w:rsidRDefault="00384D34" w:rsidP="002B2580">
            <w:pPr>
              <w:jc w:val="center"/>
              <w:rPr>
                <w:rFonts w:ascii="Arial" w:hAnsi="Arial"/>
                <w:sz w:val="20"/>
              </w:rPr>
            </w:pPr>
            <w:r w:rsidRPr="004E416F">
              <w:rPr>
                <w:rFonts w:ascii="Arial" w:hAnsi="Arial"/>
                <w:sz w:val="20"/>
              </w:rPr>
              <w:lastRenderedPageBreak/>
              <w:t>2</w:t>
            </w:r>
          </w:p>
        </w:tc>
        <w:tc>
          <w:tcPr>
            <w:tcW w:w="3616" w:type="dxa"/>
            <w:tcBorders>
              <w:top w:val="nil"/>
              <w:left w:val="nil"/>
              <w:bottom w:val="single" w:sz="4" w:space="0" w:color="auto"/>
              <w:right w:val="single" w:sz="4" w:space="0" w:color="auto"/>
            </w:tcBorders>
            <w:shd w:val="clear" w:color="auto" w:fill="auto"/>
            <w:noWrap/>
            <w:vAlign w:val="bottom"/>
            <w:hideMark/>
          </w:tcPr>
          <w:p w14:paraId="1E459796" w14:textId="77777777" w:rsidR="00384D34" w:rsidRPr="004E416F" w:rsidRDefault="00384D34" w:rsidP="002B2580">
            <w:pPr>
              <w:rPr>
                <w:rFonts w:ascii="Arial" w:hAnsi="Arial" w:cs="Arial"/>
                <w:b/>
                <w:bCs/>
                <w:sz w:val="20"/>
              </w:rPr>
            </w:pPr>
            <w:r w:rsidRPr="004E416F">
              <w:rPr>
                <w:rFonts w:ascii="Arial" w:hAnsi="Arial" w:cs="Arial"/>
                <w:b/>
                <w:bCs/>
                <w:sz w:val="20"/>
              </w:rPr>
              <w:t>Slovanské nábrežie</w:t>
            </w:r>
          </w:p>
        </w:tc>
        <w:tc>
          <w:tcPr>
            <w:tcW w:w="599" w:type="dxa"/>
            <w:tcBorders>
              <w:top w:val="nil"/>
              <w:left w:val="nil"/>
              <w:bottom w:val="single" w:sz="4" w:space="0" w:color="auto"/>
              <w:right w:val="single" w:sz="4" w:space="0" w:color="auto"/>
            </w:tcBorders>
            <w:shd w:val="clear" w:color="auto" w:fill="auto"/>
            <w:noWrap/>
            <w:vAlign w:val="bottom"/>
            <w:hideMark/>
          </w:tcPr>
          <w:p w14:paraId="6ED52763" w14:textId="77777777" w:rsidR="00384D34" w:rsidRPr="004E416F" w:rsidRDefault="00384D34" w:rsidP="002B2580">
            <w:pPr>
              <w:jc w:val="center"/>
              <w:rPr>
                <w:rFonts w:ascii="Arial" w:hAnsi="Arial" w:cs="Arial"/>
                <w:sz w:val="20"/>
              </w:rPr>
            </w:pPr>
            <w:r w:rsidRPr="004E416F">
              <w:rPr>
                <w:rFonts w:ascii="Arial" w:hAnsi="Arial" w:cs="Arial"/>
                <w:sz w:val="20"/>
              </w:rPr>
              <w:t>567</w:t>
            </w:r>
          </w:p>
        </w:tc>
        <w:tc>
          <w:tcPr>
            <w:tcW w:w="1102" w:type="dxa"/>
            <w:tcBorders>
              <w:top w:val="nil"/>
              <w:left w:val="nil"/>
              <w:bottom w:val="single" w:sz="4" w:space="0" w:color="auto"/>
              <w:right w:val="single" w:sz="4" w:space="0" w:color="auto"/>
            </w:tcBorders>
            <w:shd w:val="clear" w:color="auto" w:fill="auto"/>
            <w:noWrap/>
            <w:vAlign w:val="bottom"/>
            <w:hideMark/>
          </w:tcPr>
          <w:p w14:paraId="0254EF43"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0F6B9F35" w14:textId="77777777" w:rsidR="00384D34" w:rsidRPr="004E416F" w:rsidRDefault="00384D34" w:rsidP="002B2580">
            <w:pPr>
              <w:jc w:val="right"/>
              <w:rPr>
                <w:rFonts w:ascii="Arial" w:hAnsi="Arial" w:cs="Arial"/>
                <w:sz w:val="20"/>
              </w:rPr>
            </w:pPr>
            <w:r w:rsidRPr="004E416F">
              <w:rPr>
                <w:rFonts w:ascii="Arial" w:hAnsi="Arial" w:cs="Arial"/>
                <w:sz w:val="20"/>
              </w:rPr>
              <w:t>266,41</w:t>
            </w:r>
          </w:p>
        </w:tc>
        <w:tc>
          <w:tcPr>
            <w:tcW w:w="1820" w:type="dxa"/>
            <w:tcBorders>
              <w:top w:val="nil"/>
              <w:left w:val="nil"/>
              <w:bottom w:val="single" w:sz="4" w:space="0" w:color="auto"/>
              <w:right w:val="single" w:sz="4" w:space="0" w:color="auto"/>
            </w:tcBorders>
            <w:shd w:val="clear" w:color="auto" w:fill="auto"/>
            <w:noWrap/>
            <w:vAlign w:val="bottom"/>
            <w:hideMark/>
          </w:tcPr>
          <w:p w14:paraId="2EC75AC5" w14:textId="77777777" w:rsidR="00384D34" w:rsidRPr="004E416F" w:rsidRDefault="00384D34" w:rsidP="002B2580">
            <w:pPr>
              <w:jc w:val="center"/>
              <w:rPr>
                <w:rFonts w:ascii="Arial" w:hAnsi="Arial" w:cs="Arial"/>
                <w:sz w:val="20"/>
              </w:rPr>
            </w:pPr>
            <w:r w:rsidRPr="004E416F">
              <w:rPr>
                <w:rFonts w:ascii="Arial" w:hAnsi="Arial" w:cs="Arial"/>
                <w:sz w:val="20"/>
              </w:rPr>
              <w:t>Devín</w:t>
            </w:r>
          </w:p>
        </w:tc>
        <w:tc>
          <w:tcPr>
            <w:tcW w:w="1720" w:type="dxa"/>
            <w:tcBorders>
              <w:top w:val="nil"/>
              <w:left w:val="nil"/>
              <w:bottom w:val="single" w:sz="4" w:space="0" w:color="auto"/>
              <w:right w:val="single" w:sz="4" w:space="0" w:color="auto"/>
            </w:tcBorders>
            <w:shd w:val="clear" w:color="auto" w:fill="auto"/>
            <w:vAlign w:val="bottom"/>
            <w:hideMark/>
          </w:tcPr>
          <w:p w14:paraId="30F20FFC" w14:textId="77777777" w:rsidR="00384D34" w:rsidRPr="004E416F" w:rsidRDefault="00384D34" w:rsidP="002B2580">
            <w:pPr>
              <w:rPr>
                <w:rFonts w:ascii="Arial" w:hAnsi="Arial" w:cs="Arial"/>
                <w:sz w:val="20"/>
              </w:rPr>
            </w:pPr>
            <w:r w:rsidRPr="004E416F">
              <w:rPr>
                <w:rFonts w:ascii="Arial" w:hAnsi="Arial" w:cs="Arial"/>
                <w:sz w:val="20"/>
              </w:rPr>
              <w:t>Slovanské nábrežie</w:t>
            </w:r>
          </w:p>
        </w:tc>
        <w:tc>
          <w:tcPr>
            <w:tcW w:w="1142" w:type="dxa"/>
            <w:tcBorders>
              <w:top w:val="nil"/>
              <w:left w:val="nil"/>
              <w:bottom w:val="single" w:sz="4" w:space="0" w:color="auto"/>
              <w:right w:val="single" w:sz="4" w:space="0" w:color="auto"/>
            </w:tcBorders>
            <w:shd w:val="clear" w:color="auto" w:fill="FFFF00"/>
            <w:noWrap/>
            <w:vAlign w:val="bottom"/>
          </w:tcPr>
          <w:p w14:paraId="515BF6E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01C239B"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28EDEC7" w14:textId="77777777" w:rsidR="00384D34" w:rsidRPr="004E416F" w:rsidRDefault="00384D34" w:rsidP="002B2580">
            <w:pPr>
              <w:jc w:val="right"/>
              <w:rPr>
                <w:rFonts w:ascii="Arial" w:hAnsi="Arial"/>
                <w:sz w:val="20"/>
              </w:rPr>
            </w:pPr>
          </w:p>
        </w:tc>
      </w:tr>
      <w:tr w:rsidR="00384D34" w:rsidRPr="004E416F" w14:paraId="1430F6B4"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4F577B10"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A18F877" w14:textId="77777777" w:rsidR="00384D34" w:rsidRPr="004E416F" w:rsidRDefault="00384D34" w:rsidP="002B2580">
            <w:pPr>
              <w:rPr>
                <w:rFonts w:ascii="Arial" w:hAnsi="Arial" w:cs="Arial"/>
                <w:b/>
                <w:bCs/>
                <w:sz w:val="20"/>
              </w:rPr>
            </w:pPr>
            <w:r w:rsidRPr="004E416F">
              <w:rPr>
                <w:rFonts w:ascii="Arial" w:hAnsi="Arial" w:cs="Arial"/>
                <w:b/>
                <w:bCs/>
                <w:sz w:val="20"/>
              </w:rPr>
              <w:t>Slovanské nábrežie</w:t>
            </w:r>
          </w:p>
        </w:tc>
        <w:tc>
          <w:tcPr>
            <w:tcW w:w="599" w:type="dxa"/>
            <w:tcBorders>
              <w:top w:val="nil"/>
              <w:left w:val="nil"/>
              <w:bottom w:val="single" w:sz="4" w:space="0" w:color="auto"/>
              <w:right w:val="single" w:sz="4" w:space="0" w:color="auto"/>
            </w:tcBorders>
            <w:shd w:val="clear" w:color="auto" w:fill="auto"/>
            <w:noWrap/>
            <w:vAlign w:val="bottom"/>
            <w:hideMark/>
          </w:tcPr>
          <w:p w14:paraId="5B00DD66" w14:textId="77777777" w:rsidR="00384D34" w:rsidRPr="004E416F" w:rsidRDefault="00384D34" w:rsidP="002B2580">
            <w:pPr>
              <w:jc w:val="center"/>
              <w:rPr>
                <w:rFonts w:ascii="Arial" w:hAnsi="Arial" w:cs="Arial"/>
                <w:sz w:val="20"/>
              </w:rPr>
            </w:pPr>
            <w:r w:rsidRPr="004E416F">
              <w:rPr>
                <w:rFonts w:ascii="Arial" w:hAnsi="Arial" w:cs="Arial"/>
                <w:sz w:val="20"/>
              </w:rPr>
              <w:t>567</w:t>
            </w:r>
          </w:p>
        </w:tc>
        <w:tc>
          <w:tcPr>
            <w:tcW w:w="1102" w:type="dxa"/>
            <w:tcBorders>
              <w:top w:val="nil"/>
              <w:left w:val="nil"/>
              <w:bottom w:val="single" w:sz="4" w:space="0" w:color="auto"/>
              <w:right w:val="single" w:sz="4" w:space="0" w:color="auto"/>
            </w:tcBorders>
            <w:shd w:val="clear" w:color="auto" w:fill="auto"/>
            <w:noWrap/>
            <w:vAlign w:val="bottom"/>
            <w:hideMark/>
          </w:tcPr>
          <w:p w14:paraId="4B3A68AC"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1ACE676D" w14:textId="77777777" w:rsidR="00384D34" w:rsidRPr="004E416F" w:rsidRDefault="00384D34" w:rsidP="002B2580">
            <w:pPr>
              <w:jc w:val="right"/>
              <w:rPr>
                <w:rFonts w:ascii="Arial" w:hAnsi="Arial" w:cs="Arial"/>
                <w:sz w:val="20"/>
              </w:rPr>
            </w:pPr>
            <w:r w:rsidRPr="004E416F">
              <w:rPr>
                <w:rFonts w:ascii="Arial" w:hAnsi="Arial" w:cs="Arial"/>
                <w:sz w:val="20"/>
              </w:rPr>
              <w:t>1 187,11</w:t>
            </w:r>
          </w:p>
        </w:tc>
        <w:tc>
          <w:tcPr>
            <w:tcW w:w="1820" w:type="dxa"/>
            <w:tcBorders>
              <w:top w:val="nil"/>
              <w:left w:val="nil"/>
              <w:bottom w:val="single" w:sz="4" w:space="0" w:color="auto"/>
              <w:right w:val="single" w:sz="4" w:space="0" w:color="auto"/>
            </w:tcBorders>
            <w:shd w:val="clear" w:color="auto" w:fill="auto"/>
            <w:noWrap/>
            <w:vAlign w:val="bottom"/>
            <w:hideMark/>
          </w:tcPr>
          <w:p w14:paraId="7B628B5F" w14:textId="77777777" w:rsidR="00384D34" w:rsidRPr="004E416F" w:rsidRDefault="00384D34" w:rsidP="002B2580">
            <w:pPr>
              <w:jc w:val="center"/>
              <w:rPr>
                <w:rFonts w:ascii="Arial" w:hAnsi="Arial" w:cs="Arial"/>
                <w:sz w:val="20"/>
              </w:rPr>
            </w:pPr>
            <w:r w:rsidRPr="004E416F">
              <w:rPr>
                <w:rFonts w:ascii="Arial" w:hAnsi="Arial" w:cs="Arial"/>
                <w:sz w:val="20"/>
              </w:rPr>
              <w:t>Devín</w:t>
            </w:r>
          </w:p>
        </w:tc>
        <w:tc>
          <w:tcPr>
            <w:tcW w:w="1720" w:type="dxa"/>
            <w:tcBorders>
              <w:top w:val="nil"/>
              <w:left w:val="nil"/>
              <w:bottom w:val="single" w:sz="4" w:space="0" w:color="auto"/>
              <w:right w:val="single" w:sz="4" w:space="0" w:color="auto"/>
            </w:tcBorders>
            <w:shd w:val="clear" w:color="auto" w:fill="auto"/>
            <w:vAlign w:val="bottom"/>
            <w:hideMark/>
          </w:tcPr>
          <w:p w14:paraId="0E89C65B" w14:textId="77777777" w:rsidR="00384D34" w:rsidRPr="004E416F" w:rsidRDefault="00384D34" w:rsidP="002B2580">
            <w:pPr>
              <w:rPr>
                <w:rFonts w:ascii="Arial" w:hAnsi="Arial" w:cs="Arial"/>
                <w:sz w:val="20"/>
              </w:rPr>
            </w:pPr>
            <w:r w:rsidRPr="004E416F">
              <w:rPr>
                <w:rFonts w:ascii="Arial" w:hAnsi="Arial" w:cs="Arial"/>
                <w:sz w:val="20"/>
              </w:rPr>
              <w:t>Slovanské nábrežie</w:t>
            </w:r>
          </w:p>
        </w:tc>
        <w:tc>
          <w:tcPr>
            <w:tcW w:w="1142" w:type="dxa"/>
            <w:tcBorders>
              <w:top w:val="nil"/>
              <w:left w:val="nil"/>
              <w:bottom w:val="single" w:sz="4" w:space="0" w:color="auto"/>
              <w:right w:val="single" w:sz="4" w:space="0" w:color="auto"/>
            </w:tcBorders>
            <w:shd w:val="clear" w:color="auto" w:fill="FFFF00"/>
            <w:noWrap/>
            <w:vAlign w:val="bottom"/>
          </w:tcPr>
          <w:p w14:paraId="568B5ADD"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B29A6E7"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7F4C4DC" w14:textId="77777777" w:rsidR="00384D34" w:rsidRPr="004E416F" w:rsidRDefault="00384D34" w:rsidP="002B2580">
            <w:pPr>
              <w:jc w:val="right"/>
              <w:rPr>
                <w:rFonts w:ascii="Arial" w:hAnsi="Arial"/>
                <w:sz w:val="20"/>
              </w:rPr>
            </w:pPr>
          </w:p>
        </w:tc>
      </w:tr>
      <w:tr w:rsidR="00384D34" w:rsidRPr="004E416F" w14:paraId="3A231F0C"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5751582"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7C6E5F4" w14:textId="77777777" w:rsidR="00384D34" w:rsidRPr="004E416F" w:rsidRDefault="00384D34" w:rsidP="002B2580">
            <w:pPr>
              <w:rPr>
                <w:rFonts w:ascii="Arial" w:hAnsi="Arial" w:cs="Arial"/>
                <w:b/>
                <w:bCs/>
                <w:sz w:val="20"/>
              </w:rPr>
            </w:pPr>
            <w:r w:rsidRPr="004E416F">
              <w:rPr>
                <w:rFonts w:ascii="Arial" w:hAnsi="Arial" w:cs="Arial"/>
                <w:b/>
                <w:bCs/>
                <w:sz w:val="20"/>
              </w:rPr>
              <w:t>Bratislavská</w:t>
            </w:r>
          </w:p>
        </w:tc>
        <w:tc>
          <w:tcPr>
            <w:tcW w:w="599" w:type="dxa"/>
            <w:tcBorders>
              <w:top w:val="nil"/>
              <w:left w:val="nil"/>
              <w:bottom w:val="single" w:sz="4" w:space="0" w:color="auto"/>
              <w:right w:val="single" w:sz="4" w:space="0" w:color="auto"/>
            </w:tcBorders>
            <w:shd w:val="clear" w:color="auto" w:fill="auto"/>
            <w:noWrap/>
            <w:vAlign w:val="bottom"/>
            <w:hideMark/>
          </w:tcPr>
          <w:p w14:paraId="5470B7A7"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03425EBC"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2438F657" w14:textId="77777777" w:rsidR="00384D34" w:rsidRPr="004E416F" w:rsidRDefault="00384D34" w:rsidP="002B2580">
            <w:pPr>
              <w:jc w:val="right"/>
              <w:rPr>
                <w:rFonts w:ascii="Arial" w:hAnsi="Arial" w:cs="Arial"/>
                <w:sz w:val="20"/>
              </w:rPr>
            </w:pPr>
            <w:r w:rsidRPr="004E416F">
              <w:rPr>
                <w:rFonts w:ascii="Arial" w:hAnsi="Arial" w:cs="Arial"/>
                <w:sz w:val="20"/>
              </w:rPr>
              <w:t>827,28</w:t>
            </w:r>
          </w:p>
        </w:tc>
        <w:tc>
          <w:tcPr>
            <w:tcW w:w="1820" w:type="dxa"/>
            <w:tcBorders>
              <w:top w:val="nil"/>
              <w:left w:val="nil"/>
              <w:bottom w:val="single" w:sz="4" w:space="0" w:color="auto"/>
              <w:right w:val="single" w:sz="4" w:space="0" w:color="auto"/>
            </w:tcBorders>
            <w:shd w:val="clear" w:color="auto" w:fill="auto"/>
            <w:noWrap/>
            <w:vAlign w:val="bottom"/>
            <w:hideMark/>
          </w:tcPr>
          <w:p w14:paraId="384F293F"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4FEE24DC" w14:textId="77777777" w:rsidR="00384D34" w:rsidRPr="004E416F" w:rsidRDefault="00384D34" w:rsidP="002B2580">
            <w:pPr>
              <w:rPr>
                <w:rFonts w:ascii="Arial" w:hAnsi="Arial" w:cs="Arial"/>
                <w:sz w:val="20"/>
              </w:rPr>
            </w:pPr>
            <w:r w:rsidRPr="004E416F">
              <w:rPr>
                <w:rFonts w:ascii="Arial" w:hAnsi="Arial" w:cs="Arial"/>
                <w:sz w:val="20"/>
              </w:rPr>
              <w:t>Bratislavská</w:t>
            </w:r>
          </w:p>
        </w:tc>
        <w:tc>
          <w:tcPr>
            <w:tcW w:w="1142" w:type="dxa"/>
            <w:tcBorders>
              <w:top w:val="nil"/>
              <w:left w:val="nil"/>
              <w:bottom w:val="single" w:sz="4" w:space="0" w:color="auto"/>
              <w:right w:val="single" w:sz="4" w:space="0" w:color="auto"/>
            </w:tcBorders>
            <w:shd w:val="clear" w:color="auto" w:fill="FFFF00"/>
            <w:noWrap/>
            <w:vAlign w:val="bottom"/>
          </w:tcPr>
          <w:p w14:paraId="7E08F6FE"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8F85DC4"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B320CD5" w14:textId="77777777" w:rsidR="00384D34" w:rsidRPr="004E416F" w:rsidRDefault="00384D34" w:rsidP="002B2580">
            <w:pPr>
              <w:jc w:val="right"/>
              <w:rPr>
                <w:rFonts w:ascii="Arial" w:hAnsi="Arial"/>
                <w:sz w:val="20"/>
              </w:rPr>
            </w:pPr>
          </w:p>
        </w:tc>
      </w:tr>
      <w:tr w:rsidR="00384D34" w:rsidRPr="004E416F" w14:paraId="7C2F1526"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06AD6C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DBDFB03" w14:textId="77777777" w:rsidR="00384D34" w:rsidRPr="004E416F" w:rsidRDefault="00384D34" w:rsidP="002B2580">
            <w:pPr>
              <w:rPr>
                <w:rFonts w:ascii="Arial" w:hAnsi="Arial" w:cs="Arial"/>
                <w:b/>
                <w:bCs/>
                <w:sz w:val="20"/>
              </w:rPr>
            </w:pPr>
            <w:r w:rsidRPr="004E416F">
              <w:rPr>
                <w:rFonts w:ascii="Arial" w:hAnsi="Arial" w:cs="Arial"/>
                <w:b/>
                <w:bCs/>
                <w:sz w:val="20"/>
              </w:rPr>
              <w:t>Bratislavská</w:t>
            </w:r>
          </w:p>
        </w:tc>
        <w:tc>
          <w:tcPr>
            <w:tcW w:w="599" w:type="dxa"/>
            <w:tcBorders>
              <w:top w:val="nil"/>
              <w:left w:val="nil"/>
              <w:bottom w:val="single" w:sz="4" w:space="0" w:color="auto"/>
              <w:right w:val="single" w:sz="4" w:space="0" w:color="auto"/>
            </w:tcBorders>
            <w:shd w:val="clear" w:color="auto" w:fill="auto"/>
            <w:noWrap/>
            <w:vAlign w:val="bottom"/>
            <w:hideMark/>
          </w:tcPr>
          <w:p w14:paraId="0C538BD1"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7C278FB6"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14C14191" w14:textId="77777777" w:rsidR="00384D34" w:rsidRPr="004E416F" w:rsidRDefault="00384D34" w:rsidP="002B2580">
            <w:pPr>
              <w:jc w:val="right"/>
              <w:rPr>
                <w:rFonts w:ascii="Arial" w:hAnsi="Arial" w:cs="Arial"/>
                <w:sz w:val="20"/>
              </w:rPr>
            </w:pPr>
            <w:r w:rsidRPr="004E416F">
              <w:rPr>
                <w:rFonts w:ascii="Arial" w:hAnsi="Arial" w:cs="Arial"/>
                <w:sz w:val="20"/>
              </w:rPr>
              <w:t>1 610,48</w:t>
            </w:r>
          </w:p>
        </w:tc>
        <w:tc>
          <w:tcPr>
            <w:tcW w:w="1820" w:type="dxa"/>
            <w:tcBorders>
              <w:top w:val="nil"/>
              <w:left w:val="nil"/>
              <w:bottom w:val="single" w:sz="4" w:space="0" w:color="auto"/>
              <w:right w:val="single" w:sz="4" w:space="0" w:color="auto"/>
            </w:tcBorders>
            <w:shd w:val="clear" w:color="auto" w:fill="auto"/>
            <w:noWrap/>
            <w:vAlign w:val="bottom"/>
            <w:hideMark/>
          </w:tcPr>
          <w:p w14:paraId="54FD024F"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094E781B" w14:textId="77777777" w:rsidR="00384D34" w:rsidRPr="004E416F" w:rsidRDefault="00384D34" w:rsidP="002B2580">
            <w:pPr>
              <w:rPr>
                <w:rFonts w:ascii="Arial" w:hAnsi="Arial" w:cs="Arial"/>
                <w:sz w:val="20"/>
              </w:rPr>
            </w:pPr>
            <w:r w:rsidRPr="004E416F">
              <w:rPr>
                <w:rFonts w:ascii="Arial" w:hAnsi="Arial" w:cs="Arial"/>
                <w:sz w:val="20"/>
              </w:rPr>
              <w:t>Bratislavská</w:t>
            </w:r>
          </w:p>
        </w:tc>
        <w:tc>
          <w:tcPr>
            <w:tcW w:w="1142" w:type="dxa"/>
            <w:tcBorders>
              <w:top w:val="nil"/>
              <w:left w:val="nil"/>
              <w:bottom w:val="single" w:sz="4" w:space="0" w:color="auto"/>
              <w:right w:val="single" w:sz="4" w:space="0" w:color="auto"/>
            </w:tcBorders>
            <w:shd w:val="clear" w:color="auto" w:fill="FFFF00"/>
            <w:noWrap/>
            <w:vAlign w:val="bottom"/>
          </w:tcPr>
          <w:p w14:paraId="22624A66"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FCCF370"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4A3D4FF" w14:textId="77777777" w:rsidR="00384D34" w:rsidRPr="004E416F" w:rsidRDefault="00384D34" w:rsidP="002B2580">
            <w:pPr>
              <w:jc w:val="right"/>
              <w:rPr>
                <w:rFonts w:ascii="Arial" w:hAnsi="Arial"/>
                <w:sz w:val="20"/>
              </w:rPr>
            </w:pPr>
          </w:p>
        </w:tc>
      </w:tr>
      <w:tr w:rsidR="00384D34" w:rsidRPr="004E416F" w14:paraId="40001F51"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54B3CD4"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22696BC2" w14:textId="77777777" w:rsidR="00384D34" w:rsidRPr="004E416F" w:rsidRDefault="00384D34" w:rsidP="002B2580">
            <w:pPr>
              <w:rPr>
                <w:rFonts w:ascii="Arial" w:hAnsi="Arial" w:cs="Arial"/>
                <w:b/>
                <w:bCs/>
                <w:sz w:val="20"/>
              </w:rPr>
            </w:pPr>
            <w:r w:rsidRPr="004E416F">
              <w:rPr>
                <w:rFonts w:ascii="Arial" w:hAnsi="Arial" w:cs="Arial"/>
                <w:b/>
                <w:bCs/>
                <w:sz w:val="20"/>
              </w:rPr>
              <w:t>Cesta I/2</w:t>
            </w:r>
          </w:p>
        </w:tc>
        <w:tc>
          <w:tcPr>
            <w:tcW w:w="599" w:type="dxa"/>
            <w:tcBorders>
              <w:top w:val="nil"/>
              <w:left w:val="nil"/>
              <w:bottom w:val="single" w:sz="4" w:space="0" w:color="auto"/>
              <w:right w:val="single" w:sz="4" w:space="0" w:color="auto"/>
            </w:tcBorders>
            <w:shd w:val="clear" w:color="auto" w:fill="auto"/>
            <w:noWrap/>
            <w:vAlign w:val="bottom"/>
            <w:hideMark/>
          </w:tcPr>
          <w:p w14:paraId="4157A3AE"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5A2F1882"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5BCC2C4F" w14:textId="77777777" w:rsidR="00384D34" w:rsidRPr="004E416F" w:rsidRDefault="00384D34" w:rsidP="002B2580">
            <w:pPr>
              <w:jc w:val="right"/>
              <w:rPr>
                <w:rFonts w:ascii="Arial" w:hAnsi="Arial" w:cs="Arial"/>
                <w:sz w:val="20"/>
              </w:rPr>
            </w:pPr>
            <w:r w:rsidRPr="004E416F">
              <w:rPr>
                <w:rFonts w:ascii="Arial" w:hAnsi="Arial" w:cs="Arial"/>
                <w:sz w:val="20"/>
              </w:rPr>
              <w:t>141,07</w:t>
            </w:r>
          </w:p>
        </w:tc>
        <w:tc>
          <w:tcPr>
            <w:tcW w:w="1820" w:type="dxa"/>
            <w:tcBorders>
              <w:top w:val="nil"/>
              <w:left w:val="nil"/>
              <w:bottom w:val="single" w:sz="4" w:space="0" w:color="auto"/>
              <w:right w:val="single" w:sz="4" w:space="0" w:color="auto"/>
            </w:tcBorders>
            <w:shd w:val="clear" w:color="auto" w:fill="auto"/>
            <w:noWrap/>
            <w:vAlign w:val="bottom"/>
            <w:hideMark/>
          </w:tcPr>
          <w:p w14:paraId="42CCC0EB"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4411D8A1" w14:textId="77777777" w:rsidR="00384D34" w:rsidRPr="004E416F" w:rsidRDefault="00384D34" w:rsidP="002B2580">
            <w:pPr>
              <w:rPr>
                <w:rFonts w:ascii="Arial" w:hAnsi="Arial" w:cs="Arial"/>
                <w:sz w:val="20"/>
              </w:rPr>
            </w:pPr>
            <w:r w:rsidRPr="004E416F">
              <w:rPr>
                <w:rFonts w:ascii="Arial" w:hAnsi="Arial" w:cs="Arial"/>
                <w:sz w:val="20"/>
              </w:rPr>
              <w:t>Cesta I/2</w:t>
            </w:r>
          </w:p>
        </w:tc>
        <w:tc>
          <w:tcPr>
            <w:tcW w:w="1142" w:type="dxa"/>
            <w:tcBorders>
              <w:top w:val="nil"/>
              <w:left w:val="nil"/>
              <w:bottom w:val="single" w:sz="4" w:space="0" w:color="auto"/>
              <w:right w:val="single" w:sz="4" w:space="0" w:color="auto"/>
            </w:tcBorders>
            <w:shd w:val="clear" w:color="auto" w:fill="FFFF00"/>
            <w:noWrap/>
            <w:vAlign w:val="bottom"/>
          </w:tcPr>
          <w:p w14:paraId="7BB0697C"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9CBA173"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3FD85BA" w14:textId="77777777" w:rsidR="00384D34" w:rsidRPr="004E416F" w:rsidRDefault="00384D34" w:rsidP="002B2580">
            <w:pPr>
              <w:jc w:val="right"/>
              <w:rPr>
                <w:rFonts w:ascii="Arial" w:hAnsi="Arial"/>
                <w:sz w:val="20"/>
              </w:rPr>
            </w:pPr>
          </w:p>
        </w:tc>
      </w:tr>
      <w:tr w:rsidR="00384D34" w:rsidRPr="004E416F" w14:paraId="3EC39BD8"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FBE2BBC"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DA0A5D0" w14:textId="77777777" w:rsidR="00384D34" w:rsidRPr="004E416F" w:rsidRDefault="00384D34" w:rsidP="002B2580">
            <w:pPr>
              <w:rPr>
                <w:rFonts w:ascii="Arial" w:hAnsi="Arial" w:cs="Arial"/>
                <w:b/>
                <w:bCs/>
                <w:sz w:val="20"/>
              </w:rPr>
            </w:pPr>
            <w:r w:rsidRPr="004E416F">
              <w:rPr>
                <w:rFonts w:ascii="Arial" w:hAnsi="Arial" w:cs="Arial"/>
                <w:b/>
                <w:bCs/>
                <w:sz w:val="20"/>
              </w:rPr>
              <w:t>Cesta I/2</w:t>
            </w:r>
          </w:p>
        </w:tc>
        <w:tc>
          <w:tcPr>
            <w:tcW w:w="599" w:type="dxa"/>
            <w:tcBorders>
              <w:top w:val="nil"/>
              <w:left w:val="nil"/>
              <w:bottom w:val="single" w:sz="4" w:space="0" w:color="auto"/>
              <w:right w:val="single" w:sz="4" w:space="0" w:color="auto"/>
            </w:tcBorders>
            <w:shd w:val="clear" w:color="auto" w:fill="auto"/>
            <w:noWrap/>
            <w:vAlign w:val="bottom"/>
            <w:hideMark/>
          </w:tcPr>
          <w:p w14:paraId="3705E039"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7777C55E"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48DB9F1C" w14:textId="77777777" w:rsidR="00384D34" w:rsidRPr="004E416F" w:rsidRDefault="00384D34" w:rsidP="002B2580">
            <w:pPr>
              <w:jc w:val="right"/>
              <w:rPr>
                <w:rFonts w:ascii="Arial" w:hAnsi="Arial" w:cs="Arial"/>
                <w:sz w:val="20"/>
              </w:rPr>
            </w:pPr>
            <w:r w:rsidRPr="004E416F">
              <w:rPr>
                <w:rFonts w:ascii="Arial" w:hAnsi="Arial" w:cs="Arial"/>
                <w:sz w:val="20"/>
              </w:rPr>
              <w:t>249,05</w:t>
            </w:r>
          </w:p>
        </w:tc>
        <w:tc>
          <w:tcPr>
            <w:tcW w:w="1820" w:type="dxa"/>
            <w:tcBorders>
              <w:top w:val="nil"/>
              <w:left w:val="nil"/>
              <w:bottom w:val="single" w:sz="4" w:space="0" w:color="auto"/>
              <w:right w:val="single" w:sz="4" w:space="0" w:color="auto"/>
            </w:tcBorders>
            <w:shd w:val="clear" w:color="auto" w:fill="auto"/>
            <w:noWrap/>
            <w:vAlign w:val="bottom"/>
            <w:hideMark/>
          </w:tcPr>
          <w:p w14:paraId="2C73C7AB"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70BFC46F" w14:textId="77777777" w:rsidR="00384D34" w:rsidRPr="004E416F" w:rsidRDefault="00384D34" w:rsidP="002B2580">
            <w:pPr>
              <w:rPr>
                <w:rFonts w:ascii="Arial" w:hAnsi="Arial" w:cs="Arial"/>
                <w:sz w:val="20"/>
              </w:rPr>
            </w:pPr>
            <w:r w:rsidRPr="004E416F">
              <w:rPr>
                <w:rFonts w:ascii="Arial" w:hAnsi="Arial" w:cs="Arial"/>
                <w:sz w:val="20"/>
              </w:rPr>
              <w:t>Cesta I/2</w:t>
            </w:r>
          </w:p>
        </w:tc>
        <w:tc>
          <w:tcPr>
            <w:tcW w:w="1142" w:type="dxa"/>
            <w:tcBorders>
              <w:top w:val="nil"/>
              <w:left w:val="nil"/>
              <w:bottom w:val="single" w:sz="4" w:space="0" w:color="auto"/>
              <w:right w:val="single" w:sz="4" w:space="0" w:color="auto"/>
            </w:tcBorders>
            <w:shd w:val="clear" w:color="auto" w:fill="FFFF00"/>
            <w:noWrap/>
            <w:vAlign w:val="bottom"/>
          </w:tcPr>
          <w:p w14:paraId="07DFC3F3"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E6CEADD"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37AF2DC" w14:textId="77777777" w:rsidR="00384D34" w:rsidRPr="004E416F" w:rsidRDefault="00384D34" w:rsidP="002B2580">
            <w:pPr>
              <w:jc w:val="right"/>
              <w:rPr>
                <w:rFonts w:ascii="Arial" w:hAnsi="Arial"/>
                <w:sz w:val="20"/>
              </w:rPr>
            </w:pPr>
          </w:p>
        </w:tc>
      </w:tr>
      <w:tr w:rsidR="00384D34" w:rsidRPr="004E416F" w14:paraId="2F83A461"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13E709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372BA90" w14:textId="77777777" w:rsidR="00384D34" w:rsidRPr="004E416F" w:rsidRDefault="00384D34" w:rsidP="002B2580">
            <w:pPr>
              <w:rPr>
                <w:rFonts w:ascii="Arial" w:hAnsi="Arial" w:cs="Arial"/>
                <w:b/>
                <w:bCs/>
                <w:sz w:val="20"/>
              </w:rPr>
            </w:pPr>
            <w:r w:rsidRPr="004E416F">
              <w:rPr>
                <w:rFonts w:ascii="Arial" w:hAnsi="Arial" w:cs="Arial"/>
                <w:b/>
                <w:bCs/>
                <w:sz w:val="20"/>
              </w:rPr>
              <w:t>Gbelská</w:t>
            </w:r>
          </w:p>
        </w:tc>
        <w:tc>
          <w:tcPr>
            <w:tcW w:w="599" w:type="dxa"/>
            <w:tcBorders>
              <w:top w:val="nil"/>
              <w:left w:val="nil"/>
              <w:bottom w:val="single" w:sz="4" w:space="0" w:color="auto"/>
              <w:right w:val="single" w:sz="4" w:space="0" w:color="auto"/>
            </w:tcBorders>
            <w:shd w:val="clear" w:color="auto" w:fill="auto"/>
            <w:noWrap/>
            <w:vAlign w:val="bottom"/>
            <w:hideMark/>
          </w:tcPr>
          <w:p w14:paraId="636BC81A"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38E88A94"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4C191047" w14:textId="77777777" w:rsidR="00384D34" w:rsidRPr="004E416F" w:rsidRDefault="00384D34" w:rsidP="002B2580">
            <w:pPr>
              <w:jc w:val="right"/>
              <w:rPr>
                <w:rFonts w:ascii="Arial" w:hAnsi="Arial" w:cs="Arial"/>
                <w:sz w:val="20"/>
              </w:rPr>
            </w:pPr>
            <w:r w:rsidRPr="004E416F">
              <w:rPr>
                <w:rFonts w:ascii="Arial" w:hAnsi="Arial" w:cs="Arial"/>
                <w:sz w:val="20"/>
              </w:rPr>
              <w:t>1 004,33</w:t>
            </w:r>
          </w:p>
        </w:tc>
        <w:tc>
          <w:tcPr>
            <w:tcW w:w="1820" w:type="dxa"/>
            <w:tcBorders>
              <w:top w:val="nil"/>
              <w:left w:val="nil"/>
              <w:bottom w:val="single" w:sz="4" w:space="0" w:color="auto"/>
              <w:right w:val="single" w:sz="4" w:space="0" w:color="auto"/>
            </w:tcBorders>
            <w:shd w:val="clear" w:color="auto" w:fill="auto"/>
            <w:noWrap/>
            <w:vAlign w:val="bottom"/>
            <w:hideMark/>
          </w:tcPr>
          <w:p w14:paraId="78925CB0"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21FAD788" w14:textId="77777777" w:rsidR="00384D34" w:rsidRPr="004E416F" w:rsidRDefault="00384D34" w:rsidP="002B2580">
            <w:pPr>
              <w:rPr>
                <w:rFonts w:ascii="Arial" w:hAnsi="Arial" w:cs="Arial"/>
                <w:sz w:val="20"/>
              </w:rPr>
            </w:pPr>
            <w:r w:rsidRPr="004E416F">
              <w:rPr>
                <w:rFonts w:ascii="Arial" w:hAnsi="Arial" w:cs="Arial"/>
                <w:sz w:val="20"/>
              </w:rPr>
              <w:t>Gbelská (od Tatranskej)</w:t>
            </w:r>
          </w:p>
        </w:tc>
        <w:tc>
          <w:tcPr>
            <w:tcW w:w="1142" w:type="dxa"/>
            <w:tcBorders>
              <w:top w:val="nil"/>
              <w:left w:val="nil"/>
              <w:bottom w:val="single" w:sz="4" w:space="0" w:color="auto"/>
              <w:right w:val="single" w:sz="4" w:space="0" w:color="auto"/>
            </w:tcBorders>
            <w:shd w:val="clear" w:color="auto" w:fill="FFFF00"/>
            <w:noWrap/>
            <w:vAlign w:val="bottom"/>
          </w:tcPr>
          <w:p w14:paraId="2F2B3F2B"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9232865"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4D16104" w14:textId="77777777" w:rsidR="00384D34" w:rsidRPr="004E416F" w:rsidRDefault="00384D34" w:rsidP="002B2580">
            <w:pPr>
              <w:jc w:val="right"/>
              <w:rPr>
                <w:rFonts w:ascii="Arial" w:hAnsi="Arial"/>
                <w:sz w:val="20"/>
              </w:rPr>
            </w:pPr>
          </w:p>
        </w:tc>
      </w:tr>
      <w:tr w:rsidR="00384D34" w:rsidRPr="004E416F" w14:paraId="5CB0DBCD"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6845F37B"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E9A9225" w14:textId="77777777" w:rsidR="00384D34" w:rsidRPr="004E416F" w:rsidRDefault="00384D34" w:rsidP="002B2580">
            <w:pPr>
              <w:rPr>
                <w:rFonts w:ascii="Arial" w:hAnsi="Arial" w:cs="Arial"/>
                <w:b/>
                <w:bCs/>
                <w:sz w:val="20"/>
              </w:rPr>
            </w:pPr>
            <w:r w:rsidRPr="004E416F">
              <w:rPr>
                <w:rFonts w:ascii="Arial" w:hAnsi="Arial" w:cs="Arial"/>
                <w:b/>
                <w:bCs/>
                <w:sz w:val="20"/>
              </w:rPr>
              <w:t>Gbelská</w:t>
            </w:r>
          </w:p>
        </w:tc>
        <w:tc>
          <w:tcPr>
            <w:tcW w:w="599" w:type="dxa"/>
            <w:tcBorders>
              <w:top w:val="nil"/>
              <w:left w:val="nil"/>
              <w:bottom w:val="single" w:sz="4" w:space="0" w:color="auto"/>
              <w:right w:val="single" w:sz="4" w:space="0" w:color="auto"/>
            </w:tcBorders>
            <w:shd w:val="clear" w:color="auto" w:fill="auto"/>
            <w:noWrap/>
            <w:vAlign w:val="bottom"/>
            <w:hideMark/>
          </w:tcPr>
          <w:p w14:paraId="6AE574D3"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7FBFA541"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7633B050" w14:textId="77777777" w:rsidR="00384D34" w:rsidRPr="004E416F" w:rsidRDefault="00384D34" w:rsidP="002B2580">
            <w:pPr>
              <w:jc w:val="right"/>
              <w:rPr>
                <w:rFonts w:ascii="Arial" w:hAnsi="Arial" w:cs="Arial"/>
                <w:sz w:val="20"/>
              </w:rPr>
            </w:pPr>
            <w:r w:rsidRPr="004E416F">
              <w:rPr>
                <w:rFonts w:ascii="Arial" w:hAnsi="Arial" w:cs="Arial"/>
                <w:sz w:val="20"/>
              </w:rPr>
              <w:t>797,56</w:t>
            </w:r>
          </w:p>
        </w:tc>
        <w:tc>
          <w:tcPr>
            <w:tcW w:w="1820" w:type="dxa"/>
            <w:tcBorders>
              <w:top w:val="nil"/>
              <w:left w:val="nil"/>
              <w:bottom w:val="single" w:sz="4" w:space="0" w:color="auto"/>
              <w:right w:val="single" w:sz="4" w:space="0" w:color="auto"/>
            </w:tcBorders>
            <w:shd w:val="clear" w:color="auto" w:fill="auto"/>
            <w:noWrap/>
            <w:vAlign w:val="bottom"/>
            <w:hideMark/>
          </w:tcPr>
          <w:p w14:paraId="37FFD716"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6CEB41BA" w14:textId="77777777" w:rsidR="00384D34" w:rsidRPr="004E416F" w:rsidRDefault="00384D34" w:rsidP="002B2580">
            <w:pPr>
              <w:rPr>
                <w:rFonts w:ascii="Arial" w:hAnsi="Arial" w:cs="Arial"/>
                <w:sz w:val="20"/>
              </w:rPr>
            </w:pPr>
            <w:r w:rsidRPr="004E416F">
              <w:rPr>
                <w:rFonts w:ascii="Arial" w:hAnsi="Arial" w:cs="Arial"/>
                <w:sz w:val="20"/>
              </w:rPr>
              <w:t>Gbelská (od Tatranskej)</w:t>
            </w:r>
          </w:p>
        </w:tc>
        <w:tc>
          <w:tcPr>
            <w:tcW w:w="1142" w:type="dxa"/>
            <w:tcBorders>
              <w:top w:val="nil"/>
              <w:left w:val="nil"/>
              <w:bottom w:val="single" w:sz="4" w:space="0" w:color="auto"/>
              <w:right w:val="single" w:sz="4" w:space="0" w:color="auto"/>
            </w:tcBorders>
            <w:shd w:val="clear" w:color="auto" w:fill="FFFF00"/>
            <w:noWrap/>
            <w:vAlign w:val="bottom"/>
          </w:tcPr>
          <w:p w14:paraId="18457B8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C9FABF3"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49469EF" w14:textId="77777777" w:rsidR="00384D34" w:rsidRPr="004E416F" w:rsidRDefault="00384D34" w:rsidP="002B2580">
            <w:pPr>
              <w:jc w:val="right"/>
              <w:rPr>
                <w:rFonts w:ascii="Arial" w:hAnsi="Arial"/>
                <w:sz w:val="20"/>
              </w:rPr>
            </w:pPr>
          </w:p>
        </w:tc>
      </w:tr>
      <w:tr w:rsidR="00384D34" w:rsidRPr="004E416F" w14:paraId="5A6902C5"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7ED297C"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305D1DA4" w14:textId="77777777" w:rsidR="00384D34" w:rsidRPr="004E416F" w:rsidRDefault="00384D34" w:rsidP="002B2580">
            <w:pPr>
              <w:rPr>
                <w:rFonts w:ascii="Arial" w:hAnsi="Arial" w:cs="Arial"/>
                <w:b/>
                <w:bCs/>
                <w:sz w:val="20"/>
              </w:rPr>
            </w:pPr>
            <w:r w:rsidRPr="004E416F">
              <w:rPr>
                <w:rFonts w:ascii="Arial" w:hAnsi="Arial" w:cs="Arial"/>
                <w:b/>
                <w:bCs/>
                <w:sz w:val="20"/>
              </w:rPr>
              <w:t>Hargašova</w:t>
            </w:r>
          </w:p>
        </w:tc>
        <w:tc>
          <w:tcPr>
            <w:tcW w:w="599" w:type="dxa"/>
            <w:tcBorders>
              <w:top w:val="nil"/>
              <w:left w:val="nil"/>
              <w:bottom w:val="single" w:sz="4" w:space="0" w:color="auto"/>
              <w:right w:val="single" w:sz="4" w:space="0" w:color="auto"/>
            </w:tcBorders>
            <w:shd w:val="clear" w:color="auto" w:fill="auto"/>
            <w:noWrap/>
            <w:vAlign w:val="bottom"/>
            <w:hideMark/>
          </w:tcPr>
          <w:p w14:paraId="7F46DAC4"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5C438843"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25CF644F" w14:textId="77777777" w:rsidR="00384D34" w:rsidRPr="004E416F" w:rsidRDefault="00384D34" w:rsidP="002B2580">
            <w:pPr>
              <w:jc w:val="right"/>
              <w:rPr>
                <w:rFonts w:ascii="Arial" w:hAnsi="Arial" w:cs="Arial"/>
                <w:sz w:val="20"/>
              </w:rPr>
            </w:pPr>
            <w:r w:rsidRPr="004E416F">
              <w:rPr>
                <w:rFonts w:ascii="Arial" w:hAnsi="Arial" w:cs="Arial"/>
                <w:sz w:val="20"/>
              </w:rPr>
              <w:t>626,64</w:t>
            </w:r>
          </w:p>
        </w:tc>
        <w:tc>
          <w:tcPr>
            <w:tcW w:w="1820" w:type="dxa"/>
            <w:tcBorders>
              <w:top w:val="nil"/>
              <w:left w:val="nil"/>
              <w:bottom w:val="single" w:sz="4" w:space="0" w:color="auto"/>
              <w:right w:val="single" w:sz="4" w:space="0" w:color="auto"/>
            </w:tcBorders>
            <w:shd w:val="clear" w:color="auto" w:fill="auto"/>
            <w:noWrap/>
            <w:vAlign w:val="bottom"/>
            <w:hideMark/>
          </w:tcPr>
          <w:p w14:paraId="2047E8BE"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01B883CA" w14:textId="77777777" w:rsidR="00384D34" w:rsidRPr="004E416F" w:rsidRDefault="00384D34" w:rsidP="002B2580">
            <w:pPr>
              <w:rPr>
                <w:rFonts w:ascii="Arial" w:hAnsi="Arial" w:cs="Arial"/>
                <w:sz w:val="20"/>
              </w:rPr>
            </w:pPr>
            <w:r w:rsidRPr="004E416F">
              <w:rPr>
                <w:rFonts w:ascii="Arial" w:hAnsi="Arial" w:cs="Arial"/>
                <w:sz w:val="20"/>
              </w:rPr>
              <w:t>Hargašova (od Gbelskej)</w:t>
            </w:r>
          </w:p>
        </w:tc>
        <w:tc>
          <w:tcPr>
            <w:tcW w:w="1142" w:type="dxa"/>
            <w:tcBorders>
              <w:top w:val="nil"/>
              <w:left w:val="nil"/>
              <w:bottom w:val="single" w:sz="4" w:space="0" w:color="auto"/>
              <w:right w:val="single" w:sz="4" w:space="0" w:color="auto"/>
            </w:tcBorders>
            <w:shd w:val="clear" w:color="auto" w:fill="FFFF00"/>
            <w:noWrap/>
            <w:vAlign w:val="bottom"/>
          </w:tcPr>
          <w:p w14:paraId="1EA489CB"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946E713"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01B8278" w14:textId="77777777" w:rsidR="00384D34" w:rsidRPr="004E416F" w:rsidRDefault="00384D34" w:rsidP="002B2580">
            <w:pPr>
              <w:jc w:val="right"/>
              <w:rPr>
                <w:rFonts w:ascii="Arial" w:hAnsi="Arial"/>
                <w:sz w:val="20"/>
              </w:rPr>
            </w:pPr>
          </w:p>
        </w:tc>
      </w:tr>
      <w:tr w:rsidR="00384D34" w:rsidRPr="004E416F" w14:paraId="68EAED15"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99C1CDB"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50BB681" w14:textId="77777777" w:rsidR="00384D34" w:rsidRPr="004E416F" w:rsidRDefault="00384D34" w:rsidP="002B2580">
            <w:pPr>
              <w:rPr>
                <w:rFonts w:ascii="Arial" w:hAnsi="Arial" w:cs="Arial"/>
                <w:b/>
                <w:bCs/>
                <w:sz w:val="20"/>
              </w:rPr>
            </w:pPr>
            <w:r w:rsidRPr="004E416F">
              <w:rPr>
                <w:rFonts w:ascii="Arial" w:hAnsi="Arial" w:cs="Arial"/>
                <w:b/>
                <w:bCs/>
                <w:sz w:val="20"/>
              </w:rPr>
              <w:t>Hargašova</w:t>
            </w:r>
          </w:p>
        </w:tc>
        <w:tc>
          <w:tcPr>
            <w:tcW w:w="599" w:type="dxa"/>
            <w:tcBorders>
              <w:top w:val="nil"/>
              <w:left w:val="nil"/>
              <w:bottom w:val="single" w:sz="4" w:space="0" w:color="auto"/>
              <w:right w:val="single" w:sz="4" w:space="0" w:color="auto"/>
            </w:tcBorders>
            <w:shd w:val="clear" w:color="auto" w:fill="auto"/>
            <w:noWrap/>
            <w:vAlign w:val="bottom"/>
            <w:hideMark/>
          </w:tcPr>
          <w:p w14:paraId="6D654E80"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628163F5"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18E497BB" w14:textId="77777777" w:rsidR="00384D34" w:rsidRPr="004E416F" w:rsidRDefault="00384D34" w:rsidP="002B2580">
            <w:pPr>
              <w:jc w:val="right"/>
              <w:rPr>
                <w:rFonts w:ascii="Arial" w:hAnsi="Arial" w:cs="Arial"/>
                <w:sz w:val="20"/>
              </w:rPr>
            </w:pPr>
            <w:r w:rsidRPr="004E416F">
              <w:rPr>
                <w:rFonts w:ascii="Arial" w:hAnsi="Arial" w:cs="Arial"/>
                <w:sz w:val="20"/>
              </w:rPr>
              <w:t>975,29</w:t>
            </w:r>
          </w:p>
        </w:tc>
        <w:tc>
          <w:tcPr>
            <w:tcW w:w="1820" w:type="dxa"/>
            <w:tcBorders>
              <w:top w:val="nil"/>
              <w:left w:val="nil"/>
              <w:bottom w:val="single" w:sz="4" w:space="0" w:color="auto"/>
              <w:right w:val="single" w:sz="4" w:space="0" w:color="auto"/>
            </w:tcBorders>
            <w:shd w:val="clear" w:color="auto" w:fill="auto"/>
            <w:noWrap/>
            <w:vAlign w:val="bottom"/>
            <w:hideMark/>
          </w:tcPr>
          <w:p w14:paraId="149D9FBA"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7E055E49" w14:textId="77777777" w:rsidR="00384D34" w:rsidRPr="004E416F" w:rsidRDefault="00384D34" w:rsidP="002B2580">
            <w:pPr>
              <w:rPr>
                <w:rFonts w:ascii="Arial" w:hAnsi="Arial" w:cs="Arial"/>
                <w:sz w:val="20"/>
              </w:rPr>
            </w:pPr>
            <w:r w:rsidRPr="004E416F">
              <w:rPr>
                <w:rFonts w:ascii="Arial" w:hAnsi="Arial" w:cs="Arial"/>
                <w:sz w:val="20"/>
              </w:rPr>
              <w:t>Hargašova (od Gbelskej)</w:t>
            </w:r>
          </w:p>
        </w:tc>
        <w:tc>
          <w:tcPr>
            <w:tcW w:w="1142" w:type="dxa"/>
            <w:tcBorders>
              <w:top w:val="nil"/>
              <w:left w:val="nil"/>
              <w:bottom w:val="single" w:sz="4" w:space="0" w:color="auto"/>
              <w:right w:val="single" w:sz="4" w:space="0" w:color="auto"/>
            </w:tcBorders>
            <w:shd w:val="clear" w:color="auto" w:fill="FFFF00"/>
            <w:noWrap/>
            <w:vAlign w:val="bottom"/>
          </w:tcPr>
          <w:p w14:paraId="2EFF0DCF"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9C17846"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E2FC023" w14:textId="77777777" w:rsidR="00384D34" w:rsidRPr="004E416F" w:rsidRDefault="00384D34" w:rsidP="002B2580">
            <w:pPr>
              <w:jc w:val="right"/>
              <w:rPr>
                <w:rFonts w:ascii="Arial" w:hAnsi="Arial"/>
                <w:sz w:val="20"/>
              </w:rPr>
            </w:pPr>
          </w:p>
        </w:tc>
      </w:tr>
      <w:tr w:rsidR="00384D34" w:rsidRPr="004E416F" w14:paraId="0BF6ACA8"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7962DD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768C068" w14:textId="77777777" w:rsidR="00384D34" w:rsidRPr="004E416F" w:rsidRDefault="00384D34" w:rsidP="002B2580">
            <w:pPr>
              <w:rPr>
                <w:rFonts w:ascii="Arial" w:hAnsi="Arial" w:cs="Arial"/>
                <w:b/>
                <w:bCs/>
                <w:sz w:val="20"/>
              </w:rPr>
            </w:pPr>
            <w:r w:rsidRPr="004E416F">
              <w:rPr>
                <w:rFonts w:ascii="Arial" w:hAnsi="Arial" w:cs="Arial"/>
                <w:b/>
                <w:bCs/>
                <w:sz w:val="20"/>
              </w:rPr>
              <w:t>Pútnická</w:t>
            </w:r>
          </w:p>
        </w:tc>
        <w:tc>
          <w:tcPr>
            <w:tcW w:w="599" w:type="dxa"/>
            <w:tcBorders>
              <w:top w:val="nil"/>
              <w:left w:val="nil"/>
              <w:bottom w:val="single" w:sz="4" w:space="0" w:color="auto"/>
              <w:right w:val="single" w:sz="4" w:space="0" w:color="auto"/>
            </w:tcBorders>
            <w:shd w:val="clear" w:color="auto" w:fill="auto"/>
            <w:noWrap/>
            <w:vAlign w:val="bottom"/>
            <w:hideMark/>
          </w:tcPr>
          <w:p w14:paraId="08AA3DEF"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0616BFE3"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31CC1493" w14:textId="77777777" w:rsidR="00384D34" w:rsidRPr="004E416F" w:rsidRDefault="00384D34" w:rsidP="002B2580">
            <w:pPr>
              <w:jc w:val="right"/>
              <w:rPr>
                <w:rFonts w:ascii="Arial" w:hAnsi="Arial" w:cs="Arial"/>
                <w:sz w:val="20"/>
              </w:rPr>
            </w:pPr>
            <w:r w:rsidRPr="004E416F">
              <w:rPr>
                <w:rFonts w:ascii="Arial" w:hAnsi="Arial" w:cs="Arial"/>
                <w:sz w:val="20"/>
              </w:rPr>
              <w:t>98,25</w:t>
            </w:r>
          </w:p>
        </w:tc>
        <w:tc>
          <w:tcPr>
            <w:tcW w:w="1820" w:type="dxa"/>
            <w:tcBorders>
              <w:top w:val="nil"/>
              <w:left w:val="nil"/>
              <w:bottom w:val="single" w:sz="4" w:space="0" w:color="auto"/>
              <w:right w:val="single" w:sz="4" w:space="0" w:color="auto"/>
            </w:tcBorders>
            <w:shd w:val="clear" w:color="auto" w:fill="auto"/>
            <w:noWrap/>
            <w:vAlign w:val="bottom"/>
            <w:hideMark/>
          </w:tcPr>
          <w:p w14:paraId="7D3E0C36"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50677864" w14:textId="77777777" w:rsidR="00384D34" w:rsidRPr="004E416F" w:rsidRDefault="00384D34" w:rsidP="002B2580">
            <w:pPr>
              <w:rPr>
                <w:rFonts w:ascii="Arial" w:hAnsi="Arial" w:cs="Arial"/>
                <w:sz w:val="20"/>
              </w:rPr>
            </w:pPr>
            <w:r w:rsidRPr="004E416F">
              <w:rPr>
                <w:rFonts w:ascii="Arial" w:hAnsi="Arial" w:cs="Arial"/>
                <w:sz w:val="20"/>
              </w:rPr>
              <w:t>Pútnická</w:t>
            </w:r>
          </w:p>
        </w:tc>
        <w:tc>
          <w:tcPr>
            <w:tcW w:w="1142" w:type="dxa"/>
            <w:tcBorders>
              <w:top w:val="nil"/>
              <w:left w:val="nil"/>
              <w:bottom w:val="single" w:sz="4" w:space="0" w:color="auto"/>
              <w:right w:val="single" w:sz="4" w:space="0" w:color="auto"/>
            </w:tcBorders>
            <w:shd w:val="clear" w:color="auto" w:fill="FFFF00"/>
            <w:noWrap/>
            <w:vAlign w:val="bottom"/>
          </w:tcPr>
          <w:p w14:paraId="2C826913"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205C217"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1F3AB12" w14:textId="77777777" w:rsidR="00384D34" w:rsidRPr="004E416F" w:rsidRDefault="00384D34" w:rsidP="002B2580">
            <w:pPr>
              <w:jc w:val="right"/>
              <w:rPr>
                <w:rFonts w:ascii="Arial" w:hAnsi="Arial"/>
                <w:sz w:val="20"/>
              </w:rPr>
            </w:pPr>
          </w:p>
        </w:tc>
      </w:tr>
      <w:tr w:rsidR="00384D34" w:rsidRPr="004E416F" w14:paraId="57E03CEF"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14A57B7"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C13C12C" w14:textId="77777777" w:rsidR="00384D34" w:rsidRPr="004E416F" w:rsidRDefault="00384D34" w:rsidP="002B2580">
            <w:pPr>
              <w:rPr>
                <w:rFonts w:ascii="Arial" w:hAnsi="Arial" w:cs="Arial"/>
                <w:b/>
                <w:bCs/>
                <w:sz w:val="20"/>
              </w:rPr>
            </w:pPr>
            <w:r w:rsidRPr="004E416F">
              <w:rPr>
                <w:rFonts w:ascii="Arial" w:hAnsi="Arial" w:cs="Arial"/>
                <w:b/>
                <w:bCs/>
                <w:sz w:val="20"/>
              </w:rPr>
              <w:t>Tatranská</w:t>
            </w:r>
          </w:p>
        </w:tc>
        <w:tc>
          <w:tcPr>
            <w:tcW w:w="599" w:type="dxa"/>
            <w:tcBorders>
              <w:top w:val="nil"/>
              <w:left w:val="nil"/>
              <w:bottom w:val="single" w:sz="4" w:space="0" w:color="auto"/>
              <w:right w:val="single" w:sz="4" w:space="0" w:color="auto"/>
            </w:tcBorders>
            <w:shd w:val="clear" w:color="auto" w:fill="auto"/>
            <w:noWrap/>
            <w:vAlign w:val="bottom"/>
            <w:hideMark/>
          </w:tcPr>
          <w:p w14:paraId="4CE6AFF1"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48F88D3D"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024F2B17" w14:textId="77777777" w:rsidR="00384D34" w:rsidRPr="004E416F" w:rsidRDefault="00384D34" w:rsidP="002B2580">
            <w:pPr>
              <w:jc w:val="right"/>
              <w:rPr>
                <w:rFonts w:ascii="Arial" w:hAnsi="Arial" w:cs="Arial"/>
                <w:sz w:val="20"/>
              </w:rPr>
            </w:pPr>
            <w:r w:rsidRPr="004E416F">
              <w:rPr>
                <w:rFonts w:ascii="Arial" w:hAnsi="Arial" w:cs="Arial"/>
                <w:sz w:val="20"/>
              </w:rPr>
              <w:t>1 436,34</w:t>
            </w:r>
          </w:p>
        </w:tc>
        <w:tc>
          <w:tcPr>
            <w:tcW w:w="1820" w:type="dxa"/>
            <w:tcBorders>
              <w:top w:val="nil"/>
              <w:left w:val="nil"/>
              <w:bottom w:val="single" w:sz="4" w:space="0" w:color="auto"/>
              <w:right w:val="single" w:sz="4" w:space="0" w:color="auto"/>
            </w:tcBorders>
            <w:shd w:val="clear" w:color="auto" w:fill="auto"/>
            <w:noWrap/>
            <w:vAlign w:val="bottom"/>
            <w:hideMark/>
          </w:tcPr>
          <w:p w14:paraId="3234C13C"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2CE5F743" w14:textId="77777777" w:rsidR="00384D34" w:rsidRPr="004E416F" w:rsidRDefault="00384D34" w:rsidP="002B2580">
            <w:pPr>
              <w:rPr>
                <w:rFonts w:ascii="Arial" w:hAnsi="Arial" w:cs="Arial"/>
                <w:sz w:val="20"/>
              </w:rPr>
            </w:pPr>
            <w:r w:rsidRPr="004E416F">
              <w:rPr>
                <w:rFonts w:ascii="Arial" w:hAnsi="Arial" w:cs="Arial"/>
                <w:sz w:val="20"/>
              </w:rPr>
              <w:t>Tatranská</w:t>
            </w:r>
          </w:p>
        </w:tc>
        <w:tc>
          <w:tcPr>
            <w:tcW w:w="1142" w:type="dxa"/>
            <w:tcBorders>
              <w:top w:val="nil"/>
              <w:left w:val="nil"/>
              <w:bottom w:val="single" w:sz="4" w:space="0" w:color="auto"/>
              <w:right w:val="single" w:sz="4" w:space="0" w:color="auto"/>
            </w:tcBorders>
            <w:shd w:val="clear" w:color="auto" w:fill="FFFF00"/>
            <w:noWrap/>
            <w:vAlign w:val="bottom"/>
          </w:tcPr>
          <w:p w14:paraId="0D4B955E"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7ADEA54"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6034E50" w14:textId="77777777" w:rsidR="00384D34" w:rsidRPr="004E416F" w:rsidRDefault="00384D34" w:rsidP="002B2580">
            <w:pPr>
              <w:jc w:val="right"/>
              <w:rPr>
                <w:rFonts w:ascii="Arial" w:hAnsi="Arial"/>
                <w:sz w:val="20"/>
              </w:rPr>
            </w:pPr>
          </w:p>
        </w:tc>
      </w:tr>
      <w:tr w:rsidR="00384D34" w:rsidRPr="004E416F" w14:paraId="2583E987"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08E8FE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833DDDA" w14:textId="77777777" w:rsidR="00384D34" w:rsidRPr="004E416F" w:rsidRDefault="00384D34" w:rsidP="002B2580">
            <w:pPr>
              <w:rPr>
                <w:rFonts w:ascii="Arial" w:hAnsi="Arial" w:cs="Arial"/>
                <w:b/>
                <w:bCs/>
                <w:sz w:val="20"/>
              </w:rPr>
            </w:pPr>
            <w:r w:rsidRPr="004E416F">
              <w:rPr>
                <w:rFonts w:ascii="Arial" w:hAnsi="Arial" w:cs="Arial"/>
                <w:b/>
                <w:bCs/>
                <w:sz w:val="20"/>
              </w:rPr>
              <w:t>Tatranská</w:t>
            </w:r>
          </w:p>
        </w:tc>
        <w:tc>
          <w:tcPr>
            <w:tcW w:w="599" w:type="dxa"/>
            <w:tcBorders>
              <w:top w:val="nil"/>
              <w:left w:val="nil"/>
              <w:bottom w:val="single" w:sz="4" w:space="0" w:color="auto"/>
              <w:right w:val="single" w:sz="4" w:space="0" w:color="auto"/>
            </w:tcBorders>
            <w:shd w:val="clear" w:color="auto" w:fill="auto"/>
            <w:noWrap/>
            <w:vAlign w:val="bottom"/>
            <w:hideMark/>
          </w:tcPr>
          <w:p w14:paraId="48D29F81"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533DF140"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0A5D18D8" w14:textId="77777777" w:rsidR="00384D34" w:rsidRPr="004E416F" w:rsidRDefault="00384D34" w:rsidP="002B2580">
            <w:pPr>
              <w:jc w:val="right"/>
              <w:rPr>
                <w:rFonts w:ascii="Arial" w:hAnsi="Arial" w:cs="Arial"/>
                <w:sz w:val="20"/>
              </w:rPr>
            </w:pPr>
            <w:r w:rsidRPr="004E416F">
              <w:rPr>
                <w:rFonts w:ascii="Arial" w:hAnsi="Arial" w:cs="Arial"/>
                <w:sz w:val="20"/>
              </w:rPr>
              <w:t>1 042,29</w:t>
            </w:r>
          </w:p>
        </w:tc>
        <w:tc>
          <w:tcPr>
            <w:tcW w:w="1820" w:type="dxa"/>
            <w:tcBorders>
              <w:top w:val="nil"/>
              <w:left w:val="nil"/>
              <w:bottom w:val="single" w:sz="4" w:space="0" w:color="auto"/>
              <w:right w:val="single" w:sz="4" w:space="0" w:color="auto"/>
            </w:tcBorders>
            <w:shd w:val="clear" w:color="auto" w:fill="auto"/>
            <w:noWrap/>
            <w:vAlign w:val="bottom"/>
            <w:hideMark/>
          </w:tcPr>
          <w:p w14:paraId="308EBBDC"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6EC9B2E6" w14:textId="77777777" w:rsidR="00384D34" w:rsidRPr="004E416F" w:rsidRDefault="00384D34" w:rsidP="002B2580">
            <w:pPr>
              <w:rPr>
                <w:rFonts w:ascii="Arial" w:hAnsi="Arial" w:cs="Arial"/>
                <w:sz w:val="20"/>
              </w:rPr>
            </w:pPr>
            <w:r w:rsidRPr="004E416F">
              <w:rPr>
                <w:rFonts w:ascii="Arial" w:hAnsi="Arial" w:cs="Arial"/>
                <w:sz w:val="20"/>
              </w:rPr>
              <w:t>Tatranská</w:t>
            </w:r>
          </w:p>
        </w:tc>
        <w:tc>
          <w:tcPr>
            <w:tcW w:w="1142" w:type="dxa"/>
            <w:tcBorders>
              <w:top w:val="nil"/>
              <w:left w:val="nil"/>
              <w:bottom w:val="single" w:sz="4" w:space="0" w:color="auto"/>
              <w:right w:val="single" w:sz="4" w:space="0" w:color="auto"/>
            </w:tcBorders>
            <w:shd w:val="clear" w:color="auto" w:fill="FFFF00"/>
            <w:noWrap/>
            <w:vAlign w:val="bottom"/>
          </w:tcPr>
          <w:p w14:paraId="4AE1027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5275748"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14C41C5" w14:textId="77777777" w:rsidR="00384D34" w:rsidRPr="004E416F" w:rsidRDefault="00384D34" w:rsidP="002B2580">
            <w:pPr>
              <w:jc w:val="right"/>
              <w:rPr>
                <w:rFonts w:ascii="Arial" w:hAnsi="Arial"/>
                <w:sz w:val="20"/>
              </w:rPr>
            </w:pPr>
          </w:p>
        </w:tc>
      </w:tr>
      <w:tr w:rsidR="00384D34" w:rsidRPr="004E416F" w14:paraId="7DB87A6D"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0A2940B"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8164616" w14:textId="77777777" w:rsidR="00384D34" w:rsidRPr="004E416F" w:rsidRDefault="00384D34" w:rsidP="002B2580">
            <w:pPr>
              <w:rPr>
                <w:rFonts w:ascii="Arial" w:hAnsi="Arial" w:cs="Arial"/>
                <w:b/>
                <w:bCs/>
                <w:sz w:val="20"/>
              </w:rPr>
            </w:pPr>
            <w:r w:rsidRPr="004E416F">
              <w:rPr>
                <w:rFonts w:ascii="Arial" w:hAnsi="Arial" w:cs="Arial"/>
                <w:b/>
                <w:bCs/>
                <w:sz w:val="20"/>
              </w:rPr>
              <w:t>Tešedíkova</w:t>
            </w:r>
          </w:p>
        </w:tc>
        <w:tc>
          <w:tcPr>
            <w:tcW w:w="599" w:type="dxa"/>
            <w:tcBorders>
              <w:top w:val="nil"/>
              <w:left w:val="nil"/>
              <w:bottom w:val="single" w:sz="4" w:space="0" w:color="auto"/>
              <w:right w:val="single" w:sz="4" w:space="0" w:color="auto"/>
            </w:tcBorders>
            <w:shd w:val="clear" w:color="auto" w:fill="auto"/>
            <w:noWrap/>
            <w:vAlign w:val="bottom"/>
            <w:hideMark/>
          </w:tcPr>
          <w:p w14:paraId="598B7688"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564F369E"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37EF24DD" w14:textId="77777777" w:rsidR="00384D34" w:rsidRPr="004E416F" w:rsidRDefault="00384D34" w:rsidP="002B2580">
            <w:pPr>
              <w:jc w:val="right"/>
              <w:rPr>
                <w:rFonts w:ascii="Arial" w:hAnsi="Arial" w:cs="Arial"/>
                <w:sz w:val="20"/>
              </w:rPr>
            </w:pPr>
            <w:r w:rsidRPr="004E416F">
              <w:rPr>
                <w:rFonts w:ascii="Arial" w:hAnsi="Arial" w:cs="Arial"/>
                <w:sz w:val="20"/>
              </w:rPr>
              <w:t>619,96</w:t>
            </w:r>
          </w:p>
        </w:tc>
        <w:tc>
          <w:tcPr>
            <w:tcW w:w="1820" w:type="dxa"/>
            <w:tcBorders>
              <w:top w:val="nil"/>
              <w:left w:val="nil"/>
              <w:bottom w:val="single" w:sz="4" w:space="0" w:color="auto"/>
              <w:right w:val="single" w:sz="4" w:space="0" w:color="auto"/>
            </w:tcBorders>
            <w:shd w:val="clear" w:color="auto" w:fill="auto"/>
            <w:noWrap/>
            <w:vAlign w:val="bottom"/>
            <w:hideMark/>
          </w:tcPr>
          <w:p w14:paraId="6C66077A"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2139C151" w14:textId="77777777" w:rsidR="00384D34" w:rsidRPr="004E416F" w:rsidRDefault="00384D34" w:rsidP="002B2580">
            <w:pPr>
              <w:rPr>
                <w:rFonts w:ascii="Arial" w:hAnsi="Arial" w:cs="Arial"/>
                <w:sz w:val="20"/>
              </w:rPr>
            </w:pPr>
            <w:r w:rsidRPr="004E416F">
              <w:rPr>
                <w:rFonts w:ascii="Arial" w:hAnsi="Arial" w:cs="Arial"/>
                <w:sz w:val="20"/>
              </w:rPr>
              <w:t>Tešedíkova</w:t>
            </w:r>
          </w:p>
        </w:tc>
        <w:tc>
          <w:tcPr>
            <w:tcW w:w="1142" w:type="dxa"/>
            <w:tcBorders>
              <w:top w:val="nil"/>
              <w:left w:val="nil"/>
              <w:bottom w:val="single" w:sz="4" w:space="0" w:color="auto"/>
              <w:right w:val="single" w:sz="4" w:space="0" w:color="auto"/>
            </w:tcBorders>
            <w:shd w:val="clear" w:color="auto" w:fill="FFFF00"/>
            <w:noWrap/>
            <w:vAlign w:val="bottom"/>
          </w:tcPr>
          <w:p w14:paraId="3FBA0CC7"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F890BA7"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790EBF2" w14:textId="77777777" w:rsidR="00384D34" w:rsidRPr="004E416F" w:rsidRDefault="00384D34" w:rsidP="002B2580">
            <w:pPr>
              <w:jc w:val="right"/>
              <w:rPr>
                <w:rFonts w:ascii="Arial" w:hAnsi="Arial"/>
                <w:sz w:val="20"/>
              </w:rPr>
            </w:pPr>
          </w:p>
        </w:tc>
      </w:tr>
      <w:tr w:rsidR="00384D34" w:rsidRPr="004E416F" w14:paraId="5DD451F5" w14:textId="77777777" w:rsidTr="002B2580">
        <w:trPr>
          <w:trHeight w:val="27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93DADCC"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3E412AE0" w14:textId="77777777" w:rsidR="00384D34" w:rsidRPr="004E416F" w:rsidRDefault="00384D34" w:rsidP="002B2580">
            <w:pPr>
              <w:rPr>
                <w:rFonts w:ascii="Arial" w:hAnsi="Arial" w:cs="Arial"/>
                <w:b/>
                <w:bCs/>
                <w:sz w:val="20"/>
              </w:rPr>
            </w:pPr>
            <w:r w:rsidRPr="004E416F">
              <w:rPr>
                <w:rFonts w:ascii="Arial" w:hAnsi="Arial" w:cs="Arial"/>
                <w:b/>
                <w:bCs/>
                <w:sz w:val="20"/>
              </w:rPr>
              <w:t>Tešedíkova</w:t>
            </w:r>
          </w:p>
        </w:tc>
        <w:tc>
          <w:tcPr>
            <w:tcW w:w="599" w:type="dxa"/>
            <w:tcBorders>
              <w:top w:val="nil"/>
              <w:left w:val="nil"/>
              <w:bottom w:val="single" w:sz="4" w:space="0" w:color="auto"/>
              <w:right w:val="single" w:sz="4" w:space="0" w:color="auto"/>
            </w:tcBorders>
            <w:shd w:val="clear" w:color="auto" w:fill="auto"/>
            <w:noWrap/>
            <w:vAlign w:val="bottom"/>
            <w:hideMark/>
          </w:tcPr>
          <w:p w14:paraId="65169CF4"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2F9024B8"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47DD65C9" w14:textId="77777777" w:rsidR="00384D34" w:rsidRPr="004E416F" w:rsidRDefault="00384D34" w:rsidP="002B2580">
            <w:pPr>
              <w:jc w:val="right"/>
              <w:rPr>
                <w:rFonts w:ascii="Arial" w:hAnsi="Arial" w:cs="Arial"/>
                <w:sz w:val="20"/>
              </w:rPr>
            </w:pPr>
            <w:r w:rsidRPr="004E416F">
              <w:rPr>
                <w:rFonts w:ascii="Arial" w:hAnsi="Arial" w:cs="Arial"/>
                <w:sz w:val="20"/>
              </w:rPr>
              <w:t>413,67</w:t>
            </w:r>
          </w:p>
        </w:tc>
        <w:tc>
          <w:tcPr>
            <w:tcW w:w="1820" w:type="dxa"/>
            <w:tcBorders>
              <w:top w:val="nil"/>
              <w:left w:val="nil"/>
              <w:bottom w:val="single" w:sz="4" w:space="0" w:color="auto"/>
              <w:right w:val="single" w:sz="4" w:space="0" w:color="auto"/>
            </w:tcBorders>
            <w:shd w:val="clear" w:color="auto" w:fill="auto"/>
            <w:noWrap/>
            <w:vAlign w:val="bottom"/>
            <w:hideMark/>
          </w:tcPr>
          <w:p w14:paraId="139699AD"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13924A88" w14:textId="77777777" w:rsidR="00384D34" w:rsidRPr="004E416F" w:rsidRDefault="00384D34" w:rsidP="002B2580">
            <w:pPr>
              <w:rPr>
                <w:rFonts w:ascii="Arial" w:hAnsi="Arial" w:cs="Arial"/>
                <w:sz w:val="20"/>
              </w:rPr>
            </w:pPr>
            <w:r w:rsidRPr="004E416F">
              <w:rPr>
                <w:rFonts w:ascii="Arial" w:hAnsi="Arial" w:cs="Arial"/>
                <w:sz w:val="20"/>
              </w:rPr>
              <w:t>Tešedíkova</w:t>
            </w:r>
          </w:p>
        </w:tc>
        <w:tc>
          <w:tcPr>
            <w:tcW w:w="1142" w:type="dxa"/>
            <w:tcBorders>
              <w:top w:val="nil"/>
              <w:left w:val="nil"/>
              <w:bottom w:val="single" w:sz="4" w:space="0" w:color="auto"/>
              <w:right w:val="single" w:sz="4" w:space="0" w:color="auto"/>
            </w:tcBorders>
            <w:shd w:val="clear" w:color="auto" w:fill="FFFF00"/>
            <w:noWrap/>
            <w:vAlign w:val="bottom"/>
          </w:tcPr>
          <w:p w14:paraId="6E41FE3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4C2C119"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E76C79A" w14:textId="77777777" w:rsidR="00384D34" w:rsidRPr="004E416F" w:rsidRDefault="00384D34" w:rsidP="002B2580">
            <w:pPr>
              <w:jc w:val="right"/>
              <w:rPr>
                <w:rFonts w:ascii="Arial" w:hAnsi="Arial"/>
                <w:sz w:val="20"/>
              </w:rPr>
            </w:pPr>
          </w:p>
        </w:tc>
      </w:tr>
      <w:tr w:rsidR="00384D34" w:rsidRPr="004E416F" w14:paraId="27957729" w14:textId="77777777" w:rsidTr="002B2580">
        <w:trPr>
          <w:trHeight w:val="270"/>
        </w:trPr>
        <w:tc>
          <w:tcPr>
            <w:tcW w:w="961" w:type="dxa"/>
            <w:tcBorders>
              <w:top w:val="nil"/>
              <w:left w:val="nil"/>
              <w:bottom w:val="nil"/>
              <w:right w:val="nil"/>
            </w:tcBorders>
            <w:shd w:val="clear" w:color="auto" w:fill="auto"/>
            <w:noWrap/>
            <w:vAlign w:val="bottom"/>
            <w:hideMark/>
          </w:tcPr>
          <w:p w14:paraId="35591D50" w14:textId="77777777" w:rsidR="00384D34" w:rsidRPr="004E416F" w:rsidRDefault="00384D34" w:rsidP="002B2580">
            <w:pPr>
              <w:jc w:val="right"/>
              <w:rPr>
                <w:rFonts w:ascii="Arial" w:hAnsi="Arial"/>
                <w:sz w:val="20"/>
              </w:rPr>
            </w:pPr>
          </w:p>
        </w:tc>
        <w:tc>
          <w:tcPr>
            <w:tcW w:w="3616" w:type="dxa"/>
            <w:tcBorders>
              <w:top w:val="nil"/>
              <w:left w:val="nil"/>
              <w:bottom w:val="nil"/>
              <w:right w:val="nil"/>
            </w:tcBorders>
            <w:shd w:val="clear" w:color="auto" w:fill="auto"/>
            <w:noWrap/>
            <w:vAlign w:val="bottom"/>
            <w:hideMark/>
          </w:tcPr>
          <w:p w14:paraId="36C662D3" w14:textId="77777777" w:rsidR="00384D34" w:rsidRPr="004E416F" w:rsidRDefault="00384D34" w:rsidP="002B2580">
            <w:pPr>
              <w:jc w:val="center"/>
              <w:rPr>
                <w:sz w:val="20"/>
              </w:rPr>
            </w:pPr>
          </w:p>
        </w:tc>
        <w:tc>
          <w:tcPr>
            <w:tcW w:w="599" w:type="dxa"/>
            <w:tcBorders>
              <w:top w:val="nil"/>
              <w:left w:val="nil"/>
              <w:bottom w:val="nil"/>
              <w:right w:val="nil"/>
            </w:tcBorders>
            <w:shd w:val="clear" w:color="auto" w:fill="auto"/>
            <w:noWrap/>
            <w:vAlign w:val="bottom"/>
            <w:hideMark/>
          </w:tcPr>
          <w:p w14:paraId="73CA0D8B" w14:textId="77777777" w:rsidR="00384D34" w:rsidRPr="004E416F" w:rsidRDefault="00384D34" w:rsidP="002B2580">
            <w:pPr>
              <w:rPr>
                <w:sz w:val="20"/>
              </w:rPr>
            </w:pPr>
          </w:p>
        </w:tc>
        <w:tc>
          <w:tcPr>
            <w:tcW w:w="1102"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297685FC" w14:textId="77777777" w:rsidR="00384D34" w:rsidRPr="004E416F" w:rsidRDefault="00384D34" w:rsidP="002B2580">
            <w:pPr>
              <w:jc w:val="center"/>
              <w:rPr>
                <w:rFonts w:ascii="Arial" w:hAnsi="Arial" w:cs="Arial"/>
                <w:b/>
                <w:bCs/>
                <w:sz w:val="20"/>
              </w:rPr>
            </w:pPr>
            <w:r w:rsidRPr="004E416F">
              <w:rPr>
                <w:rFonts w:ascii="Arial" w:hAnsi="Arial" w:cs="Arial"/>
                <w:b/>
                <w:bCs/>
                <w:sz w:val="20"/>
              </w:rPr>
              <w:t>Súčet:</w:t>
            </w:r>
          </w:p>
        </w:tc>
        <w:tc>
          <w:tcPr>
            <w:tcW w:w="1180"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42FECB05" w14:textId="77777777" w:rsidR="00384D34" w:rsidRPr="004E416F" w:rsidRDefault="00384D34" w:rsidP="002B2580">
            <w:pPr>
              <w:jc w:val="right"/>
              <w:rPr>
                <w:rFonts w:ascii="Arial" w:hAnsi="Arial" w:cs="Arial"/>
                <w:b/>
                <w:bCs/>
                <w:sz w:val="20"/>
              </w:rPr>
            </w:pPr>
            <w:r w:rsidRPr="004E416F">
              <w:rPr>
                <w:rFonts w:ascii="Arial" w:hAnsi="Arial" w:cs="Arial"/>
                <w:b/>
                <w:bCs/>
                <w:sz w:val="20"/>
              </w:rPr>
              <w:t>143 847,19</w:t>
            </w:r>
          </w:p>
        </w:tc>
        <w:tc>
          <w:tcPr>
            <w:tcW w:w="1820" w:type="dxa"/>
            <w:tcBorders>
              <w:top w:val="nil"/>
              <w:left w:val="nil"/>
              <w:bottom w:val="nil"/>
              <w:right w:val="nil"/>
            </w:tcBorders>
            <w:shd w:val="clear" w:color="auto" w:fill="auto"/>
            <w:noWrap/>
            <w:vAlign w:val="bottom"/>
            <w:hideMark/>
          </w:tcPr>
          <w:p w14:paraId="43BF5AAE" w14:textId="77777777" w:rsidR="00384D34" w:rsidRPr="004E416F" w:rsidRDefault="00384D34" w:rsidP="002B2580">
            <w:pPr>
              <w:jc w:val="right"/>
              <w:rPr>
                <w:rFonts w:ascii="Arial" w:hAnsi="Arial" w:cs="Arial"/>
                <w:b/>
                <w:bCs/>
                <w:sz w:val="20"/>
              </w:rPr>
            </w:pPr>
          </w:p>
        </w:tc>
        <w:tc>
          <w:tcPr>
            <w:tcW w:w="1720" w:type="dxa"/>
            <w:tcBorders>
              <w:top w:val="nil"/>
              <w:left w:val="nil"/>
              <w:bottom w:val="nil"/>
              <w:right w:val="nil"/>
            </w:tcBorders>
            <w:shd w:val="clear" w:color="auto" w:fill="auto"/>
            <w:vAlign w:val="bottom"/>
            <w:hideMark/>
          </w:tcPr>
          <w:p w14:paraId="1F069337" w14:textId="77777777" w:rsidR="00384D34" w:rsidRPr="004E416F" w:rsidRDefault="00384D34" w:rsidP="002B2580">
            <w:pPr>
              <w:jc w:val="center"/>
              <w:rPr>
                <w:sz w:val="20"/>
              </w:rPr>
            </w:pPr>
          </w:p>
        </w:tc>
        <w:tc>
          <w:tcPr>
            <w:tcW w:w="1142" w:type="dxa"/>
            <w:tcBorders>
              <w:top w:val="nil"/>
              <w:left w:val="nil"/>
              <w:bottom w:val="nil"/>
              <w:right w:val="nil"/>
            </w:tcBorders>
            <w:shd w:val="clear" w:color="auto" w:fill="auto"/>
            <w:noWrap/>
            <w:vAlign w:val="bottom"/>
            <w:hideMark/>
          </w:tcPr>
          <w:p w14:paraId="5A4A5BD4" w14:textId="77777777" w:rsidR="00384D34" w:rsidRPr="004E416F" w:rsidRDefault="00384D34" w:rsidP="002B2580">
            <w:pPr>
              <w:rPr>
                <w:sz w:val="20"/>
              </w:rPr>
            </w:pPr>
          </w:p>
        </w:tc>
        <w:tc>
          <w:tcPr>
            <w:tcW w:w="1260"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71B1AC5A" w14:textId="77777777" w:rsidR="00384D34" w:rsidRPr="004E416F" w:rsidRDefault="00384D34" w:rsidP="002B2580">
            <w:pPr>
              <w:jc w:val="center"/>
              <w:rPr>
                <w:rFonts w:ascii="Arial" w:hAnsi="Arial" w:cs="Arial"/>
                <w:b/>
                <w:bCs/>
                <w:sz w:val="20"/>
              </w:rPr>
            </w:pPr>
            <w:r w:rsidRPr="004E416F">
              <w:rPr>
                <w:rFonts w:ascii="Arial" w:hAnsi="Arial" w:cs="Arial"/>
                <w:b/>
                <w:bCs/>
                <w:sz w:val="20"/>
              </w:rPr>
              <w:t> </w:t>
            </w:r>
          </w:p>
        </w:tc>
        <w:tc>
          <w:tcPr>
            <w:tcW w:w="1500" w:type="dxa"/>
            <w:tcBorders>
              <w:top w:val="single" w:sz="8" w:space="0" w:color="auto"/>
              <w:left w:val="nil"/>
              <w:bottom w:val="single" w:sz="8" w:space="0" w:color="auto"/>
              <w:right w:val="single" w:sz="8" w:space="0" w:color="auto"/>
            </w:tcBorders>
            <w:shd w:val="clear" w:color="000000" w:fill="C4BD97"/>
            <w:noWrap/>
            <w:vAlign w:val="bottom"/>
          </w:tcPr>
          <w:p w14:paraId="482DFED1" w14:textId="77777777" w:rsidR="00384D34" w:rsidRPr="004E416F" w:rsidRDefault="00384D34" w:rsidP="002B2580">
            <w:pPr>
              <w:jc w:val="right"/>
              <w:rPr>
                <w:rFonts w:ascii="Arial" w:hAnsi="Arial" w:cs="Arial"/>
                <w:b/>
                <w:bCs/>
                <w:sz w:val="20"/>
              </w:rPr>
            </w:pPr>
          </w:p>
        </w:tc>
      </w:tr>
    </w:tbl>
    <w:p w14:paraId="2C093491" w14:textId="77777777" w:rsidR="00384D34" w:rsidRDefault="00384D34" w:rsidP="00384D34">
      <w:pPr>
        <w:pStyle w:val="F6-MenoFunkcia"/>
        <w:ind w:left="0"/>
        <w:rPr>
          <w:szCs w:val="24"/>
        </w:rPr>
      </w:pPr>
    </w:p>
    <w:p w14:paraId="78325BE4" w14:textId="77777777" w:rsidR="00384D34" w:rsidRDefault="00384D34" w:rsidP="00384D34">
      <w:pPr>
        <w:pStyle w:val="F6-MenoFunkcia"/>
        <w:ind w:left="0"/>
        <w:rPr>
          <w:szCs w:val="24"/>
        </w:rPr>
      </w:pPr>
    </w:p>
    <w:tbl>
      <w:tblPr>
        <w:tblW w:w="12985" w:type="dxa"/>
        <w:tblInd w:w="70" w:type="dxa"/>
        <w:tblCellMar>
          <w:left w:w="70" w:type="dxa"/>
          <w:right w:w="70" w:type="dxa"/>
        </w:tblCellMar>
        <w:tblLook w:val="04A0" w:firstRow="1" w:lastRow="0" w:firstColumn="1" w:lastColumn="0" w:noHBand="0" w:noVBand="1"/>
      </w:tblPr>
      <w:tblGrid>
        <w:gridCol w:w="960"/>
        <w:gridCol w:w="1422"/>
        <w:gridCol w:w="896"/>
        <w:gridCol w:w="1117"/>
        <w:gridCol w:w="2409"/>
        <w:gridCol w:w="2821"/>
        <w:gridCol w:w="1252"/>
        <w:gridCol w:w="1148"/>
        <w:gridCol w:w="960"/>
      </w:tblGrid>
      <w:tr w:rsidR="00384D34" w:rsidRPr="004E416F" w14:paraId="22BD08AC" w14:textId="77777777" w:rsidTr="002B2580">
        <w:trPr>
          <w:trHeight w:val="255"/>
        </w:trPr>
        <w:tc>
          <w:tcPr>
            <w:tcW w:w="960" w:type="dxa"/>
            <w:tcBorders>
              <w:top w:val="nil"/>
              <w:left w:val="nil"/>
              <w:bottom w:val="nil"/>
              <w:right w:val="nil"/>
            </w:tcBorders>
            <w:shd w:val="clear" w:color="auto" w:fill="auto"/>
            <w:noWrap/>
            <w:vAlign w:val="bottom"/>
            <w:hideMark/>
          </w:tcPr>
          <w:p w14:paraId="3EFC2307" w14:textId="77777777" w:rsidR="00384D34" w:rsidRPr="004E416F" w:rsidRDefault="00384D34" w:rsidP="002B2580">
            <w:pPr>
              <w:rPr>
                <w:sz w:val="20"/>
              </w:rPr>
            </w:pPr>
          </w:p>
        </w:tc>
        <w:tc>
          <w:tcPr>
            <w:tcW w:w="3435"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14:paraId="69D89E47" w14:textId="77777777" w:rsidR="00384D34" w:rsidRPr="004E416F" w:rsidRDefault="00384D34" w:rsidP="002B2580">
            <w:pPr>
              <w:rPr>
                <w:rFonts w:ascii="Arial" w:hAnsi="Arial"/>
                <w:b/>
                <w:bCs/>
                <w:sz w:val="20"/>
              </w:rPr>
            </w:pPr>
            <w:r w:rsidRPr="004E416F">
              <w:rPr>
                <w:rFonts w:ascii="Arial" w:hAnsi="Arial"/>
                <w:b/>
                <w:bCs/>
                <w:sz w:val="20"/>
              </w:rPr>
              <w:t>Čistenia pešej zóny sa bude vykonávať v čase</w:t>
            </w:r>
          </w:p>
        </w:tc>
        <w:tc>
          <w:tcPr>
            <w:tcW w:w="2409" w:type="dxa"/>
            <w:tcBorders>
              <w:top w:val="single" w:sz="8" w:space="0" w:color="auto"/>
              <w:left w:val="nil"/>
              <w:bottom w:val="single" w:sz="4" w:space="0" w:color="auto"/>
              <w:right w:val="single" w:sz="4" w:space="0" w:color="auto"/>
            </w:tcBorders>
            <w:shd w:val="clear" w:color="000000" w:fill="C0C0C0"/>
            <w:noWrap/>
            <w:vAlign w:val="center"/>
            <w:hideMark/>
          </w:tcPr>
          <w:p w14:paraId="363D08B9" w14:textId="77777777" w:rsidR="00384D34" w:rsidRPr="004E416F" w:rsidRDefault="00384D34" w:rsidP="002B2580">
            <w:pPr>
              <w:jc w:val="center"/>
              <w:rPr>
                <w:rFonts w:ascii="Arial" w:hAnsi="Arial"/>
                <w:b/>
                <w:bCs/>
                <w:sz w:val="20"/>
              </w:rPr>
            </w:pPr>
            <w:r w:rsidRPr="004E416F">
              <w:rPr>
                <w:rFonts w:ascii="Arial" w:hAnsi="Arial"/>
                <w:b/>
                <w:bCs/>
                <w:sz w:val="20"/>
              </w:rPr>
              <w:t>od</w:t>
            </w:r>
          </w:p>
        </w:tc>
        <w:tc>
          <w:tcPr>
            <w:tcW w:w="2821" w:type="dxa"/>
            <w:tcBorders>
              <w:top w:val="single" w:sz="8" w:space="0" w:color="auto"/>
              <w:left w:val="nil"/>
              <w:bottom w:val="single" w:sz="4" w:space="0" w:color="auto"/>
              <w:right w:val="single" w:sz="8" w:space="0" w:color="auto"/>
            </w:tcBorders>
            <w:shd w:val="clear" w:color="000000" w:fill="C0C0C0"/>
            <w:noWrap/>
            <w:vAlign w:val="center"/>
            <w:hideMark/>
          </w:tcPr>
          <w:p w14:paraId="5E846F81" w14:textId="77777777" w:rsidR="00384D34" w:rsidRPr="004E416F" w:rsidRDefault="00384D34" w:rsidP="002B2580">
            <w:pPr>
              <w:jc w:val="center"/>
              <w:rPr>
                <w:rFonts w:ascii="Arial" w:hAnsi="Arial"/>
                <w:b/>
                <w:bCs/>
                <w:sz w:val="20"/>
              </w:rPr>
            </w:pPr>
            <w:r w:rsidRPr="004E416F">
              <w:rPr>
                <w:rFonts w:ascii="Arial" w:hAnsi="Arial"/>
                <w:b/>
                <w:bCs/>
                <w:sz w:val="20"/>
              </w:rPr>
              <w:t>do</w:t>
            </w:r>
          </w:p>
        </w:tc>
        <w:tc>
          <w:tcPr>
            <w:tcW w:w="1252" w:type="dxa"/>
            <w:tcBorders>
              <w:top w:val="nil"/>
              <w:left w:val="nil"/>
              <w:bottom w:val="nil"/>
              <w:right w:val="nil"/>
            </w:tcBorders>
            <w:shd w:val="clear" w:color="auto" w:fill="auto"/>
            <w:noWrap/>
            <w:vAlign w:val="bottom"/>
            <w:hideMark/>
          </w:tcPr>
          <w:p w14:paraId="19B6A0F3" w14:textId="77777777" w:rsidR="00384D34" w:rsidRPr="004E416F" w:rsidRDefault="00384D34" w:rsidP="002B2580">
            <w:pPr>
              <w:jc w:val="center"/>
              <w:rPr>
                <w:rFonts w:ascii="Arial" w:hAnsi="Arial"/>
                <w:b/>
                <w:bCs/>
                <w:sz w:val="20"/>
              </w:rPr>
            </w:pPr>
          </w:p>
        </w:tc>
        <w:tc>
          <w:tcPr>
            <w:tcW w:w="1148" w:type="dxa"/>
            <w:tcBorders>
              <w:top w:val="nil"/>
              <w:left w:val="nil"/>
              <w:bottom w:val="nil"/>
              <w:right w:val="nil"/>
            </w:tcBorders>
            <w:shd w:val="clear" w:color="auto" w:fill="auto"/>
            <w:noWrap/>
            <w:vAlign w:val="bottom"/>
            <w:hideMark/>
          </w:tcPr>
          <w:p w14:paraId="0E495223" w14:textId="77777777" w:rsidR="00384D34" w:rsidRPr="004E416F" w:rsidRDefault="00384D34" w:rsidP="002B2580">
            <w:pPr>
              <w:rPr>
                <w:sz w:val="20"/>
              </w:rPr>
            </w:pPr>
          </w:p>
        </w:tc>
        <w:tc>
          <w:tcPr>
            <w:tcW w:w="960" w:type="dxa"/>
            <w:tcBorders>
              <w:top w:val="nil"/>
              <w:left w:val="nil"/>
              <w:bottom w:val="nil"/>
              <w:right w:val="nil"/>
            </w:tcBorders>
            <w:shd w:val="clear" w:color="auto" w:fill="auto"/>
            <w:noWrap/>
            <w:vAlign w:val="bottom"/>
            <w:hideMark/>
          </w:tcPr>
          <w:p w14:paraId="2DE0C39C" w14:textId="77777777" w:rsidR="00384D34" w:rsidRPr="004E416F" w:rsidRDefault="00384D34" w:rsidP="002B2580">
            <w:pPr>
              <w:rPr>
                <w:sz w:val="20"/>
              </w:rPr>
            </w:pPr>
          </w:p>
        </w:tc>
      </w:tr>
      <w:tr w:rsidR="00384D34" w:rsidRPr="004E416F" w14:paraId="13B41269" w14:textId="77777777" w:rsidTr="002B2580">
        <w:trPr>
          <w:trHeight w:val="255"/>
        </w:trPr>
        <w:tc>
          <w:tcPr>
            <w:tcW w:w="960" w:type="dxa"/>
            <w:tcBorders>
              <w:top w:val="nil"/>
              <w:left w:val="nil"/>
              <w:bottom w:val="nil"/>
              <w:right w:val="nil"/>
            </w:tcBorders>
            <w:shd w:val="clear" w:color="auto" w:fill="auto"/>
            <w:noWrap/>
            <w:vAlign w:val="bottom"/>
            <w:hideMark/>
          </w:tcPr>
          <w:p w14:paraId="49026F86" w14:textId="77777777" w:rsidR="00384D34" w:rsidRPr="004E416F" w:rsidRDefault="00384D34" w:rsidP="002B2580">
            <w:pPr>
              <w:rPr>
                <w:sz w:val="20"/>
              </w:rPr>
            </w:pPr>
          </w:p>
        </w:tc>
        <w:tc>
          <w:tcPr>
            <w:tcW w:w="34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D34A1" w14:textId="77777777" w:rsidR="00384D34" w:rsidRPr="004E416F" w:rsidRDefault="00384D34" w:rsidP="002B2580">
            <w:pPr>
              <w:rPr>
                <w:rFonts w:ascii="Arial" w:hAnsi="Arial"/>
                <w:b/>
                <w:bCs/>
                <w:sz w:val="20"/>
              </w:rPr>
            </w:pPr>
            <w:r w:rsidRPr="004E416F">
              <w:rPr>
                <w:rFonts w:ascii="Arial" w:hAnsi="Arial"/>
                <w:b/>
                <w:bCs/>
                <w:sz w:val="20"/>
              </w:rPr>
              <w:t>1. smena</w:t>
            </w:r>
          </w:p>
        </w:tc>
        <w:tc>
          <w:tcPr>
            <w:tcW w:w="2409" w:type="dxa"/>
            <w:tcBorders>
              <w:top w:val="nil"/>
              <w:left w:val="nil"/>
              <w:bottom w:val="single" w:sz="4" w:space="0" w:color="auto"/>
              <w:right w:val="single" w:sz="4" w:space="0" w:color="auto"/>
            </w:tcBorders>
            <w:shd w:val="clear" w:color="auto" w:fill="auto"/>
            <w:noWrap/>
            <w:vAlign w:val="center"/>
            <w:hideMark/>
          </w:tcPr>
          <w:p w14:paraId="4758F33B" w14:textId="77777777" w:rsidR="00384D34" w:rsidRPr="004E416F" w:rsidRDefault="00384D34" w:rsidP="002B2580">
            <w:pPr>
              <w:jc w:val="center"/>
              <w:rPr>
                <w:rFonts w:ascii="Arial" w:hAnsi="Arial"/>
                <w:b/>
                <w:bCs/>
                <w:sz w:val="20"/>
              </w:rPr>
            </w:pPr>
            <w:r w:rsidRPr="004E416F">
              <w:rPr>
                <w:rFonts w:ascii="Arial" w:hAnsi="Arial"/>
                <w:b/>
                <w:bCs/>
                <w:sz w:val="20"/>
              </w:rPr>
              <w:t>06:00</w:t>
            </w:r>
          </w:p>
        </w:tc>
        <w:tc>
          <w:tcPr>
            <w:tcW w:w="2821" w:type="dxa"/>
            <w:tcBorders>
              <w:top w:val="nil"/>
              <w:left w:val="nil"/>
              <w:bottom w:val="single" w:sz="4" w:space="0" w:color="auto"/>
              <w:right w:val="single" w:sz="8" w:space="0" w:color="auto"/>
            </w:tcBorders>
            <w:shd w:val="clear" w:color="auto" w:fill="auto"/>
            <w:noWrap/>
            <w:vAlign w:val="center"/>
            <w:hideMark/>
          </w:tcPr>
          <w:p w14:paraId="3A780A42" w14:textId="77777777" w:rsidR="00384D34" w:rsidRPr="004E416F" w:rsidRDefault="00384D34" w:rsidP="002B2580">
            <w:pPr>
              <w:jc w:val="center"/>
              <w:rPr>
                <w:rFonts w:ascii="Arial" w:hAnsi="Arial"/>
                <w:b/>
                <w:bCs/>
                <w:sz w:val="20"/>
              </w:rPr>
            </w:pPr>
            <w:r w:rsidRPr="004E416F">
              <w:rPr>
                <w:rFonts w:ascii="Arial" w:hAnsi="Arial"/>
                <w:b/>
                <w:bCs/>
                <w:sz w:val="20"/>
              </w:rPr>
              <w:t>18:00</w:t>
            </w:r>
          </w:p>
        </w:tc>
        <w:tc>
          <w:tcPr>
            <w:tcW w:w="1252" w:type="dxa"/>
            <w:tcBorders>
              <w:top w:val="nil"/>
              <w:left w:val="nil"/>
              <w:bottom w:val="nil"/>
              <w:right w:val="nil"/>
            </w:tcBorders>
            <w:shd w:val="clear" w:color="auto" w:fill="auto"/>
            <w:noWrap/>
            <w:vAlign w:val="bottom"/>
            <w:hideMark/>
          </w:tcPr>
          <w:p w14:paraId="2A2E4811" w14:textId="77777777" w:rsidR="00384D34" w:rsidRPr="004E416F" w:rsidRDefault="00384D34" w:rsidP="002B2580">
            <w:pPr>
              <w:jc w:val="center"/>
              <w:rPr>
                <w:rFonts w:ascii="Arial" w:hAnsi="Arial"/>
                <w:b/>
                <w:bCs/>
                <w:sz w:val="20"/>
              </w:rPr>
            </w:pPr>
          </w:p>
        </w:tc>
        <w:tc>
          <w:tcPr>
            <w:tcW w:w="1148" w:type="dxa"/>
            <w:tcBorders>
              <w:top w:val="nil"/>
              <w:left w:val="nil"/>
              <w:bottom w:val="nil"/>
              <w:right w:val="nil"/>
            </w:tcBorders>
            <w:shd w:val="clear" w:color="auto" w:fill="auto"/>
            <w:noWrap/>
            <w:vAlign w:val="bottom"/>
            <w:hideMark/>
          </w:tcPr>
          <w:p w14:paraId="4C8F6F98" w14:textId="77777777" w:rsidR="00384D34" w:rsidRPr="004E416F" w:rsidRDefault="00384D34" w:rsidP="002B2580">
            <w:pPr>
              <w:rPr>
                <w:sz w:val="20"/>
              </w:rPr>
            </w:pPr>
          </w:p>
        </w:tc>
        <w:tc>
          <w:tcPr>
            <w:tcW w:w="960" w:type="dxa"/>
            <w:tcBorders>
              <w:top w:val="nil"/>
              <w:left w:val="nil"/>
              <w:bottom w:val="nil"/>
              <w:right w:val="nil"/>
            </w:tcBorders>
            <w:shd w:val="clear" w:color="auto" w:fill="auto"/>
            <w:noWrap/>
            <w:vAlign w:val="bottom"/>
            <w:hideMark/>
          </w:tcPr>
          <w:p w14:paraId="35B8F5A2" w14:textId="77777777" w:rsidR="00384D34" w:rsidRPr="004E416F" w:rsidRDefault="00384D34" w:rsidP="002B2580">
            <w:pPr>
              <w:rPr>
                <w:sz w:val="20"/>
              </w:rPr>
            </w:pPr>
          </w:p>
        </w:tc>
      </w:tr>
      <w:tr w:rsidR="00384D34" w:rsidRPr="004E416F" w14:paraId="47307F16" w14:textId="77777777" w:rsidTr="002B2580">
        <w:trPr>
          <w:trHeight w:val="255"/>
        </w:trPr>
        <w:tc>
          <w:tcPr>
            <w:tcW w:w="960" w:type="dxa"/>
            <w:tcBorders>
              <w:top w:val="nil"/>
              <w:left w:val="nil"/>
              <w:bottom w:val="nil"/>
              <w:right w:val="nil"/>
            </w:tcBorders>
            <w:shd w:val="clear" w:color="auto" w:fill="auto"/>
            <w:noWrap/>
            <w:vAlign w:val="bottom"/>
            <w:hideMark/>
          </w:tcPr>
          <w:p w14:paraId="7E32EF5A" w14:textId="77777777" w:rsidR="00384D34" w:rsidRPr="004E416F" w:rsidRDefault="00384D34" w:rsidP="002B2580">
            <w:pPr>
              <w:rPr>
                <w:sz w:val="20"/>
              </w:rPr>
            </w:pPr>
          </w:p>
        </w:tc>
        <w:tc>
          <w:tcPr>
            <w:tcW w:w="34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54C28" w14:textId="77777777" w:rsidR="00384D34" w:rsidRPr="004E416F" w:rsidRDefault="00384D34" w:rsidP="002B2580">
            <w:pPr>
              <w:rPr>
                <w:rFonts w:ascii="Arial" w:hAnsi="Arial"/>
                <w:b/>
                <w:bCs/>
                <w:sz w:val="20"/>
              </w:rPr>
            </w:pPr>
            <w:r w:rsidRPr="004E416F">
              <w:rPr>
                <w:rFonts w:ascii="Arial" w:hAnsi="Arial"/>
                <w:b/>
                <w:bCs/>
                <w:sz w:val="20"/>
              </w:rPr>
              <w:t>2. smena</w:t>
            </w:r>
          </w:p>
        </w:tc>
        <w:tc>
          <w:tcPr>
            <w:tcW w:w="2409" w:type="dxa"/>
            <w:tcBorders>
              <w:top w:val="nil"/>
              <w:left w:val="nil"/>
              <w:bottom w:val="single" w:sz="4" w:space="0" w:color="auto"/>
              <w:right w:val="single" w:sz="4" w:space="0" w:color="auto"/>
            </w:tcBorders>
            <w:shd w:val="clear" w:color="auto" w:fill="auto"/>
            <w:noWrap/>
            <w:vAlign w:val="center"/>
            <w:hideMark/>
          </w:tcPr>
          <w:p w14:paraId="631742C4" w14:textId="77777777" w:rsidR="00384D34" w:rsidRPr="004E416F" w:rsidRDefault="00384D34" w:rsidP="002B2580">
            <w:pPr>
              <w:jc w:val="center"/>
              <w:rPr>
                <w:rFonts w:ascii="Arial" w:hAnsi="Arial"/>
                <w:b/>
                <w:bCs/>
                <w:sz w:val="20"/>
              </w:rPr>
            </w:pPr>
            <w:r w:rsidRPr="004E416F">
              <w:rPr>
                <w:rFonts w:ascii="Arial" w:hAnsi="Arial"/>
                <w:b/>
                <w:bCs/>
                <w:sz w:val="20"/>
              </w:rPr>
              <w:t>18:00</w:t>
            </w:r>
          </w:p>
        </w:tc>
        <w:tc>
          <w:tcPr>
            <w:tcW w:w="2821" w:type="dxa"/>
            <w:tcBorders>
              <w:top w:val="nil"/>
              <w:left w:val="nil"/>
              <w:bottom w:val="single" w:sz="4" w:space="0" w:color="auto"/>
              <w:right w:val="single" w:sz="8" w:space="0" w:color="auto"/>
            </w:tcBorders>
            <w:shd w:val="clear" w:color="auto" w:fill="auto"/>
            <w:noWrap/>
            <w:vAlign w:val="center"/>
            <w:hideMark/>
          </w:tcPr>
          <w:p w14:paraId="0E6947CE" w14:textId="77777777" w:rsidR="00384D34" w:rsidRPr="004E416F" w:rsidRDefault="00384D34" w:rsidP="002B2580">
            <w:pPr>
              <w:jc w:val="center"/>
              <w:rPr>
                <w:rFonts w:ascii="Arial" w:hAnsi="Arial"/>
                <w:b/>
                <w:bCs/>
                <w:sz w:val="20"/>
              </w:rPr>
            </w:pPr>
            <w:r w:rsidRPr="004E416F">
              <w:rPr>
                <w:rFonts w:ascii="Arial" w:hAnsi="Arial"/>
                <w:b/>
                <w:bCs/>
                <w:sz w:val="20"/>
              </w:rPr>
              <w:t>06:00</w:t>
            </w:r>
          </w:p>
        </w:tc>
        <w:tc>
          <w:tcPr>
            <w:tcW w:w="1252" w:type="dxa"/>
            <w:tcBorders>
              <w:top w:val="nil"/>
              <w:left w:val="nil"/>
              <w:bottom w:val="nil"/>
              <w:right w:val="nil"/>
            </w:tcBorders>
            <w:shd w:val="clear" w:color="auto" w:fill="auto"/>
            <w:noWrap/>
            <w:vAlign w:val="bottom"/>
            <w:hideMark/>
          </w:tcPr>
          <w:p w14:paraId="77F451D8" w14:textId="77777777" w:rsidR="00384D34" w:rsidRPr="004E416F" w:rsidRDefault="00384D34" w:rsidP="002B2580">
            <w:pPr>
              <w:jc w:val="center"/>
              <w:rPr>
                <w:rFonts w:ascii="Arial" w:hAnsi="Arial"/>
                <w:b/>
                <w:bCs/>
                <w:sz w:val="20"/>
              </w:rPr>
            </w:pPr>
          </w:p>
        </w:tc>
        <w:tc>
          <w:tcPr>
            <w:tcW w:w="1148" w:type="dxa"/>
            <w:tcBorders>
              <w:top w:val="nil"/>
              <w:left w:val="nil"/>
              <w:bottom w:val="nil"/>
              <w:right w:val="nil"/>
            </w:tcBorders>
            <w:shd w:val="clear" w:color="auto" w:fill="auto"/>
            <w:noWrap/>
            <w:vAlign w:val="bottom"/>
            <w:hideMark/>
          </w:tcPr>
          <w:p w14:paraId="72F4CB85" w14:textId="77777777" w:rsidR="00384D34" w:rsidRPr="004E416F" w:rsidRDefault="00384D34" w:rsidP="002B2580">
            <w:pPr>
              <w:rPr>
                <w:sz w:val="20"/>
              </w:rPr>
            </w:pPr>
          </w:p>
        </w:tc>
        <w:tc>
          <w:tcPr>
            <w:tcW w:w="960" w:type="dxa"/>
            <w:tcBorders>
              <w:top w:val="nil"/>
              <w:left w:val="nil"/>
              <w:bottom w:val="nil"/>
              <w:right w:val="nil"/>
            </w:tcBorders>
            <w:shd w:val="clear" w:color="auto" w:fill="auto"/>
            <w:noWrap/>
            <w:vAlign w:val="bottom"/>
            <w:hideMark/>
          </w:tcPr>
          <w:p w14:paraId="3430977E" w14:textId="77777777" w:rsidR="00384D34" w:rsidRPr="004E416F" w:rsidRDefault="00384D34" w:rsidP="002B2580">
            <w:pPr>
              <w:rPr>
                <w:sz w:val="20"/>
              </w:rPr>
            </w:pPr>
          </w:p>
        </w:tc>
      </w:tr>
      <w:tr w:rsidR="00384D34" w:rsidRPr="004E416F" w14:paraId="1E51C016" w14:textId="77777777" w:rsidTr="002B2580">
        <w:trPr>
          <w:trHeight w:val="270"/>
        </w:trPr>
        <w:tc>
          <w:tcPr>
            <w:tcW w:w="960" w:type="dxa"/>
            <w:tcBorders>
              <w:top w:val="nil"/>
              <w:left w:val="nil"/>
              <w:bottom w:val="nil"/>
              <w:right w:val="nil"/>
            </w:tcBorders>
            <w:shd w:val="clear" w:color="auto" w:fill="auto"/>
            <w:noWrap/>
            <w:vAlign w:val="bottom"/>
            <w:hideMark/>
          </w:tcPr>
          <w:p w14:paraId="2A883F51" w14:textId="77777777" w:rsidR="00384D34" w:rsidRPr="004E416F" w:rsidRDefault="00384D34" w:rsidP="002B2580">
            <w:pPr>
              <w:rPr>
                <w:sz w:val="20"/>
              </w:rPr>
            </w:pPr>
          </w:p>
        </w:tc>
        <w:tc>
          <w:tcPr>
            <w:tcW w:w="1422" w:type="dxa"/>
            <w:tcBorders>
              <w:top w:val="nil"/>
              <w:left w:val="nil"/>
              <w:bottom w:val="nil"/>
              <w:right w:val="nil"/>
            </w:tcBorders>
            <w:shd w:val="clear" w:color="auto" w:fill="auto"/>
            <w:noWrap/>
            <w:vAlign w:val="bottom"/>
            <w:hideMark/>
          </w:tcPr>
          <w:p w14:paraId="47F1D57A" w14:textId="77777777" w:rsidR="00384D34" w:rsidRPr="004E416F" w:rsidRDefault="00384D34" w:rsidP="002B2580">
            <w:pPr>
              <w:rPr>
                <w:sz w:val="20"/>
              </w:rPr>
            </w:pPr>
          </w:p>
        </w:tc>
        <w:tc>
          <w:tcPr>
            <w:tcW w:w="896" w:type="dxa"/>
            <w:tcBorders>
              <w:top w:val="nil"/>
              <w:left w:val="nil"/>
              <w:bottom w:val="nil"/>
              <w:right w:val="nil"/>
            </w:tcBorders>
            <w:shd w:val="clear" w:color="auto" w:fill="auto"/>
            <w:noWrap/>
            <w:vAlign w:val="bottom"/>
            <w:hideMark/>
          </w:tcPr>
          <w:p w14:paraId="23977500" w14:textId="77777777" w:rsidR="00384D34" w:rsidRPr="004E416F" w:rsidRDefault="00384D34" w:rsidP="002B2580">
            <w:pPr>
              <w:rPr>
                <w:sz w:val="20"/>
              </w:rPr>
            </w:pPr>
          </w:p>
        </w:tc>
        <w:tc>
          <w:tcPr>
            <w:tcW w:w="1117" w:type="dxa"/>
            <w:tcBorders>
              <w:top w:val="nil"/>
              <w:left w:val="nil"/>
              <w:bottom w:val="nil"/>
              <w:right w:val="nil"/>
            </w:tcBorders>
            <w:shd w:val="clear" w:color="auto" w:fill="auto"/>
            <w:noWrap/>
            <w:vAlign w:val="bottom"/>
            <w:hideMark/>
          </w:tcPr>
          <w:p w14:paraId="04704603" w14:textId="77777777" w:rsidR="00384D34" w:rsidRPr="004E416F" w:rsidRDefault="00384D34" w:rsidP="002B2580">
            <w:pPr>
              <w:rPr>
                <w:sz w:val="20"/>
              </w:rPr>
            </w:pPr>
          </w:p>
        </w:tc>
        <w:tc>
          <w:tcPr>
            <w:tcW w:w="2409" w:type="dxa"/>
            <w:tcBorders>
              <w:top w:val="nil"/>
              <w:left w:val="nil"/>
              <w:bottom w:val="nil"/>
              <w:right w:val="nil"/>
            </w:tcBorders>
            <w:shd w:val="clear" w:color="auto" w:fill="auto"/>
            <w:noWrap/>
            <w:vAlign w:val="bottom"/>
            <w:hideMark/>
          </w:tcPr>
          <w:p w14:paraId="623A9FBA" w14:textId="77777777" w:rsidR="00384D34" w:rsidRPr="004E416F" w:rsidRDefault="00384D34" w:rsidP="002B2580">
            <w:pPr>
              <w:rPr>
                <w:sz w:val="20"/>
              </w:rPr>
            </w:pPr>
          </w:p>
        </w:tc>
        <w:tc>
          <w:tcPr>
            <w:tcW w:w="2821" w:type="dxa"/>
            <w:tcBorders>
              <w:top w:val="nil"/>
              <w:left w:val="nil"/>
              <w:bottom w:val="nil"/>
              <w:right w:val="nil"/>
            </w:tcBorders>
            <w:shd w:val="clear" w:color="auto" w:fill="auto"/>
            <w:noWrap/>
            <w:vAlign w:val="bottom"/>
            <w:hideMark/>
          </w:tcPr>
          <w:p w14:paraId="7E0E9D13" w14:textId="77777777" w:rsidR="00384D34" w:rsidRPr="004E416F" w:rsidRDefault="00384D34" w:rsidP="002B2580">
            <w:pPr>
              <w:rPr>
                <w:sz w:val="20"/>
              </w:rPr>
            </w:pPr>
          </w:p>
        </w:tc>
        <w:tc>
          <w:tcPr>
            <w:tcW w:w="1252" w:type="dxa"/>
            <w:tcBorders>
              <w:top w:val="nil"/>
              <w:left w:val="nil"/>
              <w:bottom w:val="nil"/>
              <w:right w:val="nil"/>
            </w:tcBorders>
            <w:shd w:val="clear" w:color="auto" w:fill="auto"/>
            <w:noWrap/>
            <w:vAlign w:val="bottom"/>
            <w:hideMark/>
          </w:tcPr>
          <w:p w14:paraId="11ACE16F" w14:textId="77777777" w:rsidR="00384D34" w:rsidRPr="004E416F" w:rsidRDefault="00384D34" w:rsidP="002B2580">
            <w:pPr>
              <w:rPr>
                <w:sz w:val="20"/>
              </w:rPr>
            </w:pPr>
          </w:p>
        </w:tc>
        <w:tc>
          <w:tcPr>
            <w:tcW w:w="1148" w:type="dxa"/>
            <w:tcBorders>
              <w:top w:val="nil"/>
              <w:left w:val="nil"/>
              <w:bottom w:val="nil"/>
              <w:right w:val="nil"/>
            </w:tcBorders>
            <w:shd w:val="clear" w:color="auto" w:fill="auto"/>
            <w:noWrap/>
            <w:vAlign w:val="bottom"/>
            <w:hideMark/>
          </w:tcPr>
          <w:p w14:paraId="305118CC" w14:textId="77777777" w:rsidR="00384D34" w:rsidRPr="004E416F" w:rsidRDefault="00384D34" w:rsidP="002B2580">
            <w:pPr>
              <w:rPr>
                <w:sz w:val="20"/>
              </w:rPr>
            </w:pPr>
          </w:p>
        </w:tc>
        <w:tc>
          <w:tcPr>
            <w:tcW w:w="960" w:type="dxa"/>
            <w:tcBorders>
              <w:top w:val="nil"/>
              <w:left w:val="nil"/>
              <w:bottom w:val="nil"/>
              <w:right w:val="nil"/>
            </w:tcBorders>
            <w:shd w:val="clear" w:color="auto" w:fill="auto"/>
            <w:noWrap/>
            <w:vAlign w:val="bottom"/>
            <w:hideMark/>
          </w:tcPr>
          <w:p w14:paraId="323109CD" w14:textId="77777777" w:rsidR="00384D34" w:rsidRPr="004E416F" w:rsidRDefault="00384D34" w:rsidP="002B2580">
            <w:pPr>
              <w:rPr>
                <w:sz w:val="20"/>
              </w:rPr>
            </w:pPr>
          </w:p>
        </w:tc>
      </w:tr>
      <w:tr w:rsidR="00384D34" w:rsidRPr="004E416F" w14:paraId="1683D14F" w14:textId="77777777" w:rsidTr="002B2580">
        <w:trPr>
          <w:trHeight w:val="420"/>
        </w:trPr>
        <w:tc>
          <w:tcPr>
            <w:tcW w:w="960" w:type="dxa"/>
            <w:tcBorders>
              <w:top w:val="nil"/>
              <w:left w:val="nil"/>
              <w:bottom w:val="nil"/>
              <w:right w:val="nil"/>
            </w:tcBorders>
            <w:shd w:val="clear" w:color="auto" w:fill="auto"/>
            <w:noWrap/>
            <w:vAlign w:val="bottom"/>
            <w:hideMark/>
          </w:tcPr>
          <w:p w14:paraId="4142D1D3" w14:textId="77777777" w:rsidR="00384D34" w:rsidRPr="004E416F" w:rsidRDefault="00384D34" w:rsidP="002B2580">
            <w:pPr>
              <w:rPr>
                <w:sz w:val="20"/>
              </w:rPr>
            </w:pPr>
          </w:p>
        </w:tc>
        <w:tc>
          <w:tcPr>
            <w:tcW w:w="12025" w:type="dxa"/>
            <w:gridSpan w:val="8"/>
            <w:tcBorders>
              <w:top w:val="single" w:sz="8" w:space="0" w:color="auto"/>
              <w:left w:val="single" w:sz="8" w:space="0" w:color="auto"/>
              <w:bottom w:val="single" w:sz="8" w:space="0" w:color="auto"/>
              <w:right w:val="single" w:sz="4" w:space="0" w:color="000000"/>
            </w:tcBorders>
            <w:shd w:val="clear" w:color="000000" w:fill="C0C0C0"/>
            <w:noWrap/>
            <w:vAlign w:val="center"/>
            <w:hideMark/>
          </w:tcPr>
          <w:p w14:paraId="3B787095" w14:textId="77777777" w:rsidR="00384D34" w:rsidRPr="004E416F" w:rsidRDefault="00384D34" w:rsidP="002B2580">
            <w:pPr>
              <w:jc w:val="center"/>
              <w:rPr>
                <w:rFonts w:ascii="Arial" w:hAnsi="Arial"/>
                <w:b/>
                <w:bCs/>
                <w:sz w:val="32"/>
                <w:szCs w:val="32"/>
              </w:rPr>
            </w:pPr>
            <w:r w:rsidRPr="004E416F">
              <w:rPr>
                <w:rFonts w:ascii="Arial" w:hAnsi="Arial"/>
                <w:b/>
                <w:bCs/>
                <w:sz w:val="32"/>
                <w:szCs w:val="32"/>
              </w:rPr>
              <w:t>Letné čistenie lávok</w:t>
            </w:r>
          </w:p>
        </w:tc>
      </w:tr>
      <w:tr w:rsidR="00384D34" w:rsidRPr="004E416F" w14:paraId="76C5FB97" w14:textId="77777777" w:rsidTr="002B2580">
        <w:trPr>
          <w:trHeight w:val="1530"/>
        </w:trPr>
        <w:tc>
          <w:tcPr>
            <w:tcW w:w="960" w:type="dxa"/>
            <w:tcBorders>
              <w:top w:val="single" w:sz="8" w:space="0" w:color="auto"/>
              <w:left w:val="nil"/>
              <w:bottom w:val="nil"/>
              <w:right w:val="single" w:sz="4" w:space="0" w:color="auto"/>
            </w:tcBorders>
            <w:shd w:val="clear" w:color="000000" w:fill="C0C0C0"/>
            <w:vAlign w:val="center"/>
            <w:hideMark/>
          </w:tcPr>
          <w:p w14:paraId="5A017A9F" w14:textId="77777777" w:rsidR="00384D34" w:rsidRPr="004E416F" w:rsidRDefault="00384D34" w:rsidP="002B2580">
            <w:pPr>
              <w:jc w:val="center"/>
              <w:rPr>
                <w:rFonts w:ascii="Arial" w:hAnsi="Arial"/>
                <w:b/>
                <w:bCs/>
                <w:sz w:val="20"/>
              </w:rPr>
            </w:pPr>
            <w:r w:rsidRPr="004E416F">
              <w:rPr>
                <w:rFonts w:ascii="Arial" w:hAnsi="Arial"/>
                <w:b/>
                <w:bCs/>
                <w:sz w:val="20"/>
              </w:rPr>
              <w:lastRenderedPageBreak/>
              <w:t>Oblasť</w:t>
            </w:r>
          </w:p>
        </w:tc>
        <w:tc>
          <w:tcPr>
            <w:tcW w:w="1422" w:type="dxa"/>
            <w:tcBorders>
              <w:top w:val="nil"/>
              <w:left w:val="nil"/>
              <w:bottom w:val="nil"/>
              <w:right w:val="single" w:sz="4" w:space="0" w:color="auto"/>
            </w:tcBorders>
            <w:shd w:val="clear" w:color="000000" w:fill="C0C0C0"/>
            <w:vAlign w:val="center"/>
            <w:hideMark/>
          </w:tcPr>
          <w:p w14:paraId="05CA0513" w14:textId="77777777" w:rsidR="00384D34" w:rsidRPr="004E416F" w:rsidRDefault="00384D34" w:rsidP="002B2580">
            <w:pPr>
              <w:jc w:val="center"/>
              <w:rPr>
                <w:rFonts w:ascii="Arial" w:hAnsi="Arial"/>
                <w:b/>
                <w:bCs/>
                <w:sz w:val="20"/>
              </w:rPr>
            </w:pPr>
            <w:r w:rsidRPr="004E416F">
              <w:rPr>
                <w:rFonts w:ascii="Arial" w:hAnsi="Arial"/>
                <w:b/>
                <w:bCs/>
                <w:sz w:val="20"/>
              </w:rPr>
              <w:t>Ulica</w:t>
            </w:r>
          </w:p>
        </w:tc>
        <w:tc>
          <w:tcPr>
            <w:tcW w:w="896" w:type="dxa"/>
            <w:tcBorders>
              <w:top w:val="nil"/>
              <w:left w:val="nil"/>
              <w:bottom w:val="nil"/>
              <w:right w:val="single" w:sz="4" w:space="0" w:color="auto"/>
            </w:tcBorders>
            <w:shd w:val="clear" w:color="000000" w:fill="C0C0C0"/>
            <w:vAlign w:val="center"/>
            <w:hideMark/>
          </w:tcPr>
          <w:p w14:paraId="32315F2D" w14:textId="77777777" w:rsidR="00384D34" w:rsidRPr="004E416F" w:rsidRDefault="00384D34" w:rsidP="002B2580">
            <w:pPr>
              <w:jc w:val="center"/>
              <w:rPr>
                <w:rFonts w:ascii="Arial" w:hAnsi="Arial"/>
                <w:b/>
                <w:bCs/>
                <w:sz w:val="20"/>
              </w:rPr>
            </w:pPr>
            <w:r w:rsidRPr="004E416F">
              <w:rPr>
                <w:rFonts w:ascii="Arial" w:hAnsi="Arial"/>
                <w:b/>
                <w:bCs/>
                <w:sz w:val="20"/>
              </w:rPr>
              <w:t>Č. op</w:t>
            </w:r>
          </w:p>
        </w:tc>
        <w:tc>
          <w:tcPr>
            <w:tcW w:w="1117" w:type="dxa"/>
            <w:tcBorders>
              <w:top w:val="nil"/>
              <w:left w:val="nil"/>
              <w:bottom w:val="nil"/>
              <w:right w:val="nil"/>
            </w:tcBorders>
            <w:shd w:val="clear" w:color="000000" w:fill="C0C0C0"/>
            <w:vAlign w:val="center"/>
            <w:hideMark/>
          </w:tcPr>
          <w:p w14:paraId="2B1D20CF" w14:textId="77777777" w:rsidR="00384D34" w:rsidRPr="004E416F" w:rsidRDefault="00384D34" w:rsidP="002B2580">
            <w:pPr>
              <w:jc w:val="center"/>
              <w:rPr>
                <w:rFonts w:ascii="Arial" w:hAnsi="Arial"/>
                <w:b/>
                <w:bCs/>
                <w:sz w:val="20"/>
              </w:rPr>
            </w:pPr>
            <w:r w:rsidRPr="004E416F">
              <w:rPr>
                <w:rFonts w:ascii="Arial" w:hAnsi="Arial"/>
                <w:b/>
                <w:bCs/>
                <w:sz w:val="20"/>
              </w:rPr>
              <w:t>plocha (m2)</w:t>
            </w:r>
          </w:p>
        </w:tc>
        <w:tc>
          <w:tcPr>
            <w:tcW w:w="2409" w:type="dxa"/>
            <w:tcBorders>
              <w:top w:val="nil"/>
              <w:left w:val="nil"/>
              <w:bottom w:val="nil"/>
              <w:right w:val="single" w:sz="4" w:space="0" w:color="auto"/>
            </w:tcBorders>
            <w:shd w:val="clear" w:color="000000" w:fill="C0C0C0"/>
            <w:vAlign w:val="center"/>
            <w:hideMark/>
          </w:tcPr>
          <w:p w14:paraId="1780686A" w14:textId="77777777" w:rsidR="00384D34" w:rsidRPr="004E416F" w:rsidRDefault="00384D34" w:rsidP="002B2580">
            <w:pPr>
              <w:jc w:val="center"/>
              <w:rPr>
                <w:rFonts w:ascii="Arial" w:hAnsi="Arial"/>
                <w:b/>
                <w:bCs/>
                <w:sz w:val="20"/>
              </w:rPr>
            </w:pPr>
            <w:r w:rsidRPr="004E416F">
              <w:rPr>
                <w:rFonts w:ascii="Arial" w:hAnsi="Arial"/>
                <w:b/>
                <w:bCs/>
                <w:sz w:val="20"/>
              </w:rPr>
              <w:t>Mestská časť</w:t>
            </w:r>
          </w:p>
        </w:tc>
        <w:tc>
          <w:tcPr>
            <w:tcW w:w="2821" w:type="dxa"/>
            <w:tcBorders>
              <w:top w:val="nil"/>
              <w:left w:val="nil"/>
              <w:bottom w:val="nil"/>
              <w:right w:val="nil"/>
            </w:tcBorders>
            <w:shd w:val="clear" w:color="000000" w:fill="C0C0C0"/>
            <w:vAlign w:val="center"/>
            <w:hideMark/>
          </w:tcPr>
          <w:p w14:paraId="34325B5D" w14:textId="77777777" w:rsidR="00384D34" w:rsidRPr="004E416F" w:rsidRDefault="00384D34" w:rsidP="002B2580">
            <w:pPr>
              <w:jc w:val="center"/>
              <w:rPr>
                <w:rFonts w:ascii="Arial" w:hAnsi="Arial"/>
                <w:b/>
                <w:bCs/>
                <w:sz w:val="20"/>
              </w:rPr>
            </w:pPr>
            <w:r w:rsidRPr="004E416F">
              <w:rPr>
                <w:rFonts w:ascii="Arial" w:hAnsi="Arial"/>
                <w:b/>
                <w:bCs/>
                <w:sz w:val="20"/>
              </w:rPr>
              <w:t>Úsek / Cesta</w:t>
            </w:r>
          </w:p>
        </w:tc>
        <w:tc>
          <w:tcPr>
            <w:tcW w:w="1252" w:type="dxa"/>
            <w:tcBorders>
              <w:top w:val="nil"/>
              <w:left w:val="single" w:sz="8" w:space="0" w:color="auto"/>
              <w:bottom w:val="nil"/>
              <w:right w:val="single" w:sz="8" w:space="0" w:color="auto"/>
            </w:tcBorders>
            <w:shd w:val="clear" w:color="000000" w:fill="C0C0C0"/>
            <w:vAlign w:val="center"/>
            <w:hideMark/>
          </w:tcPr>
          <w:p w14:paraId="0AE7C2C0" w14:textId="77777777" w:rsidR="00384D34" w:rsidRPr="004E416F" w:rsidRDefault="00384D34" w:rsidP="002B2580">
            <w:pPr>
              <w:jc w:val="center"/>
              <w:rPr>
                <w:rFonts w:ascii="Arial" w:hAnsi="Arial"/>
                <w:b/>
                <w:bCs/>
                <w:sz w:val="20"/>
              </w:rPr>
            </w:pPr>
            <w:r w:rsidRPr="004E416F">
              <w:rPr>
                <w:rFonts w:ascii="Arial" w:hAnsi="Arial"/>
                <w:b/>
                <w:bCs/>
                <w:sz w:val="20"/>
              </w:rPr>
              <w:t>Jednotková cena</w:t>
            </w:r>
            <w:r w:rsidRPr="004E416F">
              <w:rPr>
                <w:rFonts w:ascii="Arial" w:hAnsi="Arial"/>
                <w:b/>
                <w:bCs/>
                <w:sz w:val="20"/>
              </w:rPr>
              <w:br/>
              <w:t>( EUR bez DPH )</w:t>
            </w:r>
          </w:p>
        </w:tc>
        <w:tc>
          <w:tcPr>
            <w:tcW w:w="1148" w:type="dxa"/>
            <w:tcBorders>
              <w:top w:val="nil"/>
              <w:left w:val="nil"/>
              <w:bottom w:val="nil"/>
              <w:right w:val="single" w:sz="4" w:space="0" w:color="auto"/>
            </w:tcBorders>
            <w:shd w:val="clear" w:color="000000" w:fill="C0C0C0"/>
            <w:vAlign w:val="center"/>
            <w:hideMark/>
          </w:tcPr>
          <w:p w14:paraId="7826E98F" w14:textId="77777777" w:rsidR="00384D34" w:rsidRPr="004E416F" w:rsidRDefault="00384D34" w:rsidP="002B2580">
            <w:pPr>
              <w:jc w:val="center"/>
              <w:rPr>
                <w:rFonts w:ascii="Arial" w:hAnsi="Arial"/>
                <w:b/>
                <w:bCs/>
                <w:sz w:val="20"/>
              </w:rPr>
            </w:pPr>
            <w:r w:rsidRPr="004E416F">
              <w:rPr>
                <w:rFonts w:ascii="Arial" w:hAnsi="Arial"/>
                <w:b/>
                <w:bCs/>
                <w:sz w:val="20"/>
              </w:rPr>
              <w:t>Týždenná cykličnosť</w:t>
            </w:r>
          </w:p>
        </w:tc>
        <w:tc>
          <w:tcPr>
            <w:tcW w:w="960" w:type="dxa"/>
            <w:tcBorders>
              <w:top w:val="nil"/>
              <w:left w:val="nil"/>
              <w:bottom w:val="nil"/>
              <w:right w:val="single" w:sz="4" w:space="0" w:color="auto"/>
            </w:tcBorders>
            <w:shd w:val="clear" w:color="000000" w:fill="C0C0C0"/>
            <w:vAlign w:val="center"/>
            <w:hideMark/>
          </w:tcPr>
          <w:p w14:paraId="07DAFA6E" w14:textId="77777777" w:rsidR="00384D34" w:rsidRPr="004E416F" w:rsidRDefault="00384D34" w:rsidP="002B2580">
            <w:pPr>
              <w:jc w:val="center"/>
              <w:rPr>
                <w:rFonts w:ascii="Arial" w:hAnsi="Arial"/>
                <w:b/>
                <w:bCs/>
                <w:sz w:val="20"/>
              </w:rPr>
            </w:pPr>
            <w:r w:rsidRPr="004E416F">
              <w:rPr>
                <w:rFonts w:ascii="Arial" w:hAnsi="Arial"/>
                <w:b/>
                <w:bCs/>
                <w:sz w:val="20"/>
              </w:rPr>
              <w:t>Obrat</w:t>
            </w:r>
            <w:r w:rsidRPr="004E416F">
              <w:rPr>
                <w:rFonts w:ascii="Arial" w:hAnsi="Arial"/>
                <w:b/>
                <w:bCs/>
                <w:sz w:val="20"/>
              </w:rPr>
              <w:br/>
              <w:t>( EUR bez DPH )</w:t>
            </w:r>
          </w:p>
        </w:tc>
      </w:tr>
      <w:tr w:rsidR="00384D34" w:rsidRPr="004E416F" w14:paraId="79ADDDE4" w14:textId="77777777" w:rsidTr="002B2580">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51C173" w14:textId="77777777" w:rsidR="00384D34" w:rsidRPr="004E416F" w:rsidRDefault="00384D34" w:rsidP="002B2580">
            <w:pPr>
              <w:jc w:val="center"/>
              <w:rPr>
                <w:rFonts w:ascii="Arial" w:hAnsi="Arial"/>
                <w:sz w:val="20"/>
              </w:rPr>
            </w:pPr>
            <w:r w:rsidRPr="004E416F">
              <w:rPr>
                <w:rFonts w:ascii="Arial" w:hAnsi="Arial"/>
                <w:sz w:val="20"/>
              </w:rPr>
              <w:t>2</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14:paraId="6F771A56" w14:textId="77777777" w:rsidR="00384D34" w:rsidRPr="004E416F" w:rsidRDefault="00384D34" w:rsidP="002B2580">
            <w:pPr>
              <w:rPr>
                <w:rFonts w:ascii="Arial" w:hAnsi="Arial" w:cs="Arial"/>
                <w:b/>
                <w:bCs/>
                <w:sz w:val="20"/>
              </w:rPr>
            </w:pPr>
            <w:r w:rsidRPr="004E416F">
              <w:rPr>
                <w:rFonts w:ascii="Arial" w:hAnsi="Arial" w:cs="Arial"/>
                <w:b/>
                <w:bCs/>
                <w:sz w:val="20"/>
              </w:rPr>
              <w:t>Botanická</w:t>
            </w:r>
          </w:p>
        </w:tc>
        <w:tc>
          <w:tcPr>
            <w:tcW w:w="896" w:type="dxa"/>
            <w:tcBorders>
              <w:top w:val="single" w:sz="4" w:space="0" w:color="auto"/>
              <w:left w:val="nil"/>
              <w:bottom w:val="single" w:sz="4" w:space="0" w:color="auto"/>
              <w:right w:val="single" w:sz="4" w:space="0" w:color="auto"/>
            </w:tcBorders>
            <w:shd w:val="clear" w:color="auto" w:fill="auto"/>
            <w:noWrap/>
            <w:vAlign w:val="bottom"/>
            <w:hideMark/>
          </w:tcPr>
          <w:p w14:paraId="473A52F9" w14:textId="77777777" w:rsidR="00384D34" w:rsidRPr="004E416F" w:rsidRDefault="00384D34" w:rsidP="002B2580">
            <w:pPr>
              <w:jc w:val="center"/>
              <w:rPr>
                <w:rFonts w:ascii="Arial" w:hAnsi="Arial" w:cs="Arial"/>
                <w:sz w:val="20"/>
              </w:rPr>
            </w:pPr>
            <w:r w:rsidRPr="004E416F">
              <w:rPr>
                <w:rFonts w:ascii="Arial" w:hAnsi="Arial" w:cs="Arial"/>
                <w:sz w:val="20"/>
              </w:rPr>
              <w:t>561</w:t>
            </w:r>
          </w:p>
        </w:tc>
        <w:tc>
          <w:tcPr>
            <w:tcW w:w="1117" w:type="dxa"/>
            <w:tcBorders>
              <w:top w:val="single" w:sz="4" w:space="0" w:color="auto"/>
              <w:left w:val="nil"/>
              <w:bottom w:val="single" w:sz="4" w:space="0" w:color="auto"/>
              <w:right w:val="single" w:sz="4" w:space="0" w:color="auto"/>
            </w:tcBorders>
            <w:shd w:val="clear" w:color="auto" w:fill="auto"/>
            <w:noWrap/>
            <w:vAlign w:val="bottom"/>
            <w:hideMark/>
          </w:tcPr>
          <w:p w14:paraId="238DEC81" w14:textId="77777777" w:rsidR="00384D34" w:rsidRPr="004E416F" w:rsidRDefault="00384D34" w:rsidP="002B2580">
            <w:pPr>
              <w:jc w:val="right"/>
              <w:rPr>
                <w:rFonts w:ascii="Arial" w:hAnsi="Arial" w:cs="Arial"/>
                <w:sz w:val="20"/>
              </w:rPr>
            </w:pPr>
            <w:r w:rsidRPr="004E416F">
              <w:rPr>
                <w:rFonts w:ascii="Arial" w:hAnsi="Arial" w:cs="Arial"/>
                <w:sz w:val="20"/>
              </w:rPr>
              <w:t>913,6</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16B6E6BC" w14:textId="77777777" w:rsidR="00384D34" w:rsidRPr="004E416F" w:rsidRDefault="00384D34" w:rsidP="002B2580">
            <w:pPr>
              <w:rPr>
                <w:rFonts w:ascii="Arial" w:hAnsi="Arial" w:cs="Arial"/>
                <w:sz w:val="20"/>
              </w:rPr>
            </w:pPr>
            <w:r w:rsidRPr="004E416F">
              <w:rPr>
                <w:rFonts w:ascii="Arial" w:hAnsi="Arial" w:cs="Arial"/>
                <w:sz w:val="20"/>
              </w:rPr>
              <w:t>Karlova Ves</w:t>
            </w:r>
          </w:p>
        </w:tc>
        <w:tc>
          <w:tcPr>
            <w:tcW w:w="2821" w:type="dxa"/>
            <w:tcBorders>
              <w:top w:val="single" w:sz="4" w:space="0" w:color="auto"/>
              <w:left w:val="nil"/>
              <w:bottom w:val="single" w:sz="4" w:space="0" w:color="auto"/>
              <w:right w:val="single" w:sz="4" w:space="0" w:color="auto"/>
            </w:tcBorders>
            <w:shd w:val="clear" w:color="auto" w:fill="auto"/>
            <w:noWrap/>
            <w:vAlign w:val="bottom"/>
            <w:hideMark/>
          </w:tcPr>
          <w:p w14:paraId="01BE73EC" w14:textId="77777777" w:rsidR="00384D34" w:rsidRPr="004E416F" w:rsidRDefault="00384D34" w:rsidP="002B2580">
            <w:pPr>
              <w:rPr>
                <w:rFonts w:ascii="Arial" w:hAnsi="Arial" w:cs="Arial"/>
                <w:sz w:val="20"/>
              </w:rPr>
            </w:pPr>
            <w:r w:rsidRPr="004E416F">
              <w:rPr>
                <w:rFonts w:ascii="Arial" w:hAnsi="Arial" w:cs="Arial"/>
                <w:sz w:val="20"/>
              </w:rPr>
              <w:t>Botanická</w:t>
            </w:r>
          </w:p>
        </w:tc>
        <w:tc>
          <w:tcPr>
            <w:tcW w:w="1252" w:type="dxa"/>
            <w:tcBorders>
              <w:top w:val="single" w:sz="4" w:space="0" w:color="auto"/>
              <w:left w:val="nil"/>
              <w:bottom w:val="single" w:sz="4" w:space="0" w:color="auto"/>
              <w:right w:val="single" w:sz="4" w:space="0" w:color="auto"/>
            </w:tcBorders>
            <w:shd w:val="clear" w:color="auto" w:fill="FFFF00"/>
            <w:noWrap/>
            <w:vAlign w:val="bottom"/>
          </w:tcPr>
          <w:p w14:paraId="0271CC00" w14:textId="77777777" w:rsidR="00384D34" w:rsidRPr="004E416F" w:rsidRDefault="00384D34" w:rsidP="002B2580">
            <w:pPr>
              <w:jc w:val="center"/>
              <w:rPr>
                <w:rFonts w:ascii="Arial" w:hAnsi="Arial"/>
                <w:sz w:val="20"/>
              </w:rPr>
            </w:pPr>
          </w:p>
        </w:tc>
        <w:tc>
          <w:tcPr>
            <w:tcW w:w="1148" w:type="dxa"/>
            <w:tcBorders>
              <w:top w:val="single" w:sz="4" w:space="0" w:color="auto"/>
              <w:left w:val="nil"/>
              <w:bottom w:val="single" w:sz="4" w:space="0" w:color="auto"/>
              <w:right w:val="single" w:sz="4" w:space="0" w:color="auto"/>
            </w:tcBorders>
            <w:shd w:val="clear" w:color="auto" w:fill="auto"/>
            <w:noWrap/>
            <w:vAlign w:val="bottom"/>
            <w:hideMark/>
          </w:tcPr>
          <w:p w14:paraId="62ABD65F" w14:textId="77777777" w:rsidR="00384D34" w:rsidRPr="004E416F" w:rsidRDefault="00384D34" w:rsidP="002B2580">
            <w:pPr>
              <w:jc w:val="center"/>
              <w:rPr>
                <w:rFonts w:ascii="Arial" w:hAnsi="Arial"/>
                <w:sz w:val="20"/>
              </w:rPr>
            </w:pPr>
            <w:r w:rsidRPr="004E416F">
              <w:rPr>
                <w:rFonts w:ascii="Arial" w:hAnsi="Arial"/>
                <w:sz w:val="20"/>
              </w:rPr>
              <w:t>3</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754BD817" w14:textId="77777777" w:rsidR="00384D34" w:rsidRPr="004E416F" w:rsidRDefault="00384D34" w:rsidP="002B2580">
            <w:pPr>
              <w:jc w:val="right"/>
              <w:rPr>
                <w:rFonts w:ascii="Arial" w:hAnsi="Arial"/>
                <w:sz w:val="20"/>
              </w:rPr>
            </w:pPr>
          </w:p>
        </w:tc>
      </w:tr>
      <w:tr w:rsidR="00384D34" w:rsidRPr="004E416F" w14:paraId="57B4F933" w14:textId="77777777" w:rsidTr="002B258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E2677A1" w14:textId="77777777" w:rsidR="00384D34" w:rsidRPr="004E416F" w:rsidRDefault="00384D34" w:rsidP="002B2580">
            <w:pPr>
              <w:jc w:val="center"/>
              <w:rPr>
                <w:rFonts w:ascii="Arial" w:hAnsi="Arial"/>
                <w:sz w:val="20"/>
              </w:rPr>
            </w:pPr>
            <w:r w:rsidRPr="004E416F">
              <w:rPr>
                <w:rFonts w:ascii="Arial" w:hAnsi="Arial"/>
                <w:sz w:val="20"/>
              </w:rPr>
              <w:t>2</w:t>
            </w:r>
          </w:p>
        </w:tc>
        <w:tc>
          <w:tcPr>
            <w:tcW w:w="1422" w:type="dxa"/>
            <w:tcBorders>
              <w:top w:val="nil"/>
              <w:left w:val="nil"/>
              <w:bottom w:val="single" w:sz="4" w:space="0" w:color="auto"/>
              <w:right w:val="single" w:sz="4" w:space="0" w:color="auto"/>
            </w:tcBorders>
            <w:shd w:val="clear" w:color="auto" w:fill="auto"/>
            <w:noWrap/>
            <w:vAlign w:val="bottom"/>
            <w:hideMark/>
          </w:tcPr>
          <w:p w14:paraId="44C82272" w14:textId="77777777" w:rsidR="00384D34" w:rsidRPr="004E416F" w:rsidRDefault="00384D34" w:rsidP="002B2580">
            <w:pPr>
              <w:rPr>
                <w:rFonts w:ascii="Arial" w:hAnsi="Arial" w:cs="Arial"/>
                <w:b/>
                <w:bCs/>
                <w:sz w:val="20"/>
              </w:rPr>
            </w:pPr>
            <w:r w:rsidRPr="004E416F">
              <w:rPr>
                <w:rFonts w:ascii="Arial" w:hAnsi="Arial" w:cs="Arial"/>
                <w:b/>
                <w:bCs/>
                <w:sz w:val="20"/>
              </w:rPr>
              <w:t>Majerníkova</w:t>
            </w:r>
          </w:p>
        </w:tc>
        <w:tc>
          <w:tcPr>
            <w:tcW w:w="896" w:type="dxa"/>
            <w:tcBorders>
              <w:top w:val="nil"/>
              <w:left w:val="nil"/>
              <w:bottom w:val="single" w:sz="4" w:space="0" w:color="auto"/>
              <w:right w:val="single" w:sz="4" w:space="0" w:color="auto"/>
            </w:tcBorders>
            <w:shd w:val="clear" w:color="auto" w:fill="auto"/>
            <w:noWrap/>
            <w:vAlign w:val="bottom"/>
            <w:hideMark/>
          </w:tcPr>
          <w:p w14:paraId="4CDE49C7"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17" w:type="dxa"/>
            <w:tcBorders>
              <w:top w:val="nil"/>
              <w:left w:val="nil"/>
              <w:bottom w:val="single" w:sz="4" w:space="0" w:color="auto"/>
              <w:right w:val="single" w:sz="4" w:space="0" w:color="auto"/>
            </w:tcBorders>
            <w:shd w:val="clear" w:color="auto" w:fill="auto"/>
            <w:noWrap/>
            <w:vAlign w:val="bottom"/>
            <w:hideMark/>
          </w:tcPr>
          <w:p w14:paraId="06C13362" w14:textId="77777777" w:rsidR="00384D34" w:rsidRPr="004E416F" w:rsidRDefault="00384D34" w:rsidP="002B2580">
            <w:pPr>
              <w:jc w:val="right"/>
              <w:rPr>
                <w:rFonts w:ascii="Arial" w:hAnsi="Arial" w:cs="Arial"/>
                <w:sz w:val="20"/>
              </w:rPr>
            </w:pPr>
            <w:r w:rsidRPr="004E416F">
              <w:rPr>
                <w:rFonts w:ascii="Arial" w:hAnsi="Arial" w:cs="Arial"/>
                <w:sz w:val="20"/>
              </w:rPr>
              <w:t>255,3</w:t>
            </w:r>
          </w:p>
        </w:tc>
        <w:tc>
          <w:tcPr>
            <w:tcW w:w="2409" w:type="dxa"/>
            <w:tcBorders>
              <w:top w:val="nil"/>
              <w:left w:val="nil"/>
              <w:bottom w:val="single" w:sz="4" w:space="0" w:color="auto"/>
              <w:right w:val="single" w:sz="4" w:space="0" w:color="auto"/>
            </w:tcBorders>
            <w:shd w:val="clear" w:color="auto" w:fill="auto"/>
            <w:noWrap/>
            <w:vAlign w:val="bottom"/>
            <w:hideMark/>
          </w:tcPr>
          <w:p w14:paraId="3CDCF325" w14:textId="77777777" w:rsidR="00384D34" w:rsidRPr="004E416F" w:rsidRDefault="00384D34" w:rsidP="002B2580">
            <w:pPr>
              <w:rPr>
                <w:rFonts w:ascii="Arial" w:hAnsi="Arial" w:cs="Arial"/>
                <w:sz w:val="20"/>
              </w:rPr>
            </w:pPr>
            <w:r w:rsidRPr="004E416F">
              <w:rPr>
                <w:rFonts w:ascii="Arial" w:hAnsi="Arial" w:cs="Arial"/>
                <w:sz w:val="20"/>
              </w:rPr>
              <w:t>Karlova Ves</w:t>
            </w:r>
          </w:p>
        </w:tc>
        <w:tc>
          <w:tcPr>
            <w:tcW w:w="2821" w:type="dxa"/>
            <w:tcBorders>
              <w:top w:val="nil"/>
              <w:left w:val="nil"/>
              <w:bottom w:val="single" w:sz="4" w:space="0" w:color="auto"/>
              <w:right w:val="single" w:sz="4" w:space="0" w:color="auto"/>
            </w:tcBorders>
            <w:shd w:val="clear" w:color="auto" w:fill="auto"/>
            <w:noWrap/>
            <w:vAlign w:val="bottom"/>
            <w:hideMark/>
          </w:tcPr>
          <w:p w14:paraId="0368A34B" w14:textId="77777777" w:rsidR="00384D34" w:rsidRPr="004E416F" w:rsidRDefault="00384D34" w:rsidP="002B2580">
            <w:pPr>
              <w:rPr>
                <w:rFonts w:ascii="Arial" w:hAnsi="Arial" w:cs="Arial"/>
                <w:sz w:val="20"/>
              </w:rPr>
            </w:pPr>
            <w:r w:rsidRPr="004E416F">
              <w:rPr>
                <w:rFonts w:ascii="Arial" w:hAnsi="Arial" w:cs="Arial"/>
                <w:sz w:val="20"/>
              </w:rPr>
              <w:t>Majerníkova</w:t>
            </w:r>
          </w:p>
        </w:tc>
        <w:tc>
          <w:tcPr>
            <w:tcW w:w="1252" w:type="dxa"/>
            <w:tcBorders>
              <w:top w:val="nil"/>
              <w:left w:val="nil"/>
              <w:bottom w:val="single" w:sz="4" w:space="0" w:color="auto"/>
              <w:right w:val="single" w:sz="4" w:space="0" w:color="auto"/>
            </w:tcBorders>
            <w:shd w:val="clear" w:color="auto" w:fill="FFFF00"/>
            <w:noWrap/>
            <w:vAlign w:val="bottom"/>
          </w:tcPr>
          <w:p w14:paraId="604D2758" w14:textId="77777777" w:rsidR="00384D34" w:rsidRPr="004E416F" w:rsidRDefault="00384D34" w:rsidP="002B2580">
            <w:pPr>
              <w:jc w:val="center"/>
              <w:rPr>
                <w:rFonts w:ascii="Arial" w:hAnsi="Arial"/>
                <w:sz w:val="20"/>
              </w:rPr>
            </w:pPr>
          </w:p>
        </w:tc>
        <w:tc>
          <w:tcPr>
            <w:tcW w:w="1148" w:type="dxa"/>
            <w:tcBorders>
              <w:top w:val="nil"/>
              <w:left w:val="nil"/>
              <w:bottom w:val="single" w:sz="4" w:space="0" w:color="auto"/>
              <w:right w:val="single" w:sz="4" w:space="0" w:color="auto"/>
            </w:tcBorders>
            <w:shd w:val="clear" w:color="auto" w:fill="auto"/>
            <w:noWrap/>
            <w:vAlign w:val="bottom"/>
            <w:hideMark/>
          </w:tcPr>
          <w:p w14:paraId="0AEB5687" w14:textId="77777777" w:rsidR="00384D34" w:rsidRPr="004E416F" w:rsidRDefault="00384D34" w:rsidP="002B2580">
            <w:pPr>
              <w:jc w:val="center"/>
              <w:rPr>
                <w:rFonts w:ascii="Arial" w:hAnsi="Arial"/>
                <w:sz w:val="20"/>
              </w:rPr>
            </w:pPr>
            <w:r w:rsidRPr="004E416F">
              <w:rPr>
                <w:rFonts w:ascii="Arial" w:hAnsi="Arial"/>
                <w:sz w:val="20"/>
              </w:rPr>
              <w:t>3</w:t>
            </w:r>
          </w:p>
        </w:tc>
        <w:tc>
          <w:tcPr>
            <w:tcW w:w="960" w:type="dxa"/>
            <w:tcBorders>
              <w:top w:val="nil"/>
              <w:left w:val="nil"/>
              <w:bottom w:val="single" w:sz="4" w:space="0" w:color="auto"/>
              <w:right w:val="single" w:sz="4" w:space="0" w:color="auto"/>
            </w:tcBorders>
            <w:shd w:val="clear" w:color="auto" w:fill="auto"/>
            <w:noWrap/>
            <w:vAlign w:val="bottom"/>
          </w:tcPr>
          <w:p w14:paraId="016340AE" w14:textId="77777777" w:rsidR="00384D34" w:rsidRPr="004E416F" w:rsidRDefault="00384D34" w:rsidP="002B2580">
            <w:pPr>
              <w:jc w:val="right"/>
              <w:rPr>
                <w:rFonts w:ascii="Arial" w:hAnsi="Arial"/>
                <w:sz w:val="20"/>
              </w:rPr>
            </w:pPr>
          </w:p>
        </w:tc>
      </w:tr>
      <w:tr w:rsidR="00384D34" w:rsidRPr="004E416F" w14:paraId="56576602" w14:textId="77777777" w:rsidTr="002B258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4C8F6E3" w14:textId="77777777" w:rsidR="00384D34" w:rsidRPr="004E416F" w:rsidRDefault="00384D34" w:rsidP="002B2580">
            <w:pPr>
              <w:jc w:val="center"/>
              <w:rPr>
                <w:rFonts w:ascii="Arial" w:hAnsi="Arial"/>
                <w:sz w:val="20"/>
              </w:rPr>
            </w:pPr>
            <w:r w:rsidRPr="004E416F">
              <w:rPr>
                <w:rFonts w:ascii="Arial" w:hAnsi="Arial"/>
                <w:sz w:val="20"/>
              </w:rPr>
              <w:t>2</w:t>
            </w:r>
          </w:p>
        </w:tc>
        <w:tc>
          <w:tcPr>
            <w:tcW w:w="1422" w:type="dxa"/>
            <w:tcBorders>
              <w:top w:val="nil"/>
              <w:left w:val="nil"/>
              <w:bottom w:val="single" w:sz="4" w:space="0" w:color="auto"/>
              <w:right w:val="single" w:sz="4" w:space="0" w:color="auto"/>
            </w:tcBorders>
            <w:shd w:val="clear" w:color="auto" w:fill="auto"/>
            <w:noWrap/>
            <w:vAlign w:val="bottom"/>
            <w:hideMark/>
          </w:tcPr>
          <w:p w14:paraId="3CB45435" w14:textId="77777777" w:rsidR="00384D34" w:rsidRPr="004E416F" w:rsidRDefault="00384D34" w:rsidP="002B2580">
            <w:pPr>
              <w:rPr>
                <w:rFonts w:ascii="Arial" w:hAnsi="Arial" w:cs="Arial"/>
                <w:b/>
                <w:bCs/>
                <w:sz w:val="20"/>
              </w:rPr>
            </w:pPr>
            <w:r w:rsidRPr="004E416F">
              <w:rPr>
                <w:rFonts w:ascii="Arial" w:hAnsi="Arial" w:cs="Arial"/>
                <w:b/>
                <w:bCs/>
                <w:sz w:val="20"/>
              </w:rPr>
              <w:t>Karloveská</w:t>
            </w:r>
          </w:p>
        </w:tc>
        <w:tc>
          <w:tcPr>
            <w:tcW w:w="896" w:type="dxa"/>
            <w:tcBorders>
              <w:top w:val="nil"/>
              <w:left w:val="nil"/>
              <w:bottom w:val="single" w:sz="4" w:space="0" w:color="auto"/>
              <w:right w:val="single" w:sz="4" w:space="0" w:color="auto"/>
            </w:tcBorders>
            <w:shd w:val="clear" w:color="auto" w:fill="auto"/>
            <w:noWrap/>
            <w:vAlign w:val="bottom"/>
            <w:hideMark/>
          </w:tcPr>
          <w:p w14:paraId="6D0F44C0"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17" w:type="dxa"/>
            <w:tcBorders>
              <w:top w:val="nil"/>
              <w:left w:val="nil"/>
              <w:bottom w:val="single" w:sz="4" w:space="0" w:color="auto"/>
              <w:right w:val="single" w:sz="4" w:space="0" w:color="auto"/>
            </w:tcBorders>
            <w:shd w:val="clear" w:color="auto" w:fill="auto"/>
            <w:noWrap/>
            <w:vAlign w:val="bottom"/>
            <w:hideMark/>
          </w:tcPr>
          <w:p w14:paraId="7DCD6F3C" w14:textId="77777777" w:rsidR="00384D34" w:rsidRPr="004E416F" w:rsidRDefault="00384D34" w:rsidP="002B2580">
            <w:pPr>
              <w:jc w:val="right"/>
              <w:rPr>
                <w:rFonts w:ascii="Arial" w:hAnsi="Arial" w:cs="Arial"/>
                <w:sz w:val="20"/>
              </w:rPr>
            </w:pPr>
            <w:r w:rsidRPr="004E416F">
              <w:rPr>
                <w:rFonts w:ascii="Arial" w:hAnsi="Arial" w:cs="Arial"/>
                <w:sz w:val="20"/>
              </w:rPr>
              <w:t>1 526,5</w:t>
            </w:r>
          </w:p>
        </w:tc>
        <w:tc>
          <w:tcPr>
            <w:tcW w:w="2409" w:type="dxa"/>
            <w:tcBorders>
              <w:top w:val="nil"/>
              <w:left w:val="nil"/>
              <w:bottom w:val="single" w:sz="4" w:space="0" w:color="auto"/>
              <w:right w:val="single" w:sz="4" w:space="0" w:color="auto"/>
            </w:tcBorders>
            <w:shd w:val="clear" w:color="auto" w:fill="auto"/>
            <w:noWrap/>
            <w:vAlign w:val="bottom"/>
            <w:hideMark/>
          </w:tcPr>
          <w:p w14:paraId="4D3149CE" w14:textId="77777777" w:rsidR="00384D34" w:rsidRPr="004E416F" w:rsidRDefault="00384D34" w:rsidP="002B2580">
            <w:pPr>
              <w:rPr>
                <w:rFonts w:ascii="Arial" w:hAnsi="Arial" w:cs="Arial"/>
                <w:sz w:val="20"/>
              </w:rPr>
            </w:pPr>
            <w:r w:rsidRPr="004E416F">
              <w:rPr>
                <w:rFonts w:ascii="Arial" w:hAnsi="Arial" w:cs="Arial"/>
                <w:sz w:val="20"/>
              </w:rPr>
              <w:t>Karlova Ves</w:t>
            </w:r>
          </w:p>
        </w:tc>
        <w:tc>
          <w:tcPr>
            <w:tcW w:w="2821" w:type="dxa"/>
            <w:tcBorders>
              <w:top w:val="nil"/>
              <w:left w:val="nil"/>
              <w:bottom w:val="single" w:sz="4" w:space="0" w:color="auto"/>
              <w:right w:val="single" w:sz="4" w:space="0" w:color="auto"/>
            </w:tcBorders>
            <w:shd w:val="clear" w:color="auto" w:fill="auto"/>
            <w:noWrap/>
            <w:vAlign w:val="bottom"/>
            <w:hideMark/>
          </w:tcPr>
          <w:p w14:paraId="76E94B29" w14:textId="77777777" w:rsidR="00384D34" w:rsidRPr="004E416F" w:rsidRDefault="00384D34" w:rsidP="002B2580">
            <w:pPr>
              <w:rPr>
                <w:rFonts w:ascii="Arial" w:hAnsi="Arial" w:cs="Arial"/>
                <w:sz w:val="20"/>
              </w:rPr>
            </w:pPr>
            <w:r w:rsidRPr="004E416F">
              <w:rPr>
                <w:rFonts w:ascii="Arial" w:hAnsi="Arial" w:cs="Arial"/>
                <w:sz w:val="20"/>
              </w:rPr>
              <w:t>Karloveská - Jurigovo námestie</w:t>
            </w:r>
          </w:p>
        </w:tc>
        <w:tc>
          <w:tcPr>
            <w:tcW w:w="1252" w:type="dxa"/>
            <w:tcBorders>
              <w:top w:val="nil"/>
              <w:left w:val="nil"/>
              <w:bottom w:val="single" w:sz="4" w:space="0" w:color="auto"/>
              <w:right w:val="single" w:sz="4" w:space="0" w:color="auto"/>
            </w:tcBorders>
            <w:shd w:val="clear" w:color="auto" w:fill="FFFF00"/>
            <w:noWrap/>
            <w:vAlign w:val="bottom"/>
          </w:tcPr>
          <w:p w14:paraId="6EF5503D" w14:textId="77777777" w:rsidR="00384D34" w:rsidRPr="004E416F" w:rsidRDefault="00384D34" w:rsidP="002B2580">
            <w:pPr>
              <w:jc w:val="center"/>
              <w:rPr>
                <w:rFonts w:ascii="Arial" w:hAnsi="Arial"/>
                <w:sz w:val="20"/>
              </w:rPr>
            </w:pPr>
          </w:p>
        </w:tc>
        <w:tc>
          <w:tcPr>
            <w:tcW w:w="1148" w:type="dxa"/>
            <w:tcBorders>
              <w:top w:val="nil"/>
              <w:left w:val="nil"/>
              <w:bottom w:val="single" w:sz="4" w:space="0" w:color="auto"/>
              <w:right w:val="single" w:sz="4" w:space="0" w:color="auto"/>
            </w:tcBorders>
            <w:shd w:val="clear" w:color="auto" w:fill="auto"/>
            <w:noWrap/>
            <w:vAlign w:val="bottom"/>
            <w:hideMark/>
          </w:tcPr>
          <w:p w14:paraId="5414272D" w14:textId="77777777" w:rsidR="00384D34" w:rsidRPr="004E416F" w:rsidRDefault="00384D34" w:rsidP="002B2580">
            <w:pPr>
              <w:jc w:val="center"/>
              <w:rPr>
                <w:rFonts w:ascii="Arial" w:hAnsi="Arial"/>
                <w:sz w:val="20"/>
              </w:rPr>
            </w:pPr>
            <w:r w:rsidRPr="004E416F">
              <w:rPr>
                <w:rFonts w:ascii="Arial" w:hAnsi="Arial"/>
                <w:sz w:val="20"/>
              </w:rPr>
              <w:t>3</w:t>
            </w:r>
          </w:p>
        </w:tc>
        <w:tc>
          <w:tcPr>
            <w:tcW w:w="960" w:type="dxa"/>
            <w:tcBorders>
              <w:top w:val="nil"/>
              <w:left w:val="nil"/>
              <w:bottom w:val="single" w:sz="4" w:space="0" w:color="auto"/>
              <w:right w:val="single" w:sz="4" w:space="0" w:color="auto"/>
            </w:tcBorders>
            <w:shd w:val="clear" w:color="auto" w:fill="auto"/>
            <w:noWrap/>
            <w:vAlign w:val="bottom"/>
          </w:tcPr>
          <w:p w14:paraId="242FBC4C" w14:textId="77777777" w:rsidR="00384D34" w:rsidRPr="004E416F" w:rsidRDefault="00384D34" w:rsidP="002B2580">
            <w:pPr>
              <w:jc w:val="right"/>
              <w:rPr>
                <w:rFonts w:ascii="Arial" w:hAnsi="Arial"/>
                <w:sz w:val="20"/>
              </w:rPr>
            </w:pPr>
          </w:p>
        </w:tc>
      </w:tr>
      <w:tr w:rsidR="00384D34" w:rsidRPr="004E416F" w14:paraId="58D08651" w14:textId="77777777" w:rsidTr="002B258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F12F9E" w14:textId="77777777" w:rsidR="00384D34" w:rsidRPr="004E416F" w:rsidRDefault="00384D34" w:rsidP="002B2580">
            <w:pPr>
              <w:jc w:val="center"/>
              <w:rPr>
                <w:rFonts w:ascii="Arial" w:hAnsi="Arial"/>
                <w:sz w:val="20"/>
              </w:rPr>
            </w:pPr>
            <w:r w:rsidRPr="004E416F">
              <w:rPr>
                <w:rFonts w:ascii="Arial" w:hAnsi="Arial"/>
                <w:sz w:val="20"/>
              </w:rPr>
              <w:t>2</w:t>
            </w:r>
          </w:p>
        </w:tc>
        <w:tc>
          <w:tcPr>
            <w:tcW w:w="1422" w:type="dxa"/>
            <w:tcBorders>
              <w:top w:val="nil"/>
              <w:left w:val="nil"/>
              <w:bottom w:val="single" w:sz="4" w:space="0" w:color="auto"/>
              <w:right w:val="single" w:sz="4" w:space="0" w:color="auto"/>
            </w:tcBorders>
            <w:shd w:val="clear" w:color="auto" w:fill="auto"/>
            <w:noWrap/>
            <w:vAlign w:val="bottom"/>
            <w:hideMark/>
          </w:tcPr>
          <w:p w14:paraId="4CBCB8E2" w14:textId="77777777" w:rsidR="00384D34" w:rsidRPr="004E416F" w:rsidRDefault="00384D34" w:rsidP="002B2580">
            <w:pPr>
              <w:rPr>
                <w:rFonts w:ascii="Arial" w:hAnsi="Arial" w:cs="Arial"/>
                <w:b/>
                <w:bCs/>
                <w:sz w:val="20"/>
              </w:rPr>
            </w:pPr>
            <w:r w:rsidRPr="004E416F">
              <w:rPr>
                <w:rFonts w:ascii="Arial" w:hAnsi="Arial" w:cs="Arial"/>
                <w:b/>
                <w:bCs/>
                <w:sz w:val="20"/>
              </w:rPr>
              <w:t>Karloveská</w:t>
            </w:r>
          </w:p>
        </w:tc>
        <w:tc>
          <w:tcPr>
            <w:tcW w:w="896" w:type="dxa"/>
            <w:tcBorders>
              <w:top w:val="nil"/>
              <w:left w:val="nil"/>
              <w:bottom w:val="single" w:sz="4" w:space="0" w:color="auto"/>
              <w:right w:val="single" w:sz="4" w:space="0" w:color="auto"/>
            </w:tcBorders>
            <w:shd w:val="clear" w:color="auto" w:fill="auto"/>
            <w:noWrap/>
            <w:vAlign w:val="bottom"/>
            <w:hideMark/>
          </w:tcPr>
          <w:p w14:paraId="7F0D92EF"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17" w:type="dxa"/>
            <w:tcBorders>
              <w:top w:val="nil"/>
              <w:left w:val="nil"/>
              <w:bottom w:val="single" w:sz="4" w:space="0" w:color="auto"/>
              <w:right w:val="single" w:sz="4" w:space="0" w:color="auto"/>
            </w:tcBorders>
            <w:shd w:val="clear" w:color="auto" w:fill="auto"/>
            <w:noWrap/>
            <w:vAlign w:val="bottom"/>
            <w:hideMark/>
          </w:tcPr>
          <w:p w14:paraId="46CADD0D" w14:textId="77777777" w:rsidR="00384D34" w:rsidRPr="004E416F" w:rsidRDefault="00384D34" w:rsidP="002B2580">
            <w:pPr>
              <w:jc w:val="right"/>
              <w:rPr>
                <w:rFonts w:ascii="Arial" w:hAnsi="Arial" w:cs="Arial"/>
                <w:sz w:val="20"/>
              </w:rPr>
            </w:pPr>
            <w:r w:rsidRPr="004E416F">
              <w:rPr>
                <w:rFonts w:ascii="Arial" w:hAnsi="Arial" w:cs="Arial"/>
                <w:sz w:val="20"/>
              </w:rPr>
              <w:t>581,4</w:t>
            </w:r>
          </w:p>
        </w:tc>
        <w:tc>
          <w:tcPr>
            <w:tcW w:w="2409" w:type="dxa"/>
            <w:tcBorders>
              <w:top w:val="nil"/>
              <w:left w:val="nil"/>
              <w:bottom w:val="single" w:sz="4" w:space="0" w:color="auto"/>
              <w:right w:val="single" w:sz="4" w:space="0" w:color="auto"/>
            </w:tcBorders>
            <w:shd w:val="clear" w:color="auto" w:fill="auto"/>
            <w:noWrap/>
            <w:vAlign w:val="bottom"/>
            <w:hideMark/>
          </w:tcPr>
          <w:p w14:paraId="6F8F09DF" w14:textId="77777777" w:rsidR="00384D34" w:rsidRPr="004E416F" w:rsidRDefault="00384D34" w:rsidP="002B2580">
            <w:pPr>
              <w:rPr>
                <w:rFonts w:ascii="Arial" w:hAnsi="Arial" w:cs="Arial"/>
                <w:sz w:val="20"/>
              </w:rPr>
            </w:pPr>
            <w:r w:rsidRPr="004E416F">
              <w:rPr>
                <w:rFonts w:ascii="Arial" w:hAnsi="Arial" w:cs="Arial"/>
                <w:sz w:val="20"/>
              </w:rPr>
              <w:t>Karlova Ves</w:t>
            </w:r>
          </w:p>
        </w:tc>
        <w:tc>
          <w:tcPr>
            <w:tcW w:w="2821" w:type="dxa"/>
            <w:tcBorders>
              <w:top w:val="nil"/>
              <w:left w:val="nil"/>
              <w:bottom w:val="single" w:sz="4" w:space="0" w:color="auto"/>
              <w:right w:val="single" w:sz="4" w:space="0" w:color="auto"/>
            </w:tcBorders>
            <w:shd w:val="clear" w:color="auto" w:fill="auto"/>
            <w:noWrap/>
            <w:vAlign w:val="bottom"/>
            <w:hideMark/>
          </w:tcPr>
          <w:p w14:paraId="5D7A9B28" w14:textId="77777777" w:rsidR="00384D34" w:rsidRPr="004E416F" w:rsidRDefault="00384D34" w:rsidP="002B2580">
            <w:pPr>
              <w:rPr>
                <w:rFonts w:ascii="Arial" w:hAnsi="Arial" w:cs="Arial"/>
                <w:sz w:val="20"/>
              </w:rPr>
            </w:pPr>
            <w:r w:rsidRPr="004E416F">
              <w:rPr>
                <w:rFonts w:ascii="Arial" w:hAnsi="Arial" w:cs="Arial"/>
                <w:sz w:val="20"/>
              </w:rPr>
              <w:t>Karloveská - lávka Nad lúčkami</w:t>
            </w:r>
          </w:p>
        </w:tc>
        <w:tc>
          <w:tcPr>
            <w:tcW w:w="1252" w:type="dxa"/>
            <w:tcBorders>
              <w:top w:val="nil"/>
              <w:left w:val="nil"/>
              <w:bottom w:val="single" w:sz="4" w:space="0" w:color="auto"/>
              <w:right w:val="single" w:sz="4" w:space="0" w:color="auto"/>
            </w:tcBorders>
            <w:shd w:val="clear" w:color="auto" w:fill="FFFF00"/>
            <w:noWrap/>
            <w:vAlign w:val="bottom"/>
          </w:tcPr>
          <w:p w14:paraId="439F4425" w14:textId="77777777" w:rsidR="00384D34" w:rsidRPr="004E416F" w:rsidRDefault="00384D34" w:rsidP="002B2580">
            <w:pPr>
              <w:jc w:val="center"/>
              <w:rPr>
                <w:rFonts w:ascii="Arial" w:hAnsi="Arial"/>
                <w:sz w:val="20"/>
              </w:rPr>
            </w:pPr>
          </w:p>
        </w:tc>
        <w:tc>
          <w:tcPr>
            <w:tcW w:w="1148" w:type="dxa"/>
            <w:tcBorders>
              <w:top w:val="nil"/>
              <w:left w:val="nil"/>
              <w:bottom w:val="single" w:sz="4" w:space="0" w:color="auto"/>
              <w:right w:val="single" w:sz="4" w:space="0" w:color="auto"/>
            </w:tcBorders>
            <w:shd w:val="clear" w:color="auto" w:fill="auto"/>
            <w:noWrap/>
            <w:vAlign w:val="bottom"/>
            <w:hideMark/>
          </w:tcPr>
          <w:p w14:paraId="50060786" w14:textId="77777777" w:rsidR="00384D34" w:rsidRPr="004E416F" w:rsidRDefault="00384D34" w:rsidP="002B2580">
            <w:pPr>
              <w:jc w:val="center"/>
              <w:rPr>
                <w:rFonts w:ascii="Arial" w:hAnsi="Arial"/>
                <w:sz w:val="20"/>
              </w:rPr>
            </w:pPr>
            <w:r w:rsidRPr="004E416F">
              <w:rPr>
                <w:rFonts w:ascii="Arial" w:hAnsi="Arial"/>
                <w:sz w:val="20"/>
              </w:rPr>
              <w:t>3</w:t>
            </w:r>
          </w:p>
        </w:tc>
        <w:tc>
          <w:tcPr>
            <w:tcW w:w="960" w:type="dxa"/>
            <w:tcBorders>
              <w:top w:val="nil"/>
              <w:left w:val="nil"/>
              <w:bottom w:val="single" w:sz="4" w:space="0" w:color="auto"/>
              <w:right w:val="single" w:sz="4" w:space="0" w:color="auto"/>
            </w:tcBorders>
            <w:shd w:val="clear" w:color="auto" w:fill="auto"/>
            <w:noWrap/>
            <w:vAlign w:val="bottom"/>
          </w:tcPr>
          <w:p w14:paraId="125B6F7B" w14:textId="77777777" w:rsidR="00384D34" w:rsidRPr="004E416F" w:rsidRDefault="00384D34" w:rsidP="002B2580">
            <w:pPr>
              <w:jc w:val="right"/>
              <w:rPr>
                <w:rFonts w:ascii="Arial" w:hAnsi="Arial"/>
                <w:sz w:val="20"/>
              </w:rPr>
            </w:pPr>
          </w:p>
        </w:tc>
      </w:tr>
      <w:tr w:rsidR="00384D34" w:rsidRPr="004E416F" w14:paraId="1588214A" w14:textId="77777777" w:rsidTr="002B2580">
        <w:trPr>
          <w:trHeight w:val="27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2BDB9F3" w14:textId="77777777" w:rsidR="00384D34" w:rsidRPr="004E416F" w:rsidRDefault="00384D34" w:rsidP="002B2580">
            <w:pPr>
              <w:jc w:val="center"/>
              <w:rPr>
                <w:rFonts w:ascii="Arial" w:hAnsi="Arial"/>
                <w:sz w:val="20"/>
              </w:rPr>
            </w:pPr>
            <w:r w:rsidRPr="004E416F">
              <w:rPr>
                <w:rFonts w:ascii="Arial" w:hAnsi="Arial"/>
                <w:sz w:val="20"/>
              </w:rPr>
              <w:t>2</w:t>
            </w:r>
          </w:p>
        </w:tc>
        <w:tc>
          <w:tcPr>
            <w:tcW w:w="1422" w:type="dxa"/>
            <w:tcBorders>
              <w:top w:val="nil"/>
              <w:left w:val="nil"/>
              <w:bottom w:val="single" w:sz="4" w:space="0" w:color="auto"/>
              <w:right w:val="single" w:sz="4" w:space="0" w:color="auto"/>
            </w:tcBorders>
            <w:shd w:val="clear" w:color="auto" w:fill="auto"/>
            <w:noWrap/>
            <w:vAlign w:val="bottom"/>
            <w:hideMark/>
          </w:tcPr>
          <w:p w14:paraId="53938807" w14:textId="77777777" w:rsidR="00384D34" w:rsidRPr="004E416F" w:rsidRDefault="00384D34" w:rsidP="002B2580">
            <w:pPr>
              <w:rPr>
                <w:rFonts w:ascii="Arial" w:hAnsi="Arial" w:cs="Arial"/>
                <w:b/>
                <w:bCs/>
                <w:sz w:val="20"/>
              </w:rPr>
            </w:pPr>
            <w:r w:rsidRPr="004E416F">
              <w:rPr>
                <w:rFonts w:ascii="Arial" w:hAnsi="Arial" w:cs="Arial"/>
                <w:b/>
                <w:bCs/>
                <w:sz w:val="20"/>
              </w:rPr>
              <w:t>Karloveská</w:t>
            </w:r>
          </w:p>
        </w:tc>
        <w:tc>
          <w:tcPr>
            <w:tcW w:w="896" w:type="dxa"/>
            <w:tcBorders>
              <w:top w:val="nil"/>
              <w:left w:val="nil"/>
              <w:bottom w:val="single" w:sz="4" w:space="0" w:color="auto"/>
              <w:right w:val="single" w:sz="4" w:space="0" w:color="auto"/>
            </w:tcBorders>
            <w:shd w:val="clear" w:color="auto" w:fill="auto"/>
            <w:noWrap/>
            <w:vAlign w:val="bottom"/>
            <w:hideMark/>
          </w:tcPr>
          <w:p w14:paraId="5DD64BD5"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17" w:type="dxa"/>
            <w:tcBorders>
              <w:top w:val="nil"/>
              <w:left w:val="nil"/>
              <w:bottom w:val="single" w:sz="4" w:space="0" w:color="auto"/>
              <w:right w:val="single" w:sz="4" w:space="0" w:color="auto"/>
            </w:tcBorders>
            <w:shd w:val="clear" w:color="auto" w:fill="auto"/>
            <w:noWrap/>
            <w:vAlign w:val="bottom"/>
            <w:hideMark/>
          </w:tcPr>
          <w:p w14:paraId="01281BAD" w14:textId="77777777" w:rsidR="00384D34" w:rsidRPr="004E416F" w:rsidRDefault="00384D34" w:rsidP="002B2580">
            <w:pPr>
              <w:jc w:val="right"/>
              <w:rPr>
                <w:rFonts w:ascii="Arial" w:hAnsi="Arial" w:cs="Arial"/>
                <w:sz w:val="20"/>
              </w:rPr>
            </w:pPr>
            <w:r w:rsidRPr="004E416F">
              <w:rPr>
                <w:rFonts w:ascii="Arial" w:hAnsi="Arial" w:cs="Arial"/>
                <w:sz w:val="20"/>
              </w:rPr>
              <w:t>624,7</w:t>
            </w:r>
          </w:p>
        </w:tc>
        <w:tc>
          <w:tcPr>
            <w:tcW w:w="2409" w:type="dxa"/>
            <w:tcBorders>
              <w:top w:val="nil"/>
              <w:left w:val="nil"/>
              <w:bottom w:val="single" w:sz="4" w:space="0" w:color="auto"/>
              <w:right w:val="single" w:sz="4" w:space="0" w:color="auto"/>
            </w:tcBorders>
            <w:shd w:val="clear" w:color="auto" w:fill="auto"/>
            <w:noWrap/>
            <w:vAlign w:val="bottom"/>
            <w:hideMark/>
          </w:tcPr>
          <w:p w14:paraId="7ABA6189" w14:textId="77777777" w:rsidR="00384D34" w:rsidRPr="004E416F" w:rsidRDefault="00384D34" w:rsidP="002B2580">
            <w:pPr>
              <w:rPr>
                <w:rFonts w:ascii="Arial" w:hAnsi="Arial" w:cs="Arial"/>
                <w:sz w:val="20"/>
              </w:rPr>
            </w:pPr>
            <w:r w:rsidRPr="004E416F">
              <w:rPr>
                <w:rFonts w:ascii="Arial" w:hAnsi="Arial" w:cs="Arial"/>
                <w:sz w:val="20"/>
              </w:rPr>
              <w:t>Karlova Ves</w:t>
            </w:r>
          </w:p>
        </w:tc>
        <w:tc>
          <w:tcPr>
            <w:tcW w:w="2821" w:type="dxa"/>
            <w:tcBorders>
              <w:top w:val="nil"/>
              <w:left w:val="nil"/>
              <w:bottom w:val="single" w:sz="4" w:space="0" w:color="auto"/>
              <w:right w:val="single" w:sz="4" w:space="0" w:color="auto"/>
            </w:tcBorders>
            <w:shd w:val="clear" w:color="auto" w:fill="auto"/>
            <w:noWrap/>
            <w:vAlign w:val="bottom"/>
            <w:hideMark/>
          </w:tcPr>
          <w:p w14:paraId="5B3CAC9F" w14:textId="77777777" w:rsidR="00384D34" w:rsidRPr="004E416F" w:rsidRDefault="00384D34" w:rsidP="002B2580">
            <w:pPr>
              <w:rPr>
                <w:rFonts w:ascii="Arial" w:hAnsi="Arial" w:cs="Arial"/>
                <w:sz w:val="20"/>
              </w:rPr>
            </w:pPr>
            <w:r w:rsidRPr="004E416F">
              <w:rPr>
                <w:rFonts w:ascii="Arial" w:hAnsi="Arial" w:cs="Arial"/>
                <w:sz w:val="20"/>
              </w:rPr>
              <w:t>most Púpavová</w:t>
            </w:r>
          </w:p>
        </w:tc>
        <w:tc>
          <w:tcPr>
            <w:tcW w:w="1252" w:type="dxa"/>
            <w:tcBorders>
              <w:top w:val="nil"/>
              <w:left w:val="nil"/>
              <w:bottom w:val="single" w:sz="4" w:space="0" w:color="auto"/>
              <w:right w:val="single" w:sz="4" w:space="0" w:color="auto"/>
            </w:tcBorders>
            <w:shd w:val="clear" w:color="auto" w:fill="FFFF00"/>
            <w:noWrap/>
            <w:vAlign w:val="bottom"/>
            <w:hideMark/>
          </w:tcPr>
          <w:p w14:paraId="41B72BB3" w14:textId="77777777" w:rsidR="00384D34" w:rsidRPr="004E416F" w:rsidRDefault="00384D34" w:rsidP="002B2580">
            <w:pPr>
              <w:jc w:val="center"/>
              <w:rPr>
                <w:rFonts w:ascii="Arial" w:hAnsi="Arial"/>
                <w:sz w:val="20"/>
              </w:rPr>
            </w:pPr>
          </w:p>
        </w:tc>
        <w:tc>
          <w:tcPr>
            <w:tcW w:w="1148" w:type="dxa"/>
            <w:tcBorders>
              <w:top w:val="nil"/>
              <w:left w:val="nil"/>
              <w:bottom w:val="single" w:sz="4" w:space="0" w:color="auto"/>
              <w:right w:val="single" w:sz="4" w:space="0" w:color="auto"/>
            </w:tcBorders>
            <w:shd w:val="clear" w:color="auto" w:fill="auto"/>
            <w:noWrap/>
            <w:vAlign w:val="bottom"/>
            <w:hideMark/>
          </w:tcPr>
          <w:p w14:paraId="2B1446FF" w14:textId="77777777" w:rsidR="00384D34" w:rsidRPr="004E416F" w:rsidRDefault="00384D34" w:rsidP="002B2580">
            <w:pPr>
              <w:jc w:val="center"/>
              <w:rPr>
                <w:rFonts w:ascii="Arial" w:hAnsi="Arial"/>
                <w:sz w:val="20"/>
              </w:rPr>
            </w:pPr>
            <w:r w:rsidRPr="004E416F">
              <w:rPr>
                <w:rFonts w:ascii="Arial" w:hAnsi="Arial"/>
                <w:sz w:val="20"/>
              </w:rPr>
              <w:t>3</w:t>
            </w:r>
          </w:p>
        </w:tc>
        <w:tc>
          <w:tcPr>
            <w:tcW w:w="960" w:type="dxa"/>
            <w:tcBorders>
              <w:top w:val="nil"/>
              <w:left w:val="nil"/>
              <w:bottom w:val="single" w:sz="4" w:space="0" w:color="auto"/>
              <w:right w:val="single" w:sz="4" w:space="0" w:color="auto"/>
            </w:tcBorders>
            <w:shd w:val="clear" w:color="auto" w:fill="auto"/>
            <w:noWrap/>
            <w:vAlign w:val="bottom"/>
          </w:tcPr>
          <w:p w14:paraId="43F47DBA" w14:textId="77777777" w:rsidR="00384D34" w:rsidRPr="004E416F" w:rsidRDefault="00384D34" w:rsidP="002B2580">
            <w:pPr>
              <w:jc w:val="right"/>
              <w:rPr>
                <w:rFonts w:ascii="Arial" w:hAnsi="Arial"/>
                <w:sz w:val="20"/>
              </w:rPr>
            </w:pPr>
          </w:p>
        </w:tc>
      </w:tr>
      <w:tr w:rsidR="00384D34" w:rsidRPr="004E416F" w14:paraId="7B5FA6B2" w14:textId="77777777" w:rsidTr="002B2580">
        <w:trPr>
          <w:trHeight w:val="270"/>
        </w:trPr>
        <w:tc>
          <w:tcPr>
            <w:tcW w:w="960" w:type="dxa"/>
            <w:tcBorders>
              <w:top w:val="nil"/>
              <w:left w:val="nil"/>
              <w:bottom w:val="nil"/>
              <w:right w:val="nil"/>
            </w:tcBorders>
            <w:shd w:val="clear" w:color="auto" w:fill="auto"/>
            <w:noWrap/>
            <w:vAlign w:val="bottom"/>
            <w:hideMark/>
          </w:tcPr>
          <w:p w14:paraId="2271C9C2" w14:textId="77777777" w:rsidR="00384D34" w:rsidRPr="004E416F" w:rsidRDefault="00384D34" w:rsidP="002B2580">
            <w:pPr>
              <w:jc w:val="right"/>
              <w:rPr>
                <w:rFonts w:ascii="Arial" w:hAnsi="Arial"/>
                <w:sz w:val="20"/>
              </w:rPr>
            </w:pPr>
          </w:p>
        </w:tc>
        <w:tc>
          <w:tcPr>
            <w:tcW w:w="1422" w:type="dxa"/>
            <w:tcBorders>
              <w:top w:val="nil"/>
              <w:left w:val="nil"/>
              <w:bottom w:val="nil"/>
              <w:right w:val="nil"/>
            </w:tcBorders>
            <w:shd w:val="clear" w:color="auto" w:fill="auto"/>
            <w:noWrap/>
            <w:vAlign w:val="bottom"/>
            <w:hideMark/>
          </w:tcPr>
          <w:p w14:paraId="0255E1F6" w14:textId="77777777" w:rsidR="00384D34" w:rsidRPr="004E416F" w:rsidRDefault="00384D34" w:rsidP="002B2580">
            <w:pPr>
              <w:rPr>
                <w:sz w:val="20"/>
              </w:rPr>
            </w:pPr>
          </w:p>
        </w:tc>
        <w:tc>
          <w:tcPr>
            <w:tcW w:w="896"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33CA3C9C" w14:textId="77777777" w:rsidR="00384D34" w:rsidRPr="004E416F" w:rsidRDefault="00384D34" w:rsidP="002B2580">
            <w:pPr>
              <w:jc w:val="center"/>
              <w:rPr>
                <w:rFonts w:ascii="Arial" w:hAnsi="Arial" w:cs="Arial"/>
                <w:b/>
                <w:bCs/>
                <w:sz w:val="20"/>
              </w:rPr>
            </w:pPr>
            <w:r w:rsidRPr="004E416F">
              <w:rPr>
                <w:rFonts w:ascii="Arial" w:hAnsi="Arial" w:cs="Arial"/>
                <w:b/>
                <w:bCs/>
                <w:sz w:val="20"/>
              </w:rPr>
              <w:t xml:space="preserve">SPOLU: </w:t>
            </w:r>
          </w:p>
        </w:tc>
        <w:tc>
          <w:tcPr>
            <w:tcW w:w="1117"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708406E3" w14:textId="77777777" w:rsidR="00384D34" w:rsidRPr="004E416F" w:rsidRDefault="00384D34" w:rsidP="002B2580">
            <w:pPr>
              <w:jc w:val="center"/>
              <w:rPr>
                <w:rFonts w:ascii="Arial" w:hAnsi="Arial" w:cs="Arial"/>
                <w:b/>
                <w:bCs/>
                <w:sz w:val="20"/>
              </w:rPr>
            </w:pPr>
            <w:r w:rsidRPr="004E416F">
              <w:rPr>
                <w:rFonts w:ascii="Arial" w:hAnsi="Arial" w:cs="Arial"/>
                <w:b/>
                <w:bCs/>
                <w:sz w:val="20"/>
              </w:rPr>
              <w:t>3 901,35</w:t>
            </w:r>
          </w:p>
        </w:tc>
        <w:tc>
          <w:tcPr>
            <w:tcW w:w="2409" w:type="dxa"/>
            <w:tcBorders>
              <w:top w:val="nil"/>
              <w:left w:val="nil"/>
              <w:bottom w:val="nil"/>
              <w:right w:val="nil"/>
            </w:tcBorders>
            <w:shd w:val="clear" w:color="auto" w:fill="auto"/>
            <w:noWrap/>
            <w:vAlign w:val="bottom"/>
            <w:hideMark/>
          </w:tcPr>
          <w:p w14:paraId="1409179F" w14:textId="77777777" w:rsidR="00384D34" w:rsidRPr="004E416F" w:rsidRDefault="00384D34" w:rsidP="002B2580">
            <w:pPr>
              <w:jc w:val="center"/>
              <w:rPr>
                <w:rFonts w:ascii="Arial" w:hAnsi="Arial" w:cs="Arial"/>
                <w:b/>
                <w:bCs/>
                <w:sz w:val="20"/>
              </w:rPr>
            </w:pPr>
          </w:p>
        </w:tc>
        <w:tc>
          <w:tcPr>
            <w:tcW w:w="2821" w:type="dxa"/>
            <w:tcBorders>
              <w:top w:val="nil"/>
              <w:left w:val="nil"/>
              <w:bottom w:val="nil"/>
              <w:right w:val="nil"/>
            </w:tcBorders>
            <w:shd w:val="clear" w:color="auto" w:fill="auto"/>
            <w:noWrap/>
            <w:vAlign w:val="bottom"/>
            <w:hideMark/>
          </w:tcPr>
          <w:p w14:paraId="3BDBEAA1" w14:textId="77777777" w:rsidR="00384D34" w:rsidRPr="004E416F" w:rsidRDefault="00384D34" w:rsidP="002B2580">
            <w:pPr>
              <w:rPr>
                <w:sz w:val="20"/>
              </w:rPr>
            </w:pPr>
          </w:p>
        </w:tc>
        <w:tc>
          <w:tcPr>
            <w:tcW w:w="1252" w:type="dxa"/>
            <w:tcBorders>
              <w:top w:val="nil"/>
              <w:left w:val="nil"/>
              <w:bottom w:val="nil"/>
              <w:right w:val="nil"/>
            </w:tcBorders>
            <w:shd w:val="clear" w:color="auto" w:fill="auto"/>
            <w:noWrap/>
            <w:vAlign w:val="bottom"/>
            <w:hideMark/>
          </w:tcPr>
          <w:p w14:paraId="7EC50158" w14:textId="77777777" w:rsidR="00384D34" w:rsidRPr="004E416F" w:rsidRDefault="00384D34" w:rsidP="002B2580">
            <w:pPr>
              <w:rPr>
                <w:sz w:val="20"/>
              </w:rPr>
            </w:pPr>
          </w:p>
        </w:tc>
        <w:tc>
          <w:tcPr>
            <w:tcW w:w="1148"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66D18B85" w14:textId="77777777" w:rsidR="00384D34" w:rsidRPr="004E416F" w:rsidRDefault="00384D34" w:rsidP="002B2580">
            <w:pPr>
              <w:jc w:val="center"/>
              <w:rPr>
                <w:rFonts w:ascii="Arial" w:hAnsi="Arial" w:cs="Arial"/>
                <w:b/>
                <w:bCs/>
                <w:sz w:val="20"/>
              </w:rPr>
            </w:pPr>
            <w:r w:rsidRPr="004E416F">
              <w:rPr>
                <w:rFonts w:ascii="Arial" w:hAnsi="Arial" w:cs="Arial"/>
                <w:b/>
                <w:bCs/>
                <w:sz w:val="20"/>
              </w:rPr>
              <w:t> </w:t>
            </w:r>
          </w:p>
        </w:tc>
        <w:tc>
          <w:tcPr>
            <w:tcW w:w="960" w:type="dxa"/>
            <w:tcBorders>
              <w:top w:val="single" w:sz="8" w:space="0" w:color="auto"/>
              <w:left w:val="single" w:sz="8" w:space="0" w:color="auto"/>
              <w:bottom w:val="single" w:sz="8" w:space="0" w:color="auto"/>
              <w:right w:val="single" w:sz="4" w:space="0" w:color="auto"/>
            </w:tcBorders>
            <w:shd w:val="clear" w:color="000000" w:fill="C4BD97"/>
            <w:noWrap/>
            <w:vAlign w:val="bottom"/>
          </w:tcPr>
          <w:p w14:paraId="0FE26594" w14:textId="77777777" w:rsidR="00384D34" w:rsidRPr="004E416F" w:rsidRDefault="00384D34" w:rsidP="002B2580">
            <w:pPr>
              <w:jc w:val="center"/>
              <w:rPr>
                <w:rFonts w:ascii="Arial" w:hAnsi="Arial" w:cs="Arial"/>
                <w:b/>
                <w:bCs/>
                <w:sz w:val="20"/>
              </w:rPr>
            </w:pPr>
          </w:p>
        </w:tc>
      </w:tr>
    </w:tbl>
    <w:p w14:paraId="1F8AE2E4" w14:textId="77777777" w:rsidR="00384D34" w:rsidRDefault="00384D34" w:rsidP="00384D34">
      <w:pPr>
        <w:pStyle w:val="F6-MenoFunkcia"/>
        <w:ind w:left="0"/>
        <w:rPr>
          <w:szCs w:val="24"/>
        </w:rPr>
      </w:pPr>
    </w:p>
    <w:p w14:paraId="2E2F11C8" w14:textId="77777777" w:rsidR="00384D34" w:rsidRDefault="00384D34" w:rsidP="00384D34">
      <w:pPr>
        <w:pStyle w:val="F6-MenoFunkcia"/>
        <w:ind w:left="0"/>
        <w:rPr>
          <w:szCs w:val="24"/>
        </w:rPr>
      </w:pPr>
    </w:p>
    <w:p w14:paraId="5EC9EE09" w14:textId="77777777" w:rsidR="00384D34" w:rsidRDefault="00384D34" w:rsidP="00384D34">
      <w:pPr>
        <w:pStyle w:val="F6-MenoFunkcia"/>
        <w:ind w:left="0"/>
        <w:rPr>
          <w:szCs w:val="24"/>
        </w:rPr>
      </w:pPr>
    </w:p>
    <w:tbl>
      <w:tblPr>
        <w:tblW w:w="13960" w:type="dxa"/>
        <w:tblInd w:w="80" w:type="dxa"/>
        <w:tblCellMar>
          <w:left w:w="70" w:type="dxa"/>
          <w:right w:w="70" w:type="dxa"/>
        </w:tblCellMar>
        <w:tblLook w:val="04A0" w:firstRow="1" w:lastRow="0" w:firstColumn="1" w:lastColumn="0" w:noHBand="0" w:noVBand="1"/>
      </w:tblPr>
      <w:tblGrid>
        <w:gridCol w:w="496"/>
        <w:gridCol w:w="5112"/>
        <w:gridCol w:w="1267"/>
        <w:gridCol w:w="2164"/>
        <w:gridCol w:w="2113"/>
        <w:gridCol w:w="2818"/>
      </w:tblGrid>
      <w:tr w:rsidR="00384D34" w:rsidRPr="004E416F" w14:paraId="20B98A11" w14:textId="77777777" w:rsidTr="002B2580">
        <w:trPr>
          <w:trHeight w:val="420"/>
        </w:trPr>
        <w:tc>
          <w:tcPr>
            <w:tcW w:w="13960" w:type="dxa"/>
            <w:gridSpan w:val="6"/>
            <w:tcBorders>
              <w:top w:val="single" w:sz="8" w:space="0" w:color="auto"/>
              <w:left w:val="single" w:sz="8" w:space="0" w:color="auto"/>
              <w:bottom w:val="single" w:sz="8" w:space="0" w:color="auto"/>
              <w:right w:val="single" w:sz="8" w:space="0" w:color="000000"/>
            </w:tcBorders>
            <w:shd w:val="clear" w:color="000000" w:fill="C0C0C0"/>
            <w:vAlign w:val="center"/>
            <w:hideMark/>
          </w:tcPr>
          <w:p w14:paraId="03BDBAF2" w14:textId="77777777" w:rsidR="00384D34" w:rsidRPr="004E416F" w:rsidRDefault="00384D34" w:rsidP="002B2580">
            <w:pPr>
              <w:jc w:val="center"/>
              <w:rPr>
                <w:rFonts w:ascii="Arial" w:hAnsi="Arial"/>
                <w:b/>
                <w:bCs/>
                <w:sz w:val="32"/>
                <w:szCs w:val="32"/>
              </w:rPr>
            </w:pPr>
            <w:r w:rsidRPr="004E416F">
              <w:rPr>
                <w:rFonts w:ascii="Arial" w:hAnsi="Arial"/>
                <w:b/>
                <w:bCs/>
                <w:sz w:val="32"/>
                <w:szCs w:val="32"/>
              </w:rPr>
              <w:t>Údržba komunikácií - dopravné nehody (havarijná čata)</w:t>
            </w:r>
          </w:p>
        </w:tc>
      </w:tr>
      <w:tr w:rsidR="00384D34" w:rsidRPr="004E416F" w14:paraId="3B95F0BE" w14:textId="77777777" w:rsidTr="002B2580">
        <w:trPr>
          <w:trHeight w:val="270"/>
        </w:trPr>
        <w:tc>
          <w:tcPr>
            <w:tcW w:w="6865" w:type="dxa"/>
            <w:gridSpan w:val="3"/>
            <w:tcBorders>
              <w:top w:val="single" w:sz="8" w:space="0" w:color="auto"/>
              <w:left w:val="single" w:sz="8" w:space="0" w:color="auto"/>
              <w:bottom w:val="single" w:sz="8" w:space="0" w:color="auto"/>
              <w:right w:val="nil"/>
            </w:tcBorders>
            <w:shd w:val="clear" w:color="000000" w:fill="C0C0C0"/>
            <w:noWrap/>
            <w:vAlign w:val="center"/>
            <w:hideMark/>
          </w:tcPr>
          <w:p w14:paraId="08F271D7" w14:textId="77777777" w:rsidR="00384D34" w:rsidRPr="004E416F" w:rsidRDefault="00384D34" w:rsidP="002B2580">
            <w:pPr>
              <w:jc w:val="center"/>
              <w:rPr>
                <w:rFonts w:ascii="Arial" w:hAnsi="Arial"/>
                <w:b/>
                <w:bCs/>
                <w:sz w:val="20"/>
              </w:rPr>
            </w:pPr>
            <w:r w:rsidRPr="004E416F">
              <w:rPr>
                <w:rFonts w:ascii="Arial" w:hAnsi="Arial"/>
                <w:b/>
                <w:bCs/>
                <w:sz w:val="20"/>
              </w:rPr>
              <w:t>havárie v 24 hod zmene 7 dní v týždni (3 x ručný  1 x vozidlo)</w:t>
            </w:r>
          </w:p>
        </w:tc>
        <w:tc>
          <w:tcPr>
            <w:tcW w:w="2164" w:type="dxa"/>
            <w:tcBorders>
              <w:top w:val="nil"/>
              <w:left w:val="nil"/>
              <w:bottom w:val="single" w:sz="8" w:space="0" w:color="auto"/>
              <w:right w:val="nil"/>
            </w:tcBorders>
            <w:shd w:val="clear" w:color="000000" w:fill="C0C0C0"/>
            <w:noWrap/>
            <w:vAlign w:val="center"/>
            <w:hideMark/>
          </w:tcPr>
          <w:p w14:paraId="5805F967" w14:textId="77777777" w:rsidR="00384D34" w:rsidRPr="004E416F" w:rsidRDefault="00384D34" w:rsidP="002B2580">
            <w:pPr>
              <w:rPr>
                <w:rFonts w:ascii="Arial" w:hAnsi="Arial"/>
                <w:b/>
                <w:bCs/>
                <w:sz w:val="20"/>
              </w:rPr>
            </w:pPr>
            <w:r w:rsidRPr="004E416F">
              <w:rPr>
                <w:rFonts w:ascii="Arial" w:hAnsi="Arial"/>
                <w:b/>
                <w:bCs/>
                <w:sz w:val="20"/>
              </w:rPr>
              <w:t> </w:t>
            </w:r>
          </w:p>
        </w:tc>
        <w:tc>
          <w:tcPr>
            <w:tcW w:w="2113" w:type="dxa"/>
            <w:tcBorders>
              <w:top w:val="nil"/>
              <w:left w:val="nil"/>
              <w:bottom w:val="single" w:sz="8" w:space="0" w:color="auto"/>
              <w:right w:val="nil"/>
            </w:tcBorders>
            <w:shd w:val="clear" w:color="000000" w:fill="C0C0C0"/>
            <w:noWrap/>
            <w:vAlign w:val="center"/>
            <w:hideMark/>
          </w:tcPr>
          <w:p w14:paraId="783DDC60" w14:textId="77777777" w:rsidR="00384D34" w:rsidRPr="004E416F" w:rsidRDefault="00384D34" w:rsidP="002B2580">
            <w:pPr>
              <w:rPr>
                <w:rFonts w:ascii="Arial" w:hAnsi="Arial"/>
                <w:b/>
                <w:bCs/>
                <w:sz w:val="20"/>
              </w:rPr>
            </w:pPr>
            <w:r w:rsidRPr="004E416F">
              <w:rPr>
                <w:rFonts w:ascii="Arial" w:hAnsi="Arial"/>
                <w:b/>
                <w:bCs/>
                <w:sz w:val="20"/>
              </w:rPr>
              <w:t> </w:t>
            </w:r>
          </w:p>
        </w:tc>
        <w:tc>
          <w:tcPr>
            <w:tcW w:w="2818" w:type="dxa"/>
            <w:tcBorders>
              <w:top w:val="nil"/>
              <w:left w:val="nil"/>
              <w:bottom w:val="single" w:sz="8" w:space="0" w:color="auto"/>
              <w:right w:val="single" w:sz="8" w:space="0" w:color="auto"/>
            </w:tcBorders>
            <w:shd w:val="clear" w:color="000000" w:fill="C0C0C0"/>
            <w:noWrap/>
            <w:vAlign w:val="center"/>
            <w:hideMark/>
          </w:tcPr>
          <w:p w14:paraId="783C47A8" w14:textId="77777777" w:rsidR="00384D34" w:rsidRPr="004E416F" w:rsidRDefault="00384D34" w:rsidP="002B2580">
            <w:pPr>
              <w:rPr>
                <w:rFonts w:ascii="Arial" w:hAnsi="Arial"/>
                <w:b/>
                <w:bCs/>
                <w:sz w:val="20"/>
              </w:rPr>
            </w:pPr>
            <w:r w:rsidRPr="004E416F">
              <w:rPr>
                <w:rFonts w:ascii="Arial" w:hAnsi="Arial"/>
                <w:b/>
                <w:bCs/>
                <w:sz w:val="20"/>
              </w:rPr>
              <w:t> </w:t>
            </w:r>
          </w:p>
        </w:tc>
      </w:tr>
      <w:tr w:rsidR="00384D34" w:rsidRPr="004E416F" w14:paraId="5C51706B" w14:textId="77777777" w:rsidTr="002B2580">
        <w:trPr>
          <w:trHeight w:val="780"/>
        </w:trPr>
        <w:tc>
          <w:tcPr>
            <w:tcW w:w="486" w:type="dxa"/>
            <w:tcBorders>
              <w:top w:val="nil"/>
              <w:left w:val="single" w:sz="8" w:space="0" w:color="auto"/>
              <w:bottom w:val="single" w:sz="8" w:space="0" w:color="auto"/>
              <w:right w:val="single" w:sz="4" w:space="0" w:color="auto"/>
            </w:tcBorders>
            <w:shd w:val="clear" w:color="000000" w:fill="C0C0C0"/>
            <w:noWrap/>
            <w:vAlign w:val="center"/>
            <w:hideMark/>
          </w:tcPr>
          <w:p w14:paraId="0241747B" w14:textId="77777777" w:rsidR="00384D34" w:rsidRPr="004E416F" w:rsidRDefault="00384D34" w:rsidP="002B2580">
            <w:pPr>
              <w:jc w:val="center"/>
              <w:rPr>
                <w:rFonts w:ascii="Arial" w:hAnsi="Arial"/>
                <w:b/>
                <w:bCs/>
                <w:sz w:val="20"/>
              </w:rPr>
            </w:pPr>
            <w:r w:rsidRPr="004E416F">
              <w:rPr>
                <w:rFonts w:ascii="Arial" w:hAnsi="Arial"/>
                <w:b/>
                <w:bCs/>
                <w:sz w:val="20"/>
              </w:rPr>
              <w:t>P.č.</w:t>
            </w:r>
          </w:p>
        </w:tc>
        <w:tc>
          <w:tcPr>
            <w:tcW w:w="5112" w:type="dxa"/>
            <w:tcBorders>
              <w:top w:val="nil"/>
              <w:left w:val="nil"/>
              <w:bottom w:val="single" w:sz="8" w:space="0" w:color="auto"/>
              <w:right w:val="nil"/>
            </w:tcBorders>
            <w:shd w:val="clear" w:color="000000" w:fill="C0C0C0"/>
            <w:noWrap/>
            <w:vAlign w:val="center"/>
            <w:hideMark/>
          </w:tcPr>
          <w:p w14:paraId="241E42CA" w14:textId="77777777" w:rsidR="00384D34" w:rsidRPr="004E416F" w:rsidRDefault="00384D34" w:rsidP="002B2580">
            <w:pPr>
              <w:jc w:val="center"/>
              <w:rPr>
                <w:rFonts w:ascii="Arial" w:hAnsi="Arial"/>
                <w:b/>
                <w:bCs/>
                <w:sz w:val="20"/>
              </w:rPr>
            </w:pPr>
            <w:r w:rsidRPr="004E416F">
              <w:rPr>
                <w:rFonts w:ascii="Arial" w:hAnsi="Arial"/>
                <w:b/>
                <w:bCs/>
                <w:sz w:val="20"/>
              </w:rPr>
              <w:t>Mestská časť</w:t>
            </w:r>
          </w:p>
        </w:tc>
        <w:tc>
          <w:tcPr>
            <w:tcW w:w="1267" w:type="dxa"/>
            <w:tcBorders>
              <w:top w:val="nil"/>
              <w:left w:val="single" w:sz="8" w:space="0" w:color="auto"/>
              <w:bottom w:val="single" w:sz="8" w:space="0" w:color="auto"/>
              <w:right w:val="single" w:sz="8" w:space="0" w:color="auto"/>
            </w:tcBorders>
            <w:shd w:val="clear" w:color="000000" w:fill="C0C0C0"/>
            <w:vAlign w:val="center"/>
            <w:hideMark/>
          </w:tcPr>
          <w:p w14:paraId="37F50A64" w14:textId="77777777" w:rsidR="00384D34" w:rsidRPr="004E416F" w:rsidRDefault="00384D34" w:rsidP="002B2580">
            <w:pPr>
              <w:jc w:val="center"/>
              <w:rPr>
                <w:rFonts w:ascii="Arial" w:hAnsi="Arial"/>
                <w:b/>
                <w:bCs/>
                <w:sz w:val="20"/>
              </w:rPr>
            </w:pPr>
            <w:r w:rsidRPr="004E416F">
              <w:rPr>
                <w:rFonts w:ascii="Arial" w:hAnsi="Arial"/>
                <w:b/>
                <w:bCs/>
                <w:sz w:val="20"/>
              </w:rPr>
              <w:t>Rozsah</w:t>
            </w:r>
          </w:p>
        </w:tc>
        <w:tc>
          <w:tcPr>
            <w:tcW w:w="2164" w:type="dxa"/>
            <w:tcBorders>
              <w:top w:val="nil"/>
              <w:left w:val="nil"/>
              <w:bottom w:val="single" w:sz="8" w:space="0" w:color="auto"/>
              <w:right w:val="single" w:sz="4" w:space="0" w:color="auto"/>
            </w:tcBorders>
            <w:shd w:val="clear" w:color="000000" w:fill="C0C0C0"/>
            <w:vAlign w:val="center"/>
            <w:hideMark/>
          </w:tcPr>
          <w:p w14:paraId="4E9C61FD" w14:textId="77777777" w:rsidR="00384D34" w:rsidRPr="004E416F" w:rsidRDefault="00384D34" w:rsidP="002B2580">
            <w:pPr>
              <w:jc w:val="center"/>
              <w:rPr>
                <w:rFonts w:ascii="Arial" w:hAnsi="Arial"/>
                <w:b/>
                <w:bCs/>
                <w:sz w:val="20"/>
              </w:rPr>
            </w:pPr>
            <w:r w:rsidRPr="004E416F">
              <w:rPr>
                <w:rFonts w:ascii="Arial" w:hAnsi="Arial"/>
                <w:b/>
                <w:bCs/>
                <w:sz w:val="20"/>
              </w:rPr>
              <w:t>Jednotková cena</w:t>
            </w:r>
            <w:r w:rsidRPr="004E416F">
              <w:rPr>
                <w:rFonts w:ascii="Arial" w:hAnsi="Arial"/>
                <w:b/>
                <w:bCs/>
                <w:sz w:val="20"/>
              </w:rPr>
              <w:br/>
              <w:t>( EUR bez DPH )</w:t>
            </w:r>
          </w:p>
        </w:tc>
        <w:tc>
          <w:tcPr>
            <w:tcW w:w="2113" w:type="dxa"/>
            <w:tcBorders>
              <w:top w:val="nil"/>
              <w:left w:val="nil"/>
              <w:bottom w:val="single" w:sz="8" w:space="0" w:color="auto"/>
              <w:right w:val="single" w:sz="8" w:space="0" w:color="auto"/>
            </w:tcBorders>
            <w:shd w:val="clear" w:color="000000" w:fill="C0C0C0"/>
            <w:vAlign w:val="center"/>
            <w:hideMark/>
          </w:tcPr>
          <w:p w14:paraId="60680192" w14:textId="77777777" w:rsidR="00384D34" w:rsidRPr="004E416F" w:rsidRDefault="00384D34" w:rsidP="002B2580">
            <w:pPr>
              <w:jc w:val="center"/>
              <w:rPr>
                <w:rFonts w:ascii="Arial" w:hAnsi="Arial"/>
                <w:b/>
                <w:bCs/>
                <w:sz w:val="20"/>
              </w:rPr>
            </w:pPr>
            <w:r w:rsidRPr="004E416F">
              <w:rPr>
                <w:rFonts w:ascii="Arial" w:hAnsi="Arial"/>
                <w:b/>
                <w:bCs/>
                <w:sz w:val="20"/>
              </w:rPr>
              <w:t>Počet dní</w:t>
            </w:r>
          </w:p>
        </w:tc>
        <w:tc>
          <w:tcPr>
            <w:tcW w:w="2818" w:type="dxa"/>
            <w:tcBorders>
              <w:top w:val="nil"/>
              <w:left w:val="nil"/>
              <w:bottom w:val="single" w:sz="8" w:space="0" w:color="auto"/>
              <w:right w:val="single" w:sz="8" w:space="0" w:color="auto"/>
            </w:tcBorders>
            <w:shd w:val="clear" w:color="000000" w:fill="C0C0C0"/>
            <w:vAlign w:val="center"/>
            <w:hideMark/>
          </w:tcPr>
          <w:p w14:paraId="11113601" w14:textId="77777777" w:rsidR="00384D34" w:rsidRPr="004E416F" w:rsidRDefault="00384D34" w:rsidP="002B2580">
            <w:pPr>
              <w:jc w:val="center"/>
              <w:rPr>
                <w:rFonts w:ascii="Arial" w:hAnsi="Arial"/>
                <w:b/>
                <w:bCs/>
                <w:sz w:val="20"/>
              </w:rPr>
            </w:pPr>
            <w:r w:rsidRPr="004E416F">
              <w:rPr>
                <w:rFonts w:ascii="Arial" w:hAnsi="Arial"/>
                <w:b/>
                <w:bCs/>
                <w:sz w:val="20"/>
              </w:rPr>
              <w:t>Obrat</w:t>
            </w:r>
            <w:r w:rsidRPr="004E416F">
              <w:rPr>
                <w:rFonts w:ascii="Arial" w:hAnsi="Arial"/>
                <w:b/>
                <w:bCs/>
                <w:sz w:val="20"/>
              </w:rPr>
              <w:br/>
              <w:t>( EUR bez DPH )</w:t>
            </w:r>
          </w:p>
        </w:tc>
      </w:tr>
      <w:tr w:rsidR="00384D34" w:rsidRPr="004E416F" w14:paraId="6756CBDB" w14:textId="77777777" w:rsidTr="002B2580">
        <w:trPr>
          <w:trHeight w:val="255"/>
        </w:trPr>
        <w:tc>
          <w:tcPr>
            <w:tcW w:w="486" w:type="dxa"/>
            <w:tcBorders>
              <w:top w:val="nil"/>
              <w:left w:val="single" w:sz="8" w:space="0" w:color="auto"/>
              <w:bottom w:val="single" w:sz="4" w:space="0" w:color="auto"/>
              <w:right w:val="single" w:sz="4" w:space="0" w:color="auto"/>
            </w:tcBorders>
            <w:shd w:val="clear" w:color="auto" w:fill="auto"/>
            <w:noWrap/>
            <w:vAlign w:val="center"/>
            <w:hideMark/>
          </w:tcPr>
          <w:p w14:paraId="3B52B195" w14:textId="77777777" w:rsidR="00384D34" w:rsidRPr="004E416F" w:rsidRDefault="00384D34" w:rsidP="002B2580">
            <w:pPr>
              <w:jc w:val="center"/>
              <w:rPr>
                <w:rFonts w:ascii="Arial" w:hAnsi="Arial"/>
                <w:sz w:val="20"/>
              </w:rPr>
            </w:pPr>
            <w:r w:rsidRPr="004E416F">
              <w:rPr>
                <w:rFonts w:ascii="Arial" w:hAnsi="Arial"/>
                <w:sz w:val="20"/>
              </w:rPr>
              <w:t>1</w:t>
            </w:r>
          </w:p>
        </w:tc>
        <w:tc>
          <w:tcPr>
            <w:tcW w:w="5112" w:type="dxa"/>
            <w:tcBorders>
              <w:top w:val="nil"/>
              <w:left w:val="nil"/>
              <w:bottom w:val="single" w:sz="4" w:space="0" w:color="auto"/>
              <w:right w:val="nil"/>
            </w:tcBorders>
            <w:shd w:val="clear" w:color="auto" w:fill="auto"/>
            <w:noWrap/>
            <w:vAlign w:val="center"/>
            <w:hideMark/>
          </w:tcPr>
          <w:p w14:paraId="6E736C81" w14:textId="77777777" w:rsidR="00384D34" w:rsidRPr="004E416F" w:rsidRDefault="00384D34" w:rsidP="002B2580">
            <w:pPr>
              <w:rPr>
                <w:rFonts w:ascii="Arial" w:hAnsi="Arial"/>
                <w:sz w:val="20"/>
              </w:rPr>
            </w:pPr>
            <w:r w:rsidRPr="004E416F">
              <w:rPr>
                <w:rFonts w:ascii="Arial" w:hAnsi="Arial"/>
                <w:sz w:val="20"/>
              </w:rPr>
              <w:t>Havarijná čata - 3 ručných pracovníkmi (hod.)</w:t>
            </w:r>
          </w:p>
        </w:tc>
        <w:tc>
          <w:tcPr>
            <w:tcW w:w="1267" w:type="dxa"/>
            <w:tcBorders>
              <w:top w:val="nil"/>
              <w:left w:val="single" w:sz="8" w:space="0" w:color="auto"/>
              <w:bottom w:val="single" w:sz="4" w:space="0" w:color="auto"/>
              <w:right w:val="single" w:sz="8" w:space="0" w:color="auto"/>
            </w:tcBorders>
            <w:shd w:val="clear" w:color="auto" w:fill="auto"/>
            <w:noWrap/>
            <w:vAlign w:val="center"/>
            <w:hideMark/>
          </w:tcPr>
          <w:p w14:paraId="5D1686B9" w14:textId="77777777" w:rsidR="00384D34" w:rsidRPr="004E416F" w:rsidRDefault="00384D34" w:rsidP="002B2580">
            <w:pPr>
              <w:ind w:firstLineChars="100" w:firstLine="200"/>
              <w:jc w:val="right"/>
              <w:rPr>
                <w:rFonts w:ascii="Arial" w:hAnsi="Arial"/>
                <w:sz w:val="20"/>
              </w:rPr>
            </w:pPr>
            <w:r w:rsidRPr="004E416F">
              <w:rPr>
                <w:rFonts w:ascii="Arial" w:hAnsi="Arial"/>
                <w:sz w:val="20"/>
              </w:rPr>
              <w:t>13 176</w:t>
            </w:r>
          </w:p>
        </w:tc>
        <w:tc>
          <w:tcPr>
            <w:tcW w:w="2164" w:type="dxa"/>
            <w:tcBorders>
              <w:top w:val="nil"/>
              <w:left w:val="nil"/>
              <w:bottom w:val="single" w:sz="4" w:space="0" w:color="auto"/>
              <w:right w:val="single" w:sz="4" w:space="0" w:color="auto"/>
            </w:tcBorders>
            <w:shd w:val="clear" w:color="auto" w:fill="FFFF00"/>
            <w:noWrap/>
            <w:vAlign w:val="center"/>
          </w:tcPr>
          <w:p w14:paraId="443B5CC5" w14:textId="77777777" w:rsidR="00384D34" w:rsidRPr="004E416F" w:rsidRDefault="00384D34" w:rsidP="002B2580">
            <w:pPr>
              <w:ind w:firstLineChars="100" w:firstLine="200"/>
              <w:jc w:val="right"/>
              <w:rPr>
                <w:rFonts w:ascii="Arial" w:hAnsi="Arial"/>
                <w:sz w:val="20"/>
              </w:rPr>
            </w:pPr>
          </w:p>
        </w:tc>
        <w:tc>
          <w:tcPr>
            <w:tcW w:w="2113" w:type="dxa"/>
            <w:tcBorders>
              <w:top w:val="nil"/>
              <w:left w:val="nil"/>
              <w:bottom w:val="single" w:sz="4" w:space="0" w:color="auto"/>
              <w:right w:val="single" w:sz="8" w:space="0" w:color="auto"/>
            </w:tcBorders>
            <w:shd w:val="clear" w:color="auto" w:fill="auto"/>
            <w:noWrap/>
            <w:vAlign w:val="center"/>
            <w:hideMark/>
          </w:tcPr>
          <w:p w14:paraId="3462CB2F" w14:textId="77777777" w:rsidR="00384D34" w:rsidRPr="004E416F" w:rsidRDefault="00384D34" w:rsidP="002B2580">
            <w:pPr>
              <w:jc w:val="center"/>
              <w:rPr>
                <w:rFonts w:ascii="Arial" w:hAnsi="Arial"/>
                <w:sz w:val="20"/>
              </w:rPr>
            </w:pPr>
            <w:r w:rsidRPr="004E416F">
              <w:rPr>
                <w:rFonts w:ascii="Arial" w:hAnsi="Arial"/>
                <w:sz w:val="20"/>
              </w:rPr>
              <w:t>183</w:t>
            </w:r>
          </w:p>
        </w:tc>
        <w:tc>
          <w:tcPr>
            <w:tcW w:w="2818" w:type="dxa"/>
            <w:tcBorders>
              <w:top w:val="nil"/>
              <w:left w:val="nil"/>
              <w:bottom w:val="single" w:sz="4" w:space="0" w:color="auto"/>
              <w:right w:val="single" w:sz="8" w:space="0" w:color="auto"/>
            </w:tcBorders>
            <w:shd w:val="clear" w:color="auto" w:fill="auto"/>
            <w:noWrap/>
            <w:vAlign w:val="center"/>
          </w:tcPr>
          <w:p w14:paraId="4D1986D7" w14:textId="77777777" w:rsidR="00384D34" w:rsidRPr="004E416F" w:rsidRDefault="00384D34" w:rsidP="002B2580">
            <w:pPr>
              <w:ind w:firstLineChars="100" w:firstLine="200"/>
              <w:jc w:val="right"/>
              <w:rPr>
                <w:rFonts w:ascii="Arial" w:hAnsi="Arial"/>
                <w:sz w:val="20"/>
              </w:rPr>
            </w:pPr>
          </w:p>
        </w:tc>
      </w:tr>
      <w:tr w:rsidR="00384D34" w:rsidRPr="004E416F" w14:paraId="7652513B" w14:textId="77777777" w:rsidTr="002B2580">
        <w:trPr>
          <w:trHeight w:val="255"/>
        </w:trPr>
        <w:tc>
          <w:tcPr>
            <w:tcW w:w="486" w:type="dxa"/>
            <w:tcBorders>
              <w:top w:val="nil"/>
              <w:left w:val="single" w:sz="8" w:space="0" w:color="auto"/>
              <w:bottom w:val="single" w:sz="4" w:space="0" w:color="auto"/>
              <w:right w:val="single" w:sz="4" w:space="0" w:color="auto"/>
            </w:tcBorders>
            <w:shd w:val="clear" w:color="auto" w:fill="auto"/>
            <w:noWrap/>
            <w:vAlign w:val="center"/>
            <w:hideMark/>
          </w:tcPr>
          <w:p w14:paraId="07D78407" w14:textId="77777777" w:rsidR="00384D34" w:rsidRPr="004E416F" w:rsidRDefault="00384D34" w:rsidP="002B2580">
            <w:pPr>
              <w:jc w:val="center"/>
              <w:rPr>
                <w:rFonts w:ascii="Arial" w:hAnsi="Arial"/>
                <w:sz w:val="20"/>
              </w:rPr>
            </w:pPr>
            <w:r w:rsidRPr="004E416F">
              <w:rPr>
                <w:rFonts w:ascii="Arial" w:hAnsi="Arial"/>
                <w:sz w:val="20"/>
              </w:rPr>
              <w:t>2</w:t>
            </w:r>
          </w:p>
        </w:tc>
        <w:tc>
          <w:tcPr>
            <w:tcW w:w="5112" w:type="dxa"/>
            <w:tcBorders>
              <w:top w:val="nil"/>
              <w:left w:val="nil"/>
              <w:bottom w:val="single" w:sz="4" w:space="0" w:color="auto"/>
              <w:right w:val="nil"/>
            </w:tcBorders>
            <w:shd w:val="clear" w:color="auto" w:fill="auto"/>
            <w:noWrap/>
            <w:vAlign w:val="center"/>
            <w:hideMark/>
          </w:tcPr>
          <w:p w14:paraId="71F0B07F" w14:textId="77777777" w:rsidR="00384D34" w:rsidRPr="004E416F" w:rsidRDefault="00384D34" w:rsidP="002B2580">
            <w:pPr>
              <w:rPr>
                <w:rFonts w:ascii="Arial" w:hAnsi="Arial"/>
                <w:sz w:val="20"/>
              </w:rPr>
            </w:pPr>
            <w:r w:rsidRPr="004E416F">
              <w:rPr>
                <w:rFonts w:ascii="Arial" w:hAnsi="Arial"/>
                <w:sz w:val="20"/>
              </w:rPr>
              <w:t>Havarijná čata - vozidlo do 5t (hod.)</w:t>
            </w:r>
          </w:p>
        </w:tc>
        <w:tc>
          <w:tcPr>
            <w:tcW w:w="1267" w:type="dxa"/>
            <w:tcBorders>
              <w:top w:val="nil"/>
              <w:left w:val="single" w:sz="8" w:space="0" w:color="auto"/>
              <w:bottom w:val="single" w:sz="4" w:space="0" w:color="auto"/>
              <w:right w:val="single" w:sz="8" w:space="0" w:color="auto"/>
            </w:tcBorders>
            <w:shd w:val="clear" w:color="auto" w:fill="auto"/>
            <w:noWrap/>
            <w:vAlign w:val="center"/>
            <w:hideMark/>
          </w:tcPr>
          <w:p w14:paraId="39AFDB91" w14:textId="77777777" w:rsidR="00384D34" w:rsidRPr="004E416F" w:rsidRDefault="00384D34" w:rsidP="002B2580">
            <w:pPr>
              <w:ind w:firstLineChars="100" w:firstLine="200"/>
              <w:jc w:val="right"/>
              <w:rPr>
                <w:rFonts w:ascii="Arial" w:hAnsi="Arial"/>
                <w:sz w:val="20"/>
              </w:rPr>
            </w:pPr>
            <w:r w:rsidRPr="004E416F">
              <w:rPr>
                <w:rFonts w:ascii="Arial" w:hAnsi="Arial"/>
                <w:sz w:val="20"/>
              </w:rPr>
              <w:t>4 392</w:t>
            </w:r>
          </w:p>
        </w:tc>
        <w:tc>
          <w:tcPr>
            <w:tcW w:w="2164" w:type="dxa"/>
            <w:tcBorders>
              <w:top w:val="nil"/>
              <w:left w:val="nil"/>
              <w:bottom w:val="single" w:sz="4" w:space="0" w:color="auto"/>
              <w:right w:val="single" w:sz="4" w:space="0" w:color="auto"/>
            </w:tcBorders>
            <w:shd w:val="clear" w:color="auto" w:fill="FFFF00"/>
            <w:noWrap/>
            <w:vAlign w:val="center"/>
          </w:tcPr>
          <w:p w14:paraId="2A872504" w14:textId="77777777" w:rsidR="00384D34" w:rsidRPr="004E416F" w:rsidRDefault="00384D34" w:rsidP="002B2580">
            <w:pPr>
              <w:ind w:firstLineChars="100" w:firstLine="200"/>
              <w:jc w:val="right"/>
              <w:rPr>
                <w:rFonts w:ascii="Arial" w:hAnsi="Arial"/>
                <w:sz w:val="20"/>
              </w:rPr>
            </w:pPr>
          </w:p>
        </w:tc>
        <w:tc>
          <w:tcPr>
            <w:tcW w:w="2113" w:type="dxa"/>
            <w:tcBorders>
              <w:top w:val="nil"/>
              <w:left w:val="nil"/>
              <w:bottom w:val="single" w:sz="4" w:space="0" w:color="auto"/>
              <w:right w:val="single" w:sz="8" w:space="0" w:color="auto"/>
            </w:tcBorders>
            <w:shd w:val="clear" w:color="auto" w:fill="auto"/>
            <w:noWrap/>
            <w:vAlign w:val="center"/>
            <w:hideMark/>
          </w:tcPr>
          <w:p w14:paraId="1DA3CE0A" w14:textId="77777777" w:rsidR="00384D34" w:rsidRPr="004E416F" w:rsidRDefault="00384D34" w:rsidP="002B2580">
            <w:pPr>
              <w:jc w:val="center"/>
              <w:rPr>
                <w:rFonts w:ascii="Arial" w:hAnsi="Arial"/>
                <w:sz w:val="20"/>
              </w:rPr>
            </w:pPr>
            <w:r w:rsidRPr="004E416F">
              <w:rPr>
                <w:rFonts w:ascii="Arial" w:hAnsi="Arial"/>
                <w:sz w:val="20"/>
              </w:rPr>
              <w:t>183</w:t>
            </w:r>
          </w:p>
        </w:tc>
        <w:tc>
          <w:tcPr>
            <w:tcW w:w="2818" w:type="dxa"/>
            <w:tcBorders>
              <w:top w:val="nil"/>
              <w:left w:val="nil"/>
              <w:bottom w:val="single" w:sz="4" w:space="0" w:color="auto"/>
              <w:right w:val="single" w:sz="8" w:space="0" w:color="auto"/>
            </w:tcBorders>
            <w:shd w:val="clear" w:color="auto" w:fill="auto"/>
            <w:noWrap/>
            <w:vAlign w:val="center"/>
          </w:tcPr>
          <w:p w14:paraId="30242954" w14:textId="77777777" w:rsidR="00384D34" w:rsidRPr="004E416F" w:rsidRDefault="00384D34" w:rsidP="002B2580">
            <w:pPr>
              <w:ind w:firstLineChars="100" w:firstLine="200"/>
              <w:jc w:val="right"/>
              <w:rPr>
                <w:rFonts w:ascii="Arial" w:hAnsi="Arial"/>
                <w:sz w:val="20"/>
              </w:rPr>
            </w:pPr>
          </w:p>
        </w:tc>
      </w:tr>
      <w:tr w:rsidR="00384D34" w:rsidRPr="004E416F" w14:paraId="5F905F14" w14:textId="77777777" w:rsidTr="002B2580">
        <w:trPr>
          <w:trHeight w:val="270"/>
        </w:trPr>
        <w:tc>
          <w:tcPr>
            <w:tcW w:w="486" w:type="dxa"/>
            <w:tcBorders>
              <w:top w:val="nil"/>
              <w:left w:val="single" w:sz="8" w:space="0" w:color="auto"/>
              <w:bottom w:val="single" w:sz="4" w:space="0" w:color="auto"/>
              <w:right w:val="single" w:sz="4" w:space="0" w:color="auto"/>
            </w:tcBorders>
            <w:shd w:val="clear" w:color="auto" w:fill="auto"/>
            <w:noWrap/>
            <w:vAlign w:val="center"/>
            <w:hideMark/>
          </w:tcPr>
          <w:p w14:paraId="4F033CD8" w14:textId="77777777" w:rsidR="00384D34" w:rsidRPr="004E416F" w:rsidRDefault="00384D34" w:rsidP="002B2580">
            <w:pPr>
              <w:jc w:val="center"/>
              <w:rPr>
                <w:rFonts w:ascii="Arial" w:hAnsi="Arial"/>
                <w:sz w:val="20"/>
              </w:rPr>
            </w:pPr>
            <w:r w:rsidRPr="004E416F">
              <w:rPr>
                <w:rFonts w:ascii="Arial" w:hAnsi="Arial"/>
                <w:sz w:val="20"/>
              </w:rPr>
              <w:t>3</w:t>
            </w:r>
          </w:p>
        </w:tc>
        <w:tc>
          <w:tcPr>
            <w:tcW w:w="5112" w:type="dxa"/>
            <w:tcBorders>
              <w:top w:val="nil"/>
              <w:left w:val="nil"/>
              <w:bottom w:val="single" w:sz="8" w:space="0" w:color="auto"/>
              <w:right w:val="nil"/>
            </w:tcBorders>
            <w:shd w:val="clear" w:color="auto" w:fill="auto"/>
            <w:noWrap/>
            <w:vAlign w:val="center"/>
            <w:hideMark/>
          </w:tcPr>
          <w:p w14:paraId="4A420069" w14:textId="77777777" w:rsidR="00384D34" w:rsidRPr="004E416F" w:rsidRDefault="00384D34" w:rsidP="002B2580">
            <w:pPr>
              <w:rPr>
                <w:rFonts w:ascii="Arial" w:hAnsi="Arial"/>
                <w:sz w:val="20"/>
              </w:rPr>
            </w:pPr>
            <w:r w:rsidRPr="004E416F">
              <w:rPr>
                <w:rFonts w:ascii="Arial" w:hAnsi="Arial"/>
                <w:sz w:val="20"/>
              </w:rPr>
              <w:t>Havarijná čata - vozidlo do 5t (km)</w:t>
            </w:r>
          </w:p>
        </w:tc>
        <w:tc>
          <w:tcPr>
            <w:tcW w:w="1267" w:type="dxa"/>
            <w:tcBorders>
              <w:top w:val="nil"/>
              <w:left w:val="single" w:sz="8" w:space="0" w:color="auto"/>
              <w:bottom w:val="single" w:sz="4" w:space="0" w:color="auto"/>
              <w:right w:val="single" w:sz="8" w:space="0" w:color="auto"/>
            </w:tcBorders>
            <w:shd w:val="clear" w:color="auto" w:fill="auto"/>
            <w:noWrap/>
            <w:vAlign w:val="center"/>
            <w:hideMark/>
          </w:tcPr>
          <w:p w14:paraId="6116A318" w14:textId="77777777" w:rsidR="00384D34" w:rsidRPr="004E416F" w:rsidRDefault="00384D34" w:rsidP="002B2580">
            <w:pPr>
              <w:ind w:firstLineChars="100" w:firstLine="200"/>
              <w:jc w:val="right"/>
              <w:rPr>
                <w:rFonts w:ascii="Arial" w:hAnsi="Arial"/>
                <w:sz w:val="20"/>
              </w:rPr>
            </w:pPr>
            <w:r w:rsidRPr="004E416F">
              <w:rPr>
                <w:rFonts w:ascii="Arial" w:hAnsi="Arial"/>
                <w:sz w:val="20"/>
              </w:rPr>
              <w:t>18 300</w:t>
            </w:r>
          </w:p>
        </w:tc>
        <w:tc>
          <w:tcPr>
            <w:tcW w:w="2164" w:type="dxa"/>
            <w:tcBorders>
              <w:top w:val="nil"/>
              <w:left w:val="nil"/>
              <w:bottom w:val="single" w:sz="4" w:space="0" w:color="auto"/>
              <w:right w:val="single" w:sz="4" w:space="0" w:color="auto"/>
            </w:tcBorders>
            <w:shd w:val="clear" w:color="auto" w:fill="FFFF00"/>
            <w:noWrap/>
            <w:vAlign w:val="center"/>
          </w:tcPr>
          <w:p w14:paraId="3C7BBF96" w14:textId="77777777" w:rsidR="00384D34" w:rsidRPr="004E416F" w:rsidRDefault="00384D34" w:rsidP="002B2580">
            <w:pPr>
              <w:ind w:firstLineChars="100" w:firstLine="200"/>
              <w:jc w:val="right"/>
              <w:rPr>
                <w:rFonts w:ascii="Arial" w:hAnsi="Arial"/>
                <w:sz w:val="20"/>
              </w:rPr>
            </w:pPr>
          </w:p>
        </w:tc>
        <w:tc>
          <w:tcPr>
            <w:tcW w:w="2113" w:type="dxa"/>
            <w:tcBorders>
              <w:top w:val="nil"/>
              <w:left w:val="nil"/>
              <w:bottom w:val="single" w:sz="4" w:space="0" w:color="auto"/>
              <w:right w:val="single" w:sz="8" w:space="0" w:color="auto"/>
            </w:tcBorders>
            <w:shd w:val="clear" w:color="auto" w:fill="auto"/>
            <w:noWrap/>
            <w:vAlign w:val="center"/>
            <w:hideMark/>
          </w:tcPr>
          <w:p w14:paraId="7271BE99" w14:textId="77777777" w:rsidR="00384D34" w:rsidRPr="004E416F" w:rsidRDefault="00384D34" w:rsidP="002B2580">
            <w:pPr>
              <w:jc w:val="center"/>
              <w:rPr>
                <w:rFonts w:ascii="Arial" w:hAnsi="Arial"/>
                <w:sz w:val="20"/>
              </w:rPr>
            </w:pPr>
            <w:r w:rsidRPr="004E416F">
              <w:rPr>
                <w:rFonts w:ascii="Arial" w:hAnsi="Arial"/>
                <w:sz w:val="20"/>
              </w:rPr>
              <w:t>183</w:t>
            </w:r>
          </w:p>
        </w:tc>
        <w:tc>
          <w:tcPr>
            <w:tcW w:w="2818" w:type="dxa"/>
            <w:tcBorders>
              <w:top w:val="nil"/>
              <w:left w:val="nil"/>
              <w:bottom w:val="single" w:sz="4" w:space="0" w:color="auto"/>
              <w:right w:val="single" w:sz="8" w:space="0" w:color="auto"/>
            </w:tcBorders>
            <w:shd w:val="clear" w:color="auto" w:fill="auto"/>
            <w:noWrap/>
            <w:vAlign w:val="center"/>
          </w:tcPr>
          <w:p w14:paraId="10A9DD02" w14:textId="77777777" w:rsidR="00384D34" w:rsidRPr="004E416F" w:rsidRDefault="00384D34" w:rsidP="002B2580">
            <w:pPr>
              <w:ind w:firstLineChars="100" w:firstLine="200"/>
              <w:jc w:val="right"/>
              <w:rPr>
                <w:rFonts w:ascii="Arial" w:hAnsi="Arial"/>
                <w:sz w:val="20"/>
              </w:rPr>
            </w:pPr>
          </w:p>
        </w:tc>
      </w:tr>
      <w:tr w:rsidR="00384D34" w:rsidRPr="004E416F" w14:paraId="3184E21C" w14:textId="77777777" w:rsidTr="002B2580">
        <w:trPr>
          <w:trHeight w:val="270"/>
        </w:trPr>
        <w:tc>
          <w:tcPr>
            <w:tcW w:w="486" w:type="dxa"/>
            <w:tcBorders>
              <w:top w:val="single" w:sz="8" w:space="0" w:color="auto"/>
              <w:left w:val="single" w:sz="8" w:space="0" w:color="auto"/>
              <w:bottom w:val="single" w:sz="8" w:space="0" w:color="auto"/>
              <w:right w:val="nil"/>
            </w:tcBorders>
            <w:shd w:val="clear" w:color="000000" w:fill="C0C0C0"/>
            <w:noWrap/>
            <w:vAlign w:val="center"/>
            <w:hideMark/>
          </w:tcPr>
          <w:p w14:paraId="409C7BCD" w14:textId="77777777" w:rsidR="00384D34" w:rsidRPr="004E416F" w:rsidRDefault="00384D34" w:rsidP="002B2580">
            <w:pPr>
              <w:jc w:val="center"/>
              <w:rPr>
                <w:rFonts w:ascii="Arial" w:hAnsi="Arial"/>
                <w:color w:val="FF0000"/>
                <w:sz w:val="20"/>
              </w:rPr>
            </w:pPr>
            <w:r w:rsidRPr="004E416F">
              <w:rPr>
                <w:rFonts w:ascii="Arial" w:hAnsi="Arial"/>
                <w:color w:val="FF0000"/>
                <w:sz w:val="20"/>
              </w:rPr>
              <w:t> </w:t>
            </w:r>
          </w:p>
        </w:tc>
        <w:tc>
          <w:tcPr>
            <w:tcW w:w="5112" w:type="dxa"/>
            <w:tcBorders>
              <w:top w:val="nil"/>
              <w:left w:val="nil"/>
              <w:bottom w:val="single" w:sz="8" w:space="0" w:color="auto"/>
              <w:right w:val="nil"/>
            </w:tcBorders>
            <w:shd w:val="clear" w:color="000000" w:fill="C0C0C0"/>
            <w:noWrap/>
            <w:vAlign w:val="center"/>
            <w:hideMark/>
          </w:tcPr>
          <w:p w14:paraId="4E4632C6" w14:textId="77777777" w:rsidR="00384D34" w:rsidRPr="004E416F" w:rsidRDefault="00384D34" w:rsidP="002B2580">
            <w:pPr>
              <w:jc w:val="center"/>
              <w:rPr>
                <w:rFonts w:ascii="Arial" w:hAnsi="Arial"/>
                <w:b/>
                <w:bCs/>
                <w:sz w:val="20"/>
              </w:rPr>
            </w:pPr>
            <w:r w:rsidRPr="004E416F">
              <w:rPr>
                <w:rFonts w:ascii="Arial" w:hAnsi="Arial"/>
                <w:b/>
                <w:bCs/>
                <w:sz w:val="20"/>
              </w:rPr>
              <w:t>Spolu :</w:t>
            </w:r>
          </w:p>
        </w:tc>
        <w:tc>
          <w:tcPr>
            <w:tcW w:w="1267"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7616C4D2" w14:textId="77777777" w:rsidR="00384D34" w:rsidRPr="004E416F" w:rsidRDefault="00384D34" w:rsidP="002B2580">
            <w:pPr>
              <w:ind w:firstLineChars="100" w:firstLine="201"/>
              <w:jc w:val="right"/>
              <w:rPr>
                <w:rFonts w:ascii="Arial" w:hAnsi="Arial"/>
                <w:b/>
                <w:bCs/>
                <w:sz w:val="20"/>
              </w:rPr>
            </w:pPr>
            <w:r w:rsidRPr="004E416F">
              <w:rPr>
                <w:rFonts w:ascii="Arial" w:hAnsi="Arial"/>
                <w:b/>
                <w:bCs/>
                <w:sz w:val="20"/>
              </w:rPr>
              <w:t> </w:t>
            </w:r>
          </w:p>
        </w:tc>
        <w:tc>
          <w:tcPr>
            <w:tcW w:w="2164" w:type="dxa"/>
            <w:tcBorders>
              <w:top w:val="single" w:sz="8" w:space="0" w:color="auto"/>
              <w:left w:val="nil"/>
              <w:bottom w:val="single" w:sz="8" w:space="0" w:color="auto"/>
              <w:right w:val="single" w:sz="4" w:space="0" w:color="auto"/>
            </w:tcBorders>
            <w:shd w:val="clear" w:color="000000" w:fill="C0C0C0"/>
            <w:noWrap/>
            <w:vAlign w:val="center"/>
            <w:hideMark/>
          </w:tcPr>
          <w:p w14:paraId="6289A5E5" w14:textId="77777777" w:rsidR="00384D34" w:rsidRPr="004E416F" w:rsidRDefault="00384D34" w:rsidP="002B2580">
            <w:pPr>
              <w:rPr>
                <w:rFonts w:ascii="Arial" w:hAnsi="Arial"/>
                <w:b/>
                <w:bCs/>
                <w:sz w:val="20"/>
              </w:rPr>
            </w:pPr>
            <w:r w:rsidRPr="004E416F">
              <w:rPr>
                <w:rFonts w:ascii="Arial" w:hAnsi="Arial"/>
                <w:b/>
                <w:bCs/>
                <w:sz w:val="20"/>
              </w:rPr>
              <w:t> </w:t>
            </w:r>
          </w:p>
        </w:tc>
        <w:tc>
          <w:tcPr>
            <w:tcW w:w="2113" w:type="dxa"/>
            <w:tcBorders>
              <w:top w:val="single" w:sz="8" w:space="0" w:color="auto"/>
              <w:left w:val="nil"/>
              <w:bottom w:val="single" w:sz="8" w:space="0" w:color="auto"/>
              <w:right w:val="single" w:sz="4" w:space="0" w:color="auto"/>
            </w:tcBorders>
            <w:shd w:val="clear" w:color="000000" w:fill="C0C0C0"/>
            <w:noWrap/>
            <w:vAlign w:val="center"/>
            <w:hideMark/>
          </w:tcPr>
          <w:p w14:paraId="55AE3AE6" w14:textId="77777777" w:rsidR="00384D34" w:rsidRPr="004E416F" w:rsidRDefault="00384D34" w:rsidP="002B2580">
            <w:pPr>
              <w:rPr>
                <w:rFonts w:ascii="Arial" w:hAnsi="Arial"/>
                <w:b/>
                <w:bCs/>
                <w:sz w:val="20"/>
              </w:rPr>
            </w:pPr>
            <w:r w:rsidRPr="004E416F">
              <w:rPr>
                <w:rFonts w:ascii="Arial" w:hAnsi="Arial"/>
                <w:b/>
                <w:bCs/>
                <w:sz w:val="20"/>
              </w:rPr>
              <w:t> </w:t>
            </w:r>
          </w:p>
        </w:tc>
        <w:tc>
          <w:tcPr>
            <w:tcW w:w="2818" w:type="dxa"/>
            <w:tcBorders>
              <w:top w:val="single" w:sz="8" w:space="0" w:color="auto"/>
              <w:left w:val="nil"/>
              <w:bottom w:val="single" w:sz="8" w:space="0" w:color="auto"/>
              <w:right w:val="single" w:sz="8" w:space="0" w:color="auto"/>
            </w:tcBorders>
            <w:shd w:val="clear" w:color="000000" w:fill="C0C0C0"/>
            <w:noWrap/>
            <w:vAlign w:val="center"/>
            <w:hideMark/>
          </w:tcPr>
          <w:p w14:paraId="18167B4C" w14:textId="77777777" w:rsidR="00384D34" w:rsidRPr="004E416F" w:rsidRDefault="00384D34" w:rsidP="002B2580">
            <w:pPr>
              <w:ind w:firstLineChars="100" w:firstLine="201"/>
              <w:jc w:val="right"/>
              <w:rPr>
                <w:rFonts w:ascii="Arial" w:hAnsi="Arial"/>
                <w:b/>
                <w:bCs/>
                <w:sz w:val="20"/>
              </w:rPr>
            </w:pPr>
            <w:r w:rsidRPr="004E416F">
              <w:rPr>
                <w:rFonts w:ascii="Arial" w:hAnsi="Arial"/>
                <w:b/>
                <w:bCs/>
                <w:sz w:val="20"/>
              </w:rPr>
              <w:t>110 077</w:t>
            </w:r>
          </w:p>
        </w:tc>
      </w:tr>
    </w:tbl>
    <w:p w14:paraId="51E31B4C" w14:textId="77777777" w:rsidR="00384D34" w:rsidRDefault="00384D34" w:rsidP="00384D34">
      <w:pPr>
        <w:pStyle w:val="F6-MenoFunkcia"/>
        <w:ind w:left="0"/>
        <w:jc w:val="left"/>
        <w:rPr>
          <w:szCs w:val="24"/>
        </w:rPr>
      </w:pPr>
    </w:p>
    <w:p w14:paraId="109B0542" w14:textId="77777777" w:rsidR="00384D34" w:rsidRDefault="00384D34" w:rsidP="00384D34">
      <w:pPr>
        <w:pStyle w:val="F6-MenoFunkcia"/>
        <w:ind w:left="0"/>
        <w:jc w:val="left"/>
        <w:rPr>
          <w:szCs w:val="24"/>
        </w:rPr>
      </w:pPr>
    </w:p>
    <w:p w14:paraId="262575DE" w14:textId="77777777" w:rsidR="00384D34" w:rsidRDefault="00384D34" w:rsidP="00384D34">
      <w:pPr>
        <w:pStyle w:val="F6-MenoFunkcia"/>
        <w:ind w:left="0"/>
        <w:jc w:val="left"/>
        <w:rPr>
          <w:szCs w:val="24"/>
        </w:rPr>
      </w:pPr>
    </w:p>
    <w:p w14:paraId="062784AB" w14:textId="77777777" w:rsidR="00384D34" w:rsidRDefault="00384D34" w:rsidP="00384D34">
      <w:pPr>
        <w:pStyle w:val="F6-MenoFunkcia"/>
        <w:ind w:left="0"/>
        <w:jc w:val="left"/>
        <w:rPr>
          <w:szCs w:val="24"/>
        </w:rPr>
      </w:pPr>
    </w:p>
    <w:p w14:paraId="35193E62" w14:textId="77777777" w:rsidR="00384D34" w:rsidRDefault="00384D34" w:rsidP="00384D34">
      <w:pPr>
        <w:pStyle w:val="F6-MenoFunkcia"/>
        <w:ind w:left="0"/>
        <w:jc w:val="left"/>
        <w:rPr>
          <w:szCs w:val="24"/>
        </w:rPr>
      </w:pPr>
    </w:p>
    <w:p w14:paraId="247AFA2A" w14:textId="77777777" w:rsidR="00384D34" w:rsidRDefault="00384D34" w:rsidP="00384D34">
      <w:pPr>
        <w:pStyle w:val="F6-MenoFunkcia"/>
        <w:ind w:left="0"/>
        <w:jc w:val="left"/>
        <w:rPr>
          <w:szCs w:val="24"/>
        </w:rPr>
      </w:pPr>
    </w:p>
    <w:p w14:paraId="1CDBD874" w14:textId="77777777" w:rsidR="00384D34" w:rsidRDefault="00384D34" w:rsidP="00384D34">
      <w:pPr>
        <w:pStyle w:val="F6-MenoFunkcia"/>
        <w:ind w:left="0"/>
        <w:jc w:val="left"/>
        <w:rPr>
          <w:szCs w:val="24"/>
        </w:rPr>
      </w:pPr>
    </w:p>
    <w:tbl>
      <w:tblPr>
        <w:tblW w:w="9980" w:type="dxa"/>
        <w:jc w:val="center"/>
        <w:tblCellMar>
          <w:left w:w="70" w:type="dxa"/>
          <w:right w:w="70" w:type="dxa"/>
        </w:tblCellMar>
        <w:tblLook w:val="04A0" w:firstRow="1" w:lastRow="0" w:firstColumn="1" w:lastColumn="0" w:noHBand="0" w:noVBand="1"/>
      </w:tblPr>
      <w:tblGrid>
        <w:gridCol w:w="1000"/>
        <w:gridCol w:w="1600"/>
        <w:gridCol w:w="960"/>
        <w:gridCol w:w="1160"/>
        <w:gridCol w:w="1220"/>
        <w:gridCol w:w="1200"/>
        <w:gridCol w:w="1180"/>
        <w:gridCol w:w="1660"/>
      </w:tblGrid>
      <w:tr w:rsidR="00384D34" w:rsidRPr="004E416F" w14:paraId="17E62571"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390BA0A6" w14:textId="77777777" w:rsidR="00384D34" w:rsidRPr="004E416F" w:rsidRDefault="00384D34" w:rsidP="002B2580">
            <w:pPr>
              <w:rPr>
                <w:sz w:val="20"/>
              </w:rPr>
            </w:pPr>
          </w:p>
        </w:tc>
        <w:tc>
          <w:tcPr>
            <w:tcW w:w="1600" w:type="dxa"/>
            <w:tcBorders>
              <w:top w:val="nil"/>
              <w:left w:val="nil"/>
              <w:bottom w:val="nil"/>
              <w:right w:val="nil"/>
            </w:tcBorders>
            <w:shd w:val="clear" w:color="auto" w:fill="auto"/>
            <w:noWrap/>
            <w:vAlign w:val="bottom"/>
            <w:hideMark/>
          </w:tcPr>
          <w:p w14:paraId="0E1ED73A" w14:textId="77777777" w:rsidR="00384D34" w:rsidRPr="004E416F" w:rsidRDefault="00384D34" w:rsidP="002B2580">
            <w:pPr>
              <w:rPr>
                <w:rFonts w:ascii="Arial" w:hAnsi="Arial"/>
                <w:b/>
                <w:bCs/>
                <w:sz w:val="20"/>
              </w:rPr>
            </w:pPr>
            <w:r w:rsidRPr="004E416F">
              <w:rPr>
                <w:rFonts w:ascii="Arial" w:hAnsi="Arial"/>
                <w:b/>
                <w:bCs/>
                <w:sz w:val="20"/>
              </w:rPr>
              <w:t>Plán kosby</w:t>
            </w:r>
          </w:p>
        </w:tc>
        <w:tc>
          <w:tcPr>
            <w:tcW w:w="960" w:type="dxa"/>
            <w:tcBorders>
              <w:top w:val="nil"/>
              <w:left w:val="nil"/>
              <w:bottom w:val="nil"/>
              <w:right w:val="nil"/>
            </w:tcBorders>
            <w:shd w:val="clear" w:color="auto" w:fill="auto"/>
            <w:noWrap/>
            <w:vAlign w:val="bottom"/>
            <w:hideMark/>
          </w:tcPr>
          <w:p w14:paraId="50337428" w14:textId="77777777" w:rsidR="00384D34" w:rsidRPr="004E416F" w:rsidRDefault="00384D34" w:rsidP="002B2580">
            <w:pPr>
              <w:rPr>
                <w:rFonts w:ascii="Arial" w:hAnsi="Arial"/>
                <w:b/>
                <w:bCs/>
                <w:sz w:val="20"/>
              </w:rPr>
            </w:pP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14:paraId="60FC0330" w14:textId="77777777" w:rsidR="00384D34" w:rsidRPr="004E416F" w:rsidRDefault="00384D34" w:rsidP="002B2580">
            <w:pPr>
              <w:jc w:val="center"/>
              <w:rPr>
                <w:rFonts w:ascii="Arial" w:hAnsi="Arial"/>
                <w:sz w:val="20"/>
              </w:rPr>
            </w:pPr>
            <w:r w:rsidRPr="004E416F">
              <w:rPr>
                <w:rFonts w:ascii="Arial" w:hAnsi="Arial"/>
                <w:sz w:val="20"/>
              </w:rPr>
              <w:t>1 kosba</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F132E6A" w14:textId="77777777" w:rsidR="00384D34" w:rsidRPr="004E416F" w:rsidRDefault="00384D34" w:rsidP="002B2580">
            <w:pPr>
              <w:jc w:val="center"/>
              <w:rPr>
                <w:rFonts w:ascii="Arial" w:hAnsi="Arial"/>
                <w:sz w:val="20"/>
              </w:rPr>
            </w:pPr>
            <w:r w:rsidRPr="004E416F">
              <w:rPr>
                <w:rFonts w:ascii="Arial" w:hAnsi="Arial"/>
                <w:sz w:val="20"/>
              </w:rPr>
              <w:t>2 kosba</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5DE87A83" w14:textId="77777777" w:rsidR="00384D34" w:rsidRPr="004E416F" w:rsidRDefault="00384D34" w:rsidP="002B2580">
            <w:pPr>
              <w:jc w:val="center"/>
              <w:rPr>
                <w:rFonts w:ascii="Arial" w:hAnsi="Arial"/>
                <w:sz w:val="20"/>
              </w:rPr>
            </w:pPr>
            <w:r w:rsidRPr="004E416F">
              <w:rPr>
                <w:rFonts w:ascii="Arial" w:hAnsi="Arial"/>
                <w:sz w:val="20"/>
              </w:rPr>
              <w:t>3 kosba</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3AB0E3E8" w14:textId="77777777" w:rsidR="00384D34" w:rsidRPr="004E416F" w:rsidRDefault="00384D34" w:rsidP="002B2580">
            <w:pPr>
              <w:jc w:val="center"/>
              <w:rPr>
                <w:rFonts w:ascii="Arial" w:hAnsi="Arial"/>
                <w:sz w:val="20"/>
              </w:rPr>
            </w:pPr>
            <w:r w:rsidRPr="004E416F">
              <w:rPr>
                <w:rFonts w:ascii="Arial" w:hAnsi="Arial"/>
                <w:sz w:val="20"/>
              </w:rPr>
              <w:t>4 kosba</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2F241FD6" w14:textId="77777777" w:rsidR="00384D34" w:rsidRPr="004E416F" w:rsidRDefault="00384D34" w:rsidP="002B2580">
            <w:pPr>
              <w:jc w:val="center"/>
              <w:rPr>
                <w:rFonts w:ascii="Arial" w:hAnsi="Arial"/>
                <w:sz w:val="20"/>
              </w:rPr>
            </w:pPr>
            <w:r w:rsidRPr="004E416F">
              <w:rPr>
                <w:rFonts w:ascii="Arial" w:hAnsi="Arial"/>
                <w:sz w:val="20"/>
              </w:rPr>
              <w:t>5 kosba</w:t>
            </w:r>
          </w:p>
        </w:tc>
      </w:tr>
      <w:tr w:rsidR="00384D34" w:rsidRPr="004E416F" w14:paraId="1CA7E7DA"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73372B93" w14:textId="77777777" w:rsidR="00384D34" w:rsidRPr="004E416F" w:rsidRDefault="00384D34" w:rsidP="002B2580">
            <w:pPr>
              <w:jc w:val="center"/>
              <w:rPr>
                <w:rFonts w:ascii="Arial" w:hAnsi="Arial"/>
                <w:sz w:val="20"/>
              </w:rPr>
            </w:pPr>
          </w:p>
        </w:tc>
        <w:tc>
          <w:tcPr>
            <w:tcW w:w="256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68FAA34" w14:textId="77777777" w:rsidR="00384D34" w:rsidRPr="004E416F" w:rsidRDefault="00384D34" w:rsidP="002B2580">
            <w:pPr>
              <w:jc w:val="center"/>
              <w:rPr>
                <w:rFonts w:ascii="Arial" w:hAnsi="Arial"/>
                <w:sz w:val="20"/>
              </w:rPr>
            </w:pPr>
            <w:r w:rsidRPr="004E416F">
              <w:rPr>
                <w:rFonts w:ascii="Arial" w:hAnsi="Arial"/>
                <w:sz w:val="20"/>
              </w:rPr>
              <w:t>I stupeň intenzity</w:t>
            </w:r>
          </w:p>
        </w:tc>
        <w:tc>
          <w:tcPr>
            <w:tcW w:w="1160" w:type="dxa"/>
            <w:tcBorders>
              <w:top w:val="nil"/>
              <w:left w:val="nil"/>
              <w:bottom w:val="single" w:sz="4" w:space="0" w:color="auto"/>
              <w:right w:val="single" w:sz="4" w:space="0" w:color="auto"/>
            </w:tcBorders>
            <w:shd w:val="clear" w:color="auto" w:fill="auto"/>
            <w:noWrap/>
            <w:vAlign w:val="bottom"/>
            <w:hideMark/>
          </w:tcPr>
          <w:p w14:paraId="708153D8" w14:textId="77777777" w:rsidR="00384D34" w:rsidRPr="004E416F" w:rsidRDefault="00384D34" w:rsidP="002B2580">
            <w:pPr>
              <w:jc w:val="center"/>
              <w:rPr>
                <w:rFonts w:ascii="Arial" w:hAnsi="Arial"/>
                <w:sz w:val="16"/>
                <w:szCs w:val="16"/>
              </w:rPr>
            </w:pPr>
            <w:r w:rsidRPr="004E416F">
              <w:rPr>
                <w:rFonts w:ascii="Arial" w:hAnsi="Arial"/>
                <w:sz w:val="16"/>
                <w:szCs w:val="16"/>
              </w:rPr>
              <w:t>16.4.-20.5</w:t>
            </w:r>
          </w:p>
        </w:tc>
        <w:tc>
          <w:tcPr>
            <w:tcW w:w="1220" w:type="dxa"/>
            <w:tcBorders>
              <w:top w:val="nil"/>
              <w:left w:val="nil"/>
              <w:bottom w:val="single" w:sz="4" w:space="0" w:color="auto"/>
              <w:right w:val="single" w:sz="4" w:space="0" w:color="auto"/>
            </w:tcBorders>
            <w:shd w:val="clear" w:color="auto" w:fill="auto"/>
            <w:noWrap/>
            <w:vAlign w:val="bottom"/>
            <w:hideMark/>
          </w:tcPr>
          <w:p w14:paraId="2C7A8632" w14:textId="77777777" w:rsidR="00384D34" w:rsidRPr="004E416F" w:rsidRDefault="00384D34" w:rsidP="002B2580">
            <w:pPr>
              <w:jc w:val="center"/>
              <w:rPr>
                <w:rFonts w:ascii="Arial" w:hAnsi="Arial"/>
                <w:sz w:val="16"/>
                <w:szCs w:val="16"/>
              </w:rPr>
            </w:pPr>
            <w:r w:rsidRPr="004E416F">
              <w:rPr>
                <w:rFonts w:ascii="Arial" w:hAnsi="Arial"/>
                <w:sz w:val="16"/>
                <w:szCs w:val="16"/>
              </w:rPr>
              <w:t>20.5.-25.6</w:t>
            </w:r>
          </w:p>
        </w:tc>
        <w:tc>
          <w:tcPr>
            <w:tcW w:w="1200" w:type="dxa"/>
            <w:tcBorders>
              <w:top w:val="nil"/>
              <w:left w:val="nil"/>
              <w:bottom w:val="single" w:sz="4" w:space="0" w:color="auto"/>
              <w:right w:val="single" w:sz="4" w:space="0" w:color="auto"/>
            </w:tcBorders>
            <w:shd w:val="clear" w:color="auto" w:fill="auto"/>
            <w:noWrap/>
            <w:vAlign w:val="bottom"/>
            <w:hideMark/>
          </w:tcPr>
          <w:p w14:paraId="737B0866" w14:textId="77777777" w:rsidR="00384D34" w:rsidRPr="004E416F" w:rsidRDefault="00384D34" w:rsidP="002B2580">
            <w:pPr>
              <w:jc w:val="center"/>
              <w:rPr>
                <w:rFonts w:ascii="Arial" w:hAnsi="Arial"/>
                <w:sz w:val="16"/>
                <w:szCs w:val="16"/>
              </w:rPr>
            </w:pPr>
            <w:r w:rsidRPr="004E416F">
              <w:rPr>
                <w:rFonts w:ascii="Arial" w:hAnsi="Arial"/>
                <w:sz w:val="16"/>
                <w:szCs w:val="16"/>
              </w:rPr>
              <w:t>25.6.-30.7</w:t>
            </w:r>
          </w:p>
        </w:tc>
        <w:tc>
          <w:tcPr>
            <w:tcW w:w="1180" w:type="dxa"/>
            <w:tcBorders>
              <w:top w:val="nil"/>
              <w:left w:val="nil"/>
              <w:bottom w:val="single" w:sz="4" w:space="0" w:color="auto"/>
              <w:right w:val="single" w:sz="4" w:space="0" w:color="auto"/>
            </w:tcBorders>
            <w:shd w:val="clear" w:color="auto" w:fill="auto"/>
            <w:noWrap/>
            <w:vAlign w:val="bottom"/>
            <w:hideMark/>
          </w:tcPr>
          <w:p w14:paraId="51FE21E5" w14:textId="77777777" w:rsidR="00384D34" w:rsidRPr="004E416F" w:rsidRDefault="00384D34" w:rsidP="002B2580">
            <w:pPr>
              <w:jc w:val="center"/>
              <w:rPr>
                <w:rFonts w:ascii="Arial" w:hAnsi="Arial"/>
                <w:sz w:val="16"/>
                <w:szCs w:val="16"/>
              </w:rPr>
            </w:pPr>
            <w:r w:rsidRPr="004E416F">
              <w:rPr>
                <w:rFonts w:ascii="Arial" w:hAnsi="Arial"/>
                <w:sz w:val="16"/>
                <w:szCs w:val="16"/>
              </w:rPr>
              <w:t>30.7.- 10.9</w:t>
            </w:r>
          </w:p>
        </w:tc>
        <w:tc>
          <w:tcPr>
            <w:tcW w:w="1660" w:type="dxa"/>
            <w:tcBorders>
              <w:top w:val="nil"/>
              <w:left w:val="nil"/>
              <w:bottom w:val="single" w:sz="4" w:space="0" w:color="auto"/>
              <w:right w:val="single" w:sz="4" w:space="0" w:color="auto"/>
            </w:tcBorders>
            <w:shd w:val="clear" w:color="auto" w:fill="auto"/>
            <w:noWrap/>
            <w:vAlign w:val="bottom"/>
            <w:hideMark/>
          </w:tcPr>
          <w:p w14:paraId="1D673D50" w14:textId="77777777" w:rsidR="00384D34" w:rsidRPr="004E416F" w:rsidRDefault="00384D34" w:rsidP="002B2580">
            <w:pPr>
              <w:jc w:val="center"/>
              <w:rPr>
                <w:rFonts w:ascii="Arial" w:hAnsi="Arial"/>
                <w:sz w:val="16"/>
                <w:szCs w:val="16"/>
              </w:rPr>
            </w:pPr>
            <w:r w:rsidRPr="004E416F">
              <w:rPr>
                <w:rFonts w:ascii="Arial" w:hAnsi="Arial"/>
                <w:sz w:val="16"/>
                <w:szCs w:val="16"/>
              </w:rPr>
              <w:t>10.9.- 14.10</w:t>
            </w:r>
          </w:p>
        </w:tc>
      </w:tr>
      <w:tr w:rsidR="00384D34" w:rsidRPr="004E416F" w14:paraId="1770779A"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70765C1A" w14:textId="77777777" w:rsidR="00384D34" w:rsidRPr="004E416F" w:rsidRDefault="00384D34" w:rsidP="002B2580">
            <w:pPr>
              <w:jc w:val="center"/>
              <w:rPr>
                <w:rFonts w:ascii="Arial" w:hAnsi="Arial"/>
                <w:sz w:val="16"/>
                <w:szCs w:val="16"/>
              </w:rPr>
            </w:pPr>
          </w:p>
        </w:tc>
        <w:tc>
          <w:tcPr>
            <w:tcW w:w="256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7B83D59" w14:textId="77777777" w:rsidR="00384D34" w:rsidRPr="004E416F" w:rsidRDefault="00384D34" w:rsidP="002B2580">
            <w:pPr>
              <w:jc w:val="center"/>
              <w:rPr>
                <w:rFonts w:ascii="Arial" w:hAnsi="Arial"/>
                <w:sz w:val="20"/>
              </w:rPr>
            </w:pPr>
            <w:r w:rsidRPr="004E416F">
              <w:rPr>
                <w:rFonts w:ascii="Arial" w:hAnsi="Arial"/>
                <w:sz w:val="20"/>
              </w:rPr>
              <w:t>II stupeň intenzity</w:t>
            </w:r>
          </w:p>
        </w:tc>
        <w:tc>
          <w:tcPr>
            <w:tcW w:w="1160" w:type="dxa"/>
            <w:tcBorders>
              <w:top w:val="nil"/>
              <w:left w:val="nil"/>
              <w:bottom w:val="single" w:sz="4" w:space="0" w:color="auto"/>
              <w:right w:val="single" w:sz="4" w:space="0" w:color="auto"/>
            </w:tcBorders>
            <w:shd w:val="clear" w:color="auto" w:fill="auto"/>
            <w:noWrap/>
            <w:vAlign w:val="bottom"/>
            <w:hideMark/>
          </w:tcPr>
          <w:p w14:paraId="42162206" w14:textId="77777777" w:rsidR="00384D34" w:rsidRPr="004E416F" w:rsidRDefault="00384D34" w:rsidP="002B2580">
            <w:pPr>
              <w:jc w:val="center"/>
              <w:rPr>
                <w:rFonts w:ascii="Arial" w:hAnsi="Arial"/>
                <w:sz w:val="16"/>
                <w:szCs w:val="16"/>
              </w:rPr>
            </w:pPr>
            <w:r w:rsidRPr="004E416F">
              <w:rPr>
                <w:rFonts w:ascii="Arial" w:hAnsi="Arial"/>
                <w:sz w:val="16"/>
                <w:szCs w:val="16"/>
              </w:rPr>
              <w:t>23.4. - 4.6</w:t>
            </w:r>
          </w:p>
        </w:tc>
        <w:tc>
          <w:tcPr>
            <w:tcW w:w="1220" w:type="dxa"/>
            <w:tcBorders>
              <w:top w:val="nil"/>
              <w:left w:val="nil"/>
              <w:bottom w:val="single" w:sz="4" w:space="0" w:color="auto"/>
              <w:right w:val="single" w:sz="4" w:space="0" w:color="auto"/>
            </w:tcBorders>
            <w:shd w:val="clear" w:color="auto" w:fill="auto"/>
            <w:noWrap/>
            <w:vAlign w:val="bottom"/>
            <w:hideMark/>
          </w:tcPr>
          <w:p w14:paraId="66241DD7" w14:textId="77777777" w:rsidR="00384D34" w:rsidRPr="004E416F" w:rsidRDefault="00384D34" w:rsidP="002B2580">
            <w:pPr>
              <w:jc w:val="center"/>
              <w:rPr>
                <w:rFonts w:ascii="Arial" w:hAnsi="Arial"/>
                <w:sz w:val="16"/>
                <w:szCs w:val="16"/>
              </w:rPr>
            </w:pPr>
            <w:r w:rsidRPr="004E416F">
              <w:rPr>
                <w:rFonts w:ascii="Arial" w:hAnsi="Arial"/>
                <w:sz w:val="16"/>
                <w:szCs w:val="16"/>
              </w:rPr>
              <w:t>4.6. - 20.7</w:t>
            </w:r>
          </w:p>
        </w:tc>
        <w:tc>
          <w:tcPr>
            <w:tcW w:w="1200" w:type="dxa"/>
            <w:tcBorders>
              <w:top w:val="nil"/>
              <w:left w:val="nil"/>
              <w:bottom w:val="single" w:sz="4" w:space="0" w:color="auto"/>
              <w:right w:val="single" w:sz="4" w:space="0" w:color="auto"/>
            </w:tcBorders>
            <w:shd w:val="clear" w:color="auto" w:fill="auto"/>
            <w:noWrap/>
            <w:vAlign w:val="bottom"/>
            <w:hideMark/>
          </w:tcPr>
          <w:p w14:paraId="12999CE5" w14:textId="77777777" w:rsidR="00384D34" w:rsidRPr="004E416F" w:rsidRDefault="00384D34" w:rsidP="002B2580">
            <w:pPr>
              <w:jc w:val="center"/>
              <w:rPr>
                <w:rFonts w:ascii="Arial" w:hAnsi="Arial"/>
                <w:sz w:val="16"/>
                <w:szCs w:val="16"/>
              </w:rPr>
            </w:pPr>
            <w:r w:rsidRPr="004E416F">
              <w:rPr>
                <w:rFonts w:ascii="Arial" w:hAnsi="Arial"/>
                <w:sz w:val="16"/>
                <w:szCs w:val="16"/>
              </w:rPr>
              <w:t>20.7. - 5.9.</w:t>
            </w:r>
          </w:p>
        </w:tc>
        <w:tc>
          <w:tcPr>
            <w:tcW w:w="1180" w:type="dxa"/>
            <w:tcBorders>
              <w:top w:val="nil"/>
              <w:left w:val="nil"/>
              <w:bottom w:val="single" w:sz="4" w:space="0" w:color="auto"/>
              <w:right w:val="single" w:sz="4" w:space="0" w:color="auto"/>
            </w:tcBorders>
            <w:shd w:val="clear" w:color="auto" w:fill="auto"/>
            <w:noWrap/>
            <w:vAlign w:val="bottom"/>
            <w:hideMark/>
          </w:tcPr>
          <w:p w14:paraId="2A24C43A" w14:textId="77777777" w:rsidR="00384D34" w:rsidRPr="004E416F" w:rsidRDefault="00384D34" w:rsidP="002B2580">
            <w:pPr>
              <w:jc w:val="center"/>
              <w:rPr>
                <w:rFonts w:ascii="Arial" w:hAnsi="Arial"/>
                <w:sz w:val="16"/>
                <w:szCs w:val="16"/>
              </w:rPr>
            </w:pPr>
            <w:r w:rsidRPr="004E416F">
              <w:rPr>
                <w:rFonts w:ascii="Arial" w:hAnsi="Arial"/>
                <w:sz w:val="16"/>
                <w:szCs w:val="16"/>
              </w:rPr>
              <w:t>5.9. - 14.10</w:t>
            </w:r>
          </w:p>
        </w:tc>
        <w:tc>
          <w:tcPr>
            <w:tcW w:w="1660" w:type="dxa"/>
            <w:tcBorders>
              <w:top w:val="nil"/>
              <w:left w:val="nil"/>
              <w:bottom w:val="single" w:sz="4" w:space="0" w:color="auto"/>
              <w:right w:val="single" w:sz="4" w:space="0" w:color="auto"/>
            </w:tcBorders>
            <w:shd w:val="clear" w:color="auto" w:fill="auto"/>
            <w:noWrap/>
            <w:vAlign w:val="bottom"/>
            <w:hideMark/>
          </w:tcPr>
          <w:p w14:paraId="5F88A00A" w14:textId="77777777" w:rsidR="00384D34" w:rsidRPr="004E416F" w:rsidRDefault="00384D34" w:rsidP="002B2580">
            <w:pPr>
              <w:jc w:val="center"/>
              <w:rPr>
                <w:rFonts w:ascii="Arial" w:hAnsi="Arial"/>
                <w:sz w:val="16"/>
                <w:szCs w:val="16"/>
              </w:rPr>
            </w:pPr>
            <w:r w:rsidRPr="004E416F">
              <w:rPr>
                <w:rFonts w:ascii="Arial" w:hAnsi="Arial"/>
                <w:sz w:val="16"/>
                <w:szCs w:val="16"/>
              </w:rPr>
              <w:t> </w:t>
            </w:r>
          </w:p>
        </w:tc>
      </w:tr>
      <w:tr w:rsidR="00384D34" w:rsidRPr="004E416F" w14:paraId="228D4DE5" w14:textId="77777777" w:rsidTr="002B2580">
        <w:trPr>
          <w:trHeight w:val="315"/>
          <w:jc w:val="center"/>
        </w:trPr>
        <w:tc>
          <w:tcPr>
            <w:tcW w:w="1000"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50A90BDC" w14:textId="77777777" w:rsidR="00384D34" w:rsidRPr="004E416F" w:rsidRDefault="00384D34" w:rsidP="002B2580">
            <w:pPr>
              <w:jc w:val="center"/>
              <w:rPr>
                <w:rFonts w:ascii="Arial" w:hAnsi="Arial"/>
                <w:b/>
                <w:bCs/>
                <w:sz w:val="22"/>
                <w:szCs w:val="22"/>
              </w:rPr>
            </w:pPr>
            <w:r w:rsidRPr="004E416F">
              <w:rPr>
                <w:rFonts w:ascii="Arial" w:hAnsi="Arial"/>
                <w:b/>
                <w:bCs/>
                <w:sz w:val="22"/>
                <w:szCs w:val="22"/>
              </w:rPr>
              <w:t>Oblasť</w:t>
            </w:r>
          </w:p>
        </w:tc>
        <w:tc>
          <w:tcPr>
            <w:tcW w:w="8980" w:type="dxa"/>
            <w:gridSpan w:val="7"/>
            <w:tcBorders>
              <w:top w:val="single" w:sz="8" w:space="0" w:color="auto"/>
              <w:left w:val="nil"/>
              <w:bottom w:val="single" w:sz="8" w:space="0" w:color="auto"/>
              <w:right w:val="nil"/>
            </w:tcBorders>
            <w:shd w:val="clear" w:color="000000" w:fill="C0C0C0"/>
            <w:vAlign w:val="center"/>
            <w:hideMark/>
          </w:tcPr>
          <w:p w14:paraId="0038EA9E" w14:textId="77777777" w:rsidR="00384D34" w:rsidRPr="004E416F" w:rsidRDefault="00384D34" w:rsidP="002B2580">
            <w:pPr>
              <w:jc w:val="center"/>
              <w:rPr>
                <w:rFonts w:ascii="Arial" w:hAnsi="Arial"/>
                <w:b/>
                <w:bCs/>
                <w:sz w:val="22"/>
                <w:szCs w:val="22"/>
              </w:rPr>
            </w:pPr>
            <w:r w:rsidRPr="004E416F">
              <w:rPr>
                <w:rFonts w:ascii="Arial" w:hAnsi="Arial"/>
                <w:b/>
                <w:bCs/>
                <w:sz w:val="22"/>
                <w:szCs w:val="22"/>
              </w:rPr>
              <w:t>údržba trávnatých porastov 2018</w:t>
            </w:r>
          </w:p>
        </w:tc>
      </w:tr>
      <w:tr w:rsidR="00384D34" w:rsidRPr="004E416F" w14:paraId="7AC48D57" w14:textId="77777777" w:rsidTr="002B2580">
        <w:trPr>
          <w:trHeight w:val="255"/>
          <w:jc w:val="center"/>
        </w:trPr>
        <w:tc>
          <w:tcPr>
            <w:tcW w:w="1000" w:type="dxa"/>
            <w:vMerge/>
            <w:tcBorders>
              <w:top w:val="single" w:sz="8" w:space="0" w:color="auto"/>
              <w:left w:val="single" w:sz="8" w:space="0" w:color="auto"/>
              <w:bottom w:val="single" w:sz="8" w:space="0" w:color="000000"/>
              <w:right w:val="single" w:sz="8" w:space="0" w:color="auto"/>
            </w:tcBorders>
            <w:vAlign w:val="center"/>
            <w:hideMark/>
          </w:tcPr>
          <w:p w14:paraId="21F22143" w14:textId="77777777" w:rsidR="00384D34" w:rsidRPr="004E416F" w:rsidRDefault="00384D34" w:rsidP="002B2580">
            <w:pPr>
              <w:rPr>
                <w:rFonts w:ascii="Arial" w:hAnsi="Arial"/>
                <w:b/>
                <w:bCs/>
                <w:sz w:val="22"/>
                <w:szCs w:val="22"/>
              </w:rPr>
            </w:pPr>
          </w:p>
        </w:tc>
        <w:tc>
          <w:tcPr>
            <w:tcW w:w="1600" w:type="dxa"/>
            <w:vMerge w:val="restart"/>
            <w:tcBorders>
              <w:top w:val="nil"/>
              <w:left w:val="single" w:sz="8" w:space="0" w:color="auto"/>
              <w:bottom w:val="single" w:sz="8" w:space="0" w:color="000000"/>
              <w:right w:val="single" w:sz="4" w:space="0" w:color="auto"/>
            </w:tcBorders>
            <w:shd w:val="clear" w:color="auto" w:fill="auto"/>
            <w:vAlign w:val="center"/>
            <w:hideMark/>
          </w:tcPr>
          <w:p w14:paraId="60F2CBBF" w14:textId="77777777" w:rsidR="00384D34" w:rsidRPr="004E416F" w:rsidRDefault="00384D34" w:rsidP="002B2580">
            <w:pPr>
              <w:jc w:val="center"/>
              <w:rPr>
                <w:rFonts w:ascii="Arial" w:hAnsi="Arial"/>
                <w:b/>
                <w:bCs/>
                <w:sz w:val="20"/>
              </w:rPr>
            </w:pPr>
            <w:r w:rsidRPr="004E416F">
              <w:rPr>
                <w:rFonts w:ascii="Arial" w:hAnsi="Arial"/>
                <w:b/>
                <w:bCs/>
                <w:sz w:val="20"/>
              </w:rPr>
              <w:t>mestská časť</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D7F585E" w14:textId="77777777" w:rsidR="00384D34" w:rsidRPr="004E416F" w:rsidRDefault="00384D34" w:rsidP="002B2580">
            <w:pPr>
              <w:jc w:val="center"/>
              <w:rPr>
                <w:rFonts w:ascii="Arial" w:hAnsi="Arial"/>
                <w:b/>
                <w:bCs/>
                <w:sz w:val="20"/>
              </w:rPr>
            </w:pPr>
            <w:r w:rsidRPr="004E416F">
              <w:rPr>
                <w:rFonts w:ascii="Arial" w:hAnsi="Arial"/>
                <w:b/>
                <w:bCs/>
                <w:sz w:val="20"/>
              </w:rPr>
              <w:t>rajón</w:t>
            </w:r>
          </w:p>
        </w:tc>
        <w:tc>
          <w:tcPr>
            <w:tcW w:w="2380" w:type="dxa"/>
            <w:gridSpan w:val="2"/>
            <w:tcBorders>
              <w:top w:val="single" w:sz="8" w:space="0" w:color="auto"/>
              <w:left w:val="nil"/>
              <w:bottom w:val="single" w:sz="4" w:space="0" w:color="auto"/>
              <w:right w:val="nil"/>
            </w:tcBorders>
            <w:shd w:val="clear" w:color="auto" w:fill="auto"/>
            <w:vAlign w:val="center"/>
            <w:hideMark/>
          </w:tcPr>
          <w:p w14:paraId="796E0342" w14:textId="77777777" w:rsidR="00384D34" w:rsidRPr="004E416F" w:rsidRDefault="00384D34" w:rsidP="002B2580">
            <w:pPr>
              <w:jc w:val="center"/>
              <w:rPr>
                <w:rFonts w:ascii="Arial" w:hAnsi="Arial"/>
                <w:b/>
                <w:bCs/>
                <w:sz w:val="20"/>
              </w:rPr>
            </w:pPr>
            <w:r w:rsidRPr="004E416F">
              <w:rPr>
                <w:rFonts w:ascii="Arial" w:hAnsi="Arial"/>
                <w:b/>
                <w:bCs/>
                <w:sz w:val="20"/>
              </w:rPr>
              <w:t>výmera v   m2</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14:paraId="0C7FF783" w14:textId="77777777" w:rsidR="00384D34" w:rsidRPr="004E416F" w:rsidRDefault="00384D34" w:rsidP="002B2580">
            <w:pPr>
              <w:jc w:val="center"/>
              <w:rPr>
                <w:rFonts w:ascii="Arial" w:hAnsi="Arial"/>
                <w:b/>
                <w:bCs/>
                <w:sz w:val="20"/>
              </w:rPr>
            </w:pPr>
            <w:r w:rsidRPr="004E416F">
              <w:rPr>
                <w:rFonts w:ascii="Arial" w:hAnsi="Arial"/>
                <w:b/>
                <w:bCs/>
                <w:sz w:val="20"/>
              </w:rPr>
              <w:t>jed. cena</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14:paraId="24470BDF" w14:textId="77777777" w:rsidR="00384D34" w:rsidRPr="004E416F" w:rsidRDefault="00384D34" w:rsidP="002B2580">
            <w:pPr>
              <w:jc w:val="center"/>
              <w:rPr>
                <w:rFonts w:ascii="Arial" w:hAnsi="Arial"/>
                <w:b/>
                <w:bCs/>
                <w:sz w:val="20"/>
              </w:rPr>
            </w:pPr>
            <w:r w:rsidRPr="004E416F">
              <w:rPr>
                <w:rFonts w:ascii="Arial" w:hAnsi="Arial"/>
                <w:b/>
                <w:bCs/>
                <w:sz w:val="20"/>
              </w:rPr>
              <w:t>cykličnosť za sezónu</w:t>
            </w:r>
          </w:p>
        </w:tc>
        <w:tc>
          <w:tcPr>
            <w:tcW w:w="1660" w:type="dxa"/>
            <w:vMerge w:val="restart"/>
            <w:tcBorders>
              <w:top w:val="nil"/>
              <w:left w:val="single" w:sz="4" w:space="0" w:color="auto"/>
              <w:bottom w:val="single" w:sz="4" w:space="0" w:color="auto"/>
              <w:right w:val="single" w:sz="8" w:space="0" w:color="auto"/>
            </w:tcBorders>
            <w:shd w:val="clear" w:color="auto" w:fill="auto"/>
            <w:vAlign w:val="center"/>
            <w:hideMark/>
          </w:tcPr>
          <w:p w14:paraId="549F3517" w14:textId="77777777" w:rsidR="00384D34" w:rsidRPr="004E416F" w:rsidRDefault="00384D34" w:rsidP="002B2580">
            <w:pPr>
              <w:jc w:val="center"/>
              <w:rPr>
                <w:rFonts w:ascii="Arial" w:hAnsi="Arial"/>
                <w:b/>
                <w:bCs/>
                <w:sz w:val="20"/>
              </w:rPr>
            </w:pPr>
            <w:r w:rsidRPr="004E416F">
              <w:rPr>
                <w:rFonts w:ascii="Arial" w:hAnsi="Arial"/>
                <w:b/>
                <w:bCs/>
                <w:sz w:val="20"/>
              </w:rPr>
              <w:t xml:space="preserve">obrat za sezónu </w:t>
            </w:r>
          </w:p>
        </w:tc>
      </w:tr>
      <w:tr w:rsidR="00384D34" w:rsidRPr="004E416F" w14:paraId="344A8F0B" w14:textId="77777777" w:rsidTr="002B2580">
        <w:trPr>
          <w:trHeight w:val="315"/>
          <w:jc w:val="center"/>
        </w:trPr>
        <w:tc>
          <w:tcPr>
            <w:tcW w:w="1000" w:type="dxa"/>
            <w:vMerge/>
            <w:tcBorders>
              <w:top w:val="single" w:sz="8" w:space="0" w:color="auto"/>
              <w:left w:val="single" w:sz="8" w:space="0" w:color="auto"/>
              <w:bottom w:val="single" w:sz="8" w:space="0" w:color="000000"/>
              <w:right w:val="single" w:sz="8" w:space="0" w:color="auto"/>
            </w:tcBorders>
            <w:vAlign w:val="center"/>
            <w:hideMark/>
          </w:tcPr>
          <w:p w14:paraId="616F4893" w14:textId="77777777" w:rsidR="00384D34" w:rsidRPr="004E416F" w:rsidRDefault="00384D34" w:rsidP="002B2580">
            <w:pPr>
              <w:rPr>
                <w:rFonts w:ascii="Arial" w:hAnsi="Arial"/>
                <w:b/>
                <w:bCs/>
                <w:sz w:val="22"/>
                <w:szCs w:val="22"/>
              </w:rPr>
            </w:pPr>
          </w:p>
        </w:tc>
        <w:tc>
          <w:tcPr>
            <w:tcW w:w="1600" w:type="dxa"/>
            <w:vMerge/>
            <w:tcBorders>
              <w:top w:val="nil"/>
              <w:left w:val="single" w:sz="8" w:space="0" w:color="auto"/>
              <w:bottom w:val="single" w:sz="8" w:space="0" w:color="000000"/>
              <w:right w:val="single" w:sz="4" w:space="0" w:color="auto"/>
            </w:tcBorders>
            <w:vAlign w:val="center"/>
            <w:hideMark/>
          </w:tcPr>
          <w:p w14:paraId="054026EB" w14:textId="77777777" w:rsidR="00384D34" w:rsidRPr="004E416F" w:rsidRDefault="00384D34" w:rsidP="002B2580">
            <w:pPr>
              <w:rPr>
                <w:rFonts w:ascii="Arial" w:hAnsi="Arial"/>
                <w:b/>
                <w:bCs/>
                <w:sz w:val="20"/>
              </w:rPr>
            </w:pPr>
          </w:p>
        </w:tc>
        <w:tc>
          <w:tcPr>
            <w:tcW w:w="960" w:type="dxa"/>
            <w:vMerge/>
            <w:tcBorders>
              <w:top w:val="nil"/>
              <w:left w:val="single" w:sz="4" w:space="0" w:color="auto"/>
              <w:bottom w:val="single" w:sz="4" w:space="0" w:color="auto"/>
              <w:right w:val="single" w:sz="4" w:space="0" w:color="auto"/>
            </w:tcBorders>
            <w:vAlign w:val="center"/>
            <w:hideMark/>
          </w:tcPr>
          <w:p w14:paraId="0921ADFC" w14:textId="77777777" w:rsidR="00384D34" w:rsidRPr="004E416F" w:rsidRDefault="00384D34" w:rsidP="002B2580">
            <w:pPr>
              <w:rPr>
                <w:rFonts w:ascii="Arial" w:hAnsi="Arial"/>
                <w:b/>
                <w:bCs/>
                <w:sz w:val="20"/>
              </w:rPr>
            </w:pPr>
          </w:p>
        </w:tc>
        <w:tc>
          <w:tcPr>
            <w:tcW w:w="1160" w:type="dxa"/>
            <w:tcBorders>
              <w:top w:val="nil"/>
              <w:left w:val="nil"/>
              <w:bottom w:val="nil"/>
              <w:right w:val="single" w:sz="4" w:space="0" w:color="auto"/>
            </w:tcBorders>
            <w:shd w:val="clear" w:color="000000" w:fill="FFFFFF"/>
            <w:vAlign w:val="center"/>
            <w:hideMark/>
          </w:tcPr>
          <w:p w14:paraId="6C1C6141" w14:textId="77777777" w:rsidR="00384D34" w:rsidRPr="004E416F" w:rsidRDefault="00384D34" w:rsidP="002B2580">
            <w:pPr>
              <w:jc w:val="center"/>
              <w:rPr>
                <w:rFonts w:ascii="Arial" w:hAnsi="Arial"/>
                <w:b/>
                <w:bCs/>
                <w:sz w:val="20"/>
              </w:rPr>
            </w:pPr>
            <w:r w:rsidRPr="004E416F">
              <w:rPr>
                <w:rFonts w:ascii="Arial" w:hAnsi="Arial"/>
                <w:b/>
                <w:bCs/>
                <w:sz w:val="20"/>
              </w:rPr>
              <w:t>spolu</w:t>
            </w:r>
          </w:p>
        </w:tc>
        <w:tc>
          <w:tcPr>
            <w:tcW w:w="1220" w:type="dxa"/>
            <w:tcBorders>
              <w:top w:val="nil"/>
              <w:left w:val="nil"/>
              <w:bottom w:val="nil"/>
              <w:right w:val="single" w:sz="4" w:space="0" w:color="auto"/>
            </w:tcBorders>
            <w:shd w:val="clear" w:color="auto" w:fill="auto"/>
            <w:vAlign w:val="center"/>
            <w:hideMark/>
          </w:tcPr>
          <w:p w14:paraId="17CBEA1C" w14:textId="77777777" w:rsidR="00384D34" w:rsidRPr="004E416F" w:rsidRDefault="00384D34" w:rsidP="002B2580">
            <w:pPr>
              <w:jc w:val="center"/>
              <w:rPr>
                <w:rFonts w:ascii="Arial" w:hAnsi="Arial"/>
                <w:b/>
                <w:bCs/>
                <w:sz w:val="20"/>
              </w:rPr>
            </w:pPr>
            <w:r w:rsidRPr="004E416F">
              <w:rPr>
                <w:rFonts w:ascii="Arial" w:hAnsi="Arial"/>
                <w:b/>
                <w:bCs/>
                <w:sz w:val="20"/>
              </w:rPr>
              <w:t>celkové m2</w:t>
            </w:r>
          </w:p>
        </w:tc>
        <w:tc>
          <w:tcPr>
            <w:tcW w:w="1200" w:type="dxa"/>
            <w:vMerge/>
            <w:tcBorders>
              <w:top w:val="nil"/>
              <w:left w:val="single" w:sz="4" w:space="0" w:color="auto"/>
              <w:bottom w:val="single" w:sz="4" w:space="0" w:color="auto"/>
              <w:right w:val="single" w:sz="4" w:space="0" w:color="auto"/>
            </w:tcBorders>
            <w:vAlign w:val="center"/>
            <w:hideMark/>
          </w:tcPr>
          <w:p w14:paraId="04E0F271" w14:textId="77777777" w:rsidR="00384D34" w:rsidRPr="004E416F" w:rsidRDefault="00384D34" w:rsidP="002B2580">
            <w:pPr>
              <w:rPr>
                <w:rFonts w:ascii="Arial" w:hAnsi="Arial"/>
                <w:b/>
                <w:bCs/>
                <w:sz w:val="20"/>
              </w:rPr>
            </w:pPr>
          </w:p>
        </w:tc>
        <w:tc>
          <w:tcPr>
            <w:tcW w:w="1180" w:type="dxa"/>
            <w:vMerge/>
            <w:tcBorders>
              <w:top w:val="nil"/>
              <w:left w:val="single" w:sz="4" w:space="0" w:color="auto"/>
              <w:bottom w:val="single" w:sz="4" w:space="0" w:color="auto"/>
              <w:right w:val="single" w:sz="4" w:space="0" w:color="auto"/>
            </w:tcBorders>
            <w:vAlign w:val="center"/>
            <w:hideMark/>
          </w:tcPr>
          <w:p w14:paraId="44C18A5B" w14:textId="77777777" w:rsidR="00384D34" w:rsidRPr="004E416F" w:rsidRDefault="00384D34" w:rsidP="002B2580">
            <w:pPr>
              <w:rPr>
                <w:rFonts w:ascii="Arial" w:hAnsi="Arial"/>
                <w:b/>
                <w:bCs/>
                <w:sz w:val="20"/>
              </w:rPr>
            </w:pPr>
          </w:p>
        </w:tc>
        <w:tc>
          <w:tcPr>
            <w:tcW w:w="1660" w:type="dxa"/>
            <w:vMerge/>
            <w:tcBorders>
              <w:top w:val="nil"/>
              <w:left w:val="single" w:sz="4" w:space="0" w:color="auto"/>
              <w:bottom w:val="single" w:sz="4" w:space="0" w:color="auto"/>
              <w:right w:val="single" w:sz="8" w:space="0" w:color="auto"/>
            </w:tcBorders>
            <w:vAlign w:val="center"/>
            <w:hideMark/>
          </w:tcPr>
          <w:p w14:paraId="4FE58C77" w14:textId="77777777" w:rsidR="00384D34" w:rsidRPr="004E416F" w:rsidRDefault="00384D34" w:rsidP="002B2580">
            <w:pPr>
              <w:rPr>
                <w:rFonts w:ascii="Arial" w:hAnsi="Arial"/>
                <w:b/>
                <w:bCs/>
                <w:sz w:val="20"/>
              </w:rPr>
            </w:pPr>
          </w:p>
        </w:tc>
      </w:tr>
      <w:tr w:rsidR="00384D34" w:rsidRPr="004E416F" w14:paraId="2EE12189" w14:textId="77777777" w:rsidTr="002B2580">
        <w:trPr>
          <w:trHeight w:val="270"/>
          <w:jc w:val="center"/>
        </w:trPr>
        <w:tc>
          <w:tcPr>
            <w:tcW w:w="1000" w:type="dxa"/>
            <w:tcBorders>
              <w:top w:val="single" w:sz="4" w:space="0" w:color="auto"/>
              <w:left w:val="single" w:sz="8" w:space="0" w:color="auto"/>
              <w:bottom w:val="single" w:sz="4" w:space="0" w:color="auto"/>
              <w:right w:val="nil"/>
            </w:tcBorders>
            <w:shd w:val="clear" w:color="000000" w:fill="92D050"/>
            <w:vAlign w:val="center"/>
            <w:hideMark/>
          </w:tcPr>
          <w:p w14:paraId="2B5E5C5C" w14:textId="77777777" w:rsidR="00384D34" w:rsidRPr="004E416F" w:rsidRDefault="00384D34" w:rsidP="002B2580">
            <w:pPr>
              <w:jc w:val="center"/>
              <w:rPr>
                <w:rFonts w:ascii="Arial" w:hAnsi="Arial"/>
                <w:sz w:val="20"/>
              </w:rPr>
            </w:pPr>
            <w:r w:rsidRPr="004E416F">
              <w:rPr>
                <w:rFonts w:ascii="Arial" w:hAnsi="Arial"/>
                <w:sz w:val="20"/>
              </w:rPr>
              <w:t>2</w:t>
            </w:r>
          </w:p>
        </w:tc>
        <w:tc>
          <w:tcPr>
            <w:tcW w:w="1600" w:type="dxa"/>
            <w:tcBorders>
              <w:top w:val="single" w:sz="4" w:space="0" w:color="auto"/>
              <w:left w:val="single" w:sz="8" w:space="0" w:color="auto"/>
              <w:bottom w:val="single" w:sz="4" w:space="0" w:color="auto"/>
              <w:right w:val="nil"/>
            </w:tcBorders>
            <w:shd w:val="clear" w:color="000000" w:fill="92D050"/>
            <w:vAlign w:val="center"/>
            <w:hideMark/>
          </w:tcPr>
          <w:p w14:paraId="5E09F436" w14:textId="77777777" w:rsidR="00384D34" w:rsidRPr="004E416F" w:rsidRDefault="00384D34" w:rsidP="002B2580">
            <w:pPr>
              <w:jc w:val="center"/>
              <w:rPr>
                <w:rFonts w:ascii="Arial" w:hAnsi="Arial"/>
                <w:sz w:val="20"/>
              </w:rPr>
            </w:pPr>
            <w:r w:rsidRPr="004E416F">
              <w:rPr>
                <w:rFonts w:ascii="Arial" w:hAnsi="Arial"/>
                <w:sz w:val="20"/>
              </w:rPr>
              <w:t>Karlova Ves</w:t>
            </w:r>
          </w:p>
        </w:tc>
        <w:tc>
          <w:tcPr>
            <w:tcW w:w="960" w:type="dxa"/>
            <w:tcBorders>
              <w:top w:val="single" w:sz="4" w:space="0" w:color="auto"/>
              <w:left w:val="single" w:sz="8" w:space="0" w:color="auto"/>
              <w:bottom w:val="single" w:sz="4" w:space="0" w:color="auto"/>
              <w:right w:val="single" w:sz="4" w:space="0" w:color="auto"/>
            </w:tcBorders>
            <w:shd w:val="clear" w:color="000000" w:fill="FFFF00"/>
            <w:noWrap/>
            <w:vAlign w:val="bottom"/>
            <w:hideMark/>
          </w:tcPr>
          <w:p w14:paraId="3EEA9DB3" w14:textId="77777777" w:rsidR="00384D34" w:rsidRPr="004E416F" w:rsidRDefault="00384D34" w:rsidP="002B2580">
            <w:pPr>
              <w:jc w:val="right"/>
              <w:rPr>
                <w:rFonts w:ascii="Arial" w:hAnsi="Arial"/>
                <w:sz w:val="20"/>
              </w:rPr>
            </w:pPr>
            <w:r w:rsidRPr="004E416F">
              <w:rPr>
                <w:rFonts w:ascii="Arial" w:hAnsi="Arial"/>
                <w:sz w:val="20"/>
              </w:rPr>
              <w:t>z/8/10</w:t>
            </w:r>
          </w:p>
        </w:tc>
        <w:tc>
          <w:tcPr>
            <w:tcW w:w="1160" w:type="dxa"/>
            <w:tcBorders>
              <w:top w:val="single" w:sz="4" w:space="0" w:color="auto"/>
              <w:left w:val="single" w:sz="8" w:space="0" w:color="auto"/>
              <w:bottom w:val="single" w:sz="4" w:space="0" w:color="auto"/>
              <w:right w:val="single" w:sz="8" w:space="0" w:color="auto"/>
            </w:tcBorders>
            <w:shd w:val="clear" w:color="000000" w:fill="FFFF00"/>
            <w:noWrap/>
            <w:vAlign w:val="center"/>
            <w:hideMark/>
          </w:tcPr>
          <w:p w14:paraId="49B0ACF3" w14:textId="77777777" w:rsidR="00384D34" w:rsidRPr="004E416F" w:rsidRDefault="00384D34" w:rsidP="002B2580">
            <w:pPr>
              <w:jc w:val="right"/>
              <w:rPr>
                <w:rFonts w:ascii="Arial" w:hAnsi="Arial"/>
                <w:sz w:val="20"/>
              </w:rPr>
            </w:pPr>
            <w:r w:rsidRPr="004E416F">
              <w:rPr>
                <w:rFonts w:ascii="Arial" w:hAnsi="Arial"/>
                <w:sz w:val="20"/>
              </w:rPr>
              <w:t>112 443</w:t>
            </w:r>
          </w:p>
        </w:tc>
        <w:tc>
          <w:tcPr>
            <w:tcW w:w="1220" w:type="dxa"/>
            <w:tcBorders>
              <w:top w:val="single" w:sz="4" w:space="0" w:color="auto"/>
              <w:left w:val="nil"/>
              <w:bottom w:val="single" w:sz="4" w:space="0" w:color="auto"/>
              <w:right w:val="single" w:sz="4" w:space="0" w:color="auto"/>
            </w:tcBorders>
            <w:shd w:val="clear" w:color="000000" w:fill="FFFF00"/>
            <w:noWrap/>
            <w:vAlign w:val="center"/>
            <w:hideMark/>
          </w:tcPr>
          <w:p w14:paraId="19E7C6B6" w14:textId="77777777" w:rsidR="00384D34" w:rsidRPr="004E416F" w:rsidRDefault="00384D34" w:rsidP="002B2580">
            <w:pPr>
              <w:jc w:val="right"/>
              <w:rPr>
                <w:rFonts w:ascii="Arial" w:hAnsi="Arial"/>
                <w:sz w:val="20"/>
              </w:rPr>
            </w:pPr>
            <w:r w:rsidRPr="004E416F">
              <w:rPr>
                <w:rFonts w:ascii="Arial" w:hAnsi="Arial"/>
                <w:sz w:val="20"/>
              </w:rPr>
              <w:t>562 215</w:t>
            </w:r>
          </w:p>
        </w:tc>
        <w:tc>
          <w:tcPr>
            <w:tcW w:w="1200" w:type="dxa"/>
            <w:tcBorders>
              <w:top w:val="single" w:sz="8" w:space="0" w:color="auto"/>
              <w:left w:val="nil"/>
              <w:bottom w:val="single" w:sz="4" w:space="0" w:color="auto"/>
              <w:right w:val="single" w:sz="4" w:space="0" w:color="auto"/>
            </w:tcBorders>
            <w:shd w:val="clear" w:color="000000" w:fill="FFFF00"/>
            <w:noWrap/>
            <w:vAlign w:val="bottom"/>
          </w:tcPr>
          <w:p w14:paraId="6BBF0530" w14:textId="77777777" w:rsidR="00384D34" w:rsidRPr="004E416F" w:rsidRDefault="00384D34" w:rsidP="002B2580">
            <w:pPr>
              <w:jc w:val="right"/>
              <w:rPr>
                <w:rFonts w:ascii="Arial" w:hAnsi="Arial"/>
                <w:sz w:val="20"/>
              </w:rPr>
            </w:pPr>
          </w:p>
        </w:tc>
        <w:tc>
          <w:tcPr>
            <w:tcW w:w="1180" w:type="dxa"/>
            <w:tcBorders>
              <w:top w:val="single" w:sz="4" w:space="0" w:color="auto"/>
              <w:left w:val="nil"/>
              <w:bottom w:val="single" w:sz="4" w:space="0" w:color="auto"/>
              <w:right w:val="single" w:sz="4" w:space="0" w:color="auto"/>
            </w:tcBorders>
            <w:shd w:val="clear" w:color="000000" w:fill="FFFF00"/>
            <w:noWrap/>
            <w:vAlign w:val="bottom"/>
            <w:hideMark/>
          </w:tcPr>
          <w:p w14:paraId="1A36F0CF" w14:textId="77777777" w:rsidR="00384D34" w:rsidRPr="004E416F" w:rsidRDefault="00384D34" w:rsidP="002B2580">
            <w:pPr>
              <w:jc w:val="center"/>
              <w:rPr>
                <w:rFonts w:ascii="Arial" w:hAnsi="Arial"/>
                <w:sz w:val="20"/>
              </w:rPr>
            </w:pPr>
            <w:r w:rsidRPr="004E416F">
              <w:rPr>
                <w:rFonts w:ascii="Arial" w:hAnsi="Arial"/>
                <w:sz w:val="20"/>
              </w:rPr>
              <w:t>5</w:t>
            </w:r>
          </w:p>
        </w:tc>
        <w:tc>
          <w:tcPr>
            <w:tcW w:w="1660" w:type="dxa"/>
            <w:tcBorders>
              <w:top w:val="single" w:sz="4" w:space="0" w:color="auto"/>
              <w:left w:val="nil"/>
              <w:bottom w:val="single" w:sz="4" w:space="0" w:color="auto"/>
              <w:right w:val="single" w:sz="8" w:space="0" w:color="auto"/>
            </w:tcBorders>
            <w:shd w:val="clear" w:color="000000" w:fill="FFFF00"/>
            <w:noWrap/>
            <w:vAlign w:val="bottom"/>
          </w:tcPr>
          <w:p w14:paraId="48C0FE1B" w14:textId="77777777" w:rsidR="00384D34" w:rsidRPr="004E416F" w:rsidRDefault="00384D34" w:rsidP="002B2580">
            <w:pPr>
              <w:jc w:val="right"/>
              <w:rPr>
                <w:rFonts w:ascii="Arial" w:hAnsi="Arial"/>
                <w:sz w:val="20"/>
              </w:rPr>
            </w:pPr>
          </w:p>
        </w:tc>
      </w:tr>
      <w:tr w:rsidR="00384D34" w:rsidRPr="004E416F" w14:paraId="6DB4608D" w14:textId="77777777" w:rsidTr="002B2580">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0DD04270" w14:textId="77777777" w:rsidR="00384D34" w:rsidRPr="004E416F" w:rsidRDefault="00384D34" w:rsidP="002B2580">
            <w:pPr>
              <w:jc w:val="center"/>
              <w:rPr>
                <w:rFonts w:ascii="Arial" w:hAnsi="Arial"/>
                <w:sz w:val="20"/>
              </w:rPr>
            </w:pPr>
            <w:r w:rsidRPr="004E416F">
              <w:rPr>
                <w:rFonts w:ascii="Arial" w:hAnsi="Arial"/>
                <w:sz w:val="20"/>
              </w:rPr>
              <w:t>2</w:t>
            </w:r>
          </w:p>
        </w:tc>
        <w:tc>
          <w:tcPr>
            <w:tcW w:w="1600" w:type="dxa"/>
            <w:tcBorders>
              <w:top w:val="nil"/>
              <w:left w:val="single" w:sz="8" w:space="0" w:color="auto"/>
              <w:bottom w:val="single" w:sz="4" w:space="0" w:color="auto"/>
              <w:right w:val="nil"/>
            </w:tcBorders>
            <w:shd w:val="clear" w:color="000000" w:fill="92D050"/>
            <w:vAlign w:val="center"/>
            <w:hideMark/>
          </w:tcPr>
          <w:p w14:paraId="099188F9" w14:textId="77777777" w:rsidR="00384D34" w:rsidRPr="004E416F" w:rsidRDefault="00384D34" w:rsidP="002B2580">
            <w:pPr>
              <w:jc w:val="center"/>
              <w:rPr>
                <w:rFonts w:ascii="Arial" w:hAnsi="Arial"/>
                <w:sz w:val="20"/>
              </w:rPr>
            </w:pPr>
            <w:r w:rsidRPr="004E416F">
              <w:rPr>
                <w:rFonts w:ascii="Arial" w:hAnsi="Arial"/>
                <w:sz w:val="20"/>
              </w:rPr>
              <w:t>Dúbravka</w:t>
            </w:r>
          </w:p>
        </w:tc>
        <w:tc>
          <w:tcPr>
            <w:tcW w:w="960" w:type="dxa"/>
            <w:tcBorders>
              <w:top w:val="nil"/>
              <w:left w:val="single" w:sz="8" w:space="0" w:color="auto"/>
              <w:bottom w:val="single" w:sz="4" w:space="0" w:color="auto"/>
              <w:right w:val="single" w:sz="4" w:space="0" w:color="auto"/>
            </w:tcBorders>
            <w:shd w:val="clear" w:color="000000" w:fill="FFFF00"/>
            <w:noWrap/>
            <w:vAlign w:val="bottom"/>
            <w:hideMark/>
          </w:tcPr>
          <w:p w14:paraId="2F407A78" w14:textId="77777777" w:rsidR="00384D34" w:rsidRPr="004E416F" w:rsidRDefault="00384D34" w:rsidP="002B2580">
            <w:pPr>
              <w:jc w:val="right"/>
              <w:rPr>
                <w:rFonts w:ascii="Arial" w:hAnsi="Arial"/>
                <w:sz w:val="20"/>
              </w:rPr>
            </w:pPr>
            <w:r w:rsidRPr="004E416F">
              <w:rPr>
                <w:rFonts w:ascii="Arial" w:hAnsi="Arial"/>
                <w:sz w:val="20"/>
              </w:rPr>
              <w:t>z/9/10</w:t>
            </w:r>
          </w:p>
        </w:tc>
        <w:tc>
          <w:tcPr>
            <w:tcW w:w="1160" w:type="dxa"/>
            <w:tcBorders>
              <w:top w:val="nil"/>
              <w:left w:val="single" w:sz="8" w:space="0" w:color="auto"/>
              <w:bottom w:val="single" w:sz="4" w:space="0" w:color="auto"/>
              <w:right w:val="single" w:sz="8" w:space="0" w:color="auto"/>
            </w:tcBorders>
            <w:shd w:val="clear" w:color="000000" w:fill="FFFF00"/>
            <w:noWrap/>
            <w:vAlign w:val="center"/>
            <w:hideMark/>
          </w:tcPr>
          <w:p w14:paraId="57A72868" w14:textId="77777777" w:rsidR="00384D34" w:rsidRPr="004E416F" w:rsidRDefault="00384D34" w:rsidP="002B2580">
            <w:pPr>
              <w:jc w:val="right"/>
              <w:rPr>
                <w:rFonts w:ascii="Arial" w:hAnsi="Arial"/>
                <w:sz w:val="20"/>
              </w:rPr>
            </w:pPr>
            <w:r w:rsidRPr="004E416F">
              <w:rPr>
                <w:rFonts w:ascii="Arial" w:hAnsi="Arial"/>
                <w:sz w:val="20"/>
              </w:rPr>
              <w:t>45 739</w:t>
            </w:r>
          </w:p>
        </w:tc>
        <w:tc>
          <w:tcPr>
            <w:tcW w:w="1220" w:type="dxa"/>
            <w:tcBorders>
              <w:top w:val="nil"/>
              <w:left w:val="nil"/>
              <w:bottom w:val="single" w:sz="4" w:space="0" w:color="auto"/>
              <w:right w:val="single" w:sz="4" w:space="0" w:color="auto"/>
            </w:tcBorders>
            <w:shd w:val="clear" w:color="000000" w:fill="FFFF00"/>
            <w:noWrap/>
            <w:vAlign w:val="center"/>
            <w:hideMark/>
          </w:tcPr>
          <w:p w14:paraId="42C5FD51" w14:textId="77777777" w:rsidR="00384D34" w:rsidRPr="004E416F" w:rsidRDefault="00384D34" w:rsidP="002B2580">
            <w:pPr>
              <w:jc w:val="right"/>
              <w:rPr>
                <w:rFonts w:ascii="Arial" w:hAnsi="Arial"/>
                <w:sz w:val="20"/>
              </w:rPr>
            </w:pPr>
            <w:r w:rsidRPr="004E416F">
              <w:rPr>
                <w:rFonts w:ascii="Arial" w:hAnsi="Arial"/>
                <w:sz w:val="20"/>
              </w:rPr>
              <w:t>228 695</w:t>
            </w:r>
          </w:p>
        </w:tc>
        <w:tc>
          <w:tcPr>
            <w:tcW w:w="1200" w:type="dxa"/>
            <w:tcBorders>
              <w:top w:val="single" w:sz="8" w:space="0" w:color="auto"/>
              <w:left w:val="nil"/>
              <w:bottom w:val="single" w:sz="4" w:space="0" w:color="auto"/>
              <w:right w:val="single" w:sz="4" w:space="0" w:color="auto"/>
            </w:tcBorders>
            <w:shd w:val="clear" w:color="000000" w:fill="FFFF00"/>
            <w:noWrap/>
            <w:vAlign w:val="bottom"/>
          </w:tcPr>
          <w:p w14:paraId="4093D69B" w14:textId="77777777" w:rsidR="00384D34" w:rsidRPr="004E416F" w:rsidRDefault="00384D34" w:rsidP="002B2580">
            <w:pPr>
              <w:jc w:val="right"/>
              <w:rPr>
                <w:rFonts w:ascii="Arial" w:hAnsi="Arial"/>
                <w:sz w:val="20"/>
              </w:rPr>
            </w:pPr>
          </w:p>
        </w:tc>
        <w:tc>
          <w:tcPr>
            <w:tcW w:w="1180" w:type="dxa"/>
            <w:tcBorders>
              <w:top w:val="nil"/>
              <w:left w:val="nil"/>
              <w:bottom w:val="single" w:sz="4" w:space="0" w:color="auto"/>
              <w:right w:val="single" w:sz="4" w:space="0" w:color="auto"/>
            </w:tcBorders>
            <w:shd w:val="clear" w:color="000000" w:fill="FFFF00"/>
            <w:noWrap/>
            <w:vAlign w:val="bottom"/>
            <w:hideMark/>
          </w:tcPr>
          <w:p w14:paraId="029CCB68" w14:textId="77777777" w:rsidR="00384D34" w:rsidRPr="004E416F" w:rsidRDefault="00384D34" w:rsidP="002B2580">
            <w:pPr>
              <w:jc w:val="center"/>
              <w:rPr>
                <w:rFonts w:ascii="Arial" w:hAnsi="Arial"/>
                <w:sz w:val="20"/>
              </w:rPr>
            </w:pPr>
            <w:r w:rsidRPr="004E416F">
              <w:rPr>
                <w:rFonts w:ascii="Arial" w:hAnsi="Arial"/>
                <w:sz w:val="20"/>
              </w:rPr>
              <w:t>5</w:t>
            </w:r>
          </w:p>
        </w:tc>
        <w:tc>
          <w:tcPr>
            <w:tcW w:w="1660" w:type="dxa"/>
            <w:tcBorders>
              <w:top w:val="nil"/>
              <w:left w:val="nil"/>
              <w:bottom w:val="single" w:sz="4" w:space="0" w:color="auto"/>
              <w:right w:val="single" w:sz="8" w:space="0" w:color="auto"/>
            </w:tcBorders>
            <w:shd w:val="clear" w:color="000000" w:fill="FFFF00"/>
            <w:noWrap/>
            <w:vAlign w:val="bottom"/>
          </w:tcPr>
          <w:p w14:paraId="5434191D" w14:textId="77777777" w:rsidR="00384D34" w:rsidRPr="004E416F" w:rsidRDefault="00384D34" w:rsidP="002B2580">
            <w:pPr>
              <w:jc w:val="right"/>
              <w:rPr>
                <w:rFonts w:ascii="Arial" w:hAnsi="Arial"/>
                <w:sz w:val="20"/>
              </w:rPr>
            </w:pPr>
          </w:p>
        </w:tc>
      </w:tr>
      <w:tr w:rsidR="00384D34" w:rsidRPr="004E416F" w14:paraId="5C326FA0" w14:textId="77777777" w:rsidTr="002B2580">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3BE8EB19" w14:textId="77777777" w:rsidR="00384D34" w:rsidRPr="004E416F" w:rsidRDefault="00384D34" w:rsidP="002B2580">
            <w:pPr>
              <w:jc w:val="center"/>
              <w:rPr>
                <w:rFonts w:ascii="Arial" w:hAnsi="Arial"/>
                <w:sz w:val="20"/>
              </w:rPr>
            </w:pPr>
            <w:r w:rsidRPr="004E416F">
              <w:rPr>
                <w:rFonts w:ascii="Arial" w:hAnsi="Arial"/>
                <w:sz w:val="20"/>
              </w:rPr>
              <w:t>2</w:t>
            </w:r>
          </w:p>
        </w:tc>
        <w:tc>
          <w:tcPr>
            <w:tcW w:w="1600" w:type="dxa"/>
            <w:tcBorders>
              <w:top w:val="nil"/>
              <w:left w:val="single" w:sz="8" w:space="0" w:color="auto"/>
              <w:bottom w:val="single" w:sz="4" w:space="0" w:color="auto"/>
              <w:right w:val="nil"/>
            </w:tcBorders>
            <w:shd w:val="clear" w:color="000000" w:fill="92D050"/>
            <w:vAlign w:val="center"/>
            <w:hideMark/>
          </w:tcPr>
          <w:p w14:paraId="718FEAE1" w14:textId="77777777" w:rsidR="00384D34" w:rsidRPr="004E416F" w:rsidRDefault="00384D34" w:rsidP="002B2580">
            <w:pPr>
              <w:jc w:val="center"/>
              <w:rPr>
                <w:rFonts w:ascii="Arial" w:hAnsi="Arial"/>
                <w:sz w:val="20"/>
              </w:rPr>
            </w:pPr>
            <w:r w:rsidRPr="004E416F">
              <w:rPr>
                <w:rFonts w:ascii="Arial" w:hAnsi="Arial"/>
                <w:sz w:val="20"/>
              </w:rPr>
              <w:t>Lamač</w:t>
            </w:r>
          </w:p>
        </w:tc>
        <w:tc>
          <w:tcPr>
            <w:tcW w:w="960" w:type="dxa"/>
            <w:tcBorders>
              <w:top w:val="nil"/>
              <w:left w:val="single" w:sz="8" w:space="0" w:color="auto"/>
              <w:bottom w:val="single" w:sz="4" w:space="0" w:color="auto"/>
              <w:right w:val="single" w:sz="4" w:space="0" w:color="auto"/>
            </w:tcBorders>
            <w:shd w:val="clear" w:color="000000" w:fill="FFFF00"/>
            <w:noWrap/>
            <w:vAlign w:val="bottom"/>
            <w:hideMark/>
          </w:tcPr>
          <w:p w14:paraId="3932C0E9" w14:textId="77777777" w:rsidR="00384D34" w:rsidRPr="004E416F" w:rsidRDefault="00384D34" w:rsidP="002B2580">
            <w:pPr>
              <w:jc w:val="right"/>
              <w:rPr>
                <w:rFonts w:ascii="Arial" w:hAnsi="Arial"/>
                <w:sz w:val="20"/>
              </w:rPr>
            </w:pPr>
            <w:r w:rsidRPr="004E416F">
              <w:rPr>
                <w:rFonts w:ascii="Arial" w:hAnsi="Arial"/>
                <w:sz w:val="20"/>
              </w:rPr>
              <w:t>z/10/10</w:t>
            </w:r>
          </w:p>
        </w:tc>
        <w:tc>
          <w:tcPr>
            <w:tcW w:w="1160" w:type="dxa"/>
            <w:tcBorders>
              <w:top w:val="nil"/>
              <w:left w:val="single" w:sz="8" w:space="0" w:color="auto"/>
              <w:bottom w:val="single" w:sz="4" w:space="0" w:color="auto"/>
              <w:right w:val="single" w:sz="8" w:space="0" w:color="auto"/>
            </w:tcBorders>
            <w:shd w:val="clear" w:color="000000" w:fill="FFFF00"/>
            <w:noWrap/>
            <w:vAlign w:val="center"/>
            <w:hideMark/>
          </w:tcPr>
          <w:p w14:paraId="6B1F7831" w14:textId="77777777" w:rsidR="00384D34" w:rsidRPr="004E416F" w:rsidRDefault="00384D34" w:rsidP="002B2580">
            <w:pPr>
              <w:jc w:val="right"/>
              <w:rPr>
                <w:rFonts w:ascii="Arial" w:hAnsi="Arial"/>
                <w:sz w:val="20"/>
              </w:rPr>
            </w:pPr>
            <w:r w:rsidRPr="004E416F">
              <w:rPr>
                <w:rFonts w:ascii="Arial" w:hAnsi="Arial"/>
                <w:sz w:val="20"/>
              </w:rPr>
              <w:t>45 696</w:t>
            </w:r>
          </w:p>
        </w:tc>
        <w:tc>
          <w:tcPr>
            <w:tcW w:w="1220" w:type="dxa"/>
            <w:tcBorders>
              <w:top w:val="nil"/>
              <w:left w:val="nil"/>
              <w:bottom w:val="single" w:sz="4" w:space="0" w:color="auto"/>
              <w:right w:val="single" w:sz="4" w:space="0" w:color="auto"/>
            </w:tcBorders>
            <w:shd w:val="clear" w:color="000000" w:fill="FFFF00"/>
            <w:noWrap/>
            <w:vAlign w:val="center"/>
            <w:hideMark/>
          </w:tcPr>
          <w:p w14:paraId="3152EFEE" w14:textId="77777777" w:rsidR="00384D34" w:rsidRPr="004E416F" w:rsidRDefault="00384D34" w:rsidP="002B2580">
            <w:pPr>
              <w:jc w:val="right"/>
              <w:rPr>
                <w:rFonts w:ascii="Arial" w:hAnsi="Arial"/>
                <w:sz w:val="20"/>
              </w:rPr>
            </w:pPr>
            <w:r w:rsidRPr="004E416F">
              <w:rPr>
                <w:rFonts w:ascii="Arial" w:hAnsi="Arial"/>
                <w:sz w:val="20"/>
              </w:rPr>
              <w:t>228 480</w:t>
            </w:r>
          </w:p>
        </w:tc>
        <w:tc>
          <w:tcPr>
            <w:tcW w:w="1200" w:type="dxa"/>
            <w:tcBorders>
              <w:top w:val="nil"/>
              <w:left w:val="nil"/>
              <w:bottom w:val="single" w:sz="4" w:space="0" w:color="auto"/>
              <w:right w:val="single" w:sz="4" w:space="0" w:color="auto"/>
            </w:tcBorders>
            <w:shd w:val="clear" w:color="000000" w:fill="FFFF00"/>
            <w:noWrap/>
            <w:vAlign w:val="bottom"/>
          </w:tcPr>
          <w:p w14:paraId="55CB4850" w14:textId="77777777" w:rsidR="00384D34" w:rsidRPr="004E416F" w:rsidRDefault="00384D34" w:rsidP="002B2580">
            <w:pPr>
              <w:jc w:val="right"/>
              <w:rPr>
                <w:rFonts w:ascii="Arial" w:hAnsi="Arial"/>
                <w:sz w:val="20"/>
              </w:rPr>
            </w:pPr>
          </w:p>
        </w:tc>
        <w:tc>
          <w:tcPr>
            <w:tcW w:w="1180" w:type="dxa"/>
            <w:tcBorders>
              <w:top w:val="nil"/>
              <w:left w:val="nil"/>
              <w:bottom w:val="single" w:sz="4" w:space="0" w:color="auto"/>
              <w:right w:val="single" w:sz="4" w:space="0" w:color="auto"/>
            </w:tcBorders>
            <w:shd w:val="clear" w:color="000000" w:fill="FFFF00"/>
            <w:noWrap/>
            <w:vAlign w:val="bottom"/>
            <w:hideMark/>
          </w:tcPr>
          <w:p w14:paraId="72A21082" w14:textId="77777777" w:rsidR="00384D34" w:rsidRPr="004E416F" w:rsidRDefault="00384D34" w:rsidP="002B2580">
            <w:pPr>
              <w:jc w:val="center"/>
              <w:rPr>
                <w:rFonts w:ascii="Arial" w:hAnsi="Arial"/>
                <w:sz w:val="20"/>
              </w:rPr>
            </w:pPr>
            <w:r w:rsidRPr="004E416F">
              <w:rPr>
                <w:rFonts w:ascii="Arial" w:hAnsi="Arial"/>
                <w:sz w:val="20"/>
              </w:rPr>
              <w:t>5</w:t>
            </w:r>
          </w:p>
        </w:tc>
        <w:tc>
          <w:tcPr>
            <w:tcW w:w="1660" w:type="dxa"/>
            <w:tcBorders>
              <w:top w:val="nil"/>
              <w:left w:val="nil"/>
              <w:bottom w:val="single" w:sz="4" w:space="0" w:color="auto"/>
              <w:right w:val="single" w:sz="8" w:space="0" w:color="auto"/>
            </w:tcBorders>
            <w:shd w:val="clear" w:color="000000" w:fill="FFFF00"/>
            <w:noWrap/>
            <w:vAlign w:val="bottom"/>
          </w:tcPr>
          <w:p w14:paraId="4E603733" w14:textId="77777777" w:rsidR="00384D34" w:rsidRPr="004E416F" w:rsidRDefault="00384D34" w:rsidP="002B2580">
            <w:pPr>
              <w:jc w:val="right"/>
              <w:rPr>
                <w:rFonts w:ascii="Arial" w:hAnsi="Arial"/>
                <w:sz w:val="20"/>
              </w:rPr>
            </w:pPr>
          </w:p>
        </w:tc>
      </w:tr>
      <w:tr w:rsidR="00384D34" w:rsidRPr="004E416F" w14:paraId="08D4DB0C" w14:textId="77777777" w:rsidTr="002B2580">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15F12DA3" w14:textId="77777777" w:rsidR="00384D34" w:rsidRPr="004E416F" w:rsidRDefault="00384D34" w:rsidP="002B2580">
            <w:pPr>
              <w:jc w:val="center"/>
              <w:rPr>
                <w:rFonts w:ascii="Arial" w:hAnsi="Arial"/>
                <w:sz w:val="20"/>
              </w:rPr>
            </w:pPr>
            <w:r w:rsidRPr="004E416F">
              <w:rPr>
                <w:rFonts w:ascii="Arial" w:hAnsi="Arial"/>
                <w:sz w:val="20"/>
              </w:rPr>
              <w:t>2</w:t>
            </w:r>
          </w:p>
        </w:tc>
        <w:tc>
          <w:tcPr>
            <w:tcW w:w="1600" w:type="dxa"/>
            <w:tcBorders>
              <w:top w:val="nil"/>
              <w:left w:val="single" w:sz="8" w:space="0" w:color="auto"/>
              <w:bottom w:val="single" w:sz="4" w:space="0" w:color="auto"/>
              <w:right w:val="nil"/>
            </w:tcBorders>
            <w:shd w:val="clear" w:color="000000" w:fill="92D050"/>
            <w:vAlign w:val="center"/>
            <w:hideMark/>
          </w:tcPr>
          <w:p w14:paraId="607077E4" w14:textId="77777777" w:rsidR="00384D34" w:rsidRPr="004E416F" w:rsidRDefault="00384D34" w:rsidP="002B2580">
            <w:pPr>
              <w:jc w:val="center"/>
              <w:rPr>
                <w:rFonts w:ascii="Arial" w:hAnsi="Arial"/>
                <w:sz w:val="20"/>
              </w:rPr>
            </w:pPr>
            <w:r w:rsidRPr="004E416F">
              <w:rPr>
                <w:rFonts w:ascii="Arial" w:hAnsi="Arial"/>
                <w:sz w:val="20"/>
              </w:rPr>
              <w:t>Devín</w:t>
            </w:r>
          </w:p>
        </w:tc>
        <w:tc>
          <w:tcPr>
            <w:tcW w:w="960" w:type="dxa"/>
            <w:tcBorders>
              <w:top w:val="nil"/>
              <w:left w:val="single" w:sz="8" w:space="0" w:color="auto"/>
              <w:bottom w:val="single" w:sz="4" w:space="0" w:color="auto"/>
              <w:right w:val="single" w:sz="4" w:space="0" w:color="auto"/>
            </w:tcBorders>
            <w:shd w:val="clear" w:color="000000" w:fill="E6B8B7"/>
            <w:noWrap/>
            <w:vAlign w:val="bottom"/>
            <w:hideMark/>
          </w:tcPr>
          <w:p w14:paraId="55B45013" w14:textId="77777777" w:rsidR="00384D34" w:rsidRPr="004E416F" w:rsidRDefault="00384D34" w:rsidP="002B2580">
            <w:pPr>
              <w:jc w:val="right"/>
              <w:rPr>
                <w:rFonts w:ascii="Arial" w:hAnsi="Arial"/>
                <w:sz w:val="20"/>
              </w:rPr>
            </w:pPr>
            <w:r w:rsidRPr="004E416F">
              <w:rPr>
                <w:rFonts w:ascii="Arial" w:hAnsi="Arial"/>
                <w:sz w:val="20"/>
              </w:rPr>
              <w:t>z/11/20</w:t>
            </w:r>
          </w:p>
        </w:tc>
        <w:tc>
          <w:tcPr>
            <w:tcW w:w="1160" w:type="dxa"/>
            <w:tcBorders>
              <w:top w:val="nil"/>
              <w:left w:val="single" w:sz="8" w:space="0" w:color="auto"/>
              <w:bottom w:val="single" w:sz="4" w:space="0" w:color="auto"/>
              <w:right w:val="single" w:sz="8" w:space="0" w:color="auto"/>
            </w:tcBorders>
            <w:shd w:val="clear" w:color="000000" w:fill="E6B8B7"/>
            <w:noWrap/>
            <w:vAlign w:val="center"/>
            <w:hideMark/>
          </w:tcPr>
          <w:p w14:paraId="0170D87A" w14:textId="77777777" w:rsidR="00384D34" w:rsidRPr="004E416F" w:rsidRDefault="00384D34" w:rsidP="002B2580">
            <w:pPr>
              <w:jc w:val="right"/>
              <w:rPr>
                <w:rFonts w:ascii="Arial" w:hAnsi="Arial"/>
                <w:sz w:val="20"/>
              </w:rPr>
            </w:pPr>
            <w:r w:rsidRPr="004E416F">
              <w:rPr>
                <w:rFonts w:ascii="Arial" w:hAnsi="Arial"/>
                <w:sz w:val="20"/>
              </w:rPr>
              <w:t>34 440</w:t>
            </w:r>
          </w:p>
        </w:tc>
        <w:tc>
          <w:tcPr>
            <w:tcW w:w="1220" w:type="dxa"/>
            <w:tcBorders>
              <w:top w:val="nil"/>
              <w:left w:val="nil"/>
              <w:bottom w:val="single" w:sz="4" w:space="0" w:color="auto"/>
              <w:right w:val="single" w:sz="4" w:space="0" w:color="auto"/>
            </w:tcBorders>
            <w:shd w:val="clear" w:color="000000" w:fill="E6B8B7"/>
            <w:noWrap/>
            <w:vAlign w:val="center"/>
            <w:hideMark/>
          </w:tcPr>
          <w:p w14:paraId="612D5F30" w14:textId="77777777" w:rsidR="00384D34" w:rsidRPr="004E416F" w:rsidRDefault="00384D34" w:rsidP="002B2580">
            <w:pPr>
              <w:jc w:val="right"/>
              <w:rPr>
                <w:rFonts w:ascii="Arial" w:hAnsi="Arial"/>
                <w:sz w:val="20"/>
              </w:rPr>
            </w:pPr>
            <w:r w:rsidRPr="004E416F">
              <w:rPr>
                <w:rFonts w:ascii="Arial" w:hAnsi="Arial"/>
                <w:sz w:val="20"/>
              </w:rPr>
              <w:t>137 760</w:t>
            </w:r>
          </w:p>
        </w:tc>
        <w:tc>
          <w:tcPr>
            <w:tcW w:w="1200" w:type="dxa"/>
            <w:tcBorders>
              <w:top w:val="nil"/>
              <w:left w:val="nil"/>
              <w:bottom w:val="single" w:sz="4" w:space="0" w:color="auto"/>
              <w:right w:val="single" w:sz="4" w:space="0" w:color="auto"/>
            </w:tcBorders>
            <w:shd w:val="clear" w:color="000000" w:fill="E6B8B7"/>
            <w:noWrap/>
            <w:vAlign w:val="bottom"/>
          </w:tcPr>
          <w:p w14:paraId="24A9AE59" w14:textId="77777777" w:rsidR="00384D34" w:rsidRPr="004E416F" w:rsidRDefault="00384D34" w:rsidP="002B2580">
            <w:pPr>
              <w:jc w:val="right"/>
              <w:rPr>
                <w:rFonts w:ascii="Arial" w:hAnsi="Arial"/>
                <w:sz w:val="20"/>
              </w:rPr>
            </w:pPr>
          </w:p>
        </w:tc>
        <w:tc>
          <w:tcPr>
            <w:tcW w:w="1180" w:type="dxa"/>
            <w:tcBorders>
              <w:top w:val="nil"/>
              <w:left w:val="nil"/>
              <w:bottom w:val="single" w:sz="4" w:space="0" w:color="auto"/>
              <w:right w:val="single" w:sz="4" w:space="0" w:color="auto"/>
            </w:tcBorders>
            <w:shd w:val="clear" w:color="000000" w:fill="E6B8B7"/>
            <w:noWrap/>
            <w:vAlign w:val="bottom"/>
            <w:hideMark/>
          </w:tcPr>
          <w:p w14:paraId="1C925F94" w14:textId="77777777" w:rsidR="00384D34" w:rsidRPr="004E416F" w:rsidRDefault="00384D34" w:rsidP="002B2580">
            <w:pPr>
              <w:jc w:val="center"/>
              <w:rPr>
                <w:rFonts w:ascii="Arial" w:hAnsi="Arial"/>
                <w:sz w:val="20"/>
              </w:rPr>
            </w:pPr>
            <w:r w:rsidRPr="004E416F">
              <w:rPr>
                <w:rFonts w:ascii="Arial" w:hAnsi="Arial"/>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3669830A" w14:textId="77777777" w:rsidR="00384D34" w:rsidRPr="004E416F" w:rsidRDefault="00384D34" w:rsidP="002B2580">
            <w:pPr>
              <w:jc w:val="right"/>
              <w:rPr>
                <w:rFonts w:ascii="Arial" w:hAnsi="Arial"/>
                <w:sz w:val="20"/>
              </w:rPr>
            </w:pPr>
          </w:p>
        </w:tc>
      </w:tr>
      <w:tr w:rsidR="00384D34" w:rsidRPr="004E416F" w14:paraId="7E4427C9" w14:textId="77777777" w:rsidTr="002B2580">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68E4089D" w14:textId="77777777" w:rsidR="00384D34" w:rsidRPr="004E416F" w:rsidRDefault="00384D34" w:rsidP="002B2580">
            <w:pPr>
              <w:jc w:val="center"/>
              <w:rPr>
                <w:rFonts w:ascii="Arial" w:hAnsi="Arial"/>
                <w:sz w:val="20"/>
              </w:rPr>
            </w:pPr>
            <w:r w:rsidRPr="004E416F">
              <w:rPr>
                <w:rFonts w:ascii="Arial" w:hAnsi="Arial"/>
                <w:sz w:val="20"/>
              </w:rPr>
              <w:t>2</w:t>
            </w:r>
          </w:p>
        </w:tc>
        <w:tc>
          <w:tcPr>
            <w:tcW w:w="1600" w:type="dxa"/>
            <w:vMerge w:val="restart"/>
            <w:tcBorders>
              <w:top w:val="nil"/>
              <w:left w:val="single" w:sz="8" w:space="0" w:color="auto"/>
              <w:bottom w:val="single" w:sz="4" w:space="0" w:color="auto"/>
              <w:right w:val="nil"/>
            </w:tcBorders>
            <w:shd w:val="clear" w:color="000000" w:fill="92D050"/>
            <w:vAlign w:val="center"/>
            <w:hideMark/>
          </w:tcPr>
          <w:p w14:paraId="0F2B6427" w14:textId="77777777" w:rsidR="00384D34" w:rsidRPr="004E416F" w:rsidRDefault="00384D34" w:rsidP="002B2580">
            <w:pPr>
              <w:jc w:val="center"/>
              <w:rPr>
                <w:rFonts w:ascii="Arial" w:hAnsi="Arial"/>
                <w:sz w:val="20"/>
              </w:rPr>
            </w:pPr>
            <w:r w:rsidRPr="004E416F">
              <w:rPr>
                <w:rFonts w:ascii="Arial" w:hAnsi="Arial"/>
                <w:sz w:val="20"/>
              </w:rPr>
              <w:t>DNV</w:t>
            </w:r>
          </w:p>
        </w:tc>
        <w:tc>
          <w:tcPr>
            <w:tcW w:w="960" w:type="dxa"/>
            <w:tcBorders>
              <w:top w:val="nil"/>
              <w:left w:val="single" w:sz="8" w:space="0" w:color="auto"/>
              <w:bottom w:val="single" w:sz="4" w:space="0" w:color="auto"/>
              <w:right w:val="single" w:sz="4" w:space="0" w:color="auto"/>
            </w:tcBorders>
            <w:shd w:val="clear" w:color="000000" w:fill="FFFF00"/>
            <w:noWrap/>
            <w:vAlign w:val="bottom"/>
            <w:hideMark/>
          </w:tcPr>
          <w:p w14:paraId="0EADDBFA" w14:textId="77777777" w:rsidR="00384D34" w:rsidRPr="004E416F" w:rsidRDefault="00384D34" w:rsidP="002B2580">
            <w:pPr>
              <w:jc w:val="right"/>
              <w:rPr>
                <w:rFonts w:ascii="Arial" w:hAnsi="Arial"/>
                <w:sz w:val="20"/>
              </w:rPr>
            </w:pPr>
            <w:r w:rsidRPr="004E416F">
              <w:rPr>
                <w:rFonts w:ascii="Arial" w:hAnsi="Arial"/>
                <w:sz w:val="20"/>
              </w:rPr>
              <w:t>z/12/10</w:t>
            </w:r>
          </w:p>
        </w:tc>
        <w:tc>
          <w:tcPr>
            <w:tcW w:w="1160" w:type="dxa"/>
            <w:tcBorders>
              <w:top w:val="nil"/>
              <w:left w:val="single" w:sz="8" w:space="0" w:color="auto"/>
              <w:bottom w:val="single" w:sz="4" w:space="0" w:color="auto"/>
              <w:right w:val="single" w:sz="8" w:space="0" w:color="auto"/>
            </w:tcBorders>
            <w:shd w:val="clear" w:color="000000" w:fill="FFFF00"/>
            <w:noWrap/>
            <w:vAlign w:val="center"/>
            <w:hideMark/>
          </w:tcPr>
          <w:p w14:paraId="3EDCB4F3" w14:textId="77777777" w:rsidR="00384D34" w:rsidRPr="004E416F" w:rsidRDefault="00384D34" w:rsidP="002B2580">
            <w:pPr>
              <w:jc w:val="right"/>
              <w:rPr>
                <w:rFonts w:ascii="Arial" w:hAnsi="Arial"/>
                <w:sz w:val="20"/>
              </w:rPr>
            </w:pPr>
            <w:r w:rsidRPr="004E416F">
              <w:rPr>
                <w:rFonts w:ascii="Arial" w:hAnsi="Arial"/>
                <w:sz w:val="20"/>
              </w:rPr>
              <w:t>7 283</w:t>
            </w:r>
          </w:p>
        </w:tc>
        <w:tc>
          <w:tcPr>
            <w:tcW w:w="1220" w:type="dxa"/>
            <w:tcBorders>
              <w:top w:val="nil"/>
              <w:left w:val="nil"/>
              <w:bottom w:val="single" w:sz="4" w:space="0" w:color="auto"/>
              <w:right w:val="single" w:sz="4" w:space="0" w:color="auto"/>
            </w:tcBorders>
            <w:shd w:val="clear" w:color="000000" w:fill="FFFF00"/>
            <w:noWrap/>
            <w:vAlign w:val="center"/>
            <w:hideMark/>
          </w:tcPr>
          <w:p w14:paraId="3416B1C8" w14:textId="77777777" w:rsidR="00384D34" w:rsidRPr="004E416F" w:rsidRDefault="00384D34" w:rsidP="002B2580">
            <w:pPr>
              <w:jc w:val="right"/>
              <w:rPr>
                <w:rFonts w:ascii="Arial" w:hAnsi="Arial"/>
                <w:sz w:val="20"/>
              </w:rPr>
            </w:pPr>
            <w:r w:rsidRPr="004E416F">
              <w:rPr>
                <w:rFonts w:ascii="Arial" w:hAnsi="Arial"/>
                <w:sz w:val="20"/>
              </w:rPr>
              <w:t>36 415</w:t>
            </w:r>
          </w:p>
        </w:tc>
        <w:tc>
          <w:tcPr>
            <w:tcW w:w="1200" w:type="dxa"/>
            <w:tcBorders>
              <w:top w:val="nil"/>
              <w:left w:val="nil"/>
              <w:bottom w:val="single" w:sz="4" w:space="0" w:color="auto"/>
              <w:right w:val="single" w:sz="4" w:space="0" w:color="auto"/>
            </w:tcBorders>
            <w:shd w:val="clear" w:color="000000" w:fill="FFFF00"/>
            <w:noWrap/>
            <w:vAlign w:val="bottom"/>
          </w:tcPr>
          <w:p w14:paraId="65AF27E3" w14:textId="77777777" w:rsidR="00384D34" w:rsidRPr="004E416F" w:rsidRDefault="00384D34" w:rsidP="002B2580">
            <w:pPr>
              <w:jc w:val="right"/>
              <w:rPr>
                <w:rFonts w:ascii="Arial" w:hAnsi="Arial"/>
                <w:sz w:val="20"/>
              </w:rPr>
            </w:pPr>
          </w:p>
        </w:tc>
        <w:tc>
          <w:tcPr>
            <w:tcW w:w="1180" w:type="dxa"/>
            <w:tcBorders>
              <w:top w:val="nil"/>
              <w:left w:val="nil"/>
              <w:bottom w:val="single" w:sz="4" w:space="0" w:color="auto"/>
              <w:right w:val="single" w:sz="4" w:space="0" w:color="auto"/>
            </w:tcBorders>
            <w:shd w:val="clear" w:color="000000" w:fill="FFFF00"/>
            <w:noWrap/>
            <w:vAlign w:val="bottom"/>
            <w:hideMark/>
          </w:tcPr>
          <w:p w14:paraId="0B9A0E54" w14:textId="77777777" w:rsidR="00384D34" w:rsidRPr="004E416F" w:rsidRDefault="00384D34" w:rsidP="002B2580">
            <w:pPr>
              <w:jc w:val="center"/>
              <w:rPr>
                <w:rFonts w:ascii="Arial" w:hAnsi="Arial"/>
                <w:sz w:val="20"/>
              </w:rPr>
            </w:pPr>
            <w:r w:rsidRPr="004E416F">
              <w:rPr>
                <w:rFonts w:ascii="Arial" w:hAnsi="Arial"/>
                <w:sz w:val="20"/>
              </w:rPr>
              <w:t>5</w:t>
            </w:r>
          </w:p>
        </w:tc>
        <w:tc>
          <w:tcPr>
            <w:tcW w:w="1660" w:type="dxa"/>
            <w:tcBorders>
              <w:top w:val="nil"/>
              <w:left w:val="nil"/>
              <w:bottom w:val="single" w:sz="4" w:space="0" w:color="auto"/>
              <w:right w:val="single" w:sz="8" w:space="0" w:color="auto"/>
            </w:tcBorders>
            <w:shd w:val="clear" w:color="000000" w:fill="FFFF00"/>
            <w:noWrap/>
            <w:vAlign w:val="bottom"/>
          </w:tcPr>
          <w:p w14:paraId="30245E58" w14:textId="77777777" w:rsidR="00384D34" w:rsidRPr="004E416F" w:rsidRDefault="00384D34" w:rsidP="002B2580">
            <w:pPr>
              <w:jc w:val="right"/>
              <w:rPr>
                <w:rFonts w:ascii="Arial" w:hAnsi="Arial"/>
                <w:sz w:val="20"/>
              </w:rPr>
            </w:pPr>
          </w:p>
        </w:tc>
      </w:tr>
      <w:tr w:rsidR="00384D34" w:rsidRPr="004E416F" w14:paraId="30EF509E" w14:textId="77777777" w:rsidTr="002B2580">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17B757B6" w14:textId="77777777" w:rsidR="00384D34" w:rsidRPr="004E416F" w:rsidRDefault="00384D34" w:rsidP="002B2580">
            <w:pPr>
              <w:jc w:val="center"/>
              <w:rPr>
                <w:rFonts w:ascii="Arial" w:hAnsi="Arial"/>
                <w:sz w:val="20"/>
              </w:rPr>
            </w:pPr>
            <w:r w:rsidRPr="004E416F">
              <w:rPr>
                <w:rFonts w:ascii="Arial" w:hAnsi="Arial"/>
                <w:sz w:val="20"/>
              </w:rPr>
              <w:t>2</w:t>
            </w:r>
          </w:p>
        </w:tc>
        <w:tc>
          <w:tcPr>
            <w:tcW w:w="1600" w:type="dxa"/>
            <w:vMerge/>
            <w:tcBorders>
              <w:top w:val="nil"/>
              <w:left w:val="single" w:sz="8" w:space="0" w:color="auto"/>
              <w:bottom w:val="single" w:sz="4" w:space="0" w:color="auto"/>
              <w:right w:val="nil"/>
            </w:tcBorders>
            <w:vAlign w:val="center"/>
            <w:hideMark/>
          </w:tcPr>
          <w:p w14:paraId="6FACA72C" w14:textId="77777777" w:rsidR="00384D34" w:rsidRPr="004E416F" w:rsidRDefault="00384D34" w:rsidP="002B2580">
            <w:pPr>
              <w:rPr>
                <w:rFonts w:ascii="Arial" w:hAnsi="Arial"/>
                <w:sz w:val="20"/>
              </w:rPr>
            </w:pPr>
          </w:p>
        </w:tc>
        <w:tc>
          <w:tcPr>
            <w:tcW w:w="960" w:type="dxa"/>
            <w:tcBorders>
              <w:top w:val="nil"/>
              <w:left w:val="single" w:sz="8" w:space="0" w:color="auto"/>
              <w:bottom w:val="single" w:sz="4" w:space="0" w:color="auto"/>
              <w:right w:val="single" w:sz="4" w:space="0" w:color="auto"/>
            </w:tcBorders>
            <w:shd w:val="clear" w:color="000000" w:fill="E6B8B7"/>
            <w:noWrap/>
            <w:vAlign w:val="bottom"/>
            <w:hideMark/>
          </w:tcPr>
          <w:p w14:paraId="4D963CD1" w14:textId="77777777" w:rsidR="00384D34" w:rsidRPr="004E416F" w:rsidRDefault="00384D34" w:rsidP="002B2580">
            <w:pPr>
              <w:jc w:val="right"/>
              <w:rPr>
                <w:rFonts w:ascii="Arial" w:hAnsi="Arial"/>
                <w:sz w:val="20"/>
              </w:rPr>
            </w:pPr>
            <w:r w:rsidRPr="004E416F">
              <w:rPr>
                <w:rFonts w:ascii="Arial" w:hAnsi="Arial"/>
                <w:sz w:val="20"/>
              </w:rPr>
              <w:t>z/12/20</w:t>
            </w:r>
          </w:p>
        </w:tc>
        <w:tc>
          <w:tcPr>
            <w:tcW w:w="1160" w:type="dxa"/>
            <w:tcBorders>
              <w:top w:val="nil"/>
              <w:left w:val="single" w:sz="8" w:space="0" w:color="auto"/>
              <w:bottom w:val="single" w:sz="4" w:space="0" w:color="auto"/>
              <w:right w:val="single" w:sz="8" w:space="0" w:color="auto"/>
            </w:tcBorders>
            <w:shd w:val="clear" w:color="000000" w:fill="E6B8B7"/>
            <w:noWrap/>
            <w:vAlign w:val="center"/>
            <w:hideMark/>
          </w:tcPr>
          <w:p w14:paraId="17A80541" w14:textId="77777777" w:rsidR="00384D34" w:rsidRPr="004E416F" w:rsidRDefault="00384D34" w:rsidP="002B2580">
            <w:pPr>
              <w:jc w:val="right"/>
              <w:rPr>
                <w:rFonts w:ascii="Arial" w:hAnsi="Arial"/>
                <w:sz w:val="20"/>
              </w:rPr>
            </w:pPr>
            <w:r w:rsidRPr="004E416F">
              <w:rPr>
                <w:rFonts w:ascii="Arial" w:hAnsi="Arial"/>
                <w:sz w:val="20"/>
              </w:rPr>
              <w:t>141 352</w:t>
            </w:r>
          </w:p>
        </w:tc>
        <w:tc>
          <w:tcPr>
            <w:tcW w:w="1220" w:type="dxa"/>
            <w:tcBorders>
              <w:top w:val="nil"/>
              <w:left w:val="nil"/>
              <w:bottom w:val="single" w:sz="4" w:space="0" w:color="auto"/>
              <w:right w:val="single" w:sz="4" w:space="0" w:color="auto"/>
            </w:tcBorders>
            <w:shd w:val="clear" w:color="000000" w:fill="E6B8B7"/>
            <w:noWrap/>
            <w:vAlign w:val="center"/>
            <w:hideMark/>
          </w:tcPr>
          <w:p w14:paraId="23DE5499" w14:textId="77777777" w:rsidR="00384D34" w:rsidRPr="004E416F" w:rsidRDefault="00384D34" w:rsidP="002B2580">
            <w:pPr>
              <w:jc w:val="right"/>
              <w:rPr>
                <w:rFonts w:ascii="Arial" w:hAnsi="Arial"/>
                <w:sz w:val="20"/>
              </w:rPr>
            </w:pPr>
            <w:r w:rsidRPr="004E416F">
              <w:rPr>
                <w:rFonts w:ascii="Arial" w:hAnsi="Arial"/>
                <w:sz w:val="20"/>
              </w:rPr>
              <w:t>565 408</w:t>
            </w:r>
          </w:p>
        </w:tc>
        <w:tc>
          <w:tcPr>
            <w:tcW w:w="1200" w:type="dxa"/>
            <w:tcBorders>
              <w:top w:val="nil"/>
              <w:left w:val="nil"/>
              <w:bottom w:val="single" w:sz="4" w:space="0" w:color="auto"/>
              <w:right w:val="single" w:sz="4" w:space="0" w:color="auto"/>
            </w:tcBorders>
            <w:shd w:val="clear" w:color="000000" w:fill="E6B8B7"/>
            <w:noWrap/>
            <w:vAlign w:val="bottom"/>
          </w:tcPr>
          <w:p w14:paraId="23603E16" w14:textId="77777777" w:rsidR="00384D34" w:rsidRPr="004E416F" w:rsidRDefault="00384D34" w:rsidP="002B2580">
            <w:pPr>
              <w:jc w:val="right"/>
              <w:rPr>
                <w:rFonts w:ascii="Arial" w:hAnsi="Arial"/>
                <w:sz w:val="20"/>
              </w:rPr>
            </w:pPr>
          </w:p>
        </w:tc>
        <w:tc>
          <w:tcPr>
            <w:tcW w:w="1180" w:type="dxa"/>
            <w:tcBorders>
              <w:top w:val="nil"/>
              <w:left w:val="nil"/>
              <w:bottom w:val="single" w:sz="4" w:space="0" w:color="auto"/>
              <w:right w:val="single" w:sz="4" w:space="0" w:color="auto"/>
            </w:tcBorders>
            <w:shd w:val="clear" w:color="000000" w:fill="E6B8B7"/>
            <w:noWrap/>
            <w:vAlign w:val="bottom"/>
            <w:hideMark/>
          </w:tcPr>
          <w:p w14:paraId="3E3A96ED" w14:textId="77777777" w:rsidR="00384D34" w:rsidRPr="004E416F" w:rsidRDefault="00384D34" w:rsidP="002B2580">
            <w:pPr>
              <w:jc w:val="center"/>
              <w:rPr>
                <w:rFonts w:ascii="Arial" w:hAnsi="Arial"/>
                <w:sz w:val="20"/>
              </w:rPr>
            </w:pPr>
            <w:r w:rsidRPr="004E416F">
              <w:rPr>
                <w:rFonts w:ascii="Arial" w:hAnsi="Arial"/>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68BCE021" w14:textId="77777777" w:rsidR="00384D34" w:rsidRPr="004E416F" w:rsidRDefault="00384D34" w:rsidP="002B2580">
            <w:pPr>
              <w:jc w:val="right"/>
              <w:rPr>
                <w:rFonts w:ascii="Arial" w:hAnsi="Arial"/>
                <w:sz w:val="20"/>
              </w:rPr>
            </w:pPr>
          </w:p>
        </w:tc>
      </w:tr>
      <w:tr w:rsidR="00384D34" w:rsidRPr="004E416F" w14:paraId="5099C89E" w14:textId="77777777" w:rsidTr="002B2580">
        <w:trPr>
          <w:trHeight w:val="360"/>
          <w:jc w:val="center"/>
        </w:trPr>
        <w:tc>
          <w:tcPr>
            <w:tcW w:w="1000" w:type="dxa"/>
            <w:tcBorders>
              <w:top w:val="nil"/>
              <w:left w:val="single" w:sz="4" w:space="0" w:color="auto"/>
              <w:bottom w:val="single" w:sz="4" w:space="0" w:color="auto"/>
              <w:right w:val="single" w:sz="8" w:space="0" w:color="auto"/>
            </w:tcBorders>
            <w:shd w:val="clear" w:color="000000" w:fill="92D050"/>
            <w:vAlign w:val="center"/>
            <w:hideMark/>
          </w:tcPr>
          <w:p w14:paraId="67F49630" w14:textId="77777777" w:rsidR="00384D34" w:rsidRPr="004E416F" w:rsidRDefault="00384D34" w:rsidP="002B2580">
            <w:pPr>
              <w:jc w:val="center"/>
              <w:rPr>
                <w:rFonts w:ascii="Arial" w:hAnsi="Arial"/>
                <w:sz w:val="20"/>
              </w:rPr>
            </w:pPr>
            <w:r w:rsidRPr="004E416F">
              <w:rPr>
                <w:rFonts w:ascii="Arial" w:hAnsi="Arial"/>
                <w:sz w:val="20"/>
              </w:rPr>
              <w:t>2</w:t>
            </w:r>
          </w:p>
        </w:tc>
        <w:tc>
          <w:tcPr>
            <w:tcW w:w="1600" w:type="dxa"/>
            <w:tcBorders>
              <w:top w:val="nil"/>
              <w:left w:val="nil"/>
              <w:bottom w:val="single" w:sz="4" w:space="0" w:color="auto"/>
              <w:right w:val="single" w:sz="4" w:space="0" w:color="auto"/>
            </w:tcBorders>
            <w:shd w:val="clear" w:color="000000" w:fill="92D050"/>
            <w:vAlign w:val="center"/>
            <w:hideMark/>
          </w:tcPr>
          <w:p w14:paraId="2D3292A5" w14:textId="77777777" w:rsidR="00384D34" w:rsidRPr="004E416F" w:rsidRDefault="00384D34" w:rsidP="002B2580">
            <w:pPr>
              <w:jc w:val="center"/>
              <w:rPr>
                <w:rFonts w:ascii="Arial" w:hAnsi="Arial"/>
                <w:sz w:val="20"/>
              </w:rPr>
            </w:pPr>
            <w:r w:rsidRPr="004E416F">
              <w:rPr>
                <w:rFonts w:ascii="Arial" w:hAnsi="Arial"/>
                <w:sz w:val="20"/>
              </w:rPr>
              <w:t>Záhorská Bystrica</w:t>
            </w:r>
          </w:p>
        </w:tc>
        <w:tc>
          <w:tcPr>
            <w:tcW w:w="960" w:type="dxa"/>
            <w:tcBorders>
              <w:top w:val="nil"/>
              <w:left w:val="nil"/>
              <w:bottom w:val="single" w:sz="4" w:space="0" w:color="auto"/>
              <w:right w:val="single" w:sz="4" w:space="0" w:color="auto"/>
            </w:tcBorders>
            <w:shd w:val="clear" w:color="000000" w:fill="FFFF00"/>
            <w:noWrap/>
            <w:vAlign w:val="center"/>
            <w:hideMark/>
          </w:tcPr>
          <w:p w14:paraId="08308A4E" w14:textId="77777777" w:rsidR="00384D34" w:rsidRPr="004E416F" w:rsidRDefault="00384D34" w:rsidP="002B2580">
            <w:pPr>
              <w:jc w:val="right"/>
              <w:rPr>
                <w:rFonts w:ascii="Arial" w:hAnsi="Arial"/>
                <w:sz w:val="20"/>
              </w:rPr>
            </w:pPr>
            <w:r w:rsidRPr="004E416F">
              <w:rPr>
                <w:rFonts w:ascii="Arial" w:hAnsi="Arial"/>
                <w:sz w:val="20"/>
              </w:rPr>
              <w:t>z/13/10</w:t>
            </w:r>
          </w:p>
        </w:tc>
        <w:tc>
          <w:tcPr>
            <w:tcW w:w="1160" w:type="dxa"/>
            <w:tcBorders>
              <w:top w:val="nil"/>
              <w:left w:val="single" w:sz="8" w:space="0" w:color="auto"/>
              <w:bottom w:val="single" w:sz="4" w:space="0" w:color="auto"/>
              <w:right w:val="single" w:sz="8" w:space="0" w:color="auto"/>
            </w:tcBorders>
            <w:shd w:val="clear" w:color="000000" w:fill="FFFF00"/>
            <w:noWrap/>
            <w:vAlign w:val="center"/>
            <w:hideMark/>
          </w:tcPr>
          <w:p w14:paraId="493674F4" w14:textId="77777777" w:rsidR="00384D34" w:rsidRPr="004E416F" w:rsidRDefault="00384D34" w:rsidP="002B2580">
            <w:pPr>
              <w:jc w:val="right"/>
              <w:rPr>
                <w:rFonts w:ascii="Arial" w:hAnsi="Arial"/>
                <w:sz w:val="20"/>
              </w:rPr>
            </w:pPr>
            <w:r w:rsidRPr="004E416F">
              <w:rPr>
                <w:rFonts w:ascii="Arial" w:hAnsi="Arial"/>
                <w:sz w:val="20"/>
              </w:rPr>
              <w:t>112 553</w:t>
            </w:r>
          </w:p>
        </w:tc>
        <w:tc>
          <w:tcPr>
            <w:tcW w:w="1220" w:type="dxa"/>
            <w:tcBorders>
              <w:top w:val="nil"/>
              <w:left w:val="nil"/>
              <w:bottom w:val="single" w:sz="4" w:space="0" w:color="auto"/>
              <w:right w:val="single" w:sz="4" w:space="0" w:color="auto"/>
            </w:tcBorders>
            <w:shd w:val="clear" w:color="000000" w:fill="FFFF00"/>
            <w:noWrap/>
            <w:vAlign w:val="center"/>
            <w:hideMark/>
          </w:tcPr>
          <w:p w14:paraId="49318B55" w14:textId="77777777" w:rsidR="00384D34" w:rsidRPr="004E416F" w:rsidRDefault="00384D34" w:rsidP="002B2580">
            <w:pPr>
              <w:jc w:val="right"/>
              <w:rPr>
                <w:rFonts w:ascii="Arial" w:hAnsi="Arial"/>
                <w:sz w:val="20"/>
              </w:rPr>
            </w:pPr>
            <w:r w:rsidRPr="004E416F">
              <w:rPr>
                <w:rFonts w:ascii="Arial" w:hAnsi="Arial"/>
                <w:sz w:val="20"/>
              </w:rPr>
              <w:t>562 765</w:t>
            </w:r>
          </w:p>
        </w:tc>
        <w:tc>
          <w:tcPr>
            <w:tcW w:w="1200" w:type="dxa"/>
            <w:tcBorders>
              <w:top w:val="nil"/>
              <w:left w:val="nil"/>
              <w:bottom w:val="single" w:sz="4" w:space="0" w:color="auto"/>
              <w:right w:val="single" w:sz="4" w:space="0" w:color="auto"/>
            </w:tcBorders>
            <w:shd w:val="clear" w:color="000000" w:fill="FFFF00"/>
            <w:noWrap/>
            <w:vAlign w:val="center"/>
          </w:tcPr>
          <w:p w14:paraId="0CBB1BCA" w14:textId="77777777" w:rsidR="00384D34" w:rsidRPr="004E416F" w:rsidRDefault="00384D34" w:rsidP="002B2580">
            <w:pPr>
              <w:jc w:val="right"/>
              <w:rPr>
                <w:rFonts w:ascii="Arial" w:hAnsi="Arial"/>
                <w:sz w:val="20"/>
              </w:rPr>
            </w:pPr>
          </w:p>
        </w:tc>
        <w:tc>
          <w:tcPr>
            <w:tcW w:w="1180" w:type="dxa"/>
            <w:tcBorders>
              <w:top w:val="nil"/>
              <w:left w:val="nil"/>
              <w:bottom w:val="single" w:sz="4" w:space="0" w:color="auto"/>
              <w:right w:val="single" w:sz="4" w:space="0" w:color="auto"/>
            </w:tcBorders>
            <w:shd w:val="clear" w:color="000000" w:fill="FFFF00"/>
            <w:noWrap/>
            <w:vAlign w:val="center"/>
            <w:hideMark/>
          </w:tcPr>
          <w:p w14:paraId="0125DB0B" w14:textId="77777777" w:rsidR="00384D34" w:rsidRPr="004E416F" w:rsidRDefault="00384D34" w:rsidP="002B2580">
            <w:pPr>
              <w:jc w:val="center"/>
              <w:rPr>
                <w:rFonts w:ascii="Arial" w:hAnsi="Arial"/>
                <w:sz w:val="20"/>
              </w:rPr>
            </w:pPr>
            <w:r w:rsidRPr="004E416F">
              <w:rPr>
                <w:rFonts w:ascii="Arial" w:hAnsi="Arial"/>
                <w:sz w:val="20"/>
              </w:rPr>
              <w:t>5</w:t>
            </w:r>
          </w:p>
        </w:tc>
        <w:tc>
          <w:tcPr>
            <w:tcW w:w="1660" w:type="dxa"/>
            <w:tcBorders>
              <w:top w:val="nil"/>
              <w:left w:val="nil"/>
              <w:bottom w:val="single" w:sz="4" w:space="0" w:color="auto"/>
              <w:right w:val="single" w:sz="8" w:space="0" w:color="auto"/>
            </w:tcBorders>
            <w:shd w:val="clear" w:color="000000" w:fill="FFFF00"/>
            <w:noWrap/>
            <w:vAlign w:val="bottom"/>
          </w:tcPr>
          <w:p w14:paraId="2450F37D" w14:textId="77777777" w:rsidR="00384D34" w:rsidRPr="004E416F" w:rsidRDefault="00384D34" w:rsidP="002B2580">
            <w:pPr>
              <w:jc w:val="right"/>
              <w:rPr>
                <w:rFonts w:ascii="Arial" w:hAnsi="Arial"/>
                <w:sz w:val="20"/>
              </w:rPr>
            </w:pPr>
          </w:p>
        </w:tc>
      </w:tr>
      <w:tr w:rsidR="00384D34" w:rsidRPr="004E416F" w14:paraId="1663D1C8" w14:textId="77777777" w:rsidTr="002B2580">
        <w:trPr>
          <w:trHeight w:val="360"/>
          <w:jc w:val="center"/>
        </w:trPr>
        <w:tc>
          <w:tcPr>
            <w:tcW w:w="1000" w:type="dxa"/>
            <w:tcBorders>
              <w:top w:val="nil"/>
              <w:left w:val="single" w:sz="4" w:space="0" w:color="auto"/>
              <w:bottom w:val="single" w:sz="4" w:space="0" w:color="auto"/>
              <w:right w:val="single" w:sz="8" w:space="0" w:color="auto"/>
            </w:tcBorders>
            <w:shd w:val="clear" w:color="000000" w:fill="92D050"/>
            <w:vAlign w:val="center"/>
            <w:hideMark/>
          </w:tcPr>
          <w:p w14:paraId="36B2424F" w14:textId="77777777" w:rsidR="00384D34" w:rsidRPr="004E416F" w:rsidRDefault="00384D34" w:rsidP="002B2580">
            <w:pPr>
              <w:jc w:val="center"/>
              <w:rPr>
                <w:rFonts w:ascii="Arial" w:hAnsi="Arial"/>
                <w:sz w:val="20"/>
              </w:rPr>
            </w:pPr>
            <w:r w:rsidRPr="004E416F">
              <w:rPr>
                <w:rFonts w:ascii="Arial" w:hAnsi="Arial"/>
                <w:sz w:val="20"/>
              </w:rPr>
              <w:t>2</w:t>
            </w:r>
          </w:p>
        </w:tc>
        <w:tc>
          <w:tcPr>
            <w:tcW w:w="1600" w:type="dxa"/>
            <w:tcBorders>
              <w:top w:val="nil"/>
              <w:left w:val="nil"/>
              <w:bottom w:val="single" w:sz="4" w:space="0" w:color="auto"/>
              <w:right w:val="single" w:sz="4" w:space="0" w:color="auto"/>
            </w:tcBorders>
            <w:shd w:val="clear" w:color="000000" w:fill="92D050"/>
            <w:vAlign w:val="center"/>
            <w:hideMark/>
          </w:tcPr>
          <w:p w14:paraId="6FA697E1" w14:textId="77777777" w:rsidR="00384D34" w:rsidRPr="004E416F" w:rsidRDefault="00384D34" w:rsidP="002B2580">
            <w:pPr>
              <w:jc w:val="center"/>
              <w:rPr>
                <w:rFonts w:ascii="Arial" w:hAnsi="Arial"/>
                <w:sz w:val="20"/>
              </w:rPr>
            </w:pPr>
            <w:r w:rsidRPr="004E416F">
              <w:rPr>
                <w:rFonts w:ascii="Arial" w:hAnsi="Arial"/>
                <w:sz w:val="20"/>
              </w:rPr>
              <w:t>Záhorská Bystrica</w:t>
            </w:r>
          </w:p>
        </w:tc>
        <w:tc>
          <w:tcPr>
            <w:tcW w:w="960" w:type="dxa"/>
            <w:tcBorders>
              <w:top w:val="nil"/>
              <w:left w:val="nil"/>
              <w:bottom w:val="single" w:sz="4" w:space="0" w:color="auto"/>
              <w:right w:val="single" w:sz="4" w:space="0" w:color="auto"/>
            </w:tcBorders>
            <w:shd w:val="clear" w:color="000000" w:fill="E6B8B7"/>
            <w:noWrap/>
            <w:vAlign w:val="bottom"/>
            <w:hideMark/>
          </w:tcPr>
          <w:p w14:paraId="651D8201" w14:textId="77777777" w:rsidR="00384D34" w:rsidRPr="004E416F" w:rsidRDefault="00384D34" w:rsidP="002B2580">
            <w:pPr>
              <w:jc w:val="right"/>
              <w:rPr>
                <w:rFonts w:ascii="Arial" w:hAnsi="Arial"/>
                <w:sz w:val="20"/>
              </w:rPr>
            </w:pPr>
            <w:r w:rsidRPr="004E416F">
              <w:rPr>
                <w:rFonts w:ascii="Arial" w:hAnsi="Arial"/>
                <w:sz w:val="20"/>
              </w:rPr>
              <w:t>z/13/20</w:t>
            </w:r>
          </w:p>
        </w:tc>
        <w:tc>
          <w:tcPr>
            <w:tcW w:w="1160" w:type="dxa"/>
            <w:tcBorders>
              <w:top w:val="nil"/>
              <w:left w:val="single" w:sz="8" w:space="0" w:color="auto"/>
              <w:bottom w:val="single" w:sz="4" w:space="0" w:color="auto"/>
              <w:right w:val="single" w:sz="8" w:space="0" w:color="auto"/>
            </w:tcBorders>
            <w:shd w:val="clear" w:color="000000" w:fill="E6B8B7"/>
            <w:noWrap/>
            <w:vAlign w:val="center"/>
            <w:hideMark/>
          </w:tcPr>
          <w:p w14:paraId="38115687" w14:textId="77777777" w:rsidR="00384D34" w:rsidRPr="004E416F" w:rsidRDefault="00384D34" w:rsidP="002B2580">
            <w:pPr>
              <w:jc w:val="right"/>
              <w:rPr>
                <w:rFonts w:ascii="Arial" w:hAnsi="Arial"/>
                <w:sz w:val="20"/>
              </w:rPr>
            </w:pPr>
            <w:r w:rsidRPr="004E416F">
              <w:rPr>
                <w:rFonts w:ascii="Arial" w:hAnsi="Arial"/>
                <w:sz w:val="20"/>
              </w:rPr>
              <w:t>50 678</w:t>
            </w:r>
          </w:p>
        </w:tc>
        <w:tc>
          <w:tcPr>
            <w:tcW w:w="1220" w:type="dxa"/>
            <w:tcBorders>
              <w:top w:val="nil"/>
              <w:left w:val="nil"/>
              <w:bottom w:val="single" w:sz="4" w:space="0" w:color="auto"/>
              <w:right w:val="single" w:sz="8" w:space="0" w:color="auto"/>
            </w:tcBorders>
            <w:shd w:val="clear" w:color="000000" w:fill="E6B8B7"/>
            <w:noWrap/>
            <w:vAlign w:val="center"/>
            <w:hideMark/>
          </w:tcPr>
          <w:p w14:paraId="0C313DAE" w14:textId="77777777" w:rsidR="00384D34" w:rsidRPr="004E416F" w:rsidRDefault="00384D34" w:rsidP="002B2580">
            <w:pPr>
              <w:jc w:val="right"/>
              <w:rPr>
                <w:rFonts w:ascii="Arial" w:hAnsi="Arial"/>
                <w:sz w:val="20"/>
              </w:rPr>
            </w:pPr>
            <w:r w:rsidRPr="004E416F">
              <w:rPr>
                <w:rFonts w:ascii="Arial" w:hAnsi="Arial"/>
                <w:sz w:val="20"/>
              </w:rPr>
              <w:t>202 712</w:t>
            </w:r>
          </w:p>
        </w:tc>
        <w:tc>
          <w:tcPr>
            <w:tcW w:w="1200" w:type="dxa"/>
            <w:tcBorders>
              <w:top w:val="nil"/>
              <w:left w:val="single" w:sz="4" w:space="0" w:color="auto"/>
              <w:bottom w:val="single" w:sz="4" w:space="0" w:color="auto"/>
              <w:right w:val="single" w:sz="4" w:space="0" w:color="auto"/>
            </w:tcBorders>
            <w:shd w:val="clear" w:color="000000" w:fill="E6B8B7"/>
            <w:noWrap/>
            <w:vAlign w:val="bottom"/>
          </w:tcPr>
          <w:p w14:paraId="5817FE5F" w14:textId="77777777" w:rsidR="00384D34" w:rsidRPr="004E416F" w:rsidRDefault="00384D34" w:rsidP="002B2580">
            <w:pPr>
              <w:jc w:val="right"/>
              <w:rPr>
                <w:rFonts w:ascii="Arial" w:hAnsi="Arial"/>
                <w:sz w:val="20"/>
              </w:rPr>
            </w:pPr>
          </w:p>
        </w:tc>
        <w:tc>
          <w:tcPr>
            <w:tcW w:w="1180" w:type="dxa"/>
            <w:tcBorders>
              <w:top w:val="nil"/>
              <w:left w:val="nil"/>
              <w:bottom w:val="single" w:sz="4" w:space="0" w:color="auto"/>
              <w:right w:val="single" w:sz="4" w:space="0" w:color="auto"/>
            </w:tcBorders>
            <w:shd w:val="clear" w:color="000000" w:fill="E6B8B7"/>
            <w:noWrap/>
            <w:vAlign w:val="bottom"/>
            <w:hideMark/>
          </w:tcPr>
          <w:p w14:paraId="2B866B43" w14:textId="77777777" w:rsidR="00384D34" w:rsidRPr="004E416F" w:rsidRDefault="00384D34" w:rsidP="002B2580">
            <w:pPr>
              <w:jc w:val="center"/>
              <w:rPr>
                <w:rFonts w:ascii="Arial" w:hAnsi="Arial"/>
                <w:sz w:val="20"/>
              </w:rPr>
            </w:pPr>
            <w:r w:rsidRPr="004E416F">
              <w:rPr>
                <w:rFonts w:ascii="Arial" w:hAnsi="Arial"/>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5ECDC0A1" w14:textId="77777777" w:rsidR="00384D34" w:rsidRPr="004E416F" w:rsidRDefault="00384D34" w:rsidP="002B2580">
            <w:pPr>
              <w:jc w:val="right"/>
              <w:rPr>
                <w:rFonts w:ascii="Arial" w:hAnsi="Arial"/>
                <w:sz w:val="20"/>
              </w:rPr>
            </w:pPr>
          </w:p>
        </w:tc>
      </w:tr>
      <w:tr w:rsidR="00384D34" w:rsidRPr="004E416F" w14:paraId="231780B3" w14:textId="77777777" w:rsidTr="002B2580">
        <w:trPr>
          <w:trHeight w:val="330"/>
          <w:jc w:val="center"/>
        </w:trPr>
        <w:tc>
          <w:tcPr>
            <w:tcW w:w="1000" w:type="dxa"/>
            <w:tcBorders>
              <w:top w:val="nil"/>
              <w:left w:val="nil"/>
              <w:bottom w:val="nil"/>
              <w:right w:val="nil"/>
            </w:tcBorders>
            <w:shd w:val="clear" w:color="auto" w:fill="auto"/>
            <w:noWrap/>
            <w:vAlign w:val="bottom"/>
            <w:hideMark/>
          </w:tcPr>
          <w:p w14:paraId="0E73B1B6" w14:textId="77777777" w:rsidR="00384D34" w:rsidRPr="004E416F" w:rsidRDefault="00384D34" w:rsidP="002B2580">
            <w:pPr>
              <w:jc w:val="right"/>
              <w:rPr>
                <w:rFonts w:ascii="Arial" w:hAnsi="Arial"/>
                <w:sz w:val="20"/>
              </w:rPr>
            </w:pPr>
          </w:p>
        </w:tc>
        <w:tc>
          <w:tcPr>
            <w:tcW w:w="1600" w:type="dxa"/>
            <w:tcBorders>
              <w:top w:val="nil"/>
              <w:left w:val="nil"/>
              <w:bottom w:val="nil"/>
              <w:right w:val="nil"/>
            </w:tcBorders>
            <w:shd w:val="clear" w:color="auto" w:fill="auto"/>
            <w:noWrap/>
            <w:vAlign w:val="bottom"/>
            <w:hideMark/>
          </w:tcPr>
          <w:p w14:paraId="0775549C" w14:textId="77777777" w:rsidR="00384D34" w:rsidRPr="004E416F" w:rsidRDefault="00384D34" w:rsidP="002B2580">
            <w:pPr>
              <w:jc w:val="center"/>
              <w:rPr>
                <w:sz w:val="20"/>
              </w:rPr>
            </w:pPr>
          </w:p>
        </w:tc>
        <w:tc>
          <w:tcPr>
            <w:tcW w:w="960" w:type="dxa"/>
            <w:tcBorders>
              <w:top w:val="nil"/>
              <w:left w:val="nil"/>
              <w:bottom w:val="nil"/>
              <w:right w:val="nil"/>
            </w:tcBorders>
            <w:shd w:val="clear" w:color="auto" w:fill="auto"/>
            <w:noWrap/>
            <w:vAlign w:val="bottom"/>
            <w:hideMark/>
          </w:tcPr>
          <w:p w14:paraId="3B3B8EB5" w14:textId="77777777" w:rsidR="00384D34" w:rsidRPr="004E416F" w:rsidRDefault="00384D34" w:rsidP="002B2580">
            <w:pPr>
              <w:rPr>
                <w:sz w:val="20"/>
              </w:rPr>
            </w:pPr>
          </w:p>
        </w:tc>
        <w:tc>
          <w:tcPr>
            <w:tcW w:w="1160" w:type="dxa"/>
            <w:tcBorders>
              <w:top w:val="nil"/>
              <w:left w:val="single" w:sz="8" w:space="0" w:color="auto"/>
              <w:bottom w:val="single" w:sz="8" w:space="0" w:color="auto"/>
              <w:right w:val="single" w:sz="8" w:space="0" w:color="auto"/>
            </w:tcBorders>
            <w:shd w:val="clear" w:color="auto" w:fill="auto"/>
            <w:noWrap/>
            <w:vAlign w:val="bottom"/>
            <w:hideMark/>
          </w:tcPr>
          <w:p w14:paraId="76DE8BC5" w14:textId="77777777" w:rsidR="00384D34" w:rsidRPr="004E416F" w:rsidRDefault="00384D34" w:rsidP="002B2580">
            <w:pPr>
              <w:jc w:val="right"/>
              <w:rPr>
                <w:rFonts w:ascii="Arial" w:hAnsi="Arial"/>
                <w:b/>
                <w:bCs/>
                <w:sz w:val="20"/>
              </w:rPr>
            </w:pPr>
            <w:r w:rsidRPr="004E416F">
              <w:rPr>
                <w:rFonts w:ascii="Arial" w:hAnsi="Arial"/>
                <w:b/>
                <w:bCs/>
                <w:sz w:val="20"/>
              </w:rPr>
              <w:t>550 184</w:t>
            </w:r>
          </w:p>
        </w:tc>
        <w:tc>
          <w:tcPr>
            <w:tcW w:w="1220" w:type="dxa"/>
            <w:tcBorders>
              <w:top w:val="nil"/>
              <w:left w:val="nil"/>
              <w:bottom w:val="nil"/>
              <w:right w:val="nil"/>
            </w:tcBorders>
            <w:shd w:val="clear" w:color="auto" w:fill="auto"/>
            <w:noWrap/>
            <w:vAlign w:val="bottom"/>
            <w:hideMark/>
          </w:tcPr>
          <w:p w14:paraId="52A4F27C" w14:textId="77777777" w:rsidR="00384D34" w:rsidRPr="004E416F" w:rsidRDefault="00384D34" w:rsidP="002B2580">
            <w:pPr>
              <w:jc w:val="right"/>
              <w:rPr>
                <w:rFonts w:ascii="Arial" w:hAnsi="Arial"/>
                <w:b/>
                <w:bCs/>
                <w:sz w:val="20"/>
              </w:rPr>
            </w:pPr>
          </w:p>
        </w:tc>
        <w:tc>
          <w:tcPr>
            <w:tcW w:w="1200" w:type="dxa"/>
            <w:tcBorders>
              <w:top w:val="nil"/>
              <w:left w:val="nil"/>
              <w:bottom w:val="nil"/>
              <w:right w:val="nil"/>
            </w:tcBorders>
            <w:shd w:val="clear" w:color="auto" w:fill="auto"/>
            <w:noWrap/>
            <w:vAlign w:val="bottom"/>
            <w:hideMark/>
          </w:tcPr>
          <w:p w14:paraId="1CF76ADF" w14:textId="77777777" w:rsidR="00384D34" w:rsidRPr="004E416F" w:rsidRDefault="00384D34" w:rsidP="002B2580">
            <w:pPr>
              <w:rPr>
                <w:sz w:val="20"/>
              </w:rPr>
            </w:pPr>
          </w:p>
        </w:tc>
        <w:tc>
          <w:tcPr>
            <w:tcW w:w="1180" w:type="dxa"/>
            <w:tcBorders>
              <w:top w:val="nil"/>
              <w:left w:val="nil"/>
              <w:bottom w:val="nil"/>
              <w:right w:val="nil"/>
            </w:tcBorders>
            <w:shd w:val="clear" w:color="auto" w:fill="auto"/>
            <w:noWrap/>
            <w:vAlign w:val="bottom"/>
            <w:hideMark/>
          </w:tcPr>
          <w:p w14:paraId="5ACBAF19" w14:textId="77777777" w:rsidR="00384D34" w:rsidRPr="004E416F" w:rsidRDefault="00384D34" w:rsidP="002B2580">
            <w:pPr>
              <w:rPr>
                <w:sz w:val="20"/>
              </w:rPr>
            </w:pPr>
          </w:p>
        </w:tc>
        <w:tc>
          <w:tcPr>
            <w:tcW w:w="1660" w:type="dxa"/>
            <w:tcBorders>
              <w:top w:val="nil"/>
              <w:left w:val="single" w:sz="4" w:space="0" w:color="auto"/>
              <w:bottom w:val="single" w:sz="4" w:space="0" w:color="auto"/>
              <w:right w:val="single" w:sz="4" w:space="0" w:color="auto"/>
            </w:tcBorders>
            <w:shd w:val="clear" w:color="000000" w:fill="C0C0C0"/>
            <w:noWrap/>
            <w:vAlign w:val="bottom"/>
          </w:tcPr>
          <w:p w14:paraId="530933DD" w14:textId="77777777" w:rsidR="00384D34" w:rsidRPr="004E416F" w:rsidRDefault="00384D34" w:rsidP="002B2580">
            <w:pPr>
              <w:jc w:val="right"/>
              <w:rPr>
                <w:rFonts w:ascii="Arial" w:hAnsi="Arial"/>
                <w:b/>
                <w:bCs/>
              </w:rPr>
            </w:pPr>
          </w:p>
        </w:tc>
      </w:tr>
    </w:tbl>
    <w:p w14:paraId="57B11D94" w14:textId="77777777" w:rsidR="00384D34" w:rsidRDefault="00384D34" w:rsidP="00384D34">
      <w:pPr>
        <w:pStyle w:val="F6-MenoFunkcia"/>
        <w:ind w:left="0"/>
        <w:rPr>
          <w:szCs w:val="24"/>
        </w:rPr>
      </w:pPr>
    </w:p>
    <w:p w14:paraId="40C8ACB4" w14:textId="77777777" w:rsidR="00384D34" w:rsidRDefault="00384D34" w:rsidP="00384D34">
      <w:pPr>
        <w:pStyle w:val="F6-MenoFunkcia"/>
        <w:ind w:left="0"/>
        <w:rPr>
          <w:szCs w:val="24"/>
        </w:rPr>
      </w:pPr>
    </w:p>
    <w:tbl>
      <w:tblPr>
        <w:tblW w:w="8564" w:type="dxa"/>
        <w:jc w:val="center"/>
        <w:tblCellMar>
          <w:left w:w="70" w:type="dxa"/>
          <w:right w:w="70" w:type="dxa"/>
        </w:tblCellMar>
        <w:tblLook w:val="04A0" w:firstRow="1" w:lastRow="0" w:firstColumn="1" w:lastColumn="0" w:noHBand="0" w:noVBand="1"/>
      </w:tblPr>
      <w:tblGrid>
        <w:gridCol w:w="1200"/>
        <w:gridCol w:w="502"/>
        <w:gridCol w:w="2965"/>
        <w:gridCol w:w="878"/>
        <w:gridCol w:w="752"/>
        <w:gridCol w:w="1151"/>
        <w:gridCol w:w="1032"/>
        <w:gridCol w:w="84"/>
      </w:tblGrid>
      <w:tr w:rsidR="00384D34" w:rsidRPr="00373E26" w14:paraId="139BA2AB" w14:textId="77777777" w:rsidTr="002B2580">
        <w:trPr>
          <w:trHeight w:val="270"/>
          <w:jc w:val="center"/>
        </w:trPr>
        <w:tc>
          <w:tcPr>
            <w:tcW w:w="1200" w:type="dxa"/>
            <w:tcBorders>
              <w:top w:val="nil"/>
              <w:left w:val="nil"/>
              <w:bottom w:val="nil"/>
              <w:right w:val="nil"/>
            </w:tcBorders>
            <w:shd w:val="clear" w:color="auto" w:fill="auto"/>
            <w:noWrap/>
            <w:vAlign w:val="bottom"/>
            <w:hideMark/>
          </w:tcPr>
          <w:p w14:paraId="6D964B7B" w14:textId="77777777" w:rsidR="00384D34" w:rsidRPr="00373E26" w:rsidRDefault="00384D34" w:rsidP="002B2580">
            <w:pPr>
              <w:rPr>
                <w:sz w:val="20"/>
              </w:rPr>
            </w:pPr>
          </w:p>
        </w:tc>
        <w:tc>
          <w:tcPr>
            <w:tcW w:w="7364" w:type="dxa"/>
            <w:gridSpan w:val="7"/>
            <w:tcBorders>
              <w:top w:val="single" w:sz="8" w:space="0" w:color="auto"/>
              <w:left w:val="single" w:sz="8" w:space="0" w:color="auto"/>
              <w:bottom w:val="single" w:sz="8" w:space="0" w:color="auto"/>
              <w:right w:val="single" w:sz="8" w:space="0" w:color="000000"/>
            </w:tcBorders>
            <w:shd w:val="clear" w:color="000000" w:fill="C0C0C0"/>
            <w:noWrap/>
            <w:vAlign w:val="bottom"/>
            <w:hideMark/>
          </w:tcPr>
          <w:p w14:paraId="39DAA293" w14:textId="77777777" w:rsidR="00384D34" w:rsidRPr="00373E26" w:rsidRDefault="00384D34" w:rsidP="002B2580">
            <w:pPr>
              <w:jc w:val="center"/>
              <w:rPr>
                <w:rFonts w:ascii="Arial" w:hAnsi="Arial"/>
                <w:b/>
                <w:bCs/>
                <w:sz w:val="20"/>
              </w:rPr>
            </w:pPr>
            <w:r w:rsidRPr="00373E26">
              <w:rPr>
                <w:rFonts w:ascii="Arial" w:hAnsi="Arial"/>
                <w:b/>
                <w:bCs/>
                <w:sz w:val="20"/>
              </w:rPr>
              <w:t>odstraňovanie buriny v obrubníkoch 2019</w:t>
            </w:r>
          </w:p>
        </w:tc>
      </w:tr>
      <w:tr w:rsidR="00384D34" w:rsidRPr="00373E26" w14:paraId="0C7F68BB" w14:textId="77777777" w:rsidTr="002B2580">
        <w:trPr>
          <w:trHeight w:val="255"/>
          <w:jc w:val="center"/>
        </w:trPr>
        <w:tc>
          <w:tcPr>
            <w:tcW w:w="1200" w:type="dxa"/>
            <w:vMerge w:val="restart"/>
            <w:tcBorders>
              <w:top w:val="single" w:sz="8" w:space="0" w:color="auto"/>
              <w:left w:val="single" w:sz="8" w:space="0" w:color="auto"/>
              <w:bottom w:val="nil"/>
              <w:right w:val="single" w:sz="4" w:space="0" w:color="auto"/>
            </w:tcBorders>
            <w:shd w:val="clear" w:color="000000" w:fill="C0C0C0"/>
            <w:vAlign w:val="center"/>
            <w:hideMark/>
          </w:tcPr>
          <w:p w14:paraId="54BC359D" w14:textId="77777777" w:rsidR="00384D34" w:rsidRPr="00373E26" w:rsidRDefault="00384D34" w:rsidP="002B2580">
            <w:pPr>
              <w:jc w:val="center"/>
              <w:rPr>
                <w:rFonts w:ascii="Arial" w:hAnsi="Arial"/>
                <w:b/>
                <w:bCs/>
                <w:sz w:val="20"/>
              </w:rPr>
            </w:pPr>
            <w:r w:rsidRPr="00373E26">
              <w:rPr>
                <w:rFonts w:ascii="Arial" w:hAnsi="Arial"/>
                <w:b/>
                <w:bCs/>
                <w:sz w:val="20"/>
              </w:rPr>
              <w:t>Oblasť</w:t>
            </w:r>
          </w:p>
        </w:tc>
        <w:tc>
          <w:tcPr>
            <w:tcW w:w="502" w:type="dxa"/>
            <w:vMerge w:val="restart"/>
            <w:tcBorders>
              <w:top w:val="nil"/>
              <w:left w:val="single" w:sz="8" w:space="0" w:color="auto"/>
              <w:bottom w:val="single" w:sz="8" w:space="0" w:color="000000"/>
              <w:right w:val="single" w:sz="4" w:space="0" w:color="auto"/>
            </w:tcBorders>
            <w:shd w:val="clear" w:color="000000" w:fill="C0C0C0"/>
            <w:vAlign w:val="center"/>
            <w:hideMark/>
          </w:tcPr>
          <w:p w14:paraId="5361AA6A" w14:textId="77777777" w:rsidR="00384D34" w:rsidRPr="00373E26" w:rsidRDefault="00384D34" w:rsidP="002B2580">
            <w:pPr>
              <w:jc w:val="center"/>
              <w:rPr>
                <w:rFonts w:ascii="Arial" w:hAnsi="Arial"/>
                <w:b/>
                <w:bCs/>
                <w:sz w:val="20"/>
              </w:rPr>
            </w:pPr>
            <w:r w:rsidRPr="00373E26">
              <w:rPr>
                <w:rFonts w:ascii="Arial" w:hAnsi="Arial"/>
                <w:b/>
                <w:bCs/>
                <w:sz w:val="20"/>
              </w:rPr>
              <w:t>r.č.</w:t>
            </w:r>
          </w:p>
        </w:tc>
        <w:tc>
          <w:tcPr>
            <w:tcW w:w="2965" w:type="dxa"/>
            <w:vMerge w:val="restart"/>
            <w:tcBorders>
              <w:top w:val="nil"/>
              <w:left w:val="single" w:sz="4" w:space="0" w:color="auto"/>
              <w:bottom w:val="single" w:sz="4" w:space="0" w:color="auto"/>
              <w:right w:val="single" w:sz="4" w:space="0" w:color="auto"/>
            </w:tcBorders>
            <w:shd w:val="clear" w:color="000000" w:fill="C0C0C0"/>
            <w:vAlign w:val="center"/>
            <w:hideMark/>
          </w:tcPr>
          <w:p w14:paraId="64D3914D" w14:textId="77777777" w:rsidR="00384D34" w:rsidRPr="00373E26" w:rsidRDefault="00384D34" w:rsidP="002B2580">
            <w:pPr>
              <w:jc w:val="center"/>
              <w:rPr>
                <w:rFonts w:ascii="Arial" w:hAnsi="Arial"/>
                <w:b/>
                <w:bCs/>
                <w:sz w:val="20"/>
              </w:rPr>
            </w:pPr>
            <w:r w:rsidRPr="00373E26">
              <w:rPr>
                <w:rFonts w:ascii="Arial" w:hAnsi="Arial"/>
                <w:b/>
                <w:bCs/>
                <w:sz w:val="20"/>
              </w:rPr>
              <w:t>m.č.</w:t>
            </w:r>
          </w:p>
        </w:tc>
        <w:tc>
          <w:tcPr>
            <w:tcW w:w="878" w:type="dxa"/>
            <w:vMerge w:val="restart"/>
            <w:tcBorders>
              <w:top w:val="nil"/>
              <w:left w:val="single" w:sz="4" w:space="0" w:color="auto"/>
              <w:bottom w:val="single" w:sz="4" w:space="0" w:color="auto"/>
              <w:right w:val="single" w:sz="4" w:space="0" w:color="auto"/>
            </w:tcBorders>
            <w:shd w:val="clear" w:color="000000" w:fill="C0C0C0"/>
            <w:vAlign w:val="center"/>
            <w:hideMark/>
          </w:tcPr>
          <w:p w14:paraId="237A2D49" w14:textId="77777777" w:rsidR="00384D34" w:rsidRPr="00373E26" w:rsidRDefault="00384D34" w:rsidP="002B2580">
            <w:pPr>
              <w:jc w:val="center"/>
              <w:rPr>
                <w:rFonts w:ascii="Arial" w:hAnsi="Arial"/>
                <w:b/>
                <w:bCs/>
                <w:sz w:val="20"/>
              </w:rPr>
            </w:pPr>
            <w:r w:rsidRPr="00373E26">
              <w:rPr>
                <w:rFonts w:ascii="Arial" w:hAnsi="Arial"/>
                <w:b/>
                <w:bCs/>
                <w:sz w:val="20"/>
              </w:rPr>
              <w:t>výmera v m</w:t>
            </w:r>
          </w:p>
        </w:tc>
        <w:tc>
          <w:tcPr>
            <w:tcW w:w="752" w:type="dxa"/>
            <w:vMerge w:val="restart"/>
            <w:tcBorders>
              <w:top w:val="nil"/>
              <w:left w:val="single" w:sz="4" w:space="0" w:color="auto"/>
              <w:bottom w:val="single" w:sz="4" w:space="0" w:color="auto"/>
              <w:right w:val="single" w:sz="4" w:space="0" w:color="auto"/>
            </w:tcBorders>
            <w:shd w:val="clear" w:color="000000" w:fill="C0C0C0"/>
            <w:vAlign w:val="center"/>
            <w:hideMark/>
          </w:tcPr>
          <w:p w14:paraId="21281C18" w14:textId="77777777" w:rsidR="00384D34" w:rsidRPr="00373E26" w:rsidRDefault="00384D34" w:rsidP="002B2580">
            <w:pPr>
              <w:jc w:val="center"/>
              <w:rPr>
                <w:rFonts w:ascii="Arial" w:hAnsi="Arial"/>
                <w:b/>
                <w:bCs/>
                <w:sz w:val="20"/>
              </w:rPr>
            </w:pPr>
            <w:r w:rsidRPr="00373E26">
              <w:rPr>
                <w:rFonts w:ascii="Arial" w:hAnsi="Arial"/>
                <w:b/>
                <w:bCs/>
                <w:sz w:val="20"/>
              </w:rPr>
              <w:t>jed. cena</w:t>
            </w:r>
          </w:p>
        </w:tc>
        <w:tc>
          <w:tcPr>
            <w:tcW w:w="1151" w:type="dxa"/>
            <w:vMerge w:val="restart"/>
            <w:tcBorders>
              <w:top w:val="nil"/>
              <w:left w:val="single" w:sz="4" w:space="0" w:color="auto"/>
              <w:bottom w:val="single" w:sz="4" w:space="0" w:color="auto"/>
              <w:right w:val="single" w:sz="4" w:space="0" w:color="auto"/>
            </w:tcBorders>
            <w:shd w:val="clear" w:color="000000" w:fill="C0C0C0"/>
            <w:vAlign w:val="center"/>
            <w:hideMark/>
          </w:tcPr>
          <w:p w14:paraId="1ACA7EA4" w14:textId="77777777" w:rsidR="00384D34" w:rsidRPr="00373E26" w:rsidRDefault="00384D34" w:rsidP="002B2580">
            <w:pPr>
              <w:jc w:val="center"/>
              <w:rPr>
                <w:rFonts w:ascii="Arial" w:hAnsi="Arial"/>
                <w:b/>
                <w:bCs/>
                <w:sz w:val="20"/>
              </w:rPr>
            </w:pPr>
            <w:r w:rsidRPr="00373E26">
              <w:rPr>
                <w:rFonts w:ascii="Arial" w:hAnsi="Arial"/>
                <w:b/>
                <w:bCs/>
                <w:sz w:val="20"/>
              </w:rPr>
              <w:t>sezónna cykličnosť</w:t>
            </w:r>
          </w:p>
        </w:tc>
        <w:tc>
          <w:tcPr>
            <w:tcW w:w="1116" w:type="dxa"/>
            <w:gridSpan w:val="2"/>
            <w:tcBorders>
              <w:top w:val="nil"/>
              <w:left w:val="single" w:sz="4" w:space="0" w:color="auto"/>
              <w:bottom w:val="single" w:sz="4" w:space="0" w:color="auto"/>
              <w:right w:val="single" w:sz="8" w:space="0" w:color="auto"/>
            </w:tcBorders>
            <w:shd w:val="clear" w:color="000000" w:fill="C0C0C0"/>
            <w:vAlign w:val="center"/>
            <w:hideMark/>
          </w:tcPr>
          <w:p w14:paraId="65691CB6" w14:textId="77777777" w:rsidR="00384D34" w:rsidRPr="00373E26" w:rsidRDefault="00384D34" w:rsidP="002B2580">
            <w:pPr>
              <w:jc w:val="center"/>
              <w:rPr>
                <w:rFonts w:ascii="Arial" w:hAnsi="Arial"/>
                <w:b/>
                <w:bCs/>
                <w:sz w:val="20"/>
              </w:rPr>
            </w:pPr>
            <w:r w:rsidRPr="00373E26">
              <w:rPr>
                <w:rFonts w:ascii="Arial" w:hAnsi="Arial"/>
                <w:b/>
                <w:bCs/>
                <w:sz w:val="20"/>
              </w:rPr>
              <w:t>obrat</w:t>
            </w:r>
          </w:p>
        </w:tc>
      </w:tr>
      <w:tr w:rsidR="00384D34" w:rsidRPr="00373E26" w14:paraId="2D42C7A8" w14:textId="77777777" w:rsidTr="002B2580">
        <w:trPr>
          <w:gridAfter w:val="1"/>
          <w:wAfter w:w="84" w:type="dxa"/>
          <w:trHeight w:val="270"/>
          <w:jc w:val="center"/>
        </w:trPr>
        <w:tc>
          <w:tcPr>
            <w:tcW w:w="1200" w:type="dxa"/>
            <w:vMerge/>
            <w:tcBorders>
              <w:top w:val="single" w:sz="8" w:space="0" w:color="auto"/>
              <w:left w:val="single" w:sz="8" w:space="0" w:color="auto"/>
              <w:bottom w:val="nil"/>
              <w:right w:val="single" w:sz="4" w:space="0" w:color="auto"/>
            </w:tcBorders>
            <w:vAlign w:val="center"/>
            <w:hideMark/>
          </w:tcPr>
          <w:p w14:paraId="0EE19605" w14:textId="77777777" w:rsidR="00384D34" w:rsidRPr="00373E26" w:rsidRDefault="00384D34" w:rsidP="002B2580">
            <w:pPr>
              <w:rPr>
                <w:rFonts w:ascii="Arial" w:hAnsi="Arial"/>
                <w:b/>
                <w:bCs/>
                <w:sz w:val="20"/>
              </w:rPr>
            </w:pPr>
          </w:p>
        </w:tc>
        <w:tc>
          <w:tcPr>
            <w:tcW w:w="502" w:type="dxa"/>
            <w:vMerge/>
            <w:tcBorders>
              <w:top w:val="nil"/>
              <w:left w:val="single" w:sz="8" w:space="0" w:color="auto"/>
              <w:bottom w:val="single" w:sz="8" w:space="0" w:color="000000"/>
              <w:right w:val="single" w:sz="4" w:space="0" w:color="auto"/>
            </w:tcBorders>
            <w:vAlign w:val="center"/>
            <w:hideMark/>
          </w:tcPr>
          <w:p w14:paraId="7F44E740" w14:textId="77777777" w:rsidR="00384D34" w:rsidRPr="00373E26" w:rsidRDefault="00384D34" w:rsidP="002B2580">
            <w:pPr>
              <w:rPr>
                <w:rFonts w:ascii="Arial" w:hAnsi="Arial"/>
                <w:b/>
                <w:bCs/>
                <w:sz w:val="20"/>
              </w:rPr>
            </w:pPr>
          </w:p>
        </w:tc>
        <w:tc>
          <w:tcPr>
            <w:tcW w:w="2965" w:type="dxa"/>
            <w:vMerge/>
            <w:tcBorders>
              <w:top w:val="nil"/>
              <w:left w:val="single" w:sz="4" w:space="0" w:color="auto"/>
              <w:bottom w:val="single" w:sz="4" w:space="0" w:color="auto"/>
              <w:right w:val="single" w:sz="4" w:space="0" w:color="auto"/>
            </w:tcBorders>
            <w:vAlign w:val="center"/>
            <w:hideMark/>
          </w:tcPr>
          <w:p w14:paraId="11686D40" w14:textId="77777777" w:rsidR="00384D34" w:rsidRPr="00373E26" w:rsidRDefault="00384D34" w:rsidP="002B2580">
            <w:pPr>
              <w:rPr>
                <w:rFonts w:ascii="Arial" w:hAnsi="Arial"/>
                <w:b/>
                <w:bCs/>
                <w:sz w:val="20"/>
              </w:rPr>
            </w:pPr>
          </w:p>
        </w:tc>
        <w:tc>
          <w:tcPr>
            <w:tcW w:w="878" w:type="dxa"/>
            <w:vMerge/>
            <w:tcBorders>
              <w:top w:val="nil"/>
              <w:left w:val="single" w:sz="4" w:space="0" w:color="auto"/>
              <w:bottom w:val="single" w:sz="4" w:space="0" w:color="auto"/>
              <w:right w:val="single" w:sz="4" w:space="0" w:color="auto"/>
            </w:tcBorders>
            <w:vAlign w:val="center"/>
            <w:hideMark/>
          </w:tcPr>
          <w:p w14:paraId="6E33F269" w14:textId="77777777" w:rsidR="00384D34" w:rsidRPr="00373E26" w:rsidRDefault="00384D34" w:rsidP="002B2580">
            <w:pPr>
              <w:rPr>
                <w:rFonts w:ascii="Arial" w:hAnsi="Arial"/>
                <w:b/>
                <w:bCs/>
                <w:sz w:val="20"/>
              </w:rPr>
            </w:pPr>
          </w:p>
        </w:tc>
        <w:tc>
          <w:tcPr>
            <w:tcW w:w="752" w:type="dxa"/>
            <w:vMerge/>
            <w:tcBorders>
              <w:top w:val="nil"/>
              <w:left w:val="single" w:sz="4" w:space="0" w:color="auto"/>
              <w:bottom w:val="single" w:sz="4" w:space="0" w:color="auto"/>
              <w:right w:val="single" w:sz="4" w:space="0" w:color="auto"/>
            </w:tcBorders>
            <w:vAlign w:val="center"/>
            <w:hideMark/>
          </w:tcPr>
          <w:p w14:paraId="59E78EE5" w14:textId="77777777" w:rsidR="00384D34" w:rsidRPr="00373E26" w:rsidRDefault="00384D34" w:rsidP="002B2580">
            <w:pPr>
              <w:rPr>
                <w:rFonts w:ascii="Arial" w:hAnsi="Arial"/>
                <w:b/>
                <w:bCs/>
                <w:sz w:val="20"/>
              </w:rPr>
            </w:pPr>
          </w:p>
        </w:tc>
        <w:tc>
          <w:tcPr>
            <w:tcW w:w="1151" w:type="dxa"/>
            <w:vMerge/>
            <w:tcBorders>
              <w:top w:val="nil"/>
              <w:left w:val="single" w:sz="4" w:space="0" w:color="auto"/>
              <w:bottom w:val="single" w:sz="4" w:space="0" w:color="auto"/>
              <w:right w:val="single" w:sz="4" w:space="0" w:color="auto"/>
            </w:tcBorders>
            <w:vAlign w:val="center"/>
            <w:hideMark/>
          </w:tcPr>
          <w:p w14:paraId="2361BEA3" w14:textId="77777777" w:rsidR="00384D34" w:rsidRPr="00373E26" w:rsidRDefault="00384D34" w:rsidP="002B2580">
            <w:pPr>
              <w:rPr>
                <w:rFonts w:ascii="Arial" w:hAnsi="Arial"/>
                <w:b/>
                <w:bCs/>
                <w:sz w:val="20"/>
              </w:rPr>
            </w:pPr>
          </w:p>
        </w:tc>
        <w:tc>
          <w:tcPr>
            <w:tcW w:w="1032" w:type="dxa"/>
            <w:tcBorders>
              <w:top w:val="nil"/>
              <w:left w:val="single" w:sz="4" w:space="0" w:color="auto"/>
              <w:bottom w:val="single" w:sz="4" w:space="0" w:color="auto"/>
              <w:right w:val="single" w:sz="8" w:space="0" w:color="auto"/>
            </w:tcBorders>
            <w:vAlign w:val="center"/>
            <w:hideMark/>
          </w:tcPr>
          <w:p w14:paraId="77DB25B7" w14:textId="77777777" w:rsidR="00384D34" w:rsidRPr="00373E26" w:rsidRDefault="00384D34" w:rsidP="002B2580">
            <w:pPr>
              <w:rPr>
                <w:rFonts w:ascii="Arial" w:hAnsi="Arial"/>
                <w:b/>
                <w:bCs/>
                <w:sz w:val="20"/>
              </w:rPr>
            </w:pPr>
          </w:p>
        </w:tc>
      </w:tr>
      <w:tr w:rsidR="00384D34" w:rsidRPr="00373E26" w14:paraId="635A9BEB" w14:textId="77777777" w:rsidTr="002B2580">
        <w:trPr>
          <w:trHeight w:val="255"/>
          <w:jc w:val="center"/>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F23A57" w14:textId="77777777" w:rsidR="00384D34" w:rsidRPr="00373E26" w:rsidRDefault="00384D34" w:rsidP="002B2580">
            <w:pPr>
              <w:jc w:val="center"/>
              <w:rPr>
                <w:rFonts w:ascii="Arial" w:hAnsi="Arial"/>
                <w:sz w:val="20"/>
              </w:rPr>
            </w:pPr>
            <w:r w:rsidRPr="00373E26">
              <w:rPr>
                <w:rFonts w:ascii="Arial" w:hAnsi="Arial"/>
                <w:sz w:val="20"/>
              </w:rPr>
              <w:t>2</w:t>
            </w:r>
          </w:p>
        </w:tc>
        <w:tc>
          <w:tcPr>
            <w:tcW w:w="502" w:type="dxa"/>
            <w:tcBorders>
              <w:top w:val="single" w:sz="4" w:space="0" w:color="auto"/>
              <w:left w:val="nil"/>
              <w:bottom w:val="nil"/>
              <w:right w:val="single" w:sz="4" w:space="0" w:color="auto"/>
            </w:tcBorders>
            <w:shd w:val="clear" w:color="000000" w:fill="CCC0DA"/>
            <w:noWrap/>
            <w:vAlign w:val="center"/>
            <w:hideMark/>
          </w:tcPr>
          <w:p w14:paraId="68B5124A" w14:textId="77777777" w:rsidR="00384D34" w:rsidRPr="00373E26" w:rsidRDefault="00384D34" w:rsidP="002B2580">
            <w:pPr>
              <w:jc w:val="center"/>
              <w:rPr>
                <w:rFonts w:ascii="Arial" w:hAnsi="Arial"/>
                <w:sz w:val="20"/>
              </w:rPr>
            </w:pPr>
            <w:r w:rsidRPr="00373E26">
              <w:rPr>
                <w:rFonts w:ascii="Arial" w:hAnsi="Arial"/>
                <w:sz w:val="20"/>
              </w:rPr>
              <w:t>461</w:t>
            </w:r>
          </w:p>
        </w:tc>
        <w:tc>
          <w:tcPr>
            <w:tcW w:w="2965" w:type="dxa"/>
            <w:tcBorders>
              <w:top w:val="single" w:sz="4" w:space="0" w:color="auto"/>
              <w:left w:val="nil"/>
              <w:bottom w:val="single" w:sz="4" w:space="0" w:color="auto"/>
              <w:right w:val="single" w:sz="4" w:space="0" w:color="auto"/>
            </w:tcBorders>
            <w:shd w:val="clear" w:color="auto" w:fill="auto"/>
            <w:noWrap/>
            <w:vAlign w:val="bottom"/>
            <w:hideMark/>
          </w:tcPr>
          <w:p w14:paraId="058B964D" w14:textId="77777777" w:rsidR="00384D34" w:rsidRPr="00373E26" w:rsidRDefault="00384D34" w:rsidP="002B2580">
            <w:pPr>
              <w:rPr>
                <w:rFonts w:ascii="Arial" w:hAnsi="Arial"/>
                <w:sz w:val="20"/>
              </w:rPr>
            </w:pPr>
            <w:r w:rsidRPr="00373E26">
              <w:rPr>
                <w:rFonts w:ascii="Arial" w:hAnsi="Arial"/>
                <w:sz w:val="20"/>
              </w:rPr>
              <w:t>Karlova Ves, Dúbravka, Lamač</w:t>
            </w:r>
          </w:p>
        </w:tc>
        <w:tc>
          <w:tcPr>
            <w:tcW w:w="878" w:type="dxa"/>
            <w:tcBorders>
              <w:top w:val="single" w:sz="4" w:space="0" w:color="auto"/>
              <w:left w:val="nil"/>
              <w:bottom w:val="single" w:sz="4" w:space="0" w:color="auto"/>
              <w:right w:val="single" w:sz="4" w:space="0" w:color="auto"/>
            </w:tcBorders>
            <w:shd w:val="clear" w:color="auto" w:fill="auto"/>
            <w:noWrap/>
            <w:vAlign w:val="bottom"/>
            <w:hideMark/>
          </w:tcPr>
          <w:p w14:paraId="5711AD49" w14:textId="77777777" w:rsidR="00384D34" w:rsidRPr="00373E26" w:rsidRDefault="00384D34" w:rsidP="002B2580">
            <w:pPr>
              <w:jc w:val="right"/>
              <w:rPr>
                <w:rFonts w:ascii="Arial" w:hAnsi="Arial"/>
                <w:sz w:val="20"/>
              </w:rPr>
            </w:pPr>
            <w:r w:rsidRPr="00373E26">
              <w:rPr>
                <w:rFonts w:ascii="Arial" w:hAnsi="Arial"/>
                <w:sz w:val="20"/>
              </w:rPr>
              <w:t>74 062</w:t>
            </w:r>
          </w:p>
        </w:tc>
        <w:tc>
          <w:tcPr>
            <w:tcW w:w="752" w:type="dxa"/>
            <w:tcBorders>
              <w:top w:val="single" w:sz="4" w:space="0" w:color="auto"/>
              <w:left w:val="nil"/>
              <w:bottom w:val="single" w:sz="4" w:space="0" w:color="auto"/>
              <w:right w:val="single" w:sz="4" w:space="0" w:color="auto"/>
            </w:tcBorders>
            <w:shd w:val="clear" w:color="auto" w:fill="FFFF00"/>
            <w:noWrap/>
            <w:vAlign w:val="bottom"/>
          </w:tcPr>
          <w:p w14:paraId="5C31B4E4" w14:textId="77777777" w:rsidR="00384D34" w:rsidRPr="00373E26" w:rsidRDefault="00384D34" w:rsidP="002B2580">
            <w:pPr>
              <w:jc w:val="center"/>
              <w:rPr>
                <w:rFonts w:ascii="Arial" w:hAnsi="Arial"/>
                <w:sz w:val="20"/>
              </w:rPr>
            </w:pP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14:paraId="79F573D4" w14:textId="77777777" w:rsidR="00384D34" w:rsidRPr="00373E26" w:rsidRDefault="00384D34" w:rsidP="002B2580">
            <w:pPr>
              <w:jc w:val="center"/>
              <w:rPr>
                <w:rFonts w:ascii="Arial" w:hAnsi="Arial"/>
                <w:sz w:val="20"/>
              </w:rPr>
            </w:pPr>
            <w:r w:rsidRPr="00373E26">
              <w:rPr>
                <w:rFonts w:ascii="Arial" w:hAnsi="Arial"/>
                <w:sz w:val="20"/>
              </w:rPr>
              <w:t>2</w:t>
            </w:r>
          </w:p>
        </w:tc>
        <w:tc>
          <w:tcPr>
            <w:tcW w:w="1116" w:type="dxa"/>
            <w:gridSpan w:val="2"/>
            <w:tcBorders>
              <w:top w:val="single" w:sz="4" w:space="0" w:color="auto"/>
              <w:left w:val="nil"/>
              <w:bottom w:val="single" w:sz="4" w:space="0" w:color="auto"/>
              <w:right w:val="single" w:sz="8" w:space="0" w:color="auto"/>
            </w:tcBorders>
            <w:shd w:val="clear" w:color="auto" w:fill="auto"/>
            <w:noWrap/>
            <w:vAlign w:val="bottom"/>
          </w:tcPr>
          <w:p w14:paraId="58698686" w14:textId="77777777" w:rsidR="00384D34" w:rsidRPr="00373E26" w:rsidRDefault="00384D34" w:rsidP="002B2580">
            <w:pPr>
              <w:jc w:val="right"/>
              <w:rPr>
                <w:rFonts w:ascii="Arial" w:hAnsi="Arial"/>
                <w:sz w:val="20"/>
              </w:rPr>
            </w:pPr>
          </w:p>
        </w:tc>
      </w:tr>
      <w:tr w:rsidR="00384D34" w:rsidRPr="00373E26" w14:paraId="206D3DB0" w14:textId="77777777" w:rsidTr="002B2580">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61C6D06" w14:textId="77777777" w:rsidR="00384D34" w:rsidRPr="00373E26" w:rsidRDefault="00384D34" w:rsidP="002B2580">
            <w:pPr>
              <w:jc w:val="center"/>
              <w:rPr>
                <w:rFonts w:ascii="Arial" w:hAnsi="Arial"/>
                <w:sz w:val="20"/>
              </w:rPr>
            </w:pPr>
            <w:r w:rsidRPr="00373E26">
              <w:rPr>
                <w:rFonts w:ascii="Arial" w:hAnsi="Arial"/>
                <w:sz w:val="20"/>
              </w:rPr>
              <w:t>2</w:t>
            </w:r>
          </w:p>
        </w:tc>
        <w:tc>
          <w:tcPr>
            <w:tcW w:w="502" w:type="dxa"/>
            <w:tcBorders>
              <w:top w:val="single" w:sz="4" w:space="0" w:color="auto"/>
              <w:left w:val="nil"/>
              <w:bottom w:val="nil"/>
              <w:right w:val="single" w:sz="4" w:space="0" w:color="auto"/>
            </w:tcBorders>
            <w:shd w:val="clear" w:color="000000" w:fill="CCC0DA"/>
            <w:noWrap/>
            <w:vAlign w:val="center"/>
            <w:hideMark/>
          </w:tcPr>
          <w:p w14:paraId="2B8F532D" w14:textId="77777777" w:rsidR="00384D34" w:rsidRPr="00373E26" w:rsidRDefault="00384D34" w:rsidP="002B2580">
            <w:pPr>
              <w:jc w:val="center"/>
              <w:rPr>
                <w:rFonts w:ascii="Arial" w:hAnsi="Arial"/>
                <w:sz w:val="20"/>
              </w:rPr>
            </w:pPr>
            <w:r w:rsidRPr="00373E26">
              <w:rPr>
                <w:rFonts w:ascii="Arial" w:hAnsi="Arial"/>
                <w:sz w:val="20"/>
              </w:rPr>
              <w:t>462</w:t>
            </w:r>
          </w:p>
        </w:tc>
        <w:tc>
          <w:tcPr>
            <w:tcW w:w="2965" w:type="dxa"/>
            <w:tcBorders>
              <w:top w:val="nil"/>
              <w:left w:val="nil"/>
              <w:bottom w:val="single" w:sz="4" w:space="0" w:color="auto"/>
              <w:right w:val="single" w:sz="4" w:space="0" w:color="auto"/>
            </w:tcBorders>
            <w:shd w:val="clear" w:color="auto" w:fill="auto"/>
            <w:noWrap/>
            <w:vAlign w:val="bottom"/>
            <w:hideMark/>
          </w:tcPr>
          <w:p w14:paraId="3476B094" w14:textId="77777777" w:rsidR="00384D34" w:rsidRPr="00373E26" w:rsidRDefault="00384D34" w:rsidP="002B2580">
            <w:pPr>
              <w:rPr>
                <w:rFonts w:ascii="Arial" w:hAnsi="Arial"/>
                <w:sz w:val="20"/>
              </w:rPr>
            </w:pPr>
            <w:r w:rsidRPr="00373E26">
              <w:rPr>
                <w:rFonts w:ascii="Arial" w:hAnsi="Arial"/>
                <w:sz w:val="20"/>
              </w:rPr>
              <w:t>Devín, D.N.V., Záhorská Bystrica</w:t>
            </w:r>
          </w:p>
        </w:tc>
        <w:tc>
          <w:tcPr>
            <w:tcW w:w="878" w:type="dxa"/>
            <w:tcBorders>
              <w:top w:val="nil"/>
              <w:left w:val="nil"/>
              <w:bottom w:val="single" w:sz="4" w:space="0" w:color="auto"/>
              <w:right w:val="single" w:sz="4" w:space="0" w:color="auto"/>
            </w:tcBorders>
            <w:shd w:val="clear" w:color="auto" w:fill="auto"/>
            <w:noWrap/>
            <w:vAlign w:val="bottom"/>
            <w:hideMark/>
          </w:tcPr>
          <w:p w14:paraId="4860DF54" w14:textId="77777777" w:rsidR="00384D34" w:rsidRPr="00373E26" w:rsidRDefault="00384D34" w:rsidP="002B2580">
            <w:pPr>
              <w:jc w:val="right"/>
              <w:rPr>
                <w:rFonts w:ascii="Arial" w:hAnsi="Arial"/>
                <w:sz w:val="20"/>
              </w:rPr>
            </w:pPr>
            <w:r w:rsidRPr="00373E26">
              <w:rPr>
                <w:rFonts w:ascii="Arial" w:hAnsi="Arial"/>
                <w:sz w:val="20"/>
              </w:rPr>
              <w:t>21 699</w:t>
            </w:r>
          </w:p>
        </w:tc>
        <w:tc>
          <w:tcPr>
            <w:tcW w:w="752" w:type="dxa"/>
            <w:tcBorders>
              <w:top w:val="nil"/>
              <w:left w:val="nil"/>
              <w:bottom w:val="single" w:sz="4" w:space="0" w:color="auto"/>
              <w:right w:val="single" w:sz="4" w:space="0" w:color="auto"/>
            </w:tcBorders>
            <w:shd w:val="clear" w:color="auto" w:fill="FFFF00"/>
            <w:noWrap/>
            <w:vAlign w:val="bottom"/>
          </w:tcPr>
          <w:p w14:paraId="476470E2" w14:textId="77777777" w:rsidR="00384D34" w:rsidRPr="00373E26" w:rsidRDefault="00384D34" w:rsidP="002B2580">
            <w:pPr>
              <w:jc w:val="center"/>
              <w:rPr>
                <w:rFonts w:ascii="Arial" w:hAnsi="Arial"/>
                <w:sz w:val="20"/>
              </w:rPr>
            </w:pPr>
          </w:p>
        </w:tc>
        <w:tc>
          <w:tcPr>
            <w:tcW w:w="1151" w:type="dxa"/>
            <w:tcBorders>
              <w:top w:val="nil"/>
              <w:left w:val="nil"/>
              <w:bottom w:val="single" w:sz="4" w:space="0" w:color="auto"/>
              <w:right w:val="single" w:sz="4" w:space="0" w:color="auto"/>
            </w:tcBorders>
            <w:shd w:val="clear" w:color="auto" w:fill="auto"/>
            <w:noWrap/>
            <w:vAlign w:val="bottom"/>
            <w:hideMark/>
          </w:tcPr>
          <w:p w14:paraId="734B5FFF" w14:textId="77777777" w:rsidR="00384D34" w:rsidRPr="00373E26" w:rsidRDefault="00384D34" w:rsidP="002B2580">
            <w:pPr>
              <w:jc w:val="center"/>
              <w:rPr>
                <w:rFonts w:ascii="Arial" w:hAnsi="Arial"/>
                <w:sz w:val="20"/>
              </w:rPr>
            </w:pPr>
            <w:r w:rsidRPr="00373E26">
              <w:rPr>
                <w:rFonts w:ascii="Arial" w:hAnsi="Arial"/>
                <w:sz w:val="20"/>
              </w:rPr>
              <w:t>2</w:t>
            </w:r>
          </w:p>
        </w:tc>
        <w:tc>
          <w:tcPr>
            <w:tcW w:w="1116" w:type="dxa"/>
            <w:gridSpan w:val="2"/>
            <w:tcBorders>
              <w:top w:val="nil"/>
              <w:left w:val="nil"/>
              <w:bottom w:val="single" w:sz="4" w:space="0" w:color="auto"/>
              <w:right w:val="single" w:sz="8" w:space="0" w:color="auto"/>
            </w:tcBorders>
            <w:shd w:val="clear" w:color="auto" w:fill="auto"/>
            <w:noWrap/>
            <w:vAlign w:val="bottom"/>
          </w:tcPr>
          <w:p w14:paraId="2DAEA7EF" w14:textId="77777777" w:rsidR="00384D34" w:rsidRPr="00373E26" w:rsidRDefault="00384D34" w:rsidP="002B2580">
            <w:pPr>
              <w:jc w:val="right"/>
              <w:rPr>
                <w:rFonts w:ascii="Arial" w:hAnsi="Arial"/>
                <w:sz w:val="20"/>
              </w:rPr>
            </w:pPr>
          </w:p>
        </w:tc>
      </w:tr>
      <w:tr w:rsidR="00384D34" w:rsidRPr="00373E26" w14:paraId="7D0FD508" w14:textId="77777777" w:rsidTr="002B2580">
        <w:trPr>
          <w:trHeight w:val="270"/>
          <w:jc w:val="center"/>
        </w:trPr>
        <w:tc>
          <w:tcPr>
            <w:tcW w:w="1200" w:type="dxa"/>
            <w:tcBorders>
              <w:top w:val="nil"/>
              <w:left w:val="nil"/>
              <w:bottom w:val="nil"/>
              <w:right w:val="nil"/>
            </w:tcBorders>
            <w:shd w:val="clear" w:color="auto" w:fill="auto"/>
            <w:noWrap/>
            <w:vAlign w:val="bottom"/>
            <w:hideMark/>
          </w:tcPr>
          <w:p w14:paraId="19E455D1" w14:textId="77777777" w:rsidR="00384D34" w:rsidRPr="00373E26" w:rsidRDefault="00384D34" w:rsidP="002B2580">
            <w:pPr>
              <w:jc w:val="right"/>
              <w:rPr>
                <w:rFonts w:ascii="Arial" w:hAnsi="Arial"/>
                <w:sz w:val="20"/>
              </w:rPr>
            </w:pPr>
          </w:p>
        </w:tc>
        <w:tc>
          <w:tcPr>
            <w:tcW w:w="502" w:type="dxa"/>
            <w:tcBorders>
              <w:top w:val="nil"/>
              <w:left w:val="nil"/>
              <w:bottom w:val="nil"/>
              <w:right w:val="nil"/>
            </w:tcBorders>
            <w:shd w:val="clear" w:color="auto" w:fill="auto"/>
            <w:noWrap/>
            <w:vAlign w:val="center"/>
            <w:hideMark/>
          </w:tcPr>
          <w:p w14:paraId="67BCF456" w14:textId="77777777" w:rsidR="00384D34" w:rsidRPr="00373E26" w:rsidRDefault="00384D34" w:rsidP="002B2580">
            <w:pPr>
              <w:rPr>
                <w:sz w:val="20"/>
              </w:rPr>
            </w:pPr>
          </w:p>
        </w:tc>
        <w:tc>
          <w:tcPr>
            <w:tcW w:w="2965" w:type="dxa"/>
            <w:tcBorders>
              <w:top w:val="nil"/>
              <w:left w:val="nil"/>
              <w:bottom w:val="nil"/>
              <w:right w:val="nil"/>
            </w:tcBorders>
            <w:shd w:val="clear" w:color="auto" w:fill="auto"/>
            <w:noWrap/>
            <w:vAlign w:val="bottom"/>
            <w:hideMark/>
          </w:tcPr>
          <w:p w14:paraId="56F67709" w14:textId="77777777" w:rsidR="00384D34" w:rsidRPr="00373E26" w:rsidRDefault="00384D34" w:rsidP="002B2580">
            <w:pPr>
              <w:rPr>
                <w:sz w:val="20"/>
              </w:rPr>
            </w:pPr>
          </w:p>
        </w:tc>
        <w:tc>
          <w:tcPr>
            <w:tcW w:w="878" w:type="dxa"/>
            <w:tcBorders>
              <w:top w:val="nil"/>
              <w:left w:val="single" w:sz="8" w:space="0" w:color="auto"/>
              <w:bottom w:val="single" w:sz="8" w:space="0" w:color="auto"/>
              <w:right w:val="single" w:sz="8" w:space="0" w:color="auto"/>
            </w:tcBorders>
            <w:shd w:val="clear" w:color="auto" w:fill="auto"/>
            <w:noWrap/>
            <w:vAlign w:val="bottom"/>
            <w:hideMark/>
          </w:tcPr>
          <w:p w14:paraId="48416E68" w14:textId="77777777" w:rsidR="00384D34" w:rsidRPr="00373E26" w:rsidRDefault="00384D34" w:rsidP="002B2580">
            <w:pPr>
              <w:jc w:val="right"/>
              <w:rPr>
                <w:rFonts w:ascii="Arial" w:hAnsi="Arial"/>
                <w:b/>
                <w:bCs/>
                <w:sz w:val="20"/>
              </w:rPr>
            </w:pPr>
            <w:r w:rsidRPr="00373E26">
              <w:rPr>
                <w:rFonts w:ascii="Arial" w:hAnsi="Arial"/>
                <w:b/>
                <w:bCs/>
                <w:sz w:val="20"/>
              </w:rPr>
              <w:t>95 761</w:t>
            </w:r>
          </w:p>
        </w:tc>
        <w:tc>
          <w:tcPr>
            <w:tcW w:w="752" w:type="dxa"/>
            <w:tcBorders>
              <w:top w:val="nil"/>
              <w:left w:val="nil"/>
              <w:bottom w:val="nil"/>
              <w:right w:val="nil"/>
            </w:tcBorders>
            <w:shd w:val="clear" w:color="auto" w:fill="auto"/>
            <w:noWrap/>
            <w:vAlign w:val="bottom"/>
            <w:hideMark/>
          </w:tcPr>
          <w:p w14:paraId="11357954" w14:textId="77777777" w:rsidR="00384D34" w:rsidRPr="00373E26" w:rsidRDefault="00384D34" w:rsidP="002B2580">
            <w:pPr>
              <w:jc w:val="right"/>
              <w:rPr>
                <w:rFonts w:ascii="Arial" w:hAnsi="Arial"/>
                <w:b/>
                <w:bCs/>
                <w:sz w:val="20"/>
              </w:rPr>
            </w:pPr>
          </w:p>
        </w:tc>
        <w:tc>
          <w:tcPr>
            <w:tcW w:w="1151" w:type="dxa"/>
            <w:tcBorders>
              <w:top w:val="nil"/>
              <w:left w:val="nil"/>
              <w:bottom w:val="nil"/>
              <w:right w:val="nil"/>
            </w:tcBorders>
            <w:shd w:val="clear" w:color="auto" w:fill="auto"/>
            <w:noWrap/>
            <w:vAlign w:val="bottom"/>
            <w:hideMark/>
          </w:tcPr>
          <w:p w14:paraId="4B7C546C" w14:textId="77777777" w:rsidR="00384D34" w:rsidRPr="00373E26" w:rsidRDefault="00384D34" w:rsidP="002B2580">
            <w:pPr>
              <w:rPr>
                <w:sz w:val="20"/>
              </w:rPr>
            </w:pPr>
          </w:p>
        </w:tc>
        <w:tc>
          <w:tcPr>
            <w:tcW w:w="1116" w:type="dxa"/>
            <w:gridSpan w:val="2"/>
            <w:tcBorders>
              <w:top w:val="nil"/>
              <w:left w:val="single" w:sz="8" w:space="0" w:color="auto"/>
              <w:bottom w:val="single" w:sz="8" w:space="0" w:color="auto"/>
              <w:right w:val="single" w:sz="8" w:space="0" w:color="auto"/>
            </w:tcBorders>
            <w:shd w:val="clear" w:color="000000" w:fill="C0C0C0"/>
            <w:noWrap/>
            <w:vAlign w:val="bottom"/>
          </w:tcPr>
          <w:p w14:paraId="7BBF82F4" w14:textId="77777777" w:rsidR="00384D34" w:rsidRPr="00373E26" w:rsidRDefault="00384D34" w:rsidP="002B2580">
            <w:pPr>
              <w:jc w:val="right"/>
              <w:rPr>
                <w:rFonts w:ascii="Arial" w:hAnsi="Arial"/>
                <w:b/>
                <w:bCs/>
                <w:sz w:val="20"/>
              </w:rPr>
            </w:pPr>
          </w:p>
        </w:tc>
      </w:tr>
    </w:tbl>
    <w:p w14:paraId="636C80A0" w14:textId="77777777" w:rsidR="00384D34" w:rsidRDefault="00384D34" w:rsidP="00384D34">
      <w:pPr>
        <w:pStyle w:val="F6-MenoFunkcia"/>
        <w:ind w:left="0"/>
        <w:rPr>
          <w:szCs w:val="24"/>
        </w:rPr>
      </w:pPr>
    </w:p>
    <w:p w14:paraId="548F698B" w14:textId="77777777" w:rsidR="00384D34" w:rsidRDefault="00384D34" w:rsidP="00384D34">
      <w:pPr>
        <w:pStyle w:val="F6-MenoFunkcia"/>
        <w:ind w:left="0"/>
        <w:rPr>
          <w:szCs w:val="24"/>
        </w:rPr>
      </w:pPr>
    </w:p>
    <w:p w14:paraId="1CD0D729" w14:textId="77777777" w:rsidR="00384D34" w:rsidRDefault="00384D34" w:rsidP="00384D34">
      <w:pPr>
        <w:pStyle w:val="F6-MenoFunkcia"/>
        <w:ind w:left="0"/>
        <w:rPr>
          <w:szCs w:val="24"/>
        </w:rPr>
      </w:pPr>
    </w:p>
    <w:p w14:paraId="12DAF552" w14:textId="77777777" w:rsidR="00384D34" w:rsidRDefault="00384D34" w:rsidP="00384D34">
      <w:pPr>
        <w:pStyle w:val="F6-MenoFunkcia"/>
        <w:ind w:left="0"/>
        <w:rPr>
          <w:szCs w:val="24"/>
        </w:rPr>
      </w:pPr>
    </w:p>
    <w:p w14:paraId="750211D1" w14:textId="77777777" w:rsidR="00384D34" w:rsidRDefault="00384D34" w:rsidP="00384D34">
      <w:pPr>
        <w:pStyle w:val="F6-MenoFunkcia"/>
        <w:ind w:left="0"/>
        <w:rPr>
          <w:szCs w:val="24"/>
        </w:rPr>
      </w:pPr>
    </w:p>
    <w:p w14:paraId="6B72869E" w14:textId="77777777" w:rsidR="00384D34" w:rsidRDefault="00384D34" w:rsidP="00384D34">
      <w:pPr>
        <w:pStyle w:val="F6-MenoFunkcia"/>
        <w:ind w:left="0"/>
        <w:rPr>
          <w:szCs w:val="24"/>
        </w:rPr>
      </w:pPr>
    </w:p>
    <w:tbl>
      <w:tblPr>
        <w:tblW w:w="11020" w:type="dxa"/>
        <w:jc w:val="center"/>
        <w:tblCellMar>
          <w:left w:w="70" w:type="dxa"/>
          <w:right w:w="70" w:type="dxa"/>
        </w:tblCellMar>
        <w:tblLook w:val="04A0" w:firstRow="1" w:lastRow="0" w:firstColumn="1" w:lastColumn="0" w:noHBand="0" w:noVBand="1"/>
      </w:tblPr>
      <w:tblGrid>
        <w:gridCol w:w="1000"/>
        <w:gridCol w:w="797"/>
        <w:gridCol w:w="2072"/>
        <w:gridCol w:w="2587"/>
        <w:gridCol w:w="760"/>
        <w:gridCol w:w="680"/>
        <w:gridCol w:w="1000"/>
        <w:gridCol w:w="1148"/>
        <w:gridCol w:w="1060"/>
      </w:tblGrid>
      <w:tr w:rsidR="00384D34" w:rsidRPr="00373E26" w14:paraId="09CA7B23" w14:textId="77777777" w:rsidTr="002B2580">
        <w:trPr>
          <w:trHeight w:val="404"/>
          <w:jc w:val="center"/>
        </w:trPr>
        <w:tc>
          <w:tcPr>
            <w:tcW w:w="1000" w:type="dxa"/>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23A359CE" w14:textId="77777777" w:rsidR="00384D34" w:rsidRPr="00373E26" w:rsidRDefault="00384D34" w:rsidP="002B2580">
            <w:pPr>
              <w:jc w:val="center"/>
              <w:rPr>
                <w:rFonts w:ascii="Arial" w:hAnsi="Arial" w:cs="Arial"/>
                <w:b/>
                <w:bCs/>
                <w:sz w:val="20"/>
              </w:rPr>
            </w:pPr>
            <w:r w:rsidRPr="00373E26">
              <w:rPr>
                <w:rFonts w:ascii="Arial" w:hAnsi="Arial" w:cs="Arial"/>
                <w:b/>
                <w:bCs/>
                <w:sz w:val="20"/>
              </w:rPr>
              <w:lastRenderedPageBreak/>
              <w:t>Oblasť</w:t>
            </w:r>
          </w:p>
        </w:tc>
        <w:tc>
          <w:tcPr>
            <w:tcW w:w="5400" w:type="dxa"/>
            <w:gridSpan w:val="3"/>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4CB8F7CC" w14:textId="77777777" w:rsidR="00384D34" w:rsidRPr="00373E26" w:rsidRDefault="00384D34" w:rsidP="002B2580">
            <w:pPr>
              <w:jc w:val="center"/>
              <w:rPr>
                <w:rFonts w:ascii="Arial" w:hAnsi="Arial" w:cs="Arial"/>
                <w:b/>
                <w:bCs/>
                <w:sz w:val="20"/>
              </w:rPr>
            </w:pPr>
            <w:r w:rsidRPr="00373E26">
              <w:rPr>
                <w:rFonts w:ascii="Arial" w:hAnsi="Arial" w:cs="Arial"/>
                <w:b/>
                <w:bCs/>
                <w:sz w:val="20"/>
              </w:rPr>
              <w:t>rez kríkov a strihanie živých plotov  2019</w:t>
            </w:r>
          </w:p>
        </w:tc>
        <w:tc>
          <w:tcPr>
            <w:tcW w:w="76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6F071D48" w14:textId="77777777" w:rsidR="00384D34" w:rsidRPr="00373E26" w:rsidRDefault="00384D34" w:rsidP="002B2580">
            <w:pPr>
              <w:jc w:val="center"/>
              <w:rPr>
                <w:rFonts w:ascii="Arial" w:hAnsi="Arial" w:cs="Arial"/>
                <w:b/>
                <w:bCs/>
                <w:sz w:val="20"/>
              </w:rPr>
            </w:pPr>
            <w:r w:rsidRPr="00373E26">
              <w:rPr>
                <w:rFonts w:ascii="Arial" w:hAnsi="Arial" w:cs="Arial"/>
                <w:b/>
                <w:bCs/>
                <w:sz w:val="20"/>
              </w:rPr>
              <w:t>ks</w:t>
            </w:r>
          </w:p>
        </w:tc>
        <w:tc>
          <w:tcPr>
            <w:tcW w:w="68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7EFB3AA1" w14:textId="77777777" w:rsidR="00384D34" w:rsidRPr="00373E26" w:rsidRDefault="00384D34" w:rsidP="002B2580">
            <w:pPr>
              <w:jc w:val="center"/>
              <w:rPr>
                <w:rFonts w:ascii="Arial" w:hAnsi="Arial" w:cs="Arial"/>
                <w:b/>
                <w:bCs/>
                <w:sz w:val="20"/>
              </w:rPr>
            </w:pPr>
            <w:r w:rsidRPr="00373E26">
              <w:rPr>
                <w:rFonts w:ascii="Arial" w:hAnsi="Arial" w:cs="Arial"/>
                <w:b/>
                <w:bCs/>
                <w:sz w:val="20"/>
              </w:rPr>
              <w:t>m2</w:t>
            </w:r>
          </w:p>
        </w:tc>
        <w:tc>
          <w:tcPr>
            <w:tcW w:w="100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07052CDA" w14:textId="77777777" w:rsidR="00384D34" w:rsidRPr="00373E26" w:rsidRDefault="00384D34" w:rsidP="002B2580">
            <w:pPr>
              <w:jc w:val="center"/>
              <w:rPr>
                <w:rFonts w:ascii="Arial" w:hAnsi="Arial" w:cs="Arial"/>
                <w:b/>
                <w:bCs/>
                <w:sz w:val="20"/>
              </w:rPr>
            </w:pPr>
            <w:r w:rsidRPr="00373E26">
              <w:rPr>
                <w:rFonts w:ascii="Arial" w:hAnsi="Arial" w:cs="Arial"/>
                <w:b/>
                <w:bCs/>
                <w:sz w:val="20"/>
              </w:rPr>
              <w:t>jed. cena</w:t>
            </w:r>
          </w:p>
        </w:tc>
        <w:tc>
          <w:tcPr>
            <w:tcW w:w="112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6C964C22" w14:textId="77777777" w:rsidR="00384D34" w:rsidRPr="00373E26" w:rsidRDefault="00384D34" w:rsidP="002B2580">
            <w:pPr>
              <w:jc w:val="center"/>
              <w:rPr>
                <w:rFonts w:ascii="Arial" w:hAnsi="Arial" w:cs="Arial"/>
                <w:b/>
                <w:bCs/>
                <w:sz w:val="20"/>
              </w:rPr>
            </w:pPr>
            <w:r w:rsidRPr="00373E26">
              <w:rPr>
                <w:rFonts w:ascii="Arial" w:hAnsi="Arial" w:cs="Arial"/>
                <w:b/>
                <w:bCs/>
                <w:sz w:val="20"/>
              </w:rPr>
              <w:t>cykličnosť</w:t>
            </w:r>
          </w:p>
        </w:tc>
        <w:tc>
          <w:tcPr>
            <w:tcW w:w="1060" w:type="dxa"/>
            <w:vMerge w:val="restart"/>
            <w:tcBorders>
              <w:top w:val="single" w:sz="8" w:space="0" w:color="auto"/>
              <w:left w:val="single" w:sz="4" w:space="0" w:color="auto"/>
              <w:bottom w:val="single" w:sz="4" w:space="0" w:color="auto"/>
              <w:right w:val="single" w:sz="8" w:space="0" w:color="auto"/>
            </w:tcBorders>
            <w:shd w:val="clear" w:color="000000" w:fill="C0C0C0"/>
            <w:noWrap/>
            <w:vAlign w:val="center"/>
            <w:hideMark/>
          </w:tcPr>
          <w:p w14:paraId="5CF3A33E" w14:textId="77777777" w:rsidR="00384D34" w:rsidRPr="00373E26" w:rsidRDefault="00384D34" w:rsidP="002B2580">
            <w:pPr>
              <w:jc w:val="center"/>
              <w:rPr>
                <w:rFonts w:ascii="Arial" w:hAnsi="Arial" w:cs="Arial"/>
                <w:b/>
                <w:bCs/>
                <w:sz w:val="20"/>
              </w:rPr>
            </w:pPr>
            <w:r w:rsidRPr="00373E26">
              <w:rPr>
                <w:rFonts w:ascii="Arial" w:hAnsi="Arial" w:cs="Arial"/>
                <w:b/>
                <w:bCs/>
                <w:sz w:val="20"/>
              </w:rPr>
              <w:t>obrat</w:t>
            </w:r>
          </w:p>
        </w:tc>
      </w:tr>
      <w:tr w:rsidR="00384D34" w:rsidRPr="00373E26" w14:paraId="33964C31" w14:textId="77777777" w:rsidTr="002B2580">
        <w:trPr>
          <w:trHeight w:val="453"/>
          <w:jc w:val="center"/>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37E299A0" w14:textId="77777777" w:rsidR="00384D34" w:rsidRPr="00373E26" w:rsidRDefault="00384D34" w:rsidP="002B2580">
            <w:pPr>
              <w:rPr>
                <w:rFonts w:ascii="Arial" w:hAnsi="Arial" w:cs="Arial"/>
                <w:b/>
                <w:bCs/>
                <w:sz w:val="20"/>
              </w:rPr>
            </w:pPr>
          </w:p>
        </w:tc>
        <w:tc>
          <w:tcPr>
            <w:tcW w:w="5400" w:type="dxa"/>
            <w:gridSpan w:val="3"/>
            <w:vMerge/>
            <w:tcBorders>
              <w:top w:val="single" w:sz="8" w:space="0" w:color="auto"/>
              <w:left w:val="single" w:sz="8" w:space="0" w:color="auto"/>
              <w:bottom w:val="single" w:sz="4" w:space="0" w:color="auto"/>
              <w:right w:val="single" w:sz="4" w:space="0" w:color="auto"/>
            </w:tcBorders>
            <w:vAlign w:val="center"/>
            <w:hideMark/>
          </w:tcPr>
          <w:p w14:paraId="0B2C538A" w14:textId="77777777" w:rsidR="00384D34" w:rsidRPr="00373E26" w:rsidRDefault="00384D34" w:rsidP="002B2580">
            <w:pPr>
              <w:rPr>
                <w:rFonts w:ascii="Arial" w:hAnsi="Arial" w:cs="Arial"/>
                <w:b/>
                <w:bCs/>
                <w:sz w:val="20"/>
              </w:rPr>
            </w:pPr>
          </w:p>
        </w:tc>
        <w:tc>
          <w:tcPr>
            <w:tcW w:w="760" w:type="dxa"/>
            <w:vMerge/>
            <w:tcBorders>
              <w:top w:val="single" w:sz="8" w:space="0" w:color="auto"/>
              <w:left w:val="single" w:sz="4" w:space="0" w:color="auto"/>
              <w:bottom w:val="single" w:sz="4" w:space="0" w:color="auto"/>
              <w:right w:val="single" w:sz="4" w:space="0" w:color="auto"/>
            </w:tcBorders>
            <w:vAlign w:val="center"/>
            <w:hideMark/>
          </w:tcPr>
          <w:p w14:paraId="3E8D8264" w14:textId="77777777" w:rsidR="00384D34" w:rsidRPr="00373E26" w:rsidRDefault="00384D34" w:rsidP="002B2580">
            <w:pPr>
              <w:rPr>
                <w:rFonts w:ascii="Arial" w:hAnsi="Arial" w:cs="Arial"/>
                <w:b/>
                <w:bCs/>
                <w:sz w:val="20"/>
              </w:rPr>
            </w:pPr>
          </w:p>
        </w:tc>
        <w:tc>
          <w:tcPr>
            <w:tcW w:w="680" w:type="dxa"/>
            <w:vMerge/>
            <w:tcBorders>
              <w:top w:val="single" w:sz="8" w:space="0" w:color="auto"/>
              <w:left w:val="single" w:sz="4" w:space="0" w:color="auto"/>
              <w:bottom w:val="single" w:sz="4" w:space="0" w:color="auto"/>
              <w:right w:val="single" w:sz="4" w:space="0" w:color="auto"/>
            </w:tcBorders>
            <w:vAlign w:val="center"/>
            <w:hideMark/>
          </w:tcPr>
          <w:p w14:paraId="55D00514" w14:textId="77777777" w:rsidR="00384D34" w:rsidRPr="00373E26" w:rsidRDefault="00384D34" w:rsidP="002B2580">
            <w:pPr>
              <w:rPr>
                <w:rFonts w:ascii="Arial" w:hAnsi="Arial" w:cs="Arial"/>
                <w:b/>
                <w:bCs/>
                <w:sz w:val="20"/>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14:paraId="285FA66F" w14:textId="77777777" w:rsidR="00384D34" w:rsidRPr="00373E26" w:rsidRDefault="00384D34" w:rsidP="002B2580">
            <w:pPr>
              <w:rPr>
                <w:rFonts w:ascii="Arial" w:hAnsi="Arial" w:cs="Arial"/>
                <w:b/>
                <w:bCs/>
                <w:sz w:val="20"/>
              </w:rPr>
            </w:pPr>
          </w:p>
        </w:tc>
        <w:tc>
          <w:tcPr>
            <w:tcW w:w="1120" w:type="dxa"/>
            <w:vMerge/>
            <w:tcBorders>
              <w:top w:val="single" w:sz="8" w:space="0" w:color="auto"/>
              <w:left w:val="single" w:sz="4" w:space="0" w:color="auto"/>
              <w:bottom w:val="single" w:sz="4" w:space="0" w:color="auto"/>
              <w:right w:val="single" w:sz="4" w:space="0" w:color="auto"/>
            </w:tcBorders>
            <w:vAlign w:val="center"/>
            <w:hideMark/>
          </w:tcPr>
          <w:p w14:paraId="7880C5D0" w14:textId="77777777" w:rsidR="00384D34" w:rsidRPr="00373E26" w:rsidRDefault="00384D34" w:rsidP="002B2580">
            <w:pPr>
              <w:rPr>
                <w:rFonts w:ascii="Arial" w:hAnsi="Arial" w:cs="Arial"/>
                <w:b/>
                <w:bCs/>
                <w:sz w:val="20"/>
              </w:rPr>
            </w:pPr>
          </w:p>
        </w:tc>
        <w:tc>
          <w:tcPr>
            <w:tcW w:w="1060" w:type="dxa"/>
            <w:vMerge/>
            <w:tcBorders>
              <w:top w:val="single" w:sz="8" w:space="0" w:color="auto"/>
              <w:left w:val="single" w:sz="4" w:space="0" w:color="auto"/>
              <w:bottom w:val="single" w:sz="4" w:space="0" w:color="auto"/>
              <w:right w:val="single" w:sz="8" w:space="0" w:color="auto"/>
            </w:tcBorders>
            <w:vAlign w:val="center"/>
            <w:hideMark/>
          </w:tcPr>
          <w:p w14:paraId="7F31C66D" w14:textId="77777777" w:rsidR="00384D34" w:rsidRPr="00373E26" w:rsidRDefault="00384D34" w:rsidP="002B2580">
            <w:pPr>
              <w:rPr>
                <w:rFonts w:ascii="Arial" w:hAnsi="Arial" w:cs="Arial"/>
                <w:b/>
                <w:bCs/>
                <w:sz w:val="20"/>
              </w:rPr>
            </w:pPr>
          </w:p>
        </w:tc>
      </w:tr>
      <w:tr w:rsidR="00384D34" w:rsidRPr="00373E26" w14:paraId="3EAB7995" w14:textId="77777777" w:rsidTr="002B2580">
        <w:trPr>
          <w:trHeight w:val="255"/>
          <w:jc w:val="center"/>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F5D2BD" w14:textId="77777777" w:rsidR="00384D34" w:rsidRPr="00373E26" w:rsidRDefault="00384D34" w:rsidP="002B2580">
            <w:pPr>
              <w:jc w:val="center"/>
              <w:rPr>
                <w:rFonts w:ascii="Arial" w:hAnsi="Arial" w:cs="Arial"/>
                <w:sz w:val="20"/>
              </w:rPr>
            </w:pPr>
            <w:r w:rsidRPr="00373E26">
              <w:rPr>
                <w:rFonts w:ascii="Arial" w:hAnsi="Arial" w:cs="Arial"/>
                <w:sz w:val="20"/>
              </w:rPr>
              <w:t>2</w:t>
            </w:r>
          </w:p>
        </w:tc>
        <w:tc>
          <w:tcPr>
            <w:tcW w:w="741" w:type="dxa"/>
            <w:tcBorders>
              <w:top w:val="single" w:sz="4" w:space="0" w:color="auto"/>
              <w:left w:val="nil"/>
              <w:bottom w:val="single" w:sz="4" w:space="0" w:color="auto"/>
              <w:right w:val="single" w:sz="4" w:space="0" w:color="auto"/>
            </w:tcBorders>
            <w:shd w:val="clear" w:color="000000" w:fill="92D050"/>
            <w:noWrap/>
            <w:vAlign w:val="bottom"/>
            <w:hideMark/>
          </w:tcPr>
          <w:p w14:paraId="1CA25575" w14:textId="77777777" w:rsidR="00384D34" w:rsidRPr="00373E26" w:rsidRDefault="00384D34" w:rsidP="002B2580">
            <w:pPr>
              <w:jc w:val="center"/>
              <w:rPr>
                <w:rFonts w:ascii="Arial" w:hAnsi="Arial" w:cs="Arial"/>
                <w:sz w:val="20"/>
              </w:rPr>
            </w:pPr>
            <w:r w:rsidRPr="00373E26">
              <w:rPr>
                <w:rFonts w:ascii="Arial" w:hAnsi="Arial" w:cs="Arial"/>
                <w:sz w:val="20"/>
              </w:rPr>
              <w:t>z/12/50</w:t>
            </w:r>
          </w:p>
        </w:tc>
        <w:tc>
          <w:tcPr>
            <w:tcW w:w="2072" w:type="dxa"/>
            <w:tcBorders>
              <w:top w:val="single" w:sz="4" w:space="0" w:color="auto"/>
              <w:left w:val="nil"/>
              <w:bottom w:val="single" w:sz="4" w:space="0" w:color="auto"/>
              <w:right w:val="single" w:sz="4" w:space="0" w:color="auto"/>
            </w:tcBorders>
            <w:shd w:val="clear" w:color="auto" w:fill="auto"/>
            <w:noWrap/>
            <w:vAlign w:val="bottom"/>
            <w:hideMark/>
          </w:tcPr>
          <w:p w14:paraId="1AB53735" w14:textId="77777777" w:rsidR="00384D34" w:rsidRPr="00373E26" w:rsidRDefault="00384D34" w:rsidP="002B2580">
            <w:pPr>
              <w:jc w:val="center"/>
              <w:rPr>
                <w:rFonts w:ascii="Arial" w:hAnsi="Arial" w:cs="Arial"/>
                <w:sz w:val="20"/>
              </w:rPr>
            </w:pPr>
            <w:r w:rsidRPr="00373E26">
              <w:rPr>
                <w:rFonts w:ascii="Arial" w:hAnsi="Arial" w:cs="Arial"/>
                <w:sz w:val="20"/>
              </w:rPr>
              <w:t>DNV</w:t>
            </w:r>
          </w:p>
        </w:tc>
        <w:tc>
          <w:tcPr>
            <w:tcW w:w="2587" w:type="dxa"/>
            <w:tcBorders>
              <w:top w:val="single" w:sz="4" w:space="0" w:color="auto"/>
              <w:left w:val="nil"/>
              <w:bottom w:val="single" w:sz="4" w:space="0" w:color="auto"/>
              <w:right w:val="single" w:sz="4" w:space="0" w:color="auto"/>
            </w:tcBorders>
            <w:shd w:val="clear" w:color="auto" w:fill="auto"/>
            <w:noWrap/>
            <w:vAlign w:val="bottom"/>
            <w:hideMark/>
          </w:tcPr>
          <w:p w14:paraId="3513AD98" w14:textId="77777777" w:rsidR="00384D34" w:rsidRPr="00373E26" w:rsidRDefault="00384D34" w:rsidP="002B2580">
            <w:pPr>
              <w:rPr>
                <w:rFonts w:ascii="Arial" w:hAnsi="Arial" w:cs="Arial"/>
                <w:sz w:val="20"/>
              </w:rPr>
            </w:pPr>
            <w:r w:rsidRPr="00373E26">
              <w:rPr>
                <w:rFonts w:ascii="Arial" w:hAnsi="Arial" w:cs="Arial"/>
                <w:sz w:val="20"/>
              </w:rPr>
              <w:t>orez živý plot nad 150cm</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14:paraId="4EF762AE" w14:textId="77777777" w:rsidR="00384D34" w:rsidRPr="00373E26" w:rsidRDefault="00384D34" w:rsidP="002B2580">
            <w:pPr>
              <w:jc w:val="right"/>
              <w:rPr>
                <w:rFonts w:ascii="Arial" w:hAnsi="Arial" w:cs="Arial"/>
                <w:sz w:val="20"/>
              </w:rPr>
            </w:pPr>
            <w:r w:rsidRPr="00373E26">
              <w:rPr>
                <w:rFonts w:ascii="Arial" w:hAnsi="Arial" w:cs="Arial"/>
                <w:sz w:val="20"/>
              </w:rPr>
              <w:t> </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03918B7A" w14:textId="77777777" w:rsidR="00384D34" w:rsidRPr="00373E26" w:rsidRDefault="00384D34" w:rsidP="002B2580">
            <w:pPr>
              <w:jc w:val="right"/>
              <w:rPr>
                <w:rFonts w:ascii="Arial" w:hAnsi="Arial" w:cs="Arial"/>
                <w:sz w:val="20"/>
              </w:rPr>
            </w:pPr>
            <w:r w:rsidRPr="00373E26">
              <w:rPr>
                <w:rFonts w:ascii="Arial" w:hAnsi="Arial" w:cs="Arial"/>
                <w:sz w:val="20"/>
              </w:rPr>
              <w:t>423</w:t>
            </w:r>
          </w:p>
        </w:tc>
        <w:tc>
          <w:tcPr>
            <w:tcW w:w="1000" w:type="dxa"/>
            <w:tcBorders>
              <w:top w:val="single" w:sz="4" w:space="0" w:color="auto"/>
              <w:left w:val="nil"/>
              <w:bottom w:val="single" w:sz="4" w:space="0" w:color="auto"/>
              <w:right w:val="single" w:sz="4" w:space="0" w:color="auto"/>
            </w:tcBorders>
            <w:shd w:val="clear" w:color="auto" w:fill="FFFF00"/>
            <w:noWrap/>
            <w:vAlign w:val="bottom"/>
          </w:tcPr>
          <w:p w14:paraId="01A067C5" w14:textId="77777777" w:rsidR="00384D34" w:rsidRPr="00373E26" w:rsidRDefault="00384D34" w:rsidP="002B2580">
            <w:pPr>
              <w:jc w:val="right"/>
              <w:rPr>
                <w:rFonts w:ascii="Arial" w:hAnsi="Arial" w:cs="Arial"/>
                <w:sz w:val="20"/>
              </w:rPr>
            </w:pP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01B996A2" w14:textId="77777777" w:rsidR="00384D34" w:rsidRPr="00373E26" w:rsidRDefault="00384D34" w:rsidP="002B2580">
            <w:pPr>
              <w:jc w:val="center"/>
              <w:rPr>
                <w:rFonts w:ascii="Arial" w:hAnsi="Arial" w:cs="Arial"/>
                <w:sz w:val="20"/>
              </w:rPr>
            </w:pPr>
            <w:r w:rsidRPr="00373E26">
              <w:rPr>
                <w:rFonts w:ascii="Arial" w:hAnsi="Arial" w:cs="Arial"/>
                <w:sz w:val="20"/>
              </w:rPr>
              <w:t>2</w:t>
            </w:r>
          </w:p>
        </w:tc>
        <w:tc>
          <w:tcPr>
            <w:tcW w:w="1060" w:type="dxa"/>
            <w:tcBorders>
              <w:top w:val="single" w:sz="4" w:space="0" w:color="auto"/>
              <w:left w:val="nil"/>
              <w:bottom w:val="single" w:sz="4" w:space="0" w:color="auto"/>
              <w:right w:val="single" w:sz="8" w:space="0" w:color="auto"/>
            </w:tcBorders>
            <w:shd w:val="clear" w:color="auto" w:fill="auto"/>
            <w:noWrap/>
            <w:vAlign w:val="bottom"/>
          </w:tcPr>
          <w:p w14:paraId="47D482D1" w14:textId="77777777" w:rsidR="00384D34" w:rsidRPr="00373E26" w:rsidRDefault="00384D34" w:rsidP="002B2580">
            <w:pPr>
              <w:jc w:val="right"/>
              <w:rPr>
                <w:rFonts w:ascii="Arial" w:hAnsi="Arial" w:cs="Arial"/>
                <w:sz w:val="20"/>
              </w:rPr>
            </w:pPr>
          </w:p>
        </w:tc>
      </w:tr>
      <w:tr w:rsidR="00384D34" w:rsidRPr="00373E26" w14:paraId="1CCE3AA4" w14:textId="77777777" w:rsidTr="002B2580">
        <w:trPr>
          <w:trHeight w:val="25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536418B4" w14:textId="77777777" w:rsidR="00384D34" w:rsidRPr="00373E26" w:rsidRDefault="00384D34" w:rsidP="002B2580">
            <w:pPr>
              <w:jc w:val="center"/>
              <w:rPr>
                <w:rFonts w:ascii="Arial" w:hAnsi="Arial" w:cs="Arial"/>
                <w:sz w:val="20"/>
              </w:rPr>
            </w:pPr>
            <w:r w:rsidRPr="00373E26">
              <w:rPr>
                <w:rFonts w:ascii="Arial" w:hAnsi="Arial" w:cs="Arial"/>
                <w:sz w:val="20"/>
              </w:rPr>
              <w:t>2</w:t>
            </w:r>
          </w:p>
        </w:tc>
        <w:tc>
          <w:tcPr>
            <w:tcW w:w="741" w:type="dxa"/>
            <w:tcBorders>
              <w:top w:val="nil"/>
              <w:left w:val="nil"/>
              <w:bottom w:val="single" w:sz="4" w:space="0" w:color="auto"/>
              <w:right w:val="single" w:sz="4" w:space="0" w:color="auto"/>
            </w:tcBorders>
            <w:shd w:val="clear" w:color="000000" w:fill="92D050"/>
            <w:noWrap/>
            <w:vAlign w:val="bottom"/>
            <w:hideMark/>
          </w:tcPr>
          <w:p w14:paraId="4214877C" w14:textId="77777777" w:rsidR="00384D34" w:rsidRPr="00373E26" w:rsidRDefault="00384D34" w:rsidP="002B2580">
            <w:pPr>
              <w:jc w:val="center"/>
              <w:rPr>
                <w:rFonts w:ascii="Arial" w:hAnsi="Arial" w:cs="Arial"/>
                <w:sz w:val="20"/>
              </w:rPr>
            </w:pPr>
            <w:r w:rsidRPr="00373E26">
              <w:rPr>
                <w:rFonts w:ascii="Arial" w:hAnsi="Arial" w:cs="Arial"/>
                <w:sz w:val="20"/>
              </w:rPr>
              <w:t>z/10/60</w:t>
            </w:r>
          </w:p>
        </w:tc>
        <w:tc>
          <w:tcPr>
            <w:tcW w:w="2072" w:type="dxa"/>
            <w:tcBorders>
              <w:top w:val="nil"/>
              <w:left w:val="nil"/>
              <w:bottom w:val="single" w:sz="4" w:space="0" w:color="auto"/>
              <w:right w:val="single" w:sz="4" w:space="0" w:color="auto"/>
            </w:tcBorders>
            <w:shd w:val="clear" w:color="000000" w:fill="FFFFFF"/>
            <w:noWrap/>
            <w:vAlign w:val="bottom"/>
            <w:hideMark/>
          </w:tcPr>
          <w:p w14:paraId="289E6E93" w14:textId="77777777" w:rsidR="00384D34" w:rsidRPr="00373E26" w:rsidRDefault="00384D34" w:rsidP="002B2580">
            <w:pPr>
              <w:jc w:val="center"/>
              <w:rPr>
                <w:rFonts w:ascii="Arial" w:hAnsi="Arial" w:cs="Arial"/>
                <w:sz w:val="20"/>
              </w:rPr>
            </w:pPr>
            <w:r w:rsidRPr="00373E26">
              <w:rPr>
                <w:rFonts w:ascii="Arial" w:hAnsi="Arial" w:cs="Arial"/>
                <w:sz w:val="20"/>
              </w:rPr>
              <w:t>KV,Dúbravka, Lamač</w:t>
            </w:r>
          </w:p>
        </w:tc>
        <w:tc>
          <w:tcPr>
            <w:tcW w:w="2587" w:type="dxa"/>
            <w:tcBorders>
              <w:top w:val="nil"/>
              <w:left w:val="nil"/>
              <w:bottom w:val="single" w:sz="4" w:space="0" w:color="auto"/>
              <w:right w:val="single" w:sz="4" w:space="0" w:color="auto"/>
            </w:tcBorders>
            <w:shd w:val="clear" w:color="000000" w:fill="FFFFFF"/>
            <w:noWrap/>
            <w:vAlign w:val="bottom"/>
            <w:hideMark/>
          </w:tcPr>
          <w:p w14:paraId="6104BEAA" w14:textId="77777777" w:rsidR="00384D34" w:rsidRPr="00373E26" w:rsidRDefault="00384D34" w:rsidP="002B2580">
            <w:pPr>
              <w:rPr>
                <w:rFonts w:ascii="Arial" w:hAnsi="Arial" w:cs="Arial"/>
                <w:sz w:val="20"/>
              </w:rPr>
            </w:pPr>
            <w:r w:rsidRPr="00373E26">
              <w:rPr>
                <w:rFonts w:ascii="Arial" w:hAnsi="Arial" w:cs="Arial"/>
                <w:sz w:val="20"/>
              </w:rPr>
              <w:t>orez kríkov do 1,5m</w:t>
            </w:r>
          </w:p>
        </w:tc>
        <w:tc>
          <w:tcPr>
            <w:tcW w:w="760" w:type="dxa"/>
            <w:tcBorders>
              <w:top w:val="nil"/>
              <w:left w:val="nil"/>
              <w:bottom w:val="single" w:sz="4" w:space="0" w:color="auto"/>
              <w:right w:val="single" w:sz="4" w:space="0" w:color="auto"/>
            </w:tcBorders>
            <w:shd w:val="clear" w:color="000000" w:fill="FFFFFF"/>
            <w:noWrap/>
            <w:vAlign w:val="bottom"/>
            <w:hideMark/>
          </w:tcPr>
          <w:p w14:paraId="0E13619E" w14:textId="77777777" w:rsidR="00384D34" w:rsidRPr="00373E26" w:rsidRDefault="00384D34" w:rsidP="002B2580">
            <w:pPr>
              <w:jc w:val="right"/>
              <w:rPr>
                <w:rFonts w:ascii="Arial" w:hAnsi="Arial" w:cs="Arial"/>
                <w:sz w:val="20"/>
              </w:rPr>
            </w:pPr>
            <w:r w:rsidRPr="00373E26">
              <w:rPr>
                <w:rFonts w:ascii="Arial" w:hAnsi="Arial" w:cs="Arial"/>
                <w:sz w:val="20"/>
              </w:rPr>
              <w:t>135</w:t>
            </w:r>
          </w:p>
        </w:tc>
        <w:tc>
          <w:tcPr>
            <w:tcW w:w="680" w:type="dxa"/>
            <w:tcBorders>
              <w:top w:val="nil"/>
              <w:left w:val="nil"/>
              <w:bottom w:val="single" w:sz="4" w:space="0" w:color="auto"/>
              <w:right w:val="single" w:sz="4" w:space="0" w:color="auto"/>
            </w:tcBorders>
            <w:shd w:val="clear" w:color="000000" w:fill="FFFFFF"/>
            <w:noWrap/>
            <w:vAlign w:val="bottom"/>
            <w:hideMark/>
          </w:tcPr>
          <w:p w14:paraId="1894A66B" w14:textId="77777777" w:rsidR="00384D34" w:rsidRPr="00373E26" w:rsidRDefault="00384D34" w:rsidP="002B2580">
            <w:pPr>
              <w:jc w:val="right"/>
              <w:rPr>
                <w:rFonts w:ascii="Arial" w:hAnsi="Arial" w:cs="Arial"/>
                <w:sz w:val="20"/>
              </w:rPr>
            </w:pPr>
            <w:r w:rsidRPr="00373E26">
              <w:rPr>
                <w:rFonts w:ascii="Arial" w:hAnsi="Arial" w:cs="Arial"/>
                <w:sz w:val="20"/>
              </w:rPr>
              <w:t> </w:t>
            </w:r>
          </w:p>
        </w:tc>
        <w:tc>
          <w:tcPr>
            <w:tcW w:w="1000" w:type="dxa"/>
            <w:tcBorders>
              <w:top w:val="nil"/>
              <w:left w:val="nil"/>
              <w:bottom w:val="single" w:sz="4" w:space="0" w:color="auto"/>
              <w:right w:val="single" w:sz="4" w:space="0" w:color="auto"/>
            </w:tcBorders>
            <w:shd w:val="clear" w:color="auto" w:fill="FFFF00"/>
            <w:noWrap/>
            <w:vAlign w:val="bottom"/>
          </w:tcPr>
          <w:p w14:paraId="19C11D4E" w14:textId="77777777" w:rsidR="00384D34" w:rsidRPr="00373E26" w:rsidRDefault="00384D34" w:rsidP="002B2580">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000000" w:fill="FFFFFF"/>
            <w:noWrap/>
            <w:vAlign w:val="bottom"/>
            <w:hideMark/>
          </w:tcPr>
          <w:p w14:paraId="208E0949" w14:textId="77777777" w:rsidR="00384D34" w:rsidRPr="00373E26" w:rsidRDefault="00384D34" w:rsidP="002B2580">
            <w:pPr>
              <w:jc w:val="center"/>
              <w:rPr>
                <w:rFonts w:ascii="Arial" w:hAnsi="Arial" w:cs="Arial"/>
                <w:sz w:val="20"/>
              </w:rPr>
            </w:pPr>
            <w:r w:rsidRPr="00373E26">
              <w:rPr>
                <w:rFonts w:ascii="Arial" w:hAnsi="Arial" w:cs="Arial"/>
                <w:sz w:val="20"/>
              </w:rPr>
              <w:t>2</w:t>
            </w:r>
          </w:p>
        </w:tc>
        <w:tc>
          <w:tcPr>
            <w:tcW w:w="1060" w:type="dxa"/>
            <w:tcBorders>
              <w:top w:val="nil"/>
              <w:left w:val="nil"/>
              <w:bottom w:val="single" w:sz="4" w:space="0" w:color="auto"/>
              <w:right w:val="single" w:sz="8" w:space="0" w:color="auto"/>
            </w:tcBorders>
            <w:shd w:val="clear" w:color="000000" w:fill="FFFFFF"/>
            <w:noWrap/>
            <w:vAlign w:val="bottom"/>
          </w:tcPr>
          <w:p w14:paraId="04070818" w14:textId="77777777" w:rsidR="00384D34" w:rsidRPr="00373E26" w:rsidRDefault="00384D34" w:rsidP="002B2580">
            <w:pPr>
              <w:jc w:val="right"/>
              <w:rPr>
                <w:rFonts w:ascii="Arial" w:hAnsi="Arial" w:cs="Arial"/>
                <w:sz w:val="20"/>
              </w:rPr>
            </w:pPr>
          </w:p>
        </w:tc>
      </w:tr>
      <w:tr w:rsidR="00384D34" w:rsidRPr="00373E26" w14:paraId="181852DB" w14:textId="77777777" w:rsidTr="002B2580">
        <w:trPr>
          <w:trHeight w:val="25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2EAC68B7" w14:textId="77777777" w:rsidR="00384D34" w:rsidRPr="00373E26" w:rsidRDefault="00384D34" w:rsidP="002B2580">
            <w:pPr>
              <w:jc w:val="center"/>
              <w:rPr>
                <w:rFonts w:ascii="Arial" w:hAnsi="Arial" w:cs="Arial"/>
                <w:sz w:val="20"/>
              </w:rPr>
            </w:pPr>
            <w:r w:rsidRPr="00373E26">
              <w:rPr>
                <w:rFonts w:ascii="Arial" w:hAnsi="Arial" w:cs="Arial"/>
                <w:sz w:val="20"/>
              </w:rPr>
              <w:t>2</w:t>
            </w:r>
          </w:p>
        </w:tc>
        <w:tc>
          <w:tcPr>
            <w:tcW w:w="741" w:type="dxa"/>
            <w:tcBorders>
              <w:top w:val="nil"/>
              <w:left w:val="nil"/>
              <w:bottom w:val="single" w:sz="4" w:space="0" w:color="auto"/>
              <w:right w:val="single" w:sz="4" w:space="0" w:color="auto"/>
            </w:tcBorders>
            <w:shd w:val="clear" w:color="000000" w:fill="92D050"/>
            <w:noWrap/>
            <w:vAlign w:val="bottom"/>
            <w:hideMark/>
          </w:tcPr>
          <w:p w14:paraId="273A04BB" w14:textId="77777777" w:rsidR="00384D34" w:rsidRPr="00373E26" w:rsidRDefault="00384D34" w:rsidP="002B2580">
            <w:pPr>
              <w:jc w:val="center"/>
              <w:rPr>
                <w:rFonts w:ascii="Arial" w:hAnsi="Arial" w:cs="Arial"/>
                <w:sz w:val="20"/>
              </w:rPr>
            </w:pPr>
            <w:r w:rsidRPr="00373E26">
              <w:rPr>
                <w:rFonts w:ascii="Arial" w:hAnsi="Arial" w:cs="Arial"/>
                <w:sz w:val="20"/>
              </w:rPr>
              <w:t>z/10/60</w:t>
            </w:r>
          </w:p>
        </w:tc>
        <w:tc>
          <w:tcPr>
            <w:tcW w:w="2072" w:type="dxa"/>
            <w:tcBorders>
              <w:top w:val="nil"/>
              <w:left w:val="nil"/>
              <w:bottom w:val="single" w:sz="4" w:space="0" w:color="auto"/>
              <w:right w:val="single" w:sz="4" w:space="0" w:color="auto"/>
            </w:tcBorders>
            <w:shd w:val="clear" w:color="auto" w:fill="auto"/>
            <w:noWrap/>
            <w:vAlign w:val="bottom"/>
            <w:hideMark/>
          </w:tcPr>
          <w:p w14:paraId="77D44203" w14:textId="77777777" w:rsidR="00384D34" w:rsidRPr="00373E26" w:rsidRDefault="00384D34" w:rsidP="002B2580">
            <w:pPr>
              <w:jc w:val="center"/>
              <w:rPr>
                <w:rFonts w:ascii="Arial" w:hAnsi="Arial" w:cs="Arial"/>
                <w:sz w:val="20"/>
              </w:rPr>
            </w:pPr>
            <w:r w:rsidRPr="00373E26">
              <w:rPr>
                <w:rFonts w:ascii="Arial" w:hAnsi="Arial" w:cs="Arial"/>
                <w:sz w:val="20"/>
              </w:rPr>
              <w:t>KV,Dúbravka, Lamač</w:t>
            </w:r>
          </w:p>
        </w:tc>
        <w:tc>
          <w:tcPr>
            <w:tcW w:w="2587" w:type="dxa"/>
            <w:tcBorders>
              <w:top w:val="nil"/>
              <w:left w:val="nil"/>
              <w:bottom w:val="single" w:sz="4" w:space="0" w:color="auto"/>
              <w:right w:val="single" w:sz="4" w:space="0" w:color="auto"/>
            </w:tcBorders>
            <w:shd w:val="clear" w:color="auto" w:fill="auto"/>
            <w:noWrap/>
            <w:vAlign w:val="bottom"/>
            <w:hideMark/>
          </w:tcPr>
          <w:p w14:paraId="24F56341" w14:textId="77777777" w:rsidR="00384D34" w:rsidRPr="00373E26" w:rsidRDefault="00384D34" w:rsidP="002B2580">
            <w:pPr>
              <w:rPr>
                <w:rFonts w:ascii="Arial" w:hAnsi="Arial" w:cs="Arial"/>
                <w:sz w:val="20"/>
              </w:rPr>
            </w:pPr>
            <w:r w:rsidRPr="00373E26">
              <w:rPr>
                <w:rFonts w:ascii="Arial" w:hAnsi="Arial" w:cs="Arial"/>
                <w:sz w:val="20"/>
              </w:rPr>
              <w:t>orez kríkov od 1,5m do 3m</w:t>
            </w:r>
          </w:p>
        </w:tc>
        <w:tc>
          <w:tcPr>
            <w:tcW w:w="760" w:type="dxa"/>
            <w:tcBorders>
              <w:top w:val="nil"/>
              <w:left w:val="nil"/>
              <w:bottom w:val="single" w:sz="4" w:space="0" w:color="auto"/>
              <w:right w:val="single" w:sz="4" w:space="0" w:color="auto"/>
            </w:tcBorders>
            <w:shd w:val="clear" w:color="auto" w:fill="auto"/>
            <w:noWrap/>
            <w:vAlign w:val="bottom"/>
            <w:hideMark/>
          </w:tcPr>
          <w:p w14:paraId="74ED7952" w14:textId="77777777" w:rsidR="00384D34" w:rsidRPr="00373E26" w:rsidRDefault="00384D34" w:rsidP="002B2580">
            <w:pPr>
              <w:jc w:val="right"/>
              <w:rPr>
                <w:rFonts w:ascii="Arial" w:hAnsi="Arial" w:cs="Arial"/>
                <w:sz w:val="20"/>
              </w:rPr>
            </w:pPr>
            <w:r w:rsidRPr="00373E26">
              <w:rPr>
                <w:rFonts w:ascii="Arial" w:hAnsi="Arial" w:cs="Arial"/>
                <w:sz w:val="20"/>
              </w:rPr>
              <w:t>159</w:t>
            </w:r>
          </w:p>
        </w:tc>
        <w:tc>
          <w:tcPr>
            <w:tcW w:w="680" w:type="dxa"/>
            <w:tcBorders>
              <w:top w:val="nil"/>
              <w:left w:val="nil"/>
              <w:bottom w:val="single" w:sz="4" w:space="0" w:color="auto"/>
              <w:right w:val="single" w:sz="4" w:space="0" w:color="auto"/>
            </w:tcBorders>
            <w:shd w:val="clear" w:color="auto" w:fill="auto"/>
            <w:noWrap/>
            <w:vAlign w:val="bottom"/>
            <w:hideMark/>
          </w:tcPr>
          <w:p w14:paraId="55542E48" w14:textId="77777777" w:rsidR="00384D34" w:rsidRPr="00373E26" w:rsidRDefault="00384D34" w:rsidP="002B2580">
            <w:pPr>
              <w:jc w:val="right"/>
              <w:rPr>
                <w:rFonts w:ascii="Arial" w:hAnsi="Arial" w:cs="Arial"/>
                <w:sz w:val="20"/>
              </w:rPr>
            </w:pPr>
            <w:r w:rsidRPr="00373E26">
              <w:rPr>
                <w:rFonts w:ascii="Arial" w:hAnsi="Arial" w:cs="Arial"/>
                <w:sz w:val="20"/>
              </w:rPr>
              <w:t> </w:t>
            </w:r>
          </w:p>
        </w:tc>
        <w:tc>
          <w:tcPr>
            <w:tcW w:w="1000" w:type="dxa"/>
            <w:tcBorders>
              <w:top w:val="nil"/>
              <w:left w:val="nil"/>
              <w:bottom w:val="single" w:sz="4" w:space="0" w:color="auto"/>
              <w:right w:val="single" w:sz="4" w:space="0" w:color="auto"/>
            </w:tcBorders>
            <w:shd w:val="clear" w:color="auto" w:fill="FFFF00"/>
            <w:noWrap/>
            <w:vAlign w:val="bottom"/>
          </w:tcPr>
          <w:p w14:paraId="198064CA" w14:textId="77777777" w:rsidR="00384D34" w:rsidRPr="00373E26" w:rsidRDefault="00384D34" w:rsidP="002B2580">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auto" w:fill="auto"/>
            <w:noWrap/>
            <w:vAlign w:val="bottom"/>
            <w:hideMark/>
          </w:tcPr>
          <w:p w14:paraId="6DA74AAF" w14:textId="77777777" w:rsidR="00384D34" w:rsidRPr="00373E26" w:rsidRDefault="00384D34" w:rsidP="002B2580">
            <w:pPr>
              <w:jc w:val="center"/>
              <w:rPr>
                <w:rFonts w:ascii="Arial" w:hAnsi="Arial" w:cs="Arial"/>
                <w:sz w:val="20"/>
              </w:rPr>
            </w:pPr>
            <w:r w:rsidRPr="00373E26">
              <w:rPr>
                <w:rFonts w:ascii="Arial" w:hAnsi="Arial" w:cs="Arial"/>
                <w:sz w:val="20"/>
              </w:rPr>
              <w:t>2</w:t>
            </w:r>
          </w:p>
        </w:tc>
        <w:tc>
          <w:tcPr>
            <w:tcW w:w="1060" w:type="dxa"/>
            <w:tcBorders>
              <w:top w:val="nil"/>
              <w:left w:val="nil"/>
              <w:bottom w:val="single" w:sz="4" w:space="0" w:color="auto"/>
              <w:right w:val="single" w:sz="8" w:space="0" w:color="auto"/>
            </w:tcBorders>
            <w:shd w:val="clear" w:color="auto" w:fill="auto"/>
            <w:noWrap/>
            <w:vAlign w:val="bottom"/>
          </w:tcPr>
          <w:p w14:paraId="45E90958" w14:textId="77777777" w:rsidR="00384D34" w:rsidRPr="00373E26" w:rsidRDefault="00384D34" w:rsidP="002B2580">
            <w:pPr>
              <w:jc w:val="right"/>
              <w:rPr>
                <w:rFonts w:ascii="Arial" w:hAnsi="Arial" w:cs="Arial"/>
                <w:sz w:val="20"/>
              </w:rPr>
            </w:pPr>
          </w:p>
        </w:tc>
      </w:tr>
      <w:tr w:rsidR="00384D34" w:rsidRPr="00373E26" w14:paraId="25368E12" w14:textId="77777777" w:rsidTr="002B2580">
        <w:trPr>
          <w:trHeight w:val="270"/>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782F65E2" w14:textId="77777777" w:rsidR="00384D34" w:rsidRPr="00373E26" w:rsidRDefault="00384D34" w:rsidP="002B2580">
            <w:pPr>
              <w:jc w:val="center"/>
              <w:rPr>
                <w:rFonts w:ascii="Arial" w:hAnsi="Arial" w:cs="Arial"/>
                <w:sz w:val="20"/>
              </w:rPr>
            </w:pPr>
            <w:r w:rsidRPr="00373E26">
              <w:rPr>
                <w:rFonts w:ascii="Arial" w:hAnsi="Arial" w:cs="Arial"/>
                <w:sz w:val="20"/>
              </w:rPr>
              <w:t>2</w:t>
            </w:r>
          </w:p>
        </w:tc>
        <w:tc>
          <w:tcPr>
            <w:tcW w:w="741" w:type="dxa"/>
            <w:tcBorders>
              <w:top w:val="nil"/>
              <w:left w:val="nil"/>
              <w:bottom w:val="single" w:sz="4" w:space="0" w:color="auto"/>
              <w:right w:val="single" w:sz="4" w:space="0" w:color="auto"/>
            </w:tcBorders>
            <w:shd w:val="clear" w:color="000000" w:fill="92D050"/>
            <w:noWrap/>
            <w:vAlign w:val="bottom"/>
            <w:hideMark/>
          </w:tcPr>
          <w:p w14:paraId="4D64967F" w14:textId="77777777" w:rsidR="00384D34" w:rsidRPr="00373E26" w:rsidRDefault="00384D34" w:rsidP="002B2580">
            <w:pPr>
              <w:jc w:val="center"/>
              <w:rPr>
                <w:rFonts w:ascii="Arial" w:hAnsi="Arial" w:cs="Arial"/>
                <w:sz w:val="20"/>
              </w:rPr>
            </w:pPr>
            <w:r w:rsidRPr="00373E26">
              <w:rPr>
                <w:rFonts w:ascii="Arial" w:hAnsi="Arial" w:cs="Arial"/>
                <w:sz w:val="20"/>
              </w:rPr>
              <w:t>z/10/60</w:t>
            </w:r>
          </w:p>
        </w:tc>
        <w:tc>
          <w:tcPr>
            <w:tcW w:w="2072" w:type="dxa"/>
            <w:tcBorders>
              <w:top w:val="nil"/>
              <w:left w:val="nil"/>
              <w:bottom w:val="single" w:sz="4" w:space="0" w:color="auto"/>
              <w:right w:val="single" w:sz="4" w:space="0" w:color="auto"/>
            </w:tcBorders>
            <w:shd w:val="clear" w:color="auto" w:fill="auto"/>
            <w:noWrap/>
            <w:vAlign w:val="bottom"/>
            <w:hideMark/>
          </w:tcPr>
          <w:p w14:paraId="26EE68AB" w14:textId="77777777" w:rsidR="00384D34" w:rsidRPr="00373E26" w:rsidRDefault="00384D34" w:rsidP="002B2580">
            <w:pPr>
              <w:jc w:val="center"/>
              <w:rPr>
                <w:rFonts w:ascii="Arial" w:hAnsi="Arial" w:cs="Arial"/>
                <w:sz w:val="20"/>
              </w:rPr>
            </w:pPr>
            <w:r w:rsidRPr="00373E26">
              <w:rPr>
                <w:rFonts w:ascii="Arial" w:hAnsi="Arial" w:cs="Arial"/>
                <w:sz w:val="20"/>
              </w:rPr>
              <w:t>KV,Dúbravka, Lamač</w:t>
            </w:r>
          </w:p>
        </w:tc>
        <w:tc>
          <w:tcPr>
            <w:tcW w:w="2587" w:type="dxa"/>
            <w:tcBorders>
              <w:top w:val="nil"/>
              <w:left w:val="nil"/>
              <w:bottom w:val="single" w:sz="4" w:space="0" w:color="auto"/>
              <w:right w:val="single" w:sz="4" w:space="0" w:color="auto"/>
            </w:tcBorders>
            <w:shd w:val="clear" w:color="auto" w:fill="auto"/>
            <w:noWrap/>
            <w:vAlign w:val="bottom"/>
            <w:hideMark/>
          </w:tcPr>
          <w:p w14:paraId="23323C7E" w14:textId="77777777" w:rsidR="00384D34" w:rsidRPr="00373E26" w:rsidRDefault="00384D34" w:rsidP="002B2580">
            <w:pPr>
              <w:rPr>
                <w:rFonts w:ascii="Arial" w:hAnsi="Arial" w:cs="Arial"/>
                <w:sz w:val="20"/>
              </w:rPr>
            </w:pPr>
            <w:r w:rsidRPr="00373E26">
              <w:rPr>
                <w:rFonts w:ascii="Arial" w:hAnsi="Arial" w:cs="Arial"/>
                <w:sz w:val="20"/>
              </w:rPr>
              <w:t>orez kríkov nad 3m</w:t>
            </w:r>
          </w:p>
        </w:tc>
        <w:tc>
          <w:tcPr>
            <w:tcW w:w="760" w:type="dxa"/>
            <w:tcBorders>
              <w:top w:val="nil"/>
              <w:left w:val="nil"/>
              <w:bottom w:val="single" w:sz="4" w:space="0" w:color="auto"/>
              <w:right w:val="single" w:sz="4" w:space="0" w:color="auto"/>
            </w:tcBorders>
            <w:shd w:val="clear" w:color="auto" w:fill="auto"/>
            <w:noWrap/>
            <w:vAlign w:val="bottom"/>
            <w:hideMark/>
          </w:tcPr>
          <w:p w14:paraId="5947757B" w14:textId="77777777" w:rsidR="00384D34" w:rsidRPr="00373E26" w:rsidRDefault="00384D34" w:rsidP="002B2580">
            <w:pPr>
              <w:jc w:val="right"/>
              <w:rPr>
                <w:rFonts w:ascii="Arial" w:hAnsi="Arial" w:cs="Arial"/>
                <w:sz w:val="20"/>
              </w:rPr>
            </w:pPr>
            <w:r w:rsidRPr="00373E26">
              <w:rPr>
                <w:rFonts w:ascii="Arial" w:hAnsi="Arial" w:cs="Arial"/>
                <w:sz w:val="20"/>
              </w:rPr>
              <w:t>15</w:t>
            </w:r>
          </w:p>
        </w:tc>
        <w:tc>
          <w:tcPr>
            <w:tcW w:w="680" w:type="dxa"/>
            <w:tcBorders>
              <w:top w:val="nil"/>
              <w:left w:val="nil"/>
              <w:bottom w:val="single" w:sz="4" w:space="0" w:color="auto"/>
              <w:right w:val="single" w:sz="4" w:space="0" w:color="auto"/>
            </w:tcBorders>
            <w:shd w:val="clear" w:color="auto" w:fill="auto"/>
            <w:noWrap/>
            <w:vAlign w:val="bottom"/>
            <w:hideMark/>
          </w:tcPr>
          <w:p w14:paraId="2572C301" w14:textId="77777777" w:rsidR="00384D34" w:rsidRPr="00373E26" w:rsidRDefault="00384D34" w:rsidP="002B2580">
            <w:pPr>
              <w:jc w:val="right"/>
              <w:rPr>
                <w:rFonts w:ascii="Arial" w:hAnsi="Arial" w:cs="Arial"/>
                <w:sz w:val="20"/>
              </w:rPr>
            </w:pPr>
            <w:r w:rsidRPr="00373E26">
              <w:rPr>
                <w:rFonts w:ascii="Arial" w:hAnsi="Arial" w:cs="Arial"/>
                <w:sz w:val="20"/>
              </w:rPr>
              <w:t> </w:t>
            </w:r>
          </w:p>
        </w:tc>
        <w:tc>
          <w:tcPr>
            <w:tcW w:w="1000" w:type="dxa"/>
            <w:tcBorders>
              <w:top w:val="nil"/>
              <w:left w:val="nil"/>
              <w:bottom w:val="single" w:sz="4" w:space="0" w:color="auto"/>
              <w:right w:val="single" w:sz="4" w:space="0" w:color="auto"/>
            </w:tcBorders>
            <w:shd w:val="clear" w:color="auto" w:fill="FFFF00"/>
            <w:noWrap/>
            <w:vAlign w:val="bottom"/>
          </w:tcPr>
          <w:p w14:paraId="3EAFD69A" w14:textId="77777777" w:rsidR="00384D34" w:rsidRPr="00373E26" w:rsidRDefault="00384D34" w:rsidP="002B2580">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auto" w:fill="auto"/>
            <w:noWrap/>
            <w:vAlign w:val="bottom"/>
            <w:hideMark/>
          </w:tcPr>
          <w:p w14:paraId="7AC8B898" w14:textId="77777777" w:rsidR="00384D34" w:rsidRPr="00373E26" w:rsidRDefault="00384D34" w:rsidP="002B2580">
            <w:pPr>
              <w:jc w:val="center"/>
              <w:rPr>
                <w:rFonts w:ascii="Arial" w:hAnsi="Arial" w:cs="Arial"/>
                <w:sz w:val="20"/>
              </w:rPr>
            </w:pPr>
            <w:r w:rsidRPr="00373E26">
              <w:rPr>
                <w:rFonts w:ascii="Arial" w:hAnsi="Arial" w:cs="Arial"/>
                <w:sz w:val="20"/>
              </w:rPr>
              <w:t>2</w:t>
            </w:r>
          </w:p>
        </w:tc>
        <w:tc>
          <w:tcPr>
            <w:tcW w:w="1060" w:type="dxa"/>
            <w:tcBorders>
              <w:top w:val="nil"/>
              <w:left w:val="nil"/>
              <w:bottom w:val="single" w:sz="4" w:space="0" w:color="auto"/>
              <w:right w:val="single" w:sz="8" w:space="0" w:color="auto"/>
            </w:tcBorders>
            <w:shd w:val="clear" w:color="auto" w:fill="auto"/>
            <w:noWrap/>
            <w:vAlign w:val="bottom"/>
          </w:tcPr>
          <w:p w14:paraId="015E9995" w14:textId="77777777" w:rsidR="00384D34" w:rsidRPr="00373E26" w:rsidRDefault="00384D34" w:rsidP="002B2580">
            <w:pPr>
              <w:jc w:val="right"/>
              <w:rPr>
                <w:rFonts w:ascii="Arial" w:hAnsi="Arial" w:cs="Arial"/>
                <w:sz w:val="20"/>
              </w:rPr>
            </w:pPr>
          </w:p>
        </w:tc>
      </w:tr>
      <w:tr w:rsidR="00384D34" w:rsidRPr="00373E26" w14:paraId="0F7D4CF3" w14:textId="77777777" w:rsidTr="002B2580">
        <w:trPr>
          <w:trHeight w:val="270"/>
          <w:jc w:val="center"/>
        </w:trPr>
        <w:tc>
          <w:tcPr>
            <w:tcW w:w="1000" w:type="dxa"/>
            <w:tcBorders>
              <w:top w:val="nil"/>
              <w:left w:val="nil"/>
              <w:bottom w:val="nil"/>
              <w:right w:val="nil"/>
            </w:tcBorders>
            <w:shd w:val="clear" w:color="auto" w:fill="auto"/>
            <w:noWrap/>
            <w:vAlign w:val="bottom"/>
            <w:hideMark/>
          </w:tcPr>
          <w:p w14:paraId="38F51112" w14:textId="77777777" w:rsidR="00384D34" w:rsidRPr="00373E26" w:rsidRDefault="00384D34" w:rsidP="002B2580">
            <w:pPr>
              <w:jc w:val="right"/>
              <w:rPr>
                <w:rFonts w:ascii="Arial" w:hAnsi="Arial" w:cs="Arial"/>
                <w:sz w:val="20"/>
              </w:rPr>
            </w:pPr>
          </w:p>
        </w:tc>
        <w:tc>
          <w:tcPr>
            <w:tcW w:w="741" w:type="dxa"/>
            <w:tcBorders>
              <w:top w:val="nil"/>
              <w:left w:val="nil"/>
              <w:bottom w:val="nil"/>
              <w:right w:val="nil"/>
            </w:tcBorders>
            <w:shd w:val="clear" w:color="auto" w:fill="auto"/>
            <w:noWrap/>
            <w:vAlign w:val="bottom"/>
            <w:hideMark/>
          </w:tcPr>
          <w:p w14:paraId="2C9CBE4A" w14:textId="77777777" w:rsidR="00384D34" w:rsidRPr="00373E26" w:rsidRDefault="00384D34" w:rsidP="002B2580">
            <w:pPr>
              <w:rPr>
                <w:sz w:val="20"/>
              </w:rPr>
            </w:pPr>
          </w:p>
        </w:tc>
        <w:tc>
          <w:tcPr>
            <w:tcW w:w="2072" w:type="dxa"/>
            <w:tcBorders>
              <w:top w:val="nil"/>
              <w:left w:val="nil"/>
              <w:bottom w:val="nil"/>
              <w:right w:val="nil"/>
            </w:tcBorders>
            <w:shd w:val="clear" w:color="auto" w:fill="auto"/>
            <w:noWrap/>
            <w:vAlign w:val="bottom"/>
            <w:hideMark/>
          </w:tcPr>
          <w:p w14:paraId="143CD77B" w14:textId="77777777" w:rsidR="00384D34" w:rsidRPr="00373E26" w:rsidRDefault="00384D34" w:rsidP="002B2580">
            <w:pPr>
              <w:rPr>
                <w:sz w:val="20"/>
              </w:rPr>
            </w:pPr>
          </w:p>
        </w:tc>
        <w:tc>
          <w:tcPr>
            <w:tcW w:w="2587" w:type="dxa"/>
            <w:tcBorders>
              <w:top w:val="nil"/>
              <w:left w:val="nil"/>
              <w:bottom w:val="nil"/>
              <w:right w:val="nil"/>
            </w:tcBorders>
            <w:shd w:val="clear" w:color="auto" w:fill="auto"/>
            <w:noWrap/>
            <w:vAlign w:val="bottom"/>
            <w:hideMark/>
          </w:tcPr>
          <w:p w14:paraId="7D233ECE" w14:textId="77777777" w:rsidR="00384D34" w:rsidRPr="00373E26" w:rsidRDefault="00384D34" w:rsidP="002B2580">
            <w:pPr>
              <w:rPr>
                <w:sz w:val="20"/>
              </w:rPr>
            </w:pPr>
          </w:p>
        </w:tc>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4C2D5CB9" w14:textId="77777777" w:rsidR="00384D34" w:rsidRPr="00373E26" w:rsidRDefault="00384D34" w:rsidP="002B2580">
            <w:pPr>
              <w:jc w:val="right"/>
              <w:rPr>
                <w:rFonts w:ascii="Arial" w:hAnsi="Arial" w:cs="Arial"/>
                <w:b/>
                <w:bCs/>
                <w:sz w:val="20"/>
              </w:rPr>
            </w:pPr>
            <w:r w:rsidRPr="00373E26">
              <w:rPr>
                <w:rFonts w:ascii="Arial" w:hAnsi="Arial" w:cs="Arial"/>
                <w:b/>
                <w:bCs/>
                <w:sz w:val="20"/>
              </w:rPr>
              <w:t>309</w:t>
            </w:r>
          </w:p>
        </w:tc>
        <w:tc>
          <w:tcPr>
            <w:tcW w:w="680" w:type="dxa"/>
            <w:tcBorders>
              <w:top w:val="nil"/>
              <w:left w:val="nil"/>
              <w:bottom w:val="single" w:sz="4" w:space="0" w:color="auto"/>
              <w:right w:val="single" w:sz="4" w:space="0" w:color="auto"/>
            </w:tcBorders>
            <w:shd w:val="clear" w:color="auto" w:fill="auto"/>
            <w:noWrap/>
            <w:vAlign w:val="bottom"/>
            <w:hideMark/>
          </w:tcPr>
          <w:p w14:paraId="034AF0AA" w14:textId="77777777" w:rsidR="00384D34" w:rsidRPr="00373E26" w:rsidRDefault="00384D34" w:rsidP="002B2580">
            <w:pPr>
              <w:jc w:val="right"/>
              <w:rPr>
                <w:rFonts w:ascii="Arial" w:hAnsi="Arial" w:cs="Arial"/>
                <w:b/>
                <w:bCs/>
                <w:sz w:val="20"/>
              </w:rPr>
            </w:pPr>
            <w:r w:rsidRPr="00373E26">
              <w:rPr>
                <w:rFonts w:ascii="Arial" w:hAnsi="Arial" w:cs="Arial"/>
                <w:b/>
                <w:bCs/>
                <w:sz w:val="20"/>
              </w:rPr>
              <w:t>423</w:t>
            </w:r>
          </w:p>
        </w:tc>
        <w:tc>
          <w:tcPr>
            <w:tcW w:w="1000" w:type="dxa"/>
            <w:tcBorders>
              <w:top w:val="nil"/>
              <w:left w:val="nil"/>
              <w:bottom w:val="nil"/>
              <w:right w:val="nil"/>
            </w:tcBorders>
            <w:shd w:val="clear" w:color="auto" w:fill="auto"/>
            <w:noWrap/>
            <w:vAlign w:val="bottom"/>
            <w:hideMark/>
          </w:tcPr>
          <w:p w14:paraId="6CFF59DC" w14:textId="77777777" w:rsidR="00384D34" w:rsidRPr="00373E26" w:rsidRDefault="00384D34" w:rsidP="002B2580">
            <w:pPr>
              <w:jc w:val="right"/>
              <w:rPr>
                <w:rFonts w:ascii="Arial" w:hAnsi="Arial" w:cs="Arial"/>
                <w:b/>
                <w:bCs/>
                <w:sz w:val="20"/>
              </w:rPr>
            </w:pPr>
          </w:p>
        </w:tc>
        <w:tc>
          <w:tcPr>
            <w:tcW w:w="1120" w:type="dxa"/>
            <w:tcBorders>
              <w:top w:val="nil"/>
              <w:left w:val="nil"/>
              <w:bottom w:val="nil"/>
              <w:right w:val="nil"/>
            </w:tcBorders>
            <w:shd w:val="clear" w:color="auto" w:fill="auto"/>
            <w:noWrap/>
            <w:vAlign w:val="bottom"/>
            <w:hideMark/>
          </w:tcPr>
          <w:p w14:paraId="1B273E4B" w14:textId="77777777" w:rsidR="00384D34" w:rsidRPr="00373E26" w:rsidRDefault="00384D34" w:rsidP="002B2580">
            <w:pPr>
              <w:rPr>
                <w:rFonts w:ascii="Arial" w:hAnsi="Arial" w:cs="Arial"/>
                <w:sz w:val="20"/>
              </w:rPr>
            </w:pPr>
            <w:r w:rsidRPr="00373E26">
              <w:rPr>
                <w:rFonts w:ascii="Arial" w:hAnsi="Arial" w:cs="Arial"/>
                <w:sz w:val="20"/>
              </w:rPr>
              <w:t>Spolu:</w:t>
            </w:r>
          </w:p>
        </w:tc>
        <w:tc>
          <w:tcPr>
            <w:tcW w:w="1060" w:type="dxa"/>
            <w:tcBorders>
              <w:top w:val="single" w:sz="8" w:space="0" w:color="auto"/>
              <w:left w:val="single" w:sz="8" w:space="0" w:color="auto"/>
              <w:bottom w:val="single" w:sz="8" w:space="0" w:color="auto"/>
              <w:right w:val="single" w:sz="8" w:space="0" w:color="auto"/>
            </w:tcBorders>
            <w:shd w:val="clear" w:color="000000" w:fill="C0C0C0"/>
            <w:noWrap/>
            <w:vAlign w:val="bottom"/>
          </w:tcPr>
          <w:p w14:paraId="4B8D86E8" w14:textId="77777777" w:rsidR="00384D34" w:rsidRPr="00373E26" w:rsidRDefault="00384D34" w:rsidP="002B2580">
            <w:pPr>
              <w:jc w:val="right"/>
              <w:rPr>
                <w:rFonts w:ascii="Arial" w:hAnsi="Arial" w:cs="Arial"/>
                <w:b/>
                <w:bCs/>
                <w:sz w:val="20"/>
              </w:rPr>
            </w:pPr>
          </w:p>
        </w:tc>
      </w:tr>
    </w:tbl>
    <w:p w14:paraId="54FDB183" w14:textId="77777777" w:rsidR="00384D34" w:rsidRDefault="00384D34" w:rsidP="00384D34">
      <w:pPr>
        <w:ind w:left="284"/>
        <w:rPr>
          <w:rFonts w:ascii="Times New Roman" w:hAnsi="Times New Roman"/>
        </w:rPr>
      </w:pPr>
    </w:p>
    <w:p w14:paraId="238FC103" w14:textId="77777777" w:rsidR="00384D34" w:rsidRDefault="00384D34" w:rsidP="00384D34">
      <w:pPr>
        <w:ind w:left="284"/>
        <w:rPr>
          <w:rFonts w:ascii="Times New Roman" w:hAnsi="Times New Roman"/>
        </w:rPr>
      </w:pPr>
    </w:p>
    <w:p w14:paraId="5CEC626F" w14:textId="77777777" w:rsidR="00384D34" w:rsidRDefault="00384D34" w:rsidP="00384D34">
      <w:pPr>
        <w:ind w:left="284"/>
        <w:rPr>
          <w:rFonts w:ascii="Times New Roman" w:hAnsi="Times New Roman"/>
        </w:rPr>
      </w:pPr>
    </w:p>
    <w:p w14:paraId="73892E10" w14:textId="77777777" w:rsidR="00384D34" w:rsidRDefault="00384D34" w:rsidP="00384D34">
      <w:pPr>
        <w:ind w:left="284"/>
        <w:rPr>
          <w:rFonts w:ascii="Times New Roman" w:hAnsi="Times New Roman"/>
        </w:rPr>
      </w:pPr>
    </w:p>
    <w:p w14:paraId="70B911AC" w14:textId="77777777" w:rsidR="00384D34" w:rsidRDefault="00384D34" w:rsidP="00384D34">
      <w:pPr>
        <w:ind w:left="284"/>
        <w:rPr>
          <w:rFonts w:ascii="Times New Roman" w:hAnsi="Times New Roman"/>
        </w:rPr>
      </w:pPr>
    </w:p>
    <w:p w14:paraId="06E7E90D" w14:textId="77777777" w:rsidR="00384D34" w:rsidRDefault="00384D34" w:rsidP="00384D34">
      <w:pPr>
        <w:ind w:left="284"/>
        <w:rPr>
          <w:rFonts w:ascii="Times New Roman" w:hAnsi="Times New Roman"/>
        </w:rPr>
      </w:pPr>
    </w:p>
    <w:p w14:paraId="09E44B0D" w14:textId="77777777" w:rsidR="00384D34" w:rsidRDefault="00384D34" w:rsidP="00384D34">
      <w:pPr>
        <w:ind w:left="284"/>
        <w:rPr>
          <w:rFonts w:ascii="Times New Roman" w:hAnsi="Times New Roman"/>
        </w:rPr>
      </w:pPr>
    </w:p>
    <w:p w14:paraId="161FF576" w14:textId="77777777" w:rsidR="00384D34" w:rsidRDefault="00384D34" w:rsidP="00384D34">
      <w:pPr>
        <w:ind w:left="284"/>
        <w:rPr>
          <w:rFonts w:ascii="Times New Roman" w:hAnsi="Times New Roman"/>
        </w:rPr>
      </w:pPr>
    </w:p>
    <w:p w14:paraId="63186B22" w14:textId="77777777" w:rsidR="00384D34" w:rsidRDefault="00384D34" w:rsidP="00384D34">
      <w:pPr>
        <w:ind w:left="284"/>
        <w:rPr>
          <w:rFonts w:ascii="Times New Roman" w:hAnsi="Times New Roman"/>
        </w:rPr>
      </w:pPr>
    </w:p>
    <w:p w14:paraId="3AD2EB31" w14:textId="77777777" w:rsidR="00384D34" w:rsidRDefault="00384D34" w:rsidP="00384D34">
      <w:pPr>
        <w:rPr>
          <w:rFonts w:ascii="Times New Roman" w:hAnsi="Times New Roman"/>
        </w:rPr>
        <w:sectPr w:rsidR="00384D34" w:rsidSect="00C11E4E">
          <w:pgSz w:w="16838" w:h="11906" w:orient="landscape"/>
          <w:pgMar w:top="1417" w:right="568" w:bottom="1417" w:left="993" w:header="708" w:footer="708" w:gutter="0"/>
          <w:cols w:space="708"/>
          <w:docGrid w:linePitch="360"/>
        </w:sectPr>
      </w:pPr>
    </w:p>
    <w:p w14:paraId="2F3026C4" w14:textId="77777777" w:rsidR="00AE0AAE" w:rsidRDefault="00AE0AAE" w:rsidP="00AE0AAE">
      <w:pPr>
        <w:keepNext/>
        <w:keepLines/>
        <w:ind w:left="20"/>
        <w:jc w:val="center"/>
        <w:rPr>
          <w:rFonts w:ascii="Arial" w:hAnsi="Arial" w:cs="Arial"/>
          <w:b/>
          <w:sz w:val="28"/>
          <w:szCs w:val="28"/>
        </w:rPr>
      </w:pPr>
    </w:p>
    <w:p w14:paraId="654BF01D"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 xml:space="preserve">Príloha č. </w:t>
      </w:r>
      <w:r>
        <w:rPr>
          <w:rFonts w:ascii="Arial" w:hAnsi="Arial" w:cs="Arial"/>
          <w:b/>
          <w:sz w:val="28"/>
          <w:szCs w:val="28"/>
        </w:rPr>
        <w:t>4</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D476A3E" w14:textId="77777777" w:rsidR="00AE0AAE" w:rsidRDefault="00AE0AAE" w:rsidP="00AE0AAE">
      <w:pPr>
        <w:keepNext/>
        <w:keepLines/>
        <w:ind w:left="20"/>
        <w:jc w:val="center"/>
        <w:rPr>
          <w:rFonts w:ascii="Arial" w:hAnsi="Arial" w:cs="Arial"/>
          <w:b/>
          <w:sz w:val="32"/>
          <w:szCs w:val="32"/>
        </w:rPr>
      </w:pPr>
    </w:p>
    <w:p w14:paraId="27C3A0F8" w14:textId="77777777" w:rsidR="00AE0AAE" w:rsidRDefault="00AE0AAE" w:rsidP="00AE0AAE">
      <w:pPr>
        <w:pBdr>
          <w:bottom w:val="single" w:sz="12" w:space="1" w:color="auto"/>
        </w:pBdr>
        <w:jc w:val="center"/>
        <w:rPr>
          <w:rFonts w:ascii="Arial" w:hAnsi="Arial" w:cs="Arial"/>
          <w:b/>
          <w:sz w:val="32"/>
          <w:szCs w:val="32"/>
        </w:rPr>
      </w:pPr>
      <w:r>
        <w:rPr>
          <w:rFonts w:ascii="Arial" w:hAnsi="Arial" w:cs="Arial"/>
          <w:b/>
          <w:sz w:val="32"/>
          <w:szCs w:val="32"/>
        </w:rPr>
        <w:t>Platobné podmienky</w:t>
      </w:r>
    </w:p>
    <w:p w14:paraId="042894D2" w14:textId="77777777" w:rsidR="00AE0AAE" w:rsidRPr="009D0E5D" w:rsidRDefault="00AE0AAE" w:rsidP="00AE0AAE">
      <w:pPr>
        <w:rPr>
          <w:rFonts w:ascii="Times New Roman" w:hAnsi="Times New Roman"/>
          <w:color w:val="262626"/>
          <w:shd w:val="clear" w:color="auto" w:fill="FFFFFF"/>
        </w:rPr>
      </w:pPr>
    </w:p>
    <w:p w14:paraId="01E75C67" w14:textId="77777777"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 xml:space="preserve">Zálohové platby ani platba vopred sa neumožňujú. </w:t>
      </w:r>
    </w:p>
    <w:p w14:paraId="23D07E90" w14:textId="47F94F4A"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 xml:space="preserve">Platba za dodanú službu sa uskutoční prevodným príkazom na účet dodávateľa. Bezhotovostný platobný styk sa uskutočňuje prostredníctvom finančného ústavu objednávateľa na základe mesačnej faktúry, ktorej splatnosť je dohodnutá do 30 dní odo dňa doručenia faktúry objednávateľovi. </w:t>
      </w:r>
    </w:p>
    <w:p w14:paraId="10941510" w14:textId="61D32FDF"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Súčasťou faktúry bude objednávateľom a dodávateľom podpísaný súpis zmluvne dohodnutých a dodaných služieb v zmysle tejto Zmluvy v období dodania služieb, za ktoré vystavil faktúru (ďalej len „Súpis vykonaných prác“). Zodpovedný zamestnanec objednávateľa potvrdí svojim podpisom riadne plnenie dodávateľa v dohodnutom rozsahu a kvalite. Dodávateľ je oprávnený fakturovať len tú službu, ktorú dodal a ktorá je predmetom tejto Zmluvy.</w:t>
      </w:r>
    </w:p>
    <w:p w14:paraId="4C059956" w14:textId="77777777" w:rsidR="00A10997" w:rsidRPr="00A10997" w:rsidRDefault="00A10997" w:rsidP="00B74576">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Dodávateľ je povinný spolu s každou faktúrou predložiť výpis čerpania vody, ktorú použil na účely polievania ciest a zavlažovania každým vozidlom v období dodania služieb, za ktoré vystavil faktúru (ďalej aj „výpis vody“). Dodávateľom predložený výpis vody podľa prvej vety tohto odseku Zmluvy musí obsahovať:</w:t>
      </w:r>
    </w:p>
    <w:p w14:paraId="0DD8675D"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označenie vozidla,</w:t>
      </w:r>
    </w:p>
    <w:p w14:paraId="42021C93"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miesto čerpania vody vozidlom,</w:t>
      </w:r>
    </w:p>
    <w:p w14:paraId="660EF94F"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 xml:space="preserve">počet litrov načerpanej vody vozidlom. </w:t>
      </w:r>
    </w:p>
    <w:p w14:paraId="53BD783F" w14:textId="77777777" w:rsidR="00A10997" w:rsidRPr="00A10997" w:rsidRDefault="00A10997" w:rsidP="00D27911">
      <w:pPr>
        <w:numPr>
          <w:ilvl w:val="1"/>
          <w:numId w:val="6"/>
        </w:numPr>
        <w:tabs>
          <w:tab w:val="clear" w:pos="4305"/>
        </w:tabs>
        <w:suppressAutoHyphens/>
        <w:ind w:left="284" w:hanging="284"/>
        <w:jc w:val="both"/>
        <w:rPr>
          <w:rFonts w:ascii="Times New Roman" w:hAnsi="Times New Roman"/>
        </w:rPr>
      </w:pPr>
      <w:r w:rsidRPr="00A10997">
        <w:rPr>
          <w:rFonts w:ascii="Times New Roman" w:hAnsi="Times New Roman"/>
        </w:rPr>
        <w:t>Faktúra musí obsahovať:</w:t>
      </w:r>
    </w:p>
    <w:p w14:paraId="26BAF071"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Poradové číslo faktúry,</w:t>
      </w:r>
    </w:p>
    <w:p w14:paraId="6CA6D393"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Registráciu dodávateľa v obchodnom registri alebo v živnostenskom registri,</w:t>
      </w:r>
    </w:p>
    <w:p w14:paraId="570F94E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Peňažný ústav a číslo účtu dodávateľa a objednávateľa,</w:t>
      </w:r>
    </w:p>
    <w:p w14:paraId="0BD04E58"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Obchodné meno a sídlo dodávateľa a objednávateľa,</w:t>
      </w:r>
    </w:p>
    <w:p w14:paraId="515A3313"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IČO  a DIČ dodávateľa a objednávateľa,</w:t>
      </w:r>
    </w:p>
    <w:p w14:paraId="0C664715"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vystavenia faktúry,</w:t>
      </w:r>
    </w:p>
    <w:p w14:paraId="4AC1A8AD"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zdaniteľného plnenia,</w:t>
      </w:r>
    </w:p>
    <w:p w14:paraId="0270C998"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splatnosti faktúry,</w:t>
      </w:r>
    </w:p>
    <w:p w14:paraId="3BF2906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Konštantný symbol,</w:t>
      </w:r>
    </w:p>
    <w:p w14:paraId="639AA47F"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Číslo objednávky v prípade jej vystavenia,</w:t>
      </w:r>
    </w:p>
    <w:p w14:paraId="3EA58E41"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Cenu za dodané služby,</w:t>
      </w:r>
    </w:p>
    <w:p w14:paraId="704F1F9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Podpis oprávnenej osoby dodávateľa a pečiatku,</w:t>
      </w:r>
    </w:p>
    <w:p w14:paraId="267BC4BD"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Súpis vykonaných prác v zmysle ods. 3 tohto článku Zmluvy,</w:t>
      </w:r>
    </w:p>
    <w:p w14:paraId="677F3798" w14:textId="7DE063D6" w:rsidR="00A10997" w:rsidRPr="00A10997" w:rsidRDefault="00A10997" w:rsidP="00B74576">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 xml:space="preserve">Výpis vody v zmysle ods. 4 tohto článku Zmluvy, v prípade vystavenia faktúry za obdobie vykonávania </w:t>
      </w:r>
      <w:r w:rsidR="00661A96">
        <w:rPr>
          <w:rFonts w:ascii="Times New Roman" w:hAnsi="Times New Roman"/>
        </w:rPr>
        <w:t>služby</w:t>
      </w:r>
      <w:r w:rsidRPr="00A10997">
        <w:rPr>
          <w:rFonts w:ascii="Times New Roman" w:hAnsi="Times New Roman"/>
        </w:rPr>
        <w:t>,</w:t>
      </w:r>
    </w:p>
    <w:p w14:paraId="18CCDD08" w14:textId="77777777" w:rsidR="00A10997" w:rsidRPr="00A10997" w:rsidRDefault="00A10997" w:rsidP="00D27911">
      <w:pPr>
        <w:widowControl/>
        <w:numPr>
          <w:ilvl w:val="1"/>
          <w:numId w:val="6"/>
        </w:numPr>
        <w:tabs>
          <w:tab w:val="left" w:pos="360"/>
        </w:tabs>
        <w:overflowPunct w:val="0"/>
        <w:autoSpaceDE w:val="0"/>
        <w:autoSpaceDN w:val="0"/>
        <w:adjustRightInd w:val="0"/>
        <w:ind w:left="357" w:hanging="357"/>
        <w:jc w:val="both"/>
        <w:rPr>
          <w:rFonts w:ascii="Times New Roman" w:hAnsi="Times New Roman"/>
        </w:rPr>
      </w:pPr>
      <w:r w:rsidRPr="00A10997">
        <w:rPr>
          <w:rFonts w:ascii="Times New Roman" w:hAnsi="Times New Roman"/>
        </w:rPr>
        <w:t>V prípade, že  faktúra bude obsahovať nesprávne alebo neúplné údaje, objednávateľ je oprávnený ju vrátiť a dodávateľ je povinný faktúru podľa charakteru nedostatku opraviť, doplniť  alebo vystaviť novú. V takomto prípade sa preruší lehota splatnosti a nová lehota splatnosti pre objednávateľa začne plynúť prevzatím  nového, resp. upraveného daňového dokladu.</w:t>
      </w:r>
    </w:p>
    <w:p w14:paraId="75DBA654" w14:textId="23812C53" w:rsidR="00DD4033" w:rsidRPr="005C5C19" w:rsidRDefault="00A10997" w:rsidP="005C5C19">
      <w:pPr>
        <w:widowControl/>
        <w:numPr>
          <w:ilvl w:val="1"/>
          <w:numId w:val="6"/>
        </w:numPr>
        <w:tabs>
          <w:tab w:val="left" w:pos="360"/>
        </w:tabs>
        <w:overflowPunct w:val="0"/>
        <w:autoSpaceDE w:val="0"/>
        <w:autoSpaceDN w:val="0"/>
        <w:adjustRightInd w:val="0"/>
        <w:ind w:left="357" w:hanging="357"/>
        <w:jc w:val="both"/>
        <w:rPr>
          <w:rFonts w:ascii="Times New Roman" w:hAnsi="Times New Roman"/>
        </w:rPr>
      </w:pPr>
      <w:r w:rsidRPr="00A10997">
        <w:rPr>
          <w:rFonts w:ascii="Times New Roman" w:hAnsi="Times New Roman"/>
        </w:rPr>
        <w:t>Zmluvné strany sa dohodli na vzájomnom započítaní pohľadávok v súlade s § 364 Obchodného zákonníka. V prípade sankcií za porušenie povinností zmluvných strán vyplývajúcich z jednotlivých ustanovení Zmluvy budú tieto predmetom samostatnej penalizačnej faktúry, ktorá bude započítaná oproti pohľadávke mesačnej faktúry po prevzatí predmetu Zmluvy.</w:t>
      </w:r>
    </w:p>
    <w:p w14:paraId="4CD2378E" w14:textId="64CDE8DB" w:rsidR="009018E5" w:rsidRDefault="009018E5">
      <w:pPr>
        <w:widowControl/>
        <w:spacing w:after="160" w:line="259" w:lineRule="auto"/>
      </w:pPr>
      <w:r>
        <w:br w:type="page"/>
      </w:r>
    </w:p>
    <w:p w14:paraId="4859E50D" w14:textId="77777777" w:rsidR="00AE0AAE" w:rsidRDefault="00AE0AAE" w:rsidP="00AE0AAE">
      <w:pPr>
        <w:keepNext/>
        <w:keepLines/>
        <w:ind w:left="20"/>
        <w:jc w:val="center"/>
        <w:rPr>
          <w:rFonts w:ascii="Arial" w:hAnsi="Arial" w:cs="Arial"/>
          <w:b/>
          <w:sz w:val="28"/>
          <w:szCs w:val="28"/>
        </w:rPr>
      </w:pPr>
    </w:p>
    <w:p w14:paraId="3BB50B33"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w:t>
      </w:r>
      <w:r>
        <w:rPr>
          <w:rFonts w:ascii="Arial" w:hAnsi="Arial" w:cs="Arial"/>
          <w:b/>
          <w:sz w:val="28"/>
          <w:szCs w:val="28"/>
        </w:rPr>
        <w:t>. 5</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B7B7773" w14:textId="77777777" w:rsidR="00AE0AAE" w:rsidRDefault="00AE0AAE" w:rsidP="00AE0AAE">
      <w:pPr>
        <w:keepNext/>
        <w:keepLines/>
        <w:ind w:left="20"/>
        <w:jc w:val="center"/>
        <w:rPr>
          <w:rFonts w:ascii="Arial" w:hAnsi="Arial" w:cs="Arial"/>
          <w:b/>
          <w:sz w:val="32"/>
          <w:szCs w:val="32"/>
        </w:rPr>
      </w:pPr>
    </w:p>
    <w:p w14:paraId="3AA23B0A" w14:textId="77777777" w:rsidR="00AE0AAE" w:rsidRDefault="00AE0AAE" w:rsidP="00AE0AAE">
      <w:pPr>
        <w:pBdr>
          <w:bottom w:val="single" w:sz="12" w:space="1" w:color="auto"/>
        </w:pBdr>
        <w:jc w:val="center"/>
        <w:rPr>
          <w:rFonts w:ascii="Arial" w:hAnsi="Arial" w:cs="Arial"/>
          <w:b/>
          <w:sz w:val="32"/>
          <w:szCs w:val="32"/>
        </w:rPr>
      </w:pPr>
      <w:r w:rsidRPr="005D6426">
        <w:rPr>
          <w:rFonts w:ascii="Arial" w:hAnsi="Arial" w:cs="Arial"/>
          <w:b/>
          <w:sz w:val="32"/>
          <w:szCs w:val="32"/>
        </w:rPr>
        <w:t>Osobitné práva a povinnosti zmluvných strán</w:t>
      </w:r>
    </w:p>
    <w:p w14:paraId="6EB4045D" w14:textId="77777777" w:rsidR="00AE0AAE" w:rsidRDefault="00AE0AAE" w:rsidP="00AE0AAE"/>
    <w:p w14:paraId="67AEECA8" w14:textId="2463032D" w:rsidR="00C0405D" w:rsidRPr="00C0405D" w:rsidRDefault="00C0405D" w:rsidP="0088685B">
      <w:pPr>
        <w:widowControl/>
        <w:numPr>
          <w:ilvl w:val="0"/>
          <w:numId w:val="48"/>
        </w:numPr>
        <w:overflowPunct w:val="0"/>
        <w:autoSpaceDE w:val="0"/>
        <w:autoSpaceDN w:val="0"/>
        <w:adjustRightInd w:val="0"/>
        <w:jc w:val="both"/>
        <w:rPr>
          <w:rFonts w:ascii="Times New Roman" w:hAnsi="Times New Roman"/>
        </w:rPr>
      </w:pPr>
      <w:r w:rsidRPr="00C0405D">
        <w:rPr>
          <w:rFonts w:ascii="Times New Roman" w:hAnsi="Times New Roman"/>
        </w:rPr>
        <w:t>Dodávateľ sa zaväzuje  dodávať služby s odbornou starostlivosťou, v požadovanej kvalite,  v dohodnutom čase a v súlade  s</w:t>
      </w:r>
      <w:r w:rsidR="00BE2C1A">
        <w:rPr>
          <w:rFonts w:ascii="Times New Roman" w:hAnsi="Times New Roman"/>
        </w:rPr>
        <w:t> právnymi predpismi</w:t>
      </w:r>
      <w:r w:rsidR="00BE2C1A" w:rsidRPr="00C0405D">
        <w:rPr>
          <w:rFonts w:ascii="Times New Roman" w:hAnsi="Times New Roman"/>
        </w:rPr>
        <w:t xml:space="preserve"> </w:t>
      </w:r>
      <w:r w:rsidRPr="00C0405D">
        <w:rPr>
          <w:rFonts w:ascii="Times New Roman" w:hAnsi="Times New Roman"/>
        </w:rPr>
        <w:t xml:space="preserve">platnými v Slovenskej republike. </w:t>
      </w:r>
    </w:p>
    <w:p w14:paraId="3CB9DB4C" w14:textId="378BBCC6"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w:t>
      </w:r>
      <w:r w:rsidR="00A10030">
        <w:rPr>
          <w:rFonts w:ascii="Times New Roman" w:hAnsi="Times New Roman"/>
        </w:rPr>
        <w:t xml:space="preserve"> v súlade s bodom 6.2. Zmluvy </w:t>
      </w:r>
      <w:r w:rsidRPr="00C0405D">
        <w:rPr>
          <w:rFonts w:ascii="Times New Roman" w:hAnsi="Times New Roman"/>
        </w:rPr>
        <w:t xml:space="preserve"> zabezpečí všetky  mechanizmy, zariadenia a materiál  potrebný  na plnenie  Zmluvy. Súčasne sa  zaväzuje používať iba výrobky,  ktoré sú bezchybné a  vylučujú poškodenie komunikácií a cestnej zelene.</w:t>
      </w:r>
    </w:p>
    <w:p w14:paraId="411ECC86" w14:textId="3E590AF1"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w:t>
      </w:r>
      <w:r w:rsidR="00A10030">
        <w:rPr>
          <w:rFonts w:ascii="Times New Roman" w:hAnsi="Times New Roman"/>
        </w:rPr>
        <w:t xml:space="preserve"> v súlade s bodom 6.3. Zmluvy </w:t>
      </w:r>
      <w:r w:rsidR="00A10030" w:rsidRPr="00C0405D">
        <w:rPr>
          <w:rFonts w:ascii="Times New Roman" w:hAnsi="Times New Roman"/>
        </w:rPr>
        <w:t xml:space="preserve"> </w:t>
      </w:r>
      <w:r w:rsidRPr="00C0405D">
        <w:rPr>
          <w:rFonts w:ascii="Times New Roman" w:hAnsi="Times New Roman"/>
        </w:rPr>
        <w:t xml:space="preserve">je povinný dodržiavať  všeobecne záväzné protipožiarne a  bezpečnostné predpisy. </w:t>
      </w:r>
    </w:p>
    <w:p w14:paraId="55990952" w14:textId="7B9F97DF"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A10030">
        <w:rPr>
          <w:rFonts w:ascii="Times New Roman" w:hAnsi="Times New Roman"/>
        </w:rPr>
        <w:t xml:space="preserve">v súlade s bodom 6.4. Zmluvy </w:t>
      </w:r>
      <w:r w:rsidR="00A10030" w:rsidRPr="00C0405D">
        <w:rPr>
          <w:rFonts w:ascii="Times New Roman" w:hAnsi="Times New Roman"/>
        </w:rPr>
        <w:t xml:space="preserve"> </w:t>
      </w:r>
      <w:r w:rsidRPr="00C0405D">
        <w:rPr>
          <w:rFonts w:ascii="Times New Roman" w:hAnsi="Times New Roman"/>
        </w:rPr>
        <w:t>je povinný bezodkladne hlásiť dispečingu zistené nedostatky, poškodenia  komunikácií a ich súčastí</w:t>
      </w:r>
      <w:r w:rsidR="00A10030">
        <w:rPr>
          <w:rFonts w:ascii="Times New Roman" w:hAnsi="Times New Roman"/>
        </w:rPr>
        <w:t xml:space="preserve"> </w:t>
      </w:r>
      <w:r w:rsidRPr="00C0405D">
        <w:rPr>
          <w:rFonts w:ascii="Times New Roman" w:hAnsi="Times New Roman"/>
        </w:rPr>
        <w:t xml:space="preserve">a poškodenia cestnej zelene. </w:t>
      </w:r>
    </w:p>
    <w:p w14:paraId="3696D23F" w14:textId="4366B995"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Služby ktoré boli v priebehu dňa dodané, dodávateľ </w:t>
      </w:r>
      <w:r w:rsidR="00CA4B73">
        <w:rPr>
          <w:rFonts w:ascii="Times New Roman" w:hAnsi="Times New Roman"/>
        </w:rPr>
        <w:t xml:space="preserve">v súlade s bodom 6.8. Zmluvy </w:t>
      </w:r>
      <w:r w:rsidR="00CA4B73" w:rsidRPr="00C0405D">
        <w:rPr>
          <w:rFonts w:ascii="Times New Roman" w:hAnsi="Times New Roman"/>
        </w:rPr>
        <w:t xml:space="preserve"> </w:t>
      </w:r>
      <w:r w:rsidRPr="00C0405D">
        <w:rPr>
          <w:rFonts w:ascii="Times New Roman" w:hAnsi="Times New Roman"/>
        </w:rPr>
        <w:t xml:space="preserve">preukazuje objednávateľovi denným hlásením do 9. hodiny nasledujúceho dňa. Hlásenie musí obsahovať najmä zoznam dodaných služieb, prostriedkov, ktoré boli použité, vrátane lokalít a času ich použitia a výkazu výmer. Dispečingom odsúhlasené denné hlásenie je podkladom pre „Súpis vykonaných prác“, ktorý po potvrdení oboma zmluvnými stranami slúži ako podklad pre vystavenie faktúry. </w:t>
      </w:r>
    </w:p>
    <w:p w14:paraId="530C9985" w14:textId="611F6B62"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 má</w:t>
      </w:r>
      <w:r w:rsidR="00CA4B73">
        <w:rPr>
          <w:rFonts w:ascii="Times New Roman" w:hAnsi="Times New Roman"/>
        </w:rPr>
        <w:t>, v zmysle Prílohy č. 1 Zmluvy,</w:t>
      </w:r>
      <w:r w:rsidRPr="00C0405D">
        <w:rPr>
          <w:rFonts w:ascii="Times New Roman" w:hAnsi="Times New Roman"/>
        </w:rPr>
        <w:t xml:space="preserve"> povinnosť zasielať denným hlásením do 9. hodiny dňa informatívny rozpis prác, lokalít a denných časov na najbližších 24 hodín. Informatívny rozpis prác je v zmysle orientačnej a nezáväznej informácie, ktorá sa má však čo najviac približovať plánovanej realite.</w:t>
      </w:r>
    </w:p>
    <w:p w14:paraId="256A6CF8" w14:textId="16AB2976"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má </w:t>
      </w:r>
      <w:r w:rsidR="00CA4B73">
        <w:rPr>
          <w:rFonts w:ascii="Times New Roman" w:hAnsi="Times New Roman"/>
        </w:rPr>
        <w:t xml:space="preserve">v súlade s bodom 6.9. Zmluvy </w:t>
      </w:r>
      <w:r w:rsidR="00CA4B73" w:rsidRPr="00C0405D">
        <w:rPr>
          <w:rFonts w:ascii="Times New Roman" w:hAnsi="Times New Roman"/>
        </w:rPr>
        <w:t xml:space="preserve"> </w:t>
      </w:r>
      <w:r w:rsidRPr="00C0405D">
        <w:rPr>
          <w:rFonts w:ascii="Times New Roman" w:hAnsi="Times New Roman"/>
        </w:rPr>
        <w:t>povinnosť kedykoľvek umožniť a zabezpečiť kontrolu výkonov priamo v teréne  objednávateľovi, respektíve povereným zamestnancom objednávateľa</w:t>
      </w:r>
      <w:r w:rsidR="00CA4B73">
        <w:rPr>
          <w:rFonts w:ascii="Times New Roman" w:hAnsi="Times New Roman"/>
        </w:rPr>
        <w:t>.</w:t>
      </w:r>
    </w:p>
    <w:p w14:paraId="084C2CB9" w14:textId="12B8A22D" w:rsidR="00587149"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 musí zabezpečiť nakladanie s odpadmi v súlade s hierarchiou odpadového hospodárstva - § 6 zákona o odpadoch, pričom musí splniť zmluvne dohodnuté ukazovatele množstva recyklovaného a zhodnoteného odpadu (spaľovňa, kompostáreň), resp. nesmie prekročiť zmluvne dohodnuté ukazovatele množstva zneškodneného odpadu skládkovaním</w:t>
      </w:r>
      <w:r w:rsidR="00CA4B73">
        <w:rPr>
          <w:rFonts w:ascii="Times New Roman" w:hAnsi="Times New Roman"/>
        </w:rPr>
        <w:t xml:space="preserve"> uvedené v bode 6.6 Zmluvy</w:t>
      </w:r>
      <w:r w:rsidRPr="00C0405D">
        <w:rPr>
          <w:rFonts w:ascii="Times New Roman" w:hAnsi="Times New Roman"/>
        </w:rPr>
        <w:t>.</w:t>
      </w:r>
    </w:p>
    <w:p w14:paraId="6AE73A5D" w14:textId="1917E5C5" w:rsidR="00587149" w:rsidRPr="00A7373A" w:rsidRDefault="008B7B01" w:rsidP="0088685B">
      <w:pPr>
        <w:widowControl/>
        <w:numPr>
          <w:ilvl w:val="0"/>
          <w:numId w:val="48"/>
        </w:numPr>
        <w:overflowPunct w:val="0"/>
        <w:autoSpaceDE w:val="0"/>
        <w:autoSpaceDN w:val="0"/>
        <w:adjustRightInd w:val="0"/>
        <w:ind w:left="360"/>
        <w:jc w:val="both"/>
        <w:rPr>
          <w:rFonts w:ascii="Times New Roman" w:hAnsi="Times New Roman" w:cs="Times New Roman"/>
        </w:rPr>
      </w:pPr>
      <w:r w:rsidRPr="00A7373A">
        <w:rPr>
          <w:rFonts w:ascii="Times New Roman" w:hAnsi="Times New Roman" w:cs="Times New Roman"/>
        </w:rPr>
        <w:t>Dodávateľ musí v súlade s bodom 6.24. tejto Zmluvy mať do 30 dní od účinnosti Zmluvy vo všetkých splachovacích vozidlách a cisternových vozidlách, vo všetkých zametačkách a vo vozidlách havarijnej čaty  technické prostriedky na sledovanie a zaznamenávanie ich pohybu prostredníctvom monitorovacieho systému GPS (napr. ONIsystém).</w:t>
      </w:r>
      <w:r w:rsidR="0088685B" w:rsidRPr="00A7373A">
        <w:rPr>
          <w:rFonts w:ascii="Times New Roman" w:hAnsi="Times New Roman" w:cs="Times New Roman"/>
        </w:rPr>
        <w:t xml:space="preserve">. </w:t>
      </w:r>
    </w:p>
    <w:p w14:paraId="04A3A286" w14:textId="44D67369" w:rsidR="00587149"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88685B">
        <w:rPr>
          <w:rFonts w:ascii="Times New Roman" w:hAnsi="Times New Roman"/>
        </w:rPr>
        <w:t>v súlade s bodom 6.12</w:t>
      </w:r>
      <w:r w:rsidR="00CA4B73">
        <w:rPr>
          <w:rFonts w:ascii="Times New Roman" w:hAnsi="Times New Roman"/>
        </w:rPr>
        <w:t>. Zmluv</w:t>
      </w:r>
      <w:r w:rsidR="003B7C89">
        <w:rPr>
          <w:rFonts w:ascii="Times New Roman" w:hAnsi="Times New Roman"/>
        </w:rPr>
        <w:t>y</w:t>
      </w:r>
      <w:r w:rsidR="00CA4B73" w:rsidRPr="00C0405D">
        <w:rPr>
          <w:rFonts w:ascii="Times New Roman" w:hAnsi="Times New Roman"/>
        </w:rPr>
        <w:t xml:space="preserve"> </w:t>
      </w:r>
      <w:r w:rsidRPr="00C0405D">
        <w:rPr>
          <w:rFonts w:ascii="Times New Roman" w:hAnsi="Times New Roman"/>
        </w:rPr>
        <w:t xml:space="preserve">musí mať po celú dobu platnosti Zmluvy zriadené vlastné riadiace pracovisko (tzv. dispečing), fungujúce nepretržite 24 hodín denne, prostredníctvom ktorého bude schopný monitorovať a efektívne riadiť a kontrolovať činnosť svojich pracovníkov a technických prostriedkov. Dispečing dodávateľa je povinný na požiadanie objednávateľa bezodkladne poskytnúť informácie o aktuálnej činnosti a mieste výkonu pracovníkov a technických prostriedkov. </w:t>
      </w:r>
    </w:p>
    <w:p w14:paraId="2001F266" w14:textId="1BFBFBC9" w:rsidR="00587149" w:rsidRPr="00587149" w:rsidRDefault="00587149" w:rsidP="0088685B">
      <w:pPr>
        <w:widowControl/>
        <w:numPr>
          <w:ilvl w:val="0"/>
          <w:numId w:val="48"/>
        </w:numPr>
        <w:overflowPunct w:val="0"/>
        <w:autoSpaceDE w:val="0"/>
        <w:autoSpaceDN w:val="0"/>
        <w:adjustRightInd w:val="0"/>
        <w:ind w:left="360"/>
        <w:jc w:val="both"/>
        <w:rPr>
          <w:rFonts w:ascii="Times New Roman" w:hAnsi="Times New Roman"/>
        </w:rPr>
      </w:pPr>
      <w:r w:rsidRPr="00587149">
        <w:rPr>
          <w:rFonts w:ascii="Times New Roman" w:hAnsi="Times New Roman"/>
        </w:rPr>
        <w:t xml:space="preserve">Dodávateľ musí mať nepretržite vyčlenenú jednu tzv. havarijnú čatu, ktoré bude schopná podľa pokynov stáleho dispečingu oddelenia správy komunikácií operatívne odstraňovať nahlásené resp. vlastnou kontrolnou činnosťou zistené závady v zjazdnosti a schodnosti komunikácií. Vozidlo havarijnej čaty musí byť vybavené GPS navigáciou s </w:t>
      </w:r>
      <w:r w:rsidR="003B7C89">
        <w:rPr>
          <w:rFonts w:ascii="Times New Roman" w:hAnsi="Times New Roman"/>
        </w:rPr>
        <w:t>aktuálnou</w:t>
      </w:r>
      <w:r w:rsidR="003B7C89" w:rsidRPr="00587149">
        <w:rPr>
          <w:rFonts w:ascii="Times New Roman" w:hAnsi="Times New Roman"/>
        </w:rPr>
        <w:t xml:space="preserve"> </w:t>
      </w:r>
      <w:r w:rsidRPr="00587149">
        <w:rPr>
          <w:rFonts w:ascii="Times New Roman" w:hAnsi="Times New Roman"/>
        </w:rPr>
        <w:t xml:space="preserve">mapou Bratislavy. </w:t>
      </w:r>
    </w:p>
    <w:p w14:paraId="6AACD85A" w14:textId="2CF709F7"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Objednávateľ</w:t>
      </w:r>
      <w:r w:rsidR="00CA4B73">
        <w:rPr>
          <w:rFonts w:ascii="Times New Roman" w:hAnsi="Times New Roman"/>
        </w:rPr>
        <w:t xml:space="preserve"> v súlade s bodom 6.15. Zmluvy </w:t>
      </w:r>
      <w:r w:rsidRPr="00C0405D">
        <w:rPr>
          <w:rFonts w:ascii="Times New Roman" w:hAnsi="Times New Roman"/>
        </w:rPr>
        <w:t xml:space="preserve">je oprávnený kedykoľvek vykonať </w:t>
      </w:r>
      <w:r w:rsidR="00587149">
        <w:rPr>
          <w:rFonts w:ascii="Times New Roman" w:hAnsi="Times New Roman"/>
        </w:rPr>
        <w:t>kontrolu</w:t>
      </w:r>
      <w:r w:rsidRPr="00C0405D">
        <w:rPr>
          <w:rFonts w:ascii="Times New Roman" w:hAnsi="Times New Roman"/>
        </w:rPr>
        <w:t xml:space="preserve"> technického stavu techniky, v rámci ktorého sa bude overovať, že vozidlá a mechanizmy dodávateľa spĺňajú predpísanú technick</w:t>
      </w:r>
      <w:r w:rsidR="00CA4B73">
        <w:rPr>
          <w:rFonts w:ascii="Times New Roman" w:hAnsi="Times New Roman"/>
        </w:rPr>
        <w:t>é požiadavky</w:t>
      </w:r>
      <w:r w:rsidR="00587149">
        <w:rPr>
          <w:rFonts w:ascii="Times New Roman" w:hAnsi="Times New Roman"/>
        </w:rPr>
        <w:t>.</w:t>
      </w:r>
      <w:r w:rsidRPr="00C0405D">
        <w:rPr>
          <w:rFonts w:ascii="Times New Roman" w:hAnsi="Times New Roman"/>
        </w:rPr>
        <w:t xml:space="preserve"> </w:t>
      </w:r>
    </w:p>
    <w:p w14:paraId="6FBE11C8" w14:textId="7F8CDA95" w:rsidR="00AE0AAE" w:rsidRPr="00A15BA0"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lastRenderedPageBreak/>
        <w:t xml:space="preserve">Dodávateľ </w:t>
      </w:r>
      <w:r w:rsidR="00CA4B73">
        <w:rPr>
          <w:rFonts w:ascii="Times New Roman" w:hAnsi="Times New Roman"/>
        </w:rPr>
        <w:t>v súlade s bodom 6.</w:t>
      </w:r>
      <w:r w:rsidR="00BC3601">
        <w:rPr>
          <w:rFonts w:ascii="Times New Roman" w:hAnsi="Times New Roman"/>
        </w:rPr>
        <w:t>16</w:t>
      </w:r>
      <w:r w:rsidR="00CA4B73">
        <w:rPr>
          <w:rFonts w:ascii="Times New Roman" w:hAnsi="Times New Roman"/>
        </w:rPr>
        <w:t xml:space="preserve">. Zmluvy </w:t>
      </w:r>
      <w:r w:rsidR="00CA4B73" w:rsidRPr="00C0405D">
        <w:rPr>
          <w:rFonts w:ascii="Times New Roman" w:hAnsi="Times New Roman"/>
        </w:rPr>
        <w:t xml:space="preserve"> </w:t>
      </w:r>
      <w:r w:rsidRPr="00C0405D">
        <w:rPr>
          <w:rFonts w:ascii="Times New Roman" w:hAnsi="Times New Roman"/>
        </w:rPr>
        <w:t>zabezpečí pre svojich zamestnancov jednotné oblečenie s označením firmy umiestneným na viditeľnom mieste pracovného oblečenia ako aj osobné ochranné pomôcky, potrebné na riadny výkon predmetu zmluvy</w:t>
      </w:r>
      <w:r w:rsidR="00A15BA0">
        <w:rPr>
          <w:rFonts w:ascii="Times New Roman" w:hAnsi="Times New Roman"/>
        </w:rPr>
        <w:t>.</w:t>
      </w:r>
    </w:p>
    <w:p w14:paraId="767C0086" w14:textId="77777777" w:rsidR="00BC3601" w:rsidRDefault="00A54B4A" w:rsidP="003B7C89">
      <w:pPr>
        <w:widowControl/>
        <w:numPr>
          <w:ilvl w:val="0"/>
          <w:numId w:val="48"/>
        </w:numPr>
        <w:spacing w:after="160" w:line="259" w:lineRule="auto"/>
        <w:jc w:val="both"/>
        <w:rPr>
          <w:rFonts w:ascii="Times New Roman" w:hAnsi="Times New Roman"/>
        </w:rPr>
      </w:pPr>
      <w:r>
        <w:rPr>
          <w:rFonts w:ascii="Times New Roman" w:hAnsi="Times New Roman"/>
        </w:rPr>
        <w:t xml:space="preserve">V prípade výskytu živelnej pohromy je dodávateľ povinný nastúpiť na výkon – odstránenie následkov živelnej pohromy </w:t>
      </w:r>
      <w:r w:rsidR="00682F90">
        <w:rPr>
          <w:rFonts w:ascii="Times New Roman" w:hAnsi="Times New Roman"/>
        </w:rPr>
        <w:t>najneskôr</w:t>
      </w:r>
      <w:r>
        <w:rPr>
          <w:rFonts w:ascii="Times New Roman" w:hAnsi="Times New Roman"/>
        </w:rPr>
        <w:t xml:space="preserve"> do 4 hodín od zadania dispečingu objednávateľa. </w:t>
      </w:r>
    </w:p>
    <w:p w14:paraId="5ABE274A" w14:textId="77777777" w:rsidR="00BD3720" w:rsidRDefault="00BD3720" w:rsidP="001A5D93">
      <w:pPr>
        <w:widowControl/>
        <w:spacing w:after="160" w:line="259" w:lineRule="auto"/>
        <w:ind w:left="502"/>
        <w:jc w:val="both"/>
        <w:rPr>
          <w:rFonts w:ascii="Times New Roman" w:hAnsi="Times New Roman"/>
        </w:rPr>
      </w:pPr>
    </w:p>
    <w:p w14:paraId="5AB23B8B" w14:textId="77777777" w:rsidR="00706D45" w:rsidRPr="001A5D93" w:rsidRDefault="00706D45" w:rsidP="003B7C89">
      <w:pPr>
        <w:pStyle w:val="Odsekzoznamu"/>
        <w:numPr>
          <w:ilvl w:val="0"/>
          <w:numId w:val="48"/>
        </w:numPr>
        <w:jc w:val="both"/>
        <w:rPr>
          <w:rFonts w:ascii="Times New Roman" w:hAnsi="Times New Roman"/>
          <w:color w:val="262626"/>
        </w:rPr>
      </w:pPr>
      <w:r w:rsidRPr="001A5D93">
        <w:rPr>
          <w:rFonts w:ascii="Times New Roman" w:eastAsia="Times New Roman" w:hAnsi="Times New Roman"/>
          <w:color w:val="262626"/>
        </w:rPr>
        <w:t xml:space="preserve">Objednávateľ požaduje a </w:t>
      </w:r>
      <w:r w:rsidRPr="001A5D93">
        <w:rPr>
          <w:rFonts w:ascii="Times New Roman" w:hAnsi="Times New Roman"/>
          <w:color w:val="262626"/>
        </w:rPr>
        <w:t xml:space="preserve">Dodávateľ súhlasí, že plnenie Zmluvy bude realizovať najmä nasledovným strojovým a technickým vybavením: </w:t>
      </w:r>
    </w:p>
    <w:p w14:paraId="02A323C8" w14:textId="1C460832" w:rsidR="00706D45" w:rsidRPr="006A3B43"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ZAMETACIE VOZIDLO DO 5 TON</w:t>
      </w:r>
      <w:r>
        <w:rPr>
          <w:rFonts w:ascii="Times New Roman" w:hAnsi="Times New Roman"/>
          <w:color w:val="262626"/>
        </w:rPr>
        <w:t xml:space="preserve">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Pr>
          <w:rFonts w:ascii="Times New Roman" w:hAnsi="Times New Roman"/>
          <w:color w:val="262626"/>
        </w:rPr>
        <w:t xml:space="preserve">– min. </w:t>
      </w:r>
      <w:r w:rsidRPr="00DA6550">
        <w:rPr>
          <w:rFonts w:ascii="Times New Roman" w:hAnsi="Times New Roman"/>
          <w:color w:val="262626"/>
        </w:rPr>
        <w:t>2</w:t>
      </w:r>
      <w:r>
        <w:rPr>
          <w:rFonts w:ascii="Times New Roman" w:hAnsi="Times New Roman"/>
          <w:color w:val="262626"/>
        </w:rPr>
        <w:t xml:space="preserve"> ks</w:t>
      </w:r>
    </w:p>
    <w:p w14:paraId="47A072CB" w14:textId="45B53A3C" w:rsidR="00706D45" w:rsidRPr="003E44C5"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 xml:space="preserve">ZAMETACIE VOZIDLO NAD 5 TON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Pr>
          <w:rFonts w:ascii="Times New Roman" w:hAnsi="Times New Roman"/>
          <w:color w:val="262626"/>
        </w:rPr>
        <w:t xml:space="preserve">- </w:t>
      </w:r>
      <w:r w:rsidRPr="003E44C5">
        <w:rPr>
          <w:rFonts w:ascii="Times New Roman" w:hAnsi="Times New Roman"/>
          <w:color w:val="262626"/>
        </w:rPr>
        <w:t>min. 2ks</w:t>
      </w:r>
    </w:p>
    <w:p w14:paraId="7160A5FE" w14:textId="5487E1FE" w:rsidR="00706D45" w:rsidRPr="003E44C5"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 xml:space="preserve">SPLACHOVACIE VOZIDLO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sidRPr="003E44C5">
        <w:rPr>
          <w:rFonts w:ascii="Times New Roman" w:hAnsi="Times New Roman"/>
          <w:color w:val="262626"/>
        </w:rPr>
        <w:t>– min. 2ks</w:t>
      </w:r>
    </w:p>
    <w:p w14:paraId="23CD06B9" w14:textId="1BDAA1DB" w:rsidR="00706D45" w:rsidRPr="006A3B43" w:rsidRDefault="00706D45" w:rsidP="00706D45">
      <w:pPr>
        <w:pStyle w:val="Odsekzoznamu"/>
        <w:numPr>
          <w:ilvl w:val="1"/>
          <w:numId w:val="37"/>
        </w:numPr>
        <w:jc w:val="both"/>
        <w:rPr>
          <w:rFonts w:ascii="Times New Roman" w:hAnsi="Times New Roman"/>
          <w:color w:val="262626"/>
        </w:rPr>
      </w:pPr>
      <w:r w:rsidRPr="006A3B43">
        <w:rPr>
          <w:rFonts w:ascii="Times New Roman" w:hAnsi="Times New Roman"/>
          <w:color w:val="262626"/>
        </w:rPr>
        <w:t>KOSAČKA TRÁVNATÝCH PLÔCH - ROVNÉ PLOCHY</w:t>
      </w:r>
      <w:r>
        <w:rPr>
          <w:rFonts w:ascii="Times New Roman" w:hAnsi="Times New Roman"/>
          <w:color w:val="262626"/>
        </w:rPr>
        <w:t xml:space="preserve"> – </w:t>
      </w:r>
      <w:r w:rsidR="003B7C89">
        <w:rPr>
          <w:rFonts w:ascii="Times New Roman" w:hAnsi="Times New Roman"/>
          <w:color w:val="262626"/>
        </w:rPr>
        <w:t xml:space="preserve">podľa nižšie uvedených požiadaviek </w:t>
      </w:r>
      <w:r>
        <w:rPr>
          <w:rFonts w:ascii="Times New Roman" w:hAnsi="Times New Roman"/>
          <w:color w:val="262626"/>
        </w:rPr>
        <w:t>min. 5 ks</w:t>
      </w:r>
    </w:p>
    <w:p w14:paraId="0B87AE05" w14:textId="6D4CCE5E" w:rsidR="00706D45" w:rsidRPr="006A3B43" w:rsidRDefault="00706D45" w:rsidP="00706D45">
      <w:pPr>
        <w:pStyle w:val="Odsekzoznamu"/>
        <w:numPr>
          <w:ilvl w:val="1"/>
          <w:numId w:val="37"/>
        </w:numPr>
        <w:jc w:val="both"/>
        <w:rPr>
          <w:rFonts w:ascii="Times New Roman" w:hAnsi="Times New Roman"/>
          <w:color w:val="262626"/>
        </w:rPr>
      </w:pPr>
      <w:r w:rsidRPr="006A3B43">
        <w:rPr>
          <w:rFonts w:ascii="Times New Roman" w:hAnsi="Times New Roman"/>
          <w:color w:val="262626"/>
        </w:rPr>
        <w:t>KOSAČKA TRÁVNATÝCH PLÔCH - SVAHY SO SKLONOM DO 50°</w:t>
      </w:r>
      <w:r>
        <w:rPr>
          <w:rFonts w:ascii="Times New Roman" w:hAnsi="Times New Roman"/>
          <w:color w:val="262626"/>
        </w:rPr>
        <w:t xml:space="preserve"> - </w:t>
      </w:r>
      <w:r w:rsidR="008E74BA">
        <w:rPr>
          <w:rFonts w:ascii="Times New Roman" w:hAnsi="Times New Roman"/>
          <w:color w:val="262626"/>
        </w:rPr>
        <w:t xml:space="preserve">podľa nižšie uvedených požiadaviek </w:t>
      </w:r>
      <w:r>
        <w:rPr>
          <w:rFonts w:ascii="Times New Roman" w:hAnsi="Times New Roman"/>
          <w:color w:val="262626"/>
        </w:rPr>
        <w:t>min. 2 ks</w:t>
      </w:r>
    </w:p>
    <w:p w14:paraId="6F2B9BE1" w14:textId="2FE3F284" w:rsidR="00706D45" w:rsidRDefault="00706D45" w:rsidP="00706D45">
      <w:pPr>
        <w:ind w:left="284"/>
        <w:jc w:val="both"/>
        <w:rPr>
          <w:rFonts w:ascii="Times New Roman" w:hAnsi="Times New Roman"/>
          <w:color w:val="262626"/>
        </w:rPr>
      </w:pPr>
      <w:r w:rsidRPr="003E44C5">
        <w:rPr>
          <w:rFonts w:ascii="Times New Roman" w:hAnsi="Times New Roman"/>
          <w:color w:val="262626"/>
        </w:rPr>
        <w:t xml:space="preserve">STROJ NA ČISTENIE PEŠÍCH (chodníky, námestia, atď.) KOMUNIKÁCIÍ SO SACÍM MECHANIZMOM A VLASTNÝM POHONOM </w:t>
      </w:r>
      <w:r w:rsidR="008E74BA">
        <w:rPr>
          <w:rFonts w:ascii="Times New Roman" w:hAnsi="Times New Roman"/>
          <w:color w:val="262626"/>
        </w:rPr>
        <w:t>podľa nižšie uvedených požiadaviek</w:t>
      </w:r>
      <w:r w:rsidR="008E74BA" w:rsidRPr="003E44C5">
        <w:rPr>
          <w:rFonts w:ascii="Times New Roman" w:hAnsi="Times New Roman"/>
          <w:color w:val="262626"/>
        </w:rPr>
        <w:t xml:space="preserve"> </w:t>
      </w:r>
      <w:r w:rsidRPr="003E44C5">
        <w:rPr>
          <w:rFonts w:ascii="Times New Roman" w:hAnsi="Times New Roman"/>
          <w:color w:val="262626"/>
        </w:rPr>
        <w:t>min. – 2 ks</w:t>
      </w:r>
    </w:p>
    <w:p w14:paraId="7707EB10" w14:textId="77777777" w:rsidR="00706D45" w:rsidRDefault="00706D45" w:rsidP="00706D45">
      <w:pPr>
        <w:ind w:left="284"/>
        <w:jc w:val="both"/>
        <w:rPr>
          <w:rFonts w:ascii="Times New Roman" w:hAnsi="Times New Roman"/>
          <w:color w:val="262626"/>
        </w:rPr>
      </w:pPr>
    </w:p>
    <w:p w14:paraId="3FEC0276" w14:textId="77777777" w:rsidR="003B7C89" w:rsidRPr="009376EF" w:rsidRDefault="003B7C89" w:rsidP="003B7C89">
      <w:pPr>
        <w:rPr>
          <w:rFonts w:ascii="Times New Roman" w:hAnsi="Times New Roman"/>
          <w:b/>
          <w:color w:val="262626"/>
        </w:rPr>
      </w:pPr>
      <w:r w:rsidRPr="009376EF">
        <w:rPr>
          <w:rFonts w:ascii="Times New Roman" w:hAnsi="Times New Roman"/>
          <w:b/>
          <w:color w:val="262626"/>
        </w:rPr>
        <w:t>VOZIDLÁ</w:t>
      </w:r>
    </w:p>
    <w:p w14:paraId="5C273871" w14:textId="77777777" w:rsidR="003B7C89" w:rsidRPr="009376EF" w:rsidRDefault="003B7C89" w:rsidP="003B7C89">
      <w:pPr>
        <w:rPr>
          <w:rFonts w:ascii="Times New Roman" w:hAnsi="Times New Roman"/>
          <w:color w:val="262626"/>
        </w:rPr>
      </w:pPr>
    </w:p>
    <w:tbl>
      <w:tblPr>
        <w:tblW w:w="995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4354"/>
        <w:gridCol w:w="1950"/>
        <w:gridCol w:w="1582"/>
        <w:gridCol w:w="1480"/>
      </w:tblGrid>
      <w:tr w:rsidR="003B7C89" w:rsidRPr="009376EF" w14:paraId="061047A9" w14:textId="77777777" w:rsidTr="007E58D9">
        <w:tc>
          <w:tcPr>
            <w:tcW w:w="590" w:type="dxa"/>
            <w:shd w:val="clear" w:color="auto" w:fill="auto"/>
            <w:tcMar>
              <w:top w:w="57" w:type="dxa"/>
              <w:left w:w="57" w:type="dxa"/>
              <w:bottom w:w="57" w:type="dxa"/>
              <w:right w:w="57" w:type="dxa"/>
            </w:tcMar>
          </w:tcPr>
          <w:p w14:paraId="67AD1D24" w14:textId="77777777" w:rsidR="003B7C89" w:rsidRPr="009376EF" w:rsidRDefault="003B7C89" w:rsidP="007E58D9">
            <w:pPr>
              <w:jc w:val="center"/>
              <w:rPr>
                <w:rFonts w:ascii="Times New Roman" w:hAnsi="Times New Roman"/>
                <w:color w:val="262626"/>
              </w:rPr>
            </w:pPr>
          </w:p>
        </w:tc>
        <w:tc>
          <w:tcPr>
            <w:tcW w:w="4354" w:type="dxa"/>
            <w:shd w:val="clear" w:color="auto" w:fill="auto"/>
            <w:tcMar>
              <w:top w:w="57" w:type="dxa"/>
              <w:left w:w="57" w:type="dxa"/>
              <w:bottom w:w="57" w:type="dxa"/>
              <w:right w:w="57" w:type="dxa"/>
            </w:tcMar>
          </w:tcPr>
          <w:p w14:paraId="7743E2F7"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950" w:type="dxa"/>
            <w:shd w:val="clear" w:color="auto" w:fill="auto"/>
          </w:tcPr>
          <w:p w14:paraId="0267055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Poznámka</w:t>
            </w:r>
          </w:p>
        </w:tc>
        <w:tc>
          <w:tcPr>
            <w:tcW w:w="1582" w:type="dxa"/>
            <w:shd w:val="clear" w:color="auto" w:fill="auto"/>
          </w:tcPr>
          <w:p w14:paraId="454555F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80" w:type="dxa"/>
            <w:shd w:val="clear" w:color="auto" w:fill="auto"/>
          </w:tcPr>
          <w:p w14:paraId="1000B444"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486433A8" w14:textId="77777777" w:rsidTr="007E58D9">
        <w:tc>
          <w:tcPr>
            <w:tcW w:w="590" w:type="dxa"/>
            <w:shd w:val="clear" w:color="auto" w:fill="auto"/>
            <w:tcMar>
              <w:top w:w="57" w:type="dxa"/>
              <w:left w:w="57" w:type="dxa"/>
              <w:bottom w:w="57" w:type="dxa"/>
              <w:right w:w="57" w:type="dxa"/>
            </w:tcMar>
          </w:tcPr>
          <w:p w14:paraId="3999BF4A"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1A.</w:t>
            </w:r>
          </w:p>
        </w:tc>
        <w:tc>
          <w:tcPr>
            <w:tcW w:w="4354" w:type="dxa"/>
            <w:shd w:val="clear" w:color="auto" w:fill="auto"/>
            <w:tcMar>
              <w:top w:w="57" w:type="dxa"/>
              <w:left w:w="57" w:type="dxa"/>
              <w:bottom w:w="57" w:type="dxa"/>
              <w:right w:w="57" w:type="dxa"/>
            </w:tcMar>
          </w:tcPr>
          <w:p w14:paraId="5A4C49C1"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ZAMETACIE VOZIDLO DO 5 TON</w:t>
            </w:r>
          </w:p>
        </w:tc>
        <w:tc>
          <w:tcPr>
            <w:tcW w:w="1950" w:type="dxa"/>
            <w:shd w:val="clear" w:color="auto" w:fill="auto"/>
          </w:tcPr>
          <w:p w14:paraId="3BB66314" w14:textId="77777777" w:rsidR="003B7C89" w:rsidRPr="009376EF" w:rsidRDefault="003B7C89" w:rsidP="007E58D9">
            <w:pPr>
              <w:jc w:val="center"/>
              <w:rPr>
                <w:rFonts w:ascii="Times New Roman" w:hAnsi="Times New Roman"/>
                <w:b/>
                <w:color w:val="262626"/>
              </w:rPr>
            </w:pPr>
          </w:p>
        </w:tc>
        <w:tc>
          <w:tcPr>
            <w:tcW w:w="1582" w:type="dxa"/>
            <w:shd w:val="clear" w:color="auto" w:fill="auto"/>
          </w:tcPr>
          <w:p w14:paraId="5F03DAAB"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2"/>
            </w:r>
          </w:p>
        </w:tc>
        <w:tc>
          <w:tcPr>
            <w:tcW w:w="1480" w:type="dxa"/>
            <w:shd w:val="clear" w:color="auto" w:fill="auto"/>
          </w:tcPr>
          <w:p w14:paraId="31E8BB3F"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5EDB68F0" w14:textId="77777777" w:rsidTr="007E58D9">
        <w:tc>
          <w:tcPr>
            <w:tcW w:w="590" w:type="dxa"/>
            <w:shd w:val="clear" w:color="auto" w:fill="auto"/>
            <w:tcMar>
              <w:top w:w="57" w:type="dxa"/>
              <w:left w:w="57" w:type="dxa"/>
              <w:bottom w:w="57" w:type="dxa"/>
              <w:right w:w="57" w:type="dxa"/>
            </w:tcMar>
          </w:tcPr>
          <w:p w14:paraId="471E90B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1</w:t>
            </w:r>
          </w:p>
        </w:tc>
        <w:tc>
          <w:tcPr>
            <w:tcW w:w="4354" w:type="dxa"/>
            <w:shd w:val="clear" w:color="auto" w:fill="auto"/>
            <w:tcMar>
              <w:top w:w="57" w:type="dxa"/>
              <w:left w:w="57" w:type="dxa"/>
              <w:bottom w:w="57" w:type="dxa"/>
              <w:right w:w="57" w:type="dxa"/>
            </w:tcMar>
          </w:tcPr>
          <w:p w14:paraId="7AA2B0C4"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prítlak bočnej/priečnej rotačnej kefy</w:t>
            </w:r>
          </w:p>
        </w:tc>
        <w:tc>
          <w:tcPr>
            <w:tcW w:w="1950" w:type="dxa"/>
            <w:shd w:val="clear" w:color="auto" w:fill="auto"/>
          </w:tcPr>
          <w:p w14:paraId="4E644BCF"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78BD20BC" w14:textId="77777777" w:rsidR="003B7C89" w:rsidRPr="009376EF" w:rsidRDefault="003B7C89" w:rsidP="007E58D9">
            <w:pPr>
              <w:rPr>
                <w:rFonts w:ascii="Times New Roman" w:hAnsi="Times New Roman"/>
                <w:color w:val="262626"/>
              </w:rPr>
            </w:pPr>
          </w:p>
        </w:tc>
        <w:tc>
          <w:tcPr>
            <w:tcW w:w="1480" w:type="dxa"/>
            <w:shd w:val="clear" w:color="auto" w:fill="auto"/>
          </w:tcPr>
          <w:p w14:paraId="0A9DB2A7" w14:textId="77777777" w:rsidR="003B7C89" w:rsidRPr="009376EF" w:rsidRDefault="003B7C89" w:rsidP="007E58D9">
            <w:pPr>
              <w:rPr>
                <w:rFonts w:ascii="Times New Roman" w:hAnsi="Times New Roman"/>
                <w:color w:val="262626"/>
              </w:rPr>
            </w:pPr>
          </w:p>
        </w:tc>
      </w:tr>
      <w:tr w:rsidR="003B7C89" w:rsidRPr="009376EF" w14:paraId="7906E9BE" w14:textId="77777777" w:rsidTr="007E58D9">
        <w:tc>
          <w:tcPr>
            <w:tcW w:w="590" w:type="dxa"/>
            <w:shd w:val="clear" w:color="auto" w:fill="auto"/>
            <w:tcMar>
              <w:top w:w="57" w:type="dxa"/>
              <w:left w:w="57" w:type="dxa"/>
              <w:bottom w:w="57" w:type="dxa"/>
              <w:right w:w="57" w:type="dxa"/>
            </w:tcMar>
          </w:tcPr>
          <w:p w14:paraId="2255A8D7"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2</w:t>
            </w:r>
          </w:p>
        </w:tc>
        <w:tc>
          <w:tcPr>
            <w:tcW w:w="4354" w:type="dxa"/>
            <w:shd w:val="clear" w:color="auto" w:fill="auto"/>
            <w:tcMar>
              <w:top w:w="57" w:type="dxa"/>
              <w:left w:w="57" w:type="dxa"/>
              <w:bottom w:w="57" w:type="dxa"/>
              <w:right w:w="57" w:type="dxa"/>
            </w:tcMar>
          </w:tcPr>
          <w:p w14:paraId="4B3AF7E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Nastaviteľné vodné trysky </w:t>
            </w:r>
          </w:p>
        </w:tc>
        <w:tc>
          <w:tcPr>
            <w:tcW w:w="1950" w:type="dxa"/>
            <w:shd w:val="clear" w:color="auto" w:fill="auto"/>
          </w:tcPr>
          <w:p w14:paraId="3046254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0E11CB86" w14:textId="77777777" w:rsidR="003B7C89" w:rsidRPr="009376EF" w:rsidRDefault="003B7C89" w:rsidP="007E58D9">
            <w:pPr>
              <w:rPr>
                <w:rFonts w:ascii="Times New Roman" w:hAnsi="Times New Roman"/>
                <w:color w:val="262626"/>
              </w:rPr>
            </w:pPr>
          </w:p>
        </w:tc>
        <w:tc>
          <w:tcPr>
            <w:tcW w:w="1480" w:type="dxa"/>
            <w:shd w:val="clear" w:color="auto" w:fill="auto"/>
          </w:tcPr>
          <w:p w14:paraId="5BB99145" w14:textId="77777777" w:rsidR="003B7C89" w:rsidRPr="009376EF" w:rsidRDefault="003B7C89" w:rsidP="007E58D9">
            <w:pPr>
              <w:rPr>
                <w:rFonts w:ascii="Times New Roman" w:hAnsi="Times New Roman"/>
                <w:color w:val="262626"/>
              </w:rPr>
            </w:pPr>
          </w:p>
        </w:tc>
      </w:tr>
      <w:tr w:rsidR="003B7C89" w:rsidRPr="009376EF" w14:paraId="3221CC4F" w14:textId="77777777" w:rsidTr="007E58D9">
        <w:tc>
          <w:tcPr>
            <w:tcW w:w="590" w:type="dxa"/>
            <w:shd w:val="clear" w:color="auto" w:fill="auto"/>
            <w:tcMar>
              <w:top w:w="57" w:type="dxa"/>
              <w:left w:w="57" w:type="dxa"/>
              <w:bottom w:w="57" w:type="dxa"/>
              <w:right w:w="57" w:type="dxa"/>
            </w:tcMar>
          </w:tcPr>
          <w:p w14:paraId="19420A86"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3</w:t>
            </w:r>
          </w:p>
        </w:tc>
        <w:tc>
          <w:tcPr>
            <w:tcW w:w="4354" w:type="dxa"/>
            <w:shd w:val="clear" w:color="auto" w:fill="auto"/>
            <w:tcMar>
              <w:top w:w="57" w:type="dxa"/>
              <w:left w:w="57" w:type="dxa"/>
              <w:bottom w:w="57" w:type="dxa"/>
              <w:right w:w="57" w:type="dxa"/>
            </w:tcMar>
          </w:tcPr>
          <w:p w14:paraId="159A6AC2"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výkon sacieho zariadenia</w:t>
            </w:r>
          </w:p>
        </w:tc>
        <w:tc>
          <w:tcPr>
            <w:tcW w:w="1950" w:type="dxa"/>
            <w:shd w:val="clear" w:color="auto" w:fill="auto"/>
          </w:tcPr>
          <w:p w14:paraId="5FFE512B"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3A7CBD68" w14:textId="77777777" w:rsidR="003B7C89" w:rsidRPr="009376EF" w:rsidRDefault="003B7C89" w:rsidP="007E58D9">
            <w:pPr>
              <w:rPr>
                <w:rFonts w:ascii="Times New Roman" w:hAnsi="Times New Roman"/>
                <w:color w:val="262626"/>
              </w:rPr>
            </w:pPr>
          </w:p>
        </w:tc>
        <w:tc>
          <w:tcPr>
            <w:tcW w:w="1480" w:type="dxa"/>
            <w:shd w:val="clear" w:color="auto" w:fill="auto"/>
          </w:tcPr>
          <w:p w14:paraId="5E7B1001" w14:textId="77777777" w:rsidR="003B7C89" w:rsidRPr="009376EF" w:rsidRDefault="003B7C89" w:rsidP="007E58D9">
            <w:pPr>
              <w:rPr>
                <w:rFonts w:ascii="Times New Roman" w:hAnsi="Times New Roman"/>
                <w:color w:val="262626"/>
              </w:rPr>
            </w:pPr>
          </w:p>
        </w:tc>
      </w:tr>
      <w:tr w:rsidR="003B7C89" w:rsidRPr="009376EF" w14:paraId="2517954B" w14:textId="77777777" w:rsidTr="007E58D9">
        <w:tc>
          <w:tcPr>
            <w:tcW w:w="590" w:type="dxa"/>
            <w:shd w:val="clear" w:color="auto" w:fill="auto"/>
            <w:tcMar>
              <w:top w:w="57" w:type="dxa"/>
              <w:left w:w="57" w:type="dxa"/>
              <w:bottom w:w="57" w:type="dxa"/>
              <w:right w:w="57" w:type="dxa"/>
            </w:tcMar>
          </w:tcPr>
          <w:p w14:paraId="55A7B349"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4</w:t>
            </w:r>
          </w:p>
        </w:tc>
        <w:tc>
          <w:tcPr>
            <w:tcW w:w="4354" w:type="dxa"/>
            <w:shd w:val="clear" w:color="auto" w:fill="auto"/>
            <w:tcMar>
              <w:top w:w="57" w:type="dxa"/>
              <w:left w:w="57" w:type="dxa"/>
              <w:bottom w:w="57" w:type="dxa"/>
              <w:right w:w="57" w:type="dxa"/>
            </w:tcMar>
          </w:tcPr>
          <w:p w14:paraId="1D95E764"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Nastaviteľná rýchlosť otáčania bočnej/priečnej rotačnej kefy</w:t>
            </w:r>
          </w:p>
        </w:tc>
        <w:tc>
          <w:tcPr>
            <w:tcW w:w="1950" w:type="dxa"/>
            <w:shd w:val="clear" w:color="auto" w:fill="auto"/>
          </w:tcPr>
          <w:p w14:paraId="1ADAA213"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508875F6" w14:textId="77777777" w:rsidR="003B7C89" w:rsidRPr="009376EF" w:rsidRDefault="003B7C89" w:rsidP="007E58D9">
            <w:pPr>
              <w:rPr>
                <w:rFonts w:ascii="Times New Roman" w:hAnsi="Times New Roman"/>
                <w:color w:val="262626"/>
              </w:rPr>
            </w:pPr>
          </w:p>
        </w:tc>
        <w:tc>
          <w:tcPr>
            <w:tcW w:w="1480" w:type="dxa"/>
            <w:shd w:val="clear" w:color="auto" w:fill="auto"/>
          </w:tcPr>
          <w:p w14:paraId="1E224E03" w14:textId="77777777" w:rsidR="003B7C89" w:rsidRPr="009376EF" w:rsidRDefault="003B7C89" w:rsidP="007E58D9">
            <w:pPr>
              <w:rPr>
                <w:rFonts w:ascii="Times New Roman" w:hAnsi="Times New Roman"/>
                <w:color w:val="262626"/>
              </w:rPr>
            </w:pPr>
          </w:p>
        </w:tc>
      </w:tr>
      <w:tr w:rsidR="003B7C89" w:rsidRPr="009376EF" w14:paraId="4C68B560" w14:textId="77777777" w:rsidTr="007E58D9">
        <w:tc>
          <w:tcPr>
            <w:tcW w:w="590" w:type="dxa"/>
            <w:shd w:val="clear" w:color="auto" w:fill="auto"/>
            <w:tcMar>
              <w:top w:w="57" w:type="dxa"/>
              <w:left w:w="57" w:type="dxa"/>
              <w:bottom w:w="57" w:type="dxa"/>
              <w:right w:w="57" w:type="dxa"/>
            </w:tcMar>
          </w:tcPr>
          <w:p w14:paraId="14C72DAC"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1B.</w:t>
            </w:r>
          </w:p>
        </w:tc>
        <w:tc>
          <w:tcPr>
            <w:tcW w:w="4354" w:type="dxa"/>
            <w:shd w:val="clear" w:color="auto" w:fill="auto"/>
            <w:tcMar>
              <w:top w:w="57" w:type="dxa"/>
              <w:left w:w="57" w:type="dxa"/>
              <w:bottom w:w="57" w:type="dxa"/>
              <w:right w:w="57" w:type="dxa"/>
            </w:tcMar>
          </w:tcPr>
          <w:p w14:paraId="382FE7A4"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ZAMETACIE VOZIDLO NAD 5 TON</w:t>
            </w:r>
          </w:p>
        </w:tc>
        <w:tc>
          <w:tcPr>
            <w:tcW w:w="1950" w:type="dxa"/>
            <w:shd w:val="clear" w:color="auto" w:fill="auto"/>
          </w:tcPr>
          <w:p w14:paraId="20D65559" w14:textId="77777777" w:rsidR="003B7C89" w:rsidRPr="009376EF" w:rsidRDefault="003B7C89" w:rsidP="007E58D9">
            <w:pPr>
              <w:jc w:val="center"/>
              <w:rPr>
                <w:rFonts w:ascii="Times New Roman" w:hAnsi="Times New Roman"/>
                <w:b/>
                <w:color w:val="262626"/>
              </w:rPr>
            </w:pPr>
          </w:p>
        </w:tc>
        <w:tc>
          <w:tcPr>
            <w:tcW w:w="1582" w:type="dxa"/>
            <w:shd w:val="clear" w:color="auto" w:fill="auto"/>
          </w:tcPr>
          <w:p w14:paraId="5994F7D8"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3"/>
            </w:r>
          </w:p>
        </w:tc>
        <w:tc>
          <w:tcPr>
            <w:tcW w:w="1480" w:type="dxa"/>
            <w:shd w:val="clear" w:color="auto" w:fill="auto"/>
          </w:tcPr>
          <w:p w14:paraId="42F5025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2CEC496E" w14:textId="77777777" w:rsidTr="007E58D9">
        <w:tc>
          <w:tcPr>
            <w:tcW w:w="590" w:type="dxa"/>
            <w:shd w:val="clear" w:color="auto" w:fill="auto"/>
            <w:tcMar>
              <w:top w:w="57" w:type="dxa"/>
              <w:left w:w="57" w:type="dxa"/>
              <w:bottom w:w="57" w:type="dxa"/>
              <w:right w:w="57" w:type="dxa"/>
            </w:tcMar>
          </w:tcPr>
          <w:p w14:paraId="68030CE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1</w:t>
            </w:r>
          </w:p>
        </w:tc>
        <w:tc>
          <w:tcPr>
            <w:tcW w:w="4354" w:type="dxa"/>
            <w:shd w:val="clear" w:color="auto" w:fill="auto"/>
            <w:tcMar>
              <w:top w:w="57" w:type="dxa"/>
              <w:left w:w="57" w:type="dxa"/>
              <w:bottom w:w="57" w:type="dxa"/>
              <w:right w:w="57" w:type="dxa"/>
            </w:tcMar>
          </w:tcPr>
          <w:p w14:paraId="5813ACE6"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prítlak bočnej/priečnej rotačnej kefy</w:t>
            </w:r>
          </w:p>
        </w:tc>
        <w:tc>
          <w:tcPr>
            <w:tcW w:w="1950" w:type="dxa"/>
            <w:shd w:val="clear" w:color="auto" w:fill="auto"/>
          </w:tcPr>
          <w:p w14:paraId="05DCD45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03CBC157" w14:textId="77777777" w:rsidR="003B7C89" w:rsidRPr="009376EF" w:rsidRDefault="003B7C89" w:rsidP="007E58D9">
            <w:pPr>
              <w:rPr>
                <w:rFonts w:ascii="Times New Roman" w:hAnsi="Times New Roman"/>
                <w:color w:val="262626"/>
              </w:rPr>
            </w:pPr>
          </w:p>
        </w:tc>
        <w:tc>
          <w:tcPr>
            <w:tcW w:w="1480" w:type="dxa"/>
            <w:shd w:val="clear" w:color="auto" w:fill="auto"/>
          </w:tcPr>
          <w:p w14:paraId="3AC4DA02" w14:textId="77777777" w:rsidR="003B7C89" w:rsidRPr="009376EF" w:rsidRDefault="003B7C89" w:rsidP="007E58D9">
            <w:pPr>
              <w:rPr>
                <w:rFonts w:ascii="Times New Roman" w:hAnsi="Times New Roman"/>
                <w:color w:val="262626"/>
              </w:rPr>
            </w:pPr>
          </w:p>
        </w:tc>
      </w:tr>
      <w:tr w:rsidR="003B7C89" w:rsidRPr="009376EF" w14:paraId="7965994C" w14:textId="77777777" w:rsidTr="007E58D9">
        <w:tc>
          <w:tcPr>
            <w:tcW w:w="590" w:type="dxa"/>
            <w:shd w:val="clear" w:color="auto" w:fill="auto"/>
            <w:tcMar>
              <w:top w:w="57" w:type="dxa"/>
              <w:left w:w="57" w:type="dxa"/>
              <w:bottom w:w="57" w:type="dxa"/>
              <w:right w:w="57" w:type="dxa"/>
            </w:tcMar>
          </w:tcPr>
          <w:p w14:paraId="7FC9DE7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2</w:t>
            </w:r>
          </w:p>
        </w:tc>
        <w:tc>
          <w:tcPr>
            <w:tcW w:w="4354" w:type="dxa"/>
            <w:shd w:val="clear" w:color="auto" w:fill="auto"/>
            <w:tcMar>
              <w:top w:w="57" w:type="dxa"/>
              <w:left w:w="57" w:type="dxa"/>
              <w:bottom w:w="57" w:type="dxa"/>
              <w:right w:w="57" w:type="dxa"/>
            </w:tcMar>
          </w:tcPr>
          <w:p w14:paraId="7E6895C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Nastaviteľné vodné trysky </w:t>
            </w:r>
          </w:p>
        </w:tc>
        <w:tc>
          <w:tcPr>
            <w:tcW w:w="1950" w:type="dxa"/>
            <w:shd w:val="clear" w:color="auto" w:fill="auto"/>
          </w:tcPr>
          <w:p w14:paraId="0D47F58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1CA3E37D" w14:textId="77777777" w:rsidR="003B7C89" w:rsidRPr="009376EF" w:rsidRDefault="003B7C89" w:rsidP="007E58D9">
            <w:pPr>
              <w:rPr>
                <w:rFonts w:ascii="Times New Roman" w:hAnsi="Times New Roman"/>
                <w:color w:val="262626"/>
              </w:rPr>
            </w:pPr>
          </w:p>
        </w:tc>
        <w:tc>
          <w:tcPr>
            <w:tcW w:w="1480" w:type="dxa"/>
            <w:shd w:val="clear" w:color="auto" w:fill="auto"/>
          </w:tcPr>
          <w:p w14:paraId="565AEDE7" w14:textId="77777777" w:rsidR="003B7C89" w:rsidRPr="009376EF" w:rsidRDefault="003B7C89" w:rsidP="007E58D9">
            <w:pPr>
              <w:rPr>
                <w:rFonts w:ascii="Times New Roman" w:hAnsi="Times New Roman"/>
                <w:color w:val="262626"/>
              </w:rPr>
            </w:pPr>
          </w:p>
        </w:tc>
      </w:tr>
      <w:tr w:rsidR="003B7C89" w:rsidRPr="009376EF" w14:paraId="28663CAC" w14:textId="77777777" w:rsidTr="007E58D9">
        <w:tc>
          <w:tcPr>
            <w:tcW w:w="590" w:type="dxa"/>
            <w:shd w:val="clear" w:color="auto" w:fill="auto"/>
            <w:tcMar>
              <w:top w:w="57" w:type="dxa"/>
              <w:left w:w="57" w:type="dxa"/>
              <w:bottom w:w="57" w:type="dxa"/>
              <w:right w:w="57" w:type="dxa"/>
            </w:tcMar>
          </w:tcPr>
          <w:p w14:paraId="49B6E56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3</w:t>
            </w:r>
          </w:p>
        </w:tc>
        <w:tc>
          <w:tcPr>
            <w:tcW w:w="4354" w:type="dxa"/>
            <w:shd w:val="clear" w:color="auto" w:fill="auto"/>
            <w:tcMar>
              <w:top w:w="57" w:type="dxa"/>
              <w:left w:w="57" w:type="dxa"/>
              <w:bottom w:w="57" w:type="dxa"/>
              <w:right w:w="57" w:type="dxa"/>
            </w:tcMar>
          </w:tcPr>
          <w:p w14:paraId="088B96BC"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výkon sacieho zariadenia</w:t>
            </w:r>
          </w:p>
        </w:tc>
        <w:tc>
          <w:tcPr>
            <w:tcW w:w="1950" w:type="dxa"/>
            <w:shd w:val="clear" w:color="auto" w:fill="auto"/>
          </w:tcPr>
          <w:p w14:paraId="6E225681"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365D7326" w14:textId="77777777" w:rsidR="003B7C89" w:rsidRPr="009376EF" w:rsidRDefault="003B7C89" w:rsidP="007E58D9">
            <w:pPr>
              <w:rPr>
                <w:rFonts w:ascii="Times New Roman" w:hAnsi="Times New Roman"/>
                <w:color w:val="262626"/>
              </w:rPr>
            </w:pPr>
          </w:p>
        </w:tc>
        <w:tc>
          <w:tcPr>
            <w:tcW w:w="1480" w:type="dxa"/>
            <w:shd w:val="clear" w:color="auto" w:fill="auto"/>
          </w:tcPr>
          <w:p w14:paraId="3A173C04" w14:textId="77777777" w:rsidR="003B7C89" w:rsidRPr="009376EF" w:rsidRDefault="003B7C89" w:rsidP="007E58D9">
            <w:pPr>
              <w:rPr>
                <w:rFonts w:ascii="Times New Roman" w:hAnsi="Times New Roman"/>
                <w:color w:val="262626"/>
              </w:rPr>
            </w:pPr>
          </w:p>
        </w:tc>
      </w:tr>
      <w:tr w:rsidR="003B7C89" w:rsidRPr="009376EF" w14:paraId="09F581A6" w14:textId="77777777" w:rsidTr="007E58D9">
        <w:tc>
          <w:tcPr>
            <w:tcW w:w="590" w:type="dxa"/>
            <w:shd w:val="clear" w:color="auto" w:fill="auto"/>
            <w:tcMar>
              <w:top w:w="57" w:type="dxa"/>
              <w:left w:w="57" w:type="dxa"/>
              <w:bottom w:w="57" w:type="dxa"/>
              <w:right w:w="57" w:type="dxa"/>
            </w:tcMar>
          </w:tcPr>
          <w:p w14:paraId="75325671"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4</w:t>
            </w:r>
          </w:p>
        </w:tc>
        <w:tc>
          <w:tcPr>
            <w:tcW w:w="4354" w:type="dxa"/>
            <w:shd w:val="clear" w:color="auto" w:fill="auto"/>
            <w:tcMar>
              <w:top w:w="57" w:type="dxa"/>
              <w:left w:w="57" w:type="dxa"/>
              <w:bottom w:w="57" w:type="dxa"/>
              <w:right w:w="57" w:type="dxa"/>
            </w:tcMar>
          </w:tcPr>
          <w:p w14:paraId="272B2397"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Nastaviteľná rýchlosť otáčania bočnej/priečnej rotačnej kefy</w:t>
            </w:r>
          </w:p>
        </w:tc>
        <w:tc>
          <w:tcPr>
            <w:tcW w:w="1950" w:type="dxa"/>
            <w:shd w:val="clear" w:color="auto" w:fill="auto"/>
          </w:tcPr>
          <w:p w14:paraId="3D01191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6E2D75C1" w14:textId="77777777" w:rsidR="003B7C89" w:rsidRPr="009376EF" w:rsidRDefault="003B7C89" w:rsidP="007E58D9">
            <w:pPr>
              <w:rPr>
                <w:rFonts w:ascii="Times New Roman" w:hAnsi="Times New Roman"/>
                <w:color w:val="262626"/>
              </w:rPr>
            </w:pPr>
          </w:p>
        </w:tc>
        <w:tc>
          <w:tcPr>
            <w:tcW w:w="1480" w:type="dxa"/>
            <w:shd w:val="clear" w:color="auto" w:fill="auto"/>
          </w:tcPr>
          <w:p w14:paraId="610B4F7E" w14:textId="77777777" w:rsidR="003B7C89" w:rsidRPr="009376EF" w:rsidRDefault="003B7C89" w:rsidP="007E58D9">
            <w:pPr>
              <w:rPr>
                <w:rFonts w:ascii="Times New Roman" w:hAnsi="Times New Roman"/>
                <w:color w:val="262626"/>
              </w:rPr>
            </w:pPr>
          </w:p>
        </w:tc>
      </w:tr>
    </w:tbl>
    <w:p w14:paraId="2A7B6DDC" w14:textId="77777777" w:rsidR="003B7C89" w:rsidRPr="009376EF" w:rsidRDefault="003B7C89" w:rsidP="003B7C89">
      <w:pPr>
        <w:rPr>
          <w:rFonts w:ascii="Times New Roman" w:hAnsi="Times New Roman"/>
          <w:color w:val="262626"/>
        </w:rPr>
      </w:pPr>
    </w:p>
    <w:p w14:paraId="04367018" w14:textId="77777777" w:rsidR="003B7C89" w:rsidRPr="009376EF" w:rsidRDefault="003B7C89" w:rsidP="003B7C89">
      <w:pPr>
        <w:rPr>
          <w:rFonts w:ascii="Times New Roman" w:hAnsi="Times New Roman"/>
          <w:color w:val="262626"/>
        </w:rPr>
      </w:pPr>
    </w:p>
    <w:tbl>
      <w:tblPr>
        <w:tblW w:w="996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4529"/>
        <w:gridCol w:w="1904"/>
        <w:gridCol w:w="1469"/>
        <w:gridCol w:w="1469"/>
      </w:tblGrid>
      <w:tr w:rsidR="003B7C89" w:rsidRPr="009376EF" w14:paraId="35271CB2" w14:textId="77777777" w:rsidTr="007E58D9">
        <w:tc>
          <w:tcPr>
            <w:tcW w:w="589" w:type="dxa"/>
            <w:shd w:val="clear" w:color="auto" w:fill="auto"/>
            <w:tcMar>
              <w:top w:w="57" w:type="dxa"/>
              <w:left w:w="57" w:type="dxa"/>
              <w:bottom w:w="57" w:type="dxa"/>
              <w:right w:w="57" w:type="dxa"/>
            </w:tcMar>
          </w:tcPr>
          <w:p w14:paraId="3776FFCB" w14:textId="77777777" w:rsidR="003B7C89" w:rsidRPr="009376EF" w:rsidRDefault="003B7C89" w:rsidP="007E58D9">
            <w:pPr>
              <w:jc w:val="center"/>
              <w:rPr>
                <w:rFonts w:ascii="Times New Roman" w:hAnsi="Times New Roman"/>
                <w:color w:val="262626"/>
              </w:rPr>
            </w:pPr>
          </w:p>
        </w:tc>
        <w:tc>
          <w:tcPr>
            <w:tcW w:w="4529" w:type="dxa"/>
            <w:shd w:val="clear" w:color="auto" w:fill="auto"/>
            <w:tcMar>
              <w:top w:w="57" w:type="dxa"/>
              <w:left w:w="57" w:type="dxa"/>
              <w:bottom w:w="57" w:type="dxa"/>
              <w:right w:w="57" w:type="dxa"/>
            </w:tcMar>
          </w:tcPr>
          <w:p w14:paraId="6B3FD5A0"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904" w:type="dxa"/>
            <w:shd w:val="clear" w:color="auto" w:fill="auto"/>
          </w:tcPr>
          <w:p w14:paraId="0AF354E3"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Poznámka</w:t>
            </w:r>
          </w:p>
        </w:tc>
        <w:tc>
          <w:tcPr>
            <w:tcW w:w="1469" w:type="dxa"/>
            <w:shd w:val="clear" w:color="auto" w:fill="auto"/>
          </w:tcPr>
          <w:p w14:paraId="340C4263"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 xml:space="preserve">GPS </w:t>
            </w:r>
            <w:r w:rsidRPr="009376EF">
              <w:rPr>
                <w:rFonts w:ascii="Times New Roman" w:hAnsi="Times New Roman"/>
                <w:color w:val="262626"/>
              </w:rPr>
              <w:lastRenderedPageBreak/>
              <w:t>monitoring pohybu</w:t>
            </w:r>
          </w:p>
        </w:tc>
        <w:tc>
          <w:tcPr>
            <w:tcW w:w="1469" w:type="dxa"/>
            <w:shd w:val="clear" w:color="auto" w:fill="auto"/>
          </w:tcPr>
          <w:p w14:paraId="555B931A"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lastRenderedPageBreak/>
              <w:t xml:space="preserve">Min. počet </w:t>
            </w:r>
            <w:r w:rsidRPr="009376EF">
              <w:rPr>
                <w:rFonts w:ascii="Times New Roman" w:hAnsi="Times New Roman"/>
                <w:color w:val="262626"/>
              </w:rPr>
              <w:lastRenderedPageBreak/>
              <w:t>(ks)</w:t>
            </w:r>
          </w:p>
        </w:tc>
      </w:tr>
      <w:tr w:rsidR="003B7C89" w:rsidRPr="009376EF" w14:paraId="314E019B" w14:textId="77777777" w:rsidTr="007E58D9">
        <w:tc>
          <w:tcPr>
            <w:tcW w:w="589" w:type="dxa"/>
            <w:shd w:val="clear" w:color="auto" w:fill="auto"/>
            <w:tcMar>
              <w:top w:w="57" w:type="dxa"/>
              <w:left w:w="57" w:type="dxa"/>
              <w:bottom w:w="57" w:type="dxa"/>
              <w:right w:w="57" w:type="dxa"/>
            </w:tcMar>
          </w:tcPr>
          <w:p w14:paraId="3884A0BF"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lastRenderedPageBreak/>
              <w:t>2.</w:t>
            </w:r>
          </w:p>
        </w:tc>
        <w:tc>
          <w:tcPr>
            <w:tcW w:w="4529" w:type="dxa"/>
            <w:shd w:val="clear" w:color="auto" w:fill="auto"/>
            <w:tcMar>
              <w:top w:w="57" w:type="dxa"/>
              <w:left w:w="57" w:type="dxa"/>
              <w:bottom w:w="57" w:type="dxa"/>
              <w:right w:w="57" w:type="dxa"/>
            </w:tcMar>
          </w:tcPr>
          <w:p w14:paraId="53178F2F"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SPLACHOVACIE VOZIDLO</w:t>
            </w:r>
          </w:p>
        </w:tc>
        <w:tc>
          <w:tcPr>
            <w:tcW w:w="1904" w:type="dxa"/>
            <w:shd w:val="clear" w:color="auto" w:fill="auto"/>
          </w:tcPr>
          <w:p w14:paraId="49DCE912" w14:textId="77777777" w:rsidR="003B7C89" w:rsidRPr="009376EF" w:rsidRDefault="003B7C89" w:rsidP="007E58D9">
            <w:pPr>
              <w:jc w:val="center"/>
              <w:rPr>
                <w:rFonts w:ascii="Times New Roman" w:hAnsi="Times New Roman"/>
                <w:b/>
                <w:color w:val="262626"/>
              </w:rPr>
            </w:pPr>
          </w:p>
        </w:tc>
        <w:tc>
          <w:tcPr>
            <w:tcW w:w="1469" w:type="dxa"/>
            <w:shd w:val="clear" w:color="auto" w:fill="auto"/>
          </w:tcPr>
          <w:p w14:paraId="3AE64011"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4"/>
            </w:r>
          </w:p>
        </w:tc>
        <w:tc>
          <w:tcPr>
            <w:tcW w:w="1469" w:type="dxa"/>
            <w:shd w:val="clear" w:color="auto" w:fill="auto"/>
          </w:tcPr>
          <w:p w14:paraId="2E348E90"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43529ACE" w14:textId="77777777" w:rsidTr="007E58D9">
        <w:tc>
          <w:tcPr>
            <w:tcW w:w="589" w:type="dxa"/>
            <w:shd w:val="clear" w:color="auto" w:fill="auto"/>
            <w:tcMar>
              <w:top w:w="57" w:type="dxa"/>
              <w:left w:w="57" w:type="dxa"/>
              <w:bottom w:w="57" w:type="dxa"/>
              <w:right w:w="57" w:type="dxa"/>
            </w:tcMar>
          </w:tcPr>
          <w:p w14:paraId="18A0623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2.</w:t>
            </w:r>
            <w:r>
              <w:rPr>
                <w:rFonts w:ascii="Times New Roman" w:hAnsi="Times New Roman"/>
                <w:color w:val="262626"/>
              </w:rPr>
              <w:t>1</w:t>
            </w:r>
          </w:p>
        </w:tc>
        <w:tc>
          <w:tcPr>
            <w:tcW w:w="4529" w:type="dxa"/>
            <w:shd w:val="clear" w:color="auto" w:fill="auto"/>
            <w:tcMar>
              <w:top w:w="57" w:type="dxa"/>
              <w:left w:w="57" w:type="dxa"/>
              <w:bottom w:w="57" w:type="dxa"/>
              <w:right w:w="57" w:type="dxa"/>
            </w:tcMar>
          </w:tcPr>
          <w:p w14:paraId="5BE58A36"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tlak v splachovacích tryskách 0 - 20 bar</w:t>
            </w:r>
          </w:p>
        </w:tc>
        <w:tc>
          <w:tcPr>
            <w:tcW w:w="1904" w:type="dxa"/>
            <w:shd w:val="clear" w:color="auto" w:fill="auto"/>
          </w:tcPr>
          <w:p w14:paraId="0FF42179"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469" w:type="dxa"/>
            <w:shd w:val="clear" w:color="auto" w:fill="auto"/>
          </w:tcPr>
          <w:p w14:paraId="23B4C8FE" w14:textId="77777777" w:rsidR="003B7C89" w:rsidRPr="009376EF" w:rsidRDefault="003B7C89" w:rsidP="007E58D9">
            <w:pPr>
              <w:rPr>
                <w:rFonts w:ascii="Times New Roman" w:hAnsi="Times New Roman"/>
                <w:color w:val="262626"/>
              </w:rPr>
            </w:pPr>
          </w:p>
        </w:tc>
        <w:tc>
          <w:tcPr>
            <w:tcW w:w="1469" w:type="dxa"/>
            <w:shd w:val="clear" w:color="auto" w:fill="auto"/>
          </w:tcPr>
          <w:p w14:paraId="698F8E4A" w14:textId="77777777" w:rsidR="003B7C89" w:rsidRPr="009376EF" w:rsidRDefault="003B7C89" w:rsidP="007E58D9">
            <w:pPr>
              <w:rPr>
                <w:rFonts w:ascii="Times New Roman" w:hAnsi="Times New Roman"/>
                <w:color w:val="262626"/>
              </w:rPr>
            </w:pPr>
          </w:p>
        </w:tc>
      </w:tr>
    </w:tbl>
    <w:p w14:paraId="53099638" w14:textId="77777777" w:rsidR="003B7C89" w:rsidRPr="009376EF" w:rsidRDefault="003B7C89" w:rsidP="003B7C89">
      <w:pPr>
        <w:rPr>
          <w:rFonts w:ascii="Times New Roman" w:hAnsi="Times New Roman"/>
          <w:color w:val="262626"/>
        </w:rPr>
      </w:pPr>
    </w:p>
    <w:p w14:paraId="4A695B8E" w14:textId="77777777" w:rsidR="003B7C89" w:rsidRPr="009376EF" w:rsidRDefault="003B7C89" w:rsidP="003B7C89">
      <w:pPr>
        <w:rPr>
          <w:rFonts w:ascii="Times New Roman" w:hAnsi="Times New Roman"/>
          <w:color w:val="262626"/>
        </w:rPr>
      </w:pPr>
    </w:p>
    <w:p w14:paraId="46EA31A0" w14:textId="77777777" w:rsidR="003B7C89" w:rsidRPr="009376EF" w:rsidRDefault="003B7C89" w:rsidP="003B7C89">
      <w:pPr>
        <w:rPr>
          <w:rFonts w:ascii="Times New Roman" w:hAnsi="Times New Roman"/>
          <w:b/>
          <w:color w:val="262626"/>
        </w:rPr>
      </w:pPr>
      <w:r w:rsidRPr="009376EF">
        <w:rPr>
          <w:rFonts w:ascii="Times New Roman" w:hAnsi="Times New Roman"/>
          <w:b/>
          <w:color w:val="262626"/>
        </w:rPr>
        <w:t>PRACOVNÉ STROJE</w:t>
      </w:r>
    </w:p>
    <w:p w14:paraId="102EA9B6" w14:textId="77777777" w:rsidR="003B7C89" w:rsidRPr="009376EF" w:rsidRDefault="003B7C89" w:rsidP="003B7C89">
      <w:pPr>
        <w:rPr>
          <w:rFonts w:ascii="Times New Roman" w:hAnsi="Times New Roman"/>
          <w:color w:val="262626"/>
        </w:rPr>
      </w:pPr>
    </w:p>
    <w:tbl>
      <w:tblPr>
        <w:tblW w:w="80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469"/>
        <w:gridCol w:w="1485"/>
        <w:gridCol w:w="1485"/>
      </w:tblGrid>
      <w:tr w:rsidR="003B7C89" w:rsidRPr="009376EF" w14:paraId="4C92981E" w14:textId="77777777" w:rsidTr="007E58D9">
        <w:tc>
          <w:tcPr>
            <w:tcW w:w="562" w:type="dxa"/>
            <w:shd w:val="clear" w:color="auto" w:fill="auto"/>
            <w:tcMar>
              <w:top w:w="57" w:type="dxa"/>
              <w:left w:w="57" w:type="dxa"/>
              <w:bottom w:w="57" w:type="dxa"/>
              <w:right w:w="57" w:type="dxa"/>
            </w:tcMar>
          </w:tcPr>
          <w:p w14:paraId="693158F9" w14:textId="77777777" w:rsidR="003B7C89" w:rsidRPr="009376EF" w:rsidRDefault="003B7C89" w:rsidP="007E58D9">
            <w:pPr>
              <w:jc w:val="center"/>
              <w:rPr>
                <w:rFonts w:ascii="Times New Roman" w:hAnsi="Times New Roman"/>
                <w:color w:val="262626"/>
              </w:rPr>
            </w:pPr>
          </w:p>
        </w:tc>
        <w:tc>
          <w:tcPr>
            <w:tcW w:w="4469" w:type="dxa"/>
            <w:shd w:val="clear" w:color="auto" w:fill="auto"/>
            <w:tcMar>
              <w:top w:w="57" w:type="dxa"/>
              <w:left w:w="57" w:type="dxa"/>
              <w:bottom w:w="57" w:type="dxa"/>
              <w:right w:w="57" w:type="dxa"/>
            </w:tcMar>
          </w:tcPr>
          <w:p w14:paraId="252F289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485" w:type="dxa"/>
            <w:shd w:val="clear" w:color="auto" w:fill="auto"/>
          </w:tcPr>
          <w:p w14:paraId="1D35046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85" w:type="dxa"/>
            <w:shd w:val="clear" w:color="auto" w:fill="auto"/>
          </w:tcPr>
          <w:p w14:paraId="15F7555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3486DD3D" w14:textId="77777777" w:rsidTr="007E58D9">
        <w:tc>
          <w:tcPr>
            <w:tcW w:w="562" w:type="dxa"/>
            <w:shd w:val="clear" w:color="auto" w:fill="auto"/>
            <w:tcMar>
              <w:top w:w="57" w:type="dxa"/>
              <w:left w:w="57" w:type="dxa"/>
              <w:bottom w:w="57" w:type="dxa"/>
              <w:right w:w="57" w:type="dxa"/>
            </w:tcMar>
          </w:tcPr>
          <w:p w14:paraId="2EE28DB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1</w:t>
            </w:r>
            <w:r w:rsidRPr="009376EF">
              <w:rPr>
                <w:rFonts w:ascii="Times New Roman" w:hAnsi="Times New Roman"/>
                <w:b/>
                <w:color w:val="262626"/>
              </w:rPr>
              <w:t>A.</w:t>
            </w:r>
          </w:p>
        </w:tc>
        <w:tc>
          <w:tcPr>
            <w:tcW w:w="4469" w:type="dxa"/>
            <w:shd w:val="clear" w:color="auto" w:fill="auto"/>
            <w:tcMar>
              <w:top w:w="57" w:type="dxa"/>
              <w:left w:w="57" w:type="dxa"/>
              <w:bottom w:w="57" w:type="dxa"/>
              <w:right w:w="57" w:type="dxa"/>
            </w:tcMar>
          </w:tcPr>
          <w:p w14:paraId="44647981"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KOSAČKA TRÁVNATÝCH PLÔCH - ROVNÉ PLOCHY</w:t>
            </w:r>
          </w:p>
        </w:tc>
        <w:tc>
          <w:tcPr>
            <w:tcW w:w="1485" w:type="dxa"/>
            <w:shd w:val="clear" w:color="auto" w:fill="auto"/>
          </w:tcPr>
          <w:p w14:paraId="5D962EA4"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85" w:type="dxa"/>
            <w:shd w:val="clear" w:color="auto" w:fill="auto"/>
          </w:tcPr>
          <w:p w14:paraId="65882F2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5</w:t>
            </w:r>
          </w:p>
        </w:tc>
      </w:tr>
      <w:tr w:rsidR="003B7C89" w:rsidRPr="009376EF" w14:paraId="593645F1" w14:textId="77777777" w:rsidTr="007E58D9">
        <w:tc>
          <w:tcPr>
            <w:tcW w:w="562" w:type="dxa"/>
            <w:shd w:val="clear" w:color="auto" w:fill="auto"/>
            <w:tcMar>
              <w:top w:w="57" w:type="dxa"/>
              <w:left w:w="57" w:type="dxa"/>
              <w:bottom w:w="57" w:type="dxa"/>
              <w:right w:w="57" w:type="dxa"/>
            </w:tcMar>
          </w:tcPr>
          <w:p w14:paraId="34E24BB8"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1</w:t>
            </w:r>
            <w:r w:rsidRPr="009376EF">
              <w:rPr>
                <w:rFonts w:ascii="Times New Roman" w:hAnsi="Times New Roman"/>
                <w:b/>
                <w:color w:val="262626"/>
              </w:rPr>
              <w:t>B.</w:t>
            </w:r>
          </w:p>
        </w:tc>
        <w:tc>
          <w:tcPr>
            <w:tcW w:w="4469" w:type="dxa"/>
            <w:shd w:val="clear" w:color="auto" w:fill="auto"/>
            <w:tcMar>
              <w:top w:w="57" w:type="dxa"/>
              <w:left w:w="57" w:type="dxa"/>
              <w:bottom w:w="57" w:type="dxa"/>
              <w:right w:w="57" w:type="dxa"/>
            </w:tcMar>
          </w:tcPr>
          <w:p w14:paraId="687FB486"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KOSAČKA TRÁVNATÝCH PLÔCH - SVAHY SO SKLONOM DO 50°</w:t>
            </w:r>
          </w:p>
        </w:tc>
        <w:tc>
          <w:tcPr>
            <w:tcW w:w="1485" w:type="dxa"/>
            <w:shd w:val="clear" w:color="auto" w:fill="auto"/>
          </w:tcPr>
          <w:p w14:paraId="063D5AFD"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85" w:type="dxa"/>
            <w:shd w:val="clear" w:color="auto" w:fill="auto"/>
          </w:tcPr>
          <w:p w14:paraId="7AD85B5F"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bl>
    <w:p w14:paraId="12262743" w14:textId="77777777" w:rsidR="003B7C89" w:rsidRPr="009376EF" w:rsidRDefault="003B7C89" w:rsidP="003B7C89">
      <w:pPr>
        <w:rPr>
          <w:rFonts w:ascii="Times New Roman" w:hAnsi="Times New Roman"/>
          <w:color w:val="262626"/>
        </w:rPr>
      </w:pPr>
    </w:p>
    <w:tbl>
      <w:tblPr>
        <w:tblW w:w="8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4563"/>
        <w:gridCol w:w="1475"/>
        <w:gridCol w:w="1475"/>
      </w:tblGrid>
      <w:tr w:rsidR="003B7C89" w:rsidRPr="009376EF" w14:paraId="16E005EE" w14:textId="77777777" w:rsidTr="007E58D9">
        <w:tc>
          <w:tcPr>
            <w:tcW w:w="539" w:type="dxa"/>
            <w:shd w:val="clear" w:color="auto" w:fill="auto"/>
            <w:tcMar>
              <w:top w:w="57" w:type="dxa"/>
              <w:left w:w="57" w:type="dxa"/>
              <w:bottom w:w="57" w:type="dxa"/>
              <w:right w:w="57" w:type="dxa"/>
            </w:tcMar>
          </w:tcPr>
          <w:p w14:paraId="50B69918" w14:textId="77777777" w:rsidR="003B7C89" w:rsidRPr="009376EF" w:rsidRDefault="003B7C89" w:rsidP="007E58D9">
            <w:pPr>
              <w:jc w:val="center"/>
              <w:rPr>
                <w:rFonts w:ascii="Times New Roman" w:hAnsi="Times New Roman"/>
                <w:color w:val="262626"/>
              </w:rPr>
            </w:pPr>
          </w:p>
        </w:tc>
        <w:tc>
          <w:tcPr>
            <w:tcW w:w="4563" w:type="dxa"/>
            <w:shd w:val="clear" w:color="auto" w:fill="auto"/>
            <w:tcMar>
              <w:top w:w="57" w:type="dxa"/>
              <w:left w:w="57" w:type="dxa"/>
              <w:bottom w:w="57" w:type="dxa"/>
              <w:right w:w="57" w:type="dxa"/>
            </w:tcMar>
          </w:tcPr>
          <w:p w14:paraId="081C005E"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475" w:type="dxa"/>
            <w:shd w:val="clear" w:color="auto" w:fill="auto"/>
          </w:tcPr>
          <w:p w14:paraId="3546D70A"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75" w:type="dxa"/>
            <w:shd w:val="clear" w:color="auto" w:fill="auto"/>
          </w:tcPr>
          <w:p w14:paraId="79B459A5"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7CED00C3" w14:textId="77777777" w:rsidTr="007E58D9">
        <w:tc>
          <w:tcPr>
            <w:tcW w:w="539" w:type="dxa"/>
            <w:shd w:val="clear" w:color="auto" w:fill="auto"/>
            <w:tcMar>
              <w:top w:w="57" w:type="dxa"/>
              <w:left w:w="57" w:type="dxa"/>
              <w:bottom w:w="57" w:type="dxa"/>
              <w:right w:w="57" w:type="dxa"/>
            </w:tcMar>
          </w:tcPr>
          <w:p w14:paraId="2B504006"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r w:rsidRPr="009376EF">
              <w:rPr>
                <w:rFonts w:ascii="Times New Roman" w:hAnsi="Times New Roman"/>
                <w:b/>
                <w:color w:val="262626"/>
              </w:rPr>
              <w:t>.</w:t>
            </w:r>
          </w:p>
        </w:tc>
        <w:tc>
          <w:tcPr>
            <w:tcW w:w="4563" w:type="dxa"/>
            <w:shd w:val="clear" w:color="auto" w:fill="auto"/>
            <w:tcMar>
              <w:top w:w="57" w:type="dxa"/>
              <w:left w:w="57" w:type="dxa"/>
              <w:bottom w:w="57" w:type="dxa"/>
              <w:right w:w="57" w:type="dxa"/>
            </w:tcMar>
          </w:tcPr>
          <w:p w14:paraId="40B4E160"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 xml:space="preserve">STROJ NA ČISTENIE </w:t>
            </w:r>
            <w:r>
              <w:rPr>
                <w:rFonts w:ascii="Times New Roman" w:hAnsi="Times New Roman"/>
                <w:b/>
                <w:color w:val="262626"/>
              </w:rPr>
              <w:t xml:space="preserve">PEŠÍCH (chodníky, námestia, atď.) </w:t>
            </w:r>
            <w:r w:rsidRPr="009376EF">
              <w:rPr>
                <w:rFonts w:ascii="Times New Roman" w:hAnsi="Times New Roman"/>
                <w:b/>
                <w:color w:val="262626"/>
              </w:rPr>
              <w:t>KOMUNIKÁCIÍ SO SACÍM MECHANIZMOM A VLASTNÝM POHONOM</w:t>
            </w:r>
          </w:p>
        </w:tc>
        <w:tc>
          <w:tcPr>
            <w:tcW w:w="1475" w:type="dxa"/>
            <w:shd w:val="clear" w:color="auto" w:fill="auto"/>
          </w:tcPr>
          <w:p w14:paraId="7636E661"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75" w:type="dxa"/>
            <w:shd w:val="clear" w:color="auto" w:fill="auto"/>
          </w:tcPr>
          <w:p w14:paraId="33311485"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2</w:t>
            </w:r>
          </w:p>
        </w:tc>
      </w:tr>
    </w:tbl>
    <w:p w14:paraId="2B433FDD" w14:textId="77777777" w:rsidR="003B7C89" w:rsidRPr="009376EF" w:rsidRDefault="003B7C89" w:rsidP="003B7C89">
      <w:pPr>
        <w:rPr>
          <w:rFonts w:ascii="Times New Roman" w:hAnsi="Times New Roman"/>
          <w:color w:val="262626"/>
        </w:rPr>
      </w:pPr>
    </w:p>
    <w:p w14:paraId="00E175D9" w14:textId="77777777" w:rsidR="003B7C89" w:rsidRDefault="003B7C89" w:rsidP="00706D45">
      <w:pPr>
        <w:ind w:left="284"/>
        <w:jc w:val="both"/>
        <w:rPr>
          <w:rFonts w:ascii="Times New Roman" w:hAnsi="Times New Roman"/>
          <w:color w:val="262626"/>
        </w:rPr>
      </w:pPr>
    </w:p>
    <w:p w14:paraId="6472C1EC" w14:textId="77777777" w:rsidR="003B7C89" w:rsidRDefault="003B7C89" w:rsidP="00706D45">
      <w:pPr>
        <w:ind w:left="284"/>
        <w:jc w:val="both"/>
        <w:rPr>
          <w:rFonts w:ascii="Times New Roman" w:hAnsi="Times New Roman"/>
          <w:color w:val="262626"/>
        </w:rPr>
      </w:pPr>
    </w:p>
    <w:p w14:paraId="05D1CD69" w14:textId="77777777" w:rsidR="00706D45" w:rsidRPr="00DA6550" w:rsidRDefault="00706D45" w:rsidP="00706D45">
      <w:pPr>
        <w:ind w:left="284"/>
        <w:jc w:val="both"/>
        <w:rPr>
          <w:rFonts w:ascii="Times New Roman" w:hAnsi="Times New Roman"/>
          <w:color w:val="262626"/>
        </w:rPr>
      </w:pPr>
      <w:r>
        <w:rPr>
          <w:rFonts w:ascii="Times New Roman" w:hAnsi="Times New Roman"/>
          <w:color w:val="262626"/>
        </w:rPr>
        <w:t xml:space="preserve">Túto povinnosť Dodávateľ preukáže do 5 pracovných dní po podpise Zmluvy Objednávateľovi predložením overenej fotokópie alebo originálu technického listu stroja alebo zariadenia (prípadne iného relevantného dokladu, z ktorého bude možné overiť požiadavky na strojové a technické vybavenie) spolu s dokladom preukazujúcim dispozíciu strojovým a technickým vybavením (napr. kúpnu zmluvu alebo zmluva o spolupráci, predmetom ktorej je zapožičania zariadenia). </w:t>
      </w:r>
      <w:r w:rsidRPr="00DA6550">
        <w:rPr>
          <w:rFonts w:ascii="Times New Roman" w:hAnsi="Times New Roman"/>
          <w:color w:val="262626"/>
        </w:rPr>
        <w:t xml:space="preserve"> </w:t>
      </w:r>
    </w:p>
    <w:p w14:paraId="32C56B4D" w14:textId="77777777" w:rsidR="00706D45" w:rsidRPr="00A54B4A" w:rsidRDefault="00706D45" w:rsidP="001A5D93">
      <w:pPr>
        <w:widowControl/>
        <w:spacing w:after="160" w:line="259" w:lineRule="auto"/>
        <w:ind w:left="502"/>
        <w:jc w:val="both"/>
        <w:rPr>
          <w:rFonts w:ascii="Times New Roman" w:hAnsi="Times New Roman"/>
        </w:rPr>
      </w:pPr>
    </w:p>
    <w:p w14:paraId="328B7A3E" w14:textId="3F0025A4" w:rsidR="009018E5" w:rsidRDefault="009018E5">
      <w:pPr>
        <w:widowControl/>
        <w:spacing w:after="160" w:line="259" w:lineRule="auto"/>
      </w:pPr>
      <w:r>
        <w:br w:type="page"/>
      </w:r>
    </w:p>
    <w:p w14:paraId="05A00B9E" w14:textId="77777777" w:rsidR="00AE0AAE" w:rsidRDefault="00AE0AAE" w:rsidP="00AE0AAE">
      <w:pPr>
        <w:keepNext/>
        <w:keepLines/>
        <w:ind w:left="20"/>
        <w:jc w:val="center"/>
        <w:rPr>
          <w:rFonts w:ascii="Arial" w:hAnsi="Arial" w:cs="Arial"/>
          <w:b/>
          <w:sz w:val="28"/>
          <w:szCs w:val="28"/>
        </w:rPr>
      </w:pPr>
    </w:p>
    <w:p w14:paraId="67EA5F7F"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w:t>
      </w:r>
      <w:r>
        <w:rPr>
          <w:rFonts w:ascii="Arial" w:hAnsi="Arial" w:cs="Arial"/>
          <w:b/>
          <w:sz w:val="28"/>
          <w:szCs w:val="28"/>
        </w:rPr>
        <w:t>. 6</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55E86B2" w14:textId="77777777" w:rsidR="00AE0AAE" w:rsidRDefault="00AE0AAE" w:rsidP="00AE0AAE">
      <w:pPr>
        <w:keepNext/>
        <w:keepLines/>
        <w:ind w:left="20"/>
        <w:jc w:val="center"/>
        <w:rPr>
          <w:rFonts w:ascii="Arial" w:hAnsi="Arial" w:cs="Arial"/>
          <w:b/>
          <w:sz w:val="32"/>
          <w:szCs w:val="32"/>
        </w:rPr>
      </w:pPr>
    </w:p>
    <w:p w14:paraId="3662224C" w14:textId="77777777" w:rsidR="00AE0AAE" w:rsidRDefault="00AE0AAE" w:rsidP="00AE0AAE">
      <w:pPr>
        <w:pBdr>
          <w:bottom w:val="single" w:sz="12" w:space="1" w:color="auto"/>
        </w:pBdr>
        <w:jc w:val="center"/>
        <w:rPr>
          <w:rFonts w:ascii="Arial" w:hAnsi="Arial" w:cs="Arial"/>
          <w:b/>
          <w:sz w:val="32"/>
          <w:szCs w:val="32"/>
        </w:rPr>
      </w:pPr>
      <w:r w:rsidRPr="005D6426">
        <w:rPr>
          <w:rFonts w:ascii="Arial" w:hAnsi="Arial" w:cs="Arial"/>
          <w:b/>
          <w:sz w:val="32"/>
          <w:szCs w:val="32"/>
        </w:rPr>
        <w:t>Zoznam subdodávateľov</w:t>
      </w:r>
    </w:p>
    <w:p w14:paraId="6DCA89F5" w14:textId="77777777" w:rsidR="00AE0AAE" w:rsidRDefault="00AE0AAE" w:rsidP="00AE0AAE">
      <w:pPr>
        <w:pBdr>
          <w:bottom w:val="single" w:sz="12" w:space="1" w:color="auto"/>
        </w:pBdr>
        <w:jc w:val="center"/>
        <w:rPr>
          <w:rFonts w:ascii="Arial" w:hAnsi="Arial" w:cs="Arial"/>
          <w:b/>
          <w:sz w:val="32"/>
          <w:szCs w:val="32"/>
        </w:rPr>
      </w:pPr>
    </w:p>
    <w:p w14:paraId="0E1B7FBB" w14:textId="77777777" w:rsidR="00AE0AAE" w:rsidRDefault="00AE0AAE" w:rsidP="00AE0AAE">
      <w:pPr>
        <w:jc w:val="center"/>
      </w:pPr>
    </w:p>
    <w:p w14:paraId="4FFFE8FF" w14:textId="77777777" w:rsidR="00AE0AAE" w:rsidRDefault="00AE0AAE" w:rsidP="00AE0AAE"/>
    <w:p w14:paraId="279A6417" w14:textId="77777777" w:rsidR="00AE0AAE" w:rsidRDefault="00AE0AAE" w:rsidP="00AE0AAE"/>
    <w:p w14:paraId="68FE9DF2" w14:textId="77777777" w:rsidR="00AE0AAE" w:rsidRDefault="00AE0AAE" w:rsidP="00AE0AAE"/>
    <w:p w14:paraId="0AFE33B8" w14:textId="77777777" w:rsidR="00AE0AAE" w:rsidRDefault="00AE0AAE" w:rsidP="00AE0AAE"/>
    <w:p w14:paraId="5512D569" w14:textId="77777777" w:rsidR="00AE0AAE" w:rsidRDefault="00AE0AAE" w:rsidP="00AE0AAE"/>
    <w:p w14:paraId="4E92067E" w14:textId="77777777" w:rsidR="00AE0AAE" w:rsidRDefault="00AE0AAE" w:rsidP="00AE0AAE"/>
    <w:p w14:paraId="530FF873" w14:textId="77777777" w:rsidR="00AE0AAE" w:rsidRDefault="00AE0AAE" w:rsidP="00AE0AAE"/>
    <w:p w14:paraId="517E08B5" w14:textId="77777777" w:rsidR="00AE0AAE" w:rsidRDefault="00AE0AAE" w:rsidP="00AE0AAE"/>
    <w:p w14:paraId="6B20EB8E" w14:textId="77777777" w:rsidR="00AE0AAE" w:rsidRDefault="00AE0AAE" w:rsidP="00AE0AAE"/>
    <w:p w14:paraId="68F9A4B0" w14:textId="77777777" w:rsidR="00AE0AAE" w:rsidRDefault="00AE0AAE" w:rsidP="00AE0AAE"/>
    <w:p w14:paraId="4C2FE8C0" w14:textId="77777777" w:rsidR="00AE0AAE" w:rsidRDefault="00AE0AAE" w:rsidP="00AE0AAE"/>
    <w:p w14:paraId="6500EE68" w14:textId="77777777" w:rsidR="00AE0AAE" w:rsidRDefault="00AE0AAE" w:rsidP="00AE0AAE"/>
    <w:p w14:paraId="6FC6F1C2" w14:textId="77777777" w:rsidR="00AE0AAE" w:rsidRDefault="00AE0AAE" w:rsidP="00AE0AAE"/>
    <w:p w14:paraId="3E35817C" w14:textId="77777777" w:rsidR="00AE0AAE" w:rsidRDefault="00AE0AAE" w:rsidP="00AE0AAE"/>
    <w:p w14:paraId="25B53C01" w14:textId="77777777" w:rsidR="00AE0AAE" w:rsidRDefault="00AE0AAE" w:rsidP="00AE0AAE"/>
    <w:p w14:paraId="34CBB08E" w14:textId="77777777" w:rsidR="00AE0AAE" w:rsidRDefault="00AE0AAE" w:rsidP="00AE0AAE"/>
    <w:p w14:paraId="0541084A" w14:textId="77777777" w:rsidR="00AE0AAE" w:rsidRDefault="00AE0AAE" w:rsidP="00AE0AAE"/>
    <w:p w14:paraId="2AE7A40D" w14:textId="77777777" w:rsidR="00AE0AAE" w:rsidRDefault="00AE0AAE" w:rsidP="00AE0AAE"/>
    <w:p w14:paraId="138D3DCC" w14:textId="77777777" w:rsidR="00AE0AAE" w:rsidRDefault="00AE0AAE" w:rsidP="00AE0AAE"/>
    <w:p w14:paraId="2C8881FE" w14:textId="77777777" w:rsidR="00AE0AAE" w:rsidRDefault="00AE0AAE" w:rsidP="00AE0AAE"/>
    <w:p w14:paraId="4FBB0558" w14:textId="77777777" w:rsidR="00D4075A" w:rsidRDefault="00D4075A" w:rsidP="00D4075A">
      <w:pPr>
        <w:jc w:val="both"/>
        <w:rPr>
          <w:rFonts w:ascii="Arial" w:hAnsi="Arial" w:cs="Arial"/>
          <w:b/>
          <w:caps/>
          <w:sz w:val="22"/>
          <w:szCs w:val="22"/>
        </w:rPr>
      </w:pPr>
    </w:p>
    <w:sectPr w:rsidR="00D4075A" w:rsidSect="00822975">
      <w:headerReference w:type="default" r:id="rId15"/>
      <w:footerReference w:type="default" r:id="rId16"/>
      <w:footerReference w:type="first" r:id="rId17"/>
      <w:pgSz w:w="11906" w:h="16838"/>
      <w:pgMar w:top="568" w:right="1417" w:bottom="993"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CB6EED" w16cid:durableId="2072BDA5"/>
  <w16cid:commentId w16cid:paraId="6A26C3CB" w16cid:durableId="2072BDA6"/>
  <w16cid:commentId w16cid:paraId="2A5A83DA" w16cid:durableId="2072BDF1"/>
  <w16cid:commentId w16cid:paraId="70AFB45D" w16cid:durableId="2072BDA7"/>
  <w16cid:commentId w16cid:paraId="59AAAAF2" w16cid:durableId="2072BDA8"/>
  <w16cid:commentId w16cid:paraId="4374C18C" w16cid:durableId="2072C019"/>
  <w16cid:commentId w16cid:paraId="3FE36612" w16cid:durableId="2072BDA9"/>
  <w16cid:commentId w16cid:paraId="3293E59A" w16cid:durableId="2072BDAA"/>
  <w16cid:commentId w16cid:paraId="54118048" w16cid:durableId="2072BDA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F56F1B" w14:textId="77777777" w:rsidR="00FE064A" w:rsidRDefault="00FE064A">
      <w:r>
        <w:separator/>
      </w:r>
    </w:p>
  </w:endnote>
  <w:endnote w:type="continuationSeparator" w:id="0">
    <w:p w14:paraId="1F726F8A" w14:textId="77777777" w:rsidR="00FE064A" w:rsidRDefault="00FE064A">
      <w:r>
        <w:continuationSeparator/>
      </w:r>
    </w:p>
  </w:endnote>
  <w:endnote w:type="continuationNotice" w:id="1">
    <w:p w14:paraId="6BF48E1F" w14:textId="77777777" w:rsidR="00FE064A" w:rsidRDefault="00FE06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24BE7" w14:textId="77777777" w:rsidR="00384D34" w:rsidRDefault="00384D34">
    <w:pPr>
      <w:rPr>
        <w:sz w:val="2"/>
        <w:szCs w:val="2"/>
      </w:rPr>
    </w:pPr>
    <w:r>
      <w:rPr>
        <w:noProof/>
        <w:lang w:bidi="ar-SA"/>
      </w:rPr>
      <mc:AlternateContent>
        <mc:Choice Requires="wps">
          <w:drawing>
            <wp:anchor distT="0" distB="0" distL="63500" distR="63500" simplePos="0" relativeHeight="251662336" behindDoc="1" locked="0" layoutInCell="1" allowOverlap="1" wp14:anchorId="790CBAB7" wp14:editId="7863FFE1">
              <wp:simplePos x="0" y="0"/>
              <wp:positionH relativeFrom="page">
                <wp:posOffset>3661410</wp:posOffset>
              </wp:positionH>
              <wp:positionV relativeFrom="page">
                <wp:posOffset>10022205</wp:posOffset>
              </wp:positionV>
              <wp:extent cx="121920" cy="162560"/>
              <wp:effectExtent l="3810" t="1905" r="1905"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958999" w14:textId="77777777" w:rsidR="00384D34" w:rsidRDefault="00384D34">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7576BA" w:rsidRPr="007576BA">
                            <w:rPr>
                              <w:rStyle w:val="Headerorfooter105pt"/>
                              <w:rFonts w:eastAsia="Courier New"/>
                              <w:noProof/>
                            </w:rPr>
                            <w:t>16</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90CBAB7" id="_x0000_t202" coordsize="21600,21600" o:spt="202" path="m,l,21600r21600,l21600,xe">
              <v:stroke joinstyle="miter"/>
              <v:path gradientshapeok="t" o:connecttype="rect"/>
            </v:shapetype>
            <v:shape id="Text Box 4" o:spid="_x0000_s1026" type="#_x0000_t202" style="position:absolute;margin-left:288.3pt;margin-top:789.15pt;width:9.6pt;height:12.8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" filled="f" stroked="f">
              <v:textbox style="mso-fit-shape-to-text:t" inset="0,0,0,0">
                <w:txbxContent>
                  <w:p w14:paraId="48958999" w14:textId="77777777" w:rsidR="00384D34" w:rsidRDefault="00384D34">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7576BA" w:rsidRPr="007576BA">
                      <w:rPr>
                        <w:rStyle w:val="Headerorfooter105pt"/>
                        <w:rFonts w:eastAsia="Courier New"/>
                        <w:noProof/>
                      </w:rPr>
                      <w:t>16</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8D9BD" w14:textId="77777777" w:rsidR="00384D34" w:rsidRDefault="00384D34">
    <w:pPr>
      <w:rPr>
        <w:sz w:val="2"/>
        <w:szCs w:val="2"/>
      </w:rPr>
    </w:pPr>
    <w:r>
      <w:rPr>
        <w:noProof/>
        <w:lang w:bidi="ar-SA"/>
      </w:rPr>
      <mc:AlternateContent>
        <mc:Choice Requires="wps">
          <w:drawing>
            <wp:anchor distT="0" distB="0" distL="63500" distR="63500" simplePos="0" relativeHeight="251663360" behindDoc="1" locked="0" layoutInCell="1" allowOverlap="1" wp14:anchorId="2F5C4F41" wp14:editId="0359357A">
              <wp:simplePos x="0" y="0"/>
              <wp:positionH relativeFrom="page">
                <wp:posOffset>3667760</wp:posOffset>
              </wp:positionH>
              <wp:positionV relativeFrom="page">
                <wp:posOffset>10022205</wp:posOffset>
              </wp:positionV>
              <wp:extent cx="121920" cy="162560"/>
              <wp:effectExtent l="635" t="1905"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C8168" w14:textId="77777777" w:rsidR="00384D34" w:rsidRDefault="00384D34">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F5C4F41" id="_x0000_t202" coordsize="21600,21600" o:spt="202" path="m,l,21600r21600,l21600,xe">
              <v:stroke joinstyle="miter"/>
              <v:path gradientshapeok="t" o:connecttype="rect"/>
            </v:shapetype>
            <v:shape id="Text Box 5" o:spid="_x0000_s1027" type="#_x0000_t202" style="position:absolute;margin-left:288.8pt;margin-top:789.15pt;width:9.6pt;height:12.8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" filled="f" stroked="f">
              <v:textbox style="mso-fit-shape-to-text:t" inset="0,0,0,0">
                <w:txbxContent>
                  <w:p w14:paraId="2BCC8168" w14:textId="77777777" w:rsidR="00384D34" w:rsidRDefault="00384D34">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5A825" w14:textId="77777777" w:rsidR="001C713C" w:rsidRDefault="001C713C">
    <w:pPr>
      <w:rPr>
        <w:sz w:val="2"/>
        <w:szCs w:val="2"/>
      </w:rPr>
    </w:pPr>
    <w:r>
      <w:rPr>
        <w:noProof/>
        <w:lang w:bidi="ar-SA"/>
      </w:rPr>
      <mc:AlternateContent>
        <mc:Choice Requires="wps">
          <w:drawing>
            <wp:anchor distT="0" distB="0" distL="63500" distR="63500" simplePos="0" relativeHeight="251659264" behindDoc="1" locked="0" layoutInCell="1" allowOverlap="1" wp14:anchorId="43F8B3A7" wp14:editId="3710E975">
              <wp:simplePos x="0" y="0"/>
              <wp:positionH relativeFrom="page">
                <wp:posOffset>3661410</wp:posOffset>
              </wp:positionH>
              <wp:positionV relativeFrom="page">
                <wp:posOffset>10022205</wp:posOffset>
              </wp:positionV>
              <wp:extent cx="121920" cy="162560"/>
              <wp:effectExtent l="3810" t="1905" r="190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32BE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7576BA" w:rsidRPr="007576BA">
                            <w:rPr>
                              <w:rStyle w:val="Headerorfooter105pt"/>
                              <w:rFonts w:eastAsia="Courier New"/>
                              <w:noProof/>
                            </w:rPr>
                            <w:t>34</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3F8B3A7" id="_x0000_t202" coordsize="21600,21600" o:spt="202" path="m,l,21600r21600,l21600,xe">
              <v:stroke joinstyle="miter"/>
              <v:path gradientshapeok="t" o:connecttype="rect"/>
            </v:shapetype>
            <v:shape id="_x0000_s1028" type="#_x0000_t202" style="position:absolute;margin-left:288.3pt;margin-top:789.15pt;width:9.6pt;height:12.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" filled="f" stroked="f">
              <v:textbox style="mso-fit-shape-to-text:t" inset="0,0,0,0">
                <w:txbxContent>
                  <w:p w14:paraId="71832BE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7576BA" w:rsidRPr="007576BA">
                      <w:rPr>
                        <w:rStyle w:val="Headerorfooter105pt"/>
                        <w:rFonts w:eastAsia="Courier New"/>
                        <w:noProof/>
                      </w:rPr>
                      <w:t>34</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454E7" w14:textId="77777777" w:rsidR="001C713C" w:rsidRDefault="001C713C">
    <w:pPr>
      <w:rPr>
        <w:sz w:val="2"/>
        <w:szCs w:val="2"/>
      </w:rPr>
    </w:pPr>
    <w:r>
      <w:rPr>
        <w:noProof/>
        <w:lang w:bidi="ar-SA"/>
      </w:rPr>
      <mc:AlternateContent>
        <mc:Choice Requires="wps">
          <w:drawing>
            <wp:anchor distT="0" distB="0" distL="63500" distR="63500" simplePos="0" relativeHeight="251660288" behindDoc="1" locked="0" layoutInCell="1" allowOverlap="1" wp14:anchorId="1ED8F48A" wp14:editId="042A0D1B">
              <wp:simplePos x="0" y="0"/>
              <wp:positionH relativeFrom="page">
                <wp:posOffset>3667760</wp:posOffset>
              </wp:positionH>
              <wp:positionV relativeFrom="page">
                <wp:posOffset>10022205</wp:posOffset>
              </wp:positionV>
              <wp:extent cx="121920" cy="162560"/>
              <wp:effectExtent l="635" t="1905"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7E03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ED8F48A" id="_x0000_t202" coordsize="21600,21600" o:spt="202" path="m,l,21600r21600,l21600,xe">
              <v:stroke joinstyle="miter"/>
              <v:path gradientshapeok="t" o:connecttype="rect"/>
            </v:shapetype>
            <v:shape id="_x0000_s1029" type="#_x0000_t202" style="position:absolute;margin-left:288.8pt;margin-top:789.15pt;width:9.6pt;height:12.8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" filled="f" stroked="f">
              <v:textbox style="mso-fit-shape-to-text:t" inset="0,0,0,0">
                <w:txbxContent>
                  <w:p w14:paraId="5037E03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EA48E7" w14:textId="77777777" w:rsidR="00FE064A" w:rsidRDefault="00FE064A">
      <w:r>
        <w:separator/>
      </w:r>
    </w:p>
  </w:footnote>
  <w:footnote w:type="continuationSeparator" w:id="0">
    <w:p w14:paraId="4398076C" w14:textId="77777777" w:rsidR="00FE064A" w:rsidRDefault="00FE064A">
      <w:r>
        <w:continuationSeparator/>
      </w:r>
    </w:p>
  </w:footnote>
  <w:footnote w:type="continuationNotice" w:id="1">
    <w:p w14:paraId="4EA5359D" w14:textId="77777777" w:rsidR="00FE064A" w:rsidRDefault="00FE064A"/>
  </w:footnote>
  <w:footnote w:id="2">
    <w:p w14:paraId="67FBD94D" w14:textId="77777777" w:rsidR="001C713C" w:rsidRDefault="001C713C" w:rsidP="003B7C89">
      <w:pPr>
        <w:pStyle w:val="Textpoznmkypodiarou"/>
      </w:pPr>
      <w:r>
        <w:rPr>
          <w:rStyle w:val="Odkaznapoznmkupodiarou"/>
        </w:rPr>
        <w:footnoteRef/>
      </w:r>
      <w:r>
        <w:t xml:space="preserve"> Možnosť záznamu spustenej/zdvihnutej kefy</w:t>
      </w:r>
    </w:p>
  </w:footnote>
  <w:footnote w:id="3">
    <w:p w14:paraId="43CC470C" w14:textId="77777777" w:rsidR="001C713C" w:rsidRDefault="001C713C" w:rsidP="003B7C89">
      <w:pPr>
        <w:pStyle w:val="Textpoznmkypodiarou"/>
      </w:pPr>
      <w:r>
        <w:rPr>
          <w:rStyle w:val="Odkaznapoznmkupodiarou"/>
        </w:rPr>
        <w:footnoteRef/>
      </w:r>
      <w:r>
        <w:t xml:space="preserve"> Možnosť záznamu spustenej/zdvihnutej kefy</w:t>
      </w:r>
    </w:p>
  </w:footnote>
  <w:footnote w:id="4">
    <w:p w14:paraId="0ECE7CAA" w14:textId="77777777" w:rsidR="001C713C" w:rsidRDefault="001C713C" w:rsidP="003B7C89">
      <w:pPr>
        <w:pStyle w:val="Textpoznmkypodiarou"/>
      </w:pPr>
      <w:r>
        <w:rPr>
          <w:rStyle w:val="Odkaznapoznmkupodiarou"/>
        </w:rPr>
        <w:footnoteRef/>
      </w:r>
      <w:r>
        <w:t xml:space="preserve"> Možnosť záznamu spustenia polievania (záznam prietoku čerpadla)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D4FEA" w14:textId="77777777" w:rsidR="00384D34" w:rsidRDefault="00384D34">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A7E5E" w14:textId="77777777" w:rsidR="001C713C" w:rsidRDefault="001C713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7758C"/>
    <w:multiLevelType w:val="hybridMultilevel"/>
    <w:tmpl w:val="315E7158"/>
    <w:lvl w:ilvl="0" w:tplc="FFFFFFFF">
      <w:start w:val="1"/>
      <w:numFmt w:val="decimal"/>
      <w:lvlText w:val="%1."/>
      <w:lvlJc w:val="left"/>
      <w:pPr>
        <w:tabs>
          <w:tab w:val="num" w:pos="502"/>
        </w:tabs>
        <w:ind w:left="502" w:hanging="360"/>
      </w:pPr>
    </w:lvl>
    <w:lvl w:ilvl="1" w:tplc="FFFFFFFF">
      <w:start w:val="1"/>
      <w:numFmt w:val="bullet"/>
      <w:lvlText w:val=""/>
      <w:lvlJc w:val="left"/>
      <w:pPr>
        <w:tabs>
          <w:tab w:val="num" w:pos="1222"/>
        </w:tabs>
        <w:ind w:left="1222" w:hanging="360"/>
      </w:pPr>
      <w:rPr>
        <w:rFonts w:ascii="Symbol" w:hAnsi="Symbol"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 w15:restartNumberingAfterBreak="0">
    <w:nsid w:val="0BFC61F6"/>
    <w:multiLevelType w:val="multilevel"/>
    <w:tmpl w:val="B35E98E6"/>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rPr>
    </w:lvl>
    <w:lvl w:ilvl="2">
      <w:start w:val="1"/>
      <w:numFmt w:val="decimal"/>
      <w:lvlText w:val="%1.%2.%3."/>
      <w:lvlJc w:val="left"/>
      <w:pPr>
        <w:ind w:left="1429" w:hanging="720"/>
      </w:pPr>
      <w:rPr>
        <w:rFonts w:hint="default"/>
        <w:b/>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C4E3977"/>
    <w:multiLevelType w:val="hybridMultilevel"/>
    <w:tmpl w:val="7CE24C60"/>
    <w:lvl w:ilvl="0" w:tplc="3E328B04">
      <w:start w:val="1"/>
      <w:numFmt w:val="decimal"/>
      <w:lvlText w:val="%1."/>
      <w:lvlJc w:val="left"/>
      <w:pPr>
        <w:tabs>
          <w:tab w:val="num" w:pos="502"/>
        </w:tabs>
        <w:ind w:left="502"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340"/>
        </w:tabs>
        <w:ind w:left="2340" w:hanging="360"/>
      </w:pPr>
    </w:lvl>
    <w:lvl w:ilvl="3" w:tplc="59B2686C">
      <w:start w:val="7"/>
      <w:numFmt w:val="bullet"/>
      <w:lvlText w:val="•"/>
      <w:lvlJc w:val="left"/>
      <w:pPr>
        <w:ind w:left="2880" w:hanging="360"/>
      </w:pPr>
      <w:rPr>
        <w:rFonts w:ascii="Times New Roman" w:eastAsia="Courier New" w:hAnsi="Times New Roman" w:cs="Times New Roman"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015201E"/>
    <w:multiLevelType w:val="hybridMultilevel"/>
    <w:tmpl w:val="B26A01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1CA239C"/>
    <w:multiLevelType w:val="hybridMultilevel"/>
    <w:tmpl w:val="9FBEEB04"/>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3346BF4"/>
    <w:multiLevelType w:val="hybridMultilevel"/>
    <w:tmpl w:val="846A54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77A5E1C"/>
    <w:multiLevelType w:val="hybridMultilevel"/>
    <w:tmpl w:val="5E3236DC"/>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8425F45"/>
    <w:multiLevelType w:val="hybridMultilevel"/>
    <w:tmpl w:val="367ED7E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6F1B67"/>
    <w:multiLevelType w:val="hybridMultilevel"/>
    <w:tmpl w:val="FD043F5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0C0631"/>
    <w:multiLevelType w:val="hybridMultilevel"/>
    <w:tmpl w:val="BE60D9E4"/>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9141D"/>
    <w:multiLevelType w:val="hybridMultilevel"/>
    <w:tmpl w:val="AF62D676"/>
    <w:lvl w:ilvl="0" w:tplc="FFFFFFFF">
      <w:start w:val="13"/>
      <w:numFmt w:val="bullet"/>
      <w:lvlText w:val="-"/>
      <w:lvlJc w:val="left"/>
      <w:pPr>
        <w:tabs>
          <w:tab w:val="num" w:pos="1654"/>
        </w:tabs>
        <w:ind w:left="1654" w:hanging="945"/>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B32A4F"/>
    <w:multiLevelType w:val="hybridMultilevel"/>
    <w:tmpl w:val="AE8244E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F70111"/>
    <w:multiLevelType w:val="hybridMultilevel"/>
    <w:tmpl w:val="54E8C3BC"/>
    <w:lvl w:ilvl="0" w:tplc="3E328B04">
      <w:start w:val="1"/>
      <w:numFmt w:val="decimal"/>
      <w:lvlText w:val="%1."/>
      <w:lvlJc w:val="left"/>
      <w:pPr>
        <w:tabs>
          <w:tab w:val="num" w:pos="502"/>
        </w:tabs>
        <w:ind w:left="502"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D1F74BD"/>
    <w:multiLevelType w:val="singleLevel"/>
    <w:tmpl w:val="041B000F"/>
    <w:lvl w:ilvl="0">
      <w:start w:val="1"/>
      <w:numFmt w:val="decimal"/>
      <w:lvlText w:val="%1."/>
      <w:lvlJc w:val="left"/>
      <w:pPr>
        <w:tabs>
          <w:tab w:val="num" w:pos="360"/>
        </w:tabs>
        <w:ind w:left="360" w:hanging="360"/>
      </w:pPr>
    </w:lvl>
  </w:abstractNum>
  <w:abstractNum w:abstractNumId="14" w15:restartNumberingAfterBreak="0">
    <w:nsid w:val="1EFB298B"/>
    <w:multiLevelType w:val="hybridMultilevel"/>
    <w:tmpl w:val="7F1CBA9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0B4495A"/>
    <w:multiLevelType w:val="hybridMultilevel"/>
    <w:tmpl w:val="AD120F1E"/>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272333B"/>
    <w:multiLevelType w:val="hybridMultilevel"/>
    <w:tmpl w:val="32AC5C0C"/>
    <w:lvl w:ilvl="0" w:tplc="FFFFFFFF">
      <w:start w:val="13"/>
      <w:numFmt w:val="bullet"/>
      <w:lvlText w:val="-"/>
      <w:lvlJc w:val="left"/>
      <w:pPr>
        <w:tabs>
          <w:tab w:val="num" w:pos="1654"/>
        </w:tabs>
        <w:ind w:left="1654" w:hanging="945"/>
      </w:pPr>
      <w:rPr>
        <w:rFonts w:ascii="Times New Roman" w:eastAsia="Times New Roman" w:hAnsi="Times New Roman" w:cs="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24D53D99"/>
    <w:multiLevelType w:val="hybridMultilevel"/>
    <w:tmpl w:val="D332D4C8"/>
    <w:lvl w:ilvl="0" w:tplc="041B0017">
      <w:start w:val="1"/>
      <w:numFmt w:val="lowerLetter"/>
      <w:lvlText w:val="%1)"/>
      <w:lvlJc w:val="left"/>
      <w:pPr>
        <w:ind w:left="1077" w:hanging="360"/>
      </w:p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18" w15:restartNumberingAfterBreak="0">
    <w:nsid w:val="2A5C364D"/>
    <w:multiLevelType w:val="hybridMultilevel"/>
    <w:tmpl w:val="13B208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A7F0D65"/>
    <w:multiLevelType w:val="hybridMultilevel"/>
    <w:tmpl w:val="1FDC88CA"/>
    <w:lvl w:ilvl="0" w:tplc="572000BE">
      <w:numFmt w:val="bullet"/>
      <w:lvlText w:val="•"/>
      <w:lvlJc w:val="left"/>
      <w:pPr>
        <w:ind w:left="862" w:hanging="360"/>
      </w:pPr>
      <w:rPr>
        <w:rFonts w:ascii="Times New Roman" w:eastAsia="Courier New"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0" w15:restartNumberingAfterBreak="0">
    <w:nsid w:val="2E1348B9"/>
    <w:multiLevelType w:val="singleLevel"/>
    <w:tmpl w:val="041B000F"/>
    <w:lvl w:ilvl="0">
      <w:start w:val="1"/>
      <w:numFmt w:val="decimal"/>
      <w:lvlText w:val="%1."/>
      <w:lvlJc w:val="left"/>
      <w:pPr>
        <w:tabs>
          <w:tab w:val="num" w:pos="360"/>
        </w:tabs>
        <w:ind w:left="360" w:hanging="360"/>
      </w:pPr>
    </w:lvl>
  </w:abstractNum>
  <w:abstractNum w:abstractNumId="21" w15:restartNumberingAfterBreak="0">
    <w:nsid w:val="31FF3F23"/>
    <w:multiLevelType w:val="singleLevel"/>
    <w:tmpl w:val="87F67A9A"/>
    <w:lvl w:ilvl="0">
      <w:start w:val="1"/>
      <w:numFmt w:val="bullet"/>
      <w:lvlText w:val=""/>
      <w:lvlJc w:val="left"/>
      <w:pPr>
        <w:tabs>
          <w:tab w:val="num" w:pos="360"/>
        </w:tabs>
        <w:ind w:left="360" w:hanging="360"/>
      </w:pPr>
      <w:rPr>
        <w:rFonts w:ascii="Symbol" w:hAnsi="Symbol" w:hint="default"/>
        <w:caps/>
      </w:rPr>
    </w:lvl>
  </w:abstractNum>
  <w:abstractNum w:abstractNumId="22" w15:restartNumberingAfterBreak="0">
    <w:nsid w:val="35DE4605"/>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7421524"/>
    <w:multiLevelType w:val="hybridMultilevel"/>
    <w:tmpl w:val="6762BBA6"/>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15:restartNumberingAfterBreak="0">
    <w:nsid w:val="3B0574C0"/>
    <w:multiLevelType w:val="hybridMultilevel"/>
    <w:tmpl w:val="97B6B5AE"/>
    <w:lvl w:ilvl="0" w:tplc="041B0017">
      <w:start w:val="1"/>
      <w:numFmt w:val="lowerLetter"/>
      <w:lvlText w:val="%1)"/>
      <w:lvlJc w:val="left"/>
      <w:pPr>
        <w:tabs>
          <w:tab w:val="num" w:pos="1440"/>
        </w:tabs>
        <w:ind w:left="1440" w:hanging="360"/>
      </w:pPr>
    </w:lvl>
    <w:lvl w:ilvl="1" w:tplc="041B000F">
      <w:start w:val="1"/>
      <w:numFmt w:val="decimal"/>
      <w:lvlText w:val="%2."/>
      <w:lvlJc w:val="left"/>
      <w:pPr>
        <w:tabs>
          <w:tab w:val="num" w:pos="360"/>
        </w:tabs>
        <w:ind w:left="360" w:hanging="360"/>
      </w:pPr>
    </w:lvl>
    <w:lvl w:ilvl="2" w:tplc="041B001B">
      <w:start w:val="1"/>
      <w:numFmt w:val="lowerRoman"/>
      <w:lvlText w:val="%3."/>
      <w:lvlJc w:val="right"/>
      <w:pPr>
        <w:tabs>
          <w:tab w:val="num" w:pos="2880"/>
        </w:tabs>
        <w:ind w:left="2880" w:hanging="180"/>
      </w:pPr>
    </w:lvl>
    <w:lvl w:ilvl="3" w:tplc="041B000F" w:tentative="1">
      <w:start w:val="1"/>
      <w:numFmt w:val="decimal"/>
      <w:lvlText w:val="%4."/>
      <w:lvlJc w:val="left"/>
      <w:pPr>
        <w:tabs>
          <w:tab w:val="num" w:pos="3600"/>
        </w:tabs>
        <w:ind w:left="3600" w:hanging="360"/>
      </w:pPr>
    </w:lvl>
    <w:lvl w:ilvl="4" w:tplc="041B0019" w:tentative="1">
      <w:start w:val="1"/>
      <w:numFmt w:val="lowerLetter"/>
      <w:lvlText w:val="%5."/>
      <w:lvlJc w:val="left"/>
      <w:pPr>
        <w:tabs>
          <w:tab w:val="num" w:pos="4320"/>
        </w:tabs>
        <w:ind w:left="4320" w:hanging="360"/>
      </w:pPr>
    </w:lvl>
    <w:lvl w:ilvl="5" w:tplc="041B001B" w:tentative="1">
      <w:start w:val="1"/>
      <w:numFmt w:val="lowerRoman"/>
      <w:lvlText w:val="%6."/>
      <w:lvlJc w:val="right"/>
      <w:pPr>
        <w:tabs>
          <w:tab w:val="num" w:pos="5040"/>
        </w:tabs>
        <w:ind w:left="5040" w:hanging="180"/>
      </w:pPr>
    </w:lvl>
    <w:lvl w:ilvl="6" w:tplc="041B000F" w:tentative="1">
      <w:start w:val="1"/>
      <w:numFmt w:val="decimal"/>
      <w:lvlText w:val="%7."/>
      <w:lvlJc w:val="left"/>
      <w:pPr>
        <w:tabs>
          <w:tab w:val="num" w:pos="5760"/>
        </w:tabs>
        <w:ind w:left="5760" w:hanging="360"/>
      </w:pPr>
    </w:lvl>
    <w:lvl w:ilvl="7" w:tplc="041B0019" w:tentative="1">
      <w:start w:val="1"/>
      <w:numFmt w:val="lowerLetter"/>
      <w:lvlText w:val="%8."/>
      <w:lvlJc w:val="left"/>
      <w:pPr>
        <w:tabs>
          <w:tab w:val="num" w:pos="6480"/>
        </w:tabs>
        <w:ind w:left="6480" w:hanging="360"/>
      </w:pPr>
    </w:lvl>
    <w:lvl w:ilvl="8" w:tplc="041B001B" w:tentative="1">
      <w:start w:val="1"/>
      <w:numFmt w:val="lowerRoman"/>
      <w:lvlText w:val="%9."/>
      <w:lvlJc w:val="right"/>
      <w:pPr>
        <w:tabs>
          <w:tab w:val="num" w:pos="7200"/>
        </w:tabs>
        <w:ind w:left="7200" w:hanging="180"/>
      </w:pPr>
    </w:lvl>
  </w:abstractNum>
  <w:abstractNum w:abstractNumId="25" w15:restartNumberingAfterBreak="0">
    <w:nsid w:val="3B0F0123"/>
    <w:multiLevelType w:val="hybridMultilevel"/>
    <w:tmpl w:val="C3A071E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2205"/>
        </w:tabs>
        <w:ind w:left="2205" w:hanging="360"/>
      </w:pPr>
      <w:rPr>
        <w:rFonts w:ascii="Courier New" w:hAnsi="Courier New" w:cs="Courier New" w:hint="default"/>
      </w:rPr>
    </w:lvl>
    <w:lvl w:ilvl="2" w:tplc="FFFFFFFF" w:tentative="1">
      <w:start w:val="1"/>
      <w:numFmt w:val="bullet"/>
      <w:lvlText w:val=""/>
      <w:lvlJc w:val="left"/>
      <w:pPr>
        <w:tabs>
          <w:tab w:val="num" w:pos="2925"/>
        </w:tabs>
        <w:ind w:left="2925" w:hanging="360"/>
      </w:pPr>
      <w:rPr>
        <w:rFonts w:ascii="Wingdings" w:hAnsi="Wingdings" w:hint="default"/>
      </w:rPr>
    </w:lvl>
    <w:lvl w:ilvl="3" w:tplc="FFFFFFFF" w:tentative="1">
      <w:start w:val="1"/>
      <w:numFmt w:val="bullet"/>
      <w:lvlText w:val=""/>
      <w:lvlJc w:val="left"/>
      <w:pPr>
        <w:tabs>
          <w:tab w:val="num" w:pos="3645"/>
        </w:tabs>
        <w:ind w:left="3645" w:hanging="360"/>
      </w:pPr>
      <w:rPr>
        <w:rFonts w:ascii="Symbol" w:hAnsi="Symbol" w:hint="default"/>
      </w:rPr>
    </w:lvl>
    <w:lvl w:ilvl="4" w:tplc="FFFFFFFF" w:tentative="1">
      <w:start w:val="1"/>
      <w:numFmt w:val="bullet"/>
      <w:lvlText w:val="o"/>
      <w:lvlJc w:val="left"/>
      <w:pPr>
        <w:tabs>
          <w:tab w:val="num" w:pos="4365"/>
        </w:tabs>
        <w:ind w:left="4365" w:hanging="360"/>
      </w:pPr>
      <w:rPr>
        <w:rFonts w:ascii="Courier New" w:hAnsi="Courier New" w:cs="Courier New" w:hint="default"/>
      </w:rPr>
    </w:lvl>
    <w:lvl w:ilvl="5" w:tplc="FFFFFFFF" w:tentative="1">
      <w:start w:val="1"/>
      <w:numFmt w:val="bullet"/>
      <w:lvlText w:val=""/>
      <w:lvlJc w:val="left"/>
      <w:pPr>
        <w:tabs>
          <w:tab w:val="num" w:pos="5085"/>
        </w:tabs>
        <w:ind w:left="5085" w:hanging="360"/>
      </w:pPr>
      <w:rPr>
        <w:rFonts w:ascii="Wingdings" w:hAnsi="Wingdings" w:hint="default"/>
      </w:rPr>
    </w:lvl>
    <w:lvl w:ilvl="6" w:tplc="FFFFFFFF" w:tentative="1">
      <w:start w:val="1"/>
      <w:numFmt w:val="bullet"/>
      <w:lvlText w:val=""/>
      <w:lvlJc w:val="left"/>
      <w:pPr>
        <w:tabs>
          <w:tab w:val="num" w:pos="5805"/>
        </w:tabs>
        <w:ind w:left="5805" w:hanging="360"/>
      </w:pPr>
      <w:rPr>
        <w:rFonts w:ascii="Symbol" w:hAnsi="Symbol" w:hint="default"/>
      </w:rPr>
    </w:lvl>
    <w:lvl w:ilvl="7" w:tplc="FFFFFFFF" w:tentative="1">
      <w:start w:val="1"/>
      <w:numFmt w:val="bullet"/>
      <w:lvlText w:val="o"/>
      <w:lvlJc w:val="left"/>
      <w:pPr>
        <w:tabs>
          <w:tab w:val="num" w:pos="6525"/>
        </w:tabs>
        <w:ind w:left="6525" w:hanging="360"/>
      </w:pPr>
      <w:rPr>
        <w:rFonts w:ascii="Courier New" w:hAnsi="Courier New" w:cs="Courier New" w:hint="default"/>
      </w:rPr>
    </w:lvl>
    <w:lvl w:ilvl="8" w:tplc="FFFFFFFF" w:tentative="1">
      <w:start w:val="1"/>
      <w:numFmt w:val="bullet"/>
      <w:lvlText w:val=""/>
      <w:lvlJc w:val="left"/>
      <w:pPr>
        <w:tabs>
          <w:tab w:val="num" w:pos="7245"/>
        </w:tabs>
        <w:ind w:left="7245" w:hanging="360"/>
      </w:pPr>
      <w:rPr>
        <w:rFonts w:ascii="Wingdings" w:hAnsi="Wingdings" w:hint="default"/>
      </w:rPr>
    </w:lvl>
  </w:abstractNum>
  <w:abstractNum w:abstractNumId="26" w15:restartNumberingAfterBreak="0">
    <w:nsid w:val="44BE7777"/>
    <w:multiLevelType w:val="hybridMultilevel"/>
    <w:tmpl w:val="FC10B84C"/>
    <w:lvl w:ilvl="0" w:tplc="FFFFFFFF">
      <w:start w:val="1"/>
      <w:numFmt w:val="none"/>
      <w:lvlText w:val="5."/>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A183ADB"/>
    <w:multiLevelType w:val="hybridMultilevel"/>
    <w:tmpl w:val="310603FA"/>
    <w:lvl w:ilvl="0" w:tplc="FFFFFFFF">
      <w:start w:val="1"/>
      <w:numFmt w:val="bullet"/>
      <w:lvlText w:val=""/>
      <w:lvlJc w:val="left"/>
      <w:pPr>
        <w:tabs>
          <w:tab w:val="num" w:pos="1778"/>
        </w:tabs>
        <w:ind w:left="1778" w:hanging="360"/>
      </w:pPr>
      <w:rPr>
        <w:rFonts w:ascii="Symbol" w:hAnsi="Symbol" w:hint="default"/>
      </w:rPr>
    </w:lvl>
    <w:lvl w:ilvl="1" w:tplc="FFFFFFFF" w:tentative="1">
      <w:start w:val="1"/>
      <w:numFmt w:val="bullet"/>
      <w:lvlText w:val="o"/>
      <w:lvlJc w:val="left"/>
      <w:pPr>
        <w:tabs>
          <w:tab w:val="num" w:pos="2498"/>
        </w:tabs>
        <w:ind w:left="2498" w:hanging="360"/>
      </w:pPr>
      <w:rPr>
        <w:rFonts w:ascii="Courier New" w:hAnsi="Courier New" w:cs="Courier New" w:hint="default"/>
      </w:rPr>
    </w:lvl>
    <w:lvl w:ilvl="2" w:tplc="FFFFFFFF" w:tentative="1">
      <w:start w:val="1"/>
      <w:numFmt w:val="bullet"/>
      <w:lvlText w:val=""/>
      <w:lvlJc w:val="left"/>
      <w:pPr>
        <w:tabs>
          <w:tab w:val="num" w:pos="3218"/>
        </w:tabs>
        <w:ind w:left="3218" w:hanging="360"/>
      </w:pPr>
      <w:rPr>
        <w:rFonts w:ascii="Wingdings" w:hAnsi="Wingdings" w:hint="default"/>
      </w:rPr>
    </w:lvl>
    <w:lvl w:ilvl="3" w:tplc="FFFFFFFF" w:tentative="1">
      <w:start w:val="1"/>
      <w:numFmt w:val="bullet"/>
      <w:lvlText w:val=""/>
      <w:lvlJc w:val="left"/>
      <w:pPr>
        <w:tabs>
          <w:tab w:val="num" w:pos="3938"/>
        </w:tabs>
        <w:ind w:left="3938" w:hanging="360"/>
      </w:pPr>
      <w:rPr>
        <w:rFonts w:ascii="Symbol" w:hAnsi="Symbol" w:hint="default"/>
      </w:rPr>
    </w:lvl>
    <w:lvl w:ilvl="4" w:tplc="FFFFFFFF" w:tentative="1">
      <w:start w:val="1"/>
      <w:numFmt w:val="bullet"/>
      <w:lvlText w:val="o"/>
      <w:lvlJc w:val="left"/>
      <w:pPr>
        <w:tabs>
          <w:tab w:val="num" w:pos="4658"/>
        </w:tabs>
        <w:ind w:left="4658" w:hanging="360"/>
      </w:pPr>
      <w:rPr>
        <w:rFonts w:ascii="Courier New" w:hAnsi="Courier New" w:cs="Courier New" w:hint="default"/>
      </w:rPr>
    </w:lvl>
    <w:lvl w:ilvl="5" w:tplc="FFFFFFFF" w:tentative="1">
      <w:start w:val="1"/>
      <w:numFmt w:val="bullet"/>
      <w:lvlText w:val=""/>
      <w:lvlJc w:val="left"/>
      <w:pPr>
        <w:tabs>
          <w:tab w:val="num" w:pos="5378"/>
        </w:tabs>
        <w:ind w:left="5378" w:hanging="360"/>
      </w:pPr>
      <w:rPr>
        <w:rFonts w:ascii="Wingdings" w:hAnsi="Wingdings" w:hint="default"/>
      </w:rPr>
    </w:lvl>
    <w:lvl w:ilvl="6" w:tplc="FFFFFFFF" w:tentative="1">
      <w:start w:val="1"/>
      <w:numFmt w:val="bullet"/>
      <w:lvlText w:val=""/>
      <w:lvlJc w:val="left"/>
      <w:pPr>
        <w:tabs>
          <w:tab w:val="num" w:pos="6098"/>
        </w:tabs>
        <w:ind w:left="6098" w:hanging="360"/>
      </w:pPr>
      <w:rPr>
        <w:rFonts w:ascii="Symbol" w:hAnsi="Symbol" w:hint="default"/>
      </w:rPr>
    </w:lvl>
    <w:lvl w:ilvl="7" w:tplc="FFFFFFFF" w:tentative="1">
      <w:start w:val="1"/>
      <w:numFmt w:val="bullet"/>
      <w:lvlText w:val="o"/>
      <w:lvlJc w:val="left"/>
      <w:pPr>
        <w:tabs>
          <w:tab w:val="num" w:pos="6818"/>
        </w:tabs>
        <w:ind w:left="6818" w:hanging="360"/>
      </w:pPr>
      <w:rPr>
        <w:rFonts w:ascii="Courier New" w:hAnsi="Courier New" w:cs="Courier New" w:hint="default"/>
      </w:rPr>
    </w:lvl>
    <w:lvl w:ilvl="8" w:tplc="FFFFFFFF" w:tentative="1">
      <w:start w:val="1"/>
      <w:numFmt w:val="bullet"/>
      <w:lvlText w:val=""/>
      <w:lvlJc w:val="left"/>
      <w:pPr>
        <w:tabs>
          <w:tab w:val="num" w:pos="7538"/>
        </w:tabs>
        <w:ind w:left="7538" w:hanging="360"/>
      </w:pPr>
      <w:rPr>
        <w:rFonts w:ascii="Wingdings" w:hAnsi="Wingdings" w:hint="default"/>
      </w:rPr>
    </w:lvl>
  </w:abstractNum>
  <w:abstractNum w:abstractNumId="28" w15:restartNumberingAfterBreak="0">
    <w:nsid w:val="4D574335"/>
    <w:multiLevelType w:val="hybridMultilevel"/>
    <w:tmpl w:val="221CD09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52413C1"/>
    <w:multiLevelType w:val="hybridMultilevel"/>
    <w:tmpl w:val="2886F6FE"/>
    <w:lvl w:ilvl="0" w:tplc="041B0001">
      <w:start w:val="1"/>
      <w:numFmt w:val="bullet"/>
      <w:lvlText w:val=""/>
      <w:lvlJc w:val="left"/>
      <w:pPr>
        <w:tabs>
          <w:tab w:val="num" w:pos="786"/>
        </w:tabs>
        <w:ind w:left="786"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9E5D51"/>
    <w:multiLevelType w:val="hybridMultilevel"/>
    <w:tmpl w:val="8FF2ABF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B8159F"/>
    <w:multiLevelType w:val="multilevel"/>
    <w:tmpl w:val="9050EB52"/>
    <w:lvl w:ilvl="0">
      <w:start w:val="1"/>
      <w:numFmt w:val="decimal"/>
      <w:lvlText w:val="%1."/>
      <w:lvlJc w:val="left"/>
      <w:pPr>
        <w:ind w:left="360" w:hanging="360"/>
      </w:pPr>
      <w:rPr>
        <w:rFonts w:hint="default"/>
      </w:rPr>
    </w:lvl>
    <w:lvl w:ilvl="1">
      <w:start w:val="1"/>
      <w:numFmt w:val="decimal"/>
      <w:lvlText w:val="%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E232BB1"/>
    <w:multiLevelType w:val="hybridMultilevel"/>
    <w:tmpl w:val="CD04CB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3724E1C"/>
    <w:multiLevelType w:val="hybridMultilevel"/>
    <w:tmpl w:val="EEC0C53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5E07B6"/>
    <w:multiLevelType w:val="hybridMultilevel"/>
    <w:tmpl w:val="3CBA217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8B07639"/>
    <w:multiLevelType w:val="hybridMultilevel"/>
    <w:tmpl w:val="7C1247F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B514B4"/>
    <w:multiLevelType w:val="singleLevel"/>
    <w:tmpl w:val="041B000F"/>
    <w:lvl w:ilvl="0">
      <w:start w:val="1"/>
      <w:numFmt w:val="decimal"/>
      <w:lvlText w:val="%1."/>
      <w:lvlJc w:val="left"/>
      <w:pPr>
        <w:tabs>
          <w:tab w:val="num" w:pos="360"/>
        </w:tabs>
        <w:ind w:left="360" w:hanging="360"/>
      </w:pPr>
    </w:lvl>
  </w:abstractNum>
  <w:abstractNum w:abstractNumId="37" w15:restartNumberingAfterBreak="0">
    <w:nsid w:val="6DE23A9A"/>
    <w:multiLevelType w:val="hybridMultilevel"/>
    <w:tmpl w:val="7CE24C60"/>
    <w:lvl w:ilvl="0" w:tplc="3E328B04">
      <w:start w:val="1"/>
      <w:numFmt w:val="decimal"/>
      <w:lvlText w:val="%1."/>
      <w:lvlJc w:val="left"/>
      <w:pPr>
        <w:tabs>
          <w:tab w:val="num" w:pos="502"/>
        </w:tabs>
        <w:ind w:left="502"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340"/>
        </w:tabs>
        <w:ind w:left="2340" w:hanging="360"/>
      </w:pPr>
    </w:lvl>
    <w:lvl w:ilvl="3" w:tplc="59B2686C">
      <w:start w:val="7"/>
      <w:numFmt w:val="bullet"/>
      <w:lvlText w:val="•"/>
      <w:lvlJc w:val="left"/>
      <w:pPr>
        <w:ind w:left="2880" w:hanging="360"/>
      </w:pPr>
      <w:rPr>
        <w:rFonts w:ascii="Times New Roman" w:eastAsia="Courier New" w:hAnsi="Times New Roman" w:cs="Times New Roman"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705C5BB8"/>
    <w:multiLevelType w:val="hybridMultilevel"/>
    <w:tmpl w:val="BEDC6E06"/>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0F40568"/>
    <w:multiLevelType w:val="singleLevel"/>
    <w:tmpl w:val="0405000F"/>
    <w:lvl w:ilvl="0">
      <w:start w:val="1"/>
      <w:numFmt w:val="decimal"/>
      <w:lvlText w:val="%1."/>
      <w:lvlJc w:val="left"/>
      <w:pPr>
        <w:tabs>
          <w:tab w:val="num" w:pos="360"/>
        </w:tabs>
        <w:ind w:left="360" w:hanging="360"/>
      </w:pPr>
    </w:lvl>
  </w:abstractNum>
  <w:abstractNum w:abstractNumId="40" w15:restartNumberingAfterBreak="0">
    <w:nsid w:val="731A6A85"/>
    <w:multiLevelType w:val="multilevel"/>
    <w:tmpl w:val="88944118"/>
    <w:lvl w:ilvl="0">
      <w:start w:val="1"/>
      <w:numFmt w:val="lowerLetter"/>
      <w:lvlText w:val="%1)"/>
      <w:lvlJc w:val="left"/>
      <w:pPr>
        <w:ind w:left="360" w:hanging="36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53D6F77"/>
    <w:multiLevelType w:val="hybridMultilevel"/>
    <w:tmpl w:val="BA166F7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F2300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A351420"/>
    <w:multiLevelType w:val="hybridMultilevel"/>
    <w:tmpl w:val="C02602C2"/>
    <w:lvl w:ilvl="0" w:tplc="8DCC7324">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4" w15:restartNumberingAfterBreak="0">
    <w:nsid w:val="7A433ACE"/>
    <w:multiLevelType w:val="hybridMultilevel"/>
    <w:tmpl w:val="39C46DD2"/>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C38558A"/>
    <w:multiLevelType w:val="hybridMultilevel"/>
    <w:tmpl w:val="17069716"/>
    <w:lvl w:ilvl="0" w:tplc="041B0001">
      <w:start w:val="1"/>
      <w:numFmt w:val="bullet"/>
      <w:lvlText w:val=""/>
      <w:lvlJc w:val="left"/>
      <w:pPr>
        <w:ind w:left="720" w:hanging="360"/>
      </w:pPr>
      <w:rPr>
        <w:rFonts w:ascii="Symbol" w:hAnsi="Symbol" w:hint="default"/>
      </w:rPr>
    </w:lvl>
    <w:lvl w:ilvl="1" w:tplc="0B2A88C0">
      <w:numFmt w:val="bullet"/>
      <w:lvlText w:val="-"/>
      <w:lvlJc w:val="left"/>
      <w:pPr>
        <w:ind w:left="1440" w:hanging="360"/>
      </w:pPr>
      <w:rPr>
        <w:rFonts w:ascii="Times New Roman" w:eastAsia="Courier New" w:hAnsi="Times New Roman"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DCB18D8"/>
    <w:multiLevelType w:val="hybridMultilevel"/>
    <w:tmpl w:val="9AC602CC"/>
    <w:lvl w:ilvl="0" w:tplc="DD5CC97E">
      <w:start w:val="1"/>
      <w:numFmt w:val="lowerLetter"/>
      <w:lvlText w:val="%1)"/>
      <w:lvlJc w:val="left"/>
      <w:pPr>
        <w:tabs>
          <w:tab w:val="num" w:pos="3585"/>
        </w:tabs>
        <w:ind w:left="3585" w:hanging="360"/>
      </w:pPr>
      <w:rPr>
        <w:rFonts w:hint="default"/>
      </w:rPr>
    </w:lvl>
    <w:lvl w:ilvl="1" w:tplc="AE045798">
      <w:start w:val="1"/>
      <w:numFmt w:val="decimal"/>
      <w:lvlText w:val="%2."/>
      <w:lvlJc w:val="left"/>
      <w:pPr>
        <w:tabs>
          <w:tab w:val="num" w:pos="4305"/>
        </w:tabs>
        <w:ind w:left="4305" w:hanging="360"/>
      </w:pPr>
      <w:rPr>
        <w:rFonts w:hint="default"/>
        <w:i w:val="0"/>
        <w:color w:val="auto"/>
      </w:rPr>
    </w:lvl>
    <w:lvl w:ilvl="2" w:tplc="041B001B" w:tentative="1">
      <w:start w:val="1"/>
      <w:numFmt w:val="lowerRoman"/>
      <w:lvlText w:val="%3."/>
      <w:lvlJc w:val="right"/>
      <w:pPr>
        <w:tabs>
          <w:tab w:val="num" w:pos="5025"/>
        </w:tabs>
        <w:ind w:left="5025" w:hanging="180"/>
      </w:pPr>
    </w:lvl>
    <w:lvl w:ilvl="3" w:tplc="041B000F" w:tentative="1">
      <w:start w:val="1"/>
      <w:numFmt w:val="decimal"/>
      <w:lvlText w:val="%4."/>
      <w:lvlJc w:val="left"/>
      <w:pPr>
        <w:tabs>
          <w:tab w:val="num" w:pos="5745"/>
        </w:tabs>
        <w:ind w:left="5745" w:hanging="360"/>
      </w:pPr>
    </w:lvl>
    <w:lvl w:ilvl="4" w:tplc="041B0019" w:tentative="1">
      <w:start w:val="1"/>
      <w:numFmt w:val="lowerLetter"/>
      <w:lvlText w:val="%5."/>
      <w:lvlJc w:val="left"/>
      <w:pPr>
        <w:tabs>
          <w:tab w:val="num" w:pos="6465"/>
        </w:tabs>
        <w:ind w:left="6465" w:hanging="360"/>
      </w:pPr>
    </w:lvl>
    <w:lvl w:ilvl="5" w:tplc="041B001B" w:tentative="1">
      <w:start w:val="1"/>
      <w:numFmt w:val="lowerRoman"/>
      <w:lvlText w:val="%6."/>
      <w:lvlJc w:val="right"/>
      <w:pPr>
        <w:tabs>
          <w:tab w:val="num" w:pos="7185"/>
        </w:tabs>
        <w:ind w:left="7185" w:hanging="180"/>
      </w:pPr>
    </w:lvl>
    <w:lvl w:ilvl="6" w:tplc="041B000F" w:tentative="1">
      <w:start w:val="1"/>
      <w:numFmt w:val="decimal"/>
      <w:lvlText w:val="%7."/>
      <w:lvlJc w:val="left"/>
      <w:pPr>
        <w:tabs>
          <w:tab w:val="num" w:pos="7905"/>
        </w:tabs>
        <w:ind w:left="7905" w:hanging="360"/>
      </w:pPr>
    </w:lvl>
    <w:lvl w:ilvl="7" w:tplc="041B0019" w:tentative="1">
      <w:start w:val="1"/>
      <w:numFmt w:val="lowerLetter"/>
      <w:lvlText w:val="%8."/>
      <w:lvlJc w:val="left"/>
      <w:pPr>
        <w:tabs>
          <w:tab w:val="num" w:pos="8625"/>
        </w:tabs>
        <w:ind w:left="8625" w:hanging="360"/>
      </w:pPr>
    </w:lvl>
    <w:lvl w:ilvl="8" w:tplc="041B001B" w:tentative="1">
      <w:start w:val="1"/>
      <w:numFmt w:val="lowerRoman"/>
      <w:lvlText w:val="%9."/>
      <w:lvlJc w:val="right"/>
      <w:pPr>
        <w:tabs>
          <w:tab w:val="num" w:pos="9345"/>
        </w:tabs>
        <w:ind w:left="9345" w:hanging="180"/>
      </w:pPr>
    </w:lvl>
  </w:abstractNum>
  <w:num w:numId="1">
    <w:abstractNumId w:val="31"/>
  </w:num>
  <w:num w:numId="2">
    <w:abstractNumId w:val="1"/>
  </w:num>
  <w:num w:numId="3">
    <w:abstractNumId w:val="40"/>
  </w:num>
  <w:num w:numId="4">
    <w:abstractNumId w:val="7"/>
  </w:num>
  <w:num w:numId="5">
    <w:abstractNumId w:val="24"/>
  </w:num>
  <w:num w:numId="6">
    <w:abstractNumId w:val="46"/>
  </w:num>
  <w:num w:numId="7">
    <w:abstractNumId w:val="17"/>
  </w:num>
  <w:num w:numId="8">
    <w:abstractNumId w:val="18"/>
  </w:num>
  <w:num w:numId="9">
    <w:abstractNumId w:val="41"/>
  </w:num>
  <w:num w:numId="10">
    <w:abstractNumId w:val="33"/>
  </w:num>
  <w:num w:numId="11">
    <w:abstractNumId w:val="35"/>
  </w:num>
  <w:num w:numId="12">
    <w:abstractNumId w:val="8"/>
  </w:num>
  <w:num w:numId="13">
    <w:abstractNumId w:val="29"/>
  </w:num>
  <w:num w:numId="14">
    <w:abstractNumId w:val="2"/>
  </w:num>
  <w:num w:numId="15">
    <w:abstractNumId w:val="22"/>
  </w:num>
  <w:num w:numId="16">
    <w:abstractNumId w:val="30"/>
  </w:num>
  <w:num w:numId="17">
    <w:abstractNumId w:val="39"/>
  </w:num>
  <w:num w:numId="18">
    <w:abstractNumId w:val="42"/>
  </w:num>
  <w:num w:numId="19">
    <w:abstractNumId w:val="21"/>
  </w:num>
  <w:num w:numId="20">
    <w:abstractNumId w:val="34"/>
  </w:num>
  <w:num w:numId="21">
    <w:abstractNumId w:val="0"/>
  </w:num>
  <w:num w:numId="22">
    <w:abstractNumId w:val="14"/>
  </w:num>
  <w:num w:numId="23">
    <w:abstractNumId w:val="9"/>
  </w:num>
  <w:num w:numId="24">
    <w:abstractNumId w:val="25"/>
  </w:num>
  <w:num w:numId="25">
    <w:abstractNumId w:val="27"/>
  </w:num>
  <w:num w:numId="26">
    <w:abstractNumId w:val="11"/>
  </w:num>
  <w:num w:numId="27">
    <w:abstractNumId w:val="16"/>
  </w:num>
  <w:num w:numId="28">
    <w:abstractNumId w:val="10"/>
  </w:num>
  <w:num w:numId="29">
    <w:abstractNumId w:val="26"/>
  </w:num>
  <w:num w:numId="30">
    <w:abstractNumId w:val="23"/>
  </w:num>
  <w:num w:numId="3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13"/>
  </w:num>
  <w:num w:numId="34">
    <w:abstractNumId w:val="36"/>
  </w:num>
  <w:num w:numId="35">
    <w:abstractNumId w:val="20"/>
  </w:num>
  <w:num w:numId="36">
    <w:abstractNumId w:val="3"/>
  </w:num>
  <w:num w:numId="37">
    <w:abstractNumId w:val="45"/>
  </w:num>
  <w:num w:numId="38">
    <w:abstractNumId w:val="44"/>
  </w:num>
  <w:num w:numId="39">
    <w:abstractNumId w:val="43"/>
  </w:num>
  <w:num w:numId="40">
    <w:abstractNumId w:val="32"/>
  </w:num>
  <w:num w:numId="41">
    <w:abstractNumId w:val="5"/>
  </w:num>
  <w:num w:numId="42">
    <w:abstractNumId w:val="12"/>
  </w:num>
  <w:num w:numId="43">
    <w:abstractNumId w:val="19"/>
  </w:num>
  <w:num w:numId="44">
    <w:abstractNumId w:val="15"/>
  </w:num>
  <w:num w:numId="45">
    <w:abstractNumId w:val="6"/>
  </w:num>
  <w:num w:numId="46">
    <w:abstractNumId w:val="4"/>
  </w:num>
  <w:num w:numId="47">
    <w:abstractNumId w:val="38"/>
  </w:num>
  <w:num w:numId="48">
    <w:abstractNumId w:val="37"/>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ela T.">
    <w15:presenceInfo w15:providerId="None" w15:userId="Marcela 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43A"/>
    <w:rsid w:val="00012498"/>
    <w:rsid w:val="00012C54"/>
    <w:rsid w:val="000258B8"/>
    <w:rsid w:val="000361E7"/>
    <w:rsid w:val="0004076C"/>
    <w:rsid w:val="00042300"/>
    <w:rsid w:val="00044DBE"/>
    <w:rsid w:val="0004781C"/>
    <w:rsid w:val="00053281"/>
    <w:rsid w:val="0005794A"/>
    <w:rsid w:val="00060071"/>
    <w:rsid w:val="0006293F"/>
    <w:rsid w:val="00063218"/>
    <w:rsid w:val="000D6989"/>
    <w:rsid w:val="000E6DAC"/>
    <w:rsid w:val="001105E2"/>
    <w:rsid w:val="001143F6"/>
    <w:rsid w:val="00116FA4"/>
    <w:rsid w:val="001250BF"/>
    <w:rsid w:val="00165068"/>
    <w:rsid w:val="00173FF7"/>
    <w:rsid w:val="0017467E"/>
    <w:rsid w:val="0017643A"/>
    <w:rsid w:val="00182097"/>
    <w:rsid w:val="0019239F"/>
    <w:rsid w:val="001A5D93"/>
    <w:rsid w:val="001C713C"/>
    <w:rsid w:val="001D18AE"/>
    <w:rsid w:val="001D6B56"/>
    <w:rsid w:val="001E5195"/>
    <w:rsid w:val="001E5607"/>
    <w:rsid w:val="001E75D1"/>
    <w:rsid w:val="001F5443"/>
    <w:rsid w:val="00200310"/>
    <w:rsid w:val="002059AB"/>
    <w:rsid w:val="00207D2D"/>
    <w:rsid w:val="002103DD"/>
    <w:rsid w:val="00214589"/>
    <w:rsid w:val="00221203"/>
    <w:rsid w:val="0022547E"/>
    <w:rsid w:val="00227421"/>
    <w:rsid w:val="00227634"/>
    <w:rsid w:val="00244026"/>
    <w:rsid w:val="0026573D"/>
    <w:rsid w:val="00265C1D"/>
    <w:rsid w:val="00266EEB"/>
    <w:rsid w:val="00282D4A"/>
    <w:rsid w:val="00283B32"/>
    <w:rsid w:val="0029346D"/>
    <w:rsid w:val="002A4346"/>
    <w:rsid w:val="002A564F"/>
    <w:rsid w:val="002B4417"/>
    <w:rsid w:val="002C398B"/>
    <w:rsid w:val="002C6579"/>
    <w:rsid w:val="002D25B8"/>
    <w:rsid w:val="002D38D0"/>
    <w:rsid w:val="002E4F63"/>
    <w:rsid w:val="002F2B23"/>
    <w:rsid w:val="003038CA"/>
    <w:rsid w:val="003217AD"/>
    <w:rsid w:val="003370E8"/>
    <w:rsid w:val="00353C4D"/>
    <w:rsid w:val="00360FBD"/>
    <w:rsid w:val="00374BDA"/>
    <w:rsid w:val="00384D34"/>
    <w:rsid w:val="0039710E"/>
    <w:rsid w:val="003A17B3"/>
    <w:rsid w:val="003A53C1"/>
    <w:rsid w:val="003B7ADF"/>
    <w:rsid w:val="003B7C89"/>
    <w:rsid w:val="003C1AB1"/>
    <w:rsid w:val="003C1BAB"/>
    <w:rsid w:val="003C7AC7"/>
    <w:rsid w:val="003D16CA"/>
    <w:rsid w:val="003E0ED1"/>
    <w:rsid w:val="003E36F3"/>
    <w:rsid w:val="003E44C5"/>
    <w:rsid w:val="003F1E14"/>
    <w:rsid w:val="003F3E63"/>
    <w:rsid w:val="003F6C55"/>
    <w:rsid w:val="004059A0"/>
    <w:rsid w:val="00410F03"/>
    <w:rsid w:val="00412042"/>
    <w:rsid w:val="00427033"/>
    <w:rsid w:val="00445EC0"/>
    <w:rsid w:val="00467212"/>
    <w:rsid w:val="004706CF"/>
    <w:rsid w:val="00482119"/>
    <w:rsid w:val="00485E9F"/>
    <w:rsid w:val="004907DF"/>
    <w:rsid w:val="00492B47"/>
    <w:rsid w:val="004A686B"/>
    <w:rsid w:val="004A6B11"/>
    <w:rsid w:val="004C3FB7"/>
    <w:rsid w:val="004F6B3D"/>
    <w:rsid w:val="00505C21"/>
    <w:rsid w:val="0050647C"/>
    <w:rsid w:val="0050674C"/>
    <w:rsid w:val="00537B69"/>
    <w:rsid w:val="00543A22"/>
    <w:rsid w:val="00556A1B"/>
    <w:rsid w:val="00565315"/>
    <w:rsid w:val="00572475"/>
    <w:rsid w:val="00587149"/>
    <w:rsid w:val="00591A87"/>
    <w:rsid w:val="00595DCC"/>
    <w:rsid w:val="00596C40"/>
    <w:rsid w:val="005B4924"/>
    <w:rsid w:val="005C42D9"/>
    <w:rsid w:val="005C5C19"/>
    <w:rsid w:val="005D7B62"/>
    <w:rsid w:val="005D7D95"/>
    <w:rsid w:val="006004C8"/>
    <w:rsid w:val="0060271D"/>
    <w:rsid w:val="006051A4"/>
    <w:rsid w:val="006108AA"/>
    <w:rsid w:val="0061461F"/>
    <w:rsid w:val="00614E30"/>
    <w:rsid w:val="00615094"/>
    <w:rsid w:val="006414DA"/>
    <w:rsid w:val="00644696"/>
    <w:rsid w:val="00646C19"/>
    <w:rsid w:val="006511F2"/>
    <w:rsid w:val="00655B55"/>
    <w:rsid w:val="00661A64"/>
    <w:rsid w:val="00661A96"/>
    <w:rsid w:val="00676EB5"/>
    <w:rsid w:val="00682F90"/>
    <w:rsid w:val="006A3B43"/>
    <w:rsid w:val="006E3259"/>
    <w:rsid w:val="006E5415"/>
    <w:rsid w:val="006F04C8"/>
    <w:rsid w:val="00706D45"/>
    <w:rsid w:val="00715077"/>
    <w:rsid w:val="00715A59"/>
    <w:rsid w:val="00717D6A"/>
    <w:rsid w:val="00727AEA"/>
    <w:rsid w:val="00731FB2"/>
    <w:rsid w:val="00733EC1"/>
    <w:rsid w:val="00750BEC"/>
    <w:rsid w:val="007576BA"/>
    <w:rsid w:val="007610A2"/>
    <w:rsid w:val="00770268"/>
    <w:rsid w:val="00780966"/>
    <w:rsid w:val="007835DD"/>
    <w:rsid w:val="00783B2D"/>
    <w:rsid w:val="00792AE4"/>
    <w:rsid w:val="007A17C9"/>
    <w:rsid w:val="007B1F74"/>
    <w:rsid w:val="007C4210"/>
    <w:rsid w:val="007C688A"/>
    <w:rsid w:val="007D6E71"/>
    <w:rsid w:val="007E449C"/>
    <w:rsid w:val="007E58D9"/>
    <w:rsid w:val="007E74B6"/>
    <w:rsid w:val="007F26E6"/>
    <w:rsid w:val="007F2BC8"/>
    <w:rsid w:val="00800253"/>
    <w:rsid w:val="0080702A"/>
    <w:rsid w:val="0082134F"/>
    <w:rsid w:val="00822975"/>
    <w:rsid w:val="00830969"/>
    <w:rsid w:val="00837AA9"/>
    <w:rsid w:val="0084164F"/>
    <w:rsid w:val="00846AC5"/>
    <w:rsid w:val="00850695"/>
    <w:rsid w:val="00864602"/>
    <w:rsid w:val="00865F38"/>
    <w:rsid w:val="00867ED4"/>
    <w:rsid w:val="008717CD"/>
    <w:rsid w:val="00873D1F"/>
    <w:rsid w:val="00882993"/>
    <w:rsid w:val="00884F8A"/>
    <w:rsid w:val="0088685B"/>
    <w:rsid w:val="00896131"/>
    <w:rsid w:val="008A5F2B"/>
    <w:rsid w:val="008B24D5"/>
    <w:rsid w:val="008B53A4"/>
    <w:rsid w:val="008B5E17"/>
    <w:rsid w:val="008B7B01"/>
    <w:rsid w:val="008C4DF1"/>
    <w:rsid w:val="008D32E9"/>
    <w:rsid w:val="008D5157"/>
    <w:rsid w:val="008E63BC"/>
    <w:rsid w:val="008E74BA"/>
    <w:rsid w:val="009018E5"/>
    <w:rsid w:val="00904CA2"/>
    <w:rsid w:val="009240EA"/>
    <w:rsid w:val="009319C6"/>
    <w:rsid w:val="0093548C"/>
    <w:rsid w:val="009363EF"/>
    <w:rsid w:val="009536F6"/>
    <w:rsid w:val="00957BD0"/>
    <w:rsid w:val="00963A1A"/>
    <w:rsid w:val="009750F8"/>
    <w:rsid w:val="009A5807"/>
    <w:rsid w:val="009A5ACD"/>
    <w:rsid w:val="009B0EC5"/>
    <w:rsid w:val="009B312D"/>
    <w:rsid w:val="009B376C"/>
    <w:rsid w:val="009B7DEE"/>
    <w:rsid w:val="009D0E5D"/>
    <w:rsid w:val="009D3560"/>
    <w:rsid w:val="009F25D6"/>
    <w:rsid w:val="009F2BF2"/>
    <w:rsid w:val="00A03C74"/>
    <w:rsid w:val="00A10030"/>
    <w:rsid w:val="00A10997"/>
    <w:rsid w:val="00A15BA0"/>
    <w:rsid w:val="00A16EBE"/>
    <w:rsid w:val="00A250AD"/>
    <w:rsid w:val="00A25A28"/>
    <w:rsid w:val="00A263E7"/>
    <w:rsid w:val="00A326FA"/>
    <w:rsid w:val="00A4771D"/>
    <w:rsid w:val="00A47EE9"/>
    <w:rsid w:val="00A52F96"/>
    <w:rsid w:val="00A54B4A"/>
    <w:rsid w:val="00A61293"/>
    <w:rsid w:val="00A618C8"/>
    <w:rsid w:val="00A7373A"/>
    <w:rsid w:val="00A978ED"/>
    <w:rsid w:val="00AA12B9"/>
    <w:rsid w:val="00AA2777"/>
    <w:rsid w:val="00AA3B36"/>
    <w:rsid w:val="00AB2F92"/>
    <w:rsid w:val="00AB78B5"/>
    <w:rsid w:val="00AC2678"/>
    <w:rsid w:val="00AC4A86"/>
    <w:rsid w:val="00AE0AAE"/>
    <w:rsid w:val="00AE3871"/>
    <w:rsid w:val="00AF00BA"/>
    <w:rsid w:val="00AF2657"/>
    <w:rsid w:val="00B0041F"/>
    <w:rsid w:val="00B042C3"/>
    <w:rsid w:val="00B220D3"/>
    <w:rsid w:val="00B24DD8"/>
    <w:rsid w:val="00B25FE9"/>
    <w:rsid w:val="00B26915"/>
    <w:rsid w:val="00B41ED4"/>
    <w:rsid w:val="00B51AAE"/>
    <w:rsid w:val="00B54200"/>
    <w:rsid w:val="00B5430E"/>
    <w:rsid w:val="00B73B7D"/>
    <w:rsid w:val="00B74576"/>
    <w:rsid w:val="00B76B42"/>
    <w:rsid w:val="00B925E5"/>
    <w:rsid w:val="00B92F04"/>
    <w:rsid w:val="00B94338"/>
    <w:rsid w:val="00B94431"/>
    <w:rsid w:val="00B96984"/>
    <w:rsid w:val="00B976AE"/>
    <w:rsid w:val="00BA7AA9"/>
    <w:rsid w:val="00BC3601"/>
    <w:rsid w:val="00BC4B24"/>
    <w:rsid w:val="00BD3720"/>
    <w:rsid w:val="00BD3921"/>
    <w:rsid w:val="00BD627D"/>
    <w:rsid w:val="00BD7645"/>
    <w:rsid w:val="00BE2C1A"/>
    <w:rsid w:val="00BF1499"/>
    <w:rsid w:val="00C0400F"/>
    <w:rsid w:val="00C0405D"/>
    <w:rsid w:val="00C04A73"/>
    <w:rsid w:val="00C055C5"/>
    <w:rsid w:val="00C1769B"/>
    <w:rsid w:val="00C210A8"/>
    <w:rsid w:val="00C22026"/>
    <w:rsid w:val="00C50276"/>
    <w:rsid w:val="00C515F0"/>
    <w:rsid w:val="00C55E76"/>
    <w:rsid w:val="00C631F7"/>
    <w:rsid w:val="00C70F47"/>
    <w:rsid w:val="00C7630F"/>
    <w:rsid w:val="00C866C5"/>
    <w:rsid w:val="00C97CC3"/>
    <w:rsid w:val="00CA4A5F"/>
    <w:rsid w:val="00CA4B73"/>
    <w:rsid w:val="00CC1DDD"/>
    <w:rsid w:val="00CD738A"/>
    <w:rsid w:val="00CE5B1C"/>
    <w:rsid w:val="00D00152"/>
    <w:rsid w:val="00D051B1"/>
    <w:rsid w:val="00D05429"/>
    <w:rsid w:val="00D17897"/>
    <w:rsid w:val="00D22335"/>
    <w:rsid w:val="00D24E02"/>
    <w:rsid w:val="00D27911"/>
    <w:rsid w:val="00D306DC"/>
    <w:rsid w:val="00D347F4"/>
    <w:rsid w:val="00D4075A"/>
    <w:rsid w:val="00D61EB1"/>
    <w:rsid w:val="00D71404"/>
    <w:rsid w:val="00DA0D4B"/>
    <w:rsid w:val="00DA23B3"/>
    <w:rsid w:val="00DA58F7"/>
    <w:rsid w:val="00DA5925"/>
    <w:rsid w:val="00DA77D7"/>
    <w:rsid w:val="00DD4033"/>
    <w:rsid w:val="00DD6D4C"/>
    <w:rsid w:val="00DE07A9"/>
    <w:rsid w:val="00DF0A44"/>
    <w:rsid w:val="00E026CA"/>
    <w:rsid w:val="00E16439"/>
    <w:rsid w:val="00E17E2E"/>
    <w:rsid w:val="00E26D82"/>
    <w:rsid w:val="00E43E4E"/>
    <w:rsid w:val="00E440ED"/>
    <w:rsid w:val="00E44B75"/>
    <w:rsid w:val="00E61D78"/>
    <w:rsid w:val="00E76A6A"/>
    <w:rsid w:val="00E90468"/>
    <w:rsid w:val="00E92494"/>
    <w:rsid w:val="00E9528D"/>
    <w:rsid w:val="00E96831"/>
    <w:rsid w:val="00EA1C6D"/>
    <w:rsid w:val="00EA2099"/>
    <w:rsid w:val="00EA23EC"/>
    <w:rsid w:val="00EA3206"/>
    <w:rsid w:val="00EA52A6"/>
    <w:rsid w:val="00EA65BB"/>
    <w:rsid w:val="00EB7409"/>
    <w:rsid w:val="00EE0E96"/>
    <w:rsid w:val="00EF2BB7"/>
    <w:rsid w:val="00EF4A06"/>
    <w:rsid w:val="00F0135F"/>
    <w:rsid w:val="00F06347"/>
    <w:rsid w:val="00F14962"/>
    <w:rsid w:val="00F315C6"/>
    <w:rsid w:val="00F32364"/>
    <w:rsid w:val="00F3291F"/>
    <w:rsid w:val="00F34773"/>
    <w:rsid w:val="00F42D54"/>
    <w:rsid w:val="00F45275"/>
    <w:rsid w:val="00F52541"/>
    <w:rsid w:val="00F6023D"/>
    <w:rsid w:val="00F74904"/>
    <w:rsid w:val="00F77728"/>
    <w:rsid w:val="00F955F3"/>
    <w:rsid w:val="00FB5B91"/>
    <w:rsid w:val="00FB79B3"/>
    <w:rsid w:val="00FE064A"/>
    <w:rsid w:val="00FE0C8A"/>
    <w:rsid w:val="00FE225E"/>
    <w:rsid w:val="00FE62C7"/>
    <w:rsid w:val="00FF28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84B6CD"/>
  <w15:chartTrackingRefBased/>
  <w15:docId w15:val="{29D788B8-2F5A-43C0-96A3-130603A35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17643A"/>
    <w:pPr>
      <w:widowControl w:val="0"/>
      <w:spacing w:after="0" w:line="240" w:lineRule="auto"/>
    </w:pPr>
    <w:rPr>
      <w:rFonts w:ascii="Courier New" w:eastAsia="Courier New" w:hAnsi="Courier New" w:cs="Courier New"/>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Heading1">
    <w:name w:val="Heading #1_"/>
    <w:basedOn w:val="Predvolenpsmoodseku"/>
    <w:rsid w:val="0017643A"/>
    <w:rPr>
      <w:rFonts w:ascii="Times New Roman" w:eastAsia="Times New Roman" w:hAnsi="Times New Roman" w:cs="Times New Roman"/>
      <w:b/>
      <w:bCs/>
      <w:i w:val="0"/>
      <w:iCs w:val="0"/>
      <w:smallCaps w:val="0"/>
      <w:strike w:val="0"/>
      <w:sz w:val="28"/>
      <w:szCs w:val="28"/>
      <w:u w:val="none"/>
    </w:rPr>
  </w:style>
  <w:style w:type="character" w:customStyle="1" w:styleId="Heading10">
    <w:name w:val="Heading #1"/>
    <w:basedOn w:val="Heading1"/>
    <w:rsid w:val="0017643A"/>
    <w:rPr>
      <w:rFonts w:ascii="Times New Roman" w:eastAsia="Times New Roman" w:hAnsi="Times New Roman" w:cs="Times New Roman"/>
      <w:b/>
      <w:bCs/>
      <w:i w:val="0"/>
      <w:iCs w:val="0"/>
      <w:smallCaps w:val="0"/>
      <w:strike w:val="0"/>
      <w:color w:val="262626"/>
      <w:spacing w:val="0"/>
      <w:w w:val="100"/>
      <w:position w:val="0"/>
      <w:sz w:val="28"/>
      <w:szCs w:val="28"/>
      <w:u w:val="none"/>
      <w:lang w:val="sk-SK" w:eastAsia="sk-SK" w:bidi="sk-SK"/>
    </w:rPr>
  </w:style>
  <w:style w:type="character" w:customStyle="1" w:styleId="Bodytext2">
    <w:name w:val="Body text (2)_"/>
    <w:basedOn w:val="Predvolenpsmoodseku"/>
    <w:rsid w:val="0017643A"/>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basedOn w:val="Bodytext2"/>
    <w:rsid w:val="0017643A"/>
    <w:rPr>
      <w:rFonts w:ascii="Times New Roman" w:eastAsia="Times New Roman" w:hAnsi="Times New Roman" w:cs="Times New Roman"/>
      <w:b w:val="0"/>
      <w:bCs w:val="0"/>
      <w:i w:val="0"/>
      <w:iCs w:val="0"/>
      <w:smallCaps w:val="0"/>
      <w:strike w:val="0"/>
      <w:color w:val="262626"/>
      <w:spacing w:val="0"/>
      <w:w w:val="100"/>
      <w:position w:val="0"/>
      <w:sz w:val="20"/>
      <w:szCs w:val="20"/>
      <w:u w:val="none"/>
      <w:lang w:val="sk-SK" w:eastAsia="sk-SK" w:bidi="sk-SK"/>
    </w:rPr>
  </w:style>
  <w:style w:type="character" w:customStyle="1" w:styleId="Bodytext2Bold">
    <w:name w:val="Body text (2) + Bold"/>
    <w:basedOn w:val="Bodytext2"/>
    <w:rsid w:val="0017643A"/>
    <w:rPr>
      <w:rFonts w:ascii="Times New Roman" w:eastAsia="Times New Roman" w:hAnsi="Times New Roman" w:cs="Times New Roman"/>
      <w:b/>
      <w:bCs/>
      <w:i w:val="0"/>
      <w:iCs w:val="0"/>
      <w:smallCaps w:val="0"/>
      <w:strike w:val="0"/>
      <w:color w:val="262626"/>
      <w:spacing w:val="0"/>
      <w:w w:val="100"/>
      <w:position w:val="0"/>
      <w:sz w:val="20"/>
      <w:szCs w:val="20"/>
      <w:u w:val="none"/>
      <w:lang w:val="sk-SK" w:eastAsia="sk-SK" w:bidi="sk-SK"/>
    </w:rPr>
  </w:style>
  <w:style w:type="character" w:customStyle="1" w:styleId="Bodytext3">
    <w:name w:val="Body text (3)_"/>
    <w:basedOn w:val="Predvolenpsmoodseku"/>
    <w:rsid w:val="0017643A"/>
    <w:rPr>
      <w:rFonts w:ascii="Times New Roman" w:eastAsia="Times New Roman" w:hAnsi="Times New Roman" w:cs="Times New Roman"/>
      <w:b/>
      <w:bCs/>
      <w:i w:val="0"/>
      <w:iCs w:val="0"/>
      <w:smallCaps w:val="0"/>
      <w:strike w:val="0"/>
      <w:sz w:val="20"/>
      <w:szCs w:val="20"/>
      <w:u w:val="none"/>
    </w:rPr>
  </w:style>
  <w:style w:type="character" w:customStyle="1" w:styleId="Bodytext30">
    <w:name w:val="Body text (3)"/>
    <w:basedOn w:val="Bodytext3"/>
    <w:rsid w:val="0017643A"/>
    <w:rPr>
      <w:rFonts w:ascii="Times New Roman" w:eastAsia="Times New Roman" w:hAnsi="Times New Roman" w:cs="Times New Roman"/>
      <w:b/>
      <w:bCs/>
      <w:i w:val="0"/>
      <w:iCs w:val="0"/>
      <w:smallCaps w:val="0"/>
      <w:strike w:val="0"/>
      <w:color w:val="262626"/>
      <w:spacing w:val="0"/>
      <w:w w:val="100"/>
      <w:position w:val="0"/>
      <w:sz w:val="20"/>
      <w:szCs w:val="20"/>
      <w:u w:val="none"/>
      <w:lang w:val="sk-SK" w:eastAsia="sk-SK" w:bidi="sk-SK"/>
    </w:rPr>
  </w:style>
  <w:style w:type="character" w:customStyle="1" w:styleId="Heading2">
    <w:name w:val="Heading #2_"/>
    <w:basedOn w:val="Predvolenpsmoodseku"/>
    <w:rsid w:val="0017643A"/>
    <w:rPr>
      <w:rFonts w:ascii="Times New Roman" w:eastAsia="Times New Roman" w:hAnsi="Times New Roman" w:cs="Times New Roman"/>
      <w:b/>
      <w:bCs/>
      <w:i w:val="0"/>
      <w:iCs w:val="0"/>
      <w:smallCaps w:val="0"/>
      <w:strike w:val="0"/>
      <w:sz w:val="22"/>
      <w:szCs w:val="22"/>
      <w:u w:val="none"/>
    </w:rPr>
  </w:style>
  <w:style w:type="character" w:customStyle="1" w:styleId="Heading20">
    <w:name w:val="Heading #2"/>
    <w:basedOn w:val="Heading2"/>
    <w:rsid w:val="0017643A"/>
    <w:rPr>
      <w:rFonts w:ascii="Times New Roman" w:eastAsia="Times New Roman" w:hAnsi="Times New Roman" w:cs="Times New Roman"/>
      <w:b/>
      <w:bCs/>
      <w:i w:val="0"/>
      <w:iCs w:val="0"/>
      <w:smallCaps w:val="0"/>
      <w:strike w:val="0"/>
      <w:color w:val="262626"/>
      <w:spacing w:val="0"/>
      <w:w w:val="100"/>
      <w:position w:val="0"/>
      <w:sz w:val="22"/>
      <w:szCs w:val="22"/>
      <w:u w:val="none"/>
      <w:lang w:val="sk-SK" w:eastAsia="sk-SK" w:bidi="sk-SK"/>
    </w:rPr>
  </w:style>
  <w:style w:type="paragraph" w:styleId="Odsekzoznamu">
    <w:name w:val="List Paragraph"/>
    <w:basedOn w:val="Normlny"/>
    <w:uiPriority w:val="34"/>
    <w:qFormat/>
    <w:rsid w:val="0017643A"/>
    <w:pPr>
      <w:ind w:left="720"/>
      <w:contextualSpacing/>
    </w:pPr>
  </w:style>
  <w:style w:type="character" w:styleId="Odkaznakomentr">
    <w:name w:val="annotation reference"/>
    <w:basedOn w:val="Predvolenpsmoodseku"/>
    <w:uiPriority w:val="99"/>
    <w:semiHidden/>
    <w:unhideWhenUsed/>
    <w:rsid w:val="00C866C5"/>
    <w:rPr>
      <w:sz w:val="16"/>
      <w:szCs w:val="16"/>
    </w:rPr>
  </w:style>
  <w:style w:type="paragraph" w:styleId="Textkomentra">
    <w:name w:val="annotation text"/>
    <w:basedOn w:val="Normlny"/>
    <w:link w:val="TextkomentraChar"/>
    <w:uiPriority w:val="99"/>
    <w:semiHidden/>
    <w:unhideWhenUsed/>
    <w:rsid w:val="00C866C5"/>
    <w:rPr>
      <w:sz w:val="20"/>
      <w:szCs w:val="20"/>
    </w:rPr>
  </w:style>
  <w:style w:type="character" w:customStyle="1" w:styleId="TextkomentraChar">
    <w:name w:val="Text komentára Char"/>
    <w:basedOn w:val="Predvolenpsmoodseku"/>
    <w:link w:val="Textkomentra"/>
    <w:uiPriority w:val="99"/>
    <w:semiHidden/>
    <w:rsid w:val="00C866C5"/>
    <w:rPr>
      <w:rFonts w:ascii="Courier New" w:eastAsia="Courier New" w:hAnsi="Courier New" w:cs="Courier New"/>
      <w:color w:val="000000"/>
      <w:sz w:val="20"/>
      <w:szCs w:val="20"/>
      <w:lang w:eastAsia="sk-SK" w:bidi="sk-SK"/>
    </w:rPr>
  </w:style>
  <w:style w:type="paragraph" w:styleId="Predmetkomentra">
    <w:name w:val="annotation subject"/>
    <w:basedOn w:val="Textkomentra"/>
    <w:next w:val="Textkomentra"/>
    <w:link w:val="PredmetkomentraChar"/>
    <w:uiPriority w:val="99"/>
    <w:semiHidden/>
    <w:unhideWhenUsed/>
    <w:rsid w:val="00C866C5"/>
    <w:rPr>
      <w:b/>
      <w:bCs/>
    </w:rPr>
  </w:style>
  <w:style w:type="character" w:customStyle="1" w:styleId="PredmetkomentraChar">
    <w:name w:val="Predmet komentára Char"/>
    <w:basedOn w:val="TextkomentraChar"/>
    <w:link w:val="Predmetkomentra"/>
    <w:uiPriority w:val="99"/>
    <w:semiHidden/>
    <w:rsid w:val="00C866C5"/>
    <w:rPr>
      <w:rFonts w:ascii="Courier New" w:eastAsia="Courier New" w:hAnsi="Courier New" w:cs="Courier New"/>
      <w:b/>
      <w:bCs/>
      <w:color w:val="000000"/>
      <w:sz w:val="20"/>
      <w:szCs w:val="20"/>
      <w:lang w:eastAsia="sk-SK" w:bidi="sk-SK"/>
    </w:rPr>
  </w:style>
  <w:style w:type="paragraph" w:styleId="Textbubliny">
    <w:name w:val="Balloon Text"/>
    <w:basedOn w:val="Normlny"/>
    <w:link w:val="TextbublinyChar"/>
    <w:uiPriority w:val="99"/>
    <w:semiHidden/>
    <w:unhideWhenUsed/>
    <w:rsid w:val="00C866C5"/>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C5"/>
    <w:rPr>
      <w:rFonts w:ascii="Segoe UI" w:eastAsia="Courier New" w:hAnsi="Segoe UI" w:cs="Segoe UI"/>
      <w:color w:val="000000"/>
      <w:sz w:val="18"/>
      <w:szCs w:val="18"/>
      <w:lang w:eastAsia="sk-SK" w:bidi="sk-SK"/>
    </w:rPr>
  </w:style>
  <w:style w:type="character" w:customStyle="1" w:styleId="Headerorfooter">
    <w:name w:val="Header or footer_"/>
    <w:basedOn w:val="Predvolenpsmoodseku"/>
    <w:rsid w:val="00873D1F"/>
    <w:rPr>
      <w:rFonts w:ascii="Calibri" w:eastAsia="Calibri" w:hAnsi="Calibri" w:cs="Calibri"/>
      <w:b w:val="0"/>
      <w:bCs w:val="0"/>
      <w:i w:val="0"/>
      <w:iCs w:val="0"/>
      <w:smallCaps w:val="0"/>
      <w:strike w:val="0"/>
      <w:sz w:val="8"/>
      <w:szCs w:val="8"/>
      <w:u w:val="none"/>
    </w:rPr>
  </w:style>
  <w:style w:type="character" w:customStyle="1" w:styleId="Headerorfooter0">
    <w:name w:val="Header or footer"/>
    <w:basedOn w:val="Headerorfooter"/>
    <w:rsid w:val="00873D1F"/>
    <w:rPr>
      <w:rFonts w:ascii="Calibri" w:eastAsia="Calibri" w:hAnsi="Calibri" w:cs="Calibri"/>
      <w:b w:val="0"/>
      <w:bCs w:val="0"/>
      <w:i w:val="0"/>
      <w:iCs w:val="0"/>
      <w:smallCaps w:val="0"/>
      <w:strike w:val="0"/>
      <w:color w:val="000000"/>
      <w:spacing w:val="0"/>
      <w:w w:val="100"/>
      <w:position w:val="0"/>
      <w:sz w:val="8"/>
      <w:szCs w:val="8"/>
      <w:u w:val="none"/>
      <w:lang w:val="sk-SK" w:eastAsia="sk-SK" w:bidi="sk-SK"/>
    </w:rPr>
  </w:style>
  <w:style w:type="character" w:customStyle="1" w:styleId="Headerorfooter105pt">
    <w:name w:val="Header or footer + 10;5 pt"/>
    <w:basedOn w:val="Headerorfooter"/>
    <w:rsid w:val="00873D1F"/>
    <w:rPr>
      <w:rFonts w:ascii="Calibri" w:eastAsia="Calibri" w:hAnsi="Calibri" w:cs="Calibri"/>
      <w:b w:val="0"/>
      <w:bCs w:val="0"/>
      <w:i w:val="0"/>
      <w:iCs w:val="0"/>
      <w:smallCaps w:val="0"/>
      <w:strike w:val="0"/>
      <w:color w:val="000000"/>
      <w:spacing w:val="0"/>
      <w:w w:val="100"/>
      <w:position w:val="0"/>
      <w:sz w:val="21"/>
      <w:szCs w:val="21"/>
      <w:u w:val="none"/>
      <w:lang w:val="sk-SK" w:eastAsia="sk-SK" w:bidi="sk-SK"/>
    </w:rPr>
  </w:style>
  <w:style w:type="character" w:customStyle="1" w:styleId="Bodytext2Exact">
    <w:name w:val="Body text (2) Exact"/>
    <w:basedOn w:val="Bodytext2"/>
    <w:rsid w:val="00D4075A"/>
    <w:rPr>
      <w:rFonts w:ascii="Times New Roman" w:eastAsia="Times New Roman" w:hAnsi="Times New Roman" w:cs="Times New Roman"/>
      <w:b w:val="0"/>
      <w:bCs w:val="0"/>
      <w:i w:val="0"/>
      <w:iCs w:val="0"/>
      <w:smallCaps w:val="0"/>
      <w:strike w:val="0"/>
      <w:color w:val="262626"/>
      <w:sz w:val="20"/>
      <w:szCs w:val="20"/>
      <w:u w:val="none"/>
    </w:rPr>
  </w:style>
  <w:style w:type="character" w:customStyle="1" w:styleId="Bodytext2Italic">
    <w:name w:val="Body text (2) + Italic"/>
    <w:basedOn w:val="Bodytext2"/>
    <w:rsid w:val="00D4075A"/>
    <w:rPr>
      <w:rFonts w:ascii="Times New Roman" w:eastAsia="Times New Roman" w:hAnsi="Times New Roman" w:cs="Times New Roman"/>
      <w:b w:val="0"/>
      <w:bCs w:val="0"/>
      <w:i/>
      <w:iCs/>
      <w:smallCaps w:val="0"/>
      <w:strike w:val="0"/>
      <w:color w:val="262626"/>
      <w:spacing w:val="0"/>
      <w:w w:val="100"/>
      <w:position w:val="0"/>
      <w:sz w:val="20"/>
      <w:szCs w:val="20"/>
      <w:u w:val="none"/>
      <w:lang w:val="sk-SK" w:eastAsia="sk-SK" w:bidi="sk-SK"/>
    </w:rPr>
  </w:style>
  <w:style w:type="paragraph" w:customStyle="1" w:styleId="Default">
    <w:name w:val="Default"/>
    <w:rsid w:val="00572475"/>
    <w:pPr>
      <w:autoSpaceDE w:val="0"/>
      <w:autoSpaceDN w:val="0"/>
      <w:adjustRightInd w:val="0"/>
      <w:spacing w:after="0" w:line="240" w:lineRule="auto"/>
    </w:pPr>
    <w:rPr>
      <w:rFonts w:ascii="Arial" w:hAnsi="Arial" w:cs="Arial"/>
      <w:color w:val="000000"/>
      <w:sz w:val="24"/>
      <w:szCs w:val="24"/>
    </w:rPr>
  </w:style>
  <w:style w:type="paragraph" w:styleId="Hlavika">
    <w:name w:val="header"/>
    <w:basedOn w:val="Normlny"/>
    <w:link w:val="HlavikaChar"/>
    <w:unhideWhenUsed/>
    <w:rsid w:val="00C97CC3"/>
    <w:pPr>
      <w:tabs>
        <w:tab w:val="center" w:pos="4536"/>
        <w:tab w:val="right" w:pos="9072"/>
      </w:tabs>
    </w:pPr>
  </w:style>
  <w:style w:type="character" w:customStyle="1" w:styleId="HlavikaChar">
    <w:name w:val="Hlavička Char"/>
    <w:basedOn w:val="Predvolenpsmoodseku"/>
    <w:link w:val="Hlavika"/>
    <w:rsid w:val="00C97CC3"/>
    <w:rPr>
      <w:rFonts w:ascii="Courier New" w:eastAsia="Courier New" w:hAnsi="Courier New" w:cs="Courier New"/>
      <w:color w:val="000000"/>
      <w:sz w:val="24"/>
      <w:szCs w:val="24"/>
      <w:lang w:eastAsia="sk-SK" w:bidi="sk-SK"/>
    </w:rPr>
  </w:style>
  <w:style w:type="paragraph" w:styleId="Pta">
    <w:name w:val="footer"/>
    <w:basedOn w:val="Normlny"/>
    <w:link w:val="PtaChar"/>
    <w:unhideWhenUsed/>
    <w:rsid w:val="00C97CC3"/>
    <w:pPr>
      <w:tabs>
        <w:tab w:val="center" w:pos="4536"/>
        <w:tab w:val="right" w:pos="9072"/>
      </w:tabs>
    </w:pPr>
  </w:style>
  <w:style w:type="character" w:customStyle="1" w:styleId="PtaChar">
    <w:name w:val="Päta Char"/>
    <w:basedOn w:val="Predvolenpsmoodseku"/>
    <w:link w:val="Pta"/>
    <w:uiPriority w:val="99"/>
    <w:rsid w:val="00C97CC3"/>
    <w:rPr>
      <w:rFonts w:ascii="Courier New" w:eastAsia="Courier New" w:hAnsi="Courier New" w:cs="Courier New"/>
      <w:color w:val="000000"/>
      <w:sz w:val="24"/>
      <w:szCs w:val="24"/>
      <w:lang w:eastAsia="sk-SK" w:bidi="sk-SK"/>
    </w:rPr>
  </w:style>
  <w:style w:type="paragraph" w:styleId="Revzia">
    <w:name w:val="Revision"/>
    <w:hidden/>
    <w:uiPriority w:val="99"/>
    <w:semiHidden/>
    <w:rsid w:val="00C97CC3"/>
    <w:pPr>
      <w:spacing w:after="0" w:line="240" w:lineRule="auto"/>
    </w:pPr>
    <w:rPr>
      <w:rFonts w:ascii="Courier New" w:eastAsia="Courier New" w:hAnsi="Courier New" w:cs="Courier New"/>
      <w:color w:val="000000"/>
      <w:sz w:val="24"/>
      <w:szCs w:val="24"/>
      <w:lang w:eastAsia="sk-SK" w:bidi="sk-SK"/>
    </w:rPr>
  </w:style>
  <w:style w:type="paragraph" w:customStyle="1" w:styleId="F2-ZkladnText">
    <w:name w:val="F2-ZákladnýText"/>
    <w:basedOn w:val="Normlny"/>
    <w:rsid w:val="00C22026"/>
    <w:pPr>
      <w:widowControl/>
      <w:jc w:val="both"/>
    </w:pPr>
    <w:rPr>
      <w:rFonts w:ascii="Arial" w:eastAsia="Times New Roman" w:hAnsi="Arial" w:cs="Times New Roman"/>
      <w:color w:val="auto"/>
      <w:lang w:bidi="ar-SA"/>
    </w:rPr>
  </w:style>
  <w:style w:type="character" w:styleId="Hypertextovprepojenie">
    <w:name w:val="Hyperlink"/>
    <w:uiPriority w:val="99"/>
    <w:rsid w:val="002D25B8"/>
    <w:rPr>
      <w:color w:val="0000FF"/>
      <w:u w:val="single"/>
    </w:rPr>
  </w:style>
  <w:style w:type="paragraph" w:customStyle="1" w:styleId="F3-Odsek">
    <w:name w:val="F3-Odsek"/>
    <w:basedOn w:val="F2-ZkladnText"/>
    <w:rsid w:val="002D25B8"/>
    <w:pPr>
      <w:spacing w:before="240"/>
      <w:ind w:firstLine="709"/>
    </w:pPr>
    <w:rPr>
      <w:rFonts w:ascii="Times New Roman" w:hAnsi="Times New Roman"/>
      <w:szCs w:val="20"/>
    </w:rPr>
  </w:style>
  <w:style w:type="paragraph" w:customStyle="1" w:styleId="F8-Vec">
    <w:name w:val="F8-Vec"/>
    <w:basedOn w:val="F2-ZkladnText"/>
    <w:rsid w:val="002D25B8"/>
    <w:rPr>
      <w:rFonts w:ascii="Times New Roman" w:hAnsi="Times New Roman"/>
      <w:szCs w:val="20"/>
      <w:u w:val="single"/>
    </w:rPr>
  </w:style>
  <w:style w:type="paragraph" w:customStyle="1" w:styleId="sla">
    <w:name w:val="Čísla"/>
    <w:basedOn w:val="F2-ZkladnText"/>
    <w:next w:val="F2-ZkladnText"/>
    <w:rsid w:val="002D25B8"/>
    <w:pPr>
      <w:tabs>
        <w:tab w:val="left" w:pos="2880"/>
        <w:tab w:val="left" w:pos="5041"/>
        <w:tab w:val="left" w:pos="7201"/>
      </w:tabs>
      <w:spacing w:before="480" w:after="40"/>
    </w:pPr>
    <w:rPr>
      <w:sz w:val="18"/>
      <w:szCs w:val="20"/>
    </w:rPr>
  </w:style>
  <w:style w:type="paragraph" w:customStyle="1" w:styleId="F6-MenoFunkcia">
    <w:name w:val="F6-MenoFunkcia"/>
    <w:basedOn w:val="F2-ZkladnText"/>
    <w:rsid w:val="002D25B8"/>
    <w:pPr>
      <w:ind w:left="4536"/>
      <w:jc w:val="center"/>
    </w:pPr>
    <w:rPr>
      <w:rFonts w:ascii="Times New Roman" w:hAnsi="Times New Roman"/>
      <w:szCs w:val="20"/>
    </w:rPr>
  </w:style>
  <w:style w:type="paragraph" w:customStyle="1" w:styleId="F3-Odstavec">
    <w:name w:val="F3-Odstavec"/>
    <w:basedOn w:val="Normlny"/>
    <w:rsid w:val="002D25B8"/>
    <w:pPr>
      <w:widowControl/>
      <w:overflowPunct w:val="0"/>
      <w:autoSpaceDE w:val="0"/>
      <w:autoSpaceDN w:val="0"/>
      <w:adjustRightInd w:val="0"/>
      <w:spacing w:after="120"/>
      <w:ind w:firstLine="709"/>
      <w:jc w:val="both"/>
      <w:textAlignment w:val="baseline"/>
    </w:pPr>
    <w:rPr>
      <w:rFonts w:ascii="Times New Roman" w:eastAsia="Times New Roman" w:hAnsi="Times New Roman" w:cs="Times New Roman"/>
      <w:color w:val="auto"/>
      <w:szCs w:val="20"/>
      <w:lang w:bidi="ar-SA"/>
    </w:rPr>
  </w:style>
  <w:style w:type="paragraph" w:styleId="Zarkazkladnhotextu">
    <w:name w:val="Body Text Indent"/>
    <w:basedOn w:val="Normlny"/>
    <w:link w:val="ZarkazkladnhotextuChar"/>
    <w:rsid w:val="002D25B8"/>
    <w:pPr>
      <w:widowControl/>
      <w:ind w:firstLine="709"/>
    </w:pPr>
    <w:rPr>
      <w:rFonts w:ascii="Times New Roman" w:eastAsia="Times New Roman" w:hAnsi="Times New Roman" w:cs="Times New Roman"/>
      <w:color w:val="auto"/>
      <w:sz w:val="22"/>
      <w:szCs w:val="20"/>
      <w:lang w:bidi="ar-SA"/>
    </w:rPr>
  </w:style>
  <w:style w:type="character" w:customStyle="1" w:styleId="ZarkazkladnhotextuChar">
    <w:name w:val="Zarážka základného textu Char"/>
    <w:basedOn w:val="Predvolenpsmoodseku"/>
    <w:link w:val="Zarkazkladnhotextu"/>
    <w:rsid w:val="002D25B8"/>
    <w:rPr>
      <w:rFonts w:ascii="Times New Roman" w:eastAsia="Times New Roman" w:hAnsi="Times New Roman" w:cs="Times New Roman"/>
      <w:szCs w:val="20"/>
      <w:lang w:eastAsia="sk-SK"/>
    </w:rPr>
  </w:style>
  <w:style w:type="character" w:styleId="slostrany">
    <w:name w:val="page number"/>
    <w:basedOn w:val="Predvolenpsmoodseku"/>
    <w:rsid w:val="002D25B8"/>
  </w:style>
  <w:style w:type="paragraph" w:customStyle="1" w:styleId="F7-ZvraznenCentrovanie">
    <w:name w:val="F7-ZvýraznenéCentrovanie"/>
    <w:basedOn w:val="F2-ZkladnText"/>
    <w:rsid w:val="002D25B8"/>
    <w:pPr>
      <w:jc w:val="center"/>
    </w:pPr>
    <w:rPr>
      <w:rFonts w:ascii="Times New Roman" w:hAnsi="Times New Roman"/>
      <w:b/>
      <w:szCs w:val="20"/>
    </w:rPr>
  </w:style>
  <w:style w:type="paragraph" w:customStyle="1" w:styleId="Adrest">
    <w:name w:val="Adresát"/>
    <w:basedOn w:val="Normlny"/>
    <w:rsid w:val="002D25B8"/>
    <w:pPr>
      <w:framePr w:w="4321" w:h="1701" w:hRule="exact" w:wrap="notBeside" w:vAnchor="page" w:hAnchor="page" w:x="6408" w:y="2496"/>
      <w:widowControl/>
      <w:pBdr>
        <w:top w:val="single" w:sz="4" w:space="1" w:color="auto"/>
        <w:left w:val="single" w:sz="4" w:space="4" w:color="auto"/>
        <w:bottom w:val="single" w:sz="4" w:space="1" w:color="auto"/>
        <w:right w:val="single" w:sz="4" w:space="4" w:color="auto"/>
      </w:pBdr>
    </w:pPr>
    <w:rPr>
      <w:rFonts w:ascii="Times New Roman" w:eastAsia="Times New Roman" w:hAnsi="Times New Roman" w:cs="Times New Roman"/>
      <w:color w:val="auto"/>
      <w:szCs w:val="20"/>
      <w:lang w:bidi="ar-SA"/>
    </w:rPr>
  </w:style>
  <w:style w:type="paragraph" w:customStyle="1" w:styleId="F4-Zarka1">
    <w:name w:val="F4-Zarážka1"/>
    <w:basedOn w:val="Normlny"/>
    <w:rsid w:val="002D25B8"/>
    <w:pPr>
      <w:widowControl/>
      <w:ind w:left="709" w:hanging="425"/>
      <w:jc w:val="both"/>
    </w:pPr>
    <w:rPr>
      <w:rFonts w:ascii="Times New Roman" w:eastAsia="Times New Roman" w:hAnsi="Times New Roman" w:cs="Times New Roman"/>
      <w:color w:val="auto"/>
      <w:szCs w:val="20"/>
      <w:lang w:bidi="ar-SA"/>
    </w:rPr>
  </w:style>
  <w:style w:type="paragraph" w:customStyle="1" w:styleId="F5-Zarka2">
    <w:name w:val="F5-Zarážka2"/>
    <w:basedOn w:val="Normlny"/>
    <w:rsid w:val="002D25B8"/>
    <w:pPr>
      <w:widowControl/>
      <w:ind w:left="1134" w:hanging="425"/>
      <w:jc w:val="both"/>
    </w:pPr>
    <w:rPr>
      <w:rFonts w:ascii="Times New Roman" w:eastAsia="Times New Roman" w:hAnsi="Times New Roman" w:cs="Times New Roman"/>
      <w:color w:val="auto"/>
      <w:szCs w:val="20"/>
      <w:lang w:bidi="ar-SA"/>
    </w:rPr>
  </w:style>
  <w:style w:type="character" w:styleId="Zvraznenie">
    <w:name w:val="Emphasis"/>
    <w:qFormat/>
    <w:rsid w:val="002D25B8"/>
    <w:rPr>
      <w:i/>
      <w:iCs/>
    </w:rPr>
  </w:style>
  <w:style w:type="table" w:styleId="Mriekatabuky">
    <w:name w:val="Table Grid"/>
    <w:basedOn w:val="Normlnatabuka"/>
    <w:rsid w:val="002D25B8"/>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uiPriority w:val="99"/>
    <w:unhideWhenUsed/>
    <w:rsid w:val="002D25B8"/>
    <w:rPr>
      <w:color w:val="800080"/>
      <w:u w:val="single"/>
    </w:rPr>
  </w:style>
  <w:style w:type="paragraph" w:customStyle="1" w:styleId="msonormal0">
    <w:name w:val="msonormal"/>
    <w:basedOn w:val="Normlny"/>
    <w:rsid w:val="002D25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font5">
    <w:name w:val="font5"/>
    <w:basedOn w:val="Normlny"/>
    <w:rsid w:val="002D25B8"/>
    <w:pPr>
      <w:widowControl/>
      <w:spacing w:before="100" w:beforeAutospacing="1" w:after="100" w:afterAutospacing="1"/>
    </w:pPr>
    <w:rPr>
      <w:rFonts w:ascii="Arial" w:eastAsia="Times New Roman" w:hAnsi="Arial" w:cs="Arial"/>
      <w:b/>
      <w:bCs/>
      <w:color w:val="auto"/>
      <w:sz w:val="20"/>
      <w:szCs w:val="20"/>
      <w:lang w:bidi="ar-SA"/>
    </w:rPr>
  </w:style>
  <w:style w:type="paragraph" w:customStyle="1" w:styleId="font6">
    <w:name w:val="font6"/>
    <w:basedOn w:val="Normlny"/>
    <w:rsid w:val="002D25B8"/>
    <w:pPr>
      <w:widowControl/>
      <w:spacing w:before="100" w:beforeAutospacing="1" w:after="100" w:afterAutospacing="1"/>
    </w:pPr>
    <w:rPr>
      <w:rFonts w:ascii="Arial" w:eastAsia="Times New Roman" w:hAnsi="Arial" w:cs="Arial"/>
      <w:b/>
      <w:bCs/>
      <w:color w:val="auto"/>
      <w:sz w:val="20"/>
      <w:szCs w:val="20"/>
      <w:lang w:bidi="ar-SA"/>
    </w:rPr>
  </w:style>
  <w:style w:type="paragraph" w:customStyle="1" w:styleId="font7">
    <w:name w:val="font7"/>
    <w:basedOn w:val="Normlny"/>
    <w:rsid w:val="002D25B8"/>
    <w:pPr>
      <w:widowControl/>
      <w:spacing w:before="100" w:beforeAutospacing="1" w:after="100" w:afterAutospacing="1"/>
    </w:pPr>
    <w:rPr>
      <w:rFonts w:ascii="Arial" w:eastAsia="Times New Roman" w:hAnsi="Arial" w:cs="Times New Roman"/>
      <w:sz w:val="20"/>
      <w:szCs w:val="20"/>
      <w:lang w:bidi="ar-SA"/>
    </w:rPr>
  </w:style>
  <w:style w:type="paragraph" w:customStyle="1" w:styleId="xl65">
    <w:name w:val="xl65"/>
    <w:basedOn w:val="Normlny"/>
    <w:rsid w:val="002D25B8"/>
    <w:pPr>
      <w:widowControl/>
      <w:shd w:val="clear" w:color="000000" w:fill="FFFFFF"/>
      <w:spacing w:before="100" w:beforeAutospacing="1" w:after="100" w:afterAutospacing="1"/>
    </w:pPr>
    <w:rPr>
      <w:rFonts w:ascii="Times New Roman" w:eastAsia="Times New Roman" w:hAnsi="Times New Roman" w:cs="Times New Roman"/>
      <w:color w:val="auto"/>
      <w:lang w:bidi="ar-SA"/>
    </w:rPr>
  </w:style>
  <w:style w:type="paragraph" w:customStyle="1" w:styleId="xl66">
    <w:name w:val="xl66"/>
    <w:basedOn w:val="Normlny"/>
    <w:rsid w:val="002D25B8"/>
    <w:pPr>
      <w:widowControl/>
      <w:shd w:val="clear" w:color="000000" w:fill="FFFFFF"/>
      <w:spacing w:before="100" w:beforeAutospacing="1" w:after="100" w:afterAutospacing="1"/>
    </w:pPr>
    <w:rPr>
      <w:rFonts w:ascii="Times New Roman" w:eastAsia="Times New Roman" w:hAnsi="Times New Roman" w:cs="Times New Roman"/>
      <w:color w:val="auto"/>
      <w:lang w:bidi="ar-SA"/>
    </w:rPr>
  </w:style>
  <w:style w:type="paragraph" w:customStyle="1" w:styleId="xl67">
    <w:name w:val="xl67"/>
    <w:basedOn w:val="Normlny"/>
    <w:rsid w:val="002D25B8"/>
    <w:pPr>
      <w:widowControl/>
      <w:shd w:val="clear" w:color="000000" w:fill="FFFFFF"/>
      <w:spacing w:before="100" w:beforeAutospacing="1" w:after="100" w:afterAutospacing="1"/>
    </w:pPr>
    <w:rPr>
      <w:rFonts w:ascii="Arial" w:eastAsia="Times New Roman" w:hAnsi="Arial" w:cs="Times New Roman"/>
      <w:color w:val="auto"/>
      <w:lang w:bidi="ar-SA"/>
    </w:rPr>
  </w:style>
  <w:style w:type="paragraph" w:customStyle="1" w:styleId="xl68">
    <w:name w:val="xl68"/>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69">
    <w:name w:val="xl69"/>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70">
    <w:name w:val="xl7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71">
    <w:name w:val="xl7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72">
    <w:name w:val="xl7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73">
    <w:name w:val="xl7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lang w:bidi="ar-SA"/>
    </w:rPr>
  </w:style>
  <w:style w:type="paragraph" w:customStyle="1" w:styleId="xl74">
    <w:name w:val="xl74"/>
    <w:basedOn w:val="Normlny"/>
    <w:rsid w:val="002D25B8"/>
    <w:pPr>
      <w:widowControl/>
      <w:spacing w:before="100" w:beforeAutospacing="1" w:after="100" w:afterAutospacing="1"/>
      <w:jc w:val="center"/>
    </w:pPr>
    <w:rPr>
      <w:rFonts w:ascii="Arial" w:eastAsia="Times New Roman" w:hAnsi="Arial" w:cs="Arial"/>
      <w:color w:val="auto"/>
      <w:lang w:bidi="ar-SA"/>
    </w:rPr>
  </w:style>
  <w:style w:type="paragraph" w:customStyle="1" w:styleId="xl75">
    <w:name w:val="xl75"/>
    <w:basedOn w:val="Normlny"/>
    <w:rsid w:val="002D25B8"/>
    <w:pPr>
      <w:widowControl/>
      <w:spacing w:before="100" w:beforeAutospacing="1" w:after="100" w:afterAutospacing="1"/>
      <w:textAlignment w:val="top"/>
    </w:pPr>
    <w:rPr>
      <w:rFonts w:ascii="Arial" w:eastAsia="Times New Roman" w:hAnsi="Arial" w:cs="Arial"/>
      <w:color w:val="auto"/>
      <w:lang w:bidi="ar-SA"/>
    </w:rPr>
  </w:style>
  <w:style w:type="paragraph" w:customStyle="1" w:styleId="xl76">
    <w:name w:val="xl76"/>
    <w:basedOn w:val="Normlny"/>
    <w:rsid w:val="002D25B8"/>
    <w:pPr>
      <w:widowControl/>
      <w:spacing w:before="100" w:beforeAutospacing="1" w:after="100" w:afterAutospacing="1"/>
      <w:textAlignment w:val="top"/>
    </w:pPr>
    <w:rPr>
      <w:rFonts w:ascii="Arial" w:eastAsia="Times New Roman" w:hAnsi="Arial" w:cs="Arial"/>
      <w:color w:val="auto"/>
      <w:lang w:bidi="ar-SA"/>
    </w:rPr>
  </w:style>
  <w:style w:type="paragraph" w:customStyle="1" w:styleId="xl77">
    <w:name w:val="xl77"/>
    <w:basedOn w:val="Normlny"/>
    <w:rsid w:val="002D25B8"/>
    <w:pPr>
      <w:widowControl/>
      <w:spacing w:before="100" w:beforeAutospacing="1" w:after="100" w:afterAutospacing="1"/>
      <w:jc w:val="center"/>
    </w:pPr>
    <w:rPr>
      <w:rFonts w:ascii="Arial" w:eastAsia="Times New Roman" w:hAnsi="Arial" w:cs="Times New Roman"/>
      <w:color w:val="auto"/>
      <w:lang w:bidi="ar-SA"/>
    </w:rPr>
  </w:style>
  <w:style w:type="paragraph" w:customStyle="1" w:styleId="xl78">
    <w:name w:val="xl78"/>
    <w:basedOn w:val="Normlny"/>
    <w:rsid w:val="002D25B8"/>
    <w:pPr>
      <w:widowControl/>
      <w:spacing w:before="100" w:beforeAutospacing="1" w:after="100" w:afterAutospacing="1"/>
      <w:jc w:val="both"/>
    </w:pPr>
    <w:rPr>
      <w:rFonts w:ascii="Arial" w:eastAsia="Times New Roman" w:hAnsi="Arial" w:cs="Times New Roman"/>
      <w:color w:val="auto"/>
      <w:lang w:bidi="ar-SA"/>
    </w:rPr>
  </w:style>
  <w:style w:type="paragraph" w:customStyle="1" w:styleId="xl79">
    <w:name w:val="xl79"/>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0">
    <w:name w:val="xl80"/>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81">
    <w:name w:val="xl81"/>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82">
    <w:name w:val="xl8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83">
    <w:name w:val="xl8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84">
    <w:name w:val="xl84"/>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85">
    <w:name w:val="xl85"/>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6">
    <w:name w:val="xl86"/>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87">
    <w:name w:val="xl87"/>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8">
    <w:name w:val="xl88"/>
    <w:basedOn w:val="Normlny"/>
    <w:rsid w:val="002D25B8"/>
    <w:pPr>
      <w:widowControl/>
      <w:spacing w:before="100" w:beforeAutospacing="1" w:after="100" w:afterAutospacing="1"/>
      <w:jc w:val="center"/>
    </w:pPr>
    <w:rPr>
      <w:rFonts w:ascii="Arial" w:eastAsia="Times New Roman" w:hAnsi="Arial" w:cs="Times New Roman"/>
      <w:color w:val="auto"/>
      <w:lang w:bidi="ar-SA"/>
    </w:rPr>
  </w:style>
  <w:style w:type="paragraph" w:customStyle="1" w:styleId="xl89">
    <w:name w:val="xl89"/>
    <w:basedOn w:val="Normlny"/>
    <w:rsid w:val="002D25B8"/>
    <w:pPr>
      <w:widowControl/>
      <w:spacing w:before="100" w:beforeAutospacing="1" w:after="100" w:afterAutospacing="1"/>
    </w:pPr>
    <w:rPr>
      <w:rFonts w:ascii="Arial" w:eastAsia="Times New Roman" w:hAnsi="Arial" w:cs="Arial"/>
      <w:b/>
      <w:bCs/>
      <w:color w:val="auto"/>
      <w:lang w:bidi="ar-SA"/>
    </w:rPr>
  </w:style>
  <w:style w:type="paragraph" w:customStyle="1" w:styleId="xl90">
    <w:name w:val="xl9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91">
    <w:name w:val="xl9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92">
    <w:name w:val="xl9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3">
    <w:name w:val="xl93"/>
    <w:basedOn w:val="Normlny"/>
    <w:rsid w:val="002D25B8"/>
    <w:pPr>
      <w:widowControl/>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4">
    <w:name w:val="xl94"/>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95">
    <w:name w:val="xl95"/>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96">
    <w:name w:val="xl9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7">
    <w:name w:val="xl97"/>
    <w:basedOn w:val="Normlny"/>
    <w:rsid w:val="002D25B8"/>
    <w:pPr>
      <w:widowControl/>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8">
    <w:name w:val="xl9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99">
    <w:name w:val="xl99"/>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100">
    <w:name w:val="xl100"/>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101">
    <w:name w:val="xl101"/>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102">
    <w:name w:val="xl102"/>
    <w:basedOn w:val="Normlny"/>
    <w:rsid w:val="002D25B8"/>
    <w:pPr>
      <w:widowControl/>
      <w:pBdr>
        <w:bottom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03">
    <w:name w:val="xl103"/>
    <w:basedOn w:val="Normlny"/>
    <w:rsid w:val="002D25B8"/>
    <w:pPr>
      <w:widowControl/>
      <w:pBdr>
        <w:bottom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104">
    <w:name w:val="xl104"/>
    <w:basedOn w:val="Normlny"/>
    <w:rsid w:val="002D25B8"/>
    <w:pPr>
      <w:widowControl/>
      <w:pBdr>
        <w:bottom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05">
    <w:name w:val="xl105"/>
    <w:basedOn w:val="Normlny"/>
    <w:rsid w:val="002D25B8"/>
    <w:pPr>
      <w:widowControl/>
      <w:pBdr>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06">
    <w:name w:val="xl106"/>
    <w:basedOn w:val="Normlny"/>
    <w:rsid w:val="002D25B8"/>
    <w:pPr>
      <w:widowControl/>
      <w:pBdr>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07">
    <w:name w:val="xl107"/>
    <w:basedOn w:val="Normlny"/>
    <w:rsid w:val="002D25B8"/>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108">
    <w:name w:val="xl10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Times New Roman"/>
      <w:color w:val="auto"/>
      <w:lang w:bidi="ar-SA"/>
    </w:rPr>
  </w:style>
  <w:style w:type="paragraph" w:customStyle="1" w:styleId="xl109">
    <w:name w:val="xl10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10">
    <w:name w:val="xl11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11">
    <w:name w:val="xl11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12">
    <w:name w:val="xl11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13">
    <w:name w:val="xl11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114">
    <w:name w:val="xl114"/>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lang w:bidi="ar-SA"/>
    </w:rPr>
  </w:style>
  <w:style w:type="paragraph" w:customStyle="1" w:styleId="xl115">
    <w:name w:val="xl115"/>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lang w:bidi="ar-SA"/>
    </w:rPr>
  </w:style>
  <w:style w:type="paragraph" w:customStyle="1" w:styleId="xl116">
    <w:name w:val="xl116"/>
    <w:basedOn w:val="Normlny"/>
    <w:rsid w:val="002D25B8"/>
    <w:pPr>
      <w:widowControl/>
      <w:spacing w:before="100" w:beforeAutospacing="1" w:after="100" w:afterAutospacing="1"/>
      <w:jc w:val="right"/>
    </w:pPr>
    <w:rPr>
      <w:rFonts w:ascii="Arial" w:eastAsia="Times New Roman" w:hAnsi="Arial" w:cs="Arial"/>
      <w:color w:val="auto"/>
      <w:lang w:bidi="ar-SA"/>
    </w:rPr>
  </w:style>
  <w:style w:type="paragraph" w:customStyle="1" w:styleId="xl117">
    <w:name w:val="xl117"/>
    <w:basedOn w:val="Normlny"/>
    <w:rsid w:val="002D25B8"/>
    <w:pPr>
      <w:widowControl/>
      <w:spacing w:before="100" w:beforeAutospacing="1" w:after="100" w:afterAutospacing="1"/>
      <w:jc w:val="right"/>
    </w:pPr>
    <w:rPr>
      <w:rFonts w:ascii="Arial" w:eastAsia="Times New Roman" w:hAnsi="Arial" w:cs="Arial"/>
      <w:color w:val="auto"/>
      <w:lang w:bidi="ar-SA"/>
    </w:rPr>
  </w:style>
  <w:style w:type="paragraph" w:customStyle="1" w:styleId="xl118">
    <w:name w:val="xl118"/>
    <w:basedOn w:val="Normlny"/>
    <w:rsid w:val="002D25B8"/>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eastAsia="Times New Roman" w:hAnsi="Arial" w:cs="Arial"/>
      <w:b/>
      <w:bCs/>
      <w:color w:val="auto"/>
      <w:lang w:bidi="ar-SA"/>
    </w:rPr>
  </w:style>
  <w:style w:type="paragraph" w:customStyle="1" w:styleId="xl119">
    <w:name w:val="xl119"/>
    <w:basedOn w:val="Normlny"/>
    <w:rsid w:val="002D25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xl120">
    <w:name w:val="xl120"/>
    <w:basedOn w:val="Normlny"/>
    <w:rsid w:val="002D25B8"/>
    <w:pPr>
      <w:widowControl/>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121">
    <w:name w:val="xl121"/>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122">
    <w:name w:val="xl122"/>
    <w:basedOn w:val="Normlny"/>
    <w:rsid w:val="002D25B8"/>
    <w:pPr>
      <w:widowControl/>
      <w:pBdr>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3">
    <w:name w:val="xl123"/>
    <w:basedOn w:val="Normlny"/>
    <w:rsid w:val="002D25B8"/>
    <w:pPr>
      <w:widowControl/>
      <w:pBdr>
        <w:left w:val="single" w:sz="4" w:space="0" w:color="auto"/>
        <w:bottom w:val="single" w:sz="4" w:space="0" w:color="auto"/>
        <w:right w:val="single" w:sz="4" w:space="0" w:color="auto"/>
      </w:pBdr>
      <w:shd w:val="clear" w:color="000000" w:fill="00FF00"/>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4">
    <w:name w:val="xl124"/>
    <w:basedOn w:val="Normlny"/>
    <w:rsid w:val="002D25B8"/>
    <w:pPr>
      <w:widowControl/>
      <w:pBdr>
        <w:left w:val="single" w:sz="4" w:space="0" w:color="auto"/>
        <w:bottom w:val="single" w:sz="4" w:space="0" w:color="auto"/>
        <w:right w:val="single" w:sz="4" w:space="0" w:color="auto"/>
      </w:pBdr>
      <w:shd w:val="clear" w:color="000000" w:fill="00CCFF"/>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5">
    <w:name w:val="xl125"/>
    <w:basedOn w:val="Normlny"/>
    <w:rsid w:val="002D25B8"/>
    <w:pPr>
      <w:widowControl/>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6">
    <w:name w:val="xl12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27">
    <w:name w:val="xl127"/>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28">
    <w:name w:val="xl12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29">
    <w:name w:val="xl12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130">
    <w:name w:val="xl130"/>
    <w:basedOn w:val="Normlny"/>
    <w:rsid w:val="002D25B8"/>
    <w:pPr>
      <w:widowControl/>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Arial" w:eastAsia="Times New Roman" w:hAnsi="Arial" w:cs="Arial"/>
      <w:b/>
      <w:bCs/>
      <w:color w:val="auto"/>
      <w:lang w:bidi="ar-SA"/>
    </w:rPr>
  </w:style>
  <w:style w:type="paragraph" w:customStyle="1" w:styleId="xl131">
    <w:name w:val="xl131"/>
    <w:basedOn w:val="Normlny"/>
    <w:rsid w:val="002D25B8"/>
    <w:pPr>
      <w:widowControl/>
      <w:shd w:val="clear" w:color="000000" w:fill="969696"/>
      <w:spacing w:before="100" w:beforeAutospacing="1" w:after="100" w:afterAutospacing="1"/>
    </w:pPr>
    <w:rPr>
      <w:rFonts w:ascii="Arial" w:eastAsia="Times New Roman" w:hAnsi="Arial" w:cs="Arial"/>
      <w:b/>
      <w:bCs/>
      <w:color w:val="auto"/>
      <w:lang w:bidi="ar-SA"/>
    </w:rPr>
  </w:style>
  <w:style w:type="paragraph" w:customStyle="1" w:styleId="xl132">
    <w:name w:val="xl132"/>
    <w:basedOn w:val="Normlny"/>
    <w:rsid w:val="002D25B8"/>
    <w:pPr>
      <w:widowControl/>
      <w:shd w:val="clear" w:color="000000" w:fill="FF0000"/>
      <w:spacing w:before="100" w:beforeAutospacing="1" w:after="100" w:afterAutospacing="1"/>
      <w:textAlignment w:val="center"/>
    </w:pPr>
    <w:rPr>
      <w:rFonts w:ascii="Arial" w:eastAsia="Times New Roman" w:hAnsi="Arial" w:cs="Arial"/>
      <w:b/>
      <w:bCs/>
      <w:color w:val="auto"/>
      <w:lang w:bidi="ar-SA"/>
    </w:rPr>
  </w:style>
  <w:style w:type="paragraph" w:customStyle="1" w:styleId="xl133">
    <w:name w:val="xl133"/>
    <w:basedOn w:val="Normlny"/>
    <w:rsid w:val="002D25B8"/>
    <w:pPr>
      <w:widowControl/>
      <w:shd w:val="clear" w:color="000000" w:fill="00FF00"/>
      <w:spacing w:before="100" w:beforeAutospacing="1" w:after="100" w:afterAutospacing="1"/>
      <w:textAlignment w:val="center"/>
    </w:pPr>
    <w:rPr>
      <w:rFonts w:ascii="Arial" w:eastAsia="Times New Roman" w:hAnsi="Arial" w:cs="Arial"/>
      <w:b/>
      <w:bCs/>
      <w:color w:val="auto"/>
      <w:lang w:bidi="ar-SA"/>
    </w:rPr>
  </w:style>
  <w:style w:type="paragraph" w:customStyle="1" w:styleId="xl134">
    <w:name w:val="xl134"/>
    <w:basedOn w:val="Normlny"/>
    <w:rsid w:val="002D25B8"/>
    <w:pPr>
      <w:widowControl/>
      <w:shd w:val="clear" w:color="000000" w:fill="00CCFF"/>
      <w:spacing w:before="100" w:beforeAutospacing="1" w:after="100" w:afterAutospacing="1"/>
      <w:textAlignment w:val="center"/>
    </w:pPr>
    <w:rPr>
      <w:rFonts w:ascii="Arial" w:eastAsia="Times New Roman" w:hAnsi="Arial" w:cs="Arial"/>
      <w:b/>
      <w:bCs/>
      <w:color w:val="auto"/>
      <w:lang w:bidi="ar-SA"/>
    </w:rPr>
  </w:style>
  <w:style w:type="paragraph" w:customStyle="1" w:styleId="xl135">
    <w:name w:val="xl135"/>
    <w:basedOn w:val="Normlny"/>
    <w:rsid w:val="002D25B8"/>
    <w:pPr>
      <w:widowControl/>
      <w:pBdr>
        <w:top w:val="single" w:sz="8" w:space="0" w:color="auto"/>
        <w:left w:val="single" w:sz="4" w:space="0" w:color="auto"/>
        <w:bottom w:val="single" w:sz="8" w:space="0" w:color="auto"/>
        <w:right w:val="single" w:sz="8" w:space="0" w:color="auto"/>
      </w:pBdr>
      <w:spacing w:before="100" w:beforeAutospacing="1" w:after="100" w:afterAutospacing="1"/>
    </w:pPr>
    <w:rPr>
      <w:rFonts w:ascii="Arial" w:eastAsia="Times New Roman" w:hAnsi="Arial" w:cs="Arial"/>
      <w:b/>
      <w:bCs/>
      <w:color w:val="auto"/>
      <w:lang w:bidi="ar-SA"/>
    </w:rPr>
  </w:style>
  <w:style w:type="paragraph" w:customStyle="1" w:styleId="xl136">
    <w:name w:val="xl13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37">
    <w:name w:val="xl137"/>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38">
    <w:name w:val="xl138"/>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39">
    <w:name w:val="xl139"/>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40">
    <w:name w:val="xl140"/>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1">
    <w:name w:val="xl141"/>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2">
    <w:name w:val="xl142"/>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3">
    <w:name w:val="xl143"/>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4">
    <w:name w:val="xl144"/>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5">
    <w:name w:val="xl145"/>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6">
    <w:name w:val="xl14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7">
    <w:name w:val="xl147"/>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8">
    <w:name w:val="xl14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9">
    <w:name w:val="xl149"/>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0">
    <w:name w:val="xl150"/>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1">
    <w:name w:val="xl151"/>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2">
    <w:name w:val="xl152"/>
    <w:basedOn w:val="Normlny"/>
    <w:rsid w:val="002D25B8"/>
    <w:pPr>
      <w:widowControl/>
      <w:pBdr>
        <w:left w:val="single" w:sz="4" w:space="0" w:color="auto"/>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3">
    <w:name w:val="xl153"/>
    <w:basedOn w:val="Normlny"/>
    <w:rsid w:val="002D25B8"/>
    <w:pPr>
      <w:widowControl/>
      <w:pBdr>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4">
    <w:name w:val="xl154"/>
    <w:basedOn w:val="Normlny"/>
    <w:rsid w:val="002D25B8"/>
    <w:pPr>
      <w:widowControl/>
      <w:pBdr>
        <w:bottom w:val="single" w:sz="4" w:space="0" w:color="auto"/>
        <w:right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5">
    <w:name w:val="xl155"/>
    <w:basedOn w:val="Normlny"/>
    <w:rsid w:val="002D25B8"/>
    <w:pPr>
      <w:widowControl/>
      <w:pBdr>
        <w:top w:val="single" w:sz="4" w:space="0" w:color="auto"/>
        <w:left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6">
    <w:name w:val="xl156"/>
    <w:basedOn w:val="Normlny"/>
    <w:rsid w:val="002D25B8"/>
    <w:pPr>
      <w:widowControl/>
      <w:pBdr>
        <w:top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7">
    <w:name w:val="xl157"/>
    <w:basedOn w:val="Normlny"/>
    <w:rsid w:val="002D25B8"/>
    <w:pPr>
      <w:widowControl/>
      <w:pBdr>
        <w:top w:val="single" w:sz="4" w:space="0" w:color="auto"/>
        <w:right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8">
    <w:name w:val="xl158"/>
    <w:basedOn w:val="Normlny"/>
    <w:rsid w:val="002D25B8"/>
    <w:pPr>
      <w:widowControl/>
      <w:pBdr>
        <w:bottom w:val="single" w:sz="4" w:space="0" w:color="auto"/>
      </w:pBdr>
      <w:spacing w:before="100" w:beforeAutospacing="1" w:after="100" w:afterAutospacing="1"/>
    </w:pPr>
    <w:rPr>
      <w:rFonts w:ascii="Arial" w:eastAsia="Times New Roman" w:hAnsi="Arial" w:cs="Times New Roman"/>
      <w:b/>
      <w:bCs/>
      <w:color w:val="auto"/>
      <w:lang w:bidi="ar-SA"/>
    </w:rPr>
  </w:style>
  <w:style w:type="paragraph" w:customStyle="1" w:styleId="xl159">
    <w:name w:val="xl159"/>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0">
    <w:name w:val="xl160"/>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1">
    <w:name w:val="xl161"/>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2">
    <w:name w:val="xl162"/>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3">
    <w:name w:val="xl163"/>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4">
    <w:name w:val="xl164"/>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5">
    <w:name w:val="xl165"/>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color w:val="auto"/>
      <w:lang w:bidi="ar-SA"/>
    </w:rPr>
  </w:style>
  <w:style w:type="paragraph" w:customStyle="1" w:styleId="xl166">
    <w:name w:val="xl16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67">
    <w:name w:val="xl167"/>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8">
    <w:name w:val="xl168"/>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9">
    <w:name w:val="xl169"/>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70">
    <w:name w:val="xl17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71">
    <w:name w:val="xl17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72">
    <w:name w:val="xl17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73">
    <w:name w:val="xl173"/>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174">
    <w:name w:val="xl174"/>
    <w:basedOn w:val="Normlny"/>
    <w:rsid w:val="002D25B8"/>
    <w:pPr>
      <w:widowControl/>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5">
    <w:name w:val="xl175"/>
    <w:basedOn w:val="Normlny"/>
    <w:rsid w:val="002D25B8"/>
    <w:pPr>
      <w:widowControl/>
      <w:pBdr>
        <w:top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6">
    <w:name w:val="xl176"/>
    <w:basedOn w:val="Normlny"/>
    <w:rsid w:val="002D25B8"/>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7">
    <w:name w:val="xl177"/>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78">
    <w:name w:val="xl178"/>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79">
    <w:name w:val="xl179"/>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80">
    <w:name w:val="xl180"/>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1">
    <w:name w:val="xl181"/>
    <w:basedOn w:val="Normlny"/>
    <w:rsid w:val="002D25B8"/>
    <w:pPr>
      <w:widowControl/>
      <w:pBdr>
        <w:top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2">
    <w:name w:val="xl182"/>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3">
    <w:name w:val="xl183"/>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4">
    <w:name w:val="xl184"/>
    <w:basedOn w:val="Normlny"/>
    <w:rsid w:val="002D25B8"/>
    <w:pPr>
      <w:widowControl/>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5">
    <w:name w:val="xl185"/>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6">
    <w:name w:val="xl186"/>
    <w:basedOn w:val="Normlny"/>
    <w:rsid w:val="002D25B8"/>
    <w:pPr>
      <w:widowControl/>
      <w:pBdr>
        <w:left w:val="single" w:sz="4" w:space="0" w:color="auto"/>
        <w:bottom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7">
    <w:name w:val="xl187"/>
    <w:basedOn w:val="Normlny"/>
    <w:rsid w:val="002D25B8"/>
    <w:pPr>
      <w:widowControl/>
      <w:pBdr>
        <w:bottom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8">
    <w:name w:val="xl188"/>
    <w:basedOn w:val="Normlny"/>
    <w:rsid w:val="002D25B8"/>
    <w:pPr>
      <w:widowControl/>
      <w:pBdr>
        <w:bottom w:val="single" w:sz="4" w:space="0" w:color="auto"/>
        <w:right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9">
    <w:name w:val="xl18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auto"/>
      <w:lang w:bidi="ar-SA"/>
    </w:rPr>
  </w:style>
  <w:style w:type="paragraph" w:customStyle="1" w:styleId="xl190">
    <w:name w:val="xl19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91">
    <w:name w:val="xl19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2">
    <w:name w:val="xl19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eastAsia="Times New Roman" w:hAnsi="Arial" w:cs="Times New Roman"/>
      <w:color w:val="auto"/>
      <w:lang w:bidi="ar-SA"/>
    </w:rPr>
  </w:style>
  <w:style w:type="paragraph" w:customStyle="1" w:styleId="xl193">
    <w:name w:val="xl19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lang w:bidi="ar-SA"/>
    </w:rPr>
  </w:style>
  <w:style w:type="paragraph" w:customStyle="1" w:styleId="xl194">
    <w:name w:val="xl194"/>
    <w:basedOn w:val="Normlny"/>
    <w:rsid w:val="002D25B8"/>
    <w:pPr>
      <w:widowControl/>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color w:val="auto"/>
      <w:lang w:bidi="ar-SA"/>
    </w:rPr>
  </w:style>
  <w:style w:type="paragraph" w:customStyle="1" w:styleId="xl195">
    <w:name w:val="xl195"/>
    <w:basedOn w:val="Normlny"/>
    <w:rsid w:val="002D25B8"/>
    <w:pPr>
      <w:widowControl/>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color w:val="auto"/>
      <w:lang w:bidi="ar-SA"/>
    </w:rPr>
  </w:style>
  <w:style w:type="paragraph" w:customStyle="1" w:styleId="xl196">
    <w:name w:val="xl19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7">
    <w:name w:val="xl197"/>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8">
    <w:name w:val="xl19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9">
    <w:name w:val="xl199"/>
    <w:basedOn w:val="Normlny"/>
    <w:rsid w:val="002D25B8"/>
    <w:pPr>
      <w:widowControl/>
      <w:pBdr>
        <w:left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0">
    <w:name w:val="xl200"/>
    <w:basedOn w:val="Normlny"/>
    <w:rsid w:val="002D25B8"/>
    <w:pPr>
      <w:widowControl/>
      <w:pBdr>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1">
    <w:name w:val="xl201"/>
    <w:basedOn w:val="Normlny"/>
    <w:rsid w:val="002D25B8"/>
    <w:pPr>
      <w:widowControl/>
      <w:pBdr>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2">
    <w:name w:val="xl202"/>
    <w:basedOn w:val="Normlny"/>
    <w:rsid w:val="002D25B8"/>
    <w:pPr>
      <w:widowControl/>
      <w:pBdr>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203">
    <w:name w:val="xl203"/>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204">
    <w:name w:val="xl204"/>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205">
    <w:name w:val="xl205"/>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206">
    <w:name w:val="xl20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07">
    <w:name w:val="xl207"/>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08">
    <w:name w:val="xl20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styleId="Popis">
    <w:name w:val="caption"/>
    <w:basedOn w:val="Normlny"/>
    <w:next w:val="Normlny"/>
    <w:uiPriority w:val="35"/>
    <w:unhideWhenUsed/>
    <w:qFormat/>
    <w:rsid w:val="004A686B"/>
    <w:pPr>
      <w:spacing w:after="200"/>
    </w:pPr>
    <w:rPr>
      <w:i/>
      <w:iCs/>
      <w:color w:val="44546A" w:themeColor="text2"/>
      <w:sz w:val="18"/>
      <w:szCs w:val="18"/>
    </w:rPr>
  </w:style>
  <w:style w:type="paragraph" w:styleId="Textpoznmkypodiarou">
    <w:name w:val="footnote text"/>
    <w:basedOn w:val="Normlny"/>
    <w:link w:val="TextpoznmkypodiarouChar"/>
    <w:uiPriority w:val="99"/>
    <w:semiHidden/>
    <w:unhideWhenUsed/>
    <w:rsid w:val="003B7C89"/>
    <w:pPr>
      <w:widowControl/>
    </w:pPr>
    <w:rPr>
      <w:rFonts w:ascii="Calibri" w:eastAsia="Calibri" w:hAnsi="Calibri" w:cs="Times New Roman"/>
      <w:color w:val="auto"/>
      <w:sz w:val="20"/>
      <w:szCs w:val="20"/>
      <w:lang w:eastAsia="en-US" w:bidi="ar-SA"/>
    </w:rPr>
  </w:style>
  <w:style w:type="character" w:customStyle="1" w:styleId="TextpoznmkypodiarouChar">
    <w:name w:val="Text poznámky pod čiarou Char"/>
    <w:basedOn w:val="Predvolenpsmoodseku"/>
    <w:link w:val="Textpoznmkypodiarou"/>
    <w:uiPriority w:val="99"/>
    <w:semiHidden/>
    <w:rsid w:val="003B7C89"/>
    <w:rPr>
      <w:rFonts w:ascii="Calibri" w:eastAsia="Calibri" w:hAnsi="Calibri" w:cs="Times New Roman"/>
      <w:sz w:val="20"/>
      <w:szCs w:val="20"/>
    </w:rPr>
  </w:style>
  <w:style w:type="character" w:styleId="Odkaznapoznmkupodiarou">
    <w:name w:val="footnote reference"/>
    <w:uiPriority w:val="99"/>
    <w:semiHidden/>
    <w:unhideWhenUsed/>
    <w:rsid w:val="003B7C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08265">
      <w:bodyDiv w:val="1"/>
      <w:marLeft w:val="0"/>
      <w:marRight w:val="0"/>
      <w:marTop w:val="0"/>
      <w:marBottom w:val="0"/>
      <w:divBdr>
        <w:top w:val="none" w:sz="0" w:space="0" w:color="auto"/>
        <w:left w:val="none" w:sz="0" w:space="0" w:color="auto"/>
        <w:bottom w:val="none" w:sz="0" w:space="0" w:color="auto"/>
        <w:right w:val="none" w:sz="0" w:space="0" w:color="auto"/>
      </w:divBdr>
    </w:div>
    <w:div w:id="253823207">
      <w:bodyDiv w:val="1"/>
      <w:marLeft w:val="0"/>
      <w:marRight w:val="0"/>
      <w:marTop w:val="0"/>
      <w:marBottom w:val="0"/>
      <w:divBdr>
        <w:top w:val="none" w:sz="0" w:space="0" w:color="auto"/>
        <w:left w:val="none" w:sz="0" w:space="0" w:color="auto"/>
        <w:bottom w:val="none" w:sz="0" w:space="0" w:color="auto"/>
        <w:right w:val="none" w:sz="0" w:space="0" w:color="auto"/>
      </w:divBdr>
    </w:div>
    <w:div w:id="544877892">
      <w:bodyDiv w:val="1"/>
      <w:marLeft w:val="0"/>
      <w:marRight w:val="0"/>
      <w:marTop w:val="0"/>
      <w:marBottom w:val="0"/>
      <w:divBdr>
        <w:top w:val="none" w:sz="0" w:space="0" w:color="auto"/>
        <w:left w:val="none" w:sz="0" w:space="0" w:color="auto"/>
        <w:bottom w:val="none" w:sz="0" w:space="0" w:color="auto"/>
        <w:right w:val="none" w:sz="0" w:space="0" w:color="auto"/>
      </w:divBdr>
    </w:div>
    <w:div w:id="569580376">
      <w:bodyDiv w:val="1"/>
      <w:marLeft w:val="0"/>
      <w:marRight w:val="0"/>
      <w:marTop w:val="0"/>
      <w:marBottom w:val="0"/>
      <w:divBdr>
        <w:top w:val="none" w:sz="0" w:space="0" w:color="auto"/>
        <w:left w:val="none" w:sz="0" w:space="0" w:color="auto"/>
        <w:bottom w:val="none" w:sz="0" w:space="0" w:color="auto"/>
        <w:right w:val="none" w:sz="0" w:space="0" w:color="auto"/>
      </w:divBdr>
    </w:div>
    <w:div w:id="600725223">
      <w:bodyDiv w:val="1"/>
      <w:marLeft w:val="0"/>
      <w:marRight w:val="0"/>
      <w:marTop w:val="0"/>
      <w:marBottom w:val="0"/>
      <w:divBdr>
        <w:top w:val="none" w:sz="0" w:space="0" w:color="auto"/>
        <w:left w:val="none" w:sz="0" w:space="0" w:color="auto"/>
        <w:bottom w:val="none" w:sz="0" w:space="0" w:color="auto"/>
        <w:right w:val="none" w:sz="0" w:space="0" w:color="auto"/>
      </w:divBdr>
    </w:div>
    <w:div w:id="657029256">
      <w:bodyDiv w:val="1"/>
      <w:marLeft w:val="0"/>
      <w:marRight w:val="0"/>
      <w:marTop w:val="0"/>
      <w:marBottom w:val="0"/>
      <w:divBdr>
        <w:top w:val="none" w:sz="0" w:space="0" w:color="auto"/>
        <w:left w:val="none" w:sz="0" w:space="0" w:color="auto"/>
        <w:bottom w:val="none" w:sz="0" w:space="0" w:color="auto"/>
        <w:right w:val="none" w:sz="0" w:space="0" w:color="auto"/>
      </w:divBdr>
    </w:div>
    <w:div w:id="748650267">
      <w:bodyDiv w:val="1"/>
      <w:marLeft w:val="0"/>
      <w:marRight w:val="0"/>
      <w:marTop w:val="0"/>
      <w:marBottom w:val="0"/>
      <w:divBdr>
        <w:top w:val="none" w:sz="0" w:space="0" w:color="auto"/>
        <w:left w:val="none" w:sz="0" w:space="0" w:color="auto"/>
        <w:bottom w:val="none" w:sz="0" w:space="0" w:color="auto"/>
        <w:right w:val="none" w:sz="0" w:space="0" w:color="auto"/>
      </w:divBdr>
    </w:div>
    <w:div w:id="973681134">
      <w:bodyDiv w:val="1"/>
      <w:marLeft w:val="0"/>
      <w:marRight w:val="0"/>
      <w:marTop w:val="0"/>
      <w:marBottom w:val="0"/>
      <w:divBdr>
        <w:top w:val="none" w:sz="0" w:space="0" w:color="auto"/>
        <w:left w:val="none" w:sz="0" w:space="0" w:color="auto"/>
        <w:bottom w:val="none" w:sz="0" w:space="0" w:color="auto"/>
        <w:right w:val="none" w:sz="0" w:space="0" w:color="auto"/>
      </w:divBdr>
    </w:div>
    <w:div w:id="985015159">
      <w:bodyDiv w:val="1"/>
      <w:marLeft w:val="0"/>
      <w:marRight w:val="0"/>
      <w:marTop w:val="0"/>
      <w:marBottom w:val="0"/>
      <w:divBdr>
        <w:top w:val="none" w:sz="0" w:space="0" w:color="auto"/>
        <w:left w:val="none" w:sz="0" w:space="0" w:color="auto"/>
        <w:bottom w:val="none" w:sz="0" w:space="0" w:color="auto"/>
        <w:right w:val="none" w:sz="0" w:space="0" w:color="auto"/>
      </w:divBdr>
    </w:div>
    <w:div w:id="1028334619">
      <w:bodyDiv w:val="1"/>
      <w:marLeft w:val="0"/>
      <w:marRight w:val="0"/>
      <w:marTop w:val="0"/>
      <w:marBottom w:val="0"/>
      <w:divBdr>
        <w:top w:val="none" w:sz="0" w:space="0" w:color="auto"/>
        <w:left w:val="none" w:sz="0" w:space="0" w:color="auto"/>
        <w:bottom w:val="none" w:sz="0" w:space="0" w:color="auto"/>
        <w:right w:val="none" w:sz="0" w:space="0" w:color="auto"/>
      </w:divBdr>
    </w:div>
    <w:div w:id="1316454297">
      <w:bodyDiv w:val="1"/>
      <w:marLeft w:val="0"/>
      <w:marRight w:val="0"/>
      <w:marTop w:val="0"/>
      <w:marBottom w:val="0"/>
      <w:divBdr>
        <w:top w:val="none" w:sz="0" w:space="0" w:color="auto"/>
        <w:left w:val="none" w:sz="0" w:space="0" w:color="auto"/>
        <w:bottom w:val="none" w:sz="0" w:space="0" w:color="auto"/>
        <w:right w:val="none" w:sz="0" w:space="0" w:color="auto"/>
      </w:divBdr>
    </w:div>
    <w:div w:id="1500383720">
      <w:bodyDiv w:val="1"/>
      <w:marLeft w:val="0"/>
      <w:marRight w:val="0"/>
      <w:marTop w:val="0"/>
      <w:marBottom w:val="0"/>
      <w:divBdr>
        <w:top w:val="none" w:sz="0" w:space="0" w:color="auto"/>
        <w:left w:val="none" w:sz="0" w:space="0" w:color="auto"/>
        <w:bottom w:val="none" w:sz="0" w:space="0" w:color="auto"/>
        <w:right w:val="none" w:sz="0" w:space="0" w:color="auto"/>
      </w:divBdr>
    </w:div>
    <w:div w:id="1647858892">
      <w:bodyDiv w:val="1"/>
      <w:marLeft w:val="0"/>
      <w:marRight w:val="0"/>
      <w:marTop w:val="0"/>
      <w:marBottom w:val="0"/>
      <w:divBdr>
        <w:top w:val="none" w:sz="0" w:space="0" w:color="auto"/>
        <w:left w:val="none" w:sz="0" w:space="0" w:color="auto"/>
        <w:bottom w:val="none" w:sz="0" w:space="0" w:color="auto"/>
        <w:right w:val="none" w:sz="0" w:space="0" w:color="auto"/>
      </w:divBdr>
    </w:div>
    <w:div w:id="1656182994">
      <w:bodyDiv w:val="1"/>
      <w:marLeft w:val="0"/>
      <w:marRight w:val="0"/>
      <w:marTop w:val="0"/>
      <w:marBottom w:val="0"/>
      <w:divBdr>
        <w:top w:val="none" w:sz="0" w:space="0" w:color="auto"/>
        <w:left w:val="none" w:sz="0" w:space="0" w:color="auto"/>
        <w:bottom w:val="none" w:sz="0" w:space="0" w:color="auto"/>
        <w:right w:val="none" w:sz="0" w:space="0" w:color="auto"/>
      </w:divBdr>
    </w:div>
    <w:div w:id="1671713590">
      <w:bodyDiv w:val="1"/>
      <w:marLeft w:val="0"/>
      <w:marRight w:val="0"/>
      <w:marTop w:val="0"/>
      <w:marBottom w:val="0"/>
      <w:divBdr>
        <w:top w:val="none" w:sz="0" w:space="0" w:color="auto"/>
        <w:left w:val="none" w:sz="0" w:space="0" w:color="auto"/>
        <w:bottom w:val="none" w:sz="0" w:space="0" w:color="auto"/>
        <w:right w:val="none" w:sz="0" w:space="0" w:color="auto"/>
      </w:divBdr>
    </w:div>
    <w:div w:id="1735161576">
      <w:bodyDiv w:val="1"/>
      <w:marLeft w:val="0"/>
      <w:marRight w:val="0"/>
      <w:marTop w:val="0"/>
      <w:marBottom w:val="0"/>
      <w:divBdr>
        <w:top w:val="none" w:sz="0" w:space="0" w:color="auto"/>
        <w:left w:val="none" w:sz="0" w:space="0" w:color="auto"/>
        <w:bottom w:val="none" w:sz="0" w:space="0" w:color="auto"/>
        <w:right w:val="none" w:sz="0" w:space="0" w:color="auto"/>
      </w:divBdr>
    </w:div>
    <w:div w:id="1821729003">
      <w:bodyDiv w:val="1"/>
      <w:marLeft w:val="0"/>
      <w:marRight w:val="0"/>
      <w:marTop w:val="0"/>
      <w:marBottom w:val="0"/>
      <w:divBdr>
        <w:top w:val="none" w:sz="0" w:space="0" w:color="auto"/>
        <w:left w:val="none" w:sz="0" w:space="0" w:color="auto"/>
        <w:bottom w:val="none" w:sz="0" w:space="0" w:color="auto"/>
        <w:right w:val="none" w:sz="0" w:space="0" w:color="auto"/>
      </w:divBdr>
    </w:div>
    <w:div w:id="1839274680">
      <w:bodyDiv w:val="1"/>
      <w:marLeft w:val="0"/>
      <w:marRight w:val="0"/>
      <w:marTop w:val="0"/>
      <w:marBottom w:val="0"/>
      <w:divBdr>
        <w:top w:val="none" w:sz="0" w:space="0" w:color="auto"/>
        <w:left w:val="none" w:sz="0" w:space="0" w:color="auto"/>
        <w:bottom w:val="none" w:sz="0" w:space="0" w:color="auto"/>
        <w:right w:val="none" w:sz="0" w:space="0" w:color="auto"/>
      </w:divBdr>
    </w:div>
    <w:div w:id="2038046735">
      <w:bodyDiv w:val="1"/>
      <w:marLeft w:val="0"/>
      <w:marRight w:val="0"/>
      <w:marTop w:val="0"/>
      <w:marBottom w:val="0"/>
      <w:divBdr>
        <w:top w:val="none" w:sz="0" w:space="0" w:color="auto"/>
        <w:left w:val="none" w:sz="0" w:space="0" w:color="auto"/>
        <w:bottom w:val="none" w:sz="0" w:space="0" w:color="auto"/>
        <w:right w:val="none" w:sz="0" w:space="0" w:color="auto"/>
      </w:divBdr>
    </w:div>
    <w:div w:id="2078936065">
      <w:bodyDiv w:val="1"/>
      <w:marLeft w:val="0"/>
      <w:marRight w:val="0"/>
      <w:marTop w:val="0"/>
      <w:marBottom w:val="0"/>
      <w:divBdr>
        <w:top w:val="none" w:sz="0" w:space="0" w:color="auto"/>
        <w:left w:val="none" w:sz="0" w:space="0" w:color="auto"/>
        <w:bottom w:val="none" w:sz="0" w:space="0" w:color="auto"/>
        <w:right w:val="none" w:sz="0" w:space="0" w:color="auto"/>
      </w:divBdr>
    </w:div>
    <w:div w:id="2119981985">
      <w:bodyDiv w:val="1"/>
      <w:marLeft w:val="0"/>
      <w:marRight w:val="0"/>
      <w:marTop w:val="0"/>
      <w:marBottom w:val="0"/>
      <w:divBdr>
        <w:top w:val="none" w:sz="0" w:space="0" w:color="auto"/>
        <w:left w:val="none" w:sz="0" w:space="0" w:color="auto"/>
        <w:bottom w:val="none" w:sz="0" w:space="0" w:color="auto"/>
        <w:right w:val="none" w:sz="0" w:space="0" w:color="auto"/>
      </w:divBdr>
    </w:div>
    <w:div w:id="214461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specing@bratislava.sk"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py.bratislava.s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mapy.bratislava.sk/"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dispecing@bratislava.sk" TargetMode="Externa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1CE1F9-4FF4-4BF0-B0BF-02AD0A215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10710</Words>
  <Characters>61049</Characters>
  <Application>Microsoft Office Word</Application>
  <DocSecurity>0</DocSecurity>
  <Lines>508</Lines>
  <Paragraphs>143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Held Marcel, Ing.</dc:creator>
  <cp:keywords/>
  <dc:description/>
  <cp:lastModifiedBy>Marcela T.</cp:lastModifiedBy>
  <cp:revision>2</cp:revision>
  <dcterms:created xsi:type="dcterms:W3CDTF">2019-05-26T10:53:00Z</dcterms:created>
  <dcterms:modified xsi:type="dcterms:W3CDTF">2019-05-26T10:53:00Z</dcterms:modified>
</cp:coreProperties>
</file>