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4" w:rsidRPr="00B30A9E" w:rsidRDefault="00B30A9E">
      <w:pPr>
        <w:rPr>
          <w:rFonts w:ascii="Arial" w:hAnsi="Arial" w:cs="Arial"/>
          <w:b/>
          <w:sz w:val="22"/>
          <w:szCs w:val="22"/>
        </w:rPr>
      </w:pPr>
      <w:r w:rsidRPr="00B30A9E">
        <w:rPr>
          <w:rFonts w:ascii="Arial" w:hAnsi="Arial" w:cs="Arial"/>
          <w:b/>
          <w:sz w:val="22"/>
          <w:szCs w:val="22"/>
        </w:rPr>
        <w:t>Příloha č. 5</w:t>
      </w:r>
    </w:p>
    <w:tbl>
      <w:tblPr>
        <w:tblStyle w:val="Mkatabulky"/>
        <w:tblpPr w:leftFromText="141" w:rightFromText="141" w:vertAnchor="page" w:horzAnchor="margin" w:tblpXSpec="center" w:tblpY="3106"/>
        <w:tblW w:w="14567" w:type="dxa"/>
        <w:tblLook w:val="04A0"/>
      </w:tblPr>
      <w:tblGrid>
        <w:gridCol w:w="959"/>
        <w:gridCol w:w="3127"/>
        <w:gridCol w:w="4349"/>
        <w:gridCol w:w="3408"/>
        <w:gridCol w:w="2724"/>
      </w:tblGrid>
      <w:tr w:rsidR="00F96EE9" w:rsidRPr="00683D69" w:rsidTr="00F96EE9">
        <w:trPr>
          <w:trHeight w:val="320"/>
        </w:trPr>
        <w:tc>
          <w:tcPr>
            <w:tcW w:w="95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Milník</w:t>
            </w:r>
          </w:p>
        </w:tc>
        <w:tc>
          <w:tcPr>
            <w:tcW w:w="3127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Akce</w:t>
            </w:r>
          </w:p>
        </w:tc>
        <w:tc>
          <w:tcPr>
            <w:tcW w:w="434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Popis akce</w:t>
            </w:r>
          </w:p>
        </w:tc>
        <w:tc>
          <w:tcPr>
            <w:tcW w:w="3408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Termín dokončení</w:t>
            </w:r>
          </w:p>
        </w:tc>
        <w:tc>
          <w:tcPr>
            <w:tcW w:w="2724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Platební kalendář</w:t>
            </w:r>
          </w:p>
        </w:tc>
      </w:tr>
      <w:tr w:rsidR="00F96EE9" w:rsidRPr="00683D69" w:rsidTr="00F96EE9">
        <w:trPr>
          <w:trHeight w:val="320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4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Převzetí Staveniště: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Objednatel protokolárně předá Zhotoviteli Staveniště a Zhotovitel od Objednatele Staveniště protokolárně převezme</w:t>
            </w:r>
          </w:p>
        </w:tc>
        <w:tc>
          <w:tcPr>
            <w:tcW w:w="3408" w:type="dxa"/>
            <w:vAlign w:val="center"/>
          </w:tcPr>
          <w:p w:rsidR="00F96EE9" w:rsidRPr="00EA462B" w:rsidRDefault="00660FA8" w:rsidP="00FB52D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nejpozději do 7</w:t>
            </w:r>
            <w:r w:rsidR="00F96EE9" w:rsidRPr="0033631E">
              <w:rPr>
                <w:rFonts w:ascii="Arial" w:hAnsi="Arial" w:cs="Arial"/>
                <w:sz w:val="20"/>
                <w:szCs w:val="20"/>
              </w:rPr>
              <w:t xml:space="preserve"> kalendářních dnů</w:t>
            </w:r>
            <w:r w:rsidR="00F96EE9" w:rsidRPr="000849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EE9">
              <w:rPr>
                <w:rFonts w:ascii="Arial" w:hAnsi="Arial" w:cs="Arial"/>
                <w:sz w:val="20"/>
                <w:szCs w:val="20"/>
              </w:rPr>
              <w:t xml:space="preserve">ode </w:t>
            </w:r>
            <w:r w:rsidR="00F96EE9"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doručení písemné výzvy Objednatele k zahájení plnění dle čl</w:t>
            </w:r>
            <w:r w:rsidR="00FB52D8">
              <w:rPr>
                <w:rFonts w:ascii="Arial" w:hAnsi="Arial" w:cs="Arial"/>
                <w:sz w:val="20"/>
                <w:szCs w:val="20"/>
              </w:rPr>
              <w:t xml:space="preserve">. 3.1.1 </w:t>
            </w:r>
            <w:r>
              <w:rPr>
                <w:rFonts w:ascii="Arial" w:hAnsi="Arial" w:cs="Arial"/>
                <w:sz w:val="20"/>
                <w:szCs w:val="20"/>
              </w:rPr>
              <w:t>Smlouvy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Pr="0033631E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42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Zahájení realizace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Zhotovitel zahájí realizaci Díla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po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>, nebude-li písemně sjednáno jinak</w:t>
            </w:r>
          </w:p>
        </w:tc>
        <w:tc>
          <w:tcPr>
            <w:tcW w:w="2724" w:type="dxa"/>
          </w:tcPr>
          <w:p w:rsidR="00246BDA" w:rsidRDefault="00981E2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Platba 40% Ceny příslušné položky díla (příslušné prodejny) po dodání panelů/střídačů, rozvaděčů DC/nosné podkonstrukce, kabelů a zahájení instalace (na příslušné prodejně)  dle přílohy Smlouvy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č.12</w:t>
            </w:r>
            <w:proofErr w:type="gramEnd"/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Provedení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>znamená okamžik, kdy Zhotovitel dokončí veškeré stavební práce na Díle</w:t>
            </w:r>
            <w:r>
              <w:rPr>
                <w:rFonts w:ascii="Arial" w:hAnsi="Arial" w:cs="Arial"/>
                <w:sz w:val="20"/>
                <w:szCs w:val="20"/>
              </w:rPr>
              <w:t xml:space="preserve"> a řádně prokáže, že Dílo je plně funkční jako celek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903470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 w:rsidR="005E0B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B1C" w:rsidRPr="005E0B1C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="00903470">
              <w:rPr>
                <w:rFonts w:ascii="Arial" w:hAnsi="Arial" w:cs="Arial"/>
                <w:sz w:val="20"/>
                <w:szCs w:val="20"/>
              </w:rPr>
              <w:t xml:space="preserve"> týdnů</w:t>
            </w:r>
            <w:r>
              <w:rPr>
                <w:rFonts w:ascii="Arial" w:hAnsi="Arial" w:cs="Arial"/>
                <w:sz w:val="20"/>
                <w:szCs w:val="20"/>
              </w:rPr>
              <w:t xml:space="preserve"> ode 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 xml:space="preserve">, nebude-li </w:t>
            </w:r>
            <w:r w:rsidRPr="006255C9">
              <w:rPr>
                <w:rFonts w:ascii="Arial" w:hAnsi="Arial" w:cs="Arial"/>
                <w:sz w:val="20"/>
                <w:szCs w:val="20"/>
              </w:rPr>
              <w:t>písemně sjednáno jinak</w:t>
            </w:r>
            <w:r w:rsidR="00903470" w:rsidRPr="006255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470" w:rsidRPr="006255C9">
              <w:rPr>
                <w:rFonts w:ascii="Arial" w:hAnsi="Arial" w:cs="Arial"/>
                <w:i/>
                <w:sz w:val="20"/>
                <w:szCs w:val="20"/>
              </w:rPr>
              <w:t>(doplní účastník na základě své nabídky. Zadavatel požaduje, aby Doba realizace díla v </w:t>
            </w:r>
            <w:r w:rsidR="00903470" w:rsidRPr="00270B6A">
              <w:rPr>
                <w:rFonts w:ascii="Arial" w:hAnsi="Arial" w:cs="Arial"/>
                <w:i/>
                <w:sz w:val="20"/>
                <w:szCs w:val="20"/>
              </w:rPr>
              <w:t xml:space="preserve">týdnech </w:t>
            </w:r>
            <w:r w:rsidR="00270B6A" w:rsidRPr="00270B6A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na každé jednotlivé pobočce </w:t>
            </w:r>
            <w:r w:rsidR="00903470" w:rsidRPr="00270B6A">
              <w:rPr>
                <w:rFonts w:ascii="Arial" w:hAnsi="Arial" w:cs="Arial"/>
                <w:i/>
                <w:sz w:val="20"/>
                <w:szCs w:val="20"/>
              </w:rPr>
              <w:t>byl</w:t>
            </w:r>
            <w:r w:rsidR="00903470" w:rsidRPr="006255C9">
              <w:rPr>
                <w:rFonts w:ascii="Arial" w:hAnsi="Arial" w:cs="Arial"/>
                <w:i/>
                <w:sz w:val="20"/>
                <w:szCs w:val="20"/>
              </w:rPr>
              <w:t xml:space="preserve">a maximálně </w:t>
            </w:r>
            <w:r w:rsidR="005677C1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903470" w:rsidRPr="006255C9">
              <w:rPr>
                <w:rFonts w:ascii="Arial" w:hAnsi="Arial" w:cs="Arial"/>
                <w:i/>
                <w:sz w:val="20"/>
                <w:szCs w:val="20"/>
              </w:rPr>
              <w:t xml:space="preserve"> týdnů ode dne převzetí staveniště).</w:t>
            </w:r>
          </w:p>
        </w:tc>
        <w:tc>
          <w:tcPr>
            <w:tcW w:w="2724" w:type="dxa"/>
          </w:tcPr>
          <w:p w:rsidR="006D55A1" w:rsidRDefault="006D55A1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D55A1" w:rsidRDefault="006D55A1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F96EE9" w:rsidRDefault="006D55A1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643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Získání kolaudačního souhlasu: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 xml:space="preserve">znamená okamžik, kdy kolaudační a/nebo jiný souhlas nutný k užívání Díla nabude právní moci, a pokud právní moci nenabývá, pak účinnosti 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6D55A1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3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Platba </w:t>
            </w:r>
            <w:r w:rsidR="006D55A1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% ceny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příslušné položky díla (příslušné prodejny) dle přílohy Smlouvy č. 12.</w:t>
            </w:r>
          </w:p>
        </w:tc>
      </w:tr>
      <w:tr w:rsidR="00F96EE9" w:rsidRPr="00683D69" w:rsidTr="00F96EE9">
        <w:trPr>
          <w:trHeight w:val="531"/>
        </w:trPr>
        <w:tc>
          <w:tcPr>
            <w:tcW w:w="959" w:type="dxa"/>
          </w:tcPr>
          <w:p w:rsidR="00F96EE9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27" w:type="dxa"/>
            <w:vAlign w:val="center"/>
          </w:tcPr>
          <w:p w:rsidR="00F96EE9" w:rsidRPr="00EA462B" w:rsidRDefault="00E36E3D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F96EE9">
              <w:rPr>
                <w:rFonts w:ascii="Arial" w:hAnsi="Arial" w:cs="Arial"/>
                <w:b/>
                <w:sz w:val="20"/>
                <w:szCs w:val="20"/>
              </w:rPr>
              <w:t xml:space="preserve">ískání </w:t>
            </w:r>
            <w:r w:rsidR="005677C1">
              <w:rPr>
                <w:rFonts w:ascii="Arial" w:hAnsi="Arial" w:cs="Arial"/>
                <w:b/>
                <w:sz w:val="20"/>
                <w:szCs w:val="20"/>
              </w:rPr>
              <w:t xml:space="preserve">souhlasného </w:t>
            </w:r>
            <w:r w:rsidR="00F96EE9">
              <w:rPr>
                <w:rFonts w:ascii="Arial" w:hAnsi="Arial" w:cs="Arial"/>
                <w:b/>
                <w:sz w:val="20"/>
                <w:szCs w:val="20"/>
              </w:rPr>
              <w:t>stanoviska</w:t>
            </w:r>
            <w:r w:rsidR="005677C1">
              <w:rPr>
                <w:rFonts w:ascii="Arial" w:hAnsi="Arial" w:cs="Arial"/>
                <w:b/>
                <w:sz w:val="20"/>
                <w:szCs w:val="20"/>
              </w:rPr>
              <w:t xml:space="preserve"> distributora</w:t>
            </w:r>
            <w:r w:rsidR="006D55A1">
              <w:rPr>
                <w:rFonts w:ascii="Arial" w:hAnsi="Arial" w:cs="Arial"/>
                <w:b/>
                <w:sz w:val="20"/>
                <w:szCs w:val="20"/>
              </w:rPr>
              <w:t xml:space="preserve"> a prvním paralelním </w:t>
            </w:r>
            <w:proofErr w:type="gramStart"/>
            <w:r w:rsidR="006D55A1">
              <w:rPr>
                <w:rFonts w:ascii="Arial" w:hAnsi="Arial" w:cs="Arial"/>
                <w:b/>
                <w:sz w:val="20"/>
                <w:szCs w:val="20"/>
              </w:rPr>
              <w:t xml:space="preserve">připojení </w:t>
            </w:r>
            <w:r w:rsidR="00F96EE9">
              <w:rPr>
                <w:rFonts w:ascii="Arial" w:hAnsi="Arial" w:cs="Arial"/>
                <w:b/>
                <w:sz w:val="20"/>
                <w:szCs w:val="20"/>
              </w:rPr>
              <w:t>:</w:t>
            </w:r>
            <w:proofErr w:type="gramEnd"/>
          </w:p>
        </w:tc>
        <w:tc>
          <w:tcPr>
            <w:tcW w:w="4349" w:type="dxa"/>
            <w:vAlign w:val="center"/>
          </w:tcPr>
          <w:p w:rsidR="00F96EE9" w:rsidRPr="0033631E" w:rsidRDefault="00F96EE9" w:rsidP="00660FA8">
            <w:pPr>
              <w:rPr>
                <w:rFonts w:ascii="Arial" w:hAnsi="Arial" w:cs="Arial"/>
                <w:sz w:val="20"/>
                <w:szCs w:val="20"/>
              </w:rPr>
            </w:pPr>
            <w:r w:rsidRPr="00660FA8">
              <w:rPr>
                <w:rFonts w:ascii="Arial" w:hAnsi="Arial" w:cs="Arial"/>
                <w:sz w:val="20"/>
                <w:szCs w:val="20"/>
              </w:rPr>
              <w:t>znamená získání souhlasného stanoviska k připojení FVE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ze strany subjektu oprávněného k jeho vydání</w:t>
            </w:r>
            <w:r w:rsidR="006D55A1">
              <w:rPr>
                <w:rFonts w:ascii="Arial" w:hAnsi="Arial" w:cs="Arial"/>
                <w:sz w:val="20"/>
                <w:szCs w:val="20"/>
              </w:rPr>
              <w:t xml:space="preserve"> a po prvním paralelním připojením do distribuční sítě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5677C1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</w:t>
            </w:r>
            <w:r w:rsidR="00E36E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24" w:type="dxa"/>
          </w:tcPr>
          <w:p w:rsidR="006D55A1" w:rsidRDefault="006D55A1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F96EE9" w:rsidRDefault="006D55A1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Předání Díla Objednateli:</w:t>
            </w:r>
          </w:p>
        </w:tc>
        <w:tc>
          <w:tcPr>
            <w:tcW w:w="4349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462B">
              <w:rPr>
                <w:rFonts w:ascii="Arial" w:hAnsi="Arial" w:cs="Arial"/>
                <w:sz w:val="20"/>
                <w:szCs w:val="20"/>
              </w:rPr>
              <w:t xml:space="preserve">má význam uvedený v čl. </w:t>
            </w:r>
            <w:r>
              <w:rPr>
                <w:rFonts w:ascii="Arial" w:hAnsi="Arial" w:cs="Arial"/>
                <w:sz w:val="20"/>
                <w:szCs w:val="20"/>
              </w:rPr>
              <w:t xml:space="preserve">5.1.1 </w:t>
            </w:r>
            <w:r w:rsidRPr="00EA462B">
              <w:rPr>
                <w:rFonts w:ascii="Arial" w:hAnsi="Arial" w:cs="Arial"/>
                <w:sz w:val="20"/>
                <w:szCs w:val="20"/>
              </w:rPr>
              <w:t>této Smlouvy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>
              <w:rPr>
                <w:rFonts w:ascii="Arial" w:hAnsi="Arial" w:cs="Arial"/>
                <w:sz w:val="20"/>
                <w:szCs w:val="20"/>
              </w:rPr>
              <w:t xml:space="preserve"> 3.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získání </w:t>
            </w:r>
            <w:r w:rsidR="006D55A1">
              <w:rPr>
                <w:rFonts w:ascii="Arial" w:hAnsi="Arial" w:cs="Arial"/>
                <w:sz w:val="20"/>
                <w:szCs w:val="20"/>
              </w:rPr>
              <w:t xml:space="preserve">souhlasného stanoviska distributora a prvním paralelním připojení do </w:t>
            </w:r>
            <w:r w:rsidR="006D55A1">
              <w:rPr>
                <w:rFonts w:ascii="Arial" w:hAnsi="Arial" w:cs="Arial"/>
                <w:sz w:val="20"/>
                <w:szCs w:val="20"/>
              </w:rPr>
              <w:lastRenderedPageBreak/>
              <w:t xml:space="preserve">distribuční sítě </w:t>
            </w:r>
            <w:r>
              <w:rPr>
                <w:rFonts w:ascii="Arial" w:hAnsi="Arial" w:cs="Arial"/>
                <w:sz w:val="20"/>
                <w:szCs w:val="20"/>
              </w:rPr>
              <w:t xml:space="preserve">dle milníku č. </w:t>
            </w:r>
            <w:r w:rsidR="006D55A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24" w:type="dxa"/>
          </w:tcPr>
          <w:p w:rsidR="00F96EE9" w:rsidRDefault="00F96EE9" w:rsidP="00660F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Platba </w:t>
            </w:r>
            <w:r w:rsidR="00981E29">
              <w:rPr>
                <w:rFonts w:ascii="Arial" w:hAnsi="Arial" w:cs="Arial"/>
                <w:sz w:val="20"/>
                <w:szCs w:val="20"/>
              </w:rPr>
              <w:t>3</w:t>
            </w:r>
            <w:r w:rsidR="006D55A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% ceny</w:t>
            </w:r>
            <w:r w:rsidR="00660FA8">
              <w:rPr>
                <w:rFonts w:ascii="Arial" w:hAnsi="Arial" w:cs="Arial"/>
                <w:sz w:val="20"/>
                <w:szCs w:val="20"/>
              </w:rPr>
              <w:t xml:space="preserve"> příslušné položky díla (příslušné prodejny) dle přílohy </w:t>
            </w:r>
            <w:r w:rsidR="00660FA8">
              <w:rPr>
                <w:rFonts w:ascii="Arial" w:hAnsi="Arial" w:cs="Arial"/>
                <w:sz w:val="20"/>
                <w:szCs w:val="20"/>
              </w:rPr>
              <w:lastRenderedPageBreak/>
              <w:t>Smlouvy č. 12.</w:t>
            </w:r>
          </w:p>
        </w:tc>
      </w:tr>
    </w:tbl>
    <w:p w:rsidR="00B30A9E" w:rsidRDefault="00F96EE9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lastRenderedPageBreak/>
        <w:t xml:space="preserve"> </w:t>
      </w:r>
      <w:r w:rsidR="00B30A9E" w:rsidRPr="00B30A9E">
        <w:rPr>
          <w:rFonts w:ascii="Arial" w:hAnsi="Arial" w:cs="Arial"/>
          <w:sz w:val="22"/>
          <w:szCs w:val="22"/>
        </w:rPr>
        <w:t xml:space="preserve">Harmonogram provádění </w:t>
      </w:r>
      <w:r w:rsidR="007B0F79">
        <w:rPr>
          <w:rFonts w:ascii="Arial" w:hAnsi="Arial" w:cs="Arial"/>
          <w:sz w:val="22"/>
          <w:szCs w:val="22"/>
        </w:rPr>
        <w:t>D</w:t>
      </w:r>
      <w:r w:rsidR="00B30A9E" w:rsidRPr="00B30A9E">
        <w:rPr>
          <w:rFonts w:ascii="Arial" w:hAnsi="Arial" w:cs="Arial"/>
          <w:sz w:val="22"/>
          <w:szCs w:val="22"/>
        </w:rPr>
        <w:t>íla</w:t>
      </w:r>
      <w:r w:rsidR="00E91E66">
        <w:rPr>
          <w:rFonts w:ascii="Arial" w:hAnsi="Arial" w:cs="Arial"/>
          <w:sz w:val="22"/>
          <w:szCs w:val="22"/>
        </w:rPr>
        <w:t xml:space="preserve"> - platí pro každou jednotlivou položku Díla (jednotlivou prodejnu)</w:t>
      </w:r>
    </w:p>
    <w:p w:rsidR="00FB52D8" w:rsidRDefault="00FB52D8">
      <w:pPr>
        <w:rPr>
          <w:rFonts w:ascii="Arial" w:hAnsi="Arial" w:cs="Arial"/>
          <w:sz w:val="22"/>
          <w:szCs w:val="22"/>
        </w:rPr>
      </w:pPr>
    </w:p>
    <w:p w:rsidR="00FB52D8" w:rsidRPr="00035208" w:rsidRDefault="00FB52D8">
      <w:pPr>
        <w:rPr>
          <w:rFonts w:ascii="Arial" w:hAnsi="Arial" w:cs="Arial"/>
          <w:sz w:val="22"/>
          <w:szCs w:val="22"/>
        </w:rPr>
      </w:pPr>
      <w:r w:rsidRPr="00035208">
        <w:rPr>
          <w:rFonts w:ascii="Arial" w:hAnsi="Arial" w:cs="Arial"/>
          <w:sz w:val="22"/>
          <w:szCs w:val="22"/>
        </w:rPr>
        <w:t>Objednatel odešle Zhotoviteli písemnou výzvu k zahájení realizace příslušné položky díla (příslušné prodejny).</w:t>
      </w:r>
    </w:p>
    <w:sectPr w:rsidR="00FB52D8" w:rsidRPr="00035208" w:rsidSect="00B30A9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000" w:rsidRDefault="00AF1000" w:rsidP="005B29F5">
      <w:r>
        <w:separator/>
      </w:r>
    </w:p>
  </w:endnote>
  <w:endnote w:type="continuationSeparator" w:id="0">
    <w:p w:rsidR="00AF1000" w:rsidRDefault="00AF1000" w:rsidP="005B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Pr="00721936" w:rsidRDefault="00721936" w:rsidP="00721936">
    <w:pPr>
      <w:pStyle w:val="Zpat"/>
      <w:spacing w:before="120"/>
      <w:jc w:val="center"/>
      <w:rPr>
        <w:b/>
        <w:bCs/>
        <w:color w:val="000099"/>
        <w:spacing w:val="7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000" w:rsidRDefault="00AF1000" w:rsidP="005B29F5">
      <w:r>
        <w:separator/>
      </w:r>
    </w:p>
  </w:footnote>
  <w:footnote w:type="continuationSeparator" w:id="0">
    <w:p w:rsidR="00AF1000" w:rsidRDefault="00AF1000" w:rsidP="005B2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674"/>
    <w:multiLevelType w:val="hybridMultilevel"/>
    <w:tmpl w:val="CE10F9B0"/>
    <w:lvl w:ilvl="0" w:tplc="FAECB386">
      <w:start w:val="1"/>
      <w:numFmt w:val="bullet"/>
      <w:pStyle w:val="BBS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30A9E"/>
    <w:rsid w:val="00035208"/>
    <w:rsid w:val="000721DC"/>
    <w:rsid w:val="00072B3B"/>
    <w:rsid w:val="0008498A"/>
    <w:rsid w:val="000A659F"/>
    <w:rsid w:val="00116D50"/>
    <w:rsid w:val="001A6961"/>
    <w:rsid w:val="00201B33"/>
    <w:rsid w:val="002239D5"/>
    <w:rsid w:val="002275D4"/>
    <w:rsid w:val="002379CA"/>
    <w:rsid w:val="00246BDA"/>
    <w:rsid w:val="00270B6A"/>
    <w:rsid w:val="002A76FE"/>
    <w:rsid w:val="002B4BE1"/>
    <w:rsid w:val="002C0666"/>
    <w:rsid w:val="002D108E"/>
    <w:rsid w:val="0031657C"/>
    <w:rsid w:val="00324112"/>
    <w:rsid w:val="0033631E"/>
    <w:rsid w:val="00394201"/>
    <w:rsid w:val="003B7727"/>
    <w:rsid w:val="00437C8E"/>
    <w:rsid w:val="00493840"/>
    <w:rsid w:val="004B0B9B"/>
    <w:rsid w:val="004B342F"/>
    <w:rsid w:val="004C364F"/>
    <w:rsid w:val="004E4DDD"/>
    <w:rsid w:val="00501298"/>
    <w:rsid w:val="00506F21"/>
    <w:rsid w:val="005408AB"/>
    <w:rsid w:val="005677C1"/>
    <w:rsid w:val="00591F89"/>
    <w:rsid w:val="00592D7D"/>
    <w:rsid w:val="005B29F5"/>
    <w:rsid w:val="005D2A65"/>
    <w:rsid w:val="005E0B1C"/>
    <w:rsid w:val="0060003E"/>
    <w:rsid w:val="006255C9"/>
    <w:rsid w:val="00630446"/>
    <w:rsid w:val="00660FA8"/>
    <w:rsid w:val="006A1E44"/>
    <w:rsid w:val="006D55A1"/>
    <w:rsid w:val="006E4465"/>
    <w:rsid w:val="007077A5"/>
    <w:rsid w:val="00721936"/>
    <w:rsid w:val="007B0F79"/>
    <w:rsid w:val="00880920"/>
    <w:rsid w:val="008A04A5"/>
    <w:rsid w:val="008A2D44"/>
    <w:rsid w:val="008E71C5"/>
    <w:rsid w:val="008E7BE9"/>
    <w:rsid w:val="008F2140"/>
    <w:rsid w:val="008F49FD"/>
    <w:rsid w:val="00903470"/>
    <w:rsid w:val="00911825"/>
    <w:rsid w:val="00913412"/>
    <w:rsid w:val="00981E29"/>
    <w:rsid w:val="00982065"/>
    <w:rsid w:val="009B15D1"/>
    <w:rsid w:val="009F401C"/>
    <w:rsid w:val="009F60A8"/>
    <w:rsid w:val="00A03922"/>
    <w:rsid w:val="00A77E17"/>
    <w:rsid w:val="00A95E01"/>
    <w:rsid w:val="00A975DA"/>
    <w:rsid w:val="00AD0F6F"/>
    <w:rsid w:val="00AF1000"/>
    <w:rsid w:val="00AF168A"/>
    <w:rsid w:val="00B168F0"/>
    <w:rsid w:val="00B21BBB"/>
    <w:rsid w:val="00B30A9E"/>
    <w:rsid w:val="00B363C8"/>
    <w:rsid w:val="00B60E9A"/>
    <w:rsid w:val="00B90602"/>
    <w:rsid w:val="00BA17AE"/>
    <w:rsid w:val="00BC6AA0"/>
    <w:rsid w:val="00C23D84"/>
    <w:rsid w:val="00C712FF"/>
    <w:rsid w:val="00CE06F7"/>
    <w:rsid w:val="00D27C05"/>
    <w:rsid w:val="00D7338F"/>
    <w:rsid w:val="00E2419A"/>
    <w:rsid w:val="00E36E3D"/>
    <w:rsid w:val="00E36FCB"/>
    <w:rsid w:val="00E50EE8"/>
    <w:rsid w:val="00E87FDF"/>
    <w:rsid w:val="00E91E66"/>
    <w:rsid w:val="00EA462B"/>
    <w:rsid w:val="00EE38B7"/>
    <w:rsid w:val="00EF3D12"/>
    <w:rsid w:val="00F6255F"/>
    <w:rsid w:val="00F70CF5"/>
    <w:rsid w:val="00F94EA0"/>
    <w:rsid w:val="00F96EE9"/>
    <w:rsid w:val="00FB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0A9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rFonts w:ascii="Arial" w:hAnsi="Arial" w:cs="Arial"/>
      <w:sz w:val="22"/>
      <w:szCs w:val="20"/>
    </w:rPr>
  </w:style>
  <w:style w:type="paragraph" w:customStyle="1" w:styleId="BBSnadpis2">
    <w:name w:val="_BBS nadpis 2"/>
    <w:basedOn w:val="Nadpis2"/>
    <w:next w:val="BBSnormal"/>
    <w:autoRedefine/>
    <w:qFormat/>
    <w:rsid w:val="00A03922"/>
    <w:pPr>
      <w:keepNext w:val="0"/>
      <w:keepLines w:val="0"/>
      <w:numPr>
        <w:numId w:val="14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rFonts w:ascii="Arial" w:hAnsi="Arial" w:cs="Arial"/>
      <w:sz w:val="16"/>
      <w:szCs w:val="20"/>
    </w:rPr>
  </w:style>
  <w:style w:type="table" w:styleId="Mkatabulky">
    <w:name w:val="Table Grid"/>
    <w:basedOn w:val="Normlntabulka"/>
    <w:uiPriority w:val="59"/>
    <w:rsid w:val="00B30A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A1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17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7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1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7A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7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B2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9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B2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B29F5"/>
    <w:rPr>
      <w:sz w:val="24"/>
      <w:szCs w:val="24"/>
    </w:rPr>
  </w:style>
  <w:style w:type="character" w:styleId="slostrnky">
    <w:name w:val="page number"/>
    <w:basedOn w:val="Standardnpsmoodstavce"/>
    <w:rsid w:val="00721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oplt</dc:creator>
  <cp:lastModifiedBy>Josef Kudrna</cp:lastModifiedBy>
  <cp:revision>4</cp:revision>
  <cp:lastPrinted>2018-04-06T14:22:00Z</cp:lastPrinted>
  <dcterms:created xsi:type="dcterms:W3CDTF">2023-01-26T07:37:00Z</dcterms:created>
  <dcterms:modified xsi:type="dcterms:W3CDTF">2023-01-26T07:38:00Z</dcterms:modified>
</cp:coreProperties>
</file>