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6E79E" w14:textId="77777777" w:rsidR="00EA3D6D" w:rsidRPr="000B49E6" w:rsidRDefault="00EA3D6D" w:rsidP="00EA3D6D">
      <w:pPr>
        <w:pStyle w:val="Nadpis9"/>
        <w:jc w:val="center"/>
      </w:pPr>
      <w:bookmarkStart w:id="0" w:name="ROB_nazov"/>
      <w:r>
        <w:t>..</w:t>
      </w:r>
      <w:r w:rsidRPr="000B49E6">
        <w:t>Dopravný podnik Bratislava, akciová spoločnosť</w:t>
      </w:r>
    </w:p>
    <w:p w14:paraId="77A04A86" w14:textId="77777777" w:rsidR="00EA3D6D" w:rsidRPr="000B49E6" w:rsidRDefault="00EA3D6D" w:rsidP="00EA3D6D">
      <w:pPr>
        <w:pStyle w:val="Hlavika"/>
        <w:pBdr>
          <w:bottom w:val="single" w:sz="4" w:space="1" w:color="auto"/>
        </w:pBdr>
        <w:jc w:val="center"/>
        <w:rPr>
          <w:rFonts w:ascii="Garamond" w:hAnsi="Garamond"/>
          <w:sz w:val="28"/>
        </w:rPr>
      </w:pPr>
      <w:r w:rsidRPr="000B49E6">
        <w:rPr>
          <w:rFonts w:ascii="Garamond" w:hAnsi="Garamond"/>
          <w:sz w:val="28"/>
        </w:rPr>
        <w:t>so sídlom Olejkárska 1, 814 52 Bratislava</w:t>
      </w:r>
    </w:p>
    <w:p w14:paraId="5B57E460" w14:textId="77777777" w:rsidR="00EA3D6D" w:rsidRPr="000B49E6" w:rsidRDefault="00EA3D6D" w:rsidP="00EA3D6D">
      <w:pPr>
        <w:pStyle w:val="Hlavika"/>
        <w:pBdr>
          <w:bottom w:val="single" w:sz="4" w:space="1" w:color="auto"/>
        </w:pBdr>
        <w:jc w:val="center"/>
        <w:rPr>
          <w:rFonts w:ascii="Garamond" w:hAnsi="Garamond"/>
        </w:rPr>
      </w:pPr>
      <w:r w:rsidRPr="000B49E6">
        <w:rPr>
          <w:rFonts w:ascii="Garamond" w:hAnsi="Garamond"/>
        </w:rPr>
        <w:t>IČO: 00 492 736, IČ DPH: SK2020298786</w:t>
      </w:r>
    </w:p>
    <w:p w14:paraId="55E10DB7" w14:textId="77777777" w:rsidR="00EA3D6D" w:rsidRPr="00A74EC4" w:rsidRDefault="00EA3D6D" w:rsidP="00EA3D6D">
      <w:pPr>
        <w:pStyle w:val="Hlavika"/>
        <w:pBdr>
          <w:bottom w:val="single" w:sz="4" w:space="1" w:color="auto"/>
        </w:pBdr>
        <w:jc w:val="center"/>
        <w:rPr>
          <w:rFonts w:ascii="Garamond" w:hAnsi="Garamond"/>
          <w:sz w:val="22"/>
        </w:rPr>
      </w:pPr>
      <w:r w:rsidRPr="000B49E6">
        <w:rPr>
          <w:rFonts w:ascii="Garamond" w:hAnsi="Garamond"/>
          <w:sz w:val="22"/>
        </w:rPr>
        <w:t xml:space="preserve">zapísaný v Obchodnom registri </w:t>
      </w:r>
      <w:r w:rsidRPr="003550D3">
        <w:rPr>
          <w:rFonts w:ascii="Garamond" w:hAnsi="Garamond"/>
          <w:sz w:val="22"/>
        </w:rPr>
        <w:t>Mestského súdu Bratislava III</w:t>
      </w:r>
      <w:r w:rsidRPr="000B49E6">
        <w:rPr>
          <w:rFonts w:ascii="Garamond" w:hAnsi="Garamond"/>
          <w:sz w:val="22"/>
        </w:rPr>
        <w:t>, oddiel: Sa, vložka č. 607/B</w:t>
      </w:r>
      <w:bookmarkEnd w:id="0"/>
    </w:p>
    <w:p w14:paraId="35D81354" w14:textId="77777777" w:rsidR="00EA3D6D" w:rsidRPr="00697DB8" w:rsidRDefault="00EA3D6D" w:rsidP="00EA3D6D">
      <w:pPr>
        <w:pStyle w:val="Zkladntext3"/>
        <w:spacing w:before="200"/>
        <w:rPr>
          <w:rFonts w:cs="Arial"/>
          <w:color w:val="auto"/>
          <w:sz w:val="50"/>
          <w:szCs w:val="50"/>
        </w:rPr>
      </w:pPr>
      <w:r w:rsidRPr="00697DB8">
        <w:rPr>
          <w:rFonts w:cs="Arial"/>
          <w:color w:val="auto"/>
          <w:sz w:val="50"/>
          <w:szCs w:val="50"/>
        </w:rPr>
        <w:t>SÚŤAŽNÉ  PODKLADY</w:t>
      </w:r>
    </w:p>
    <w:p w14:paraId="3D6A3BEE" w14:textId="77777777" w:rsidR="00EA3D6D" w:rsidRPr="00697DB8" w:rsidRDefault="00EA3D6D" w:rsidP="00EA3D6D">
      <w:pPr>
        <w:pStyle w:val="Zkladntext"/>
        <w:jc w:val="center"/>
      </w:pPr>
    </w:p>
    <w:p w14:paraId="2F89FF11" w14:textId="77777777" w:rsidR="00EA3D6D" w:rsidRPr="00697DB8" w:rsidRDefault="00EA3D6D" w:rsidP="00EA3D6D">
      <w:pPr>
        <w:pStyle w:val="Zkladntext3"/>
        <w:rPr>
          <w:rFonts w:cs="Arial"/>
          <w:color w:val="auto"/>
          <w:sz w:val="30"/>
          <w:szCs w:val="30"/>
        </w:rPr>
      </w:pPr>
      <w:r>
        <w:rPr>
          <w:rFonts w:cs="Arial"/>
          <w:color w:val="auto"/>
          <w:sz w:val="30"/>
          <w:szCs w:val="30"/>
        </w:rPr>
        <w:t>DYNAMICKÝ NÁKUPNÝ SYSTÉM</w:t>
      </w:r>
    </w:p>
    <w:p w14:paraId="5C0AEE57" w14:textId="7332EE3D" w:rsidR="00EA3D6D" w:rsidRDefault="00EA3D6D" w:rsidP="00EA3D6D">
      <w:pPr>
        <w:pStyle w:val="Zkladntext3"/>
        <w:rPr>
          <w:rFonts w:cs="Arial"/>
          <w:color w:val="auto"/>
          <w:sz w:val="30"/>
          <w:szCs w:val="30"/>
        </w:rPr>
      </w:pPr>
      <w:r w:rsidRPr="00B748DE">
        <w:rPr>
          <w:rFonts w:cs="Arial"/>
          <w:color w:val="auto"/>
          <w:sz w:val="30"/>
          <w:szCs w:val="30"/>
        </w:rPr>
        <w:t xml:space="preserve">NL DNS </w:t>
      </w:r>
      <w:r>
        <w:rPr>
          <w:rFonts w:cs="Arial"/>
          <w:color w:val="auto"/>
          <w:sz w:val="30"/>
          <w:szCs w:val="30"/>
        </w:rPr>
        <w:t>01</w:t>
      </w:r>
      <w:r w:rsidRPr="00B748DE">
        <w:rPr>
          <w:rFonts w:cs="Arial"/>
          <w:color w:val="auto"/>
          <w:sz w:val="30"/>
          <w:szCs w:val="30"/>
        </w:rPr>
        <w:t>/20</w:t>
      </w:r>
      <w:r>
        <w:rPr>
          <w:rFonts w:cs="Arial"/>
          <w:color w:val="auto"/>
          <w:sz w:val="30"/>
          <w:szCs w:val="30"/>
        </w:rPr>
        <w:t>24</w:t>
      </w:r>
    </w:p>
    <w:p w14:paraId="2A665E2B" w14:textId="77777777" w:rsidR="00EA3D6D" w:rsidRPr="00C429C0" w:rsidRDefault="00EA3D6D" w:rsidP="00EA3D6D">
      <w:pPr>
        <w:pStyle w:val="Zkladntext3"/>
        <w:rPr>
          <w:rFonts w:cs="Arial"/>
          <w:color w:val="auto"/>
          <w:sz w:val="30"/>
          <w:szCs w:val="30"/>
        </w:rPr>
      </w:pPr>
    </w:p>
    <w:p w14:paraId="343753F0" w14:textId="46E96D6D" w:rsidR="00EA3D6D" w:rsidRPr="00A31D92" w:rsidRDefault="00931B87" w:rsidP="00EA3D6D">
      <w:pPr>
        <w:pStyle w:val="Zkladntext3"/>
        <w:rPr>
          <w:b/>
          <w:color w:val="auto"/>
          <w:sz w:val="36"/>
          <w:szCs w:val="36"/>
        </w:rPr>
      </w:pPr>
      <w:bookmarkStart w:id="1" w:name="_Hlk161988072"/>
      <w:r>
        <w:rPr>
          <w:b/>
          <w:bCs/>
          <w:color w:val="auto"/>
          <w:sz w:val="28"/>
          <w:szCs w:val="28"/>
        </w:rPr>
        <w:t>Chemické výrobky</w:t>
      </w:r>
      <w:r w:rsidR="001011AD" w:rsidRPr="001011AD">
        <w:t xml:space="preserve"> </w:t>
      </w:r>
      <w:r w:rsidR="001011AD" w:rsidRPr="001011AD">
        <w:rPr>
          <w:b/>
          <w:bCs/>
          <w:color w:val="auto"/>
          <w:sz w:val="28"/>
          <w:szCs w:val="28"/>
        </w:rPr>
        <w:t>_NL DNS 01/2024</w:t>
      </w:r>
    </w:p>
    <w:bookmarkEnd w:id="1"/>
    <w:p w14:paraId="499C007E" w14:textId="77777777" w:rsidR="00EA3D6D" w:rsidRPr="00C429C0" w:rsidRDefault="00EA3D6D" w:rsidP="00EA3D6D">
      <w:pPr>
        <w:pStyle w:val="Zkladntext3"/>
        <w:rPr>
          <w:rFonts w:cs="Arial"/>
          <w:color w:val="auto"/>
          <w:sz w:val="30"/>
          <w:szCs w:val="30"/>
        </w:rPr>
      </w:pPr>
      <w:r>
        <w:rPr>
          <w:rFonts w:cs="Arial"/>
          <w:color w:val="auto"/>
          <w:sz w:val="30"/>
          <w:szCs w:val="30"/>
        </w:rPr>
        <w:t>.</w:t>
      </w:r>
    </w:p>
    <w:p w14:paraId="00CBC79B" w14:textId="77777777" w:rsidR="00EA3D6D" w:rsidRPr="00C429C0" w:rsidRDefault="00EA3D6D" w:rsidP="00EA3D6D">
      <w:pPr>
        <w:pStyle w:val="Zkladntext"/>
        <w:jc w:val="center"/>
        <w:rPr>
          <w:rFonts w:ascii="Garamond" w:hAnsi="Garamond"/>
          <w:sz w:val="22"/>
        </w:rPr>
      </w:pPr>
      <w:r>
        <w:rPr>
          <w:rFonts w:ascii="Garamond" w:hAnsi="Garamond"/>
          <w:sz w:val="22"/>
        </w:rPr>
        <w:t>Dynamický nákupný systém</w:t>
      </w:r>
      <w:r w:rsidRPr="00C429C0">
        <w:rPr>
          <w:rFonts w:ascii="Garamond" w:hAnsi="Garamond"/>
          <w:sz w:val="22"/>
        </w:rPr>
        <w:t xml:space="preserve"> podľa </w:t>
      </w:r>
      <w:r>
        <w:rPr>
          <w:rFonts w:ascii="Garamond" w:hAnsi="Garamond"/>
          <w:sz w:val="22"/>
        </w:rPr>
        <w:t>§ 58 a </w:t>
      </w:r>
      <w:proofErr w:type="spellStart"/>
      <w:r>
        <w:rPr>
          <w:rFonts w:ascii="Garamond" w:hAnsi="Garamond"/>
          <w:sz w:val="22"/>
        </w:rPr>
        <w:t>nasl</w:t>
      </w:r>
      <w:proofErr w:type="spellEnd"/>
      <w:r>
        <w:rPr>
          <w:rFonts w:ascii="Garamond" w:hAnsi="Garamond"/>
          <w:sz w:val="22"/>
        </w:rPr>
        <w:t xml:space="preserve">. </w:t>
      </w:r>
      <w:r w:rsidRPr="00C429C0">
        <w:rPr>
          <w:rFonts w:ascii="Garamond" w:hAnsi="Garamond"/>
          <w:sz w:val="22"/>
        </w:rPr>
        <w:t>zákona č. 343/2015 Z. z. o verejnom obstarávaní a o zmene a doplnení niektorých zákonov.</w:t>
      </w:r>
    </w:p>
    <w:p w14:paraId="24B53304" w14:textId="77777777" w:rsidR="00EA3D6D" w:rsidRPr="00C429C0" w:rsidRDefault="00EA3D6D" w:rsidP="00EA3D6D">
      <w:pPr>
        <w:pStyle w:val="Zkladntext"/>
        <w:rPr>
          <w:rFonts w:ascii="Garamond" w:hAnsi="Garamond"/>
          <w:sz w:val="22"/>
          <w:szCs w:val="26"/>
        </w:rPr>
      </w:pPr>
    </w:p>
    <w:p w14:paraId="5672F2A6" w14:textId="77777777" w:rsidR="00EA3D6D" w:rsidRPr="00C429C0" w:rsidRDefault="00EA3D6D" w:rsidP="00EA3D6D">
      <w:pPr>
        <w:pStyle w:val="Zkladntext"/>
        <w:jc w:val="left"/>
        <w:rPr>
          <w:rFonts w:ascii="Garamond" w:hAnsi="Garamond"/>
          <w:sz w:val="22"/>
        </w:rPr>
      </w:pPr>
      <w:r>
        <w:rPr>
          <w:rFonts w:ascii="Garamond" w:hAnsi="Garamond"/>
          <w:sz w:val="22"/>
        </w:rPr>
        <w:t>Verejné obstarávanie procesne a administratívne zabezpečuje</w:t>
      </w:r>
      <w:r w:rsidRPr="00C429C0">
        <w:rPr>
          <w:rFonts w:ascii="Garamond" w:hAnsi="Garamond"/>
          <w:sz w:val="22"/>
        </w:rPr>
        <w:t>:</w:t>
      </w:r>
    </w:p>
    <w:p w14:paraId="12D3B99D" w14:textId="77777777" w:rsidR="00EA3D6D" w:rsidRPr="00C429C0" w:rsidRDefault="00EA3D6D" w:rsidP="00EA3D6D"/>
    <w:p w14:paraId="5F847C06" w14:textId="5E82810D" w:rsidR="00EA3D6D" w:rsidRPr="00A74EC4" w:rsidRDefault="00EA3D6D" w:rsidP="00EA3D6D">
      <w:pPr>
        <w:tabs>
          <w:tab w:val="right" w:leader="dot" w:pos="2880"/>
          <w:tab w:val="right" w:leader="dot" w:pos="4500"/>
          <w:tab w:val="right" w:leader="underscore" w:pos="9072"/>
        </w:tabs>
        <w:spacing w:before="100"/>
        <w:rPr>
          <w:rFonts w:cs="Arial"/>
          <w:sz w:val="22"/>
        </w:rPr>
      </w:pPr>
      <w:r w:rsidRPr="00A74EC4">
        <w:rPr>
          <w:rFonts w:cs="Arial"/>
          <w:sz w:val="22"/>
        </w:rPr>
        <w:t>V Bratislave, dňa</w:t>
      </w:r>
      <w:r w:rsidR="007D2F05">
        <w:rPr>
          <w:rFonts w:cs="Arial"/>
          <w:sz w:val="22"/>
        </w:rPr>
        <w:t xml:space="preserve"> 14.03.2024</w:t>
      </w:r>
      <w:r w:rsidRPr="00A74EC4">
        <w:rPr>
          <w:rFonts w:cs="Arial"/>
          <w:sz w:val="22"/>
        </w:rPr>
        <w:t xml:space="preserve"> </w:t>
      </w:r>
      <w:r w:rsidRPr="00A74EC4">
        <w:rPr>
          <w:b/>
          <w:bCs/>
          <w:sz w:val="28"/>
          <w:szCs w:val="28"/>
        </w:rPr>
        <w:t xml:space="preserve"> </w:t>
      </w:r>
    </w:p>
    <w:p w14:paraId="7896D0A9" w14:textId="77777777" w:rsidR="00EA3D6D" w:rsidRPr="00A74EC4" w:rsidRDefault="00EA3D6D" w:rsidP="00EA3D6D">
      <w:pPr>
        <w:tabs>
          <w:tab w:val="right" w:leader="dot" w:pos="10080"/>
        </w:tabs>
        <w:ind w:left="5940"/>
        <w:rPr>
          <w:rFonts w:cs="Arial"/>
          <w:sz w:val="22"/>
        </w:rPr>
      </w:pPr>
      <w:r w:rsidRPr="00A74EC4">
        <w:rPr>
          <w:rFonts w:cs="Arial"/>
          <w:sz w:val="22"/>
        </w:rPr>
        <w:t>...................................................</w:t>
      </w:r>
    </w:p>
    <w:p w14:paraId="4CCFE578" w14:textId="03F922BA" w:rsidR="00EA3D6D" w:rsidRPr="00A74EC4" w:rsidRDefault="007D2F05" w:rsidP="00EA3D6D">
      <w:pPr>
        <w:tabs>
          <w:tab w:val="right" w:leader="dot" w:pos="10080"/>
        </w:tabs>
        <w:ind w:left="5940"/>
        <w:rPr>
          <w:rFonts w:cs="Arial"/>
          <w:sz w:val="22"/>
          <w:szCs w:val="22"/>
        </w:rPr>
      </w:pPr>
      <w:r>
        <w:rPr>
          <w:rFonts w:cs="Arial"/>
          <w:sz w:val="22"/>
          <w:szCs w:val="22"/>
        </w:rPr>
        <w:t xml:space="preserve">Mgr. </w:t>
      </w:r>
      <w:r w:rsidR="00EA3D6D">
        <w:rPr>
          <w:rFonts w:cs="Arial"/>
          <w:sz w:val="22"/>
          <w:szCs w:val="22"/>
        </w:rPr>
        <w:t xml:space="preserve">Ing. </w:t>
      </w:r>
      <w:r>
        <w:rPr>
          <w:rFonts w:cs="Arial"/>
          <w:sz w:val="22"/>
          <w:szCs w:val="22"/>
        </w:rPr>
        <w:t>Lucia Cencerová</w:t>
      </w:r>
    </w:p>
    <w:p w14:paraId="5EA31305" w14:textId="77777777" w:rsidR="00EA3D6D" w:rsidRPr="00A74EC4" w:rsidRDefault="00EA3D6D" w:rsidP="00EA3D6D">
      <w:pPr>
        <w:tabs>
          <w:tab w:val="right" w:leader="dot" w:pos="10080"/>
        </w:tabs>
        <w:ind w:left="5940"/>
        <w:rPr>
          <w:rFonts w:cs="Arial"/>
        </w:rPr>
      </w:pPr>
      <w:r w:rsidRPr="00A74EC4">
        <w:rPr>
          <w:sz w:val="20"/>
          <w:szCs w:val="20"/>
        </w:rPr>
        <w:t>osoba</w:t>
      </w:r>
      <w:r w:rsidRPr="00A74EC4">
        <w:rPr>
          <w:rFonts w:cs="Arial"/>
          <w:sz w:val="20"/>
        </w:rPr>
        <w:t xml:space="preserve"> poverená realizáciou VO</w:t>
      </w:r>
    </w:p>
    <w:p w14:paraId="311D8C45" w14:textId="77777777" w:rsidR="00EA3D6D" w:rsidRPr="00A74EC4" w:rsidRDefault="00EA3D6D" w:rsidP="00EA3D6D">
      <w:pPr>
        <w:rPr>
          <w:rFonts w:cs="Arial"/>
        </w:rPr>
      </w:pPr>
    </w:p>
    <w:p w14:paraId="559B0AA8" w14:textId="77777777" w:rsidR="00EA3D6D" w:rsidRPr="00A74EC4" w:rsidRDefault="00EA3D6D" w:rsidP="00EA3D6D">
      <w:pPr>
        <w:jc w:val="both"/>
        <w:rPr>
          <w:sz w:val="22"/>
        </w:rPr>
      </w:pPr>
      <w:r w:rsidRPr="00A74EC4">
        <w:rPr>
          <w:rFonts w:cs="Arial"/>
          <w:sz w:val="22"/>
        </w:rPr>
        <w:t xml:space="preserve">Súťažné podklady po kontrole predmetu zákazky a procesu verejného obstarávania schvaľuje: </w:t>
      </w:r>
    </w:p>
    <w:p w14:paraId="37F4B5D5" w14:textId="77777777" w:rsidR="00EA3D6D" w:rsidRPr="00A74EC4" w:rsidRDefault="00EA3D6D" w:rsidP="00EA3D6D">
      <w:pPr>
        <w:rPr>
          <w:rFonts w:cs="Arial"/>
          <w:sz w:val="20"/>
        </w:rPr>
      </w:pPr>
    </w:p>
    <w:p w14:paraId="41F08E4F" w14:textId="6F3F6251" w:rsidR="00EA3D6D" w:rsidRPr="00A74EC4" w:rsidRDefault="00EA3D6D" w:rsidP="00EA3D6D">
      <w:pPr>
        <w:tabs>
          <w:tab w:val="right" w:leader="dot" w:pos="2340"/>
          <w:tab w:val="right" w:leader="dot" w:pos="3780"/>
          <w:tab w:val="right" w:leader="underscore" w:pos="9072"/>
        </w:tabs>
        <w:spacing w:before="120"/>
        <w:rPr>
          <w:rFonts w:cs="Arial"/>
          <w:sz w:val="22"/>
          <w:szCs w:val="22"/>
        </w:rPr>
      </w:pPr>
      <w:r w:rsidRPr="00A74EC4">
        <w:rPr>
          <w:rFonts w:cs="Arial"/>
          <w:sz w:val="22"/>
          <w:szCs w:val="22"/>
        </w:rPr>
        <w:t xml:space="preserve">V Bratislave, dňa </w:t>
      </w:r>
      <w:r w:rsidR="007D2F05">
        <w:rPr>
          <w:rFonts w:cs="Arial"/>
          <w:sz w:val="22"/>
          <w:szCs w:val="22"/>
        </w:rPr>
        <w:t>14.03.2024</w:t>
      </w:r>
    </w:p>
    <w:p w14:paraId="4490560C" w14:textId="77777777" w:rsidR="00EA3D6D" w:rsidRPr="00A74EC4" w:rsidRDefault="00EA3D6D" w:rsidP="00EA3D6D">
      <w:pPr>
        <w:tabs>
          <w:tab w:val="right" w:leader="dot" w:pos="2340"/>
          <w:tab w:val="right" w:leader="dot" w:pos="3780"/>
          <w:tab w:val="right" w:leader="underscore" w:pos="9072"/>
        </w:tabs>
        <w:spacing w:before="120"/>
        <w:rPr>
          <w:rFonts w:cs="Arial"/>
          <w:sz w:val="22"/>
          <w:szCs w:val="22"/>
        </w:rPr>
      </w:pPr>
      <w:r w:rsidRPr="00A74EC4">
        <w:rPr>
          <w:rFonts w:cs="Arial"/>
          <w:sz w:val="22"/>
          <w:szCs w:val="22"/>
        </w:rPr>
        <w:t xml:space="preserve">                                                                                                            .................................................</w:t>
      </w:r>
    </w:p>
    <w:p w14:paraId="7041F308" w14:textId="77777777" w:rsidR="00EA3D6D" w:rsidRPr="00A74EC4" w:rsidRDefault="00EA3D6D" w:rsidP="00EA3D6D">
      <w:pPr>
        <w:tabs>
          <w:tab w:val="right" w:leader="dot" w:pos="2340"/>
          <w:tab w:val="right" w:leader="dot" w:pos="3780"/>
          <w:tab w:val="right" w:leader="underscore" w:pos="9072"/>
        </w:tabs>
        <w:rPr>
          <w:rFonts w:cs="Arial"/>
          <w:sz w:val="22"/>
          <w:szCs w:val="22"/>
        </w:rPr>
      </w:pPr>
      <w:r w:rsidRPr="00A74EC4">
        <w:rPr>
          <w:rFonts w:cs="Arial"/>
          <w:sz w:val="22"/>
          <w:szCs w:val="22"/>
        </w:rPr>
        <w:t xml:space="preserve">                                                                                                             Ing. Jaroslava Dečmanová, PhD.</w:t>
      </w:r>
    </w:p>
    <w:p w14:paraId="2D157098" w14:textId="77777777" w:rsidR="00EA3D6D" w:rsidRPr="00A74EC4" w:rsidRDefault="00EA3D6D" w:rsidP="00EA3D6D">
      <w:pPr>
        <w:tabs>
          <w:tab w:val="right" w:leader="dot" w:pos="2340"/>
          <w:tab w:val="right" w:leader="dot" w:pos="3780"/>
          <w:tab w:val="right" w:leader="underscore" w:pos="9072"/>
        </w:tabs>
        <w:rPr>
          <w:rFonts w:cs="Arial"/>
          <w:sz w:val="20"/>
          <w:szCs w:val="20"/>
        </w:rPr>
      </w:pPr>
      <w:r w:rsidRPr="00A74EC4">
        <w:rPr>
          <w:rFonts w:cs="Arial"/>
          <w:sz w:val="22"/>
          <w:szCs w:val="22"/>
        </w:rPr>
        <w:t xml:space="preserve">                                                                                                             </w:t>
      </w:r>
      <w:r w:rsidRPr="00A74EC4">
        <w:rPr>
          <w:rFonts w:cs="Arial"/>
          <w:sz w:val="20"/>
          <w:szCs w:val="20"/>
        </w:rPr>
        <w:t>riaditeľka divízie autobusy poverená</w:t>
      </w:r>
    </w:p>
    <w:p w14:paraId="2A8D4645" w14:textId="77777777" w:rsidR="00EA3D6D" w:rsidRPr="00A74EC4" w:rsidRDefault="00EA3D6D" w:rsidP="00EA3D6D">
      <w:pPr>
        <w:tabs>
          <w:tab w:val="right" w:leader="dot" w:pos="2340"/>
          <w:tab w:val="right" w:leader="dot" w:pos="3780"/>
          <w:tab w:val="right" w:leader="underscore" w:pos="9072"/>
        </w:tabs>
        <w:rPr>
          <w:rFonts w:cs="Arial"/>
          <w:sz w:val="20"/>
          <w:szCs w:val="20"/>
        </w:rPr>
      </w:pPr>
      <w:r w:rsidRPr="00A74EC4">
        <w:rPr>
          <w:rFonts w:cs="Arial"/>
          <w:sz w:val="20"/>
          <w:szCs w:val="20"/>
        </w:rPr>
        <w:t xml:space="preserve">                                                                                                                        vedením OZ a SH</w:t>
      </w:r>
    </w:p>
    <w:p w14:paraId="08CD90BF" w14:textId="6F6308FF" w:rsidR="00EA3D6D" w:rsidRPr="00A74EC4" w:rsidRDefault="00EA3D6D" w:rsidP="00EA3D6D">
      <w:pPr>
        <w:tabs>
          <w:tab w:val="right" w:leader="dot" w:pos="2340"/>
          <w:tab w:val="right" w:leader="dot" w:pos="3780"/>
          <w:tab w:val="right" w:leader="underscore" w:pos="9072"/>
        </w:tabs>
        <w:spacing w:before="120"/>
        <w:rPr>
          <w:rFonts w:cs="Arial"/>
          <w:sz w:val="22"/>
          <w:szCs w:val="22"/>
        </w:rPr>
      </w:pPr>
      <w:r w:rsidRPr="00A74EC4">
        <w:rPr>
          <w:rFonts w:cs="Arial"/>
          <w:sz w:val="22"/>
          <w:szCs w:val="22"/>
        </w:rPr>
        <w:t>V Bratislave, dňa</w:t>
      </w:r>
      <w:r w:rsidR="007D2F05">
        <w:rPr>
          <w:rFonts w:cs="Arial"/>
          <w:sz w:val="22"/>
          <w:szCs w:val="22"/>
        </w:rPr>
        <w:t xml:space="preserve"> 14.03.2024</w:t>
      </w:r>
    </w:p>
    <w:p w14:paraId="5136B465" w14:textId="77777777" w:rsidR="00EA3D6D" w:rsidRPr="00A74EC4" w:rsidRDefault="00EA3D6D" w:rsidP="00EA3D6D">
      <w:pPr>
        <w:tabs>
          <w:tab w:val="right" w:leader="dot" w:pos="2340"/>
          <w:tab w:val="right" w:leader="dot" w:pos="3780"/>
          <w:tab w:val="right" w:leader="underscore" w:pos="9072"/>
        </w:tabs>
        <w:spacing w:before="120"/>
        <w:rPr>
          <w:rFonts w:cs="Arial"/>
          <w:sz w:val="22"/>
          <w:szCs w:val="22"/>
        </w:rPr>
      </w:pPr>
    </w:p>
    <w:p w14:paraId="3AB36BB2" w14:textId="77777777" w:rsidR="00EA3D6D" w:rsidRPr="00A74EC4" w:rsidRDefault="00EA3D6D" w:rsidP="00EA3D6D">
      <w:pPr>
        <w:tabs>
          <w:tab w:val="right" w:leader="dot" w:pos="10080"/>
        </w:tabs>
        <w:ind w:left="5940"/>
        <w:rPr>
          <w:rFonts w:cs="Arial"/>
          <w:sz w:val="22"/>
        </w:rPr>
      </w:pPr>
      <w:r w:rsidRPr="00A74EC4">
        <w:rPr>
          <w:rFonts w:cs="Arial"/>
          <w:sz w:val="22"/>
        </w:rPr>
        <w:t>...................................................</w:t>
      </w:r>
    </w:p>
    <w:p w14:paraId="10375FD0" w14:textId="77777777" w:rsidR="00EA3D6D" w:rsidRPr="00A74EC4" w:rsidRDefault="00EA3D6D" w:rsidP="00EA3D6D">
      <w:pPr>
        <w:tabs>
          <w:tab w:val="right" w:leader="dot" w:pos="10080"/>
        </w:tabs>
        <w:ind w:left="5940"/>
        <w:rPr>
          <w:rFonts w:cs="Arial"/>
          <w:sz w:val="22"/>
        </w:rPr>
      </w:pPr>
      <w:r w:rsidRPr="00A74EC4">
        <w:rPr>
          <w:rFonts w:cs="Arial"/>
          <w:sz w:val="22"/>
        </w:rPr>
        <w:t>Ing. Vladimír Pokojný</w:t>
      </w:r>
    </w:p>
    <w:p w14:paraId="3763615D" w14:textId="77777777" w:rsidR="00EA3D6D" w:rsidRPr="00A74EC4" w:rsidRDefault="00EA3D6D" w:rsidP="00EA3D6D">
      <w:pPr>
        <w:tabs>
          <w:tab w:val="right" w:leader="dot" w:pos="10080"/>
        </w:tabs>
        <w:ind w:left="5940"/>
        <w:rPr>
          <w:rFonts w:cs="Arial"/>
          <w:sz w:val="20"/>
        </w:rPr>
      </w:pPr>
      <w:r w:rsidRPr="00A74EC4">
        <w:rPr>
          <w:rFonts w:cs="Arial"/>
          <w:sz w:val="20"/>
        </w:rPr>
        <w:t>vedúci oddelenia verejného obstarávania</w:t>
      </w:r>
    </w:p>
    <w:p w14:paraId="7A9B0C77" w14:textId="1D7E11FF" w:rsidR="00EA3D6D" w:rsidRPr="00A74EC4" w:rsidRDefault="00EA3D6D" w:rsidP="00EA3D6D">
      <w:pPr>
        <w:tabs>
          <w:tab w:val="right" w:leader="dot" w:pos="2340"/>
          <w:tab w:val="right" w:leader="dot" w:pos="3780"/>
          <w:tab w:val="right" w:leader="underscore" w:pos="9072"/>
        </w:tabs>
        <w:spacing w:before="120"/>
        <w:rPr>
          <w:rFonts w:cs="Arial"/>
          <w:sz w:val="22"/>
          <w:szCs w:val="22"/>
        </w:rPr>
      </w:pPr>
      <w:r w:rsidRPr="00A74EC4">
        <w:rPr>
          <w:rFonts w:cs="Arial"/>
          <w:sz w:val="22"/>
          <w:szCs w:val="22"/>
        </w:rPr>
        <w:t xml:space="preserve">V Bratislave, dňa: </w:t>
      </w:r>
      <w:r w:rsidR="007D2F05">
        <w:rPr>
          <w:rFonts w:cs="Arial"/>
          <w:sz w:val="22"/>
          <w:szCs w:val="22"/>
        </w:rPr>
        <w:t>14.03.2024</w:t>
      </w:r>
    </w:p>
    <w:p w14:paraId="293A2FB6" w14:textId="77777777" w:rsidR="00EA3D6D" w:rsidRPr="00A74EC4" w:rsidRDefault="00EA3D6D" w:rsidP="00EA3D6D">
      <w:pPr>
        <w:tabs>
          <w:tab w:val="right" w:leader="dot" w:pos="10080"/>
        </w:tabs>
        <w:ind w:left="5940"/>
        <w:rPr>
          <w:rFonts w:cs="Arial"/>
          <w:sz w:val="22"/>
        </w:rPr>
      </w:pPr>
      <w:r w:rsidRPr="00A74EC4">
        <w:rPr>
          <w:rFonts w:cs="Arial"/>
          <w:sz w:val="22"/>
        </w:rPr>
        <w:t>...................................................</w:t>
      </w:r>
    </w:p>
    <w:p w14:paraId="384523F9" w14:textId="77777777" w:rsidR="00EA3D6D" w:rsidRPr="00A74EC4" w:rsidRDefault="00EA3D6D" w:rsidP="00EA3D6D">
      <w:pPr>
        <w:tabs>
          <w:tab w:val="right" w:leader="dot" w:pos="10080"/>
        </w:tabs>
        <w:ind w:left="5940"/>
        <w:rPr>
          <w:rFonts w:cs="Arial"/>
          <w:sz w:val="22"/>
        </w:rPr>
      </w:pPr>
      <w:r w:rsidRPr="00A74EC4">
        <w:rPr>
          <w:rFonts w:cs="Arial"/>
          <w:sz w:val="22"/>
        </w:rPr>
        <w:t>JUDr. Barbora Notová</w:t>
      </w:r>
    </w:p>
    <w:p w14:paraId="4F81CC8A" w14:textId="77777777" w:rsidR="00EA3D6D" w:rsidRPr="00A74EC4" w:rsidRDefault="00EA3D6D" w:rsidP="00EA3D6D">
      <w:pPr>
        <w:tabs>
          <w:tab w:val="right" w:leader="dot" w:pos="10080"/>
        </w:tabs>
        <w:ind w:left="5940"/>
        <w:rPr>
          <w:rFonts w:cs="Arial"/>
          <w:sz w:val="20"/>
        </w:rPr>
      </w:pPr>
      <w:r w:rsidRPr="00A74EC4">
        <w:rPr>
          <w:rFonts w:cs="Arial"/>
          <w:sz w:val="20"/>
        </w:rPr>
        <w:t>vedúca odboru právnych služieb a verejného obstarávania</w:t>
      </w:r>
    </w:p>
    <w:p w14:paraId="4190B61B" w14:textId="77DF8228" w:rsidR="00EA3D6D" w:rsidRPr="00A74EC4" w:rsidRDefault="00EA3D6D" w:rsidP="00EA3D6D">
      <w:pPr>
        <w:tabs>
          <w:tab w:val="right" w:leader="dot" w:pos="2340"/>
          <w:tab w:val="right" w:leader="dot" w:pos="3780"/>
          <w:tab w:val="right" w:leader="underscore" w:pos="9072"/>
        </w:tabs>
        <w:spacing w:before="120"/>
        <w:rPr>
          <w:rFonts w:cs="Arial"/>
          <w:sz w:val="22"/>
        </w:rPr>
      </w:pPr>
      <w:r w:rsidRPr="00A74EC4">
        <w:rPr>
          <w:rFonts w:cs="Arial"/>
          <w:sz w:val="22"/>
        </w:rPr>
        <w:t xml:space="preserve">V Bratislave, dňa </w:t>
      </w:r>
      <w:r w:rsidR="007D2F05">
        <w:rPr>
          <w:rFonts w:cs="Arial"/>
          <w:sz w:val="22"/>
          <w:szCs w:val="22"/>
        </w:rPr>
        <w:t>14.03.2024</w:t>
      </w:r>
    </w:p>
    <w:p w14:paraId="67A6F9D4" w14:textId="77777777" w:rsidR="00EA3D6D" w:rsidRPr="00A74EC4" w:rsidRDefault="00EA3D6D" w:rsidP="00EA3D6D">
      <w:pPr>
        <w:tabs>
          <w:tab w:val="right" w:leader="dot" w:pos="10080"/>
        </w:tabs>
        <w:ind w:left="5940"/>
        <w:rPr>
          <w:rFonts w:cs="Arial"/>
          <w:sz w:val="22"/>
        </w:rPr>
      </w:pPr>
      <w:r w:rsidRPr="00A74EC4">
        <w:rPr>
          <w:rFonts w:cs="Arial"/>
          <w:sz w:val="22"/>
        </w:rPr>
        <w:t>...................................................</w:t>
      </w:r>
    </w:p>
    <w:p w14:paraId="0BCB39EC" w14:textId="77777777" w:rsidR="00EA3D6D" w:rsidRPr="00A74EC4" w:rsidRDefault="00EA3D6D" w:rsidP="00EA3D6D">
      <w:pPr>
        <w:tabs>
          <w:tab w:val="right" w:leader="dot" w:pos="10080"/>
        </w:tabs>
        <w:ind w:left="5940"/>
        <w:rPr>
          <w:rFonts w:cs="Arial"/>
          <w:sz w:val="22"/>
        </w:rPr>
      </w:pPr>
      <w:r w:rsidRPr="00A74EC4">
        <w:rPr>
          <w:rFonts w:cs="Arial"/>
          <w:sz w:val="22"/>
        </w:rPr>
        <w:t>Mgr. Gabriela Dikošová</w:t>
      </w:r>
    </w:p>
    <w:p w14:paraId="0E79C889" w14:textId="77777777" w:rsidR="00EA3D6D" w:rsidRPr="00A74EC4" w:rsidRDefault="00EA3D6D" w:rsidP="00EA3D6D">
      <w:pPr>
        <w:tabs>
          <w:tab w:val="right" w:leader="dot" w:pos="10080"/>
        </w:tabs>
        <w:ind w:left="5940"/>
        <w:rPr>
          <w:sz w:val="20"/>
          <w:szCs w:val="20"/>
        </w:rPr>
      </w:pPr>
      <w:r w:rsidRPr="00A74EC4">
        <w:rPr>
          <w:rFonts w:cs="Arial"/>
          <w:sz w:val="20"/>
        </w:rPr>
        <w:t>člen predstavenstva</w:t>
      </w:r>
      <w:r w:rsidRPr="00A74EC4">
        <w:rPr>
          <w:sz w:val="20"/>
          <w:szCs w:val="20"/>
        </w:rPr>
        <w:t xml:space="preserve"> - CFO</w:t>
      </w:r>
    </w:p>
    <w:p w14:paraId="710EF347" w14:textId="54913403" w:rsidR="00EA3D6D" w:rsidRDefault="00EA3D6D" w:rsidP="00EA3D6D">
      <w:pPr>
        <w:tabs>
          <w:tab w:val="right" w:leader="dot" w:pos="2340"/>
          <w:tab w:val="right" w:leader="dot" w:pos="3780"/>
          <w:tab w:val="right" w:leader="underscore" w:pos="9072"/>
        </w:tabs>
        <w:spacing w:before="120"/>
        <w:rPr>
          <w:rFonts w:cs="Arial"/>
          <w:sz w:val="22"/>
        </w:rPr>
      </w:pPr>
      <w:r w:rsidRPr="00A74EC4">
        <w:rPr>
          <w:rFonts w:cs="Arial"/>
          <w:sz w:val="22"/>
        </w:rPr>
        <w:t xml:space="preserve">V Bratislave, dňa </w:t>
      </w:r>
      <w:r w:rsidR="007D2F05">
        <w:rPr>
          <w:rFonts w:cs="Arial"/>
          <w:sz w:val="22"/>
          <w:szCs w:val="22"/>
        </w:rPr>
        <w:t>14.03.2024</w:t>
      </w:r>
    </w:p>
    <w:p w14:paraId="6597DDE1" w14:textId="77777777" w:rsidR="00EA3D6D" w:rsidRPr="00A74EC4" w:rsidRDefault="00EA3D6D" w:rsidP="00EA3D6D">
      <w:pPr>
        <w:tabs>
          <w:tab w:val="right" w:leader="dot" w:pos="2340"/>
          <w:tab w:val="right" w:leader="dot" w:pos="3780"/>
          <w:tab w:val="right" w:leader="underscore" w:pos="9072"/>
        </w:tabs>
        <w:spacing w:before="120"/>
        <w:rPr>
          <w:rFonts w:cs="Arial"/>
          <w:sz w:val="22"/>
        </w:rPr>
      </w:pPr>
    </w:p>
    <w:p w14:paraId="0E2800F2" w14:textId="77777777" w:rsidR="00EA3D6D" w:rsidRPr="00A74EC4" w:rsidRDefault="00EA3D6D" w:rsidP="00EA3D6D">
      <w:pPr>
        <w:tabs>
          <w:tab w:val="right" w:leader="dot" w:pos="10080"/>
        </w:tabs>
        <w:ind w:left="5940"/>
        <w:rPr>
          <w:rFonts w:cs="Arial"/>
          <w:sz w:val="22"/>
        </w:rPr>
      </w:pPr>
      <w:r w:rsidRPr="00A74EC4">
        <w:rPr>
          <w:rFonts w:cs="Arial"/>
          <w:sz w:val="22"/>
        </w:rPr>
        <w:t>...................................................</w:t>
      </w:r>
    </w:p>
    <w:p w14:paraId="2FB8EF39" w14:textId="77777777" w:rsidR="00EA3D6D" w:rsidRPr="00A74EC4" w:rsidRDefault="00EA3D6D" w:rsidP="00EA3D6D">
      <w:pPr>
        <w:tabs>
          <w:tab w:val="right" w:leader="dot" w:pos="10080"/>
        </w:tabs>
        <w:ind w:left="5940"/>
        <w:rPr>
          <w:rFonts w:cs="Arial"/>
          <w:sz w:val="20"/>
        </w:rPr>
      </w:pPr>
      <w:r w:rsidRPr="00A74EC4">
        <w:rPr>
          <w:rFonts w:cs="Arial"/>
          <w:sz w:val="22"/>
        </w:rPr>
        <w:t>Ing. Martin Rybanský</w:t>
      </w:r>
    </w:p>
    <w:p w14:paraId="64BE3718" w14:textId="77777777" w:rsidR="00EA3D6D" w:rsidRDefault="00EA3D6D" w:rsidP="00EA3D6D">
      <w:pPr>
        <w:tabs>
          <w:tab w:val="right" w:leader="dot" w:pos="10080"/>
        </w:tabs>
        <w:ind w:left="5940"/>
      </w:pPr>
      <w:r w:rsidRPr="00A74EC4">
        <w:rPr>
          <w:rFonts w:cs="Arial"/>
          <w:sz w:val="20"/>
        </w:rPr>
        <w:t xml:space="preserve">predseda predstavenstva </w:t>
      </w:r>
      <w:r>
        <w:br w:type="page"/>
      </w:r>
    </w:p>
    <w:p w14:paraId="7054884E" w14:textId="77777777" w:rsidR="00EA3D6D" w:rsidRPr="00712BC6" w:rsidRDefault="00EA3D6D" w:rsidP="00EA3D6D">
      <w:pPr>
        <w:rPr>
          <w:rFonts w:ascii="Cambria" w:hAnsi="Cambria"/>
          <w:b/>
          <w:bCs/>
          <w:color w:val="365F91"/>
          <w:sz w:val="22"/>
          <w:szCs w:val="22"/>
          <w:lang w:eastAsia="en-US"/>
        </w:rPr>
      </w:pPr>
      <w:r w:rsidRPr="00712BC6">
        <w:rPr>
          <w:sz w:val="22"/>
          <w:szCs w:val="22"/>
        </w:rPr>
        <w:lastRenderedPageBreak/>
        <w:t>Obsah</w:t>
      </w:r>
    </w:p>
    <w:p w14:paraId="75FE0A73" w14:textId="77777777" w:rsidR="00EA3D6D" w:rsidRPr="00712BC6" w:rsidRDefault="00EA3D6D" w:rsidP="00EA3D6D">
      <w:pPr>
        <w:rPr>
          <w:sz w:val="21"/>
          <w:szCs w:val="21"/>
          <w:lang w:eastAsia="en-US"/>
        </w:rPr>
      </w:pPr>
    </w:p>
    <w:p w14:paraId="2DE3D032" w14:textId="77777777" w:rsidR="00EA3D6D" w:rsidRPr="00712BC6" w:rsidRDefault="00EA3D6D" w:rsidP="00EA3D6D">
      <w:pPr>
        <w:pStyle w:val="Obsah1"/>
        <w:tabs>
          <w:tab w:val="right" w:leader="dot" w:pos="8892"/>
        </w:tabs>
        <w:rPr>
          <w:rFonts w:asciiTheme="minorHAnsi" w:eastAsiaTheme="minorEastAsia" w:hAnsiTheme="minorHAnsi" w:cstheme="minorBidi"/>
          <w:sz w:val="21"/>
          <w:szCs w:val="21"/>
        </w:rPr>
      </w:pPr>
      <w:r w:rsidRPr="00712BC6">
        <w:rPr>
          <w:sz w:val="21"/>
          <w:szCs w:val="21"/>
        </w:rPr>
        <w:fldChar w:fldCharType="begin"/>
      </w:r>
      <w:r w:rsidRPr="00712BC6">
        <w:rPr>
          <w:sz w:val="21"/>
          <w:szCs w:val="21"/>
        </w:rPr>
        <w:instrText xml:space="preserve"> TOC \o "1-3" \h \z \u </w:instrText>
      </w:r>
      <w:r w:rsidRPr="00712BC6">
        <w:rPr>
          <w:sz w:val="21"/>
          <w:szCs w:val="21"/>
        </w:rPr>
        <w:fldChar w:fldCharType="separate"/>
      </w:r>
      <w:hyperlink w:anchor="_Toc106475019" w:history="1">
        <w:r w:rsidRPr="00712BC6">
          <w:rPr>
            <w:rStyle w:val="Hypertextovprepojenie"/>
            <w:sz w:val="21"/>
            <w:szCs w:val="21"/>
            <w:lang w:eastAsia="cs-CZ"/>
          </w:rPr>
          <w:t>INFORMÁCIE O OBSTARÁVATEĽSKEJ ORGANIZÁCII</w:t>
        </w:r>
        <w:r w:rsidRPr="00712BC6">
          <w:rPr>
            <w:webHidden/>
            <w:sz w:val="21"/>
            <w:szCs w:val="21"/>
          </w:rPr>
          <w:tab/>
        </w:r>
        <w:r w:rsidRPr="00712BC6">
          <w:rPr>
            <w:webHidden/>
            <w:sz w:val="21"/>
            <w:szCs w:val="21"/>
          </w:rPr>
          <w:fldChar w:fldCharType="begin"/>
        </w:r>
        <w:r w:rsidRPr="00712BC6">
          <w:rPr>
            <w:webHidden/>
            <w:sz w:val="21"/>
            <w:szCs w:val="21"/>
          </w:rPr>
          <w:instrText xml:space="preserve"> PAGEREF _Toc106475019 \h </w:instrText>
        </w:r>
        <w:r w:rsidRPr="00712BC6">
          <w:rPr>
            <w:webHidden/>
            <w:sz w:val="21"/>
            <w:szCs w:val="21"/>
          </w:rPr>
        </w:r>
        <w:r w:rsidRPr="00712BC6">
          <w:rPr>
            <w:webHidden/>
            <w:sz w:val="21"/>
            <w:szCs w:val="21"/>
          </w:rPr>
          <w:fldChar w:fldCharType="separate"/>
        </w:r>
        <w:r w:rsidRPr="00712BC6">
          <w:rPr>
            <w:webHidden/>
            <w:sz w:val="21"/>
            <w:szCs w:val="21"/>
          </w:rPr>
          <w:t>4</w:t>
        </w:r>
        <w:r w:rsidRPr="00712BC6">
          <w:rPr>
            <w:webHidden/>
            <w:sz w:val="21"/>
            <w:szCs w:val="21"/>
          </w:rPr>
          <w:fldChar w:fldCharType="end"/>
        </w:r>
      </w:hyperlink>
    </w:p>
    <w:p w14:paraId="17B6CFBB"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20" w:history="1">
        <w:r w:rsidR="00EA3D6D" w:rsidRPr="00712BC6">
          <w:rPr>
            <w:rStyle w:val="Hypertextovprepojenie"/>
            <w:sz w:val="21"/>
            <w:szCs w:val="21"/>
            <w:lang w:eastAsia="cs-CZ"/>
          </w:rPr>
          <w:t>1.</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Identifikácia obstarávateľskej organizácie</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_Toc106475020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4</w:t>
        </w:r>
        <w:r w:rsidR="00EA3D6D" w:rsidRPr="00712BC6">
          <w:rPr>
            <w:webHidden/>
            <w:sz w:val="21"/>
            <w:szCs w:val="21"/>
          </w:rPr>
          <w:fldChar w:fldCharType="end"/>
        </w:r>
      </w:hyperlink>
    </w:p>
    <w:p w14:paraId="5B4BE9EF" w14:textId="77777777" w:rsidR="00EA3D6D" w:rsidRPr="00712BC6" w:rsidRDefault="00BC11BC" w:rsidP="00EA3D6D">
      <w:pPr>
        <w:pStyle w:val="Obsah1"/>
        <w:tabs>
          <w:tab w:val="right" w:leader="dot" w:pos="8892"/>
        </w:tabs>
        <w:rPr>
          <w:rFonts w:asciiTheme="minorHAnsi" w:eastAsiaTheme="minorEastAsia" w:hAnsiTheme="minorHAnsi" w:cstheme="minorBidi"/>
          <w:sz w:val="21"/>
          <w:szCs w:val="21"/>
        </w:rPr>
      </w:pPr>
      <w:hyperlink w:anchor="_Toc106475021" w:history="1">
        <w:r w:rsidR="00EA3D6D" w:rsidRPr="00712BC6">
          <w:rPr>
            <w:rStyle w:val="Hypertextovprepojenie"/>
            <w:rFonts w:eastAsia="Calibri"/>
            <w:sz w:val="21"/>
            <w:szCs w:val="21"/>
            <w:lang w:eastAsia="en-US"/>
          </w:rPr>
          <w:t>VŠEOBECNÉ INFORMÁCIE</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_Toc106475021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4</w:t>
        </w:r>
        <w:r w:rsidR="00EA3D6D" w:rsidRPr="00712BC6">
          <w:rPr>
            <w:webHidden/>
            <w:sz w:val="21"/>
            <w:szCs w:val="21"/>
          </w:rPr>
          <w:fldChar w:fldCharType="end"/>
        </w:r>
      </w:hyperlink>
    </w:p>
    <w:p w14:paraId="0A5A6E16"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22" w:history="1">
        <w:r w:rsidR="00EA3D6D" w:rsidRPr="00712BC6">
          <w:rPr>
            <w:rStyle w:val="Hypertextovprepojenie"/>
            <w:rFonts w:cs="Arial"/>
            <w:sz w:val="21"/>
            <w:szCs w:val="21"/>
          </w:rPr>
          <w:t>2.</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rPr>
          <w:t>Spôsob fungovania dynamického nákupného systému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_Toc106475022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4</w:t>
        </w:r>
        <w:r w:rsidR="00EA3D6D" w:rsidRPr="00712BC6">
          <w:rPr>
            <w:webHidden/>
            <w:sz w:val="21"/>
            <w:szCs w:val="21"/>
          </w:rPr>
          <w:fldChar w:fldCharType="end"/>
        </w:r>
      </w:hyperlink>
    </w:p>
    <w:p w14:paraId="4A3E09EC"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23" w:history="1">
        <w:r w:rsidR="00EA3D6D" w:rsidRPr="00712BC6">
          <w:rPr>
            <w:rStyle w:val="Hypertextovprepojenie"/>
            <w:rFonts w:cs="Arial"/>
            <w:sz w:val="21"/>
            <w:szCs w:val="21"/>
          </w:rPr>
          <w:t>3.</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rPr>
          <w:t>P</w:t>
        </w:r>
        <w:r w:rsidR="00EA3D6D" w:rsidRPr="00712BC6">
          <w:rPr>
            <w:rStyle w:val="Hypertextovprepojenie"/>
            <w:rFonts w:eastAsia="Calibri"/>
            <w:sz w:val="21"/>
            <w:szCs w:val="21"/>
            <w:lang w:eastAsia="en-US"/>
          </w:rPr>
          <w:t>odmienky používania elektronických zariadení v rámci dynamického nákupného systému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_Toc106475023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4</w:t>
        </w:r>
        <w:r w:rsidR="00EA3D6D" w:rsidRPr="00712BC6">
          <w:rPr>
            <w:webHidden/>
            <w:sz w:val="21"/>
            <w:szCs w:val="21"/>
          </w:rPr>
          <w:fldChar w:fldCharType="end"/>
        </w:r>
      </w:hyperlink>
    </w:p>
    <w:p w14:paraId="490F8AF6"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24" w:history="1">
        <w:r w:rsidR="00EA3D6D" w:rsidRPr="00712BC6">
          <w:rPr>
            <w:rStyle w:val="Hypertextovprepojenie"/>
            <w:rFonts w:eastAsia="Calibri" w:cs="Arial"/>
            <w:sz w:val="21"/>
            <w:szCs w:val="21"/>
            <w:lang w:eastAsia="en-US"/>
          </w:rPr>
          <w:t>4.</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lang w:eastAsia="en-US"/>
          </w:rPr>
          <w:t>Dostupnosť dokumentov k verejnému obstarávaniu, komunikácia a výmena informácií</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_Toc106475024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5</w:t>
        </w:r>
        <w:r w:rsidR="00EA3D6D" w:rsidRPr="00712BC6">
          <w:rPr>
            <w:webHidden/>
            <w:sz w:val="21"/>
            <w:szCs w:val="21"/>
          </w:rPr>
          <w:fldChar w:fldCharType="end"/>
        </w:r>
      </w:hyperlink>
    </w:p>
    <w:p w14:paraId="7452CC3E" w14:textId="77777777" w:rsidR="00EA3D6D" w:rsidRPr="00712BC6" w:rsidRDefault="00BC11BC" w:rsidP="00EA3D6D">
      <w:pPr>
        <w:pStyle w:val="Obsah1"/>
        <w:tabs>
          <w:tab w:val="right" w:leader="dot" w:pos="8892"/>
        </w:tabs>
        <w:rPr>
          <w:rFonts w:asciiTheme="minorHAnsi" w:eastAsiaTheme="minorEastAsia" w:hAnsiTheme="minorHAnsi" w:cstheme="minorBidi"/>
          <w:sz w:val="21"/>
          <w:szCs w:val="21"/>
        </w:rPr>
      </w:pPr>
      <w:hyperlink w:anchor="_Toc106475025" w:history="1">
        <w:r w:rsidR="00EA3D6D" w:rsidRPr="00712BC6">
          <w:rPr>
            <w:rStyle w:val="Hypertextovprepojenie"/>
            <w:sz w:val="21"/>
            <w:szCs w:val="21"/>
            <w:lang w:eastAsia="cs-CZ"/>
          </w:rPr>
          <w:t>INFORMÁCIE O PREDMETE ZÁKAZKY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_Toc106475025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6</w:t>
        </w:r>
        <w:r w:rsidR="00EA3D6D" w:rsidRPr="00712BC6">
          <w:rPr>
            <w:webHidden/>
            <w:sz w:val="21"/>
            <w:szCs w:val="21"/>
          </w:rPr>
          <w:fldChar w:fldCharType="end"/>
        </w:r>
      </w:hyperlink>
    </w:p>
    <w:p w14:paraId="27724E4D"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26" w:history="1">
        <w:r w:rsidR="00EA3D6D" w:rsidRPr="00712BC6">
          <w:rPr>
            <w:rStyle w:val="Hypertextovprepojenie"/>
            <w:sz w:val="21"/>
            <w:szCs w:val="21"/>
            <w:lang w:eastAsia="cs-CZ"/>
          </w:rPr>
          <w:t>5.</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Predmet zákazky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_Toc106475026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6</w:t>
        </w:r>
        <w:r w:rsidR="00EA3D6D" w:rsidRPr="00712BC6">
          <w:rPr>
            <w:webHidden/>
            <w:sz w:val="21"/>
            <w:szCs w:val="21"/>
          </w:rPr>
          <w:fldChar w:fldCharType="end"/>
        </w:r>
      </w:hyperlink>
    </w:p>
    <w:p w14:paraId="6732A97A"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27" w:history="1">
        <w:r w:rsidR="00EA3D6D" w:rsidRPr="00712BC6">
          <w:rPr>
            <w:rStyle w:val="Hypertextovprepojenie"/>
            <w:sz w:val="21"/>
            <w:szCs w:val="21"/>
            <w:lang w:eastAsia="cs-CZ"/>
          </w:rPr>
          <w:t>6.</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Rozsah zákazky podľa skupiny alebo jej časti zadávanej v rámci dynamického nákupného systému vymedzený cpv kódmi</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_Toc106475027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6</w:t>
        </w:r>
        <w:r w:rsidR="00EA3D6D" w:rsidRPr="00712BC6">
          <w:rPr>
            <w:webHidden/>
            <w:sz w:val="21"/>
            <w:szCs w:val="21"/>
          </w:rPr>
          <w:fldChar w:fldCharType="end"/>
        </w:r>
      </w:hyperlink>
    </w:p>
    <w:p w14:paraId="1D9C8E6E"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28" w:history="1">
        <w:r w:rsidR="00EA3D6D" w:rsidRPr="00712BC6">
          <w:rPr>
            <w:rStyle w:val="Hypertextovprepojenie"/>
            <w:sz w:val="21"/>
            <w:szCs w:val="21"/>
            <w:lang w:eastAsia="cs-CZ"/>
          </w:rPr>
          <w:t>7.</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Miesto poskytnutia predmetu zákazky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_Toc106475028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7</w:t>
        </w:r>
        <w:r w:rsidR="00EA3D6D" w:rsidRPr="00712BC6">
          <w:rPr>
            <w:webHidden/>
            <w:sz w:val="21"/>
            <w:szCs w:val="21"/>
          </w:rPr>
          <w:fldChar w:fldCharType="end"/>
        </w:r>
      </w:hyperlink>
    </w:p>
    <w:p w14:paraId="1A10D506"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29" w:history="1">
        <w:r w:rsidR="00EA3D6D" w:rsidRPr="00712BC6">
          <w:rPr>
            <w:rStyle w:val="Hypertextovprepojenie"/>
            <w:rFonts w:eastAsia="Calibri"/>
            <w:sz w:val="21"/>
            <w:szCs w:val="21"/>
          </w:rPr>
          <w:t>8.</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Dĺžka</w:t>
        </w:r>
        <w:r w:rsidR="00EA3D6D" w:rsidRPr="00712BC6">
          <w:rPr>
            <w:rStyle w:val="Hypertextovprepojenie"/>
            <w:rFonts w:eastAsia="Calibri"/>
            <w:sz w:val="21"/>
            <w:szCs w:val="21"/>
            <w:lang w:eastAsia="en-US"/>
          </w:rPr>
          <w:t xml:space="preserve"> trvania dynamického nákupného systému a lehota poskytnutia predmetu zákazky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_Toc106475029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7</w:t>
        </w:r>
        <w:r w:rsidR="00EA3D6D" w:rsidRPr="00712BC6">
          <w:rPr>
            <w:webHidden/>
            <w:sz w:val="21"/>
            <w:szCs w:val="21"/>
          </w:rPr>
          <w:fldChar w:fldCharType="end"/>
        </w:r>
      </w:hyperlink>
    </w:p>
    <w:p w14:paraId="12C91076" w14:textId="77777777" w:rsidR="00EA3D6D" w:rsidRPr="00712BC6" w:rsidRDefault="00BC11BC" w:rsidP="00EA3D6D">
      <w:pPr>
        <w:pStyle w:val="Obsah2"/>
        <w:tabs>
          <w:tab w:val="left" w:pos="880"/>
        </w:tabs>
        <w:rPr>
          <w:rFonts w:asciiTheme="minorHAnsi" w:eastAsiaTheme="minorEastAsia" w:hAnsiTheme="minorHAnsi" w:cstheme="minorBidi"/>
          <w:sz w:val="21"/>
          <w:szCs w:val="21"/>
        </w:rPr>
      </w:pPr>
      <w:hyperlink w:anchor="_Toc106475030" w:history="1">
        <w:r w:rsidR="00EA3D6D" w:rsidRPr="00712BC6">
          <w:rPr>
            <w:rStyle w:val="Hypertextovprepojenie"/>
            <w:sz w:val="21"/>
            <w:szCs w:val="21"/>
            <w:lang w:eastAsia="cs-CZ"/>
          </w:rPr>
          <w:t>9.</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Zdroj finančných prostriedkov</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_Toc106475030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7</w:t>
        </w:r>
        <w:r w:rsidR="00EA3D6D" w:rsidRPr="00712BC6">
          <w:rPr>
            <w:webHidden/>
            <w:sz w:val="21"/>
            <w:szCs w:val="21"/>
          </w:rPr>
          <w:fldChar w:fldCharType="end"/>
        </w:r>
      </w:hyperlink>
    </w:p>
    <w:p w14:paraId="46894B12" w14:textId="77777777" w:rsidR="00EA3D6D" w:rsidRPr="00712BC6" w:rsidRDefault="00BC11BC" w:rsidP="00EA3D6D">
      <w:pPr>
        <w:pStyle w:val="Obsah1"/>
        <w:tabs>
          <w:tab w:val="right" w:leader="dot" w:pos="8892"/>
        </w:tabs>
        <w:rPr>
          <w:rFonts w:asciiTheme="minorHAnsi" w:eastAsiaTheme="minorEastAsia" w:hAnsiTheme="minorHAnsi" w:cstheme="minorBidi"/>
          <w:sz w:val="21"/>
          <w:szCs w:val="21"/>
        </w:rPr>
      </w:pPr>
      <w:hyperlink w:anchor="_Toc106475031" w:history="1">
        <w:r w:rsidR="00EA3D6D" w:rsidRPr="00712BC6">
          <w:rPr>
            <w:rStyle w:val="Hypertextovprepojenie"/>
            <w:rFonts w:eastAsia="Calibri" w:cs="Arial"/>
            <w:sz w:val="21"/>
            <w:szCs w:val="21"/>
            <w:lang w:eastAsia="en-US"/>
          </w:rPr>
          <w:t xml:space="preserve">INFORMÁCIA O </w:t>
        </w:r>
        <w:r w:rsidR="00EA3D6D" w:rsidRPr="00712BC6">
          <w:rPr>
            <w:rStyle w:val="Hypertextovprepojenie"/>
            <w:rFonts w:eastAsia="Calibri"/>
            <w:sz w:val="21"/>
            <w:szCs w:val="21"/>
            <w:lang w:eastAsia="en-US"/>
          </w:rPr>
          <w:t>ŽIADOSTI O ÚČASŤ, PODMIENKACH ÚČASTI,</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_Toc106475031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7</w:t>
        </w:r>
        <w:r w:rsidR="00EA3D6D" w:rsidRPr="00712BC6">
          <w:rPr>
            <w:webHidden/>
            <w:sz w:val="21"/>
            <w:szCs w:val="21"/>
          </w:rPr>
          <w:fldChar w:fldCharType="end"/>
        </w:r>
      </w:hyperlink>
    </w:p>
    <w:p w14:paraId="1C11C0F7" w14:textId="77777777" w:rsidR="00EA3D6D" w:rsidRPr="00712BC6" w:rsidRDefault="00BC11BC" w:rsidP="00EA3D6D">
      <w:pPr>
        <w:pStyle w:val="Obsah1"/>
        <w:tabs>
          <w:tab w:val="right" w:leader="dot" w:pos="8892"/>
        </w:tabs>
        <w:rPr>
          <w:rFonts w:asciiTheme="minorHAnsi" w:eastAsiaTheme="minorEastAsia" w:hAnsiTheme="minorHAnsi" w:cstheme="minorBidi"/>
          <w:sz w:val="21"/>
          <w:szCs w:val="21"/>
        </w:rPr>
      </w:pPr>
      <w:hyperlink w:anchor="_Toc106475032" w:history="1">
        <w:r w:rsidR="00EA3D6D" w:rsidRPr="00712BC6">
          <w:rPr>
            <w:rStyle w:val="Hypertextovprepojenie"/>
            <w:rFonts w:eastAsia="Calibri"/>
            <w:sz w:val="21"/>
            <w:szCs w:val="21"/>
            <w:lang w:eastAsia="en-US"/>
          </w:rPr>
          <w:t>POŽIADAVKÁCH A POSÚDENIE ICH SPLNENIA</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_Toc106475032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7</w:t>
        </w:r>
        <w:r w:rsidR="00EA3D6D" w:rsidRPr="00712BC6">
          <w:rPr>
            <w:webHidden/>
            <w:sz w:val="21"/>
            <w:szCs w:val="21"/>
          </w:rPr>
          <w:fldChar w:fldCharType="end"/>
        </w:r>
      </w:hyperlink>
    </w:p>
    <w:p w14:paraId="70248BE2"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33" w:history="1">
        <w:r w:rsidR="00EA3D6D" w:rsidRPr="00712BC6">
          <w:rPr>
            <w:rStyle w:val="Hypertextovprepojenie"/>
            <w:sz w:val="21"/>
            <w:szCs w:val="21"/>
            <w:lang w:eastAsia="cs-CZ"/>
          </w:rPr>
          <w:t>10.</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Žiadosť</w:t>
        </w:r>
        <w:r w:rsidR="00EA3D6D" w:rsidRPr="00712BC6">
          <w:rPr>
            <w:rStyle w:val="Hypertextovprepojenie"/>
            <w:rFonts w:eastAsia="Calibri"/>
            <w:sz w:val="21"/>
            <w:szCs w:val="21"/>
            <w:lang w:eastAsia="en-US"/>
          </w:rPr>
          <w:t xml:space="preserve"> o účasť</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_Toc106475033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7</w:t>
        </w:r>
        <w:r w:rsidR="00EA3D6D" w:rsidRPr="00712BC6">
          <w:rPr>
            <w:webHidden/>
            <w:sz w:val="21"/>
            <w:szCs w:val="21"/>
          </w:rPr>
          <w:fldChar w:fldCharType="end"/>
        </w:r>
      </w:hyperlink>
    </w:p>
    <w:p w14:paraId="45175A3B"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34" w:history="1">
        <w:r w:rsidR="00EA3D6D" w:rsidRPr="00712BC6">
          <w:rPr>
            <w:rStyle w:val="Hypertextovprepojenie"/>
            <w:sz w:val="21"/>
            <w:szCs w:val="21"/>
          </w:rPr>
          <w:t>11.</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Obsah</w:t>
        </w:r>
        <w:r w:rsidR="00EA3D6D" w:rsidRPr="00712BC6">
          <w:rPr>
            <w:rStyle w:val="Hypertextovprepojenie"/>
            <w:sz w:val="21"/>
            <w:szCs w:val="21"/>
          </w:rPr>
          <w:t xml:space="preserve"> žiadosti o účasť</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_Toc106475034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8</w:t>
        </w:r>
        <w:r w:rsidR="00EA3D6D" w:rsidRPr="00712BC6">
          <w:rPr>
            <w:webHidden/>
            <w:sz w:val="21"/>
            <w:szCs w:val="21"/>
          </w:rPr>
          <w:fldChar w:fldCharType="end"/>
        </w:r>
      </w:hyperlink>
    </w:p>
    <w:p w14:paraId="2BED7076"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35" w:history="1">
        <w:r w:rsidR="00EA3D6D" w:rsidRPr="00712BC6">
          <w:rPr>
            <w:rStyle w:val="Hypertextovprepojenie"/>
            <w:rFonts w:eastAsia="Calibri"/>
            <w:sz w:val="21"/>
            <w:szCs w:val="21"/>
          </w:rPr>
          <w:t>12.</w:t>
        </w:r>
        <w:r w:rsidR="00EA3D6D" w:rsidRPr="00712BC6">
          <w:rPr>
            <w:rFonts w:asciiTheme="minorHAnsi" w:eastAsiaTheme="minorEastAsia" w:hAnsiTheme="minorHAnsi" w:cstheme="minorBidi"/>
            <w:sz w:val="21"/>
            <w:szCs w:val="21"/>
          </w:rPr>
          <w:tab/>
        </w:r>
        <w:r w:rsidR="00EA3D6D" w:rsidRPr="00712BC6">
          <w:rPr>
            <w:rStyle w:val="Hypertextovprepojenie"/>
            <w:sz w:val="21"/>
            <w:szCs w:val="21"/>
            <w:lang w:eastAsia="cs-CZ"/>
          </w:rPr>
          <w:t>P</w:t>
        </w:r>
        <w:r w:rsidR="00EA3D6D" w:rsidRPr="00712BC6">
          <w:rPr>
            <w:rStyle w:val="Hypertextovprepojenie"/>
            <w:rFonts w:eastAsia="Calibri"/>
            <w:sz w:val="21"/>
            <w:szCs w:val="21"/>
            <w:lang w:eastAsia="cs-CZ"/>
          </w:rPr>
          <w:t>odmienky</w:t>
        </w:r>
        <w:r w:rsidR="00EA3D6D" w:rsidRPr="00712BC6">
          <w:rPr>
            <w:rStyle w:val="Hypertextovprepojenie"/>
            <w:rFonts w:eastAsia="Calibri"/>
            <w:sz w:val="21"/>
            <w:szCs w:val="21"/>
          </w:rPr>
          <w:t xml:space="preserve"> účasti vo verejnom obstarávaní</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_Toc106475035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8</w:t>
        </w:r>
        <w:r w:rsidR="00EA3D6D" w:rsidRPr="00712BC6">
          <w:rPr>
            <w:webHidden/>
            <w:sz w:val="21"/>
            <w:szCs w:val="21"/>
          </w:rPr>
          <w:fldChar w:fldCharType="end"/>
        </w:r>
      </w:hyperlink>
    </w:p>
    <w:p w14:paraId="4F002F57"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36" w:history="1">
        <w:r w:rsidR="00EA3D6D" w:rsidRPr="00712BC6">
          <w:rPr>
            <w:rStyle w:val="Hypertextovprepojenie"/>
            <w:rFonts w:eastAsia="Calibri"/>
            <w:sz w:val="21"/>
            <w:szCs w:val="21"/>
          </w:rPr>
          <w:t>13.</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lang w:eastAsia="cs-CZ"/>
          </w:rPr>
          <w:t>Oprávnenie</w:t>
        </w:r>
        <w:r w:rsidR="00EA3D6D" w:rsidRPr="00712BC6">
          <w:rPr>
            <w:rStyle w:val="Hypertextovprepojenie"/>
            <w:rFonts w:eastAsia="Calibri"/>
            <w:sz w:val="21"/>
            <w:szCs w:val="21"/>
          </w:rPr>
          <w:t xml:space="preserve"> predložiť žiadosť o účasť a späťvzatie žiadosti o účasť</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_Toc106475036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9</w:t>
        </w:r>
        <w:r w:rsidR="00EA3D6D" w:rsidRPr="00712BC6">
          <w:rPr>
            <w:webHidden/>
            <w:sz w:val="21"/>
            <w:szCs w:val="21"/>
          </w:rPr>
          <w:fldChar w:fldCharType="end"/>
        </w:r>
      </w:hyperlink>
    </w:p>
    <w:p w14:paraId="5524F997"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37" w:history="1">
        <w:r w:rsidR="00EA3D6D" w:rsidRPr="00712BC6">
          <w:rPr>
            <w:rStyle w:val="Hypertextovprepojenie"/>
            <w:rFonts w:eastAsia="Calibri"/>
            <w:sz w:val="21"/>
            <w:szCs w:val="21"/>
          </w:rPr>
          <w:t>14.</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lang w:eastAsia="cs-CZ"/>
          </w:rPr>
          <w:t>Miesto</w:t>
        </w:r>
        <w:r w:rsidR="00EA3D6D" w:rsidRPr="00712BC6">
          <w:rPr>
            <w:rStyle w:val="Hypertextovprepojenie"/>
            <w:rFonts w:eastAsia="Calibri"/>
            <w:sz w:val="21"/>
            <w:szCs w:val="21"/>
          </w:rPr>
          <w:t xml:space="preserve"> a lehota na predkladanie žiad</w:t>
        </w:r>
        <w:r w:rsidR="00EA3D6D" w:rsidRPr="00712BC6">
          <w:rPr>
            <w:rStyle w:val="Hypertextovprepojenie"/>
            <w:rFonts w:eastAsia="Calibri"/>
            <w:sz w:val="21"/>
            <w:szCs w:val="21"/>
          </w:rPr>
          <w:t>o</w:t>
        </w:r>
        <w:r w:rsidR="00EA3D6D" w:rsidRPr="00712BC6">
          <w:rPr>
            <w:rStyle w:val="Hypertextovprepojenie"/>
            <w:rFonts w:eastAsia="Calibri"/>
            <w:sz w:val="21"/>
            <w:szCs w:val="21"/>
          </w:rPr>
          <w:t>stí o účasť a sprístupnenie týchto žiadostí</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_Toc106475037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9</w:t>
        </w:r>
        <w:r w:rsidR="00EA3D6D" w:rsidRPr="00712BC6">
          <w:rPr>
            <w:webHidden/>
            <w:sz w:val="21"/>
            <w:szCs w:val="21"/>
          </w:rPr>
          <w:fldChar w:fldCharType="end"/>
        </w:r>
      </w:hyperlink>
    </w:p>
    <w:p w14:paraId="0687FFA8"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38" w:history="1">
        <w:r w:rsidR="00EA3D6D" w:rsidRPr="00712BC6">
          <w:rPr>
            <w:rStyle w:val="Hypertextovprepojenie"/>
            <w:rFonts w:eastAsia="Calibri"/>
            <w:sz w:val="21"/>
            <w:szCs w:val="21"/>
            <w:lang w:eastAsia="en-US"/>
          </w:rPr>
          <w:t>15.</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Posúdenie</w:t>
        </w:r>
        <w:r w:rsidR="00EA3D6D" w:rsidRPr="00712BC6">
          <w:rPr>
            <w:rStyle w:val="Hypertextovprepojenie"/>
            <w:rFonts w:eastAsia="Calibri"/>
            <w:sz w:val="21"/>
            <w:szCs w:val="21"/>
            <w:lang w:eastAsia="en-US"/>
          </w:rPr>
          <w:t xml:space="preserve"> splnenia podmienok účasti</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_Toc106475038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10</w:t>
        </w:r>
        <w:r w:rsidR="00EA3D6D" w:rsidRPr="00712BC6">
          <w:rPr>
            <w:webHidden/>
            <w:sz w:val="21"/>
            <w:szCs w:val="21"/>
          </w:rPr>
          <w:fldChar w:fldCharType="end"/>
        </w:r>
      </w:hyperlink>
    </w:p>
    <w:p w14:paraId="2A6795CB"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39" w:history="1">
        <w:r w:rsidR="00EA3D6D" w:rsidRPr="00712BC6">
          <w:rPr>
            <w:rStyle w:val="Hypertextovprepojenie"/>
            <w:rFonts w:eastAsia="Calibri"/>
            <w:sz w:val="21"/>
            <w:szCs w:val="21"/>
            <w:lang w:eastAsia="en-US"/>
          </w:rPr>
          <w:t>16.</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lang w:eastAsia="cs-CZ"/>
          </w:rPr>
          <w:t>Vysvetľovanie</w:t>
        </w:r>
        <w:r w:rsidR="00EA3D6D" w:rsidRPr="00712BC6">
          <w:rPr>
            <w:rStyle w:val="Hypertextovprepojenie"/>
            <w:rFonts w:eastAsia="Calibri"/>
            <w:sz w:val="21"/>
            <w:szCs w:val="21"/>
          </w:rPr>
          <w:t xml:space="preserve"> dokladov na preukázanie splnenia podmienok účasti</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_Toc106475039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11</w:t>
        </w:r>
        <w:r w:rsidR="00EA3D6D" w:rsidRPr="00712BC6">
          <w:rPr>
            <w:webHidden/>
            <w:sz w:val="21"/>
            <w:szCs w:val="21"/>
          </w:rPr>
          <w:fldChar w:fldCharType="end"/>
        </w:r>
      </w:hyperlink>
    </w:p>
    <w:p w14:paraId="62EA4457"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40" w:history="1">
        <w:r w:rsidR="00EA3D6D" w:rsidRPr="00712BC6">
          <w:rPr>
            <w:rStyle w:val="Hypertextovprepojenie"/>
            <w:rFonts w:eastAsia="Calibri"/>
            <w:sz w:val="21"/>
            <w:szCs w:val="21"/>
            <w:lang w:eastAsia="en-US"/>
          </w:rPr>
          <w:t>17.</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Vylúčenie</w:t>
        </w:r>
        <w:r w:rsidR="00EA3D6D" w:rsidRPr="00712BC6">
          <w:rPr>
            <w:rStyle w:val="Hypertextovprepojenie"/>
            <w:rFonts w:eastAsia="Calibri"/>
            <w:sz w:val="21"/>
            <w:szCs w:val="21"/>
            <w:lang w:eastAsia="en-US"/>
          </w:rPr>
          <w:t xml:space="preserve"> </w:t>
        </w:r>
        <w:r w:rsidR="00EA3D6D" w:rsidRPr="00712BC6">
          <w:rPr>
            <w:rStyle w:val="Hypertextovprepojenie"/>
            <w:rFonts w:eastAsia="Calibri"/>
            <w:sz w:val="21"/>
            <w:szCs w:val="21"/>
          </w:rPr>
          <w:t>záujemcu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_Toc106475040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11</w:t>
        </w:r>
        <w:r w:rsidR="00EA3D6D" w:rsidRPr="00712BC6">
          <w:rPr>
            <w:webHidden/>
            <w:sz w:val="21"/>
            <w:szCs w:val="21"/>
          </w:rPr>
          <w:fldChar w:fldCharType="end"/>
        </w:r>
      </w:hyperlink>
    </w:p>
    <w:p w14:paraId="504CB544" w14:textId="77777777" w:rsidR="00EA3D6D" w:rsidRPr="00712BC6" w:rsidRDefault="00BC11BC" w:rsidP="00EA3D6D">
      <w:pPr>
        <w:pStyle w:val="Obsah3"/>
        <w:rPr>
          <w:rFonts w:asciiTheme="minorHAnsi" w:eastAsiaTheme="minorEastAsia" w:hAnsiTheme="minorHAnsi" w:cstheme="minorBidi"/>
          <w:sz w:val="21"/>
          <w:szCs w:val="21"/>
        </w:rPr>
      </w:pPr>
      <w:hyperlink w:anchor="_Toc106475041" w:history="1">
        <w:r w:rsidR="00EA3D6D" w:rsidRPr="00712BC6">
          <w:rPr>
            <w:rStyle w:val="Hypertextovprepojenie"/>
            <w:rFonts w:eastAsia="Calibri"/>
            <w:b/>
            <w:sz w:val="21"/>
            <w:szCs w:val="21"/>
            <w:lang w:eastAsia="en-US"/>
          </w:rPr>
          <w:t>Časť V.</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_Toc106475041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12</w:t>
        </w:r>
        <w:r w:rsidR="00EA3D6D" w:rsidRPr="00712BC6">
          <w:rPr>
            <w:webHidden/>
            <w:sz w:val="21"/>
            <w:szCs w:val="21"/>
          </w:rPr>
          <w:fldChar w:fldCharType="end"/>
        </w:r>
      </w:hyperlink>
    </w:p>
    <w:p w14:paraId="29D2CE9E" w14:textId="77777777" w:rsidR="00EA3D6D" w:rsidRPr="00712BC6" w:rsidRDefault="00BC11BC" w:rsidP="00EA3D6D">
      <w:pPr>
        <w:pStyle w:val="Obsah1"/>
        <w:tabs>
          <w:tab w:val="right" w:leader="dot" w:pos="8892"/>
        </w:tabs>
        <w:rPr>
          <w:rFonts w:asciiTheme="minorHAnsi" w:eastAsiaTheme="minorEastAsia" w:hAnsiTheme="minorHAnsi" w:cstheme="minorBidi"/>
          <w:sz w:val="21"/>
          <w:szCs w:val="21"/>
        </w:rPr>
      </w:pPr>
      <w:hyperlink w:anchor="_Toc106475042" w:history="1">
        <w:r w:rsidR="00EA3D6D" w:rsidRPr="00712BC6">
          <w:rPr>
            <w:rStyle w:val="Hypertextovprepojenie"/>
            <w:rFonts w:eastAsia="Calibri"/>
            <w:sz w:val="21"/>
            <w:szCs w:val="21"/>
            <w:lang w:eastAsia="en-US"/>
          </w:rPr>
          <w:t>VYTVORENIE DYNAMICKÉHO NÁKUPNÉHO SYSTÉMU A ZADÁVANIE KONKRÉTNYCH ZÁKAZIEK V RÁMCI DYNAMICKÉHO NÁKUPNÉHO SYSTÉMU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_Toc106475042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12</w:t>
        </w:r>
        <w:r w:rsidR="00EA3D6D" w:rsidRPr="00712BC6">
          <w:rPr>
            <w:webHidden/>
            <w:sz w:val="21"/>
            <w:szCs w:val="21"/>
          </w:rPr>
          <w:fldChar w:fldCharType="end"/>
        </w:r>
      </w:hyperlink>
    </w:p>
    <w:p w14:paraId="174D3FDE"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43" w:history="1">
        <w:r w:rsidR="00EA3D6D" w:rsidRPr="00712BC6">
          <w:rPr>
            <w:rStyle w:val="Hypertextovprepojenie"/>
            <w:rFonts w:eastAsia="Calibri"/>
            <w:sz w:val="21"/>
            <w:szCs w:val="21"/>
            <w:lang w:eastAsia="en-US"/>
          </w:rPr>
          <w:t>18.</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Zaradenie záujemcu do vytvoreného dynamického nákupného systému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_Toc106475043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13</w:t>
        </w:r>
        <w:r w:rsidR="00EA3D6D" w:rsidRPr="00712BC6">
          <w:rPr>
            <w:webHidden/>
            <w:sz w:val="21"/>
            <w:szCs w:val="21"/>
          </w:rPr>
          <w:fldChar w:fldCharType="end"/>
        </w:r>
      </w:hyperlink>
    </w:p>
    <w:p w14:paraId="0997F188"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44" w:history="1">
        <w:r w:rsidR="00EA3D6D" w:rsidRPr="00712BC6">
          <w:rPr>
            <w:rStyle w:val="Hypertextovprepojenie"/>
            <w:rFonts w:eastAsia="Calibri"/>
            <w:sz w:val="21"/>
            <w:szCs w:val="21"/>
            <w:lang w:eastAsia="en-US"/>
          </w:rPr>
          <w:t>19.</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Zadávanie zákaziek v rámci dynamického nákupného systému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_Toc106475044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13</w:t>
        </w:r>
        <w:r w:rsidR="00EA3D6D" w:rsidRPr="00712BC6">
          <w:rPr>
            <w:webHidden/>
            <w:sz w:val="21"/>
            <w:szCs w:val="21"/>
          </w:rPr>
          <w:fldChar w:fldCharType="end"/>
        </w:r>
      </w:hyperlink>
    </w:p>
    <w:p w14:paraId="2519A5A1" w14:textId="77777777" w:rsidR="00EA3D6D" w:rsidRPr="00712BC6" w:rsidRDefault="00BC11BC" w:rsidP="00EA3D6D">
      <w:pPr>
        <w:pStyle w:val="Obsah3"/>
        <w:rPr>
          <w:rFonts w:asciiTheme="minorHAnsi" w:eastAsiaTheme="minorEastAsia" w:hAnsiTheme="minorHAnsi" w:cstheme="minorBidi"/>
          <w:sz w:val="21"/>
          <w:szCs w:val="21"/>
        </w:rPr>
      </w:pPr>
      <w:hyperlink w:anchor="_Toc106475045" w:history="1">
        <w:r w:rsidR="00EA3D6D" w:rsidRPr="00712BC6">
          <w:rPr>
            <w:rStyle w:val="Hypertextovprepojenie"/>
            <w:rFonts w:eastAsia="Calibri"/>
            <w:b/>
            <w:sz w:val="21"/>
            <w:szCs w:val="21"/>
            <w:lang w:eastAsia="en-US"/>
          </w:rPr>
          <w:t>Časť VI.</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_Toc106475045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14</w:t>
        </w:r>
        <w:r w:rsidR="00EA3D6D" w:rsidRPr="00712BC6">
          <w:rPr>
            <w:webHidden/>
            <w:sz w:val="21"/>
            <w:szCs w:val="21"/>
          </w:rPr>
          <w:fldChar w:fldCharType="end"/>
        </w:r>
      </w:hyperlink>
    </w:p>
    <w:p w14:paraId="63F3E64E" w14:textId="77777777" w:rsidR="00EA3D6D" w:rsidRPr="00712BC6" w:rsidRDefault="00BC11BC" w:rsidP="00EA3D6D">
      <w:pPr>
        <w:pStyle w:val="Obsah1"/>
        <w:tabs>
          <w:tab w:val="right" w:leader="dot" w:pos="8892"/>
        </w:tabs>
        <w:rPr>
          <w:rFonts w:asciiTheme="minorHAnsi" w:eastAsiaTheme="minorEastAsia" w:hAnsiTheme="minorHAnsi" w:cstheme="minorBidi"/>
          <w:sz w:val="21"/>
          <w:szCs w:val="21"/>
        </w:rPr>
      </w:pPr>
      <w:hyperlink w:anchor="_Toc106475046" w:history="1">
        <w:r w:rsidR="00EA3D6D" w:rsidRPr="00712BC6">
          <w:rPr>
            <w:rStyle w:val="Hypertextovprepojenie"/>
            <w:rFonts w:eastAsia="Calibri"/>
            <w:sz w:val="21"/>
            <w:szCs w:val="21"/>
            <w:lang w:eastAsia="en-US"/>
          </w:rPr>
          <w:t>PRÍPRAVA PONÚK PREDKLADANÝCH NA KONKRÉTNE ZÁKAZKY ZADÁVANÉ V RÁMCI DYNAMICKÉHO NÁKUPNÉHO SYSTÉMU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_Toc106475046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14</w:t>
        </w:r>
        <w:r w:rsidR="00EA3D6D" w:rsidRPr="00712BC6">
          <w:rPr>
            <w:webHidden/>
            <w:sz w:val="21"/>
            <w:szCs w:val="21"/>
          </w:rPr>
          <w:fldChar w:fldCharType="end"/>
        </w:r>
      </w:hyperlink>
    </w:p>
    <w:p w14:paraId="1ED72FDB"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47" w:history="1">
        <w:r w:rsidR="00EA3D6D" w:rsidRPr="00712BC6">
          <w:rPr>
            <w:rStyle w:val="Hypertextovprepojenie"/>
            <w:rFonts w:eastAsia="Calibri"/>
            <w:sz w:val="21"/>
            <w:szCs w:val="21"/>
            <w:lang w:eastAsia="en-US"/>
          </w:rPr>
          <w:t>20.</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Vyhotovenie a jazyk ponuky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_Toc106475047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14</w:t>
        </w:r>
        <w:r w:rsidR="00EA3D6D" w:rsidRPr="00712BC6">
          <w:rPr>
            <w:webHidden/>
            <w:sz w:val="21"/>
            <w:szCs w:val="21"/>
          </w:rPr>
          <w:fldChar w:fldCharType="end"/>
        </w:r>
      </w:hyperlink>
    </w:p>
    <w:p w14:paraId="40539F27"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48" w:history="1">
        <w:r w:rsidR="00EA3D6D" w:rsidRPr="00712BC6">
          <w:rPr>
            <w:rStyle w:val="Hypertextovprepojenie"/>
            <w:rFonts w:eastAsia="Calibri"/>
            <w:sz w:val="21"/>
            <w:szCs w:val="21"/>
            <w:lang w:eastAsia="en-US"/>
          </w:rPr>
          <w:t>21.</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Variantné riešenie</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_Toc106475048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15</w:t>
        </w:r>
        <w:r w:rsidR="00EA3D6D" w:rsidRPr="00712BC6">
          <w:rPr>
            <w:webHidden/>
            <w:sz w:val="21"/>
            <w:szCs w:val="21"/>
          </w:rPr>
          <w:fldChar w:fldCharType="end"/>
        </w:r>
      </w:hyperlink>
    </w:p>
    <w:p w14:paraId="630D76A7"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49" w:history="1">
        <w:r w:rsidR="00EA3D6D" w:rsidRPr="00712BC6">
          <w:rPr>
            <w:rStyle w:val="Hypertextovprepojenie"/>
            <w:rFonts w:eastAsia="Calibri"/>
            <w:sz w:val="21"/>
            <w:szCs w:val="21"/>
            <w:lang w:eastAsia="en-US"/>
          </w:rPr>
          <w:t>22.</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Mena a ceny uvádzané v ponukách, mena finančného plnenia</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_Toc106475049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15</w:t>
        </w:r>
        <w:r w:rsidR="00EA3D6D" w:rsidRPr="00712BC6">
          <w:rPr>
            <w:webHidden/>
            <w:sz w:val="21"/>
            <w:szCs w:val="21"/>
          </w:rPr>
          <w:fldChar w:fldCharType="end"/>
        </w:r>
      </w:hyperlink>
    </w:p>
    <w:p w14:paraId="168DDC8E"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50" w:history="1">
        <w:r w:rsidR="00EA3D6D" w:rsidRPr="00712BC6">
          <w:rPr>
            <w:rStyle w:val="Hypertextovprepojenie"/>
            <w:rFonts w:eastAsia="Calibri"/>
            <w:sz w:val="21"/>
            <w:szCs w:val="21"/>
          </w:rPr>
          <w:t>23.</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Zábezpeka ponuky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_Toc106475050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16</w:t>
        </w:r>
        <w:r w:rsidR="00EA3D6D" w:rsidRPr="00712BC6">
          <w:rPr>
            <w:webHidden/>
            <w:sz w:val="21"/>
            <w:szCs w:val="21"/>
          </w:rPr>
          <w:fldChar w:fldCharType="end"/>
        </w:r>
      </w:hyperlink>
    </w:p>
    <w:p w14:paraId="5B52FF0A" w14:textId="77777777" w:rsidR="00EA3D6D" w:rsidRPr="00712BC6" w:rsidRDefault="00BC11BC" w:rsidP="00EA3D6D">
      <w:pPr>
        <w:pStyle w:val="Obsah3"/>
        <w:rPr>
          <w:rFonts w:asciiTheme="minorHAnsi" w:eastAsiaTheme="minorEastAsia" w:hAnsiTheme="minorHAnsi" w:cstheme="minorBidi"/>
          <w:sz w:val="21"/>
          <w:szCs w:val="21"/>
        </w:rPr>
      </w:pPr>
      <w:hyperlink w:anchor="_Toc106475051" w:history="1">
        <w:r w:rsidR="00EA3D6D" w:rsidRPr="00712BC6">
          <w:rPr>
            <w:rStyle w:val="Hypertextovprepojenie"/>
            <w:rFonts w:eastAsia="Calibri"/>
            <w:b/>
            <w:sz w:val="21"/>
            <w:szCs w:val="21"/>
            <w:lang w:eastAsia="en-US"/>
          </w:rPr>
          <w:t>Časť VII.</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_Toc106475051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16</w:t>
        </w:r>
        <w:r w:rsidR="00EA3D6D" w:rsidRPr="00712BC6">
          <w:rPr>
            <w:webHidden/>
            <w:sz w:val="21"/>
            <w:szCs w:val="21"/>
          </w:rPr>
          <w:fldChar w:fldCharType="end"/>
        </w:r>
      </w:hyperlink>
    </w:p>
    <w:p w14:paraId="1A0EF91A" w14:textId="77777777" w:rsidR="00EA3D6D" w:rsidRPr="00712BC6" w:rsidRDefault="00BC11BC" w:rsidP="00EA3D6D">
      <w:pPr>
        <w:pStyle w:val="Obsah1"/>
        <w:tabs>
          <w:tab w:val="right" w:leader="dot" w:pos="8892"/>
        </w:tabs>
        <w:rPr>
          <w:rFonts w:asciiTheme="minorHAnsi" w:eastAsiaTheme="minorEastAsia" w:hAnsiTheme="minorHAnsi" w:cstheme="minorBidi"/>
          <w:sz w:val="21"/>
          <w:szCs w:val="21"/>
        </w:rPr>
      </w:pPr>
      <w:hyperlink w:anchor="_Toc106475052" w:history="1">
        <w:r w:rsidR="00EA3D6D" w:rsidRPr="00712BC6">
          <w:rPr>
            <w:rStyle w:val="Hypertextovprepojenie"/>
            <w:rFonts w:eastAsia="Calibri"/>
            <w:sz w:val="21"/>
            <w:szCs w:val="21"/>
            <w:lang w:eastAsia="en-US"/>
          </w:rPr>
          <w:t>OBSAH PONÚK PREDKLADANÝCH NA KONKRÉTNE ZÁKAZKY ZADÁVANÉ V RÁMCI DYNAMICKÉHO NÁKUPNÉHO SYSTÉMU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_Toc106475052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16</w:t>
        </w:r>
        <w:r w:rsidR="00EA3D6D" w:rsidRPr="00712BC6">
          <w:rPr>
            <w:webHidden/>
            <w:sz w:val="21"/>
            <w:szCs w:val="21"/>
          </w:rPr>
          <w:fldChar w:fldCharType="end"/>
        </w:r>
      </w:hyperlink>
    </w:p>
    <w:p w14:paraId="4B772573"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53" w:history="1">
        <w:r w:rsidR="00EA3D6D" w:rsidRPr="00712BC6">
          <w:rPr>
            <w:rStyle w:val="Hypertextovprepojenie"/>
            <w:rFonts w:eastAsia="Calibri"/>
            <w:sz w:val="21"/>
            <w:szCs w:val="21"/>
            <w:lang w:eastAsia="en-US"/>
          </w:rPr>
          <w:t>24.</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Obsah ponuky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_Toc106475053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16</w:t>
        </w:r>
        <w:r w:rsidR="00EA3D6D" w:rsidRPr="00712BC6">
          <w:rPr>
            <w:webHidden/>
            <w:sz w:val="21"/>
            <w:szCs w:val="21"/>
          </w:rPr>
          <w:fldChar w:fldCharType="end"/>
        </w:r>
      </w:hyperlink>
    </w:p>
    <w:p w14:paraId="34E47FCD" w14:textId="77777777" w:rsidR="00EA3D6D" w:rsidRPr="00712BC6" w:rsidRDefault="00BC11BC" w:rsidP="00EA3D6D">
      <w:pPr>
        <w:pStyle w:val="Obsah3"/>
        <w:rPr>
          <w:rFonts w:asciiTheme="minorHAnsi" w:eastAsiaTheme="minorEastAsia" w:hAnsiTheme="minorHAnsi" w:cstheme="minorBidi"/>
          <w:sz w:val="21"/>
          <w:szCs w:val="21"/>
        </w:rPr>
      </w:pPr>
      <w:hyperlink w:anchor="_Toc106475054" w:history="1">
        <w:r w:rsidR="00EA3D6D" w:rsidRPr="00712BC6">
          <w:rPr>
            <w:rStyle w:val="Hypertextovprepojenie"/>
            <w:rFonts w:eastAsia="Calibri"/>
            <w:b/>
            <w:sz w:val="21"/>
            <w:szCs w:val="21"/>
            <w:lang w:eastAsia="en-US"/>
          </w:rPr>
          <w:t>Časť VIII.</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_Toc106475054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16</w:t>
        </w:r>
        <w:r w:rsidR="00EA3D6D" w:rsidRPr="00712BC6">
          <w:rPr>
            <w:webHidden/>
            <w:sz w:val="21"/>
            <w:szCs w:val="21"/>
          </w:rPr>
          <w:fldChar w:fldCharType="end"/>
        </w:r>
      </w:hyperlink>
    </w:p>
    <w:p w14:paraId="3D0798D7" w14:textId="77777777" w:rsidR="00EA3D6D" w:rsidRPr="00712BC6" w:rsidRDefault="00BC11BC" w:rsidP="00EA3D6D">
      <w:pPr>
        <w:pStyle w:val="Obsah1"/>
        <w:tabs>
          <w:tab w:val="right" w:leader="dot" w:pos="8892"/>
        </w:tabs>
        <w:rPr>
          <w:rFonts w:asciiTheme="minorHAnsi" w:eastAsiaTheme="minorEastAsia" w:hAnsiTheme="minorHAnsi" w:cstheme="minorBidi"/>
          <w:sz w:val="21"/>
          <w:szCs w:val="21"/>
        </w:rPr>
      </w:pPr>
      <w:hyperlink w:anchor="_Toc106475055" w:history="1">
        <w:r w:rsidR="00EA3D6D" w:rsidRPr="00712BC6">
          <w:rPr>
            <w:rStyle w:val="Hypertextovprepojenie"/>
            <w:rFonts w:eastAsia="Calibri"/>
            <w:sz w:val="21"/>
            <w:szCs w:val="21"/>
            <w:lang w:eastAsia="en-US"/>
          </w:rPr>
          <w:t>PREDKLADANIE A VYHODNOCOVANIE PONÚK NA KONKRÉTNE ZÁKAZKY ZADÁVANÉ V RÁMCI DYNAMICKÉHO NÁKUPNÉHO SYSTÉMU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_Toc106475055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16</w:t>
        </w:r>
        <w:r w:rsidR="00EA3D6D" w:rsidRPr="00712BC6">
          <w:rPr>
            <w:webHidden/>
            <w:sz w:val="21"/>
            <w:szCs w:val="21"/>
          </w:rPr>
          <w:fldChar w:fldCharType="end"/>
        </w:r>
      </w:hyperlink>
    </w:p>
    <w:p w14:paraId="677F40E0"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56" w:history="1">
        <w:r w:rsidR="00EA3D6D" w:rsidRPr="00712BC6">
          <w:rPr>
            <w:rStyle w:val="Hypertextovprepojenie"/>
            <w:rFonts w:eastAsia="Calibri"/>
            <w:sz w:val="21"/>
            <w:szCs w:val="21"/>
            <w:lang w:eastAsia="en-US"/>
          </w:rPr>
          <w:t>25.</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Oprávnenie predložiť ponuku</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_Toc106475056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17</w:t>
        </w:r>
        <w:r w:rsidR="00EA3D6D" w:rsidRPr="00712BC6">
          <w:rPr>
            <w:webHidden/>
            <w:sz w:val="21"/>
            <w:szCs w:val="21"/>
          </w:rPr>
          <w:fldChar w:fldCharType="end"/>
        </w:r>
      </w:hyperlink>
    </w:p>
    <w:p w14:paraId="17E8CA3D"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57" w:history="1">
        <w:r w:rsidR="00EA3D6D" w:rsidRPr="00712BC6">
          <w:rPr>
            <w:rStyle w:val="Hypertextovprepojenie"/>
            <w:rFonts w:eastAsia="Calibri"/>
            <w:sz w:val="21"/>
            <w:szCs w:val="21"/>
            <w:lang w:eastAsia="en-US"/>
          </w:rPr>
          <w:t>26.</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Predloženie ponuky a späťvzatie ponuky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_Toc106475057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17</w:t>
        </w:r>
        <w:r w:rsidR="00EA3D6D" w:rsidRPr="00712BC6">
          <w:rPr>
            <w:webHidden/>
            <w:sz w:val="21"/>
            <w:szCs w:val="21"/>
          </w:rPr>
          <w:fldChar w:fldCharType="end"/>
        </w:r>
      </w:hyperlink>
    </w:p>
    <w:p w14:paraId="58A3391C"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58" w:history="1">
        <w:r w:rsidR="00EA3D6D" w:rsidRPr="00712BC6">
          <w:rPr>
            <w:rStyle w:val="Hypertextovprepojenie"/>
            <w:rFonts w:eastAsia="Calibri"/>
            <w:sz w:val="21"/>
            <w:szCs w:val="21"/>
            <w:lang w:eastAsia="en-US"/>
          </w:rPr>
          <w:t>27.</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Miesto a lehota na predkladanie ponúk</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_Toc106475058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17</w:t>
        </w:r>
        <w:r w:rsidR="00EA3D6D" w:rsidRPr="00712BC6">
          <w:rPr>
            <w:webHidden/>
            <w:sz w:val="21"/>
            <w:szCs w:val="21"/>
          </w:rPr>
          <w:fldChar w:fldCharType="end"/>
        </w:r>
      </w:hyperlink>
    </w:p>
    <w:p w14:paraId="08D2D4CC"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59" w:history="1">
        <w:r w:rsidR="00EA3D6D" w:rsidRPr="00712BC6">
          <w:rPr>
            <w:rStyle w:val="Hypertextovprepojenie"/>
            <w:rFonts w:eastAsia="Calibri"/>
            <w:sz w:val="21"/>
            <w:szCs w:val="21"/>
            <w:lang w:eastAsia="en-US"/>
          </w:rPr>
          <w:t>28.</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Lehota viazanosti ponúk</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_Toc106475059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18</w:t>
        </w:r>
        <w:r w:rsidR="00EA3D6D" w:rsidRPr="00712BC6">
          <w:rPr>
            <w:webHidden/>
            <w:sz w:val="21"/>
            <w:szCs w:val="21"/>
          </w:rPr>
          <w:fldChar w:fldCharType="end"/>
        </w:r>
      </w:hyperlink>
    </w:p>
    <w:p w14:paraId="1B3A3F9F"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60" w:history="1">
        <w:r w:rsidR="00EA3D6D" w:rsidRPr="00712BC6">
          <w:rPr>
            <w:rStyle w:val="Hypertextovprepojenie"/>
            <w:rFonts w:eastAsia="Calibri"/>
            <w:sz w:val="21"/>
            <w:szCs w:val="21"/>
            <w:lang w:eastAsia="en-US"/>
          </w:rPr>
          <w:t>29.</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Otváranie ponúk</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_Toc106475060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18</w:t>
        </w:r>
        <w:r w:rsidR="00EA3D6D" w:rsidRPr="00712BC6">
          <w:rPr>
            <w:webHidden/>
            <w:sz w:val="21"/>
            <w:szCs w:val="21"/>
          </w:rPr>
          <w:fldChar w:fldCharType="end"/>
        </w:r>
      </w:hyperlink>
    </w:p>
    <w:p w14:paraId="24A7825E"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61" w:history="1">
        <w:r w:rsidR="00EA3D6D" w:rsidRPr="00712BC6">
          <w:rPr>
            <w:rStyle w:val="Hypertextovprepojenie"/>
            <w:rFonts w:eastAsia="Calibri"/>
            <w:sz w:val="21"/>
            <w:szCs w:val="21"/>
            <w:lang w:eastAsia="en-US"/>
          </w:rPr>
          <w:t>30.</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Vyhodnocovanie ponúk</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_Toc106475061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18</w:t>
        </w:r>
        <w:r w:rsidR="00EA3D6D" w:rsidRPr="00712BC6">
          <w:rPr>
            <w:webHidden/>
            <w:sz w:val="21"/>
            <w:szCs w:val="21"/>
          </w:rPr>
          <w:fldChar w:fldCharType="end"/>
        </w:r>
      </w:hyperlink>
    </w:p>
    <w:p w14:paraId="49410E30"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62" w:history="1">
        <w:r w:rsidR="00EA3D6D" w:rsidRPr="00712BC6">
          <w:rPr>
            <w:rStyle w:val="Hypertextovprepojenie"/>
            <w:rFonts w:eastAsia="Calibri"/>
            <w:sz w:val="21"/>
            <w:szCs w:val="21"/>
            <w:lang w:eastAsia="en-US"/>
          </w:rPr>
          <w:t>31.</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Vysvetľovanie ponuky, odôvodnenie mimoriadne nízkej ponuky</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_Toc106475062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18</w:t>
        </w:r>
        <w:r w:rsidR="00EA3D6D" w:rsidRPr="00712BC6">
          <w:rPr>
            <w:webHidden/>
            <w:sz w:val="21"/>
            <w:szCs w:val="21"/>
          </w:rPr>
          <w:fldChar w:fldCharType="end"/>
        </w:r>
      </w:hyperlink>
    </w:p>
    <w:p w14:paraId="5FCA308F"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63" w:history="1">
        <w:r w:rsidR="00EA3D6D" w:rsidRPr="00712BC6">
          <w:rPr>
            <w:rStyle w:val="Hypertextovprepojenie"/>
            <w:rFonts w:eastAsia="Calibri"/>
            <w:sz w:val="21"/>
            <w:szCs w:val="21"/>
            <w:lang w:eastAsia="en-US"/>
          </w:rPr>
          <w:t>32.</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lang w:eastAsia="en-US"/>
          </w:rPr>
          <w:t>Vylúčenie ponuky/dodávateľa</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_Toc106475063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19</w:t>
        </w:r>
        <w:r w:rsidR="00EA3D6D" w:rsidRPr="00712BC6">
          <w:rPr>
            <w:webHidden/>
            <w:sz w:val="21"/>
            <w:szCs w:val="21"/>
          </w:rPr>
          <w:fldChar w:fldCharType="end"/>
        </w:r>
      </w:hyperlink>
    </w:p>
    <w:p w14:paraId="6AB5D814"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64" w:history="1">
        <w:r w:rsidR="00EA3D6D" w:rsidRPr="00712BC6">
          <w:rPr>
            <w:rStyle w:val="Hypertextovprepojenie"/>
            <w:rFonts w:eastAsia="Calibri"/>
            <w:sz w:val="21"/>
            <w:szCs w:val="21"/>
            <w:lang w:eastAsia="en-US"/>
          </w:rPr>
          <w:t>33.</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Vyhodnocovanie návrhov na plnenie kritérií</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_Toc106475064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20</w:t>
        </w:r>
        <w:r w:rsidR="00EA3D6D" w:rsidRPr="00712BC6">
          <w:rPr>
            <w:webHidden/>
            <w:sz w:val="21"/>
            <w:szCs w:val="21"/>
          </w:rPr>
          <w:fldChar w:fldCharType="end"/>
        </w:r>
      </w:hyperlink>
    </w:p>
    <w:p w14:paraId="5D2F7A50"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65" w:history="1">
        <w:r w:rsidR="00EA3D6D" w:rsidRPr="00712BC6">
          <w:rPr>
            <w:rStyle w:val="Hypertextovprepojenie"/>
            <w:rFonts w:eastAsia="Calibri"/>
            <w:sz w:val="21"/>
            <w:szCs w:val="21"/>
            <w:lang w:eastAsia="en-US"/>
          </w:rPr>
          <w:t>34.</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Elektronická aukcia</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_Toc106475065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20</w:t>
        </w:r>
        <w:r w:rsidR="00EA3D6D" w:rsidRPr="00712BC6">
          <w:rPr>
            <w:webHidden/>
            <w:sz w:val="21"/>
            <w:szCs w:val="21"/>
          </w:rPr>
          <w:fldChar w:fldCharType="end"/>
        </w:r>
      </w:hyperlink>
    </w:p>
    <w:p w14:paraId="0174435B"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66" w:history="1">
        <w:r w:rsidR="00EA3D6D" w:rsidRPr="00712BC6">
          <w:rPr>
            <w:rStyle w:val="Hypertextovprepojenie"/>
            <w:rFonts w:eastAsia="Calibri"/>
            <w:sz w:val="21"/>
            <w:szCs w:val="21"/>
            <w:lang w:eastAsia="en-US"/>
          </w:rPr>
          <w:t>35.</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Informácia o výsledku vyhodnocovania ponúk</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_Toc106475066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20</w:t>
        </w:r>
        <w:r w:rsidR="00EA3D6D" w:rsidRPr="00712BC6">
          <w:rPr>
            <w:webHidden/>
            <w:sz w:val="21"/>
            <w:szCs w:val="21"/>
          </w:rPr>
          <w:fldChar w:fldCharType="end"/>
        </w:r>
      </w:hyperlink>
    </w:p>
    <w:p w14:paraId="6448A9F0" w14:textId="77777777" w:rsidR="00EA3D6D" w:rsidRPr="00712BC6" w:rsidRDefault="00BC11BC" w:rsidP="00EA3D6D">
      <w:pPr>
        <w:pStyle w:val="Obsah2"/>
        <w:tabs>
          <w:tab w:val="left" w:pos="1100"/>
        </w:tabs>
        <w:rPr>
          <w:rFonts w:asciiTheme="minorHAnsi" w:eastAsiaTheme="minorEastAsia" w:hAnsiTheme="minorHAnsi" w:cstheme="minorBidi"/>
          <w:sz w:val="21"/>
          <w:szCs w:val="21"/>
        </w:rPr>
      </w:pPr>
      <w:hyperlink w:anchor="_Toc106475067" w:history="1">
        <w:r w:rsidR="00EA3D6D" w:rsidRPr="00712BC6">
          <w:rPr>
            <w:rStyle w:val="Hypertextovprepojenie"/>
            <w:rFonts w:eastAsia="Calibri"/>
            <w:sz w:val="21"/>
            <w:szCs w:val="21"/>
          </w:rPr>
          <w:t>36.</w:t>
        </w:r>
        <w:r w:rsidR="00EA3D6D" w:rsidRPr="00712BC6">
          <w:rPr>
            <w:rFonts w:asciiTheme="minorHAnsi" w:eastAsiaTheme="minorEastAsia" w:hAnsiTheme="minorHAnsi" w:cstheme="minorBidi"/>
            <w:sz w:val="21"/>
            <w:szCs w:val="21"/>
          </w:rPr>
          <w:tab/>
        </w:r>
        <w:r w:rsidR="00EA3D6D" w:rsidRPr="00712BC6">
          <w:rPr>
            <w:rStyle w:val="Hypertextovprepojenie"/>
            <w:rFonts w:eastAsia="Calibri"/>
            <w:sz w:val="21"/>
            <w:szCs w:val="21"/>
          </w:rPr>
          <w:t>Ochrana osobných údajov</w:t>
        </w:r>
        <w:r w:rsidR="00EA3D6D" w:rsidRPr="00712BC6">
          <w:rPr>
            <w:webHidden/>
            <w:sz w:val="21"/>
            <w:szCs w:val="21"/>
          </w:rPr>
          <w:tab/>
        </w:r>
        <w:r w:rsidR="00EA3D6D" w:rsidRPr="00712BC6">
          <w:rPr>
            <w:webHidden/>
            <w:sz w:val="21"/>
            <w:szCs w:val="21"/>
          </w:rPr>
          <w:fldChar w:fldCharType="begin"/>
        </w:r>
        <w:r w:rsidR="00EA3D6D" w:rsidRPr="00712BC6">
          <w:rPr>
            <w:webHidden/>
            <w:sz w:val="21"/>
            <w:szCs w:val="21"/>
          </w:rPr>
          <w:instrText xml:space="preserve"> PAGEREF _Toc106475067 \h </w:instrText>
        </w:r>
        <w:r w:rsidR="00EA3D6D" w:rsidRPr="00712BC6">
          <w:rPr>
            <w:webHidden/>
            <w:sz w:val="21"/>
            <w:szCs w:val="21"/>
          </w:rPr>
        </w:r>
        <w:r w:rsidR="00EA3D6D" w:rsidRPr="00712BC6">
          <w:rPr>
            <w:webHidden/>
            <w:sz w:val="21"/>
            <w:szCs w:val="21"/>
          </w:rPr>
          <w:fldChar w:fldCharType="separate"/>
        </w:r>
        <w:r w:rsidR="00EA3D6D" w:rsidRPr="00712BC6">
          <w:rPr>
            <w:webHidden/>
            <w:sz w:val="21"/>
            <w:szCs w:val="21"/>
          </w:rPr>
          <w:t>20</w:t>
        </w:r>
        <w:r w:rsidR="00EA3D6D" w:rsidRPr="00712BC6">
          <w:rPr>
            <w:webHidden/>
            <w:sz w:val="21"/>
            <w:szCs w:val="21"/>
          </w:rPr>
          <w:fldChar w:fldCharType="end"/>
        </w:r>
      </w:hyperlink>
    </w:p>
    <w:p w14:paraId="52AC38A6" w14:textId="77777777" w:rsidR="00EA3D6D" w:rsidRPr="00712BC6" w:rsidRDefault="00EA3D6D" w:rsidP="00EA3D6D">
      <w:r w:rsidRPr="00712BC6">
        <w:rPr>
          <w:sz w:val="21"/>
          <w:szCs w:val="21"/>
        </w:rPr>
        <w:fldChar w:fldCharType="end"/>
      </w:r>
    </w:p>
    <w:p w14:paraId="34062327" w14:textId="77777777" w:rsidR="00EA3D6D" w:rsidRPr="00B204E1" w:rsidRDefault="00EA3D6D" w:rsidP="00EA3D6D">
      <w:pPr>
        <w:jc w:val="center"/>
        <w:rPr>
          <w:rFonts w:cs="Arial"/>
          <w:sz w:val="22"/>
          <w:szCs w:val="22"/>
          <w:lang w:eastAsia="cs-CZ"/>
        </w:rPr>
      </w:pPr>
      <w:r w:rsidRPr="000B49E6">
        <w:rPr>
          <w:szCs w:val="20"/>
        </w:rPr>
        <w:br w:type="page"/>
      </w:r>
      <w:r w:rsidRPr="00B204E1">
        <w:rPr>
          <w:rFonts w:cs="Arial"/>
          <w:sz w:val="22"/>
          <w:szCs w:val="22"/>
          <w:lang w:eastAsia="cs-CZ"/>
        </w:rPr>
        <w:lastRenderedPageBreak/>
        <w:t>Časť I.</w:t>
      </w:r>
    </w:p>
    <w:p w14:paraId="6A7F69C1" w14:textId="77777777" w:rsidR="00EA3D6D" w:rsidRDefault="00EA3D6D" w:rsidP="00EA3D6D">
      <w:pPr>
        <w:pStyle w:val="Nadpis1"/>
        <w:rPr>
          <w:lang w:eastAsia="cs-CZ"/>
        </w:rPr>
      </w:pPr>
      <w:bookmarkStart w:id="2" w:name="_Toc106475019"/>
      <w:r w:rsidRPr="00B204E1">
        <w:rPr>
          <w:lang w:eastAsia="cs-CZ"/>
        </w:rPr>
        <w:t>INFORMÁCIE O</w:t>
      </w:r>
      <w:r>
        <w:rPr>
          <w:lang w:eastAsia="cs-CZ"/>
        </w:rPr>
        <w:t> </w:t>
      </w:r>
      <w:r w:rsidRPr="00B204E1">
        <w:rPr>
          <w:lang w:eastAsia="cs-CZ"/>
        </w:rPr>
        <w:t>OBSTARÁVATEĽ</w:t>
      </w:r>
      <w:r>
        <w:rPr>
          <w:lang w:eastAsia="cs-CZ"/>
        </w:rPr>
        <w:t>SKEJ ORGANIZÁCII</w:t>
      </w:r>
      <w:bookmarkEnd w:id="2"/>
    </w:p>
    <w:p w14:paraId="3509021B" w14:textId="77777777" w:rsidR="00EA3D6D" w:rsidRPr="00A93205" w:rsidRDefault="00EA3D6D" w:rsidP="00EA3D6D">
      <w:pPr>
        <w:rPr>
          <w:lang w:eastAsia="cs-CZ"/>
        </w:rPr>
      </w:pPr>
    </w:p>
    <w:p w14:paraId="35A29C5A" w14:textId="77777777" w:rsidR="00EA3D6D" w:rsidRPr="00B204E1" w:rsidRDefault="00EA3D6D" w:rsidP="00EA3D6D">
      <w:pPr>
        <w:pStyle w:val="Nadpis2"/>
        <w:numPr>
          <w:ilvl w:val="0"/>
          <w:numId w:val="9"/>
        </w:numPr>
        <w:jc w:val="left"/>
        <w:rPr>
          <w:lang w:eastAsia="cs-CZ"/>
        </w:rPr>
      </w:pPr>
      <w:bookmarkStart w:id="3" w:name="_Toc106475020"/>
      <w:r>
        <w:rPr>
          <w:lang w:eastAsia="cs-CZ"/>
        </w:rPr>
        <w:t>I</w:t>
      </w:r>
      <w:r w:rsidRPr="00B204E1">
        <w:rPr>
          <w:lang w:eastAsia="cs-CZ"/>
        </w:rPr>
        <w:t>dentifikácia obstarávateľ</w:t>
      </w:r>
      <w:r>
        <w:rPr>
          <w:lang w:eastAsia="cs-CZ"/>
        </w:rPr>
        <w:t>skej organizácie</w:t>
      </w:r>
      <w:bookmarkEnd w:id="3"/>
    </w:p>
    <w:p w14:paraId="3A54FAAB" w14:textId="77777777" w:rsidR="00EA3D6D" w:rsidRPr="00B204E1" w:rsidRDefault="00EA3D6D" w:rsidP="00EA3D6D">
      <w:pPr>
        <w:jc w:val="both"/>
        <w:rPr>
          <w:rFonts w:cs="Arial"/>
          <w:b/>
          <w:bCs/>
          <w:smallCaps/>
          <w:sz w:val="8"/>
          <w:szCs w:val="8"/>
          <w:lang w:eastAsia="cs-CZ"/>
        </w:rPr>
      </w:pPr>
    </w:p>
    <w:p w14:paraId="69214105" w14:textId="77777777" w:rsidR="00EA3D6D" w:rsidRPr="00C62663" w:rsidRDefault="00EA3D6D" w:rsidP="00EA3D6D">
      <w:pPr>
        <w:ind w:firstLine="709"/>
      </w:pPr>
      <w:r w:rsidRPr="00C62663">
        <w:t xml:space="preserve">Názov: </w:t>
      </w:r>
      <w:r w:rsidRPr="00C62663">
        <w:tab/>
      </w:r>
      <w:r w:rsidRPr="00C62663">
        <w:tab/>
      </w:r>
      <w:r w:rsidRPr="00A23C61">
        <w:rPr>
          <w:b/>
        </w:rPr>
        <w:t>Dopravný podnik Bratislava, akciová spoločnosť</w:t>
      </w:r>
    </w:p>
    <w:p w14:paraId="3BC840EC" w14:textId="77777777" w:rsidR="00EA3D6D" w:rsidRPr="00C62663" w:rsidRDefault="00EA3D6D" w:rsidP="00EA3D6D">
      <w:pPr>
        <w:ind w:firstLine="709"/>
      </w:pPr>
      <w:r w:rsidRPr="00C62663">
        <w:t>Sídlo:</w:t>
      </w:r>
      <w:r w:rsidRPr="00C62663">
        <w:tab/>
      </w:r>
      <w:r w:rsidRPr="00C62663">
        <w:tab/>
      </w:r>
      <w:r w:rsidRPr="00C62663">
        <w:tab/>
        <w:t>Olejkárska 1, 814 52 Bratislava</w:t>
      </w:r>
    </w:p>
    <w:p w14:paraId="0C6F6AFD" w14:textId="77777777" w:rsidR="00EA3D6D" w:rsidRPr="00C62663" w:rsidRDefault="00EA3D6D" w:rsidP="00EA3D6D">
      <w:pPr>
        <w:ind w:firstLine="709"/>
      </w:pPr>
      <w:r w:rsidRPr="00C62663">
        <w:t>Štát:</w:t>
      </w:r>
      <w:r w:rsidRPr="00C62663">
        <w:tab/>
      </w:r>
      <w:r w:rsidRPr="00C62663">
        <w:tab/>
      </w:r>
      <w:r w:rsidRPr="00C62663">
        <w:tab/>
        <w:t>Slovenská republika</w:t>
      </w:r>
    </w:p>
    <w:p w14:paraId="296829CD" w14:textId="77777777" w:rsidR="00EA3D6D" w:rsidRPr="00C62663" w:rsidRDefault="00EA3D6D" w:rsidP="00EA3D6D">
      <w:pPr>
        <w:ind w:firstLine="709"/>
      </w:pPr>
      <w:r w:rsidRPr="00C62663">
        <w:t>IČO:</w:t>
      </w:r>
      <w:r w:rsidRPr="00C62663">
        <w:tab/>
      </w:r>
      <w:r w:rsidRPr="00C62663">
        <w:tab/>
      </w:r>
      <w:r w:rsidRPr="00C62663">
        <w:tab/>
        <w:t>00 492</w:t>
      </w:r>
      <w:r>
        <w:t> </w:t>
      </w:r>
      <w:r w:rsidRPr="00C62663">
        <w:t>736</w:t>
      </w:r>
    </w:p>
    <w:p w14:paraId="1C1878AA" w14:textId="77777777" w:rsidR="00EA3D6D" w:rsidRPr="00C62663" w:rsidRDefault="00EA3D6D" w:rsidP="00EA3D6D">
      <w:pPr>
        <w:ind w:left="2836" w:hanging="2127"/>
        <w:jc w:val="both"/>
      </w:pPr>
      <w:r w:rsidRPr="00C62663">
        <w:t>Zapísaný:</w:t>
      </w:r>
      <w:r w:rsidRPr="00C62663">
        <w:tab/>
        <w:t>Obchodný register Okresného súdu Bratislava I, Oddiel: Sa, vložka č.: 607/B</w:t>
      </w:r>
    </w:p>
    <w:p w14:paraId="71D9C767" w14:textId="77777777" w:rsidR="00EA3D6D" w:rsidRDefault="00EA3D6D" w:rsidP="00EA3D6D">
      <w:pPr>
        <w:ind w:firstLine="709"/>
        <w:rPr>
          <w:rStyle w:val="Hypertextovprepojenie"/>
        </w:rPr>
      </w:pPr>
      <w:r w:rsidRPr="00C62663">
        <w:t>URL:</w:t>
      </w:r>
      <w:r w:rsidRPr="00C62663">
        <w:tab/>
      </w:r>
      <w:r w:rsidRPr="00C62663">
        <w:tab/>
      </w:r>
      <w:r w:rsidRPr="00C62663">
        <w:tab/>
      </w:r>
      <w:hyperlink r:id="rId5" w:history="1">
        <w:r w:rsidRPr="00C62663">
          <w:rPr>
            <w:rStyle w:val="Hypertextovprepojenie"/>
          </w:rPr>
          <w:t>www.dpb.sk</w:t>
        </w:r>
      </w:hyperlink>
    </w:p>
    <w:p w14:paraId="4AC3BCB8" w14:textId="77777777" w:rsidR="00EA3D6D" w:rsidRPr="004E4A3D" w:rsidRDefault="00EA3D6D" w:rsidP="00EA3D6D">
      <w:pPr>
        <w:ind w:firstLine="709"/>
      </w:pPr>
      <w:r w:rsidRPr="004E4A3D">
        <w:rPr>
          <w:rStyle w:val="Hypertextovprepojenie"/>
        </w:rPr>
        <w:t>Profil</w:t>
      </w:r>
      <w:r>
        <w:rPr>
          <w:rStyle w:val="Hypertextovprepojenie"/>
        </w:rPr>
        <w:t>:</w:t>
      </w:r>
      <w:r>
        <w:rPr>
          <w:rStyle w:val="Hypertextovprepojenie"/>
        </w:rPr>
        <w:tab/>
      </w:r>
      <w:r>
        <w:rPr>
          <w:rStyle w:val="Hypertextovprepojenie"/>
        </w:rPr>
        <w:tab/>
      </w:r>
      <w:r>
        <w:rPr>
          <w:rStyle w:val="Hypertextovprepojenie"/>
        </w:rPr>
        <w:tab/>
      </w:r>
      <w:hyperlink r:id="rId6" w:history="1">
        <w:r w:rsidRPr="005B1769">
          <w:rPr>
            <w:rStyle w:val="Hypertextovprepojenie"/>
          </w:rPr>
          <w:t>https://www.uvo.gov.sk/vyhladavanie-profilov/zakazky/6484</w:t>
        </w:r>
      </w:hyperlink>
      <w:r>
        <w:rPr>
          <w:rStyle w:val="Hypertextovprepojenie"/>
        </w:rPr>
        <w:t xml:space="preserve"> </w:t>
      </w:r>
      <w:r w:rsidRPr="004E4A3D">
        <w:rPr>
          <w:rStyle w:val="Hypertextovprepojenie"/>
        </w:rPr>
        <w:t xml:space="preserve"> </w:t>
      </w:r>
    </w:p>
    <w:p w14:paraId="522BB3E3" w14:textId="3D6B44F4" w:rsidR="00EA3D6D" w:rsidRPr="00AA30F7" w:rsidRDefault="00EA3D6D" w:rsidP="00EA3D6D">
      <w:pPr>
        <w:ind w:firstLine="709"/>
      </w:pPr>
      <w:r w:rsidRPr="00AA30F7">
        <w:t>Kontaktná osoba:</w:t>
      </w:r>
      <w:r w:rsidRPr="00AA30F7">
        <w:tab/>
      </w:r>
      <w:r w:rsidR="002D77CA">
        <w:t xml:space="preserve">Mgr. </w:t>
      </w:r>
      <w:r>
        <w:t xml:space="preserve">Ing. </w:t>
      </w:r>
      <w:r w:rsidR="002D77CA">
        <w:t>Lucia Cencerová</w:t>
      </w:r>
    </w:p>
    <w:p w14:paraId="71A0EB85" w14:textId="7835669C" w:rsidR="00EA3D6D" w:rsidRPr="00AA30F7" w:rsidRDefault="00EA3D6D" w:rsidP="00EA3D6D">
      <w:pPr>
        <w:ind w:firstLine="709"/>
      </w:pPr>
      <w:r w:rsidRPr="00AA30F7">
        <w:t>Telefón:</w:t>
      </w:r>
      <w:r w:rsidRPr="00AA30F7">
        <w:tab/>
      </w:r>
      <w:r w:rsidRPr="00AA30F7">
        <w:tab/>
        <w:t xml:space="preserve">+421 2 </w:t>
      </w:r>
      <w:r w:rsidR="00383F6B" w:rsidRPr="00383F6B">
        <w:t>5950 126</w:t>
      </w:r>
      <w:r w:rsidR="002D77CA">
        <w:t>0</w:t>
      </w:r>
    </w:p>
    <w:p w14:paraId="45784846" w14:textId="44751C72" w:rsidR="00EA3D6D" w:rsidRDefault="00EA3D6D" w:rsidP="00EA3D6D">
      <w:pPr>
        <w:ind w:firstLine="709"/>
        <w:rPr>
          <w:rStyle w:val="Hypertextovprepojenie"/>
        </w:rPr>
      </w:pPr>
      <w:r w:rsidRPr="00AA30F7">
        <w:t>E-mail:</w:t>
      </w:r>
      <w:r w:rsidRPr="00AA30F7">
        <w:tab/>
      </w:r>
      <w:r w:rsidRPr="00AA30F7">
        <w:tab/>
      </w:r>
      <w:r w:rsidRPr="00AA30F7">
        <w:tab/>
      </w:r>
      <w:r w:rsidR="002D77CA">
        <w:t>cencerova.lucia</w:t>
      </w:r>
      <w:hyperlink r:id="rId7" w:history="1">
        <w:r w:rsidRPr="006C2124">
          <w:rPr>
            <w:rStyle w:val="Hypertextovprepojenie"/>
          </w:rPr>
          <w:t>@dpb.sk</w:t>
        </w:r>
      </w:hyperlink>
    </w:p>
    <w:p w14:paraId="3279821E" w14:textId="77777777" w:rsidR="00EA3D6D" w:rsidRPr="00005516" w:rsidRDefault="00EA3D6D" w:rsidP="00EA3D6D">
      <w:pPr>
        <w:ind w:firstLine="709"/>
        <w:rPr>
          <w:color w:val="0000FF"/>
          <w:u w:val="single"/>
        </w:rPr>
      </w:pPr>
    </w:p>
    <w:p w14:paraId="7A8186D2" w14:textId="77777777" w:rsidR="00EA3D6D" w:rsidRPr="00B204E1" w:rsidRDefault="00EA3D6D" w:rsidP="00EA3D6D">
      <w:pPr>
        <w:spacing w:before="60"/>
        <w:ind w:left="567"/>
        <w:rPr>
          <w:rFonts w:cs="Arial"/>
          <w:color w:val="FF0000"/>
          <w:sz w:val="22"/>
          <w:szCs w:val="22"/>
          <w:lang w:eastAsia="en-GB"/>
        </w:rPr>
      </w:pPr>
    </w:p>
    <w:p w14:paraId="561E22E5" w14:textId="77777777" w:rsidR="00EA3D6D" w:rsidRPr="00B204E1" w:rsidRDefault="00EA3D6D" w:rsidP="00EA3D6D">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5D2D87BA" w14:textId="77777777" w:rsidR="00EA3D6D" w:rsidRPr="00B204E1" w:rsidRDefault="00EA3D6D" w:rsidP="00EA3D6D">
      <w:pPr>
        <w:pStyle w:val="Nadpis1"/>
        <w:spacing w:after="240"/>
        <w:rPr>
          <w:rFonts w:eastAsia="Calibri"/>
          <w:lang w:eastAsia="en-US"/>
        </w:rPr>
      </w:pPr>
      <w:bookmarkStart w:id="4" w:name="_Toc106475021"/>
      <w:bookmarkStart w:id="5" w:name="_Hlk522971590"/>
      <w:r w:rsidRPr="00B204E1">
        <w:rPr>
          <w:rFonts w:eastAsia="Calibri"/>
          <w:lang w:eastAsia="en-US"/>
        </w:rPr>
        <w:t>VŠEOBECNÉ INFORMÁCIE</w:t>
      </w:r>
      <w:bookmarkEnd w:id="4"/>
    </w:p>
    <w:p w14:paraId="36BCD0EC" w14:textId="77777777" w:rsidR="00EA3D6D" w:rsidRPr="00B204E1" w:rsidRDefault="00EA3D6D" w:rsidP="00EA3D6D">
      <w:pPr>
        <w:pStyle w:val="Nadpis2"/>
        <w:numPr>
          <w:ilvl w:val="0"/>
          <w:numId w:val="9"/>
        </w:numPr>
        <w:jc w:val="left"/>
        <w:rPr>
          <w:rFonts w:cs="Arial"/>
        </w:rPr>
      </w:pPr>
      <w:bookmarkStart w:id="6" w:name="_Toc106475022"/>
      <w:r>
        <w:t>S</w:t>
      </w:r>
      <w:r w:rsidRPr="00B204E1">
        <w:t>pôsob fungovania dynamického nákupného systému</w:t>
      </w:r>
      <w:bookmarkEnd w:id="6"/>
    </w:p>
    <w:p w14:paraId="04A7CC39" w14:textId="77777777" w:rsidR="00EA3D6D" w:rsidRPr="00B204E1" w:rsidRDefault="00EA3D6D" w:rsidP="00EA3D6D">
      <w:pPr>
        <w:pStyle w:val="Odsekzoznamu"/>
        <w:numPr>
          <w:ilvl w:val="1"/>
          <w:numId w:val="5"/>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Pr>
          <w:rFonts w:ascii="Garamond" w:hAnsi="Garamond"/>
        </w:rPr>
        <w:t>JOSEPHINE</w:t>
      </w:r>
      <w:r w:rsidRPr="00B204E1">
        <w:rPr>
          <w:rFonts w:ascii="Garamond" w:hAnsi="Garamond"/>
        </w:rPr>
        <w:t>.</w:t>
      </w:r>
    </w:p>
    <w:p w14:paraId="34525C0F" w14:textId="77777777" w:rsidR="00EA3D6D" w:rsidRPr="00B204E1" w:rsidRDefault="00EA3D6D" w:rsidP="00EA3D6D">
      <w:pPr>
        <w:pStyle w:val="Odsekzoznamu"/>
        <w:numPr>
          <w:ilvl w:val="1"/>
          <w:numId w:val="5"/>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Pr>
          <w:rFonts w:ascii="Garamond" w:hAnsi="Garamond"/>
          <w:color w:val="0000FF"/>
          <w:u w:val="single"/>
        </w:rPr>
        <w:t>s</w:t>
      </w:r>
      <w:r w:rsidRPr="00B204E1">
        <w:rPr>
          <w:rFonts w:ascii="Garamond" w:hAnsi="Garamond"/>
          <w:color w:val="0000FF"/>
          <w:u w:val="single"/>
        </w:rPr>
        <w:t>://</w:t>
      </w:r>
      <w:r>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6A26B83" w14:textId="1E2AD352" w:rsidR="00EA3D6D" w:rsidRPr="00B204E1" w:rsidRDefault="00EA3D6D" w:rsidP="00EA3D6D">
      <w:pPr>
        <w:numPr>
          <w:ilvl w:val="1"/>
          <w:numId w:val="5"/>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Pr>
          <w:rFonts w:eastAsia="Calibri"/>
          <w:sz w:val="22"/>
          <w:szCs w:val="22"/>
          <w:lang w:eastAsia="en-US"/>
        </w:rPr>
        <w:t> informačnom systéme</w:t>
      </w:r>
      <w:r w:rsidR="00931B87">
        <w:rPr>
          <w:rFonts w:eastAsia="Calibri"/>
          <w:sz w:val="22"/>
          <w:szCs w:val="22"/>
          <w:lang w:eastAsia="en-US"/>
        </w:rPr>
        <w:t xml:space="preserve"> </w:t>
      </w:r>
      <w:r>
        <w:rPr>
          <w:rFonts w:eastAsia="Calibri"/>
          <w:sz w:val="22"/>
          <w:szCs w:val="22"/>
          <w:lang w:eastAsia="en-US"/>
        </w:rPr>
        <w:t>JOSEPHINE</w:t>
      </w:r>
      <w:r w:rsidRPr="00B204E1">
        <w:rPr>
          <w:rFonts w:eastAsia="Calibri"/>
          <w:sz w:val="22"/>
          <w:szCs w:val="22"/>
          <w:lang w:eastAsia="en-US"/>
        </w:rPr>
        <w:t xml:space="preserve">, je povinný sa registrovať v </w:t>
      </w:r>
      <w:r>
        <w:rPr>
          <w:rFonts w:eastAsia="Calibri"/>
          <w:sz w:val="22"/>
          <w:szCs w:val="22"/>
          <w:lang w:eastAsia="en-US"/>
        </w:rPr>
        <w:t>tomto systéme.</w:t>
      </w:r>
    </w:p>
    <w:p w14:paraId="3003660B" w14:textId="77777777" w:rsidR="00EA3D6D" w:rsidRPr="00B204E1" w:rsidRDefault="00EA3D6D" w:rsidP="00EA3D6D">
      <w:pPr>
        <w:numPr>
          <w:ilvl w:val="1"/>
          <w:numId w:val="5"/>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0D6E8B97" w14:textId="77777777" w:rsidR="00EA3D6D" w:rsidRPr="00B204E1" w:rsidRDefault="00EA3D6D" w:rsidP="00EA3D6D">
      <w:pPr>
        <w:spacing w:line="276" w:lineRule="auto"/>
        <w:ind w:left="576"/>
        <w:jc w:val="both"/>
        <w:rPr>
          <w:rFonts w:eastAsia="Calibri"/>
          <w:sz w:val="22"/>
          <w:szCs w:val="22"/>
          <w:lang w:eastAsia="en-US"/>
        </w:rPr>
      </w:pPr>
    </w:p>
    <w:p w14:paraId="64EDE04B" w14:textId="77777777" w:rsidR="00EA3D6D" w:rsidRPr="00A93205" w:rsidRDefault="00EA3D6D" w:rsidP="00EA3D6D">
      <w:pPr>
        <w:pStyle w:val="Nadpis2"/>
        <w:numPr>
          <w:ilvl w:val="0"/>
          <w:numId w:val="9"/>
        </w:numPr>
        <w:spacing w:after="240" w:line="240" w:lineRule="auto"/>
        <w:jc w:val="both"/>
        <w:rPr>
          <w:rFonts w:cs="Arial"/>
        </w:rPr>
      </w:pPr>
      <w:bookmarkStart w:id="7" w:name="_Toc106475023"/>
      <w:bookmarkStart w:id="8" w:name="_Hlk522971822"/>
      <w:bookmarkEnd w:id="5"/>
      <w:r>
        <w:t>P</w:t>
      </w:r>
      <w:r w:rsidRPr="00A93205">
        <w:rPr>
          <w:rFonts w:eastAsia="Calibri"/>
          <w:lang w:eastAsia="en-US"/>
        </w:rPr>
        <w:t>odmienky používania elektronických zariadení v rámci dynamického nákupného systému</w:t>
      </w:r>
      <w:bookmarkEnd w:id="7"/>
    </w:p>
    <w:p w14:paraId="14C27F2E"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Pr>
          <w:rFonts w:eastAsia="Calibri"/>
          <w:sz w:val="22"/>
          <w:szCs w:val="22"/>
          <w:lang w:eastAsia="en-US"/>
        </w:rPr>
        <w:t>systému JOSEPHINE</w:t>
      </w:r>
      <w:r w:rsidRPr="00B204E1">
        <w:rPr>
          <w:rFonts w:eastAsia="Calibri"/>
          <w:sz w:val="22"/>
          <w:szCs w:val="22"/>
          <w:lang w:eastAsia="en-US"/>
        </w:rPr>
        <w:t xml:space="preserve"> je potrebné splnenie nasledujúcich technických požiadaviek:</w:t>
      </w:r>
    </w:p>
    <w:p w14:paraId="0495CAB3" w14:textId="77777777" w:rsidR="00EA3D6D" w:rsidRPr="00B204E1" w:rsidRDefault="00EA3D6D" w:rsidP="00EA3D6D">
      <w:pPr>
        <w:spacing w:line="276" w:lineRule="auto"/>
        <w:ind w:left="567"/>
        <w:jc w:val="both"/>
        <w:rPr>
          <w:rFonts w:eastAsia="Calibri"/>
          <w:sz w:val="22"/>
          <w:szCs w:val="22"/>
          <w:lang w:eastAsia="en-US"/>
        </w:rPr>
      </w:pPr>
      <w:bookmarkStart w:id="9" w:name="_Hlk504057119"/>
      <w:r w:rsidRPr="00B204E1">
        <w:rPr>
          <w:rFonts w:eastAsia="Calibri"/>
          <w:sz w:val="22"/>
          <w:szCs w:val="22"/>
          <w:lang w:eastAsia="en-US"/>
        </w:rPr>
        <w:t xml:space="preserve">Aktuálne verzie prehliadačov: Internet Explorer, </w:t>
      </w:r>
      <w:proofErr w:type="spellStart"/>
      <w:r w:rsidRPr="00B204E1">
        <w:rPr>
          <w:rFonts w:eastAsia="Calibri"/>
          <w:sz w:val="22"/>
          <w:szCs w:val="22"/>
          <w:lang w:eastAsia="en-US"/>
        </w:rPr>
        <w:t>Mozilla</w:t>
      </w:r>
      <w:proofErr w:type="spellEnd"/>
      <w:r w:rsidRPr="00B204E1">
        <w:rPr>
          <w:rFonts w:eastAsia="Calibri"/>
          <w:sz w:val="22"/>
          <w:szCs w:val="22"/>
          <w:lang w:eastAsia="en-US"/>
        </w:rPr>
        <w:t xml:space="preserve"> Firefox, Google Chrome.</w:t>
      </w:r>
    </w:p>
    <w:p w14:paraId="018DF758" w14:textId="77777777" w:rsidR="00EA3D6D" w:rsidRPr="00B204E1" w:rsidRDefault="00EA3D6D" w:rsidP="00EA3D6D">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3E5694EE" w14:textId="77777777" w:rsidR="00EA3D6D" w:rsidRDefault="00EA3D6D" w:rsidP="00EA3D6D">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 xml:space="preserve">Java SE </w:t>
      </w:r>
      <w:proofErr w:type="spellStart"/>
      <w:r>
        <w:rPr>
          <w:rFonts w:eastAsia="Calibri"/>
          <w:sz w:val="22"/>
          <w:szCs w:val="22"/>
          <w:lang w:eastAsia="en-US"/>
        </w:rPr>
        <w:t>RuntimeEnvironment</w:t>
      </w:r>
      <w:proofErr w:type="spellEnd"/>
      <w:r>
        <w:rPr>
          <w:rFonts w:eastAsia="Calibri"/>
          <w:sz w:val="22"/>
          <w:szCs w:val="22"/>
          <w:lang w:eastAsia="en-US"/>
        </w:rPr>
        <w:t>,</w:t>
      </w:r>
    </w:p>
    <w:p w14:paraId="1A9C3D84" w14:textId="77777777" w:rsidR="00EA3D6D" w:rsidRPr="00B204E1" w:rsidRDefault="00EA3D6D" w:rsidP="00EA3D6D">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 xml:space="preserve">prehliadač so zapnutým </w:t>
      </w:r>
      <w:proofErr w:type="spellStart"/>
      <w:r w:rsidRPr="00B204E1">
        <w:rPr>
          <w:rFonts w:eastAsia="Calibri"/>
          <w:sz w:val="22"/>
          <w:szCs w:val="22"/>
          <w:lang w:eastAsia="en-US"/>
        </w:rPr>
        <w:t>javascript</w:t>
      </w:r>
      <w:proofErr w:type="spellEnd"/>
      <w:r w:rsidRPr="00B204E1">
        <w:rPr>
          <w:rFonts w:eastAsia="Calibri"/>
          <w:sz w:val="22"/>
          <w:szCs w:val="22"/>
          <w:lang w:eastAsia="en-US"/>
        </w:rPr>
        <w:t xml:space="preserve"> a </w:t>
      </w:r>
      <w:proofErr w:type="spellStart"/>
      <w:r w:rsidRPr="00B204E1">
        <w:rPr>
          <w:rFonts w:eastAsia="Calibri"/>
          <w:sz w:val="22"/>
          <w:szCs w:val="22"/>
          <w:lang w:eastAsia="en-US"/>
        </w:rPr>
        <w:t>cookies</w:t>
      </w:r>
      <w:proofErr w:type="spellEnd"/>
      <w:r w:rsidRPr="00B204E1">
        <w:rPr>
          <w:rFonts w:eastAsia="Calibri"/>
          <w:sz w:val="22"/>
          <w:szCs w:val="22"/>
          <w:lang w:eastAsia="en-US"/>
        </w:rPr>
        <w:t>,</w:t>
      </w:r>
    </w:p>
    <w:p w14:paraId="76F0A1BA" w14:textId="77777777" w:rsidR="00EA3D6D" w:rsidRPr="00B204E1" w:rsidRDefault="00EA3D6D" w:rsidP="00EA3D6D">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w:t>
      </w:r>
      <w:proofErr w:type="spellStart"/>
      <w:r w:rsidRPr="00B204E1">
        <w:rPr>
          <w:rFonts w:eastAsia="Calibri"/>
          <w:sz w:val="22"/>
          <w:szCs w:val="22"/>
          <w:lang w:eastAsia="en-US"/>
        </w:rPr>
        <w:t>plug</w:t>
      </w:r>
      <w:proofErr w:type="spellEnd"/>
      <w:r w:rsidRPr="00B204E1">
        <w:rPr>
          <w:rFonts w:eastAsia="Calibri"/>
          <w:sz w:val="22"/>
          <w:szCs w:val="22"/>
          <w:lang w:eastAsia="en-US"/>
        </w:rPr>
        <w:t xml:space="preserve">-in, </w:t>
      </w:r>
      <w:proofErr w:type="spellStart"/>
      <w:r w:rsidRPr="00B204E1">
        <w:rPr>
          <w:rFonts w:eastAsia="Calibri"/>
          <w:sz w:val="22"/>
          <w:szCs w:val="22"/>
          <w:lang w:eastAsia="en-US"/>
        </w:rPr>
        <w:t>add</w:t>
      </w:r>
      <w:proofErr w:type="spellEnd"/>
      <w:r w:rsidRPr="00B204E1">
        <w:rPr>
          <w:rFonts w:eastAsia="Calibri"/>
          <w:sz w:val="22"/>
          <w:szCs w:val="22"/>
          <w:lang w:eastAsia="en-US"/>
        </w:rPr>
        <w:t xml:space="preserve">-on) ktoré modifikujú vykonávanie a renderovanie aplikácie alebo zasahujú do http </w:t>
      </w:r>
      <w:proofErr w:type="spellStart"/>
      <w:r w:rsidRPr="00B204E1">
        <w:rPr>
          <w:rFonts w:eastAsia="Calibri"/>
          <w:sz w:val="22"/>
          <w:szCs w:val="22"/>
          <w:lang w:eastAsia="en-US"/>
        </w:rPr>
        <w:t>headers</w:t>
      </w:r>
      <w:proofErr w:type="spellEnd"/>
      <w:r w:rsidRPr="00B204E1">
        <w:rPr>
          <w:rFonts w:eastAsia="Calibri"/>
          <w:sz w:val="22"/>
          <w:szCs w:val="22"/>
          <w:lang w:eastAsia="en-US"/>
        </w:rPr>
        <w:t>,</w:t>
      </w:r>
    </w:p>
    <w:p w14:paraId="0879664B" w14:textId="77777777" w:rsidR="00EA3D6D" w:rsidRPr="00B204E1" w:rsidRDefault="00EA3D6D" w:rsidP="00EA3D6D">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3455F954" w14:textId="77777777" w:rsidR="00EA3D6D" w:rsidRPr="00B204E1" w:rsidRDefault="00EA3D6D" w:rsidP="00EA3D6D">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 xml:space="preserve">počítač pripojený k sieti Internet bez blokovania alebo modifikovania http protokolu s terminovaním </w:t>
      </w:r>
      <w:proofErr w:type="spellStart"/>
      <w:r w:rsidRPr="00B204E1">
        <w:rPr>
          <w:rFonts w:eastAsia="Calibri"/>
          <w:sz w:val="22"/>
          <w:szCs w:val="22"/>
          <w:lang w:eastAsia="en-US"/>
        </w:rPr>
        <w:t>ssl</w:t>
      </w:r>
      <w:proofErr w:type="spellEnd"/>
      <w:r w:rsidRPr="00B204E1">
        <w:rPr>
          <w:rFonts w:eastAsia="Calibri"/>
          <w:sz w:val="22"/>
          <w:szCs w:val="22"/>
          <w:lang w:eastAsia="en-US"/>
        </w:rPr>
        <w:t xml:space="preserve"> spojenia na klientovi,</w:t>
      </w:r>
    </w:p>
    <w:p w14:paraId="614ADA30" w14:textId="77777777" w:rsidR="00EA3D6D" w:rsidRPr="00B204E1" w:rsidRDefault="00EA3D6D" w:rsidP="00EA3D6D">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FA15901" w14:textId="77777777" w:rsidR="00EA3D6D" w:rsidRPr="00B204E1" w:rsidRDefault="00EA3D6D" w:rsidP="00EA3D6D">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8"/>
    </w:p>
    <w:bookmarkEnd w:id="9"/>
    <w:p w14:paraId="3BE02E9D" w14:textId="77777777" w:rsidR="00EA3D6D" w:rsidRPr="00B204E1" w:rsidRDefault="00EA3D6D" w:rsidP="00EA3D6D">
      <w:pPr>
        <w:spacing w:line="276" w:lineRule="auto"/>
        <w:ind w:left="432"/>
        <w:jc w:val="both"/>
        <w:rPr>
          <w:rFonts w:eastAsia="Calibri" w:cs="Arial"/>
          <w:b/>
          <w:bCs/>
          <w:smallCaps/>
          <w:sz w:val="22"/>
          <w:szCs w:val="22"/>
          <w:lang w:eastAsia="en-US"/>
        </w:rPr>
      </w:pPr>
    </w:p>
    <w:p w14:paraId="2269202B" w14:textId="77777777" w:rsidR="00EA3D6D" w:rsidRPr="00216590" w:rsidRDefault="00EA3D6D" w:rsidP="00EA3D6D">
      <w:pPr>
        <w:pStyle w:val="Nadpis2"/>
        <w:numPr>
          <w:ilvl w:val="0"/>
          <w:numId w:val="9"/>
        </w:numPr>
        <w:spacing w:after="240" w:line="240" w:lineRule="auto"/>
        <w:jc w:val="both"/>
        <w:rPr>
          <w:rFonts w:eastAsia="Calibri" w:cs="Arial"/>
          <w:lang w:eastAsia="en-US"/>
        </w:rPr>
      </w:pPr>
      <w:bookmarkStart w:id="10" w:name="_Toc106475024"/>
      <w:r>
        <w:rPr>
          <w:rFonts w:eastAsia="Calibri"/>
          <w:lang w:eastAsia="en-US"/>
        </w:rPr>
        <w:t>D</w:t>
      </w:r>
      <w:r w:rsidRPr="00B204E1">
        <w:rPr>
          <w:rFonts w:eastAsia="Calibri"/>
          <w:lang w:eastAsia="en-US"/>
        </w:rPr>
        <w:t>ostupnosť dokumentov k verejnému obstarávaniu, komunikácia a výmena informácií</w:t>
      </w:r>
      <w:bookmarkEnd w:id="10"/>
    </w:p>
    <w:p w14:paraId="3603D103"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B762D31"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0FB0871F"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8"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023C6D55"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systému JOSEPHINE sú uvedené v platných  </w:t>
      </w:r>
      <w:hyperlink r:id="rId9" w:history="1">
        <w:r w:rsidRPr="00216590">
          <w:rPr>
            <w:rStyle w:val="Hypertextovprepojenie"/>
            <w:rFonts w:ascii="Garamond" w:hAnsi="Garamond"/>
          </w:rPr>
          <w:t xml:space="preserve">Technických požiadavkách </w:t>
        </w:r>
        <w:proofErr w:type="spellStart"/>
        <w:r w:rsidRPr="00216590">
          <w:rPr>
            <w:rStyle w:val="Hypertextovprepojenie"/>
            <w:rFonts w:ascii="Garamond" w:hAnsi="Garamond"/>
          </w:rPr>
          <w:t>swJOSEPHINE</w:t>
        </w:r>
        <w:proofErr w:type="spellEnd"/>
      </w:hyperlink>
      <w:r w:rsidRPr="00216590">
        <w:rPr>
          <w:rFonts w:ascii="Garamond" w:hAnsi="Garamond"/>
        </w:rPr>
        <w:t xml:space="preserve"> a </w:t>
      </w:r>
      <w:hyperlink r:id="rId10" w:history="1">
        <w:r w:rsidRPr="00216590">
          <w:rPr>
            <w:rStyle w:val="Hypertextovprepojenie"/>
            <w:rFonts w:ascii="Garamond" w:hAnsi="Garamond"/>
          </w:rPr>
          <w:t>Všeobecných podmienkach používania DNS</w:t>
        </w:r>
      </w:hyperlink>
      <w:r w:rsidRPr="00216590">
        <w:rPr>
          <w:rFonts w:ascii="Garamond" w:hAnsi="Garamond"/>
        </w:rPr>
        <w:t>.</w:t>
      </w:r>
    </w:p>
    <w:p w14:paraId="633B0AC7"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systému JOSEPHINE, v ktorom bude dynamický nákupný systém zriadený dňom uverejnenia oznámenia o vyhlásení verejného obstarávania podľa zákona. Informačný systém JOSEPHINE, v ktorom bude dynamický nákupný systém zriadení tiež umožní podávanie žiadostí o účasť. </w:t>
      </w:r>
      <w:bookmarkStart w:id="11"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1"/>
    </w:p>
    <w:p w14:paraId="6B195746"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6360740"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21C0EE9B"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018E674F"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F1E019D"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4D30BB8D"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w:t>
      </w:r>
      <w:proofErr w:type="spellStart"/>
      <w:r w:rsidRPr="00216590">
        <w:rPr>
          <w:rFonts w:ascii="Garamond" w:hAnsi="Garamond" w:cstheme="minorHAnsi"/>
        </w:rPr>
        <w:t>eID</w:t>
      </w:r>
      <w:proofErr w:type="spellEnd"/>
      <w:r w:rsidRPr="00216590">
        <w:rPr>
          <w:rFonts w:ascii="Garamond" w:hAnsi="Garamond" w:cstheme="minorHAnsi"/>
        </w:rPr>
        <w:t>) .</w:t>
      </w:r>
    </w:p>
    <w:p w14:paraId="6197FB85"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1E98FB5B" w14:textId="77777777" w:rsidR="00EA3D6D" w:rsidRPr="00216590" w:rsidRDefault="00EA3D6D" w:rsidP="00EA3D6D">
      <w:pPr>
        <w:tabs>
          <w:tab w:val="num" w:pos="284"/>
        </w:tabs>
        <w:spacing w:after="120"/>
        <w:ind w:left="851" w:hanging="284"/>
        <w:jc w:val="both"/>
        <w:rPr>
          <w:rFonts w:cs="Calibri"/>
          <w:sz w:val="22"/>
          <w:szCs w:val="22"/>
        </w:rPr>
      </w:pPr>
      <w:r w:rsidRPr="00216590">
        <w:rPr>
          <w:rFonts w:cs="Calibri"/>
          <w:sz w:val="22"/>
          <w:szCs w:val="22"/>
        </w:rPr>
        <w:t>a)</w:t>
      </w:r>
      <w:r w:rsidRPr="00216590">
        <w:rPr>
          <w:rFonts w:cs="Calibri"/>
          <w:sz w:val="22"/>
          <w:szCs w:val="22"/>
        </w:rPr>
        <w:tab/>
        <w:t>v systéme JOSEPHINE registráciou a prihlásením pomocou občianskeho preukazu s elektronickým čipom a bezpečnostným osobnostným kódom (</w:t>
      </w:r>
      <w:proofErr w:type="spellStart"/>
      <w:r w:rsidRPr="00216590">
        <w:rPr>
          <w:rFonts w:cs="Calibri"/>
          <w:sz w:val="22"/>
          <w:szCs w:val="22"/>
        </w:rPr>
        <w:t>eID</w:t>
      </w:r>
      <w:proofErr w:type="spellEnd"/>
      <w:r w:rsidRPr="00216590">
        <w:rPr>
          <w:rFonts w:cs="Calibri"/>
          <w:sz w:val="22"/>
          <w:szCs w:val="22"/>
        </w:rPr>
        <w:t xml:space="preserve">). V systéme je autentifikovaná spoločnosť, ktorú pomocou </w:t>
      </w:r>
      <w:proofErr w:type="spellStart"/>
      <w:r w:rsidRPr="00216590">
        <w:rPr>
          <w:rFonts w:cs="Calibri"/>
          <w:sz w:val="22"/>
          <w:szCs w:val="22"/>
        </w:rPr>
        <w:t>eID</w:t>
      </w:r>
      <w:proofErr w:type="spellEnd"/>
      <w:r w:rsidRPr="00216590">
        <w:rPr>
          <w:rFonts w:cs="Calibri"/>
          <w:sz w:val="22"/>
          <w:szCs w:val="22"/>
        </w:rPr>
        <w:t xml:space="preserve"> registruje štatutár danej spoločnosti. Autentifikáciu vykonáva poskytovateľ systému JOSEPHINE a to v pracovných dňoch v čase 8.00 – 16.00 hod. O dokončení autentifikácie je uchádzač informovaný e-mailom. </w:t>
      </w:r>
    </w:p>
    <w:p w14:paraId="6DEF83F5" w14:textId="77777777" w:rsidR="00EA3D6D" w:rsidRPr="00216590" w:rsidRDefault="00EA3D6D" w:rsidP="00EA3D6D">
      <w:pPr>
        <w:tabs>
          <w:tab w:val="num" w:pos="284"/>
        </w:tabs>
        <w:spacing w:after="120"/>
        <w:ind w:left="851" w:hanging="284"/>
        <w:jc w:val="both"/>
        <w:rPr>
          <w:rFonts w:cs="Calibri"/>
          <w:sz w:val="22"/>
          <w:szCs w:val="22"/>
        </w:rPr>
      </w:pPr>
      <w:r w:rsidRPr="00216590">
        <w:rPr>
          <w:sz w:val="22"/>
          <w:szCs w:val="22"/>
        </w:rPr>
        <w:t xml:space="preserve">b) </w:t>
      </w:r>
      <w:r w:rsidRPr="00216590">
        <w:rPr>
          <w:sz w:val="22"/>
          <w:szCs w:val="22"/>
        </w:rPr>
        <w:tab/>
        <w:t xml:space="preserve">nahraním kvalifikovaného elektronického podpisu (napríklad podpisu </w:t>
      </w:r>
      <w:proofErr w:type="spellStart"/>
      <w:r w:rsidRPr="00216590">
        <w:rPr>
          <w:sz w:val="22"/>
          <w:szCs w:val="22"/>
        </w:rPr>
        <w:t>eID</w:t>
      </w:r>
      <w:proofErr w:type="spellEnd"/>
      <w:r w:rsidRPr="00216590">
        <w:rPr>
          <w:sz w:val="22"/>
          <w:szCs w:val="22"/>
        </w:rPr>
        <w:t xml:space="preserve">) štatutára danej spoločnosti na kartu užívateľa po registrácii a prihlásení do systému JOSEPHINE. Autentifikáciu vykoná poskytovateľ systému JOSEPHINE a to v pracovných dňoch v čase 8.00 – 16.00 hod. </w:t>
      </w:r>
      <w:r w:rsidRPr="00216590">
        <w:rPr>
          <w:rFonts w:cs="Calibri"/>
          <w:sz w:val="22"/>
          <w:szCs w:val="22"/>
        </w:rPr>
        <w:t>O dokončení autentifikácie je uchádzač informovaný e-mailom.</w:t>
      </w:r>
    </w:p>
    <w:p w14:paraId="18A64D29" w14:textId="77777777" w:rsidR="00EA3D6D" w:rsidRPr="00216590" w:rsidRDefault="00EA3D6D" w:rsidP="00EA3D6D">
      <w:pPr>
        <w:tabs>
          <w:tab w:val="num" w:pos="284"/>
        </w:tabs>
        <w:spacing w:after="120"/>
        <w:ind w:left="851" w:hanging="284"/>
        <w:jc w:val="both"/>
        <w:rPr>
          <w:sz w:val="22"/>
          <w:szCs w:val="22"/>
        </w:rPr>
      </w:pPr>
      <w:r w:rsidRPr="00216590">
        <w:rPr>
          <w:rFonts w:cs="Calibri"/>
          <w:sz w:val="22"/>
          <w:szCs w:val="22"/>
        </w:rPr>
        <w:t xml:space="preserve">c) </w:t>
      </w:r>
      <w:r w:rsidRPr="00216590">
        <w:rPr>
          <w:rFonts w:cs="Calibri"/>
          <w:sz w:val="22"/>
          <w:szCs w:val="22"/>
        </w:rPr>
        <w:tab/>
        <w:t xml:space="preserve">vložením dokumentu preukazujúceho osobu štatutára na kartu užívateľa po registrácii, ktorý je podpísaný elektronickým podpisom štatutára, alebo prešiel zaručenou konverziou. </w:t>
      </w:r>
      <w:r w:rsidRPr="00216590">
        <w:rPr>
          <w:sz w:val="22"/>
          <w:szCs w:val="22"/>
        </w:rPr>
        <w:t xml:space="preserve">Autentifikáciu vykoná poskytovateľ systému JOSEPHINE a to v pracovných dňoch v čase 8.00 – 16.00 hod. </w:t>
      </w:r>
      <w:r w:rsidRPr="00216590">
        <w:rPr>
          <w:rFonts w:cs="Calibri"/>
          <w:sz w:val="22"/>
          <w:szCs w:val="22"/>
        </w:rPr>
        <w:t>O dokončení autentifikácie je uchádzač informovaný e-mailom.</w:t>
      </w:r>
    </w:p>
    <w:p w14:paraId="3EEADAD0" w14:textId="77777777" w:rsidR="00EA3D6D" w:rsidRPr="00216590" w:rsidRDefault="00EA3D6D" w:rsidP="00EA3D6D">
      <w:pPr>
        <w:tabs>
          <w:tab w:val="num" w:pos="284"/>
        </w:tabs>
        <w:spacing w:after="120"/>
        <w:ind w:left="851" w:hanging="284"/>
        <w:jc w:val="both"/>
        <w:rPr>
          <w:rFonts w:cs="Calibri"/>
          <w:sz w:val="22"/>
          <w:szCs w:val="22"/>
        </w:rPr>
      </w:pPr>
      <w:r w:rsidRPr="00216590">
        <w:rPr>
          <w:sz w:val="22"/>
          <w:szCs w:val="22"/>
        </w:rPr>
        <w:t xml:space="preserve">d) </w:t>
      </w:r>
      <w:r w:rsidRPr="00216590">
        <w:rPr>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sz w:val="22"/>
          <w:szCs w:val="22"/>
        </w:rPr>
        <w:t>O dokončení autentifikácie je uchádzač informovaný e-mailom.</w:t>
      </w:r>
    </w:p>
    <w:p w14:paraId="52D92AE3" w14:textId="77777777" w:rsidR="00EA3D6D" w:rsidRPr="00216590" w:rsidRDefault="00EA3D6D" w:rsidP="00EA3D6D">
      <w:pPr>
        <w:tabs>
          <w:tab w:val="num" w:pos="284"/>
        </w:tabs>
        <w:spacing w:after="120"/>
        <w:ind w:left="851" w:hanging="284"/>
        <w:jc w:val="both"/>
        <w:rPr>
          <w:rFonts w:cs="Calibri"/>
          <w:sz w:val="22"/>
          <w:szCs w:val="22"/>
        </w:rPr>
      </w:pPr>
      <w:r w:rsidRPr="00216590">
        <w:rPr>
          <w:rFonts w:cs="Calibri"/>
          <w:sz w:val="22"/>
          <w:szCs w:val="22"/>
        </w:rPr>
        <w:t>e)</w:t>
      </w:r>
      <w:r w:rsidRPr="00216590">
        <w:rPr>
          <w:rFonts w:cs="Calibri"/>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704F31AF" w14:textId="77777777" w:rsidR="00EA3D6D" w:rsidRPr="00216590" w:rsidRDefault="00EA3D6D" w:rsidP="00EA3D6D">
      <w:pPr>
        <w:pStyle w:val="Odsekzoznamu"/>
        <w:numPr>
          <w:ilvl w:val="1"/>
          <w:numId w:val="9"/>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29320402" w14:textId="77777777" w:rsidR="00EA3D6D" w:rsidRDefault="00EA3D6D" w:rsidP="00EA3D6D">
      <w:pPr>
        <w:spacing w:line="276" w:lineRule="auto"/>
        <w:ind w:left="567"/>
        <w:rPr>
          <w:rFonts w:cs="Arial"/>
          <w:b/>
          <w:lang w:eastAsia="cs-CZ"/>
        </w:rPr>
      </w:pPr>
    </w:p>
    <w:p w14:paraId="7ED076E5" w14:textId="77777777" w:rsidR="00EA3D6D" w:rsidRPr="00B204E1" w:rsidRDefault="00EA3D6D" w:rsidP="00EA3D6D">
      <w:pPr>
        <w:spacing w:line="276" w:lineRule="auto"/>
        <w:ind w:left="567"/>
        <w:rPr>
          <w:rFonts w:cs="Arial"/>
          <w:b/>
          <w:lang w:eastAsia="cs-CZ"/>
        </w:rPr>
      </w:pPr>
    </w:p>
    <w:p w14:paraId="1E6E3BE9" w14:textId="77777777" w:rsidR="00EA3D6D" w:rsidRPr="00B204E1" w:rsidRDefault="00EA3D6D" w:rsidP="00EA3D6D">
      <w:pPr>
        <w:spacing w:line="276" w:lineRule="auto"/>
        <w:jc w:val="center"/>
        <w:rPr>
          <w:rFonts w:cs="Arial"/>
          <w:sz w:val="22"/>
          <w:szCs w:val="22"/>
          <w:lang w:eastAsia="cs-CZ"/>
        </w:rPr>
      </w:pPr>
      <w:r w:rsidRPr="00B204E1">
        <w:rPr>
          <w:rFonts w:cs="Arial"/>
          <w:sz w:val="22"/>
          <w:szCs w:val="22"/>
          <w:lang w:eastAsia="cs-CZ"/>
        </w:rPr>
        <w:t>Časť III.</w:t>
      </w:r>
    </w:p>
    <w:p w14:paraId="05FD11EB" w14:textId="77777777" w:rsidR="00EA3D6D" w:rsidRDefault="00EA3D6D" w:rsidP="00EA3D6D">
      <w:pPr>
        <w:pStyle w:val="Nadpis1"/>
        <w:rPr>
          <w:lang w:eastAsia="cs-CZ"/>
        </w:rPr>
      </w:pPr>
      <w:bookmarkStart w:id="12" w:name="_Toc106475025"/>
      <w:r w:rsidRPr="00B204E1">
        <w:rPr>
          <w:lang w:eastAsia="cs-CZ"/>
        </w:rPr>
        <w:t>INFORMÁCIE O PREDMETE ZÁKAZKY</w:t>
      </w:r>
      <w:bookmarkEnd w:id="12"/>
    </w:p>
    <w:p w14:paraId="58A527A8" w14:textId="77777777" w:rsidR="00EA3D6D" w:rsidRPr="00FF6709" w:rsidRDefault="00EA3D6D" w:rsidP="00EA3D6D">
      <w:pPr>
        <w:rPr>
          <w:lang w:eastAsia="cs-CZ"/>
        </w:rPr>
      </w:pPr>
    </w:p>
    <w:p w14:paraId="52EF3637" w14:textId="77777777" w:rsidR="00EA3D6D" w:rsidRPr="00216590" w:rsidRDefault="00EA3D6D" w:rsidP="00EA3D6D">
      <w:pPr>
        <w:pStyle w:val="Nadpis2"/>
        <w:numPr>
          <w:ilvl w:val="0"/>
          <w:numId w:val="9"/>
        </w:numPr>
        <w:jc w:val="left"/>
        <w:rPr>
          <w:lang w:eastAsia="cs-CZ"/>
        </w:rPr>
      </w:pPr>
      <w:bookmarkStart w:id="13" w:name="_Toc106475026"/>
      <w:r>
        <w:rPr>
          <w:lang w:eastAsia="cs-CZ"/>
        </w:rPr>
        <w:t>P</w:t>
      </w:r>
      <w:r w:rsidRPr="00B204E1">
        <w:rPr>
          <w:lang w:eastAsia="cs-CZ"/>
        </w:rPr>
        <w:t>redmet zákazky</w:t>
      </w:r>
      <w:bookmarkEnd w:id="13"/>
    </w:p>
    <w:p w14:paraId="3DFFC22F" w14:textId="3C2B24C3" w:rsidR="00EA3D6D" w:rsidRPr="001D7EA4" w:rsidRDefault="00EA3D6D" w:rsidP="00EA3D6D">
      <w:pPr>
        <w:numPr>
          <w:ilvl w:val="1"/>
          <w:numId w:val="11"/>
        </w:numPr>
        <w:tabs>
          <w:tab w:val="left" w:pos="2160"/>
          <w:tab w:val="left" w:pos="2880"/>
          <w:tab w:val="left" w:pos="4500"/>
        </w:tabs>
        <w:spacing w:line="276" w:lineRule="auto"/>
        <w:jc w:val="both"/>
        <w:rPr>
          <w:rFonts w:cs="Arial"/>
          <w:sz w:val="22"/>
        </w:rPr>
      </w:pPr>
      <w:bookmarkStart w:id="14" w:name="_Hlk155256170"/>
      <w:r w:rsidRPr="001D7EA4">
        <w:rPr>
          <w:rFonts w:cs="Arial"/>
          <w:sz w:val="22"/>
          <w:szCs w:val="22"/>
        </w:rPr>
        <w:t xml:space="preserve">Názov predmetu zákazky: </w:t>
      </w:r>
      <w:bookmarkStart w:id="15" w:name="_Hlk155254543"/>
      <w:r w:rsidR="00931B87" w:rsidRPr="004849D4">
        <w:rPr>
          <w:b/>
          <w:bCs/>
          <w:sz w:val="22"/>
          <w:szCs w:val="22"/>
        </w:rPr>
        <w:t>NL DNS 01/2024</w:t>
      </w:r>
      <w:r w:rsidR="00931B87">
        <w:rPr>
          <w:b/>
          <w:bCs/>
          <w:sz w:val="22"/>
          <w:szCs w:val="22"/>
        </w:rPr>
        <w:t>_Chemické výrobky</w:t>
      </w:r>
      <w:bookmarkEnd w:id="15"/>
    </w:p>
    <w:bookmarkEnd w:id="14"/>
    <w:p w14:paraId="17C955A0" w14:textId="77777777" w:rsidR="00EA3D6D" w:rsidRPr="001D7EA4" w:rsidRDefault="00EA3D6D" w:rsidP="00EA3D6D">
      <w:pPr>
        <w:numPr>
          <w:ilvl w:val="1"/>
          <w:numId w:val="11"/>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21E698B8" w14:textId="77777777" w:rsidR="00EA3D6D" w:rsidRDefault="00EA3D6D" w:rsidP="00EA3D6D">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Pr>
          <w:rFonts w:cs="Arial"/>
          <w:sz w:val="22"/>
        </w:rPr>
        <w:t xml:space="preserve"> opis p</w:t>
      </w:r>
      <w:r w:rsidRPr="00B204E1">
        <w:rPr>
          <w:rFonts w:cs="Arial"/>
          <w:sz w:val="22"/>
        </w:rPr>
        <w:t>redmet</w:t>
      </w:r>
      <w:r>
        <w:rPr>
          <w:rFonts w:cs="Arial"/>
          <w:sz w:val="22"/>
        </w:rPr>
        <w:t>u</w:t>
      </w:r>
      <w:r w:rsidRPr="00B204E1">
        <w:rPr>
          <w:rFonts w:cs="Arial"/>
          <w:sz w:val="22"/>
        </w:rPr>
        <w:t xml:space="preserve"> zákazky</w:t>
      </w:r>
      <w:r w:rsidRPr="00B204E1">
        <w:rPr>
          <w:rFonts w:cs="Arial"/>
          <w:color w:val="000000"/>
          <w:sz w:val="22"/>
        </w:rPr>
        <w:t xml:space="preserve"> týchto súťažných podkladov.</w:t>
      </w:r>
    </w:p>
    <w:p w14:paraId="267D8A29" w14:textId="77777777" w:rsidR="00EA3D6D" w:rsidRPr="00B204E1" w:rsidRDefault="00EA3D6D" w:rsidP="00EA3D6D">
      <w:pPr>
        <w:tabs>
          <w:tab w:val="left" w:pos="2160"/>
          <w:tab w:val="left" w:pos="2880"/>
          <w:tab w:val="left" w:pos="4500"/>
        </w:tabs>
        <w:spacing w:line="276" w:lineRule="auto"/>
        <w:ind w:left="360"/>
        <w:jc w:val="both"/>
        <w:rPr>
          <w:rFonts w:cs="Arial"/>
          <w:color w:val="000000"/>
          <w:sz w:val="22"/>
        </w:rPr>
      </w:pPr>
    </w:p>
    <w:p w14:paraId="392A0D07" w14:textId="17C3256B" w:rsidR="00EA3D6D" w:rsidRPr="00057DD3" w:rsidRDefault="00EA3D6D" w:rsidP="00EA3D6D">
      <w:pPr>
        <w:pStyle w:val="Nadpis2"/>
        <w:numPr>
          <w:ilvl w:val="0"/>
          <w:numId w:val="9"/>
        </w:numPr>
        <w:spacing w:after="240" w:line="240" w:lineRule="auto"/>
        <w:jc w:val="both"/>
        <w:rPr>
          <w:lang w:eastAsia="cs-CZ"/>
        </w:rPr>
      </w:pPr>
      <w:bookmarkStart w:id="16" w:name="nazov1"/>
      <w:bookmarkStart w:id="17" w:name="_Toc106475027"/>
      <w:bookmarkEnd w:id="16"/>
      <w:r>
        <w:rPr>
          <w:lang w:eastAsia="cs-CZ"/>
        </w:rPr>
        <w:t>R</w:t>
      </w:r>
      <w:r w:rsidRPr="00B204E1">
        <w:rPr>
          <w:lang w:eastAsia="cs-CZ"/>
        </w:rPr>
        <w:t xml:space="preserve">ozsah zákazky podľa skupiny alebo jej časti zadávanej v rámci dynamického nákupného systému vymedzený </w:t>
      </w:r>
      <w:r w:rsidR="003212E5">
        <w:rPr>
          <w:lang w:eastAsia="cs-CZ"/>
        </w:rPr>
        <w:t>CPV</w:t>
      </w:r>
      <w:r w:rsidRPr="00B204E1">
        <w:rPr>
          <w:lang w:eastAsia="cs-CZ"/>
        </w:rPr>
        <w:t xml:space="preserve"> kódmi</w:t>
      </w:r>
      <w:bookmarkEnd w:id="17"/>
    </w:p>
    <w:p w14:paraId="1D429FFC" w14:textId="77777777" w:rsidR="00EA3D6D" w:rsidRPr="004F4DDA" w:rsidRDefault="00EA3D6D" w:rsidP="00EA3D6D">
      <w:pPr>
        <w:pStyle w:val="Odsekzoznamu"/>
        <w:numPr>
          <w:ilvl w:val="1"/>
          <w:numId w:val="9"/>
        </w:numPr>
        <w:tabs>
          <w:tab w:val="left" w:pos="2160"/>
          <w:tab w:val="left" w:pos="2880"/>
          <w:tab w:val="left" w:pos="4500"/>
        </w:tabs>
        <w:ind w:left="426" w:hanging="426"/>
        <w:jc w:val="both"/>
        <w:rPr>
          <w:rFonts w:ascii="Garamond" w:hAnsi="Garamond" w:cs="Arial"/>
        </w:rPr>
      </w:pPr>
      <w:r w:rsidRPr="00057DD3">
        <w:rPr>
          <w:rFonts w:ascii="Garamond" w:hAnsi="Garamond" w:cs="Arial"/>
        </w:rPr>
        <w:t>Číselný kód pre hlavný predmet a doplňujúce predmety zákazky z Hlavného slovníka, prípadne  alfanumerický kód z </w:t>
      </w:r>
      <w:r w:rsidRPr="004F4DDA">
        <w:rPr>
          <w:rFonts w:ascii="Garamond" w:hAnsi="Garamond" w:cs="Arial"/>
        </w:rPr>
        <w:t>Doplnkového slovníka Spoločného slovníka obstarávania (CPV):</w:t>
      </w:r>
      <w:bookmarkStart w:id="18" w:name="SS"/>
      <w:bookmarkEnd w:id="18"/>
    </w:p>
    <w:p w14:paraId="1007C0BB" w14:textId="77777777"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24000000-4 - Chemické výrobky</w:t>
      </w:r>
    </w:p>
    <w:p w14:paraId="150F7C10" w14:textId="2829A320"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44830000-7 - Tmely, plnivá, tesniace tmely a</w:t>
      </w:r>
      <w:r>
        <w:rPr>
          <w:rFonts w:ascii="Garamond" w:hAnsi="Garamond"/>
        </w:rPr>
        <w:t> </w:t>
      </w:r>
      <w:r w:rsidRPr="00931B87">
        <w:rPr>
          <w:rFonts w:ascii="Garamond" w:hAnsi="Garamond"/>
        </w:rPr>
        <w:t>rozpúšťadlá</w:t>
      </w:r>
    </w:p>
    <w:p w14:paraId="1CE87B83" w14:textId="77777777"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39831220-4 - Odmasťovacie prostriedky</w:t>
      </w:r>
    </w:p>
    <w:p w14:paraId="1A055CA5" w14:textId="77777777"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39831500-1 - Čistiace prostriedky na autá</w:t>
      </w:r>
    </w:p>
    <w:p w14:paraId="78C23FB6" w14:textId="2AE33A9B"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 xml:space="preserve">44832100-2 </w:t>
      </w:r>
      <w:r>
        <w:rPr>
          <w:rFonts w:ascii="Garamond" w:hAnsi="Garamond"/>
        </w:rPr>
        <w:t>–</w:t>
      </w:r>
      <w:r w:rsidRPr="00931B87">
        <w:rPr>
          <w:rFonts w:ascii="Garamond" w:hAnsi="Garamond"/>
        </w:rPr>
        <w:t xml:space="preserve"> Odlakovače</w:t>
      </w:r>
    </w:p>
    <w:p w14:paraId="41249476" w14:textId="121D99E7"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lastRenderedPageBreak/>
        <w:t>09211000-1 - Mazacie oleje a</w:t>
      </w:r>
      <w:r>
        <w:rPr>
          <w:rFonts w:ascii="Garamond" w:hAnsi="Garamond"/>
        </w:rPr>
        <w:t> </w:t>
      </w:r>
      <w:r w:rsidRPr="00931B87">
        <w:rPr>
          <w:rFonts w:ascii="Garamond" w:hAnsi="Garamond"/>
        </w:rPr>
        <w:t>mazivá</w:t>
      </w:r>
    </w:p>
    <w:p w14:paraId="722F5B71" w14:textId="77777777"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24960000-1 - Rôzne chemické výrobky</w:t>
      </w:r>
    </w:p>
    <w:p w14:paraId="38DBDCD8" w14:textId="47D99F4A"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 xml:space="preserve">09221100-5 </w:t>
      </w:r>
      <w:r>
        <w:rPr>
          <w:rFonts w:ascii="Garamond" w:hAnsi="Garamond"/>
        </w:rPr>
        <w:t>–</w:t>
      </w:r>
      <w:r w:rsidRPr="00931B87">
        <w:rPr>
          <w:rFonts w:ascii="Garamond" w:hAnsi="Garamond"/>
        </w:rPr>
        <w:t xml:space="preserve"> Vazelína</w:t>
      </w:r>
    </w:p>
    <w:p w14:paraId="30A31C68" w14:textId="2B542415"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 xml:space="preserve">19522000-1 </w:t>
      </w:r>
      <w:r>
        <w:rPr>
          <w:rFonts w:ascii="Garamond" w:hAnsi="Garamond"/>
        </w:rPr>
        <w:t>–</w:t>
      </w:r>
      <w:r w:rsidRPr="00931B87">
        <w:rPr>
          <w:rFonts w:ascii="Garamond" w:hAnsi="Garamond"/>
        </w:rPr>
        <w:t xml:space="preserve"> Živice</w:t>
      </w:r>
    </w:p>
    <w:p w14:paraId="335E7BBA" w14:textId="77777777"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09220000-7 - Ropná vazelína, vosky a technické benzíny</w:t>
      </w:r>
    </w:p>
    <w:p w14:paraId="3473BD25" w14:textId="77777777"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09222100-2 - Lakový benzín</w:t>
      </w:r>
    </w:p>
    <w:p w14:paraId="1DD61336" w14:textId="30F85092" w:rsidR="00931B87" w:rsidRDefault="00931B87" w:rsidP="00931B87">
      <w:pPr>
        <w:pStyle w:val="Odsekzoznamu"/>
        <w:tabs>
          <w:tab w:val="left" w:pos="2160"/>
          <w:tab w:val="left" w:pos="2880"/>
          <w:tab w:val="left" w:pos="4500"/>
        </w:tabs>
        <w:ind w:left="426"/>
        <w:jc w:val="both"/>
        <w:rPr>
          <w:rFonts w:ascii="Garamond" w:hAnsi="Garamond"/>
        </w:rPr>
      </w:pPr>
      <w:r w:rsidRPr="00931B87">
        <w:rPr>
          <w:rFonts w:ascii="Garamond" w:hAnsi="Garamond"/>
        </w:rPr>
        <w:t xml:space="preserve">44832200-3 </w:t>
      </w:r>
      <w:r>
        <w:rPr>
          <w:rFonts w:ascii="Garamond" w:hAnsi="Garamond"/>
        </w:rPr>
        <w:t>–</w:t>
      </w:r>
      <w:r w:rsidRPr="00931B87">
        <w:rPr>
          <w:rFonts w:ascii="Garamond" w:hAnsi="Garamond"/>
        </w:rPr>
        <w:t xml:space="preserve"> Riedidlá</w:t>
      </w:r>
    </w:p>
    <w:p w14:paraId="1240590D" w14:textId="4BF5554C" w:rsidR="00EA3D6D" w:rsidRDefault="00931B87" w:rsidP="00931B87">
      <w:pPr>
        <w:pStyle w:val="Odsekzoznamu"/>
        <w:tabs>
          <w:tab w:val="left" w:pos="2160"/>
          <w:tab w:val="left" w:pos="2880"/>
          <w:tab w:val="left" w:pos="4500"/>
        </w:tabs>
        <w:ind w:left="426"/>
        <w:jc w:val="both"/>
        <w:rPr>
          <w:rFonts w:ascii="Arial Narrow" w:hAnsi="Arial Narrow"/>
          <w:sz w:val="20"/>
          <w:szCs w:val="20"/>
        </w:rPr>
      </w:pPr>
      <w:r w:rsidRPr="00931B87">
        <w:rPr>
          <w:rFonts w:ascii="Garamond" w:hAnsi="Garamond"/>
        </w:rPr>
        <w:t xml:space="preserve">24963000-2 - </w:t>
      </w:r>
      <w:proofErr w:type="spellStart"/>
      <w:r w:rsidRPr="00931B87">
        <w:rPr>
          <w:rFonts w:ascii="Garamond" w:hAnsi="Garamond"/>
        </w:rPr>
        <w:t>Antikorozívne</w:t>
      </w:r>
      <w:proofErr w:type="spellEnd"/>
      <w:r w:rsidRPr="00931B87">
        <w:rPr>
          <w:rFonts w:ascii="Garamond" w:hAnsi="Garamond"/>
        </w:rPr>
        <w:t xml:space="preserve"> výrobky</w:t>
      </w:r>
    </w:p>
    <w:p w14:paraId="49A50431" w14:textId="77777777" w:rsidR="00EA3D6D" w:rsidRDefault="00EA3D6D" w:rsidP="00EA3D6D">
      <w:pPr>
        <w:pStyle w:val="Nadpis2"/>
        <w:numPr>
          <w:ilvl w:val="0"/>
          <w:numId w:val="9"/>
        </w:numPr>
        <w:spacing w:after="240" w:line="240" w:lineRule="auto"/>
        <w:jc w:val="both"/>
        <w:rPr>
          <w:lang w:eastAsia="cs-CZ"/>
        </w:rPr>
      </w:pPr>
      <w:bookmarkStart w:id="19" w:name="_Toc106475028"/>
      <w:r>
        <w:rPr>
          <w:lang w:eastAsia="cs-CZ"/>
        </w:rPr>
        <w:t>M</w:t>
      </w:r>
      <w:r w:rsidRPr="00B204E1">
        <w:rPr>
          <w:lang w:eastAsia="cs-CZ"/>
        </w:rPr>
        <w:t>iesto poskytnutia predmetu zákazky</w:t>
      </w:r>
      <w:bookmarkEnd w:id="19"/>
    </w:p>
    <w:p w14:paraId="5A9E95AE" w14:textId="77777777" w:rsidR="00EA3D6D" w:rsidRDefault="00EA3D6D" w:rsidP="00EA3D6D">
      <w:pPr>
        <w:rPr>
          <w:rFonts w:eastAsia="Calibri"/>
          <w:sz w:val="22"/>
          <w:szCs w:val="22"/>
          <w:lang w:eastAsia="cs-CZ"/>
        </w:rPr>
      </w:pPr>
      <w:r>
        <w:rPr>
          <w:rFonts w:eastAsia="Calibri"/>
          <w:lang w:eastAsia="cs-CZ"/>
        </w:rPr>
        <w:t xml:space="preserve">       </w:t>
      </w:r>
      <w:r w:rsidRPr="00B03D96">
        <w:rPr>
          <w:rFonts w:eastAsia="Calibri"/>
          <w:sz w:val="22"/>
          <w:szCs w:val="22"/>
          <w:lang w:eastAsia="cs-CZ"/>
        </w:rPr>
        <w:t>Dopravný podnik Bratislava</w:t>
      </w:r>
      <w:r>
        <w:rPr>
          <w:rFonts w:eastAsia="Calibri"/>
          <w:sz w:val="22"/>
          <w:szCs w:val="22"/>
          <w:lang w:eastAsia="cs-CZ"/>
        </w:rPr>
        <w:t>, a. s., Hlavný sklad – Trnávka, Vajnorská 124, Bratislava (od 6.00 do</w:t>
      </w:r>
    </w:p>
    <w:p w14:paraId="10E111CD" w14:textId="77777777" w:rsidR="00EA3D6D" w:rsidRPr="00B03D96" w:rsidRDefault="00EA3D6D" w:rsidP="00EA3D6D">
      <w:pPr>
        <w:rPr>
          <w:rFonts w:eastAsia="Calibri"/>
          <w:sz w:val="22"/>
          <w:szCs w:val="22"/>
          <w:lang w:eastAsia="cs-CZ"/>
        </w:rPr>
      </w:pPr>
      <w:r>
        <w:rPr>
          <w:rFonts w:eastAsia="Calibri"/>
          <w:sz w:val="22"/>
          <w:szCs w:val="22"/>
          <w:lang w:eastAsia="cs-CZ"/>
        </w:rPr>
        <w:t xml:space="preserve">       13.00 hod.)</w:t>
      </w:r>
    </w:p>
    <w:p w14:paraId="257493EE" w14:textId="77777777" w:rsidR="00EA3D6D" w:rsidRPr="00B204E1" w:rsidRDefault="00EA3D6D" w:rsidP="00EA3D6D">
      <w:pPr>
        <w:ind w:left="567"/>
        <w:jc w:val="both"/>
        <w:rPr>
          <w:rFonts w:cs="Arial"/>
          <w:sz w:val="22"/>
          <w:szCs w:val="22"/>
        </w:rPr>
      </w:pPr>
    </w:p>
    <w:p w14:paraId="045BDC9E" w14:textId="77777777" w:rsidR="00EA3D6D" w:rsidRPr="00B204E1" w:rsidRDefault="00EA3D6D" w:rsidP="00EA3D6D">
      <w:pPr>
        <w:pStyle w:val="Nadpis2"/>
        <w:numPr>
          <w:ilvl w:val="0"/>
          <w:numId w:val="9"/>
        </w:numPr>
        <w:spacing w:after="240" w:line="240" w:lineRule="auto"/>
        <w:jc w:val="both"/>
        <w:rPr>
          <w:rFonts w:eastAsia="Calibri"/>
        </w:rPr>
      </w:pPr>
      <w:bookmarkStart w:id="20" w:name="_Toc106475029"/>
      <w:r w:rsidRPr="00601C01">
        <w:rPr>
          <w:lang w:eastAsia="cs-CZ"/>
        </w:rPr>
        <w:t>Dĺžka</w:t>
      </w:r>
      <w:r w:rsidRPr="00B204E1">
        <w:rPr>
          <w:rFonts w:eastAsia="Calibri"/>
          <w:lang w:eastAsia="en-US"/>
        </w:rPr>
        <w:t xml:space="preserve"> trvania dynamického nákupného systému a lehota poskytnutia predmetu zákazky</w:t>
      </w:r>
      <w:bookmarkEnd w:id="20"/>
    </w:p>
    <w:p w14:paraId="532B53FE" w14:textId="77777777" w:rsidR="00EA3D6D" w:rsidRPr="00B204E1" w:rsidRDefault="00EA3D6D" w:rsidP="00EA3D6D">
      <w:pPr>
        <w:shd w:val="clear" w:color="auto" w:fill="FFFFFF"/>
        <w:spacing w:line="276" w:lineRule="auto"/>
        <w:ind w:left="426"/>
        <w:jc w:val="both"/>
        <w:rPr>
          <w:rFonts w:eastAsia="Calibri" w:cs="Arial"/>
          <w:sz w:val="22"/>
          <w:szCs w:val="22"/>
          <w:lang w:eastAsia="en-US"/>
        </w:rPr>
      </w:pPr>
      <w:bookmarkStart w:id="21" w:name="lehota_dodania"/>
      <w:bookmarkEnd w:id="21"/>
      <w:r w:rsidRPr="00B204E1">
        <w:rPr>
          <w:rFonts w:eastAsia="Calibri" w:cs="Arial"/>
          <w:sz w:val="22"/>
          <w:szCs w:val="22"/>
          <w:lang w:eastAsia="en-US"/>
        </w:rPr>
        <w:t>Dĺžka trvania dynamického nákupného systému, t.</w:t>
      </w:r>
      <w:r>
        <w:rPr>
          <w:rFonts w:eastAsia="Calibri" w:cs="Arial"/>
          <w:sz w:val="22"/>
          <w:szCs w:val="22"/>
          <w:lang w:eastAsia="en-US"/>
        </w:rPr>
        <w:t xml:space="preserve"> </w:t>
      </w:r>
      <w:r w:rsidRPr="00B204E1">
        <w:rPr>
          <w:rFonts w:eastAsia="Calibri" w:cs="Arial"/>
          <w:sz w:val="22"/>
          <w:szCs w:val="22"/>
          <w:lang w:eastAsia="en-US"/>
        </w:rPr>
        <w:t xml:space="preserve">j. doba na ktorú sa vytvára dynamický nákupný systém na zadávanie konkrétnych zákaziek: </w:t>
      </w:r>
      <w:r w:rsidRPr="00AA30F7">
        <w:rPr>
          <w:rFonts w:cs="Arial"/>
          <w:color w:val="000000" w:themeColor="text1"/>
          <w:sz w:val="22"/>
          <w:szCs w:val="22"/>
          <w:lang w:eastAsia="cs-CZ"/>
        </w:rPr>
        <w:t>48 mesiacov</w:t>
      </w:r>
    </w:p>
    <w:p w14:paraId="404212C3" w14:textId="775782C0" w:rsidR="00EA3D6D" w:rsidRPr="003212E5" w:rsidRDefault="00EA3D6D" w:rsidP="00EA3D6D">
      <w:pPr>
        <w:shd w:val="clear" w:color="auto" w:fill="FFFFFF"/>
        <w:spacing w:line="276" w:lineRule="auto"/>
        <w:ind w:left="426"/>
        <w:jc w:val="both"/>
        <w:rPr>
          <w:rFonts w:eastAsia="Calibri" w:cs="Arial"/>
          <w:sz w:val="22"/>
          <w:szCs w:val="22"/>
          <w:u w:val="single"/>
          <w:lang w:eastAsia="en-US"/>
        </w:rPr>
      </w:pPr>
      <w:bookmarkStart w:id="22" w:name="_Hlk155255922"/>
      <w:r w:rsidRPr="00B204E1">
        <w:rPr>
          <w:rFonts w:eastAsia="Calibri" w:cs="Arial"/>
          <w:sz w:val="22"/>
          <w:szCs w:val="22"/>
          <w:lang w:eastAsia="en-US"/>
        </w:rPr>
        <w:t>Lehota dodania konkrétnej zákazky zadávanej v rámci dynamického nákupného systému</w:t>
      </w:r>
      <w:r w:rsidR="00931B87">
        <w:rPr>
          <w:rFonts w:eastAsia="Calibri" w:cs="Arial"/>
          <w:sz w:val="22"/>
          <w:szCs w:val="22"/>
          <w:lang w:eastAsia="en-US"/>
        </w:rPr>
        <w:t xml:space="preserve">: </w:t>
      </w:r>
      <w:r w:rsidR="00931B87" w:rsidRPr="003212E5">
        <w:rPr>
          <w:rFonts w:eastAsia="Calibri" w:cs="Arial"/>
          <w:sz w:val="22"/>
          <w:szCs w:val="22"/>
          <w:u w:val="single"/>
          <w:lang w:eastAsia="en-US"/>
        </w:rPr>
        <w:t xml:space="preserve">do 5 </w:t>
      </w:r>
      <w:r w:rsidR="002D77CA">
        <w:rPr>
          <w:rFonts w:eastAsia="Calibri" w:cs="Arial"/>
          <w:sz w:val="22"/>
          <w:szCs w:val="22"/>
          <w:u w:val="single"/>
          <w:lang w:eastAsia="en-US"/>
        </w:rPr>
        <w:t xml:space="preserve">pracovných </w:t>
      </w:r>
      <w:r w:rsidR="00931B87" w:rsidRPr="003212E5">
        <w:rPr>
          <w:rFonts w:eastAsia="Calibri" w:cs="Arial"/>
          <w:sz w:val="22"/>
          <w:szCs w:val="22"/>
          <w:u w:val="single"/>
          <w:lang w:eastAsia="en-US"/>
        </w:rPr>
        <w:t xml:space="preserve">dní odo dňa </w:t>
      </w:r>
      <w:r w:rsidR="002D77CA">
        <w:rPr>
          <w:rFonts w:eastAsia="Calibri" w:cs="Arial"/>
          <w:sz w:val="22"/>
          <w:szCs w:val="22"/>
          <w:u w:val="single"/>
          <w:lang w:eastAsia="en-US"/>
        </w:rPr>
        <w:t xml:space="preserve">doručenia </w:t>
      </w:r>
      <w:r w:rsidR="00931B87" w:rsidRPr="003212E5">
        <w:rPr>
          <w:rFonts w:eastAsia="Calibri" w:cs="Arial"/>
          <w:sz w:val="22"/>
          <w:szCs w:val="22"/>
          <w:u w:val="single"/>
          <w:lang w:eastAsia="en-US"/>
        </w:rPr>
        <w:t>objednávky</w:t>
      </w:r>
      <w:r w:rsidRPr="003212E5">
        <w:rPr>
          <w:rFonts w:eastAsia="Calibri" w:cs="Arial"/>
          <w:sz w:val="22"/>
          <w:szCs w:val="22"/>
          <w:u w:val="single"/>
          <w:lang w:eastAsia="en-US"/>
        </w:rPr>
        <w:t xml:space="preserve"> </w:t>
      </w:r>
    </w:p>
    <w:p w14:paraId="41D6945D" w14:textId="77777777" w:rsidR="00EA3D6D" w:rsidRDefault="00EA3D6D" w:rsidP="00EA3D6D">
      <w:pPr>
        <w:shd w:val="clear" w:color="auto" w:fill="FFFFFF"/>
        <w:spacing w:line="276" w:lineRule="auto"/>
        <w:ind w:left="426"/>
        <w:jc w:val="both"/>
        <w:rPr>
          <w:rFonts w:eastAsia="Calibri" w:cs="Arial"/>
          <w:sz w:val="22"/>
          <w:szCs w:val="22"/>
          <w:lang w:eastAsia="en-US"/>
        </w:rPr>
      </w:pPr>
    </w:p>
    <w:p w14:paraId="20FCBD1B" w14:textId="77777777" w:rsidR="003212E5" w:rsidRPr="00D7591B" w:rsidRDefault="00EA3D6D" w:rsidP="00EA3D6D">
      <w:pPr>
        <w:shd w:val="clear" w:color="auto" w:fill="FFFFFF"/>
        <w:spacing w:line="276" w:lineRule="auto"/>
        <w:ind w:left="426"/>
        <w:jc w:val="both"/>
        <w:rPr>
          <w:rFonts w:cs="Arial"/>
          <w:sz w:val="22"/>
          <w:szCs w:val="22"/>
          <w:u w:val="single"/>
        </w:rPr>
      </w:pPr>
      <w:r w:rsidRPr="0050446E">
        <w:rPr>
          <w:rFonts w:eastAsia="Calibri" w:cs="Arial"/>
          <w:sz w:val="22"/>
          <w:szCs w:val="22"/>
          <w:u w:val="single"/>
          <w:lang w:eastAsia="en-US"/>
        </w:rPr>
        <w:t xml:space="preserve">Výsledkom konkrétnych zákaziek </w:t>
      </w:r>
      <w:r w:rsidRPr="0050446E">
        <w:rPr>
          <w:rFonts w:cs="Arial"/>
          <w:sz w:val="22"/>
          <w:szCs w:val="22"/>
          <w:u w:val="single"/>
        </w:rPr>
        <w:t xml:space="preserve">bude na základe </w:t>
      </w:r>
      <w:r w:rsidRPr="00D7591B">
        <w:rPr>
          <w:rFonts w:cs="Arial"/>
          <w:sz w:val="22"/>
          <w:szCs w:val="22"/>
          <w:u w:val="single"/>
        </w:rPr>
        <w:t>jednotlivých výziev</w:t>
      </w:r>
      <w:r w:rsidR="003212E5" w:rsidRPr="00D7591B">
        <w:rPr>
          <w:rFonts w:cs="Arial"/>
          <w:sz w:val="22"/>
          <w:szCs w:val="22"/>
          <w:u w:val="single"/>
        </w:rPr>
        <w:t>:</w:t>
      </w:r>
    </w:p>
    <w:p w14:paraId="0EAC887E" w14:textId="0F46EBC1" w:rsidR="003212E5" w:rsidRPr="00D7591B" w:rsidRDefault="003212E5" w:rsidP="003212E5">
      <w:pPr>
        <w:pStyle w:val="Odsekzoznamu"/>
        <w:numPr>
          <w:ilvl w:val="0"/>
          <w:numId w:val="14"/>
        </w:numPr>
        <w:shd w:val="clear" w:color="auto" w:fill="FFFFFF"/>
        <w:jc w:val="both"/>
        <w:rPr>
          <w:rFonts w:ascii="Garamond" w:hAnsi="Garamond" w:cs="Arial"/>
          <w:u w:val="single"/>
        </w:rPr>
      </w:pPr>
      <w:r w:rsidRPr="00D7591B">
        <w:rPr>
          <w:rFonts w:ascii="Garamond" w:hAnsi="Garamond" w:cs="Arial"/>
          <w:u w:val="single"/>
        </w:rPr>
        <w:t>r</w:t>
      </w:r>
      <w:r w:rsidR="00EA3D6D" w:rsidRPr="00D7591B">
        <w:rPr>
          <w:rFonts w:ascii="Garamond" w:hAnsi="Garamond" w:cs="Arial"/>
          <w:u w:val="single"/>
        </w:rPr>
        <w:t xml:space="preserve">ámcová dohoda na dodanie tovaru (na 6 mesiacov) </w:t>
      </w:r>
      <w:r w:rsidRPr="00D7591B">
        <w:rPr>
          <w:rFonts w:ascii="Garamond" w:hAnsi="Garamond" w:cs="Arial"/>
          <w:u w:val="single"/>
        </w:rPr>
        <w:t xml:space="preserve">– vzor rámcovej dohody je v prílohe č. 8 týchto súťažných podkladov </w:t>
      </w:r>
      <w:r w:rsidR="00EA3D6D" w:rsidRPr="00D7591B">
        <w:rPr>
          <w:rFonts w:ascii="Garamond" w:hAnsi="Garamond" w:cs="Arial"/>
          <w:b/>
          <w:bCs/>
          <w:u w:val="single"/>
        </w:rPr>
        <w:t xml:space="preserve">alebo </w:t>
      </w:r>
    </w:p>
    <w:p w14:paraId="60067F3C" w14:textId="7F0D9D9D" w:rsidR="00EA3D6D" w:rsidRPr="00D7591B" w:rsidRDefault="003212E5" w:rsidP="003212E5">
      <w:pPr>
        <w:pStyle w:val="Odsekzoznamu"/>
        <w:numPr>
          <w:ilvl w:val="0"/>
          <w:numId w:val="14"/>
        </w:numPr>
        <w:shd w:val="clear" w:color="auto" w:fill="FFFFFF"/>
        <w:jc w:val="both"/>
        <w:rPr>
          <w:rFonts w:ascii="Garamond" w:hAnsi="Garamond" w:cs="Arial"/>
          <w:u w:val="single"/>
        </w:rPr>
      </w:pPr>
      <w:r w:rsidRPr="00D7591B">
        <w:rPr>
          <w:rFonts w:ascii="Garamond" w:hAnsi="Garamond" w:cs="Arial"/>
          <w:u w:val="single"/>
        </w:rPr>
        <w:t>o</w:t>
      </w:r>
      <w:r w:rsidR="00EA3D6D" w:rsidRPr="00D7591B">
        <w:rPr>
          <w:rFonts w:ascii="Garamond" w:hAnsi="Garamond" w:cs="Arial"/>
          <w:u w:val="single"/>
        </w:rPr>
        <w:t>bjednávka</w:t>
      </w:r>
      <w:r w:rsidRPr="00D7591B">
        <w:rPr>
          <w:rFonts w:ascii="Garamond" w:hAnsi="Garamond" w:cs="Arial"/>
          <w:u w:val="single"/>
        </w:rPr>
        <w:t xml:space="preserve"> – všeobecné obchodné podmienky sú prílohou č. 7 týchto súťažných podkladov</w:t>
      </w:r>
      <w:r w:rsidR="00EA3D6D" w:rsidRPr="00D7591B">
        <w:rPr>
          <w:rFonts w:ascii="Garamond" w:hAnsi="Garamond" w:cs="Arial"/>
          <w:u w:val="single"/>
        </w:rPr>
        <w:t>.</w:t>
      </w:r>
    </w:p>
    <w:bookmarkEnd w:id="22"/>
    <w:p w14:paraId="744C1DA0" w14:textId="77777777" w:rsidR="00EA3D6D" w:rsidRPr="00B204E1" w:rsidRDefault="00EA3D6D" w:rsidP="00EA3D6D">
      <w:pPr>
        <w:shd w:val="clear" w:color="auto" w:fill="FFFFFF"/>
        <w:spacing w:line="276" w:lineRule="auto"/>
        <w:ind w:left="567"/>
        <w:jc w:val="both"/>
        <w:rPr>
          <w:rFonts w:eastAsia="Calibri" w:cs="Arial"/>
          <w:sz w:val="22"/>
          <w:szCs w:val="22"/>
          <w:lang w:eastAsia="en-US"/>
        </w:rPr>
      </w:pPr>
    </w:p>
    <w:p w14:paraId="2719747E" w14:textId="77777777" w:rsidR="00EA3D6D" w:rsidRPr="00B204E1" w:rsidRDefault="00EA3D6D" w:rsidP="00EA3D6D">
      <w:pPr>
        <w:tabs>
          <w:tab w:val="left" w:pos="360"/>
          <w:tab w:val="left" w:pos="1080"/>
        </w:tabs>
        <w:spacing w:line="276" w:lineRule="auto"/>
        <w:rPr>
          <w:b/>
          <w:i/>
          <w:sz w:val="6"/>
          <w:szCs w:val="6"/>
          <w:lang w:eastAsia="cs-CZ"/>
        </w:rPr>
      </w:pPr>
    </w:p>
    <w:p w14:paraId="1696D8DF" w14:textId="77777777" w:rsidR="00EA3D6D" w:rsidRPr="000C2DB5" w:rsidRDefault="00EA3D6D" w:rsidP="00EA3D6D">
      <w:pPr>
        <w:pStyle w:val="Nadpis2"/>
        <w:numPr>
          <w:ilvl w:val="0"/>
          <w:numId w:val="9"/>
        </w:numPr>
        <w:spacing w:after="240" w:line="240" w:lineRule="auto"/>
        <w:jc w:val="both"/>
        <w:rPr>
          <w:lang w:eastAsia="cs-CZ"/>
        </w:rPr>
      </w:pPr>
      <w:bookmarkStart w:id="23" w:name="_Toc106475030"/>
      <w:r>
        <w:rPr>
          <w:lang w:eastAsia="cs-CZ"/>
        </w:rPr>
        <w:t>Z</w:t>
      </w:r>
      <w:r w:rsidRPr="00B204E1">
        <w:rPr>
          <w:lang w:eastAsia="cs-CZ"/>
        </w:rPr>
        <w:t>droj finančných prostriedkov</w:t>
      </w:r>
      <w:bookmarkStart w:id="24" w:name="financovanie"/>
      <w:bookmarkEnd w:id="23"/>
      <w:bookmarkEnd w:id="24"/>
    </w:p>
    <w:p w14:paraId="340AA759" w14:textId="36C270C7" w:rsidR="00EA3D6D" w:rsidRPr="00B204E1" w:rsidRDefault="00EA3D6D" w:rsidP="00EA3D6D">
      <w:pPr>
        <w:numPr>
          <w:ilvl w:val="1"/>
          <w:numId w:val="12"/>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931B87">
        <w:rPr>
          <w:rFonts w:cs="Arial"/>
          <w:b/>
          <w:color w:val="000000" w:themeColor="text1"/>
          <w:sz w:val="22"/>
          <w:szCs w:val="22"/>
        </w:rPr>
        <w:t>425 218</w:t>
      </w:r>
      <w:r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17C2CDFD" w14:textId="77777777" w:rsidR="00EA3D6D" w:rsidRPr="00B204E1" w:rsidRDefault="00EA3D6D" w:rsidP="00EA3D6D">
      <w:pPr>
        <w:numPr>
          <w:ilvl w:val="1"/>
          <w:numId w:val="12"/>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Pr>
          <w:rFonts w:eastAsia="Calibri"/>
          <w:sz w:val="22"/>
          <w:szCs w:val="22"/>
          <w:lang w:eastAsia="en-US"/>
        </w:rPr>
        <w:t>obstarávateľskej organizácie</w:t>
      </w:r>
      <w:r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Pr="00B204E1">
        <w:rPr>
          <w:rFonts w:eastAsia="Calibri"/>
          <w:sz w:val="22"/>
          <w:szCs w:val="22"/>
          <w:lang w:eastAsia="en-US"/>
        </w:rPr>
        <w:t xml:space="preserve"> predpokladá od jednotiek až po </w:t>
      </w:r>
      <w:r>
        <w:rPr>
          <w:rFonts w:eastAsia="Calibri"/>
          <w:sz w:val="22"/>
          <w:szCs w:val="22"/>
          <w:lang w:eastAsia="en-US"/>
        </w:rPr>
        <w:t>stovky</w:t>
      </w:r>
      <w:r w:rsidRPr="00B204E1">
        <w:rPr>
          <w:rFonts w:eastAsia="Calibri"/>
          <w:sz w:val="22"/>
          <w:szCs w:val="22"/>
          <w:lang w:eastAsia="en-US"/>
        </w:rPr>
        <w:t xml:space="preserve"> jednotiek v konkrétnej zadávanej zákazke v rámci dynamického nákupného systému.</w:t>
      </w:r>
    </w:p>
    <w:p w14:paraId="27650F6B" w14:textId="77777777" w:rsidR="00EA3D6D" w:rsidRPr="00B204E1" w:rsidRDefault="00EA3D6D" w:rsidP="00EA3D6D">
      <w:pPr>
        <w:spacing w:line="276" w:lineRule="auto"/>
        <w:jc w:val="center"/>
        <w:rPr>
          <w:rFonts w:cs="Arial"/>
          <w:sz w:val="22"/>
          <w:szCs w:val="22"/>
          <w:lang w:eastAsia="cs-CZ"/>
        </w:rPr>
      </w:pPr>
    </w:p>
    <w:p w14:paraId="6B0D51A9" w14:textId="77777777" w:rsidR="00EA3D6D" w:rsidRDefault="00EA3D6D" w:rsidP="00EA3D6D">
      <w:pPr>
        <w:spacing w:line="276" w:lineRule="auto"/>
        <w:jc w:val="center"/>
        <w:rPr>
          <w:rFonts w:cs="Arial"/>
          <w:sz w:val="22"/>
          <w:szCs w:val="22"/>
          <w:lang w:eastAsia="cs-CZ"/>
        </w:rPr>
      </w:pPr>
    </w:p>
    <w:p w14:paraId="7902BFC5" w14:textId="77777777" w:rsidR="00EA3D6D" w:rsidRPr="00B204E1" w:rsidRDefault="00EA3D6D" w:rsidP="00EA3D6D">
      <w:pPr>
        <w:spacing w:line="276" w:lineRule="auto"/>
        <w:jc w:val="center"/>
        <w:rPr>
          <w:rFonts w:cs="Arial"/>
          <w:sz w:val="22"/>
          <w:szCs w:val="22"/>
          <w:lang w:eastAsia="cs-CZ"/>
        </w:rPr>
      </w:pPr>
      <w:r w:rsidRPr="00B204E1">
        <w:rPr>
          <w:rFonts w:cs="Arial"/>
          <w:sz w:val="22"/>
          <w:szCs w:val="22"/>
          <w:lang w:eastAsia="cs-CZ"/>
        </w:rPr>
        <w:t>Časť IV.</w:t>
      </w:r>
    </w:p>
    <w:p w14:paraId="7983E0AC" w14:textId="77777777" w:rsidR="00EA3D6D" w:rsidRPr="00B204E1" w:rsidRDefault="00EA3D6D" w:rsidP="00EA3D6D">
      <w:pPr>
        <w:pStyle w:val="Nadpis1"/>
        <w:rPr>
          <w:rFonts w:eastAsia="Calibri"/>
          <w:lang w:eastAsia="en-US"/>
        </w:rPr>
      </w:pPr>
      <w:bookmarkStart w:id="25" w:name="_Toc106475031"/>
      <w:r w:rsidRPr="00B204E1">
        <w:rPr>
          <w:rFonts w:eastAsia="Calibri" w:cs="Arial"/>
          <w:lang w:eastAsia="en-US"/>
        </w:rPr>
        <w:t xml:space="preserve">INFORMÁCIA O </w:t>
      </w:r>
      <w:r w:rsidRPr="00B204E1">
        <w:rPr>
          <w:rFonts w:eastAsia="Calibri"/>
          <w:lang w:eastAsia="en-US"/>
        </w:rPr>
        <w:t>ŽIADOSTI O ÚČASŤ, PODMIENKACH ÚČASTI,</w:t>
      </w:r>
      <w:bookmarkEnd w:id="25"/>
      <w:r w:rsidRPr="00B204E1">
        <w:rPr>
          <w:rFonts w:eastAsia="Calibri"/>
          <w:lang w:eastAsia="en-US"/>
        </w:rPr>
        <w:t xml:space="preserve"> </w:t>
      </w:r>
    </w:p>
    <w:p w14:paraId="534F2D48" w14:textId="77777777" w:rsidR="00EA3D6D" w:rsidRPr="00B204E1" w:rsidRDefault="00EA3D6D" w:rsidP="00EA3D6D">
      <w:pPr>
        <w:pStyle w:val="Nadpis1"/>
        <w:rPr>
          <w:rFonts w:eastAsia="Calibri"/>
          <w:lang w:eastAsia="en-US"/>
        </w:rPr>
      </w:pPr>
      <w:bookmarkStart w:id="26" w:name="_Toc106475032"/>
      <w:r w:rsidRPr="00B204E1">
        <w:rPr>
          <w:rFonts w:eastAsia="Calibri"/>
          <w:lang w:eastAsia="en-US"/>
        </w:rPr>
        <w:t>POŽIADAVKÁCH A POSÚDENIE ICH SPLNENIA</w:t>
      </w:r>
      <w:bookmarkEnd w:id="26"/>
    </w:p>
    <w:p w14:paraId="1F88F44E" w14:textId="77777777" w:rsidR="00EA3D6D" w:rsidRPr="00B204E1" w:rsidRDefault="00EA3D6D" w:rsidP="00EA3D6D">
      <w:pPr>
        <w:spacing w:line="276" w:lineRule="auto"/>
        <w:ind w:left="567"/>
        <w:jc w:val="both"/>
        <w:rPr>
          <w:rFonts w:eastAsia="Calibri" w:cs="Arial"/>
          <w:b/>
          <w:bCs/>
          <w:smallCaps/>
          <w:sz w:val="22"/>
          <w:szCs w:val="22"/>
          <w:lang w:eastAsia="en-US"/>
        </w:rPr>
      </w:pPr>
    </w:p>
    <w:p w14:paraId="6411234F" w14:textId="77777777" w:rsidR="00EA3D6D" w:rsidRPr="003C0DB0" w:rsidRDefault="00EA3D6D" w:rsidP="00EA3D6D">
      <w:pPr>
        <w:pStyle w:val="Nadpis2"/>
        <w:numPr>
          <w:ilvl w:val="0"/>
          <w:numId w:val="9"/>
        </w:numPr>
        <w:spacing w:after="240" w:line="240" w:lineRule="auto"/>
        <w:jc w:val="both"/>
        <w:rPr>
          <w:lang w:eastAsia="cs-CZ"/>
        </w:rPr>
      </w:pPr>
      <w:r>
        <w:rPr>
          <w:rFonts w:eastAsia="Calibri"/>
          <w:lang w:eastAsia="en-US"/>
        </w:rPr>
        <w:lastRenderedPageBreak/>
        <w:t xml:space="preserve"> </w:t>
      </w:r>
      <w:bookmarkStart w:id="27" w:name="_Toc106475033"/>
      <w:r w:rsidRPr="00601C01">
        <w:rPr>
          <w:lang w:eastAsia="cs-CZ"/>
        </w:rPr>
        <w:t>Žiadosť</w:t>
      </w:r>
      <w:r w:rsidRPr="003C0DB0">
        <w:rPr>
          <w:rFonts w:eastAsia="Calibri"/>
          <w:lang w:eastAsia="en-US"/>
        </w:rPr>
        <w:t xml:space="preserve"> o účasť</w:t>
      </w:r>
      <w:bookmarkEnd w:id="27"/>
    </w:p>
    <w:p w14:paraId="008478C7"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Žiadosť o účasť, t.</w:t>
      </w:r>
      <w:r>
        <w:rPr>
          <w:rFonts w:eastAsia="Calibri"/>
          <w:sz w:val="22"/>
          <w:szCs w:val="22"/>
          <w:lang w:eastAsia="en-US"/>
        </w:rPr>
        <w:t xml:space="preserve"> </w:t>
      </w:r>
      <w:r w:rsidRPr="00B204E1">
        <w:rPr>
          <w:rFonts w:eastAsia="Calibri"/>
          <w:sz w:val="22"/>
          <w:szCs w:val="22"/>
          <w:lang w:eastAsia="en-US"/>
        </w:rPr>
        <w:t>j. písomná žiadosť o zaradenie do procesu verejného obstarávania</w:t>
      </w:r>
      <w:r>
        <w:rPr>
          <w:rFonts w:eastAsia="Calibri"/>
          <w:sz w:val="22"/>
          <w:szCs w:val="22"/>
          <w:lang w:eastAsia="en-US"/>
        </w:rPr>
        <w:t>,</w:t>
      </w:r>
      <w:r w:rsidRPr="00B204E1">
        <w:rPr>
          <w:rFonts w:eastAsia="Calibri"/>
          <w:sz w:val="22"/>
          <w:szCs w:val="22"/>
          <w:lang w:eastAsia="en-US"/>
        </w:rPr>
        <w:t xml:space="preserve"> musí byť vyhotovená výlučne elektronicky, spôsobom určeným funkcionalitou </w:t>
      </w:r>
      <w:r>
        <w:rPr>
          <w:rFonts w:eastAsia="Calibri"/>
          <w:sz w:val="22"/>
          <w:szCs w:val="22"/>
          <w:lang w:eastAsia="en-US"/>
        </w:rPr>
        <w:t>JOSEPHINE</w:t>
      </w:r>
      <w:r w:rsidRPr="00B204E1">
        <w:rPr>
          <w:rFonts w:eastAsia="Calibri"/>
          <w:sz w:val="22"/>
          <w:szCs w:val="22"/>
          <w:lang w:eastAsia="en-US"/>
        </w:rPr>
        <w:t>.</w:t>
      </w:r>
    </w:p>
    <w:p w14:paraId="751A0D0F" w14:textId="77777777" w:rsidR="00EA3D6D" w:rsidRPr="00B204E1" w:rsidRDefault="00EA3D6D" w:rsidP="00EA3D6D">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0373DD15" w14:textId="3BFD97C8"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 xml:space="preserve">Doklady a dokumenty predložené v žiadosti o účasť </w:t>
      </w:r>
      <w:r w:rsidR="00B11907" w:rsidRPr="00B11907">
        <w:rPr>
          <w:rFonts w:eastAsia="Calibri"/>
          <w:sz w:val="22"/>
          <w:szCs w:val="22"/>
          <w:lang w:eastAsia="en-US"/>
        </w:rPr>
        <w:t>sa predkladajú v štátnom jazyku a môžu sa predkladať aj v českom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w:t>
      </w:r>
    </w:p>
    <w:p w14:paraId="0EF52B8D"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6E94672F" w14:textId="77777777" w:rsidR="00EA3D6D" w:rsidRPr="00B204E1" w:rsidRDefault="00EA3D6D" w:rsidP="00EA3D6D">
      <w:pPr>
        <w:spacing w:line="276" w:lineRule="auto"/>
        <w:ind w:left="567" w:hanging="567"/>
        <w:jc w:val="both"/>
        <w:rPr>
          <w:rFonts w:eastAsia="Calibri"/>
          <w:sz w:val="22"/>
          <w:szCs w:val="22"/>
          <w:lang w:eastAsia="en-US"/>
        </w:rPr>
      </w:pPr>
    </w:p>
    <w:p w14:paraId="4E47614C" w14:textId="77777777" w:rsidR="00EA3D6D" w:rsidRPr="000C2DB5" w:rsidRDefault="00EA3D6D" w:rsidP="00EA3D6D">
      <w:pPr>
        <w:pStyle w:val="Nadpis2"/>
        <w:numPr>
          <w:ilvl w:val="0"/>
          <w:numId w:val="9"/>
        </w:numPr>
        <w:spacing w:after="240" w:line="240" w:lineRule="auto"/>
        <w:jc w:val="both"/>
      </w:pPr>
      <w:r>
        <w:t xml:space="preserve"> </w:t>
      </w:r>
      <w:bookmarkStart w:id="28" w:name="_Toc106475034"/>
      <w:r>
        <w:rPr>
          <w:lang w:eastAsia="cs-CZ"/>
        </w:rPr>
        <w:t>O</w:t>
      </w:r>
      <w:r w:rsidRPr="003C0DB0">
        <w:rPr>
          <w:lang w:eastAsia="cs-CZ"/>
        </w:rPr>
        <w:t>bsah</w:t>
      </w:r>
      <w:r w:rsidRPr="003C0DB0">
        <w:t xml:space="preserve"> žiadosti o účasť</w:t>
      </w:r>
      <w:bookmarkEnd w:id="28"/>
    </w:p>
    <w:p w14:paraId="236C77C1" w14:textId="6F6DC9CD" w:rsidR="00EA3D6D" w:rsidRDefault="00EA3D6D" w:rsidP="00EA3D6D">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w:t>
      </w:r>
      <w:r w:rsidR="00F83B85">
        <w:rPr>
          <w:rFonts w:ascii="Garamond" w:hAnsi="Garamond"/>
        </w:rPr>
        <w:t>.4</w:t>
      </w:r>
      <w:r w:rsidRPr="00B204E1">
        <w:rPr>
          <w:rFonts w:ascii="Garamond" w:hAnsi="Garamond"/>
        </w:rPr>
        <w:t xml:space="preserve"> týchto súťažných podkladov.</w:t>
      </w:r>
    </w:p>
    <w:p w14:paraId="133AE41C" w14:textId="77777777" w:rsidR="00EA3D6D" w:rsidRPr="004C0057" w:rsidRDefault="00EA3D6D" w:rsidP="00EA3D6D">
      <w:pPr>
        <w:spacing w:line="276" w:lineRule="auto"/>
        <w:ind w:left="567" w:hanging="567"/>
        <w:jc w:val="both"/>
        <w:rPr>
          <w:rFonts w:eastAsia="Calibri"/>
          <w:sz w:val="22"/>
          <w:szCs w:val="22"/>
          <w:lang w:eastAsia="en-US"/>
        </w:rPr>
      </w:pPr>
    </w:p>
    <w:p w14:paraId="554DB41A" w14:textId="77777777" w:rsidR="00EA3D6D" w:rsidRPr="003C0DB0" w:rsidRDefault="00EA3D6D" w:rsidP="00EA3D6D">
      <w:pPr>
        <w:pStyle w:val="Nadpis2"/>
        <w:numPr>
          <w:ilvl w:val="0"/>
          <w:numId w:val="9"/>
        </w:numPr>
        <w:spacing w:after="240" w:line="240" w:lineRule="auto"/>
        <w:jc w:val="both"/>
        <w:rPr>
          <w:rFonts w:eastAsia="Calibri"/>
        </w:rPr>
      </w:pPr>
      <w:r>
        <w:t xml:space="preserve"> </w:t>
      </w:r>
      <w:bookmarkStart w:id="29" w:name="_Toc106475035"/>
      <w:r>
        <w:rPr>
          <w:lang w:eastAsia="cs-CZ"/>
        </w:rPr>
        <w:t>P</w:t>
      </w:r>
      <w:r w:rsidRPr="003C0DB0">
        <w:rPr>
          <w:rFonts w:eastAsia="Calibri"/>
          <w:lang w:eastAsia="cs-CZ"/>
        </w:rPr>
        <w:t>odmienky</w:t>
      </w:r>
      <w:r w:rsidRPr="003C0DB0">
        <w:rPr>
          <w:rFonts w:eastAsia="Calibri"/>
        </w:rPr>
        <w:t xml:space="preserve"> účasti vo verejnom obstarávaní</w:t>
      </w:r>
      <w:bookmarkEnd w:id="29"/>
    </w:p>
    <w:p w14:paraId="2103308D" w14:textId="77777777" w:rsidR="00EA3D6D" w:rsidRPr="00C65703" w:rsidRDefault="00EA3D6D" w:rsidP="00EA3D6D">
      <w:pPr>
        <w:pStyle w:val="Zarkazkladnhotextu2"/>
        <w:spacing w:line="276" w:lineRule="auto"/>
        <w:ind w:left="567" w:hanging="567"/>
        <w:rPr>
          <w:rFonts w:eastAsia="Calibri" w:cs="Arial"/>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w:t>
      </w:r>
      <w:r w:rsidRPr="00BC07AC">
        <w:rPr>
          <w:rFonts w:eastAsia="Calibri"/>
          <w:sz w:val="22"/>
          <w:szCs w:val="22"/>
          <w:lang w:eastAsia="en-US"/>
        </w:rPr>
        <w:t>podľa § 40 ods. 6 písm. g) zákona, ak sa uplatňuje, ako aj spôsob ich preukazovania, sú uvedené v oznámení o vyhlásení verejného obstarávania, prípadne v oznámení o zmenách alebo</w:t>
      </w:r>
      <w:r w:rsidRPr="00B204E1">
        <w:rPr>
          <w:rFonts w:eastAsia="Calibri"/>
          <w:sz w:val="22"/>
          <w:szCs w:val="22"/>
          <w:lang w:eastAsia="en-US"/>
        </w:rPr>
        <w:t xml:space="preserve"> dodatočných informáciách, informáciách </w:t>
      </w:r>
      <w:r w:rsidRPr="00B204E1">
        <w:rPr>
          <w:rFonts w:eastAsia="Calibri" w:cs="Arial"/>
          <w:sz w:val="22"/>
          <w:szCs w:val="22"/>
          <w:lang w:eastAsia="en-US"/>
        </w:rPr>
        <w:t xml:space="preserve">o neukončenom konaní alebo </w:t>
      </w:r>
      <w:proofErr w:type="spellStart"/>
      <w:r w:rsidRPr="00B204E1">
        <w:rPr>
          <w:rFonts w:eastAsia="Calibri" w:cs="Arial"/>
          <w:sz w:val="22"/>
          <w:szCs w:val="22"/>
          <w:lang w:eastAsia="en-US"/>
        </w:rPr>
        <w:t>korigende</w:t>
      </w:r>
      <w:proofErr w:type="spellEnd"/>
      <w:r w:rsidRPr="00B204E1">
        <w:rPr>
          <w:rFonts w:eastAsia="Calibri" w:cs="Arial"/>
          <w:sz w:val="22"/>
          <w:szCs w:val="22"/>
          <w:lang w:eastAsia="en-US"/>
        </w:rPr>
        <w:t xml:space="preserve"> (ďalej len „v oznámení o vyhlásení verejného obstarávania“). </w:t>
      </w:r>
      <w:bookmarkStart w:id="30" w:name="_Hlk534973514"/>
      <w:r w:rsidRPr="007B6A73">
        <w:rPr>
          <w:rFonts w:eastAsia="Calibri" w:cs="Arial"/>
          <w:sz w:val="22"/>
          <w:szCs w:val="22"/>
          <w:lang w:eastAsia="en-US"/>
        </w:rPr>
        <w:t xml:space="preserve">Obstarávateľská organizácia </w:t>
      </w:r>
      <w:r w:rsidRPr="007B6A73">
        <w:rPr>
          <w:rFonts w:eastAsia="Calibri" w:cs="Arial"/>
          <w:b/>
          <w:bCs/>
          <w:sz w:val="22"/>
          <w:szCs w:val="22"/>
          <w:lang w:eastAsia="en-US"/>
        </w:rPr>
        <w:t>nie je orgánom verejnej moci</w:t>
      </w:r>
      <w:r w:rsidRPr="007B6A73">
        <w:rPr>
          <w:rFonts w:eastAsia="Calibri" w:cs="Arial"/>
          <w:sz w:val="22"/>
          <w:szCs w:val="22"/>
          <w:lang w:eastAsia="en-US"/>
        </w:rPr>
        <w:t xml:space="preserve"> a nie je oprávnená overovať si údaje z informačných systémov verejnej správy podľa § 32 ods. 3 </w:t>
      </w:r>
      <w:r>
        <w:rPr>
          <w:rFonts w:eastAsia="Calibri" w:cs="Arial"/>
          <w:sz w:val="22"/>
          <w:szCs w:val="22"/>
          <w:lang w:eastAsia="en-US"/>
        </w:rPr>
        <w:t>zákona</w:t>
      </w:r>
      <w:r w:rsidRPr="00B204E1">
        <w:rPr>
          <w:rFonts w:eastAsia="Calibri" w:cs="Arial"/>
          <w:sz w:val="22"/>
          <w:szCs w:val="22"/>
          <w:lang w:eastAsia="en-US"/>
        </w:rPr>
        <w:t xml:space="preserve">. </w:t>
      </w:r>
      <w:bookmarkStart w:id="31" w:name="_Hlk522974925"/>
      <w:bookmarkStart w:id="32" w:name="_Hlk534973667"/>
      <w:bookmarkEnd w:id="30"/>
    </w:p>
    <w:p w14:paraId="126A424E" w14:textId="77777777" w:rsidR="00EA3D6D" w:rsidRPr="00B204E1" w:rsidRDefault="00EA3D6D" w:rsidP="00EA3D6D">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w:t>
      </w:r>
      <w:bookmarkEnd w:id="31"/>
      <w:r>
        <w:rPr>
          <w:rFonts w:eastAsia="Calibri"/>
          <w:sz w:val="22"/>
          <w:szCs w:val="22"/>
          <w:lang w:eastAsia="en-US"/>
        </w:rPr>
        <w:t>2</w:t>
      </w:r>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w:t>
      </w:r>
      <w:proofErr w:type="spellStart"/>
      <w:r w:rsidRPr="00B204E1">
        <w:rPr>
          <w:rFonts w:eastAsia="Calibri" w:cs="Arial"/>
          <w:sz w:val="22"/>
          <w:szCs w:val="22"/>
          <w:lang w:eastAsia="en-US"/>
        </w:rPr>
        <w:t>t.j</w:t>
      </w:r>
      <w:proofErr w:type="spellEnd"/>
      <w:r w:rsidRPr="00B204E1">
        <w:rPr>
          <w:rFonts w:eastAsia="Calibri" w:cs="Arial"/>
          <w:sz w:val="22"/>
          <w:szCs w:val="22"/>
          <w:lang w:eastAsia="en-US"/>
        </w:rPr>
        <w:t xml:space="preserve">. záujemca môže predbežne nahradiť doklady na preukázanie splnenia podmienok účasti určené </w:t>
      </w:r>
      <w:r>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32"/>
    <w:p w14:paraId="117E5CD7" w14:textId="77777777" w:rsidR="00EA3D6D" w:rsidRPr="00B204E1" w:rsidRDefault="00EA3D6D" w:rsidP="009B2843">
      <w:pPr>
        <w:spacing w:before="120" w:after="120" w:line="276" w:lineRule="auto"/>
        <w:ind w:left="1418" w:hanging="851"/>
        <w:jc w:val="both"/>
        <w:rPr>
          <w:rFonts w:eastAsia="Calibri"/>
          <w:sz w:val="22"/>
          <w:szCs w:val="22"/>
          <w:lang w:eastAsia="en-US"/>
        </w:rPr>
      </w:pPr>
      <w:r w:rsidRPr="00B204E1">
        <w:rPr>
          <w:rFonts w:eastAsia="Calibri"/>
          <w:sz w:val="22"/>
          <w:szCs w:val="22"/>
          <w:lang w:eastAsia="en-US"/>
        </w:rPr>
        <w:t xml:space="preserve">Podľa § 39 ods. 6 zákona, ak záujemca použije JED, </w:t>
      </w:r>
      <w:r>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3"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3"/>
      <w:r>
        <w:rPr>
          <w:rFonts w:eastAsia="Calibri" w:cs="Arial"/>
          <w:sz w:val="22"/>
          <w:szCs w:val="22"/>
          <w:lang w:eastAsia="en-US"/>
        </w:rPr>
        <w:t>JOSEPHINE</w:t>
      </w:r>
      <w:r w:rsidRPr="00B204E1">
        <w:rPr>
          <w:rFonts w:eastAsia="Calibri"/>
          <w:sz w:val="22"/>
          <w:szCs w:val="22"/>
          <w:lang w:eastAsia="en-US"/>
        </w:rPr>
        <w:t xml:space="preserve"> požiadať záujemcu o predloženie dokladu alebo dokladov nahradených JED-</w:t>
      </w:r>
      <w:proofErr w:type="spellStart"/>
      <w:r w:rsidRPr="00B204E1">
        <w:rPr>
          <w:rFonts w:eastAsia="Calibri"/>
          <w:sz w:val="22"/>
          <w:szCs w:val="22"/>
          <w:lang w:eastAsia="en-US"/>
        </w:rPr>
        <w:t>om</w:t>
      </w:r>
      <w:proofErr w:type="spellEnd"/>
      <w:r w:rsidRPr="00B204E1">
        <w:rPr>
          <w:rFonts w:eastAsia="Calibri"/>
          <w:sz w:val="22"/>
          <w:szCs w:val="22"/>
          <w:lang w:eastAsia="en-US"/>
        </w:rPr>
        <w:t xml:space="preserve">. Záujemca doručí – elektronicky, spôsobom určeným funkcionalitou </w:t>
      </w:r>
      <w:r>
        <w:rPr>
          <w:rFonts w:eastAsia="Calibri"/>
          <w:sz w:val="22"/>
          <w:szCs w:val="22"/>
          <w:lang w:eastAsia="en-US"/>
        </w:rPr>
        <w:t>JOSEPHINE</w:t>
      </w:r>
      <w:r w:rsidRPr="00B204E1">
        <w:rPr>
          <w:rFonts w:eastAsia="Calibri"/>
          <w:sz w:val="22"/>
          <w:szCs w:val="22"/>
          <w:lang w:eastAsia="en-US"/>
        </w:rPr>
        <w:t xml:space="preserve">, doklady </w:t>
      </w:r>
      <w:r>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37BC67EB"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w:t>
      </w:r>
      <w:r>
        <w:rPr>
          <w:rFonts w:eastAsia="Calibri"/>
          <w:sz w:val="22"/>
          <w:szCs w:val="22"/>
          <w:lang w:eastAsia="en-US"/>
        </w:rPr>
        <w:t>3</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w:t>
      </w:r>
      <w:r w:rsidRPr="00B204E1">
        <w:rPr>
          <w:rFonts w:eastAsia="Calibri"/>
          <w:sz w:val="22"/>
          <w:szCs w:val="22"/>
          <w:lang w:eastAsia="en-US"/>
        </w:rPr>
        <w:lastRenderedPageBreak/>
        <w:t>alebo úradne overené kópie dokladov na preukázanie splnenia podmienok účasti vo formáte .</w:t>
      </w:r>
      <w:proofErr w:type="spellStart"/>
      <w:r w:rsidRPr="00B204E1">
        <w:rPr>
          <w:rFonts w:eastAsia="Calibri"/>
          <w:sz w:val="22"/>
          <w:szCs w:val="22"/>
          <w:lang w:eastAsia="en-US"/>
        </w:rPr>
        <w:t>pdf</w:t>
      </w:r>
      <w:proofErr w:type="spellEnd"/>
      <w:r w:rsidRPr="00B204E1">
        <w:rPr>
          <w:rFonts w:eastAsia="Calibri"/>
          <w:sz w:val="22"/>
          <w:szCs w:val="22"/>
          <w:lang w:eastAsia="en-US"/>
        </w:rPr>
        <w:t xml:space="preserve">, resp. ak boli doklady preukazujúce splnenie podmienok účasti pôvodne vyhotovené v elektronickej forme, uchádzač v rámci svojej žiadosti o účasť, tieto doklady predkladá v pôvodnej elektronickej podobe. </w:t>
      </w:r>
    </w:p>
    <w:p w14:paraId="4C383EB2" w14:textId="04048533" w:rsidR="009B2843" w:rsidRPr="009B2843" w:rsidRDefault="00EA3D6D" w:rsidP="00EA3D6D">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w:t>
      </w:r>
      <w:bookmarkStart w:id="34" w:name="_Hlk534974981"/>
      <w:r>
        <w:rPr>
          <w:rFonts w:eastAsia="Calibri"/>
          <w:sz w:val="22"/>
          <w:szCs w:val="22"/>
          <w:lang w:eastAsia="en-US"/>
        </w:rPr>
        <w:t>4</w:t>
      </w:r>
      <w:r w:rsidRPr="00B204E1">
        <w:rPr>
          <w:rFonts w:eastAsia="Calibri" w:cs="Arial"/>
          <w:sz w:val="22"/>
          <w:szCs w:val="22"/>
          <w:lang w:eastAsia="en-US"/>
        </w:rPr>
        <w:t xml:space="preserve"> </w:t>
      </w:r>
      <w:r w:rsidRPr="009B2843">
        <w:rPr>
          <w:rFonts w:eastAsia="Calibri" w:cs="Arial"/>
          <w:sz w:val="22"/>
          <w:szCs w:val="22"/>
          <w:lang w:eastAsia="en-US"/>
        </w:rPr>
        <w:tab/>
      </w:r>
      <w:r w:rsidR="009B2843" w:rsidRPr="009B2843">
        <w:rPr>
          <w:rFonts w:eastAsia="Calibri" w:cs="Arial"/>
          <w:sz w:val="22"/>
          <w:szCs w:val="22"/>
          <w:lang w:eastAsia="en-US"/>
        </w:rPr>
        <w:t>Obsah žiadosti o účasť:</w:t>
      </w:r>
    </w:p>
    <w:p w14:paraId="73297215"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660F0937"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05C11551"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61ABACB7"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35E469F4"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175FF940"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40165598"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777B8A49"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7AA6FD06"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56CA6497"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66A162D2"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66843E5D" w14:textId="77777777" w:rsidR="009B2843" w:rsidRPr="009B2843" w:rsidRDefault="009B2843" w:rsidP="009B2843">
      <w:pPr>
        <w:pStyle w:val="Odsekzoznamu"/>
        <w:numPr>
          <w:ilvl w:val="0"/>
          <w:numId w:val="15"/>
        </w:numPr>
        <w:tabs>
          <w:tab w:val="left" w:pos="1276"/>
        </w:tabs>
        <w:spacing w:before="120" w:after="120"/>
        <w:jc w:val="both"/>
        <w:rPr>
          <w:rFonts w:ascii="Garamond" w:hAnsi="Garamond" w:cs="Arial"/>
          <w:vanish/>
        </w:rPr>
      </w:pPr>
    </w:p>
    <w:p w14:paraId="5491C245" w14:textId="77777777" w:rsidR="009B2843" w:rsidRPr="009B2843" w:rsidRDefault="009B2843" w:rsidP="009B2843">
      <w:pPr>
        <w:pStyle w:val="Odsekzoznamu"/>
        <w:numPr>
          <w:ilvl w:val="1"/>
          <w:numId w:val="15"/>
        </w:numPr>
        <w:tabs>
          <w:tab w:val="left" w:pos="1276"/>
        </w:tabs>
        <w:spacing w:before="120" w:after="120"/>
        <w:jc w:val="both"/>
        <w:rPr>
          <w:rFonts w:ascii="Garamond" w:hAnsi="Garamond" w:cs="Arial"/>
          <w:vanish/>
        </w:rPr>
      </w:pPr>
    </w:p>
    <w:p w14:paraId="2889285D" w14:textId="77777777" w:rsidR="009B2843" w:rsidRPr="009B2843" w:rsidRDefault="009B2843" w:rsidP="009B2843">
      <w:pPr>
        <w:pStyle w:val="Odsekzoznamu"/>
        <w:numPr>
          <w:ilvl w:val="1"/>
          <w:numId w:val="15"/>
        </w:numPr>
        <w:tabs>
          <w:tab w:val="left" w:pos="1276"/>
        </w:tabs>
        <w:spacing w:before="120" w:after="120"/>
        <w:jc w:val="both"/>
        <w:rPr>
          <w:rFonts w:ascii="Garamond" w:hAnsi="Garamond" w:cs="Arial"/>
          <w:vanish/>
        </w:rPr>
      </w:pPr>
    </w:p>
    <w:p w14:paraId="58D4DC7D" w14:textId="77777777" w:rsidR="009B2843" w:rsidRPr="009B2843" w:rsidRDefault="009B2843" w:rsidP="009B2843">
      <w:pPr>
        <w:pStyle w:val="Odsekzoznamu"/>
        <w:numPr>
          <w:ilvl w:val="1"/>
          <w:numId w:val="15"/>
        </w:numPr>
        <w:tabs>
          <w:tab w:val="left" w:pos="1276"/>
        </w:tabs>
        <w:spacing w:before="120" w:after="120"/>
        <w:jc w:val="both"/>
        <w:rPr>
          <w:rFonts w:ascii="Garamond" w:hAnsi="Garamond" w:cs="Arial"/>
          <w:vanish/>
        </w:rPr>
      </w:pPr>
    </w:p>
    <w:p w14:paraId="32E35BC3" w14:textId="77777777" w:rsidR="009B2843" w:rsidRPr="009B2843" w:rsidRDefault="009B2843" w:rsidP="009B2843">
      <w:pPr>
        <w:pStyle w:val="Odsekzoznamu"/>
        <w:numPr>
          <w:ilvl w:val="1"/>
          <w:numId w:val="15"/>
        </w:numPr>
        <w:tabs>
          <w:tab w:val="left" w:pos="1276"/>
        </w:tabs>
        <w:spacing w:before="120" w:after="120"/>
        <w:jc w:val="both"/>
        <w:rPr>
          <w:rFonts w:ascii="Garamond" w:hAnsi="Garamond" w:cs="Arial"/>
          <w:vanish/>
        </w:rPr>
      </w:pPr>
    </w:p>
    <w:p w14:paraId="1FEA452B" w14:textId="65A269FC" w:rsidR="009B2843" w:rsidRPr="009B2843" w:rsidRDefault="009B2843" w:rsidP="009B2843">
      <w:pPr>
        <w:pStyle w:val="Odsekzoznamu"/>
        <w:numPr>
          <w:ilvl w:val="2"/>
          <w:numId w:val="15"/>
        </w:numPr>
        <w:tabs>
          <w:tab w:val="left" w:pos="1418"/>
        </w:tabs>
        <w:spacing w:before="120" w:after="120"/>
        <w:ind w:left="1418" w:hanging="851"/>
        <w:jc w:val="both"/>
        <w:rPr>
          <w:rFonts w:ascii="Garamond" w:hAnsi="Garamond" w:cs="Arial"/>
        </w:rPr>
      </w:pPr>
      <w:r w:rsidRPr="009B2843">
        <w:rPr>
          <w:rFonts w:ascii="Garamond" w:hAnsi="Garamond" w:cs="Arial"/>
        </w:rPr>
        <w:t>D</w:t>
      </w:r>
      <w:r w:rsidRPr="009B2843">
        <w:rPr>
          <w:rFonts w:ascii="Garamond" w:hAnsi="Garamond" w:cs="Arial"/>
        </w:rPr>
        <w:t xml:space="preserve">oklady a dokumenty, ktorými uchádzač preukáže splnenie podmienok účasti </w:t>
      </w:r>
      <w:r w:rsidRPr="009B2843">
        <w:rPr>
          <w:rFonts w:ascii="Garamond" w:hAnsi="Garamond" w:cs="Arial"/>
        </w:rPr>
        <w:t xml:space="preserve">uvedených v prílohe č. 3 súťažných podkladov </w:t>
      </w:r>
      <w:r w:rsidRPr="009B2843">
        <w:rPr>
          <w:rFonts w:ascii="Garamond" w:hAnsi="Garamond" w:cs="Arial"/>
        </w:rPr>
        <w:t>(ak relevantné)</w:t>
      </w:r>
      <w:r w:rsidR="00F83B85">
        <w:rPr>
          <w:rFonts w:ascii="Garamond" w:hAnsi="Garamond" w:cs="Arial"/>
        </w:rPr>
        <w:t>,</w:t>
      </w:r>
    </w:p>
    <w:p w14:paraId="45034F4C" w14:textId="33F005F0" w:rsidR="009B2843" w:rsidRPr="009B2843" w:rsidRDefault="009B2843" w:rsidP="009B2843">
      <w:pPr>
        <w:pStyle w:val="Odsekzoznamu"/>
        <w:numPr>
          <w:ilvl w:val="2"/>
          <w:numId w:val="15"/>
        </w:numPr>
        <w:tabs>
          <w:tab w:val="left" w:pos="1418"/>
        </w:tabs>
        <w:spacing w:before="120" w:after="120"/>
        <w:ind w:left="1418" w:hanging="851"/>
        <w:jc w:val="both"/>
        <w:rPr>
          <w:rFonts w:ascii="Garamond" w:hAnsi="Garamond" w:cs="Arial"/>
        </w:rPr>
      </w:pPr>
      <w:r>
        <w:rPr>
          <w:rFonts w:ascii="Garamond" w:hAnsi="Garamond" w:cs="Arial"/>
        </w:rPr>
        <w:t>Žiadosť o zaradenie do dynamického nákupného systému vypracovan</w:t>
      </w:r>
      <w:r w:rsidR="00F83B85">
        <w:rPr>
          <w:rFonts w:ascii="Garamond" w:hAnsi="Garamond" w:cs="Arial"/>
        </w:rPr>
        <w:t>ú</w:t>
      </w:r>
      <w:r>
        <w:rPr>
          <w:rFonts w:ascii="Garamond" w:hAnsi="Garamond" w:cs="Arial"/>
        </w:rPr>
        <w:t xml:space="preserve"> podľa</w:t>
      </w:r>
      <w:r w:rsidR="00F83B85">
        <w:rPr>
          <w:rFonts w:ascii="Garamond" w:hAnsi="Garamond" w:cs="Arial"/>
        </w:rPr>
        <w:t xml:space="preserve">                     </w:t>
      </w:r>
      <w:r>
        <w:rPr>
          <w:rFonts w:ascii="Garamond" w:hAnsi="Garamond" w:cs="Arial"/>
        </w:rPr>
        <w:t xml:space="preserve"> prílohy č. </w:t>
      </w:r>
      <w:r w:rsidR="00E76531">
        <w:rPr>
          <w:rFonts w:ascii="Garamond" w:hAnsi="Garamond" w:cs="Arial"/>
        </w:rPr>
        <w:t>5 súťažných podkladov</w:t>
      </w:r>
      <w:r w:rsidR="00F83B85">
        <w:rPr>
          <w:rFonts w:ascii="Garamond" w:hAnsi="Garamond" w:cs="Arial"/>
        </w:rPr>
        <w:t>,</w:t>
      </w:r>
      <w:r w:rsidR="00E76531">
        <w:rPr>
          <w:rFonts w:ascii="Garamond" w:hAnsi="Garamond" w:cs="Arial"/>
        </w:rPr>
        <w:t xml:space="preserve"> </w:t>
      </w:r>
      <w:r w:rsidR="00E76531">
        <w:rPr>
          <w:rFonts w:ascii="Garamond" w:hAnsi="Garamond"/>
        </w:rPr>
        <w:t>v</w:t>
      </w:r>
      <w:r w:rsidR="00E76531" w:rsidRPr="00434747">
        <w:rPr>
          <w:rFonts w:ascii="Garamond" w:hAnsi="Garamond"/>
        </w:rPr>
        <w:t>yplnenú a</w:t>
      </w:r>
      <w:r w:rsidR="008D68BA">
        <w:rPr>
          <w:rFonts w:ascii="Garamond" w:hAnsi="Garamond"/>
        </w:rPr>
        <w:t xml:space="preserve"> podpísanú </w:t>
      </w:r>
      <w:r w:rsidR="00E76531" w:rsidRPr="00434747">
        <w:rPr>
          <w:rFonts w:ascii="Garamond" w:hAnsi="Garamond"/>
        </w:rPr>
        <w:t xml:space="preserve">osobou oprávnenou konať za </w:t>
      </w:r>
      <w:r w:rsidR="00E76531">
        <w:rPr>
          <w:rFonts w:ascii="Garamond" w:hAnsi="Garamond"/>
        </w:rPr>
        <w:t>záujemcu</w:t>
      </w:r>
      <w:r w:rsidR="00F83B85">
        <w:rPr>
          <w:rFonts w:ascii="Garamond" w:hAnsi="Garamond"/>
        </w:rPr>
        <w:t>,</w:t>
      </w:r>
    </w:p>
    <w:p w14:paraId="5366FBF8" w14:textId="0F59ADA7" w:rsidR="008D68BA" w:rsidRPr="008D68BA" w:rsidRDefault="008D68BA" w:rsidP="00E76531">
      <w:pPr>
        <w:pStyle w:val="Odsekzoznamu"/>
        <w:numPr>
          <w:ilvl w:val="2"/>
          <w:numId w:val="15"/>
        </w:numPr>
        <w:tabs>
          <w:tab w:val="left" w:pos="1418"/>
        </w:tabs>
        <w:spacing w:before="120" w:after="120"/>
        <w:ind w:left="1418" w:hanging="851"/>
        <w:jc w:val="both"/>
        <w:rPr>
          <w:rFonts w:ascii="Garamond" w:hAnsi="Garamond" w:cs="Arial"/>
        </w:rPr>
      </w:pPr>
      <w:r>
        <w:rPr>
          <w:rFonts w:ascii="Garamond" w:hAnsi="Garamond" w:cs="Arial"/>
        </w:rPr>
        <w:t>Čestné v</w:t>
      </w:r>
      <w:r w:rsidR="00EA3D6D" w:rsidRPr="00F83B85">
        <w:rPr>
          <w:rFonts w:ascii="Garamond" w:hAnsi="Garamond" w:cs="Arial"/>
        </w:rPr>
        <w:t xml:space="preserve">yhlásenie záujemcu </w:t>
      </w:r>
      <w:r>
        <w:rPr>
          <w:rFonts w:ascii="Garamond" w:hAnsi="Garamond" w:cs="Arial"/>
        </w:rPr>
        <w:t xml:space="preserve">vypracované podľa prílohy č. </w:t>
      </w:r>
      <w:r>
        <w:rPr>
          <w:rFonts w:ascii="Garamond" w:hAnsi="Garamond" w:cs="Arial"/>
        </w:rPr>
        <w:t>4</w:t>
      </w:r>
      <w:r>
        <w:rPr>
          <w:rFonts w:ascii="Garamond" w:hAnsi="Garamond" w:cs="Arial"/>
        </w:rPr>
        <w:t xml:space="preserve"> súťažných podkladov </w:t>
      </w:r>
      <w:r w:rsidRPr="00F83B85">
        <w:rPr>
          <w:rFonts w:ascii="Garamond" w:hAnsi="Garamond" w:cs="Arial"/>
        </w:rPr>
        <w:t>vyplnen</w:t>
      </w:r>
      <w:r w:rsidRPr="00F83B85">
        <w:rPr>
          <w:rFonts w:ascii="Garamond" w:hAnsi="Garamond" w:cs="Arial"/>
        </w:rPr>
        <w:t>é</w:t>
      </w:r>
      <w:r w:rsidRPr="00F83B85">
        <w:rPr>
          <w:rFonts w:ascii="Garamond" w:hAnsi="Garamond" w:cs="Arial"/>
        </w:rPr>
        <w:t xml:space="preserve"> a</w:t>
      </w:r>
      <w:r w:rsidRPr="00F83B85">
        <w:rPr>
          <w:rFonts w:ascii="Garamond" w:hAnsi="Garamond" w:cs="Arial"/>
        </w:rPr>
        <w:t xml:space="preserve"> podpísané </w:t>
      </w:r>
      <w:r w:rsidRPr="00F83B85">
        <w:rPr>
          <w:rFonts w:ascii="Garamond" w:hAnsi="Garamond" w:cs="Arial"/>
        </w:rPr>
        <w:t>osobou oprávnenou konať za záujemcu</w:t>
      </w:r>
      <w:r w:rsidR="00F83B85">
        <w:rPr>
          <w:rFonts w:ascii="Garamond" w:hAnsi="Garamond" w:cs="Arial"/>
        </w:rPr>
        <w:t>,</w:t>
      </w:r>
    </w:p>
    <w:bookmarkEnd w:id="34"/>
    <w:p w14:paraId="03CF2BF1" w14:textId="09961C7E" w:rsidR="00F83B85" w:rsidRPr="00F83B85" w:rsidRDefault="00F83B85" w:rsidP="004E30B2">
      <w:pPr>
        <w:pStyle w:val="Odsekzoznamu"/>
        <w:numPr>
          <w:ilvl w:val="2"/>
          <w:numId w:val="15"/>
        </w:numPr>
        <w:tabs>
          <w:tab w:val="left" w:pos="1418"/>
        </w:tabs>
        <w:spacing w:before="120" w:after="120"/>
        <w:ind w:left="1418" w:hanging="851"/>
        <w:jc w:val="both"/>
        <w:rPr>
          <w:rFonts w:ascii="Garamond" w:hAnsi="Garamond" w:cs="Arial"/>
        </w:rPr>
      </w:pPr>
      <w:r w:rsidRPr="00F83B85">
        <w:rPr>
          <w:rFonts w:ascii="Garamond" w:hAnsi="Garamond" w:cs="Arial"/>
          <w:u w:val="single"/>
        </w:rPr>
        <w:t>A</w:t>
      </w:r>
      <w:r w:rsidRPr="00F83B85">
        <w:rPr>
          <w:rFonts w:ascii="Garamond" w:hAnsi="Garamond" w:cs="Arial"/>
          <w:u w:val="single"/>
        </w:rPr>
        <w:t>k žiadosť o účasť podpisuje iná osoba ako štatutárny zástupca</w:t>
      </w:r>
      <w:r w:rsidRPr="00F83B85">
        <w:rPr>
          <w:rFonts w:ascii="Garamond" w:hAnsi="Garamond" w:cs="Arial"/>
        </w:rPr>
        <w:t xml:space="preserve"> </w:t>
      </w:r>
      <w:r>
        <w:rPr>
          <w:rFonts w:ascii="Garamond" w:hAnsi="Garamond" w:cs="Arial"/>
        </w:rPr>
        <w:t xml:space="preserve">- </w:t>
      </w:r>
      <w:r w:rsidRPr="00F83B85">
        <w:rPr>
          <w:rFonts w:ascii="Garamond" w:hAnsi="Garamond" w:cs="Arial"/>
        </w:rPr>
        <w:t xml:space="preserve">Splnomocnenie konať za záujemcu alebo skupinu dodávateľov, </w:t>
      </w:r>
    </w:p>
    <w:p w14:paraId="51EB649B" w14:textId="6565510B" w:rsidR="00EA3D6D" w:rsidRPr="00F83B85" w:rsidRDefault="00F83B85" w:rsidP="000A5FAA">
      <w:pPr>
        <w:pStyle w:val="Odsekzoznamu"/>
        <w:numPr>
          <w:ilvl w:val="2"/>
          <w:numId w:val="15"/>
        </w:numPr>
        <w:tabs>
          <w:tab w:val="left" w:pos="1418"/>
        </w:tabs>
        <w:spacing w:before="120" w:after="120"/>
        <w:ind w:left="1418" w:hanging="851"/>
        <w:jc w:val="both"/>
        <w:rPr>
          <w:rFonts w:ascii="Garamond" w:hAnsi="Garamond" w:cs="Arial"/>
        </w:rPr>
      </w:pPr>
      <w:r w:rsidRPr="00F83B85">
        <w:rPr>
          <w:rFonts w:ascii="Garamond" w:hAnsi="Garamond" w:cs="Arial"/>
          <w:u w:val="single"/>
        </w:rPr>
        <w:t>V prípade skupiny dodávateľov</w:t>
      </w:r>
      <w:r w:rsidRPr="00F83B85">
        <w:rPr>
          <w:rFonts w:ascii="Garamond" w:hAnsi="Garamond" w:cs="Arial"/>
        </w:rPr>
        <w:t xml:space="preserve"> </w:t>
      </w:r>
      <w:r>
        <w:rPr>
          <w:rFonts w:ascii="Garamond" w:hAnsi="Garamond" w:cs="Arial"/>
        </w:rPr>
        <w:t xml:space="preserve">- </w:t>
      </w:r>
      <w:r w:rsidRPr="00F83B85">
        <w:rPr>
          <w:rFonts w:ascii="Garamond" w:hAnsi="Garamond" w:cs="Arial"/>
        </w:rPr>
        <w:t xml:space="preserve">vystavené splnomocnenie pre jedného z členov skupiny, ktorý bude  oprávnený prijímať pokyny za všetkých a konať v mene všetkých ostatných členov skupiny, podpísanú všetkými členmi skupiny alebo osobou, resp. osobami oprávnenými konať v danej veci za každého člena skupiny podľa prílohy č. </w:t>
      </w:r>
      <w:r>
        <w:rPr>
          <w:rFonts w:ascii="Garamond" w:hAnsi="Garamond" w:cs="Arial"/>
        </w:rPr>
        <w:t>6</w:t>
      </w:r>
      <w:r w:rsidRPr="00F83B85">
        <w:rPr>
          <w:rFonts w:ascii="Garamond" w:hAnsi="Garamond" w:cs="Arial"/>
        </w:rPr>
        <w:t xml:space="preserve"> týchto súťažných podkladov</w:t>
      </w:r>
      <w:r w:rsidRPr="00F83B85">
        <w:rPr>
          <w:rFonts w:ascii="Garamond" w:hAnsi="Garamond" w:cs="Arial"/>
        </w:rPr>
        <w:t>.</w:t>
      </w:r>
    </w:p>
    <w:p w14:paraId="4E7F7E07" w14:textId="77777777" w:rsidR="00EA3D6D" w:rsidRDefault="00EA3D6D" w:rsidP="00EA3D6D">
      <w:pPr>
        <w:spacing w:before="120" w:after="120" w:line="276" w:lineRule="auto"/>
        <w:ind w:left="567" w:hanging="567"/>
        <w:jc w:val="both"/>
        <w:rPr>
          <w:rFonts w:eastAsia="Calibri"/>
          <w:sz w:val="22"/>
          <w:szCs w:val="22"/>
          <w:lang w:eastAsia="en-US"/>
        </w:rPr>
      </w:pPr>
    </w:p>
    <w:p w14:paraId="0C12A5B8" w14:textId="77777777" w:rsidR="00EA3D6D" w:rsidRPr="00F01689" w:rsidRDefault="00EA3D6D" w:rsidP="00EA3D6D">
      <w:pPr>
        <w:pStyle w:val="Nadpis2"/>
        <w:numPr>
          <w:ilvl w:val="0"/>
          <w:numId w:val="9"/>
        </w:numPr>
        <w:spacing w:after="240" w:line="240" w:lineRule="auto"/>
        <w:jc w:val="both"/>
        <w:rPr>
          <w:rStyle w:val="Nadpis2Char"/>
          <w:rFonts w:eastAsia="Calibri"/>
          <w:b/>
          <w:bCs/>
        </w:rPr>
      </w:pPr>
      <w:r>
        <w:t xml:space="preserve"> </w:t>
      </w:r>
      <w:bookmarkStart w:id="35" w:name="_Toc106475036"/>
      <w:r w:rsidRPr="00601C01">
        <w:rPr>
          <w:rFonts w:eastAsia="Calibri"/>
          <w:lang w:eastAsia="cs-CZ"/>
        </w:rPr>
        <w:t>O</w:t>
      </w:r>
      <w:r w:rsidRPr="00601C01">
        <w:rPr>
          <w:rStyle w:val="Nadpis2Char"/>
          <w:rFonts w:eastAsia="Calibri"/>
          <w:b/>
          <w:bCs/>
          <w:lang w:eastAsia="cs-CZ"/>
        </w:rPr>
        <w:t>právnenie</w:t>
      </w:r>
      <w:r w:rsidRPr="00F01689">
        <w:rPr>
          <w:rStyle w:val="Nadpis2Char"/>
          <w:rFonts w:eastAsia="Calibri"/>
          <w:b/>
          <w:bCs/>
        </w:rPr>
        <w:t xml:space="preserve"> predložiť žiadosť o účasť a </w:t>
      </w:r>
      <w:proofErr w:type="spellStart"/>
      <w:r w:rsidRPr="00F01689">
        <w:rPr>
          <w:rStyle w:val="Nadpis2Char"/>
          <w:rFonts w:eastAsia="Calibri"/>
          <w:b/>
          <w:bCs/>
        </w:rPr>
        <w:t>späťvzatie</w:t>
      </w:r>
      <w:proofErr w:type="spellEnd"/>
      <w:r w:rsidRPr="00F01689">
        <w:rPr>
          <w:rStyle w:val="Nadpis2Char"/>
          <w:rFonts w:eastAsia="Calibri"/>
          <w:b/>
          <w:bCs/>
        </w:rPr>
        <w:t xml:space="preserve"> žiadosti o účasť</w:t>
      </w:r>
      <w:bookmarkEnd w:id="35"/>
    </w:p>
    <w:p w14:paraId="426C28C9"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Pr>
          <w:rFonts w:eastAsia="Calibri"/>
          <w:sz w:val="22"/>
          <w:szCs w:val="22"/>
          <w:lang w:eastAsia="en-US"/>
        </w:rPr>
        <w:t> danom procese</w:t>
      </w:r>
      <w:r w:rsidRPr="00B204E1">
        <w:rPr>
          <w:rFonts w:eastAsia="Calibri"/>
          <w:sz w:val="22"/>
          <w:szCs w:val="22"/>
          <w:lang w:eastAsia="en-US"/>
        </w:rPr>
        <w:t xml:space="preserve">. </w:t>
      </w:r>
    </w:p>
    <w:p w14:paraId="4A656F8D" w14:textId="77777777" w:rsidR="00EA3D6D" w:rsidRPr="00B204E1" w:rsidRDefault="00EA3D6D" w:rsidP="00EA3D6D">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30754778" w14:textId="77777777" w:rsidR="00EA3D6D" w:rsidRPr="00B204E1" w:rsidRDefault="00EA3D6D" w:rsidP="00EA3D6D">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samostatne sám za seba alebo ako člen skupiny dodávateľov, a to výlučne v písomnej forme - elektronicky spôsobom určeným funkcionalitou </w:t>
      </w:r>
      <w:r>
        <w:rPr>
          <w:rFonts w:eastAsia="Calibri"/>
          <w:sz w:val="22"/>
          <w:szCs w:val="22"/>
          <w:lang w:eastAsia="en-US"/>
        </w:rPr>
        <w:t>JOSEPHINE</w:t>
      </w:r>
      <w:r w:rsidRPr="00B204E1">
        <w:rPr>
          <w:rFonts w:eastAsia="Calibri"/>
          <w:sz w:val="22"/>
          <w:szCs w:val="22"/>
          <w:lang w:eastAsia="en-US"/>
        </w:rPr>
        <w:t>.</w:t>
      </w:r>
    </w:p>
    <w:p w14:paraId="1E4398DE"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Pr>
          <w:rFonts w:eastAsia="Calibri"/>
          <w:sz w:val="22"/>
          <w:szCs w:val="22"/>
          <w:lang w:eastAsia="en-US"/>
        </w:rPr>
        <w:t>JOSEPHINE</w:t>
      </w:r>
      <w:r w:rsidRPr="00B204E1">
        <w:rPr>
          <w:rFonts w:eastAsia="Calibri"/>
          <w:sz w:val="22"/>
          <w:szCs w:val="22"/>
          <w:lang w:eastAsia="en-US"/>
        </w:rPr>
        <w:t>.</w:t>
      </w:r>
    </w:p>
    <w:p w14:paraId="224C410F"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6268B011" w14:textId="77777777" w:rsidR="00EA3D6D"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r>
      <w:proofErr w:type="spellStart"/>
      <w:r w:rsidRPr="00B204E1">
        <w:rPr>
          <w:rFonts w:eastAsia="Calibri"/>
          <w:sz w:val="22"/>
          <w:szCs w:val="22"/>
          <w:lang w:eastAsia="en-US"/>
        </w:rPr>
        <w:t>Späťvzatie</w:t>
      </w:r>
      <w:proofErr w:type="spellEnd"/>
      <w:r w:rsidRPr="00B204E1">
        <w:rPr>
          <w:rFonts w:eastAsia="Calibri"/>
          <w:sz w:val="22"/>
          <w:szCs w:val="22"/>
          <w:lang w:eastAsia="en-US"/>
        </w:rPr>
        <w:t xml:space="preserve"> žiadosti o účasť je možné vykonať odvolaním pôvodnej žiadosti o účasť a to výlučne elektronicky spôsobom určeným funkcionalitou </w:t>
      </w:r>
      <w:r>
        <w:rPr>
          <w:rFonts w:eastAsia="Calibri"/>
          <w:sz w:val="22"/>
          <w:szCs w:val="22"/>
          <w:lang w:eastAsia="en-US"/>
        </w:rPr>
        <w:t>JOSEPHINE</w:t>
      </w:r>
      <w:r w:rsidRPr="00B204E1">
        <w:rPr>
          <w:rFonts w:eastAsia="Calibri"/>
          <w:sz w:val="22"/>
          <w:szCs w:val="22"/>
          <w:lang w:eastAsia="en-US"/>
        </w:rPr>
        <w:t xml:space="preserve">. </w:t>
      </w:r>
      <w:proofErr w:type="spellStart"/>
      <w:r w:rsidRPr="00B204E1">
        <w:rPr>
          <w:rFonts w:eastAsia="Calibri"/>
          <w:sz w:val="22"/>
          <w:szCs w:val="22"/>
          <w:lang w:eastAsia="en-US"/>
        </w:rPr>
        <w:t>Späťvzatú</w:t>
      </w:r>
      <w:proofErr w:type="spellEnd"/>
      <w:r w:rsidRPr="00B204E1">
        <w:rPr>
          <w:rFonts w:eastAsia="Calibri"/>
          <w:sz w:val="22"/>
          <w:szCs w:val="22"/>
          <w:lang w:eastAsia="en-US"/>
        </w:rPr>
        <w:t xml:space="preserve"> žiadosť o účasť je </w:t>
      </w:r>
      <w:r w:rsidRPr="00B204E1">
        <w:rPr>
          <w:rFonts w:eastAsia="Calibri"/>
          <w:sz w:val="22"/>
          <w:szCs w:val="22"/>
          <w:lang w:eastAsia="en-US"/>
        </w:rPr>
        <w:lastRenderedPageBreak/>
        <w:t>potrebné doručiť spôsobom opísaným v týchto súťažných podkladoch v lehote na predkladanie žiadostí o účasť.</w:t>
      </w:r>
    </w:p>
    <w:p w14:paraId="65377149" w14:textId="77777777" w:rsidR="00EA3D6D" w:rsidRPr="00B204E1" w:rsidRDefault="00EA3D6D" w:rsidP="00EA3D6D">
      <w:pPr>
        <w:spacing w:line="276" w:lineRule="auto"/>
        <w:ind w:left="567" w:hanging="567"/>
        <w:jc w:val="both"/>
        <w:rPr>
          <w:rFonts w:eastAsia="Calibri"/>
          <w:sz w:val="22"/>
          <w:szCs w:val="22"/>
          <w:lang w:eastAsia="en-US"/>
        </w:rPr>
      </w:pPr>
    </w:p>
    <w:p w14:paraId="1B01FA0E" w14:textId="77777777" w:rsidR="00EA3D6D" w:rsidRPr="00F01689" w:rsidRDefault="00EA3D6D" w:rsidP="00EA3D6D">
      <w:pPr>
        <w:pStyle w:val="Nadpis2"/>
        <w:numPr>
          <w:ilvl w:val="0"/>
          <w:numId w:val="9"/>
        </w:numPr>
        <w:spacing w:after="240" w:line="240" w:lineRule="auto"/>
        <w:jc w:val="both"/>
        <w:rPr>
          <w:rFonts w:eastAsia="Calibri"/>
          <w:b w:val="0"/>
        </w:rPr>
      </w:pPr>
      <w:r>
        <w:rPr>
          <w:rStyle w:val="Nadpis2Char"/>
          <w:rFonts w:eastAsia="Calibri"/>
          <w:b/>
        </w:rPr>
        <w:t xml:space="preserve"> </w:t>
      </w:r>
      <w:bookmarkStart w:id="36" w:name="_Toc106475037"/>
      <w:r w:rsidRPr="00601C01">
        <w:rPr>
          <w:rStyle w:val="Nadpis2Char"/>
          <w:rFonts w:eastAsia="Calibri"/>
          <w:b/>
          <w:bCs/>
          <w:lang w:eastAsia="cs-CZ"/>
        </w:rPr>
        <w:t>Miesto</w:t>
      </w:r>
      <w:r w:rsidRPr="00F01689">
        <w:rPr>
          <w:rStyle w:val="Nadpis2Char"/>
          <w:rFonts w:eastAsia="Calibri"/>
          <w:b/>
        </w:rPr>
        <w:t xml:space="preserve"> a lehota na predkladanie žiadostí o účasť a </w:t>
      </w:r>
      <w:r w:rsidRPr="00A73938">
        <w:rPr>
          <w:rStyle w:val="Nadpis2Char"/>
          <w:rFonts w:eastAsia="Calibri"/>
          <w:b/>
          <w:bCs/>
        </w:rPr>
        <w:t>sprístupnenie</w:t>
      </w:r>
      <w:r w:rsidRPr="00F01689">
        <w:rPr>
          <w:rStyle w:val="Nadpis2Char"/>
          <w:rFonts w:eastAsia="Calibri"/>
          <w:b/>
        </w:rPr>
        <w:t xml:space="preserve"> týchto žiadostí</w:t>
      </w:r>
      <w:bookmarkEnd w:id="36"/>
    </w:p>
    <w:p w14:paraId="35E29A37" w14:textId="77777777" w:rsidR="00EA3D6D" w:rsidRPr="00B204E1" w:rsidRDefault="00EA3D6D" w:rsidP="00EA3D6D">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Pr>
          <w:rFonts w:eastAsia="Calibri"/>
          <w:sz w:val="22"/>
          <w:szCs w:val="22"/>
          <w:lang w:eastAsia="en-US"/>
        </w:rPr>
        <w:t>JOSEPHINE</w:t>
      </w:r>
      <w:r w:rsidRPr="00B204E1">
        <w:rPr>
          <w:sz w:val="22"/>
        </w:rPr>
        <w:t xml:space="preserve"> v súlade s týmito súťažnými podkladmi a zákonom</w:t>
      </w:r>
      <w:r w:rsidRPr="00B204E1">
        <w:rPr>
          <w:rFonts w:eastAsia="Calibri"/>
          <w:sz w:val="22"/>
          <w:szCs w:val="22"/>
          <w:lang w:eastAsia="en-US"/>
        </w:rPr>
        <w:t>.</w:t>
      </w:r>
    </w:p>
    <w:p w14:paraId="5143137C" w14:textId="77777777" w:rsidR="00EA3D6D" w:rsidRPr="00B204E1" w:rsidRDefault="00EA3D6D" w:rsidP="00EA3D6D">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154F5E48"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0E0A8A8" w14:textId="77777777" w:rsidR="00EA3D6D" w:rsidRPr="00B204E1" w:rsidRDefault="00EA3D6D" w:rsidP="00EA3D6D">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Pr>
          <w:rFonts w:eastAsia="Calibri"/>
          <w:sz w:val="22"/>
          <w:szCs w:val="22"/>
          <w:lang w:eastAsia="en-US"/>
        </w:rPr>
        <w:t>JOSEPHINE</w:t>
      </w:r>
      <w:r w:rsidRPr="00B204E1">
        <w:rPr>
          <w:rFonts w:eastAsia="Calibri"/>
          <w:sz w:val="22"/>
          <w:szCs w:val="22"/>
          <w:lang w:eastAsia="en-US"/>
        </w:rPr>
        <w:t>.</w:t>
      </w:r>
    </w:p>
    <w:p w14:paraId="65B2E6DB"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1B4F57BF" w14:textId="77777777" w:rsidR="00EA3D6D"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Pr>
          <w:rFonts w:eastAsia="Calibri"/>
          <w:sz w:val="22"/>
          <w:szCs w:val="22"/>
          <w:lang w:eastAsia="en-US"/>
        </w:rPr>
        <w:t>JOSEPHINE</w:t>
      </w:r>
      <w:r w:rsidRPr="00B204E1">
        <w:rPr>
          <w:rFonts w:eastAsia="Calibri"/>
          <w:sz w:val="22"/>
          <w:szCs w:val="22"/>
          <w:lang w:eastAsia="en-US"/>
        </w:rPr>
        <w:t xml:space="preserve"> kedykoľvek počas trvania dynamického nákupného systému.</w:t>
      </w:r>
    </w:p>
    <w:p w14:paraId="4DE5FB59" w14:textId="77777777" w:rsidR="00EA3D6D" w:rsidRPr="00B204E1" w:rsidRDefault="00EA3D6D" w:rsidP="00EA3D6D">
      <w:pPr>
        <w:spacing w:before="120" w:after="120" w:line="276" w:lineRule="auto"/>
        <w:ind w:left="567" w:hanging="567"/>
        <w:jc w:val="both"/>
        <w:rPr>
          <w:rFonts w:eastAsia="Calibri"/>
          <w:sz w:val="22"/>
          <w:szCs w:val="22"/>
          <w:lang w:eastAsia="en-US"/>
        </w:rPr>
      </w:pPr>
    </w:p>
    <w:p w14:paraId="0AE871AF" w14:textId="77777777" w:rsidR="00EA3D6D" w:rsidRPr="00F01689" w:rsidRDefault="00EA3D6D" w:rsidP="00EA3D6D">
      <w:pPr>
        <w:pStyle w:val="Nadpis2"/>
        <w:numPr>
          <w:ilvl w:val="0"/>
          <w:numId w:val="9"/>
        </w:numPr>
        <w:spacing w:after="240" w:line="240" w:lineRule="auto"/>
        <w:jc w:val="both"/>
        <w:rPr>
          <w:rFonts w:eastAsia="Calibri"/>
          <w:lang w:eastAsia="en-US"/>
        </w:rPr>
      </w:pPr>
      <w:r>
        <w:rPr>
          <w:rFonts w:eastAsia="Calibri"/>
          <w:lang w:eastAsia="en-US"/>
        </w:rPr>
        <w:t xml:space="preserve"> </w:t>
      </w:r>
      <w:bookmarkStart w:id="37" w:name="_Toc106475038"/>
      <w:r w:rsidRPr="00601C01">
        <w:rPr>
          <w:rStyle w:val="Nadpis2Char"/>
          <w:rFonts w:eastAsia="Calibri"/>
          <w:b/>
          <w:bCs/>
        </w:rPr>
        <w:t>Posúdenie</w:t>
      </w:r>
      <w:r w:rsidRPr="00F01689">
        <w:rPr>
          <w:rFonts w:eastAsia="Calibri"/>
          <w:lang w:eastAsia="en-US"/>
        </w:rPr>
        <w:t xml:space="preserve"> splnenia podmienok účasti</w:t>
      </w:r>
      <w:bookmarkEnd w:id="37"/>
    </w:p>
    <w:p w14:paraId="125DECB7" w14:textId="77777777" w:rsidR="00EA3D6D" w:rsidRPr="00B204E1" w:rsidRDefault="00EA3D6D" w:rsidP="00EA3D6D">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384EED6A"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46F6D98B" w14:textId="49BB24E8"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r w:rsidR="00BC11BC">
        <w:rPr>
          <w:rFonts w:eastAsia="Calibri"/>
          <w:sz w:val="22"/>
          <w:szCs w:val="22"/>
          <w:lang w:eastAsia="en-US"/>
        </w:rPr>
        <w:t xml:space="preserve"> </w:t>
      </w:r>
    </w:p>
    <w:p w14:paraId="070481C4"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52F2EEA1" w14:textId="77777777" w:rsidR="00EA3D6D" w:rsidRPr="00B204E1" w:rsidRDefault="00EA3D6D" w:rsidP="00EA3D6D">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4CB979B1" w14:textId="77777777" w:rsidR="00EA3D6D" w:rsidRPr="00B204E1" w:rsidRDefault="00EA3D6D" w:rsidP="00EA3D6D">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Pr>
          <w:rFonts w:eastAsia="Calibri"/>
          <w:sz w:val="22"/>
          <w:szCs w:val="22"/>
          <w:lang w:eastAsia="en-US"/>
        </w:rPr>
        <w:t>obstarávateľská organizácia</w:t>
      </w:r>
      <w:r w:rsidRPr="00B204E1">
        <w:rPr>
          <w:rFonts w:eastAsia="Calibri"/>
          <w:sz w:val="22"/>
          <w:szCs w:val="22"/>
          <w:lang w:eastAsia="en-US"/>
        </w:rPr>
        <w:t xml:space="preserve"> určil</w:t>
      </w:r>
      <w:r>
        <w:rPr>
          <w:rFonts w:eastAsia="Calibri"/>
          <w:sz w:val="22"/>
          <w:szCs w:val="22"/>
          <w:lang w:eastAsia="en-US"/>
        </w:rPr>
        <w:t>a</w:t>
      </w:r>
      <w:r w:rsidRPr="00B204E1">
        <w:rPr>
          <w:rFonts w:eastAsia="Calibri"/>
          <w:sz w:val="22"/>
          <w:szCs w:val="22"/>
          <w:lang w:eastAsia="en-US"/>
        </w:rPr>
        <w:t>,</w:t>
      </w:r>
    </w:p>
    <w:p w14:paraId="027E6807" w14:textId="77777777" w:rsidR="00EA3D6D" w:rsidRPr="00B204E1" w:rsidRDefault="00EA3D6D" w:rsidP="00EA3D6D">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Pr>
          <w:rFonts w:eastAsia="Calibri"/>
          <w:sz w:val="22"/>
          <w:szCs w:val="22"/>
          <w:lang w:eastAsia="en-US"/>
        </w:rPr>
        <w:t>obstarávateľská organizácia</w:t>
      </w:r>
      <w:r w:rsidRPr="00B204E1">
        <w:rPr>
          <w:rFonts w:eastAsia="Calibri"/>
          <w:sz w:val="22"/>
          <w:szCs w:val="22"/>
          <w:lang w:eastAsia="en-US"/>
        </w:rPr>
        <w:t xml:space="preserve"> uplatňuje.</w:t>
      </w:r>
    </w:p>
    <w:p w14:paraId="46697729"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15.5</w:t>
      </w:r>
      <w:r w:rsidRPr="00B204E1">
        <w:rPr>
          <w:rFonts w:eastAsia="Calibri"/>
          <w:sz w:val="22"/>
          <w:szCs w:val="22"/>
          <w:lang w:eastAsia="en-US"/>
        </w:rPr>
        <w:tab/>
        <w:t xml:space="preserve">V rámci vyhodnocovania žiadostí o účasť, </w:t>
      </w:r>
      <w:r>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Pr>
          <w:rFonts w:eastAsia="Calibri"/>
          <w:sz w:val="22"/>
          <w:szCs w:val="22"/>
          <w:lang w:eastAsia="en-US"/>
        </w:rPr>
        <w:t>JOSEPHINE</w:t>
      </w:r>
      <w:r w:rsidRPr="00B204E1">
        <w:rPr>
          <w:rFonts w:eastAsia="Calibri"/>
          <w:sz w:val="22"/>
          <w:szCs w:val="22"/>
          <w:lang w:eastAsia="en-US"/>
        </w:rPr>
        <w:t>, vždy požiada uchádzača alebo uchádzačov, ktorý/ktorí vo svojej žiadosti o účasť predbežne nahradil/nahradili doklady na preukázanie splnenia podmienok účasti JED-</w:t>
      </w:r>
      <w:proofErr w:type="spellStart"/>
      <w:r w:rsidRPr="00B204E1">
        <w:rPr>
          <w:rFonts w:eastAsia="Calibri"/>
          <w:sz w:val="22"/>
          <w:szCs w:val="22"/>
          <w:lang w:eastAsia="en-US"/>
        </w:rPr>
        <w:t>om</w:t>
      </w:r>
      <w:proofErr w:type="spellEnd"/>
      <w:r w:rsidRPr="00B204E1">
        <w:rPr>
          <w:rFonts w:eastAsia="Calibri"/>
          <w:sz w:val="22"/>
          <w:szCs w:val="22"/>
          <w:lang w:eastAsia="en-US"/>
        </w:rPr>
        <w:t xml:space="preserve">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70D3696"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w:t>
      </w:r>
      <w:r w:rsidRPr="00BC07AC">
        <w:rPr>
          <w:rFonts w:eastAsia="Calibri"/>
          <w:sz w:val="22"/>
          <w:szCs w:val="22"/>
          <w:lang w:eastAsia="en-US"/>
        </w:rPr>
        <w:t>podľa § 40 ods. 6 písm. g) zákona</w:t>
      </w:r>
      <w:r w:rsidRPr="00B204E1">
        <w:rPr>
          <w:rFonts w:eastAsia="Calibri"/>
          <w:sz w:val="22"/>
          <w:szCs w:val="22"/>
          <w:lang w:eastAsia="en-US"/>
        </w:rPr>
        <w:t xml:space="preserve">,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30F40F68"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/komisia pri vyhodnotení splnenia podmienok účasti záujemcov týkajúcich sa technickej spôsobilosti alebo odbornej spôsobilosti podľa zákona zohľadní </w:t>
      </w:r>
      <w:r>
        <w:rPr>
          <w:rFonts w:eastAsia="Calibri"/>
          <w:sz w:val="22"/>
          <w:szCs w:val="22"/>
          <w:lang w:eastAsia="en-US"/>
        </w:rPr>
        <w:t xml:space="preserve">v aktuálnom prípade </w:t>
      </w:r>
      <w:r w:rsidRPr="00B204E1">
        <w:rPr>
          <w:rFonts w:eastAsia="Calibri"/>
          <w:sz w:val="22"/>
          <w:szCs w:val="22"/>
          <w:lang w:eastAsia="en-US"/>
        </w:rPr>
        <w:t>referencie záujemcov uvedené v evidencii referencií podľa § 12 zákona, ak takéto referencie existujú.</w:t>
      </w:r>
    </w:p>
    <w:p w14:paraId="1DFFC660" w14:textId="77777777" w:rsidR="00EA3D6D" w:rsidRPr="00B204E1" w:rsidRDefault="00EA3D6D" w:rsidP="00EA3D6D">
      <w:pPr>
        <w:spacing w:line="276" w:lineRule="auto"/>
        <w:ind w:left="567" w:hanging="567"/>
        <w:jc w:val="both"/>
        <w:rPr>
          <w:rFonts w:eastAsia="Calibri"/>
          <w:sz w:val="22"/>
          <w:szCs w:val="22"/>
          <w:lang w:eastAsia="en-US"/>
        </w:rPr>
      </w:pPr>
    </w:p>
    <w:p w14:paraId="786A1030" w14:textId="77777777" w:rsidR="00EA3D6D" w:rsidRPr="00D84065" w:rsidRDefault="00EA3D6D" w:rsidP="00EA3D6D">
      <w:pPr>
        <w:pStyle w:val="Nadpis2"/>
        <w:numPr>
          <w:ilvl w:val="0"/>
          <w:numId w:val="9"/>
        </w:numPr>
        <w:spacing w:after="240" w:line="240" w:lineRule="auto"/>
        <w:jc w:val="both"/>
        <w:rPr>
          <w:rFonts w:eastAsia="Calibri"/>
          <w:b w:val="0"/>
          <w:lang w:eastAsia="en-US"/>
        </w:rPr>
      </w:pPr>
      <w:r>
        <w:rPr>
          <w:rStyle w:val="Nadpis2Char"/>
          <w:rFonts w:eastAsia="Calibri"/>
          <w:b/>
        </w:rPr>
        <w:t xml:space="preserve"> </w:t>
      </w:r>
      <w:bookmarkStart w:id="38" w:name="_Toc106475039"/>
      <w:r w:rsidRPr="00601C01">
        <w:rPr>
          <w:rStyle w:val="Nadpis2Char"/>
          <w:rFonts w:eastAsia="Calibri"/>
          <w:b/>
          <w:bCs/>
          <w:lang w:eastAsia="cs-CZ"/>
        </w:rPr>
        <w:t>Vysvetľovanie</w:t>
      </w:r>
      <w:r w:rsidRPr="00D84065">
        <w:rPr>
          <w:rStyle w:val="Nadpis2Char"/>
          <w:rFonts w:eastAsia="Calibri"/>
          <w:b/>
        </w:rPr>
        <w:t xml:space="preserve"> </w:t>
      </w:r>
      <w:r w:rsidRPr="00A73938">
        <w:rPr>
          <w:rStyle w:val="Nadpis2Char"/>
          <w:rFonts w:eastAsia="Calibri"/>
          <w:b/>
          <w:bCs/>
        </w:rPr>
        <w:t>dokladov</w:t>
      </w:r>
      <w:r w:rsidRPr="00D84065">
        <w:rPr>
          <w:rStyle w:val="Nadpis2Char"/>
          <w:rFonts w:eastAsia="Calibri"/>
          <w:b/>
        </w:rPr>
        <w:t xml:space="preserve"> na preukázanie splnenia podmienok účasti</w:t>
      </w:r>
      <w:bookmarkEnd w:id="38"/>
      <w:r w:rsidRPr="00D84065">
        <w:rPr>
          <w:rFonts w:eastAsia="Calibri" w:cs="Arial"/>
          <w:b w:val="0"/>
          <w:smallCaps/>
          <w:sz w:val="22"/>
          <w:szCs w:val="22"/>
          <w:lang w:eastAsia="en-US"/>
        </w:rPr>
        <w:t xml:space="preserve"> </w:t>
      </w:r>
    </w:p>
    <w:p w14:paraId="17FBEDF0"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Pr>
          <w:rFonts w:eastAsia="Calibri"/>
          <w:sz w:val="22"/>
          <w:szCs w:val="22"/>
          <w:lang w:eastAsia="en-US"/>
        </w:rPr>
        <w:t>obstarávateľská organizácia</w:t>
      </w:r>
      <w:r w:rsidRPr="00B204E1">
        <w:rPr>
          <w:rFonts w:eastAsia="Calibri"/>
          <w:sz w:val="22"/>
          <w:szCs w:val="22"/>
          <w:lang w:eastAsia="en-US"/>
        </w:rPr>
        <w:t xml:space="preserve"> neurčil dlhšiu lehotu. </w:t>
      </w:r>
      <w:r>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6E3C443" w14:textId="77777777" w:rsidR="00EA3D6D" w:rsidRPr="00B204E1" w:rsidRDefault="00EA3D6D" w:rsidP="00EA3D6D">
      <w:pPr>
        <w:numPr>
          <w:ilvl w:val="1"/>
          <w:numId w:val="4"/>
        </w:numPr>
        <w:spacing w:before="120" w:after="120" w:line="276" w:lineRule="auto"/>
        <w:ind w:left="567" w:hanging="567"/>
        <w:jc w:val="both"/>
        <w:rPr>
          <w:rFonts w:eastAsia="Calibri" w:cs="Arial"/>
          <w:sz w:val="22"/>
          <w:szCs w:val="22"/>
          <w:lang w:eastAsia="en-US"/>
        </w:rPr>
      </w:pPr>
      <w:bookmarkStart w:id="39" w:name="_Hlk522985482"/>
      <w:r>
        <w:rPr>
          <w:rFonts w:eastAsia="Calibri" w:cs="Arial"/>
          <w:sz w:val="22"/>
          <w:szCs w:val="22"/>
          <w:lang w:eastAsia="en-US"/>
        </w:rPr>
        <w:t>Obstarávateľská organizácia</w:t>
      </w:r>
      <w:r w:rsidRPr="00B204E1">
        <w:rPr>
          <w:rFonts w:eastAsia="Calibri" w:cs="Arial"/>
          <w:sz w:val="22"/>
          <w:szCs w:val="22"/>
          <w:lang w:eastAsia="en-US"/>
        </w:rPr>
        <w:t xml:space="preserve"> podľa zákona (ak je to relevantné) písomne </w:t>
      </w:r>
      <w:bookmarkStart w:id="40" w:name="_Hlk522985801"/>
      <w:r w:rsidRPr="00B204E1">
        <w:rPr>
          <w:rFonts w:eastAsia="Calibri"/>
          <w:sz w:val="22"/>
          <w:szCs w:val="22"/>
          <w:lang w:eastAsia="en-US"/>
        </w:rPr>
        <w:t xml:space="preserve">– elektronicky, spôsobom určeným funkcionalitou </w:t>
      </w:r>
      <w:bookmarkEnd w:id="40"/>
      <w:r>
        <w:rPr>
          <w:rFonts w:eastAsia="Calibri"/>
          <w:sz w:val="22"/>
          <w:szCs w:val="22"/>
          <w:lang w:eastAsia="en-US"/>
        </w:rPr>
        <w:t>JOSEPHINE</w:t>
      </w:r>
      <w:r w:rsidRPr="00B204E1">
        <w:rPr>
          <w:rFonts w:eastAsia="Calibri"/>
          <w:sz w:val="22"/>
          <w:szCs w:val="22"/>
          <w:lang w:eastAsia="en-US"/>
        </w:rPr>
        <w:t>,</w:t>
      </w:r>
      <w:r w:rsidRPr="00B204E1">
        <w:rPr>
          <w:rFonts w:eastAsia="Calibri" w:cs="Arial"/>
          <w:sz w:val="22"/>
          <w:szCs w:val="22"/>
          <w:lang w:eastAsia="en-US"/>
        </w:rPr>
        <w:t xml:space="preserve"> požiada záujemcu, </w:t>
      </w:r>
      <w:bookmarkStart w:id="41" w:name="_Hlk534980088"/>
      <w:r w:rsidRPr="00B204E1">
        <w:rPr>
          <w:rFonts w:eastAsia="Calibri" w:cs="Arial"/>
          <w:sz w:val="22"/>
          <w:szCs w:val="22"/>
          <w:lang w:eastAsia="en-US"/>
        </w:rPr>
        <w:t xml:space="preserve">aby </w:t>
      </w:r>
      <w:r w:rsidRPr="00B204E1">
        <w:rPr>
          <w:rFonts w:eastAsia="Calibri"/>
          <w:sz w:val="22"/>
          <w:szCs w:val="22"/>
        </w:rPr>
        <w:t>v lehote, ktorá nesmie byť kratšia ako päť pracovných dní odo dňa doručenia žiadosti,</w:t>
      </w:r>
      <w:r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9"/>
    </w:p>
    <w:p w14:paraId="5AED2165" w14:textId="77777777" w:rsidR="00EA3D6D" w:rsidRPr="00BC07AC" w:rsidRDefault="00EA3D6D" w:rsidP="00EA3D6D">
      <w:pPr>
        <w:numPr>
          <w:ilvl w:val="1"/>
          <w:numId w:val="4"/>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Pr="00B204E1">
        <w:rPr>
          <w:rFonts w:eastAsia="Calibri" w:cs="Arial"/>
          <w:sz w:val="22"/>
          <w:szCs w:val="22"/>
          <w:lang w:eastAsia="en-US"/>
        </w:rPr>
        <w:t xml:space="preserve"> podľa zákona (ak je to relevantné) písomne </w:t>
      </w:r>
      <w:r w:rsidRPr="00B204E1">
        <w:rPr>
          <w:rFonts w:eastAsia="Calibri"/>
          <w:sz w:val="22"/>
          <w:szCs w:val="22"/>
          <w:lang w:eastAsia="en-US"/>
        </w:rPr>
        <w:t xml:space="preserve">– elektronicky, spôsobom určeným funkcionalitou </w:t>
      </w:r>
      <w:r>
        <w:rPr>
          <w:rFonts w:eastAsia="Calibri"/>
          <w:sz w:val="22"/>
          <w:szCs w:val="22"/>
          <w:lang w:eastAsia="en-US"/>
        </w:rPr>
        <w:t>JOSEPHINE</w:t>
      </w:r>
      <w:r w:rsidRPr="00B204E1">
        <w:rPr>
          <w:rFonts w:eastAsia="Calibri"/>
          <w:sz w:val="22"/>
          <w:szCs w:val="22"/>
          <w:lang w:eastAsia="en-US"/>
        </w:rPr>
        <w:t>,</w:t>
      </w:r>
      <w:r w:rsidRPr="00B204E1">
        <w:rPr>
          <w:rFonts w:eastAsia="Calibri" w:cs="Arial"/>
          <w:sz w:val="22"/>
          <w:szCs w:val="22"/>
          <w:lang w:eastAsia="en-US"/>
        </w:rPr>
        <w:t xml:space="preserve"> požiada záujemcu, </w:t>
      </w:r>
      <w:r w:rsidRPr="00B204E1">
        <w:rPr>
          <w:rFonts w:eastAsia="Calibri"/>
          <w:sz w:val="22"/>
          <w:szCs w:val="22"/>
        </w:rPr>
        <w:t xml:space="preserve">aby v lehote, ktorá nesmie byť kratšia ako päť pracovných dní odo dňa doručenia žiadosti, nahradil technikov, technické orgány alebo riadiacich zamestnancov, ak nespĺňajú predmetnú podmienku </w:t>
      </w:r>
      <w:r w:rsidRPr="00BC07AC">
        <w:rPr>
          <w:rFonts w:eastAsia="Calibri"/>
          <w:sz w:val="22"/>
          <w:szCs w:val="22"/>
        </w:rPr>
        <w:t>účasti podľa § 34 ods. 1 písm. g) zákona.</w:t>
      </w:r>
      <w:bookmarkEnd w:id="41"/>
    </w:p>
    <w:p w14:paraId="5626FE7A" w14:textId="77777777" w:rsidR="00EA3D6D" w:rsidRPr="00D84065" w:rsidRDefault="00EA3D6D" w:rsidP="00EA3D6D">
      <w:pPr>
        <w:pStyle w:val="Nadpis2"/>
        <w:numPr>
          <w:ilvl w:val="0"/>
          <w:numId w:val="9"/>
        </w:numPr>
        <w:spacing w:after="240" w:line="240" w:lineRule="auto"/>
        <w:jc w:val="both"/>
        <w:rPr>
          <w:rFonts w:eastAsia="Calibri"/>
          <w:lang w:eastAsia="en-US"/>
        </w:rPr>
      </w:pPr>
      <w:r>
        <w:rPr>
          <w:rFonts w:eastAsia="Calibri"/>
          <w:lang w:eastAsia="en-US"/>
        </w:rPr>
        <w:t xml:space="preserve"> </w:t>
      </w:r>
      <w:bookmarkStart w:id="42" w:name="_Toc106475040"/>
      <w:r w:rsidRPr="00601C01">
        <w:rPr>
          <w:rStyle w:val="Nadpis2Char"/>
          <w:rFonts w:eastAsia="Calibri"/>
          <w:b/>
        </w:rPr>
        <w:t>Vylúčenie</w:t>
      </w:r>
      <w:r w:rsidRPr="00D84065">
        <w:rPr>
          <w:rFonts w:eastAsia="Calibri"/>
          <w:lang w:eastAsia="en-US"/>
        </w:rPr>
        <w:t xml:space="preserve"> </w:t>
      </w:r>
      <w:r w:rsidRPr="006B36B7">
        <w:rPr>
          <w:rStyle w:val="Nadpis2Char"/>
          <w:rFonts w:eastAsia="Calibri"/>
          <w:b/>
          <w:bCs/>
        </w:rPr>
        <w:t>záujemcu</w:t>
      </w:r>
      <w:bookmarkEnd w:id="42"/>
    </w:p>
    <w:p w14:paraId="30FD5F8B"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03472D71"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lastRenderedPageBreak/>
        <w:t xml:space="preserve">a) </w:t>
      </w:r>
      <w:r w:rsidRPr="00B204E1">
        <w:rPr>
          <w:rFonts w:eastAsia="Calibri"/>
          <w:sz w:val="22"/>
          <w:szCs w:val="22"/>
          <w:lang w:eastAsia="en-US"/>
        </w:rPr>
        <w:tab/>
        <w:t>nesplnil podmienky účasti,</w:t>
      </w:r>
    </w:p>
    <w:p w14:paraId="5CA708A3"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F034517"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0B7E2EBE"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02D3E906"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169F2EEC"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73D7DFDC"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3BB400BF"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038D62C0"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62121E8A"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6C2A7636"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3405ECE7" w14:textId="77777777" w:rsidR="00EA3D6D" w:rsidRPr="00B204E1" w:rsidRDefault="00EA3D6D" w:rsidP="00EA3D6D">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625E3A59" w14:textId="77777777" w:rsidR="00EA3D6D" w:rsidRPr="00B204E1" w:rsidRDefault="00EA3D6D" w:rsidP="00EA3D6D">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3F15FC4" w14:textId="77777777" w:rsidR="00EA3D6D" w:rsidRPr="00B204E1" w:rsidRDefault="00EA3D6D" w:rsidP="00EA3D6D">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6DF3D092" w14:textId="77777777" w:rsidR="00EA3D6D" w:rsidRPr="00B204E1" w:rsidRDefault="00EA3D6D" w:rsidP="00EA3D6D">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D95603C" w14:textId="77777777" w:rsidR="00EA3D6D" w:rsidRPr="00B204E1" w:rsidRDefault="00EA3D6D" w:rsidP="00EA3D6D">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2699A68E" w14:textId="77777777" w:rsidR="00EA3D6D" w:rsidRPr="00B204E1" w:rsidRDefault="00EA3D6D" w:rsidP="00EA3D6D">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6F97575F"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1BFFC3C9"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E06BBA1" w14:textId="77777777" w:rsidR="00EA3D6D" w:rsidRDefault="00EA3D6D" w:rsidP="00EA3D6D">
      <w:pPr>
        <w:spacing w:line="276" w:lineRule="auto"/>
        <w:jc w:val="center"/>
        <w:outlineLvl w:val="2"/>
        <w:rPr>
          <w:rFonts w:eastAsia="Calibri"/>
          <w:b/>
          <w:sz w:val="30"/>
          <w:szCs w:val="30"/>
          <w:lang w:eastAsia="en-US"/>
        </w:rPr>
      </w:pPr>
    </w:p>
    <w:p w14:paraId="2358DF84" w14:textId="77777777" w:rsidR="00EA3D6D" w:rsidRPr="00B204E1" w:rsidRDefault="00EA3D6D" w:rsidP="00EA3D6D">
      <w:pPr>
        <w:spacing w:line="276" w:lineRule="auto"/>
        <w:jc w:val="center"/>
        <w:outlineLvl w:val="2"/>
        <w:rPr>
          <w:rFonts w:eastAsia="Calibri"/>
          <w:b/>
          <w:sz w:val="30"/>
          <w:szCs w:val="30"/>
          <w:lang w:eastAsia="en-US"/>
        </w:rPr>
      </w:pPr>
    </w:p>
    <w:p w14:paraId="23837E22" w14:textId="77777777" w:rsidR="00EA3D6D" w:rsidRPr="00B204E1" w:rsidRDefault="00EA3D6D" w:rsidP="00EA3D6D">
      <w:pPr>
        <w:spacing w:line="276" w:lineRule="auto"/>
        <w:jc w:val="center"/>
        <w:outlineLvl w:val="2"/>
        <w:rPr>
          <w:rFonts w:eastAsia="Calibri"/>
          <w:b/>
          <w:sz w:val="22"/>
          <w:szCs w:val="22"/>
          <w:lang w:eastAsia="en-US"/>
        </w:rPr>
      </w:pPr>
      <w:bookmarkStart w:id="43" w:name="_Toc16684727"/>
      <w:bookmarkStart w:id="44" w:name="_Toc106475041"/>
      <w:r w:rsidRPr="00B204E1">
        <w:rPr>
          <w:rFonts w:eastAsia="Calibri"/>
          <w:b/>
          <w:sz w:val="22"/>
          <w:szCs w:val="22"/>
          <w:lang w:eastAsia="en-US"/>
        </w:rPr>
        <w:t>Časť V.</w:t>
      </w:r>
      <w:bookmarkEnd w:id="43"/>
      <w:bookmarkEnd w:id="44"/>
    </w:p>
    <w:p w14:paraId="068A9427" w14:textId="77777777" w:rsidR="00EA3D6D" w:rsidRPr="00B204E1" w:rsidRDefault="00EA3D6D" w:rsidP="00EA3D6D">
      <w:pPr>
        <w:pStyle w:val="Nadpis1"/>
        <w:rPr>
          <w:rFonts w:eastAsia="Calibri"/>
          <w:lang w:eastAsia="en-US"/>
        </w:rPr>
      </w:pPr>
      <w:bookmarkStart w:id="45" w:name="_Toc106475042"/>
      <w:r w:rsidRPr="00B204E1">
        <w:rPr>
          <w:rFonts w:eastAsia="Calibri"/>
          <w:lang w:eastAsia="en-US"/>
        </w:rPr>
        <w:t>VYTVORENIE DYNAMICKÉHO NÁKUPNÉHO SYSTÉMU A ZADÁVANIE KONKRÉTNYCH ZÁKAZIEK V RÁMCI DYNAMICKÉHO NÁKUPNÉHO SYSTÉMU</w:t>
      </w:r>
      <w:bookmarkEnd w:id="45"/>
    </w:p>
    <w:p w14:paraId="0D625FAF" w14:textId="77777777" w:rsidR="00EA3D6D" w:rsidRPr="00B204E1" w:rsidRDefault="00EA3D6D" w:rsidP="00EA3D6D">
      <w:pPr>
        <w:spacing w:line="276" w:lineRule="auto"/>
        <w:jc w:val="center"/>
        <w:outlineLvl w:val="2"/>
        <w:rPr>
          <w:rFonts w:eastAsia="Calibri"/>
          <w:b/>
          <w:sz w:val="10"/>
          <w:szCs w:val="10"/>
          <w:lang w:eastAsia="en-US"/>
        </w:rPr>
      </w:pPr>
    </w:p>
    <w:p w14:paraId="11FD62F1" w14:textId="77777777" w:rsidR="00EA3D6D" w:rsidRPr="00D84065" w:rsidRDefault="00EA3D6D" w:rsidP="00EA3D6D">
      <w:pPr>
        <w:pStyle w:val="Nadpis2"/>
        <w:numPr>
          <w:ilvl w:val="0"/>
          <w:numId w:val="10"/>
        </w:numPr>
        <w:spacing w:line="240" w:lineRule="auto"/>
        <w:jc w:val="both"/>
        <w:rPr>
          <w:rFonts w:eastAsia="Calibri"/>
          <w:lang w:eastAsia="en-US"/>
        </w:rPr>
      </w:pPr>
      <w:r>
        <w:rPr>
          <w:rStyle w:val="Nadpis2Char"/>
          <w:rFonts w:eastAsia="Calibri"/>
          <w:b/>
        </w:rPr>
        <w:t xml:space="preserve"> </w:t>
      </w:r>
      <w:bookmarkStart w:id="46" w:name="_Toc106475043"/>
      <w:r>
        <w:rPr>
          <w:rStyle w:val="Nadpis2Char"/>
          <w:rFonts w:eastAsia="Calibri"/>
          <w:b/>
        </w:rPr>
        <w:t>Z</w:t>
      </w:r>
      <w:r w:rsidRPr="00D84065">
        <w:rPr>
          <w:rStyle w:val="Nadpis2Char"/>
          <w:rFonts w:eastAsia="Calibri"/>
          <w:b/>
        </w:rPr>
        <w:t>aradenie záujemcu do vytvoreného dynamického nákupného systému</w:t>
      </w:r>
      <w:bookmarkEnd w:id="46"/>
    </w:p>
    <w:p w14:paraId="40C96B07" w14:textId="77777777" w:rsidR="00EA3D6D" w:rsidRPr="00B204E1" w:rsidRDefault="00EA3D6D" w:rsidP="00EA3D6D">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0A1BBD38"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6536C05E"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007ECABE"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Pri zaraďovaní záujemcov do zriadeného dynamického nákupného systému sa postupuje podľa §</w:t>
      </w:r>
      <w:r>
        <w:rPr>
          <w:rFonts w:eastAsia="Calibri"/>
          <w:sz w:val="22"/>
          <w:szCs w:val="22"/>
          <w:lang w:eastAsia="en-US"/>
        </w:rPr>
        <w:t> </w:t>
      </w:r>
      <w:r w:rsidRPr="00B204E1">
        <w:rPr>
          <w:rFonts w:eastAsia="Calibri"/>
          <w:sz w:val="22"/>
          <w:szCs w:val="22"/>
          <w:lang w:eastAsia="en-US"/>
        </w:rPr>
        <w:t>60 ods. 6 až 8 zákona.</w:t>
      </w:r>
    </w:p>
    <w:p w14:paraId="1B34806A"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Dynamický nákupný systém je počas doby na ktorý bol zriadený, bezodplatne prístupný pre všetkých záujemcov, ktorí spĺňajú podmienky zaradenia do dynamického nákupného systému. Hospodárskym subjektom</w:t>
      </w:r>
      <w:r>
        <w:rPr>
          <w:rFonts w:eastAsia="Calibri"/>
          <w:sz w:val="22"/>
          <w:szCs w:val="22"/>
          <w:lang w:eastAsia="en-US"/>
        </w:rPr>
        <w:t>,</w:t>
      </w:r>
      <w:r w:rsidRPr="00B204E1">
        <w:rPr>
          <w:rFonts w:eastAsia="Calibri"/>
          <w:sz w:val="22"/>
          <w:szCs w:val="22"/>
          <w:lang w:eastAsia="en-US"/>
        </w:rPr>
        <w:t xml:space="preserve"> ktorí majú záujem o zaradenie do dynamického nákupného systému</w:t>
      </w:r>
      <w:r>
        <w:rPr>
          <w:rFonts w:eastAsia="Calibri"/>
          <w:sz w:val="22"/>
          <w:szCs w:val="22"/>
          <w:lang w:eastAsia="en-US"/>
        </w:rPr>
        <w:t>,</w:t>
      </w:r>
      <w:r w:rsidRPr="00B204E1">
        <w:rPr>
          <w:rFonts w:eastAsia="Calibri"/>
          <w:sz w:val="22"/>
          <w:szCs w:val="22"/>
          <w:lang w:eastAsia="en-US"/>
        </w:rPr>
        <w:t xml:space="preserve"> ani záujemcom zaradeným v dynamickom nákupnom systéme, </w:t>
      </w:r>
      <w:r>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482F2E7C"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Pr>
          <w:rFonts w:eastAsia="Calibri"/>
          <w:sz w:val="22"/>
          <w:szCs w:val="22"/>
          <w:lang w:eastAsia="en-US"/>
        </w:rPr>
        <w:t>JOSEPHINE</w:t>
      </w:r>
      <w:r w:rsidRPr="00B204E1">
        <w:rPr>
          <w:rFonts w:eastAsia="Calibri"/>
          <w:sz w:val="22"/>
          <w:szCs w:val="22"/>
          <w:lang w:eastAsia="en-US"/>
        </w:rPr>
        <w:t xml:space="preserve"> požiadať, aby do piatich pracovných dní odo dňa doručenia tejto žiadosti predložil aktualizovaný JED alebo aktualizované doklady, ktorými preukázal splnenie podmienok účasti.</w:t>
      </w:r>
    </w:p>
    <w:p w14:paraId="5517376E"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76B65A2A" w14:textId="77777777" w:rsidR="00EA3D6D" w:rsidRPr="00B204E1" w:rsidRDefault="00EA3D6D" w:rsidP="00EA3D6D">
      <w:pPr>
        <w:spacing w:line="276" w:lineRule="auto"/>
        <w:ind w:left="567" w:hanging="567"/>
        <w:jc w:val="both"/>
        <w:rPr>
          <w:rFonts w:eastAsia="Calibri"/>
          <w:sz w:val="22"/>
          <w:szCs w:val="22"/>
          <w:lang w:eastAsia="en-US"/>
        </w:rPr>
      </w:pPr>
    </w:p>
    <w:p w14:paraId="4CADE9FA" w14:textId="77777777" w:rsidR="00EA3D6D" w:rsidRPr="00D84065" w:rsidRDefault="00EA3D6D" w:rsidP="00EA3D6D">
      <w:pPr>
        <w:pStyle w:val="Nadpis2"/>
        <w:numPr>
          <w:ilvl w:val="0"/>
          <w:numId w:val="10"/>
        </w:numPr>
        <w:spacing w:after="240" w:line="240" w:lineRule="auto"/>
        <w:jc w:val="both"/>
        <w:rPr>
          <w:rFonts w:eastAsia="Calibri"/>
          <w:b w:val="0"/>
          <w:lang w:eastAsia="en-US"/>
        </w:rPr>
      </w:pPr>
      <w:r>
        <w:rPr>
          <w:rStyle w:val="Nadpis2Char"/>
          <w:rFonts w:eastAsia="Calibri"/>
          <w:b/>
        </w:rPr>
        <w:lastRenderedPageBreak/>
        <w:t xml:space="preserve"> </w:t>
      </w:r>
      <w:bookmarkStart w:id="47" w:name="_Toc106475044"/>
      <w:r w:rsidRPr="00D84065">
        <w:rPr>
          <w:rStyle w:val="Nadpis2Char"/>
          <w:rFonts w:eastAsia="Calibri"/>
          <w:b/>
        </w:rPr>
        <w:t>Zadávanie zákaziek v rámci dynamického nákupného systému</w:t>
      </w:r>
      <w:bookmarkEnd w:id="47"/>
    </w:p>
    <w:p w14:paraId="46F60B3D" w14:textId="77777777" w:rsidR="00EA3D6D" w:rsidRPr="00B204E1" w:rsidRDefault="00EA3D6D" w:rsidP="00EA3D6D">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681A00D2" w14:textId="77777777" w:rsidR="00EA3D6D" w:rsidRPr="00B204E1" w:rsidRDefault="00EA3D6D" w:rsidP="00EA3D6D">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489E5413" w14:textId="77777777" w:rsidR="00EA3D6D" w:rsidRPr="00B204E1" w:rsidRDefault="00EA3D6D" w:rsidP="00EA3D6D">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p>
    <w:p w14:paraId="7D0C4A4B"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Pr>
          <w:rFonts w:eastAsia="Calibri"/>
          <w:sz w:val="22"/>
          <w:szCs w:val="22"/>
          <w:lang w:eastAsia="en-US"/>
        </w:rPr>
        <w:t>informačného systéme JOSEPHINE</w:t>
      </w:r>
      <w:r w:rsidRPr="00B204E1">
        <w:rPr>
          <w:rFonts w:eastAsia="Calibri"/>
          <w:sz w:val="22"/>
          <w:szCs w:val="22"/>
          <w:lang w:eastAsia="en-US"/>
        </w:rPr>
        <w:t xml:space="preserve"> v rámci tohto dynamického nákupného systému, </w:t>
      </w:r>
      <w:r>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5B8B26F1"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0461C398"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3599621B"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w:t>
      </w:r>
      <w:r>
        <w:rPr>
          <w:rFonts w:eastAsia="Calibri"/>
          <w:sz w:val="22"/>
          <w:szCs w:val="22"/>
          <w:lang w:eastAsia="en-US"/>
        </w:rPr>
        <w:t>9</w:t>
      </w:r>
      <w:r w:rsidRPr="00B204E1">
        <w:rPr>
          <w:rFonts w:eastAsia="Calibri"/>
          <w:sz w:val="22"/>
          <w:szCs w:val="22"/>
          <w:lang w:eastAsia="en-US"/>
        </w:rPr>
        <w:t>.3 týchto súťažných podkladov.</w:t>
      </w:r>
    </w:p>
    <w:p w14:paraId="58556F03" w14:textId="77777777" w:rsidR="00EA3D6D" w:rsidRDefault="00EA3D6D" w:rsidP="00EA3D6D">
      <w:pPr>
        <w:spacing w:before="60" w:line="276" w:lineRule="auto"/>
        <w:ind w:left="567" w:hanging="567"/>
        <w:jc w:val="both"/>
        <w:rPr>
          <w:rFonts w:cs="Arial"/>
          <w:sz w:val="30"/>
          <w:szCs w:val="30"/>
          <w:lang w:eastAsia="cs-CZ"/>
        </w:rPr>
      </w:pPr>
    </w:p>
    <w:p w14:paraId="6090B1AF" w14:textId="77777777" w:rsidR="00EA3D6D" w:rsidRDefault="00EA3D6D" w:rsidP="00EA3D6D">
      <w:pPr>
        <w:spacing w:before="60" w:line="276" w:lineRule="auto"/>
        <w:ind w:left="567" w:hanging="567"/>
        <w:jc w:val="both"/>
        <w:rPr>
          <w:rFonts w:cs="Arial"/>
          <w:sz w:val="30"/>
          <w:szCs w:val="30"/>
          <w:lang w:eastAsia="cs-CZ"/>
        </w:rPr>
      </w:pPr>
    </w:p>
    <w:p w14:paraId="29FD807C" w14:textId="77777777" w:rsidR="00EA3D6D" w:rsidRDefault="00EA3D6D" w:rsidP="00EA3D6D">
      <w:pPr>
        <w:rPr>
          <w:rFonts w:cs="Arial"/>
          <w:sz w:val="30"/>
          <w:szCs w:val="30"/>
          <w:lang w:eastAsia="cs-CZ"/>
        </w:rPr>
      </w:pPr>
    </w:p>
    <w:p w14:paraId="7D36DCD3" w14:textId="77777777" w:rsidR="00EA3D6D" w:rsidRDefault="00EA3D6D" w:rsidP="00EA3D6D">
      <w:pPr>
        <w:rPr>
          <w:rFonts w:eastAsia="Calibri"/>
          <w:b/>
          <w:sz w:val="22"/>
          <w:szCs w:val="22"/>
          <w:lang w:eastAsia="en-US"/>
        </w:rPr>
      </w:pPr>
    </w:p>
    <w:p w14:paraId="3CC28B4E" w14:textId="77777777" w:rsidR="00EA3D6D" w:rsidRPr="00B204E1" w:rsidRDefault="00EA3D6D" w:rsidP="00EA3D6D">
      <w:pPr>
        <w:spacing w:line="276" w:lineRule="auto"/>
        <w:jc w:val="center"/>
        <w:outlineLvl w:val="2"/>
        <w:rPr>
          <w:rFonts w:eastAsia="Calibri"/>
          <w:b/>
          <w:sz w:val="22"/>
          <w:szCs w:val="22"/>
          <w:lang w:eastAsia="en-US"/>
        </w:rPr>
      </w:pPr>
      <w:bookmarkStart w:id="48" w:name="_Toc16684731"/>
      <w:bookmarkStart w:id="49" w:name="_Toc106475045"/>
      <w:r w:rsidRPr="00B204E1">
        <w:rPr>
          <w:rFonts w:eastAsia="Calibri"/>
          <w:b/>
          <w:sz w:val="22"/>
          <w:szCs w:val="22"/>
          <w:lang w:eastAsia="en-US"/>
        </w:rPr>
        <w:t>Časť VI.</w:t>
      </w:r>
      <w:bookmarkEnd w:id="48"/>
      <w:bookmarkEnd w:id="49"/>
    </w:p>
    <w:p w14:paraId="0E670488" w14:textId="77777777" w:rsidR="00EA3D6D" w:rsidRDefault="00EA3D6D" w:rsidP="00EA3D6D">
      <w:pPr>
        <w:pStyle w:val="Nadpis1"/>
        <w:rPr>
          <w:rFonts w:eastAsia="Calibri"/>
          <w:lang w:eastAsia="en-US"/>
        </w:rPr>
      </w:pPr>
      <w:bookmarkStart w:id="50" w:name="_Toc106475046"/>
      <w:r w:rsidRPr="00B204E1">
        <w:rPr>
          <w:rFonts w:eastAsia="Calibri"/>
          <w:lang w:eastAsia="en-US"/>
        </w:rPr>
        <w:t>PRÍPRAVA PONÚK PREDKLADANÝCH NA KONKRÉTNE ZÁKAZKY ZADÁVANÉ V RÁMCI DYNAMICKÉHO NÁKUPNÉHO SYSTÉMU</w:t>
      </w:r>
      <w:bookmarkEnd w:id="50"/>
    </w:p>
    <w:p w14:paraId="21259D0A" w14:textId="77777777" w:rsidR="00EA3D6D" w:rsidRPr="00D84065" w:rsidRDefault="00EA3D6D" w:rsidP="00EA3D6D">
      <w:pPr>
        <w:rPr>
          <w:rFonts w:eastAsia="Calibri"/>
          <w:lang w:eastAsia="en-US"/>
        </w:rPr>
      </w:pPr>
    </w:p>
    <w:p w14:paraId="3B0654FC" w14:textId="77777777" w:rsidR="00EA3D6D" w:rsidRPr="00D84065" w:rsidRDefault="00EA3D6D" w:rsidP="00EA3D6D">
      <w:pPr>
        <w:pStyle w:val="Nadpis2"/>
        <w:numPr>
          <w:ilvl w:val="0"/>
          <w:numId w:val="10"/>
        </w:numPr>
        <w:jc w:val="both"/>
        <w:rPr>
          <w:rFonts w:eastAsia="Calibri"/>
          <w:b w:val="0"/>
          <w:lang w:eastAsia="en-US"/>
        </w:rPr>
      </w:pPr>
      <w:bookmarkStart w:id="51" w:name="_Toc106475047"/>
      <w:r w:rsidRPr="00D84065">
        <w:rPr>
          <w:rStyle w:val="Nadpis2Char"/>
          <w:rFonts w:eastAsia="Calibri"/>
          <w:b/>
        </w:rPr>
        <w:t>Vyhotovenie a jazyk ponuky</w:t>
      </w:r>
      <w:bookmarkEnd w:id="51"/>
    </w:p>
    <w:p w14:paraId="7CF724E7" w14:textId="77777777" w:rsidR="00EA3D6D" w:rsidRPr="00B204E1" w:rsidRDefault="00EA3D6D" w:rsidP="00EA3D6D">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Pr>
          <w:rFonts w:eastAsia="Calibri"/>
          <w:sz w:val="22"/>
          <w:szCs w:val="22"/>
          <w:lang w:eastAsia="en-US"/>
        </w:rPr>
        <w:t>JOSEPHINE</w:t>
      </w:r>
      <w:r w:rsidRPr="00B204E1">
        <w:rPr>
          <w:rFonts w:eastAsia="Calibri"/>
          <w:sz w:val="22"/>
          <w:szCs w:val="22"/>
          <w:lang w:eastAsia="en-US"/>
        </w:rPr>
        <w:t>.</w:t>
      </w:r>
    </w:p>
    <w:p w14:paraId="304FBE8F" w14:textId="77777777" w:rsidR="00EA3D6D" w:rsidRPr="00B204E1" w:rsidRDefault="00EA3D6D" w:rsidP="00EA3D6D">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w:t>
      </w:r>
      <w:r>
        <w:rPr>
          <w:rFonts w:eastAsia="Calibri"/>
          <w:sz w:val="22"/>
          <w:szCs w:val="22"/>
          <w:lang w:eastAsia="en-US"/>
        </w:rPr>
        <w:t xml:space="preserve">resp. českom </w:t>
      </w:r>
      <w:r w:rsidRPr="00B204E1">
        <w:rPr>
          <w:rFonts w:eastAsia="Calibri"/>
          <w:sz w:val="22"/>
          <w:szCs w:val="22"/>
          <w:lang w:eastAsia="en-US"/>
        </w:rPr>
        <w:t xml:space="preserve">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7E4E4B89" w14:textId="77777777" w:rsidR="00EA3D6D" w:rsidRPr="00B204E1" w:rsidRDefault="00EA3D6D" w:rsidP="00EA3D6D">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lastRenderedPageBreak/>
        <w:t>20.3</w:t>
      </w:r>
      <w:r w:rsidRPr="00B204E1">
        <w:rPr>
          <w:rFonts w:eastAsia="Calibri"/>
          <w:sz w:val="22"/>
          <w:szCs w:val="22"/>
          <w:lang w:eastAsia="en-US"/>
        </w:rPr>
        <w:tab/>
      </w:r>
      <w:bookmarkStart w:id="52"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Pr>
          <w:rFonts w:eastAsia="Calibri"/>
          <w:sz w:val="22"/>
          <w:szCs w:val="22"/>
          <w:lang w:eastAsia="en-US"/>
        </w:rPr>
        <w:t>JOSEPHINE</w:t>
      </w:r>
      <w:r w:rsidRPr="00B204E1">
        <w:rPr>
          <w:rFonts w:eastAsia="Calibri"/>
          <w:sz w:val="22"/>
          <w:szCs w:val="22"/>
          <w:lang w:eastAsia="en-US"/>
        </w:rPr>
        <w:t xml:space="preserve"> predkladajú naskenované vo formáte .</w:t>
      </w:r>
      <w:proofErr w:type="spellStart"/>
      <w:r w:rsidRPr="00B204E1">
        <w:rPr>
          <w:rFonts w:eastAsia="Calibri"/>
          <w:sz w:val="22"/>
          <w:szCs w:val="22"/>
          <w:lang w:eastAsia="en-US"/>
        </w:rPr>
        <w:t>pdf</w:t>
      </w:r>
      <w:proofErr w:type="spellEnd"/>
      <w:r w:rsidRPr="00B204E1">
        <w:rPr>
          <w:rFonts w:eastAsia="Calibri"/>
          <w:sz w:val="22"/>
          <w:szCs w:val="22"/>
          <w:lang w:eastAsia="en-US"/>
        </w:rPr>
        <w:t>.</w:t>
      </w:r>
    </w:p>
    <w:p w14:paraId="1CB4D3F0" w14:textId="77777777" w:rsidR="00EA3D6D" w:rsidRPr="00B204E1" w:rsidRDefault="00EA3D6D" w:rsidP="00EA3D6D">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Dokumenty a doklady, ktoré tvoria ponuku uchádzača a ktoré boli pôvodne vyhotovené v elektronickej forme</w:t>
      </w:r>
      <w:r>
        <w:rPr>
          <w:rFonts w:eastAsia="Calibri"/>
          <w:sz w:val="22"/>
          <w:szCs w:val="22"/>
          <w:lang w:eastAsia="en-US"/>
        </w:rPr>
        <w:t>,</w:t>
      </w:r>
      <w:r w:rsidRPr="00B204E1">
        <w:rPr>
          <w:rFonts w:eastAsia="Calibri"/>
          <w:sz w:val="22"/>
          <w:szCs w:val="22"/>
          <w:lang w:eastAsia="en-US"/>
        </w:rPr>
        <w:t xml:space="preserve"> sa spôsobom určeným funkcionalitou </w:t>
      </w:r>
      <w:r>
        <w:rPr>
          <w:rFonts w:eastAsia="Calibri"/>
          <w:sz w:val="22"/>
          <w:szCs w:val="22"/>
          <w:lang w:eastAsia="en-US"/>
        </w:rPr>
        <w:t>JOSEPHINE</w:t>
      </w:r>
      <w:r w:rsidRPr="00B204E1">
        <w:rPr>
          <w:rFonts w:eastAsia="Calibri"/>
          <w:sz w:val="22"/>
          <w:szCs w:val="22"/>
          <w:lang w:eastAsia="en-US"/>
        </w:rPr>
        <w:t xml:space="preserve"> predkladajú v pôvodnej elektronickej podobe.</w:t>
      </w:r>
    </w:p>
    <w:p w14:paraId="603359C1" w14:textId="77777777" w:rsidR="00EA3D6D" w:rsidRPr="00B204E1" w:rsidRDefault="00EA3D6D" w:rsidP="00EA3D6D">
      <w:pPr>
        <w:pStyle w:val="Odsekzoznamu"/>
        <w:numPr>
          <w:ilvl w:val="1"/>
          <w:numId w:val="6"/>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2"/>
    </w:p>
    <w:p w14:paraId="2D072A77" w14:textId="77777777" w:rsidR="00EA3D6D" w:rsidRPr="00B204E1" w:rsidRDefault="00EA3D6D" w:rsidP="00EA3D6D">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Pr>
          <w:rFonts w:eastAsia="Calibri"/>
          <w:sz w:val="22"/>
          <w:szCs w:val="22"/>
          <w:lang w:eastAsia="en-US"/>
        </w:rPr>
        <w:t>obstarávateľskou organizáciou</w:t>
      </w:r>
      <w:r w:rsidRPr="00B204E1">
        <w:rPr>
          <w:rFonts w:eastAsia="Calibri"/>
          <w:sz w:val="22"/>
          <w:szCs w:val="22"/>
          <w:lang w:eastAsia="en-US"/>
        </w:rPr>
        <w:t xml:space="preserve"> bezodkladne po </w:t>
      </w:r>
      <w:r>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p>
    <w:p w14:paraId="06F4D98C" w14:textId="77777777" w:rsidR="00EA3D6D" w:rsidRPr="00B204E1" w:rsidRDefault="00EA3D6D" w:rsidP="00EA3D6D">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7A4A79D1" w14:textId="77777777" w:rsidR="00EA3D6D" w:rsidRPr="00B204E1" w:rsidRDefault="00EA3D6D" w:rsidP="00EA3D6D">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16303C57" w14:textId="77777777" w:rsidR="00EA3D6D" w:rsidRPr="00B204E1" w:rsidRDefault="00EA3D6D" w:rsidP="00EA3D6D">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vo formáte .</w:t>
      </w:r>
      <w:proofErr w:type="spellStart"/>
      <w:r w:rsidRPr="00B204E1">
        <w:rPr>
          <w:rFonts w:eastAsia="Calibri" w:cs="Arial"/>
          <w:bCs/>
          <w:sz w:val="22"/>
          <w:szCs w:val="22"/>
          <w:lang w:eastAsia="en-US"/>
        </w:rPr>
        <w:t>pdf</w:t>
      </w:r>
      <w:proofErr w:type="spellEnd"/>
      <w:r w:rsidRPr="00B204E1">
        <w:rPr>
          <w:rFonts w:eastAsia="Calibri" w:cs="Arial"/>
          <w:bCs/>
          <w:sz w:val="22"/>
          <w:szCs w:val="22"/>
          <w:lang w:eastAsia="en-US"/>
        </w:rPr>
        <w:t xml:space="preserve">, resp. </w:t>
      </w:r>
      <w:r w:rsidRPr="00B204E1">
        <w:rPr>
          <w:rFonts w:eastAsia="Calibri"/>
          <w:sz w:val="22"/>
          <w:szCs w:val="22"/>
          <w:lang w:eastAsia="en-US"/>
        </w:rPr>
        <w:t xml:space="preserve">v pôvodnej elektronickej podobe podľa bodu </w:t>
      </w:r>
      <w:r>
        <w:rPr>
          <w:rFonts w:eastAsia="Calibri"/>
          <w:sz w:val="22"/>
          <w:szCs w:val="22"/>
          <w:lang w:eastAsia="en-US"/>
        </w:rPr>
        <w:t>20</w:t>
      </w:r>
      <w:r w:rsidRPr="00B204E1">
        <w:rPr>
          <w:rFonts w:eastAsia="Calibri"/>
          <w:sz w:val="22"/>
          <w:szCs w:val="22"/>
          <w:lang w:eastAsia="en-US"/>
        </w:rPr>
        <w:t>.4 týchto súťažných podkladov</w:t>
      </w:r>
      <w:r w:rsidRPr="00B204E1">
        <w:rPr>
          <w:rFonts w:eastAsia="Calibri" w:cs="Arial"/>
          <w:bCs/>
          <w:sz w:val="22"/>
          <w:szCs w:val="22"/>
          <w:lang w:eastAsia="en-US"/>
        </w:rPr>
        <w:t>.</w:t>
      </w:r>
    </w:p>
    <w:p w14:paraId="5387A15B" w14:textId="77777777" w:rsidR="00EA3D6D" w:rsidRPr="00B204E1" w:rsidRDefault="00EA3D6D" w:rsidP="00EA3D6D">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15461267" w14:textId="77777777" w:rsidR="00EA3D6D" w:rsidRPr="00B204E1" w:rsidRDefault="00EA3D6D" w:rsidP="00EA3D6D">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w:t>
      </w:r>
      <w:r w:rsidRPr="00B204E1">
        <w:rPr>
          <w:rFonts w:eastAsia="Calibri"/>
          <w:sz w:val="22"/>
          <w:szCs w:val="22"/>
          <w:lang w:eastAsia="en-US"/>
        </w:rPr>
        <w:lastRenderedPageBreak/>
        <w:t xml:space="preserve">finančného nároku voči </w:t>
      </w:r>
      <w:r>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3C3CB3F0" w14:textId="77777777" w:rsidR="00EA3D6D" w:rsidRPr="00B204E1" w:rsidRDefault="00EA3D6D" w:rsidP="00EA3D6D">
      <w:pPr>
        <w:spacing w:line="276" w:lineRule="auto"/>
        <w:ind w:left="567" w:hanging="567"/>
        <w:jc w:val="both"/>
        <w:outlineLvl w:val="3"/>
        <w:rPr>
          <w:rFonts w:eastAsia="Calibri"/>
          <w:sz w:val="22"/>
          <w:szCs w:val="22"/>
          <w:lang w:eastAsia="en-US"/>
        </w:rPr>
      </w:pPr>
    </w:p>
    <w:p w14:paraId="7FCFD2B4" w14:textId="77777777" w:rsidR="00EA3D6D" w:rsidRPr="00233D83" w:rsidRDefault="00EA3D6D" w:rsidP="00EA3D6D">
      <w:pPr>
        <w:pStyle w:val="Nadpis2"/>
        <w:numPr>
          <w:ilvl w:val="0"/>
          <w:numId w:val="10"/>
        </w:numPr>
        <w:jc w:val="both"/>
        <w:rPr>
          <w:rFonts w:eastAsia="Calibri"/>
          <w:b w:val="0"/>
          <w:lang w:eastAsia="en-US"/>
        </w:rPr>
      </w:pPr>
      <w:r>
        <w:rPr>
          <w:rStyle w:val="Nadpis2Char"/>
          <w:rFonts w:eastAsia="Calibri"/>
          <w:b/>
        </w:rPr>
        <w:t xml:space="preserve"> </w:t>
      </w:r>
      <w:bookmarkStart w:id="53" w:name="_Toc106475048"/>
      <w:r w:rsidRPr="00233D83">
        <w:rPr>
          <w:rStyle w:val="Nadpis2Char"/>
          <w:rFonts w:eastAsia="Calibri"/>
          <w:b/>
        </w:rPr>
        <w:t>Variantné riešenie</w:t>
      </w:r>
      <w:bookmarkEnd w:id="53"/>
    </w:p>
    <w:p w14:paraId="62D33F65" w14:textId="77777777" w:rsidR="00EA3D6D" w:rsidRPr="00B204E1" w:rsidRDefault="00EA3D6D" w:rsidP="00EA3D6D">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D33F735" w14:textId="77777777" w:rsidR="00EA3D6D" w:rsidRPr="00B204E1" w:rsidRDefault="00EA3D6D" w:rsidP="00EA3D6D">
      <w:pPr>
        <w:spacing w:line="276" w:lineRule="auto"/>
        <w:ind w:left="567" w:hanging="567"/>
        <w:jc w:val="both"/>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2D9F8D36" w14:textId="77777777" w:rsidR="00EA3D6D" w:rsidRPr="00B204E1" w:rsidRDefault="00EA3D6D" w:rsidP="00EA3D6D">
      <w:pPr>
        <w:spacing w:line="276" w:lineRule="auto"/>
        <w:ind w:left="567" w:hanging="567"/>
        <w:jc w:val="both"/>
        <w:outlineLvl w:val="3"/>
        <w:rPr>
          <w:rFonts w:eastAsia="Calibri" w:cs="Arial"/>
          <w:sz w:val="22"/>
          <w:szCs w:val="22"/>
          <w:lang w:eastAsia="en-US"/>
        </w:rPr>
      </w:pPr>
    </w:p>
    <w:p w14:paraId="5CF92C1A" w14:textId="77777777" w:rsidR="00EA3D6D" w:rsidRPr="00233D83" w:rsidRDefault="00EA3D6D" w:rsidP="00EA3D6D">
      <w:pPr>
        <w:pStyle w:val="Nadpis2"/>
        <w:numPr>
          <w:ilvl w:val="0"/>
          <w:numId w:val="10"/>
        </w:numPr>
        <w:tabs>
          <w:tab w:val="left" w:pos="851"/>
        </w:tabs>
        <w:spacing w:after="240" w:line="240" w:lineRule="auto"/>
        <w:ind w:left="709"/>
        <w:jc w:val="both"/>
        <w:rPr>
          <w:rFonts w:eastAsia="Calibri"/>
          <w:b w:val="0"/>
          <w:lang w:eastAsia="en-US"/>
        </w:rPr>
      </w:pPr>
      <w:bookmarkStart w:id="54" w:name="_Toc106475049"/>
      <w:r w:rsidRPr="00233D83">
        <w:rPr>
          <w:rStyle w:val="Nadpis2Char"/>
          <w:rFonts w:eastAsia="Calibri"/>
          <w:b/>
        </w:rPr>
        <w:t>Mena a ceny uvádzané v ponukách, mena finančného plnenia</w:t>
      </w:r>
      <w:bookmarkEnd w:id="54"/>
    </w:p>
    <w:p w14:paraId="5E1DD954" w14:textId="77777777" w:rsidR="00EA3D6D" w:rsidRPr="00B204E1" w:rsidRDefault="00EA3D6D" w:rsidP="00EA3D6D">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3A275D55" w14:textId="77777777" w:rsidR="00EA3D6D" w:rsidRPr="00B204E1" w:rsidRDefault="00EA3D6D" w:rsidP="00EA3D6D">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Pr>
          <w:rFonts w:eastAsia="Calibri"/>
          <w:sz w:val="22"/>
          <w:szCs w:val="22"/>
          <w:lang w:eastAsia="en-US"/>
        </w:rPr>
        <w:t>objednávky</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13345C59" w14:textId="77777777" w:rsidR="00EA3D6D" w:rsidRPr="00B204E1" w:rsidRDefault="00EA3D6D" w:rsidP="00EA3D6D">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5AC78D55" w14:textId="77777777" w:rsidR="00EA3D6D" w:rsidRPr="00B204E1" w:rsidRDefault="00EA3D6D" w:rsidP="00EA3D6D">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Pr>
          <w:rFonts w:eastAsia="Calibri"/>
          <w:sz w:val="22"/>
          <w:szCs w:val="22"/>
          <w:lang w:eastAsia="en-US"/>
        </w:rPr>
        <w:t>JOSEPHINE</w:t>
      </w:r>
      <w:r w:rsidRPr="00B204E1">
        <w:rPr>
          <w:rFonts w:eastAsia="Calibri"/>
          <w:sz w:val="22"/>
          <w:szCs w:val="22"/>
          <w:lang w:eastAsia="en-US"/>
        </w:rPr>
        <w:t>, uvedie k navrhovanej cene aj jednotkovú cenu. Ak je to relevantné, cena za dodanie/poskytnutie/uskutočnenie predmetu zákazky je daná súčtom všetkých medzisúčtov alebo súčinov jednotkovej ceny a množstva (počet jednotiek) uvedeného v štruktúrovanom rozpočte ceny /výkaze výmer. Do príslušnej položky musia byť započítané všetky náklady, ktoré s ňou bezprostredne súvisia.</w:t>
      </w:r>
    </w:p>
    <w:p w14:paraId="3485EF44" w14:textId="77777777" w:rsidR="00EA3D6D" w:rsidRPr="00B204E1" w:rsidRDefault="00EA3D6D" w:rsidP="00EA3D6D">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Pr>
          <w:rFonts w:eastAsia="Calibri"/>
          <w:sz w:val="22"/>
          <w:szCs w:val="22"/>
          <w:lang w:eastAsia="en-US"/>
        </w:rPr>
        <w:t>JOSEPHINE</w:t>
      </w:r>
      <w:r w:rsidRPr="00B204E1">
        <w:rPr>
          <w:rFonts w:eastAsia="Calibri"/>
          <w:sz w:val="22"/>
          <w:szCs w:val="22"/>
          <w:lang w:eastAsia="en-US"/>
        </w:rPr>
        <w:t>.</w:t>
      </w:r>
    </w:p>
    <w:p w14:paraId="1138C113"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953A050"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2839EF8F" w14:textId="77777777" w:rsidR="00EA3D6D" w:rsidRPr="00B204E1" w:rsidRDefault="00EA3D6D" w:rsidP="00EA3D6D">
      <w:pPr>
        <w:pStyle w:val="Odsekzoznamu"/>
        <w:numPr>
          <w:ilvl w:val="1"/>
          <w:numId w:val="7"/>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51A81A43" w14:textId="77777777" w:rsidR="00EA3D6D" w:rsidRDefault="00EA3D6D" w:rsidP="00EA3D6D">
      <w:pPr>
        <w:spacing w:before="120" w:line="276" w:lineRule="auto"/>
        <w:jc w:val="both"/>
        <w:rPr>
          <w:rFonts w:eastAsia="Calibri"/>
          <w:sz w:val="22"/>
          <w:szCs w:val="22"/>
          <w:lang w:eastAsia="en-US"/>
        </w:rPr>
      </w:pPr>
    </w:p>
    <w:p w14:paraId="390469F6" w14:textId="77777777" w:rsidR="00EA3D6D" w:rsidRPr="00185B18" w:rsidRDefault="00EA3D6D" w:rsidP="00EA3D6D">
      <w:pPr>
        <w:pStyle w:val="Nadpis2"/>
        <w:numPr>
          <w:ilvl w:val="0"/>
          <w:numId w:val="10"/>
        </w:numPr>
        <w:jc w:val="left"/>
        <w:rPr>
          <w:rFonts w:eastAsia="Calibri"/>
        </w:rPr>
      </w:pPr>
      <w:bookmarkStart w:id="55" w:name="_Toc106475050"/>
      <w:r w:rsidRPr="00185B18">
        <w:rPr>
          <w:rStyle w:val="Nadpis2Char"/>
          <w:rFonts w:eastAsia="Calibri"/>
          <w:b/>
          <w:bCs/>
        </w:rPr>
        <w:t>Zábezpeka ponuky</w:t>
      </w:r>
      <w:bookmarkEnd w:id="55"/>
    </w:p>
    <w:p w14:paraId="7961D23D" w14:textId="77777777" w:rsidR="00EA3D6D" w:rsidRPr="00B204E1" w:rsidRDefault="00EA3D6D" w:rsidP="00EA3D6D">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38CB6020" w14:textId="77777777" w:rsidR="00EA3D6D" w:rsidRDefault="00EA3D6D" w:rsidP="00EA3D6D">
      <w:pPr>
        <w:spacing w:line="276" w:lineRule="auto"/>
        <w:ind w:left="567" w:hanging="567"/>
        <w:jc w:val="both"/>
        <w:rPr>
          <w:rFonts w:eastAsia="Calibri"/>
          <w:sz w:val="22"/>
          <w:szCs w:val="22"/>
          <w:lang w:eastAsia="en-US"/>
        </w:rPr>
      </w:pPr>
    </w:p>
    <w:p w14:paraId="6D33901A" w14:textId="77777777" w:rsidR="00EA3D6D" w:rsidRDefault="00EA3D6D" w:rsidP="00EA3D6D">
      <w:pPr>
        <w:rPr>
          <w:rFonts w:eastAsia="Calibri"/>
          <w:sz w:val="22"/>
          <w:szCs w:val="22"/>
          <w:lang w:eastAsia="en-US"/>
        </w:rPr>
      </w:pPr>
      <w:r>
        <w:rPr>
          <w:rFonts w:eastAsia="Calibri"/>
          <w:sz w:val="22"/>
          <w:szCs w:val="22"/>
          <w:lang w:eastAsia="en-US"/>
        </w:rPr>
        <w:br w:type="page"/>
      </w:r>
    </w:p>
    <w:p w14:paraId="6E2C2589" w14:textId="77777777" w:rsidR="00EA3D6D" w:rsidRPr="00B204E1" w:rsidRDefault="00EA3D6D" w:rsidP="00EA3D6D">
      <w:pPr>
        <w:rPr>
          <w:rFonts w:eastAsia="Calibri"/>
          <w:sz w:val="22"/>
          <w:szCs w:val="22"/>
          <w:lang w:eastAsia="en-US"/>
        </w:rPr>
      </w:pPr>
    </w:p>
    <w:p w14:paraId="2EA8EEC8" w14:textId="77777777" w:rsidR="00EA3D6D" w:rsidRPr="00B204E1" w:rsidRDefault="00EA3D6D" w:rsidP="00EA3D6D">
      <w:pPr>
        <w:spacing w:line="276" w:lineRule="auto"/>
        <w:jc w:val="center"/>
        <w:outlineLvl w:val="2"/>
        <w:rPr>
          <w:rFonts w:eastAsia="Calibri"/>
          <w:b/>
          <w:sz w:val="22"/>
          <w:szCs w:val="22"/>
          <w:lang w:eastAsia="en-US"/>
        </w:rPr>
      </w:pPr>
      <w:bookmarkStart w:id="56" w:name="_Toc16684737"/>
      <w:bookmarkStart w:id="57" w:name="_Toc106475051"/>
      <w:r w:rsidRPr="00B204E1">
        <w:rPr>
          <w:rFonts w:eastAsia="Calibri"/>
          <w:b/>
          <w:sz w:val="22"/>
          <w:szCs w:val="22"/>
          <w:lang w:eastAsia="en-US"/>
        </w:rPr>
        <w:t>Časť VII.</w:t>
      </w:r>
      <w:bookmarkEnd w:id="56"/>
      <w:bookmarkEnd w:id="57"/>
    </w:p>
    <w:p w14:paraId="21DD4BCB" w14:textId="77777777" w:rsidR="00EA3D6D" w:rsidRPr="00B204E1" w:rsidRDefault="00EA3D6D" w:rsidP="00EA3D6D">
      <w:pPr>
        <w:pStyle w:val="Nadpis1"/>
        <w:rPr>
          <w:rFonts w:eastAsia="Calibri"/>
          <w:lang w:eastAsia="en-US"/>
        </w:rPr>
      </w:pPr>
      <w:bookmarkStart w:id="58" w:name="_Toc106475052"/>
      <w:r w:rsidRPr="00B204E1">
        <w:rPr>
          <w:rFonts w:eastAsia="Calibri"/>
          <w:lang w:eastAsia="en-US"/>
        </w:rPr>
        <w:t>OBSAH PONÚK PREDKLADANÝCH NA KONKRÉTNE ZÁKAZKY ZADÁVANÉ V RÁMCI DYNAMICKÉHO NÁKUPNÉHO SYSTÉMU</w:t>
      </w:r>
      <w:bookmarkEnd w:id="58"/>
    </w:p>
    <w:p w14:paraId="41B17C1E" w14:textId="77777777" w:rsidR="00EA3D6D" w:rsidRPr="00B204E1" w:rsidRDefault="00EA3D6D" w:rsidP="00EA3D6D">
      <w:pPr>
        <w:spacing w:line="276" w:lineRule="auto"/>
        <w:jc w:val="center"/>
        <w:outlineLvl w:val="2"/>
        <w:rPr>
          <w:rFonts w:eastAsia="Calibri"/>
          <w:b/>
          <w:sz w:val="22"/>
          <w:szCs w:val="22"/>
          <w:lang w:eastAsia="en-US"/>
        </w:rPr>
      </w:pPr>
    </w:p>
    <w:p w14:paraId="50F36EC7" w14:textId="77777777" w:rsidR="00EA3D6D" w:rsidRPr="00185B18" w:rsidRDefault="00EA3D6D" w:rsidP="00EA3D6D">
      <w:pPr>
        <w:pStyle w:val="Nadpis2"/>
        <w:numPr>
          <w:ilvl w:val="0"/>
          <w:numId w:val="10"/>
        </w:numPr>
        <w:spacing w:line="276" w:lineRule="auto"/>
        <w:jc w:val="both"/>
        <w:rPr>
          <w:rFonts w:eastAsia="Calibri"/>
          <w:b w:val="0"/>
          <w:sz w:val="22"/>
          <w:szCs w:val="22"/>
          <w:lang w:eastAsia="en-US"/>
        </w:rPr>
      </w:pPr>
      <w:bookmarkStart w:id="59" w:name="_Toc106475053"/>
      <w:r w:rsidRPr="00185B18">
        <w:rPr>
          <w:rStyle w:val="Nadpis2Char"/>
          <w:rFonts w:eastAsia="Calibri"/>
          <w:b/>
        </w:rPr>
        <w:t>Obsah ponuky</w:t>
      </w:r>
      <w:bookmarkEnd w:id="59"/>
    </w:p>
    <w:p w14:paraId="25EDA701"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292C9B9E" w14:textId="77777777" w:rsidR="00EA3D6D" w:rsidRPr="00B204E1" w:rsidRDefault="00EA3D6D" w:rsidP="00EA3D6D">
      <w:pPr>
        <w:spacing w:line="276" w:lineRule="auto"/>
        <w:jc w:val="center"/>
        <w:outlineLvl w:val="2"/>
        <w:rPr>
          <w:rFonts w:eastAsia="Calibri"/>
          <w:b/>
          <w:sz w:val="22"/>
          <w:szCs w:val="22"/>
          <w:lang w:eastAsia="en-US"/>
        </w:rPr>
      </w:pPr>
    </w:p>
    <w:p w14:paraId="2F5AD677" w14:textId="77777777" w:rsidR="00EA3D6D" w:rsidRPr="00B204E1" w:rsidRDefault="00EA3D6D" w:rsidP="00EA3D6D">
      <w:pPr>
        <w:spacing w:line="276" w:lineRule="auto"/>
        <w:jc w:val="center"/>
        <w:outlineLvl w:val="2"/>
        <w:rPr>
          <w:rFonts w:eastAsia="Calibri"/>
          <w:b/>
          <w:sz w:val="6"/>
          <w:szCs w:val="6"/>
          <w:lang w:eastAsia="en-US"/>
        </w:rPr>
      </w:pPr>
    </w:p>
    <w:p w14:paraId="4AE25372" w14:textId="77777777" w:rsidR="00EA3D6D" w:rsidRPr="00B204E1" w:rsidRDefault="00EA3D6D" w:rsidP="00EA3D6D">
      <w:pPr>
        <w:spacing w:line="276" w:lineRule="auto"/>
        <w:jc w:val="center"/>
        <w:outlineLvl w:val="2"/>
        <w:rPr>
          <w:rFonts w:eastAsia="Calibri"/>
          <w:b/>
          <w:sz w:val="22"/>
          <w:szCs w:val="22"/>
          <w:lang w:eastAsia="en-US"/>
        </w:rPr>
      </w:pPr>
      <w:bookmarkStart w:id="60" w:name="_Toc16684740"/>
      <w:bookmarkStart w:id="61" w:name="_Toc106475054"/>
      <w:r w:rsidRPr="00B204E1">
        <w:rPr>
          <w:rFonts w:eastAsia="Calibri"/>
          <w:b/>
          <w:sz w:val="22"/>
          <w:szCs w:val="22"/>
          <w:lang w:eastAsia="en-US"/>
        </w:rPr>
        <w:t>Časť VIII.</w:t>
      </w:r>
      <w:bookmarkEnd w:id="60"/>
      <w:bookmarkEnd w:id="61"/>
    </w:p>
    <w:p w14:paraId="67A80970" w14:textId="77777777" w:rsidR="00EA3D6D" w:rsidRDefault="00EA3D6D" w:rsidP="00EA3D6D">
      <w:pPr>
        <w:pStyle w:val="Nadpis1"/>
        <w:rPr>
          <w:rFonts w:eastAsia="Calibri"/>
          <w:lang w:eastAsia="en-US"/>
        </w:rPr>
      </w:pPr>
      <w:bookmarkStart w:id="62" w:name="_Toc106475055"/>
      <w:r w:rsidRPr="00B204E1">
        <w:rPr>
          <w:rFonts w:eastAsia="Calibri"/>
          <w:lang w:eastAsia="en-US"/>
        </w:rPr>
        <w:t>PREDKLADANIE A VYHODNOCOVANIE PONÚK NA KONKRÉTNE ZÁKAZKY ZADÁVANÉ V RÁMCI DYNAMICKÉHO NÁKUPNÉHO SYSTÉMU</w:t>
      </w:r>
      <w:bookmarkEnd w:id="62"/>
    </w:p>
    <w:p w14:paraId="347F0367" w14:textId="77777777" w:rsidR="00EA3D6D" w:rsidRPr="00B748DE" w:rsidRDefault="00EA3D6D" w:rsidP="00EA3D6D">
      <w:pPr>
        <w:rPr>
          <w:rFonts w:eastAsia="Calibri"/>
          <w:lang w:eastAsia="en-US"/>
        </w:rPr>
      </w:pPr>
    </w:p>
    <w:p w14:paraId="07B2479C" w14:textId="77777777" w:rsidR="00EA3D6D" w:rsidRPr="006B4775" w:rsidRDefault="00EA3D6D" w:rsidP="00EA3D6D">
      <w:pPr>
        <w:pStyle w:val="Nadpis2"/>
        <w:numPr>
          <w:ilvl w:val="0"/>
          <w:numId w:val="10"/>
        </w:numPr>
        <w:spacing w:line="276" w:lineRule="auto"/>
        <w:jc w:val="both"/>
        <w:rPr>
          <w:rFonts w:eastAsia="Calibri"/>
          <w:b w:val="0"/>
          <w:sz w:val="22"/>
          <w:szCs w:val="22"/>
          <w:lang w:eastAsia="en-US"/>
        </w:rPr>
      </w:pPr>
      <w:bookmarkStart w:id="63" w:name="_Toc106475056"/>
      <w:r w:rsidRPr="00185B18">
        <w:rPr>
          <w:rStyle w:val="Nadpis2Char"/>
          <w:rFonts w:eastAsia="Calibri"/>
          <w:b/>
        </w:rPr>
        <w:t>O</w:t>
      </w:r>
      <w:r w:rsidRPr="006B4775">
        <w:rPr>
          <w:rStyle w:val="Nadpis2Char"/>
          <w:rFonts w:eastAsia="Calibri"/>
          <w:b/>
        </w:rPr>
        <w:t>právnenie predložiť ponuku</w:t>
      </w:r>
      <w:bookmarkEnd w:id="63"/>
    </w:p>
    <w:p w14:paraId="5D71E032"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74B2C4AA" w14:textId="77777777" w:rsidR="00EA3D6D" w:rsidRPr="00B204E1" w:rsidRDefault="00EA3D6D" w:rsidP="00EA3D6D">
      <w:pPr>
        <w:spacing w:line="276" w:lineRule="auto"/>
        <w:ind w:left="567" w:hanging="567"/>
        <w:jc w:val="both"/>
        <w:rPr>
          <w:rFonts w:eastAsia="Calibri"/>
          <w:sz w:val="22"/>
          <w:szCs w:val="22"/>
          <w:lang w:eastAsia="en-US"/>
        </w:rPr>
      </w:pPr>
    </w:p>
    <w:p w14:paraId="092F9A2F" w14:textId="77777777" w:rsidR="00EA3D6D" w:rsidRPr="006B4775" w:rsidRDefault="00EA3D6D" w:rsidP="00EA3D6D">
      <w:pPr>
        <w:pStyle w:val="Nadpis2"/>
        <w:numPr>
          <w:ilvl w:val="0"/>
          <w:numId w:val="10"/>
        </w:numPr>
        <w:spacing w:line="276" w:lineRule="auto"/>
        <w:jc w:val="both"/>
        <w:rPr>
          <w:rStyle w:val="Nadpis2Char"/>
          <w:rFonts w:eastAsia="Calibri"/>
          <w:b/>
          <w:bCs/>
          <w:lang w:eastAsia="en-US"/>
        </w:rPr>
      </w:pPr>
      <w:bookmarkStart w:id="64" w:name="_Toc106475057"/>
      <w:r w:rsidRPr="006B4775">
        <w:rPr>
          <w:rStyle w:val="Nadpis2Char"/>
          <w:rFonts w:eastAsia="Calibri"/>
          <w:b/>
        </w:rPr>
        <w:t>Predloženie ponuky a </w:t>
      </w:r>
      <w:proofErr w:type="spellStart"/>
      <w:r w:rsidRPr="006B4775">
        <w:rPr>
          <w:rStyle w:val="Nadpis2Char"/>
          <w:rFonts w:eastAsia="Calibri"/>
          <w:b/>
        </w:rPr>
        <w:t>späťvzatie</w:t>
      </w:r>
      <w:proofErr w:type="spellEnd"/>
      <w:r w:rsidRPr="006B4775">
        <w:rPr>
          <w:rStyle w:val="Nadpis2Char"/>
          <w:rFonts w:eastAsia="Calibri"/>
          <w:b/>
        </w:rPr>
        <w:t xml:space="preserve"> ponuky</w:t>
      </w:r>
      <w:bookmarkEnd w:id="64"/>
      <w:r w:rsidRPr="006B4775">
        <w:rPr>
          <w:rStyle w:val="Nadpis2Char"/>
          <w:rFonts w:eastAsia="Calibri"/>
          <w:b/>
        </w:rPr>
        <w:t xml:space="preserve"> </w:t>
      </w:r>
    </w:p>
    <w:p w14:paraId="023AAA43" w14:textId="77777777" w:rsidR="00EA3D6D" w:rsidRPr="00B204E1" w:rsidRDefault="00EA3D6D" w:rsidP="00EA3D6D">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ponuku pri zadávaní konkrétnej zákazky v rámci dynamického nákupného systému, buď samostatne sám za seba alebo ako člen skupiny dodávateľov, a to výlučne elektronicky, spôsobom určeným funkcionalitou </w:t>
      </w:r>
      <w:r>
        <w:rPr>
          <w:rFonts w:eastAsia="Calibri"/>
          <w:sz w:val="22"/>
          <w:szCs w:val="22"/>
          <w:lang w:eastAsia="en-US"/>
        </w:rPr>
        <w:t>JOSEPHINE</w:t>
      </w:r>
      <w:r w:rsidRPr="00B204E1">
        <w:rPr>
          <w:rFonts w:eastAsia="Calibri"/>
          <w:sz w:val="22"/>
          <w:szCs w:val="22"/>
          <w:lang w:eastAsia="en-US"/>
        </w:rPr>
        <w:t>.</w:t>
      </w:r>
    </w:p>
    <w:p w14:paraId="1FA26DC3" w14:textId="77777777" w:rsidR="00EA3D6D" w:rsidRPr="00B204E1" w:rsidRDefault="00EA3D6D" w:rsidP="00EA3D6D">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5"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Pr>
          <w:rFonts w:eastAsia="Calibri"/>
          <w:sz w:val="22"/>
          <w:szCs w:val="22"/>
          <w:lang w:eastAsia="en-US"/>
        </w:rPr>
        <w:t>JOSEPHINE</w:t>
      </w:r>
      <w:r w:rsidRPr="00B204E1">
        <w:rPr>
          <w:rFonts w:eastAsia="Calibri"/>
          <w:sz w:val="22"/>
          <w:szCs w:val="22"/>
          <w:lang w:eastAsia="en-US"/>
        </w:rPr>
        <w:t xml:space="preserve">. Kódovanie a šifrovanie zabezpečuje </w:t>
      </w:r>
      <w:r>
        <w:rPr>
          <w:rFonts w:eastAsia="Calibri"/>
          <w:sz w:val="22"/>
          <w:szCs w:val="22"/>
          <w:lang w:eastAsia="en-US"/>
        </w:rPr>
        <w:t>JOSEPHINE</w:t>
      </w:r>
      <w:r w:rsidRPr="00B204E1">
        <w:rPr>
          <w:rFonts w:eastAsia="Calibri"/>
          <w:sz w:val="22"/>
          <w:szCs w:val="22"/>
          <w:lang w:eastAsia="en-US"/>
        </w:rPr>
        <w:t xml:space="preserve"> bez akejkoľvek potreby ďalších nástrojov</w:t>
      </w:r>
      <w:bookmarkEnd w:id="65"/>
      <w:r w:rsidRPr="00B204E1">
        <w:rPr>
          <w:rFonts w:eastAsia="Calibri"/>
          <w:sz w:val="22"/>
          <w:szCs w:val="22"/>
          <w:lang w:eastAsia="en-US"/>
        </w:rPr>
        <w:t>.</w:t>
      </w:r>
    </w:p>
    <w:p w14:paraId="355985C5" w14:textId="77777777" w:rsidR="00EA3D6D" w:rsidRPr="00B204E1" w:rsidRDefault="00EA3D6D" w:rsidP="00EA3D6D">
      <w:pPr>
        <w:pStyle w:val="Odsekzoznamu"/>
        <w:numPr>
          <w:ilvl w:val="1"/>
          <w:numId w:val="8"/>
        </w:numPr>
        <w:spacing w:before="120" w:after="120"/>
        <w:ind w:left="567" w:hanging="567"/>
        <w:jc w:val="both"/>
        <w:rPr>
          <w:rFonts w:ascii="Garamond" w:hAnsi="Garamond" w:cs="Arial"/>
        </w:rPr>
      </w:pPr>
      <w:bookmarkStart w:id="66" w:name="_Hlk522982752"/>
      <w:r>
        <w:rPr>
          <w:rFonts w:ascii="Garamond" w:hAnsi="Garamond"/>
        </w:rPr>
        <w:t>Obstarávateľská organizácia</w:t>
      </w:r>
      <w:r w:rsidRPr="00B204E1">
        <w:rPr>
          <w:rFonts w:ascii="Garamond" w:hAnsi="Garamond"/>
        </w:rPr>
        <w:t xml:space="preserve"> elektronicky, prostredníctvom funkcionality </w:t>
      </w:r>
      <w:r>
        <w:rPr>
          <w:rFonts w:ascii="Garamond" w:hAnsi="Garamond"/>
        </w:rPr>
        <w:t>JOSEPHINE</w:t>
      </w:r>
      <w:r w:rsidRPr="00B204E1">
        <w:rPr>
          <w:rFonts w:ascii="Garamond" w:hAnsi="Garamond"/>
        </w:rPr>
        <w:t xml:space="preserve"> potvrdí prijatie ponuky pri zadávaní konkrétnej zákazky v rámci dynamického nákupného systému uchádzačovi.</w:t>
      </w:r>
    </w:p>
    <w:p w14:paraId="466D9C53" w14:textId="77777777" w:rsidR="00EA3D6D" w:rsidRPr="00B204E1" w:rsidRDefault="00EA3D6D" w:rsidP="00EA3D6D">
      <w:pPr>
        <w:pStyle w:val="Odsekzoznamu"/>
        <w:spacing w:before="120" w:after="120"/>
        <w:ind w:left="567"/>
        <w:jc w:val="both"/>
        <w:rPr>
          <w:rFonts w:ascii="Garamond" w:hAnsi="Garamond" w:cs="Arial"/>
          <w:sz w:val="6"/>
          <w:szCs w:val="6"/>
        </w:rPr>
      </w:pPr>
    </w:p>
    <w:p w14:paraId="7612FA1C" w14:textId="77777777" w:rsidR="00EA3D6D" w:rsidRPr="00B204E1" w:rsidRDefault="00EA3D6D" w:rsidP="00EA3D6D">
      <w:pPr>
        <w:pStyle w:val="Odsekzoznamu"/>
        <w:numPr>
          <w:ilvl w:val="1"/>
          <w:numId w:val="8"/>
        </w:numPr>
        <w:spacing w:before="240" w:after="0"/>
        <w:ind w:left="357" w:hanging="357"/>
        <w:jc w:val="both"/>
        <w:rPr>
          <w:rFonts w:ascii="Garamond" w:hAnsi="Garamond" w:cs="Arial"/>
        </w:rPr>
      </w:pPr>
      <w:r>
        <w:rPr>
          <w:rFonts w:ascii="Garamond" w:hAnsi="Garamond"/>
        </w:rPr>
        <w:t>Obstarávateľská organizácia</w:t>
      </w:r>
      <w:r w:rsidRPr="00B204E1">
        <w:rPr>
          <w:rFonts w:ascii="Garamond" w:hAnsi="Garamond"/>
        </w:rPr>
        <w:t xml:space="preserve"> vylúči uchádzača:</w:t>
      </w:r>
    </w:p>
    <w:p w14:paraId="5111FBD5" w14:textId="77777777" w:rsidR="00EA3D6D" w:rsidRPr="00B204E1" w:rsidRDefault="00EA3D6D" w:rsidP="00EA3D6D">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9F6F75E" w14:textId="77777777" w:rsidR="00EA3D6D" w:rsidRPr="00B204E1" w:rsidRDefault="00EA3D6D" w:rsidP="00EA3D6D">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527C9495" w14:textId="77777777" w:rsidR="00EA3D6D" w:rsidRPr="00B204E1" w:rsidRDefault="00EA3D6D" w:rsidP="00EA3D6D">
      <w:pPr>
        <w:spacing w:line="276" w:lineRule="auto"/>
        <w:ind w:left="851" w:hanging="284"/>
        <w:rPr>
          <w:rFonts w:eastAsia="Calibri"/>
          <w:sz w:val="22"/>
          <w:szCs w:val="22"/>
          <w:lang w:eastAsia="en-US"/>
        </w:rPr>
      </w:pPr>
      <w:r w:rsidRPr="00B204E1">
        <w:rPr>
          <w:rFonts w:eastAsia="Calibri"/>
          <w:sz w:val="22"/>
          <w:szCs w:val="22"/>
          <w:lang w:eastAsia="en-US"/>
        </w:rPr>
        <w:lastRenderedPageBreak/>
        <w:t xml:space="preserve">c) ak nepredložil ponuku </w:t>
      </w:r>
      <w:bookmarkStart w:id="67" w:name="_Hlk346413"/>
      <w:r w:rsidRPr="00B204E1">
        <w:rPr>
          <w:rFonts w:eastAsia="Calibri" w:cs="Arial"/>
          <w:sz w:val="22"/>
          <w:szCs w:val="22"/>
          <w:lang w:eastAsia="en-US"/>
        </w:rPr>
        <w:t xml:space="preserve">na konkrétnu zadávanú zákazku v rámci dynamického nákupného systému </w:t>
      </w:r>
      <w:bookmarkEnd w:id="67"/>
      <w:r w:rsidRPr="00B204E1">
        <w:rPr>
          <w:rFonts w:eastAsia="Calibri"/>
          <w:sz w:val="22"/>
          <w:szCs w:val="22"/>
          <w:lang w:eastAsia="en-US"/>
        </w:rPr>
        <w:t xml:space="preserve">vo vyžadovanom formáte kódovania, ak je potrebný na ďalšie spracovanie pri vyhodnocovaní ponúk </w:t>
      </w:r>
    </w:p>
    <w:p w14:paraId="105D0441" w14:textId="77777777" w:rsidR="00EA3D6D" w:rsidRPr="00B204E1" w:rsidRDefault="00EA3D6D" w:rsidP="00EA3D6D">
      <w:pPr>
        <w:pStyle w:val="Odsekzoznamu"/>
        <w:numPr>
          <w:ilvl w:val="1"/>
          <w:numId w:val="8"/>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5B78E935" w14:textId="77777777" w:rsidR="00EA3D6D" w:rsidRPr="00B204E1" w:rsidRDefault="00EA3D6D" w:rsidP="00EA3D6D">
      <w:pPr>
        <w:numPr>
          <w:ilvl w:val="1"/>
          <w:numId w:val="8"/>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48978DEA" w14:textId="77777777" w:rsidR="00EA3D6D" w:rsidRPr="00B204E1" w:rsidRDefault="00EA3D6D" w:rsidP="00EA3D6D">
      <w:pPr>
        <w:numPr>
          <w:ilvl w:val="1"/>
          <w:numId w:val="8"/>
        </w:numPr>
        <w:spacing w:before="120" w:line="276" w:lineRule="auto"/>
        <w:ind w:left="567" w:hanging="567"/>
        <w:jc w:val="both"/>
        <w:rPr>
          <w:rFonts w:eastAsia="Calibri" w:cs="Arial"/>
          <w:sz w:val="22"/>
          <w:szCs w:val="22"/>
          <w:lang w:eastAsia="en-US"/>
        </w:rPr>
      </w:pPr>
      <w:proofErr w:type="spellStart"/>
      <w:r w:rsidRPr="00B204E1">
        <w:rPr>
          <w:rFonts w:eastAsia="Calibri"/>
          <w:sz w:val="22"/>
          <w:szCs w:val="22"/>
          <w:lang w:eastAsia="en-US"/>
        </w:rPr>
        <w:t>Späťvzatie</w:t>
      </w:r>
      <w:proofErr w:type="spellEnd"/>
      <w:r w:rsidRPr="00B204E1">
        <w:rPr>
          <w:rFonts w:eastAsia="Calibri"/>
          <w:sz w:val="22"/>
          <w:szCs w:val="22"/>
          <w:lang w:eastAsia="en-US"/>
        </w:rPr>
        <w:t xml:space="preserve"> ponuky predloženej na konkrétnu zákazku zadávanú v rámci dynamického nákupného systému je možné vykonať odvolaním pôvodnej ponuky a to výlučne elektronickými prostriedkami, spôsobom určeným funkcionalitou </w:t>
      </w:r>
      <w:r>
        <w:rPr>
          <w:rFonts w:eastAsia="Calibri"/>
          <w:sz w:val="22"/>
          <w:szCs w:val="22"/>
          <w:lang w:eastAsia="en-US"/>
        </w:rPr>
        <w:t>JOSEPHINE</w:t>
      </w:r>
      <w:r w:rsidRPr="00B204E1">
        <w:rPr>
          <w:rFonts w:eastAsia="Calibri"/>
          <w:sz w:val="22"/>
          <w:szCs w:val="22"/>
          <w:lang w:eastAsia="en-US"/>
        </w:rPr>
        <w:t xml:space="preserve">. </w:t>
      </w:r>
      <w:proofErr w:type="spellStart"/>
      <w:r w:rsidRPr="00B204E1">
        <w:rPr>
          <w:rFonts w:eastAsia="Calibri"/>
          <w:sz w:val="22"/>
          <w:szCs w:val="22"/>
          <w:lang w:eastAsia="en-US"/>
        </w:rPr>
        <w:t>Späťvzatú</w:t>
      </w:r>
      <w:proofErr w:type="spellEnd"/>
      <w:r w:rsidRPr="00B204E1">
        <w:rPr>
          <w:rFonts w:eastAsia="Calibri"/>
          <w:sz w:val="22"/>
          <w:szCs w:val="22"/>
          <w:lang w:eastAsia="en-US"/>
        </w:rPr>
        <w:t xml:space="preserve"> ponuku predloženú na konkrétnu zákazku zadávanú v rámci dynamického nákupného systému je potrebné doručiť spôsobom opísaným v týchto súťažných podkladoch v lehote na predkladanie ponúk</w:t>
      </w:r>
      <w:bookmarkEnd w:id="66"/>
      <w:r w:rsidRPr="00B204E1">
        <w:rPr>
          <w:rFonts w:eastAsia="Calibri"/>
          <w:sz w:val="22"/>
          <w:szCs w:val="22"/>
          <w:lang w:eastAsia="en-US"/>
        </w:rPr>
        <w:t>.</w:t>
      </w:r>
    </w:p>
    <w:p w14:paraId="792C26EA" w14:textId="77777777" w:rsidR="00EA3D6D" w:rsidRPr="00B204E1" w:rsidRDefault="00EA3D6D" w:rsidP="00EA3D6D">
      <w:pPr>
        <w:spacing w:line="276" w:lineRule="auto"/>
        <w:ind w:left="567" w:hanging="567"/>
        <w:jc w:val="both"/>
        <w:rPr>
          <w:rFonts w:eastAsia="Calibri"/>
          <w:sz w:val="22"/>
          <w:szCs w:val="22"/>
          <w:lang w:eastAsia="en-US"/>
        </w:rPr>
      </w:pPr>
    </w:p>
    <w:p w14:paraId="2DDDE834" w14:textId="77777777" w:rsidR="00EA3D6D" w:rsidRPr="006B4775" w:rsidRDefault="00EA3D6D" w:rsidP="00EA3D6D">
      <w:pPr>
        <w:pStyle w:val="Nadpis2"/>
        <w:numPr>
          <w:ilvl w:val="0"/>
          <w:numId w:val="10"/>
        </w:numPr>
        <w:spacing w:line="276" w:lineRule="auto"/>
        <w:jc w:val="both"/>
        <w:rPr>
          <w:rFonts w:eastAsia="Calibri"/>
          <w:b w:val="0"/>
          <w:sz w:val="22"/>
          <w:szCs w:val="22"/>
          <w:lang w:eastAsia="en-US"/>
        </w:rPr>
      </w:pPr>
      <w:bookmarkStart w:id="68" w:name="_Toc106475058"/>
      <w:r>
        <w:rPr>
          <w:rStyle w:val="Nadpis2Char"/>
          <w:rFonts w:eastAsia="Calibri"/>
          <w:b/>
        </w:rPr>
        <w:t>M</w:t>
      </w:r>
      <w:r w:rsidRPr="006B4775">
        <w:rPr>
          <w:rStyle w:val="Nadpis2Char"/>
          <w:rFonts w:eastAsia="Calibri"/>
          <w:b/>
        </w:rPr>
        <w:t>iesto a lehota na predkladanie ponúk</w:t>
      </w:r>
      <w:bookmarkEnd w:id="68"/>
    </w:p>
    <w:p w14:paraId="3521DCD9"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F222F05" w14:textId="77777777" w:rsidR="00EA3D6D" w:rsidRPr="00B204E1" w:rsidRDefault="00EA3D6D" w:rsidP="00EA3D6D">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Pr>
          <w:rFonts w:eastAsia="Calibri"/>
          <w:sz w:val="22"/>
          <w:szCs w:val="22"/>
          <w:lang w:eastAsia="en-US"/>
        </w:rPr>
        <w:t>JOSEPHINE</w:t>
      </w:r>
      <w:r w:rsidRPr="00B204E1">
        <w:rPr>
          <w:rFonts w:eastAsia="Calibri"/>
          <w:sz w:val="22"/>
          <w:szCs w:val="22"/>
          <w:lang w:eastAsia="en-US"/>
        </w:rPr>
        <w:t>.</w:t>
      </w:r>
    </w:p>
    <w:p w14:paraId="0D72C9E2" w14:textId="77777777" w:rsidR="00EA3D6D" w:rsidRPr="00B204E1" w:rsidRDefault="00EA3D6D" w:rsidP="00EA3D6D">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07B78858" w14:textId="77777777" w:rsidR="00EA3D6D" w:rsidRPr="00B204E1" w:rsidRDefault="00EA3D6D" w:rsidP="00EA3D6D">
      <w:pPr>
        <w:spacing w:line="276" w:lineRule="auto"/>
        <w:ind w:left="567" w:hanging="567"/>
        <w:jc w:val="both"/>
        <w:rPr>
          <w:rFonts w:eastAsia="Calibri"/>
          <w:sz w:val="28"/>
          <w:szCs w:val="28"/>
          <w:lang w:eastAsia="en-US"/>
        </w:rPr>
      </w:pPr>
    </w:p>
    <w:p w14:paraId="26F65603" w14:textId="77777777" w:rsidR="00EA3D6D" w:rsidRPr="006B4775" w:rsidRDefault="00EA3D6D" w:rsidP="00EA3D6D">
      <w:pPr>
        <w:pStyle w:val="Nadpis2"/>
        <w:numPr>
          <w:ilvl w:val="0"/>
          <w:numId w:val="10"/>
        </w:numPr>
        <w:spacing w:line="276" w:lineRule="auto"/>
        <w:jc w:val="both"/>
        <w:rPr>
          <w:rFonts w:eastAsia="Calibri"/>
          <w:b w:val="0"/>
          <w:sz w:val="22"/>
          <w:szCs w:val="22"/>
          <w:lang w:eastAsia="en-US"/>
        </w:rPr>
      </w:pPr>
      <w:bookmarkStart w:id="69" w:name="_Toc106475059"/>
      <w:r w:rsidRPr="006B4775">
        <w:rPr>
          <w:rStyle w:val="Nadpis2Char"/>
          <w:rFonts w:eastAsia="Calibri"/>
          <w:b/>
        </w:rPr>
        <w:t>Lehota viazanosti ponúk</w:t>
      </w:r>
      <w:bookmarkEnd w:id="69"/>
    </w:p>
    <w:p w14:paraId="534E73DA"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03BF45F8" w14:textId="77777777" w:rsidR="00EA3D6D" w:rsidRPr="00B204E1" w:rsidRDefault="00EA3D6D" w:rsidP="00EA3D6D">
      <w:pPr>
        <w:spacing w:before="60" w:line="276" w:lineRule="auto"/>
        <w:ind w:left="567" w:hanging="567"/>
        <w:jc w:val="both"/>
        <w:rPr>
          <w:rFonts w:eastAsia="Calibri"/>
          <w:sz w:val="22"/>
          <w:szCs w:val="22"/>
          <w:lang w:eastAsia="en-US"/>
        </w:rPr>
      </w:pPr>
      <w:r w:rsidRPr="00B204E1">
        <w:rPr>
          <w:rFonts w:eastAsia="Calibri"/>
          <w:sz w:val="22"/>
          <w:szCs w:val="22"/>
          <w:lang w:eastAsia="en-US"/>
        </w:rPr>
        <w:t>28.2</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5BEBF16A" w14:textId="77777777" w:rsidR="00EA3D6D" w:rsidRPr="00B204E1" w:rsidRDefault="00EA3D6D" w:rsidP="00EA3D6D">
      <w:pPr>
        <w:spacing w:line="276" w:lineRule="auto"/>
        <w:ind w:left="567" w:hanging="567"/>
        <w:jc w:val="both"/>
        <w:rPr>
          <w:rFonts w:eastAsia="Calibri"/>
          <w:sz w:val="22"/>
          <w:szCs w:val="22"/>
          <w:lang w:eastAsia="en-US"/>
        </w:rPr>
      </w:pPr>
    </w:p>
    <w:p w14:paraId="059963CD" w14:textId="77777777" w:rsidR="00EA3D6D" w:rsidRPr="006B4775" w:rsidRDefault="00EA3D6D" w:rsidP="00EA3D6D">
      <w:pPr>
        <w:pStyle w:val="Nadpis2"/>
        <w:numPr>
          <w:ilvl w:val="0"/>
          <w:numId w:val="10"/>
        </w:numPr>
        <w:spacing w:line="276" w:lineRule="auto"/>
        <w:jc w:val="both"/>
        <w:rPr>
          <w:rFonts w:eastAsia="Calibri"/>
          <w:b w:val="0"/>
          <w:sz w:val="22"/>
          <w:szCs w:val="22"/>
          <w:lang w:eastAsia="en-US"/>
        </w:rPr>
      </w:pPr>
      <w:bookmarkStart w:id="70" w:name="_Toc106475060"/>
      <w:r w:rsidRPr="00185B18">
        <w:rPr>
          <w:rStyle w:val="Nadpis2Char"/>
          <w:rFonts w:eastAsia="Calibri"/>
          <w:b/>
        </w:rPr>
        <w:t>O</w:t>
      </w:r>
      <w:r w:rsidRPr="006B4775">
        <w:rPr>
          <w:rStyle w:val="Nadpis2Char"/>
          <w:rFonts w:eastAsia="Calibri"/>
          <w:b/>
        </w:rPr>
        <w:t>tváranie ponúk</w:t>
      </w:r>
      <w:bookmarkEnd w:id="70"/>
    </w:p>
    <w:p w14:paraId="68965F5A" w14:textId="77777777" w:rsidR="00EA3D6D" w:rsidRPr="002C1F84" w:rsidRDefault="00EA3D6D" w:rsidP="00EA3D6D">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71"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Pr>
          <w:rFonts w:cs="Arial"/>
          <w:sz w:val="22"/>
          <w:szCs w:val="22"/>
          <w:lang w:eastAsia="cs-CZ"/>
        </w:rPr>
        <w:t>JOSEPHINE</w:t>
      </w:r>
      <w:r w:rsidRPr="00B204E1">
        <w:rPr>
          <w:rFonts w:cs="ITCBookmanEE"/>
          <w:sz w:val="22"/>
          <w:szCs w:val="22"/>
          <w:lang w:eastAsia="cs-CZ"/>
        </w:rPr>
        <w:t xml:space="preserve"> sa uskutoční v súlade so zákonom v rámci systému </w:t>
      </w:r>
      <w:r>
        <w:rPr>
          <w:rFonts w:cs="ITCBookmanEE"/>
          <w:sz w:val="22"/>
          <w:szCs w:val="22"/>
          <w:lang w:eastAsia="cs-CZ"/>
        </w:rPr>
        <w:t>JOSEPHINE</w:t>
      </w:r>
      <w:r w:rsidRPr="00B204E1">
        <w:rPr>
          <w:rFonts w:cs="ITCBookmanEE"/>
          <w:sz w:val="22"/>
          <w:szCs w:val="22"/>
          <w:lang w:eastAsia="cs-CZ"/>
        </w:rPr>
        <w:t xml:space="preserve"> a v čase uvedenom vo výzve na predkladanie ponúk konkrétnej zákazky zadávanej </w:t>
      </w:r>
      <w:r w:rsidRPr="00B204E1">
        <w:rPr>
          <w:rFonts w:cs="Arial"/>
          <w:sz w:val="22"/>
          <w:szCs w:val="22"/>
          <w:lang w:eastAsia="cs-CZ"/>
        </w:rPr>
        <w:t>v rámci dynamického nákupného systému</w:t>
      </w:r>
      <w:bookmarkEnd w:id="71"/>
      <w:r>
        <w:rPr>
          <w:rFonts w:cs="Arial"/>
          <w:sz w:val="22"/>
          <w:szCs w:val="22"/>
          <w:lang w:eastAsia="cs-CZ"/>
        </w:rPr>
        <w:t xml:space="preserve">. </w:t>
      </w:r>
      <w:r w:rsidRPr="002C1F84">
        <w:rPr>
          <w:sz w:val="22"/>
          <w:szCs w:val="22"/>
        </w:rPr>
        <w:t>Otváranie ponúk</w:t>
      </w:r>
      <w:r w:rsidRPr="002C1F84">
        <w:rPr>
          <w:b/>
          <w:sz w:val="22"/>
          <w:szCs w:val="22"/>
        </w:rPr>
        <w:t xml:space="preserve"> </w:t>
      </w:r>
      <w:r w:rsidRPr="002C1F84">
        <w:rPr>
          <w:sz w:val="22"/>
          <w:szCs w:val="22"/>
        </w:rPr>
        <w:t>sa uskutoční dvomi spôsobmi súčasne.</w:t>
      </w:r>
    </w:p>
    <w:p w14:paraId="6BD4DC28" w14:textId="77777777" w:rsidR="00EA3D6D" w:rsidRPr="004618E4" w:rsidRDefault="00EA3D6D" w:rsidP="00EA3D6D">
      <w:pPr>
        <w:pStyle w:val="Odsekzoznamu"/>
        <w:keepNext/>
        <w:widowControl w:val="0"/>
        <w:numPr>
          <w:ilvl w:val="1"/>
          <w:numId w:val="10"/>
        </w:numPr>
        <w:ind w:left="567" w:hanging="567"/>
        <w:jc w:val="both"/>
        <w:rPr>
          <w:rFonts w:ascii="Garamond" w:hAnsi="Garamond"/>
        </w:rPr>
      </w:pPr>
      <w:r w:rsidRPr="004618E4">
        <w:rPr>
          <w:rFonts w:ascii="Garamond" w:hAnsi="Garamond"/>
        </w:rPr>
        <w:t xml:space="preserve">Otváranie ponúk sa uskutoční v mieste sídla obstarávateľskej organizácie. </w:t>
      </w:r>
    </w:p>
    <w:p w14:paraId="600EC9EA" w14:textId="77777777" w:rsidR="00EA3D6D" w:rsidRPr="004618E4" w:rsidRDefault="00EA3D6D" w:rsidP="00EA3D6D">
      <w:pPr>
        <w:pStyle w:val="Odsekzoznamu"/>
        <w:keepNext/>
        <w:widowControl w:val="0"/>
        <w:numPr>
          <w:ilvl w:val="1"/>
          <w:numId w:val="10"/>
        </w:numPr>
        <w:ind w:left="567" w:hanging="567"/>
        <w:jc w:val="both"/>
        <w:rPr>
          <w:rFonts w:ascii="Garamond" w:hAnsi="Garamond"/>
        </w:rPr>
      </w:pPr>
      <w:r w:rsidRPr="004618E4">
        <w:rPr>
          <w:rFonts w:ascii="Garamond" w:hAnsi="Garamond" w:cs="ITCBookmanEE"/>
          <w:lang w:eastAsia="cs-CZ"/>
        </w:rPr>
        <w:t xml:space="preserve">Komisia na vyhodnotenie ponúk menovaná obstarávateľskou organizáciou (komisia) vykoná otváranie ponúk </w:t>
      </w:r>
      <w:r w:rsidRPr="004618E4">
        <w:rPr>
          <w:rFonts w:ascii="Garamond" w:hAnsi="Garamond" w:cs="Arial"/>
          <w:lang w:eastAsia="cs-CZ"/>
        </w:rPr>
        <w:t xml:space="preserve">predložených na konkrétnu zákazku zadávanú v rámci dynamického nákupného systému </w:t>
      </w:r>
      <w:bookmarkStart w:id="72" w:name="_Hlk522983497"/>
      <w:r w:rsidRPr="004618E4">
        <w:rPr>
          <w:rFonts w:ascii="Garamond" w:hAnsi="Garamond" w:cs="Arial"/>
          <w:lang w:eastAsia="cs-CZ"/>
        </w:rPr>
        <w:t>elektronicky, spôsobom určeným funkcionalitou JOSEPHINE, a to odšifrovaním a sprístupnením obsahu ponúk v lehote a v súlade so zákonom</w:t>
      </w:r>
      <w:bookmarkEnd w:id="72"/>
      <w:r w:rsidRPr="004618E4">
        <w:rPr>
          <w:rFonts w:ascii="Garamond" w:hAnsi="Garamond" w:cs="Arial"/>
          <w:lang w:eastAsia="cs-CZ"/>
        </w:rPr>
        <w:t>.</w:t>
      </w:r>
      <w:bookmarkStart w:id="73" w:name="_Hlk534979644"/>
    </w:p>
    <w:p w14:paraId="3264F8B1" w14:textId="77777777" w:rsidR="00EA3D6D" w:rsidRPr="00B204E1" w:rsidRDefault="00EA3D6D" w:rsidP="00EA3D6D">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73"/>
    <w:p w14:paraId="66A55A3E" w14:textId="77777777" w:rsidR="00EA3D6D" w:rsidRPr="00B204E1" w:rsidRDefault="00EA3D6D" w:rsidP="00EA3D6D">
      <w:pPr>
        <w:pStyle w:val="Odsekzoznamu"/>
        <w:keepNext/>
        <w:widowControl w:val="0"/>
        <w:numPr>
          <w:ilvl w:val="1"/>
          <w:numId w:val="10"/>
        </w:numPr>
        <w:ind w:left="567" w:hanging="567"/>
        <w:jc w:val="both"/>
        <w:rPr>
          <w:rFonts w:ascii="Garamond" w:hAnsi="Garamond" w:cs="Arial"/>
          <w:color w:val="FF0000"/>
          <w:lang w:eastAsia="cs-CZ"/>
        </w:rPr>
      </w:pPr>
      <w:r w:rsidRPr="00B204E1">
        <w:rPr>
          <w:rFonts w:ascii="Garamond" w:hAnsi="Garamond" w:cs="Arial"/>
          <w:lang w:eastAsia="cs-CZ"/>
        </w:rPr>
        <w:t xml:space="preserve">Na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Pr="00B204E1">
        <w:rPr>
          <w:rFonts w:ascii="Garamond" w:hAnsi="Garamond" w:cs="Arial"/>
          <w:lang w:eastAsia="cs-CZ"/>
        </w:rPr>
        <w:t xml:space="preserve"> na vyhodnotenie ponúk.</w:t>
      </w:r>
      <w:bookmarkStart w:id="74" w:name="_Hlk522983640"/>
    </w:p>
    <w:bookmarkEnd w:id="74"/>
    <w:p w14:paraId="7083E259" w14:textId="77777777" w:rsidR="00EA3D6D" w:rsidRPr="00B204E1" w:rsidRDefault="00EA3D6D" w:rsidP="00EA3D6D">
      <w:pPr>
        <w:pStyle w:val="Odsekzoznamu"/>
        <w:ind w:left="360"/>
        <w:jc w:val="both"/>
        <w:rPr>
          <w:rFonts w:ascii="Garamond" w:hAnsi="Garamond"/>
        </w:rPr>
      </w:pPr>
    </w:p>
    <w:p w14:paraId="0E8F6AC5" w14:textId="77777777" w:rsidR="00EA3D6D" w:rsidRPr="006B4775" w:rsidRDefault="00EA3D6D" w:rsidP="00EA3D6D">
      <w:pPr>
        <w:pStyle w:val="Nadpis2"/>
        <w:numPr>
          <w:ilvl w:val="0"/>
          <w:numId w:val="10"/>
        </w:numPr>
        <w:spacing w:line="276" w:lineRule="auto"/>
        <w:jc w:val="both"/>
        <w:rPr>
          <w:rFonts w:eastAsia="Calibri"/>
          <w:b w:val="0"/>
          <w:sz w:val="22"/>
          <w:szCs w:val="22"/>
          <w:lang w:eastAsia="en-US"/>
        </w:rPr>
      </w:pPr>
      <w:bookmarkStart w:id="75" w:name="_Toc106475061"/>
      <w:r>
        <w:rPr>
          <w:rStyle w:val="Nadpis2Char"/>
          <w:rFonts w:eastAsia="Calibri"/>
          <w:b/>
        </w:rPr>
        <w:lastRenderedPageBreak/>
        <w:t>V</w:t>
      </w:r>
      <w:r w:rsidRPr="006B4775">
        <w:rPr>
          <w:rStyle w:val="Nadpis2Char"/>
          <w:rFonts w:eastAsia="Calibri"/>
          <w:b/>
        </w:rPr>
        <w:t>yhodnocovanie ponúk</w:t>
      </w:r>
      <w:bookmarkEnd w:id="75"/>
    </w:p>
    <w:p w14:paraId="2EFFB38D" w14:textId="27BCBE59" w:rsidR="00EA3D6D" w:rsidRPr="00AE087D" w:rsidRDefault="00EA3D6D" w:rsidP="00EA3D6D">
      <w:pPr>
        <w:pStyle w:val="Odsekzoznamu"/>
        <w:keepNext/>
        <w:widowControl w:val="0"/>
        <w:numPr>
          <w:ilvl w:val="1"/>
          <w:numId w:val="13"/>
        </w:numPr>
        <w:ind w:left="567" w:hanging="567"/>
        <w:jc w:val="both"/>
        <w:rPr>
          <w:rFonts w:ascii="Garamond" w:hAnsi="Garamond" w:cs="Arial"/>
          <w:lang w:eastAsia="cs-CZ"/>
        </w:rPr>
      </w:pPr>
      <w:r w:rsidRPr="00AE087D">
        <w:rPr>
          <w:rFonts w:ascii="Garamond" w:hAnsi="Garamond" w:cs="Arial"/>
          <w:lang w:eastAsia="cs-CZ"/>
        </w:rPr>
        <w:t xml:space="preserve">Komisia vyhodnotí </w:t>
      </w:r>
      <w:r w:rsidR="00540F38" w:rsidRPr="00540F38">
        <w:rPr>
          <w:rFonts w:ascii="Garamond" w:hAnsi="Garamond" w:cs="Arial"/>
          <w:lang w:eastAsia="cs-CZ"/>
        </w:rPr>
        <w:t>splneni</w:t>
      </w:r>
      <w:r w:rsidR="00540F38">
        <w:rPr>
          <w:rFonts w:ascii="Garamond" w:hAnsi="Garamond" w:cs="Arial"/>
          <w:lang w:eastAsia="cs-CZ"/>
        </w:rPr>
        <w:t>e</w:t>
      </w:r>
      <w:r w:rsidR="00540F38" w:rsidRPr="00540F38">
        <w:rPr>
          <w:rFonts w:ascii="Garamond" w:hAnsi="Garamond" w:cs="Arial"/>
          <w:lang w:eastAsia="cs-CZ"/>
        </w:rPr>
        <w:t xml:space="preserve"> požiadaviek na predmet zákazky po vyhodnotení ponúk na základe kritérií na vyhodnotenie ponúk</w:t>
      </w:r>
      <w:r w:rsidR="00540F38">
        <w:rPr>
          <w:rFonts w:ascii="Garamond" w:hAnsi="Garamond" w:cs="Arial"/>
          <w:lang w:eastAsia="cs-CZ"/>
        </w:rPr>
        <w:t>. P</w:t>
      </w:r>
      <w:r w:rsidRPr="00AE087D">
        <w:rPr>
          <w:rFonts w:ascii="Garamond" w:hAnsi="Garamond" w:cs="Arial"/>
          <w:lang w:eastAsia="cs-CZ"/>
        </w:rPr>
        <w:t xml:space="preserve">onuky </w:t>
      </w:r>
      <w:r w:rsidR="00540F38">
        <w:rPr>
          <w:rFonts w:ascii="Garamond" w:hAnsi="Garamond" w:cs="Arial"/>
          <w:lang w:eastAsia="cs-CZ"/>
        </w:rPr>
        <w:t xml:space="preserve">sa budú vyhodnocovať </w:t>
      </w:r>
      <w:r w:rsidRPr="00AE087D">
        <w:rPr>
          <w:rFonts w:ascii="Garamond" w:hAnsi="Garamond" w:cs="Arial"/>
          <w:lang w:eastAsia="cs-CZ"/>
        </w:rPr>
        <w:t>z hľadiska splnenia požiadaviek obstarávateľskej organizácie na predmet zákazky v súlade s § 53 zákona,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2297F39A" w14:textId="77777777" w:rsidR="00EA3D6D" w:rsidRPr="00AE087D" w:rsidRDefault="00EA3D6D" w:rsidP="00EA3D6D">
      <w:pPr>
        <w:pStyle w:val="Odsekzoznamu"/>
        <w:keepNext/>
        <w:widowControl w:val="0"/>
        <w:numPr>
          <w:ilvl w:val="1"/>
          <w:numId w:val="13"/>
        </w:numPr>
        <w:ind w:left="567" w:hanging="567"/>
        <w:jc w:val="both"/>
        <w:rPr>
          <w:rFonts w:ascii="Garamond" w:hAnsi="Garamond" w:cs="Arial"/>
          <w:lang w:eastAsia="cs-CZ"/>
        </w:rPr>
      </w:pPr>
      <w:r w:rsidRPr="00AE087D">
        <w:rPr>
          <w:rFonts w:ascii="Garamond" w:hAnsi="Garamond" w:cs="Arial"/>
          <w:lang w:eastAsia="cs-CZ"/>
        </w:rPr>
        <w:t>Obstarávateľská organizácia si vyhradzuje právo zrušiť zadávanie zákazky alebo jej časti a neuzatvoriť zmluvu so žiadnym z uchádzačov v prípade, ak nebolo predložených viac ako dve ponuky alebo ak navrhované ceny v predložených ponukách budú presahovať predpokladanú hodnotu konkrétnej časti zákazky zadávanej s použitím dynamického nákupného systému uvedenú v konkrétnej výzve.</w:t>
      </w:r>
    </w:p>
    <w:p w14:paraId="3A692A72" w14:textId="77777777" w:rsidR="00EA3D6D" w:rsidRPr="00B204E1" w:rsidRDefault="00EA3D6D" w:rsidP="00EA3D6D">
      <w:pPr>
        <w:spacing w:line="276" w:lineRule="auto"/>
        <w:ind w:left="567" w:hanging="567"/>
        <w:jc w:val="both"/>
        <w:rPr>
          <w:rFonts w:eastAsia="Calibri"/>
          <w:sz w:val="22"/>
          <w:szCs w:val="22"/>
          <w:lang w:eastAsia="en-US"/>
        </w:rPr>
      </w:pPr>
    </w:p>
    <w:p w14:paraId="6F8E2689" w14:textId="77777777" w:rsidR="00EA3D6D" w:rsidRPr="006B4775" w:rsidRDefault="00EA3D6D" w:rsidP="00EA3D6D">
      <w:pPr>
        <w:pStyle w:val="Nadpis2"/>
        <w:numPr>
          <w:ilvl w:val="0"/>
          <w:numId w:val="13"/>
        </w:numPr>
        <w:spacing w:line="276" w:lineRule="auto"/>
        <w:jc w:val="both"/>
        <w:rPr>
          <w:rFonts w:eastAsia="Calibri"/>
          <w:b w:val="0"/>
          <w:sz w:val="22"/>
          <w:szCs w:val="22"/>
          <w:lang w:eastAsia="en-US"/>
        </w:rPr>
      </w:pPr>
      <w:r>
        <w:rPr>
          <w:rStyle w:val="Nadpis2Char"/>
          <w:rFonts w:eastAsia="Calibri"/>
          <w:b/>
        </w:rPr>
        <w:t xml:space="preserve"> </w:t>
      </w:r>
      <w:bookmarkStart w:id="76" w:name="_Toc106475062"/>
      <w:r>
        <w:rPr>
          <w:rStyle w:val="Nadpis2Char"/>
          <w:rFonts w:eastAsia="Calibri"/>
          <w:b/>
        </w:rPr>
        <w:t>V</w:t>
      </w:r>
      <w:r w:rsidRPr="006B4775">
        <w:rPr>
          <w:rStyle w:val="Nadpis2Char"/>
          <w:rFonts w:eastAsia="Calibri"/>
          <w:b/>
        </w:rPr>
        <w:t>ysvetľovanie ponuky, odôvodnenie mimoriadne nízkej ponuky</w:t>
      </w:r>
      <w:bookmarkEnd w:id="76"/>
      <w:r w:rsidRPr="006B4775">
        <w:rPr>
          <w:rFonts w:eastAsia="Calibri" w:cs="Arial"/>
          <w:b w:val="0"/>
          <w:smallCaps/>
          <w:sz w:val="22"/>
          <w:szCs w:val="22"/>
          <w:lang w:eastAsia="en-US"/>
        </w:rPr>
        <w:t xml:space="preserve"> </w:t>
      </w:r>
      <w:r w:rsidRPr="006B4775">
        <w:rPr>
          <w:rFonts w:eastAsia="Calibri"/>
          <w:b w:val="0"/>
          <w:sz w:val="22"/>
          <w:szCs w:val="22"/>
          <w:lang w:eastAsia="en-US"/>
        </w:rPr>
        <w:t xml:space="preserve"> </w:t>
      </w:r>
    </w:p>
    <w:p w14:paraId="3B694EC8"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52000F9E" w14:textId="77777777" w:rsidR="00EA3D6D" w:rsidRPr="00B204E1" w:rsidRDefault="00EA3D6D" w:rsidP="00EA3D6D">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vo vzťahu k tovaru, stavebným prácam alebo službám, komisia písomne - elektronicky spôsobom určeným funkcionalitou </w:t>
      </w:r>
      <w:r>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67640CBE" w14:textId="77777777" w:rsidR="00EA3D6D" w:rsidRPr="00B204E1" w:rsidRDefault="00EA3D6D" w:rsidP="00EA3D6D">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0449C7E4" w14:textId="77777777" w:rsidR="00EA3D6D" w:rsidRPr="00B204E1" w:rsidRDefault="00EA3D6D" w:rsidP="00EA3D6D">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1D863AC4" w14:textId="77777777" w:rsidR="00EA3D6D" w:rsidRPr="00B204E1" w:rsidRDefault="00EA3D6D" w:rsidP="00EA3D6D">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18928E0" w14:textId="77777777" w:rsidR="00EA3D6D" w:rsidRPr="00B204E1" w:rsidRDefault="00EA3D6D" w:rsidP="00EA3D6D">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45F1F1A4" w14:textId="77777777" w:rsidR="00EA3D6D" w:rsidRPr="00B204E1" w:rsidRDefault="00EA3D6D" w:rsidP="00EA3D6D">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6DCFF95E" w14:textId="77777777" w:rsidR="00EA3D6D" w:rsidRPr="00B204E1" w:rsidRDefault="00EA3D6D" w:rsidP="00EA3D6D">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E9E6E5A" w14:textId="77777777" w:rsidR="00EA3D6D" w:rsidRPr="00B204E1" w:rsidRDefault="00EA3D6D" w:rsidP="00EA3D6D">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7" w:name="_Hlk522984047"/>
      <w:r w:rsidRPr="00B204E1">
        <w:rPr>
          <w:rFonts w:eastAsia="Calibri" w:cs="Arial"/>
          <w:sz w:val="22"/>
          <w:szCs w:val="22"/>
          <w:lang w:eastAsia="en-US"/>
        </w:rPr>
        <w:t xml:space="preserve">– elektronicky, spôsobom určeným funkcionalitou </w:t>
      </w:r>
      <w:bookmarkEnd w:id="77"/>
      <w:r>
        <w:rPr>
          <w:rFonts w:eastAsia="Calibri" w:cs="Arial"/>
          <w:sz w:val="22"/>
          <w:szCs w:val="22"/>
          <w:lang w:eastAsia="en-US"/>
        </w:rPr>
        <w:t>JOSEPHINE</w:t>
      </w:r>
      <w:r w:rsidRPr="00B204E1">
        <w:rPr>
          <w:rFonts w:eastAsia="Calibri"/>
          <w:sz w:val="22"/>
          <w:szCs w:val="22"/>
          <w:lang w:eastAsia="en-US"/>
        </w:rPr>
        <w:t xml:space="preserve"> odôvodnenie mimoriadne nízkej ponuky do piatich pracovných dní odo dňa doručenia žiadosti o vysvetlenie, pokiaľ komisia neurčila dlhšiu lehotu.</w:t>
      </w:r>
    </w:p>
    <w:p w14:paraId="7EFC5F6A"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Pr>
          <w:rFonts w:eastAsia="Calibri"/>
          <w:sz w:val="22"/>
          <w:szCs w:val="22"/>
          <w:lang w:eastAsia="en-US"/>
        </w:rPr>
        <w:t>obstarávateľská organizácia</w:t>
      </w:r>
      <w:r w:rsidRPr="00B204E1">
        <w:rPr>
          <w:rFonts w:eastAsia="Calibri"/>
          <w:sz w:val="22"/>
          <w:szCs w:val="22"/>
          <w:lang w:eastAsia="en-US"/>
        </w:rPr>
        <w:t xml:space="preserve"> vylúči ponuku.</w:t>
      </w:r>
    </w:p>
    <w:p w14:paraId="32E554DA" w14:textId="77777777" w:rsidR="00EA3D6D" w:rsidRPr="00B204E1" w:rsidRDefault="00EA3D6D" w:rsidP="00EA3D6D">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22F5060A" w14:textId="77777777" w:rsidR="00EA3D6D" w:rsidRPr="00B204E1" w:rsidRDefault="00EA3D6D" w:rsidP="00EA3D6D">
      <w:pPr>
        <w:spacing w:before="120" w:after="120"/>
        <w:jc w:val="both"/>
        <w:rPr>
          <w:rFonts w:eastAsia="Calibri"/>
          <w:sz w:val="22"/>
          <w:szCs w:val="22"/>
          <w:lang w:eastAsia="en-US"/>
        </w:rPr>
      </w:pPr>
    </w:p>
    <w:p w14:paraId="2CF5751E" w14:textId="77777777" w:rsidR="00EA3D6D" w:rsidRPr="006B4775" w:rsidRDefault="00EA3D6D" w:rsidP="00EA3D6D">
      <w:pPr>
        <w:pStyle w:val="Nadpis2"/>
        <w:numPr>
          <w:ilvl w:val="0"/>
          <w:numId w:val="13"/>
        </w:numPr>
        <w:spacing w:line="276" w:lineRule="auto"/>
        <w:jc w:val="both"/>
        <w:rPr>
          <w:rFonts w:eastAsia="Calibri"/>
          <w:lang w:eastAsia="en-US"/>
        </w:rPr>
      </w:pPr>
      <w:bookmarkStart w:id="78" w:name="_Toc106475063"/>
      <w:r>
        <w:rPr>
          <w:rFonts w:eastAsia="Calibri"/>
          <w:lang w:eastAsia="en-US"/>
        </w:rPr>
        <w:lastRenderedPageBreak/>
        <w:t>V</w:t>
      </w:r>
      <w:r w:rsidRPr="006B4775">
        <w:rPr>
          <w:rFonts w:eastAsia="Calibri"/>
          <w:lang w:eastAsia="en-US"/>
        </w:rPr>
        <w:t>ylúčenie ponuky/dodávateľa</w:t>
      </w:r>
      <w:bookmarkEnd w:id="78"/>
    </w:p>
    <w:p w14:paraId="5F9ABE50"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32.</w:t>
      </w:r>
      <w:r>
        <w:rPr>
          <w:rFonts w:eastAsia="Calibri"/>
          <w:sz w:val="22"/>
          <w:szCs w:val="22"/>
          <w:lang w:eastAsia="en-US"/>
        </w:rPr>
        <w:t>1</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4E83E8AA" w14:textId="77777777" w:rsidR="00EA3D6D" w:rsidRPr="00B204E1" w:rsidRDefault="00EA3D6D" w:rsidP="00EA3D6D">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3581A749" w14:textId="77777777" w:rsidR="00EA3D6D" w:rsidRPr="00B204E1" w:rsidRDefault="00EA3D6D" w:rsidP="00EA3D6D">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49FB7A14" w14:textId="77777777" w:rsidR="00EA3D6D" w:rsidRPr="00B204E1" w:rsidRDefault="00EA3D6D" w:rsidP="00EA3D6D">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4F8733F2" w14:textId="77777777" w:rsidR="00EA3D6D" w:rsidRPr="00B204E1" w:rsidRDefault="00EA3D6D" w:rsidP="00EA3D6D">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Pr>
          <w:rFonts w:eastAsia="Calibri"/>
          <w:sz w:val="22"/>
          <w:szCs w:val="22"/>
          <w:lang w:eastAsia="en-US"/>
        </w:rPr>
        <w:t>JOSEPHINE</w:t>
      </w:r>
      <w:r w:rsidRPr="00B204E1">
        <w:rPr>
          <w:rFonts w:eastAsia="Calibri"/>
          <w:sz w:val="22"/>
          <w:szCs w:val="22"/>
          <w:lang w:eastAsia="en-US"/>
        </w:rPr>
        <w:t xml:space="preserve"> odôvodnenie mimoriadne nízkej ponuky do piatich pracovných dní odo dňa doručenia žiadosti, ak komisia neurčila dlhšiu lehotu,</w:t>
      </w:r>
    </w:p>
    <w:p w14:paraId="10E0AD39" w14:textId="77777777" w:rsidR="00EA3D6D" w:rsidRPr="00B204E1" w:rsidRDefault="00EA3D6D" w:rsidP="00EA3D6D">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662232D" w14:textId="77777777" w:rsidR="00EA3D6D" w:rsidRPr="00B204E1" w:rsidRDefault="00EA3D6D" w:rsidP="00EA3D6D">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4DEC230E" w14:textId="77777777" w:rsidR="00EA3D6D" w:rsidRPr="00B204E1" w:rsidRDefault="00EA3D6D" w:rsidP="00EA3D6D">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Pr>
          <w:rFonts w:eastAsia="Calibri"/>
          <w:sz w:val="22"/>
          <w:szCs w:val="22"/>
          <w:lang w:eastAsia="en-US"/>
        </w:rPr>
        <w:t>obstarávateľskej organizácie</w:t>
      </w:r>
      <w:r w:rsidRPr="00B204E1">
        <w:rPr>
          <w:rFonts w:eastAsia="Calibri"/>
          <w:sz w:val="22"/>
          <w:szCs w:val="22"/>
          <w:lang w:eastAsia="en-US"/>
        </w:rPr>
        <w:t>.</w:t>
      </w:r>
    </w:p>
    <w:p w14:paraId="7709A247"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32.</w:t>
      </w:r>
      <w:r>
        <w:rPr>
          <w:rFonts w:eastAsia="Calibri"/>
          <w:sz w:val="22"/>
          <w:szCs w:val="22"/>
          <w:lang w:eastAsia="en-US"/>
        </w:rPr>
        <w:t>2</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7A387F6" w14:textId="77777777"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32.</w:t>
      </w:r>
      <w:r>
        <w:rPr>
          <w:rFonts w:eastAsia="Calibri"/>
          <w:sz w:val="22"/>
          <w:szCs w:val="22"/>
          <w:lang w:eastAsia="en-US"/>
        </w:rPr>
        <w:t>3</w:t>
      </w:r>
      <w:r w:rsidRPr="00B204E1">
        <w:rPr>
          <w:rFonts w:eastAsia="Calibri"/>
          <w:sz w:val="22"/>
          <w:szCs w:val="22"/>
          <w:lang w:eastAsia="en-US"/>
        </w:rPr>
        <w:tab/>
      </w:r>
      <w:r>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67A3C01B" w14:textId="77777777" w:rsidR="00EA3D6D" w:rsidRPr="00B204E1" w:rsidRDefault="00EA3D6D" w:rsidP="00EA3D6D">
      <w:pPr>
        <w:spacing w:line="276" w:lineRule="auto"/>
        <w:ind w:left="567" w:hanging="567"/>
        <w:jc w:val="both"/>
        <w:rPr>
          <w:rFonts w:eastAsia="Calibri"/>
          <w:sz w:val="22"/>
          <w:szCs w:val="22"/>
          <w:lang w:eastAsia="en-US"/>
        </w:rPr>
      </w:pPr>
    </w:p>
    <w:p w14:paraId="100DC08D" w14:textId="77777777" w:rsidR="00EA3D6D" w:rsidRPr="006B4775" w:rsidRDefault="00EA3D6D" w:rsidP="00EA3D6D">
      <w:pPr>
        <w:pStyle w:val="Nadpis2"/>
        <w:numPr>
          <w:ilvl w:val="0"/>
          <w:numId w:val="13"/>
        </w:numPr>
        <w:spacing w:line="276" w:lineRule="auto"/>
        <w:jc w:val="both"/>
        <w:rPr>
          <w:rFonts w:eastAsia="Calibri"/>
          <w:b w:val="0"/>
          <w:sz w:val="22"/>
          <w:szCs w:val="22"/>
          <w:lang w:eastAsia="en-US"/>
        </w:rPr>
      </w:pPr>
      <w:bookmarkStart w:id="79" w:name="_Toc106475064"/>
      <w:r w:rsidRPr="006B4775">
        <w:rPr>
          <w:rStyle w:val="Nadpis2Char"/>
          <w:rFonts w:eastAsia="Calibri"/>
          <w:b/>
        </w:rPr>
        <w:t>Vyhodnocovanie návrhov na plnenie kritérií</w:t>
      </w:r>
      <w:bookmarkEnd w:id="79"/>
    </w:p>
    <w:p w14:paraId="7AA0948C" w14:textId="33D84AC4" w:rsidR="00EA3D6D" w:rsidRPr="00B204E1" w:rsidRDefault="00EA3D6D" w:rsidP="00EA3D6D">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w:t>
      </w:r>
      <w:r w:rsidR="009B2843">
        <w:rPr>
          <w:rFonts w:eastAsia="Calibri"/>
          <w:sz w:val="22"/>
          <w:szCs w:val="22"/>
          <w:lang w:eastAsia="en-US"/>
        </w:rPr>
        <w:t>2</w:t>
      </w:r>
      <w:r w:rsidRPr="00B204E1">
        <w:rPr>
          <w:rFonts w:eastAsia="Calibri"/>
          <w:sz w:val="22"/>
          <w:szCs w:val="22"/>
          <w:lang w:eastAsia="en-US"/>
        </w:rPr>
        <w:t xml:space="preserve">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7D6FA8F4" w14:textId="77777777" w:rsidR="00EA3D6D" w:rsidRPr="00B204E1" w:rsidRDefault="00EA3D6D" w:rsidP="00EA3D6D">
      <w:pPr>
        <w:spacing w:line="276" w:lineRule="auto"/>
        <w:ind w:left="567" w:hanging="567"/>
        <w:jc w:val="both"/>
        <w:rPr>
          <w:rFonts w:eastAsia="Calibri"/>
          <w:sz w:val="10"/>
          <w:szCs w:val="10"/>
          <w:lang w:eastAsia="en-US"/>
        </w:rPr>
      </w:pPr>
    </w:p>
    <w:p w14:paraId="3FB1A0A3" w14:textId="77777777" w:rsidR="00EA3D6D" w:rsidRPr="006B4775" w:rsidRDefault="00EA3D6D" w:rsidP="00EA3D6D">
      <w:pPr>
        <w:pStyle w:val="Nadpis2"/>
        <w:numPr>
          <w:ilvl w:val="0"/>
          <w:numId w:val="13"/>
        </w:numPr>
        <w:spacing w:line="276" w:lineRule="auto"/>
        <w:jc w:val="both"/>
        <w:rPr>
          <w:rFonts w:eastAsia="Calibri"/>
          <w:b w:val="0"/>
          <w:sz w:val="22"/>
          <w:szCs w:val="22"/>
          <w:lang w:eastAsia="en-US"/>
        </w:rPr>
      </w:pPr>
      <w:bookmarkStart w:id="80" w:name="_Toc106475065"/>
      <w:r>
        <w:rPr>
          <w:rStyle w:val="Nadpis2Char"/>
          <w:rFonts w:eastAsia="Calibri"/>
          <w:b/>
        </w:rPr>
        <w:t>E</w:t>
      </w:r>
      <w:r w:rsidRPr="006B4775">
        <w:rPr>
          <w:rStyle w:val="Nadpis2Char"/>
          <w:rFonts w:eastAsia="Calibri"/>
          <w:b/>
        </w:rPr>
        <w:t>lektronická aukcia</w:t>
      </w:r>
      <w:bookmarkEnd w:id="80"/>
    </w:p>
    <w:p w14:paraId="1C6C5AC5" w14:textId="77777777" w:rsidR="00EA3D6D" w:rsidRPr="00B204E1" w:rsidRDefault="00EA3D6D" w:rsidP="00EA3D6D">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03E2EAF9" w14:textId="77777777" w:rsidR="00EA3D6D" w:rsidRPr="00B204E1" w:rsidRDefault="00EA3D6D" w:rsidP="00EA3D6D">
      <w:pPr>
        <w:tabs>
          <w:tab w:val="left" w:pos="567"/>
          <w:tab w:val="left" w:pos="708"/>
        </w:tabs>
        <w:spacing w:line="276" w:lineRule="auto"/>
        <w:rPr>
          <w:rFonts w:eastAsia="Calibri" w:cs="Arial"/>
          <w:sz w:val="22"/>
          <w:szCs w:val="22"/>
        </w:rPr>
      </w:pPr>
    </w:p>
    <w:p w14:paraId="335CF6CC" w14:textId="77777777" w:rsidR="00EA3D6D" w:rsidRPr="006B4775" w:rsidRDefault="00EA3D6D" w:rsidP="00EA3D6D">
      <w:pPr>
        <w:pStyle w:val="Nadpis2"/>
        <w:numPr>
          <w:ilvl w:val="0"/>
          <w:numId w:val="13"/>
        </w:numPr>
        <w:spacing w:line="276" w:lineRule="auto"/>
        <w:jc w:val="both"/>
        <w:rPr>
          <w:rFonts w:eastAsia="Calibri"/>
          <w:b w:val="0"/>
          <w:sz w:val="22"/>
          <w:szCs w:val="22"/>
          <w:lang w:eastAsia="en-US"/>
        </w:rPr>
      </w:pPr>
      <w:bookmarkStart w:id="81" w:name="_Toc106475066"/>
      <w:r w:rsidRPr="006B4775">
        <w:rPr>
          <w:rStyle w:val="Nadpis2Char"/>
          <w:rFonts w:eastAsia="Calibri"/>
          <w:b/>
        </w:rPr>
        <w:t>Informácia o výsledku vyhodnocovania ponúk</w:t>
      </w:r>
      <w:bookmarkEnd w:id="81"/>
    </w:p>
    <w:p w14:paraId="1074CDA0" w14:textId="77777777" w:rsidR="00EA3D6D" w:rsidRPr="00B204E1" w:rsidRDefault="00EA3D6D" w:rsidP="00EA3D6D">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Pr>
          <w:rFonts w:eastAsia="Calibri"/>
          <w:sz w:val="22"/>
          <w:szCs w:val="22"/>
          <w:lang w:eastAsia="en-US"/>
        </w:rPr>
        <w:t>JOSEPHINE</w:t>
      </w:r>
      <w:r w:rsidRPr="00B204E1">
        <w:rPr>
          <w:rFonts w:eastAsia="Calibri"/>
          <w:sz w:val="22"/>
          <w:szCs w:val="22"/>
          <w:lang w:eastAsia="en-US"/>
        </w:rPr>
        <w:t xml:space="preserve"> oznámi všetkým uchádzačom, ktorých ponuky sa vyhodnocovali, výsledok vyhodnotenia ponúk, vrátane poradia uchádzačov a súčasne uverejní informáciu o výsledku vyhodnotenia ponúk a poradie uchádzačov. Úspešnému uchádzačovi bude oznámené, že </w:t>
      </w:r>
      <w:r>
        <w:rPr>
          <w:rFonts w:eastAsia="Calibri"/>
          <w:sz w:val="22"/>
          <w:szCs w:val="22"/>
          <w:lang w:eastAsia="en-US"/>
        </w:rPr>
        <w:lastRenderedPageBreak/>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w:t>
      </w:r>
    </w:p>
    <w:p w14:paraId="6C011A9C" w14:textId="77777777" w:rsidR="00EA3D6D" w:rsidRPr="00B204E1" w:rsidRDefault="00EA3D6D" w:rsidP="00EA3D6D">
      <w:pPr>
        <w:tabs>
          <w:tab w:val="left" w:pos="2160"/>
          <w:tab w:val="left" w:pos="2880"/>
          <w:tab w:val="left" w:pos="4500"/>
        </w:tabs>
        <w:jc w:val="center"/>
        <w:outlineLvl w:val="2"/>
        <w:rPr>
          <w:b/>
          <w:sz w:val="22"/>
          <w:lang w:eastAsia="cs-CZ"/>
        </w:rPr>
      </w:pPr>
    </w:p>
    <w:p w14:paraId="0166C850" w14:textId="77777777" w:rsidR="00EA3D6D" w:rsidRDefault="00EA3D6D" w:rsidP="00EA3D6D">
      <w:pPr>
        <w:pStyle w:val="Nadpis2"/>
        <w:numPr>
          <w:ilvl w:val="0"/>
          <w:numId w:val="13"/>
        </w:numPr>
        <w:spacing w:line="276" w:lineRule="auto"/>
        <w:jc w:val="both"/>
        <w:rPr>
          <w:rStyle w:val="Nadpis2Char"/>
          <w:rFonts w:eastAsia="Calibri"/>
          <w:b/>
        </w:rPr>
      </w:pPr>
      <w:bookmarkStart w:id="82" w:name="_Toc16684756"/>
      <w:bookmarkStart w:id="83" w:name="_Toc106475067"/>
      <w:r w:rsidRPr="00185B18">
        <w:rPr>
          <w:rStyle w:val="Nadpis2Char"/>
          <w:rFonts w:eastAsia="Calibri"/>
          <w:b/>
        </w:rPr>
        <w:t>O</w:t>
      </w:r>
      <w:r w:rsidRPr="006B4775">
        <w:rPr>
          <w:rStyle w:val="Nadpis2Char"/>
          <w:rFonts w:eastAsia="Calibri"/>
          <w:b/>
        </w:rPr>
        <w:t>chrana osobných údajov</w:t>
      </w:r>
      <w:bookmarkEnd w:id="82"/>
      <w:bookmarkEnd w:id="83"/>
    </w:p>
    <w:p w14:paraId="5F1F5F6E" w14:textId="77777777" w:rsidR="00EA3D6D" w:rsidRPr="00116993" w:rsidRDefault="00EA3D6D" w:rsidP="00EA3D6D">
      <w:pPr>
        <w:rPr>
          <w:rFonts w:eastAsia="Calibri"/>
        </w:rPr>
      </w:pPr>
    </w:p>
    <w:p w14:paraId="519CEBE8" w14:textId="77777777" w:rsidR="00EA3D6D" w:rsidRPr="00B204E1" w:rsidRDefault="00EA3D6D" w:rsidP="00EA3D6D">
      <w:pPr>
        <w:tabs>
          <w:tab w:val="left" w:pos="567"/>
          <w:tab w:val="left" w:pos="2160"/>
          <w:tab w:val="left" w:pos="2880"/>
          <w:tab w:val="left" w:pos="4500"/>
        </w:tabs>
        <w:spacing w:line="276" w:lineRule="auto"/>
        <w:ind w:left="567" w:hanging="567"/>
        <w:jc w:val="both"/>
        <w:rPr>
          <w:rFonts w:cs="Arial"/>
          <w:color w:val="000000" w:themeColor="text1"/>
          <w:sz w:val="22"/>
          <w:szCs w:val="22"/>
          <w:lang w:eastAsia="cs-CZ"/>
        </w:rPr>
      </w:pPr>
      <w:r w:rsidRPr="00B204E1">
        <w:rPr>
          <w:rFonts w:cs="Arial"/>
          <w:color w:val="000000" w:themeColor="text1"/>
          <w:sz w:val="22"/>
          <w:szCs w:val="22"/>
          <w:lang w:eastAsia="cs-CZ"/>
        </w:rPr>
        <w:t>3</w:t>
      </w:r>
      <w:r>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0C130CA2" w14:textId="77777777" w:rsidR="00EA3D6D" w:rsidRPr="000B49E6" w:rsidRDefault="00EA3D6D" w:rsidP="00EA3D6D">
      <w:pPr>
        <w:tabs>
          <w:tab w:val="left" w:pos="708"/>
          <w:tab w:val="left" w:pos="2160"/>
          <w:tab w:val="left" w:pos="2880"/>
          <w:tab w:val="left" w:pos="4500"/>
        </w:tabs>
        <w:spacing w:before="60" w:line="276" w:lineRule="auto"/>
        <w:ind w:left="567" w:hanging="567"/>
        <w:jc w:val="both"/>
      </w:pPr>
      <w:r w:rsidRPr="00B204E1">
        <w:rPr>
          <w:rFonts w:cs="Arial"/>
          <w:color w:val="000000" w:themeColor="text1"/>
          <w:sz w:val="22"/>
          <w:szCs w:val="22"/>
          <w:lang w:eastAsia="cs-CZ"/>
        </w:rPr>
        <w:t>3</w:t>
      </w:r>
      <w:r>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p w14:paraId="1EFBE942" w14:textId="77777777" w:rsidR="00062A74" w:rsidRDefault="00062A74"/>
    <w:p w14:paraId="5296A787" w14:textId="3AFC4E86"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r w:rsidRPr="009B2843">
        <w:rPr>
          <w:rFonts w:cs="Arial"/>
          <w:color w:val="000000" w:themeColor="text1"/>
          <w:sz w:val="22"/>
          <w:szCs w:val="22"/>
          <w:lang w:eastAsia="cs-CZ"/>
        </w:rPr>
        <w:t>Zoznam príloh:</w:t>
      </w:r>
    </w:p>
    <w:p w14:paraId="20347E56" w14:textId="4F5329B8"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r w:rsidRPr="009B2843">
        <w:rPr>
          <w:rFonts w:cs="Arial"/>
          <w:color w:val="000000" w:themeColor="text1"/>
          <w:sz w:val="22"/>
          <w:szCs w:val="22"/>
          <w:lang w:eastAsia="cs-CZ"/>
        </w:rPr>
        <w:t xml:space="preserve">Príloha č. 1 - Opis predmetu </w:t>
      </w:r>
      <w:proofErr w:type="spellStart"/>
      <w:r w:rsidRPr="009B2843">
        <w:rPr>
          <w:rFonts w:cs="Arial"/>
          <w:color w:val="000000" w:themeColor="text1"/>
          <w:sz w:val="22"/>
          <w:szCs w:val="22"/>
          <w:lang w:eastAsia="cs-CZ"/>
        </w:rPr>
        <w:t>zákazky_chemické</w:t>
      </w:r>
      <w:proofErr w:type="spellEnd"/>
      <w:r w:rsidRPr="009B2843">
        <w:rPr>
          <w:rFonts w:cs="Arial"/>
          <w:color w:val="000000" w:themeColor="text1"/>
          <w:sz w:val="22"/>
          <w:szCs w:val="22"/>
          <w:lang w:eastAsia="cs-CZ"/>
        </w:rPr>
        <w:t xml:space="preserve"> výrobky</w:t>
      </w:r>
    </w:p>
    <w:p w14:paraId="3C0FC806" w14:textId="36CB529A"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r w:rsidRPr="009B2843">
        <w:rPr>
          <w:rFonts w:cs="Arial"/>
          <w:color w:val="000000" w:themeColor="text1"/>
          <w:sz w:val="22"/>
          <w:szCs w:val="22"/>
          <w:lang w:eastAsia="cs-CZ"/>
        </w:rPr>
        <w:t>Príloha č. 2 - Kritérium na vyhodnotenie ponúk</w:t>
      </w:r>
    </w:p>
    <w:p w14:paraId="1994AAFF" w14:textId="0BB1C45E"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r w:rsidRPr="009B2843">
        <w:rPr>
          <w:rFonts w:cs="Arial"/>
          <w:color w:val="000000" w:themeColor="text1"/>
          <w:sz w:val="22"/>
          <w:szCs w:val="22"/>
          <w:lang w:eastAsia="cs-CZ"/>
        </w:rPr>
        <w:t xml:space="preserve">Príloha č. 3 - Podmienky </w:t>
      </w:r>
      <w:proofErr w:type="spellStart"/>
      <w:r w:rsidRPr="009B2843">
        <w:rPr>
          <w:rFonts w:cs="Arial"/>
          <w:color w:val="000000" w:themeColor="text1"/>
          <w:sz w:val="22"/>
          <w:szCs w:val="22"/>
          <w:lang w:eastAsia="cs-CZ"/>
        </w:rPr>
        <w:t>účasti_chemické</w:t>
      </w:r>
      <w:proofErr w:type="spellEnd"/>
      <w:r w:rsidRPr="009B2843">
        <w:rPr>
          <w:rFonts w:cs="Arial"/>
          <w:color w:val="000000" w:themeColor="text1"/>
          <w:sz w:val="22"/>
          <w:szCs w:val="22"/>
          <w:lang w:eastAsia="cs-CZ"/>
        </w:rPr>
        <w:t xml:space="preserve"> výrobky</w:t>
      </w:r>
    </w:p>
    <w:p w14:paraId="14112AEA" w14:textId="312CB730"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r w:rsidRPr="009B2843">
        <w:rPr>
          <w:rFonts w:cs="Arial"/>
          <w:color w:val="000000" w:themeColor="text1"/>
          <w:sz w:val="22"/>
          <w:szCs w:val="22"/>
          <w:lang w:eastAsia="cs-CZ"/>
        </w:rPr>
        <w:t>Príloha č. 4 - Čestné vyhlásenie</w:t>
      </w:r>
    </w:p>
    <w:p w14:paraId="5DDDDC59" w14:textId="1B7C6CBB"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r w:rsidRPr="009B2843">
        <w:rPr>
          <w:rFonts w:cs="Arial"/>
          <w:color w:val="000000" w:themeColor="text1"/>
          <w:sz w:val="22"/>
          <w:szCs w:val="22"/>
          <w:lang w:eastAsia="cs-CZ"/>
        </w:rPr>
        <w:t xml:space="preserve">Príloha č. 5 - </w:t>
      </w:r>
      <w:r w:rsidRPr="009B2843">
        <w:rPr>
          <w:rFonts w:cs="Arial"/>
          <w:color w:val="000000" w:themeColor="text1"/>
          <w:sz w:val="22"/>
          <w:szCs w:val="22"/>
          <w:lang w:eastAsia="cs-CZ"/>
        </w:rPr>
        <w:t>Žiadosť</w:t>
      </w:r>
      <w:r w:rsidRPr="009B2843">
        <w:rPr>
          <w:rFonts w:cs="Arial"/>
          <w:color w:val="000000" w:themeColor="text1"/>
          <w:sz w:val="22"/>
          <w:szCs w:val="22"/>
          <w:lang w:eastAsia="cs-CZ"/>
        </w:rPr>
        <w:t xml:space="preserve"> o zaradenie do DNS</w:t>
      </w:r>
    </w:p>
    <w:p w14:paraId="1E85F726" w14:textId="71251609"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proofErr w:type="spellStart"/>
      <w:r w:rsidRPr="009B2843">
        <w:rPr>
          <w:rFonts w:cs="Arial"/>
          <w:color w:val="000000" w:themeColor="text1"/>
          <w:sz w:val="22"/>
          <w:szCs w:val="22"/>
          <w:lang w:eastAsia="cs-CZ"/>
        </w:rPr>
        <w:t>Priloha</w:t>
      </w:r>
      <w:proofErr w:type="spellEnd"/>
      <w:r w:rsidRPr="009B2843">
        <w:rPr>
          <w:rFonts w:cs="Arial"/>
          <w:color w:val="000000" w:themeColor="text1"/>
          <w:sz w:val="22"/>
          <w:szCs w:val="22"/>
          <w:lang w:eastAsia="cs-CZ"/>
        </w:rPr>
        <w:t xml:space="preserve"> č. 6 </w:t>
      </w:r>
      <w:r w:rsidR="00F83B85">
        <w:rPr>
          <w:rFonts w:cs="Arial"/>
          <w:color w:val="000000" w:themeColor="text1"/>
          <w:sz w:val="22"/>
          <w:szCs w:val="22"/>
          <w:lang w:eastAsia="cs-CZ"/>
        </w:rPr>
        <w:t>–</w:t>
      </w:r>
      <w:r w:rsidRPr="009B2843">
        <w:rPr>
          <w:rFonts w:cs="Arial"/>
          <w:color w:val="000000" w:themeColor="text1"/>
          <w:sz w:val="22"/>
          <w:szCs w:val="22"/>
          <w:lang w:eastAsia="cs-CZ"/>
        </w:rPr>
        <w:t xml:space="preserve"> </w:t>
      </w:r>
      <w:r w:rsidR="00F83B85">
        <w:rPr>
          <w:rFonts w:cs="Arial"/>
          <w:color w:val="000000" w:themeColor="text1"/>
          <w:sz w:val="22"/>
          <w:szCs w:val="22"/>
          <w:lang w:eastAsia="cs-CZ"/>
        </w:rPr>
        <w:t>Splnomocnenie pre člena skupiny dodávateľov</w:t>
      </w:r>
    </w:p>
    <w:p w14:paraId="4F586129" w14:textId="364247A0"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r w:rsidRPr="009B2843">
        <w:rPr>
          <w:rFonts w:cs="Arial"/>
          <w:color w:val="000000" w:themeColor="text1"/>
          <w:sz w:val="22"/>
          <w:szCs w:val="22"/>
          <w:lang w:eastAsia="cs-CZ"/>
        </w:rPr>
        <w:t xml:space="preserve">Príloha č. 7 - </w:t>
      </w:r>
      <w:proofErr w:type="spellStart"/>
      <w:r w:rsidRPr="009B2843">
        <w:rPr>
          <w:rFonts w:cs="Arial"/>
          <w:color w:val="000000" w:themeColor="text1"/>
          <w:sz w:val="22"/>
          <w:szCs w:val="22"/>
          <w:lang w:eastAsia="cs-CZ"/>
        </w:rPr>
        <w:t>VOP_tovary</w:t>
      </w:r>
      <w:proofErr w:type="spellEnd"/>
    </w:p>
    <w:p w14:paraId="6F900474" w14:textId="16957365" w:rsidR="009B2843" w:rsidRPr="009B2843" w:rsidRDefault="009B2843" w:rsidP="009B2843">
      <w:pPr>
        <w:tabs>
          <w:tab w:val="left" w:pos="708"/>
          <w:tab w:val="left" w:pos="2160"/>
          <w:tab w:val="left" w:pos="2880"/>
          <w:tab w:val="left" w:pos="4500"/>
        </w:tabs>
        <w:spacing w:before="60" w:line="276" w:lineRule="auto"/>
        <w:ind w:left="567" w:hanging="567"/>
        <w:jc w:val="both"/>
        <w:rPr>
          <w:rFonts w:cs="Arial"/>
          <w:color w:val="000000" w:themeColor="text1"/>
          <w:sz w:val="22"/>
          <w:szCs w:val="22"/>
          <w:lang w:eastAsia="cs-CZ"/>
        </w:rPr>
      </w:pPr>
      <w:proofErr w:type="spellStart"/>
      <w:r w:rsidRPr="009B2843">
        <w:rPr>
          <w:rFonts w:cs="Arial"/>
          <w:color w:val="000000" w:themeColor="text1"/>
          <w:sz w:val="22"/>
          <w:szCs w:val="22"/>
          <w:lang w:eastAsia="cs-CZ"/>
        </w:rPr>
        <w:t>Priloha</w:t>
      </w:r>
      <w:proofErr w:type="spellEnd"/>
      <w:r w:rsidRPr="009B2843">
        <w:rPr>
          <w:rFonts w:cs="Arial"/>
          <w:color w:val="000000" w:themeColor="text1"/>
          <w:sz w:val="22"/>
          <w:szCs w:val="22"/>
          <w:lang w:eastAsia="cs-CZ"/>
        </w:rPr>
        <w:t xml:space="preserve"> č. 8 - Rámcová zmluva</w:t>
      </w:r>
    </w:p>
    <w:sectPr w:rsidR="009B2843" w:rsidRPr="009B2843"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06E33"/>
    <w:multiLevelType w:val="hybridMultilevel"/>
    <w:tmpl w:val="B3B23704"/>
    <w:lvl w:ilvl="0" w:tplc="041B0001">
      <w:start w:val="1"/>
      <w:numFmt w:val="bullet"/>
      <w:lvlText w:val=""/>
      <w:lvlJc w:val="left"/>
      <w:pPr>
        <w:ind w:left="1200" w:hanging="360"/>
      </w:pPr>
      <w:rPr>
        <w:rFonts w:ascii="Symbol" w:hAnsi="Symbol" w:hint="default"/>
      </w:rPr>
    </w:lvl>
    <w:lvl w:ilvl="1" w:tplc="041B0003" w:tentative="1">
      <w:start w:val="1"/>
      <w:numFmt w:val="bullet"/>
      <w:lvlText w:val="o"/>
      <w:lvlJc w:val="left"/>
      <w:pPr>
        <w:ind w:left="1920" w:hanging="360"/>
      </w:pPr>
      <w:rPr>
        <w:rFonts w:ascii="Courier New" w:hAnsi="Courier New" w:cs="Courier New" w:hint="default"/>
      </w:rPr>
    </w:lvl>
    <w:lvl w:ilvl="2" w:tplc="041B0005" w:tentative="1">
      <w:start w:val="1"/>
      <w:numFmt w:val="bullet"/>
      <w:lvlText w:val=""/>
      <w:lvlJc w:val="left"/>
      <w:pPr>
        <w:ind w:left="2640" w:hanging="360"/>
      </w:pPr>
      <w:rPr>
        <w:rFonts w:ascii="Wingdings" w:hAnsi="Wingdings" w:hint="default"/>
      </w:rPr>
    </w:lvl>
    <w:lvl w:ilvl="3" w:tplc="041B0001" w:tentative="1">
      <w:start w:val="1"/>
      <w:numFmt w:val="bullet"/>
      <w:lvlText w:val=""/>
      <w:lvlJc w:val="left"/>
      <w:pPr>
        <w:ind w:left="3360" w:hanging="360"/>
      </w:pPr>
      <w:rPr>
        <w:rFonts w:ascii="Symbol" w:hAnsi="Symbol" w:hint="default"/>
      </w:rPr>
    </w:lvl>
    <w:lvl w:ilvl="4" w:tplc="041B0003" w:tentative="1">
      <w:start w:val="1"/>
      <w:numFmt w:val="bullet"/>
      <w:lvlText w:val="o"/>
      <w:lvlJc w:val="left"/>
      <w:pPr>
        <w:ind w:left="4080" w:hanging="360"/>
      </w:pPr>
      <w:rPr>
        <w:rFonts w:ascii="Courier New" w:hAnsi="Courier New" w:cs="Courier New" w:hint="default"/>
      </w:rPr>
    </w:lvl>
    <w:lvl w:ilvl="5" w:tplc="041B0005" w:tentative="1">
      <w:start w:val="1"/>
      <w:numFmt w:val="bullet"/>
      <w:lvlText w:val=""/>
      <w:lvlJc w:val="left"/>
      <w:pPr>
        <w:ind w:left="4800" w:hanging="360"/>
      </w:pPr>
      <w:rPr>
        <w:rFonts w:ascii="Wingdings" w:hAnsi="Wingdings" w:hint="default"/>
      </w:rPr>
    </w:lvl>
    <w:lvl w:ilvl="6" w:tplc="041B0001" w:tentative="1">
      <w:start w:val="1"/>
      <w:numFmt w:val="bullet"/>
      <w:lvlText w:val=""/>
      <w:lvlJc w:val="left"/>
      <w:pPr>
        <w:ind w:left="5520" w:hanging="360"/>
      </w:pPr>
      <w:rPr>
        <w:rFonts w:ascii="Symbol" w:hAnsi="Symbol" w:hint="default"/>
      </w:rPr>
    </w:lvl>
    <w:lvl w:ilvl="7" w:tplc="041B0003" w:tentative="1">
      <w:start w:val="1"/>
      <w:numFmt w:val="bullet"/>
      <w:lvlText w:val="o"/>
      <w:lvlJc w:val="left"/>
      <w:pPr>
        <w:ind w:left="6240" w:hanging="360"/>
      </w:pPr>
      <w:rPr>
        <w:rFonts w:ascii="Courier New" w:hAnsi="Courier New" w:cs="Courier New" w:hint="default"/>
      </w:rPr>
    </w:lvl>
    <w:lvl w:ilvl="8" w:tplc="041B0005" w:tentative="1">
      <w:start w:val="1"/>
      <w:numFmt w:val="bullet"/>
      <w:lvlText w:val=""/>
      <w:lvlJc w:val="left"/>
      <w:pPr>
        <w:ind w:left="6960" w:hanging="360"/>
      </w:pPr>
      <w:rPr>
        <w:rFonts w:ascii="Wingdings" w:hAnsi="Wingdings" w:hint="default"/>
      </w:rPr>
    </w:lvl>
  </w:abstractNum>
  <w:abstractNum w:abstractNumId="1" w15:restartNumberingAfterBreak="0">
    <w:nsid w:val="26177AFD"/>
    <w:multiLevelType w:val="multilevel"/>
    <w:tmpl w:val="9746F846"/>
    <w:lvl w:ilvl="0">
      <w:start w:val="30"/>
      <w:numFmt w:val="decimal"/>
      <w:lvlText w:val="%1."/>
      <w:lvlJc w:val="left"/>
      <w:pPr>
        <w:ind w:left="720" w:hanging="360"/>
      </w:pPr>
      <w:rPr>
        <w:rFonts w:hint="default"/>
        <w:b/>
        <w:sz w:val="32"/>
      </w:rPr>
    </w:lvl>
    <w:lvl w:ilvl="1">
      <w:start w:val="1"/>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3"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8" w15:restartNumberingAfterBreak="0">
    <w:nsid w:val="584E734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15:restartNumberingAfterBreak="0">
    <w:nsid w:val="669654A4"/>
    <w:multiLevelType w:val="multilevel"/>
    <w:tmpl w:val="83609414"/>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14"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35739617">
    <w:abstractNumId w:val="10"/>
  </w:num>
  <w:num w:numId="2" w16cid:durableId="1035545346">
    <w:abstractNumId w:val="13"/>
  </w:num>
  <w:num w:numId="3" w16cid:durableId="1494419099">
    <w:abstractNumId w:val="4"/>
  </w:num>
  <w:num w:numId="4" w16cid:durableId="1280601314">
    <w:abstractNumId w:val="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6777307">
    <w:abstractNumId w:val="11"/>
  </w:num>
  <w:num w:numId="6" w16cid:durableId="188760529">
    <w:abstractNumId w:val="14"/>
  </w:num>
  <w:num w:numId="7" w16cid:durableId="1699239502">
    <w:abstractNumId w:val="5"/>
  </w:num>
  <w:num w:numId="8" w16cid:durableId="611203248">
    <w:abstractNumId w:val="12"/>
  </w:num>
  <w:num w:numId="9" w16cid:durableId="589195084">
    <w:abstractNumId w:val="7"/>
  </w:num>
  <w:num w:numId="10" w16cid:durableId="870729601">
    <w:abstractNumId w:val="9"/>
  </w:num>
  <w:num w:numId="11" w16cid:durableId="776870785">
    <w:abstractNumId w:val="6"/>
  </w:num>
  <w:num w:numId="12" w16cid:durableId="236403912">
    <w:abstractNumId w:val="3"/>
  </w:num>
  <w:num w:numId="13" w16cid:durableId="2061123623">
    <w:abstractNumId w:val="1"/>
  </w:num>
  <w:num w:numId="14" w16cid:durableId="1535581986">
    <w:abstractNumId w:val="0"/>
  </w:num>
  <w:num w:numId="15" w16cid:durableId="9715201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D6D"/>
    <w:rsid w:val="00062A74"/>
    <w:rsid w:val="001011AD"/>
    <w:rsid w:val="0010666A"/>
    <w:rsid w:val="002D77CA"/>
    <w:rsid w:val="003212E5"/>
    <w:rsid w:val="00383F6B"/>
    <w:rsid w:val="005109EC"/>
    <w:rsid w:val="00540F38"/>
    <w:rsid w:val="00616BBF"/>
    <w:rsid w:val="007D2F05"/>
    <w:rsid w:val="008D68BA"/>
    <w:rsid w:val="00931B87"/>
    <w:rsid w:val="00952AC7"/>
    <w:rsid w:val="009B2843"/>
    <w:rsid w:val="00B11907"/>
    <w:rsid w:val="00BC11BC"/>
    <w:rsid w:val="00D7591B"/>
    <w:rsid w:val="00E76531"/>
    <w:rsid w:val="00EA3D6D"/>
    <w:rsid w:val="00F83B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327EC"/>
  <w15:chartTrackingRefBased/>
  <w15:docId w15:val="{88DC5F2B-64F6-434A-AA24-E1566027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A3D6D"/>
    <w:pPr>
      <w:spacing w:after="0" w:line="240" w:lineRule="auto"/>
    </w:pPr>
    <w:rPr>
      <w:rFonts w:ascii="Garamond" w:eastAsia="Times New Roman" w:hAnsi="Garamond" w:cs="Times New Roman"/>
      <w:kern w:val="0"/>
      <w:sz w:val="24"/>
      <w:szCs w:val="24"/>
      <w:lang w:eastAsia="sk-SK"/>
      <w14:ligatures w14:val="none"/>
    </w:rPr>
  </w:style>
  <w:style w:type="paragraph" w:styleId="Nadpis1">
    <w:name w:val="heading 1"/>
    <w:basedOn w:val="Normlny"/>
    <w:next w:val="Normlny"/>
    <w:link w:val="Nadpis1Char"/>
    <w:uiPriority w:val="9"/>
    <w:qFormat/>
    <w:rsid w:val="00EA3D6D"/>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EA3D6D"/>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EA3D6D"/>
    <w:pPr>
      <w:keepNext/>
      <w:tabs>
        <w:tab w:val="num" w:pos="540"/>
      </w:tabs>
      <w:jc w:val="both"/>
      <w:outlineLvl w:val="2"/>
    </w:pPr>
    <w:rPr>
      <w:b/>
      <w:sz w:val="28"/>
      <w:szCs w:val="40"/>
    </w:rPr>
  </w:style>
  <w:style w:type="paragraph" w:styleId="Nadpis4">
    <w:name w:val="heading 4"/>
    <w:basedOn w:val="Normlny"/>
    <w:next w:val="Normlny"/>
    <w:link w:val="Nadpis4Char"/>
    <w:qFormat/>
    <w:rsid w:val="00EA3D6D"/>
    <w:pPr>
      <w:keepNext/>
      <w:tabs>
        <w:tab w:val="num" w:pos="576"/>
      </w:tabs>
      <w:jc w:val="center"/>
      <w:outlineLvl w:val="3"/>
    </w:pPr>
    <w:rPr>
      <w:b/>
      <w:bCs/>
    </w:rPr>
  </w:style>
  <w:style w:type="paragraph" w:styleId="Nadpis5">
    <w:name w:val="heading 5"/>
    <w:basedOn w:val="Normlny"/>
    <w:next w:val="Normlny"/>
    <w:link w:val="Nadpis5Char"/>
    <w:uiPriority w:val="99"/>
    <w:qFormat/>
    <w:rsid w:val="00EA3D6D"/>
    <w:pPr>
      <w:keepNext/>
      <w:jc w:val="center"/>
      <w:outlineLvl w:val="4"/>
    </w:pPr>
    <w:rPr>
      <w:b/>
      <w:bCs/>
      <w:sz w:val="28"/>
      <w:szCs w:val="28"/>
    </w:rPr>
  </w:style>
  <w:style w:type="paragraph" w:styleId="Nadpis6">
    <w:name w:val="heading 6"/>
    <w:basedOn w:val="Normlny"/>
    <w:next w:val="Normlny"/>
    <w:link w:val="Nadpis6Char"/>
    <w:qFormat/>
    <w:rsid w:val="00EA3D6D"/>
    <w:pPr>
      <w:keepNext/>
      <w:jc w:val="both"/>
      <w:outlineLvl w:val="5"/>
    </w:pPr>
    <w:rPr>
      <w:b/>
      <w:bCs/>
    </w:rPr>
  </w:style>
  <w:style w:type="paragraph" w:styleId="Nadpis7">
    <w:name w:val="heading 7"/>
    <w:basedOn w:val="Normlny"/>
    <w:next w:val="Normlny"/>
    <w:link w:val="Nadpis7Char"/>
    <w:qFormat/>
    <w:rsid w:val="00EA3D6D"/>
    <w:pPr>
      <w:keepNext/>
      <w:spacing w:line="360" w:lineRule="auto"/>
      <w:jc w:val="both"/>
      <w:outlineLvl w:val="6"/>
    </w:pPr>
    <w:rPr>
      <w:b/>
      <w:bCs/>
      <w:u w:val="single"/>
    </w:rPr>
  </w:style>
  <w:style w:type="paragraph" w:styleId="Nadpis8">
    <w:name w:val="heading 8"/>
    <w:basedOn w:val="Normlny"/>
    <w:next w:val="Normlny"/>
    <w:link w:val="Nadpis8Char"/>
    <w:qFormat/>
    <w:rsid w:val="00EA3D6D"/>
    <w:pPr>
      <w:keepNext/>
      <w:ind w:firstLine="708"/>
      <w:jc w:val="both"/>
      <w:outlineLvl w:val="7"/>
    </w:pPr>
    <w:rPr>
      <w:u w:val="single"/>
    </w:rPr>
  </w:style>
  <w:style w:type="paragraph" w:styleId="Nadpis9">
    <w:name w:val="heading 9"/>
    <w:basedOn w:val="Normlny"/>
    <w:next w:val="Normlny"/>
    <w:link w:val="Nadpis9Char"/>
    <w:qFormat/>
    <w:rsid w:val="00EA3D6D"/>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A3D6D"/>
    <w:rPr>
      <w:rFonts w:ascii="Garamond" w:eastAsia="Times New Roman" w:hAnsi="Garamond" w:cs="Times New Roman"/>
      <w:kern w:val="0"/>
      <w:sz w:val="40"/>
      <w:szCs w:val="40"/>
      <w:lang w:eastAsia="sk-SK"/>
      <w14:ligatures w14:val="none"/>
    </w:rPr>
  </w:style>
  <w:style w:type="character" w:customStyle="1" w:styleId="Nadpis2Char">
    <w:name w:val="Nadpis 2 Char"/>
    <w:basedOn w:val="Predvolenpsmoodseku"/>
    <w:link w:val="Nadpis2"/>
    <w:uiPriority w:val="9"/>
    <w:rsid w:val="00EA3D6D"/>
    <w:rPr>
      <w:rFonts w:ascii="Garamond" w:eastAsia="Times New Roman" w:hAnsi="Garamond" w:cs="Times New Roman"/>
      <w:b/>
      <w:bCs/>
      <w:kern w:val="0"/>
      <w:sz w:val="32"/>
      <w:szCs w:val="30"/>
      <w:lang w:eastAsia="sk-SK"/>
      <w14:ligatures w14:val="none"/>
    </w:rPr>
  </w:style>
  <w:style w:type="character" w:customStyle="1" w:styleId="Nadpis3Char">
    <w:name w:val="Nadpis 3 Char"/>
    <w:basedOn w:val="Predvolenpsmoodseku"/>
    <w:link w:val="Nadpis3"/>
    <w:uiPriority w:val="9"/>
    <w:rsid w:val="00EA3D6D"/>
    <w:rPr>
      <w:rFonts w:ascii="Garamond" w:eastAsia="Times New Roman" w:hAnsi="Garamond" w:cs="Times New Roman"/>
      <w:b/>
      <w:kern w:val="0"/>
      <w:sz w:val="28"/>
      <w:szCs w:val="40"/>
      <w:lang w:eastAsia="sk-SK"/>
      <w14:ligatures w14:val="none"/>
    </w:rPr>
  </w:style>
  <w:style w:type="character" w:customStyle="1" w:styleId="Nadpis4Char">
    <w:name w:val="Nadpis 4 Char"/>
    <w:basedOn w:val="Predvolenpsmoodseku"/>
    <w:link w:val="Nadpis4"/>
    <w:rsid w:val="00EA3D6D"/>
    <w:rPr>
      <w:rFonts w:ascii="Garamond" w:eastAsia="Times New Roman" w:hAnsi="Garamond" w:cs="Times New Roman"/>
      <w:b/>
      <w:bCs/>
      <w:kern w:val="0"/>
      <w:sz w:val="24"/>
      <w:szCs w:val="24"/>
      <w:lang w:eastAsia="sk-SK"/>
      <w14:ligatures w14:val="none"/>
    </w:rPr>
  </w:style>
  <w:style w:type="character" w:customStyle="1" w:styleId="Nadpis5Char">
    <w:name w:val="Nadpis 5 Char"/>
    <w:basedOn w:val="Predvolenpsmoodseku"/>
    <w:link w:val="Nadpis5"/>
    <w:uiPriority w:val="99"/>
    <w:rsid w:val="00EA3D6D"/>
    <w:rPr>
      <w:rFonts w:ascii="Garamond" w:eastAsia="Times New Roman" w:hAnsi="Garamond" w:cs="Times New Roman"/>
      <w:b/>
      <w:bCs/>
      <w:kern w:val="0"/>
      <w:sz w:val="28"/>
      <w:szCs w:val="28"/>
      <w:lang w:eastAsia="sk-SK"/>
      <w14:ligatures w14:val="none"/>
    </w:rPr>
  </w:style>
  <w:style w:type="character" w:customStyle="1" w:styleId="Nadpis6Char">
    <w:name w:val="Nadpis 6 Char"/>
    <w:basedOn w:val="Predvolenpsmoodseku"/>
    <w:link w:val="Nadpis6"/>
    <w:rsid w:val="00EA3D6D"/>
    <w:rPr>
      <w:rFonts w:ascii="Garamond" w:eastAsia="Times New Roman" w:hAnsi="Garamond" w:cs="Times New Roman"/>
      <w:b/>
      <w:bCs/>
      <w:kern w:val="0"/>
      <w:sz w:val="24"/>
      <w:szCs w:val="24"/>
      <w:lang w:eastAsia="sk-SK"/>
      <w14:ligatures w14:val="none"/>
    </w:rPr>
  </w:style>
  <w:style w:type="character" w:customStyle="1" w:styleId="Nadpis7Char">
    <w:name w:val="Nadpis 7 Char"/>
    <w:basedOn w:val="Predvolenpsmoodseku"/>
    <w:link w:val="Nadpis7"/>
    <w:rsid w:val="00EA3D6D"/>
    <w:rPr>
      <w:rFonts w:ascii="Garamond" w:eastAsia="Times New Roman" w:hAnsi="Garamond" w:cs="Times New Roman"/>
      <w:b/>
      <w:bCs/>
      <w:kern w:val="0"/>
      <w:sz w:val="24"/>
      <w:szCs w:val="24"/>
      <w:u w:val="single"/>
      <w:lang w:eastAsia="sk-SK"/>
      <w14:ligatures w14:val="none"/>
    </w:rPr>
  </w:style>
  <w:style w:type="character" w:customStyle="1" w:styleId="Nadpis8Char">
    <w:name w:val="Nadpis 8 Char"/>
    <w:basedOn w:val="Predvolenpsmoodseku"/>
    <w:link w:val="Nadpis8"/>
    <w:rsid w:val="00EA3D6D"/>
    <w:rPr>
      <w:rFonts w:ascii="Garamond" w:eastAsia="Times New Roman" w:hAnsi="Garamond" w:cs="Times New Roman"/>
      <w:kern w:val="0"/>
      <w:sz w:val="24"/>
      <w:szCs w:val="24"/>
      <w:u w:val="single"/>
      <w:lang w:eastAsia="sk-SK"/>
      <w14:ligatures w14:val="none"/>
    </w:rPr>
  </w:style>
  <w:style w:type="character" w:customStyle="1" w:styleId="Nadpis9Char">
    <w:name w:val="Nadpis 9 Char"/>
    <w:basedOn w:val="Predvolenpsmoodseku"/>
    <w:link w:val="Nadpis9"/>
    <w:rsid w:val="00EA3D6D"/>
    <w:rPr>
      <w:rFonts w:ascii="Garamond" w:eastAsia="Times New Roman" w:hAnsi="Garamond" w:cs="Times New Roman"/>
      <w:b/>
      <w:bCs/>
      <w:kern w:val="0"/>
      <w:sz w:val="24"/>
      <w:szCs w:val="24"/>
      <w:u w:val="single"/>
      <w:lang w:eastAsia="sk-SK"/>
      <w14:ligatures w14:val="none"/>
    </w:rPr>
  </w:style>
  <w:style w:type="paragraph" w:styleId="Zarkazkladnhotextu2">
    <w:name w:val="Body Text Indent 2"/>
    <w:basedOn w:val="Normlny"/>
    <w:link w:val="Zarkazkladnhotextu2Char"/>
    <w:rsid w:val="00EA3D6D"/>
    <w:pPr>
      <w:ind w:left="360"/>
      <w:jc w:val="both"/>
    </w:pPr>
  </w:style>
  <w:style w:type="character" w:customStyle="1" w:styleId="Zarkazkladnhotextu2Char">
    <w:name w:val="Zarážka základného textu 2 Char"/>
    <w:basedOn w:val="Predvolenpsmoodseku"/>
    <w:link w:val="Zarkazkladnhotextu2"/>
    <w:rsid w:val="00EA3D6D"/>
    <w:rPr>
      <w:rFonts w:ascii="Garamond" w:eastAsia="Times New Roman" w:hAnsi="Garamond" w:cs="Times New Roman"/>
      <w:kern w:val="0"/>
      <w:sz w:val="24"/>
      <w:szCs w:val="24"/>
      <w:lang w:eastAsia="sk-SK"/>
      <w14:ligatures w14:val="none"/>
    </w:rPr>
  </w:style>
  <w:style w:type="paragraph" w:styleId="Hlavika">
    <w:name w:val="header"/>
    <w:basedOn w:val="Normlny"/>
    <w:link w:val="HlavikaChar"/>
    <w:uiPriority w:val="99"/>
    <w:rsid w:val="00EA3D6D"/>
    <w:pPr>
      <w:tabs>
        <w:tab w:val="center" w:pos="4536"/>
        <w:tab w:val="right" w:pos="9072"/>
      </w:tabs>
    </w:pPr>
    <w:rPr>
      <w:rFonts w:ascii="Arial" w:hAnsi="Arial"/>
      <w:sz w:val="20"/>
    </w:rPr>
  </w:style>
  <w:style w:type="character" w:customStyle="1" w:styleId="HlavikaChar">
    <w:name w:val="Hlavička Char"/>
    <w:basedOn w:val="Predvolenpsmoodseku"/>
    <w:link w:val="Hlavika"/>
    <w:uiPriority w:val="99"/>
    <w:rsid w:val="00EA3D6D"/>
    <w:rPr>
      <w:rFonts w:ascii="Arial" w:eastAsia="Times New Roman" w:hAnsi="Arial" w:cs="Times New Roman"/>
      <w:kern w:val="0"/>
      <w:sz w:val="20"/>
      <w:szCs w:val="24"/>
      <w:lang w:eastAsia="sk-SK"/>
      <w14:ligatures w14:val="none"/>
    </w:rPr>
  </w:style>
  <w:style w:type="paragraph" w:styleId="Pta">
    <w:name w:val="footer"/>
    <w:basedOn w:val="Normlny"/>
    <w:link w:val="PtaChar"/>
    <w:uiPriority w:val="99"/>
    <w:rsid w:val="00EA3D6D"/>
    <w:pPr>
      <w:tabs>
        <w:tab w:val="center" w:pos="4536"/>
        <w:tab w:val="right" w:pos="9072"/>
      </w:tabs>
    </w:pPr>
  </w:style>
  <w:style w:type="character" w:customStyle="1" w:styleId="PtaChar">
    <w:name w:val="Päta Char"/>
    <w:basedOn w:val="Predvolenpsmoodseku"/>
    <w:link w:val="Pta"/>
    <w:uiPriority w:val="99"/>
    <w:rsid w:val="00EA3D6D"/>
    <w:rPr>
      <w:rFonts w:ascii="Garamond" w:eastAsia="Times New Roman" w:hAnsi="Garamond" w:cs="Times New Roman"/>
      <w:kern w:val="0"/>
      <w:sz w:val="24"/>
      <w:szCs w:val="24"/>
      <w:lang w:eastAsia="sk-SK"/>
      <w14:ligatures w14:val="none"/>
    </w:rPr>
  </w:style>
  <w:style w:type="character" w:styleId="slostrany">
    <w:name w:val="page number"/>
    <w:basedOn w:val="Predvolenpsmoodseku"/>
    <w:semiHidden/>
    <w:rsid w:val="00EA3D6D"/>
  </w:style>
  <w:style w:type="paragraph" w:styleId="Zkladntext3">
    <w:name w:val="Body Text 3"/>
    <w:basedOn w:val="Normlny"/>
    <w:link w:val="Zkladntext3Char"/>
    <w:semiHidden/>
    <w:rsid w:val="00EA3D6D"/>
    <w:pPr>
      <w:jc w:val="center"/>
    </w:pPr>
    <w:rPr>
      <w:color w:val="FF0000"/>
      <w:sz w:val="20"/>
      <w:szCs w:val="20"/>
    </w:rPr>
  </w:style>
  <w:style w:type="character" w:customStyle="1" w:styleId="Zkladntext3Char">
    <w:name w:val="Základný text 3 Char"/>
    <w:basedOn w:val="Predvolenpsmoodseku"/>
    <w:link w:val="Zkladntext3"/>
    <w:semiHidden/>
    <w:rsid w:val="00EA3D6D"/>
    <w:rPr>
      <w:rFonts w:ascii="Garamond" w:eastAsia="Times New Roman" w:hAnsi="Garamond" w:cs="Times New Roman"/>
      <w:color w:val="FF0000"/>
      <w:kern w:val="0"/>
      <w:sz w:val="20"/>
      <w:szCs w:val="20"/>
      <w:lang w:eastAsia="sk-SK"/>
      <w14:ligatures w14:val="none"/>
    </w:rPr>
  </w:style>
  <w:style w:type="paragraph" w:styleId="Zarkazkladnhotextu">
    <w:name w:val="Body Text Indent"/>
    <w:basedOn w:val="Normlny"/>
    <w:link w:val="ZarkazkladnhotextuChar"/>
    <w:semiHidden/>
    <w:rsid w:val="00EA3D6D"/>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EA3D6D"/>
    <w:rPr>
      <w:rFonts w:ascii="Arial" w:eastAsia="Times New Roman" w:hAnsi="Arial" w:cs="Arial"/>
      <w:kern w:val="0"/>
      <w:sz w:val="20"/>
      <w:szCs w:val="20"/>
      <w:lang w:eastAsia="sk-SK"/>
      <w14:ligatures w14:val="none"/>
    </w:rPr>
  </w:style>
  <w:style w:type="paragraph" w:styleId="Zarkazkladnhotextu3">
    <w:name w:val="Body Text Indent 3"/>
    <w:basedOn w:val="Normlny"/>
    <w:link w:val="Zarkazkladnhotextu3Char"/>
    <w:semiHidden/>
    <w:rsid w:val="00EA3D6D"/>
    <w:pPr>
      <w:ind w:left="4860"/>
    </w:pPr>
    <w:rPr>
      <w:sz w:val="30"/>
      <w:szCs w:val="30"/>
    </w:rPr>
  </w:style>
  <w:style w:type="character" w:customStyle="1" w:styleId="Zarkazkladnhotextu3Char">
    <w:name w:val="Zarážka základného textu 3 Char"/>
    <w:basedOn w:val="Predvolenpsmoodseku"/>
    <w:link w:val="Zarkazkladnhotextu3"/>
    <w:semiHidden/>
    <w:rsid w:val="00EA3D6D"/>
    <w:rPr>
      <w:rFonts w:ascii="Garamond" w:eastAsia="Times New Roman" w:hAnsi="Garamond" w:cs="Times New Roman"/>
      <w:kern w:val="0"/>
      <w:sz w:val="30"/>
      <w:szCs w:val="30"/>
      <w:lang w:eastAsia="sk-SK"/>
      <w14:ligatures w14:val="none"/>
    </w:rPr>
  </w:style>
  <w:style w:type="paragraph" w:styleId="Zkladntext">
    <w:name w:val="Body Text"/>
    <w:basedOn w:val="Normlny"/>
    <w:link w:val="ZkladntextChar"/>
    <w:rsid w:val="00EA3D6D"/>
    <w:pPr>
      <w:jc w:val="both"/>
    </w:pPr>
    <w:rPr>
      <w:rFonts w:ascii="Arial" w:hAnsi="Arial"/>
      <w:sz w:val="20"/>
    </w:rPr>
  </w:style>
  <w:style w:type="character" w:customStyle="1" w:styleId="ZkladntextChar">
    <w:name w:val="Základný text Char"/>
    <w:basedOn w:val="Predvolenpsmoodseku"/>
    <w:link w:val="Zkladntext"/>
    <w:rsid w:val="00EA3D6D"/>
    <w:rPr>
      <w:rFonts w:ascii="Arial" w:eastAsia="Times New Roman" w:hAnsi="Arial" w:cs="Times New Roman"/>
      <w:kern w:val="0"/>
      <w:sz w:val="20"/>
      <w:szCs w:val="24"/>
      <w:lang w:eastAsia="sk-SK"/>
      <w14:ligatures w14:val="none"/>
    </w:rPr>
  </w:style>
  <w:style w:type="character" w:styleId="PsacstrojHTML">
    <w:name w:val="HTML Typewriter"/>
    <w:basedOn w:val="Predvolenpsmoodseku"/>
    <w:semiHidden/>
    <w:rsid w:val="00EA3D6D"/>
    <w:rPr>
      <w:rFonts w:ascii="Courier New" w:eastAsia="Times New Roman" w:hAnsi="Courier New"/>
      <w:sz w:val="20"/>
      <w:szCs w:val="20"/>
    </w:rPr>
  </w:style>
  <w:style w:type="paragraph" w:styleId="Zkladntext2">
    <w:name w:val="Body Text 2"/>
    <w:basedOn w:val="Normlny"/>
    <w:link w:val="Zkladntext2Char"/>
    <w:semiHidden/>
    <w:rsid w:val="00EA3D6D"/>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EA3D6D"/>
    <w:rPr>
      <w:rFonts w:ascii="Arial" w:eastAsia="Times New Roman" w:hAnsi="Arial" w:cs="Arial"/>
      <w:kern w:val="0"/>
      <w:sz w:val="14"/>
      <w:szCs w:val="14"/>
      <w:lang w:eastAsia="sk-SK"/>
      <w14:ligatures w14:val="none"/>
    </w:rPr>
  </w:style>
  <w:style w:type="character" w:styleId="Hypertextovprepojenie">
    <w:name w:val="Hyperlink"/>
    <w:basedOn w:val="Predvolenpsmoodseku"/>
    <w:uiPriority w:val="99"/>
    <w:unhideWhenUsed/>
    <w:rsid w:val="00EA3D6D"/>
    <w:rPr>
      <w:color w:val="0000FF"/>
      <w:u w:val="single"/>
    </w:rPr>
  </w:style>
  <w:style w:type="character" w:styleId="PouitHypertextovPrepojenie">
    <w:name w:val="FollowedHyperlink"/>
    <w:basedOn w:val="Predvolenpsmoodseku"/>
    <w:uiPriority w:val="99"/>
    <w:semiHidden/>
    <w:unhideWhenUsed/>
    <w:rsid w:val="00EA3D6D"/>
    <w:rPr>
      <w:color w:val="800080"/>
      <w:u w:val="single"/>
    </w:rPr>
  </w:style>
  <w:style w:type="paragraph" w:customStyle="1" w:styleId="xl64">
    <w:name w:val="xl64"/>
    <w:basedOn w:val="Normlny"/>
    <w:rsid w:val="00EA3D6D"/>
    <w:pPr>
      <w:spacing w:before="100" w:beforeAutospacing="1" w:after="100" w:afterAutospacing="1"/>
      <w:jc w:val="center"/>
    </w:pPr>
    <w:rPr>
      <w:rFonts w:ascii="Times New Roman" w:hAnsi="Times New Roman"/>
    </w:rPr>
  </w:style>
  <w:style w:type="paragraph" w:customStyle="1" w:styleId="xl66">
    <w:name w:val="xl66"/>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7">
    <w:name w:val="xl67"/>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8">
    <w:name w:val="xl68"/>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9">
    <w:name w:val="xl69"/>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70">
    <w:name w:val="xl70"/>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1">
    <w:name w:val="xl71"/>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3">
    <w:name w:val="xl73"/>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5">
    <w:name w:val="xl75"/>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6">
    <w:name w:val="xl76"/>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7">
    <w:name w:val="xl77"/>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8">
    <w:name w:val="xl78"/>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9">
    <w:name w:val="xl79"/>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0">
    <w:name w:val="xl80"/>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81">
    <w:name w:val="xl81"/>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2">
    <w:name w:val="xl82"/>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3">
    <w:name w:val="xl83"/>
    <w:basedOn w:val="Normlny"/>
    <w:rsid w:val="00EA3D6D"/>
    <w:pPr>
      <w:pBdr>
        <w:bottom w:val="single" w:sz="4" w:space="0" w:color="auto"/>
      </w:pBdr>
      <w:spacing w:before="100" w:beforeAutospacing="1" w:after="100" w:afterAutospacing="1"/>
      <w:jc w:val="center"/>
    </w:pPr>
    <w:rPr>
      <w:rFonts w:ascii="Times New Roman" w:hAnsi="Times New Roman"/>
      <w:b/>
      <w:bCs/>
      <w:color w:val="000000"/>
    </w:rPr>
  </w:style>
  <w:style w:type="paragraph" w:customStyle="1" w:styleId="xl84">
    <w:name w:val="xl84"/>
    <w:basedOn w:val="Normlny"/>
    <w:rsid w:val="00EA3D6D"/>
    <w:pPr>
      <w:pBdr>
        <w:bottom w:val="single" w:sz="4" w:space="0" w:color="auto"/>
      </w:pBdr>
      <w:spacing w:before="100" w:beforeAutospacing="1" w:after="100" w:afterAutospacing="1"/>
    </w:pPr>
    <w:rPr>
      <w:rFonts w:ascii="Times New Roman" w:hAnsi="Times New Roman"/>
    </w:rPr>
  </w:style>
  <w:style w:type="paragraph" w:customStyle="1" w:styleId="xl85">
    <w:name w:val="xl85"/>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rPr>
  </w:style>
  <w:style w:type="paragraph" w:customStyle="1" w:styleId="xl86">
    <w:name w:val="xl86"/>
    <w:basedOn w:val="Normlny"/>
    <w:rsid w:val="00EA3D6D"/>
    <w:pPr>
      <w:pBdr>
        <w:bottom w:val="single" w:sz="4" w:space="0" w:color="auto"/>
      </w:pBdr>
      <w:spacing w:before="100" w:beforeAutospacing="1" w:after="100" w:afterAutospacing="1"/>
    </w:pPr>
    <w:rPr>
      <w:rFonts w:ascii="Times New Roman" w:hAnsi="Times New Roman"/>
    </w:rPr>
  </w:style>
  <w:style w:type="paragraph" w:customStyle="1" w:styleId="xl87">
    <w:name w:val="xl87"/>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88">
    <w:name w:val="xl88"/>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9">
    <w:name w:val="xl89"/>
    <w:basedOn w:val="Normlny"/>
    <w:rsid w:val="00EA3D6D"/>
    <w:pPr>
      <w:spacing w:before="100" w:beforeAutospacing="1" w:after="100" w:afterAutospacing="1"/>
    </w:pPr>
    <w:rPr>
      <w:rFonts w:ascii="Times New Roman" w:hAnsi="Times New Roman"/>
      <w:b/>
      <w:bCs/>
    </w:rPr>
  </w:style>
  <w:style w:type="paragraph" w:customStyle="1" w:styleId="xl91">
    <w:name w:val="xl91"/>
    <w:basedOn w:val="Normlny"/>
    <w:rsid w:val="00EA3D6D"/>
    <w:pPr>
      <w:spacing w:before="100" w:beforeAutospacing="1" w:after="100" w:afterAutospacing="1"/>
      <w:jc w:val="center"/>
      <w:textAlignment w:val="center"/>
    </w:pPr>
    <w:rPr>
      <w:rFonts w:ascii="Times New Roman" w:hAnsi="Times New Roman"/>
      <w:b/>
      <w:bCs/>
      <w:color w:val="000000"/>
    </w:rPr>
  </w:style>
  <w:style w:type="paragraph" w:customStyle="1" w:styleId="xl92">
    <w:name w:val="xl92"/>
    <w:basedOn w:val="Normlny"/>
    <w:rsid w:val="00EA3D6D"/>
    <w:pPr>
      <w:spacing w:before="100" w:beforeAutospacing="1" w:after="100" w:afterAutospacing="1"/>
      <w:textAlignment w:val="center"/>
    </w:pPr>
    <w:rPr>
      <w:rFonts w:ascii="Times New Roman" w:hAnsi="Times New Roman"/>
    </w:rPr>
  </w:style>
  <w:style w:type="paragraph" w:customStyle="1" w:styleId="xl93">
    <w:name w:val="xl93"/>
    <w:basedOn w:val="Normlny"/>
    <w:rsid w:val="00EA3D6D"/>
    <w:pPr>
      <w:spacing w:before="100" w:beforeAutospacing="1" w:after="100" w:afterAutospacing="1"/>
      <w:jc w:val="center"/>
    </w:pPr>
    <w:rPr>
      <w:rFonts w:ascii="Times New Roman" w:hAnsi="Times New Roman"/>
      <w:b/>
      <w:bCs/>
      <w:color w:val="000000"/>
    </w:rPr>
  </w:style>
  <w:style w:type="paragraph" w:styleId="Bezriadkovania">
    <w:name w:val="No Spacing"/>
    <w:uiPriority w:val="1"/>
    <w:qFormat/>
    <w:rsid w:val="00EA3D6D"/>
    <w:pPr>
      <w:spacing w:after="0" w:line="240" w:lineRule="auto"/>
    </w:pPr>
    <w:rPr>
      <w:rFonts w:ascii="Calibri" w:eastAsia="Calibri" w:hAnsi="Calibri" w:cs="Times New Roman"/>
      <w:kern w:val="0"/>
      <w14:ligatures w14:val="none"/>
    </w:rPr>
  </w:style>
  <w:style w:type="paragraph" w:styleId="Odsekzoznamu">
    <w:name w:val="List Paragraph"/>
    <w:aliases w:val="body"/>
    <w:basedOn w:val="Normlny"/>
    <w:link w:val="OdsekzoznamuChar"/>
    <w:uiPriority w:val="34"/>
    <w:qFormat/>
    <w:rsid w:val="00EA3D6D"/>
    <w:pPr>
      <w:spacing w:after="200" w:line="276" w:lineRule="auto"/>
      <w:ind w:left="720"/>
      <w:contextualSpacing/>
    </w:pPr>
    <w:rPr>
      <w:rFonts w:ascii="Calibri" w:eastAsia="Calibri" w:hAnsi="Calibri"/>
      <w:sz w:val="22"/>
      <w:szCs w:val="22"/>
      <w:lang w:eastAsia="en-US"/>
    </w:rPr>
  </w:style>
  <w:style w:type="paragraph" w:customStyle="1" w:styleId="xl63">
    <w:name w:val="xl63"/>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5">
    <w:name w:val="xl65"/>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0">
    <w:name w:val="xl90"/>
    <w:basedOn w:val="Normlny"/>
    <w:rsid w:val="00EA3D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94">
    <w:name w:val="xl94"/>
    <w:basedOn w:val="Normlny"/>
    <w:rsid w:val="00EA3D6D"/>
    <w:pPr>
      <w:spacing w:before="100" w:beforeAutospacing="1" w:after="100" w:afterAutospacing="1"/>
      <w:jc w:val="center"/>
    </w:pPr>
    <w:rPr>
      <w:rFonts w:ascii="Times New Roman" w:hAnsi="Times New Roman"/>
      <w:b/>
      <w:bCs/>
    </w:rPr>
  </w:style>
  <w:style w:type="paragraph" w:styleId="Textbubliny">
    <w:name w:val="Balloon Text"/>
    <w:basedOn w:val="Normlny"/>
    <w:link w:val="TextbublinyChar"/>
    <w:uiPriority w:val="99"/>
    <w:semiHidden/>
    <w:unhideWhenUsed/>
    <w:rsid w:val="00EA3D6D"/>
    <w:rPr>
      <w:rFonts w:ascii="Tahoma" w:hAnsi="Tahoma" w:cs="Tahoma"/>
      <w:sz w:val="16"/>
      <w:szCs w:val="16"/>
    </w:rPr>
  </w:style>
  <w:style w:type="character" w:customStyle="1" w:styleId="TextbublinyChar">
    <w:name w:val="Text bubliny Char"/>
    <w:basedOn w:val="Predvolenpsmoodseku"/>
    <w:link w:val="Textbubliny"/>
    <w:uiPriority w:val="99"/>
    <w:semiHidden/>
    <w:rsid w:val="00EA3D6D"/>
    <w:rPr>
      <w:rFonts w:ascii="Tahoma" w:eastAsia="Times New Roman" w:hAnsi="Tahoma" w:cs="Tahoma"/>
      <w:kern w:val="0"/>
      <w:sz w:val="16"/>
      <w:szCs w:val="16"/>
      <w:lang w:eastAsia="sk-SK"/>
      <w14:ligatures w14:val="none"/>
    </w:rPr>
  </w:style>
  <w:style w:type="table" w:styleId="Mriekatabuky">
    <w:name w:val="Table Grid"/>
    <w:basedOn w:val="Normlnatabuka"/>
    <w:uiPriority w:val="39"/>
    <w:rsid w:val="00EA3D6D"/>
    <w:pPr>
      <w:spacing w:after="0" w:line="240" w:lineRule="auto"/>
    </w:pPr>
    <w:rPr>
      <w:rFonts w:ascii="Garamond" w:eastAsia="Times New Roman" w:hAnsi="Garamond" w:cs="Times New Roman"/>
      <w:kern w:val="0"/>
      <w:sz w:val="24"/>
      <w:lang w:val="cs-CZ" w:eastAsia="cs-CZ"/>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EA3D6D"/>
    <w:rPr>
      <w:b/>
      <w:bCs/>
    </w:rPr>
  </w:style>
  <w:style w:type="character" w:customStyle="1" w:styleId="pre">
    <w:name w:val="pre"/>
    <w:basedOn w:val="Predvolenpsmoodseku"/>
    <w:rsid w:val="00EA3D6D"/>
  </w:style>
  <w:style w:type="character" w:styleId="Odkaznakomentr">
    <w:name w:val="annotation reference"/>
    <w:basedOn w:val="Predvolenpsmoodseku"/>
    <w:uiPriority w:val="99"/>
    <w:semiHidden/>
    <w:unhideWhenUsed/>
    <w:rsid w:val="00EA3D6D"/>
    <w:rPr>
      <w:sz w:val="16"/>
      <w:szCs w:val="16"/>
    </w:rPr>
  </w:style>
  <w:style w:type="paragraph" w:styleId="Textkomentra">
    <w:name w:val="annotation text"/>
    <w:basedOn w:val="Normlny"/>
    <w:link w:val="TextkomentraChar"/>
    <w:uiPriority w:val="99"/>
    <w:unhideWhenUsed/>
    <w:rsid w:val="00EA3D6D"/>
    <w:rPr>
      <w:szCs w:val="20"/>
    </w:rPr>
  </w:style>
  <w:style w:type="character" w:customStyle="1" w:styleId="TextkomentraChar">
    <w:name w:val="Text komentára Char"/>
    <w:basedOn w:val="Predvolenpsmoodseku"/>
    <w:link w:val="Textkomentra"/>
    <w:uiPriority w:val="99"/>
    <w:rsid w:val="00EA3D6D"/>
    <w:rPr>
      <w:rFonts w:ascii="Garamond" w:eastAsia="Times New Roman" w:hAnsi="Garamond" w:cs="Times New Roman"/>
      <w:kern w:val="0"/>
      <w:sz w:val="24"/>
      <w:szCs w:val="20"/>
      <w:lang w:eastAsia="sk-SK"/>
      <w14:ligatures w14:val="none"/>
    </w:rPr>
  </w:style>
  <w:style w:type="paragraph" w:styleId="Predmetkomentra">
    <w:name w:val="annotation subject"/>
    <w:basedOn w:val="Textkomentra"/>
    <w:next w:val="Textkomentra"/>
    <w:link w:val="PredmetkomentraChar"/>
    <w:uiPriority w:val="99"/>
    <w:semiHidden/>
    <w:unhideWhenUsed/>
    <w:rsid w:val="00EA3D6D"/>
    <w:rPr>
      <w:b/>
      <w:bCs/>
    </w:rPr>
  </w:style>
  <w:style w:type="character" w:customStyle="1" w:styleId="PredmetkomentraChar">
    <w:name w:val="Predmet komentára Char"/>
    <w:basedOn w:val="TextkomentraChar"/>
    <w:link w:val="Predmetkomentra"/>
    <w:uiPriority w:val="99"/>
    <w:semiHidden/>
    <w:rsid w:val="00EA3D6D"/>
    <w:rPr>
      <w:rFonts w:ascii="Garamond" w:eastAsia="Times New Roman" w:hAnsi="Garamond" w:cs="Times New Roman"/>
      <w:b/>
      <w:bCs/>
      <w:kern w:val="0"/>
      <w:sz w:val="24"/>
      <w:szCs w:val="20"/>
      <w:lang w:eastAsia="sk-SK"/>
      <w14:ligatures w14:val="none"/>
    </w:rPr>
  </w:style>
  <w:style w:type="paragraph" w:styleId="Hlavikaobsahu">
    <w:name w:val="TOC Heading"/>
    <w:basedOn w:val="Nadpis1"/>
    <w:next w:val="Normlny"/>
    <w:uiPriority w:val="39"/>
    <w:semiHidden/>
    <w:unhideWhenUsed/>
    <w:qFormat/>
    <w:rsid w:val="00EA3D6D"/>
    <w:pPr>
      <w:keepLines/>
      <w:tabs>
        <w:tab w:val="clear" w:pos="540"/>
      </w:tabs>
      <w:spacing w:before="480" w:line="276" w:lineRule="auto"/>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unhideWhenUsed/>
    <w:rsid w:val="00EA3D6D"/>
  </w:style>
  <w:style w:type="paragraph" w:styleId="Obsah2">
    <w:name w:val="toc 2"/>
    <w:basedOn w:val="Normlny"/>
    <w:next w:val="Normlny"/>
    <w:autoRedefine/>
    <w:uiPriority w:val="39"/>
    <w:unhideWhenUsed/>
    <w:rsid w:val="00EA3D6D"/>
    <w:pPr>
      <w:tabs>
        <w:tab w:val="right" w:leader="dot" w:pos="8892"/>
      </w:tabs>
      <w:ind w:left="426"/>
    </w:pPr>
  </w:style>
  <w:style w:type="paragraph" w:styleId="Obsah3">
    <w:name w:val="toc 3"/>
    <w:basedOn w:val="Normlny"/>
    <w:next w:val="Normlny"/>
    <w:autoRedefine/>
    <w:uiPriority w:val="39"/>
    <w:unhideWhenUsed/>
    <w:rsid w:val="00EA3D6D"/>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EA3D6D"/>
    <w:rPr>
      <w:sz w:val="20"/>
      <w:szCs w:val="20"/>
    </w:rPr>
  </w:style>
  <w:style w:type="character" w:customStyle="1" w:styleId="TextpoznmkypodiarouChar">
    <w:name w:val="Text poznámky pod čiarou Char"/>
    <w:basedOn w:val="Predvolenpsmoodseku"/>
    <w:link w:val="Textpoznmkypodiarou"/>
    <w:uiPriority w:val="99"/>
    <w:semiHidden/>
    <w:rsid w:val="00EA3D6D"/>
    <w:rPr>
      <w:rFonts w:ascii="Garamond" w:eastAsia="Times New Roman" w:hAnsi="Garamond" w:cs="Times New Roman"/>
      <w:kern w:val="0"/>
      <w:sz w:val="20"/>
      <w:szCs w:val="20"/>
      <w:lang w:eastAsia="sk-SK"/>
      <w14:ligatures w14:val="none"/>
    </w:rPr>
  </w:style>
  <w:style w:type="character" w:styleId="Odkaznapoznmkupodiarou">
    <w:name w:val="footnote reference"/>
    <w:basedOn w:val="Predvolenpsmoodseku"/>
    <w:uiPriority w:val="99"/>
    <w:semiHidden/>
    <w:unhideWhenUsed/>
    <w:rsid w:val="00EA3D6D"/>
    <w:rPr>
      <w:vertAlign w:val="superscript"/>
    </w:rPr>
  </w:style>
  <w:style w:type="paragraph" w:styleId="Obsah4">
    <w:name w:val="toc 4"/>
    <w:basedOn w:val="Normlny"/>
    <w:next w:val="Normlny"/>
    <w:autoRedefine/>
    <w:uiPriority w:val="39"/>
    <w:unhideWhenUsed/>
    <w:rsid w:val="00EA3D6D"/>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EA3D6D"/>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EA3D6D"/>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EA3D6D"/>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EA3D6D"/>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EA3D6D"/>
    <w:pPr>
      <w:spacing w:after="100" w:line="276" w:lineRule="auto"/>
      <w:ind w:left="1760"/>
    </w:pPr>
    <w:rPr>
      <w:rFonts w:ascii="Calibri" w:hAnsi="Calibri"/>
      <w:sz w:val="22"/>
      <w:szCs w:val="22"/>
    </w:rPr>
  </w:style>
  <w:style w:type="paragraph" w:customStyle="1" w:styleId="DefaultText">
    <w:name w:val="Default Text"/>
    <w:basedOn w:val="Normlny"/>
    <w:uiPriority w:val="99"/>
    <w:rsid w:val="00EA3D6D"/>
    <w:pPr>
      <w:widowControl w:val="0"/>
      <w:autoSpaceDE w:val="0"/>
      <w:autoSpaceDN w:val="0"/>
      <w:adjustRightInd w:val="0"/>
    </w:pPr>
    <w:rPr>
      <w:rFonts w:ascii="Times New Roman" w:hAnsi="Times New Roman"/>
    </w:rPr>
  </w:style>
  <w:style w:type="paragraph" w:customStyle="1" w:styleId="Znaka">
    <w:name w:val="Znaèka"/>
    <w:basedOn w:val="Normlny"/>
    <w:uiPriority w:val="99"/>
    <w:rsid w:val="00EA3D6D"/>
    <w:pPr>
      <w:widowControl w:val="0"/>
      <w:autoSpaceDE w:val="0"/>
      <w:autoSpaceDN w:val="0"/>
      <w:adjustRightInd w:val="0"/>
      <w:ind w:left="288" w:hanging="288"/>
    </w:pPr>
    <w:rPr>
      <w:rFonts w:ascii="Times New Roman" w:hAnsi="Times New Roman"/>
    </w:rPr>
  </w:style>
  <w:style w:type="paragraph" w:customStyle="1" w:styleId="Odrka">
    <w:name w:val="Odrážka"/>
    <w:basedOn w:val="Normlny"/>
    <w:uiPriority w:val="99"/>
    <w:rsid w:val="00EA3D6D"/>
    <w:pPr>
      <w:widowControl w:val="0"/>
      <w:autoSpaceDE w:val="0"/>
      <w:autoSpaceDN w:val="0"/>
      <w:adjustRightInd w:val="0"/>
      <w:spacing w:after="48"/>
      <w:ind w:left="357" w:hanging="357"/>
    </w:pPr>
    <w:rPr>
      <w:rFonts w:ascii="Times New Roman" w:hAnsi="Times New Roman"/>
    </w:rPr>
  </w:style>
  <w:style w:type="paragraph" w:customStyle="1" w:styleId="dka">
    <w:name w:val="Øádka"/>
    <w:basedOn w:val="Normlny"/>
    <w:rsid w:val="00EA3D6D"/>
    <w:pPr>
      <w:widowControl w:val="0"/>
      <w:autoSpaceDE w:val="0"/>
      <w:autoSpaceDN w:val="0"/>
      <w:adjustRightInd w:val="0"/>
    </w:pPr>
    <w:rPr>
      <w:rFonts w:ascii="Times New Roman" w:hAnsi="Times New Roman"/>
      <w:sz w:val="18"/>
      <w:szCs w:val="18"/>
    </w:rPr>
  </w:style>
  <w:style w:type="character" w:customStyle="1" w:styleId="Zkladntext0">
    <w:name w:val="Základný text_"/>
    <w:basedOn w:val="Predvolenpsmoodseku"/>
    <w:link w:val="Zkladntext27"/>
    <w:rsid w:val="00EA3D6D"/>
    <w:rPr>
      <w:shd w:val="clear" w:color="auto" w:fill="FFFFFF"/>
    </w:rPr>
  </w:style>
  <w:style w:type="character" w:customStyle="1" w:styleId="ZkladntextTun">
    <w:name w:val="Základný text + Tučné"/>
    <w:basedOn w:val="Zkladntext0"/>
    <w:rsid w:val="00EA3D6D"/>
    <w:rPr>
      <w:b/>
      <w:bCs/>
      <w:shd w:val="clear" w:color="auto" w:fill="FFFFFF"/>
    </w:rPr>
  </w:style>
  <w:style w:type="character" w:customStyle="1" w:styleId="Zhlavie72Tun">
    <w:name w:val="Záhlavie #7 (2) + Tučné"/>
    <w:basedOn w:val="Predvolenpsmoodseku"/>
    <w:rsid w:val="00EA3D6D"/>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EA3D6D"/>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EA3D6D"/>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EA3D6D"/>
    <w:pPr>
      <w:shd w:val="clear" w:color="auto" w:fill="FFFFFF"/>
      <w:spacing w:before="300" w:after="240" w:line="274" w:lineRule="exact"/>
      <w:ind w:hanging="1080"/>
      <w:jc w:val="center"/>
    </w:pPr>
    <w:rPr>
      <w:rFonts w:asciiTheme="minorHAnsi" w:eastAsiaTheme="minorHAnsi" w:hAnsiTheme="minorHAnsi" w:cstheme="minorBidi"/>
      <w:kern w:val="2"/>
      <w:sz w:val="22"/>
      <w:szCs w:val="22"/>
      <w:lang w:eastAsia="en-US"/>
      <w14:ligatures w14:val="standardContextual"/>
    </w:rPr>
  </w:style>
  <w:style w:type="character" w:customStyle="1" w:styleId="Zkladntext24">
    <w:name w:val="Základný text24"/>
    <w:basedOn w:val="Zkladntext0"/>
    <w:rsid w:val="00EA3D6D"/>
    <w:rPr>
      <w:rFonts w:ascii="Times New Roman" w:eastAsia="Times New Roman" w:hAnsi="Times New Roman" w:cs="Times New Roman"/>
      <w:b w:val="0"/>
      <w:bCs w:val="0"/>
      <w:i w:val="0"/>
      <w:iCs w:val="0"/>
      <w:smallCaps w:val="0"/>
      <w:strike w:val="0"/>
      <w:spacing w:val="0"/>
      <w:shd w:val="clear" w:color="auto" w:fill="FFFFFF"/>
    </w:rPr>
  </w:style>
  <w:style w:type="character" w:customStyle="1" w:styleId="ZkladntextRiadkovanie1pt">
    <w:name w:val="Základný text + Riadkovanie 1 pt"/>
    <w:basedOn w:val="Zkladntext0"/>
    <w:rsid w:val="00EA3D6D"/>
    <w:rPr>
      <w:rFonts w:ascii="Times New Roman" w:eastAsia="Times New Roman" w:hAnsi="Times New Roman" w:cs="Times New Roman"/>
      <w:b w:val="0"/>
      <w:bCs w:val="0"/>
      <w:i w:val="0"/>
      <w:iCs w:val="0"/>
      <w:smallCaps w:val="0"/>
      <w:strike w:val="0"/>
      <w:spacing w:val="30"/>
      <w:shd w:val="clear" w:color="auto" w:fill="FFFFFF"/>
    </w:rPr>
  </w:style>
  <w:style w:type="paragraph" w:customStyle="1" w:styleId="Odstavecseseznamem1">
    <w:name w:val="Odstavec se seznamem1"/>
    <w:basedOn w:val="Normlny"/>
    <w:uiPriority w:val="99"/>
    <w:rsid w:val="00EA3D6D"/>
    <w:pPr>
      <w:spacing w:after="200" w:line="276" w:lineRule="auto"/>
      <w:ind w:left="720"/>
      <w:contextualSpacing/>
    </w:pPr>
    <w:rPr>
      <w:rFonts w:ascii="Calibri" w:hAnsi="Calibri"/>
      <w:sz w:val="22"/>
      <w:szCs w:val="22"/>
      <w:lang w:eastAsia="en-US"/>
    </w:rPr>
  </w:style>
  <w:style w:type="paragraph" w:styleId="Revzia">
    <w:name w:val="Revision"/>
    <w:hidden/>
    <w:uiPriority w:val="99"/>
    <w:semiHidden/>
    <w:rsid w:val="00EA3D6D"/>
    <w:pPr>
      <w:spacing w:after="0" w:line="240" w:lineRule="auto"/>
    </w:pPr>
    <w:rPr>
      <w:rFonts w:ascii="Garamond" w:eastAsia="Times New Roman" w:hAnsi="Garamond" w:cs="Times New Roman"/>
      <w:noProof/>
      <w:kern w:val="0"/>
      <w:sz w:val="24"/>
      <w:szCs w:val="24"/>
      <w:lang w:eastAsia="sk-SK"/>
      <w14:ligatures w14:val="none"/>
    </w:rPr>
  </w:style>
  <w:style w:type="paragraph" w:styleId="truktradokumentu">
    <w:name w:val="Document Map"/>
    <w:basedOn w:val="Normlny"/>
    <w:link w:val="truktradokumentuChar"/>
    <w:uiPriority w:val="99"/>
    <w:semiHidden/>
    <w:unhideWhenUsed/>
    <w:rsid w:val="00EA3D6D"/>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EA3D6D"/>
    <w:rPr>
      <w:rFonts w:ascii="Tahoma" w:eastAsia="Times New Roman" w:hAnsi="Tahoma" w:cs="Tahoma"/>
      <w:kern w:val="0"/>
      <w:sz w:val="16"/>
      <w:szCs w:val="16"/>
      <w:lang w:eastAsia="sk-SK"/>
      <w14:ligatures w14:val="none"/>
    </w:rPr>
  </w:style>
  <w:style w:type="numbering" w:customStyle="1" w:styleId="tl2">
    <w:name w:val="Štýl2"/>
    <w:uiPriority w:val="99"/>
    <w:rsid w:val="00EA3D6D"/>
    <w:pPr>
      <w:numPr>
        <w:numId w:val="1"/>
      </w:numPr>
    </w:pPr>
  </w:style>
  <w:style w:type="character" w:customStyle="1" w:styleId="platne1">
    <w:name w:val="platne1"/>
    <w:basedOn w:val="Predvolenpsmoodseku"/>
    <w:rsid w:val="00EA3D6D"/>
  </w:style>
  <w:style w:type="paragraph" w:customStyle="1" w:styleId="mar-top-5">
    <w:name w:val="mar-top-5"/>
    <w:basedOn w:val="Normlny"/>
    <w:rsid w:val="00EA3D6D"/>
    <w:pPr>
      <w:spacing w:before="100" w:beforeAutospacing="1" w:after="100" w:afterAutospacing="1"/>
    </w:pPr>
    <w:rPr>
      <w:rFonts w:ascii="Times New Roman" w:eastAsiaTheme="minorHAnsi" w:hAnsi="Times New Roman"/>
    </w:rPr>
  </w:style>
  <w:style w:type="paragraph" w:customStyle="1" w:styleId="articles-props">
    <w:name w:val="articles-props"/>
    <w:basedOn w:val="Normlny"/>
    <w:rsid w:val="00EA3D6D"/>
    <w:pPr>
      <w:spacing w:before="100" w:beforeAutospacing="1" w:after="100" w:afterAutospacing="1"/>
    </w:pPr>
    <w:rPr>
      <w:rFonts w:ascii="Times New Roman" w:eastAsiaTheme="minorHAnsi" w:hAnsi="Times New Roman"/>
    </w:rPr>
  </w:style>
  <w:style w:type="character" w:customStyle="1" w:styleId="highlighted">
    <w:name w:val="highlighted"/>
    <w:basedOn w:val="Predvolenpsmoodseku"/>
    <w:rsid w:val="00EA3D6D"/>
  </w:style>
  <w:style w:type="character" w:customStyle="1" w:styleId="highlight-search">
    <w:name w:val="highlight-search"/>
    <w:basedOn w:val="Predvolenpsmoodseku"/>
    <w:rsid w:val="00EA3D6D"/>
  </w:style>
  <w:style w:type="character" w:customStyle="1" w:styleId="OdsekzoznamuChar">
    <w:name w:val="Odsek zoznamu Char"/>
    <w:aliases w:val="body Char"/>
    <w:link w:val="Odsekzoznamu"/>
    <w:uiPriority w:val="34"/>
    <w:locked/>
    <w:rsid w:val="00EA3D6D"/>
    <w:rPr>
      <w:rFonts w:ascii="Calibri" w:eastAsia="Calibri" w:hAnsi="Calibri" w:cs="Times New Roman"/>
      <w:kern w:val="0"/>
      <w14:ligatures w14:val="none"/>
    </w:rPr>
  </w:style>
  <w:style w:type="paragraph" w:customStyle="1" w:styleId="Level2">
    <w:name w:val="Level2"/>
    <w:basedOn w:val="Normlny"/>
    <w:link w:val="Level2Char"/>
    <w:qFormat/>
    <w:rsid w:val="00EA3D6D"/>
    <w:pPr>
      <w:keepNext/>
      <w:keepLines/>
      <w:spacing w:line="276" w:lineRule="auto"/>
      <w:ind w:left="1080" w:hanging="720"/>
      <w:outlineLvl w:val="1"/>
    </w:pPr>
    <w:rPr>
      <w:rFonts w:ascii="Arial" w:eastAsiaTheme="majorEastAsia" w:hAnsi="Arial" w:cs="Arial"/>
      <w:b/>
      <w:bCs/>
      <w:color w:val="000000" w:themeColor="text1"/>
    </w:rPr>
  </w:style>
  <w:style w:type="character" w:customStyle="1" w:styleId="Level2Char">
    <w:name w:val="Level2 Char"/>
    <w:basedOn w:val="Predvolenpsmoodseku"/>
    <w:link w:val="Level2"/>
    <w:rsid w:val="00EA3D6D"/>
    <w:rPr>
      <w:rFonts w:ascii="Arial" w:eastAsiaTheme="majorEastAsia" w:hAnsi="Arial" w:cs="Arial"/>
      <w:b/>
      <w:bCs/>
      <w:color w:val="000000" w:themeColor="text1"/>
      <w:kern w:val="0"/>
      <w:sz w:val="24"/>
      <w:szCs w:val="24"/>
      <w:lang w:eastAsia="sk-SK"/>
      <w14:ligatures w14:val="none"/>
    </w:rPr>
  </w:style>
  <w:style w:type="paragraph" w:customStyle="1" w:styleId="Odsekzoznamu1">
    <w:name w:val="Odsek zoznamu1"/>
    <w:basedOn w:val="Normlny"/>
    <w:rsid w:val="00EA3D6D"/>
    <w:pPr>
      <w:suppressAutoHyphens/>
      <w:spacing w:after="200" w:line="276" w:lineRule="auto"/>
      <w:ind w:left="720"/>
      <w:contextualSpacing/>
    </w:pPr>
    <w:rPr>
      <w:rFonts w:ascii="Calibri" w:hAnsi="Calibri"/>
      <w:kern w:val="1"/>
      <w:sz w:val="22"/>
      <w:szCs w:val="22"/>
      <w:lang w:eastAsia="en-US"/>
    </w:rPr>
  </w:style>
  <w:style w:type="paragraph" w:customStyle="1" w:styleId="AODefPara">
    <w:name w:val="AODefPara"/>
    <w:basedOn w:val="Normlny"/>
    <w:rsid w:val="00EA3D6D"/>
    <w:pPr>
      <w:numPr>
        <w:ilvl w:val="1"/>
        <w:numId w:val="2"/>
      </w:numPr>
    </w:pPr>
  </w:style>
  <w:style w:type="paragraph" w:customStyle="1" w:styleId="AODefHead">
    <w:name w:val="AODefHead"/>
    <w:basedOn w:val="Normlny"/>
    <w:next w:val="AODefPara"/>
    <w:rsid w:val="00EA3D6D"/>
    <w:pPr>
      <w:numPr>
        <w:numId w:val="2"/>
      </w:numPr>
      <w:spacing w:before="240" w:line="260" w:lineRule="atLeast"/>
      <w:jc w:val="both"/>
      <w:outlineLvl w:val="5"/>
    </w:pPr>
    <w:rPr>
      <w:rFonts w:ascii="Times New Roman" w:hAnsi="Times New Roman"/>
      <w:sz w:val="22"/>
      <w:szCs w:val="20"/>
      <w:lang w:eastAsia="en-US"/>
    </w:rPr>
  </w:style>
  <w:style w:type="paragraph" w:customStyle="1" w:styleId="Default">
    <w:name w:val="Default"/>
    <w:rsid w:val="00EA3D6D"/>
    <w:pPr>
      <w:autoSpaceDE w:val="0"/>
      <w:autoSpaceDN w:val="0"/>
      <w:adjustRightInd w:val="0"/>
      <w:spacing w:after="0" w:line="240" w:lineRule="auto"/>
    </w:pPr>
    <w:rPr>
      <w:rFonts w:ascii="Arial" w:eastAsia="Times New Roman" w:hAnsi="Arial" w:cs="Arial"/>
      <w:color w:val="000000"/>
      <w:kern w:val="0"/>
      <w:sz w:val="24"/>
      <w:szCs w:val="24"/>
      <w:lang w:eastAsia="sk-SK"/>
      <w14:ligatures w14:val="none"/>
    </w:rPr>
  </w:style>
  <w:style w:type="character" w:styleId="Zstupntext">
    <w:name w:val="Placeholder Text"/>
    <w:basedOn w:val="Predvolenpsmoodseku"/>
    <w:uiPriority w:val="99"/>
    <w:semiHidden/>
    <w:rsid w:val="00EA3D6D"/>
    <w:rPr>
      <w:color w:val="808080"/>
    </w:rPr>
  </w:style>
  <w:style w:type="table" w:styleId="Strednmrieka1zvraznenie2">
    <w:name w:val="Medium Grid 1 Accent 2"/>
    <w:basedOn w:val="Normlnatabuka"/>
    <w:link w:val="Strednmrieka1zvraznenie2Char"/>
    <w:uiPriority w:val="34"/>
    <w:semiHidden/>
    <w:unhideWhenUsed/>
    <w:rsid w:val="00EA3D6D"/>
    <w:pPr>
      <w:spacing w:after="0" w:line="240" w:lineRule="auto"/>
    </w:pPr>
    <w:tblPr>
      <w:tblStyleRowBandSize w:val="1"/>
      <w:tblStyleColBandSize w:val="1"/>
      <w:tblInd w:w="0" w:type="nil"/>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customStyle="1" w:styleId="Strednmrieka1zvraznenie2Char">
    <w:name w:val="Stredná mriežka 1 – zvýraznenie 2 Char"/>
    <w:link w:val="Strednmrieka1zvraznenie2"/>
    <w:uiPriority w:val="34"/>
    <w:semiHidden/>
    <w:locked/>
    <w:rsid w:val="00EA3D6D"/>
    <w:rPr>
      <w:lang w:eastAsia="en-US"/>
    </w:rPr>
  </w:style>
  <w:style w:type="character" w:customStyle="1" w:styleId="Nzov1">
    <w:name w:val="Názov1"/>
    <w:basedOn w:val="Predvolenpsmoodseku"/>
    <w:rsid w:val="00EA3D6D"/>
  </w:style>
  <w:style w:type="character" w:customStyle="1" w:styleId="code">
    <w:name w:val="code"/>
    <w:rsid w:val="00EA3D6D"/>
    <w:rPr>
      <w:sz w:val="17"/>
      <w:szCs w:val="17"/>
    </w:rPr>
  </w:style>
  <w:style w:type="paragraph" w:styleId="Normlnywebov">
    <w:name w:val="Normal (Web)"/>
    <w:basedOn w:val="Normlny"/>
    <w:uiPriority w:val="99"/>
    <w:unhideWhenUsed/>
    <w:rsid w:val="00EA3D6D"/>
    <w:pPr>
      <w:spacing w:before="100" w:beforeAutospacing="1" w:after="100" w:afterAutospacing="1"/>
    </w:pPr>
    <w:rPr>
      <w:rFonts w:ascii="Times New Roman" w:hAnsi="Times New Roman"/>
    </w:rPr>
  </w:style>
  <w:style w:type="paragraph" w:customStyle="1" w:styleId="mcntmsonormal">
    <w:name w:val="mcntmsonormal"/>
    <w:basedOn w:val="Normlny"/>
    <w:rsid w:val="00EA3D6D"/>
    <w:pPr>
      <w:spacing w:before="100" w:beforeAutospacing="1" w:after="100" w:afterAutospacing="1"/>
    </w:pPr>
    <w:rPr>
      <w:rFonts w:ascii="Times New Roman" w:hAnsi="Times New Roman"/>
    </w:rPr>
  </w:style>
  <w:style w:type="paragraph" w:customStyle="1" w:styleId="Odsekzoznamu2">
    <w:name w:val="Odsek zoznamu2"/>
    <w:basedOn w:val="Normlny"/>
    <w:link w:val="ListParagraphChar"/>
    <w:rsid w:val="00EA3D6D"/>
    <w:pPr>
      <w:spacing w:after="200" w:line="276" w:lineRule="auto"/>
      <w:ind w:left="720"/>
    </w:pPr>
    <w:rPr>
      <w:rFonts w:ascii="Calibri" w:hAnsi="Calibri"/>
      <w:sz w:val="20"/>
      <w:szCs w:val="20"/>
      <w:lang w:eastAsia="en-US"/>
    </w:rPr>
  </w:style>
  <w:style w:type="character" w:customStyle="1" w:styleId="ListParagraphChar">
    <w:name w:val="List Paragraph Char"/>
    <w:link w:val="Odsekzoznamu2"/>
    <w:locked/>
    <w:rsid w:val="00EA3D6D"/>
    <w:rPr>
      <w:rFonts w:ascii="Calibri" w:eastAsia="Times New Roman" w:hAnsi="Calibri" w:cs="Times New Roman"/>
      <w:kern w:val="0"/>
      <w:sz w:val="20"/>
      <w:szCs w:val="20"/>
      <w14:ligatures w14:val="none"/>
    </w:rPr>
  </w:style>
  <w:style w:type="character" w:styleId="Nevyrieenzmienka">
    <w:name w:val="Unresolved Mention"/>
    <w:basedOn w:val="Predvolenpsmoodseku"/>
    <w:uiPriority w:val="99"/>
    <w:semiHidden/>
    <w:unhideWhenUsed/>
    <w:rsid w:val="00EA3D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51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mailto:juhaszova.kristina@dpb.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profilov/zakazky/6484" TargetMode="External"/><Relationship Id="rId11" Type="http://schemas.openxmlformats.org/officeDocument/2006/relationships/fontTable" Target="fontTable.xml"/><Relationship Id="rId5" Type="http://schemas.openxmlformats.org/officeDocument/2006/relationships/hyperlink" Target="http://www.dpb.sk" TargetMode="External"/><Relationship Id="rId10" Type="http://schemas.openxmlformats.org/officeDocument/2006/relationships/hyperlink" Target="https://store.proebiz.com/docs/josephine/sk/Vseobecne_podmienky_pouzivania_DNS.pdf" TargetMode="External"/><Relationship Id="rId4" Type="http://schemas.openxmlformats.org/officeDocument/2006/relationships/webSettings" Target="webSettings.xml"/><Relationship Id="rId9" Type="http://schemas.openxmlformats.org/officeDocument/2006/relationships/hyperlink" Target="https://store.proebiz.com/docs/josephine/sk/Technicke_poziadavky_sw_JOSEPHINE.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20</Pages>
  <Words>8631</Words>
  <Characters>49202</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3</cp:revision>
  <dcterms:created xsi:type="dcterms:W3CDTF">2024-03-22T07:31:00Z</dcterms:created>
  <dcterms:modified xsi:type="dcterms:W3CDTF">2024-03-22T07:37:00Z</dcterms:modified>
</cp:coreProperties>
</file>