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0A90A" w14:textId="48D2C707" w:rsidR="00866A9D" w:rsidRPr="00E7074D" w:rsidRDefault="00866A9D"/>
    <w:p w14:paraId="17766719" w14:textId="77777777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E7074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Pr="00E7074D" w:rsidRDefault="00866A9D"/>
    <w:p w14:paraId="2032F98F" w14:textId="5E9CA602" w:rsidR="00866A9D" w:rsidRPr="00E7074D" w:rsidRDefault="00866A9D"/>
    <w:p w14:paraId="051E2E66" w14:textId="77777777" w:rsidR="00073C66" w:rsidRPr="00E7074D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58D25B04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Obchodné meno/ názov: </w:t>
      </w:r>
      <w:r w:rsidRPr="00E7074D">
        <w:rPr>
          <w:rFonts w:asciiTheme="majorHAnsi" w:hAnsiTheme="majorHAnsi" w:cs="Arial"/>
        </w:rPr>
        <w:tab/>
      </w:r>
      <w:bookmarkStart w:id="0" w:name="_Hlk139963848"/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  <w:bookmarkEnd w:id="0"/>
    </w:p>
    <w:p w14:paraId="3803181C" w14:textId="2B6ACACF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Sídlo: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69C0AE94" w14:textId="34E8D32D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IČO: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1FF65DC0" w14:textId="25A099F7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Konajúci prostredníctvom: </w:t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49775D80" w14:textId="77777777" w:rsidR="00073C66" w:rsidRPr="00E7074D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30F3D65F" w:rsidR="00073C66" w:rsidRPr="00E7074D" w:rsidRDefault="00D54769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1" w:name="_Hlk139963866"/>
      <w:r>
        <w:rPr>
          <w:rFonts w:ascii="Cambria" w:hAnsi="Cambria" w:cs="Arial"/>
        </w:rPr>
        <w:t xml:space="preserve">ako uchádzač predkladajúci ponuku v rámci verejného obstarávania predmet nadlimitnej zákazky </w:t>
      </w:r>
      <w:r>
        <w:rPr>
          <w:rFonts w:ascii="Cambria" w:hAnsi="Cambria"/>
          <w:bCs/>
        </w:rPr>
        <w:t>„</w:t>
      </w:r>
      <w:r w:rsidR="00967BB6" w:rsidRPr="004806AB">
        <w:rPr>
          <w:b/>
          <w:bCs/>
        </w:rPr>
        <w:t>KE, Modernizácia električkových tratí MET v meste Košice, 2. etapa</w:t>
      </w:r>
      <w:r w:rsidR="00967BB6" w:rsidRPr="000B3A30">
        <w:rPr>
          <w:b/>
          <w:bCs/>
        </w:rPr>
        <w:t>, UČS 17 a UČS 18</w:t>
      </w:r>
      <w:r w:rsidRPr="004F435B">
        <w:rPr>
          <w:rFonts w:ascii="Cambria" w:hAnsi="Cambria"/>
        </w:rPr>
        <w:t>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 xml:space="preserve">vyhláseného </w:t>
      </w:r>
      <w:r>
        <w:rPr>
          <w:rFonts w:ascii="Cambria" w:hAnsi="Cambria" w:cs="Arial"/>
        </w:rPr>
        <w:t xml:space="preserve">verejným obstarávateľom </w:t>
      </w:r>
      <w:r w:rsidR="00967BB6" w:rsidRPr="00967BB6">
        <w:rPr>
          <w:rFonts w:ascii="Cambria" w:hAnsi="Cambria"/>
          <w:b/>
          <w:bCs/>
          <w:noProof/>
        </w:rPr>
        <w:t xml:space="preserve">Mesto Košice, so sídlom Trieda SNP 48/A, 040 01 Košice, </w:t>
      </w:r>
      <w:r w:rsidRPr="006C5009">
        <w:rPr>
          <w:rFonts w:ascii="Cambria" w:hAnsi="Cambria" w:cs="Arial"/>
        </w:rPr>
        <w:t>týmto</w:t>
      </w:r>
      <w:r>
        <w:rPr>
          <w:rFonts w:ascii="Cambria" w:hAnsi="Cambria" w:cs="Arial"/>
        </w:rPr>
        <w:t xml:space="preserve"> predkladáme nasledovný</w:t>
      </w:r>
      <w:bookmarkEnd w:id="1"/>
      <w:r>
        <w:rPr>
          <w:rFonts w:ascii="Cambria" w:hAnsi="Cambria" w:cs="Arial"/>
        </w:rPr>
        <w:t xml:space="preserve"> </w:t>
      </w:r>
      <w:r w:rsidR="00BB06D1" w:rsidRPr="00E7074D">
        <w:rPr>
          <w:rFonts w:ascii="Cambria" w:hAnsi="Cambria" w:cs="Arial"/>
        </w:rPr>
        <w:t xml:space="preserve">Zoznam </w:t>
      </w:r>
      <w:r w:rsidR="005237FA" w:rsidRPr="00E7074D">
        <w:rPr>
          <w:rFonts w:ascii="Cambria" w:hAnsi="Cambria" w:cs="Arial"/>
        </w:rPr>
        <w:t>odborníkov</w:t>
      </w:r>
      <w:r w:rsidR="00BB06D1" w:rsidRPr="00E7074D">
        <w:rPr>
          <w:rFonts w:ascii="Cambria" w:hAnsi="Cambria" w:cs="Arial"/>
        </w:rPr>
        <w:t xml:space="preserve"> podľa ustanovenia bodu </w:t>
      </w:r>
      <w:r w:rsidR="00967BB6">
        <w:rPr>
          <w:rFonts w:ascii="Cambria" w:hAnsi="Cambria" w:cs="Arial"/>
        </w:rPr>
        <w:t>3.3</w:t>
      </w:r>
      <w:r>
        <w:rPr>
          <w:rFonts w:ascii="Cambria" w:hAnsi="Cambria" w:cs="Arial"/>
        </w:rPr>
        <w:t xml:space="preserve"> časti </w:t>
      </w:r>
      <w:r w:rsidR="00967BB6">
        <w:rPr>
          <w:rFonts w:ascii="Cambria" w:hAnsi="Cambria" w:cs="Arial"/>
        </w:rPr>
        <w:t>E</w:t>
      </w:r>
      <w:r w:rsidR="00BB06D1" w:rsidRPr="00E7074D">
        <w:rPr>
          <w:rFonts w:ascii="Cambria" w:hAnsi="Cambria" w:cs="Arial"/>
        </w:rPr>
        <w:t xml:space="preserve"> (Podmienky účasti) </w:t>
      </w:r>
      <w:r w:rsidR="00F24ED4" w:rsidRPr="00E7074D">
        <w:rPr>
          <w:rFonts w:ascii="Cambria" w:hAnsi="Cambria" w:cs="Arial"/>
        </w:rPr>
        <w:t>súťažných podkladov</w:t>
      </w:r>
      <w:r w:rsidR="00371078">
        <w:rPr>
          <w:rFonts w:ascii="Cambria" w:hAnsi="Cambria" w:cs="Arial"/>
        </w:rPr>
        <w:t xml:space="preserve"> s uvedením ich kvalifikácie podstatnej pre účely vyhodnotenia podmienok účasti</w:t>
      </w:r>
      <w:r w:rsidR="00073C66" w:rsidRPr="00E7074D">
        <w:rPr>
          <w:rFonts w:asciiTheme="majorHAnsi" w:hAnsiTheme="majorHAnsi" w:cs="Arial"/>
          <w:bCs/>
        </w:rPr>
        <w:t>.</w:t>
      </w:r>
    </w:p>
    <w:p w14:paraId="30F7A075" w14:textId="77777777" w:rsidR="00866A9D" w:rsidRPr="00E7074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E1FF3" w:rsidRPr="00E7074D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3A828C4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63FF889E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967BB6">
              <w:rPr>
                <w:rFonts w:ascii="Cambria" w:hAnsi="Cambria" w:cs="Arial"/>
                <w:b/>
                <w:bCs/>
              </w:rPr>
              <w:t>Riaditeľ výstavby (Hlavný stavbyvedúci)</w:t>
            </w:r>
          </w:p>
        </w:tc>
      </w:tr>
      <w:tr w:rsidR="00FE1FF3" w:rsidRPr="00E7074D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6593098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3F22FBC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E2F7153" w14:textId="77777777" w:rsidTr="00EE1C31">
        <w:trPr>
          <w:cantSplit/>
        </w:trPr>
        <w:tc>
          <w:tcPr>
            <w:tcW w:w="1481" w:type="pct"/>
          </w:tcPr>
          <w:p w14:paraId="2D6338FD" w14:textId="0AA417F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246AED5E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520FEC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DDBB5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00C2236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32D474F7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B98061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7D9160B" w14:textId="322D9374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9F9F6DF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4343E628" w14:textId="3D4BE79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2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1EE172B3" w14:textId="1241C3E1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Zástupca riaditeľa výstavby (Zástupca hlavného stavbyvedúceho)</w:t>
            </w:r>
          </w:p>
        </w:tc>
      </w:tr>
      <w:tr w:rsidR="00FE1FF3" w:rsidRPr="00E7074D" w14:paraId="6A9D575A" w14:textId="77777777" w:rsidTr="00EE1C31">
        <w:trPr>
          <w:cantSplit/>
        </w:trPr>
        <w:tc>
          <w:tcPr>
            <w:tcW w:w="1481" w:type="pct"/>
          </w:tcPr>
          <w:p w14:paraId="1580AB8C" w14:textId="7105F27D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441C7DF" w14:textId="0C34948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58D21FA" w14:textId="77777777" w:rsidTr="00EE1C31">
        <w:trPr>
          <w:cantSplit/>
        </w:trPr>
        <w:tc>
          <w:tcPr>
            <w:tcW w:w="1481" w:type="pct"/>
          </w:tcPr>
          <w:p w14:paraId="312D1161" w14:textId="21B4DE3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0FB836A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14618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EF5EB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311CCC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CE8D105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AA77C8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008F7B" w14:textId="26619E2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83D9FF3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702E0086" w14:textId="2400725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2FD70DEA" w14:textId="140EF82D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železničný zvršok a spodok</w:t>
            </w:r>
          </w:p>
        </w:tc>
      </w:tr>
      <w:tr w:rsidR="00FE1FF3" w:rsidRPr="00E7074D" w14:paraId="13BDAC4C" w14:textId="77777777" w:rsidTr="00EE1C31">
        <w:trPr>
          <w:cantSplit/>
        </w:trPr>
        <w:tc>
          <w:tcPr>
            <w:tcW w:w="1481" w:type="pct"/>
          </w:tcPr>
          <w:p w14:paraId="1F2E143B" w14:textId="779A38F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45CAE4F0" w14:textId="72881E3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A7E508D" w14:textId="77777777" w:rsidTr="00EE1C31">
        <w:trPr>
          <w:cantSplit/>
        </w:trPr>
        <w:tc>
          <w:tcPr>
            <w:tcW w:w="1481" w:type="pct"/>
          </w:tcPr>
          <w:p w14:paraId="6E87A2AB" w14:textId="4CCE55B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2B4F91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3C4D0A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0849231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8E95C9C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B929B6D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62615466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7869C3" w14:textId="4AEFC8E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410B46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2B53A235" w14:textId="402FF97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4282840D" w14:textId="235B9E0A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mostné objekty</w:t>
            </w:r>
          </w:p>
        </w:tc>
      </w:tr>
      <w:tr w:rsidR="00FE1FF3" w:rsidRPr="00E7074D" w14:paraId="0156BD92" w14:textId="77777777" w:rsidTr="00EE1C31">
        <w:trPr>
          <w:cantSplit/>
        </w:trPr>
        <w:tc>
          <w:tcPr>
            <w:tcW w:w="1481" w:type="pct"/>
          </w:tcPr>
          <w:p w14:paraId="2FE67AF0" w14:textId="4C2EFA8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38070BA6" w14:textId="414E3794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9948D3" w14:textId="77777777" w:rsidTr="00EE1C31">
        <w:trPr>
          <w:cantSplit/>
        </w:trPr>
        <w:tc>
          <w:tcPr>
            <w:tcW w:w="1481" w:type="pct"/>
          </w:tcPr>
          <w:p w14:paraId="77B32A7B" w14:textId="1E8D03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91D1C8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CDCD684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F1E4D83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18905FF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5BEB4F0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03041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F71A37A" w14:textId="463DEA65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44DBEC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548CDCD2" w14:textId="0B82B72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3B00446C" w14:textId="172BBD8A" w:rsidR="00FE1FF3" w:rsidRPr="00E7074D" w:rsidRDefault="00967BB6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zabezpečovacie a oznamovacie zariadenia</w:t>
            </w:r>
          </w:p>
        </w:tc>
      </w:tr>
      <w:tr w:rsidR="00FE1FF3" w:rsidRPr="00E7074D" w14:paraId="7DECF9A2" w14:textId="77777777" w:rsidTr="00EE1C31">
        <w:trPr>
          <w:cantSplit/>
        </w:trPr>
        <w:tc>
          <w:tcPr>
            <w:tcW w:w="1481" w:type="pct"/>
          </w:tcPr>
          <w:p w14:paraId="059D709B" w14:textId="558892A1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3F58B48" w14:textId="736E2106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ECBF265" w14:textId="77777777" w:rsidTr="00EE1C31">
        <w:trPr>
          <w:cantSplit/>
        </w:trPr>
        <w:tc>
          <w:tcPr>
            <w:tcW w:w="1481" w:type="pct"/>
          </w:tcPr>
          <w:p w14:paraId="0731A9B3" w14:textId="1CAC632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  <w:r w:rsidRPr="00E7074D">
              <w:rPr>
                <w:rStyle w:val="Odkaznapoznmkupodiarou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6DAEBFD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03242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78DCB4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5BCFD1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E477848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6DE633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47F698" w14:textId="6C8FD3D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54B0289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6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2F1C2104" w:rsidR="00FE1FF3" w:rsidRPr="00E7074D" w:rsidRDefault="00D4221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Špecialista pre trakčné vedenia a silnoprúd</w:t>
            </w:r>
          </w:p>
        </w:tc>
      </w:tr>
      <w:tr w:rsidR="00FE1FF3" w:rsidRPr="00E7074D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2766420" w14:textId="77777777" w:rsidTr="00EE1C31">
        <w:trPr>
          <w:cantSplit/>
        </w:trPr>
        <w:tc>
          <w:tcPr>
            <w:tcW w:w="1481" w:type="pct"/>
          </w:tcPr>
          <w:p w14:paraId="5A34188F" w14:textId="54AD0E1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2FC783E6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1BD41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AA43F6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A217CC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51BDC69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7879AF27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9F1F09" w14:textId="6F4172DC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AE5086E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7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6432ECD0" w:rsidR="00FE1FF3" w:rsidRPr="00E7074D" w:rsidRDefault="00D4221B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Geodet stavby</w:t>
            </w:r>
          </w:p>
        </w:tc>
      </w:tr>
      <w:tr w:rsidR="00FE1FF3" w:rsidRPr="00E7074D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BBFD41" w14:textId="77777777" w:rsidTr="00EE1C31">
        <w:trPr>
          <w:cantSplit/>
        </w:trPr>
        <w:tc>
          <w:tcPr>
            <w:tcW w:w="1481" w:type="pct"/>
          </w:tcPr>
          <w:p w14:paraId="3E3AEE40" w14:textId="0E01C2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06DC3A7B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9BC2A7E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B70B40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3376A2B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FF0DE3F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68ADC92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5D2DED8" w14:textId="383CA408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D8082F6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A7B60C" w14:textId="18D978CA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del w:id="2" w:author="Lucia Štrbová" w:date="2024-04-12T10:20:00Z" w16du:dateUtc="2024-04-12T08:20:00Z">
              <w:r w:rsidDel="001A70CF">
                <w:rPr>
                  <w:rFonts w:ascii="Cambria" w:hAnsi="Cambria" w:cs="Arial"/>
                  <w:b/>
                  <w:bCs/>
                </w:rPr>
                <w:delText>(1/3)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FFDAF9" w14:textId="7FA17B00" w:rsidR="00FE1FF3" w:rsidRPr="00E7074D" w:rsidRDefault="00D4221B" w:rsidP="00FE1FF3">
            <w:pPr>
              <w:pStyle w:val="Zkladntext"/>
              <w:spacing w:before="120"/>
              <w:rPr>
                <w:b/>
                <w:bCs/>
                <w:lang w:eastAsia="sk-SK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38867B9A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CDEA0" w14:textId="06FEE9AF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56FFF" w14:textId="49312FE0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515F6E2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A76D" w14:textId="3513ED73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9C51C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BB827D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89BB8A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6EC9DEF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E73BCF4" w14:textId="77777777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4924C265" w14:textId="77777777" w:rsidR="00FE1FF3" w:rsidRPr="00E7074D" w:rsidRDefault="00FE1FF3" w:rsidP="00FE1FF3">
            <w:pPr>
              <w:pStyle w:val="Zkladn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D0FBFA" w14:textId="224269CB" w:rsidR="00FE1FF3" w:rsidRPr="00E7074D" w:rsidRDefault="00FE1FF3" w:rsidP="00FE1FF3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:rsidDel="001A70CF" w14:paraId="3BF296DD" w14:textId="3299F1C7" w:rsidTr="00FE1FF3">
        <w:trPr>
          <w:cantSplit/>
          <w:del w:id="3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5D32A75" w14:textId="6E3CF9CC" w:rsidR="00FE1FF3" w:rsidRPr="00E7074D" w:rsidDel="001A70CF" w:rsidRDefault="00FE1FF3" w:rsidP="00FE1FF3">
            <w:pPr>
              <w:pStyle w:val="Zkladntext"/>
              <w:spacing w:before="120"/>
              <w:rPr>
                <w:del w:id="4" w:author="Lucia Štrbová" w:date="2024-04-12T10:21:00Z" w16du:dateUtc="2024-04-12T08:21:00Z"/>
                <w:rFonts w:ascii="Cambria" w:hAnsi="Cambria" w:cs="Arial"/>
              </w:rPr>
            </w:pPr>
            <w:del w:id="5" w:author="Lucia Štrbová" w:date="2024-04-12T10:21:00Z" w16du:dateUtc="2024-04-12T08:21:00Z">
              <w:r w:rsidRPr="00E7074D" w:rsidDel="001A70CF">
                <w:rPr>
                  <w:rFonts w:ascii="Cambria" w:hAnsi="Cambria" w:cs="Arial"/>
                  <w:b/>
                  <w:bCs/>
                </w:rPr>
                <w:delText xml:space="preserve">Odborník č. </w:delText>
              </w:r>
              <w:r w:rsidR="00D4221B" w:rsidDel="001A70CF">
                <w:rPr>
                  <w:rFonts w:ascii="Cambria" w:hAnsi="Cambria" w:cs="Arial"/>
                  <w:b/>
                  <w:bCs/>
                </w:rPr>
                <w:delText>8</w:delText>
              </w:r>
              <w:r w:rsidDel="001A70CF">
                <w:rPr>
                  <w:rFonts w:ascii="Cambria" w:hAnsi="Cambria" w:cs="Arial"/>
                  <w:b/>
                  <w:bCs/>
                </w:rPr>
                <w:delText xml:space="preserve"> (2/3)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110C8C2" w14:textId="46E0A154" w:rsidR="00FE1FF3" w:rsidRPr="00E7074D" w:rsidDel="001A70CF" w:rsidRDefault="00D4221B" w:rsidP="00FE1FF3">
            <w:pPr>
              <w:pStyle w:val="Zkladntext"/>
              <w:spacing w:before="120"/>
              <w:rPr>
                <w:del w:id="6" w:author="Lucia Štrbová" w:date="2024-04-12T10:21:00Z" w16du:dateUtc="2024-04-12T08:21:00Z"/>
                <w:rFonts w:ascii="Cambria" w:hAnsi="Cambria" w:cs="Arial"/>
              </w:rPr>
            </w:pPr>
            <w:del w:id="7" w:author="Lucia Štrbová" w:date="2024-04-12T10:21:00Z" w16du:dateUtc="2024-04-12T08:21:00Z">
              <w:r w:rsidRPr="00D4221B" w:rsidDel="001A70CF">
                <w:rPr>
                  <w:b/>
                  <w:bCs/>
                  <w:lang w:eastAsia="sk-SK"/>
                </w:rPr>
                <w:delText>Pracovník zodpovedný za BOZP</w:delText>
              </w:r>
            </w:del>
          </w:p>
        </w:tc>
      </w:tr>
      <w:tr w:rsidR="00FE1FF3" w:rsidRPr="00E7074D" w:rsidDel="001A70CF" w14:paraId="00AF1015" w14:textId="1138E58A" w:rsidTr="0023125B">
        <w:trPr>
          <w:cantSplit/>
          <w:del w:id="8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274B3" w14:textId="7D0B7FDE" w:rsidR="00FE1FF3" w:rsidRPr="00E7074D" w:rsidDel="001A70CF" w:rsidRDefault="00FE1FF3" w:rsidP="00FE1FF3">
            <w:pPr>
              <w:pStyle w:val="Zkladntext"/>
              <w:spacing w:before="120"/>
              <w:rPr>
                <w:del w:id="9" w:author="Lucia Štrbová" w:date="2024-04-12T10:21:00Z" w16du:dateUtc="2024-04-12T08:21:00Z"/>
                <w:rFonts w:ascii="Cambria" w:hAnsi="Cambria" w:cs="Arial"/>
              </w:rPr>
            </w:pPr>
            <w:del w:id="10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>Meno a priezvisko odborníka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3DDC1" w14:textId="4E0AD923" w:rsidR="00FE1FF3" w:rsidRPr="00E7074D" w:rsidDel="001A70CF" w:rsidRDefault="00FE1FF3" w:rsidP="00FE1FF3">
            <w:pPr>
              <w:pStyle w:val="Zkladntext"/>
              <w:spacing w:before="120"/>
              <w:rPr>
                <w:del w:id="11" w:author="Lucia Štrbová" w:date="2024-04-12T10:21:00Z" w16du:dateUtc="2024-04-12T08:21:00Z"/>
                <w:rFonts w:ascii="Cambria" w:hAnsi="Cambria" w:cs="Arial"/>
              </w:rPr>
            </w:pPr>
            <w:del w:id="12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1A70CF" w14:paraId="11DBE4E0" w14:textId="49A488C6" w:rsidTr="0023125B">
        <w:trPr>
          <w:cantSplit/>
          <w:del w:id="13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8965F" w14:textId="390549AE" w:rsidR="00FE1FF3" w:rsidRPr="00E7074D" w:rsidDel="001A70CF" w:rsidRDefault="00FE1FF3" w:rsidP="00FE1FF3">
            <w:pPr>
              <w:pStyle w:val="Zkladntext"/>
              <w:spacing w:before="120"/>
              <w:rPr>
                <w:del w:id="14" w:author="Lucia Štrbová" w:date="2024-04-12T10:21:00Z" w16du:dateUtc="2024-04-12T08:21:00Z"/>
                <w:rFonts w:ascii="Cambria" w:hAnsi="Cambria" w:cs="Arial"/>
              </w:rPr>
            </w:pPr>
            <w:del w:id="15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>Súčasná pracovná pozícia / vzťah k uchádzačovi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C13F3" w14:textId="64D1EE5C" w:rsidR="00FE1FF3" w:rsidRPr="00E7074D" w:rsidDel="001A70CF" w:rsidRDefault="00FE1FF3" w:rsidP="00FE1FF3">
            <w:pPr>
              <w:pStyle w:val="Zkladntext"/>
              <w:spacing w:before="120"/>
              <w:rPr>
                <w:del w:id="16" w:author="Lucia Štrbová" w:date="2024-04-12T10:21:00Z" w16du:dateUtc="2024-04-12T08:21:00Z"/>
                <w:rFonts w:ascii="Cambria" w:hAnsi="Cambria" w:cs="Arial"/>
              </w:rPr>
            </w:pPr>
            <w:del w:id="17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Názov zamestnávateľa: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5836292B" w14:textId="1618E463" w:rsidR="00FE1FF3" w:rsidRPr="00E7074D" w:rsidDel="001A70CF" w:rsidRDefault="00FE1FF3" w:rsidP="00FE1FF3">
            <w:pPr>
              <w:pStyle w:val="Zkladntext"/>
              <w:spacing w:before="120"/>
              <w:rPr>
                <w:del w:id="18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  <w:del w:id="19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Sídlo zamestnávateľa: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30D632EF" w14:textId="32FDDDDE" w:rsidR="00FE1FF3" w:rsidRPr="00E7074D" w:rsidDel="001A70CF" w:rsidRDefault="00FE1FF3" w:rsidP="00FE1FF3">
            <w:pPr>
              <w:pStyle w:val="Zkladntext"/>
              <w:spacing w:before="120"/>
              <w:rPr>
                <w:del w:id="20" w:author="Lucia Štrbová" w:date="2024-04-12T10:21:00Z" w16du:dateUtc="2024-04-12T08:21:00Z"/>
                <w:rFonts w:asciiTheme="majorHAnsi" w:eastAsia="Calibri" w:hAnsiTheme="majorHAnsi" w:cs="Arial"/>
              </w:rPr>
            </w:pPr>
            <w:del w:id="21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IČO: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Pr="00E7074D" w:rsidDel="001A70CF">
                <w:rPr>
                  <w:rFonts w:asciiTheme="majorHAnsi" w:eastAsia="Calibri" w:hAnsiTheme="majorHAnsi" w:cs="Arial"/>
                </w:rPr>
                <w:delText xml:space="preserve"> </w:delText>
              </w:r>
            </w:del>
          </w:p>
          <w:p w14:paraId="246CCC46" w14:textId="50354EFC" w:rsidR="00FE1FF3" w:rsidRPr="00E7074D" w:rsidDel="001A70CF" w:rsidRDefault="00FE1FF3" w:rsidP="00FE1FF3">
            <w:pPr>
              <w:pStyle w:val="Zkladntext"/>
              <w:spacing w:before="120"/>
              <w:rPr>
                <w:del w:id="22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</w:p>
          <w:p w14:paraId="7CE55DE9" w14:textId="087BD4C6" w:rsidR="00FE1FF3" w:rsidRPr="00E7074D" w:rsidDel="001A70CF" w:rsidRDefault="00FE1FF3" w:rsidP="00FE1FF3">
            <w:pPr>
              <w:pStyle w:val="Zkladntext"/>
              <w:spacing w:before="120"/>
              <w:rPr>
                <w:del w:id="23" w:author="Lucia Štrbová" w:date="2024-04-12T10:21:00Z" w16du:dateUtc="2024-04-12T08:21:00Z"/>
                <w:rFonts w:ascii="Cambria" w:hAnsi="Cambria" w:cs="Arial"/>
                <w:i/>
                <w:iCs/>
              </w:rPr>
            </w:pPr>
            <w:del w:id="24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i/>
                  <w:iCs/>
                </w:rPr>
                <w:delText>prípadne</w:delText>
              </w:r>
            </w:del>
          </w:p>
          <w:p w14:paraId="0650B49A" w14:textId="4BBB5BF4" w:rsidR="00FE1FF3" w:rsidRPr="00E7074D" w:rsidDel="001A70CF" w:rsidRDefault="00FE1FF3" w:rsidP="00FE1FF3">
            <w:pPr>
              <w:pStyle w:val="Zkladntext"/>
              <w:spacing w:before="120"/>
              <w:rPr>
                <w:del w:id="25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  <w:del w:id="26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lang w:eastAsia="en-US"/>
                </w:rPr>
                <w:delText xml:space="preserve">Samostatne zárobkovo činná osoba: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7F7DA2CF" w14:textId="7189AC51" w:rsidR="00FE1FF3" w:rsidRPr="00E7074D" w:rsidDel="001A70CF" w:rsidRDefault="00FE1FF3" w:rsidP="00FE1FF3">
            <w:pPr>
              <w:pStyle w:val="Zkladntext"/>
              <w:spacing w:before="120"/>
              <w:rPr>
                <w:del w:id="27" w:author="Lucia Štrbová" w:date="2024-04-12T10:21:00Z" w16du:dateUtc="2024-04-12T08:21:00Z"/>
                <w:rFonts w:ascii="Cambria" w:hAnsi="Cambria" w:cs="Arial"/>
              </w:rPr>
            </w:pPr>
            <w:del w:id="28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lang w:eastAsia="en-US"/>
                </w:rPr>
                <w:delText xml:space="preserve">Iné: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1A70CF" w14:paraId="4ECD6CA1" w14:textId="53B34F3F" w:rsidTr="00FE1FF3">
        <w:trPr>
          <w:cantSplit/>
          <w:del w:id="29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5C82BC0" w14:textId="798C70FF" w:rsidR="00FE1FF3" w:rsidRPr="00E7074D" w:rsidDel="001A70CF" w:rsidRDefault="00FE1FF3" w:rsidP="00FE1FF3">
            <w:pPr>
              <w:pStyle w:val="Zkladntext"/>
              <w:spacing w:before="120"/>
              <w:rPr>
                <w:del w:id="30" w:author="Lucia Štrbová" w:date="2024-04-12T10:21:00Z" w16du:dateUtc="2024-04-12T08:21:00Z"/>
                <w:rFonts w:ascii="Cambria" w:hAnsi="Cambria" w:cs="Arial"/>
              </w:rPr>
            </w:pPr>
            <w:del w:id="31" w:author="Lucia Štrbová" w:date="2024-04-12T10:21:00Z" w16du:dateUtc="2024-04-12T08:21:00Z">
              <w:r w:rsidRPr="00E7074D" w:rsidDel="001A70CF">
                <w:rPr>
                  <w:rFonts w:ascii="Cambria" w:hAnsi="Cambria" w:cs="Arial"/>
                  <w:b/>
                  <w:bCs/>
                </w:rPr>
                <w:delText xml:space="preserve">Odborník č. </w:delText>
              </w:r>
              <w:r w:rsidR="00D4221B" w:rsidDel="001A70CF">
                <w:rPr>
                  <w:rFonts w:ascii="Cambria" w:hAnsi="Cambria" w:cs="Arial"/>
                  <w:b/>
                  <w:bCs/>
                </w:rPr>
                <w:delText>8</w:delText>
              </w:r>
              <w:r w:rsidDel="001A70CF">
                <w:rPr>
                  <w:rFonts w:ascii="Cambria" w:hAnsi="Cambria" w:cs="Arial"/>
                  <w:b/>
                  <w:bCs/>
                </w:rPr>
                <w:delText xml:space="preserve"> (3/3)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B43457C" w14:textId="465205BF" w:rsidR="00FE1FF3" w:rsidRPr="00E7074D" w:rsidDel="001A70CF" w:rsidRDefault="00D4221B" w:rsidP="00FE1FF3">
            <w:pPr>
              <w:pStyle w:val="Zkladntext"/>
              <w:spacing w:before="120"/>
              <w:rPr>
                <w:del w:id="32" w:author="Lucia Štrbová" w:date="2024-04-12T10:21:00Z" w16du:dateUtc="2024-04-12T08:21:00Z"/>
                <w:rFonts w:ascii="Cambria" w:hAnsi="Cambria" w:cs="Arial"/>
              </w:rPr>
            </w:pPr>
            <w:del w:id="33" w:author="Lucia Štrbová" w:date="2024-04-12T10:21:00Z" w16du:dateUtc="2024-04-12T08:21:00Z">
              <w:r w:rsidRPr="00D4221B" w:rsidDel="001A70CF">
                <w:rPr>
                  <w:b/>
                  <w:bCs/>
                  <w:lang w:eastAsia="sk-SK"/>
                </w:rPr>
                <w:delText>Pracovník zodpovedný za BOZP</w:delText>
              </w:r>
            </w:del>
          </w:p>
        </w:tc>
      </w:tr>
      <w:tr w:rsidR="00FE1FF3" w:rsidRPr="00E7074D" w:rsidDel="001A70CF" w14:paraId="28968EED" w14:textId="17A76C04" w:rsidTr="0023125B">
        <w:trPr>
          <w:cantSplit/>
          <w:del w:id="34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D3A60" w14:textId="4B1A5D16" w:rsidR="00FE1FF3" w:rsidRPr="00E7074D" w:rsidDel="001A70CF" w:rsidRDefault="00FE1FF3" w:rsidP="00FE1FF3">
            <w:pPr>
              <w:pStyle w:val="Zkladntext"/>
              <w:spacing w:before="120"/>
              <w:rPr>
                <w:del w:id="35" w:author="Lucia Štrbová" w:date="2024-04-12T10:21:00Z" w16du:dateUtc="2024-04-12T08:21:00Z"/>
                <w:rFonts w:ascii="Cambria" w:hAnsi="Cambria" w:cs="Arial"/>
              </w:rPr>
            </w:pPr>
            <w:del w:id="36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>Meno a priezvisko odborníka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53F35" w14:textId="0334B243" w:rsidR="00FE1FF3" w:rsidRPr="00E7074D" w:rsidDel="001A70CF" w:rsidRDefault="00FE1FF3" w:rsidP="00FE1FF3">
            <w:pPr>
              <w:pStyle w:val="Zkladntext"/>
              <w:spacing w:before="120"/>
              <w:rPr>
                <w:del w:id="37" w:author="Lucia Štrbová" w:date="2024-04-12T10:21:00Z" w16du:dateUtc="2024-04-12T08:21:00Z"/>
                <w:rFonts w:ascii="Cambria" w:hAnsi="Cambria" w:cs="Arial"/>
              </w:rPr>
            </w:pPr>
            <w:del w:id="38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  <w:tr w:rsidR="00FE1FF3" w:rsidRPr="00E7074D" w:rsidDel="001A70CF" w14:paraId="1AE70DB8" w14:textId="12E97599" w:rsidTr="0023125B">
        <w:trPr>
          <w:cantSplit/>
          <w:del w:id="39" w:author="Lucia Štrbová" w:date="2024-04-12T10:21:00Z" w16du:dateUtc="2024-04-12T08:21:00Z"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5D631" w14:textId="2EF48E56" w:rsidR="00FE1FF3" w:rsidRPr="00E7074D" w:rsidDel="001A70CF" w:rsidRDefault="00FE1FF3" w:rsidP="00FE1FF3">
            <w:pPr>
              <w:pStyle w:val="Zkladntext"/>
              <w:spacing w:before="120"/>
              <w:rPr>
                <w:del w:id="40" w:author="Lucia Štrbová" w:date="2024-04-12T10:21:00Z" w16du:dateUtc="2024-04-12T08:21:00Z"/>
                <w:rFonts w:ascii="Cambria" w:hAnsi="Cambria" w:cs="Arial"/>
              </w:rPr>
            </w:pPr>
            <w:del w:id="41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>Súčasná pracovná pozícia / vzťah k uchádzačovi</w:delText>
              </w:r>
            </w:del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C7CB" w14:textId="510F84DA" w:rsidR="00FE1FF3" w:rsidRPr="00E7074D" w:rsidDel="001A70CF" w:rsidRDefault="00FE1FF3" w:rsidP="00FE1FF3">
            <w:pPr>
              <w:pStyle w:val="Zkladntext"/>
              <w:spacing w:before="120"/>
              <w:rPr>
                <w:del w:id="42" w:author="Lucia Štrbová" w:date="2024-04-12T10:21:00Z" w16du:dateUtc="2024-04-12T08:21:00Z"/>
                <w:rFonts w:ascii="Cambria" w:hAnsi="Cambria" w:cs="Arial"/>
              </w:rPr>
            </w:pPr>
            <w:del w:id="43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Názov zamestnávateľa: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19A38ECA" w14:textId="6DF9288C" w:rsidR="00FE1FF3" w:rsidRPr="00E7074D" w:rsidDel="001A70CF" w:rsidRDefault="00FE1FF3" w:rsidP="00FE1FF3">
            <w:pPr>
              <w:pStyle w:val="Zkladntext"/>
              <w:spacing w:before="120"/>
              <w:rPr>
                <w:del w:id="44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  <w:del w:id="45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Sídlo zamestnávateľa: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32A99F45" w14:textId="14BE852F" w:rsidR="00FE1FF3" w:rsidRPr="00E7074D" w:rsidDel="001A70CF" w:rsidRDefault="00FE1FF3" w:rsidP="00FE1FF3">
            <w:pPr>
              <w:pStyle w:val="Zkladntext"/>
              <w:spacing w:before="120"/>
              <w:rPr>
                <w:del w:id="46" w:author="Lucia Štrbová" w:date="2024-04-12T10:21:00Z" w16du:dateUtc="2024-04-12T08:21:00Z"/>
                <w:rFonts w:asciiTheme="majorHAnsi" w:eastAsia="Calibri" w:hAnsiTheme="majorHAnsi" w:cs="Arial"/>
              </w:rPr>
            </w:pPr>
            <w:del w:id="47" w:author="Lucia Štrbová" w:date="2024-04-12T10:21:00Z" w16du:dateUtc="2024-04-12T08:21:00Z">
              <w:r w:rsidRPr="00E7074D" w:rsidDel="001A70CF">
                <w:rPr>
                  <w:rFonts w:ascii="Cambria" w:hAnsi="Cambria" w:cs="Arial"/>
                </w:rPr>
                <w:delText xml:space="preserve">IČO: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Pr="00E7074D" w:rsidDel="001A70CF">
                <w:rPr>
                  <w:rFonts w:asciiTheme="majorHAnsi" w:eastAsia="Calibri" w:hAnsiTheme="majorHAnsi" w:cs="Arial"/>
                </w:rPr>
                <w:delText xml:space="preserve"> </w:delText>
              </w:r>
            </w:del>
          </w:p>
          <w:p w14:paraId="304FE346" w14:textId="6C0812C5" w:rsidR="00FE1FF3" w:rsidRPr="00E7074D" w:rsidDel="001A70CF" w:rsidRDefault="00FE1FF3" w:rsidP="00FE1FF3">
            <w:pPr>
              <w:pStyle w:val="Zkladntext"/>
              <w:spacing w:before="120"/>
              <w:rPr>
                <w:del w:id="48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</w:p>
          <w:p w14:paraId="03CEB9AB" w14:textId="7CAAA4F3" w:rsidR="00FE1FF3" w:rsidRPr="00E7074D" w:rsidDel="001A70CF" w:rsidRDefault="00FE1FF3" w:rsidP="00FE1FF3">
            <w:pPr>
              <w:pStyle w:val="Zkladntext"/>
              <w:spacing w:before="120"/>
              <w:rPr>
                <w:del w:id="49" w:author="Lucia Štrbová" w:date="2024-04-12T10:21:00Z" w16du:dateUtc="2024-04-12T08:21:00Z"/>
                <w:rFonts w:ascii="Cambria" w:hAnsi="Cambria" w:cs="Arial"/>
                <w:i/>
                <w:iCs/>
              </w:rPr>
            </w:pPr>
            <w:del w:id="50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i/>
                  <w:iCs/>
                </w:rPr>
                <w:delText>prípadne</w:delText>
              </w:r>
            </w:del>
          </w:p>
          <w:p w14:paraId="2CB5824E" w14:textId="72EE4592" w:rsidR="00FE1FF3" w:rsidRPr="00E7074D" w:rsidDel="001A70CF" w:rsidRDefault="00FE1FF3" w:rsidP="00FE1FF3">
            <w:pPr>
              <w:pStyle w:val="Zkladntext"/>
              <w:spacing w:before="120"/>
              <w:rPr>
                <w:del w:id="51" w:author="Lucia Štrbová" w:date="2024-04-12T10:21:00Z" w16du:dateUtc="2024-04-12T08:21:00Z"/>
                <w:rFonts w:asciiTheme="majorHAnsi" w:eastAsia="Calibri" w:hAnsiTheme="majorHAnsi" w:cs="Arial"/>
                <w:lang w:eastAsia="en-US"/>
              </w:rPr>
            </w:pPr>
            <w:del w:id="52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lang w:eastAsia="en-US"/>
                </w:rPr>
                <w:delText xml:space="preserve">Samostatne zárobkovo činná osoba: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  <w:p w14:paraId="1C26E334" w14:textId="0C5423AE" w:rsidR="00FE1FF3" w:rsidRPr="00E7074D" w:rsidDel="001A70CF" w:rsidRDefault="00FE1FF3" w:rsidP="00FE1FF3">
            <w:pPr>
              <w:pStyle w:val="Zkladntext"/>
              <w:spacing w:before="120"/>
              <w:rPr>
                <w:del w:id="53" w:author="Lucia Štrbová" w:date="2024-04-12T10:21:00Z" w16du:dateUtc="2024-04-12T08:21:00Z"/>
                <w:rFonts w:ascii="Cambria" w:hAnsi="Cambria" w:cs="Arial"/>
              </w:rPr>
            </w:pPr>
            <w:del w:id="54" w:author="Lucia Štrbová" w:date="2024-04-12T10:21:00Z" w16du:dateUtc="2024-04-12T08:21:00Z">
              <w:r w:rsidRPr="00E7074D" w:rsidDel="001A70CF">
                <w:rPr>
                  <w:rFonts w:asciiTheme="majorHAnsi" w:eastAsia="Calibri" w:hAnsiTheme="majorHAnsi" w:cs="Arial"/>
                  <w:lang w:eastAsia="en-US"/>
                </w:rPr>
                <w:delText xml:space="preserve">Iné: 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E7074D" w:rsidDel="001A70CF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Pr="00E7074D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</w:del>
          </w:p>
        </w:tc>
      </w:tr>
    </w:tbl>
    <w:p w14:paraId="03D5F906" w14:textId="77777777" w:rsidR="00866A9D" w:rsidRPr="00E7074D" w:rsidRDefault="00866A9D"/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E7074D" w14:paraId="6FF7FA53" w14:textId="77777777" w:rsidTr="00786996">
        <w:tc>
          <w:tcPr>
            <w:tcW w:w="4531" w:type="dxa"/>
          </w:tcPr>
          <w:p w14:paraId="4EFDE631" w14:textId="79E8B985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 xml:space="preserve">Miesto: 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D74D66A" w14:textId="139677D6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Dátum:</w:t>
            </w:r>
            <w:r w:rsidRPr="00E7074D">
              <w:rPr>
                <w:rFonts w:ascii="Cambria" w:hAnsi="Cambria"/>
              </w:rPr>
              <w:tab/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52A0F0" w14:textId="77777777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E7074D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14D8E9" w14:textId="77777777" w:rsidR="003107D7" w:rsidRPr="00E7074D" w:rsidRDefault="003107D7">
      <w:pPr>
        <w:rPr>
          <w:rFonts w:ascii="Cambria" w:hAnsi="Cambria"/>
        </w:rPr>
      </w:pPr>
    </w:p>
    <w:p w14:paraId="563C2AEB" w14:textId="77777777" w:rsidR="005237FA" w:rsidRPr="00E7074D" w:rsidRDefault="005237FA" w:rsidP="005237FA">
      <w:pPr>
        <w:rPr>
          <w:rFonts w:ascii="Cambria" w:hAnsi="Cambria"/>
        </w:rPr>
      </w:pPr>
    </w:p>
    <w:p w14:paraId="1807857C" w14:textId="77777777" w:rsidR="005237FA" w:rsidRPr="00E7074D" w:rsidRDefault="005237FA" w:rsidP="005237FA">
      <w:pPr>
        <w:rPr>
          <w:rFonts w:ascii="Cambria" w:hAnsi="Cambria"/>
        </w:rPr>
      </w:pPr>
    </w:p>
    <w:p w14:paraId="42C1BEC5" w14:textId="3C96C5F3" w:rsidR="005237FA" w:rsidRPr="00E7074D" w:rsidRDefault="00CF12DF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t xml:space="preserve">K vyššie uvedenému zoznamu odborníkov zároveň prikladáme </w:t>
      </w:r>
      <w:r w:rsidR="00DD6033" w:rsidRPr="00E7074D">
        <w:rPr>
          <w:rFonts w:ascii="Cambria" w:hAnsi="Cambria"/>
        </w:rPr>
        <w:t xml:space="preserve">samostatné vyhlásenie </w:t>
      </w:r>
      <w:r w:rsidRPr="00E7074D">
        <w:rPr>
          <w:rFonts w:ascii="Cambria" w:hAnsi="Cambria"/>
        </w:rPr>
        <w:t>každého odborníka s identifikáciou údajov podstatných pre posúdenie splnenia podmienok účasti podľa ustanovenia § 34 ods. 1 písm. g) zákona č. 343/2015 Z. z. o verejnom obstarávaní a o zmene a doplnení niektorých zákonov v znení neskorších predpisov.</w:t>
      </w:r>
    </w:p>
    <w:p w14:paraId="2457E5DE" w14:textId="77777777" w:rsidR="00CF12DF" w:rsidRPr="00E7074D" w:rsidRDefault="00CF12DF" w:rsidP="00CF12DF">
      <w:pPr>
        <w:jc w:val="both"/>
        <w:rPr>
          <w:rFonts w:ascii="Cambria" w:hAnsi="Cambria"/>
        </w:rPr>
      </w:pPr>
    </w:p>
    <w:p w14:paraId="7FCDFDC3" w14:textId="1A1CCDD7" w:rsidR="00850403" w:rsidRPr="00E7074D" w:rsidRDefault="00BB06D1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t>Prílohou k tomuto</w:t>
      </w:r>
      <w:r w:rsidR="00D44003" w:rsidRPr="00E7074D">
        <w:rPr>
          <w:rFonts w:ascii="Cambria" w:hAnsi="Cambria"/>
        </w:rPr>
        <w:t xml:space="preserve"> </w:t>
      </w:r>
      <w:r w:rsidR="00E529B3" w:rsidRPr="00E7074D">
        <w:rPr>
          <w:rFonts w:ascii="Cambria" w:hAnsi="Cambria"/>
        </w:rPr>
        <w:t>Zoznamu Odborníkov</w:t>
      </w:r>
      <w:r w:rsidRPr="00E7074D">
        <w:rPr>
          <w:rFonts w:ascii="Cambria" w:hAnsi="Cambria"/>
        </w:rPr>
        <w:t xml:space="preserve"> </w:t>
      </w:r>
      <w:r w:rsidR="00CF12DF" w:rsidRPr="00E7074D">
        <w:rPr>
          <w:rFonts w:ascii="Cambria" w:hAnsi="Cambria"/>
        </w:rPr>
        <w:t xml:space="preserve">sú zároveň </w:t>
      </w:r>
      <w:r w:rsidR="005237FA" w:rsidRPr="00E7074D">
        <w:rPr>
          <w:rFonts w:ascii="Cambria" w:hAnsi="Cambria"/>
        </w:rPr>
        <w:t xml:space="preserve">osvedčenia preukazujúce spôsobilosť jednotlivých odborníkov podľa požiadaviek Verejného obstarávateľa uvedených v časti </w:t>
      </w:r>
      <w:r w:rsidR="00DC705F">
        <w:rPr>
          <w:rFonts w:ascii="Cambria" w:hAnsi="Cambria" w:cs="Arial"/>
        </w:rPr>
        <w:t>3.3</w:t>
      </w:r>
      <w:r w:rsidR="0072030F">
        <w:rPr>
          <w:rFonts w:ascii="Cambria" w:hAnsi="Cambria" w:cs="Arial"/>
        </w:rPr>
        <w:t xml:space="preserve"> časti </w:t>
      </w:r>
      <w:r w:rsidR="00DC705F">
        <w:rPr>
          <w:rFonts w:ascii="Cambria" w:hAnsi="Cambria" w:cs="Arial"/>
        </w:rPr>
        <w:t>E</w:t>
      </w:r>
      <w:r w:rsidR="005237FA" w:rsidRPr="00E7074D">
        <w:rPr>
          <w:rFonts w:ascii="Cambria" w:hAnsi="Cambria" w:cs="Arial"/>
        </w:rPr>
        <w:t xml:space="preserve"> (Podmienky účasti) </w:t>
      </w:r>
      <w:r w:rsidR="00CF12DF" w:rsidRPr="00E7074D">
        <w:rPr>
          <w:rFonts w:ascii="Cambria" w:hAnsi="Cambria" w:cs="Arial"/>
        </w:rPr>
        <w:t>súťažných podkladov</w:t>
      </w:r>
      <w:r w:rsidR="005237FA" w:rsidRPr="00E7074D">
        <w:rPr>
          <w:rFonts w:asciiTheme="majorHAnsi" w:hAnsiTheme="majorHAnsi" w:cs="Arial"/>
          <w:bCs/>
        </w:rPr>
        <w:t>.</w:t>
      </w:r>
      <w:r w:rsidR="005237FA" w:rsidRPr="00E7074D">
        <w:rPr>
          <w:rFonts w:ascii="Cambria" w:hAnsi="Cambria"/>
        </w:rPr>
        <w:t xml:space="preserve"> </w:t>
      </w:r>
    </w:p>
    <w:p w14:paraId="2A710F9D" w14:textId="6355A220" w:rsidR="00753263" w:rsidRPr="00E7074D" w:rsidRDefault="005237FA" w:rsidP="005237FA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t xml:space="preserve"> </w:t>
      </w:r>
    </w:p>
    <w:p w14:paraId="5AD84028" w14:textId="77777777" w:rsidR="009F4F45" w:rsidRPr="00E7074D" w:rsidRDefault="009F4F45" w:rsidP="005237FA">
      <w:pPr>
        <w:spacing w:after="200" w:line="276" w:lineRule="auto"/>
        <w:rPr>
          <w:rFonts w:ascii="Cambria" w:hAnsi="Cambria"/>
        </w:rPr>
      </w:pPr>
    </w:p>
    <w:p w14:paraId="7CD64F16" w14:textId="385CF9E1" w:rsidR="009D5837" w:rsidRPr="00E7074D" w:rsidRDefault="009D5837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9D5837" w:rsidRPr="00E7074D" w14:paraId="28B4003E" w14:textId="77777777" w:rsidTr="00150545">
        <w:tc>
          <w:tcPr>
            <w:tcW w:w="5000" w:type="pct"/>
            <w:gridSpan w:val="2"/>
            <w:shd w:val="clear" w:color="auto" w:fill="BFBFBF" w:themeFill="background1" w:themeFillShade="BF"/>
          </w:tcPr>
          <w:p w14:paraId="37FAB9BB" w14:textId="53F1B882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 w:rsid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="0072030F"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1 </w:t>
            </w:r>
          </w:p>
        </w:tc>
      </w:tr>
      <w:tr w:rsidR="009D5837" w:rsidRPr="00E7074D" w14:paraId="248DFBCA" w14:textId="77777777" w:rsidTr="00150545">
        <w:tc>
          <w:tcPr>
            <w:tcW w:w="1481" w:type="pct"/>
          </w:tcPr>
          <w:p w14:paraId="51295481" w14:textId="098A651E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99BAECF" w14:textId="02CA0E02" w:rsidR="009D5837" w:rsidRPr="00E7074D" w:rsidRDefault="009D5837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369EA" w:rsidRPr="00E7074D" w14:paraId="240EB27C" w14:textId="77777777" w:rsidTr="00150545">
        <w:tc>
          <w:tcPr>
            <w:tcW w:w="1481" w:type="pct"/>
          </w:tcPr>
          <w:p w14:paraId="7FC9093A" w14:textId="5897A86F" w:rsidR="00E369EA" w:rsidRPr="00E7074D" w:rsidRDefault="0072030F" w:rsidP="001505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1150C24B" w14:textId="2B6299BB" w:rsidR="00A66334" w:rsidRPr="005A4932" w:rsidRDefault="00E369EA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Týmto vyhlasujem, že som </w:t>
            </w:r>
            <w:r w:rsidR="00A66334" w:rsidRPr="005A4932">
              <w:rPr>
                <w:rFonts w:asciiTheme="majorHAnsi" w:hAnsiTheme="majorHAnsi" w:cs="Arial"/>
              </w:rPr>
              <w:t xml:space="preserve">dosiahol </w:t>
            </w:r>
            <w:r w:rsidR="00037B43" w:rsidRPr="005A4932">
              <w:rPr>
                <w:rFonts w:asciiTheme="majorHAnsi" w:hAnsiTheme="majorHAnsi" w:cs="Arial"/>
              </w:rPr>
              <w:t>nasledovnú úroveň vzdelania technického zamerania:</w:t>
            </w:r>
          </w:p>
          <w:p w14:paraId="08BE1169" w14:textId="2DD89291" w:rsidR="00037B43" w:rsidRPr="005A4932" w:rsidRDefault="00037B43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  <w:r w:rsidRPr="005A4932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  <w:p w14:paraId="45BB43D9" w14:textId="77777777" w:rsidR="00150545" w:rsidRPr="003833AD" w:rsidRDefault="00037B43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</w:t>
            </w:r>
            <w:r w:rsidRPr="003833AD">
              <w:rPr>
                <w:rFonts w:asciiTheme="majorHAnsi" w:hAnsiTheme="majorHAnsi" w:cs="Arial"/>
              </w:rPr>
              <w:t xml:space="preserve">prikladám ako prílohu tohto vyhlásenia. </w:t>
            </w:r>
          </w:p>
          <w:p w14:paraId="3C96A81C" w14:textId="57E2E112" w:rsidR="00205EC1" w:rsidRPr="003833AD" w:rsidRDefault="00734ED9" w:rsidP="0015054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833AD">
              <w:rPr>
                <w:rFonts w:asciiTheme="majorHAnsi" w:hAnsiTheme="majorHAnsi" w:cs="Arial"/>
              </w:rPr>
              <w:t>Zárove</w:t>
            </w:r>
            <w:r w:rsidR="004E28E8" w:rsidRPr="003833AD">
              <w:rPr>
                <w:rFonts w:asciiTheme="majorHAnsi" w:hAnsiTheme="majorHAnsi" w:cs="Arial"/>
              </w:rPr>
              <w:t xml:space="preserve">ň vyhlasujem, </w:t>
            </w:r>
            <w:r w:rsidR="00965821" w:rsidRPr="003833AD">
              <w:rPr>
                <w:rFonts w:asciiTheme="majorHAnsi" w:hAnsiTheme="majorHAnsi" w:cs="Arial"/>
              </w:rPr>
              <w:t xml:space="preserve">že som držiteľom </w:t>
            </w:r>
            <w:r w:rsidR="00965821" w:rsidRPr="003833AD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</w:t>
            </w:r>
            <w:r w:rsidR="009F4F07" w:rsidRPr="003833AD">
              <w:rPr>
                <w:rFonts w:asciiTheme="majorHAnsi" w:hAnsiTheme="majorHAnsi"/>
                <w:lang w:eastAsia="sk-SK"/>
              </w:rPr>
              <w:t xml:space="preserve">, čo preukazujem </w:t>
            </w:r>
            <w:r w:rsidR="008E392E" w:rsidRPr="003833AD">
              <w:rPr>
                <w:rFonts w:asciiTheme="majorHAnsi" w:hAnsiTheme="majorHAnsi"/>
                <w:lang w:eastAsia="sk-SK"/>
              </w:rPr>
              <w:t>nasledov</w:t>
            </w:r>
            <w:r w:rsidR="00205EC1" w:rsidRPr="003833AD">
              <w:rPr>
                <w:rFonts w:asciiTheme="majorHAnsi" w:hAnsiTheme="majorHAnsi"/>
                <w:lang w:eastAsia="sk-SK"/>
              </w:rPr>
              <w:t>ným  dokladom:</w:t>
            </w:r>
          </w:p>
          <w:p w14:paraId="5E7405C8" w14:textId="20B56DAB" w:rsidR="00AD1EAB" w:rsidRPr="005A4932" w:rsidRDefault="00645DD0" w:rsidP="00645DD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A3724E" w:rsidRPr="00E7074D" w14:paraId="34716563" w14:textId="77777777" w:rsidTr="00150545">
        <w:tc>
          <w:tcPr>
            <w:tcW w:w="1481" w:type="pct"/>
          </w:tcPr>
          <w:p w14:paraId="26C28104" w14:textId="042CC516" w:rsidR="00A3724E" w:rsidRDefault="00A3724E" w:rsidP="00A3724E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bookmarkStart w:id="55" w:name="_Hlk140054171"/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0EDC4C8D" w14:textId="60155537" w:rsidR="00A3724E" w:rsidRPr="00E7074D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bookmarkEnd w:id="55"/>
      <w:tr w:rsidR="00A3724E" w:rsidRPr="00E7074D" w14:paraId="11C6A738" w14:textId="77777777" w:rsidTr="00150545">
        <w:tc>
          <w:tcPr>
            <w:tcW w:w="1481" w:type="pct"/>
          </w:tcPr>
          <w:p w14:paraId="7F9B9B42" w14:textId="18AF183B" w:rsidR="00A3724E" w:rsidRPr="00E7074D" w:rsidRDefault="00A3724E" w:rsidP="00A3724E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827685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8"/>
            </w:r>
          </w:p>
        </w:tc>
        <w:tc>
          <w:tcPr>
            <w:tcW w:w="3519" w:type="pct"/>
          </w:tcPr>
          <w:p w14:paraId="01EE93CF" w14:textId="0D192D89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 w:rsidR="007A5CDE">
              <w:rPr>
                <w:rFonts w:ascii="Cambria" w:hAnsi="Cambria" w:cs="Arial"/>
              </w:rPr>
              <w:t>v súlade s</w:t>
            </w:r>
            <w:r w:rsidR="009F5F25">
              <w:rPr>
                <w:rFonts w:ascii="Cambria" w:hAnsi="Cambria" w:cs="Arial"/>
              </w:rPr>
              <w:t xml:space="preserve"> bodom 3.3 </w:t>
            </w:r>
            <w:r w:rsidR="009D2A52">
              <w:rPr>
                <w:rFonts w:ascii="Cambria" w:hAnsi="Cambria" w:cs="Arial"/>
              </w:rPr>
              <w:t xml:space="preserve">časti E </w:t>
            </w:r>
            <w:r w:rsidR="009D2A52"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="009D2A52" w:rsidRPr="00E7074D">
              <w:rPr>
                <w:rFonts w:ascii="Cambria" w:hAnsi="Cambria" w:cs="Arial"/>
              </w:rPr>
              <w:t xml:space="preserve"> </w:t>
            </w:r>
            <w:r w:rsidRPr="00E7074D">
              <w:rPr>
                <w:rFonts w:ascii="Cambria" w:hAnsi="Cambria" w:cs="Arial"/>
              </w:rPr>
              <w:t>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3154A49A" w14:textId="1267E225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EC3EF5" w14:textId="6A912DD1" w:rsidR="00A3724E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A4879FA" w14:textId="6B273B87" w:rsidR="00A3724E" w:rsidRPr="00F13235" w:rsidRDefault="00A3724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9A5CF6" w:rsidRPr="00F13235">
              <w:t>riaditeľa výstavby, hlavného stavbyvedúceho alebo inú obdobnú riadiacu pozíciu, v rámci ktorej som viedol tím špecialistov, stavbyvedúcich alebo iných expertov/odborníkov na projekte.</w:t>
            </w:r>
          </w:p>
          <w:p w14:paraId="30D401D7" w14:textId="77777777" w:rsidR="00805A4B" w:rsidRDefault="00943B51" w:rsidP="00A3724E">
            <w:pPr>
              <w:pStyle w:val="Zkladntext"/>
              <w:widowControl w:val="0"/>
              <w:spacing w:before="120"/>
              <w:jc w:val="both"/>
            </w:pPr>
            <w:r w:rsidRPr="00F13235">
              <w:t>Predmetom daného projektu bolo vybudovanie / modernizácia / rekonštrukcia koľajovej dráhy.</w:t>
            </w:r>
          </w:p>
          <w:p w14:paraId="0FA04012" w14:textId="369C9EEF" w:rsidR="0076527C" w:rsidRPr="00EC69EE" w:rsidRDefault="00C52A0E" w:rsidP="00A3724E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t>P</w:t>
            </w:r>
            <w:r w:rsidRPr="001C2C1F">
              <w:t xml:space="preserve">redmetom tohto projektu </w:t>
            </w:r>
            <w:r>
              <w:t xml:space="preserve">boli stavebné práce v hodnote </w:t>
            </w:r>
            <w:r w:rsidR="00645DD0">
              <w:rPr>
                <w:rFonts w:ascii="Cambria" w:hAnsi="Cambria" w:cs="Arial"/>
              </w:rPr>
              <w:t xml:space="preserve"> 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45DD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B952A8">
              <w:rPr>
                <w:lang w:eastAsia="sk-SK"/>
              </w:rPr>
              <w:t>,- EUR bez DPH</w:t>
            </w:r>
            <w:r>
              <w:rPr>
                <w:lang w:eastAsia="sk-SK"/>
              </w:rPr>
              <w:t>.</w:t>
            </w:r>
          </w:p>
        </w:tc>
      </w:tr>
      <w:tr w:rsidR="008868C2" w:rsidRPr="00E7074D" w14:paraId="1530420E" w14:textId="77777777" w:rsidTr="00150545">
        <w:tc>
          <w:tcPr>
            <w:tcW w:w="1481" w:type="pct"/>
          </w:tcPr>
          <w:p w14:paraId="0B53077F" w14:textId="5D6CFE1A" w:rsidR="008868C2" w:rsidRDefault="008868C2" w:rsidP="008868C2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9"/>
            </w:r>
          </w:p>
        </w:tc>
        <w:tc>
          <w:tcPr>
            <w:tcW w:w="3519" w:type="pct"/>
          </w:tcPr>
          <w:p w14:paraId="40D450DD" w14:textId="4EF6AE0B" w:rsidR="008868C2" w:rsidRDefault="003A1E67" w:rsidP="008868C2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C2F0A39" w14:textId="77777777" w:rsidR="008868C2" w:rsidRDefault="008868C2" w:rsidP="008868C2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3A801AE" w14:textId="77777777" w:rsidR="008868C2" w:rsidRDefault="008868C2" w:rsidP="008868C2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02A29E8" w14:textId="3A1BFAD7" w:rsidR="008868C2" w:rsidRPr="00F13235" w:rsidRDefault="000435BA" w:rsidP="008868C2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5F27F5" w:rsidRPr="00F13235">
              <w:t xml:space="preserve">riaditeľa výstavby, hlavného stavbyvedúceho alebo inú obdobnú riadiacu pozíciu, v rámci ktorej viedol tím </w:t>
            </w:r>
            <w:r w:rsidR="005F27F5" w:rsidRPr="00F13235">
              <w:lastRenderedPageBreak/>
              <w:t>špecialistov, stavbyvedúcich alebo iných expertov/odborníkov na projekte</w:t>
            </w:r>
            <w:r w:rsidRPr="00F13235">
              <w:t>.</w:t>
            </w:r>
          </w:p>
          <w:p w14:paraId="0B534950" w14:textId="3FC36736" w:rsidR="008868C2" w:rsidRPr="00E7074D" w:rsidRDefault="00531BC7" w:rsidP="008868C2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F13235">
              <w:t xml:space="preserve">Predmetom daného projektu bolo vybudovanie / modernizácia / rekonštrukcia 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45DD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645DD0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0"/>
            </w:r>
            <w:r w:rsidR="00645DD0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Pr="00F13235">
              <w:t>trate</w:t>
            </w:r>
            <w:r w:rsidR="00645DD0">
              <w:t>.</w:t>
            </w:r>
          </w:p>
        </w:tc>
      </w:tr>
    </w:tbl>
    <w:p w14:paraId="61EAF0D9" w14:textId="77777777" w:rsidR="009D5837" w:rsidRPr="00E7074D" w:rsidRDefault="009D5837">
      <w:pPr>
        <w:spacing w:after="200" w:line="276" w:lineRule="auto"/>
        <w:rPr>
          <w:rFonts w:ascii="Cambria" w:hAnsi="Cambria"/>
        </w:rPr>
      </w:pPr>
    </w:p>
    <w:p w14:paraId="550FA0A6" w14:textId="77777777" w:rsidR="009F4F45" w:rsidRPr="00E7074D" w:rsidRDefault="009F4F45">
      <w:pPr>
        <w:spacing w:after="200" w:line="276" w:lineRule="auto"/>
        <w:rPr>
          <w:rFonts w:ascii="Cambria" w:hAnsi="Cambria"/>
        </w:rPr>
      </w:pPr>
    </w:p>
    <w:p w14:paraId="0846498E" w14:textId="77777777" w:rsidR="009D5837" w:rsidRPr="00E7074D" w:rsidRDefault="009D5837">
      <w:pPr>
        <w:spacing w:after="200" w:line="276" w:lineRule="auto"/>
        <w:rPr>
          <w:rFonts w:ascii="Cambria" w:hAnsi="Cambria"/>
        </w:rPr>
      </w:pPr>
    </w:p>
    <w:p w14:paraId="1D87333E" w14:textId="77777777" w:rsidR="00FC5EB0" w:rsidRDefault="00D67F1A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C5EB0" w:rsidRPr="00E7074D" w14:paraId="47298D85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6C5A3CB" w14:textId="4719D753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2</w:t>
            </w:r>
          </w:p>
        </w:tc>
      </w:tr>
      <w:tr w:rsidR="00FC5EB0" w:rsidRPr="00E7074D" w14:paraId="4452A85B" w14:textId="77777777" w:rsidTr="002D5946">
        <w:tc>
          <w:tcPr>
            <w:tcW w:w="1481" w:type="pct"/>
          </w:tcPr>
          <w:p w14:paraId="2026FAF0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27597F1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2C698D12" w14:textId="77777777" w:rsidTr="002D5946">
        <w:tc>
          <w:tcPr>
            <w:tcW w:w="1481" w:type="pct"/>
          </w:tcPr>
          <w:p w14:paraId="3211808E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D66AAD4" w14:textId="77777777" w:rsidR="00113013" w:rsidRDefault="00113013" w:rsidP="0011301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26B4608F" w14:textId="77777777" w:rsidR="00113013" w:rsidRDefault="00113013" w:rsidP="0011301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1"/>
            </w:r>
          </w:p>
          <w:p w14:paraId="70E903BF" w14:textId="77777777" w:rsidR="00113013" w:rsidRPr="003833AD" w:rsidRDefault="00113013" w:rsidP="00113013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3833AD">
              <w:rPr>
                <w:rFonts w:ascii="Cambria" w:hAnsi="Cambria" w:cs="Arial"/>
              </w:rPr>
              <w:t xml:space="preserve">čo preukazujem kópiou dokladu o dosiahnutom vzdelaní, ktorú prikladám ako prílohu tohto vyhlásenia. </w:t>
            </w:r>
          </w:p>
          <w:p w14:paraId="3641A043" w14:textId="77777777" w:rsidR="00113013" w:rsidRPr="003833AD" w:rsidRDefault="00113013" w:rsidP="00113013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833AD">
              <w:rPr>
                <w:rFonts w:asciiTheme="majorHAnsi" w:hAnsiTheme="majorHAnsi" w:cs="Arial"/>
              </w:rPr>
              <w:t xml:space="preserve">Zároveň vyhlasujem, že som držiteľom </w:t>
            </w:r>
            <w:r w:rsidRPr="003833AD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stavby, čo preukazujem nasledovným  dokladom:</w:t>
            </w:r>
          </w:p>
          <w:p w14:paraId="12A05856" w14:textId="36FD82B9" w:rsidR="00FC5EB0" w:rsidRPr="00E7074D" w:rsidRDefault="003833AD" w:rsidP="003833AD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1FD0AFCA" w14:textId="77777777" w:rsidTr="002D594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10210C" w14:textId="77777777" w:rsidR="00FC5EB0" w:rsidRPr="00E7074D" w:rsidRDefault="00FC5EB0" w:rsidP="002D5946">
            <w:pPr>
              <w:pStyle w:val="Zkladntext"/>
              <w:widowControl w:val="0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</w:tr>
      <w:tr w:rsidR="00FC5EB0" w:rsidRPr="00E7074D" w14:paraId="05DDE5AA" w14:textId="77777777" w:rsidTr="002D5946">
        <w:tc>
          <w:tcPr>
            <w:tcW w:w="1481" w:type="pct"/>
          </w:tcPr>
          <w:p w14:paraId="23F49779" w14:textId="77777777" w:rsidR="00FC5EB0" w:rsidRDefault="00FC5EB0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7963D48C" w14:textId="77777777" w:rsidR="00FC5EB0" w:rsidRPr="00E7074D" w:rsidRDefault="00FC5EB0" w:rsidP="002D5946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FC5EB0" w:rsidRPr="00E7074D" w14:paraId="7AACC6E0" w14:textId="77777777" w:rsidTr="002D5946">
        <w:tc>
          <w:tcPr>
            <w:tcW w:w="1481" w:type="pct"/>
          </w:tcPr>
          <w:p w14:paraId="2CC06654" w14:textId="1CB12E09" w:rsidR="00FC5EB0" w:rsidRPr="00E7074D" w:rsidRDefault="00827685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2"/>
            </w:r>
          </w:p>
        </w:tc>
        <w:tc>
          <w:tcPr>
            <w:tcW w:w="3519" w:type="pct"/>
          </w:tcPr>
          <w:p w14:paraId="04AEB867" w14:textId="77777777" w:rsidR="00C71A01" w:rsidRDefault="00C71A01" w:rsidP="00C71A01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3DE4F307" w14:textId="77777777" w:rsidR="00C71A01" w:rsidRDefault="00C71A01" w:rsidP="00C71A01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34C2272" w14:textId="77777777" w:rsidR="00C71A01" w:rsidRDefault="00C71A01" w:rsidP="00C71A01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AD22D27" w14:textId="654F47D0" w:rsidR="00C71A01" w:rsidRPr="00F13235" w:rsidRDefault="00C71A01" w:rsidP="00C71A01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F13235">
              <w:rPr>
                <w:rFonts w:asciiTheme="majorHAnsi" w:eastAsia="Calibri" w:hAnsiTheme="majorHAnsi" w:cs="Arial"/>
              </w:rPr>
              <w:t xml:space="preserve">Na danom projekte som zastával pozíciu </w:t>
            </w:r>
            <w:r w:rsidR="00DD34E8" w:rsidRPr="00F13235">
              <w:rPr>
                <w:rFonts w:asciiTheme="majorHAnsi" w:eastAsia="Calibri" w:hAnsiTheme="majorHAnsi" w:cs="Arial"/>
              </w:rPr>
              <w:t>stavbyvedúceho alebo inú obdobnú riadiacu pozíciu</w:t>
            </w:r>
            <w:r w:rsidRPr="00F13235">
              <w:rPr>
                <w:rFonts w:asciiTheme="majorHAnsi" w:eastAsia="Calibri" w:hAnsiTheme="majorHAnsi" w:cs="Arial"/>
              </w:rPr>
              <w:t>.</w:t>
            </w:r>
          </w:p>
          <w:p w14:paraId="1C1B24C9" w14:textId="77777777" w:rsidR="00C71A01" w:rsidRDefault="00C71A01" w:rsidP="00C71A01">
            <w:pPr>
              <w:pStyle w:val="Zkladntext"/>
              <w:widowControl w:val="0"/>
              <w:spacing w:before="120"/>
              <w:jc w:val="both"/>
            </w:pPr>
            <w:r w:rsidRPr="00F13235">
              <w:rPr>
                <w:rFonts w:asciiTheme="majorHAnsi" w:eastAsia="Calibri" w:hAnsiTheme="majorHAnsi" w:cs="Arial"/>
                <w:lang w:eastAsia="en-US"/>
              </w:rPr>
              <w:t>Predmetom daného projektu bolo vybudovanie / modernizácia / rekonštrukcia koľajovej dráhy</w:t>
            </w:r>
            <w:r w:rsidRPr="00F13235">
              <w:t>.</w:t>
            </w:r>
          </w:p>
          <w:p w14:paraId="52DCC635" w14:textId="2DFC87C4" w:rsidR="00805A4B" w:rsidRPr="00EC69EE" w:rsidRDefault="00C71A01" w:rsidP="00C71A01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t>P</w:t>
            </w:r>
            <w:r w:rsidRPr="001C2C1F">
              <w:t xml:space="preserve">redmetom tohto projektu </w:t>
            </w:r>
            <w:r>
              <w:t xml:space="preserve">boli stavebné práce v hodnote 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833A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B952A8">
              <w:rPr>
                <w:lang w:eastAsia="sk-SK"/>
              </w:rPr>
              <w:t>,- EUR bez DPH</w:t>
            </w:r>
            <w:r>
              <w:rPr>
                <w:lang w:eastAsia="sk-SK"/>
              </w:rPr>
              <w:t>.</w:t>
            </w:r>
          </w:p>
        </w:tc>
      </w:tr>
      <w:tr w:rsidR="008E2F45" w:rsidRPr="00E7074D" w14:paraId="0AB03AC5" w14:textId="77777777" w:rsidTr="002D5946">
        <w:tc>
          <w:tcPr>
            <w:tcW w:w="1481" w:type="pct"/>
          </w:tcPr>
          <w:p w14:paraId="37ADC120" w14:textId="5FB2982C" w:rsidR="008E2F45" w:rsidRDefault="008E2F45" w:rsidP="008E2F4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3"/>
            </w:r>
          </w:p>
        </w:tc>
        <w:tc>
          <w:tcPr>
            <w:tcW w:w="3519" w:type="pct"/>
          </w:tcPr>
          <w:p w14:paraId="3E14200B" w14:textId="77777777" w:rsidR="008E2F45" w:rsidRDefault="008E2F45" w:rsidP="008E2F4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51E157F" w14:textId="77777777" w:rsidR="008E2F45" w:rsidRDefault="008E2F45" w:rsidP="008E2F4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E2B7844" w14:textId="77777777" w:rsidR="008E2F45" w:rsidRDefault="008E2F45" w:rsidP="008E2F4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6E1CECD" w14:textId="6548CCBE" w:rsidR="008E2F45" w:rsidRPr="00F13235" w:rsidRDefault="008E2F45" w:rsidP="008E2F4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F13235">
              <w:rPr>
                <w:rFonts w:asciiTheme="majorHAnsi" w:eastAsia="Calibri" w:hAnsiTheme="majorHAnsi" w:cs="Arial"/>
              </w:rPr>
              <w:t xml:space="preserve">Na danom projekte som zastával pozíciu </w:t>
            </w:r>
            <w:r w:rsidR="00D47C17" w:rsidRPr="00F13235">
              <w:rPr>
                <w:rFonts w:asciiTheme="majorHAnsi" w:eastAsia="Calibri" w:hAnsiTheme="majorHAnsi" w:cs="Arial"/>
              </w:rPr>
              <w:t xml:space="preserve">stavbyvedúceho alebo inú </w:t>
            </w:r>
            <w:r w:rsidR="00D47C17" w:rsidRPr="00F13235">
              <w:rPr>
                <w:rFonts w:asciiTheme="majorHAnsi" w:eastAsia="Calibri" w:hAnsiTheme="majorHAnsi" w:cs="Arial"/>
              </w:rPr>
              <w:lastRenderedPageBreak/>
              <w:t>obdobnú riadiacu pozíciu.</w:t>
            </w:r>
          </w:p>
          <w:p w14:paraId="1FD6B37B" w14:textId="50ACE304" w:rsidR="008E2F45" w:rsidRPr="00E7074D" w:rsidRDefault="005C1F9F" w:rsidP="008E2F4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F13235">
              <w:rPr>
                <w:rFonts w:ascii="Cambria" w:hAnsi="Cambria" w:cs="Arial"/>
              </w:rPr>
              <w:t xml:space="preserve">Predmetom tohto projektu bolo vybudovanie /modernizácia / rekonštrukcia 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833A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3833A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4"/>
            </w:r>
            <w:r w:rsidR="003833AD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="003833AD" w:rsidRPr="00F13235">
              <w:t>trate</w:t>
            </w:r>
            <w:r w:rsidRPr="00F13235">
              <w:rPr>
                <w:rFonts w:ascii="Cambria" w:hAnsi="Cambria" w:cs="Arial"/>
              </w:rPr>
              <w:t>.</w:t>
            </w:r>
          </w:p>
        </w:tc>
      </w:tr>
    </w:tbl>
    <w:p w14:paraId="0A2C63EA" w14:textId="101C020C" w:rsidR="00D67F1A" w:rsidRDefault="00D67F1A">
      <w:pPr>
        <w:spacing w:after="200" w:line="276" w:lineRule="auto"/>
        <w:rPr>
          <w:rFonts w:ascii="Cambria" w:hAnsi="Cambria"/>
        </w:rPr>
      </w:pPr>
    </w:p>
    <w:p w14:paraId="43B8BF40" w14:textId="218DDF68" w:rsidR="00DC2137" w:rsidRDefault="00DC213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C2137" w:rsidRPr="00E7074D" w14:paraId="209CA6AB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F76836D" w14:textId="521A8F78" w:rsidR="00DC2137" w:rsidRPr="00E7074D" w:rsidRDefault="00DC2137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3</w:t>
            </w:r>
          </w:p>
        </w:tc>
      </w:tr>
      <w:tr w:rsidR="0002193F" w:rsidRPr="00E7074D" w14:paraId="4C2FC5D0" w14:textId="77777777" w:rsidTr="002D5946">
        <w:tc>
          <w:tcPr>
            <w:tcW w:w="1481" w:type="pct"/>
          </w:tcPr>
          <w:p w14:paraId="34B2BF32" w14:textId="742FA1A8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485DA92C" w14:textId="2557A34D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6B257695" w14:textId="77777777" w:rsidTr="002D5946">
        <w:tc>
          <w:tcPr>
            <w:tcW w:w="1481" w:type="pct"/>
          </w:tcPr>
          <w:p w14:paraId="5FC4ABAE" w14:textId="30BDF351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77075916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6FF1AA8F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5"/>
            </w:r>
          </w:p>
          <w:p w14:paraId="252933C0" w14:textId="77777777" w:rsidR="0002193F" w:rsidRPr="002828A9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2828A9">
              <w:rPr>
                <w:rFonts w:ascii="Cambria" w:hAnsi="Cambria" w:cs="Arial"/>
              </w:rPr>
              <w:t xml:space="preserve">čo preukazujem kópiou dokladu o dosiahnutom vzdelaní, ktorú prikladám ako prílohu tohto vyhlásenia. </w:t>
            </w:r>
          </w:p>
          <w:p w14:paraId="38B313B5" w14:textId="77777777" w:rsidR="0002193F" w:rsidRPr="002828A9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2828A9">
              <w:rPr>
                <w:rFonts w:asciiTheme="majorHAnsi" w:hAnsiTheme="majorHAnsi" w:cs="Arial"/>
              </w:rPr>
              <w:t xml:space="preserve">Zároveň vyhlasujem, že som držiteľom </w:t>
            </w:r>
            <w:r w:rsidRPr="002828A9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stavby, čo preukazujem nasledovným  dokladom:</w:t>
            </w:r>
          </w:p>
          <w:p w14:paraId="3E129D33" w14:textId="3C8CA6FD" w:rsidR="0002193F" w:rsidRPr="00AA5772" w:rsidRDefault="002828A9" w:rsidP="002828A9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2B857B65" w14:textId="77777777" w:rsidTr="002D5946">
        <w:tc>
          <w:tcPr>
            <w:tcW w:w="1481" w:type="pct"/>
          </w:tcPr>
          <w:p w14:paraId="17430FCB" w14:textId="7CB25611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2DFF0592" w14:textId="609CB82B" w:rsidR="0002193F" w:rsidRPr="00E7074D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02193F" w:rsidRPr="00E7074D" w14:paraId="3609F336" w14:textId="77777777" w:rsidTr="002D5946">
        <w:tc>
          <w:tcPr>
            <w:tcW w:w="1481" w:type="pct"/>
          </w:tcPr>
          <w:p w14:paraId="3ADBA4DD" w14:textId="28E18C9B" w:rsidR="0002193F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05EED264" w14:textId="5FBBDFF7" w:rsidR="0002193F" w:rsidRPr="002100F2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02193F" w:rsidRPr="00E7074D" w14:paraId="6B711967" w14:textId="77777777" w:rsidTr="002D5946">
        <w:tc>
          <w:tcPr>
            <w:tcW w:w="1481" w:type="pct"/>
            <w:hideMark/>
          </w:tcPr>
          <w:p w14:paraId="36C430E4" w14:textId="21E29656" w:rsidR="0002193F" w:rsidRPr="00E7074D" w:rsidRDefault="0002193F" w:rsidP="0002193F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6"/>
            </w:r>
          </w:p>
        </w:tc>
        <w:tc>
          <w:tcPr>
            <w:tcW w:w="3519" w:type="pct"/>
          </w:tcPr>
          <w:p w14:paraId="0089D591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42D2C2CA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A87922E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DFFC900" w14:textId="37655D30" w:rsidR="0002193F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Pr="007E63B6">
              <w:rPr>
                <w:rFonts w:asciiTheme="majorHAnsi" w:eastAsia="Calibri" w:hAnsiTheme="majorHAnsi" w:cs="Arial"/>
              </w:rPr>
              <w:t>stavbyvedúceho alebo inú obdobnú riadiacu pozíciu</w:t>
            </w:r>
            <w:r w:rsidR="00310851" w:rsidRPr="007E63B6">
              <w:rPr>
                <w:rFonts w:asciiTheme="majorHAnsi" w:eastAsia="Calibri" w:hAnsiTheme="majorHAnsi" w:cs="Arial"/>
              </w:rPr>
              <w:t xml:space="preserve"> pre stavebné práce na železničnom zvršku a spodku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48CEDA1E" w14:textId="77777777" w:rsidR="0002193F" w:rsidRDefault="0002193F" w:rsidP="0002193F">
            <w:pPr>
              <w:pStyle w:val="Zkladntext"/>
              <w:widowControl w:val="0"/>
              <w:spacing w:before="120"/>
              <w:jc w:val="both"/>
            </w:pPr>
            <w:r w:rsidRPr="00F13235">
              <w:rPr>
                <w:rFonts w:asciiTheme="majorHAnsi" w:eastAsia="Calibri" w:hAnsiTheme="majorHAnsi" w:cs="Arial"/>
                <w:lang w:eastAsia="en-US"/>
              </w:rPr>
              <w:t>Predmetom daného projektu bolo vybudovanie / modernizácia / rekonštrukcia koľajovej dráhy</w:t>
            </w:r>
            <w:r w:rsidRPr="00F13235">
              <w:t>.</w:t>
            </w:r>
          </w:p>
          <w:p w14:paraId="1A167AC8" w14:textId="1EF98AB0" w:rsidR="0002193F" w:rsidRPr="00E7074D" w:rsidRDefault="0002193F" w:rsidP="0002193F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 w:rsidR="00DB4710"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boli stavebné práce </w:t>
            </w:r>
            <w:r w:rsidR="007C5E3A" w:rsidRPr="007C5E3A">
              <w:rPr>
                <w:rFonts w:asciiTheme="majorHAnsi" w:eastAsia="Calibri" w:hAnsiTheme="majorHAnsi" w:cs="Arial"/>
              </w:rPr>
              <w:t xml:space="preserve">na železničnom zvršku a spodku </w:t>
            </w:r>
            <w:r w:rsidRPr="007C5E3A">
              <w:rPr>
                <w:rFonts w:asciiTheme="majorHAnsi" w:eastAsia="Calibri" w:hAnsiTheme="majorHAnsi" w:cs="Arial"/>
              </w:rPr>
              <w:t xml:space="preserve">v hodnote </w:t>
            </w:r>
            <w:r w:rsidR="00E82E48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E82E48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E82E48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7C5E3A">
              <w:rPr>
                <w:rFonts w:asciiTheme="majorHAnsi" w:eastAsia="Calibri" w:hAnsiTheme="majorHAnsi" w:cs="Arial"/>
              </w:rPr>
              <w:t>,- EUR bez DPH.</w:t>
            </w:r>
          </w:p>
        </w:tc>
      </w:tr>
    </w:tbl>
    <w:p w14:paraId="60A254C8" w14:textId="62E4AE22" w:rsidR="00423D8A" w:rsidRDefault="00423D8A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C017B" w:rsidRPr="00E7074D" w14:paraId="488B9233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1B56FB7" w14:textId="43BA3663" w:rsidR="003C017B" w:rsidRPr="00E7074D" w:rsidRDefault="003C017B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4</w:t>
            </w:r>
          </w:p>
        </w:tc>
      </w:tr>
      <w:tr w:rsidR="00BA3FD5" w:rsidRPr="00E7074D" w14:paraId="4DF386F0" w14:textId="77777777" w:rsidTr="002D5946">
        <w:tc>
          <w:tcPr>
            <w:tcW w:w="1481" w:type="pct"/>
          </w:tcPr>
          <w:p w14:paraId="2D749CC0" w14:textId="2788681E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6DAE2CA4" w14:textId="56DE4D12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BA3FD5" w:rsidRPr="00E7074D" w14:paraId="0EDCF1B9" w14:textId="77777777" w:rsidTr="002D5946">
        <w:tc>
          <w:tcPr>
            <w:tcW w:w="1481" w:type="pct"/>
          </w:tcPr>
          <w:p w14:paraId="128C8CAB" w14:textId="03ECD76D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Vzdelanie / Certifikácia</w:t>
            </w:r>
          </w:p>
        </w:tc>
        <w:tc>
          <w:tcPr>
            <w:tcW w:w="3519" w:type="pct"/>
          </w:tcPr>
          <w:p w14:paraId="1A09BC73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028F5A0D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7"/>
            </w:r>
          </w:p>
          <w:p w14:paraId="507E6922" w14:textId="77777777" w:rsidR="00BA3FD5" w:rsidRPr="00E82E48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</w:t>
            </w:r>
            <w:r w:rsidRPr="00E82E48">
              <w:rPr>
                <w:rFonts w:ascii="Cambria" w:hAnsi="Cambria" w:cs="Arial"/>
              </w:rPr>
              <w:t xml:space="preserve">preukazujem kópiou dokladu o dosiahnutom vzdelaní, ktorú prikladám ako prílohu tohto vyhlásenia. </w:t>
            </w:r>
          </w:p>
          <w:p w14:paraId="1C9410FA" w14:textId="2C9CE1DC" w:rsidR="00BA3FD5" w:rsidRPr="00E82E48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E82E4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E82E48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</w:t>
            </w:r>
            <w:r w:rsidR="007D3B09" w:rsidRPr="00E82E48">
              <w:rPr>
                <w:rFonts w:asciiTheme="majorHAnsi" w:hAnsiTheme="majorHAnsi"/>
                <w:lang w:eastAsia="sk-SK"/>
              </w:rPr>
              <w:t>2</w:t>
            </w:r>
            <w:r w:rsidRPr="00E82E48">
              <w:rPr>
                <w:rFonts w:asciiTheme="majorHAnsi" w:hAnsiTheme="majorHAnsi"/>
                <w:lang w:eastAsia="sk-SK"/>
              </w:rPr>
              <w:t xml:space="preserve">) </w:t>
            </w:r>
            <w:r w:rsidR="007D3B09" w:rsidRPr="00E82E48">
              <w:rPr>
                <w:rFonts w:asciiTheme="majorHAnsi" w:hAnsiTheme="majorHAnsi"/>
                <w:lang w:eastAsia="sk-SK"/>
              </w:rPr>
              <w:t>mosty, tunely</w:t>
            </w:r>
            <w:r w:rsidRPr="00E82E48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552F33A4" w14:textId="75539692" w:rsidR="00687F9E" w:rsidRPr="002E0C47" w:rsidRDefault="00E82E48" w:rsidP="00D0280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BA3FD5" w:rsidRPr="00E7074D" w14:paraId="00C1676F" w14:textId="77777777" w:rsidTr="002D5946">
        <w:tc>
          <w:tcPr>
            <w:tcW w:w="1481" w:type="pct"/>
          </w:tcPr>
          <w:p w14:paraId="4D320333" w14:textId="4FCA5BC4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05509DC6" w14:textId="212F4978" w:rsidR="00BA3FD5" w:rsidRPr="00E7074D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BA3FD5" w:rsidRPr="00E7074D" w14:paraId="3BCAAFF5" w14:textId="77777777" w:rsidTr="002D5946">
        <w:tc>
          <w:tcPr>
            <w:tcW w:w="1481" w:type="pct"/>
          </w:tcPr>
          <w:p w14:paraId="16A9D123" w14:textId="7293186E" w:rsidR="00BA3FD5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365D7E7F" w14:textId="4ABA88C4" w:rsidR="00BA3FD5" w:rsidRPr="002100F2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BA3FD5" w:rsidRPr="00E7074D" w14:paraId="66E0787E" w14:textId="77777777" w:rsidTr="002D5946">
        <w:tc>
          <w:tcPr>
            <w:tcW w:w="1481" w:type="pct"/>
            <w:hideMark/>
          </w:tcPr>
          <w:p w14:paraId="69CD15AE" w14:textId="1681AE26" w:rsidR="00BA3FD5" w:rsidRPr="00E7074D" w:rsidRDefault="00BA3FD5" w:rsidP="00BA3FD5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8"/>
            </w:r>
          </w:p>
        </w:tc>
        <w:tc>
          <w:tcPr>
            <w:tcW w:w="3519" w:type="pct"/>
          </w:tcPr>
          <w:p w14:paraId="68B0E3E0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6522F3D2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8F0AB44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3E6F95E" w14:textId="0F5D5EF9" w:rsidR="00BA3FD5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="000E342B"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A61DA2" w:rsidRPr="00A61DA2">
              <w:rPr>
                <w:rFonts w:asciiTheme="majorHAnsi" w:eastAsia="Calibri" w:hAnsiTheme="majorHAnsi" w:cs="Arial"/>
              </w:rPr>
              <w:t>špecialistu, stavbyvedúceho alebo inej obdobnej pozícii pre stavebné práce na mostných objektoch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1EF93E54" w14:textId="77777777" w:rsidR="00BA3FD5" w:rsidRDefault="00BA3FD5" w:rsidP="00BA3FD5">
            <w:pPr>
              <w:pStyle w:val="Zkladn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Pr="008D5CB0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6787FC21" w14:textId="578D7CBC" w:rsidR="00BA3FD5" w:rsidRPr="00E7074D" w:rsidRDefault="00BA3FD5" w:rsidP="00BA3FD5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 w:rsidR="00283FEE"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="00203F14" w:rsidRPr="00203F14">
              <w:rPr>
                <w:rFonts w:asciiTheme="majorHAnsi" w:eastAsia="Calibri" w:hAnsiTheme="majorHAnsi" w:cs="Arial"/>
              </w:rPr>
              <w:t xml:space="preserve">bolo vybudovanie / modernizácia / rekonštrukcia mostného objektu v dĺžke </w:t>
            </w:r>
            <w:r w:rsidR="00EE4FF4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EE4FF4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EE4FF4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EE4FF4">
              <w:rPr>
                <w:rFonts w:asciiTheme="majorHAnsi" w:eastAsia="Calibri" w:hAnsiTheme="majorHAnsi" w:cs="Arial"/>
                <w:lang w:eastAsia="en-US"/>
              </w:rPr>
              <w:t xml:space="preserve"> metrov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65D8AEBC" w14:textId="44B4626D" w:rsidR="000B7228" w:rsidRDefault="000B7228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0B7228" w:rsidRPr="00E7074D" w14:paraId="46DAD7E6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67F97D" w14:textId="071CA7F5" w:rsidR="000B7228" w:rsidRPr="00E7074D" w:rsidRDefault="000B7228" w:rsidP="002D5946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5</w:t>
            </w:r>
          </w:p>
        </w:tc>
      </w:tr>
      <w:tr w:rsidR="00D90910" w:rsidRPr="00E7074D" w14:paraId="22E3E698" w14:textId="77777777" w:rsidTr="002D5946">
        <w:tc>
          <w:tcPr>
            <w:tcW w:w="1481" w:type="pct"/>
          </w:tcPr>
          <w:p w14:paraId="549961D4" w14:textId="4CE4D09C" w:rsidR="00D90910" w:rsidRPr="00E7074D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B4AE29A" w14:textId="57A957E7" w:rsidR="00D90910" w:rsidRPr="00E7074D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D90910" w:rsidRPr="00E7074D" w14:paraId="2AD9DE68" w14:textId="77777777" w:rsidTr="002D5946">
        <w:tc>
          <w:tcPr>
            <w:tcW w:w="1481" w:type="pct"/>
          </w:tcPr>
          <w:p w14:paraId="1C1214FC" w14:textId="4CBAB1A6" w:rsidR="00D90910" w:rsidRPr="00E7074D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7034151" w14:textId="77777777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12ED9120" w14:textId="77777777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19"/>
            </w:r>
          </w:p>
          <w:p w14:paraId="3EE54427" w14:textId="77777777" w:rsidR="00D90910" w:rsidRPr="00F10A78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preukazujem kópiou dokladu o dosiahnutom vzdelaní, ktorú </w:t>
            </w:r>
            <w:r w:rsidRPr="00F10A78">
              <w:rPr>
                <w:rFonts w:ascii="Cambria" w:hAnsi="Cambria" w:cs="Arial"/>
              </w:rPr>
              <w:t xml:space="preserve">prikladám ako prílohu tohto vyhlásenia. </w:t>
            </w:r>
          </w:p>
          <w:p w14:paraId="7C74699A" w14:textId="0C3A9E89" w:rsidR="00D90910" w:rsidRPr="00F10A78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F10A7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F10A78">
              <w:rPr>
                <w:rFonts w:asciiTheme="majorHAnsi" w:hAnsiTheme="majorHAnsi"/>
                <w:lang w:eastAsia="sk-SK"/>
              </w:rPr>
              <w:t xml:space="preserve"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</w:t>
            </w:r>
            <w:r w:rsidR="00074161" w:rsidRPr="00F10A78">
              <w:rPr>
                <w:rFonts w:asciiTheme="majorHAnsi" w:hAnsiTheme="majorHAnsi"/>
                <w:lang w:eastAsia="sk-SK"/>
              </w:rPr>
              <w:t>30 – technické, technologické a energetické vybavenie stavieb s odborným zameraním na (33) elektrotechnické zariadenia</w:t>
            </w:r>
            <w:r w:rsidRPr="00F10A78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1C5B99D4" w14:textId="494E78A0" w:rsidR="00D90910" w:rsidRDefault="0027548D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12908DA" w14:textId="627666CB" w:rsidR="00D90910" w:rsidRPr="00F10A78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F10A78">
              <w:rPr>
                <w:rFonts w:asciiTheme="majorHAnsi" w:hAnsiTheme="majorHAnsi"/>
                <w:lang w:eastAsia="sk-SK"/>
              </w:rPr>
              <w:t>platného osvedčenia o vykonanej skúške</w:t>
            </w:r>
            <w:r w:rsidRPr="00F10A78">
              <w:rPr>
                <w:rFonts w:asciiTheme="majorHAnsi" w:hAnsiTheme="majorHAnsi"/>
              </w:rPr>
              <w:t xml:space="preserve"> </w:t>
            </w:r>
            <w:r w:rsidRPr="00F10A78">
              <w:rPr>
                <w:rFonts w:asciiTheme="majorHAnsi" w:hAnsiTheme="majorHAnsi" w:cs="Arial"/>
              </w:rPr>
              <w:t xml:space="preserve">o odbornej spôsobilosti udelené bezpečnostným orgánom fyzickým osobám na vykonávanie určených činností na UTZ elektrických v zmysle § 26 Vyhlášky MDPT SR č. 205/2010 </w:t>
            </w:r>
            <w:proofErr w:type="spellStart"/>
            <w:r w:rsidRPr="00F10A78">
              <w:rPr>
                <w:rFonts w:asciiTheme="majorHAnsi" w:hAnsiTheme="majorHAnsi" w:cs="Arial"/>
              </w:rPr>
              <w:t>Z.z</w:t>
            </w:r>
            <w:proofErr w:type="spellEnd"/>
            <w:r w:rsidRPr="00F10A78">
              <w:rPr>
                <w:rFonts w:asciiTheme="majorHAnsi" w:hAnsiTheme="majorHAnsi" w:cs="Arial"/>
              </w:rPr>
              <w:t xml:space="preserve">. o určených technických zariadeniach a určených činnostiach a činnostiach na určených zariadeniach podľa Prílohy 1, časť 5, v rozsahu: </w:t>
            </w:r>
          </w:p>
          <w:p w14:paraId="1E453477" w14:textId="1F09F458" w:rsidR="00D90910" w:rsidRPr="00F10A78" w:rsidRDefault="00D90910" w:rsidP="00D90910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>-</w:t>
            </w:r>
            <w:r w:rsidRPr="00F10A78">
              <w:rPr>
                <w:rFonts w:asciiTheme="majorHAnsi" w:hAnsiTheme="majorHAnsi" w:cs="Arial"/>
              </w:rPr>
              <w:tab/>
              <w:t>E2:    Elektrické siete dráh a elektrické rozvody dráh do 1 000 V AC a 1 500 V DC vrátane; a</w:t>
            </w:r>
          </w:p>
          <w:p w14:paraId="73D9B16E" w14:textId="77777777" w:rsidR="00D90910" w:rsidRPr="00F10A78" w:rsidRDefault="00D90910" w:rsidP="00D90910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>-</w:t>
            </w:r>
            <w:r w:rsidRPr="00F10A78">
              <w:rPr>
                <w:rFonts w:asciiTheme="majorHAnsi" w:hAnsiTheme="majorHAnsi" w:cs="Arial"/>
              </w:rPr>
              <w:tab/>
              <w:t>E7: Elektrické dráhové zabezpečovacie a oznamovacie zariadenia alebo ekvivalentu takéhoto osvedčenia</w:t>
            </w:r>
          </w:p>
          <w:p w14:paraId="606B1077" w14:textId="77777777" w:rsidR="0027548D" w:rsidRPr="00F10A78" w:rsidRDefault="0027548D" w:rsidP="0027548D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F10A78">
              <w:rPr>
                <w:rFonts w:asciiTheme="majorHAnsi" w:hAnsiTheme="majorHAnsi"/>
                <w:lang w:eastAsia="sk-SK"/>
              </w:rPr>
              <w:t>čo preukazujem nasledovným  dokladom:</w:t>
            </w:r>
          </w:p>
          <w:p w14:paraId="18EBD868" w14:textId="36A65251" w:rsidR="0027548D" w:rsidRPr="00DB4710" w:rsidRDefault="0027548D" w:rsidP="0027548D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D90910" w:rsidRPr="00E7074D" w14:paraId="16927A03" w14:textId="77777777" w:rsidTr="002D5946">
        <w:tc>
          <w:tcPr>
            <w:tcW w:w="1481" w:type="pct"/>
          </w:tcPr>
          <w:p w14:paraId="03360058" w14:textId="565CD4BC" w:rsidR="00D90910" w:rsidRPr="00E7074D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4483FD1F" w14:textId="38D8D1E1" w:rsidR="00D90910" w:rsidRPr="00E7074D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D90910" w:rsidRPr="00E7074D" w14:paraId="2626D31E" w14:textId="77777777" w:rsidTr="002D5946">
        <w:tc>
          <w:tcPr>
            <w:tcW w:w="1481" w:type="pct"/>
          </w:tcPr>
          <w:p w14:paraId="0C5F8036" w14:textId="1477448D" w:rsidR="00D90910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420A7492" w14:textId="59994BFA" w:rsidR="00D90910" w:rsidRPr="002100F2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D90910" w:rsidRPr="00E7074D" w14:paraId="723C7EFE" w14:textId="77777777" w:rsidTr="002D5946">
        <w:tc>
          <w:tcPr>
            <w:tcW w:w="1481" w:type="pct"/>
            <w:hideMark/>
          </w:tcPr>
          <w:p w14:paraId="3A7DE3B7" w14:textId="73B10265" w:rsidR="00D90910" w:rsidRPr="00E7074D" w:rsidRDefault="00D90910" w:rsidP="00D90910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0"/>
            </w:r>
          </w:p>
        </w:tc>
        <w:tc>
          <w:tcPr>
            <w:tcW w:w="3519" w:type="pct"/>
          </w:tcPr>
          <w:p w14:paraId="1337B8CF" w14:textId="77777777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5BB986A2" w14:textId="77777777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76EDFD9" w14:textId="77777777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38E705B" w14:textId="773E9050" w:rsidR="00D90910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447953" w:rsidRPr="00447953">
              <w:rPr>
                <w:rFonts w:asciiTheme="majorHAnsi" w:eastAsia="Calibri" w:hAnsiTheme="majorHAnsi" w:cs="Arial"/>
              </w:rPr>
              <w:t xml:space="preserve">špecialistu, stavbyvedúceho </w:t>
            </w:r>
            <w:r w:rsidR="00447953" w:rsidRPr="00447953">
              <w:rPr>
                <w:rFonts w:asciiTheme="majorHAnsi" w:eastAsia="Calibri" w:hAnsiTheme="majorHAnsi" w:cs="Arial"/>
              </w:rPr>
              <w:lastRenderedPageBreak/>
              <w:t>alebo inej obdobnej pozícii pre práce na zabezpečovacom a oznamovacom zariadení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3A793BE2" w14:textId="76974000" w:rsidR="00D90910" w:rsidRDefault="00D90910" w:rsidP="00D90910">
            <w:pPr>
              <w:pStyle w:val="Zkladn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="00394341" w:rsidRPr="00394341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3DB8B675" w14:textId="3C0A03BB" w:rsidR="00D90910" w:rsidRPr="00E7074D" w:rsidRDefault="00D90910" w:rsidP="00D90910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Pr="008D5CB0">
              <w:rPr>
                <w:rFonts w:asciiTheme="majorHAnsi" w:eastAsia="Calibri" w:hAnsiTheme="majorHAnsi" w:cs="Arial"/>
              </w:rPr>
              <w:t xml:space="preserve">boli práce na zabezpečovacích a oznamovacích zariadeniach v minimálnej hodnote </w:t>
            </w:r>
            <w:r w:rsidR="003E0502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E0502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E0502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8D5CB0">
              <w:rPr>
                <w:rFonts w:asciiTheme="majorHAnsi" w:eastAsia="Calibri" w:hAnsiTheme="majorHAnsi" w:cs="Arial"/>
              </w:rPr>
              <w:t>,- EUR bez DPH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5730BA4D" w14:textId="77777777" w:rsidR="000B7228" w:rsidRDefault="000B7228">
      <w:pPr>
        <w:spacing w:after="200" w:line="276" w:lineRule="auto"/>
        <w:rPr>
          <w:rFonts w:ascii="Cambria" w:hAnsi="Cambria"/>
        </w:rPr>
      </w:pPr>
    </w:p>
    <w:p w14:paraId="33A930E0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6FB001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F58E951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DE0BB27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EF60222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B6337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9356CB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A4FAE5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B9050B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2B1668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67080BC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6EC2A697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1D0D7AB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265581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C581CA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0CD272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B5B8631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A1ACAC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720280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6DE0680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33F699D" w14:textId="77777777" w:rsidR="00515D32" w:rsidRDefault="00515D32">
      <w:pPr>
        <w:spacing w:after="200" w:line="276" w:lineRule="auto"/>
        <w:rPr>
          <w:rFonts w:ascii="Cambria" w:hAnsi="Cambria"/>
        </w:rPr>
      </w:pPr>
    </w:p>
    <w:p w14:paraId="2DC94407" w14:textId="77777777" w:rsidR="00515D32" w:rsidRDefault="00515D32">
      <w:pPr>
        <w:spacing w:after="200" w:line="276" w:lineRule="auto"/>
        <w:rPr>
          <w:rFonts w:ascii="Cambria" w:hAnsi="Cambria"/>
        </w:rPr>
      </w:pPr>
    </w:p>
    <w:p w14:paraId="717F2466" w14:textId="77777777" w:rsidR="00945A43" w:rsidRDefault="00945A43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94341" w:rsidRPr="00E7074D" w14:paraId="3E4B9E59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63EB251" w14:textId="0DCF2D1D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6</w:t>
            </w:r>
          </w:p>
        </w:tc>
      </w:tr>
      <w:tr w:rsidR="00394341" w:rsidRPr="00E7074D" w14:paraId="2CE757F3" w14:textId="77777777" w:rsidTr="00927C7C">
        <w:tc>
          <w:tcPr>
            <w:tcW w:w="1481" w:type="pct"/>
          </w:tcPr>
          <w:p w14:paraId="76069CC3" w14:textId="77777777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76B8DC46" w14:textId="77777777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394341" w:rsidRPr="00E7074D" w14:paraId="4CC1C9B6" w14:textId="77777777" w:rsidTr="00927C7C">
        <w:tc>
          <w:tcPr>
            <w:tcW w:w="1481" w:type="pct"/>
          </w:tcPr>
          <w:p w14:paraId="4225DC1F" w14:textId="77777777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417A58BE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0DAB55CE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1"/>
            </w:r>
          </w:p>
          <w:p w14:paraId="01077F14" w14:textId="77777777" w:rsidR="00394341" w:rsidRPr="00515D32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preukazujem kópiou dokladu o dosiahnutom vzdelaní, ktorú prikladám ako </w:t>
            </w:r>
            <w:r w:rsidRPr="00515D32">
              <w:rPr>
                <w:rFonts w:ascii="Cambria" w:hAnsi="Cambria" w:cs="Arial"/>
              </w:rPr>
              <w:t xml:space="preserve">prílohu tohto vyhlásenia. </w:t>
            </w:r>
          </w:p>
          <w:p w14:paraId="17A2E16F" w14:textId="77777777" w:rsidR="00394341" w:rsidRPr="00515D32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515D32">
              <w:rPr>
                <w:rFonts w:asciiTheme="majorHAnsi" w:hAnsiTheme="majorHAnsi" w:cs="Arial"/>
              </w:rPr>
              <w:t xml:space="preserve">Zároveň vyhlasujem, že som držiteľom </w:t>
            </w:r>
            <w:r w:rsidRPr="00515D32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30 – technické, technologické a energetické vybavenie stavieb s odborným zameraním na (33) elektrotechnické zariadenia, čo preukazujem nasledovným  dokladom:</w:t>
            </w:r>
          </w:p>
          <w:p w14:paraId="4BFEA1E4" w14:textId="77777777" w:rsidR="00515D32" w:rsidRDefault="00515D32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8ED6F60" w14:textId="02958E2F" w:rsidR="00394341" w:rsidRPr="00515D32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15D32">
              <w:rPr>
                <w:rFonts w:asciiTheme="majorHAnsi" w:hAnsiTheme="majorHAnsi" w:cs="Arial"/>
              </w:rPr>
              <w:t xml:space="preserve">Zároveň vyhlasujem, že som držiteľom </w:t>
            </w:r>
            <w:r w:rsidRPr="00515D32">
              <w:rPr>
                <w:rFonts w:asciiTheme="majorHAnsi" w:hAnsiTheme="majorHAnsi"/>
                <w:lang w:eastAsia="sk-SK"/>
              </w:rPr>
              <w:t>platného osvedčenia o vykonanej skúške</w:t>
            </w:r>
            <w:r w:rsidRPr="00515D32">
              <w:rPr>
                <w:rFonts w:asciiTheme="majorHAnsi" w:hAnsiTheme="majorHAnsi"/>
              </w:rPr>
              <w:t xml:space="preserve"> </w:t>
            </w:r>
            <w:r w:rsidRPr="00515D32">
              <w:rPr>
                <w:rFonts w:asciiTheme="majorHAnsi" w:hAnsiTheme="majorHAnsi" w:cs="Arial"/>
              </w:rPr>
              <w:t xml:space="preserve">o odbornej spôsobilosti udelené bezpečnostným orgánom fyzickým osobám na vykonávanie určených činností na UTZ elektrických v zmysle § 26 Vyhlášky MDPT SR č. 205/2010 </w:t>
            </w:r>
            <w:proofErr w:type="spellStart"/>
            <w:r w:rsidRPr="00515D32">
              <w:rPr>
                <w:rFonts w:asciiTheme="majorHAnsi" w:hAnsiTheme="majorHAnsi" w:cs="Arial"/>
              </w:rPr>
              <w:t>Z.z</w:t>
            </w:r>
            <w:proofErr w:type="spellEnd"/>
            <w:r w:rsidRPr="00515D32">
              <w:rPr>
                <w:rFonts w:asciiTheme="majorHAnsi" w:hAnsiTheme="majorHAnsi" w:cs="Arial"/>
              </w:rPr>
              <w:t xml:space="preserve">. o určených technických zariadeniach a určených činnostiach a činnostiach na určených zariadeniach podľa Prílohy 1, časť 5, v rozsahu: </w:t>
            </w:r>
          </w:p>
          <w:p w14:paraId="767811EB" w14:textId="56714007" w:rsidR="00CC6195" w:rsidRPr="00CC6195" w:rsidRDefault="00394341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386BC3">
              <w:rPr>
                <w:rFonts w:asciiTheme="majorHAnsi" w:hAnsiTheme="majorHAnsi" w:cs="Arial"/>
              </w:rPr>
              <w:t>-</w:t>
            </w:r>
            <w:r w:rsidRPr="00386BC3">
              <w:rPr>
                <w:rFonts w:asciiTheme="majorHAnsi" w:hAnsiTheme="majorHAnsi" w:cs="Arial"/>
              </w:rPr>
              <w:tab/>
            </w:r>
            <w:r w:rsidR="00CC6195" w:rsidRPr="00386BC3">
              <w:rPr>
                <w:rFonts w:asciiTheme="majorHAnsi" w:hAnsiTheme="majorHAnsi" w:cs="Arial"/>
              </w:rPr>
              <w:t>E1</w:t>
            </w:r>
            <w:r w:rsidR="00CC6195" w:rsidRPr="00CC6195">
              <w:rPr>
                <w:rFonts w:asciiTheme="majorHAnsi" w:hAnsiTheme="majorHAnsi" w:cs="Arial"/>
              </w:rPr>
              <w:t xml:space="preserve">: Elektrické rozvodné zariadenia dráh a elektrické stanice dráh bez obmedzenia napätia; </w:t>
            </w:r>
          </w:p>
          <w:p w14:paraId="775453F0" w14:textId="77777777" w:rsidR="00CC6195" w:rsidRPr="00CC6195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E2: Elektrické siete dráh a elektrické rozvody dráh do 1 000 V AC a 1 500 V DC vrátane;</w:t>
            </w:r>
          </w:p>
          <w:p w14:paraId="792509DB" w14:textId="77777777" w:rsidR="00CC6195" w:rsidRPr="00CC6195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E3a: Trakčné napájacie a spínacie stanice električkových, trolejbusových a špeciálnych dráh;</w:t>
            </w:r>
          </w:p>
          <w:p w14:paraId="1CF81783" w14:textId="77777777" w:rsidR="00CC6195" w:rsidRPr="00CC6195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E4a: Trakčné vedenie električkových a trolejbusových dráh, prívodná koľajnica metra;</w:t>
            </w:r>
          </w:p>
          <w:p w14:paraId="74AAC74A" w14:textId="77777777" w:rsidR="00CC6195" w:rsidRPr="00CC6195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 xml:space="preserve">E9:Náhradné zdroje elektrickej energie na prevádzkovanie dráhy; </w:t>
            </w:r>
          </w:p>
          <w:p w14:paraId="56AC65C1" w14:textId="77777777" w:rsidR="00CC6195" w:rsidRPr="00CC6195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E11: Zariadenia dráh na ochranu pred účinkami atmosférickej a statickej elektriny;</w:t>
            </w:r>
          </w:p>
          <w:p w14:paraId="55D3A9DF" w14:textId="77777777" w:rsidR="00394341" w:rsidRDefault="00CC6195" w:rsidP="00CC6195">
            <w:pPr>
              <w:pStyle w:val="Zkladn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E12: Zariadenia na ochranu pred negatívnymi účinkami spätných trakčných prúdov, alebo ekvivalentu takéhoto osvedčenia</w:t>
            </w:r>
            <w:r w:rsidR="00515D32">
              <w:rPr>
                <w:rFonts w:asciiTheme="majorHAnsi" w:hAnsiTheme="majorHAnsi" w:cs="Arial"/>
              </w:rPr>
              <w:t>,</w:t>
            </w:r>
          </w:p>
          <w:p w14:paraId="3428BD7C" w14:textId="04A5DBF4" w:rsidR="00515D32" w:rsidRPr="00515D32" w:rsidRDefault="00515D32" w:rsidP="00515D32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515D32">
              <w:rPr>
                <w:rFonts w:asciiTheme="majorHAnsi" w:hAnsiTheme="majorHAnsi"/>
                <w:lang w:eastAsia="sk-SK"/>
              </w:rPr>
              <w:t>čo preukazujem nasledovným  dokladom</w:t>
            </w:r>
            <w:r>
              <w:rPr>
                <w:rFonts w:asciiTheme="majorHAnsi" w:hAnsiTheme="majorHAnsi"/>
                <w:lang w:eastAsia="sk-SK"/>
              </w:rPr>
              <w:t xml:space="preserve"> / dokladmi</w:t>
            </w:r>
            <w:r w:rsidRPr="00515D32">
              <w:rPr>
                <w:rFonts w:asciiTheme="majorHAnsi" w:hAnsiTheme="majorHAnsi"/>
                <w:lang w:eastAsia="sk-SK"/>
              </w:rPr>
              <w:t>:</w:t>
            </w:r>
          </w:p>
          <w:p w14:paraId="01705036" w14:textId="389C7EC0" w:rsidR="00515D32" w:rsidRPr="000233BB" w:rsidRDefault="00515D32" w:rsidP="000233BB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394341" w:rsidRPr="00E7074D" w14:paraId="0278603F" w14:textId="77777777" w:rsidTr="00927C7C">
        <w:tc>
          <w:tcPr>
            <w:tcW w:w="1481" w:type="pct"/>
          </w:tcPr>
          <w:p w14:paraId="41641765" w14:textId="77777777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37E25F8C" w14:textId="77777777" w:rsidR="00394341" w:rsidRPr="00E7074D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394341" w:rsidRPr="00E7074D" w14:paraId="0B8F9838" w14:textId="77777777" w:rsidTr="00927C7C">
        <w:tc>
          <w:tcPr>
            <w:tcW w:w="1481" w:type="pct"/>
          </w:tcPr>
          <w:p w14:paraId="5F10F0F4" w14:textId="77777777" w:rsidR="00394341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 xml:space="preserve">Osobitné praktické </w:t>
            </w:r>
            <w:r w:rsidRPr="009926C1">
              <w:rPr>
                <w:rFonts w:ascii="Cambria" w:hAnsi="Cambria" w:cs="Arial"/>
              </w:rPr>
              <w:lastRenderedPageBreak/>
              <w:t>skúsenosti</w:t>
            </w:r>
          </w:p>
        </w:tc>
        <w:tc>
          <w:tcPr>
            <w:tcW w:w="3519" w:type="pct"/>
          </w:tcPr>
          <w:p w14:paraId="27F8B6F5" w14:textId="77777777" w:rsidR="00394341" w:rsidRPr="002100F2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lastRenderedPageBreak/>
              <w:t xml:space="preserve">Pre účely preukázania splnenia podmienok účasti predkladám </w:t>
            </w:r>
            <w:r>
              <w:rPr>
                <w:rFonts w:ascii="Cambria" w:hAnsi="Cambria" w:cs="Arial"/>
              </w:rPr>
              <w:lastRenderedPageBreak/>
              <w:t>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394341" w:rsidRPr="00E7074D" w14:paraId="226EE353" w14:textId="77777777" w:rsidTr="00927C7C">
        <w:tc>
          <w:tcPr>
            <w:tcW w:w="1481" w:type="pct"/>
            <w:hideMark/>
          </w:tcPr>
          <w:p w14:paraId="1ECF4D33" w14:textId="77777777" w:rsidR="00394341" w:rsidRPr="00E7074D" w:rsidRDefault="00394341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2"/>
            </w:r>
          </w:p>
        </w:tc>
        <w:tc>
          <w:tcPr>
            <w:tcW w:w="3519" w:type="pct"/>
          </w:tcPr>
          <w:p w14:paraId="11D1617E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895C896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53CE39C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BF4853A" w14:textId="09C14BE8" w:rsidR="00394341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2F71F6" w:rsidRPr="002F71F6">
              <w:rPr>
                <w:rFonts w:asciiTheme="majorHAnsi" w:eastAsia="Calibri" w:hAnsiTheme="majorHAnsi" w:cs="Arial"/>
              </w:rPr>
              <w:t>špecialistu, stavbyvedúceho alebo inej obdobnej pozícii pre práce trakčné a/alebo trolejové vedenia a silnoprúd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4EA7ECB1" w14:textId="77777777" w:rsidR="00394341" w:rsidRDefault="00394341" w:rsidP="00927C7C">
            <w:pPr>
              <w:pStyle w:val="Zkladn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Pr="00394341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1B302E5A" w14:textId="4251DE8E" w:rsidR="00394341" w:rsidRPr="00E7074D" w:rsidRDefault="00394341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Pr="008D5CB0">
              <w:rPr>
                <w:rFonts w:asciiTheme="majorHAnsi" w:eastAsia="Calibri" w:hAnsiTheme="majorHAnsi" w:cs="Arial"/>
              </w:rPr>
              <w:t xml:space="preserve">boli </w:t>
            </w:r>
            <w:r w:rsidR="006A33C8" w:rsidRPr="006A33C8">
              <w:rPr>
                <w:rFonts w:asciiTheme="majorHAnsi" w:eastAsia="Calibri" w:hAnsiTheme="majorHAnsi" w:cs="Arial"/>
              </w:rPr>
              <w:t xml:space="preserve">práce na trakčnom a/alebo trolejovom vedení v hodnote </w:t>
            </w:r>
            <w:r w:rsidR="006517D7">
              <w:rPr>
                <w:rFonts w:ascii="Cambria" w:hAnsi="Cambria" w:cs="Arial"/>
              </w:rPr>
              <w:t xml:space="preserve"> </w:t>
            </w:r>
            <w:r w:rsidR="006517D7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517D7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517D7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6A33C8" w:rsidRPr="006A33C8">
              <w:rPr>
                <w:rFonts w:asciiTheme="majorHAnsi" w:eastAsia="Calibri" w:hAnsiTheme="majorHAnsi" w:cs="Arial"/>
              </w:rPr>
              <w:t>,- EUR bez DPH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1313BC93" w14:textId="77777777" w:rsidR="00394341" w:rsidRDefault="00394341" w:rsidP="00394341">
      <w:pPr>
        <w:spacing w:after="200" w:line="276" w:lineRule="auto"/>
        <w:rPr>
          <w:rFonts w:ascii="Cambria" w:hAnsi="Cambria"/>
        </w:rPr>
      </w:pPr>
    </w:p>
    <w:p w14:paraId="202C156D" w14:textId="77777777" w:rsidR="00394341" w:rsidRDefault="00394341">
      <w:pPr>
        <w:spacing w:after="200" w:line="276" w:lineRule="auto"/>
        <w:rPr>
          <w:rFonts w:ascii="Cambria" w:hAnsi="Cambria"/>
        </w:rPr>
      </w:pPr>
    </w:p>
    <w:p w14:paraId="65F5897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3445C4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35F3EE8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04AA731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C1C6B6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424B29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C446E0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2B55E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4E27D0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552E5E94" w14:textId="2CF04635" w:rsidR="006517D7" w:rsidRDefault="006517D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945A43" w:rsidRPr="00E7074D" w14:paraId="0AABEDBC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BA316BC" w14:textId="40B11682" w:rsidR="00945A43" w:rsidRPr="00E7074D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7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 </w:t>
            </w:r>
          </w:p>
        </w:tc>
      </w:tr>
      <w:tr w:rsidR="00945A43" w:rsidRPr="00E7074D" w14:paraId="217BFBA9" w14:textId="77777777" w:rsidTr="00927C7C">
        <w:tc>
          <w:tcPr>
            <w:tcW w:w="1481" w:type="pct"/>
          </w:tcPr>
          <w:p w14:paraId="00CC0B0F" w14:textId="77777777" w:rsidR="00945A43" w:rsidRPr="00E7074D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2ED0F60C" w14:textId="77777777" w:rsidR="00945A43" w:rsidRPr="00E7074D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945A43" w:rsidRPr="005A4932" w14:paraId="35C817AD" w14:textId="77777777" w:rsidTr="00927C7C">
        <w:tc>
          <w:tcPr>
            <w:tcW w:w="1481" w:type="pct"/>
          </w:tcPr>
          <w:p w14:paraId="2C724472" w14:textId="77777777" w:rsidR="00945A43" w:rsidRPr="00E7074D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6B89488" w14:textId="77777777" w:rsidR="00945A43" w:rsidRPr="005A4932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>Týmto vyhlasujem, že som dosiahol nasledovnú úroveň vzdelania technického zamerania:</w:t>
            </w:r>
          </w:p>
          <w:p w14:paraId="6226EFB2" w14:textId="77777777" w:rsidR="00945A43" w:rsidRPr="005A4932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  <w:r w:rsidRPr="005A4932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3"/>
            </w:r>
          </w:p>
          <w:p w14:paraId="0AC6705C" w14:textId="77777777" w:rsidR="00945A43" w:rsidRPr="005A4932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prikladám ako prílohu tohto vyhlásenia. </w:t>
            </w:r>
          </w:p>
          <w:p w14:paraId="79D13416" w14:textId="59A2A207" w:rsidR="00945A43" w:rsidRPr="002C1C40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2C1C40">
              <w:rPr>
                <w:rFonts w:asciiTheme="majorHAnsi" w:hAnsiTheme="majorHAnsi" w:cs="Arial"/>
              </w:rPr>
              <w:t xml:space="preserve">Zároveň vyhlasujem, že som držiteľom </w:t>
            </w:r>
            <w:r w:rsidR="002C1C40" w:rsidRPr="002C1C40">
              <w:rPr>
                <w:rFonts w:asciiTheme="majorHAnsi" w:hAnsiTheme="majorHAnsi"/>
                <w:lang w:eastAsia="sk-SK"/>
              </w:rPr>
              <w:t xml:space="preserve">platného oprávnenia autorizovaného geodeta a kartografa podľa § 5 zákona č. 216/1995 </w:t>
            </w:r>
            <w:proofErr w:type="spellStart"/>
            <w:r w:rsidR="002C1C40" w:rsidRPr="002C1C40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2C1C40" w:rsidRPr="002C1C40">
              <w:rPr>
                <w:rFonts w:asciiTheme="majorHAnsi" w:hAnsiTheme="majorHAnsi"/>
                <w:lang w:eastAsia="sk-SK"/>
              </w:rPr>
              <w:t>. o Komore geodetov a kartografov v znení neskorších predpisov</w:t>
            </w:r>
            <w:r w:rsidRPr="002C1C40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288C9F4D" w14:textId="2AC84729" w:rsidR="00945A43" w:rsidRPr="005A4932" w:rsidRDefault="002C1C40" w:rsidP="002C1C40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945A43" w:rsidRPr="00E7074D" w14:paraId="64A134B4" w14:textId="77777777" w:rsidTr="00927C7C">
        <w:tc>
          <w:tcPr>
            <w:tcW w:w="1481" w:type="pct"/>
          </w:tcPr>
          <w:p w14:paraId="5841255B" w14:textId="77777777" w:rsidR="00945A43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56430845" w14:textId="77777777" w:rsidR="00945A43" w:rsidRPr="00E7074D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945A43" w:rsidRPr="00EC69EE" w14:paraId="33A83553" w14:textId="77777777" w:rsidTr="00927C7C">
        <w:tc>
          <w:tcPr>
            <w:tcW w:w="1481" w:type="pct"/>
          </w:tcPr>
          <w:p w14:paraId="176FBDFA" w14:textId="77777777" w:rsidR="00945A43" w:rsidRPr="00E7074D" w:rsidRDefault="00945A43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4"/>
            </w:r>
          </w:p>
        </w:tc>
        <w:tc>
          <w:tcPr>
            <w:tcW w:w="3519" w:type="pct"/>
          </w:tcPr>
          <w:p w14:paraId="34D7D878" w14:textId="77777777" w:rsidR="00945A43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5798335B" w14:textId="77777777" w:rsidR="00945A43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4F71A01" w14:textId="77777777" w:rsidR="00945A43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6AD5A14" w14:textId="1D41B839" w:rsidR="00945A43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7A4611">
              <w:t>zodpovedného geodeta stavby</w:t>
            </w:r>
            <w:r>
              <w:t>.</w:t>
            </w:r>
          </w:p>
          <w:p w14:paraId="13657035" w14:textId="481BC6C7" w:rsidR="00945A43" w:rsidRPr="0054293D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daného projektu bolo </w:t>
            </w:r>
            <w:r w:rsidR="003263DC" w:rsidRPr="003263DC">
              <w:rPr>
                <w:rFonts w:asciiTheme="majorHAnsi" w:eastAsia="Calibri" w:hAnsiTheme="majorHAnsi" w:cs="Arial"/>
              </w:rPr>
              <w:t>vybudovanie / modernizácia / rekonštrukcia koľajovej dráhy</w:t>
            </w:r>
            <w:r w:rsidRPr="003263DC">
              <w:rPr>
                <w:rFonts w:asciiTheme="majorHAnsi" w:eastAsia="Calibri" w:hAnsiTheme="majorHAnsi" w:cs="Arial"/>
              </w:rPr>
              <w:t>.</w:t>
            </w:r>
          </w:p>
          <w:p w14:paraId="358E6AE9" w14:textId="0ED05BBF" w:rsidR="00945A43" w:rsidRPr="00EC69EE" w:rsidRDefault="00945A43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tohto projektu boli </w:t>
            </w:r>
            <w:r w:rsidR="0054293D" w:rsidRPr="0054293D">
              <w:rPr>
                <w:rFonts w:asciiTheme="majorHAnsi" w:eastAsia="Calibri" w:hAnsiTheme="majorHAnsi" w:cs="Arial"/>
              </w:rPr>
              <w:t>stavebné práce v hodnote</w:t>
            </w:r>
            <w:r w:rsidR="007E1B5A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7E1B5A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7E1B5A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54293D" w:rsidRPr="0054293D">
              <w:rPr>
                <w:rFonts w:asciiTheme="majorHAnsi" w:eastAsia="Calibri" w:hAnsiTheme="majorHAnsi" w:cs="Arial"/>
              </w:rPr>
              <w:t>,- EUR bez DPH</w:t>
            </w:r>
            <w:r w:rsidRPr="0054293D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1D7E26CC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6E5EBEE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6F48FC24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6E135775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19F0D30E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38F7A95D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16D1C318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204D02B3" w14:textId="77777777" w:rsidR="002C5A50" w:rsidRDefault="002C5A50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C5A50" w:rsidRPr="00E7074D" w14:paraId="64179F4C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00B1454" w14:textId="35AE5249" w:rsidR="002C5A50" w:rsidRPr="00E7074D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8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 </w:t>
            </w:r>
          </w:p>
        </w:tc>
      </w:tr>
      <w:tr w:rsidR="002C5A50" w:rsidRPr="00E7074D" w14:paraId="1BC7D067" w14:textId="77777777" w:rsidTr="00927C7C">
        <w:tc>
          <w:tcPr>
            <w:tcW w:w="1481" w:type="pct"/>
          </w:tcPr>
          <w:p w14:paraId="79471D11" w14:textId="77777777" w:rsidR="002C5A50" w:rsidRPr="00E7074D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8331C0C" w14:textId="77777777" w:rsidR="002C5A50" w:rsidRPr="00E7074D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C5A50" w:rsidRPr="005A4932" w14:paraId="0639F270" w14:textId="77777777" w:rsidTr="00927C7C">
        <w:tc>
          <w:tcPr>
            <w:tcW w:w="1481" w:type="pct"/>
          </w:tcPr>
          <w:p w14:paraId="5B92C34D" w14:textId="77777777" w:rsidR="002C5A50" w:rsidRPr="00E7074D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285B508B" w14:textId="53B85C63" w:rsidR="002C5A50" w:rsidRPr="005A4932" w:rsidDel="001A70CF" w:rsidRDefault="002C5A50" w:rsidP="00927C7C">
            <w:pPr>
              <w:pStyle w:val="Zkladntext"/>
              <w:widowControl w:val="0"/>
              <w:spacing w:before="120"/>
              <w:jc w:val="both"/>
              <w:rPr>
                <w:del w:id="56" w:author="Lucia Štrbová" w:date="2024-04-12T10:23:00Z" w16du:dateUtc="2024-04-12T08:23:00Z"/>
                <w:rFonts w:asciiTheme="majorHAnsi" w:hAnsiTheme="majorHAnsi" w:cs="Arial"/>
              </w:rPr>
            </w:pPr>
            <w:del w:id="57" w:author="Lucia Štrbová" w:date="2024-04-12T10:23:00Z" w16du:dateUtc="2024-04-12T08:23:00Z">
              <w:r w:rsidRPr="005A4932" w:rsidDel="001A70CF">
                <w:rPr>
                  <w:rFonts w:asciiTheme="majorHAnsi" w:hAnsiTheme="majorHAnsi" w:cs="Arial"/>
                </w:rPr>
                <w:delText>Týmto vyhlasujem, že som dosiahol nasledovnú úroveň vzdelania technického zamerania:</w:delText>
              </w:r>
            </w:del>
          </w:p>
          <w:p w14:paraId="522DA9BB" w14:textId="376F003B" w:rsidR="002C5A50" w:rsidRPr="005A4932" w:rsidDel="001A70CF" w:rsidRDefault="002C5A50" w:rsidP="00927C7C">
            <w:pPr>
              <w:pStyle w:val="Zkladntext"/>
              <w:widowControl w:val="0"/>
              <w:spacing w:before="120"/>
              <w:jc w:val="both"/>
              <w:rPr>
                <w:del w:id="58" w:author="Lucia Štrbová" w:date="2024-04-12T10:23:00Z" w16du:dateUtc="2024-04-12T08:23:00Z"/>
                <w:rFonts w:asciiTheme="majorHAnsi" w:hAnsiTheme="majorHAnsi" w:cs="Arial"/>
              </w:rPr>
            </w:pPr>
            <w:del w:id="59" w:author="Lucia Štrbová" w:date="2024-04-12T10:23:00Z" w16du:dateUtc="2024-04-12T08:23:00Z">
              <w:r w:rsidRPr="005A4932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Pr="00F13235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●</w:delText>
              </w:r>
              <w:r w:rsidRPr="005A4932" w:rsidDel="001A70CF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Pr="005A4932" w:rsidDel="001A70CF">
                <w:rPr>
                  <w:rStyle w:val="Odkaznapoznmkupodiarou"/>
                  <w:rFonts w:asciiTheme="majorHAnsi" w:eastAsia="Calibri" w:hAnsiTheme="majorHAnsi" w:cs="Arial"/>
                  <w:highlight w:val="yellow"/>
                  <w:lang w:eastAsia="en-US"/>
                </w:rPr>
                <w:footnoteReference w:id="25"/>
              </w:r>
            </w:del>
          </w:p>
          <w:p w14:paraId="3CD53E7B" w14:textId="2265C79D" w:rsidR="002C5A50" w:rsidRPr="005A4932" w:rsidDel="001A70CF" w:rsidRDefault="002C5A50" w:rsidP="00927C7C">
            <w:pPr>
              <w:pStyle w:val="Zkladntext"/>
              <w:widowControl w:val="0"/>
              <w:spacing w:before="120"/>
              <w:jc w:val="both"/>
              <w:rPr>
                <w:del w:id="62" w:author="Lucia Štrbová" w:date="2024-04-12T10:23:00Z" w16du:dateUtc="2024-04-12T08:23:00Z"/>
                <w:rFonts w:asciiTheme="majorHAnsi" w:hAnsiTheme="majorHAnsi" w:cs="Arial"/>
              </w:rPr>
            </w:pPr>
            <w:del w:id="63" w:author="Lucia Štrbová" w:date="2024-04-12T10:23:00Z" w16du:dateUtc="2024-04-12T08:23:00Z">
              <w:r w:rsidRPr="005A4932" w:rsidDel="001A70CF">
                <w:rPr>
                  <w:rFonts w:asciiTheme="majorHAnsi" w:hAnsiTheme="majorHAnsi" w:cs="Arial"/>
                </w:rPr>
                <w:delText xml:space="preserve">čo preukazujem kópiou dokladu o dosiahnutom vzdelaní, ktorú prikladám ako prílohu tohto vyhlásenia. </w:delText>
              </w:r>
            </w:del>
          </w:p>
          <w:p w14:paraId="5BCABC77" w14:textId="2CA62BD4" w:rsidR="002C5A50" w:rsidRPr="002C1C40" w:rsidRDefault="001A70CF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ins w:id="64" w:author="Lucia Štrbová" w:date="2024-04-12T10:23:00Z" w16du:dateUtc="2024-04-12T08:23:00Z">
              <w:r>
                <w:rPr>
                  <w:rFonts w:asciiTheme="majorHAnsi" w:hAnsiTheme="majorHAnsi" w:cs="Arial"/>
                </w:rPr>
                <w:t>V</w:t>
              </w:r>
            </w:ins>
            <w:del w:id="65" w:author="Lucia Štrbová" w:date="2024-04-12T10:23:00Z" w16du:dateUtc="2024-04-12T08:23:00Z">
              <w:r w:rsidR="002C5A50" w:rsidRPr="002C1C40" w:rsidDel="001A70CF">
                <w:rPr>
                  <w:rFonts w:asciiTheme="majorHAnsi" w:hAnsiTheme="majorHAnsi" w:cs="Arial"/>
                </w:rPr>
                <w:delText>Zároveň v</w:delText>
              </w:r>
            </w:del>
            <w:r w:rsidR="002C5A50" w:rsidRPr="002C1C40">
              <w:rPr>
                <w:rFonts w:asciiTheme="majorHAnsi" w:hAnsiTheme="majorHAnsi" w:cs="Arial"/>
              </w:rPr>
              <w:t xml:space="preserve">yhlasujem, že som držiteľom </w:t>
            </w:r>
            <w:r w:rsidR="002C5A50" w:rsidRPr="002C1C40">
              <w:rPr>
                <w:rFonts w:asciiTheme="majorHAnsi" w:hAnsiTheme="majorHAnsi"/>
                <w:lang w:eastAsia="sk-SK"/>
              </w:rPr>
              <w:t xml:space="preserve">platného </w:t>
            </w:r>
            <w:r w:rsidR="00DE02E7">
              <w:rPr>
                <w:rFonts w:asciiTheme="majorHAnsi" w:hAnsiTheme="majorHAnsi"/>
                <w:lang w:eastAsia="sk-SK"/>
              </w:rPr>
              <w:t>osvedčenia</w:t>
            </w:r>
            <w:r w:rsidR="002C5A50" w:rsidRPr="002C1C40">
              <w:rPr>
                <w:rFonts w:asciiTheme="majorHAnsi" w:hAnsiTheme="majorHAnsi"/>
                <w:lang w:eastAsia="sk-SK"/>
              </w:rPr>
              <w:t xml:space="preserve"> </w:t>
            </w:r>
            <w:r w:rsidR="000B321E" w:rsidRPr="000B321E">
              <w:rPr>
                <w:rFonts w:asciiTheme="majorHAnsi" w:hAnsiTheme="majorHAnsi"/>
                <w:lang w:eastAsia="sk-SK"/>
              </w:rPr>
              <w:t xml:space="preserve">na činnosť autorizovaného bezpečnostného technika podľa § 6 zákona č. 125/2006 </w:t>
            </w:r>
            <w:proofErr w:type="spellStart"/>
            <w:r w:rsidR="000B321E" w:rsidRPr="000B321E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0B321E" w:rsidRPr="000B321E">
              <w:rPr>
                <w:rFonts w:asciiTheme="majorHAnsi" w:hAnsiTheme="majorHAnsi"/>
                <w:lang w:eastAsia="sk-SK"/>
              </w:rPr>
              <w:t xml:space="preserve">. o inšpekcii práce a o zmene a doplnení neskorších predpisov v znení neskorších predpisov nadväznosti na § 24 zákona č. 124/2006 </w:t>
            </w:r>
            <w:proofErr w:type="spellStart"/>
            <w:r w:rsidR="000B321E" w:rsidRPr="000B321E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0B321E" w:rsidRPr="000B321E">
              <w:rPr>
                <w:rFonts w:asciiTheme="majorHAnsi" w:hAnsiTheme="majorHAnsi"/>
                <w:lang w:eastAsia="sk-SK"/>
              </w:rPr>
              <w:t>. o bezpečnosti a ochrane zdravia pri práci a o zmene a doplnení niektorých zákonov v znení neskorších predpisov</w:t>
            </w:r>
            <w:r w:rsidR="002C5A50" w:rsidRPr="002C1C40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0BACFB86" w14:textId="77777777" w:rsidR="002C5A50" w:rsidRPr="005A4932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C5A50" w:rsidRPr="00E7074D" w14:paraId="049692C3" w14:textId="77777777" w:rsidTr="00927C7C">
        <w:tc>
          <w:tcPr>
            <w:tcW w:w="1481" w:type="pct"/>
          </w:tcPr>
          <w:p w14:paraId="78167359" w14:textId="77777777" w:rsidR="002C5A50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1054142C" w14:textId="77777777" w:rsidR="002C5A50" w:rsidRPr="00E7074D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2C5A50" w:rsidRPr="00EC69EE" w14:paraId="33C40CBE" w14:textId="77777777" w:rsidTr="00927C7C">
        <w:tc>
          <w:tcPr>
            <w:tcW w:w="1481" w:type="pct"/>
          </w:tcPr>
          <w:p w14:paraId="1F88EDDA" w14:textId="77777777" w:rsidR="002C5A50" w:rsidRPr="00E7074D" w:rsidRDefault="002C5A50" w:rsidP="00927C7C">
            <w:pPr>
              <w:pStyle w:val="Zkladn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26"/>
            </w:r>
          </w:p>
        </w:tc>
        <w:tc>
          <w:tcPr>
            <w:tcW w:w="3519" w:type="pct"/>
          </w:tcPr>
          <w:p w14:paraId="631981B6" w14:textId="77777777" w:rsidR="002C5A50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649201D3" w14:textId="77777777" w:rsidR="002C5A50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05CEC45" w14:textId="77777777" w:rsidR="002C5A50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E0ED22" w14:textId="600D9D87" w:rsidR="002C5A50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6B3A6A" w:rsidRPr="006B3A6A">
              <w:t>osoby zodpovednej za dodržiavanie pravidiel BOZP</w:t>
            </w:r>
            <w:r>
              <w:t>.</w:t>
            </w:r>
          </w:p>
          <w:p w14:paraId="2AF5F191" w14:textId="77777777" w:rsidR="002C5A50" w:rsidRPr="0054293D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daného projektu bolo </w:t>
            </w:r>
            <w:r w:rsidRPr="003263DC">
              <w:rPr>
                <w:rFonts w:asciiTheme="majorHAnsi" w:eastAsia="Calibri" w:hAnsiTheme="majorHAnsi" w:cs="Arial"/>
              </w:rPr>
              <w:t>vybudovanie / modernizácia / rekonštrukcia koľajovej dráhy.</w:t>
            </w:r>
          </w:p>
          <w:p w14:paraId="384114B4" w14:textId="666CE2BD" w:rsidR="002C5A50" w:rsidRPr="00EC69EE" w:rsidRDefault="002C5A50" w:rsidP="00927C7C">
            <w:pPr>
              <w:pStyle w:val="Zkladn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tohto projektu boli stavebné práce v minimálnej hodnote </w:t>
            </w:r>
            <w:r w:rsidR="004E126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4E126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4E126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54293D">
              <w:rPr>
                <w:rFonts w:asciiTheme="majorHAnsi" w:eastAsia="Calibri" w:hAnsiTheme="majorHAnsi" w:cs="Arial"/>
              </w:rPr>
              <w:t>,- EUR bez DPH.</w:t>
            </w:r>
          </w:p>
        </w:tc>
      </w:tr>
    </w:tbl>
    <w:p w14:paraId="0E7B0212" w14:textId="77777777" w:rsidR="002C5A50" w:rsidRDefault="002C5A50">
      <w:pPr>
        <w:spacing w:after="200" w:line="276" w:lineRule="auto"/>
        <w:rPr>
          <w:rFonts w:ascii="Cambria" w:hAnsi="Cambria"/>
        </w:rPr>
      </w:pPr>
    </w:p>
    <w:sectPr w:rsidR="002C5A50" w:rsidSect="00437A91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4107" w14:textId="77777777" w:rsidR="00437A91" w:rsidRDefault="00437A91" w:rsidP="009D53CB">
      <w:r>
        <w:separator/>
      </w:r>
    </w:p>
  </w:endnote>
  <w:endnote w:type="continuationSeparator" w:id="0">
    <w:p w14:paraId="344A1720" w14:textId="77777777" w:rsidR="00437A91" w:rsidRDefault="00437A91" w:rsidP="009D53CB">
      <w:r>
        <w:continuationSeparator/>
      </w:r>
    </w:p>
  </w:endnote>
  <w:endnote w:type="continuationNotice" w:id="1">
    <w:p w14:paraId="7A4C19F7" w14:textId="77777777" w:rsidR="00437A91" w:rsidRDefault="0043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70A4E" w14:textId="77777777" w:rsidR="00437A91" w:rsidRDefault="00437A91" w:rsidP="009D53CB">
      <w:r>
        <w:separator/>
      </w:r>
    </w:p>
  </w:footnote>
  <w:footnote w:type="continuationSeparator" w:id="0">
    <w:p w14:paraId="01D1DE0F" w14:textId="77777777" w:rsidR="00437A91" w:rsidRDefault="00437A91" w:rsidP="009D53CB">
      <w:r>
        <w:continuationSeparator/>
      </w:r>
    </w:p>
  </w:footnote>
  <w:footnote w:type="continuationNotice" w:id="1">
    <w:p w14:paraId="27CD328F" w14:textId="77777777" w:rsidR="00437A91" w:rsidRDefault="00437A91"/>
  </w:footnote>
  <w:footnote w:id="2">
    <w:p w14:paraId="54374354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3">
    <w:p w14:paraId="32BCCAAE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4">
    <w:p w14:paraId="22BB9E4F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5">
    <w:p w14:paraId="22D9D069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6">
    <w:p w14:paraId="1C651A4D" w14:textId="77777777" w:rsidR="00FE1FF3" w:rsidRPr="00EC69EE" w:rsidRDefault="00FE1FF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7">
    <w:p w14:paraId="687B845D" w14:textId="678B9274" w:rsidR="00037B43" w:rsidRPr="00EC69EE" w:rsidRDefault="00037B43" w:rsidP="00200B52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="00EC69EE"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8">
    <w:p w14:paraId="10414250" w14:textId="159143C4" w:rsidR="00827685" w:rsidRDefault="00827685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9">
    <w:p w14:paraId="395D06A2" w14:textId="77777777" w:rsidR="008868C2" w:rsidRDefault="008868C2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0">
    <w:p w14:paraId="465B5437" w14:textId="40FBABD4" w:rsidR="00645DD0" w:rsidRDefault="00645DD0">
      <w:pPr>
        <w:pStyle w:val="Textpoznmkypodiarou"/>
      </w:pPr>
      <w:r>
        <w:rPr>
          <w:rStyle w:val="Odkaznapoznmkupodiarou"/>
        </w:rPr>
        <w:footnoteRef/>
      </w:r>
      <w:r>
        <w:t xml:space="preserve"> Odborník doplní informáciu o type trate vo väzbe na znenie požiadavky podľa definovanej podmienky účasti.</w:t>
      </w:r>
    </w:p>
  </w:footnote>
  <w:footnote w:id="11">
    <w:p w14:paraId="6EE2BD37" w14:textId="77777777" w:rsidR="00113013" w:rsidRPr="00EC69EE" w:rsidRDefault="00113013" w:rsidP="00113013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12">
    <w:p w14:paraId="543FD3D4" w14:textId="77777777" w:rsidR="00827685" w:rsidRDefault="00827685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3">
    <w:p w14:paraId="6184C8B1" w14:textId="77777777" w:rsidR="008E2F45" w:rsidRDefault="008E2F45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4">
    <w:p w14:paraId="138DF7EF" w14:textId="77777777" w:rsidR="003833AD" w:rsidRDefault="003833AD" w:rsidP="003833AD">
      <w:pPr>
        <w:pStyle w:val="Textpoznmkypodiarou"/>
      </w:pPr>
      <w:r>
        <w:rPr>
          <w:rStyle w:val="Odkaznapoznmkupodiarou"/>
        </w:rPr>
        <w:footnoteRef/>
      </w:r>
      <w:r>
        <w:t xml:space="preserve"> Odborník doplní informáciu o type trate vo väzbe na znenie požiadavky podľa definovanej podmienky účasti.</w:t>
      </w:r>
    </w:p>
  </w:footnote>
  <w:footnote w:id="15">
    <w:p w14:paraId="3F298FFD" w14:textId="77777777" w:rsidR="0002193F" w:rsidRPr="00EC69EE" w:rsidRDefault="0002193F" w:rsidP="00113013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16">
    <w:p w14:paraId="0CAE1492" w14:textId="77777777" w:rsidR="0002193F" w:rsidRDefault="0002193F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7">
    <w:p w14:paraId="6F912F31" w14:textId="77777777" w:rsidR="00BA3FD5" w:rsidRPr="00EC69EE" w:rsidRDefault="00BA3FD5" w:rsidP="00113013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18">
    <w:p w14:paraId="0802A121" w14:textId="77777777" w:rsidR="00BA3FD5" w:rsidRDefault="00BA3FD5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9">
    <w:p w14:paraId="28E38DFE" w14:textId="77777777" w:rsidR="00D90910" w:rsidRPr="00EC69EE" w:rsidRDefault="00D90910" w:rsidP="00113013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20">
    <w:p w14:paraId="68B5C630" w14:textId="77777777" w:rsidR="00D90910" w:rsidRDefault="00D90910" w:rsidP="00827685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1">
    <w:p w14:paraId="77360993" w14:textId="77777777" w:rsidR="00394341" w:rsidRPr="00EC69EE" w:rsidRDefault="00394341" w:rsidP="00394341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22">
    <w:p w14:paraId="6F1A32C0" w14:textId="77777777" w:rsidR="00394341" w:rsidRDefault="00394341" w:rsidP="00394341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3">
    <w:p w14:paraId="57129255" w14:textId="77777777" w:rsidR="00945A43" w:rsidRPr="00EC69EE" w:rsidRDefault="00945A43" w:rsidP="00945A43">
      <w:pPr>
        <w:pStyle w:val="Textpoznmkypodiarou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Odborník uvedenie najvyššie dosiahnutú úroveň vzdelania</w:t>
      </w:r>
    </w:p>
  </w:footnote>
  <w:footnote w:id="24">
    <w:p w14:paraId="7E84B745" w14:textId="77777777" w:rsidR="00945A43" w:rsidRDefault="00945A43" w:rsidP="00945A43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5">
    <w:p w14:paraId="03299637" w14:textId="77777777" w:rsidR="002C5A50" w:rsidRPr="00EC69EE" w:rsidDel="001A70CF" w:rsidRDefault="002C5A50" w:rsidP="002C5A50">
      <w:pPr>
        <w:pStyle w:val="Textpoznmkypodiarou"/>
        <w:spacing w:before="60" w:after="60"/>
        <w:ind w:left="284" w:hanging="284"/>
        <w:jc w:val="both"/>
        <w:rPr>
          <w:del w:id="60" w:author="Lucia Štrbová" w:date="2024-04-12T10:23:00Z" w16du:dateUtc="2024-04-12T08:23:00Z"/>
          <w:rFonts w:asciiTheme="majorHAnsi" w:hAnsiTheme="majorHAnsi"/>
          <w:sz w:val="18"/>
          <w:szCs w:val="18"/>
        </w:rPr>
      </w:pPr>
      <w:del w:id="61" w:author="Lucia Štrbová" w:date="2024-04-12T10:23:00Z" w16du:dateUtc="2024-04-12T08:23:00Z">
        <w:r w:rsidRPr="00EC69EE" w:rsidDel="001A70CF">
          <w:rPr>
            <w:rStyle w:val="Odkaznapoznmkupodiarou"/>
            <w:rFonts w:asciiTheme="majorHAnsi" w:hAnsiTheme="majorHAnsi"/>
            <w:sz w:val="18"/>
            <w:szCs w:val="18"/>
          </w:rPr>
          <w:footnoteRef/>
        </w:r>
        <w:r w:rsidRPr="00EC69EE" w:rsidDel="001A70CF">
          <w:rPr>
            <w:rFonts w:asciiTheme="majorHAnsi" w:hAnsiTheme="majorHAnsi"/>
            <w:sz w:val="18"/>
            <w:szCs w:val="18"/>
          </w:rPr>
          <w:delText xml:space="preserve"> </w:delText>
        </w:r>
        <w:r w:rsidRPr="00EC69EE" w:rsidDel="001A70CF">
          <w:rPr>
            <w:rFonts w:asciiTheme="majorHAnsi" w:hAnsiTheme="majorHAnsi"/>
            <w:sz w:val="18"/>
            <w:szCs w:val="18"/>
          </w:rPr>
          <w:tab/>
          <w:delText>Odborník uvedenie najvyššie dosiahnutú úroveň vzdelania</w:delText>
        </w:r>
      </w:del>
    </w:p>
  </w:footnote>
  <w:footnote w:id="26">
    <w:p w14:paraId="6D747081" w14:textId="77777777" w:rsidR="002C5A50" w:rsidRDefault="002C5A50" w:rsidP="002C5A50">
      <w:pPr>
        <w:pStyle w:val="Textpoznmkypodiarou"/>
        <w:spacing w:before="60" w:after="60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70246" w14:textId="6FB2FFA3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67BB6">
      <w:rPr>
        <w:rFonts w:asciiTheme="majorHAnsi" w:hAnsiTheme="majorHAnsi"/>
        <w:b/>
        <w:noProof/>
        <w:sz w:val="20"/>
        <w:szCs w:val="20"/>
      </w:rPr>
      <w:t xml:space="preserve">D1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p w14:paraId="5D7EEDD3" w14:textId="690145F7" w:rsidR="00053135" w:rsidRPr="00F15E72" w:rsidRDefault="00053135" w:rsidP="00053135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lavika"/>
    </w:pPr>
  </w:p>
  <w:p w14:paraId="5FBE6B3A" w14:textId="7E96F679" w:rsidR="009D53CB" w:rsidRPr="002F30A2" w:rsidRDefault="009D53CB" w:rsidP="002F30A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12D"/>
    <w:multiLevelType w:val="hybridMultilevel"/>
    <w:tmpl w:val="00BEB7C6"/>
    <w:lvl w:ilvl="0" w:tplc="E43C6E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343E"/>
    <w:multiLevelType w:val="hybridMultilevel"/>
    <w:tmpl w:val="75244AAE"/>
    <w:lvl w:ilvl="0" w:tplc="8B06F826">
      <w:numFmt w:val="bullet"/>
      <w:lvlText w:val="-"/>
      <w:lvlJc w:val="left"/>
      <w:pPr>
        <w:ind w:left="1919" w:hanging="360"/>
      </w:pPr>
      <w:rPr>
        <w:rFonts w:ascii="Cambria" w:eastAsiaTheme="majorEastAsia" w:hAnsi="Cambria" w:cstheme="majorBidi" w:hint="default"/>
      </w:rPr>
    </w:lvl>
    <w:lvl w:ilvl="1" w:tplc="080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68804">
    <w:abstractNumId w:val="6"/>
  </w:num>
  <w:num w:numId="2" w16cid:durableId="145518900">
    <w:abstractNumId w:val="4"/>
  </w:num>
  <w:num w:numId="3" w16cid:durableId="1747074733">
    <w:abstractNumId w:val="1"/>
  </w:num>
  <w:num w:numId="4" w16cid:durableId="697895606">
    <w:abstractNumId w:val="0"/>
  </w:num>
  <w:num w:numId="5" w16cid:durableId="816923042">
    <w:abstractNumId w:val="5"/>
  </w:num>
  <w:num w:numId="6" w16cid:durableId="95709798">
    <w:abstractNumId w:val="3"/>
  </w:num>
  <w:num w:numId="7" w16cid:durableId="114762532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ucia Štrbová">
    <w15:presenceInfo w15:providerId="Windows Live" w15:userId="e0de687774663a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1356A"/>
    <w:rsid w:val="00020F01"/>
    <w:rsid w:val="0002193F"/>
    <w:rsid w:val="00021E9E"/>
    <w:rsid w:val="000233BB"/>
    <w:rsid w:val="000301E5"/>
    <w:rsid w:val="00035B1A"/>
    <w:rsid w:val="00037B43"/>
    <w:rsid w:val="000435BA"/>
    <w:rsid w:val="00043982"/>
    <w:rsid w:val="00044605"/>
    <w:rsid w:val="00047678"/>
    <w:rsid w:val="0005014D"/>
    <w:rsid w:val="00053135"/>
    <w:rsid w:val="00063549"/>
    <w:rsid w:val="000654FC"/>
    <w:rsid w:val="00070326"/>
    <w:rsid w:val="00073C66"/>
    <w:rsid w:val="00074161"/>
    <w:rsid w:val="00091090"/>
    <w:rsid w:val="000A2558"/>
    <w:rsid w:val="000B321E"/>
    <w:rsid w:val="000B3E6F"/>
    <w:rsid w:val="000B7228"/>
    <w:rsid w:val="000E342B"/>
    <w:rsid w:val="000E5D2A"/>
    <w:rsid w:val="000E71AC"/>
    <w:rsid w:val="00111D84"/>
    <w:rsid w:val="00113013"/>
    <w:rsid w:val="00124332"/>
    <w:rsid w:val="00134378"/>
    <w:rsid w:val="00136767"/>
    <w:rsid w:val="00137AA9"/>
    <w:rsid w:val="00137C7A"/>
    <w:rsid w:val="00150545"/>
    <w:rsid w:val="00165AFA"/>
    <w:rsid w:val="00173934"/>
    <w:rsid w:val="00174DA3"/>
    <w:rsid w:val="00174E56"/>
    <w:rsid w:val="00192857"/>
    <w:rsid w:val="001A0F29"/>
    <w:rsid w:val="001A70CF"/>
    <w:rsid w:val="001B2019"/>
    <w:rsid w:val="001B2EF9"/>
    <w:rsid w:val="001B560B"/>
    <w:rsid w:val="001D41A6"/>
    <w:rsid w:val="001E4072"/>
    <w:rsid w:val="001F1014"/>
    <w:rsid w:val="00200B52"/>
    <w:rsid w:val="00203F14"/>
    <w:rsid w:val="00205EC1"/>
    <w:rsid w:val="002100F2"/>
    <w:rsid w:val="002218E9"/>
    <w:rsid w:val="00226509"/>
    <w:rsid w:val="00226D17"/>
    <w:rsid w:val="0023125B"/>
    <w:rsid w:val="00245C8B"/>
    <w:rsid w:val="002543C1"/>
    <w:rsid w:val="002578A0"/>
    <w:rsid w:val="00267D2A"/>
    <w:rsid w:val="00273396"/>
    <w:rsid w:val="0027548D"/>
    <w:rsid w:val="002828A9"/>
    <w:rsid w:val="00283FD5"/>
    <w:rsid w:val="00283FEE"/>
    <w:rsid w:val="002853B0"/>
    <w:rsid w:val="002B20BE"/>
    <w:rsid w:val="002B2C5D"/>
    <w:rsid w:val="002B5A66"/>
    <w:rsid w:val="002C0D9C"/>
    <w:rsid w:val="002C1424"/>
    <w:rsid w:val="002C1C40"/>
    <w:rsid w:val="002C5A50"/>
    <w:rsid w:val="002C7D4E"/>
    <w:rsid w:val="002D6D74"/>
    <w:rsid w:val="002E0904"/>
    <w:rsid w:val="002E0C47"/>
    <w:rsid w:val="002F002A"/>
    <w:rsid w:val="002F30A2"/>
    <w:rsid w:val="002F4F7C"/>
    <w:rsid w:val="002F60C5"/>
    <w:rsid w:val="002F71F6"/>
    <w:rsid w:val="0030698C"/>
    <w:rsid w:val="003107D7"/>
    <w:rsid w:val="00310851"/>
    <w:rsid w:val="00311C17"/>
    <w:rsid w:val="003263DC"/>
    <w:rsid w:val="00334ECD"/>
    <w:rsid w:val="00335A28"/>
    <w:rsid w:val="003413CA"/>
    <w:rsid w:val="00350C17"/>
    <w:rsid w:val="00362C5F"/>
    <w:rsid w:val="00364DBA"/>
    <w:rsid w:val="00371078"/>
    <w:rsid w:val="00373E4C"/>
    <w:rsid w:val="00380F1E"/>
    <w:rsid w:val="003833AD"/>
    <w:rsid w:val="003842A5"/>
    <w:rsid w:val="00386BC3"/>
    <w:rsid w:val="00393AA1"/>
    <w:rsid w:val="00394341"/>
    <w:rsid w:val="003A1E67"/>
    <w:rsid w:val="003A6731"/>
    <w:rsid w:val="003B566E"/>
    <w:rsid w:val="003C017B"/>
    <w:rsid w:val="003D0223"/>
    <w:rsid w:val="003D3231"/>
    <w:rsid w:val="003D6A93"/>
    <w:rsid w:val="003E0502"/>
    <w:rsid w:val="003E08C7"/>
    <w:rsid w:val="003E4CF2"/>
    <w:rsid w:val="00403280"/>
    <w:rsid w:val="004134C7"/>
    <w:rsid w:val="004146DE"/>
    <w:rsid w:val="00416D4C"/>
    <w:rsid w:val="00423D8A"/>
    <w:rsid w:val="00437A91"/>
    <w:rsid w:val="0044504C"/>
    <w:rsid w:val="004454E8"/>
    <w:rsid w:val="00447953"/>
    <w:rsid w:val="00455C1E"/>
    <w:rsid w:val="00456551"/>
    <w:rsid w:val="004B3413"/>
    <w:rsid w:val="004C1E9D"/>
    <w:rsid w:val="004C352C"/>
    <w:rsid w:val="004C7D5F"/>
    <w:rsid w:val="004D1856"/>
    <w:rsid w:val="004E1260"/>
    <w:rsid w:val="004E28E8"/>
    <w:rsid w:val="004F1BDF"/>
    <w:rsid w:val="005034FE"/>
    <w:rsid w:val="005114F6"/>
    <w:rsid w:val="0051160B"/>
    <w:rsid w:val="00514FA8"/>
    <w:rsid w:val="00515D32"/>
    <w:rsid w:val="00521AF1"/>
    <w:rsid w:val="00523616"/>
    <w:rsid w:val="005237FA"/>
    <w:rsid w:val="00531BC7"/>
    <w:rsid w:val="0053744F"/>
    <w:rsid w:val="00537BDE"/>
    <w:rsid w:val="00537F3D"/>
    <w:rsid w:val="0054293D"/>
    <w:rsid w:val="00546128"/>
    <w:rsid w:val="00554121"/>
    <w:rsid w:val="005547C6"/>
    <w:rsid w:val="00572FFF"/>
    <w:rsid w:val="00576749"/>
    <w:rsid w:val="005830E2"/>
    <w:rsid w:val="005A4932"/>
    <w:rsid w:val="005A6F1F"/>
    <w:rsid w:val="005C1F9F"/>
    <w:rsid w:val="005C78AA"/>
    <w:rsid w:val="005D7257"/>
    <w:rsid w:val="005E0D52"/>
    <w:rsid w:val="005E273C"/>
    <w:rsid w:val="005E61B0"/>
    <w:rsid w:val="005E70ED"/>
    <w:rsid w:val="005F27F5"/>
    <w:rsid w:val="005F5785"/>
    <w:rsid w:val="0060149A"/>
    <w:rsid w:val="00606910"/>
    <w:rsid w:val="00614900"/>
    <w:rsid w:val="0063172F"/>
    <w:rsid w:val="006348E2"/>
    <w:rsid w:val="00637A6D"/>
    <w:rsid w:val="00641347"/>
    <w:rsid w:val="00642225"/>
    <w:rsid w:val="00645DD0"/>
    <w:rsid w:val="006517D7"/>
    <w:rsid w:val="00661128"/>
    <w:rsid w:val="00666ACE"/>
    <w:rsid w:val="00687F9E"/>
    <w:rsid w:val="0069547C"/>
    <w:rsid w:val="00696591"/>
    <w:rsid w:val="00697040"/>
    <w:rsid w:val="006A33C8"/>
    <w:rsid w:val="006B3A6A"/>
    <w:rsid w:val="006C49D6"/>
    <w:rsid w:val="006D2087"/>
    <w:rsid w:val="006E2B30"/>
    <w:rsid w:val="006F4330"/>
    <w:rsid w:val="006F4A71"/>
    <w:rsid w:val="006F7115"/>
    <w:rsid w:val="007001DB"/>
    <w:rsid w:val="00703B70"/>
    <w:rsid w:val="0070645D"/>
    <w:rsid w:val="0071301F"/>
    <w:rsid w:val="007161E0"/>
    <w:rsid w:val="0072030F"/>
    <w:rsid w:val="00724E69"/>
    <w:rsid w:val="00734ED9"/>
    <w:rsid w:val="00744724"/>
    <w:rsid w:val="007469A2"/>
    <w:rsid w:val="00746A12"/>
    <w:rsid w:val="00753263"/>
    <w:rsid w:val="00755E68"/>
    <w:rsid w:val="007615A3"/>
    <w:rsid w:val="0076503E"/>
    <w:rsid w:val="0076527C"/>
    <w:rsid w:val="007677EF"/>
    <w:rsid w:val="0077574C"/>
    <w:rsid w:val="00777A6E"/>
    <w:rsid w:val="007853CB"/>
    <w:rsid w:val="007859FC"/>
    <w:rsid w:val="00790E29"/>
    <w:rsid w:val="00794E4A"/>
    <w:rsid w:val="007A4611"/>
    <w:rsid w:val="007A5CDE"/>
    <w:rsid w:val="007B0FB2"/>
    <w:rsid w:val="007B677A"/>
    <w:rsid w:val="007B778A"/>
    <w:rsid w:val="007C5D90"/>
    <w:rsid w:val="007C5E3A"/>
    <w:rsid w:val="007D3B09"/>
    <w:rsid w:val="007E1B5A"/>
    <w:rsid w:val="007E47A2"/>
    <w:rsid w:val="007E4D41"/>
    <w:rsid w:val="007E63B6"/>
    <w:rsid w:val="00804FCF"/>
    <w:rsid w:val="00805A4B"/>
    <w:rsid w:val="00812BEC"/>
    <w:rsid w:val="00816D32"/>
    <w:rsid w:val="00827685"/>
    <w:rsid w:val="00846702"/>
    <w:rsid w:val="00847E30"/>
    <w:rsid w:val="00850403"/>
    <w:rsid w:val="008621C8"/>
    <w:rsid w:val="00862D41"/>
    <w:rsid w:val="008656F5"/>
    <w:rsid w:val="008660E2"/>
    <w:rsid w:val="00866A9D"/>
    <w:rsid w:val="00871A36"/>
    <w:rsid w:val="00875187"/>
    <w:rsid w:val="00882E01"/>
    <w:rsid w:val="00884331"/>
    <w:rsid w:val="008868C2"/>
    <w:rsid w:val="0089062B"/>
    <w:rsid w:val="008C3349"/>
    <w:rsid w:val="008C7442"/>
    <w:rsid w:val="008C7AE5"/>
    <w:rsid w:val="008D209F"/>
    <w:rsid w:val="008D2272"/>
    <w:rsid w:val="008D449F"/>
    <w:rsid w:val="008D4AD9"/>
    <w:rsid w:val="008D5CB0"/>
    <w:rsid w:val="008E2F45"/>
    <w:rsid w:val="008E392E"/>
    <w:rsid w:val="008F7D86"/>
    <w:rsid w:val="00907B2C"/>
    <w:rsid w:val="0091738F"/>
    <w:rsid w:val="009217F5"/>
    <w:rsid w:val="00934070"/>
    <w:rsid w:val="00943B51"/>
    <w:rsid w:val="00943C77"/>
    <w:rsid w:val="00945A43"/>
    <w:rsid w:val="00950164"/>
    <w:rsid w:val="009519AD"/>
    <w:rsid w:val="00965821"/>
    <w:rsid w:val="00967BB6"/>
    <w:rsid w:val="009731EE"/>
    <w:rsid w:val="0097585D"/>
    <w:rsid w:val="009926C1"/>
    <w:rsid w:val="00995CF4"/>
    <w:rsid w:val="00996A49"/>
    <w:rsid w:val="00997FDC"/>
    <w:rsid w:val="009A30DA"/>
    <w:rsid w:val="009A5CF6"/>
    <w:rsid w:val="009B184E"/>
    <w:rsid w:val="009B41E6"/>
    <w:rsid w:val="009D2A52"/>
    <w:rsid w:val="009D53CB"/>
    <w:rsid w:val="009D5837"/>
    <w:rsid w:val="009E4FB9"/>
    <w:rsid w:val="009E7DAF"/>
    <w:rsid w:val="009F4F07"/>
    <w:rsid w:val="009F4F45"/>
    <w:rsid w:val="009F541A"/>
    <w:rsid w:val="009F5F25"/>
    <w:rsid w:val="009F6D62"/>
    <w:rsid w:val="00A13F30"/>
    <w:rsid w:val="00A14E53"/>
    <w:rsid w:val="00A1635C"/>
    <w:rsid w:val="00A3724E"/>
    <w:rsid w:val="00A41F94"/>
    <w:rsid w:val="00A61DA2"/>
    <w:rsid w:val="00A63FC9"/>
    <w:rsid w:val="00A65D78"/>
    <w:rsid w:val="00A66334"/>
    <w:rsid w:val="00A73954"/>
    <w:rsid w:val="00A75E06"/>
    <w:rsid w:val="00A8229A"/>
    <w:rsid w:val="00A85DA5"/>
    <w:rsid w:val="00A96E2B"/>
    <w:rsid w:val="00AA09C1"/>
    <w:rsid w:val="00AA5772"/>
    <w:rsid w:val="00AC15FB"/>
    <w:rsid w:val="00AC5C06"/>
    <w:rsid w:val="00AD1EAB"/>
    <w:rsid w:val="00AE1DD5"/>
    <w:rsid w:val="00AE433B"/>
    <w:rsid w:val="00B007EA"/>
    <w:rsid w:val="00B25E33"/>
    <w:rsid w:val="00B27C54"/>
    <w:rsid w:val="00B305DE"/>
    <w:rsid w:val="00B42267"/>
    <w:rsid w:val="00B45FC8"/>
    <w:rsid w:val="00B62E68"/>
    <w:rsid w:val="00B64E5E"/>
    <w:rsid w:val="00B72C53"/>
    <w:rsid w:val="00B87585"/>
    <w:rsid w:val="00B96A4B"/>
    <w:rsid w:val="00B971C7"/>
    <w:rsid w:val="00BA23D2"/>
    <w:rsid w:val="00BA3FD5"/>
    <w:rsid w:val="00BB06D1"/>
    <w:rsid w:val="00BB27DC"/>
    <w:rsid w:val="00BC34BE"/>
    <w:rsid w:val="00BD72E8"/>
    <w:rsid w:val="00BE3208"/>
    <w:rsid w:val="00BE4B1E"/>
    <w:rsid w:val="00BF0FBB"/>
    <w:rsid w:val="00BF194E"/>
    <w:rsid w:val="00BF275C"/>
    <w:rsid w:val="00BF5500"/>
    <w:rsid w:val="00BF5B73"/>
    <w:rsid w:val="00C1060C"/>
    <w:rsid w:val="00C136D6"/>
    <w:rsid w:val="00C1605D"/>
    <w:rsid w:val="00C21548"/>
    <w:rsid w:val="00C25FA4"/>
    <w:rsid w:val="00C32191"/>
    <w:rsid w:val="00C4628E"/>
    <w:rsid w:val="00C52894"/>
    <w:rsid w:val="00C52A0E"/>
    <w:rsid w:val="00C53E73"/>
    <w:rsid w:val="00C71A01"/>
    <w:rsid w:val="00C932F9"/>
    <w:rsid w:val="00C94B93"/>
    <w:rsid w:val="00CA3762"/>
    <w:rsid w:val="00CC3562"/>
    <w:rsid w:val="00CC6195"/>
    <w:rsid w:val="00CE5474"/>
    <w:rsid w:val="00CE577A"/>
    <w:rsid w:val="00CF12DF"/>
    <w:rsid w:val="00D02800"/>
    <w:rsid w:val="00D0669B"/>
    <w:rsid w:val="00D06D5E"/>
    <w:rsid w:val="00D11D6D"/>
    <w:rsid w:val="00D17C3E"/>
    <w:rsid w:val="00D224F4"/>
    <w:rsid w:val="00D36CA7"/>
    <w:rsid w:val="00D409A6"/>
    <w:rsid w:val="00D41563"/>
    <w:rsid w:val="00D4221B"/>
    <w:rsid w:val="00D44003"/>
    <w:rsid w:val="00D479A2"/>
    <w:rsid w:val="00D47C17"/>
    <w:rsid w:val="00D51DB2"/>
    <w:rsid w:val="00D54769"/>
    <w:rsid w:val="00D64608"/>
    <w:rsid w:val="00D67008"/>
    <w:rsid w:val="00D67F1A"/>
    <w:rsid w:val="00D90910"/>
    <w:rsid w:val="00D93126"/>
    <w:rsid w:val="00D9484D"/>
    <w:rsid w:val="00D96659"/>
    <w:rsid w:val="00D974BB"/>
    <w:rsid w:val="00DB3D30"/>
    <w:rsid w:val="00DB4710"/>
    <w:rsid w:val="00DC2137"/>
    <w:rsid w:val="00DC705F"/>
    <w:rsid w:val="00DD34E8"/>
    <w:rsid w:val="00DD6033"/>
    <w:rsid w:val="00DE02E7"/>
    <w:rsid w:val="00DE30E0"/>
    <w:rsid w:val="00DE3D84"/>
    <w:rsid w:val="00DE3D8F"/>
    <w:rsid w:val="00DE5B2F"/>
    <w:rsid w:val="00DF23C4"/>
    <w:rsid w:val="00DF5A65"/>
    <w:rsid w:val="00DF6FFA"/>
    <w:rsid w:val="00E0017B"/>
    <w:rsid w:val="00E05303"/>
    <w:rsid w:val="00E06588"/>
    <w:rsid w:val="00E10502"/>
    <w:rsid w:val="00E11CD7"/>
    <w:rsid w:val="00E13DA1"/>
    <w:rsid w:val="00E17591"/>
    <w:rsid w:val="00E2433B"/>
    <w:rsid w:val="00E369EA"/>
    <w:rsid w:val="00E44E62"/>
    <w:rsid w:val="00E529B3"/>
    <w:rsid w:val="00E662F5"/>
    <w:rsid w:val="00E7065A"/>
    <w:rsid w:val="00E7074D"/>
    <w:rsid w:val="00E82E48"/>
    <w:rsid w:val="00E82F2F"/>
    <w:rsid w:val="00EB214F"/>
    <w:rsid w:val="00EC69EE"/>
    <w:rsid w:val="00ED0D32"/>
    <w:rsid w:val="00EE0016"/>
    <w:rsid w:val="00EE1B5E"/>
    <w:rsid w:val="00EE41E1"/>
    <w:rsid w:val="00EE4FF4"/>
    <w:rsid w:val="00EF37AB"/>
    <w:rsid w:val="00F10A78"/>
    <w:rsid w:val="00F10F9E"/>
    <w:rsid w:val="00F13235"/>
    <w:rsid w:val="00F13FED"/>
    <w:rsid w:val="00F14A99"/>
    <w:rsid w:val="00F1524C"/>
    <w:rsid w:val="00F22DF1"/>
    <w:rsid w:val="00F24ED4"/>
    <w:rsid w:val="00F42847"/>
    <w:rsid w:val="00F42BE4"/>
    <w:rsid w:val="00F56FBA"/>
    <w:rsid w:val="00F66EB1"/>
    <w:rsid w:val="00F7372C"/>
    <w:rsid w:val="00F76DB4"/>
    <w:rsid w:val="00F85CBE"/>
    <w:rsid w:val="00F862A3"/>
    <w:rsid w:val="00F93038"/>
    <w:rsid w:val="00FA5CBD"/>
    <w:rsid w:val="00FA64C1"/>
    <w:rsid w:val="00FB004B"/>
    <w:rsid w:val="00FB2D8A"/>
    <w:rsid w:val="00FB587F"/>
    <w:rsid w:val="00FB73DC"/>
    <w:rsid w:val="00FC5EB0"/>
    <w:rsid w:val="00FE1FF3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50403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0403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0703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0301E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E40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407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40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3C017B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C017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Revzia">
    <w:name w:val="Revision"/>
    <w:hidden/>
    <w:uiPriority w:val="99"/>
    <w:semiHidden/>
    <w:rsid w:val="0013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68CB-FB9B-443C-A7C4-A14F9103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16</Pages>
  <Words>2860</Words>
  <Characters>16308</Characters>
  <Application>Microsoft Office Word</Application>
  <DocSecurity>0</DocSecurity>
  <Lines>135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Štrboá</dc:creator>
  <cp:lastModifiedBy>Lucia Štrbová</cp:lastModifiedBy>
  <cp:revision>128</cp:revision>
  <cp:lastPrinted>2016-10-06T13:30:00Z</cp:lastPrinted>
  <dcterms:created xsi:type="dcterms:W3CDTF">2024-02-02T12:42:00Z</dcterms:created>
  <dcterms:modified xsi:type="dcterms:W3CDTF">2024-04-12T08:23:00Z</dcterms:modified>
</cp:coreProperties>
</file>