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435" w:rsidRDefault="00A21AF9" w:rsidP="001D0DF6">
      <w:pPr>
        <w:ind w:left="-142" w:right="135"/>
      </w:pPr>
      <w:r w:rsidRPr="00A21AF9">
        <w:rPr>
          <w:noProof/>
          <w:lang w:val="sk-SK" w:eastAsia="sk-SK"/>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2743200" cy="1140311"/>
            <wp:effectExtent l="0" t="0" r="0" b="0"/>
            <wp:wrapSquare wrapText="bothSides"/>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743200" cy="1140311"/>
                    </a:xfrm>
                    <a:prstGeom prst="rect">
                      <a:avLst/>
                    </a:prstGeom>
                  </pic:spPr>
                </pic:pic>
              </a:graphicData>
            </a:graphic>
          </wp:anchor>
        </w:drawing>
      </w: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9C49C4" w:rsidRDefault="009C49C4" w:rsidP="001D0DF6">
      <w:pPr>
        <w:ind w:left="-142" w:right="135"/>
      </w:pPr>
    </w:p>
    <w:p w:rsidR="00CB0525" w:rsidRPr="00AA6521" w:rsidRDefault="00CB0525" w:rsidP="00CB0525">
      <w:pPr>
        <w:ind w:left="3780" w:firstLine="720"/>
      </w:pPr>
    </w:p>
    <w:tbl>
      <w:tblPr>
        <w:tblW w:w="0" w:type="auto"/>
        <w:tblInd w:w="-34" w:type="dxa"/>
        <w:tblLook w:val="01E0"/>
      </w:tblPr>
      <w:tblGrid>
        <w:gridCol w:w="4395"/>
      </w:tblGrid>
      <w:tr w:rsidR="00CB0525" w:rsidRPr="00AF4235" w:rsidTr="00AE7EA5">
        <w:tc>
          <w:tcPr>
            <w:tcW w:w="4395" w:type="dxa"/>
          </w:tcPr>
          <w:p w:rsidR="00CB0525" w:rsidRPr="00AF4235" w:rsidRDefault="00CB0525" w:rsidP="00760506">
            <w:pPr>
              <w:rPr>
                <w:rFonts w:ascii="Times New Roman" w:hAnsi="Times New Roman" w:cs="Times New Roman"/>
                <w:bCs/>
              </w:rPr>
            </w:pPr>
          </w:p>
        </w:tc>
      </w:tr>
      <w:tr w:rsidR="00CB0525" w:rsidRPr="00AF4235" w:rsidTr="00AE7EA5">
        <w:tc>
          <w:tcPr>
            <w:tcW w:w="4395" w:type="dxa"/>
          </w:tcPr>
          <w:p w:rsidR="00CB0525" w:rsidRPr="00432B9C" w:rsidRDefault="00484192" w:rsidP="00670FDC">
            <w:pPr>
              <w:rPr>
                <w:rFonts w:ascii="Times New Roman" w:hAnsi="Times New Roman" w:cs="Times New Roman"/>
                <w:b/>
                <w:bCs/>
              </w:rPr>
            </w:pPr>
            <w:r>
              <w:rPr>
                <w:rFonts w:ascii="Times New Roman" w:eastAsia="Calibri" w:hAnsi="Times New Roman" w:cs="Times New Roman"/>
                <w:b/>
              </w:rPr>
              <w:t>Všetkým záujemcom</w:t>
            </w:r>
          </w:p>
        </w:tc>
      </w:tr>
      <w:tr w:rsidR="00CB0525" w:rsidRPr="00AF4235" w:rsidTr="00AE7EA5">
        <w:tc>
          <w:tcPr>
            <w:tcW w:w="4395" w:type="dxa"/>
          </w:tcPr>
          <w:p w:rsidR="00CB0525" w:rsidRPr="00AF4235" w:rsidRDefault="00CB0525" w:rsidP="00760506">
            <w:pPr>
              <w:rPr>
                <w:rFonts w:ascii="Times New Roman" w:hAnsi="Times New Roman" w:cs="Times New Roman"/>
              </w:rPr>
            </w:pPr>
          </w:p>
        </w:tc>
      </w:tr>
      <w:tr w:rsidR="00CB0525" w:rsidRPr="00AF4235" w:rsidTr="00AE7EA5">
        <w:tc>
          <w:tcPr>
            <w:tcW w:w="4395" w:type="dxa"/>
          </w:tcPr>
          <w:p w:rsidR="00CB0525" w:rsidRPr="00AF4235" w:rsidRDefault="00CB0525" w:rsidP="00760506">
            <w:pPr>
              <w:pStyle w:val="Hlavika"/>
              <w:tabs>
                <w:tab w:val="clear" w:pos="4536"/>
                <w:tab w:val="clear" w:pos="9072"/>
              </w:tabs>
              <w:rPr>
                <w:rFonts w:ascii="Times New Roman" w:hAnsi="Times New Roman" w:cs="Times New Roman"/>
              </w:rPr>
            </w:pPr>
          </w:p>
        </w:tc>
      </w:tr>
      <w:tr w:rsidR="00CB0525" w:rsidRPr="00AF4235" w:rsidTr="00AE7EA5">
        <w:tc>
          <w:tcPr>
            <w:tcW w:w="4395" w:type="dxa"/>
          </w:tcPr>
          <w:p w:rsidR="00CB0525" w:rsidRPr="00AF4235" w:rsidRDefault="00CB0525" w:rsidP="00760506">
            <w:pPr>
              <w:rPr>
                <w:rFonts w:ascii="Times New Roman" w:hAnsi="Times New Roman" w:cs="Times New Roman"/>
              </w:rPr>
            </w:pPr>
          </w:p>
        </w:tc>
      </w:tr>
    </w:tbl>
    <w:p w:rsidR="00CB0525" w:rsidRPr="00AF4235" w:rsidRDefault="00CB0525" w:rsidP="00670FDC">
      <w:pPr>
        <w:ind w:right="135"/>
        <w:rPr>
          <w:rFonts w:ascii="Times New Roman" w:hAnsi="Times New Roman" w:cs="Times New Roman"/>
        </w:rPr>
      </w:pPr>
    </w:p>
    <w:p w:rsidR="00167435" w:rsidRPr="00AF4235" w:rsidRDefault="00416BEF" w:rsidP="00416BEF">
      <w:pPr>
        <w:tabs>
          <w:tab w:val="left" w:pos="5777"/>
        </w:tabs>
        <w:rPr>
          <w:rFonts w:ascii="Times New Roman" w:hAnsi="Times New Roman" w:cs="Times New Roman"/>
        </w:rPr>
      </w:pPr>
      <w:r w:rsidRPr="00AF4235">
        <w:rPr>
          <w:rFonts w:ascii="Times New Roman" w:hAnsi="Times New Roman" w:cs="Times New Roman"/>
        </w:rPr>
        <w:tab/>
      </w:r>
    </w:p>
    <w:p w:rsidR="00167435" w:rsidRPr="00AF4235" w:rsidRDefault="00167435" w:rsidP="00167435">
      <w:pPr>
        <w:pStyle w:val="Hlavika"/>
        <w:tabs>
          <w:tab w:val="clear" w:pos="4536"/>
          <w:tab w:val="clear" w:pos="9072"/>
        </w:tabs>
        <w:rPr>
          <w:rFonts w:ascii="Times New Roman" w:hAnsi="Times New Roman" w:cs="Times New Roman"/>
        </w:rPr>
      </w:pPr>
    </w:p>
    <w:p w:rsidR="00E67AEB" w:rsidRPr="00760506" w:rsidRDefault="00E67AEB" w:rsidP="00E67AEB">
      <w:pPr>
        <w:jc w:val="both"/>
        <w:rPr>
          <w:rFonts w:ascii="Times New Roman" w:eastAsia="Calibri" w:hAnsi="Times New Roman" w:cs="Times New Roman"/>
          <w:u w:val="single"/>
        </w:rPr>
      </w:pPr>
      <w:r w:rsidRPr="00760506">
        <w:rPr>
          <w:rFonts w:ascii="Times New Roman" w:eastAsia="Calibri" w:hAnsi="Times New Roman" w:cs="Times New Roman"/>
          <w:u w:val="single"/>
        </w:rPr>
        <w:t>Vec</w:t>
      </w:r>
    </w:p>
    <w:p w:rsidR="00E67AEB" w:rsidRPr="00A63B7D" w:rsidRDefault="00E67AEB" w:rsidP="00A63B7D">
      <w:pPr>
        <w:spacing w:before="20"/>
        <w:jc w:val="both"/>
        <w:rPr>
          <w:rFonts w:ascii="Times New Roman" w:hAnsi="Times New Roman" w:cs="Times New Roman"/>
        </w:rPr>
      </w:pPr>
      <w:r w:rsidRPr="00A63B7D">
        <w:rPr>
          <w:rFonts w:ascii="Times New Roman" w:hAnsi="Times New Roman" w:cs="Times New Roman"/>
        </w:rPr>
        <w:t>Odpoveď</w:t>
      </w:r>
      <w:r w:rsidR="006106AD">
        <w:rPr>
          <w:rFonts w:ascii="Times New Roman" w:hAnsi="Times New Roman" w:cs="Times New Roman"/>
        </w:rPr>
        <w:t xml:space="preserve"> na žiadosť o vysvetlenie SP č.2</w:t>
      </w:r>
      <w:r w:rsidRPr="00A63B7D">
        <w:rPr>
          <w:rFonts w:ascii="Times New Roman" w:hAnsi="Times New Roman" w:cs="Times New Roman"/>
        </w:rPr>
        <w:t xml:space="preserve"> k predmetu zákazky:</w:t>
      </w:r>
      <w:r w:rsidRPr="00A63B7D">
        <w:rPr>
          <w:rFonts w:ascii="Times New Roman" w:hAnsi="Times New Roman" w:cs="Times New Roman"/>
          <w:b/>
          <w:bCs/>
          <w:iCs/>
          <w:noProof/>
        </w:rPr>
        <w:t xml:space="preserve"> </w:t>
      </w:r>
      <w:r w:rsidR="00A63B7D" w:rsidRPr="00A63B7D">
        <w:rPr>
          <w:rFonts w:ascii="Times New Roman" w:hAnsi="Times New Roman" w:cs="Times New Roman"/>
          <w:b/>
        </w:rPr>
        <w:t>Robotický telemanipulátor pre miniinvazívne operačné výkony vrátane súvisiacich služieb</w:t>
      </w:r>
      <w:r w:rsidR="00A63B7D">
        <w:rPr>
          <w:rFonts w:ascii="Times New Roman" w:hAnsi="Times New Roman" w:cs="Times New Roman"/>
          <w:b/>
        </w:rPr>
        <w:t xml:space="preserve"> </w:t>
      </w:r>
      <w:r w:rsidRPr="00A63B7D">
        <w:rPr>
          <w:rFonts w:ascii="Times New Roman" w:hAnsi="Times New Roman" w:cs="Times New Roman"/>
          <w:snapToGrid w:val="0"/>
        </w:rPr>
        <w:t xml:space="preserve">v súlade s § 48 zákona č. 343/2015 Z.z. Zákona o verejnom obstarávaní. </w:t>
      </w:r>
      <w:r w:rsidRPr="00A63B7D">
        <w:rPr>
          <w:rFonts w:ascii="Times New Roman" w:hAnsi="Times New Roman" w:cs="Times New Roman"/>
        </w:rPr>
        <w:t>Zákazka bola zverejnená</w:t>
      </w:r>
      <w:r w:rsidRPr="00A63B7D">
        <w:rPr>
          <w:rStyle w:val="xbold"/>
          <w:rFonts w:ascii="Times New Roman" w:hAnsi="Times New Roman" w:cs="Times New Roman"/>
          <w:b w:val="0"/>
        </w:rPr>
        <w:t xml:space="preserve"> </w:t>
      </w:r>
      <w:r w:rsidR="00A63B7D" w:rsidRPr="00A63B7D">
        <w:rPr>
          <w:rStyle w:val="xbold"/>
          <w:rFonts w:ascii="Times New Roman" w:hAnsi="Times New Roman" w:cs="Times New Roman"/>
          <w:b w:val="0"/>
        </w:rPr>
        <w:t>vo vestníku</w:t>
      </w:r>
      <w:r w:rsidR="00A63B7D" w:rsidRPr="00A63B7D">
        <w:rPr>
          <w:rStyle w:val="xbold"/>
          <w:rFonts w:ascii="Times New Roman" w:hAnsi="Times New Roman" w:cs="Times New Roman"/>
        </w:rPr>
        <w:t xml:space="preserve"> </w:t>
      </w:r>
      <w:r w:rsidR="00A63B7D" w:rsidRPr="00A63B7D">
        <w:rPr>
          <w:rFonts w:ascii="Times New Roman" w:hAnsi="Times New Roman" w:cs="Times New Roman"/>
        </w:rPr>
        <w:t>verejného obstarávania Úradu pre verejné obstarávanie Bratislava č. 201/2024 zo dňa 10.10.2024, 24827 - MST a v Úradnom vestníku Európskej únie 607446-2024 zo dňa 09.10.2024</w:t>
      </w:r>
      <w:r w:rsidRPr="00A63B7D">
        <w:rPr>
          <w:rFonts w:ascii="Times New Roman" w:hAnsi="Times New Roman" w:cs="Times New Roman"/>
        </w:rPr>
        <w:t xml:space="preserve">; </w:t>
      </w:r>
    </w:p>
    <w:p w:rsidR="00760506" w:rsidRPr="00760506" w:rsidRDefault="00760506" w:rsidP="00760506">
      <w:pPr>
        <w:pStyle w:val="Default"/>
        <w:rPr>
          <w:rFonts w:ascii="Times New Roman" w:hAnsi="Times New Roman" w:cs="Times New Roman"/>
          <w:b/>
          <w:bCs/>
        </w:rPr>
      </w:pPr>
    </w:p>
    <w:p w:rsidR="00760506" w:rsidRPr="00760506" w:rsidRDefault="00760506" w:rsidP="00554787">
      <w:pPr>
        <w:pStyle w:val="Default"/>
        <w:jc w:val="both"/>
        <w:rPr>
          <w:rFonts w:ascii="Times New Roman" w:hAnsi="Times New Roman" w:cs="Times New Roman"/>
          <w:u w:val="single"/>
        </w:rPr>
      </w:pPr>
      <w:r w:rsidRPr="00760506">
        <w:rPr>
          <w:rFonts w:ascii="Times New Roman" w:hAnsi="Times New Roman" w:cs="Times New Roman"/>
          <w:u w:val="single"/>
        </w:rPr>
        <w:t>Otázka č.1</w:t>
      </w:r>
      <w:r w:rsidR="006106AD">
        <w:rPr>
          <w:rFonts w:ascii="Times New Roman" w:hAnsi="Times New Roman" w:cs="Times New Roman"/>
          <w:u w:val="single"/>
        </w:rPr>
        <w:t xml:space="preserve"> k žiadosti o vysvetlenie SP č.2</w:t>
      </w:r>
      <w:r w:rsidRPr="00760506">
        <w:rPr>
          <w:rFonts w:ascii="Times New Roman" w:hAnsi="Times New Roman" w:cs="Times New Roman"/>
          <w:u w:val="single"/>
        </w:rPr>
        <w:t>:</w:t>
      </w:r>
    </w:p>
    <w:p w:rsidR="006106AD" w:rsidRPr="00E46096" w:rsidRDefault="006106AD" w:rsidP="006106AD">
      <w:pPr>
        <w:jc w:val="both"/>
        <w:rPr>
          <w:rFonts w:ascii="Times New Roman" w:hAnsi="Times New Roman" w:cs="Times New Roman"/>
          <w:color w:val="000000"/>
        </w:rPr>
      </w:pPr>
      <w:r w:rsidRPr="00E46096">
        <w:rPr>
          <w:rFonts w:ascii="Times New Roman" w:hAnsi="Times New Roman" w:cs="Times New Roman"/>
          <w:color w:val="000000"/>
        </w:rPr>
        <w:t xml:space="preserve">Po oboznámení sa s podmienkami verejnej súťaže s názvom: </w:t>
      </w:r>
      <w:r w:rsidRPr="00E46096">
        <w:rPr>
          <w:rFonts w:ascii="Times New Roman" w:hAnsi="Times New Roman" w:cs="Times New Roman"/>
          <w:b/>
          <w:color w:val="000000"/>
        </w:rPr>
        <w:t>„</w:t>
      </w:r>
      <w:r w:rsidRPr="00E46096">
        <w:rPr>
          <w:rFonts w:ascii="Times New Roman" w:hAnsi="Times New Roman" w:cs="Times New Roman"/>
          <w:b/>
        </w:rPr>
        <w:t>Robotický telemanipulátor pre miniinvazívne operačné výkony vrátane súvisiacich služieb“</w:t>
      </w:r>
      <w:r w:rsidRPr="00E46096">
        <w:rPr>
          <w:rFonts w:ascii="Times New Roman" w:hAnsi="Times New Roman" w:cs="Times New Roman"/>
          <w:color w:val="000000"/>
        </w:rPr>
        <w:t xml:space="preserve"> vyhlásenej verejným obstarávateľom: </w:t>
      </w:r>
      <w:r w:rsidRPr="00E46096">
        <w:rPr>
          <w:rFonts w:ascii="Times New Roman" w:hAnsi="Times New Roman" w:cs="Times New Roman"/>
        </w:rPr>
        <w:t>Fakultná nemocnica s poliklinikou F. D. Roosevelta Banská Bystrica, so sídlom: Nám. Ludvika Svobodu 1, 975 17 Banská Bystrica, IČO: 00165549</w:t>
      </w:r>
      <w:r w:rsidRPr="00E46096">
        <w:rPr>
          <w:rFonts w:ascii="Times New Roman" w:hAnsi="Times New Roman" w:cs="Times New Roman"/>
          <w:color w:val="000000"/>
        </w:rPr>
        <w:t xml:space="preserve">, oznámením o vyhlásení verejného obstarávania uverejnenom v Úr. Vestníku EU dňa  09.10.2024 pod číslom </w:t>
      </w:r>
      <w:r w:rsidRPr="00E46096">
        <w:rPr>
          <w:rFonts w:ascii="Times New Roman" w:hAnsi="Times New Roman" w:cs="Times New Roman"/>
        </w:rPr>
        <w:t xml:space="preserve">607446-2024, </w:t>
      </w:r>
      <w:r w:rsidRPr="00E46096">
        <w:rPr>
          <w:rFonts w:ascii="Times New Roman" w:hAnsi="Times New Roman" w:cs="Times New Roman"/>
          <w:color w:val="000000"/>
        </w:rPr>
        <w:t xml:space="preserve">si Vás úctivo dovoľujeme požiadať o úpravu zmluvných podmienok upravujúcich rozsah udelených licenčných práv. </w:t>
      </w:r>
    </w:p>
    <w:p w:rsidR="006106AD" w:rsidRPr="00E46096" w:rsidRDefault="006106AD" w:rsidP="006106AD">
      <w:pPr>
        <w:jc w:val="both"/>
        <w:rPr>
          <w:rFonts w:ascii="Times New Roman" w:hAnsi="Times New Roman" w:cs="Times New Roman"/>
          <w:color w:val="000000"/>
        </w:rPr>
      </w:pPr>
      <w:r w:rsidRPr="00E46096">
        <w:rPr>
          <w:rFonts w:ascii="Times New Roman" w:hAnsi="Times New Roman" w:cs="Times New Roman"/>
          <w:color w:val="000000"/>
        </w:rPr>
        <w:t xml:space="preserve"> </w:t>
      </w:r>
    </w:p>
    <w:p w:rsidR="006106AD" w:rsidRPr="00E46096" w:rsidRDefault="006106AD" w:rsidP="006106AD">
      <w:pPr>
        <w:widowControl w:val="0"/>
        <w:autoSpaceDE w:val="0"/>
        <w:autoSpaceDN w:val="0"/>
        <w:adjustRightInd w:val="0"/>
        <w:jc w:val="both"/>
        <w:rPr>
          <w:rFonts w:ascii="Times New Roman" w:hAnsi="Times New Roman" w:cs="Times New Roman"/>
          <w:color w:val="000000"/>
        </w:rPr>
      </w:pPr>
      <w:r w:rsidRPr="00E46096">
        <w:rPr>
          <w:rFonts w:ascii="Times New Roman" w:hAnsi="Times New Roman" w:cs="Times New Roman"/>
          <w:color w:val="000000"/>
        </w:rPr>
        <w:t xml:space="preserve">Po preštudovaní zmluvných podmienok sme vyrozumeli, že súčasťou kúpy je aj udelenie kupujúcemu nevýhradnej licencie/sublicencie na použitie diela chráneného autorským zákonom č. 185/2015 Z.z., a to najmä, nie však výlučne k dielam charakteru individualizovaný softvér, štandardný (krabicový) softvér, operačný systém a pod. Nevýhradná licencia má byť udelená v neobmedzenom rozsahu. </w:t>
      </w:r>
    </w:p>
    <w:p w:rsidR="006106AD" w:rsidRPr="00E46096" w:rsidRDefault="006106AD" w:rsidP="006106AD">
      <w:pPr>
        <w:widowControl w:val="0"/>
        <w:autoSpaceDE w:val="0"/>
        <w:autoSpaceDN w:val="0"/>
        <w:adjustRightInd w:val="0"/>
        <w:jc w:val="both"/>
        <w:rPr>
          <w:rFonts w:ascii="Times New Roman" w:hAnsi="Times New Roman" w:cs="Times New Roman"/>
        </w:rPr>
      </w:pPr>
      <w:r w:rsidRPr="00E46096">
        <w:rPr>
          <w:rFonts w:ascii="Times New Roman" w:hAnsi="Times New Roman" w:cs="Times New Roman"/>
        </w:rPr>
        <w:t>Dovoľte nám vysvetliť dôvody, pre ktoré nemôžeme súhlasiť s poskytnutím nevýhradnej licencie a sublicencie v neobmedzenom rozsahu na používanie robotického prístroja na miniinvazívne operácie:</w:t>
      </w:r>
    </w:p>
    <w:p w:rsidR="006106AD" w:rsidRPr="00E46096" w:rsidRDefault="006106AD" w:rsidP="006106AD">
      <w:pPr>
        <w:widowControl w:val="0"/>
        <w:numPr>
          <w:ilvl w:val="0"/>
          <w:numId w:val="16"/>
        </w:numPr>
        <w:autoSpaceDE w:val="0"/>
        <w:autoSpaceDN w:val="0"/>
        <w:adjustRightInd w:val="0"/>
        <w:jc w:val="both"/>
        <w:rPr>
          <w:rFonts w:ascii="Times New Roman" w:hAnsi="Times New Roman" w:cs="Times New Roman"/>
        </w:rPr>
      </w:pPr>
      <w:r w:rsidRPr="00E46096">
        <w:rPr>
          <w:rFonts w:ascii="Times New Roman" w:hAnsi="Times New Roman" w:cs="Times New Roman"/>
          <w:b/>
          <w:bCs/>
        </w:rPr>
        <w:t>Distribučná politika výrobcu</w:t>
      </w:r>
      <w:r w:rsidRPr="00E46096">
        <w:rPr>
          <w:rFonts w:ascii="Times New Roman" w:hAnsi="Times New Roman" w:cs="Times New Roman"/>
        </w:rPr>
        <w:t xml:space="preserve">: Výrobca robotického telemanipulátora má prísnu politiku založenú na transparentnosti a súlade s právnymi predpismi Európskej únie (EÚ) a Spojených štátov amerických (USA). Táto politika je nevyhnutná na to, aby sa zaručilo, že zariadenie nebude dodávané do krajín, ktoré podliehajú obmedzeniam podľa sankcií EÚ a USA, a aby sa zabránilo ich používaniu v zariadeniach, ktoré by mohli predstavovať riziko odcudzenia know-how konkurentmi. V rámci tejto politiky je preto nevyhnutné, aby výrobca evidoval každé zdravotnícke zariadenie, do ktorého je prístroj dodaný, a schválil jeho predaj. Ak by nemocnica následne plánovala prístroj predať inej inštitúcii, výrobca musí byť o tomto predaji informovaný. </w:t>
      </w:r>
      <w:r w:rsidRPr="00E46096">
        <w:rPr>
          <w:rFonts w:ascii="Times New Roman" w:hAnsi="Times New Roman" w:cs="Times New Roman"/>
          <w:b/>
          <w:bCs/>
          <w:u w:val="single"/>
        </w:rPr>
        <w:t xml:space="preserve">Táto kontrola umožňuje zamedziť akémukoľvek riziku spojenému s používaním zariadenia v </w:t>
      </w:r>
      <w:r w:rsidRPr="00E46096">
        <w:rPr>
          <w:rFonts w:ascii="Times New Roman" w:hAnsi="Times New Roman" w:cs="Times New Roman"/>
          <w:b/>
          <w:bCs/>
          <w:u w:val="single"/>
        </w:rPr>
        <w:lastRenderedPageBreak/>
        <w:t>neželaných jurisdikciách alebo neautorizovanými subjektmi.</w:t>
      </w:r>
    </w:p>
    <w:p w:rsidR="006106AD" w:rsidRPr="00E46096" w:rsidRDefault="006106AD" w:rsidP="006106AD">
      <w:pPr>
        <w:widowControl w:val="0"/>
        <w:numPr>
          <w:ilvl w:val="0"/>
          <w:numId w:val="16"/>
        </w:numPr>
        <w:autoSpaceDE w:val="0"/>
        <w:autoSpaceDN w:val="0"/>
        <w:adjustRightInd w:val="0"/>
        <w:jc w:val="both"/>
        <w:rPr>
          <w:rFonts w:ascii="Times New Roman" w:hAnsi="Times New Roman" w:cs="Times New Roman"/>
        </w:rPr>
      </w:pPr>
      <w:r w:rsidRPr="00E46096">
        <w:rPr>
          <w:rFonts w:ascii="Times New Roman" w:hAnsi="Times New Roman" w:cs="Times New Roman"/>
          <w:b/>
          <w:bCs/>
        </w:rPr>
        <w:t>Používanie odporúčaného inštrumentária</w:t>
      </w:r>
      <w:r w:rsidRPr="00E46096">
        <w:rPr>
          <w:rFonts w:ascii="Times New Roman" w:hAnsi="Times New Roman" w:cs="Times New Roman"/>
        </w:rPr>
        <w:t>: Výrobca poskytuje špecifické inštrumentárium, ktoré je určené na používanie v súlade s prístrojom. Táto zodpovednosť výrobcu trvá počas celej záručnej doby prístroja. Aby mohol výrobca túto záruku a s ňou spojené servisné povinnosti efektívne naplniť, je nevyhnutné, aby mal presné informácie o aktuálnom vlastníkovi, užívateľovi prístroja a o jeho umiestnení. Tento dohľad je dôležitý nielen pre záruku, ale aj pre zabezpečenie, že prístroj bude používaný v súlade s odporúčaným inštrumentáriom a jeho prevádzka bude bezproblémová. Nedodržanie týchto podmienok by mohlo ovplyvniť záručné krytie a zodpovednosť výrobcu.</w:t>
      </w:r>
    </w:p>
    <w:p w:rsidR="006106AD" w:rsidRPr="00E46096" w:rsidRDefault="006106AD" w:rsidP="006106AD">
      <w:pPr>
        <w:widowControl w:val="0"/>
        <w:autoSpaceDE w:val="0"/>
        <w:autoSpaceDN w:val="0"/>
        <w:adjustRightInd w:val="0"/>
        <w:jc w:val="both"/>
        <w:rPr>
          <w:rFonts w:ascii="Times New Roman" w:hAnsi="Times New Roman" w:cs="Times New Roman"/>
        </w:rPr>
      </w:pPr>
    </w:p>
    <w:p w:rsidR="006106AD" w:rsidRPr="00E46096" w:rsidRDefault="006106AD" w:rsidP="006106AD">
      <w:pPr>
        <w:widowControl w:val="0"/>
        <w:autoSpaceDE w:val="0"/>
        <w:autoSpaceDN w:val="0"/>
        <w:adjustRightInd w:val="0"/>
        <w:jc w:val="both"/>
        <w:rPr>
          <w:rFonts w:ascii="Times New Roman" w:hAnsi="Times New Roman" w:cs="Times New Roman"/>
        </w:rPr>
      </w:pPr>
      <w:r w:rsidRPr="00E46096">
        <w:rPr>
          <w:rFonts w:ascii="Times New Roman" w:hAnsi="Times New Roman" w:cs="Times New Roman"/>
        </w:rPr>
        <w:t>Z týchto dôvodov nie je možné poskytnúť nevýhradnú licenciu a sublicenciu v neobmedzenom rozsahu. Uvedenú skutočnosť reflektujú aj zmluvné podmienky na kúpu prístroja tohto výrobcu samotným verejným obstarávateľom v roku 2020 (vid Zmluva o kúpe, licencovaní a poskytovaní služieb uzatvorená medzi verejným obstarávateľom a spol. Intuituve Surgical Sárl, Švajčiarsko zo dňa 26.02.2020</w:t>
      </w:r>
      <w:r w:rsidRPr="00E46096">
        <w:rPr>
          <w:rStyle w:val="Odkaznapoznmkupodiarou"/>
          <w:rFonts w:ascii="Times New Roman" w:hAnsi="Times New Roman" w:cs="Times New Roman"/>
        </w:rPr>
        <w:footnoteReference w:id="1"/>
      </w:r>
      <w:r w:rsidRPr="00E46096">
        <w:rPr>
          <w:rFonts w:ascii="Times New Roman" w:hAnsi="Times New Roman" w:cs="Times New Roman"/>
        </w:rPr>
        <w:t>), v ktorom sú licenčné práva upravené nasledovne:</w:t>
      </w:r>
    </w:p>
    <w:p w:rsidR="006106AD" w:rsidRPr="00E46096" w:rsidRDefault="006106AD" w:rsidP="006106AD">
      <w:pPr>
        <w:widowControl w:val="0"/>
        <w:autoSpaceDE w:val="0"/>
        <w:autoSpaceDN w:val="0"/>
        <w:adjustRightInd w:val="0"/>
        <w:jc w:val="both"/>
        <w:rPr>
          <w:rFonts w:ascii="Times New Roman" w:hAnsi="Times New Roman" w:cs="Times New Roman"/>
          <w:i/>
          <w:iCs/>
        </w:rPr>
      </w:pPr>
      <w:r w:rsidRPr="00E46096">
        <w:rPr>
          <w:rFonts w:ascii="Times New Roman" w:hAnsi="Times New Roman" w:cs="Times New Roman"/>
        </w:rPr>
        <w:t>„</w:t>
      </w:r>
      <w:r w:rsidRPr="00E46096">
        <w:rPr>
          <w:rFonts w:ascii="Times New Roman" w:hAnsi="Times New Roman" w:cs="Times New Roman"/>
          <w:i/>
          <w:iCs/>
        </w:rPr>
        <w:t xml:space="preserve">12.2 Softvér vložený do Systému sa poskytuje na základe licencie a zákazníkovi sa nepredáva. V súlade so  znením a podmienkami tejto Zmluvy predávajúci poskytuje Zákazníkovi: nevýlučnú, neprevoditeľnú, odplatnú, obmedzenú licenciu na použitie Softvéru výhradne ako súčasti Systému v podobe strojovo vykonateľného objektového kódu a iba v spojení s prevádzkovaním Systému. Zákazník nie je oprávnený používať, kopírovať, upravovať alebo prevádzať Softvér alebo jeho kópiu, či už ako celok alebo časť. Zákazník ďalej nie je oprávnený vykonávať reverzné (spätné) inžinierstvo, dekompiláciu, rozoberanie, pokúšať sa získať zdrojový kód alebo inak manipulovať so Softvérom, s výnimkou prípadov a iba v takom rozsahu, keď je uvedený zákaz manipulácie nutné pozmeniť, aby bol v súlade s platnými právnymi predpismi. V takom prípade je Zákazník povinný požiadať predávajúceho o informácie a súhlas, ktoré potrebuje získať zo Softvéru, a predávajúci môže podľa svojej úvahy poskytnúť Zákazníkovi informácie v súlade s obmedzeniami na základe dobrých mravov a stanoviť podmienky na použitie Softvéru. </w:t>
      </w:r>
    </w:p>
    <w:p w:rsidR="006106AD" w:rsidRPr="00E46096" w:rsidRDefault="006106AD" w:rsidP="006106AD">
      <w:pPr>
        <w:widowControl w:val="0"/>
        <w:autoSpaceDE w:val="0"/>
        <w:autoSpaceDN w:val="0"/>
        <w:adjustRightInd w:val="0"/>
        <w:jc w:val="both"/>
        <w:rPr>
          <w:rFonts w:ascii="Times New Roman" w:hAnsi="Times New Roman" w:cs="Times New Roman"/>
          <w:i/>
          <w:iCs/>
        </w:rPr>
      </w:pPr>
      <w:r w:rsidRPr="00E46096">
        <w:rPr>
          <w:rFonts w:ascii="Times New Roman" w:hAnsi="Times New Roman" w:cs="Times New Roman"/>
          <w:i/>
          <w:iCs/>
        </w:rPr>
        <w:t xml:space="preserve">12.3 V prípade, ak počas platnosti tejto zmluvy dodá predávajúci objednávajúcemu upgrade alebo update softvéru k tovaru, resp. iné zmeny softvéru k tovaru, alebo ak predávajúci počas platnosti tejto zmluvy nahradí pôvodne dodaný softvér k dielu novým softvérom alebo inou verziou (spravidla vyššou verziou) pôvodného softvéru, platí, že dodaním takéhoto upgrade, update alebo dodaním inej zmeny softvéru / diela alebo inej verzie softvéru k tovaru udelil predávajúci objednávajúcemu licenciu / sublicenciu k takémuto upgrade, update, inej zmene alebo vyššej verzii v rovnakom rozsahu a za rovnakých podmienok ako bola udelená k pôvodnému softvéru / dielu.“ </w:t>
      </w:r>
    </w:p>
    <w:p w:rsidR="006106AD" w:rsidRPr="00E46096" w:rsidRDefault="006106AD" w:rsidP="006106AD">
      <w:pPr>
        <w:widowControl w:val="0"/>
        <w:autoSpaceDE w:val="0"/>
        <w:autoSpaceDN w:val="0"/>
        <w:adjustRightInd w:val="0"/>
        <w:jc w:val="both"/>
        <w:rPr>
          <w:rFonts w:ascii="Times New Roman" w:hAnsi="Times New Roman" w:cs="Times New Roman"/>
        </w:rPr>
      </w:pPr>
    </w:p>
    <w:p w:rsidR="006106AD" w:rsidRPr="00E46096" w:rsidRDefault="006106AD" w:rsidP="006106AD">
      <w:pPr>
        <w:jc w:val="both"/>
        <w:rPr>
          <w:rFonts w:ascii="Times New Roman" w:hAnsi="Times New Roman" w:cs="Times New Roman"/>
        </w:rPr>
      </w:pPr>
      <w:r w:rsidRPr="00E46096">
        <w:rPr>
          <w:rFonts w:ascii="Times New Roman" w:hAnsi="Times New Roman" w:cs="Times New Roman"/>
        </w:rPr>
        <w:t xml:space="preserve">Vzhľadom na licenčné podmienky výrobcu Vás preto žiadame o úpravu bodu 15.1. Kúpnej zmluvy v nasledujúcom znení: </w:t>
      </w:r>
    </w:p>
    <w:p w:rsidR="006106AD" w:rsidRPr="00E46096" w:rsidRDefault="006106AD" w:rsidP="006106AD">
      <w:pPr>
        <w:pStyle w:val="Odsekzoznamu"/>
        <w:numPr>
          <w:ilvl w:val="1"/>
          <w:numId w:val="17"/>
        </w:numPr>
        <w:autoSpaceDE w:val="0"/>
        <w:autoSpaceDN w:val="0"/>
        <w:adjustRightInd w:val="0"/>
        <w:spacing w:after="120"/>
        <w:ind w:left="567" w:hanging="567"/>
        <w:jc w:val="both"/>
        <w:rPr>
          <w:ins w:id="0" w:author="Autor"/>
        </w:rPr>
      </w:pPr>
      <w:r w:rsidRPr="00E46096">
        <w:t xml:space="preserve">Zmluvné strany sa dohodli, že ku všetkým dielam chráneným zákonom č. 185/2015 </w:t>
      </w:r>
      <w:proofErr w:type="spellStart"/>
      <w:r w:rsidRPr="00E46096">
        <w:t>Z.z</w:t>
      </w:r>
      <w:proofErr w:type="spellEnd"/>
      <w:r w:rsidRPr="00E46096">
        <w:t xml:space="preserve">. autorský zákon v znení neskorších predpisov, ktoré dodá predávajúci kupujúcemu v rámci dodávky tovaru podľa tejto zmluvy alebo v rámci poskytovania služieb záručného autorizovaného servisu k dodanému predmetu zmluvy  (najmä, nie však výlučne k dielam charakteru individualizovaný softvér, štandardný (krabicový) softvér, operačný systém a pod.), platí, že predávajúci dňom podpisu dodacieho listu udeľuje kupujúcemu nevýhradnú licenciu/sublicenciu na jeho použitie, v </w:t>
      </w:r>
      <w:del w:id="1" w:author="Autor">
        <w:r w:rsidRPr="00E46096" w:rsidDel="005D4BD3">
          <w:delText xml:space="preserve">neobmedzenom </w:delText>
        </w:r>
      </w:del>
      <w:r w:rsidRPr="00E46096">
        <w:lastRenderedPageBreak/>
        <w:t>rozsahu</w:t>
      </w:r>
      <w:ins w:id="2" w:author="Autor">
        <w:r w:rsidRPr="00E46096">
          <w:t xml:space="preserve"> nutnom na používanie Tovaru</w:t>
        </w:r>
      </w:ins>
      <w:r w:rsidRPr="00E46096">
        <w:t xml:space="preserve">, na celú dobu trvania majetkových práv autora a na účel, na ktorý bol softvér alebo dielo vytvorené alebo dodané kupujúcemu. </w:t>
      </w:r>
      <w:del w:id="3" w:author="Autor">
        <w:r w:rsidRPr="00E46096" w:rsidDel="005D4BD3">
          <w:delText xml:space="preserve">Predávajúci súhlasí, aby kupujúci udelil sublicenciu tretím osobám na použitie softvéru alebo diela rovnakým spôsobom, v rovnakom rozsahu, na rovnaký čas a za rovnakých podmienok, ako je licencia/sublicencia udelená na základe tejto zmluvy kupujúcemu. </w:delText>
        </w:r>
      </w:del>
      <w:r w:rsidRPr="00E46096">
        <w:t>Licencia</w:t>
      </w:r>
      <w:del w:id="4" w:author="Autor">
        <w:r w:rsidRPr="00E46096" w:rsidDel="005D4BD3">
          <w:delText>/sublicencia</w:delText>
        </w:r>
      </w:del>
      <w:r w:rsidRPr="00E46096">
        <w:t xml:space="preserve"> sa udeľuje odplatne, pričom odmena za jej poskytnutie ako aj odmena za udelenie súhlasu na udelenie sublicencie je už zahrnutá v kúpnej cene dohodnutej v tejto zmluve. </w:t>
      </w:r>
      <w:del w:id="5" w:author="Autor">
        <w:r w:rsidRPr="00E46096" w:rsidDel="005D4BD3">
          <w:delText xml:space="preserve">Udelená licencia/sublicencia a právo udeliť sublicenciu nebudú skončením platnosti tejto zmluvy dotknuté a licencia/sublicencia udelená podľa tejto zmluvy sa považuje za licenciu/sublicenciu uhradenú počas celej doby trvania licencie/sublicencie. </w:delText>
        </w:r>
      </w:del>
      <w:r w:rsidRPr="00E46096">
        <w:t xml:space="preserve">V prípade, ak počas platnosti tejto zmluvy dodá predávajúci kupujúcemu </w:t>
      </w:r>
      <w:proofErr w:type="spellStart"/>
      <w:r w:rsidRPr="00E46096">
        <w:t>upgrade</w:t>
      </w:r>
      <w:proofErr w:type="spellEnd"/>
      <w:r w:rsidRPr="00E46096">
        <w:t xml:space="preserve"> alebo </w:t>
      </w:r>
      <w:proofErr w:type="spellStart"/>
      <w:r w:rsidRPr="00E46096">
        <w:t>update</w:t>
      </w:r>
      <w:proofErr w:type="spellEnd"/>
      <w:r w:rsidRPr="00E46096">
        <w:t xml:space="preserve"> softvéru tovaru, resp. iné zmeny softvéru tovaru, alebo ak predávajúci počas platnosti tejto zmluvy nahradí pôvodne dodaný softvér tovaru novým softvérom tovaru alebo inou verziou (spravidla vyššou verziou) pôvodného softvéru tovaru, platí že dodaním takéhoto </w:t>
      </w:r>
      <w:proofErr w:type="spellStart"/>
      <w:r w:rsidRPr="00E46096">
        <w:t>upgrade</w:t>
      </w:r>
      <w:proofErr w:type="spellEnd"/>
      <w:r w:rsidRPr="00E46096">
        <w:t xml:space="preserve">, </w:t>
      </w:r>
      <w:proofErr w:type="spellStart"/>
      <w:r w:rsidRPr="00E46096">
        <w:t>update</w:t>
      </w:r>
      <w:proofErr w:type="spellEnd"/>
      <w:r w:rsidRPr="00E46096">
        <w:t xml:space="preserve">, alebo dodaním inej zmeny softvéru tovaru alebo inej verzie softvéru tovaru udelil predávajúci kupujúcemu licenciu/sublicenciu k takémuto </w:t>
      </w:r>
      <w:proofErr w:type="spellStart"/>
      <w:r w:rsidRPr="00E46096">
        <w:t>upgrade</w:t>
      </w:r>
      <w:proofErr w:type="spellEnd"/>
      <w:r w:rsidRPr="00E46096">
        <w:t xml:space="preserve">, </w:t>
      </w:r>
      <w:proofErr w:type="spellStart"/>
      <w:r w:rsidRPr="00E46096">
        <w:t>update</w:t>
      </w:r>
      <w:proofErr w:type="spellEnd"/>
      <w:r w:rsidRPr="00E46096">
        <w:t>, inej zmene alebo vyššej verzii v rovnakom rozsahu a za rovnakých podmienok ako bola udelená k pôvodnému softvéru tovaru.</w:t>
      </w:r>
    </w:p>
    <w:p w:rsidR="006106AD" w:rsidRPr="00E46096" w:rsidRDefault="006106AD" w:rsidP="006106AD">
      <w:pPr>
        <w:pStyle w:val="Odsekzoznamu"/>
        <w:numPr>
          <w:ilvl w:val="1"/>
          <w:numId w:val="17"/>
        </w:numPr>
        <w:ind w:left="567" w:hanging="567"/>
        <w:jc w:val="both"/>
        <w:rPr>
          <w:ins w:id="6" w:author="Autor"/>
        </w:rPr>
      </w:pPr>
      <w:r w:rsidRPr="00E46096">
        <w:t xml:space="preserve">V prípade ak sa preukáže, že vyššie uvedené ustanovenia o udelení licencie nie sú postačujúce na riadne udelenie platnej licencie nevyhnutnej na používanie tovaru na účel, na ktorý bol kúpený, predávajúci sa zaväzuje bezodkladne uzavrieť s kupujúcim samostatnú bezodplatnú licenčnú zmluvu v minimálnom rozsahu uvedenom v predchádzajúcom bode tejto zmluvy. </w:t>
      </w:r>
    </w:p>
    <w:p w:rsidR="006106AD" w:rsidRPr="00E46096" w:rsidRDefault="006106AD" w:rsidP="006106AD">
      <w:pPr>
        <w:pStyle w:val="Odsekzoznamu"/>
        <w:numPr>
          <w:ilvl w:val="1"/>
          <w:numId w:val="17"/>
        </w:numPr>
        <w:autoSpaceDE w:val="0"/>
        <w:autoSpaceDN w:val="0"/>
        <w:adjustRightInd w:val="0"/>
        <w:spacing w:after="120"/>
        <w:ind w:left="567" w:hanging="567"/>
        <w:jc w:val="both"/>
        <w:rPr>
          <w:ins w:id="7" w:author="Autor"/>
        </w:rPr>
      </w:pPr>
      <w:ins w:id="8" w:author="Autor">
        <w:r w:rsidRPr="00E46096">
          <w:t xml:space="preserve">Zmluvné strany sa výslovne dohodli, pre vylúčenie pochybností, že toto ustanovenie zmluvy nijako neobmedzuje právo kupujúceho poskytovať vzdelávanie a školenia v oblasti používania tovaru zamestnancom iných poskytovateľov zdravotnej starostlivosti. </w:t>
        </w:r>
      </w:ins>
    </w:p>
    <w:p w:rsidR="00A63B7D" w:rsidRPr="006106AD" w:rsidRDefault="006106AD" w:rsidP="00760506">
      <w:pPr>
        <w:pStyle w:val="Odsekzoznamu"/>
        <w:numPr>
          <w:ilvl w:val="1"/>
          <w:numId w:val="17"/>
        </w:numPr>
        <w:autoSpaceDE w:val="0"/>
        <w:autoSpaceDN w:val="0"/>
        <w:adjustRightInd w:val="0"/>
        <w:spacing w:after="120"/>
        <w:ind w:left="567" w:hanging="567"/>
        <w:jc w:val="both"/>
      </w:pPr>
      <w:ins w:id="9" w:author="Autor">
        <w:r w:rsidRPr="00E46096">
          <w:t>V prípade prevodu vlastníctva tovaru sa predávajúci zaväzuje v dobrej viere rokovať o udelení obdobnej licencie novému užívateľovi tovaru.</w:t>
        </w:r>
      </w:ins>
    </w:p>
    <w:p w:rsidR="00FD5E31" w:rsidRDefault="00FD5E31" w:rsidP="00760506">
      <w:pPr>
        <w:autoSpaceDE w:val="0"/>
        <w:autoSpaceDN w:val="0"/>
        <w:adjustRightInd w:val="0"/>
        <w:jc w:val="both"/>
        <w:rPr>
          <w:rFonts w:ascii="Times New Roman" w:eastAsia="Calibri" w:hAnsi="Times New Roman" w:cs="Times New Roman"/>
          <w:u w:val="single"/>
          <w:lang w:eastAsia="sk-SK"/>
        </w:rPr>
      </w:pPr>
    </w:p>
    <w:p w:rsidR="00FB27B0" w:rsidRPr="0009389D" w:rsidRDefault="00FB27B0" w:rsidP="00FB27B0">
      <w:pPr>
        <w:autoSpaceDE w:val="0"/>
        <w:autoSpaceDN w:val="0"/>
        <w:adjustRightInd w:val="0"/>
        <w:jc w:val="both"/>
        <w:rPr>
          <w:rFonts w:ascii="Times New Roman" w:eastAsia="Calibri" w:hAnsi="Times New Roman" w:cs="Times New Roman"/>
          <w:u w:val="single"/>
          <w:lang w:eastAsia="sk-SK"/>
        </w:rPr>
      </w:pPr>
      <w:r w:rsidRPr="0009389D">
        <w:rPr>
          <w:rFonts w:ascii="Times New Roman" w:eastAsia="Calibri" w:hAnsi="Times New Roman" w:cs="Times New Roman"/>
          <w:u w:val="single"/>
          <w:lang w:eastAsia="sk-SK"/>
        </w:rPr>
        <w:t>Odpoveď k otázke č.1 k žiadosti o vysvetlenie SP č.2:</w:t>
      </w:r>
    </w:p>
    <w:p w:rsidR="00FB27B0" w:rsidRPr="0009389D" w:rsidRDefault="00FB27B0" w:rsidP="00FB27B0">
      <w:pPr>
        <w:autoSpaceDE w:val="0"/>
        <w:autoSpaceDN w:val="0"/>
        <w:adjustRightInd w:val="0"/>
        <w:jc w:val="both"/>
        <w:rPr>
          <w:rFonts w:ascii="Times New Roman" w:eastAsia="Calibri" w:hAnsi="Times New Roman" w:cs="Times New Roman"/>
          <w:lang w:eastAsia="sk-SK"/>
        </w:rPr>
      </w:pPr>
      <w:r w:rsidRPr="0009389D">
        <w:rPr>
          <w:rFonts w:ascii="Times New Roman" w:eastAsia="Calibri" w:hAnsi="Times New Roman" w:cs="Times New Roman"/>
          <w:lang w:eastAsia="sk-SK"/>
        </w:rPr>
        <w:t xml:space="preserve">Verejný obstarávateľ po dôkladnom zvážení pristúpil k úprave súťažných podkladov, a to v časti F Obchodné podmienky ako aj v editovateľnej forme kúpnej zmluvy, a to konkrétne v článku XV. kúpnej zmluvy. </w:t>
      </w:r>
    </w:p>
    <w:p w:rsidR="00FB27B0" w:rsidRPr="00E46096" w:rsidRDefault="00FB27B0" w:rsidP="00FB27B0">
      <w:pPr>
        <w:autoSpaceDE w:val="0"/>
        <w:autoSpaceDN w:val="0"/>
        <w:adjustRightInd w:val="0"/>
        <w:jc w:val="both"/>
        <w:rPr>
          <w:rFonts w:ascii="Times New Roman" w:eastAsia="Calibri" w:hAnsi="Times New Roman" w:cs="Times New Roman"/>
          <w:highlight w:val="yellow"/>
        </w:rPr>
      </w:pPr>
    </w:p>
    <w:p w:rsidR="00FB27B0" w:rsidRPr="00087F52" w:rsidRDefault="00FB27B0" w:rsidP="00FB27B0">
      <w:pPr>
        <w:autoSpaceDE w:val="0"/>
        <w:autoSpaceDN w:val="0"/>
        <w:adjustRightInd w:val="0"/>
        <w:jc w:val="both"/>
        <w:rPr>
          <w:rFonts w:ascii="Times New Roman" w:eastAsia="Calibri" w:hAnsi="Times New Roman" w:cs="Times New Roman"/>
          <w:u w:val="single"/>
          <w:lang w:eastAsia="sk-SK"/>
        </w:rPr>
      </w:pPr>
      <w:r w:rsidRPr="00087F52">
        <w:rPr>
          <w:rFonts w:ascii="Times New Roman" w:eastAsia="Calibri" w:hAnsi="Times New Roman" w:cs="Times New Roman"/>
          <w:u w:val="single"/>
          <w:lang w:eastAsia="sk-SK"/>
        </w:rPr>
        <w:t>Mení sa:</w:t>
      </w:r>
    </w:p>
    <w:p w:rsidR="00FB27B0" w:rsidRPr="0009389D" w:rsidRDefault="00FB27B0" w:rsidP="00FB27B0">
      <w:pPr>
        <w:pStyle w:val="Bezriadkovania1"/>
        <w:ind w:left="567" w:hanging="567"/>
        <w:jc w:val="both"/>
        <w:rPr>
          <w:rFonts w:ascii="Times New Roman" w:hAnsi="Times New Roman"/>
          <w:sz w:val="24"/>
          <w:szCs w:val="24"/>
        </w:rPr>
      </w:pPr>
      <w:r w:rsidRPr="0009389D">
        <w:rPr>
          <w:rFonts w:ascii="Times New Roman" w:hAnsi="Times New Roman"/>
          <w:sz w:val="24"/>
          <w:szCs w:val="24"/>
        </w:rPr>
        <w:t xml:space="preserve">15.1  Zmluvné strany sa dohodli, že ku všetkým dielam chráneným zákonom č. 185/2015 </w:t>
      </w:r>
      <w:proofErr w:type="spellStart"/>
      <w:r w:rsidRPr="0009389D">
        <w:rPr>
          <w:rFonts w:ascii="Times New Roman" w:hAnsi="Times New Roman"/>
          <w:sz w:val="24"/>
          <w:szCs w:val="24"/>
        </w:rPr>
        <w:t>Z.z</w:t>
      </w:r>
      <w:proofErr w:type="spellEnd"/>
      <w:r w:rsidRPr="0009389D">
        <w:rPr>
          <w:rFonts w:ascii="Times New Roman" w:hAnsi="Times New Roman"/>
          <w:sz w:val="24"/>
          <w:szCs w:val="24"/>
        </w:rPr>
        <w:t xml:space="preserve">. autorský zákon v znení neskorších predpisov, ktoré dodá predávajúci kupujúcemu v rámci dodávky tovaru podľa tejto zmluvy alebo v rámci poskytovania služieb záručného autorizovaného servisu k dodanému predmetu zmluvy  (najmä, nie však výlučne k dielam charakteru individualizovaný softvér, štandardný (krabicový) softvér, operačný systém a pod.), platí, že predávajúci dňom podpisu dodacieho listu udeľuje kupujúcemu nevýhradnú licenciu/sublicenciu na jeho použitie, v neobmedzenom rozsahu, na celú dobu trvania majetkových práv autora a na účel, na ktorý bol softvér alebo dielo vytvorené alebo dodané kupujúcemu. Predávajúci súhlasí, aby kupujúci udelil sublicenciu tretím osobám na použitie softvéru alebo diela rovnakým spôsobom, v rovnakom rozsahu, na rovnaký čas a za rovnakých podmienok, ako je licencia/sublicencia udelená na základe tejto zmluvy kupujúcemu. Licencia/sublicencia sa udeľuje odplatne, pričom odmena za jej poskytnutie ako aj odmena za udelenie </w:t>
      </w:r>
      <w:r w:rsidRPr="0009389D">
        <w:rPr>
          <w:rFonts w:ascii="Times New Roman" w:hAnsi="Times New Roman"/>
          <w:sz w:val="24"/>
          <w:szCs w:val="24"/>
        </w:rPr>
        <w:lastRenderedPageBreak/>
        <w:t xml:space="preserve">súhlasu na udelenie sublicencie je už zahrnutá v kúpnej cene dohodnutej v tejto zmluve. Udelená licencia/sublicencia a právo udeliť sublicenciu nebudú skončením platnosti tejto zmluvy dotknuté a licencia/sublicencia udelená podľa tejto zmluvy sa považuje za licenciu/sublicenciu uhradenú počas celej doby trvania licencie/sublicencie. V prípade, ak počas platnosti tejto zmluvy dodá predávajúci kupujúcemu </w:t>
      </w:r>
      <w:proofErr w:type="spellStart"/>
      <w:r w:rsidRPr="0009389D">
        <w:rPr>
          <w:rFonts w:ascii="Times New Roman" w:hAnsi="Times New Roman"/>
          <w:sz w:val="24"/>
          <w:szCs w:val="24"/>
        </w:rPr>
        <w:t>upgrade</w:t>
      </w:r>
      <w:proofErr w:type="spellEnd"/>
      <w:r w:rsidRPr="0009389D">
        <w:rPr>
          <w:rFonts w:ascii="Times New Roman" w:hAnsi="Times New Roman"/>
          <w:sz w:val="24"/>
          <w:szCs w:val="24"/>
        </w:rPr>
        <w:t xml:space="preserve"> alebo </w:t>
      </w:r>
      <w:proofErr w:type="spellStart"/>
      <w:r w:rsidRPr="0009389D">
        <w:rPr>
          <w:rFonts w:ascii="Times New Roman" w:hAnsi="Times New Roman"/>
          <w:sz w:val="24"/>
          <w:szCs w:val="24"/>
        </w:rPr>
        <w:t>update</w:t>
      </w:r>
      <w:proofErr w:type="spellEnd"/>
      <w:r w:rsidRPr="0009389D">
        <w:rPr>
          <w:rFonts w:ascii="Times New Roman" w:hAnsi="Times New Roman"/>
          <w:sz w:val="24"/>
          <w:szCs w:val="24"/>
        </w:rPr>
        <w:t xml:space="preserve"> softvéru tovaru, resp. iné zmeny softvéru tovaru, alebo ak predávajúci počas platnosti tejto zmluvy nahradí pôvodne dodaný softvér tovaru novým softvérom tovaru alebo inou verziou (spravidla vyššou verziou) pôvodného softvéru tovaru, platí že dodaním takéhoto </w:t>
      </w:r>
      <w:proofErr w:type="spellStart"/>
      <w:r w:rsidRPr="0009389D">
        <w:rPr>
          <w:rFonts w:ascii="Times New Roman" w:hAnsi="Times New Roman"/>
          <w:sz w:val="24"/>
          <w:szCs w:val="24"/>
        </w:rPr>
        <w:t>upgrade</w:t>
      </w:r>
      <w:proofErr w:type="spellEnd"/>
      <w:r w:rsidRPr="0009389D">
        <w:rPr>
          <w:rFonts w:ascii="Times New Roman" w:hAnsi="Times New Roman"/>
          <w:sz w:val="24"/>
          <w:szCs w:val="24"/>
        </w:rPr>
        <w:t xml:space="preserve">, </w:t>
      </w:r>
      <w:proofErr w:type="spellStart"/>
      <w:r w:rsidRPr="0009389D">
        <w:rPr>
          <w:rFonts w:ascii="Times New Roman" w:hAnsi="Times New Roman"/>
          <w:sz w:val="24"/>
          <w:szCs w:val="24"/>
        </w:rPr>
        <w:t>update</w:t>
      </w:r>
      <w:proofErr w:type="spellEnd"/>
      <w:r w:rsidRPr="0009389D">
        <w:rPr>
          <w:rFonts w:ascii="Times New Roman" w:hAnsi="Times New Roman"/>
          <w:sz w:val="24"/>
          <w:szCs w:val="24"/>
        </w:rPr>
        <w:t xml:space="preserve">, alebo dodaním inej zmeny softvéru tovaru alebo inej verzie softvéru tovaru udelil predávajúci kupujúcemu licenciu/sublicenciu k takémuto </w:t>
      </w:r>
      <w:proofErr w:type="spellStart"/>
      <w:r w:rsidRPr="0009389D">
        <w:rPr>
          <w:rFonts w:ascii="Times New Roman" w:hAnsi="Times New Roman"/>
          <w:sz w:val="24"/>
          <w:szCs w:val="24"/>
        </w:rPr>
        <w:t>upgrade</w:t>
      </w:r>
      <w:proofErr w:type="spellEnd"/>
      <w:r w:rsidRPr="0009389D">
        <w:rPr>
          <w:rFonts w:ascii="Times New Roman" w:hAnsi="Times New Roman"/>
          <w:sz w:val="24"/>
          <w:szCs w:val="24"/>
        </w:rPr>
        <w:t xml:space="preserve">, </w:t>
      </w:r>
      <w:proofErr w:type="spellStart"/>
      <w:r w:rsidRPr="0009389D">
        <w:rPr>
          <w:rFonts w:ascii="Times New Roman" w:hAnsi="Times New Roman"/>
          <w:sz w:val="24"/>
          <w:szCs w:val="24"/>
        </w:rPr>
        <w:t>update</w:t>
      </w:r>
      <w:proofErr w:type="spellEnd"/>
      <w:r w:rsidRPr="0009389D">
        <w:rPr>
          <w:rFonts w:ascii="Times New Roman" w:hAnsi="Times New Roman"/>
          <w:sz w:val="24"/>
          <w:szCs w:val="24"/>
        </w:rPr>
        <w:t>, inej zmene alebo vyššej verzii v rovnakom rozsahu a za rovnakých podmienok ako bola udelená k pôvodnému softvéru tovaru.</w:t>
      </w:r>
    </w:p>
    <w:p w:rsidR="00FB27B0" w:rsidRDefault="00FB27B0" w:rsidP="00FB27B0">
      <w:pPr>
        <w:pStyle w:val="Nadpis81"/>
        <w:pBdr>
          <w:top w:val="none" w:sz="0" w:space="0" w:color="auto"/>
          <w:left w:val="none" w:sz="0" w:space="0" w:color="auto"/>
          <w:bottom w:val="none" w:sz="0" w:space="0" w:color="auto"/>
          <w:right w:val="none" w:sz="0" w:space="0" w:color="auto"/>
          <w:bar w:val="none" w:sz="0" w:color="auto"/>
        </w:pBdr>
        <w:suppressAutoHyphens/>
        <w:ind w:right="23"/>
        <w:rPr>
          <w:rFonts w:hAnsi="Times New Roman" w:cs="Times New Roman"/>
          <w:sz w:val="22"/>
          <w:szCs w:val="22"/>
          <w:lang w:val="sk-SK"/>
        </w:rPr>
      </w:pPr>
    </w:p>
    <w:p w:rsidR="00FB27B0" w:rsidRPr="0009389D" w:rsidRDefault="00FB27B0" w:rsidP="00FB27B0">
      <w:pPr>
        <w:pStyle w:val="Nadpis81"/>
        <w:pBdr>
          <w:top w:val="none" w:sz="0" w:space="0" w:color="auto"/>
          <w:left w:val="none" w:sz="0" w:space="0" w:color="auto"/>
          <w:bottom w:val="none" w:sz="0" w:space="0" w:color="auto"/>
          <w:right w:val="none" w:sz="0" w:space="0" w:color="auto"/>
          <w:bar w:val="none" w:sz="0" w:color="auto"/>
        </w:pBdr>
        <w:suppressAutoHyphens/>
        <w:ind w:left="567" w:right="23" w:hanging="567"/>
        <w:rPr>
          <w:rFonts w:hAnsi="Times New Roman" w:cs="Times New Roman"/>
          <w:sz w:val="24"/>
          <w:szCs w:val="24"/>
          <w:lang w:val="sk-SK"/>
        </w:rPr>
      </w:pPr>
      <w:r w:rsidRPr="0009389D">
        <w:rPr>
          <w:rFonts w:hAnsi="Times New Roman" w:cs="Times New Roman"/>
          <w:sz w:val="24"/>
          <w:szCs w:val="24"/>
          <w:lang w:val="sk-SK"/>
        </w:rPr>
        <w:t>15.2 V prípade ak sa preukáže, že vyššie uvedené ustanovenia o udelení licencie nie sú postačujúce na riadne udelenie platnej licencie nevyhnutnej na používanie tovaru na účel, na ktorý bol kúpený, predávajúci sa zaväzuje bezodkladne uzavrieť s kupujúcim samostatnú bezodplatnú licenčnú zmluvu v minimálnom rozsahu uvedenom v predchádzajúcom bode tejto zmluvy.</w:t>
      </w:r>
    </w:p>
    <w:p w:rsidR="00FB27B0" w:rsidRPr="00E46096" w:rsidRDefault="00FB27B0" w:rsidP="00FB27B0">
      <w:pPr>
        <w:autoSpaceDE w:val="0"/>
        <w:autoSpaceDN w:val="0"/>
        <w:adjustRightInd w:val="0"/>
        <w:jc w:val="both"/>
        <w:rPr>
          <w:rFonts w:ascii="Times New Roman" w:eastAsia="Calibri" w:hAnsi="Times New Roman" w:cs="Times New Roman"/>
          <w:highlight w:val="yellow"/>
        </w:rPr>
      </w:pPr>
    </w:p>
    <w:p w:rsidR="00FB27B0" w:rsidRPr="00087F52" w:rsidRDefault="00FB27B0" w:rsidP="00FB27B0">
      <w:pPr>
        <w:autoSpaceDE w:val="0"/>
        <w:autoSpaceDN w:val="0"/>
        <w:adjustRightInd w:val="0"/>
        <w:jc w:val="both"/>
        <w:rPr>
          <w:rFonts w:ascii="Times New Roman" w:eastAsia="Calibri" w:hAnsi="Times New Roman" w:cs="Times New Roman"/>
          <w:u w:val="single"/>
        </w:rPr>
      </w:pPr>
      <w:r w:rsidRPr="00087F52">
        <w:rPr>
          <w:rFonts w:ascii="Times New Roman" w:eastAsia="Calibri" w:hAnsi="Times New Roman" w:cs="Times New Roman"/>
          <w:u w:val="single"/>
        </w:rPr>
        <w:t>Mení sa na:</w:t>
      </w:r>
    </w:p>
    <w:p w:rsidR="00FB27B0" w:rsidRDefault="00FB27B0" w:rsidP="00FB27B0">
      <w:pPr>
        <w:pStyle w:val="Bezriadkovania1"/>
        <w:ind w:left="567" w:hanging="567"/>
        <w:jc w:val="both"/>
        <w:rPr>
          <w:rFonts w:ascii="Times New Roman" w:hAnsi="Times New Roman"/>
          <w:sz w:val="24"/>
          <w:szCs w:val="24"/>
        </w:rPr>
      </w:pPr>
      <w:r>
        <w:rPr>
          <w:rFonts w:ascii="Times New Roman" w:hAnsi="Times New Roman"/>
          <w:sz w:val="24"/>
          <w:szCs w:val="24"/>
        </w:rPr>
        <w:t xml:space="preserve">15.1  </w:t>
      </w:r>
      <w:r w:rsidRPr="0009389D">
        <w:rPr>
          <w:rFonts w:ascii="Times New Roman" w:hAnsi="Times New Roman"/>
          <w:sz w:val="24"/>
          <w:szCs w:val="24"/>
        </w:rPr>
        <w:t xml:space="preserve">Zmluvné strany sa dohodli, že ku všetkým dielam chráneným zákonom č. 185/2015 </w:t>
      </w:r>
      <w:proofErr w:type="spellStart"/>
      <w:r w:rsidRPr="0009389D">
        <w:rPr>
          <w:rFonts w:ascii="Times New Roman" w:hAnsi="Times New Roman"/>
          <w:sz w:val="24"/>
          <w:szCs w:val="24"/>
        </w:rPr>
        <w:t>Z.z</w:t>
      </w:r>
      <w:proofErr w:type="spellEnd"/>
      <w:r w:rsidRPr="0009389D">
        <w:rPr>
          <w:rFonts w:ascii="Times New Roman" w:hAnsi="Times New Roman"/>
          <w:sz w:val="24"/>
          <w:szCs w:val="24"/>
        </w:rPr>
        <w:t>. autorský zákon v znení neskorších predpisov, ktoré dodá predávajúci kupujúcemu v rámci dodávky tovaru podľa tejto zmluvy alebo v rámci poskytovania služieb záručného autorizovaného servisu k dodanému predmetu zmluvy  (najmä, nie však výlučne k dielam charakteru individualizovaný softvér, štandardný (krabicový) softvér, operačný systém a pod.), platí, že predávajúci dňom podpisu dodacieho listu udeľuje kupujúcemu nevýhradnú licenciu/sublicenciu na jeho použitie, v</w:t>
      </w:r>
      <w:r>
        <w:rPr>
          <w:rFonts w:ascii="Times New Roman" w:hAnsi="Times New Roman"/>
          <w:sz w:val="24"/>
          <w:szCs w:val="24"/>
        </w:rPr>
        <w:t xml:space="preserve"> </w:t>
      </w:r>
      <w:r w:rsidRPr="0009389D">
        <w:rPr>
          <w:rFonts w:ascii="Times New Roman" w:hAnsi="Times New Roman"/>
          <w:strike/>
          <w:color w:val="FF0000"/>
          <w:sz w:val="24"/>
          <w:szCs w:val="24"/>
        </w:rPr>
        <w:t xml:space="preserve">neobmedzenom </w:t>
      </w:r>
      <w:r w:rsidRPr="0009389D">
        <w:rPr>
          <w:rFonts w:ascii="Times New Roman" w:hAnsi="Times New Roman"/>
          <w:sz w:val="24"/>
          <w:szCs w:val="24"/>
        </w:rPr>
        <w:t xml:space="preserve">rozsahu </w:t>
      </w:r>
      <w:r w:rsidRPr="00047E6A">
        <w:rPr>
          <w:rFonts w:ascii="Times New Roman" w:hAnsi="Times New Roman"/>
          <w:color w:val="FF0000"/>
          <w:sz w:val="24"/>
          <w:szCs w:val="24"/>
        </w:rPr>
        <w:t>nutnom na používanie Tovaru</w:t>
      </w:r>
      <w:r w:rsidRPr="0009389D">
        <w:rPr>
          <w:rFonts w:ascii="Times New Roman" w:hAnsi="Times New Roman"/>
          <w:sz w:val="24"/>
          <w:szCs w:val="24"/>
        </w:rPr>
        <w:t xml:space="preserve">, na celú dobu trvania majetkových práv autora a na účel, na ktorý bol softvér alebo dielo vytvorené alebo dodané kupujúcemu. </w:t>
      </w:r>
      <w:r w:rsidRPr="00087F52">
        <w:rPr>
          <w:rFonts w:ascii="Times New Roman" w:hAnsi="Times New Roman"/>
          <w:strike/>
          <w:color w:val="FF0000"/>
          <w:sz w:val="24"/>
          <w:szCs w:val="24"/>
        </w:rPr>
        <w:t xml:space="preserve">Predávajúci súhlasí, aby kupujúci udelil sublicenciu tretím osobám na použitie softvéru alebo diela rovnakým spôsobom, v rovnakom rozsahu, na rovnaký čas a za rovnakých podmienok, ako je licencia/sublicencia udelená na základe tejto zmluvy kupujúcemu. </w:t>
      </w:r>
      <w:r w:rsidRPr="0009389D">
        <w:rPr>
          <w:rFonts w:ascii="Times New Roman" w:hAnsi="Times New Roman"/>
          <w:sz w:val="24"/>
          <w:szCs w:val="24"/>
        </w:rPr>
        <w:t>Licencia</w:t>
      </w:r>
      <w:r>
        <w:rPr>
          <w:rFonts w:ascii="Times New Roman" w:hAnsi="Times New Roman"/>
          <w:sz w:val="24"/>
          <w:szCs w:val="24"/>
        </w:rPr>
        <w:t>/</w:t>
      </w:r>
      <w:r w:rsidRPr="00087F52">
        <w:rPr>
          <w:rFonts w:ascii="Times New Roman" w:hAnsi="Times New Roman"/>
          <w:strike/>
          <w:color w:val="FF0000"/>
          <w:sz w:val="24"/>
          <w:szCs w:val="24"/>
        </w:rPr>
        <w:t>sublicencia</w:t>
      </w:r>
      <w:r w:rsidRPr="0009389D">
        <w:rPr>
          <w:rFonts w:ascii="Times New Roman" w:hAnsi="Times New Roman"/>
          <w:sz w:val="24"/>
          <w:szCs w:val="24"/>
        </w:rPr>
        <w:t xml:space="preserve"> sa udeľuje odplatne, pričom odmena za jej poskytnutie ako aj odmena za udelenie súhlasu na udelenie sublicencie je už zahrnutá v kúpnej cene dohodnutej v tejto zmluve. </w:t>
      </w:r>
      <w:r w:rsidRPr="00087F52">
        <w:rPr>
          <w:rFonts w:ascii="Times New Roman" w:hAnsi="Times New Roman"/>
          <w:color w:val="FF0000"/>
          <w:sz w:val="24"/>
          <w:szCs w:val="24"/>
        </w:rPr>
        <w:t>Udelená licencia nebude dotknutá skončením platnosti tejto zmluvy.</w:t>
      </w:r>
      <w:r w:rsidRPr="0009389D">
        <w:rPr>
          <w:rFonts w:ascii="Times New Roman" w:hAnsi="Times New Roman"/>
          <w:sz w:val="24"/>
          <w:szCs w:val="24"/>
        </w:rPr>
        <w:t xml:space="preserve"> </w:t>
      </w:r>
      <w:r w:rsidRPr="00087F52">
        <w:rPr>
          <w:rFonts w:ascii="Times New Roman" w:hAnsi="Times New Roman"/>
          <w:strike/>
          <w:color w:val="FF0000"/>
          <w:sz w:val="24"/>
          <w:szCs w:val="24"/>
        </w:rPr>
        <w:t>Udelená licencia/sublicencia a právo udeliť sublicenciu nebudú skončením platnosti tejto zmluvy dotknuté a licencia/sublicencia udelená podľa tejto zmluvy sa považuje za licenciu/sublicenciu uhradenú počas celej doby trvania licencie/sublicencie.</w:t>
      </w:r>
      <w:r w:rsidRPr="0009389D">
        <w:rPr>
          <w:rFonts w:ascii="Times New Roman" w:hAnsi="Times New Roman"/>
          <w:sz w:val="24"/>
          <w:szCs w:val="24"/>
        </w:rPr>
        <w:t xml:space="preserve"> V prípade, ak počas platnosti tejto zmluvy dodá predávajúci kupujúcemu </w:t>
      </w:r>
      <w:proofErr w:type="spellStart"/>
      <w:r w:rsidRPr="0009389D">
        <w:rPr>
          <w:rFonts w:ascii="Times New Roman" w:hAnsi="Times New Roman"/>
          <w:sz w:val="24"/>
          <w:szCs w:val="24"/>
        </w:rPr>
        <w:t>upgrade</w:t>
      </w:r>
      <w:proofErr w:type="spellEnd"/>
      <w:r w:rsidRPr="0009389D">
        <w:rPr>
          <w:rFonts w:ascii="Times New Roman" w:hAnsi="Times New Roman"/>
          <w:sz w:val="24"/>
          <w:szCs w:val="24"/>
        </w:rPr>
        <w:t xml:space="preserve"> alebo </w:t>
      </w:r>
      <w:proofErr w:type="spellStart"/>
      <w:r w:rsidRPr="0009389D">
        <w:rPr>
          <w:rFonts w:ascii="Times New Roman" w:hAnsi="Times New Roman"/>
          <w:sz w:val="24"/>
          <w:szCs w:val="24"/>
        </w:rPr>
        <w:t>update</w:t>
      </w:r>
      <w:proofErr w:type="spellEnd"/>
      <w:r w:rsidRPr="0009389D">
        <w:rPr>
          <w:rFonts w:ascii="Times New Roman" w:hAnsi="Times New Roman"/>
          <w:sz w:val="24"/>
          <w:szCs w:val="24"/>
        </w:rPr>
        <w:t xml:space="preserve"> softvéru tovaru, resp. iné zmeny softvéru tovaru, alebo ak predávajúci počas platnosti tejto zmluvy nahradí pôvodne dodaný softvér tovaru novým softvérom tovaru alebo inou verziou (spravidla vyššou verziou) pôvodného softvéru tovaru, platí že dodaním takéhoto </w:t>
      </w:r>
      <w:proofErr w:type="spellStart"/>
      <w:r w:rsidRPr="0009389D">
        <w:rPr>
          <w:rFonts w:ascii="Times New Roman" w:hAnsi="Times New Roman"/>
          <w:sz w:val="24"/>
          <w:szCs w:val="24"/>
        </w:rPr>
        <w:t>upgrade</w:t>
      </w:r>
      <w:proofErr w:type="spellEnd"/>
      <w:r w:rsidRPr="0009389D">
        <w:rPr>
          <w:rFonts w:ascii="Times New Roman" w:hAnsi="Times New Roman"/>
          <w:sz w:val="24"/>
          <w:szCs w:val="24"/>
        </w:rPr>
        <w:t xml:space="preserve">, </w:t>
      </w:r>
      <w:proofErr w:type="spellStart"/>
      <w:r w:rsidRPr="0009389D">
        <w:rPr>
          <w:rFonts w:ascii="Times New Roman" w:hAnsi="Times New Roman"/>
          <w:sz w:val="24"/>
          <w:szCs w:val="24"/>
        </w:rPr>
        <w:t>update</w:t>
      </w:r>
      <w:proofErr w:type="spellEnd"/>
      <w:r w:rsidRPr="0009389D">
        <w:rPr>
          <w:rFonts w:ascii="Times New Roman" w:hAnsi="Times New Roman"/>
          <w:sz w:val="24"/>
          <w:szCs w:val="24"/>
        </w:rPr>
        <w:t>, alebo dodaním inej zmeny softvéru tovaru alebo inej verzie softvéru tovaru udelil predávajúci</w:t>
      </w:r>
      <w:r>
        <w:rPr>
          <w:rFonts w:ascii="Times New Roman" w:hAnsi="Times New Roman"/>
          <w:sz w:val="24"/>
          <w:szCs w:val="24"/>
        </w:rPr>
        <w:t xml:space="preserve"> kupujúcemu licenciu/</w:t>
      </w:r>
      <w:r w:rsidRPr="00087F52">
        <w:rPr>
          <w:rFonts w:ascii="Times New Roman" w:hAnsi="Times New Roman"/>
          <w:strike/>
          <w:color w:val="FF0000"/>
          <w:sz w:val="24"/>
          <w:szCs w:val="24"/>
        </w:rPr>
        <w:t>sublicenciu</w:t>
      </w:r>
      <w:r w:rsidRPr="0009389D">
        <w:rPr>
          <w:rFonts w:ascii="Times New Roman" w:hAnsi="Times New Roman"/>
          <w:sz w:val="24"/>
          <w:szCs w:val="24"/>
        </w:rPr>
        <w:t xml:space="preserve"> k takémuto </w:t>
      </w:r>
      <w:proofErr w:type="spellStart"/>
      <w:r w:rsidRPr="0009389D">
        <w:rPr>
          <w:rFonts w:ascii="Times New Roman" w:hAnsi="Times New Roman"/>
          <w:sz w:val="24"/>
          <w:szCs w:val="24"/>
        </w:rPr>
        <w:t>upgrade</w:t>
      </w:r>
      <w:proofErr w:type="spellEnd"/>
      <w:r w:rsidRPr="0009389D">
        <w:rPr>
          <w:rFonts w:ascii="Times New Roman" w:hAnsi="Times New Roman"/>
          <w:sz w:val="24"/>
          <w:szCs w:val="24"/>
        </w:rPr>
        <w:t xml:space="preserve">, </w:t>
      </w:r>
      <w:proofErr w:type="spellStart"/>
      <w:r w:rsidRPr="0009389D">
        <w:rPr>
          <w:rFonts w:ascii="Times New Roman" w:hAnsi="Times New Roman"/>
          <w:sz w:val="24"/>
          <w:szCs w:val="24"/>
        </w:rPr>
        <w:t>update</w:t>
      </w:r>
      <w:proofErr w:type="spellEnd"/>
      <w:r w:rsidRPr="0009389D">
        <w:rPr>
          <w:rFonts w:ascii="Times New Roman" w:hAnsi="Times New Roman"/>
          <w:sz w:val="24"/>
          <w:szCs w:val="24"/>
        </w:rPr>
        <w:t>, inej zmene alebo vyššej verzii v rovnakom rozsahu a za rovnakých podmienok ako bola udelená k pôvodnému softvéru tovaru.</w:t>
      </w:r>
    </w:p>
    <w:p w:rsidR="00FB27B0" w:rsidRPr="0009389D" w:rsidRDefault="00FB27B0" w:rsidP="00FB27B0">
      <w:pPr>
        <w:pStyle w:val="Bezriadkovania1"/>
        <w:ind w:left="567" w:hanging="567"/>
        <w:jc w:val="both"/>
        <w:rPr>
          <w:rFonts w:ascii="Times New Roman" w:hAnsi="Times New Roman"/>
          <w:sz w:val="24"/>
          <w:szCs w:val="24"/>
        </w:rPr>
      </w:pPr>
    </w:p>
    <w:p w:rsidR="00FB27B0" w:rsidRDefault="00FB27B0" w:rsidP="00FB27B0">
      <w:pPr>
        <w:pStyle w:val="Bezriadkovania1"/>
        <w:ind w:left="567" w:hanging="567"/>
        <w:jc w:val="both"/>
        <w:rPr>
          <w:rFonts w:ascii="Times New Roman" w:hAnsi="Times New Roman"/>
          <w:sz w:val="24"/>
          <w:szCs w:val="24"/>
        </w:rPr>
      </w:pPr>
      <w:r>
        <w:rPr>
          <w:rFonts w:ascii="Times New Roman" w:hAnsi="Times New Roman"/>
          <w:sz w:val="24"/>
          <w:szCs w:val="24"/>
        </w:rPr>
        <w:t xml:space="preserve">15.2 </w:t>
      </w:r>
      <w:r w:rsidRPr="0009389D">
        <w:rPr>
          <w:rFonts w:ascii="Times New Roman" w:hAnsi="Times New Roman"/>
          <w:sz w:val="24"/>
          <w:szCs w:val="24"/>
        </w:rPr>
        <w:t xml:space="preserve">V prípade ak sa preukáže, že vyššie uvedené ustanovenia o udelení licencie nie sú postačujúce na riadne udelenie platnej licencie nevyhnutnej na používanie tovaru na účel, na ktorý bol kúpený, predávajúci sa zaväzuje bezodkladne uzavrieť s kupujúcim </w:t>
      </w:r>
      <w:r w:rsidRPr="0009389D">
        <w:rPr>
          <w:rFonts w:ascii="Times New Roman" w:hAnsi="Times New Roman"/>
          <w:sz w:val="24"/>
          <w:szCs w:val="24"/>
        </w:rPr>
        <w:lastRenderedPageBreak/>
        <w:t xml:space="preserve">samostatnú bezodplatnú licenčnú zmluvu v minimálnom rozsahu uvedenom v predchádzajúcom bode tejto zmluvy. </w:t>
      </w:r>
    </w:p>
    <w:p w:rsidR="00FB27B0" w:rsidRPr="0009389D" w:rsidRDefault="00FB27B0" w:rsidP="00FB27B0">
      <w:pPr>
        <w:pStyle w:val="Bezriadkovania1"/>
        <w:ind w:left="567" w:hanging="567"/>
        <w:jc w:val="both"/>
        <w:rPr>
          <w:rFonts w:ascii="Times New Roman" w:hAnsi="Times New Roman"/>
          <w:sz w:val="24"/>
          <w:szCs w:val="24"/>
        </w:rPr>
      </w:pPr>
    </w:p>
    <w:p w:rsidR="00FB27B0" w:rsidRPr="0009389D" w:rsidRDefault="00FB27B0" w:rsidP="00FB27B0">
      <w:pPr>
        <w:pStyle w:val="Bezriadkovania1"/>
        <w:ind w:left="567" w:hanging="567"/>
        <w:jc w:val="both"/>
        <w:rPr>
          <w:rFonts w:ascii="Times New Roman" w:hAnsi="Times New Roman"/>
          <w:color w:val="FF0000"/>
          <w:sz w:val="24"/>
          <w:szCs w:val="24"/>
        </w:rPr>
      </w:pPr>
      <w:r w:rsidRPr="0009389D">
        <w:rPr>
          <w:rFonts w:ascii="Times New Roman" w:hAnsi="Times New Roman"/>
          <w:color w:val="FF0000"/>
          <w:sz w:val="24"/>
          <w:szCs w:val="24"/>
        </w:rPr>
        <w:t>15.3</w:t>
      </w:r>
      <w:r>
        <w:rPr>
          <w:rFonts w:ascii="Times New Roman" w:hAnsi="Times New Roman"/>
          <w:sz w:val="24"/>
          <w:szCs w:val="24"/>
        </w:rPr>
        <w:t xml:space="preserve">  </w:t>
      </w:r>
      <w:r w:rsidRPr="0009389D">
        <w:rPr>
          <w:rFonts w:ascii="Times New Roman" w:hAnsi="Times New Roman"/>
          <w:color w:val="FF0000"/>
          <w:sz w:val="24"/>
          <w:szCs w:val="24"/>
        </w:rPr>
        <w:t xml:space="preserve">Zmluvné strany sa výslovne dohodli, pre vylúčenie pochybností, že toto ustanovenie zmluvy nijako neobmedzuje právo kupujúceho poskytovať vzdelávanie a školenia v oblasti používania tovaru zamestnancom iných poskytovateľov zdravotnej starostlivosti. </w:t>
      </w:r>
    </w:p>
    <w:p w:rsidR="00FB27B0" w:rsidRPr="0009389D" w:rsidRDefault="00FB27B0" w:rsidP="00FB27B0">
      <w:pPr>
        <w:pStyle w:val="Bezriadkovania1"/>
        <w:ind w:left="567" w:hanging="567"/>
        <w:jc w:val="both"/>
        <w:rPr>
          <w:rFonts w:ascii="Times New Roman" w:hAnsi="Times New Roman"/>
          <w:color w:val="FF0000"/>
          <w:sz w:val="24"/>
          <w:szCs w:val="24"/>
        </w:rPr>
      </w:pPr>
    </w:p>
    <w:p w:rsidR="00FB27B0" w:rsidRPr="0009389D" w:rsidRDefault="00FB27B0" w:rsidP="00FB27B0">
      <w:pPr>
        <w:pStyle w:val="Bezriadkovania1"/>
        <w:ind w:left="567" w:hanging="567"/>
        <w:jc w:val="both"/>
        <w:rPr>
          <w:rFonts w:ascii="Times New Roman" w:hAnsi="Times New Roman"/>
          <w:color w:val="FF0000"/>
          <w:sz w:val="24"/>
          <w:szCs w:val="24"/>
        </w:rPr>
      </w:pPr>
      <w:r w:rsidRPr="0009389D">
        <w:rPr>
          <w:rFonts w:ascii="Times New Roman" w:hAnsi="Times New Roman"/>
          <w:color w:val="FF0000"/>
          <w:sz w:val="24"/>
          <w:szCs w:val="24"/>
        </w:rPr>
        <w:t>15.4  V prípade prevodu vlastníctva tovaru sa predávajúci zaväzuje v dobrej viere rokovať o udelení obdobnej licencie novému užívateľovi tovaru.</w:t>
      </w:r>
    </w:p>
    <w:p w:rsidR="00FB27B0" w:rsidRPr="00E46096" w:rsidRDefault="00FB27B0" w:rsidP="00FB27B0">
      <w:pPr>
        <w:autoSpaceDE w:val="0"/>
        <w:autoSpaceDN w:val="0"/>
        <w:adjustRightInd w:val="0"/>
        <w:jc w:val="both"/>
        <w:rPr>
          <w:rFonts w:ascii="Times New Roman" w:eastAsia="Calibri" w:hAnsi="Times New Roman" w:cs="Times New Roman"/>
          <w:b/>
          <w:highlight w:val="yellow"/>
        </w:rPr>
      </w:pPr>
    </w:p>
    <w:p w:rsidR="00E172B5" w:rsidRDefault="00E172B5" w:rsidP="00E172B5">
      <w:pPr>
        <w:autoSpaceDE w:val="0"/>
        <w:autoSpaceDN w:val="0"/>
        <w:adjustRightInd w:val="0"/>
        <w:jc w:val="both"/>
        <w:rPr>
          <w:rFonts w:ascii="Times New Roman" w:eastAsia="Calibri" w:hAnsi="Times New Roman" w:cs="Times New Roman"/>
          <w:b/>
        </w:rPr>
      </w:pPr>
      <w:r>
        <w:rPr>
          <w:rFonts w:ascii="Times New Roman" w:eastAsia="Calibri" w:hAnsi="Times New Roman" w:cs="Times New Roman"/>
          <w:b/>
        </w:rPr>
        <w:t>Na základe uvedeného dochádza k objasneniu informácií v časti F Obchodné podmienky Súťažných podkladov v návrhu kúpnej zmluvy. Vysvetlenie/doplnenie je vyznačené farebne.</w:t>
      </w:r>
    </w:p>
    <w:p w:rsidR="00E172B5" w:rsidRDefault="00E172B5" w:rsidP="00E172B5">
      <w:pPr>
        <w:autoSpaceDE w:val="0"/>
        <w:autoSpaceDN w:val="0"/>
        <w:adjustRightInd w:val="0"/>
        <w:jc w:val="both"/>
        <w:rPr>
          <w:rFonts w:ascii="Times New Roman" w:eastAsia="Calibri" w:hAnsi="Times New Roman" w:cs="Times New Roman"/>
          <w:u w:val="single"/>
        </w:rPr>
      </w:pPr>
    </w:p>
    <w:p w:rsidR="00E172B5" w:rsidRDefault="00E172B5" w:rsidP="00E172B5">
      <w:pPr>
        <w:autoSpaceDE w:val="0"/>
        <w:autoSpaceDN w:val="0"/>
        <w:adjustRightInd w:val="0"/>
        <w:jc w:val="both"/>
        <w:rPr>
          <w:rFonts w:ascii="Times New Roman" w:eastAsia="Calibri" w:hAnsi="Times New Roman" w:cs="Times New Roman"/>
          <w:highlight w:val="yellow"/>
          <w:u w:val="single"/>
          <w:lang w:eastAsia="sk-SK"/>
        </w:rPr>
      </w:pPr>
    </w:p>
    <w:p w:rsidR="00E172B5" w:rsidRDefault="00E172B5" w:rsidP="00E172B5">
      <w:pPr>
        <w:autoSpaceDE w:val="0"/>
        <w:autoSpaceDN w:val="0"/>
        <w:adjustRightInd w:val="0"/>
        <w:jc w:val="both"/>
        <w:rPr>
          <w:rFonts w:ascii="Times New Roman" w:eastAsia="Calibri" w:hAnsi="Times New Roman" w:cs="Times New Roman"/>
          <w:u w:val="single"/>
          <w:lang w:eastAsia="sk-SK"/>
        </w:rPr>
      </w:pPr>
    </w:p>
    <w:p w:rsidR="00E172B5" w:rsidRDefault="00E172B5" w:rsidP="00E172B5">
      <w:pPr>
        <w:jc w:val="both"/>
        <w:rPr>
          <w:rFonts w:ascii="Times New Roman" w:hAnsi="Times New Roman" w:cs="Times New Roman"/>
          <w:b/>
        </w:rPr>
      </w:pPr>
      <w:r>
        <w:rPr>
          <w:rFonts w:ascii="Times New Roman" w:hAnsi="Times New Roman" w:cs="Times New Roman"/>
          <w:b/>
        </w:rPr>
        <w:t>Verejný obstarávateľ má za to, že na základe vyššie uvedeného vysvetlenia  nedochádza k podstatnej zmene v dokumentoch potrebných na vypracovanie ponuky.</w:t>
      </w:r>
    </w:p>
    <w:p w:rsidR="00FB27B0" w:rsidRPr="004510B3" w:rsidRDefault="00FB27B0" w:rsidP="00FB27B0">
      <w:pPr>
        <w:jc w:val="both"/>
        <w:rPr>
          <w:rFonts w:ascii="Times New Roman" w:hAnsi="Times New Roman" w:cs="Times New Roman"/>
        </w:rPr>
      </w:pPr>
    </w:p>
    <w:p w:rsidR="00FB27B0" w:rsidRPr="004510B3" w:rsidRDefault="00FB27B0" w:rsidP="00FB27B0">
      <w:pPr>
        <w:jc w:val="both"/>
        <w:rPr>
          <w:rFonts w:ascii="Times New Roman" w:hAnsi="Times New Roman" w:cs="Times New Roman"/>
        </w:rPr>
      </w:pPr>
    </w:p>
    <w:p w:rsidR="00FB27B0" w:rsidRPr="004510B3" w:rsidRDefault="00FB27B0" w:rsidP="00FB27B0">
      <w:pPr>
        <w:jc w:val="both"/>
        <w:rPr>
          <w:rFonts w:ascii="Times New Roman" w:hAnsi="Times New Roman" w:cs="Times New Roman"/>
        </w:rPr>
      </w:pPr>
      <w:r w:rsidRPr="004510B3">
        <w:rPr>
          <w:rFonts w:ascii="Times New Roman" w:hAnsi="Times New Roman" w:cs="Times New Roman"/>
        </w:rPr>
        <w:t xml:space="preserve">Inštitút vysvetlenia súťažných podkladov v zmysle § 48 ZVO ako vyplýva zo samotného označenia, slúži na vysvetlenie, objasnenie alebo spresnenie súťažných podkladov zadaných verejným obstarávateľom v procese verejného obstarávania. </w:t>
      </w:r>
    </w:p>
    <w:p w:rsidR="004510B3" w:rsidRPr="004510B3" w:rsidRDefault="004510B3" w:rsidP="004510B3">
      <w:pPr>
        <w:autoSpaceDE w:val="0"/>
        <w:autoSpaceDN w:val="0"/>
        <w:adjustRightInd w:val="0"/>
        <w:jc w:val="both"/>
        <w:rPr>
          <w:rFonts w:ascii="Times New Roman" w:hAnsi="Times New Roman" w:cs="Times New Roman"/>
          <w:lang w:eastAsia="sk-SK"/>
        </w:rPr>
      </w:pPr>
    </w:p>
    <w:p w:rsidR="004510B3" w:rsidRDefault="004510B3" w:rsidP="004510B3">
      <w:pPr>
        <w:autoSpaceDE w:val="0"/>
        <w:autoSpaceDN w:val="0"/>
        <w:adjustRightInd w:val="0"/>
        <w:jc w:val="both"/>
        <w:rPr>
          <w:rFonts w:ascii="Times New Roman" w:hAnsi="Times New Roman" w:cs="Times New Roman"/>
          <w:lang w:eastAsia="sk-SK"/>
        </w:rPr>
      </w:pPr>
    </w:p>
    <w:p w:rsidR="001E699C" w:rsidRDefault="001E699C" w:rsidP="004510B3">
      <w:pPr>
        <w:autoSpaceDE w:val="0"/>
        <w:autoSpaceDN w:val="0"/>
        <w:adjustRightInd w:val="0"/>
        <w:jc w:val="both"/>
        <w:rPr>
          <w:rFonts w:ascii="Times New Roman" w:hAnsi="Times New Roman" w:cs="Times New Roman"/>
          <w:lang w:eastAsia="sk-SK"/>
        </w:rPr>
      </w:pPr>
    </w:p>
    <w:p w:rsidR="001E699C" w:rsidRPr="004510B3" w:rsidRDefault="001E699C" w:rsidP="004510B3">
      <w:pPr>
        <w:autoSpaceDE w:val="0"/>
        <w:autoSpaceDN w:val="0"/>
        <w:adjustRightInd w:val="0"/>
        <w:jc w:val="both"/>
        <w:rPr>
          <w:rFonts w:ascii="Times New Roman" w:hAnsi="Times New Roman" w:cs="Times New Roman"/>
          <w:lang w:eastAsia="sk-SK"/>
        </w:rPr>
      </w:pPr>
    </w:p>
    <w:p w:rsidR="005A13BC" w:rsidRPr="0050412A" w:rsidRDefault="005A13BC" w:rsidP="008113FA">
      <w:pPr>
        <w:rPr>
          <w:rFonts w:ascii="Montserrat Light" w:hAnsi="Montserrat Light"/>
          <w:sz w:val="18"/>
          <w:szCs w:val="18"/>
          <w:lang w:val="sk-SK"/>
        </w:rPr>
      </w:pPr>
    </w:p>
    <w:sectPr w:rsidR="005A13BC" w:rsidRPr="0050412A" w:rsidSect="004F22D2">
      <w:headerReference w:type="default" r:id="rId9"/>
      <w:footerReference w:type="default" r:id="rId10"/>
      <w:pgSz w:w="11900" w:h="16840"/>
      <w:pgMar w:top="1417" w:right="1417" w:bottom="1417" w:left="1417" w:header="0"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CD8" w:rsidRDefault="00E02CD8" w:rsidP="00A21AF9">
      <w:r>
        <w:separator/>
      </w:r>
    </w:p>
  </w:endnote>
  <w:endnote w:type="continuationSeparator" w:id="0">
    <w:p w:rsidR="00E02CD8" w:rsidRDefault="00E02CD8" w:rsidP="00A21A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Montserrat Light">
    <w:altName w:val="Courier New"/>
    <w:charset w:val="00"/>
    <w:family w:val="auto"/>
    <w:pitch w:val="variable"/>
    <w:sig w:usb0="00000001"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Pr="00FC5311" w:rsidRDefault="007B5933" w:rsidP="00FC5311">
    <w:pPr>
      <w:pStyle w:val="Pta"/>
      <w:tabs>
        <w:tab w:val="clear" w:pos="9072"/>
      </w:tabs>
      <w:ind w:left="-1417" w:right="-573"/>
      <w:jc w:val="right"/>
      <w:rPr>
        <w:rFonts w:ascii="Times New Roman" w:hAnsi="Times New Roman" w:cs="Times New Roman"/>
        <w:sz w:val="18"/>
        <w:szCs w:val="18"/>
        <w:lang w:val="sk-SK"/>
      </w:rPr>
    </w:pPr>
    <w:r w:rsidRPr="007B5933">
      <w:rPr>
        <w:rFonts w:ascii="Times New Roman" w:hAnsi="Times New Roman" w:cs="Times New Roman"/>
        <w:noProof/>
        <w:lang w:val="sk-SK" w:eastAsia="sk-SK"/>
      </w:rPr>
      <w:pict>
        <v:shapetype id="_x0000_t202" coordsize="21600,21600" o:spt="202" path="m,l,21600r21600,l21600,xe">
          <v:stroke joinstyle="miter"/>
          <v:path gradientshapeok="t" o:connecttype="rect"/>
        </v:shapetype>
        <v:shape id="_x0000_s2056" type="#_x0000_t202" style="position:absolute;left:0;text-align:left;margin-left:26.15pt;margin-top:-13.75pt;width:391.85pt;height:13.7pt;z-index:-251651072;visibility:visible;mso-width-relative:margin;mso-height-relative:margin" wrapcoords="0 0" filled="f" stroked="f" strokeweight=".5pt">
          <v:textbox style="mso-next-textbox:#_x0000_s2056" inset="0,0,0,0">
            <w:txbxContent>
              <w:p w:rsidR="00B95759" w:rsidRPr="003B57CC" w:rsidRDefault="00B95759" w:rsidP="00A52E84">
                <w:pPr>
                  <w:spacing w:line="240" w:lineRule="exact"/>
                  <w:contextualSpacing/>
                  <w:rPr>
                    <w:rFonts w:ascii="Times New Roman" w:hAnsi="Times New Roman" w:cs="Times New Roman"/>
                    <w:color w:val="414042"/>
                    <w:spacing w:val="-4"/>
                    <w:sz w:val="17"/>
                    <w:szCs w:val="17"/>
                    <w:lang w:val="sk-SK"/>
                  </w:rPr>
                </w:pPr>
                <w:r w:rsidRPr="003B57CC">
                  <w:rPr>
                    <w:rFonts w:ascii="Times New Roman" w:hAnsi="Times New Roman" w:cs="Times New Roman"/>
                    <w:color w:val="414042"/>
                    <w:spacing w:val="-4"/>
                    <w:sz w:val="17"/>
                    <w:szCs w:val="17"/>
                    <w:lang w:val="sk-SK"/>
                  </w:rPr>
                  <w:t xml:space="preserve">IČO: 00165549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DIČ: 2021095670        </w:t>
                </w:r>
                <w:r>
                  <w:rPr>
                    <w:rFonts w:ascii="Times New Roman" w:hAnsi="Times New Roman" w:cs="Times New Roman"/>
                    <w:color w:val="414042"/>
                    <w:spacing w:val="-4"/>
                    <w:sz w:val="17"/>
                    <w:szCs w:val="17"/>
                    <w:lang w:val="sk-SK"/>
                  </w:rPr>
                  <w:t xml:space="preserve">                               </w:t>
                </w:r>
                <w:r w:rsidRPr="003B57CC">
                  <w:rPr>
                    <w:rFonts w:ascii="Times New Roman" w:hAnsi="Times New Roman" w:cs="Times New Roman"/>
                    <w:color w:val="414042"/>
                    <w:spacing w:val="-4"/>
                    <w:sz w:val="17"/>
                    <w:szCs w:val="17"/>
                    <w:lang w:val="sk-SK"/>
                  </w:rPr>
                  <w:t xml:space="preserve">   IČDPH: SK2021095670</w:t>
                </w:r>
              </w:p>
            </w:txbxContent>
          </v:textbox>
          <w10:wrap type="tight"/>
        </v:shape>
      </w:pict>
    </w:r>
    <w:r w:rsidRPr="007B5933">
      <w:rPr>
        <w:rFonts w:ascii="Times New Roman" w:hAnsi="Times New Roman" w:cs="Times New Roman"/>
        <w:noProof/>
      </w:rPr>
      <w:pict>
        <v:shape id="Freeform 7" o:spid="_x0000_s2054" style="position:absolute;left:0;text-align:left;margin-left:300.2pt;margin-top:-45.3pt;width:19.6pt;height:2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84,84" path="m84,39c82,18,66,1,45,v,,,,,c42,,42,,42,,39,,39,,39,v,,,,,c18,1,1,18,,39v,,,,,c,42,,42,,42v,3,,3,,3c,45,,45,,45,1,66,18,82,39,84v,,,,,c42,84,42,84,42,84v3,,3,,3,c45,84,45,84,45,84,66,82,82,66,84,45v,,,,,c84,42,84,42,84,42v,-3,,-3,,-3xm26,9v-3,4,-5,8,-6,13c11,22,11,22,11,22,15,17,20,12,26,9xm8,28v10,,10,,10,c17,32,17,35,17,39,6,39,6,39,6,39,6,35,7,31,8,28xm6,45v11,,11,,11,c17,49,17,52,18,56,8,56,8,56,8,56,7,52,6,49,6,45xm11,62v9,,9,,9,c21,67,23,71,26,75,20,72,15,67,11,62xm39,78c33,76,28,70,25,62v14,,14,,14,l39,78xm39,56v-15,,-15,,-15,c23,52,22,49,22,45v17,,17,,17,l39,56xm39,39v-17,,-17,,-17,c22,35,23,31,24,28v15,,15,,15,l39,39xm39,22v-14,,-14,,-14,c28,14,33,7,39,6r,16xm72,22v-8,,-8,,-8,c62,17,60,13,57,9v7,3,12,8,15,13xm45,6v5,1,10,8,13,16c45,22,45,22,45,22l45,6xm45,28v15,,15,,15,c61,31,61,35,61,39v-16,,-16,,-16,l45,28xm45,45v16,,16,,16,c61,49,61,52,60,56v-15,,-15,,-15,l45,45xm45,78v,-16,,-16,,-16c58,62,58,62,58,62,55,70,50,76,45,78xm57,75v3,-4,5,-8,7,-13c72,62,72,62,72,62,69,67,64,72,57,75xm75,56v-9,,-9,,-9,c66,52,67,49,67,45v11,,11,,11,c78,49,77,52,75,56xm67,39v,-4,-1,-7,-1,-11c75,28,75,28,75,28v2,3,3,7,3,11l67,39xe" fillcolor="#6ea9a6" stroked="f">
          <v:path arrowok="t" o:connecttype="custom" o:connectlocs="133350,0;124460,0;115570,0;0,120877;0,139473;115570,260350;124460,260350;133350,260350;248920,139473;248920,120877;59267,68187;77047,27895;53340,86783;17780,120877;17780,139473;53340,173567;17780,139473;59267,192163;32597,192163;74083,192163;115570,241754;71120,173567;115570,139473;115570,120877;71120,86783;115570,120877;74083,68187;115570,68187;189653,68187;213360,68187;171873,68187;133350,18596;177800,86783;133350,120877;133350,139473;177800,173567;133350,139473;133350,192163;133350,241754;189653,192163;168910,232455;195580,173567;231140,139473;198543,120877;222250,86783;198543,120877" o:connectangles="0,0,0,0,0,0,0,0,0,0,0,0,0,0,0,0,0,0,0,0,0,0,0,0,0,0,0,0,0,0,0,0,0,0,0,0,0,0,0,0,0,0,0,0,0,0"/>
          <o:lock v:ext="edit" verticies="t"/>
          <w10:wrap type="square"/>
        </v:shape>
      </w:pict>
    </w:r>
    <w:r w:rsidRPr="007B5933">
      <w:rPr>
        <w:rFonts w:ascii="Times New Roman" w:hAnsi="Times New Roman" w:cs="Times New Roman"/>
        <w:noProof/>
      </w:rPr>
      <w:pict>
        <v:shape id="Text Box 14" o:spid="_x0000_s2053" type="#_x0000_t202" style="position:absolute;left:0;text-align:left;margin-left:330.45pt;margin-top:-49.75pt;width:114.45pt;height:25.3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" filled="f" stroked="f" strokeweight=".5pt">
          <v:textbox style="mso-next-textbox:#Text Box 14" inset="0,0,0,0">
            <w:txbxContent>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proofErr w:type="spellStart"/>
                <w:r w:rsidRPr="00AF4235">
                  <w:rPr>
                    <w:rFonts w:ascii="Times New Roman" w:hAnsi="Times New Roman" w:cs="Times New Roman"/>
                    <w:color w:val="414042"/>
                    <w:spacing w:val="-4"/>
                    <w:sz w:val="17"/>
                    <w:szCs w:val="17"/>
                    <w:lang w:val="sk-SK"/>
                  </w:rPr>
                  <w:t>www.fnspfdr.sk</w:t>
                </w:r>
                <w:proofErr w:type="spellEnd"/>
              </w:p>
              <w:p w:rsidR="00B95759" w:rsidRPr="00AF4235" w:rsidRDefault="00B95759" w:rsidP="00D05D01">
                <w:pPr>
                  <w:spacing w:line="240" w:lineRule="exact"/>
                  <w:contextualSpacing/>
                  <w:rPr>
                    <w:rFonts w:ascii="Times New Roman" w:hAnsi="Times New Roman" w:cs="Times New Roman"/>
                    <w:color w:val="414042"/>
                    <w:spacing w:val="-4"/>
                    <w:sz w:val="17"/>
                    <w:szCs w:val="17"/>
                    <w:lang w:val="sk-SK"/>
                  </w:rPr>
                </w:pPr>
                <w:r>
                  <w:rPr>
                    <w:rFonts w:ascii="Times New Roman" w:hAnsi="Times New Roman" w:cs="Times New Roman"/>
                    <w:color w:val="414042"/>
                    <w:spacing w:val="-4"/>
                    <w:sz w:val="17"/>
                    <w:szCs w:val="17"/>
                    <w:lang w:val="sk-SK"/>
                  </w:rPr>
                  <w:t>mbosela</w:t>
                </w:r>
                <w:r w:rsidRPr="00AF4235">
                  <w:rPr>
                    <w:rFonts w:ascii="Times New Roman" w:hAnsi="Times New Roman" w:cs="Times New Roman"/>
                    <w:color w:val="414042"/>
                    <w:spacing w:val="-4"/>
                    <w:sz w:val="17"/>
                    <w:szCs w:val="17"/>
                    <w:lang w:val="sk-SK"/>
                  </w:rPr>
                  <w:t>@nspbb.sk</w:t>
                </w:r>
              </w:p>
            </w:txbxContent>
          </v:textbox>
          <w10:wrap type="square"/>
        </v:shape>
      </w:pict>
    </w:r>
    <w:r w:rsidRPr="007B5933">
      <w:rPr>
        <w:rFonts w:ascii="Times New Roman" w:hAnsi="Times New Roman" w:cs="Times New Roman"/>
        <w:noProof/>
      </w:rPr>
      <w:pict>
        <v:shape id="Freeform 5" o:spid="_x0000_s2052" style="position:absolute;left:0;text-align:left;margin-left:163.9pt;margin-top:-46.9pt;width:11.0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" path="m38,c9,,9,,9,,4,,,4,,9,,75,,75,,75v,4,4,8,9,8c37,83,37,83,37,83v5,,9,-4,9,-8c46,9,46,9,46,9,46,4,42,,38,xm19,5v8,,8,,8,c28,5,29,6,29,7v,,-1,1,-2,1c19,8,19,8,19,8v,,-1,-1,-1,-1c18,6,19,5,19,5xm14,6v1,-1,2,-1,2,c16,6,17,6,17,7v,,-1,,-1,1c16,8,16,8,15,8v,,,,-1,c14,7,14,7,14,7v,-1,,-1,,-1xm23,81v-2,,-4,-2,-4,-4c19,75,21,73,23,73v2,,4,2,4,4c27,79,25,81,23,81xm42,70c5,70,5,70,5,70,5,13,5,13,5,13v37,,37,,37,l42,70xe" fillcolor="#6ea9a6" stroked="f">
          <v:path arrowok="t" o:connecttype="custom" o:connectlocs="115929,0;27457,0;0,27473;0,228944;27457,253365;112878,253365;140335,228944;140335,27473;115929,0;57964,15263;82371,15263;88472,21368;82371,24421;57964,24421;54914,21368;57964,15263;42711,18316;48812,18316;51863,21368;48812,24421;45761,24421;42711,24421;42711,21368;42711,18316;70168,247260;57964,235049;70168,222839;82371,235049;70168,247260;128132,213681;15254,213681;15254,39684;128132,39684;128132,213681" o:connectangles="0,0,0,0,0,0,0,0,0,0,0,0,0,0,0,0,0,0,0,0,0,0,0,0,0,0,0,0,0,0,0,0,0,0"/>
          <o:lock v:ext="edit" verticies="t"/>
          <w10:wrap type="square"/>
        </v:shape>
      </w:pict>
    </w:r>
    <w:r w:rsidRPr="007B5933">
      <w:rPr>
        <w:rFonts w:ascii="Times New Roman" w:hAnsi="Times New Roman" w:cs="Times New Roman"/>
        <w:noProof/>
      </w:rPr>
      <w:pict>
        <v:shape id="Text Box 13" o:spid="_x0000_s2051" type="#_x0000_t202" style="position:absolute;left:0;text-align:left;margin-left:188.65pt;margin-top:-50.65pt;width:78.3pt;height:25.3pt;z-index:251661312;visibility:visible;mso-width-relative:margin;mso-height-relative:margin" filled="f" stroked="f" strokeweight=".5pt">
          <v:textbox style="mso-next-textbox:#Text Box 13"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Pr>
                    <w:rFonts w:ascii="Times New Roman" w:hAnsi="Times New Roman" w:cs="Times New Roman"/>
                    <w:color w:val="414042"/>
                    <w:spacing w:val="-2"/>
                    <w:sz w:val="17"/>
                    <w:szCs w:val="17"/>
                    <w:lang w:val="sk-SK"/>
                  </w:rPr>
                  <w:t>+ 421 48/441 3240</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p>
            </w:txbxContent>
          </v:textbox>
          <w10:wrap type="square"/>
        </v:shape>
      </w:pict>
    </w:r>
    <w:r w:rsidRPr="007B5933">
      <w:rPr>
        <w:rFonts w:ascii="Times New Roman" w:hAnsi="Times New Roman" w:cs="Times New Roman"/>
        <w:noProof/>
      </w:rPr>
      <w:pict>
        <v:shape id="Freeform 6" o:spid="_x0000_s2050" style="position:absolute;left:0;text-align:left;margin-left:-.75pt;margin-top:-47.35pt;width:13.35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3,81" path="m26,c12,,,12,,27v,5,1,9,3,13c25,80,25,80,25,80v,1,1,1,1,1c27,81,28,81,28,80,50,40,50,40,50,40v2,-4,3,-8,3,-13c53,12,41,,26,xm26,41c19,41,13,35,13,27v,-7,6,-13,13,-13c34,14,40,20,40,27v,8,-6,14,-14,14xe" fillcolor="#6ea9a6" stroked="f">
          <v:path arrowok="t" o:connecttype="custom" o:connectlocs="83173,0;0,85090;9597,126059;79974,252119;83173,255270;89571,252119;159948,126059;169545,85090;83173,0;83173,129211;41587,85090;83173,44121;127958,85090;83173,129211" o:connectangles="0,0,0,0,0,0,0,0,0,0,0,0,0,0"/>
          <o:lock v:ext="edit" verticies="t"/>
          <w10:wrap type="square"/>
        </v:shape>
      </w:pict>
    </w:r>
    <w:r w:rsidRPr="007B5933">
      <w:rPr>
        <w:rFonts w:ascii="Times New Roman" w:hAnsi="Times New Roman" w:cs="Times New Roman"/>
        <w:noProof/>
      </w:rPr>
      <w:pict>
        <v:shape id="Text Box 12" o:spid="_x0000_s2049" type="#_x0000_t202" style="position:absolute;left:0;text-align:left;margin-left:26.15pt;margin-top:-50pt;width:117.95pt;height:25.3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" filled="f" stroked="f" strokeweight=".5pt">
          <v:textbox style="mso-next-textbox:#Text Box 12" inset="0,0,0,0">
            <w:txbxContent>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Nám. L Svobodu 1</w:t>
                </w:r>
              </w:p>
              <w:p w:rsidR="00B95759" w:rsidRPr="00AF4235" w:rsidRDefault="00B95759" w:rsidP="00D05D01">
                <w:pPr>
                  <w:spacing w:line="240" w:lineRule="exact"/>
                  <w:contextualSpacing/>
                  <w:rPr>
                    <w:rFonts w:ascii="Times New Roman" w:hAnsi="Times New Roman" w:cs="Times New Roman"/>
                    <w:color w:val="414042"/>
                    <w:spacing w:val="-2"/>
                    <w:sz w:val="17"/>
                    <w:szCs w:val="17"/>
                    <w:lang w:val="sk-SK"/>
                  </w:rPr>
                </w:pPr>
                <w:r w:rsidRPr="00AF4235">
                  <w:rPr>
                    <w:rFonts w:ascii="Times New Roman" w:hAnsi="Times New Roman" w:cs="Times New Roman"/>
                    <w:color w:val="414042"/>
                    <w:spacing w:val="-2"/>
                    <w:sz w:val="17"/>
                    <w:szCs w:val="17"/>
                    <w:lang w:val="sk-SK"/>
                  </w:rPr>
                  <w:t xml:space="preserve">Banská Bystrica 975 17 </w:t>
                </w:r>
              </w:p>
            </w:txbxContent>
          </v:textbox>
          <w10:wrap type="square"/>
        </v:shape>
      </w:pict>
    </w:r>
    <w:r w:rsidRPr="00FC5311">
      <w:rPr>
        <w:rFonts w:ascii="Times New Roman" w:hAnsi="Times New Roman" w:cs="Times New Roman"/>
        <w:sz w:val="18"/>
        <w:szCs w:val="18"/>
        <w:lang w:val="sk-SK"/>
      </w:rPr>
      <w:fldChar w:fldCharType="begin"/>
    </w:r>
    <w:r w:rsidR="00B95759" w:rsidRPr="00FC5311">
      <w:rPr>
        <w:rFonts w:ascii="Times New Roman" w:hAnsi="Times New Roman" w:cs="Times New Roman"/>
        <w:sz w:val="18"/>
        <w:szCs w:val="18"/>
        <w:lang w:val="sk-SK"/>
      </w:rPr>
      <w:instrText xml:space="preserve"> PAGE   \* MERGEFORMAT </w:instrText>
    </w:r>
    <w:r w:rsidRPr="00FC5311">
      <w:rPr>
        <w:rFonts w:ascii="Times New Roman" w:hAnsi="Times New Roman" w:cs="Times New Roman"/>
        <w:sz w:val="18"/>
        <w:szCs w:val="18"/>
        <w:lang w:val="sk-SK"/>
      </w:rPr>
      <w:fldChar w:fldCharType="separate"/>
    </w:r>
    <w:r w:rsidR="00E172B5">
      <w:rPr>
        <w:rFonts w:ascii="Times New Roman" w:hAnsi="Times New Roman" w:cs="Times New Roman"/>
        <w:noProof/>
        <w:sz w:val="18"/>
        <w:szCs w:val="18"/>
        <w:lang w:val="sk-SK"/>
      </w:rPr>
      <w:t>5</w:t>
    </w:r>
    <w:r w:rsidRPr="00FC5311">
      <w:rPr>
        <w:rFonts w:ascii="Times New Roman" w:hAnsi="Times New Roman" w:cs="Times New Roman"/>
        <w:sz w:val="18"/>
        <w:szCs w:val="18"/>
        <w:lang w:val="sk-SK"/>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CD8" w:rsidRDefault="00E02CD8" w:rsidP="00A21AF9">
      <w:r>
        <w:separator/>
      </w:r>
    </w:p>
  </w:footnote>
  <w:footnote w:type="continuationSeparator" w:id="0">
    <w:p w:rsidR="00E02CD8" w:rsidRDefault="00E02CD8" w:rsidP="00A21AF9">
      <w:r>
        <w:continuationSeparator/>
      </w:r>
    </w:p>
  </w:footnote>
  <w:footnote w:id="1">
    <w:p w:rsidR="006106AD" w:rsidRDefault="006106AD" w:rsidP="006106AD">
      <w:pPr>
        <w:pStyle w:val="Textpoznmkypodiarou"/>
      </w:pPr>
      <w:r>
        <w:rPr>
          <w:rStyle w:val="Odkaznapoznmkupodiarou"/>
        </w:rPr>
        <w:footnoteRef/>
      </w:r>
      <w:r>
        <w:t xml:space="preserve"> </w:t>
      </w:r>
      <w:hyperlink r:id="rId1" w:history="1">
        <w:r w:rsidRPr="00F8723D">
          <w:rPr>
            <w:rStyle w:val="Hypertextovprepojenie"/>
          </w:rPr>
          <w:t>https://crz.gov.sk/4470779/</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759" w:rsidRDefault="00B95759" w:rsidP="00A21AF9">
    <w:pPr>
      <w:pStyle w:val="Hlavika"/>
      <w:tabs>
        <w:tab w:val="clear" w:pos="9072"/>
      </w:tabs>
      <w:ind w:left="-1417" w:right="-1417"/>
    </w:pPr>
    <w:r>
      <w:rPr>
        <w:noProof/>
        <w:lang w:val="sk-SK" w:eastAsia="sk-SK"/>
      </w:rPr>
      <w:drawing>
        <wp:inline distT="0" distB="0" distL="0" distR="0">
          <wp:extent cx="7593768" cy="680139"/>
          <wp:effectExtent l="0" t="0" r="1270" b="571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944735" cy="711573"/>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0A9D"/>
    <w:multiLevelType w:val="hybridMultilevel"/>
    <w:tmpl w:val="350207EA"/>
    <w:lvl w:ilvl="0" w:tplc="7BCE19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
    <w:nsid w:val="04F9730F"/>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D121484"/>
    <w:multiLevelType w:val="hybridMultilevel"/>
    <w:tmpl w:val="9FD898A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9951D17"/>
    <w:multiLevelType w:val="hybridMultilevel"/>
    <w:tmpl w:val="79B8E4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2F00EAF"/>
    <w:multiLevelType w:val="multilevel"/>
    <w:tmpl w:val="06BCCD9C"/>
    <w:lvl w:ilvl="0">
      <w:start w:val="6"/>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nsid w:val="35AC3ECF"/>
    <w:multiLevelType w:val="multilevel"/>
    <w:tmpl w:val="B816D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1AB7B78"/>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41D83571"/>
    <w:multiLevelType w:val="multilevel"/>
    <w:tmpl w:val="2724DF26"/>
    <w:lvl w:ilvl="0">
      <w:start w:val="6"/>
      <w:numFmt w:val="upperLetter"/>
      <w:pStyle w:val="tl1"/>
      <w:lvlText w:val="%1"/>
      <w:lvlJc w:val="left"/>
      <w:pPr>
        <w:tabs>
          <w:tab w:val="num" w:pos="360"/>
        </w:tabs>
        <w:ind w:left="340" w:hanging="340"/>
      </w:pPr>
      <w:rPr>
        <w:rFonts w:ascii="Tahoma" w:hAnsi="Tahoma" w:hint="default"/>
        <w:b/>
        <w:i w:val="0"/>
        <w:caps/>
        <w:sz w:val="24"/>
      </w:rPr>
    </w:lvl>
    <w:lvl w:ilvl="1">
      <w:start w:val="2"/>
      <w:numFmt w:val="upperRoman"/>
      <w:lvlRestart w:val="0"/>
      <w:suff w:val="space"/>
      <w:lvlText w:val="%2."/>
      <w:lvlJc w:val="left"/>
      <w:pPr>
        <w:ind w:left="397" w:hanging="397"/>
      </w:pPr>
      <w:rPr>
        <w:rFonts w:ascii="Tahoma" w:hAnsi="Tahoma" w:hint="default"/>
        <w:b/>
        <w:i w:val="0"/>
        <w:sz w:val="22"/>
      </w:rPr>
    </w:lvl>
    <w:lvl w:ilvl="2">
      <w:start w:val="1"/>
      <w:numFmt w:val="decimal"/>
      <w:lvlRestart w:val="0"/>
      <w:suff w:val="nothing"/>
      <w:lvlText w:val="%3"/>
      <w:lvlJc w:val="left"/>
      <w:pPr>
        <w:ind w:left="57" w:hanging="57"/>
      </w:pPr>
      <w:rPr>
        <w:rFonts w:ascii="Tahoma" w:hAnsi="Tahoma" w:hint="default"/>
        <w:b/>
        <w:i w:val="0"/>
        <w:sz w:val="20"/>
      </w:rPr>
    </w:lvl>
    <w:lvl w:ilvl="3">
      <w:start w:val="1"/>
      <w:numFmt w:val="decimal"/>
      <w:pStyle w:val="tl1"/>
      <w:suff w:val="space"/>
      <w:lvlText w:val="%3.%4"/>
      <w:lvlJc w:val="left"/>
      <w:pPr>
        <w:ind w:left="0" w:firstLine="0"/>
      </w:pPr>
      <w:rPr>
        <w:rFonts w:ascii="Tahoma" w:hAnsi="Tahoma" w:hint="default"/>
        <w:b w:val="0"/>
        <w:i w:val="0"/>
        <w:sz w:val="18"/>
      </w:rPr>
    </w:lvl>
    <w:lvl w:ilvl="4">
      <w:start w:val="1"/>
      <w:numFmt w:val="decimal"/>
      <w:suff w:val="space"/>
      <w:lvlText w:val="%3.%4.%5"/>
      <w:lvlJc w:val="left"/>
      <w:pPr>
        <w:ind w:left="624" w:hanging="624"/>
      </w:pPr>
      <w:rPr>
        <w:rFonts w:ascii="Tahoma" w:hAnsi="Tahoma" w:hint="default"/>
        <w:b w:val="0"/>
        <w:i w:val="0"/>
        <w:sz w:val="18"/>
      </w:rPr>
    </w:lvl>
    <w:lvl w:ilvl="5">
      <w:start w:val="1"/>
      <w:numFmt w:val="decimal"/>
      <w:suff w:val="space"/>
      <w:lvlText w:val="%3.%4.%5.%6"/>
      <w:lvlJc w:val="left"/>
      <w:pPr>
        <w:ind w:left="1304" w:hanging="907"/>
      </w:pPr>
      <w:rPr>
        <w:rFonts w:ascii="Tahoma" w:hAnsi="Tahoma" w:hint="default"/>
        <w:b w:val="0"/>
        <w:i w:val="0"/>
        <w:sz w:val="18"/>
      </w:rPr>
    </w:lvl>
    <w:lvl w:ilvl="6">
      <w:start w:val="1"/>
      <w:numFmt w:val="upperRoman"/>
      <w:suff w:val="space"/>
      <w:lvlText w:val="Časť %7"/>
      <w:lvlJc w:val="center"/>
      <w:pPr>
        <w:ind w:left="0" w:firstLine="288"/>
      </w:pPr>
      <w:rPr>
        <w:rFonts w:ascii="Tahoma" w:hAnsi="Tahoma" w:hint="default"/>
        <w:b/>
        <w:i w:val="0"/>
        <w:sz w:val="24"/>
      </w:rPr>
    </w:lvl>
    <w:lvl w:ilvl="7">
      <w:start w:val="1"/>
      <w:numFmt w:val="upperRoman"/>
      <w:lvlText w:val="Časť %8."/>
      <w:lvlJc w:val="center"/>
      <w:pPr>
        <w:tabs>
          <w:tab w:val="num" w:pos="3240"/>
        </w:tabs>
        <w:ind w:left="2880" w:hanging="360"/>
      </w:pPr>
      <w:rPr>
        <w:rFonts w:ascii="Tahoma" w:hAnsi="Tahoma" w:hint="default"/>
        <w:b/>
        <w:i w:val="0"/>
        <w:sz w:val="24"/>
      </w:rPr>
    </w:lvl>
    <w:lvl w:ilvl="8">
      <w:start w:val="1"/>
      <w:numFmt w:val="lowerRoman"/>
      <w:lvlText w:val="%9."/>
      <w:lvlJc w:val="left"/>
      <w:pPr>
        <w:tabs>
          <w:tab w:val="num" w:pos="3600"/>
        </w:tabs>
        <w:ind w:left="3240" w:hanging="360"/>
      </w:pPr>
      <w:rPr>
        <w:rFonts w:hint="default"/>
      </w:rPr>
    </w:lvl>
  </w:abstractNum>
  <w:abstractNum w:abstractNumId="8">
    <w:nsid w:val="430B401C"/>
    <w:multiLevelType w:val="multilevel"/>
    <w:tmpl w:val="616A958A"/>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nsid w:val="4B694284"/>
    <w:multiLevelType w:val="hybridMultilevel"/>
    <w:tmpl w:val="5D7CB6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7385546"/>
    <w:multiLevelType w:val="hybridMultilevel"/>
    <w:tmpl w:val="F3885FC0"/>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F783B21"/>
    <w:multiLevelType w:val="hybridMultilevel"/>
    <w:tmpl w:val="229E7134"/>
    <w:lvl w:ilvl="0" w:tplc="FD9277F4">
      <w:start w:val="1"/>
      <w:numFmt w:val="decimal"/>
      <w:lvlText w:val="13.%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8D618E5"/>
    <w:multiLevelType w:val="multilevel"/>
    <w:tmpl w:val="E308376C"/>
    <w:lvl w:ilvl="0">
      <w:start w:val="14"/>
      <w:numFmt w:val="decimal"/>
      <w:lvlText w:val="%1"/>
      <w:lvlJc w:val="left"/>
      <w:pPr>
        <w:ind w:left="420" w:hanging="420"/>
      </w:pPr>
      <w:rPr>
        <w:rFonts w:hint="default"/>
      </w:rPr>
    </w:lvl>
    <w:lvl w:ilvl="1">
      <w:start w:val="1"/>
      <w:numFmt w:val="decimal"/>
      <w:lvlText w:val="15.%2"/>
      <w:lvlJc w:val="left"/>
      <w:pPr>
        <w:ind w:left="704" w:hanging="420"/>
      </w:pPr>
      <w:rPr>
        <w:rFonts w:hint="default"/>
        <w:b w:val="0"/>
        <w:i w:val="0"/>
        <w:strike w:val="0"/>
        <w:color w:val="auto"/>
        <w:sz w:val="22"/>
        <w:szCs w:val="22"/>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nsid w:val="6B71135E"/>
    <w:multiLevelType w:val="multilevel"/>
    <w:tmpl w:val="97A29A38"/>
    <w:lvl w:ilvl="0">
      <w:start w:val="5"/>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nsid w:val="7AC51FAB"/>
    <w:multiLevelType w:val="multilevel"/>
    <w:tmpl w:val="472E47A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2"/>
  </w:num>
  <w:num w:numId="3">
    <w:abstractNumId w:val="1"/>
  </w:num>
  <w:num w:numId="4">
    <w:abstractNumId w:val="9"/>
  </w:num>
  <w:num w:numId="5">
    <w:abstractNumId w:val="4"/>
  </w:num>
  <w:num w:numId="6">
    <w:abstractNumId w:val="11"/>
  </w:num>
  <w:num w:numId="7">
    <w:abstractNumId w:val="3"/>
  </w:num>
  <w:num w:numId="8">
    <w:abstractNumId w:val="0"/>
  </w:num>
  <w:num w:numId="9">
    <w:abstractNumId w:val="6"/>
  </w:num>
  <w:num w:numId="10">
    <w:abstractNumId w:val="10"/>
  </w:num>
  <w:num w:numId="1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3"/>
  </w:num>
  <w:num w:numId="15">
    <w:abstractNumId w:val="14"/>
  </w:num>
  <w:num w:numId="16">
    <w:abstractNumId w:val="5"/>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hdrShapeDefaults>
    <o:shapedefaults v:ext="edit" spidmax="24578"/>
    <o:shapelayout v:ext="edit">
      <o:idmap v:ext="edit" data="2"/>
    </o:shapelayout>
  </w:hdrShapeDefaults>
  <w:footnotePr>
    <w:footnote w:id="-1"/>
    <w:footnote w:id="0"/>
  </w:footnotePr>
  <w:endnotePr>
    <w:endnote w:id="-1"/>
    <w:endnote w:id="0"/>
  </w:endnotePr>
  <w:compat/>
  <w:rsids>
    <w:rsidRoot w:val="00A21AF9"/>
    <w:rsid w:val="000122B9"/>
    <w:rsid w:val="00022584"/>
    <w:rsid w:val="00023BC8"/>
    <w:rsid w:val="000338D6"/>
    <w:rsid w:val="000372B6"/>
    <w:rsid w:val="0004587C"/>
    <w:rsid w:val="00047E6A"/>
    <w:rsid w:val="0006325F"/>
    <w:rsid w:val="000831A2"/>
    <w:rsid w:val="000A478C"/>
    <w:rsid w:val="000B08DF"/>
    <w:rsid w:val="000D4833"/>
    <w:rsid w:val="001134A1"/>
    <w:rsid w:val="001227ED"/>
    <w:rsid w:val="0014278F"/>
    <w:rsid w:val="0015464A"/>
    <w:rsid w:val="00154F44"/>
    <w:rsid w:val="00166F66"/>
    <w:rsid w:val="00167435"/>
    <w:rsid w:val="00174C73"/>
    <w:rsid w:val="0019019A"/>
    <w:rsid w:val="00194E80"/>
    <w:rsid w:val="001C4A69"/>
    <w:rsid w:val="001D0DF6"/>
    <w:rsid w:val="001E1714"/>
    <w:rsid w:val="001E699C"/>
    <w:rsid w:val="00203C89"/>
    <w:rsid w:val="00220088"/>
    <w:rsid w:val="00224AFB"/>
    <w:rsid w:val="002514EA"/>
    <w:rsid w:val="00253FF6"/>
    <w:rsid w:val="002856F9"/>
    <w:rsid w:val="002B210E"/>
    <w:rsid w:val="002B5BD3"/>
    <w:rsid w:val="002F0CC3"/>
    <w:rsid w:val="002F1038"/>
    <w:rsid w:val="0031560B"/>
    <w:rsid w:val="00320283"/>
    <w:rsid w:val="003218A9"/>
    <w:rsid w:val="00332834"/>
    <w:rsid w:val="00344BE3"/>
    <w:rsid w:val="00356228"/>
    <w:rsid w:val="00382856"/>
    <w:rsid w:val="003A488C"/>
    <w:rsid w:val="003A4946"/>
    <w:rsid w:val="003A4BEF"/>
    <w:rsid w:val="003B0EDF"/>
    <w:rsid w:val="003B57CC"/>
    <w:rsid w:val="003C1246"/>
    <w:rsid w:val="003F5323"/>
    <w:rsid w:val="00401BE9"/>
    <w:rsid w:val="00412AAC"/>
    <w:rsid w:val="00416BEF"/>
    <w:rsid w:val="004266CA"/>
    <w:rsid w:val="00432B9C"/>
    <w:rsid w:val="004416AE"/>
    <w:rsid w:val="004510B3"/>
    <w:rsid w:val="00477672"/>
    <w:rsid w:val="00484192"/>
    <w:rsid w:val="004912DF"/>
    <w:rsid w:val="004969F8"/>
    <w:rsid w:val="004A5D88"/>
    <w:rsid w:val="004B4A30"/>
    <w:rsid w:val="004C5BBC"/>
    <w:rsid w:val="004C6360"/>
    <w:rsid w:val="004D18F0"/>
    <w:rsid w:val="004D4873"/>
    <w:rsid w:val="004F22D2"/>
    <w:rsid w:val="0050412A"/>
    <w:rsid w:val="00504CA5"/>
    <w:rsid w:val="00513FA8"/>
    <w:rsid w:val="00524CD8"/>
    <w:rsid w:val="00540FAD"/>
    <w:rsid w:val="00547EAE"/>
    <w:rsid w:val="00554787"/>
    <w:rsid w:val="00563F6E"/>
    <w:rsid w:val="00566406"/>
    <w:rsid w:val="005A13BC"/>
    <w:rsid w:val="005A2FFE"/>
    <w:rsid w:val="005B34C5"/>
    <w:rsid w:val="005B5C08"/>
    <w:rsid w:val="005B79BE"/>
    <w:rsid w:val="005C0297"/>
    <w:rsid w:val="005C3C55"/>
    <w:rsid w:val="005E1005"/>
    <w:rsid w:val="005E7C71"/>
    <w:rsid w:val="005F1032"/>
    <w:rsid w:val="00604E75"/>
    <w:rsid w:val="006106AD"/>
    <w:rsid w:val="006113C1"/>
    <w:rsid w:val="00612CDD"/>
    <w:rsid w:val="00621742"/>
    <w:rsid w:val="0064447A"/>
    <w:rsid w:val="006536BA"/>
    <w:rsid w:val="00670FDC"/>
    <w:rsid w:val="00672E1A"/>
    <w:rsid w:val="006C33F7"/>
    <w:rsid w:val="006C72F5"/>
    <w:rsid w:val="006D0054"/>
    <w:rsid w:val="006D5355"/>
    <w:rsid w:val="006F3978"/>
    <w:rsid w:val="007026A0"/>
    <w:rsid w:val="007119C2"/>
    <w:rsid w:val="0071409A"/>
    <w:rsid w:val="0072369B"/>
    <w:rsid w:val="00737550"/>
    <w:rsid w:val="00743103"/>
    <w:rsid w:val="00760506"/>
    <w:rsid w:val="00771229"/>
    <w:rsid w:val="00771BC7"/>
    <w:rsid w:val="00781580"/>
    <w:rsid w:val="007865AB"/>
    <w:rsid w:val="007B0EAC"/>
    <w:rsid w:val="007B5933"/>
    <w:rsid w:val="007C1D1F"/>
    <w:rsid w:val="007C3C5C"/>
    <w:rsid w:val="007D6BEF"/>
    <w:rsid w:val="007F3BD0"/>
    <w:rsid w:val="007F3F0B"/>
    <w:rsid w:val="008007BA"/>
    <w:rsid w:val="008047CF"/>
    <w:rsid w:val="00807B89"/>
    <w:rsid w:val="008113FA"/>
    <w:rsid w:val="00822906"/>
    <w:rsid w:val="0083358D"/>
    <w:rsid w:val="00893724"/>
    <w:rsid w:val="00895F7E"/>
    <w:rsid w:val="008B11B0"/>
    <w:rsid w:val="008F6EC7"/>
    <w:rsid w:val="00902DE5"/>
    <w:rsid w:val="009070F0"/>
    <w:rsid w:val="00922078"/>
    <w:rsid w:val="00924CD2"/>
    <w:rsid w:val="00930FB9"/>
    <w:rsid w:val="009329D8"/>
    <w:rsid w:val="00951928"/>
    <w:rsid w:val="00961AE8"/>
    <w:rsid w:val="00961E49"/>
    <w:rsid w:val="00963B15"/>
    <w:rsid w:val="00964CB0"/>
    <w:rsid w:val="00993F8A"/>
    <w:rsid w:val="009A3343"/>
    <w:rsid w:val="009A4A29"/>
    <w:rsid w:val="009B372B"/>
    <w:rsid w:val="009B4398"/>
    <w:rsid w:val="009C21EE"/>
    <w:rsid w:val="009C49C4"/>
    <w:rsid w:val="009D42AC"/>
    <w:rsid w:val="00A012D9"/>
    <w:rsid w:val="00A21AF9"/>
    <w:rsid w:val="00A23379"/>
    <w:rsid w:val="00A52E84"/>
    <w:rsid w:val="00A6142B"/>
    <w:rsid w:val="00A63B7D"/>
    <w:rsid w:val="00A77C81"/>
    <w:rsid w:val="00A86B89"/>
    <w:rsid w:val="00A91F3B"/>
    <w:rsid w:val="00A92248"/>
    <w:rsid w:val="00A96917"/>
    <w:rsid w:val="00A96E43"/>
    <w:rsid w:val="00AB110D"/>
    <w:rsid w:val="00AC13C6"/>
    <w:rsid w:val="00AC6D0D"/>
    <w:rsid w:val="00AD5EC4"/>
    <w:rsid w:val="00AE4D3A"/>
    <w:rsid w:val="00AE7EA5"/>
    <w:rsid w:val="00AF4235"/>
    <w:rsid w:val="00AF6591"/>
    <w:rsid w:val="00B055F1"/>
    <w:rsid w:val="00B06CAE"/>
    <w:rsid w:val="00B151A7"/>
    <w:rsid w:val="00B1727B"/>
    <w:rsid w:val="00B25538"/>
    <w:rsid w:val="00B32452"/>
    <w:rsid w:val="00B32476"/>
    <w:rsid w:val="00B34B5B"/>
    <w:rsid w:val="00B426D6"/>
    <w:rsid w:val="00B45AB7"/>
    <w:rsid w:val="00B4703F"/>
    <w:rsid w:val="00B566B5"/>
    <w:rsid w:val="00B7126B"/>
    <w:rsid w:val="00B921F2"/>
    <w:rsid w:val="00B95759"/>
    <w:rsid w:val="00BA63D9"/>
    <w:rsid w:val="00BB1151"/>
    <w:rsid w:val="00BD064A"/>
    <w:rsid w:val="00BD5035"/>
    <w:rsid w:val="00C00725"/>
    <w:rsid w:val="00C01DC5"/>
    <w:rsid w:val="00C11088"/>
    <w:rsid w:val="00C2576B"/>
    <w:rsid w:val="00C26557"/>
    <w:rsid w:val="00C4436C"/>
    <w:rsid w:val="00C45003"/>
    <w:rsid w:val="00C70941"/>
    <w:rsid w:val="00CA222D"/>
    <w:rsid w:val="00CA41FA"/>
    <w:rsid w:val="00CA7660"/>
    <w:rsid w:val="00CB0525"/>
    <w:rsid w:val="00CB7370"/>
    <w:rsid w:val="00CD6F54"/>
    <w:rsid w:val="00CF27FC"/>
    <w:rsid w:val="00D0291E"/>
    <w:rsid w:val="00D05D01"/>
    <w:rsid w:val="00D06E5D"/>
    <w:rsid w:val="00D2723F"/>
    <w:rsid w:val="00D45A24"/>
    <w:rsid w:val="00D52CC6"/>
    <w:rsid w:val="00D52F87"/>
    <w:rsid w:val="00D66BC5"/>
    <w:rsid w:val="00D753AF"/>
    <w:rsid w:val="00D909ED"/>
    <w:rsid w:val="00D911EC"/>
    <w:rsid w:val="00D93043"/>
    <w:rsid w:val="00D93DE6"/>
    <w:rsid w:val="00DA0A9C"/>
    <w:rsid w:val="00DA6668"/>
    <w:rsid w:val="00DB7858"/>
    <w:rsid w:val="00DC2432"/>
    <w:rsid w:val="00DC69CB"/>
    <w:rsid w:val="00DD307F"/>
    <w:rsid w:val="00DF7B86"/>
    <w:rsid w:val="00E00D65"/>
    <w:rsid w:val="00E02CD8"/>
    <w:rsid w:val="00E044F0"/>
    <w:rsid w:val="00E172B5"/>
    <w:rsid w:val="00E217BC"/>
    <w:rsid w:val="00E21941"/>
    <w:rsid w:val="00E25856"/>
    <w:rsid w:val="00E31DF2"/>
    <w:rsid w:val="00E4392B"/>
    <w:rsid w:val="00E527BD"/>
    <w:rsid w:val="00E67AEB"/>
    <w:rsid w:val="00E7132F"/>
    <w:rsid w:val="00E71D4C"/>
    <w:rsid w:val="00E9726B"/>
    <w:rsid w:val="00EA19B2"/>
    <w:rsid w:val="00ED797B"/>
    <w:rsid w:val="00EE2A11"/>
    <w:rsid w:val="00EE3923"/>
    <w:rsid w:val="00EF1D4B"/>
    <w:rsid w:val="00EF2ABE"/>
    <w:rsid w:val="00F00C8A"/>
    <w:rsid w:val="00F03C83"/>
    <w:rsid w:val="00F34663"/>
    <w:rsid w:val="00F361DC"/>
    <w:rsid w:val="00F44545"/>
    <w:rsid w:val="00F605D1"/>
    <w:rsid w:val="00F74860"/>
    <w:rsid w:val="00F763AA"/>
    <w:rsid w:val="00F8384D"/>
    <w:rsid w:val="00F85E48"/>
    <w:rsid w:val="00F90173"/>
    <w:rsid w:val="00F91BBD"/>
    <w:rsid w:val="00FB27B0"/>
    <w:rsid w:val="00FB41F7"/>
    <w:rsid w:val="00FC0E27"/>
    <w:rsid w:val="00FC5311"/>
    <w:rsid w:val="00FD5E31"/>
    <w:rsid w:val="00FD7DF0"/>
    <w:rsid w:val="00FE06F1"/>
    <w:rsid w:val="00FF0883"/>
    <w:rsid w:val="00FF6E16"/>
    <w:rsid w:val="00FF717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03C89"/>
    <w:rPr>
      <w:lang w:val="pl-PL"/>
    </w:rPr>
  </w:style>
  <w:style w:type="paragraph" w:styleId="Nadpis3">
    <w:name w:val="heading 3"/>
    <w:basedOn w:val="Normlny"/>
    <w:next w:val="Normlny"/>
    <w:link w:val="Nadpis3Char"/>
    <w:qFormat/>
    <w:rsid w:val="00167435"/>
    <w:pPr>
      <w:keepNext/>
      <w:outlineLvl w:val="2"/>
    </w:pPr>
    <w:rPr>
      <w:rFonts w:ascii="Calibri" w:eastAsia="Times New Roman" w:hAnsi="Calibri" w:cs="Times New Roman"/>
      <w:i/>
      <w:sz w:val="16"/>
      <w:szCs w:val="16"/>
      <w:lang w:val="sk-SK"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A21AF9"/>
    <w:pPr>
      <w:tabs>
        <w:tab w:val="center" w:pos="4536"/>
        <w:tab w:val="right" w:pos="9072"/>
      </w:tabs>
    </w:pPr>
  </w:style>
  <w:style w:type="character" w:customStyle="1" w:styleId="HlavikaChar">
    <w:name w:val="Hlavička Char"/>
    <w:basedOn w:val="Predvolenpsmoodseku"/>
    <w:link w:val="Hlavika"/>
    <w:rsid w:val="00A21AF9"/>
    <w:rPr>
      <w:lang w:val="pl-PL"/>
    </w:rPr>
  </w:style>
  <w:style w:type="paragraph" w:styleId="Pta">
    <w:name w:val="footer"/>
    <w:basedOn w:val="Normlny"/>
    <w:link w:val="PtaChar"/>
    <w:uiPriority w:val="99"/>
    <w:unhideWhenUsed/>
    <w:rsid w:val="00A21AF9"/>
    <w:pPr>
      <w:tabs>
        <w:tab w:val="center" w:pos="4536"/>
        <w:tab w:val="right" w:pos="9072"/>
      </w:tabs>
    </w:pPr>
  </w:style>
  <w:style w:type="character" w:customStyle="1" w:styleId="PtaChar">
    <w:name w:val="Päta Char"/>
    <w:basedOn w:val="Predvolenpsmoodseku"/>
    <w:link w:val="Pta"/>
    <w:uiPriority w:val="99"/>
    <w:rsid w:val="00A21AF9"/>
    <w:rPr>
      <w:lang w:val="pl-PL"/>
    </w:rPr>
  </w:style>
  <w:style w:type="character" w:styleId="Hypertextovprepojenie">
    <w:name w:val="Hyperlink"/>
    <w:basedOn w:val="Predvolenpsmoodseku"/>
    <w:uiPriority w:val="99"/>
    <w:unhideWhenUsed/>
    <w:rsid w:val="00A21AF9"/>
    <w:rPr>
      <w:color w:val="0563C1" w:themeColor="hyperlink"/>
      <w:u w:val="single"/>
    </w:rPr>
  </w:style>
  <w:style w:type="character" w:customStyle="1" w:styleId="Nevyrieenzmienka1">
    <w:name w:val="Nevyriešená zmienka1"/>
    <w:basedOn w:val="Predvolenpsmoodseku"/>
    <w:uiPriority w:val="99"/>
    <w:semiHidden/>
    <w:unhideWhenUsed/>
    <w:rsid w:val="00A21AF9"/>
    <w:rPr>
      <w:color w:val="605E5C"/>
      <w:shd w:val="clear" w:color="auto" w:fill="E1DFDD"/>
    </w:rPr>
  </w:style>
  <w:style w:type="paragraph" w:styleId="Textbubliny">
    <w:name w:val="Balloon Text"/>
    <w:basedOn w:val="Normlny"/>
    <w:link w:val="TextbublinyChar"/>
    <w:uiPriority w:val="99"/>
    <w:semiHidden/>
    <w:unhideWhenUsed/>
    <w:rsid w:val="00E9726B"/>
    <w:rPr>
      <w:rFonts w:ascii="Tahoma" w:hAnsi="Tahoma" w:cs="Tahoma"/>
      <w:sz w:val="16"/>
      <w:szCs w:val="16"/>
    </w:rPr>
  </w:style>
  <w:style w:type="character" w:customStyle="1" w:styleId="TextbublinyChar">
    <w:name w:val="Text bubliny Char"/>
    <w:basedOn w:val="Predvolenpsmoodseku"/>
    <w:link w:val="Textbubliny"/>
    <w:uiPriority w:val="99"/>
    <w:semiHidden/>
    <w:rsid w:val="00E9726B"/>
    <w:rPr>
      <w:rFonts w:ascii="Tahoma" w:hAnsi="Tahoma" w:cs="Tahoma"/>
      <w:sz w:val="16"/>
      <w:szCs w:val="16"/>
      <w:lang w:val="pl-PL"/>
    </w:rPr>
  </w:style>
  <w:style w:type="character" w:customStyle="1" w:styleId="Nadpis3Char">
    <w:name w:val="Nadpis 3 Char"/>
    <w:basedOn w:val="Predvolenpsmoodseku"/>
    <w:link w:val="Nadpis3"/>
    <w:rsid w:val="00167435"/>
    <w:rPr>
      <w:rFonts w:ascii="Calibri" w:eastAsia="Times New Roman" w:hAnsi="Calibri" w:cs="Times New Roman"/>
      <w:i/>
      <w:sz w:val="16"/>
      <w:szCs w:val="16"/>
      <w:lang w:eastAsia="cs-CZ"/>
    </w:rPr>
  </w:style>
  <w:style w:type="character" w:styleId="Odkaznakomentr">
    <w:name w:val="annotation reference"/>
    <w:basedOn w:val="Predvolenpsmoodseku"/>
    <w:uiPriority w:val="99"/>
    <w:semiHidden/>
    <w:unhideWhenUsed/>
    <w:rsid w:val="005A13BC"/>
    <w:rPr>
      <w:sz w:val="16"/>
      <w:szCs w:val="16"/>
    </w:rPr>
  </w:style>
  <w:style w:type="paragraph" w:styleId="Textkomentra">
    <w:name w:val="annotation text"/>
    <w:basedOn w:val="Normlny"/>
    <w:link w:val="TextkomentraChar"/>
    <w:uiPriority w:val="99"/>
    <w:semiHidden/>
    <w:unhideWhenUsed/>
    <w:rsid w:val="005A13BC"/>
    <w:rPr>
      <w:sz w:val="20"/>
      <w:szCs w:val="20"/>
    </w:rPr>
  </w:style>
  <w:style w:type="character" w:customStyle="1" w:styleId="TextkomentraChar">
    <w:name w:val="Text komentára Char"/>
    <w:basedOn w:val="Predvolenpsmoodseku"/>
    <w:link w:val="Textkomentra"/>
    <w:uiPriority w:val="99"/>
    <w:semiHidden/>
    <w:rsid w:val="005A13BC"/>
    <w:rPr>
      <w:sz w:val="20"/>
      <w:szCs w:val="20"/>
      <w:lang w:val="pl-PL"/>
    </w:rPr>
  </w:style>
  <w:style w:type="paragraph" w:styleId="Predmetkomentra">
    <w:name w:val="annotation subject"/>
    <w:basedOn w:val="Textkomentra"/>
    <w:next w:val="Textkomentra"/>
    <w:link w:val="PredmetkomentraChar"/>
    <w:uiPriority w:val="99"/>
    <w:semiHidden/>
    <w:unhideWhenUsed/>
    <w:rsid w:val="005A13BC"/>
    <w:rPr>
      <w:b/>
      <w:bCs/>
    </w:rPr>
  </w:style>
  <w:style w:type="character" w:customStyle="1" w:styleId="PredmetkomentraChar">
    <w:name w:val="Predmet komentára Char"/>
    <w:basedOn w:val="TextkomentraChar"/>
    <w:link w:val="Predmetkomentra"/>
    <w:uiPriority w:val="99"/>
    <w:semiHidden/>
    <w:rsid w:val="005A13BC"/>
    <w:rPr>
      <w:b/>
      <w:bCs/>
      <w:sz w:val="20"/>
      <w:szCs w:val="20"/>
      <w:lang w:val="pl-PL"/>
    </w:rPr>
  </w:style>
  <w:style w:type="paragraph" w:customStyle="1" w:styleId="tl1">
    <w:name w:val="Štýl1"/>
    <w:basedOn w:val="Normlny"/>
    <w:rsid w:val="00670FDC"/>
    <w:pPr>
      <w:numPr>
        <w:ilvl w:val="3"/>
        <w:numId w:val="1"/>
      </w:numPr>
      <w:jc w:val="center"/>
    </w:pPr>
    <w:rPr>
      <w:rFonts w:ascii="Tahoma" w:eastAsia="MS Mincho" w:hAnsi="Tahoma" w:cs="Times New Roman"/>
      <w:sz w:val="18"/>
      <w:lang w:val="sk-SK" w:eastAsia="sk-SK"/>
    </w:rPr>
  </w:style>
  <w:style w:type="paragraph" w:styleId="Odsekzoznamu">
    <w:name w:val="List Paragraph"/>
    <w:aliases w:val="body,Odsek,Bullet Number,lp1,lp11,List Paragraph11,Bullet 1,Use Case List Paragraph,List Paragraph1,Bullet List,FooterText,numbered,Paragraphe de liste1,Odsek 1.,Nad,Odstavec cíl se seznamem,Odstavec_muj,Medium List 2 - Accent 41,Tabuľka"/>
    <w:basedOn w:val="Normlny"/>
    <w:link w:val="OdsekzoznamuChar"/>
    <w:uiPriority w:val="34"/>
    <w:qFormat/>
    <w:rsid w:val="00670FDC"/>
    <w:pPr>
      <w:ind w:left="708"/>
    </w:pPr>
    <w:rPr>
      <w:rFonts w:ascii="Times New Roman" w:eastAsia="Times New Roman" w:hAnsi="Times New Roman" w:cs="Times New Roman"/>
      <w:lang w:val="sk-SK" w:eastAsia="cs-CZ"/>
    </w:rPr>
  </w:style>
  <w:style w:type="paragraph" w:customStyle="1" w:styleId="Bezriadkovania1">
    <w:name w:val="Bez riadkovania1"/>
    <w:uiPriority w:val="1"/>
    <w:qFormat/>
    <w:rsid w:val="00670FDC"/>
    <w:rPr>
      <w:rFonts w:ascii="Calibri" w:eastAsia="Times New Roman" w:hAnsi="Calibri" w:cs="Times New Roman"/>
      <w:sz w:val="22"/>
      <w:szCs w:val="22"/>
    </w:rPr>
  </w:style>
  <w:style w:type="character" w:customStyle="1" w:styleId="OdsekzoznamuChar">
    <w:name w:val="Odsek zoznamu Char"/>
    <w:aliases w:val="body Char,Odsek Char,Bullet Number Char,lp1 Char,lp11 Char,List Paragraph11 Char,Bullet 1 Char,Use Case List Paragraph Char,List Paragraph1 Char,Bullet List Char,FooterText Char,numbered Char,Paragraphe de liste1 Char,Odsek 1. Char"/>
    <w:basedOn w:val="Predvolenpsmoodseku"/>
    <w:link w:val="Odsekzoznamu"/>
    <w:uiPriority w:val="34"/>
    <w:qFormat/>
    <w:locked/>
    <w:rsid w:val="00670FDC"/>
    <w:rPr>
      <w:rFonts w:ascii="Times New Roman" w:eastAsia="Times New Roman" w:hAnsi="Times New Roman" w:cs="Times New Roman"/>
      <w:lang w:eastAsia="cs-CZ"/>
    </w:rPr>
  </w:style>
  <w:style w:type="paragraph" w:styleId="Bezriadkovania">
    <w:name w:val="No Spacing"/>
    <w:aliases w:val="Klasický text"/>
    <w:link w:val="BezriadkovaniaChar"/>
    <w:uiPriority w:val="1"/>
    <w:qFormat/>
    <w:rsid w:val="00670FDC"/>
    <w:rPr>
      <w:rFonts w:ascii="Times New Roman" w:eastAsia="Times New Roman" w:hAnsi="Times New Roman" w:cs="Times New Roman"/>
      <w:lang w:eastAsia="cs-CZ"/>
    </w:rPr>
  </w:style>
  <w:style w:type="character" w:customStyle="1" w:styleId="xbold">
    <w:name w:val="x bold"/>
    <w:rsid w:val="00670FDC"/>
    <w:rPr>
      <w:b/>
      <w:bCs/>
      <w:color w:val="000000"/>
    </w:rPr>
  </w:style>
  <w:style w:type="character" w:customStyle="1" w:styleId="BezriadkovaniaChar">
    <w:name w:val="Bez riadkovania Char"/>
    <w:aliases w:val="Klasický text Char"/>
    <w:link w:val="Bezriadkovania"/>
    <w:uiPriority w:val="1"/>
    <w:locked/>
    <w:rsid w:val="00E67AEB"/>
    <w:rPr>
      <w:rFonts w:ascii="Times New Roman" w:eastAsia="Times New Roman" w:hAnsi="Times New Roman" w:cs="Times New Roman"/>
      <w:lang w:eastAsia="cs-CZ"/>
    </w:rPr>
  </w:style>
  <w:style w:type="paragraph" w:styleId="Normlnywebov">
    <w:name w:val="Normal (Web)"/>
    <w:basedOn w:val="Normlny"/>
    <w:uiPriority w:val="99"/>
    <w:unhideWhenUsed/>
    <w:rsid w:val="00E67AEB"/>
    <w:pPr>
      <w:spacing w:before="100" w:beforeAutospacing="1" w:after="100" w:afterAutospacing="1"/>
    </w:pPr>
    <w:rPr>
      <w:rFonts w:ascii="Calibri" w:eastAsia="Calibri" w:hAnsi="Calibri" w:cs="Calibri"/>
      <w:sz w:val="22"/>
      <w:szCs w:val="22"/>
      <w:lang w:val="sk-SK" w:eastAsia="sk-SK"/>
    </w:rPr>
  </w:style>
  <w:style w:type="character" w:customStyle="1" w:styleId="ui-provider">
    <w:name w:val="ui-provider"/>
    <w:basedOn w:val="Predvolenpsmoodseku"/>
    <w:rsid w:val="00E67AEB"/>
  </w:style>
  <w:style w:type="paragraph" w:customStyle="1" w:styleId="Default">
    <w:name w:val="Default"/>
    <w:rsid w:val="00760506"/>
    <w:pPr>
      <w:autoSpaceDE w:val="0"/>
      <w:autoSpaceDN w:val="0"/>
      <w:adjustRightInd w:val="0"/>
    </w:pPr>
    <w:rPr>
      <w:rFonts w:ascii="Calibri" w:hAnsi="Calibri" w:cs="Calibri"/>
      <w:color w:val="000000"/>
    </w:rPr>
  </w:style>
  <w:style w:type="paragraph" w:styleId="Zarkazkladnhotextu2">
    <w:name w:val="Body Text Indent 2"/>
    <w:basedOn w:val="Normlny"/>
    <w:link w:val="Zarkazkladnhotextu2Char"/>
    <w:rsid w:val="00524CD8"/>
    <w:pPr>
      <w:tabs>
        <w:tab w:val="left" w:pos="709"/>
        <w:tab w:val="left" w:pos="2410"/>
        <w:tab w:val="left" w:pos="2552"/>
        <w:tab w:val="left" w:pos="2977"/>
        <w:tab w:val="left" w:pos="3544"/>
        <w:tab w:val="center" w:pos="4536"/>
      </w:tabs>
      <w:ind w:left="360"/>
    </w:pPr>
    <w:rPr>
      <w:rFonts w:ascii="Courier New" w:eastAsia="Times New Roman" w:hAnsi="Courier New" w:cs="Courier New"/>
      <w:kern w:val="28"/>
      <w:sz w:val="22"/>
      <w:szCs w:val="20"/>
      <w:lang w:val="sk-SK" w:eastAsia="sk-SK"/>
    </w:rPr>
  </w:style>
  <w:style w:type="character" w:customStyle="1" w:styleId="Zarkazkladnhotextu2Char">
    <w:name w:val="Zarážka základného textu 2 Char"/>
    <w:basedOn w:val="Predvolenpsmoodseku"/>
    <w:link w:val="Zarkazkladnhotextu2"/>
    <w:rsid w:val="00524CD8"/>
    <w:rPr>
      <w:rFonts w:ascii="Courier New" w:eastAsia="Times New Roman" w:hAnsi="Courier New" w:cs="Courier New"/>
      <w:kern w:val="28"/>
      <w:sz w:val="22"/>
      <w:szCs w:val="20"/>
      <w:lang w:eastAsia="sk-SK"/>
    </w:rPr>
  </w:style>
  <w:style w:type="paragraph" w:styleId="Textpoznmkypodiarou">
    <w:name w:val="footnote text"/>
    <w:basedOn w:val="Normlny"/>
    <w:link w:val="TextpoznmkypodiarouChar"/>
    <w:semiHidden/>
    <w:unhideWhenUsed/>
    <w:rsid w:val="006106AD"/>
    <w:rPr>
      <w:rFonts w:ascii="Times New Roman" w:eastAsia="Times New Roman" w:hAnsi="Times New Roman" w:cs="Times New Roman"/>
      <w:sz w:val="20"/>
      <w:szCs w:val="20"/>
      <w:lang w:val="sk-SK" w:eastAsia="sk-SK"/>
    </w:rPr>
  </w:style>
  <w:style w:type="character" w:customStyle="1" w:styleId="TextpoznmkypodiarouChar">
    <w:name w:val="Text poznámky pod čiarou Char"/>
    <w:basedOn w:val="Predvolenpsmoodseku"/>
    <w:link w:val="Textpoznmkypodiarou"/>
    <w:semiHidden/>
    <w:rsid w:val="006106AD"/>
    <w:rPr>
      <w:rFonts w:ascii="Times New Roman" w:eastAsia="Times New Roman" w:hAnsi="Times New Roman" w:cs="Times New Roman"/>
      <w:sz w:val="20"/>
      <w:szCs w:val="20"/>
      <w:lang w:eastAsia="sk-SK"/>
    </w:rPr>
  </w:style>
  <w:style w:type="character" w:styleId="Odkaznapoznmkupodiarou">
    <w:name w:val="footnote reference"/>
    <w:basedOn w:val="Predvolenpsmoodseku"/>
    <w:semiHidden/>
    <w:unhideWhenUsed/>
    <w:rsid w:val="006106AD"/>
    <w:rPr>
      <w:vertAlign w:val="superscript"/>
    </w:rPr>
  </w:style>
  <w:style w:type="paragraph" w:customStyle="1" w:styleId="Nadpis81">
    <w:name w:val="Nadpis 81"/>
    <w:uiPriority w:val="99"/>
    <w:qFormat/>
    <w:rsid w:val="00FB27B0"/>
    <w:pPr>
      <w:pBdr>
        <w:top w:val="none" w:sz="96" w:space="31" w:color="FFFFFF" w:frame="1"/>
        <w:left w:val="none" w:sz="96" w:space="31" w:color="FFFFFF" w:frame="1"/>
        <w:bottom w:val="none" w:sz="96" w:space="31" w:color="FFFFFF" w:frame="1"/>
        <w:right w:val="none" w:sz="96" w:space="31" w:color="FFFFFF" w:frame="1"/>
        <w:bar w:val="none" w:sz="0" w:color="000000"/>
      </w:pBdr>
      <w:jc w:val="both"/>
    </w:pPr>
    <w:rPr>
      <w:rFonts w:ascii="Times New Roman" w:eastAsia="Arial Unicode MS" w:hAnsi="Arial Unicode MS" w:cs="Arial Unicode MS"/>
      <w:color w:val="000000"/>
      <w:sz w:val="20"/>
      <w:szCs w:val="20"/>
      <w:u w:color="000000"/>
      <w:lang w:val="en-GB" w:eastAsia="en-GB"/>
    </w:rPr>
  </w:style>
</w:styles>
</file>

<file path=word/webSettings.xml><?xml version="1.0" encoding="utf-8"?>
<w:webSettings xmlns:r="http://schemas.openxmlformats.org/officeDocument/2006/relationships" xmlns:w="http://schemas.openxmlformats.org/wordprocessingml/2006/main">
  <w:divs>
    <w:div w:id="1529760937">
      <w:bodyDiv w:val="1"/>
      <w:marLeft w:val="0"/>
      <w:marRight w:val="0"/>
      <w:marTop w:val="0"/>
      <w:marBottom w:val="0"/>
      <w:divBdr>
        <w:top w:val="none" w:sz="0" w:space="0" w:color="auto"/>
        <w:left w:val="none" w:sz="0" w:space="0" w:color="auto"/>
        <w:bottom w:val="none" w:sz="0" w:space="0" w:color="auto"/>
        <w:right w:val="none" w:sz="0" w:space="0" w:color="auto"/>
      </w:divBdr>
    </w:div>
    <w:div w:id="1952393385">
      <w:bodyDiv w:val="1"/>
      <w:marLeft w:val="0"/>
      <w:marRight w:val="0"/>
      <w:marTop w:val="0"/>
      <w:marBottom w:val="0"/>
      <w:divBdr>
        <w:top w:val="none" w:sz="0" w:space="0" w:color="auto"/>
        <w:left w:val="none" w:sz="0" w:space="0" w:color="auto"/>
        <w:bottom w:val="none" w:sz="0" w:space="0" w:color="auto"/>
        <w:right w:val="none" w:sz="0" w:space="0" w:color="auto"/>
      </w:divBdr>
    </w:div>
    <w:div w:id="196072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crz.gov.sk/447077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98433-4810-444C-AF61-4E44F4838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2154</Words>
  <Characters>12280</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
    </vt:vector>
  </TitlesOfParts>
  <Company>FNsP FDR Banská Bystrica</Company>
  <LinksUpToDate>false</LinksUpToDate>
  <CharactersWithSpaces>14406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Balga</dc:creator>
  <cp:lastModifiedBy>mbosela</cp:lastModifiedBy>
  <cp:revision>20</cp:revision>
  <cp:lastPrinted>2024-10-29T06:58:00Z</cp:lastPrinted>
  <dcterms:created xsi:type="dcterms:W3CDTF">2024-10-03T14:16:00Z</dcterms:created>
  <dcterms:modified xsi:type="dcterms:W3CDTF">2024-10-29T06:58:00Z</dcterms:modified>
</cp:coreProperties>
</file>